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D90E51" w:rsidRPr="009C05A1" w14:paraId="6902145D" w14:textId="77777777" w:rsidTr="00F212A3">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CE45CF6" w14:textId="77777777" w:rsidR="00D90E51" w:rsidRPr="009C05A1" w:rsidRDefault="00D90E51" w:rsidP="00F212A3">
            <w:pPr>
              <w:tabs>
                <w:tab w:val="left" w:pos="794"/>
                <w:tab w:val="left" w:pos="1191"/>
                <w:tab w:val="left" w:pos="1588"/>
                <w:tab w:val="left" w:pos="1985"/>
                <w:tab w:val="center" w:pos="4680"/>
              </w:tabs>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pacing w:val="-3"/>
                <w:kern w:val="0"/>
                <w:lang w:val="en-GB"/>
                <w14:ligatures w14:val="none"/>
              </w:rPr>
            </w:pPr>
            <w:r w:rsidRPr="009C05A1">
              <w:rPr>
                <w:rFonts w:ascii="Times New Roman" w:eastAsia="Times New Roman" w:hAnsi="Times New Roman" w:cs="Times New Roman"/>
                <w:b/>
                <w:kern w:val="0"/>
                <w:szCs w:val="20"/>
                <w14:ligatures w14:val="none"/>
              </w:rPr>
              <w:br w:type="page"/>
            </w:r>
            <w:r w:rsidRPr="009C05A1">
              <w:rPr>
                <w:rFonts w:ascii="Times New Roman" w:eastAsia="Times New Roman" w:hAnsi="Times New Roman" w:cs="Times New Roman"/>
                <w:b/>
                <w:spacing w:val="-3"/>
                <w:kern w:val="0"/>
                <w:lang w:val="en-GB"/>
                <w14:ligatures w14:val="none"/>
              </w:rPr>
              <w:t>U.S. Radiocommunications Sector</w:t>
            </w:r>
          </w:p>
          <w:p w14:paraId="1FCF266E" w14:textId="77777777" w:rsidR="00D90E51" w:rsidRPr="009C05A1" w:rsidRDefault="00D90E51" w:rsidP="00F212A3">
            <w:pPr>
              <w:keepNext/>
              <w:keepLines/>
              <w:tabs>
                <w:tab w:val="left" w:pos="794"/>
                <w:tab w:val="left" w:pos="1191"/>
                <w:tab w:val="left" w:pos="1588"/>
                <w:tab w:val="left" w:pos="1985"/>
              </w:tabs>
              <w:overflowPunct w:val="0"/>
              <w:autoSpaceDE w:val="0"/>
              <w:autoSpaceDN w:val="0"/>
              <w:adjustRightInd w:val="0"/>
              <w:spacing w:after="120" w:line="240" w:lineRule="auto"/>
              <w:jc w:val="center"/>
              <w:textAlignment w:val="baseline"/>
              <w:rPr>
                <w:rFonts w:ascii="Times New Roman" w:eastAsia="Times New Roman" w:hAnsi="Times New Roman" w:cs="Times New Roman"/>
                <w:b/>
                <w:spacing w:val="-3"/>
                <w:kern w:val="0"/>
                <w:lang w:val="en-GB"/>
                <w14:ligatures w14:val="none"/>
              </w:rPr>
            </w:pPr>
            <w:r w:rsidRPr="009C05A1">
              <w:rPr>
                <w:rFonts w:ascii="Times New Roman" w:eastAsia="Times New Roman" w:hAnsi="Times New Roman" w:cs="Times New Roman"/>
                <w:b/>
                <w:spacing w:val="-3"/>
                <w:kern w:val="0"/>
                <w:lang w:val="en-GB"/>
                <w14:ligatures w14:val="none"/>
              </w:rPr>
              <w:t>Fact Sheet</w:t>
            </w:r>
          </w:p>
        </w:tc>
      </w:tr>
      <w:tr w:rsidR="00D90E51" w:rsidRPr="009C05A1" w14:paraId="05BE8CD7" w14:textId="77777777" w:rsidTr="00F212A3">
        <w:trPr>
          <w:trHeight w:val="348"/>
        </w:trPr>
        <w:tc>
          <w:tcPr>
            <w:tcW w:w="4387" w:type="dxa"/>
            <w:tcBorders>
              <w:left w:val="double" w:sz="6" w:space="0" w:color="auto"/>
            </w:tcBorders>
          </w:tcPr>
          <w:p w14:paraId="0FD41BCA" w14:textId="77777777" w:rsidR="00D90E51" w:rsidRPr="009C05A1" w:rsidRDefault="00D90E51" w:rsidP="00F212A3">
            <w:pPr>
              <w:tabs>
                <w:tab w:val="left" w:pos="794"/>
                <w:tab w:val="left" w:pos="1191"/>
                <w:tab w:val="left" w:pos="1588"/>
                <w:tab w:val="left" w:pos="1985"/>
              </w:tabs>
              <w:overflowPunct w:val="0"/>
              <w:autoSpaceDE w:val="0"/>
              <w:autoSpaceDN w:val="0"/>
              <w:adjustRightInd w:val="0"/>
              <w:spacing w:before="120" w:after="120" w:line="240" w:lineRule="auto"/>
              <w:ind w:left="900" w:right="144" w:hanging="756"/>
              <w:textAlignment w:val="baseline"/>
              <w:rPr>
                <w:rFonts w:ascii="Times New Roman" w:eastAsia="Times New Roman" w:hAnsi="Times New Roman" w:cs="Times New Roman"/>
                <w:kern w:val="0"/>
                <w:lang w:val="en-GB"/>
                <w14:ligatures w14:val="none"/>
              </w:rPr>
            </w:pPr>
            <w:r w:rsidRPr="009C05A1">
              <w:rPr>
                <w:rFonts w:ascii="Times New Roman" w:eastAsia="Times New Roman" w:hAnsi="Times New Roman" w:cs="Times New Roman"/>
                <w:b/>
                <w:kern w:val="0"/>
                <w:lang w:val="en-GB"/>
                <w14:ligatures w14:val="none"/>
              </w:rPr>
              <w:t>Working Party:</w:t>
            </w:r>
            <w:r w:rsidRPr="009C05A1">
              <w:rPr>
                <w:rFonts w:ascii="Times New Roman" w:eastAsia="Times New Roman" w:hAnsi="Times New Roman" w:cs="Times New Roman"/>
                <w:kern w:val="0"/>
                <w:lang w:val="en-GB"/>
                <w14:ligatures w14:val="none"/>
              </w:rPr>
              <w:t xml:space="preserve">  ITU-R WP-5B</w:t>
            </w:r>
          </w:p>
        </w:tc>
        <w:tc>
          <w:tcPr>
            <w:tcW w:w="5006" w:type="dxa"/>
            <w:tcBorders>
              <w:right w:val="double" w:sz="6" w:space="0" w:color="auto"/>
            </w:tcBorders>
          </w:tcPr>
          <w:p w14:paraId="573ACC5A" w14:textId="77777777" w:rsidR="00D90E51" w:rsidRPr="009C05A1" w:rsidRDefault="00D90E51" w:rsidP="00F212A3">
            <w:pPr>
              <w:tabs>
                <w:tab w:val="left" w:pos="794"/>
                <w:tab w:val="left" w:pos="1191"/>
                <w:tab w:val="left" w:pos="1588"/>
                <w:tab w:val="left" w:pos="1985"/>
              </w:tabs>
              <w:overflowPunct w:val="0"/>
              <w:autoSpaceDE w:val="0"/>
              <w:autoSpaceDN w:val="0"/>
              <w:adjustRightInd w:val="0"/>
              <w:spacing w:before="120" w:after="120" w:line="240" w:lineRule="auto"/>
              <w:ind w:left="144" w:right="144"/>
              <w:textAlignment w:val="baseline"/>
              <w:rPr>
                <w:rFonts w:ascii="Times New Roman" w:eastAsia="Times New Roman" w:hAnsi="Times New Roman" w:cs="Times New Roman"/>
                <w:kern w:val="0"/>
                <w:lang w:val="en-GB"/>
                <w14:ligatures w14:val="none"/>
              </w:rPr>
            </w:pPr>
            <w:r w:rsidRPr="009C05A1">
              <w:rPr>
                <w:rFonts w:ascii="Times New Roman" w:eastAsia="Times New Roman" w:hAnsi="Times New Roman" w:cs="Times New Roman"/>
                <w:b/>
                <w:kern w:val="0"/>
                <w:lang w:val="en-GB"/>
                <w14:ligatures w14:val="none"/>
              </w:rPr>
              <w:t>Document No:</w:t>
            </w:r>
            <w:r w:rsidRPr="009C05A1">
              <w:rPr>
                <w:rFonts w:ascii="Times New Roman" w:eastAsia="Times New Roman" w:hAnsi="Times New Roman" w:cs="Times New Roman"/>
                <w:kern w:val="0"/>
                <w:lang w:val="en-GB"/>
                <w14:ligatures w14:val="none"/>
              </w:rPr>
              <w:t xml:space="preserve">  USWP5B3</w:t>
            </w:r>
            <w:r>
              <w:rPr>
                <w:rFonts w:ascii="Times New Roman" w:eastAsia="Times New Roman" w:hAnsi="Times New Roman" w:cs="Times New Roman"/>
                <w:kern w:val="0"/>
                <w:lang w:val="en-GB"/>
                <w14:ligatures w14:val="none"/>
              </w:rPr>
              <w:t>4</w:t>
            </w:r>
            <w:r w:rsidRPr="009C05A1">
              <w:rPr>
                <w:rFonts w:ascii="Times New Roman" w:eastAsia="Times New Roman" w:hAnsi="Times New Roman" w:cs="Times New Roman"/>
                <w:kern w:val="0"/>
                <w:lang w:val="en-GB"/>
                <w14:ligatures w14:val="none"/>
              </w:rPr>
              <w:t>-</w:t>
            </w:r>
            <w:r>
              <w:rPr>
                <w:rFonts w:ascii="Times New Roman" w:eastAsia="Times New Roman" w:hAnsi="Times New Roman" w:cs="Times New Roman"/>
                <w:kern w:val="0"/>
                <w:lang w:val="en-GB"/>
                <w14:ligatures w14:val="none"/>
              </w:rPr>
              <w:t>XX</w:t>
            </w:r>
          </w:p>
        </w:tc>
      </w:tr>
      <w:tr w:rsidR="00D90E51" w:rsidRPr="009C05A1" w14:paraId="14ED7773" w14:textId="77777777" w:rsidTr="00F212A3">
        <w:trPr>
          <w:trHeight w:val="378"/>
        </w:trPr>
        <w:tc>
          <w:tcPr>
            <w:tcW w:w="4387" w:type="dxa"/>
            <w:tcBorders>
              <w:left w:val="double" w:sz="6" w:space="0" w:color="auto"/>
            </w:tcBorders>
          </w:tcPr>
          <w:p w14:paraId="7A2DB60B" w14:textId="5E575AE2" w:rsidR="00D90E51" w:rsidRPr="009C05A1" w:rsidRDefault="00D90E51" w:rsidP="00F212A3">
            <w:pPr>
              <w:tabs>
                <w:tab w:val="left" w:pos="794"/>
                <w:tab w:val="left" w:pos="1191"/>
                <w:tab w:val="left" w:pos="1588"/>
                <w:tab w:val="left" w:pos="1985"/>
              </w:tabs>
              <w:overflowPunct w:val="0"/>
              <w:autoSpaceDE w:val="0"/>
              <w:autoSpaceDN w:val="0"/>
              <w:adjustRightInd w:val="0"/>
              <w:spacing w:after="0" w:line="240" w:lineRule="auto"/>
              <w:ind w:left="144" w:right="144"/>
              <w:textAlignment w:val="baseline"/>
              <w:rPr>
                <w:rFonts w:ascii="Times New Roman" w:eastAsia="Times New Roman" w:hAnsi="Times New Roman" w:cs="Times New Roman"/>
                <w:kern w:val="0"/>
                <w:lang w:val="en-GB"/>
                <w14:ligatures w14:val="none"/>
              </w:rPr>
            </w:pPr>
            <w:r w:rsidRPr="009C05A1">
              <w:rPr>
                <w:rFonts w:ascii="Times New Roman" w:eastAsia="Times New Roman" w:hAnsi="Times New Roman" w:cs="Times New Roman"/>
                <w:b/>
                <w:kern w:val="0"/>
                <w:lang w:val="pt-BR"/>
                <w14:ligatures w14:val="none"/>
              </w:rPr>
              <w:t>Ref:</w:t>
            </w:r>
            <w:r w:rsidRPr="009C05A1">
              <w:rPr>
                <w:rFonts w:ascii="Times New Roman" w:eastAsia="Times New Roman" w:hAnsi="Times New Roman" w:cs="Times New Roman"/>
                <w:kern w:val="0"/>
                <w:lang w:val="pt-BR"/>
                <w14:ligatures w14:val="none"/>
              </w:rPr>
              <w:t xml:space="preserve"> 5B/</w:t>
            </w:r>
            <w:r w:rsidR="001A6FC3">
              <w:rPr>
                <w:rFonts w:ascii="Times New Roman" w:eastAsia="Times New Roman" w:hAnsi="Times New Roman" w:cs="Times New Roman"/>
                <w:kern w:val="0"/>
                <w:lang w:val="pt-BR"/>
                <w14:ligatures w14:val="none"/>
              </w:rPr>
              <w:t>208</w:t>
            </w:r>
          </w:p>
        </w:tc>
        <w:tc>
          <w:tcPr>
            <w:tcW w:w="5006" w:type="dxa"/>
            <w:tcBorders>
              <w:right w:val="double" w:sz="6" w:space="0" w:color="auto"/>
            </w:tcBorders>
          </w:tcPr>
          <w:p w14:paraId="46ADCF10" w14:textId="77777777" w:rsidR="00D90E51" w:rsidRPr="009C05A1" w:rsidRDefault="00D90E51" w:rsidP="00F212A3">
            <w:pPr>
              <w:tabs>
                <w:tab w:val="left" w:pos="162"/>
                <w:tab w:val="left" w:pos="794"/>
                <w:tab w:val="left" w:pos="1191"/>
                <w:tab w:val="left" w:pos="1588"/>
                <w:tab w:val="left" w:pos="1985"/>
              </w:tabs>
              <w:overflowPunct w:val="0"/>
              <w:autoSpaceDE w:val="0"/>
              <w:autoSpaceDN w:val="0"/>
              <w:adjustRightInd w:val="0"/>
              <w:spacing w:after="0" w:line="240" w:lineRule="auto"/>
              <w:ind w:left="612" w:right="144" w:hanging="468"/>
              <w:textAlignment w:val="baseline"/>
              <w:rPr>
                <w:rFonts w:ascii="Times New Roman" w:eastAsia="Times New Roman" w:hAnsi="Times New Roman" w:cs="Times New Roman"/>
                <w:kern w:val="0"/>
                <w:lang w:val="en-GB"/>
                <w14:ligatures w14:val="none"/>
              </w:rPr>
            </w:pPr>
            <w:r w:rsidRPr="009C05A1">
              <w:rPr>
                <w:rFonts w:ascii="Times New Roman" w:eastAsia="Times New Roman" w:hAnsi="Times New Roman" w:cs="Times New Roman"/>
                <w:b/>
                <w:kern w:val="0"/>
                <w:lang w:val="en-GB"/>
                <w14:ligatures w14:val="none"/>
              </w:rPr>
              <w:t>Date:</w:t>
            </w:r>
            <w:r w:rsidRPr="009C05A1">
              <w:rPr>
                <w:rFonts w:ascii="Times New Roman" w:eastAsia="Times New Roman" w:hAnsi="Times New Roman" w:cs="Times New Roman"/>
                <w:kern w:val="0"/>
                <w:lang w:val="en-GB"/>
                <w14:ligatures w14:val="none"/>
              </w:rPr>
              <w:t xml:space="preserve"> </w:t>
            </w:r>
            <w:r>
              <w:rPr>
                <w:rFonts w:ascii="Times New Roman" w:eastAsia="Times New Roman" w:hAnsi="Times New Roman" w:cs="Times New Roman"/>
                <w:kern w:val="0"/>
                <w:lang w:val="en-GB"/>
                <w14:ligatures w14:val="none"/>
              </w:rPr>
              <w:t>5</w:t>
            </w:r>
            <w:r w:rsidRPr="009C05A1">
              <w:rPr>
                <w:rFonts w:ascii="Times New Roman" w:eastAsia="Times New Roman" w:hAnsi="Times New Roman" w:cs="Times New Roman"/>
                <w:kern w:val="0"/>
                <w:lang w:val="en-GB"/>
                <w14:ligatures w14:val="none"/>
              </w:rPr>
              <w:t xml:space="preserve"> </w:t>
            </w:r>
            <w:r>
              <w:rPr>
                <w:rFonts w:ascii="Times New Roman" w:eastAsia="Times New Roman" w:hAnsi="Times New Roman" w:cs="Times New Roman"/>
                <w:kern w:val="0"/>
                <w:lang w:val="en-GB"/>
                <w14:ligatures w14:val="none"/>
              </w:rPr>
              <w:t>February</w:t>
            </w:r>
            <w:r w:rsidRPr="009C05A1">
              <w:rPr>
                <w:rFonts w:ascii="Times New Roman" w:eastAsia="Times New Roman" w:hAnsi="Times New Roman" w:cs="Times New Roman"/>
                <w:kern w:val="0"/>
                <w:lang w:val="en-GB"/>
                <w14:ligatures w14:val="none"/>
              </w:rPr>
              <w:t xml:space="preserve"> 202</w:t>
            </w:r>
            <w:r>
              <w:rPr>
                <w:rFonts w:ascii="Times New Roman" w:eastAsia="Times New Roman" w:hAnsi="Times New Roman" w:cs="Times New Roman"/>
                <w:kern w:val="0"/>
                <w:lang w:val="en-GB"/>
                <w14:ligatures w14:val="none"/>
              </w:rPr>
              <w:t>5</w:t>
            </w:r>
          </w:p>
        </w:tc>
      </w:tr>
      <w:tr w:rsidR="00D90E51" w:rsidRPr="009C05A1" w14:paraId="711C55FF" w14:textId="77777777" w:rsidTr="00F212A3">
        <w:trPr>
          <w:trHeight w:val="459"/>
        </w:trPr>
        <w:tc>
          <w:tcPr>
            <w:tcW w:w="9393" w:type="dxa"/>
            <w:gridSpan w:val="2"/>
            <w:tcBorders>
              <w:left w:val="double" w:sz="6" w:space="0" w:color="auto"/>
              <w:right w:val="double" w:sz="6" w:space="0" w:color="auto"/>
            </w:tcBorders>
          </w:tcPr>
          <w:p w14:paraId="750C3A0F" w14:textId="07A1377C" w:rsidR="00D90E51" w:rsidRPr="009C05A1" w:rsidRDefault="00D90E51" w:rsidP="00F212A3">
            <w:pPr>
              <w:tabs>
                <w:tab w:val="left" w:pos="794"/>
                <w:tab w:val="left" w:pos="1191"/>
                <w:tab w:val="left" w:pos="1588"/>
                <w:tab w:val="left" w:pos="1985"/>
              </w:tabs>
              <w:overflowPunct w:val="0"/>
              <w:autoSpaceDE w:val="0"/>
              <w:autoSpaceDN w:val="0"/>
              <w:adjustRightInd w:val="0"/>
              <w:spacing w:after="120" w:line="240" w:lineRule="auto"/>
              <w:ind w:left="187"/>
              <w:textAlignment w:val="baseline"/>
              <w:rPr>
                <w:rFonts w:ascii="CG Times" w:eastAsia="Times New Roman" w:hAnsi="CG Times" w:cs="Times New Roman"/>
                <w:kern w:val="0"/>
                <w:szCs w:val="20"/>
                <w:lang w:val="en-GB" w:eastAsia="zh-CN"/>
                <w14:ligatures w14:val="none"/>
              </w:rPr>
            </w:pPr>
            <w:r w:rsidRPr="009C05A1">
              <w:rPr>
                <w:rFonts w:ascii="Times New Roman" w:eastAsia="Times New Roman" w:hAnsi="Times New Roman" w:cs="Times New Roman"/>
                <w:b/>
                <w:bCs/>
                <w:kern w:val="0"/>
                <w:lang w:val="en-GB"/>
                <w14:ligatures w14:val="none"/>
              </w:rPr>
              <w:t>Document Title:</w:t>
            </w:r>
            <w:r w:rsidRPr="009C05A1">
              <w:rPr>
                <w:rFonts w:ascii="Times New Roman" w:eastAsia="Times New Roman" w:hAnsi="Times New Roman" w:cs="Times New Roman"/>
                <w:bCs/>
                <w:kern w:val="0"/>
                <w:lang w:val="en-GB"/>
                <w14:ligatures w14:val="none"/>
              </w:rPr>
              <w:t xml:space="preserve">  </w:t>
            </w:r>
            <w:r w:rsidR="001A6FC3">
              <w:rPr>
                <w:rFonts w:ascii="Times New Roman" w:eastAsia="Times New Roman" w:hAnsi="Times New Roman" w:cs="Times New Roman"/>
                <w:bCs/>
                <w:kern w:val="0"/>
                <w:lang w:val="en-GB"/>
                <w14:ligatures w14:val="none"/>
              </w:rPr>
              <w:t>Reply Liaison Statement to WP 4A regarding Agenda Item 1.2</w:t>
            </w:r>
          </w:p>
        </w:tc>
      </w:tr>
      <w:tr w:rsidR="00D90E51" w:rsidRPr="009C05A1" w14:paraId="190E5C84" w14:textId="77777777" w:rsidTr="00F212A3">
        <w:trPr>
          <w:trHeight w:val="1960"/>
        </w:trPr>
        <w:tc>
          <w:tcPr>
            <w:tcW w:w="4387" w:type="dxa"/>
            <w:tcBorders>
              <w:left w:val="double" w:sz="6" w:space="0" w:color="auto"/>
            </w:tcBorders>
          </w:tcPr>
          <w:p w14:paraId="671BFDE9" w14:textId="77777777" w:rsidR="00D90E51" w:rsidRPr="009C05A1" w:rsidRDefault="00D90E51" w:rsidP="00F212A3">
            <w:pPr>
              <w:tabs>
                <w:tab w:val="left" w:pos="794"/>
                <w:tab w:val="left" w:pos="1191"/>
                <w:tab w:val="left" w:pos="1588"/>
                <w:tab w:val="left" w:pos="1985"/>
              </w:tabs>
              <w:overflowPunct w:val="0"/>
              <w:autoSpaceDE w:val="0"/>
              <w:autoSpaceDN w:val="0"/>
              <w:adjustRightInd w:val="0"/>
              <w:spacing w:before="120" w:after="0" w:line="240" w:lineRule="auto"/>
              <w:ind w:left="144" w:right="144"/>
              <w:textAlignment w:val="baseline"/>
              <w:rPr>
                <w:rFonts w:ascii="Times New Roman" w:eastAsia="Times New Roman" w:hAnsi="Times New Roman" w:cs="Times New Roman"/>
                <w:b/>
                <w:kern w:val="0"/>
                <w:lang w:val="en-GB"/>
                <w14:ligatures w14:val="none"/>
              </w:rPr>
            </w:pPr>
            <w:r w:rsidRPr="009C05A1">
              <w:rPr>
                <w:rFonts w:ascii="Times New Roman" w:eastAsia="Times New Roman" w:hAnsi="Times New Roman" w:cs="Times New Roman"/>
                <w:b/>
                <w:kern w:val="0"/>
                <w:lang w:val="en-GB"/>
                <w14:ligatures w14:val="none"/>
              </w:rPr>
              <w:t>Author(s)/Contributors(s):</w:t>
            </w:r>
          </w:p>
          <w:p w14:paraId="37E8D19A" w14:textId="77777777" w:rsidR="00D90E51" w:rsidRPr="009C05A1" w:rsidRDefault="00D90E51" w:rsidP="00F212A3">
            <w:pPr>
              <w:tabs>
                <w:tab w:val="left" w:pos="794"/>
                <w:tab w:val="left" w:pos="1191"/>
                <w:tab w:val="left" w:pos="1588"/>
                <w:tab w:val="left" w:pos="1985"/>
              </w:tabs>
              <w:overflowPunct w:val="0"/>
              <w:autoSpaceDE w:val="0"/>
              <w:autoSpaceDN w:val="0"/>
              <w:adjustRightInd w:val="0"/>
              <w:spacing w:after="0" w:line="240" w:lineRule="auto"/>
              <w:ind w:left="144" w:right="144"/>
              <w:textAlignment w:val="baseline"/>
              <w:rPr>
                <w:rFonts w:ascii="Times New Roman" w:eastAsia="Times New Roman" w:hAnsi="Times New Roman" w:cs="Times New Roman"/>
                <w:bCs/>
                <w:iCs/>
                <w:kern w:val="0"/>
                <w14:ligatures w14:val="none"/>
              </w:rPr>
            </w:pPr>
          </w:p>
          <w:p w14:paraId="79BDC161" w14:textId="77777777" w:rsidR="00D90E51" w:rsidRPr="009C05A1" w:rsidRDefault="00D90E51" w:rsidP="00F212A3">
            <w:pPr>
              <w:tabs>
                <w:tab w:val="left" w:pos="794"/>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iCs/>
                <w:kern w:val="0"/>
                <w14:ligatures w14:val="none"/>
              </w:rPr>
            </w:pPr>
            <w:r w:rsidRPr="009C05A1">
              <w:rPr>
                <w:rFonts w:ascii="Times New Roman" w:eastAsia="Times New Roman" w:hAnsi="Times New Roman" w:cs="Times New Roman"/>
                <w:bCs/>
                <w:iCs/>
                <w:kern w:val="0"/>
                <w14:ligatures w14:val="none"/>
              </w:rPr>
              <w:t>Fumie Wingo</w:t>
            </w:r>
          </w:p>
          <w:p w14:paraId="7FB0AE87" w14:textId="77777777" w:rsidR="00D90E51" w:rsidRPr="009C05A1" w:rsidRDefault="00D90E51" w:rsidP="00F212A3">
            <w:pPr>
              <w:tabs>
                <w:tab w:val="left" w:pos="794"/>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iCs/>
                <w:kern w:val="0"/>
                <w14:ligatures w14:val="none"/>
              </w:rPr>
            </w:pPr>
            <w:r w:rsidRPr="009C05A1">
              <w:rPr>
                <w:rFonts w:ascii="Times New Roman" w:eastAsia="Times New Roman" w:hAnsi="Times New Roman" w:cs="Times New Roman"/>
                <w:bCs/>
                <w:iCs/>
                <w:kern w:val="0"/>
                <w14:ligatures w14:val="none"/>
              </w:rPr>
              <w:t xml:space="preserve">DON CIO </w:t>
            </w:r>
          </w:p>
          <w:p w14:paraId="382480D5" w14:textId="77777777" w:rsidR="00D90E51" w:rsidRPr="009C05A1" w:rsidRDefault="00D90E51" w:rsidP="00F212A3">
            <w:pPr>
              <w:tabs>
                <w:tab w:val="left" w:pos="794"/>
                <w:tab w:val="left" w:pos="1191"/>
                <w:tab w:val="left" w:pos="1588"/>
                <w:tab w:val="left" w:pos="1985"/>
              </w:tabs>
              <w:overflowPunct w:val="0"/>
              <w:autoSpaceDE w:val="0"/>
              <w:autoSpaceDN w:val="0"/>
              <w:adjustRightInd w:val="0"/>
              <w:spacing w:after="0" w:line="240" w:lineRule="auto"/>
              <w:ind w:left="144" w:right="144"/>
              <w:textAlignment w:val="baseline"/>
              <w:rPr>
                <w:rFonts w:ascii="Times New Roman" w:eastAsia="Times New Roman" w:hAnsi="Times New Roman" w:cs="Times New Roman"/>
                <w:bCs/>
                <w:iCs/>
                <w:kern w:val="0"/>
                <w14:ligatures w14:val="none"/>
              </w:rPr>
            </w:pPr>
          </w:p>
          <w:p w14:paraId="6B6F34BB" w14:textId="77777777" w:rsidR="00D90E51" w:rsidRPr="009C05A1" w:rsidRDefault="00D90E51" w:rsidP="00F212A3">
            <w:pPr>
              <w:tabs>
                <w:tab w:val="left" w:pos="794"/>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iCs/>
                <w:kern w:val="0"/>
                <w14:ligatures w14:val="none"/>
              </w:rPr>
            </w:pPr>
            <w:r w:rsidRPr="009C05A1">
              <w:rPr>
                <w:rFonts w:ascii="Times New Roman" w:eastAsia="Times New Roman" w:hAnsi="Times New Roman" w:cs="Times New Roman"/>
                <w:bCs/>
                <w:iCs/>
                <w:kern w:val="0"/>
                <w14:ligatures w14:val="none"/>
              </w:rPr>
              <w:t xml:space="preserve">Taylor King </w:t>
            </w:r>
          </w:p>
          <w:p w14:paraId="2446E378" w14:textId="77777777" w:rsidR="00D90E51" w:rsidRPr="009C05A1" w:rsidRDefault="00D90E51" w:rsidP="00F212A3">
            <w:pPr>
              <w:tabs>
                <w:tab w:val="left" w:pos="794"/>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iCs/>
                <w:kern w:val="0"/>
                <w14:ligatures w14:val="none"/>
              </w:rPr>
            </w:pPr>
            <w:r w:rsidRPr="009C05A1">
              <w:rPr>
                <w:rFonts w:ascii="Times New Roman" w:eastAsia="Times New Roman" w:hAnsi="Times New Roman" w:cs="Times New Roman"/>
                <w:bCs/>
                <w:iCs/>
                <w:kern w:val="0"/>
                <w14:ligatures w14:val="none"/>
              </w:rPr>
              <w:t>ACES for DON CIO</w:t>
            </w:r>
          </w:p>
          <w:p w14:paraId="4E913E0C" w14:textId="77777777" w:rsidR="00D90E51" w:rsidRPr="009C05A1" w:rsidRDefault="00D90E51" w:rsidP="00F212A3">
            <w:pPr>
              <w:tabs>
                <w:tab w:val="left" w:pos="794"/>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iCs/>
                <w:kern w:val="0"/>
                <w:highlight w:val="yellow"/>
                <w14:ligatures w14:val="none"/>
              </w:rPr>
            </w:pPr>
          </w:p>
          <w:p w14:paraId="350628D4" w14:textId="77777777" w:rsidR="00D90E51" w:rsidRPr="009C05A1" w:rsidRDefault="00D90E51" w:rsidP="00F212A3">
            <w:pPr>
              <w:tabs>
                <w:tab w:val="left" w:pos="794"/>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iCs/>
                <w:kern w:val="0"/>
                <w14:ligatures w14:val="none"/>
              </w:rPr>
            </w:pPr>
            <w:r w:rsidRPr="009C05A1">
              <w:rPr>
                <w:rFonts w:ascii="Times New Roman" w:eastAsia="Times New Roman" w:hAnsi="Times New Roman" w:cs="Times New Roman"/>
                <w:bCs/>
                <w:iCs/>
                <w:kern w:val="0"/>
                <w14:ligatures w14:val="none"/>
              </w:rPr>
              <w:t>Andrew Meadows</w:t>
            </w:r>
          </w:p>
          <w:p w14:paraId="48591805" w14:textId="77777777" w:rsidR="00D90E51" w:rsidRPr="009C05A1" w:rsidRDefault="00D90E51" w:rsidP="00F212A3">
            <w:pPr>
              <w:tabs>
                <w:tab w:val="left" w:pos="794"/>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iCs/>
                <w:kern w:val="0"/>
                <w14:ligatures w14:val="none"/>
              </w:rPr>
            </w:pPr>
            <w:r w:rsidRPr="009C05A1">
              <w:rPr>
                <w:rFonts w:ascii="Times New Roman" w:eastAsia="Times New Roman" w:hAnsi="Times New Roman" w:cs="Times New Roman"/>
                <w:bCs/>
                <w:iCs/>
                <w:kern w:val="0"/>
                <w14:ligatures w14:val="none"/>
              </w:rPr>
              <w:t xml:space="preserve">AFSMO </w:t>
            </w:r>
          </w:p>
          <w:p w14:paraId="1CFB4AD7" w14:textId="77777777" w:rsidR="00D90E51" w:rsidRPr="009C05A1" w:rsidRDefault="00D90E51" w:rsidP="00F212A3">
            <w:pPr>
              <w:tabs>
                <w:tab w:val="left" w:pos="794"/>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iCs/>
                <w:kern w:val="0"/>
                <w14:ligatures w14:val="none"/>
              </w:rPr>
            </w:pPr>
          </w:p>
          <w:p w14:paraId="6F72D778" w14:textId="77777777" w:rsidR="00D90E51" w:rsidRPr="009C05A1" w:rsidRDefault="00D90E51" w:rsidP="00F212A3">
            <w:pPr>
              <w:tabs>
                <w:tab w:val="left" w:pos="794"/>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iCs/>
                <w:kern w:val="0"/>
                <w14:ligatures w14:val="none"/>
              </w:rPr>
            </w:pPr>
            <w:r w:rsidRPr="009C05A1">
              <w:rPr>
                <w:rFonts w:ascii="Times New Roman" w:eastAsia="Times New Roman" w:hAnsi="Times New Roman" w:cs="Times New Roman"/>
                <w:bCs/>
                <w:iCs/>
                <w:kern w:val="0"/>
                <w14:ligatures w14:val="none"/>
              </w:rPr>
              <w:t>Dominic Nguyen</w:t>
            </w:r>
          </w:p>
          <w:p w14:paraId="23C10DBB" w14:textId="77777777" w:rsidR="00D90E51" w:rsidRPr="009C05A1" w:rsidRDefault="00D90E51" w:rsidP="00F212A3">
            <w:pPr>
              <w:tabs>
                <w:tab w:val="left" w:pos="794"/>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iCs/>
                <w:kern w:val="0"/>
                <w14:ligatures w14:val="none"/>
              </w:rPr>
            </w:pPr>
            <w:r w:rsidRPr="009C05A1">
              <w:rPr>
                <w:rFonts w:ascii="Times New Roman" w:eastAsia="Times New Roman" w:hAnsi="Times New Roman" w:cs="Times New Roman"/>
                <w:bCs/>
                <w:iCs/>
                <w:kern w:val="0"/>
                <w14:ligatures w14:val="none"/>
              </w:rPr>
              <w:t>eSimplicity for AFSMO</w:t>
            </w:r>
          </w:p>
        </w:tc>
        <w:tc>
          <w:tcPr>
            <w:tcW w:w="5006" w:type="dxa"/>
            <w:tcBorders>
              <w:right w:val="double" w:sz="6" w:space="0" w:color="auto"/>
            </w:tcBorders>
          </w:tcPr>
          <w:p w14:paraId="40389194" w14:textId="77777777" w:rsidR="00D90E51" w:rsidRPr="009C05A1" w:rsidRDefault="00D90E51" w:rsidP="00F212A3">
            <w:pPr>
              <w:tabs>
                <w:tab w:val="left" w:pos="794"/>
                <w:tab w:val="left" w:pos="1191"/>
                <w:tab w:val="left" w:pos="1588"/>
                <w:tab w:val="left" w:pos="1985"/>
              </w:tabs>
              <w:overflowPunct w:val="0"/>
              <w:autoSpaceDE w:val="0"/>
              <w:autoSpaceDN w:val="0"/>
              <w:adjustRightInd w:val="0"/>
              <w:spacing w:before="120" w:after="0" w:line="240" w:lineRule="auto"/>
              <w:ind w:left="144" w:right="144"/>
              <w:textAlignment w:val="baseline"/>
              <w:rPr>
                <w:rFonts w:ascii="Times New Roman" w:eastAsia="Times New Roman" w:hAnsi="Times New Roman" w:cs="Times New Roman"/>
                <w:bCs/>
                <w:kern w:val="0"/>
                <w:lang w:val="fr-FR"/>
                <w14:ligatures w14:val="none"/>
              </w:rPr>
            </w:pPr>
          </w:p>
          <w:p w14:paraId="5535C204" w14:textId="77777777" w:rsidR="00D90E51" w:rsidRPr="009C05A1" w:rsidRDefault="00D90E51" w:rsidP="00F212A3">
            <w:pPr>
              <w:tabs>
                <w:tab w:val="left" w:pos="794"/>
                <w:tab w:val="left" w:pos="1191"/>
                <w:tab w:val="left" w:pos="1588"/>
                <w:tab w:val="left" w:pos="1985"/>
              </w:tabs>
              <w:overflowPunct w:val="0"/>
              <w:autoSpaceDE w:val="0"/>
              <w:autoSpaceDN w:val="0"/>
              <w:adjustRightInd w:val="0"/>
              <w:spacing w:after="0" w:line="240" w:lineRule="auto"/>
              <w:ind w:left="144" w:right="144"/>
              <w:textAlignment w:val="baseline"/>
              <w:rPr>
                <w:rFonts w:ascii="Times New Roman" w:eastAsia="Times New Roman" w:hAnsi="Times New Roman" w:cs="Times New Roman"/>
                <w:bCs/>
                <w:kern w:val="0"/>
                <w:lang w:val="fr-FR"/>
                <w14:ligatures w14:val="none"/>
              </w:rPr>
            </w:pPr>
          </w:p>
          <w:p w14:paraId="0A60F8D6" w14:textId="77777777" w:rsidR="00D90E51" w:rsidRPr="009C05A1" w:rsidRDefault="00D90E51" w:rsidP="00F212A3">
            <w:pPr>
              <w:tabs>
                <w:tab w:val="left" w:pos="794"/>
                <w:tab w:val="left" w:pos="966"/>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color w:val="000000"/>
                <w:kern w:val="0"/>
                <w:lang w:val="fr-FR"/>
                <w14:ligatures w14:val="none"/>
              </w:rPr>
            </w:pPr>
            <w:r w:rsidRPr="009C05A1">
              <w:rPr>
                <w:rFonts w:ascii="Times New Roman" w:eastAsia="Times New Roman" w:hAnsi="Times New Roman" w:cs="Times New Roman"/>
                <w:bCs/>
                <w:color w:val="000000"/>
                <w:kern w:val="0"/>
                <w:lang w:val="fr-FR"/>
                <w14:ligatures w14:val="none"/>
              </w:rPr>
              <w:t>Phone: 703-697-0066</w:t>
            </w:r>
          </w:p>
          <w:p w14:paraId="4536D400" w14:textId="77777777" w:rsidR="00D90E51" w:rsidRPr="009C05A1" w:rsidRDefault="00D90E51" w:rsidP="00F212A3">
            <w:pPr>
              <w:tabs>
                <w:tab w:val="left" w:pos="794"/>
                <w:tab w:val="left" w:pos="966"/>
              </w:tabs>
              <w:overflowPunct w:val="0"/>
              <w:autoSpaceDE w:val="0"/>
              <w:autoSpaceDN w:val="0"/>
              <w:adjustRightInd w:val="0"/>
              <w:spacing w:after="0" w:line="240" w:lineRule="auto"/>
              <w:ind w:right="144"/>
              <w:textAlignment w:val="baseline"/>
              <w:rPr>
                <w:rFonts w:ascii="Times New Roman" w:eastAsia="Times New Roman" w:hAnsi="Times New Roman" w:cs="Times New Roman"/>
                <w:bCs/>
                <w:color w:val="000000"/>
                <w:kern w:val="0"/>
                <w:lang w:val="fr-FR"/>
                <w14:ligatures w14:val="none"/>
              </w:rPr>
            </w:pPr>
            <w:r w:rsidRPr="009C05A1">
              <w:rPr>
                <w:rFonts w:ascii="Times New Roman" w:eastAsia="Times New Roman" w:hAnsi="Times New Roman" w:cs="Times New Roman"/>
                <w:bCs/>
                <w:color w:val="000000"/>
                <w:kern w:val="0"/>
                <w:lang w:val="fr-FR"/>
                <w14:ligatures w14:val="none"/>
              </w:rPr>
              <w:t>E-mail:</w:t>
            </w:r>
            <w:r w:rsidRPr="009C05A1">
              <w:rPr>
                <w:rFonts w:ascii="Times New Roman" w:eastAsia="Times New Roman" w:hAnsi="Times New Roman" w:cs="Times New Roman"/>
                <w:bCs/>
                <w:color w:val="000000"/>
                <w:kern w:val="0"/>
                <w:lang w:val="fr-FR"/>
                <w14:ligatures w14:val="none"/>
              </w:rPr>
              <w:tab/>
            </w:r>
            <w:hyperlink r:id="rId4" w:history="1">
              <w:r w:rsidRPr="009C05A1">
                <w:rPr>
                  <w:rFonts w:ascii="Times New Roman" w:eastAsia="Times New Roman" w:hAnsi="Times New Roman" w:cs="Times New Roman"/>
                  <w:bCs/>
                  <w:color w:val="0000FF"/>
                  <w:kern w:val="0"/>
                  <w:u w:val="single"/>
                  <w:lang w:val="en-GB"/>
                  <w14:ligatures w14:val="none"/>
                </w:rPr>
                <w:t>fumie.n.wingo.civ@us.navy.mil</w:t>
              </w:r>
            </w:hyperlink>
            <w:r w:rsidRPr="009C05A1">
              <w:rPr>
                <w:rFonts w:ascii="Times New Roman" w:eastAsia="Times New Roman" w:hAnsi="Times New Roman" w:cs="Times New Roman"/>
                <w:bCs/>
                <w:kern w:val="0"/>
                <w:lang w:val="en-GB"/>
                <w14:ligatures w14:val="none"/>
              </w:rPr>
              <w:t xml:space="preserve"> </w:t>
            </w:r>
          </w:p>
          <w:p w14:paraId="636FEEEC" w14:textId="77777777" w:rsidR="00D90E51" w:rsidRPr="009C05A1" w:rsidRDefault="00D90E51" w:rsidP="00F212A3">
            <w:pPr>
              <w:tabs>
                <w:tab w:val="left" w:pos="794"/>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color w:val="000000"/>
                <w:kern w:val="0"/>
                <w:lang w:val="fr-FR"/>
                <w14:ligatures w14:val="none"/>
              </w:rPr>
            </w:pPr>
          </w:p>
          <w:p w14:paraId="582DB54A" w14:textId="77777777" w:rsidR="00D90E51" w:rsidRPr="009C05A1" w:rsidRDefault="00D90E51" w:rsidP="00F212A3">
            <w:pPr>
              <w:tabs>
                <w:tab w:val="left" w:pos="794"/>
                <w:tab w:val="left" w:pos="966"/>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color w:val="000000"/>
                <w:kern w:val="0"/>
                <w:lang w:val="fr-FR"/>
                <w14:ligatures w14:val="none"/>
              </w:rPr>
            </w:pPr>
            <w:r w:rsidRPr="009C05A1">
              <w:rPr>
                <w:rFonts w:ascii="Times New Roman" w:eastAsia="Times New Roman" w:hAnsi="Times New Roman" w:cs="Times New Roman"/>
                <w:bCs/>
                <w:color w:val="000000"/>
                <w:kern w:val="0"/>
                <w:lang w:val="fr-FR"/>
                <w14:ligatures w14:val="none"/>
              </w:rPr>
              <w:t>Phone: 443-966-0550</w:t>
            </w:r>
          </w:p>
          <w:p w14:paraId="6C90C4C0" w14:textId="77777777" w:rsidR="00D90E51" w:rsidRPr="009C05A1" w:rsidRDefault="00D90E51" w:rsidP="00F212A3">
            <w:pPr>
              <w:tabs>
                <w:tab w:val="left" w:pos="794"/>
                <w:tab w:val="left" w:pos="966"/>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color w:val="000000"/>
                <w:kern w:val="0"/>
                <w:lang w:val="fr-FR"/>
                <w14:ligatures w14:val="none"/>
              </w:rPr>
            </w:pPr>
            <w:r w:rsidRPr="009C05A1">
              <w:rPr>
                <w:rFonts w:ascii="Times New Roman" w:eastAsia="Times New Roman" w:hAnsi="Times New Roman" w:cs="Times New Roman"/>
                <w:bCs/>
                <w:color w:val="000000"/>
                <w:kern w:val="0"/>
                <w:lang w:val="fr-FR"/>
                <w14:ligatures w14:val="none"/>
              </w:rPr>
              <w:t xml:space="preserve">E-mail: </w:t>
            </w:r>
            <w:hyperlink r:id="rId5" w:history="1">
              <w:r w:rsidRPr="009C05A1">
                <w:rPr>
                  <w:rFonts w:ascii="Times New Roman" w:eastAsia="Times New Roman" w:hAnsi="Times New Roman" w:cs="Times New Roman"/>
                  <w:bCs/>
                  <w:color w:val="0000FF"/>
                  <w:kern w:val="0"/>
                  <w:u w:val="single"/>
                  <w:lang w:val="fr-FR"/>
                  <w14:ligatures w14:val="none"/>
                </w:rPr>
                <w:t>taylor.king@aces-inc.com</w:t>
              </w:r>
            </w:hyperlink>
          </w:p>
          <w:p w14:paraId="08D8F709" w14:textId="77777777" w:rsidR="00D90E51" w:rsidRPr="009C05A1" w:rsidRDefault="00D90E51" w:rsidP="00F212A3">
            <w:pPr>
              <w:tabs>
                <w:tab w:val="left" w:pos="794"/>
                <w:tab w:val="left" w:pos="966"/>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color w:val="000000"/>
                <w:kern w:val="0"/>
                <w:lang w:val="fr-FR"/>
                <w14:ligatures w14:val="none"/>
              </w:rPr>
            </w:pPr>
          </w:p>
          <w:p w14:paraId="0689BC5C" w14:textId="77777777" w:rsidR="00D90E51" w:rsidRPr="009C05A1" w:rsidRDefault="00D90E51" w:rsidP="00F212A3">
            <w:pPr>
              <w:tabs>
                <w:tab w:val="left" w:pos="794"/>
                <w:tab w:val="left" w:pos="966"/>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color w:val="000000"/>
                <w:kern w:val="0"/>
                <w:lang w:val="fr-FR"/>
                <w14:ligatures w14:val="none"/>
              </w:rPr>
            </w:pPr>
            <w:r w:rsidRPr="009C05A1">
              <w:rPr>
                <w:rFonts w:ascii="Times New Roman" w:eastAsia="Times New Roman" w:hAnsi="Times New Roman" w:cs="Times New Roman"/>
                <w:bCs/>
                <w:color w:val="000000"/>
                <w:kern w:val="0"/>
                <w:lang w:val="fr-FR"/>
                <w14:ligatures w14:val="none"/>
              </w:rPr>
              <w:t>Phone: 334-467-4720</w:t>
            </w:r>
          </w:p>
          <w:p w14:paraId="6D0BCFB7" w14:textId="77777777" w:rsidR="00D90E51" w:rsidRPr="009C05A1" w:rsidRDefault="00D90E51" w:rsidP="00F212A3">
            <w:pPr>
              <w:tabs>
                <w:tab w:val="left" w:pos="794"/>
                <w:tab w:val="left" w:pos="966"/>
              </w:tabs>
              <w:overflowPunct w:val="0"/>
              <w:autoSpaceDE w:val="0"/>
              <w:autoSpaceDN w:val="0"/>
              <w:adjustRightInd w:val="0"/>
              <w:spacing w:after="0" w:line="240" w:lineRule="auto"/>
              <w:ind w:right="144"/>
              <w:textAlignment w:val="baseline"/>
              <w:rPr>
                <w:rFonts w:ascii="Times New Roman" w:eastAsia="Times New Roman" w:hAnsi="Times New Roman" w:cs="Times New Roman"/>
                <w:bCs/>
                <w:color w:val="000000"/>
                <w:kern w:val="0"/>
                <w:lang w:val="fr-FR"/>
                <w14:ligatures w14:val="none"/>
              </w:rPr>
            </w:pPr>
            <w:r w:rsidRPr="009C05A1">
              <w:rPr>
                <w:rFonts w:ascii="Times New Roman" w:eastAsia="Times New Roman" w:hAnsi="Times New Roman" w:cs="Times New Roman"/>
                <w:bCs/>
                <w:color w:val="000000"/>
                <w:kern w:val="0"/>
                <w:lang w:val="fr-FR"/>
                <w14:ligatures w14:val="none"/>
              </w:rPr>
              <w:t>E-mail:</w:t>
            </w:r>
            <w:r w:rsidRPr="009C05A1">
              <w:rPr>
                <w:rFonts w:ascii="Times New Roman" w:eastAsia="Times New Roman" w:hAnsi="Times New Roman" w:cs="Times New Roman"/>
                <w:bCs/>
                <w:color w:val="000000"/>
                <w:kern w:val="0"/>
                <w:lang w:val="fr-FR"/>
                <w14:ligatures w14:val="none"/>
              </w:rPr>
              <w:tab/>
            </w:r>
            <w:hyperlink r:id="rId6" w:history="1">
              <w:r w:rsidRPr="009C05A1">
                <w:rPr>
                  <w:rFonts w:ascii="Times New Roman" w:eastAsia="Times New Roman" w:hAnsi="Times New Roman" w:cs="Times New Roman"/>
                  <w:bCs/>
                  <w:color w:val="0000FF"/>
                  <w:kern w:val="0"/>
                  <w:u w:val="single"/>
                  <w:lang w:val="en-GB"/>
                  <w14:ligatures w14:val="none"/>
                </w:rPr>
                <w:t>andrew.meadows.1@us.af.mil</w:t>
              </w:r>
            </w:hyperlink>
            <w:r w:rsidRPr="009C05A1">
              <w:rPr>
                <w:rFonts w:ascii="Times New Roman" w:eastAsia="Times New Roman" w:hAnsi="Times New Roman" w:cs="Times New Roman"/>
                <w:bCs/>
                <w:kern w:val="0"/>
                <w:lang w:val="en-GB"/>
                <w14:ligatures w14:val="none"/>
              </w:rPr>
              <w:t xml:space="preserve"> </w:t>
            </w:r>
          </w:p>
          <w:p w14:paraId="792C8574" w14:textId="77777777" w:rsidR="00D90E51" w:rsidRPr="009C05A1" w:rsidRDefault="00D90E51" w:rsidP="00F212A3">
            <w:pPr>
              <w:tabs>
                <w:tab w:val="left" w:pos="794"/>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color w:val="000000"/>
                <w:kern w:val="0"/>
                <w:lang w:val="fr-FR"/>
                <w14:ligatures w14:val="none"/>
              </w:rPr>
            </w:pPr>
          </w:p>
          <w:p w14:paraId="3C08BB96" w14:textId="77777777" w:rsidR="00D90E51" w:rsidRPr="009C05A1" w:rsidRDefault="00D90E51" w:rsidP="00F212A3">
            <w:pPr>
              <w:tabs>
                <w:tab w:val="left" w:pos="794"/>
                <w:tab w:val="left" w:pos="966"/>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color w:val="000000"/>
                <w:kern w:val="0"/>
                <w:lang w:val="fr-FR"/>
                <w14:ligatures w14:val="none"/>
              </w:rPr>
            </w:pPr>
            <w:r w:rsidRPr="009C05A1">
              <w:rPr>
                <w:rFonts w:ascii="Times New Roman" w:eastAsia="Times New Roman" w:hAnsi="Times New Roman" w:cs="Times New Roman"/>
                <w:bCs/>
                <w:color w:val="000000"/>
                <w:kern w:val="0"/>
                <w:lang w:val="fr-FR"/>
                <w14:ligatures w14:val="none"/>
              </w:rPr>
              <w:t>Phone: 703-606-7394</w:t>
            </w:r>
          </w:p>
          <w:p w14:paraId="36113A7E" w14:textId="77777777" w:rsidR="00D90E51" w:rsidRPr="009C05A1" w:rsidRDefault="00D90E51" w:rsidP="00F212A3">
            <w:pPr>
              <w:tabs>
                <w:tab w:val="left" w:pos="794"/>
                <w:tab w:val="left" w:pos="966"/>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color w:val="000000"/>
                <w:kern w:val="0"/>
                <w:lang w:val="fr-FR"/>
                <w14:ligatures w14:val="none"/>
              </w:rPr>
            </w:pPr>
            <w:r w:rsidRPr="009C05A1">
              <w:rPr>
                <w:rFonts w:ascii="Times New Roman" w:eastAsia="Times New Roman" w:hAnsi="Times New Roman" w:cs="Times New Roman"/>
                <w:bCs/>
                <w:color w:val="000000"/>
                <w:kern w:val="0"/>
                <w:lang w:val="fr-FR"/>
                <w14:ligatures w14:val="none"/>
              </w:rPr>
              <w:t xml:space="preserve">E-mail: </w:t>
            </w:r>
            <w:hyperlink r:id="rId7" w:history="1">
              <w:r w:rsidRPr="009C05A1">
                <w:rPr>
                  <w:rFonts w:ascii="Times New Roman" w:eastAsia="Times New Roman" w:hAnsi="Times New Roman" w:cs="Times New Roman"/>
                  <w:bCs/>
                  <w:color w:val="0000FF"/>
                  <w:kern w:val="0"/>
                  <w:u w:val="single"/>
                  <w:lang w:val="fr-FR"/>
                  <w14:ligatures w14:val="none"/>
                </w:rPr>
                <w:t>dominic.nguyen@esimplicity.com</w:t>
              </w:r>
            </w:hyperlink>
            <w:r w:rsidRPr="009C05A1">
              <w:rPr>
                <w:rFonts w:ascii="Times New Roman" w:eastAsia="Times New Roman" w:hAnsi="Times New Roman" w:cs="Times New Roman"/>
                <w:bCs/>
                <w:color w:val="000000"/>
                <w:kern w:val="0"/>
                <w:lang w:val="fr-FR"/>
                <w14:ligatures w14:val="none"/>
              </w:rPr>
              <w:t xml:space="preserve"> </w:t>
            </w:r>
          </w:p>
          <w:p w14:paraId="4DFDB4D0" w14:textId="77777777" w:rsidR="00D90E51" w:rsidRPr="009C05A1" w:rsidRDefault="00D90E51" w:rsidP="00F212A3">
            <w:pPr>
              <w:tabs>
                <w:tab w:val="left" w:pos="794"/>
                <w:tab w:val="left" w:pos="966"/>
                <w:tab w:val="left" w:pos="1191"/>
                <w:tab w:val="left" w:pos="1588"/>
                <w:tab w:val="left" w:pos="1985"/>
              </w:tabs>
              <w:overflowPunct w:val="0"/>
              <w:autoSpaceDE w:val="0"/>
              <w:autoSpaceDN w:val="0"/>
              <w:adjustRightInd w:val="0"/>
              <w:spacing w:after="0" w:line="240" w:lineRule="auto"/>
              <w:ind w:right="144"/>
              <w:textAlignment w:val="baseline"/>
              <w:rPr>
                <w:rFonts w:ascii="Times New Roman" w:eastAsia="Times New Roman" w:hAnsi="Times New Roman" w:cs="Times New Roman"/>
                <w:bCs/>
                <w:color w:val="000000"/>
                <w:kern w:val="0"/>
                <w:lang w:val="fr-FR"/>
                <w14:ligatures w14:val="none"/>
              </w:rPr>
            </w:pPr>
          </w:p>
        </w:tc>
      </w:tr>
      <w:tr w:rsidR="00D90E51" w:rsidRPr="009C05A1" w14:paraId="3580348D" w14:textId="77777777" w:rsidTr="00F212A3">
        <w:trPr>
          <w:trHeight w:val="541"/>
        </w:trPr>
        <w:tc>
          <w:tcPr>
            <w:tcW w:w="9393" w:type="dxa"/>
            <w:gridSpan w:val="2"/>
            <w:tcBorders>
              <w:left w:val="double" w:sz="6" w:space="0" w:color="auto"/>
              <w:right w:val="double" w:sz="6" w:space="0" w:color="auto"/>
            </w:tcBorders>
          </w:tcPr>
          <w:p w14:paraId="56FFFC55" w14:textId="2AE3D85B" w:rsidR="00D90E51" w:rsidRPr="009C05A1" w:rsidRDefault="00D90E51" w:rsidP="00F212A3">
            <w:pPr>
              <w:tabs>
                <w:tab w:val="left" w:pos="794"/>
                <w:tab w:val="left" w:pos="1191"/>
                <w:tab w:val="left" w:pos="1588"/>
                <w:tab w:val="left" w:pos="1985"/>
              </w:tabs>
              <w:overflowPunct w:val="0"/>
              <w:autoSpaceDE w:val="0"/>
              <w:autoSpaceDN w:val="0"/>
              <w:adjustRightInd w:val="0"/>
              <w:spacing w:before="120" w:after="120" w:line="240" w:lineRule="auto"/>
              <w:ind w:left="187" w:right="144"/>
              <w:textAlignment w:val="baseline"/>
              <w:rPr>
                <w:rFonts w:ascii="Times New Roman" w:eastAsia="Times New Roman" w:hAnsi="Times New Roman" w:cs="Times New Roman"/>
                <w:kern w:val="0"/>
                <w:lang w:val="en-GB"/>
                <w14:ligatures w14:val="none"/>
              </w:rPr>
            </w:pPr>
            <w:r w:rsidRPr="009C05A1">
              <w:rPr>
                <w:rFonts w:ascii="Times New Roman" w:eastAsia="Times New Roman" w:hAnsi="Times New Roman" w:cs="Times New Roman"/>
                <w:b/>
                <w:kern w:val="0"/>
                <w:lang w:val="en-GB"/>
                <w14:ligatures w14:val="none"/>
              </w:rPr>
              <w:t>Purpose/Objective:</w:t>
            </w:r>
            <w:r w:rsidRPr="009C05A1">
              <w:rPr>
                <w:rFonts w:ascii="Times New Roman" w:eastAsia="Times New Roman" w:hAnsi="Times New Roman" w:cs="Times New Roman"/>
                <w:bCs/>
                <w:kern w:val="0"/>
                <w:lang w:val="en-GB"/>
                <w14:ligatures w14:val="none"/>
              </w:rPr>
              <w:t xml:space="preserve"> The purpose of this document is to </w:t>
            </w:r>
            <w:r w:rsidR="001A6FC3">
              <w:rPr>
                <w:rFonts w:ascii="Times New Roman" w:eastAsia="Times New Roman" w:hAnsi="Times New Roman" w:cs="Times New Roman"/>
                <w:bCs/>
                <w:kern w:val="0"/>
                <w:lang w:val="en-GB"/>
                <w14:ligatures w14:val="none"/>
              </w:rPr>
              <w:t>respond to WP 4A regarding information pertaining to radiolocation service operating in the 13.75-14 GHz frequency band that is under consideration for Agenda Item 1.2.</w:t>
            </w:r>
          </w:p>
        </w:tc>
      </w:tr>
      <w:tr w:rsidR="00D90E51" w:rsidRPr="009C05A1" w14:paraId="4B683974" w14:textId="77777777" w:rsidTr="00F212A3">
        <w:trPr>
          <w:trHeight w:val="1380"/>
        </w:trPr>
        <w:tc>
          <w:tcPr>
            <w:tcW w:w="9393" w:type="dxa"/>
            <w:gridSpan w:val="2"/>
            <w:tcBorders>
              <w:left w:val="double" w:sz="6" w:space="0" w:color="auto"/>
              <w:bottom w:val="single" w:sz="12" w:space="0" w:color="auto"/>
              <w:right w:val="double" w:sz="6" w:space="0" w:color="auto"/>
            </w:tcBorders>
          </w:tcPr>
          <w:p w14:paraId="126CDFBD" w14:textId="10D06F29" w:rsidR="00D90E51" w:rsidRPr="009C05A1" w:rsidRDefault="00D90E51" w:rsidP="00F212A3">
            <w:pPr>
              <w:tabs>
                <w:tab w:val="left" w:pos="794"/>
                <w:tab w:val="left" w:pos="1191"/>
                <w:tab w:val="left" w:pos="1588"/>
                <w:tab w:val="left" w:pos="1985"/>
              </w:tabs>
              <w:overflowPunct w:val="0"/>
              <w:autoSpaceDE w:val="0"/>
              <w:autoSpaceDN w:val="0"/>
              <w:adjustRightInd w:val="0"/>
              <w:spacing w:before="120" w:after="0" w:line="240" w:lineRule="auto"/>
              <w:ind w:left="180" w:right="144"/>
              <w:textAlignment w:val="baseline"/>
              <w:rPr>
                <w:rFonts w:ascii="Times New Roman" w:eastAsia="Times New Roman" w:hAnsi="Times New Roman" w:cs="Times New Roman"/>
                <w:bCs/>
                <w:kern w:val="0"/>
                <w:lang w:val="en-GB"/>
                <w14:ligatures w14:val="none"/>
              </w:rPr>
            </w:pPr>
            <w:r w:rsidRPr="009C05A1">
              <w:rPr>
                <w:rFonts w:ascii="Times New Roman" w:eastAsia="Times New Roman" w:hAnsi="Times New Roman" w:cs="Times New Roman"/>
                <w:b/>
                <w:kern w:val="0"/>
                <w:lang w:val="en-GB"/>
                <w14:ligatures w14:val="none"/>
              </w:rPr>
              <w:t xml:space="preserve">Abstract: </w:t>
            </w:r>
            <w:r w:rsidR="001A6FC3">
              <w:rPr>
                <w:rFonts w:ascii="Times New Roman" w:eastAsia="Times New Roman" w:hAnsi="Times New Roman" w:cs="Times New Roman"/>
                <w:bCs/>
                <w:kern w:val="0"/>
                <w:lang w:val="en-GB"/>
                <w14:ligatures w14:val="none"/>
              </w:rPr>
              <w:t xml:space="preserve">WP 4A sent a liaison statement to WP 5B requesting information on protection criteria and additional characteristics for radiolocation systems that were not currently available. At the November meeting, WP 5B was unable to agree to a reply liaison statement so an extension for providing information was requested at the subsequent SG 5 meeting. This extension was granted by the CPM management team so this document proposes to fulfill this request. </w:t>
            </w:r>
          </w:p>
          <w:p w14:paraId="75D01951" w14:textId="77777777" w:rsidR="00D90E51" w:rsidRPr="009C05A1" w:rsidRDefault="00D90E51" w:rsidP="00F212A3">
            <w:pPr>
              <w:tabs>
                <w:tab w:val="left" w:pos="794"/>
                <w:tab w:val="left" w:pos="1191"/>
                <w:tab w:val="left" w:pos="1588"/>
                <w:tab w:val="left" w:pos="1985"/>
              </w:tabs>
              <w:overflowPunct w:val="0"/>
              <w:autoSpaceDE w:val="0"/>
              <w:autoSpaceDN w:val="0"/>
              <w:adjustRightInd w:val="0"/>
              <w:spacing w:before="120" w:after="0" w:line="240" w:lineRule="auto"/>
              <w:ind w:left="180" w:right="144"/>
              <w:textAlignment w:val="baseline"/>
              <w:rPr>
                <w:rFonts w:ascii="Times New Roman" w:eastAsia="Times New Roman" w:hAnsi="Times New Roman" w:cs="Times New Roman"/>
                <w:bCs/>
                <w:kern w:val="0"/>
                <w:lang w:val="en-GB"/>
                <w14:ligatures w14:val="none"/>
              </w:rPr>
            </w:pPr>
          </w:p>
        </w:tc>
      </w:tr>
    </w:tbl>
    <w:p w14:paraId="7870E8E2" w14:textId="77777777" w:rsidR="00D90E51" w:rsidRPr="009C05A1" w:rsidRDefault="00D90E51" w:rsidP="00D90E51">
      <w:pPr>
        <w:tabs>
          <w:tab w:val="left" w:pos="794"/>
          <w:tab w:val="left" w:pos="1191"/>
          <w:tab w:val="left" w:pos="1588"/>
          <w:tab w:val="left" w:pos="1985"/>
        </w:tabs>
        <w:overflowPunct w:val="0"/>
        <w:autoSpaceDE w:val="0"/>
        <w:autoSpaceDN w:val="0"/>
        <w:adjustRightInd w:val="0"/>
        <w:spacing w:before="120" w:after="0" w:line="240" w:lineRule="auto"/>
        <w:textAlignment w:val="baseline"/>
        <w:rPr>
          <w:rFonts w:ascii="Times New Roman" w:eastAsia="Times New Roman" w:hAnsi="Times New Roman" w:cs="Times New Roman"/>
          <w:kern w:val="0"/>
          <w:lang w:val="en-GB"/>
          <w14:ligatures w14:val="none"/>
        </w:rPr>
      </w:pPr>
      <w:r w:rsidRPr="009C05A1">
        <w:rPr>
          <w:rFonts w:ascii="Times New Roman" w:eastAsia="Times New Roman" w:hAnsi="Times New Roman" w:cs="Times New Roman"/>
          <w:kern w:val="0"/>
          <w:lang w:val="en-GB"/>
          <w14:ligatures w14:val="none"/>
        </w:rPr>
        <w:t xml:space="preserve"> </w:t>
      </w:r>
    </w:p>
    <w:p w14:paraId="1EA32CD3" w14:textId="77777777" w:rsidR="00D90E51" w:rsidRPr="009C05A1" w:rsidRDefault="00D90E51" w:rsidP="00D90E51">
      <w:pPr>
        <w:spacing w:after="0" w:line="240" w:lineRule="auto"/>
        <w:rPr>
          <w:rFonts w:ascii="Times New Roman" w:eastAsia="Times New Roman" w:hAnsi="Times New Roman" w:cs="Times New Roman"/>
          <w:kern w:val="0"/>
          <w:lang w:val="en-GB"/>
          <w14:ligatures w14:val="none"/>
        </w:rPr>
      </w:pPr>
      <w:r w:rsidRPr="009C05A1">
        <w:rPr>
          <w:rFonts w:ascii="Times New Roman" w:eastAsia="Times New Roman" w:hAnsi="Times New Roman" w:cs="Times New Roman"/>
          <w:kern w:val="0"/>
          <w:lang w:val="en-GB"/>
          <w14:ligatures w14:val="none"/>
        </w:rP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D90E51" w:rsidRPr="009C05A1" w14:paraId="1B1000B3" w14:textId="77777777" w:rsidTr="00F212A3">
        <w:trPr>
          <w:cantSplit/>
        </w:trPr>
        <w:tc>
          <w:tcPr>
            <w:tcW w:w="6484" w:type="dxa"/>
            <w:vAlign w:val="center"/>
            <w:hideMark/>
          </w:tcPr>
          <w:p w14:paraId="74FB64E7" w14:textId="77777777" w:rsidR="00D90E51" w:rsidRPr="009C05A1" w:rsidRDefault="00D90E51" w:rsidP="00F212A3">
            <w:pPr>
              <w:shd w:val="solid" w:color="FFFFFF" w:fill="FFFFFF"/>
              <w:tabs>
                <w:tab w:val="left" w:pos="1134"/>
                <w:tab w:val="left" w:pos="1871"/>
                <w:tab w:val="left" w:pos="2268"/>
              </w:tabs>
              <w:overflowPunct w:val="0"/>
              <w:autoSpaceDE w:val="0"/>
              <w:autoSpaceDN w:val="0"/>
              <w:adjustRightInd w:val="0"/>
              <w:spacing w:after="0" w:line="240" w:lineRule="auto"/>
              <w:rPr>
                <w:rFonts w:ascii="Verdana" w:eastAsia="Times New Roman" w:hAnsi="Verdana" w:cs="Times New Roman Bold"/>
                <w:b/>
                <w:bCs/>
                <w:kern w:val="0"/>
                <w:sz w:val="26"/>
                <w:szCs w:val="26"/>
                <w:lang w:val="en-GB" w:eastAsia="zh-CN"/>
                <w14:ligatures w14:val="none"/>
              </w:rPr>
            </w:pPr>
            <w:r w:rsidRPr="009C05A1">
              <w:rPr>
                <w:rFonts w:ascii="Verdana" w:eastAsia="Times New Roman" w:hAnsi="Verdana" w:cs="Times New Roman Bold"/>
                <w:b/>
                <w:bCs/>
                <w:kern w:val="0"/>
                <w:sz w:val="26"/>
                <w:szCs w:val="26"/>
                <w:lang w:val="en-GB" w:eastAsia="zh-CN"/>
                <w14:ligatures w14:val="none"/>
              </w:rPr>
              <w:lastRenderedPageBreak/>
              <w:t>Radiocommunication Study Groups</w:t>
            </w:r>
          </w:p>
        </w:tc>
        <w:tc>
          <w:tcPr>
            <w:tcW w:w="3401" w:type="dxa"/>
            <w:hideMark/>
          </w:tcPr>
          <w:p w14:paraId="6B5AF258" w14:textId="77777777" w:rsidR="00D90E51" w:rsidRPr="009C05A1" w:rsidRDefault="00D90E51" w:rsidP="00F212A3">
            <w:pPr>
              <w:shd w:val="solid" w:color="FFFFFF" w:fill="FFFFFF"/>
              <w:tabs>
                <w:tab w:val="left" w:pos="1134"/>
                <w:tab w:val="left" w:pos="1871"/>
                <w:tab w:val="left" w:pos="2268"/>
              </w:tabs>
              <w:overflowPunct w:val="0"/>
              <w:autoSpaceDE w:val="0"/>
              <w:autoSpaceDN w:val="0"/>
              <w:adjustRightInd w:val="0"/>
              <w:spacing w:after="0" w:line="240" w:lineRule="atLeast"/>
              <w:rPr>
                <w:rFonts w:ascii="Times New Roman" w:eastAsia="Times New Roman" w:hAnsi="Times New Roman" w:cs="Times New Roman"/>
                <w:kern w:val="0"/>
                <w:szCs w:val="20"/>
                <w:lang w:val="en-GB" w:eastAsia="zh-CN"/>
                <w14:ligatures w14:val="none"/>
              </w:rPr>
            </w:pPr>
            <w:bookmarkStart w:id="0" w:name="ditulogo"/>
            <w:bookmarkEnd w:id="0"/>
            <w:r w:rsidRPr="009C05A1">
              <w:rPr>
                <w:rFonts w:ascii="Times New Roman" w:eastAsia="Times New Roman" w:hAnsi="Times New Roman" w:cs="Times New Roman"/>
                <w:noProof/>
                <w:kern w:val="0"/>
                <w:szCs w:val="20"/>
                <w:lang w:val="en-GB" w:eastAsia="zh-CN"/>
                <w14:ligatures w14:val="none"/>
              </w:rPr>
              <w:drawing>
                <wp:inline distT="0" distB="0" distL="0" distR="0" wp14:anchorId="6CFC67D8" wp14:editId="5A2499DC">
                  <wp:extent cx="762000" cy="762000"/>
                  <wp:effectExtent l="0" t="0" r="0" b="0"/>
                  <wp:docPr id="3"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A blue logo with a black background&#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D90E51" w:rsidRPr="009C05A1" w14:paraId="21200369" w14:textId="77777777" w:rsidTr="00F212A3">
        <w:trPr>
          <w:cantSplit/>
        </w:trPr>
        <w:tc>
          <w:tcPr>
            <w:tcW w:w="6484" w:type="dxa"/>
            <w:tcBorders>
              <w:top w:val="nil"/>
              <w:left w:val="nil"/>
              <w:bottom w:val="single" w:sz="12" w:space="0" w:color="auto"/>
              <w:right w:val="nil"/>
            </w:tcBorders>
          </w:tcPr>
          <w:p w14:paraId="4FF787B4" w14:textId="77777777" w:rsidR="00D90E51" w:rsidRPr="009C05A1" w:rsidRDefault="00D90E51" w:rsidP="00F212A3">
            <w:pPr>
              <w:shd w:val="solid" w:color="FFFFFF" w:fill="FFFFFF"/>
              <w:tabs>
                <w:tab w:val="left" w:pos="1134"/>
                <w:tab w:val="left" w:pos="1871"/>
                <w:tab w:val="left" w:pos="2268"/>
              </w:tabs>
              <w:overflowPunct w:val="0"/>
              <w:autoSpaceDE w:val="0"/>
              <w:autoSpaceDN w:val="0"/>
              <w:adjustRightInd w:val="0"/>
              <w:spacing w:after="48" w:line="240" w:lineRule="auto"/>
              <w:rPr>
                <w:rFonts w:ascii="Verdana" w:eastAsia="Times New Roman" w:hAnsi="Verdana" w:cs="Times New Roman Bold"/>
                <w:b/>
                <w:kern w:val="0"/>
                <w:sz w:val="22"/>
                <w:szCs w:val="22"/>
                <w:lang w:val="en-GB" w:eastAsia="zh-CN"/>
                <w14:ligatures w14:val="none"/>
              </w:rPr>
            </w:pPr>
          </w:p>
        </w:tc>
        <w:tc>
          <w:tcPr>
            <w:tcW w:w="3401" w:type="dxa"/>
            <w:tcBorders>
              <w:top w:val="nil"/>
              <w:left w:val="nil"/>
              <w:bottom w:val="single" w:sz="12" w:space="0" w:color="auto"/>
              <w:right w:val="nil"/>
            </w:tcBorders>
          </w:tcPr>
          <w:p w14:paraId="661DD277" w14:textId="77777777" w:rsidR="00D90E51" w:rsidRPr="009C05A1" w:rsidRDefault="00D90E51" w:rsidP="00F212A3">
            <w:pPr>
              <w:shd w:val="solid" w:color="FFFFFF" w:fill="FFFFFF"/>
              <w:tabs>
                <w:tab w:val="left" w:pos="1134"/>
                <w:tab w:val="left" w:pos="1871"/>
                <w:tab w:val="left" w:pos="2268"/>
              </w:tabs>
              <w:overflowPunct w:val="0"/>
              <w:autoSpaceDE w:val="0"/>
              <w:autoSpaceDN w:val="0"/>
              <w:adjustRightInd w:val="0"/>
              <w:spacing w:after="48" w:line="240" w:lineRule="atLeast"/>
              <w:rPr>
                <w:rFonts w:ascii="Times New Roman" w:eastAsia="Times New Roman" w:hAnsi="Times New Roman" w:cs="Times New Roman"/>
                <w:kern w:val="0"/>
                <w:sz w:val="22"/>
                <w:szCs w:val="22"/>
                <w:lang w:val="en-GB" w:eastAsia="zh-CN"/>
                <w14:ligatures w14:val="none"/>
              </w:rPr>
            </w:pPr>
          </w:p>
        </w:tc>
      </w:tr>
      <w:tr w:rsidR="00D90E51" w:rsidRPr="009C05A1" w14:paraId="5F5C64EF" w14:textId="77777777" w:rsidTr="00F212A3">
        <w:trPr>
          <w:cantSplit/>
        </w:trPr>
        <w:tc>
          <w:tcPr>
            <w:tcW w:w="6484" w:type="dxa"/>
            <w:tcBorders>
              <w:top w:val="single" w:sz="12" w:space="0" w:color="auto"/>
              <w:left w:val="nil"/>
              <w:bottom w:val="nil"/>
              <w:right w:val="nil"/>
            </w:tcBorders>
          </w:tcPr>
          <w:p w14:paraId="642FA75D" w14:textId="77777777" w:rsidR="00D90E51" w:rsidRPr="009C05A1" w:rsidRDefault="00D90E51" w:rsidP="00F212A3">
            <w:pPr>
              <w:shd w:val="solid" w:color="FFFFFF" w:fill="FFFFFF"/>
              <w:tabs>
                <w:tab w:val="left" w:pos="1134"/>
                <w:tab w:val="left" w:pos="1871"/>
                <w:tab w:val="left" w:pos="2268"/>
              </w:tabs>
              <w:overflowPunct w:val="0"/>
              <w:autoSpaceDE w:val="0"/>
              <w:autoSpaceDN w:val="0"/>
              <w:adjustRightInd w:val="0"/>
              <w:spacing w:after="48" w:line="240" w:lineRule="auto"/>
              <w:rPr>
                <w:rFonts w:ascii="Verdana" w:eastAsia="Times New Roman" w:hAnsi="Verdana" w:cs="Times New Roman Bold"/>
                <w:bCs/>
                <w:kern w:val="0"/>
                <w:sz w:val="22"/>
                <w:szCs w:val="22"/>
                <w:lang w:val="en-GB" w:eastAsia="zh-CN"/>
                <w14:ligatures w14:val="none"/>
              </w:rPr>
            </w:pPr>
          </w:p>
        </w:tc>
        <w:tc>
          <w:tcPr>
            <w:tcW w:w="3401" w:type="dxa"/>
            <w:tcBorders>
              <w:top w:val="single" w:sz="12" w:space="0" w:color="auto"/>
              <w:left w:val="nil"/>
              <w:bottom w:val="nil"/>
              <w:right w:val="nil"/>
            </w:tcBorders>
          </w:tcPr>
          <w:p w14:paraId="13347AEC" w14:textId="77777777" w:rsidR="00D90E51" w:rsidRPr="009C05A1" w:rsidRDefault="00D90E51" w:rsidP="00F212A3">
            <w:pPr>
              <w:shd w:val="solid" w:color="FFFFFF" w:fill="FFFFFF"/>
              <w:tabs>
                <w:tab w:val="left" w:pos="1134"/>
                <w:tab w:val="left" w:pos="1871"/>
                <w:tab w:val="left" w:pos="2268"/>
              </w:tabs>
              <w:overflowPunct w:val="0"/>
              <w:autoSpaceDE w:val="0"/>
              <w:autoSpaceDN w:val="0"/>
              <w:adjustRightInd w:val="0"/>
              <w:spacing w:after="48" w:line="240" w:lineRule="atLeast"/>
              <w:rPr>
                <w:rFonts w:ascii="Times New Roman" w:eastAsia="Times New Roman" w:hAnsi="Times New Roman" w:cs="Times New Roman"/>
                <w:kern w:val="0"/>
                <w:szCs w:val="20"/>
                <w:lang w:val="en-GB" w:eastAsia="zh-CN"/>
                <w14:ligatures w14:val="none"/>
              </w:rPr>
            </w:pPr>
          </w:p>
        </w:tc>
      </w:tr>
      <w:tr w:rsidR="00D90E51" w:rsidRPr="009C05A1" w14:paraId="50DF6145" w14:textId="77777777" w:rsidTr="00F212A3">
        <w:trPr>
          <w:cantSplit/>
        </w:trPr>
        <w:tc>
          <w:tcPr>
            <w:tcW w:w="6484" w:type="dxa"/>
            <w:vMerge w:val="restart"/>
            <w:hideMark/>
          </w:tcPr>
          <w:p w14:paraId="7698FD50" w14:textId="77777777" w:rsidR="00D90E51" w:rsidRPr="009C05A1" w:rsidRDefault="00D90E51" w:rsidP="00F212A3">
            <w:pPr>
              <w:shd w:val="solid" w:color="FFFFFF" w:fill="FFFFFF"/>
              <w:tabs>
                <w:tab w:val="left" w:pos="720"/>
                <w:tab w:val="left" w:pos="1134"/>
                <w:tab w:val="left" w:pos="1871"/>
                <w:tab w:val="left" w:pos="2268"/>
              </w:tabs>
              <w:overflowPunct w:val="0"/>
              <w:autoSpaceDE w:val="0"/>
              <w:autoSpaceDN w:val="0"/>
              <w:adjustRightInd w:val="0"/>
              <w:spacing w:after="240" w:line="240" w:lineRule="auto"/>
              <w:ind w:left="1134" w:hanging="1134"/>
              <w:rPr>
                <w:rFonts w:ascii="Verdana" w:eastAsia="Times New Roman" w:hAnsi="Verdana" w:cs="Times New Roman"/>
                <w:kern w:val="0"/>
                <w:sz w:val="20"/>
                <w:szCs w:val="20"/>
                <w:lang w:val="en-GB" w:eastAsia="zh-CN"/>
                <w14:ligatures w14:val="none"/>
              </w:rPr>
            </w:pPr>
            <w:bookmarkStart w:id="1" w:name="recibido"/>
            <w:bookmarkStart w:id="2" w:name="dnum" w:colFirst="1" w:colLast="1"/>
            <w:bookmarkEnd w:id="1"/>
            <w:r w:rsidRPr="009C05A1">
              <w:rPr>
                <w:rFonts w:ascii="Verdana" w:eastAsia="Times New Roman" w:hAnsi="Verdana" w:cs="Times New Roman"/>
                <w:kern w:val="0"/>
                <w:sz w:val="20"/>
                <w:szCs w:val="20"/>
                <w:lang w:val="en-GB" w:eastAsia="zh-CN"/>
                <w14:ligatures w14:val="none"/>
              </w:rPr>
              <w:t xml:space="preserve">Received: </w:t>
            </w:r>
          </w:p>
          <w:p w14:paraId="663AD3C1" w14:textId="00D66E58" w:rsidR="00D90E51" w:rsidRPr="009C05A1" w:rsidRDefault="00D90E51" w:rsidP="00F212A3">
            <w:pPr>
              <w:shd w:val="solid" w:color="FFFFFF" w:fill="FFFFFF"/>
              <w:tabs>
                <w:tab w:val="left" w:pos="720"/>
                <w:tab w:val="left" w:pos="1134"/>
                <w:tab w:val="left" w:pos="1871"/>
                <w:tab w:val="left" w:pos="2268"/>
              </w:tabs>
              <w:overflowPunct w:val="0"/>
              <w:autoSpaceDE w:val="0"/>
              <w:autoSpaceDN w:val="0"/>
              <w:adjustRightInd w:val="0"/>
              <w:spacing w:after="240" w:line="240" w:lineRule="auto"/>
              <w:rPr>
                <w:rFonts w:ascii="Verdana" w:eastAsia="Times New Roman" w:hAnsi="Verdana" w:cs="Times New Roman"/>
                <w:kern w:val="0"/>
                <w:sz w:val="20"/>
                <w:szCs w:val="20"/>
                <w:lang w:val="en-GB" w:eastAsia="zh-CN"/>
                <w14:ligatures w14:val="none"/>
              </w:rPr>
            </w:pPr>
            <w:r w:rsidRPr="009C05A1">
              <w:rPr>
                <w:rFonts w:ascii="Verdana" w:eastAsia="Times New Roman" w:hAnsi="Verdana" w:cs="Times New Roman"/>
                <w:kern w:val="0"/>
                <w:sz w:val="20"/>
                <w:szCs w:val="20"/>
                <w:lang w:val="en-GB" w:eastAsia="zh-CN"/>
                <w14:ligatures w14:val="none"/>
              </w:rPr>
              <w:t>Source:</w:t>
            </w:r>
            <w:r w:rsidRPr="009C05A1">
              <w:rPr>
                <w:rFonts w:ascii="Verdana" w:eastAsia="Times New Roman" w:hAnsi="Verdana" w:cs="Times New Roman"/>
                <w:kern w:val="0"/>
                <w:sz w:val="20"/>
                <w:szCs w:val="20"/>
                <w:lang w:val="en-GB" w:eastAsia="zh-CN"/>
                <w14:ligatures w14:val="none"/>
              </w:rPr>
              <w:tab/>
              <w:t>Document 5B/</w:t>
            </w:r>
            <w:r>
              <w:rPr>
                <w:rFonts w:ascii="Verdana" w:eastAsia="Times New Roman" w:hAnsi="Verdana" w:cs="Times New Roman"/>
                <w:kern w:val="0"/>
                <w:sz w:val="20"/>
                <w:szCs w:val="20"/>
                <w:lang w:val="en-GB" w:eastAsia="zh-CN"/>
                <w14:ligatures w14:val="none"/>
              </w:rPr>
              <w:t>2</w:t>
            </w:r>
            <w:r w:rsidR="001A6FC3">
              <w:rPr>
                <w:rFonts w:ascii="Verdana" w:eastAsia="Times New Roman" w:hAnsi="Verdana" w:cs="Times New Roman"/>
                <w:kern w:val="0"/>
                <w:sz w:val="20"/>
                <w:szCs w:val="20"/>
                <w:lang w:val="en-GB" w:eastAsia="zh-CN"/>
                <w14:ligatures w14:val="none"/>
              </w:rPr>
              <w:t>08</w:t>
            </w:r>
          </w:p>
        </w:tc>
        <w:tc>
          <w:tcPr>
            <w:tcW w:w="3401" w:type="dxa"/>
            <w:hideMark/>
          </w:tcPr>
          <w:p w14:paraId="79DA9051" w14:textId="77777777" w:rsidR="00D90E51" w:rsidRPr="009C05A1" w:rsidRDefault="00D90E51" w:rsidP="00F212A3">
            <w:pPr>
              <w:shd w:val="solid" w:color="FFFFFF" w:fill="FFFFFF"/>
              <w:tabs>
                <w:tab w:val="left" w:pos="1134"/>
                <w:tab w:val="left" w:pos="1871"/>
                <w:tab w:val="left" w:pos="2268"/>
              </w:tabs>
              <w:overflowPunct w:val="0"/>
              <w:autoSpaceDE w:val="0"/>
              <w:autoSpaceDN w:val="0"/>
              <w:adjustRightInd w:val="0"/>
              <w:spacing w:after="0" w:line="240" w:lineRule="atLeast"/>
              <w:rPr>
                <w:rFonts w:ascii="Verdana" w:eastAsia="Times New Roman" w:hAnsi="Verdana" w:cs="Times New Roman"/>
                <w:b/>
                <w:kern w:val="0"/>
                <w:sz w:val="20"/>
                <w:szCs w:val="20"/>
                <w:lang w:val="en-GB" w:eastAsia="zh-CN"/>
                <w14:ligatures w14:val="none"/>
              </w:rPr>
            </w:pPr>
            <w:r w:rsidRPr="009C05A1">
              <w:rPr>
                <w:rFonts w:ascii="Verdana" w:eastAsia="Times New Roman" w:hAnsi="Verdana" w:cs="Times New Roman"/>
                <w:b/>
                <w:kern w:val="0"/>
                <w:sz w:val="20"/>
                <w:szCs w:val="20"/>
                <w:lang w:val="en-GB" w:eastAsia="zh-CN"/>
                <w14:ligatures w14:val="none"/>
              </w:rPr>
              <w:t>Document 5B/XX-E</w:t>
            </w:r>
          </w:p>
        </w:tc>
      </w:tr>
      <w:tr w:rsidR="00D90E51" w:rsidRPr="009C05A1" w14:paraId="0B1757DA" w14:textId="77777777" w:rsidTr="00F212A3">
        <w:trPr>
          <w:cantSplit/>
        </w:trPr>
        <w:tc>
          <w:tcPr>
            <w:tcW w:w="6484" w:type="dxa"/>
            <w:vMerge/>
            <w:vAlign w:val="center"/>
            <w:hideMark/>
          </w:tcPr>
          <w:p w14:paraId="24A378FF" w14:textId="77777777" w:rsidR="00D90E51" w:rsidRPr="009C05A1" w:rsidRDefault="00D90E51" w:rsidP="00F212A3">
            <w:pPr>
              <w:spacing w:after="0" w:line="240" w:lineRule="auto"/>
              <w:rPr>
                <w:rFonts w:ascii="Verdana" w:eastAsia="Times New Roman" w:hAnsi="Verdana" w:cs="Times New Roman"/>
                <w:kern w:val="0"/>
                <w:sz w:val="20"/>
                <w:szCs w:val="20"/>
                <w:lang w:val="en-GB" w:eastAsia="zh-CN"/>
                <w14:ligatures w14:val="none"/>
              </w:rPr>
            </w:pPr>
            <w:bookmarkStart w:id="3" w:name="ddate" w:colFirst="1" w:colLast="1"/>
            <w:bookmarkEnd w:id="2"/>
          </w:p>
        </w:tc>
        <w:tc>
          <w:tcPr>
            <w:tcW w:w="3401" w:type="dxa"/>
            <w:hideMark/>
          </w:tcPr>
          <w:p w14:paraId="2E659BD0" w14:textId="77777777" w:rsidR="00D90E51" w:rsidRPr="009C05A1" w:rsidRDefault="00D90E51" w:rsidP="00F212A3">
            <w:pPr>
              <w:shd w:val="solid" w:color="FFFFFF" w:fill="FFFFFF"/>
              <w:tabs>
                <w:tab w:val="left" w:pos="1134"/>
                <w:tab w:val="left" w:pos="1871"/>
                <w:tab w:val="left" w:pos="2268"/>
              </w:tabs>
              <w:overflowPunct w:val="0"/>
              <w:autoSpaceDE w:val="0"/>
              <w:autoSpaceDN w:val="0"/>
              <w:adjustRightInd w:val="0"/>
              <w:spacing w:after="0" w:line="240" w:lineRule="atLeast"/>
              <w:rPr>
                <w:rFonts w:ascii="Verdana" w:eastAsia="Times New Roman" w:hAnsi="Verdana" w:cs="Times New Roman"/>
                <w:b/>
                <w:kern w:val="0"/>
                <w:sz w:val="20"/>
                <w:szCs w:val="20"/>
                <w:lang w:val="en-GB" w:eastAsia="zh-CN"/>
                <w14:ligatures w14:val="none"/>
              </w:rPr>
            </w:pPr>
            <w:r w:rsidRPr="009C05A1">
              <w:rPr>
                <w:rFonts w:ascii="Verdana" w:eastAsia="Times New Roman" w:hAnsi="Verdana" w:cs="Times New Roman"/>
                <w:b/>
                <w:kern w:val="0"/>
                <w:sz w:val="20"/>
                <w:szCs w:val="20"/>
                <w:lang w:val="en-GB" w:eastAsia="zh-CN"/>
                <w14:ligatures w14:val="none"/>
              </w:rPr>
              <w:t xml:space="preserve">XX </w:t>
            </w:r>
            <w:r>
              <w:rPr>
                <w:rFonts w:ascii="Verdana" w:eastAsia="Times New Roman" w:hAnsi="Verdana" w:cs="Times New Roman"/>
                <w:b/>
                <w:kern w:val="0"/>
                <w:sz w:val="20"/>
                <w:szCs w:val="20"/>
                <w:lang w:val="en-GB" w:eastAsia="zh-CN"/>
                <w14:ligatures w14:val="none"/>
              </w:rPr>
              <w:t xml:space="preserve">April </w:t>
            </w:r>
            <w:r w:rsidRPr="009C05A1">
              <w:rPr>
                <w:rFonts w:ascii="Verdana" w:eastAsia="Times New Roman" w:hAnsi="Verdana" w:cs="Times New Roman"/>
                <w:b/>
                <w:kern w:val="0"/>
                <w:sz w:val="20"/>
                <w:szCs w:val="20"/>
                <w:lang w:val="en-GB" w:eastAsia="zh-CN"/>
                <w14:ligatures w14:val="none"/>
              </w:rPr>
              <w:t>202</w:t>
            </w:r>
            <w:r>
              <w:rPr>
                <w:rFonts w:ascii="Verdana" w:eastAsia="Times New Roman" w:hAnsi="Verdana" w:cs="Times New Roman"/>
                <w:b/>
                <w:kern w:val="0"/>
                <w:sz w:val="20"/>
                <w:szCs w:val="20"/>
                <w:lang w:val="en-GB" w:eastAsia="zh-CN"/>
                <w14:ligatures w14:val="none"/>
              </w:rPr>
              <w:t>5</w:t>
            </w:r>
          </w:p>
        </w:tc>
      </w:tr>
      <w:tr w:rsidR="00D90E51" w:rsidRPr="009C05A1" w14:paraId="442DC2F0" w14:textId="77777777" w:rsidTr="00F212A3">
        <w:trPr>
          <w:cantSplit/>
        </w:trPr>
        <w:tc>
          <w:tcPr>
            <w:tcW w:w="6484" w:type="dxa"/>
            <w:vMerge/>
            <w:vAlign w:val="center"/>
            <w:hideMark/>
          </w:tcPr>
          <w:p w14:paraId="1991FF25" w14:textId="77777777" w:rsidR="00D90E51" w:rsidRPr="009C05A1" w:rsidRDefault="00D90E51" w:rsidP="00F212A3">
            <w:pPr>
              <w:spacing w:after="0" w:line="240" w:lineRule="auto"/>
              <w:rPr>
                <w:rFonts w:ascii="Verdana" w:eastAsia="Times New Roman" w:hAnsi="Verdana" w:cs="Times New Roman"/>
                <w:kern w:val="0"/>
                <w:sz w:val="20"/>
                <w:szCs w:val="20"/>
                <w:lang w:val="en-GB" w:eastAsia="zh-CN"/>
                <w14:ligatures w14:val="none"/>
              </w:rPr>
            </w:pPr>
            <w:bookmarkStart w:id="4" w:name="dorlang" w:colFirst="1" w:colLast="1"/>
            <w:bookmarkEnd w:id="3"/>
          </w:p>
        </w:tc>
        <w:tc>
          <w:tcPr>
            <w:tcW w:w="3401" w:type="dxa"/>
            <w:hideMark/>
          </w:tcPr>
          <w:p w14:paraId="10F5E3B8" w14:textId="77777777" w:rsidR="00D90E51" w:rsidRPr="009C05A1" w:rsidRDefault="00D90E51" w:rsidP="00F212A3">
            <w:pPr>
              <w:shd w:val="solid" w:color="FFFFFF" w:fill="FFFFFF"/>
              <w:tabs>
                <w:tab w:val="left" w:pos="1134"/>
                <w:tab w:val="left" w:pos="1871"/>
                <w:tab w:val="left" w:pos="2268"/>
              </w:tabs>
              <w:overflowPunct w:val="0"/>
              <w:autoSpaceDE w:val="0"/>
              <w:autoSpaceDN w:val="0"/>
              <w:adjustRightInd w:val="0"/>
              <w:spacing w:after="0" w:line="240" w:lineRule="atLeast"/>
              <w:rPr>
                <w:rFonts w:ascii="Verdana" w:eastAsia="SimSun" w:hAnsi="Verdana" w:cs="Times New Roman"/>
                <w:b/>
                <w:kern w:val="0"/>
                <w:sz w:val="20"/>
                <w:szCs w:val="20"/>
                <w:lang w:val="en-GB" w:eastAsia="zh-CN"/>
                <w14:ligatures w14:val="none"/>
              </w:rPr>
            </w:pPr>
            <w:r w:rsidRPr="009C05A1">
              <w:rPr>
                <w:rFonts w:ascii="Verdana" w:eastAsia="SimSun" w:hAnsi="Verdana" w:cs="Times New Roman"/>
                <w:b/>
                <w:kern w:val="0"/>
                <w:sz w:val="20"/>
                <w:szCs w:val="20"/>
                <w:lang w:val="en-GB" w:eastAsia="zh-CN"/>
                <w14:ligatures w14:val="none"/>
              </w:rPr>
              <w:t>English only</w:t>
            </w:r>
          </w:p>
        </w:tc>
      </w:tr>
      <w:tr w:rsidR="00D90E51" w:rsidRPr="009C05A1" w14:paraId="2536F552" w14:textId="77777777" w:rsidTr="00F212A3">
        <w:trPr>
          <w:cantSplit/>
          <w:trHeight w:val="1038"/>
        </w:trPr>
        <w:tc>
          <w:tcPr>
            <w:tcW w:w="9885" w:type="dxa"/>
            <w:gridSpan w:val="2"/>
          </w:tcPr>
          <w:p w14:paraId="2A9C5AC3" w14:textId="77777777" w:rsidR="00D90E51" w:rsidRPr="009C05A1" w:rsidRDefault="00D90E51" w:rsidP="00F212A3">
            <w:pPr>
              <w:shd w:val="solid" w:color="FFFFFF" w:fill="FFFFFF"/>
              <w:tabs>
                <w:tab w:val="left" w:pos="1134"/>
                <w:tab w:val="left" w:pos="1871"/>
                <w:tab w:val="left" w:pos="2268"/>
              </w:tabs>
              <w:overflowPunct w:val="0"/>
              <w:autoSpaceDE w:val="0"/>
              <w:autoSpaceDN w:val="0"/>
              <w:adjustRightInd w:val="0"/>
              <w:spacing w:after="0" w:line="240" w:lineRule="atLeast"/>
              <w:jc w:val="center"/>
              <w:rPr>
                <w:rFonts w:ascii="Times New Roman" w:eastAsia="Calibri" w:hAnsi="Times New Roman" w:cs="Times New Roman"/>
                <w:b/>
                <w:kern w:val="0"/>
                <w:sz w:val="28"/>
                <w:lang w:val="en-GB" w:eastAsia="zh-CN"/>
                <w14:ligatures w14:val="none"/>
              </w:rPr>
            </w:pPr>
          </w:p>
          <w:p w14:paraId="4B52C20E" w14:textId="77777777" w:rsidR="00D90E51" w:rsidRPr="009C05A1" w:rsidRDefault="00D90E51" w:rsidP="00F212A3">
            <w:pPr>
              <w:shd w:val="solid" w:color="FFFFFF" w:fill="FFFFFF"/>
              <w:tabs>
                <w:tab w:val="left" w:pos="1134"/>
                <w:tab w:val="left" w:pos="1871"/>
                <w:tab w:val="left" w:pos="2268"/>
              </w:tabs>
              <w:overflowPunct w:val="0"/>
              <w:autoSpaceDE w:val="0"/>
              <w:autoSpaceDN w:val="0"/>
              <w:adjustRightInd w:val="0"/>
              <w:spacing w:after="0" w:line="240" w:lineRule="atLeast"/>
              <w:jc w:val="center"/>
              <w:rPr>
                <w:rFonts w:ascii="Times New Roman" w:eastAsia="Calibri" w:hAnsi="Times New Roman" w:cs="Times New Roman"/>
                <w:b/>
                <w:kern w:val="0"/>
                <w:sz w:val="28"/>
                <w:lang w:val="en-GB" w:eastAsia="zh-CN"/>
                <w14:ligatures w14:val="none"/>
              </w:rPr>
            </w:pPr>
          </w:p>
          <w:p w14:paraId="40EB7D69" w14:textId="77777777" w:rsidR="00D90E51" w:rsidRPr="009C05A1" w:rsidRDefault="00D90E51" w:rsidP="00F212A3">
            <w:pPr>
              <w:shd w:val="solid" w:color="FFFFFF" w:fill="FFFFFF"/>
              <w:tabs>
                <w:tab w:val="left" w:pos="1134"/>
                <w:tab w:val="left" w:pos="1871"/>
                <w:tab w:val="left" w:pos="2268"/>
              </w:tabs>
              <w:overflowPunct w:val="0"/>
              <w:autoSpaceDE w:val="0"/>
              <w:autoSpaceDN w:val="0"/>
              <w:adjustRightInd w:val="0"/>
              <w:spacing w:after="0" w:line="240" w:lineRule="atLeast"/>
              <w:jc w:val="center"/>
              <w:rPr>
                <w:rFonts w:ascii="Verdana" w:eastAsia="SimSun" w:hAnsi="Verdana" w:cs="Times New Roman"/>
                <w:b/>
                <w:kern w:val="0"/>
                <w:sz w:val="20"/>
                <w:szCs w:val="20"/>
                <w:lang w:val="en-GB" w:eastAsia="zh-CN"/>
                <w14:ligatures w14:val="none"/>
              </w:rPr>
            </w:pPr>
            <w:r w:rsidRPr="009C05A1">
              <w:rPr>
                <w:rFonts w:ascii="Times New Roman" w:eastAsia="Calibri" w:hAnsi="Times New Roman" w:cs="Times New Roman"/>
                <w:b/>
                <w:kern w:val="0"/>
                <w:sz w:val="28"/>
                <w:lang w:val="en-GB" w:eastAsia="zh-CN"/>
                <w14:ligatures w14:val="none"/>
              </w:rPr>
              <w:t>United States of America</w:t>
            </w:r>
          </w:p>
        </w:tc>
      </w:tr>
      <w:tr w:rsidR="00D90E51" w:rsidRPr="009C05A1" w14:paraId="57B4AC5D" w14:textId="77777777" w:rsidTr="00F212A3">
        <w:trPr>
          <w:cantSplit/>
          <w:trHeight w:val="633"/>
        </w:trPr>
        <w:tc>
          <w:tcPr>
            <w:tcW w:w="9885" w:type="dxa"/>
            <w:gridSpan w:val="2"/>
          </w:tcPr>
          <w:p w14:paraId="486E0BE7" w14:textId="77777777" w:rsidR="00D90E51" w:rsidRPr="009C05A1" w:rsidRDefault="00D90E51" w:rsidP="00F212A3">
            <w:pPr>
              <w:shd w:val="solid" w:color="FFFFFF" w:fill="FFFFFF"/>
              <w:tabs>
                <w:tab w:val="left" w:pos="1134"/>
                <w:tab w:val="left" w:pos="1871"/>
                <w:tab w:val="left" w:pos="2268"/>
              </w:tabs>
              <w:overflowPunct w:val="0"/>
              <w:autoSpaceDE w:val="0"/>
              <w:autoSpaceDN w:val="0"/>
              <w:adjustRightInd w:val="0"/>
              <w:spacing w:after="0" w:line="240" w:lineRule="atLeast"/>
              <w:jc w:val="center"/>
              <w:rPr>
                <w:rFonts w:ascii="Times New Roman" w:eastAsia="Calibri" w:hAnsi="Times New Roman" w:cs="Times New Roman"/>
                <w:caps/>
                <w:kern w:val="0"/>
                <w:sz w:val="28"/>
                <w:lang w:val="en-GB" w:eastAsia="zh-CN"/>
                <w14:ligatures w14:val="none"/>
              </w:rPr>
            </w:pPr>
          </w:p>
          <w:p w14:paraId="40CB70D7" w14:textId="46D04E1C" w:rsidR="00D90E51" w:rsidRPr="009C05A1" w:rsidRDefault="001A6FC3" w:rsidP="00F212A3">
            <w:pPr>
              <w:shd w:val="solid" w:color="FFFFFF" w:fill="FFFFFF"/>
              <w:tabs>
                <w:tab w:val="left" w:pos="1134"/>
                <w:tab w:val="left" w:pos="1871"/>
                <w:tab w:val="left" w:pos="2268"/>
              </w:tabs>
              <w:overflowPunct w:val="0"/>
              <w:autoSpaceDE w:val="0"/>
              <w:autoSpaceDN w:val="0"/>
              <w:adjustRightInd w:val="0"/>
              <w:spacing w:after="0" w:line="240" w:lineRule="atLeast"/>
              <w:jc w:val="center"/>
              <w:rPr>
                <w:rFonts w:ascii="Times New Roman" w:eastAsia="Calibri" w:hAnsi="Times New Roman" w:cs="Times New Roman"/>
                <w:b/>
                <w:kern w:val="0"/>
                <w:sz w:val="28"/>
                <w:lang w:val="en-GB" w:eastAsia="zh-CN"/>
                <w14:ligatures w14:val="none"/>
              </w:rPr>
            </w:pPr>
            <w:r>
              <w:rPr>
                <w:rFonts w:ascii="Times New Roman" w:eastAsia="Calibri" w:hAnsi="Times New Roman" w:cs="Times New Roman"/>
                <w:caps/>
                <w:kern w:val="0"/>
                <w:sz w:val="28"/>
                <w:lang w:val="en-GB" w:eastAsia="zh-CN"/>
                <w14:ligatures w14:val="none"/>
              </w:rPr>
              <w:t>Draft reply Liaison statement to Working Party 4A</w:t>
            </w:r>
          </w:p>
        </w:tc>
      </w:tr>
      <w:tr w:rsidR="00D90E51" w:rsidRPr="009C05A1" w14:paraId="40D5DAEE" w14:textId="77777777" w:rsidTr="00F212A3">
        <w:trPr>
          <w:cantSplit/>
          <w:trHeight w:val="1458"/>
        </w:trPr>
        <w:tc>
          <w:tcPr>
            <w:tcW w:w="9885" w:type="dxa"/>
            <w:gridSpan w:val="2"/>
          </w:tcPr>
          <w:p w14:paraId="494557D5" w14:textId="77777777" w:rsidR="00D90E51" w:rsidRPr="009C05A1" w:rsidRDefault="00D90E51" w:rsidP="00F212A3">
            <w:pPr>
              <w:shd w:val="solid" w:color="FFFFFF" w:fill="FFFFFF"/>
              <w:tabs>
                <w:tab w:val="left" w:pos="1134"/>
                <w:tab w:val="left" w:pos="1871"/>
                <w:tab w:val="left" w:pos="2268"/>
              </w:tabs>
              <w:overflowPunct w:val="0"/>
              <w:autoSpaceDE w:val="0"/>
              <w:autoSpaceDN w:val="0"/>
              <w:adjustRightInd w:val="0"/>
              <w:spacing w:after="0" w:line="240" w:lineRule="atLeast"/>
              <w:jc w:val="center"/>
              <w:rPr>
                <w:rFonts w:ascii="Times New Roman" w:eastAsia="Calibri" w:hAnsi="Times New Roman" w:cs="Times New Roman"/>
                <w:b/>
                <w:kern w:val="0"/>
                <w:sz w:val="28"/>
                <w:lang w:val="en-GB" w:eastAsia="zh-CN"/>
                <w14:ligatures w14:val="none"/>
              </w:rPr>
            </w:pPr>
          </w:p>
          <w:p w14:paraId="04475D60" w14:textId="21FC8931" w:rsidR="00D90E51" w:rsidRPr="00BA0E9C" w:rsidRDefault="00BA0E9C" w:rsidP="00BA0E9C">
            <w:pPr>
              <w:tabs>
                <w:tab w:val="left" w:pos="1134"/>
                <w:tab w:val="left" w:pos="1871"/>
                <w:tab w:val="left" w:pos="2268"/>
              </w:tabs>
              <w:spacing w:before="240" w:after="0" w:line="240" w:lineRule="auto"/>
              <w:jc w:val="center"/>
              <w:rPr>
                <w:rFonts w:ascii="Times New Roman" w:eastAsia="Times New Roman" w:hAnsi="Times New Roman" w:cs="Times New Roman"/>
                <w:b/>
                <w:kern w:val="0"/>
                <w:sz w:val="28"/>
                <w:szCs w:val="20"/>
                <w:lang w:val="en-GB"/>
                <w14:ligatures w14:val="none"/>
              </w:rPr>
            </w:pPr>
            <w:r w:rsidRPr="001A6FC3">
              <w:rPr>
                <w:rFonts w:ascii="Times New Roman" w:eastAsia="Times New Roman" w:hAnsi="Times New Roman" w:cs="Times New Roman"/>
                <w:b/>
                <w:kern w:val="0"/>
                <w:sz w:val="28"/>
                <w:szCs w:val="20"/>
                <w:lang w:val="en-GB" w:eastAsia="zh-CN"/>
                <w14:ligatures w14:val="none"/>
              </w:rPr>
              <w:t>Relevant technical information to support studies</w:t>
            </w:r>
            <w:r w:rsidRPr="001A6FC3">
              <w:rPr>
                <w:rFonts w:ascii="Times New Roman" w:eastAsia="Times New Roman" w:hAnsi="Times New Roman" w:cs="Times New Roman"/>
                <w:b/>
                <w:kern w:val="0"/>
                <w:sz w:val="28"/>
                <w:szCs w:val="20"/>
                <w:lang w:val="en-GB" w:eastAsia="zh-CN"/>
                <w14:ligatures w14:val="none"/>
              </w:rPr>
              <w:br/>
              <w:t>under WRC-27 agenda item 1.</w:t>
            </w:r>
            <w:r>
              <w:rPr>
                <w:rFonts w:ascii="Times New Roman" w:eastAsia="Times New Roman" w:hAnsi="Times New Roman" w:cs="Times New Roman"/>
                <w:b/>
                <w:kern w:val="0"/>
                <w:sz w:val="28"/>
                <w:szCs w:val="20"/>
                <w:lang w:val="en-GB" w:eastAsia="zh-CN"/>
                <w14:ligatures w14:val="none"/>
              </w:rPr>
              <w:t>2</w:t>
            </w:r>
          </w:p>
        </w:tc>
      </w:tr>
    </w:tbl>
    <w:bookmarkEnd w:id="4"/>
    <w:p w14:paraId="46DA890B" w14:textId="609F7FAB" w:rsidR="00BA0E9C" w:rsidRPr="00BA0E9C" w:rsidRDefault="00BA0E9C" w:rsidP="00BA0E9C">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rFonts w:ascii="Times New Roman" w:eastAsia="Calibri" w:hAnsi="Times New Roman" w:cs="Times New Roman"/>
          <w:kern w:val="0"/>
          <w:szCs w:val="20"/>
          <w:lang w:val="en-GB" w:eastAsia="zh-CN"/>
          <w14:ligatures w14:val="none"/>
        </w:rPr>
      </w:pPr>
      <w:r w:rsidRPr="00BA0E9C">
        <w:rPr>
          <w:rFonts w:ascii="Times New Roman" w:eastAsia="Calibri" w:hAnsi="Times New Roman" w:cs="Times New Roman"/>
          <w:kern w:val="0"/>
          <w:szCs w:val="20"/>
          <w:lang w:val="en-GB" w:eastAsia="zh-CN"/>
          <w14:ligatures w14:val="none"/>
        </w:rPr>
        <w:t>Working Party 5B (WP 5B), as a contributing group to WRC-27 agenda item 1.</w:t>
      </w:r>
      <w:r>
        <w:rPr>
          <w:rFonts w:ascii="Times New Roman" w:eastAsia="Calibri" w:hAnsi="Times New Roman" w:cs="Times New Roman"/>
          <w:kern w:val="0"/>
          <w:szCs w:val="20"/>
          <w:lang w:val="en-GB" w:eastAsia="zh-CN"/>
          <w14:ligatures w14:val="none"/>
        </w:rPr>
        <w:t>2</w:t>
      </w:r>
      <w:r w:rsidRPr="00BA0E9C">
        <w:rPr>
          <w:rFonts w:ascii="Times New Roman" w:eastAsia="Calibri" w:hAnsi="Times New Roman" w:cs="Times New Roman"/>
          <w:kern w:val="0"/>
          <w:szCs w:val="20"/>
          <w:lang w:val="en-GB" w:eastAsia="zh-CN"/>
          <w14:ligatures w14:val="none"/>
        </w:rPr>
        <w:t xml:space="preserve">, has received a liaison statement from WP </w:t>
      </w:r>
      <w:r>
        <w:rPr>
          <w:rFonts w:ascii="Times New Roman" w:eastAsia="Calibri" w:hAnsi="Times New Roman" w:cs="Times New Roman"/>
          <w:kern w:val="0"/>
          <w:szCs w:val="20"/>
          <w:lang w:val="en-GB" w:eastAsia="zh-CN"/>
          <w14:ligatures w14:val="none"/>
        </w:rPr>
        <w:t>4A</w:t>
      </w:r>
      <w:r w:rsidRPr="00BA0E9C">
        <w:rPr>
          <w:rFonts w:ascii="Times New Roman" w:eastAsia="Calibri" w:hAnsi="Times New Roman" w:cs="Times New Roman"/>
          <w:kern w:val="0"/>
          <w:szCs w:val="20"/>
          <w:lang w:val="en-GB" w:eastAsia="zh-CN"/>
          <w14:ligatures w14:val="none"/>
        </w:rPr>
        <w:t xml:space="preserve"> (Doc. 5B/</w:t>
      </w:r>
      <w:r>
        <w:rPr>
          <w:rFonts w:ascii="Times New Roman" w:eastAsia="Calibri" w:hAnsi="Times New Roman" w:cs="Times New Roman"/>
          <w:kern w:val="0"/>
          <w:szCs w:val="20"/>
          <w:lang w:val="en-GB" w:eastAsia="zh-CN"/>
          <w14:ligatures w14:val="none"/>
        </w:rPr>
        <w:t>20</w:t>
      </w:r>
      <w:r w:rsidRPr="00BA0E9C">
        <w:rPr>
          <w:rFonts w:ascii="Times New Roman" w:eastAsia="Calibri" w:hAnsi="Times New Roman" w:cs="Times New Roman"/>
          <w:kern w:val="0"/>
          <w:szCs w:val="20"/>
          <w:lang w:val="en-GB" w:eastAsia="zh-CN"/>
          <w14:ligatures w14:val="none"/>
        </w:rPr>
        <w:t xml:space="preserve">8) requesting </w:t>
      </w:r>
      <w:r>
        <w:rPr>
          <w:rFonts w:ascii="Times New Roman" w:eastAsia="Calibri" w:hAnsi="Times New Roman" w:cs="Times New Roman"/>
          <w:kern w:val="0"/>
          <w:szCs w:val="20"/>
          <w:lang w:val="en-GB" w:eastAsia="zh-CN"/>
          <w14:ligatures w14:val="none"/>
        </w:rPr>
        <w:t xml:space="preserve">additional relevant </w:t>
      </w:r>
      <w:r w:rsidRPr="00BA0E9C">
        <w:rPr>
          <w:rFonts w:ascii="Times New Roman" w:eastAsia="Calibri" w:hAnsi="Times New Roman" w:cs="Times New Roman"/>
          <w:kern w:val="0"/>
          <w:szCs w:val="20"/>
          <w:lang w:val="en-GB" w:eastAsia="zh-CN"/>
          <w14:ligatures w14:val="none"/>
        </w:rPr>
        <w:t xml:space="preserve">technical </w:t>
      </w:r>
      <w:r>
        <w:rPr>
          <w:rFonts w:ascii="Times New Roman" w:eastAsia="Calibri" w:hAnsi="Times New Roman" w:cs="Times New Roman"/>
          <w:kern w:val="0"/>
          <w:szCs w:val="20"/>
          <w:lang w:val="en-GB" w:eastAsia="zh-CN"/>
          <w14:ligatures w14:val="none"/>
        </w:rPr>
        <w:t>information of</w:t>
      </w:r>
      <w:r w:rsidRPr="00BA0E9C">
        <w:rPr>
          <w:rFonts w:ascii="Times New Roman" w:eastAsia="Calibri" w:hAnsi="Times New Roman" w:cs="Times New Roman"/>
          <w:kern w:val="0"/>
          <w:szCs w:val="20"/>
          <w:lang w:val="en-GB" w:eastAsia="zh-CN"/>
          <w14:ligatures w14:val="none"/>
        </w:rPr>
        <w:t xml:space="preserve"> </w:t>
      </w:r>
      <w:r>
        <w:rPr>
          <w:rFonts w:ascii="Times New Roman" w:eastAsia="Calibri" w:hAnsi="Times New Roman" w:cs="Times New Roman"/>
          <w:kern w:val="0"/>
          <w:szCs w:val="20"/>
          <w:lang w:val="en-GB" w:eastAsia="zh-CN"/>
          <w14:ligatures w14:val="none"/>
        </w:rPr>
        <w:t xml:space="preserve">radiolocation </w:t>
      </w:r>
      <w:r w:rsidRPr="00BA0E9C">
        <w:rPr>
          <w:rFonts w:ascii="Times New Roman" w:eastAsia="Calibri" w:hAnsi="Times New Roman" w:cs="Times New Roman"/>
          <w:kern w:val="0"/>
          <w:szCs w:val="20"/>
          <w:lang w:val="en-GB" w:eastAsia="zh-CN"/>
          <w14:ligatures w14:val="none"/>
        </w:rPr>
        <w:t xml:space="preserve">systems under WP 5B’s purview operating on a primary basis in the </w:t>
      </w:r>
      <w:r>
        <w:rPr>
          <w:rFonts w:ascii="Times New Roman" w:eastAsia="Calibri" w:hAnsi="Times New Roman" w:cs="Times New Roman"/>
          <w:kern w:val="0"/>
          <w:szCs w:val="20"/>
          <w:lang w:val="en-GB" w:eastAsia="zh-CN"/>
          <w14:ligatures w14:val="none"/>
        </w:rPr>
        <w:t>13.75-14 G</w:t>
      </w:r>
      <w:r w:rsidRPr="00BA0E9C">
        <w:rPr>
          <w:rFonts w:ascii="Times New Roman" w:eastAsia="Calibri" w:hAnsi="Times New Roman" w:cs="Times New Roman"/>
          <w:kern w:val="0"/>
          <w:szCs w:val="20"/>
          <w:lang w:val="en-GB" w:eastAsia="zh-CN"/>
          <w14:ligatures w14:val="none"/>
        </w:rPr>
        <w:t xml:space="preserve">Hz </w:t>
      </w:r>
      <w:r>
        <w:rPr>
          <w:rFonts w:ascii="Times New Roman" w:eastAsia="Calibri" w:hAnsi="Times New Roman" w:cs="Times New Roman"/>
          <w:kern w:val="0"/>
          <w:szCs w:val="20"/>
          <w:lang w:val="en-GB" w:eastAsia="zh-CN"/>
          <w14:ligatures w14:val="none"/>
        </w:rPr>
        <w:t>fre</w:t>
      </w:r>
      <w:r w:rsidRPr="00BA0E9C">
        <w:rPr>
          <w:rFonts w:ascii="Times New Roman" w:eastAsia="Calibri" w:hAnsi="Times New Roman" w:cs="Times New Roman"/>
          <w:kern w:val="0"/>
          <w:szCs w:val="20"/>
          <w:lang w:val="en-GB" w:eastAsia="zh-CN"/>
          <w14:ligatures w14:val="none"/>
        </w:rPr>
        <w:t>quency band. In the Attachment, the United States pro</w:t>
      </w:r>
      <w:r w:rsidR="00F42375">
        <w:rPr>
          <w:rFonts w:ascii="Times New Roman" w:eastAsia="Calibri" w:hAnsi="Times New Roman" w:cs="Times New Roman"/>
          <w:kern w:val="0"/>
          <w:szCs w:val="20"/>
          <w:lang w:val="en-GB" w:eastAsia="zh-CN"/>
          <w14:ligatures w14:val="none"/>
        </w:rPr>
        <w:t>pos</w:t>
      </w:r>
      <w:r w:rsidRPr="00BA0E9C">
        <w:rPr>
          <w:rFonts w:ascii="Times New Roman" w:eastAsia="Calibri" w:hAnsi="Times New Roman" w:cs="Times New Roman"/>
          <w:kern w:val="0"/>
          <w:szCs w:val="20"/>
          <w:lang w:val="en-GB" w:eastAsia="zh-CN"/>
          <w14:ligatures w14:val="none"/>
        </w:rPr>
        <w:t xml:space="preserve">es a draft reply liaison statement providing </w:t>
      </w:r>
      <w:r>
        <w:rPr>
          <w:rFonts w:ascii="Times New Roman" w:eastAsia="Calibri" w:hAnsi="Times New Roman" w:cs="Times New Roman"/>
          <w:kern w:val="0"/>
          <w:szCs w:val="20"/>
          <w:lang w:val="en-GB" w:eastAsia="zh-CN"/>
          <w14:ligatures w14:val="none"/>
        </w:rPr>
        <w:t>a response to this request for information</w:t>
      </w:r>
      <w:r w:rsidRPr="00BA0E9C">
        <w:rPr>
          <w:rFonts w:ascii="Times New Roman" w:eastAsia="Calibri" w:hAnsi="Times New Roman" w:cs="Times New Roman"/>
          <w:kern w:val="0"/>
          <w:szCs w:val="20"/>
          <w:lang w:val="en-GB" w:eastAsia="zh-CN"/>
          <w14:ligatures w14:val="none"/>
        </w:rPr>
        <w:t xml:space="preserve">. </w:t>
      </w:r>
    </w:p>
    <w:p w14:paraId="1F91F4FE" w14:textId="77777777" w:rsidR="00D90E51" w:rsidRPr="009C05A1" w:rsidRDefault="00D90E51" w:rsidP="00D90E51">
      <w:pPr>
        <w:tabs>
          <w:tab w:val="left" w:pos="794"/>
          <w:tab w:val="left" w:pos="1134"/>
          <w:tab w:val="left" w:pos="1191"/>
          <w:tab w:val="left" w:pos="1588"/>
          <w:tab w:val="left" w:pos="1871"/>
          <w:tab w:val="left" w:pos="1985"/>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kern w:val="0"/>
          <w:szCs w:val="20"/>
          <w:lang w:val="en-GB"/>
          <w14:ligatures w14:val="none"/>
        </w:rPr>
      </w:pPr>
    </w:p>
    <w:p w14:paraId="3D706C65" w14:textId="77777777" w:rsidR="00D90E51" w:rsidRPr="009C05A1" w:rsidRDefault="00D90E51" w:rsidP="00D90E51">
      <w:pPr>
        <w:tabs>
          <w:tab w:val="left" w:pos="794"/>
          <w:tab w:val="left" w:pos="1134"/>
          <w:tab w:val="left" w:pos="1191"/>
          <w:tab w:val="left" w:pos="1588"/>
          <w:tab w:val="left" w:pos="1871"/>
          <w:tab w:val="left" w:pos="1985"/>
          <w:tab w:val="left" w:pos="2268"/>
        </w:tabs>
        <w:overflowPunct w:val="0"/>
        <w:autoSpaceDE w:val="0"/>
        <w:autoSpaceDN w:val="0"/>
        <w:adjustRightInd w:val="0"/>
        <w:spacing w:before="360" w:after="0" w:line="240" w:lineRule="auto"/>
        <w:textAlignment w:val="baseline"/>
        <w:rPr>
          <w:rFonts w:ascii="Times New Roman" w:eastAsia="Calibri" w:hAnsi="Times New Roman" w:cs="Times New Roman"/>
          <w:kern w:val="0"/>
          <w:lang w:val="en-GB"/>
          <w14:ligatures w14:val="none"/>
        </w:rPr>
      </w:pPr>
      <w:r w:rsidRPr="009C05A1">
        <w:rPr>
          <w:rFonts w:ascii="Times New Roman" w:eastAsia="Calibri" w:hAnsi="Times New Roman" w:cs="Times New Roman"/>
          <w:b/>
          <w:bCs/>
          <w:kern w:val="0"/>
          <w:lang w:val="en-GB"/>
          <w14:ligatures w14:val="none"/>
        </w:rPr>
        <w:t xml:space="preserve">Attachment: </w:t>
      </w:r>
      <w:r w:rsidRPr="009C05A1">
        <w:rPr>
          <w:rFonts w:ascii="Times New Roman" w:eastAsia="Calibri" w:hAnsi="Times New Roman" w:cs="Times New Roman"/>
          <w:kern w:val="0"/>
          <w:lang w:val="en-GB"/>
          <w14:ligatures w14:val="none"/>
        </w:rPr>
        <w:t>1</w:t>
      </w:r>
    </w:p>
    <w:p w14:paraId="1CFB3A68" w14:textId="6637AFFF" w:rsidR="001A6FC3" w:rsidRDefault="001A6FC3">
      <w:pPr>
        <w:rPr>
          <w:rFonts w:ascii="Times New Roman" w:eastAsia="Calibri" w:hAnsi="Times New Roman" w:cs="Times New Roman"/>
          <w:kern w:val="0"/>
          <w:lang w:val="en-GB" w:eastAsia="zh-CN"/>
          <w14:ligatures w14:val="none"/>
        </w:rPr>
      </w:pPr>
      <w:r>
        <w:rPr>
          <w:rFonts w:ascii="Times New Roman" w:eastAsia="Calibri" w:hAnsi="Times New Roman" w:cs="Times New Roman"/>
          <w:kern w:val="0"/>
          <w:lang w:val="en-GB" w:eastAsia="zh-CN"/>
          <w14:ligatures w14:val="none"/>
        </w:rPr>
        <w:br w:type="page"/>
      </w:r>
    </w:p>
    <w:p w14:paraId="0167ADAC" w14:textId="77777777" w:rsidR="00D90E51" w:rsidRPr="009C05A1" w:rsidRDefault="00D90E51" w:rsidP="00D90E51">
      <w:pPr>
        <w:tabs>
          <w:tab w:val="left" w:pos="794"/>
          <w:tab w:val="left" w:pos="1134"/>
          <w:tab w:val="left" w:pos="1191"/>
          <w:tab w:val="left" w:pos="1588"/>
          <w:tab w:val="left" w:pos="1871"/>
          <w:tab w:val="left" w:pos="1985"/>
          <w:tab w:val="left" w:pos="2268"/>
        </w:tabs>
        <w:overflowPunct w:val="0"/>
        <w:autoSpaceDE w:val="0"/>
        <w:autoSpaceDN w:val="0"/>
        <w:adjustRightInd w:val="0"/>
        <w:spacing w:before="360" w:after="0" w:line="240" w:lineRule="auto"/>
        <w:textAlignment w:val="baseline"/>
        <w:rPr>
          <w:rFonts w:ascii="Times New Roman" w:eastAsia="Calibri" w:hAnsi="Times New Roman" w:cs="Times New Roman"/>
          <w:kern w:val="0"/>
          <w:lang w:val="en-GB" w:eastAsia="zh-CN"/>
          <w14:ligatures w14:val="none"/>
        </w:rPr>
      </w:pPr>
    </w:p>
    <w:p w14:paraId="0E756BA7" w14:textId="12889E64" w:rsidR="00F42375" w:rsidRPr="00F42375" w:rsidRDefault="00F42375" w:rsidP="001A6FC3">
      <w:pPr>
        <w:tabs>
          <w:tab w:val="left" w:pos="1134"/>
          <w:tab w:val="left" w:pos="1871"/>
          <w:tab w:val="left" w:pos="2268"/>
        </w:tabs>
        <w:spacing w:before="240" w:after="0" w:line="240" w:lineRule="auto"/>
        <w:jc w:val="center"/>
        <w:rPr>
          <w:rFonts w:ascii="Times New Roman" w:eastAsia="Times New Roman" w:hAnsi="Times New Roman" w:cs="Times New Roman"/>
          <w:bCs/>
          <w:kern w:val="0"/>
          <w:sz w:val="28"/>
          <w:szCs w:val="20"/>
          <w:lang w:val="en-GB"/>
          <w14:ligatures w14:val="none"/>
        </w:rPr>
      </w:pPr>
      <w:r>
        <w:rPr>
          <w:rFonts w:ascii="Times New Roman" w:eastAsia="Times New Roman" w:hAnsi="Times New Roman" w:cs="Times New Roman"/>
          <w:bCs/>
          <w:kern w:val="0"/>
          <w:sz w:val="28"/>
          <w:szCs w:val="20"/>
          <w:lang w:val="en-GB"/>
          <w14:ligatures w14:val="none"/>
        </w:rPr>
        <w:t>ATTACHMENT</w:t>
      </w:r>
    </w:p>
    <w:p w14:paraId="684003A4" w14:textId="61F1A5E0" w:rsidR="001A6FC3" w:rsidRPr="001A6FC3" w:rsidRDefault="001A6FC3" w:rsidP="001A6FC3">
      <w:pPr>
        <w:tabs>
          <w:tab w:val="left" w:pos="1134"/>
          <w:tab w:val="left" w:pos="1871"/>
          <w:tab w:val="left" w:pos="2268"/>
        </w:tabs>
        <w:spacing w:before="240" w:after="0" w:line="240" w:lineRule="auto"/>
        <w:jc w:val="center"/>
        <w:rPr>
          <w:rFonts w:ascii="Times New Roman" w:eastAsia="Times New Roman" w:hAnsi="Times New Roman" w:cs="Times New Roman"/>
          <w:b/>
          <w:kern w:val="0"/>
          <w:sz w:val="28"/>
          <w:szCs w:val="20"/>
          <w:lang w:val="en-GB"/>
          <w14:ligatures w14:val="none"/>
        </w:rPr>
      </w:pPr>
      <w:r w:rsidRPr="001A6FC3">
        <w:rPr>
          <w:rFonts w:ascii="Times New Roman" w:eastAsia="Times New Roman" w:hAnsi="Times New Roman" w:cs="Times New Roman"/>
          <w:b/>
          <w:kern w:val="0"/>
          <w:sz w:val="28"/>
          <w:szCs w:val="20"/>
          <w:lang w:val="en-GB"/>
          <w14:ligatures w14:val="none"/>
        </w:rPr>
        <w:t>Working Party 5B</w:t>
      </w:r>
    </w:p>
    <w:p w14:paraId="7AD8A0E3" w14:textId="083F3C11" w:rsidR="001A6FC3" w:rsidRPr="001A6FC3" w:rsidRDefault="001A6FC3" w:rsidP="001A6FC3">
      <w:pPr>
        <w:tabs>
          <w:tab w:val="left" w:pos="567"/>
          <w:tab w:val="left" w:pos="1134"/>
          <w:tab w:val="left" w:pos="1701"/>
          <w:tab w:val="left" w:pos="1871"/>
          <w:tab w:val="left" w:pos="2268"/>
          <w:tab w:val="left" w:pos="2835"/>
        </w:tabs>
        <w:overflowPunct w:val="0"/>
        <w:autoSpaceDE w:val="0"/>
        <w:autoSpaceDN w:val="0"/>
        <w:adjustRightInd w:val="0"/>
        <w:spacing w:before="240" w:after="0" w:line="240" w:lineRule="auto"/>
        <w:jc w:val="center"/>
        <w:rPr>
          <w:rFonts w:ascii="Times New Roman" w:eastAsia="Times New Roman" w:hAnsi="Times New Roman" w:cs="Times New Roman"/>
          <w:caps/>
          <w:kern w:val="0"/>
          <w:sz w:val="28"/>
          <w:szCs w:val="20"/>
          <w:lang w:val="en-GB"/>
          <w14:ligatures w14:val="none"/>
        </w:rPr>
      </w:pPr>
      <w:r w:rsidRPr="001A6FC3">
        <w:rPr>
          <w:rFonts w:ascii="Times New Roman" w:eastAsia="Times New Roman" w:hAnsi="Times New Roman" w:cs="Times New Roman"/>
          <w:caps/>
          <w:kern w:val="0"/>
          <w:sz w:val="28"/>
          <w:szCs w:val="20"/>
          <w:lang w:val="en-GB"/>
          <w14:ligatures w14:val="none"/>
        </w:rPr>
        <w:t xml:space="preserve"> REPLY LIAISON STATEMENT TO WORKING PARTY 4A</w:t>
      </w:r>
    </w:p>
    <w:p w14:paraId="63A11D66" w14:textId="77777777" w:rsidR="001A6FC3" w:rsidRPr="001A6FC3" w:rsidRDefault="001A6FC3" w:rsidP="001A6FC3">
      <w:pPr>
        <w:tabs>
          <w:tab w:val="left" w:pos="1134"/>
          <w:tab w:val="left" w:pos="1871"/>
          <w:tab w:val="left" w:pos="2268"/>
        </w:tabs>
        <w:spacing w:before="240" w:after="0" w:line="240" w:lineRule="auto"/>
        <w:jc w:val="center"/>
        <w:rPr>
          <w:rFonts w:ascii="Times New Roman" w:eastAsia="Times New Roman" w:hAnsi="Times New Roman" w:cs="Times New Roman"/>
          <w:b/>
          <w:kern w:val="0"/>
          <w:sz w:val="28"/>
          <w:szCs w:val="20"/>
          <w:lang w:val="en-GB"/>
          <w14:ligatures w14:val="none"/>
        </w:rPr>
      </w:pPr>
      <w:r w:rsidRPr="001A6FC3">
        <w:rPr>
          <w:rFonts w:ascii="Times New Roman" w:eastAsia="Times New Roman" w:hAnsi="Times New Roman" w:cs="Times New Roman"/>
          <w:b/>
          <w:kern w:val="0"/>
          <w:sz w:val="28"/>
          <w:szCs w:val="20"/>
          <w:lang w:val="en-GB" w:eastAsia="zh-CN"/>
          <w14:ligatures w14:val="none"/>
        </w:rPr>
        <w:t>Relevant technical information to support studies</w:t>
      </w:r>
      <w:r w:rsidRPr="001A6FC3">
        <w:rPr>
          <w:rFonts w:ascii="Times New Roman" w:eastAsia="Times New Roman" w:hAnsi="Times New Roman" w:cs="Times New Roman"/>
          <w:b/>
          <w:kern w:val="0"/>
          <w:sz w:val="28"/>
          <w:szCs w:val="20"/>
          <w:lang w:val="en-GB" w:eastAsia="zh-CN"/>
          <w14:ligatures w14:val="none"/>
        </w:rPr>
        <w:br/>
        <w:t>under WRC-27 agenda item 1.2</w:t>
      </w:r>
    </w:p>
    <w:p w14:paraId="36F1B27D" w14:textId="77777777" w:rsidR="001A6FC3" w:rsidRDefault="001A6FC3" w:rsidP="001A6FC3">
      <w:pPr>
        <w:tabs>
          <w:tab w:val="left" w:pos="1134"/>
          <w:tab w:val="left" w:pos="1871"/>
          <w:tab w:val="left" w:pos="2268"/>
        </w:tabs>
        <w:overflowPunct w:val="0"/>
        <w:autoSpaceDE w:val="0"/>
        <w:autoSpaceDN w:val="0"/>
        <w:adjustRightInd w:val="0"/>
        <w:spacing w:before="280" w:after="0" w:line="240" w:lineRule="auto"/>
        <w:rPr>
          <w:rFonts w:ascii="Times New Roman" w:eastAsia="Times New Roman" w:hAnsi="Times New Roman" w:cs="Times New Roman"/>
          <w:kern w:val="0"/>
          <w:szCs w:val="20"/>
          <w:lang w:val="en-GB"/>
          <w14:ligatures w14:val="none"/>
        </w:rPr>
      </w:pPr>
      <w:r w:rsidRPr="001A6FC3">
        <w:rPr>
          <w:rFonts w:ascii="Times New Roman" w:eastAsia="Times New Roman" w:hAnsi="Times New Roman" w:cs="Times New Roman"/>
          <w:kern w:val="0"/>
          <w:szCs w:val="20"/>
          <w:lang w:val="en-GB"/>
          <w14:ligatures w14:val="none"/>
        </w:rPr>
        <w:t>Working Party (WP) 5B would like to thank WP 4A for its liaison statement 5B/208.</w:t>
      </w:r>
    </w:p>
    <w:p w14:paraId="59B42F69" w14:textId="15DD3D82" w:rsidR="00BA0E9C" w:rsidRDefault="0081275C" w:rsidP="001A6FC3">
      <w:pPr>
        <w:tabs>
          <w:tab w:val="left" w:pos="1134"/>
          <w:tab w:val="left" w:pos="1871"/>
          <w:tab w:val="left" w:pos="2268"/>
        </w:tabs>
        <w:overflowPunct w:val="0"/>
        <w:autoSpaceDE w:val="0"/>
        <w:autoSpaceDN w:val="0"/>
        <w:adjustRightInd w:val="0"/>
        <w:spacing w:before="280" w:after="0" w:line="240" w:lineRule="auto"/>
        <w:rPr>
          <w:rFonts w:ascii="Times New Roman" w:eastAsia="Times New Roman" w:hAnsi="Times New Roman" w:cs="Times New Roman"/>
          <w:kern w:val="0"/>
          <w:szCs w:val="20"/>
          <w:lang w:val="en-GB"/>
          <w14:ligatures w14:val="none"/>
        </w:rPr>
      </w:pPr>
      <w:r>
        <w:rPr>
          <w:rFonts w:ascii="Times New Roman" w:eastAsia="Times New Roman" w:hAnsi="Times New Roman" w:cs="Times New Roman"/>
          <w:kern w:val="0"/>
          <w:szCs w:val="20"/>
          <w:lang w:val="en-GB"/>
          <w14:ligatures w14:val="none"/>
        </w:rPr>
        <w:t xml:space="preserve">Regarding the request for information on missing parameters for airborne radars, WP 5B would like to note that a revision to Recommendation </w:t>
      </w:r>
      <w:ins w:id="5" w:author="DON CIO" w:date="2025-02-28T16:38:00Z" w16du:dateUtc="2025-02-28T21:38:00Z">
        <w:r w:rsidR="00F455F8">
          <w:rPr>
            <w:rFonts w:ascii="Times New Roman" w:eastAsia="Times New Roman" w:hAnsi="Times New Roman" w:cs="Times New Roman"/>
            <w:kern w:val="0"/>
            <w:szCs w:val="20"/>
            <w:lang w:val="en-GB"/>
            <w14:ligatures w14:val="none"/>
          </w:rPr>
          <w:t xml:space="preserve">ITU-R </w:t>
        </w:r>
      </w:ins>
      <w:r>
        <w:rPr>
          <w:rFonts w:ascii="Times New Roman" w:eastAsia="Times New Roman" w:hAnsi="Times New Roman" w:cs="Times New Roman"/>
          <w:kern w:val="0"/>
          <w:szCs w:val="20"/>
          <w:lang w:val="en-GB"/>
          <w14:ligatures w14:val="none"/>
        </w:rPr>
        <w:t xml:space="preserve">M.1644 has been initiated and can be found in Annex </w:t>
      </w:r>
      <w:del w:id="6" w:author="DON CIO" w:date="2025-02-28T13:07:00Z" w16du:dateUtc="2025-02-28T18:07:00Z">
        <w:r w:rsidDel="004F673E">
          <w:rPr>
            <w:rFonts w:ascii="Times New Roman" w:eastAsia="Times New Roman" w:hAnsi="Times New Roman" w:cs="Times New Roman"/>
            <w:kern w:val="0"/>
            <w:szCs w:val="20"/>
            <w:lang w:val="en-GB"/>
            <w14:ligatures w14:val="none"/>
          </w:rPr>
          <w:delText>[28/</w:delText>
        </w:r>
      </w:del>
      <w:r>
        <w:rPr>
          <w:rFonts w:ascii="Times New Roman" w:eastAsia="Times New Roman" w:hAnsi="Times New Roman" w:cs="Times New Roman"/>
          <w:kern w:val="0"/>
          <w:szCs w:val="20"/>
          <w:lang w:val="en-GB"/>
          <w14:ligatures w14:val="none"/>
        </w:rPr>
        <w:t>XX</w:t>
      </w:r>
      <w:del w:id="7" w:author="DON CIO" w:date="2025-02-28T13:07:00Z" w16du:dateUtc="2025-02-28T18:07:00Z">
        <w:r w:rsidDel="004F673E">
          <w:rPr>
            <w:rFonts w:ascii="Times New Roman" w:eastAsia="Times New Roman" w:hAnsi="Times New Roman" w:cs="Times New Roman"/>
            <w:kern w:val="0"/>
            <w:szCs w:val="20"/>
            <w:lang w:val="en-GB"/>
            <w14:ligatures w14:val="none"/>
          </w:rPr>
          <w:delText>]</w:delText>
        </w:r>
      </w:del>
      <w:r>
        <w:rPr>
          <w:rFonts w:ascii="Times New Roman" w:eastAsia="Times New Roman" w:hAnsi="Times New Roman" w:cs="Times New Roman"/>
          <w:kern w:val="0"/>
          <w:szCs w:val="20"/>
          <w:lang w:val="en-GB"/>
          <w14:ligatures w14:val="none"/>
        </w:rPr>
        <w:t xml:space="preserve"> to the Chairman’s Report in document 5B/</w:t>
      </w:r>
      <w:del w:id="8" w:author="DON CIO" w:date="2025-02-28T13:07:00Z" w16du:dateUtc="2025-02-28T18:07:00Z">
        <w:r w:rsidDel="004F673E">
          <w:rPr>
            <w:rFonts w:ascii="Times New Roman" w:eastAsia="Times New Roman" w:hAnsi="Times New Roman" w:cs="Times New Roman"/>
            <w:kern w:val="0"/>
            <w:szCs w:val="20"/>
            <w:lang w:val="en-GB"/>
            <w14:ligatures w14:val="none"/>
          </w:rPr>
          <w:delText>[216/</w:delText>
        </w:r>
      </w:del>
      <w:r>
        <w:rPr>
          <w:rFonts w:ascii="Times New Roman" w:eastAsia="Times New Roman" w:hAnsi="Times New Roman" w:cs="Times New Roman"/>
          <w:kern w:val="0"/>
          <w:szCs w:val="20"/>
          <w:lang w:val="en-GB"/>
          <w14:ligatures w14:val="none"/>
        </w:rPr>
        <w:t>XX</w:t>
      </w:r>
      <w:del w:id="9" w:author="DON CIO" w:date="2025-02-28T13:07:00Z" w16du:dateUtc="2025-02-28T18:07:00Z">
        <w:r w:rsidDel="004F673E">
          <w:rPr>
            <w:rFonts w:ascii="Times New Roman" w:eastAsia="Times New Roman" w:hAnsi="Times New Roman" w:cs="Times New Roman"/>
            <w:kern w:val="0"/>
            <w:szCs w:val="20"/>
            <w:lang w:val="en-GB"/>
            <w14:ligatures w14:val="none"/>
          </w:rPr>
          <w:delText>]</w:delText>
        </w:r>
      </w:del>
      <w:r>
        <w:rPr>
          <w:rFonts w:ascii="Times New Roman" w:eastAsia="Times New Roman" w:hAnsi="Times New Roman" w:cs="Times New Roman"/>
          <w:kern w:val="0"/>
          <w:szCs w:val="20"/>
          <w:lang w:val="en-GB"/>
          <w14:ligatures w14:val="none"/>
        </w:rPr>
        <w:t xml:space="preserve">. </w:t>
      </w:r>
      <w:ins w:id="10" w:author="DON CIO" w:date="2025-02-28T12:21:00Z" w16du:dateUtc="2025-02-28T17:21:00Z">
        <w:del w:id="11" w:author="USA" w:date="2025-03-13T14:06:00Z" w16du:dateUtc="2025-03-13T18:06:00Z">
          <w:r w:rsidR="006D5EAD" w:rsidDel="00A5035C">
            <w:rPr>
              <w:rFonts w:ascii="Times New Roman" w:eastAsia="Times New Roman" w:hAnsi="Times New Roman" w:cs="Times New Roman"/>
              <w:kern w:val="0"/>
              <w:szCs w:val="20"/>
              <w:lang w:val="en-GB"/>
              <w14:ligatures w14:val="none"/>
            </w:rPr>
            <w:delText xml:space="preserve">The relevant updates for systems D-F as well as the newly added radar H can be found in the table contained in the attached Annex. </w:delText>
          </w:r>
        </w:del>
      </w:ins>
    </w:p>
    <w:p w14:paraId="51A75EEA" w14:textId="36F4E3B6" w:rsidR="00A40154" w:rsidRDefault="0081275C" w:rsidP="00F5298D">
      <w:pPr>
        <w:tabs>
          <w:tab w:val="left" w:pos="1134"/>
          <w:tab w:val="left" w:pos="1871"/>
          <w:tab w:val="left" w:pos="2268"/>
        </w:tabs>
        <w:overflowPunct w:val="0"/>
        <w:autoSpaceDE w:val="0"/>
        <w:autoSpaceDN w:val="0"/>
        <w:adjustRightInd w:val="0"/>
        <w:spacing w:before="280" w:after="0" w:line="240" w:lineRule="auto"/>
        <w:rPr>
          <w:ins w:id="12" w:author="DON CIO" w:date="2025-03-14T11:26:00Z" w16du:dateUtc="2025-03-14T15:26:00Z"/>
          <w:rFonts w:ascii="Times New Roman" w:eastAsia="Times New Roman" w:hAnsi="Times New Roman" w:cs="Times New Roman"/>
          <w:kern w:val="0"/>
          <w:szCs w:val="20"/>
          <w:lang w:val="en-GB"/>
          <w14:ligatures w14:val="none"/>
        </w:rPr>
      </w:pPr>
      <w:r>
        <w:rPr>
          <w:rFonts w:ascii="Times New Roman" w:eastAsia="Times New Roman" w:hAnsi="Times New Roman" w:cs="Times New Roman"/>
          <w:kern w:val="0"/>
          <w:szCs w:val="20"/>
          <w:lang w:val="en-GB"/>
          <w14:ligatures w14:val="none"/>
        </w:rPr>
        <w:t xml:space="preserve">Regarding the request for clarification on percentage of time associated to the protection criteria, WP 5B would like to indicate that currently there is no percentage of time associated to the I/N protection criteria of -6 dB in </w:t>
      </w:r>
      <w:del w:id="13" w:author="DON CIO" w:date="2025-02-28T16:38:00Z" w16du:dateUtc="2025-02-28T21:38:00Z">
        <w:r w:rsidDel="00F455F8">
          <w:rPr>
            <w:rFonts w:ascii="Times New Roman" w:eastAsia="Times New Roman" w:hAnsi="Times New Roman" w:cs="Times New Roman"/>
            <w:kern w:val="0"/>
            <w:szCs w:val="20"/>
            <w:lang w:val="en-GB"/>
            <w14:ligatures w14:val="none"/>
          </w:rPr>
          <w:delText xml:space="preserve">ITU-R </w:delText>
        </w:r>
      </w:del>
      <w:r>
        <w:rPr>
          <w:rFonts w:ascii="Times New Roman" w:eastAsia="Times New Roman" w:hAnsi="Times New Roman" w:cs="Times New Roman"/>
          <w:kern w:val="0"/>
          <w:szCs w:val="20"/>
          <w:lang w:val="en-GB"/>
          <w14:ligatures w14:val="none"/>
        </w:rPr>
        <w:t xml:space="preserve">Recommendation </w:t>
      </w:r>
      <w:ins w:id="14" w:author="DON CIO" w:date="2025-02-28T16:38:00Z" w16du:dateUtc="2025-02-28T21:38:00Z">
        <w:r w:rsidR="00F455F8">
          <w:rPr>
            <w:rFonts w:ascii="Times New Roman" w:eastAsia="Times New Roman" w:hAnsi="Times New Roman" w:cs="Times New Roman"/>
            <w:kern w:val="0"/>
            <w:szCs w:val="20"/>
            <w:lang w:val="en-GB"/>
            <w14:ligatures w14:val="none"/>
          </w:rPr>
          <w:t xml:space="preserve">ITU-R </w:t>
        </w:r>
      </w:ins>
      <w:r>
        <w:rPr>
          <w:rFonts w:ascii="Times New Roman" w:eastAsia="Times New Roman" w:hAnsi="Times New Roman" w:cs="Times New Roman"/>
          <w:kern w:val="0"/>
          <w:szCs w:val="20"/>
          <w:lang w:val="en-GB"/>
          <w14:ligatures w14:val="none"/>
        </w:rPr>
        <w:t>M.1644.</w:t>
      </w:r>
      <w:ins w:id="15" w:author="USA" w:date="2025-03-13T14:10:00Z" w16du:dateUtc="2025-03-13T18:10:00Z">
        <w:r w:rsidR="00A40154">
          <w:rPr>
            <w:rFonts w:ascii="Times New Roman" w:eastAsia="Times New Roman" w:hAnsi="Times New Roman" w:cs="Times New Roman"/>
            <w:kern w:val="0"/>
            <w:szCs w:val="20"/>
            <w:lang w:val="en-GB"/>
            <w14:ligatures w14:val="none"/>
          </w:rPr>
          <w:t xml:space="preserve"> </w:t>
        </w:r>
      </w:ins>
    </w:p>
    <w:p w14:paraId="29A472D3" w14:textId="77777777" w:rsidR="0094671E" w:rsidRDefault="0094671E" w:rsidP="0094671E">
      <w:pPr>
        <w:tabs>
          <w:tab w:val="left" w:pos="1134"/>
          <w:tab w:val="left" w:pos="1871"/>
          <w:tab w:val="left" w:pos="2268"/>
        </w:tabs>
        <w:overflowPunct w:val="0"/>
        <w:autoSpaceDE w:val="0"/>
        <w:autoSpaceDN w:val="0"/>
        <w:adjustRightInd w:val="0"/>
        <w:spacing w:before="280" w:after="0" w:line="240" w:lineRule="auto"/>
        <w:rPr>
          <w:ins w:id="16" w:author="DON CIO" w:date="2025-03-17T13:57:00Z" w16du:dateUtc="2025-03-17T17:57:00Z"/>
          <w:rFonts w:ascii="Times New Roman" w:eastAsia="Times New Roman" w:hAnsi="Times New Roman" w:cs="Times New Roman"/>
          <w:iCs/>
          <w:kern w:val="0"/>
          <w:szCs w:val="20"/>
          <w14:ligatures w14:val="none"/>
        </w:rPr>
      </w:pPr>
      <w:ins w:id="17" w:author="DON CIO" w:date="2025-03-17T13:57:00Z" w16du:dateUtc="2025-03-17T17:57:00Z">
        <w:r>
          <w:rPr>
            <w:rFonts w:ascii="Times New Roman" w:eastAsia="Times New Roman" w:hAnsi="Times New Roman" w:cs="Times New Roman"/>
            <w:kern w:val="0"/>
            <w:szCs w:val="20"/>
            <w:lang w:val="en-GB"/>
            <w14:ligatures w14:val="none"/>
          </w:rPr>
          <w:t xml:space="preserve">WP 5B would also like to bring to WP 4As attention Recommendation ITU-R M.1461 </w:t>
        </w:r>
        <w:r w:rsidRPr="009B3276">
          <w:rPr>
            <w:rFonts w:ascii="Times New Roman" w:eastAsia="Times New Roman" w:hAnsi="Times New Roman" w:cs="Times New Roman"/>
            <w:kern w:val="0"/>
            <w:szCs w:val="20"/>
            <w:lang w:val="en-GB"/>
            <w14:ligatures w14:val="none"/>
          </w:rPr>
          <w:t>“</w:t>
        </w:r>
        <w:r w:rsidRPr="00B625FA">
          <w:rPr>
            <w:rFonts w:ascii="Times New Roman" w:eastAsia="Times New Roman" w:hAnsi="Times New Roman" w:cs="Times New Roman"/>
            <w:iCs/>
            <w:kern w:val="0"/>
            <w:szCs w:val="20"/>
            <w14:ligatures w14:val="none"/>
          </w:rPr>
          <w:t>Procedures for determining the potential for interference between radars operating in the radiodetermination service and systems in other services</w:t>
        </w:r>
        <w:r>
          <w:rPr>
            <w:rFonts w:ascii="Times New Roman" w:eastAsia="Times New Roman" w:hAnsi="Times New Roman" w:cs="Times New Roman"/>
            <w:iCs/>
            <w:kern w:val="0"/>
            <w:szCs w:val="20"/>
            <w14:ligatures w14:val="none"/>
          </w:rPr>
          <w:t xml:space="preserve">”. This Recommendation contains Note 3 in section 3.2 describing degradation of sensitivity that states: </w:t>
        </w:r>
      </w:ins>
    </w:p>
    <w:p w14:paraId="24D5CFC3" w14:textId="77777777" w:rsidR="0094671E" w:rsidRPr="00B625FA" w:rsidRDefault="0094671E" w:rsidP="0094671E">
      <w:pPr>
        <w:tabs>
          <w:tab w:val="left" w:pos="1134"/>
          <w:tab w:val="left" w:pos="1871"/>
          <w:tab w:val="left" w:pos="2268"/>
        </w:tabs>
        <w:overflowPunct w:val="0"/>
        <w:autoSpaceDE w:val="0"/>
        <w:autoSpaceDN w:val="0"/>
        <w:adjustRightInd w:val="0"/>
        <w:spacing w:before="280" w:after="0" w:line="240" w:lineRule="auto"/>
        <w:rPr>
          <w:ins w:id="18" w:author="DON CIO" w:date="2025-03-17T13:57:00Z" w16du:dateUtc="2025-03-17T17:57:00Z"/>
          <w:rFonts w:ascii="Times New Roman" w:eastAsia="Times New Roman" w:hAnsi="Times New Roman" w:cs="Times New Roman"/>
          <w:kern w:val="0"/>
          <w:szCs w:val="20"/>
          <w14:ligatures w14:val="none"/>
        </w:rPr>
      </w:pPr>
      <w:ins w:id="19" w:author="DON CIO" w:date="2025-03-17T13:57:00Z" w16du:dateUtc="2025-03-17T17:57:00Z">
        <w:r w:rsidRPr="009B3276">
          <w:rPr>
            <w:rFonts w:ascii="Times New Roman" w:eastAsia="Times New Roman" w:hAnsi="Times New Roman" w:cs="Times New Roman"/>
            <w:kern w:val="0"/>
            <w:szCs w:val="20"/>
            <w14:ligatures w14:val="none"/>
          </w:rPr>
          <w:t>NOTE 3 – Most radiodetermination radar antennas scan 360</w:t>
        </w:r>
        <w:r w:rsidRPr="009B3276">
          <w:rPr>
            <w:rFonts w:ascii="Times New Roman" w:eastAsia="Times New Roman" w:hAnsi="Times New Roman" w:cs="Times New Roman"/>
            <w:kern w:val="0"/>
            <w:szCs w:val="20"/>
            <w:lang w:val="fr-FR"/>
            <w14:ligatures w14:val="none"/>
          </w:rPr>
          <w:t>°</w:t>
        </w:r>
        <w:r w:rsidRPr="009B3276">
          <w:rPr>
            <w:rFonts w:ascii="Times New Roman" w:eastAsia="Times New Roman" w:hAnsi="Times New Roman" w:cs="Times New Roman"/>
            <w:kern w:val="0"/>
            <w:szCs w:val="20"/>
            <w14:ligatures w14:val="none"/>
          </w:rPr>
          <w:t xml:space="preserve"> in azimuth to substantial elevation angles. However some radar system antenna scan in sectors or randomly, but the radar platform can ordinarily be oriented in any azimuth. Interference to radar systems generally occurs when the radar antenna mainbeam points at the undesired signal. Therefore, the radar mainbeam should ordinarily be used in the analysis. In some special situations, the radar mainbeam may not illuminate the interacting station (e.g. sector blanking), in which case the appropriate antenna sidelobe level should be used.</w:t>
        </w:r>
      </w:ins>
    </w:p>
    <w:p w14:paraId="39902DC7" w14:textId="77777777" w:rsidR="0094671E" w:rsidRPr="00277C60" w:rsidRDefault="0094671E" w:rsidP="0094671E">
      <w:pPr>
        <w:tabs>
          <w:tab w:val="left" w:pos="1134"/>
          <w:tab w:val="left" w:pos="1871"/>
          <w:tab w:val="left" w:pos="2268"/>
        </w:tabs>
        <w:overflowPunct w:val="0"/>
        <w:autoSpaceDE w:val="0"/>
        <w:autoSpaceDN w:val="0"/>
        <w:adjustRightInd w:val="0"/>
        <w:spacing w:before="280" w:after="0" w:line="240" w:lineRule="auto"/>
        <w:rPr>
          <w:ins w:id="20" w:author="DON CIO" w:date="2025-03-17T13:57:00Z" w16du:dateUtc="2025-03-17T17:57:00Z"/>
          <w:rFonts w:ascii="Times New Roman" w:eastAsia="Times New Roman" w:hAnsi="Times New Roman" w:cs="Times New Roman"/>
          <w:kern w:val="0"/>
          <w:szCs w:val="20"/>
          <w14:ligatures w14:val="none"/>
        </w:rPr>
      </w:pPr>
      <w:ins w:id="21" w:author="DON CIO" w:date="2025-03-17T13:57:00Z" w16du:dateUtc="2025-03-17T17:57:00Z">
        <w:r w:rsidRPr="00B625FA">
          <w:rPr>
            <w:rFonts w:ascii="Times New Roman" w:eastAsia="Times New Roman" w:hAnsi="Times New Roman" w:cs="Times New Roman"/>
            <w:kern w:val="0"/>
            <w:szCs w:val="20"/>
            <w:lang w:val="en-GB"/>
            <w14:ligatures w14:val="none"/>
          </w:rPr>
          <w:t>WP 5B</w:t>
        </w:r>
        <w:r w:rsidRPr="0094671E">
          <w:rPr>
            <w:rFonts w:ascii="Times New Roman" w:eastAsia="Times New Roman" w:hAnsi="Times New Roman" w:cs="Times New Roman"/>
            <w:kern w:val="0"/>
            <w:szCs w:val="20"/>
            <w:lang w:val="en-GB"/>
            <w14:ligatures w14:val="none"/>
          </w:rPr>
          <w:t xml:space="preserve"> </w:t>
        </w:r>
        <w:r w:rsidRPr="00B625FA">
          <w:rPr>
            <w:rFonts w:ascii="Times New Roman" w:eastAsia="Times New Roman" w:hAnsi="Times New Roman" w:cs="Times New Roman"/>
            <w:kern w:val="0"/>
            <w:szCs w:val="20"/>
            <w:lang w:val="en-GB"/>
            <w14:ligatures w14:val="none"/>
          </w:rPr>
          <w:t xml:space="preserve">also </w:t>
        </w:r>
        <w:r w:rsidRPr="0094671E">
          <w:rPr>
            <w:rFonts w:ascii="Times New Roman" w:eastAsia="Times New Roman" w:hAnsi="Times New Roman" w:cs="Times New Roman"/>
            <w:kern w:val="0"/>
            <w:szCs w:val="20"/>
            <w:lang w:val="en-GB"/>
            <w14:ligatures w14:val="none"/>
          </w:rPr>
          <w:t>note</w:t>
        </w:r>
        <w:r w:rsidRPr="00B625FA">
          <w:rPr>
            <w:rFonts w:ascii="Times New Roman" w:eastAsia="Times New Roman" w:hAnsi="Times New Roman" w:cs="Times New Roman"/>
            <w:kern w:val="0"/>
            <w:szCs w:val="20"/>
            <w:lang w:val="en-GB"/>
            <w14:ligatures w14:val="none"/>
          </w:rPr>
          <w:t>s</w:t>
        </w:r>
        <w:r w:rsidRPr="0094671E">
          <w:rPr>
            <w:rFonts w:ascii="Times New Roman" w:eastAsia="Times New Roman" w:hAnsi="Times New Roman" w:cs="Times New Roman"/>
            <w:kern w:val="0"/>
            <w:szCs w:val="20"/>
            <w:lang w:val="en-GB"/>
            <w14:ligatures w14:val="none"/>
          </w:rPr>
          <w:t xml:space="preserve"> that 5.502</w:t>
        </w:r>
        <w:r>
          <w:rPr>
            <w:rFonts w:ascii="Times New Roman" w:eastAsia="Times New Roman" w:hAnsi="Times New Roman" w:cs="Times New Roman"/>
            <w:kern w:val="0"/>
            <w:szCs w:val="20"/>
            <w:lang w:val="en-GB"/>
            <w14:ligatures w14:val="none"/>
          </w:rPr>
          <w:t xml:space="preserve"> indicates “</w:t>
        </w:r>
        <w:r w:rsidRPr="00277C60">
          <w:rPr>
            <w:rFonts w:ascii="Times New Roman" w:eastAsia="Times New Roman" w:hAnsi="Times New Roman" w:cs="Times New Roman"/>
            <w:kern w:val="0"/>
            <w:szCs w:val="20"/>
            <w14:ligatures w14:val="none"/>
          </w:rPr>
          <w:t>Before an administration brings into use an earth station in a geostationary-satellite network in the fixed-satellite</w:t>
        </w:r>
        <w:r>
          <w:rPr>
            <w:rFonts w:ascii="Times New Roman" w:eastAsia="Times New Roman" w:hAnsi="Times New Roman" w:cs="Times New Roman"/>
            <w:kern w:val="0"/>
            <w:szCs w:val="20"/>
            <w14:ligatures w14:val="none"/>
          </w:rPr>
          <w:t xml:space="preserve"> </w:t>
        </w:r>
        <w:r w:rsidRPr="00277C60">
          <w:rPr>
            <w:rFonts w:ascii="Times New Roman" w:eastAsia="Times New Roman" w:hAnsi="Times New Roman" w:cs="Times New Roman"/>
            <w:kern w:val="0"/>
            <w:szCs w:val="20"/>
            <w14:ligatures w14:val="none"/>
          </w:rPr>
          <w:t>service in this band with an antenna diameter smaller than 4.5 m, it shall ensure that the power flux-density produced by</w:t>
        </w:r>
        <w:r>
          <w:rPr>
            <w:rFonts w:ascii="Times New Roman" w:eastAsia="Times New Roman" w:hAnsi="Times New Roman" w:cs="Times New Roman"/>
            <w:kern w:val="0"/>
            <w:szCs w:val="20"/>
            <w14:ligatures w14:val="none"/>
          </w:rPr>
          <w:t xml:space="preserve"> </w:t>
        </w:r>
        <w:r w:rsidRPr="00277C60">
          <w:rPr>
            <w:rFonts w:ascii="Times New Roman" w:eastAsia="Times New Roman" w:hAnsi="Times New Roman" w:cs="Times New Roman"/>
            <w:kern w:val="0"/>
            <w:szCs w:val="20"/>
            <w14:ligatures w14:val="none"/>
          </w:rPr>
          <w:t>this earth station does not exceed:</w:t>
        </w:r>
      </w:ins>
    </w:p>
    <w:p w14:paraId="6B38FF23" w14:textId="77777777" w:rsidR="0094671E" w:rsidRPr="00277C60" w:rsidRDefault="0094671E" w:rsidP="0094671E">
      <w:pPr>
        <w:tabs>
          <w:tab w:val="left" w:pos="1134"/>
          <w:tab w:val="left" w:pos="1871"/>
          <w:tab w:val="left" w:pos="2268"/>
        </w:tabs>
        <w:overflowPunct w:val="0"/>
        <w:autoSpaceDE w:val="0"/>
        <w:autoSpaceDN w:val="0"/>
        <w:adjustRightInd w:val="0"/>
        <w:spacing w:before="280" w:after="0" w:line="240" w:lineRule="auto"/>
        <w:rPr>
          <w:ins w:id="22" w:author="DON CIO" w:date="2025-03-17T13:57:00Z" w16du:dateUtc="2025-03-17T17:57:00Z"/>
          <w:rFonts w:ascii="Times New Roman" w:eastAsia="Times New Roman" w:hAnsi="Times New Roman" w:cs="Times New Roman"/>
          <w:kern w:val="0"/>
          <w:szCs w:val="20"/>
          <w14:ligatures w14:val="none"/>
        </w:rPr>
      </w:pPr>
      <w:ins w:id="23" w:author="DON CIO" w:date="2025-03-17T13:57:00Z" w16du:dateUtc="2025-03-17T17:57:00Z">
        <w:r w:rsidRPr="00277C60">
          <w:rPr>
            <w:rFonts w:ascii="Times New Roman" w:eastAsia="Times New Roman" w:hAnsi="Times New Roman" w:cs="Times New Roman"/>
            <w:kern w:val="0"/>
            <w:szCs w:val="20"/>
            <w14:ligatures w14:val="none"/>
          </w:rPr>
          <w:t xml:space="preserve">– </w:t>
        </w:r>
        <w:r>
          <w:rPr>
            <w:rFonts w:ascii="Times New Roman" w:eastAsia="Times New Roman" w:hAnsi="Times New Roman" w:cs="Times New Roman"/>
            <w:kern w:val="0"/>
            <w:szCs w:val="20"/>
            <w14:ligatures w14:val="none"/>
          </w:rPr>
          <w:t xml:space="preserve"> </w:t>
        </w:r>
        <w:r w:rsidRPr="00277C60">
          <w:rPr>
            <w:rFonts w:ascii="Times New Roman" w:eastAsia="Times New Roman" w:hAnsi="Times New Roman" w:cs="Times New Roman"/>
            <w:kern w:val="0"/>
            <w:szCs w:val="20"/>
            <w14:ligatures w14:val="none"/>
          </w:rPr>
          <w:t>–115 dB(W/(m2 · 10 MHz)) for more than 1% of the time produced at 36 m above sea level at the</w:t>
        </w:r>
        <w:r>
          <w:rPr>
            <w:rFonts w:ascii="Times New Roman" w:eastAsia="Times New Roman" w:hAnsi="Times New Roman" w:cs="Times New Roman"/>
            <w:kern w:val="0"/>
            <w:szCs w:val="20"/>
            <w14:ligatures w14:val="none"/>
          </w:rPr>
          <w:t xml:space="preserve"> </w:t>
        </w:r>
        <w:r w:rsidRPr="00277C60">
          <w:rPr>
            <w:rFonts w:ascii="Times New Roman" w:eastAsia="Times New Roman" w:hAnsi="Times New Roman" w:cs="Times New Roman"/>
            <w:kern w:val="0"/>
            <w:szCs w:val="20"/>
            <w14:ligatures w14:val="none"/>
          </w:rPr>
          <w:t>low water mark, as officially recognized by the coastal State;</w:t>
        </w:r>
      </w:ins>
    </w:p>
    <w:p w14:paraId="04A0C560" w14:textId="77777777" w:rsidR="0094671E" w:rsidRPr="00B625FA" w:rsidRDefault="0094671E" w:rsidP="0094671E">
      <w:pPr>
        <w:tabs>
          <w:tab w:val="left" w:pos="1134"/>
          <w:tab w:val="left" w:pos="1871"/>
          <w:tab w:val="left" w:pos="2268"/>
        </w:tabs>
        <w:overflowPunct w:val="0"/>
        <w:autoSpaceDE w:val="0"/>
        <w:autoSpaceDN w:val="0"/>
        <w:adjustRightInd w:val="0"/>
        <w:spacing w:before="280" w:after="0" w:line="240" w:lineRule="auto"/>
        <w:rPr>
          <w:ins w:id="24" w:author="DON CIO" w:date="2025-03-17T13:57:00Z" w16du:dateUtc="2025-03-17T17:57:00Z"/>
          <w:rFonts w:ascii="Times New Roman" w:eastAsia="Times New Roman" w:hAnsi="Times New Roman" w:cs="Times New Roman"/>
          <w:kern w:val="0"/>
          <w:szCs w:val="20"/>
          <w14:ligatures w14:val="none"/>
        </w:rPr>
      </w:pPr>
      <w:ins w:id="25" w:author="DON CIO" w:date="2025-03-17T13:57:00Z" w16du:dateUtc="2025-03-17T17:57:00Z">
        <w:r w:rsidRPr="00277C60">
          <w:rPr>
            <w:rFonts w:ascii="Times New Roman" w:eastAsia="Times New Roman" w:hAnsi="Times New Roman" w:cs="Times New Roman"/>
            <w:kern w:val="0"/>
            <w:szCs w:val="20"/>
            <w14:ligatures w14:val="none"/>
          </w:rPr>
          <w:lastRenderedPageBreak/>
          <w:t xml:space="preserve">– </w:t>
        </w:r>
        <w:r>
          <w:rPr>
            <w:rFonts w:ascii="Times New Roman" w:eastAsia="Times New Roman" w:hAnsi="Times New Roman" w:cs="Times New Roman"/>
            <w:kern w:val="0"/>
            <w:szCs w:val="20"/>
            <w14:ligatures w14:val="none"/>
          </w:rPr>
          <w:t xml:space="preserve"> </w:t>
        </w:r>
        <w:r w:rsidRPr="00277C60">
          <w:rPr>
            <w:rFonts w:ascii="Times New Roman" w:eastAsia="Times New Roman" w:hAnsi="Times New Roman" w:cs="Times New Roman"/>
            <w:kern w:val="0"/>
            <w:szCs w:val="20"/>
            <w14:ligatures w14:val="none"/>
          </w:rPr>
          <w:t>–115 dB(W/(m2 · 10 MHz)) for more than 1% of the time produced 3 m above ground at the border</w:t>
        </w:r>
        <w:r>
          <w:rPr>
            <w:rFonts w:ascii="Times New Roman" w:eastAsia="Times New Roman" w:hAnsi="Times New Roman" w:cs="Times New Roman"/>
            <w:kern w:val="0"/>
            <w:szCs w:val="20"/>
            <w14:ligatures w14:val="none"/>
          </w:rPr>
          <w:t xml:space="preserve"> </w:t>
        </w:r>
        <w:r w:rsidRPr="00277C60">
          <w:rPr>
            <w:rFonts w:ascii="Times New Roman" w:eastAsia="Times New Roman" w:hAnsi="Times New Roman" w:cs="Times New Roman"/>
            <w:kern w:val="0"/>
            <w:szCs w:val="20"/>
            <w14:ligatures w14:val="none"/>
          </w:rPr>
          <w:t>of the territory of an administration deploying or planning to deploy land mobile radars in thi</w:t>
        </w:r>
        <w:r>
          <w:rPr>
            <w:rFonts w:ascii="Times New Roman" w:eastAsia="Times New Roman" w:hAnsi="Times New Roman" w:cs="Times New Roman"/>
            <w:kern w:val="0"/>
            <w:szCs w:val="20"/>
            <w14:ligatures w14:val="none"/>
          </w:rPr>
          <w:t xml:space="preserve">s </w:t>
        </w:r>
        <w:r w:rsidRPr="00277C60">
          <w:rPr>
            <w:rFonts w:ascii="Times New Roman" w:eastAsia="Times New Roman" w:hAnsi="Times New Roman" w:cs="Times New Roman"/>
            <w:kern w:val="0"/>
            <w:szCs w:val="20"/>
            <w14:ligatures w14:val="none"/>
          </w:rPr>
          <w:t>band, unless prior agreement has been obtained</w:t>
        </w:r>
        <w:r>
          <w:rPr>
            <w:rFonts w:ascii="Times New Roman" w:eastAsia="Times New Roman" w:hAnsi="Times New Roman" w:cs="Times New Roman"/>
            <w:kern w:val="0"/>
            <w:szCs w:val="20"/>
            <w:lang w:val="en-GB"/>
            <w14:ligatures w14:val="none"/>
          </w:rPr>
          <w:t>”.</w:t>
        </w:r>
      </w:ins>
    </w:p>
    <w:p w14:paraId="7830C2DC" w14:textId="5CCBED2B" w:rsidR="00F5298D" w:rsidRDefault="00F5298D" w:rsidP="00F5298D">
      <w:pPr>
        <w:tabs>
          <w:tab w:val="left" w:pos="1134"/>
          <w:tab w:val="left" w:pos="1871"/>
          <w:tab w:val="left" w:pos="2268"/>
        </w:tabs>
        <w:overflowPunct w:val="0"/>
        <w:autoSpaceDE w:val="0"/>
        <w:autoSpaceDN w:val="0"/>
        <w:adjustRightInd w:val="0"/>
        <w:spacing w:before="280" w:after="0" w:line="240" w:lineRule="auto"/>
        <w:rPr>
          <w:rFonts w:ascii="Times New Roman" w:eastAsia="Times New Roman" w:hAnsi="Times New Roman" w:cs="Times New Roman"/>
          <w:kern w:val="0"/>
          <w:szCs w:val="20"/>
          <w:lang w:val="en-GB"/>
          <w14:ligatures w14:val="none"/>
        </w:rPr>
      </w:pPr>
      <w:r>
        <w:rPr>
          <w:rFonts w:ascii="Times New Roman" w:eastAsia="Times New Roman" w:hAnsi="Times New Roman" w:cs="Times New Roman"/>
          <w:kern w:val="0"/>
          <w:szCs w:val="20"/>
          <w:lang w:val="en-GB"/>
          <w14:ligatures w14:val="none"/>
        </w:rPr>
        <w:t xml:space="preserve">WP 5B would like to work in close cooperation with WP 4A and requests to be kept informed of the progress under this Agenda Item as it progresses in WP 4A. </w:t>
      </w:r>
    </w:p>
    <w:p w14:paraId="1417F8A8" w14:textId="77777777" w:rsidR="00F5298D" w:rsidRPr="00F5298D" w:rsidRDefault="00F5298D" w:rsidP="00F5298D">
      <w:pPr>
        <w:tabs>
          <w:tab w:val="left" w:pos="1134"/>
          <w:tab w:val="left" w:pos="1871"/>
          <w:tab w:val="left" w:pos="2268"/>
        </w:tabs>
        <w:overflowPunct w:val="0"/>
        <w:autoSpaceDE w:val="0"/>
        <w:autoSpaceDN w:val="0"/>
        <w:adjustRightInd w:val="0"/>
        <w:spacing w:before="280" w:after="0" w:line="240" w:lineRule="auto"/>
        <w:rPr>
          <w:rFonts w:ascii="Times New Roman" w:eastAsia="Times New Roman" w:hAnsi="Times New Roman" w:cs="Times New Roman"/>
          <w:kern w:val="0"/>
          <w:szCs w:val="20"/>
          <w:lang w:val="en-GB"/>
          <w14:ligatures w14:val="none"/>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0"/>
        <w:gridCol w:w="4260"/>
      </w:tblGrid>
      <w:tr w:rsidR="00F42375" w:rsidRPr="00F42375" w14:paraId="3FB0BD6D" w14:textId="77777777" w:rsidTr="00F42375">
        <w:tc>
          <w:tcPr>
            <w:tcW w:w="5245" w:type="dxa"/>
            <w:hideMark/>
          </w:tcPr>
          <w:p w14:paraId="45A710DC" w14:textId="77777777" w:rsidR="00F42375" w:rsidRPr="00F42375" w:rsidRDefault="00F42375" w:rsidP="00F42375">
            <w:pPr>
              <w:tabs>
                <w:tab w:val="left" w:pos="1134"/>
                <w:tab w:val="left" w:pos="1871"/>
                <w:tab w:val="left" w:pos="2268"/>
              </w:tabs>
              <w:overflowPunct w:val="0"/>
              <w:autoSpaceDE w:val="0"/>
              <w:autoSpaceDN w:val="0"/>
              <w:adjustRightInd w:val="0"/>
              <w:spacing w:before="120"/>
              <w:rPr>
                <w:rFonts w:ascii="Times New Roman" w:eastAsia="Times New Roman" w:hAnsi="Times New Roman"/>
                <w:kern w:val="0"/>
                <w:szCs w:val="20"/>
                <w:lang w:val="en-GB"/>
                <w14:ligatures w14:val="none"/>
              </w:rPr>
            </w:pPr>
            <w:r w:rsidRPr="00F42375">
              <w:rPr>
                <w:rFonts w:ascii="Times New Roman" w:eastAsia="Times New Roman" w:hAnsi="Times New Roman"/>
                <w:b/>
                <w:kern w:val="0"/>
                <w:szCs w:val="20"/>
                <w:lang w:val="en-GB"/>
                <w14:ligatures w14:val="none"/>
              </w:rPr>
              <w:t>Status</w:t>
            </w:r>
            <w:r w:rsidRPr="00F42375">
              <w:rPr>
                <w:rFonts w:ascii="Times New Roman" w:eastAsia="Times New Roman" w:hAnsi="Times New Roman"/>
                <w:b/>
                <w:bCs/>
                <w:kern w:val="0"/>
                <w:szCs w:val="20"/>
                <w:lang w:val="en-GB"/>
                <w14:ligatures w14:val="none"/>
              </w:rPr>
              <w:t>:</w:t>
            </w:r>
            <w:r w:rsidRPr="00F42375">
              <w:rPr>
                <w:rFonts w:ascii="Times New Roman" w:eastAsia="Times New Roman" w:hAnsi="Times New Roman"/>
                <w:kern w:val="0"/>
                <w:szCs w:val="20"/>
                <w:lang w:val="en-GB"/>
                <w14:ligatures w14:val="none"/>
              </w:rPr>
              <w:tab/>
              <w:t>For action</w:t>
            </w:r>
          </w:p>
        </w:tc>
        <w:tc>
          <w:tcPr>
            <w:tcW w:w="4384" w:type="dxa"/>
          </w:tcPr>
          <w:p w14:paraId="353EA79B" w14:textId="77777777" w:rsidR="00F42375" w:rsidRPr="00F42375" w:rsidRDefault="00F42375" w:rsidP="00F42375">
            <w:pPr>
              <w:tabs>
                <w:tab w:val="left" w:pos="1134"/>
                <w:tab w:val="left" w:pos="1871"/>
                <w:tab w:val="left" w:pos="2268"/>
              </w:tabs>
              <w:overflowPunct w:val="0"/>
              <w:autoSpaceDE w:val="0"/>
              <w:autoSpaceDN w:val="0"/>
              <w:adjustRightInd w:val="0"/>
              <w:spacing w:before="120"/>
              <w:rPr>
                <w:rFonts w:ascii="Times New Roman" w:eastAsia="Times New Roman" w:hAnsi="Times New Roman"/>
                <w:szCs w:val="20"/>
                <w:lang w:val="en-GB"/>
              </w:rPr>
            </w:pPr>
          </w:p>
        </w:tc>
      </w:tr>
      <w:tr w:rsidR="00F42375" w:rsidRPr="00F42375" w14:paraId="326D72D4" w14:textId="77777777" w:rsidTr="00F42375">
        <w:tc>
          <w:tcPr>
            <w:tcW w:w="5245" w:type="dxa"/>
            <w:hideMark/>
          </w:tcPr>
          <w:p w14:paraId="7A5FC973" w14:textId="77777777" w:rsidR="00F42375" w:rsidRPr="00F42375" w:rsidRDefault="00F42375" w:rsidP="00F42375">
            <w:pPr>
              <w:tabs>
                <w:tab w:val="left" w:pos="1134"/>
                <w:tab w:val="left" w:pos="1871"/>
                <w:tab w:val="left" w:pos="2268"/>
              </w:tabs>
              <w:overflowPunct w:val="0"/>
              <w:autoSpaceDE w:val="0"/>
              <w:autoSpaceDN w:val="0"/>
              <w:adjustRightInd w:val="0"/>
              <w:spacing w:before="120"/>
              <w:rPr>
                <w:rFonts w:ascii="Times New Roman" w:eastAsia="Times New Roman" w:hAnsi="Times New Roman"/>
                <w:kern w:val="0"/>
                <w:szCs w:val="20"/>
                <w:lang w:val="en-GB"/>
                <w14:ligatures w14:val="none"/>
              </w:rPr>
            </w:pPr>
            <w:r w:rsidRPr="00F42375">
              <w:rPr>
                <w:rFonts w:ascii="Times New Roman" w:eastAsia="Times New Roman" w:hAnsi="Times New Roman"/>
                <w:b/>
                <w:kern w:val="0"/>
                <w:szCs w:val="20"/>
                <w:lang w:val="en-GB"/>
                <w14:ligatures w14:val="none"/>
              </w:rPr>
              <w:t>Contact</w:t>
            </w:r>
            <w:r w:rsidRPr="00F42375">
              <w:rPr>
                <w:rFonts w:ascii="Times New Roman" w:eastAsia="Times New Roman" w:hAnsi="Times New Roman"/>
                <w:b/>
                <w:bCs/>
                <w:kern w:val="0"/>
                <w:szCs w:val="20"/>
                <w:lang w:val="en-GB"/>
                <w14:ligatures w14:val="none"/>
              </w:rPr>
              <w:t>:</w:t>
            </w:r>
            <w:r w:rsidRPr="00F42375">
              <w:rPr>
                <w:rFonts w:ascii="Times New Roman" w:eastAsia="Times New Roman" w:hAnsi="Times New Roman"/>
                <w:kern w:val="0"/>
                <w:szCs w:val="20"/>
                <w:lang w:val="en-GB"/>
                <w14:ligatures w14:val="none"/>
              </w:rPr>
              <w:tab/>
              <w:t>[TBD]</w:t>
            </w:r>
          </w:p>
        </w:tc>
        <w:tc>
          <w:tcPr>
            <w:tcW w:w="4384" w:type="dxa"/>
            <w:hideMark/>
          </w:tcPr>
          <w:p w14:paraId="47C02C39" w14:textId="77777777" w:rsidR="00F42375" w:rsidRPr="00F42375" w:rsidRDefault="00F42375" w:rsidP="00F42375">
            <w:pPr>
              <w:tabs>
                <w:tab w:val="left" w:pos="1134"/>
                <w:tab w:val="left" w:pos="1871"/>
                <w:tab w:val="left" w:pos="2268"/>
              </w:tabs>
              <w:overflowPunct w:val="0"/>
              <w:autoSpaceDE w:val="0"/>
              <w:autoSpaceDN w:val="0"/>
              <w:adjustRightInd w:val="0"/>
              <w:spacing w:before="120"/>
              <w:rPr>
                <w:rFonts w:ascii="Times New Roman" w:eastAsia="Times New Roman" w:hAnsi="Times New Roman"/>
                <w:kern w:val="0"/>
                <w:szCs w:val="20"/>
                <w:lang w:val="en-GB"/>
                <w14:ligatures w14:val="none"/>
              </w:rPr>
            </w:pPr>
            <w:r w:rsidRPr="00F42375">
              <w:rPr>
                <w:rFonts w:ascii="Times New Roman" w:eastAsia="Times New Roman" w:hAnsi="Times New Roman"/>
                <w:b/>
                <w:kern w:val="0"/>
                <w:szCs w:val="20"/>
                <w:lang w:val="en-GB"/>
                <w14:ligatures w14:val="none"/>
              </w:rPr>
              <w:t xml:space="preserve">E-mail: </w:t>
            </w:r>
            <w:r w:rsidRPr="00F42375">
              <w:rPr>
                <w:rFonts w:ascii="Times New Roman" w:eastAsia="Times New Roman" w:hAnsi="Times New Roman"/>
                <w:bCs/>
                <w:kern w:val="0"/>
                <w:szCs w:val="20"/>
                <w:lang w:val="en-GB"/>
                <w14:ligatures w14:val="none"/>
              </w:rPr>
              <w:t>[TBD]</w:t>
            </w:r>
          </w:p>
        </w:tc>
      </w:tr>
    </w:tbl>
    <w:p w14:paraId="5EBC1360" w14:textId="56336FA2" w:rsidR="00EA39E5" w:rsidRDefault="00EA39E5">
      <w:pPr>
        <w:rPr>
          <w:lang w:val="en-GB"/>
        </w:rPr>
      </w:pPr>
    </w:p>
    <w:p w14:paraId="0E4E7737" w14:textId="77777777" w:rsidR="00EA39E5" w:rsidRDefault="00EA39E5">
      <w:pPr>
        <w:rPr>
          <w:lang w:val="en-GB"/>
        </w:rPr>
      </w:pPr>
      <w:r>
        <w:rPr>
          <w:lang w:val="en-GB"/>
        </w:rPr>
        <w:br w:type="page"/>
      </w:r>
    </w:p>
    <w:p w14:paraId="6A74D6AD" w14:textId="6B1A514A" w:rsidR="006D5EAD" w:rsidRPr="006D5EAD" w:rsidDel="00FF4FF7" w:rsidRDefault="00EA39E5" w:rsidP="00EA39E5">
      <w:pPr>
        <w:jc w:val="center"/>
        <w:rPr>
          <w:del w:id="26" w:author="DON CIO" w:date="2025-03-13T10:37:00Z" w16du:dateUtc="2025-03-13T14:37:00Z"/>
          <w:rFonts w:ascii="Times New Roman" w:hAnsi="Times New Roman" w:cs="Times New Roman"/>
          <w:lang w:val="en-GB"/>
        </w:rPr>
      </w:pPr>
      <w:del w:id="27" w:author="DON CIO" w:date="2025-03-13T10:37:00Z" w16du:dateUtc="2025-03-13T14:37:00Z">
        <w:r w:rsidRPr="006D5EAD" w:rsidDel="00FF4FF7">
          <w:rPr>
            <w:rFonts w:ascii="Times New Roman" w:hAnsi="Times New Roman" w:cs="Times New Roman"/>
            <w:lang w:val="en-GB"/>
          </w:rPr>
          <w:lastRenderedPageBreak/>
          <w:delText>ANNEX</w:delText>
        </w:r>
        <w:r w:rsidR="006D5EAD" w:rsidRPr="00EA39E5" w:rsidDel="00FF4FF7">
          <w:rPr>
            <w:rFonts w:ascii="Times New Roman" w:hAnsi="Times New Roman" w:cs="Times New Roman"/>
            <w:sz w:val="20"/>
            <w:szCs w:val="20"/>
            <w:lang w:val="en-GB"/>
          </w:rPr>
          <w:delText xml:space="preserve">TABLE </w:delText>
        </w:r>
        <w:r w:rsidR="006D5EAD" w:rsidDel="00FF4FF7">
          <w:rPr>
            <w:rFonts w:ascii="Times New Roman" w:hAnsi="Times New Roman" w:cs="Times New Roman"/>
            <w:sz w:val="20"/>
            <w:szCs w:val="20"/>
            <w:lang w:val="en-GB"/>
          </w:rPr>
          <w:delText>1</w:delText>
        </w:r>
      </w:del>
    </w:p>
    <w:tbl>
      <w:tblPr>
        <w:tblW w:w="896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2835"/>
        <w:gridCol w:w="1475"/>
        <w:gridCol w:w="1475"/>
        <w:gridCol w:w="1475"/>
        <w:gridCol w:w="1702"/>
      </w:tblGrid>
      <w:tr w:rsidR="00EA39E5" w:rsidRPr="006D5EAD" w:rsidDel="00FF4FF7" w14:paraId="2E635A07" w14:textId="6A273F87" w:rsidTr="00EA39E5">
        <w:trPr>
          <w:jc w:val="center"/>
          <w:del w:id="28" w:author="DON CIO" w:date="2025-03-13T10:37:00Z"/>
        </w:trPr>
        <w:tc>
          <w:tcPr>
            <w:tcW w:w="2835" w:type="dxa"/>
            <w:tcBorders>
              <w:top w:val="single" w:sz="6" w:space="0" w:color="000000"/>
              <w:left w:val="single" w:sz="6" w:space="0" w:color="000000"/>
              <w:bottom w:val="single" w:sz="6" w:space="0" w:color="000000"/>
              <w:right w:val="single" w:sz="6" w:space="0" w:color="000000"/>
            </w:tcBorders>
            <w:vAlign w:val="center"/>
            <w:hideMark/>
          </w:tcPr>
          <w:p w14:paraId="1CF9D028" w14:textId="777AF6B9" w:rsidR="00EA39E5" w:rsidRPr="00EA39E5" w:rsidDel="00FF4FF7" w:rsidRDefault="00EA39E5" w:rsidP="00EA39E5">
            <w:pPr>
              <w:jc w:val="center"/>
              <w:rPr>
                <w:del w:id="29" w:author="DON CIO" w:date="2025-03-13T10:37:00Z" w16du:dateUtc="2025-03-13T14:37:00Z"/>
                <w:rFonts w:ascii="Times New Roman" w:hAnsi="Times New Roman" w:cs="Times New Roman"/>
                <w:b/>
                <w:sz w:val="20"/>
                <w:szCs w:val="20"/>
                <w:lang w:val="en-GB"/>
              </w:rPr>
            </w:pPr>
            <w:del w:id="30" w:author="DON CIO" w:date="2025-03-13T10:37:00Z" w16du:dateUtc="2025-03-13T14:37:00Z">
              <w:r w:rsidRPr="00EA39E5" w:rsidDel="00FF4FF7">
                <w:rPr>
                  <w:rFonts w:ascii="Times New Roman" w:hAnsi="Times New Roman" w:cs="Times New Roman"/>
                  <w:b/>
                  <w:sz w:val="20"/>
                  <w:szCs w:val="20"/>
                  <w:lang w:val="en-GB"/>
                </w:rPr>
                <w:delText>Characteristics</w:delText>
              </w:r>
            </w:del>
          </w:p>
        </w:tc>
        <w:tc>
          <w:tcPr>
            <w:tcW w:w="1475" w:type="dxa"/>
            <w:tcBorders>
              <w:top w:val="single" w:sz="6" w:space="0" w:color="000000"/>
              <w:left w:val="single" w:sz="6" w:space="0" w:color="000000"/>
              <w:bottom w:val="single" w:sz="6" w:space="0" w:color="000000"/>
              <w:right w:val="single" w:sz="6" w:space="0" w:color="000000"/>
            </w:tcBorders>
            <w:vAlign w:val="center"/>
            <w:hideMark/>
          </w:tcPr>
          <w:p w14:paraId="5B2EAC50" w14:textId="24EBAFE0" w:rsidR="00EA39E5" w:rsidRPr="00EA39E5" w:rsidDel="00FF4FF7" w:rsidRDefault="00EA39E5" w:rsidP="00EA39E5">
            <w:pPr>
              <w:jc w:val="center"/>
              <w:rPr>
                <w:del w:id="31" w:author="DON CIO" w:date="2025-03-13T10:37:00Z" w16du:dateUtc="2025-03-13T14:37:00Z"/>
                <w:rFonts w:ascii="Times New Roman" w:hAnsi="Times New Roman" w:cs="Times New Roman"/>
                <w:b/>
                <w:sz w:val="20"/>
                <w:szCs w:val="20"/>
                <w:lang w:val="en-GB"/>
              </w:rPr>
            </w:pPr>
            <w:del w:id="32" w:author="DON CIO" w:date="2025-03-13T10:37:00Z" w16du:dateUtc="2025-03-13T14:37:00Z">
              <w:r w:rsidRPr="00EA39E5" w:rsidDel="00FF4FF7">
                <w:rPr>
                  <w:rFonts w:ascii="Times New Roman" w:hAnsi="Times New Roman" w:cs="Times New Roman"/>
                  <w:b/>
                  <w:sz w:val="20"/>
                  <w:szCs w:val="20"/>
                  <w:lang w:val="en-GB"/>
                </w:rPr>
                <w:delText>Radar D</w:delText>
              </w:r>
            </w:del>
          </w:p>
        </w:tc>
        <w:tc>
          <w:tcPr>
            <w:tcW w:w="1475" w:type="dxa"/>
            <w:tcBorders>
              <w:top w:val="single" w:sz="6" w:space="0" w:color="000000"/>
              <w:left w:val="single" w:sz="6" w:space="0" w:color="000000"/>
              <w:bottom w:val="single" w:sz="6" w:space="0" w:color="000000"/>
              <w:right w:val="single" w:sz="6" w:space="0" w:color="000000"/>
            </w:tcBorders>
            <w:vAlign w:val="center"/>
            <w:hideMark/>
          </w:tcPr>
          <w:p w14:paraId="28954D5C" w14:textId="6CE83797" w:rsidR="00EA39E5" w:rsidRPr="00EA39E5" w:rsidDel="00FF4FF7" w:rsidRDefault="00EA39E5" w:rsidP="00EA39E5">
            <w:pPr>
              <w:jc w:val="center"/>
              <w:rPr>
                <w:del w:id="33" w:author="DON CIO" w:date="2025-03-13T10:37:00Z" w16du:dateUtc="2025-03-13T14:37:00Z"/>
                <w:rFonts w:ascii="Times New Roman" w:hAnsi="Times New Roman" w:cs="Times New Roman"/>
                <w:b/>
                <w:sz w:val="20"/>
                <w:szCs w:val="20"/>
                <w:lang w:val="en-GB"/>
              </w:rPr>
            </w:pPr>
            <w:del w:id="34" w:author="DON CIO" w:date="2025-03-13T10:37:00Z" w16du:dateUtc="2025-03-13T14:37:00Z">
              <w:r w:rsidRPr="00EA39E5" w:rsidDel="00FF4FF7">
                <w:rPr>
                  <w:rFonts w:ascii="Times New Roman" w:hAnsi="Times New Roman" w:cs="Times New Roman"/>
                  <w:b/>
                  <w:sz w:val="20"/>
                  <w:szCs w:val="20"/>
                  <w:lang w:val="en-GB"/>
                </w:rPr>
                <w:delText>Radar E</w:delText>
              </w:r>
            </w:del>
          </w:p>
        </w:tc>
        <w:tc>
          <w:tcPr>
            <w:tcW w:w="1475" w:type="dxa"/>
            <w:tcBorders>
              <w:top w:val="single" w:sz="6" w:space="0" w:color="000000"/>
              <w:left w:val="single" w:sz="6" w:space="0" w:color="000000"/>
              <w:bottom w:val="single" w:sz="6" w:space="0" w:color="000000"/>
              <w:right w:val="single" w:sz="6" w:space="0" w:color="000000"/>
            </w:tcBorders>
            <w:vAlign w:val="center"/>
            <w:hideMark/>
          </w:tcPr>
          <w:p w14:paraId="02C5832A" w14:textId="3A87832C" w:rsidR="00EA39E5" w:rsidRPr="00EA39E5" w:rsidDel="00FF4FF7" w:rsidRDefault="00EA39E5" w:rsidP="00EA39E5">
            <w:pPr>
              <w:jc w:val="center"/>
              <w:rPr>
                <w:del w:id="35" w:author="DON CIO" w:date="2025-03-13T10:37:00Z" w16du:dateUtc="2025-03-13T14:37:00Z"/>
                <w:rFonts w:ascii="Times New Roman" w:hAnsi="Times New Roman" w:cs="Times New Roman"/>
                <w:b/>
                <w:sz w:val="20"/>
                <w:szCs w:val="20"/>
                <w:lang w:val="en-GB"/>
              </w:rPr>
            </w:pPr>
            <w:del w:id="36" w:author="DON CIO" w:date="2025-03-13T10:37:00Z" w16du:dateUtc="2025-03-13T14:37:00Z">
              <w:r w:rsidRPr="00EA39E5" w:rsidDel="00FF4FF7">
                <w:rPr>
                  <w:rFonts w:ascii="Times New Roman" w:hAnsi="Times New Roman" w:cs="Times New Roman"/>
                  <w:b/>
                  <w:sz w:val="20"/>
                  <w:szCs w:val="20"/>
                  <w:lang w:val="en-GB"/>
                </w:rPr>
                <w:delText>Radar F</w:delText>
              </w:r>
            </w:del>
          </w:p>
        </w:tc>
        <w:tc>
          <w:tcPr>
            <w:tcW w:w="1702" w:type="dxa"/>
            <w:tcBorders>
              <w:top w:val="single" w:sz="6" w:space="0" w:color="000000"/>
              <w:left w:val="single" w:sz="6" w:space="0" w:color="000000"/>
              <w:bottom w:val="single" w:sz="6" w:space="0" w:color="000000"/>
              <w:right w:val="single" w:sz="6" w:space="0" w:color="000000"/>
            </w:tcBorders>
            <w:vAlign w:val="center"/>
            <w:hideMark/>
          </w:tcPr>
          <w:p w14:paraId="7E32231B" w14:textId="1105797E" w:rsidR="00EA39E5" w:rsidRPr="00EA39E5" w:rsidDel="00FF4FF7" w:rsidRDefault="00EA39E5" w:rsidP="00EA39E5">
            <w:pPr>
              <w:jc w:val="center"/>
              <w:rPr>
                <w:ins w:id="37" w:author="Auteur"/>
                <w:del w:id="38" w:author="DON CIO" w:date="2025-03-13T10:37:00Z" w16du:dateUtc="2025-03-13T14:37:00Z"/>
                <w:rFonts w:ascii="Times New Roman" w:hAnsi="Times New Roman" w:cs="Times New Roman"/>
                <w:b/>
                <w:sz w:val="20"/>
                <w:szCs w:val="20"/>
                <w:lang w:val="en-GB"/>
              </w:rPr>
            </w:pPr>
            <w:ins w:id="39" w:author="Auteur">
              <w:del w:id="40" w:author="DON CIO" w:date="2025-03-13T10:37:00Z" w16du:dateUtc="2025-03-13T14:37:00Z">
                <w:r w:rsidRPr="00EA39E5" w:rsidDel="00FF4FF7">
                  <w:rPr>
                    <w:rFonts w:ascii="Times New Roman" w:hAnsi="Times New Roman" w:cs="Times New Roman"/>
                    <w:b/>
                    <w:sz w:val="20"/>
                    <w:szCs w:val="20"/>
                    <w:lang w:val="en-GB"/>
                  </w:rPr>
                  <w:delText>Radar H</w:delText>
                </w:r>
              </w:del>
            </w:ins>
          </w:p>
          <w:p w14:paraId="6479C40F" w14:textId="540F4DC4" w:rsidR="00EA39E5" w:rsidRPr="00EA39E5" w:rsidDel="00FF4FF7" w:rsidRDefault="00EA39E5" w:rsidP="00EA39E5">
            <w:pPr>
              <w:jc w:val="center"/>
              <w:rPr>
                <w:del w:id="41" w:author="DON CIO" w:date="2025-03-13T10:37:00Z" w16du:dateUtc="2025-03-13T14:37:00Z"/>
                <w:rFonts w:ascii="Times New Roman" w:hAnsi="Times New Roman" w:cs="Times New Roman"/>
                <w:b/>
                <w:sz w:val="20"/>
                <w:szCs w:val="20"/>
                <w:lang w:val="en-GB"/>
              </w:rPr>
            </w:pPr>
            <w:ins w:id="42" w:author="Auteur">
              <w:del w:id="43" w:author="DON CIO" w:date="2025-03-13T10:37:00Z" w16du:dateUtc="2025-03-13T14:37:00Z">
                <w:r w:rsidRPr="00EA39E5" w:rsidDel="00FF4FF7">
                  <w:rPr>
                    <w:rFonts w:ascii="Times New Roman" w:hAnsi="Times New Roman" w:cs="Times New Roman"/>
                    <w:b/>
                    <w:sz w:val="20"/>
                    <w:szCs w:val="20"/>
                    <w:lang w:val="en-GB"/>
                  </w:rPr>
                  <w:delText>Track</w:delText>
                </w:r>
              </w:del>
            </w:ins>
          </w:p>
        </w:tc>
      </w:tr>
      <w:tr w:rsidR="00EA39E5" w:rsidRPr="006D5EAD" w:rsidDel="00FF4FF7" w14:paraId="77C4573B" w14:textId="2C794EDB" w:rsidTr="00EA39E5">
        <w:trPr>
          <w:jc w:val="center"/>
          <w:del w:id="44" w:author="DON CIO" w:date="2025-03-13T10:37:00Z"/>
        </w:trPr>
        <w:tc>
          <w:tcPr>
            <w:tcW w:w="2835" w:type="dxa"/>
            <w:tcBorders>
              <w:top w:val="single" w:sz="6" w:space="0" w:color="000000"/>
              <w:left w:val="single" w:sz="6" w:space="0" w:color="000000"/>
              <w:bottom w:val="single" w:sz="6" w:space="0" w:color="000000"/>
              <w:right w:val="single" w:sz="6" w:space="0" w:color="000000"/>
            </w:tcBorders>
            <w:hideMark/>
          </w:tcPr>
          <w:p w14:paraId="34818B92" w14:textId="1CC33264" w:rsidR="00EA39E5" w:rsidRPr="00EA39E5" w:rsidDel="00FF4FF7" w:rsidRDefault="00EA39E5" w:rsidP="00EA39E5">
            <w:pPr>
              <w:jc w:val="center"/>
              <w:rPr>
                <w:del w:id="45" w:author="DON CIO" w:date="2025-03-13T10:37:00Z" w16du:dateUtc="2025-03-13T14:37:00Z"/>
                <w:rFonts w:ascii="Times New Roman" w:hAnsi="Times New Roman" w:cs="Times New Roman"/>
                <w:sz w:val="20"/>
                <w:szCs w:val="20"/>
                <w:lang w:val="en-GB"/>
              </w:rPr>
            </w:pPr>
            <w:del w:id="46" w:author="DON CIO" w:date="2025-03-13T10:37:00Z" w16du:dateUtc="2025-03-13T14:37:00Z">
              <w:r w:rsidRPr="00EA39E5" w:rsidDel="00FF4FF7">
                <w:rPr>
                  <w:rFonts w:ascii="Times New Roman" w:hAnsi="Times New Roman" w:cs="Times New Roman"/>
                  <w:sz w:val="20"/>
                  <w:szCs w:val="20"/>
                  <w:lang w:val="en-GB"/>
                </w:rPr>
                <w:delText>Platform type (airborne, shipborne, ground)</w:delText>
              </w:r>
            </w:del>
          </w:p>
        </w:tc>
        <w:tc>
          <w:tcPr>
            <w:tcW w:w="1475" w:type="dxa"/>
            <w:tcBorders>
              <w:top w:val="single" w:sz="6" w:space="0" w:color="000000"/>
              <w:left w:val="single" w:sz="6" w:space="0" w:color="000000"/>
              <w:bottom w:val="single" w:sz="6" w:space="0" w:color="000000"/>
              <w:right w:val="single" w:sz="6" w:space="0" w:color="000000"/>
            </w:tcBorders>
            <w:hideMark/>
          </w:tcPr>
          <w:p w14:paraId="2241489C" w14:textId="110CD23E" w:rsidR="00EA39E5" w:rsidRPr="00EA39E5" w:rsidDel="00FF4FF7" w:rsidRDefault="00EA39E5" w:rsidP="00EA39E5">
            <w:pPr>
              <w:jc w:val="center"/>
              <w:rPr>
                <w:del w:id="47" w:author="DON CIO" w:date="2025-03-13T10:37:00Z" w16du:dateUtc="2025-03-13T14:37:00Z"/>
                <w:rFonts w:ascii="Times New Roman" w:hAnsi="Times New Roman" w:cs="Times New Roman"/>
                <w:sz w:val="20"/>
                <w:szCs w:val="20"/>
                <w:lang w:val="en-GB"/>
              </w:rPr>
            </w:pPr>
            <w:del w:id="48" w:author="DON CIO" w:date="2025-03-13T10:37:00Z" w16du:dateUtc="2025-03-13T14:37:00Z">
              <w:r w:rsidRPr="00EA39E5" w:rsidDel="00FF4FF7">
                <w:rPr>
                  <w:rFonts w:ascii="Times New Roman" w:hAnsi="Times New Roman" w:cs="Times New Roman"/>
                  <w:sz w:val="20"/>
                  <w:szCs w:val="20"/>
                  <w:lang w:val="en-GB"/>
                </w:rPr>
                <w:delText>Airborne</w:delText>
              </w:r>
            </w:del>
          </w:p>
        </w:tc>
        <w:tc>
          <w:tcPr>
            <w:tcW w:w="1475" w:type="dxa"/>
            <w:tcBorders>
              <w:top w:val="single" w:sz="6" w:space="0" w:color="000000"/>
              <w:left w:val="single" w:sz="6" w:space="0" w:color="000000"/>
              <w:bottom w:val="single" w:sz="6" w:space="0" w:color="000000"/>
              <w:right w:val="single" w:sz="6" w:space="0" w:color="000000"/>
            </w:tcBorders>
            <w:hideMark/>
          </w:tcPr>
          <w:p w14:paraId="3D8B4EBB" w14:textId="3DBF1AD6" w:rsidR="00EA39E5" w:rsidRPr="00EA39E5" w:rsidDel="00FF4FF7" w:rsidRDefault="00EA39E5" w:rsidP="00EA39E5">
            <w:pPr>
              <w:jc w:val="center"/>
              <w:rPr>
                <w:del w:id="49" w:author="DON CIO" w:date="2025-03-13T10:37:00Z" w16du:dateUtc="2025-03-13T14:37:00Z"/>
                <w:rFonts w:ascii="Times New Roman" w:hAnsi="Times New Roman" w:cs="Times New Roman"/>
                <w:sz w:val="20"/>
                <w:szCs w:val="20"/>
                <w:lang w:val="en-GB"/>
              </w:rPr>
            </w:pPr>
            <w:del w:id="50" w:author="DON CIO" w:date="2025-03-13T10:37:00Z" w16du:dateUtc="2025-03-13T14:37:00Z">
              <w:r w:rsidRPr="00EA39E5" w:rsidDel="00FF4FF7">
                <w:rPr>
                  <w:rFonts w:ascii="Times New Roman" w:hAnsi="Times New Roman" w:cs="Times New Roman"/>
                  <w:sz w:val="20"/>
                  <w:szCs w:val="20"/>
                  <w:lang w:val="en-GB"/>
                </w:rPr>
                <w:delText>Airborne</w:delText>
              </w:r>
            </w:del>
          </w:p>
        </w:tc>
        <w:tc>
          <w:tcPr>
            <w:tcW w:w="1475" w:type="dxa"/>
            <w:tcBorders>
              <w:top w:val="single" w:sz="6" w:space="0" w:color="000000"/>
              <w:left w:val="single" w:sz="6" w:space="0" w:color="000000"/>
              <w:bottom w:val="single" w:sz="6" w:space="0" w:color="000000"/>
              <w:right w:val="single" w:sz="6" w:space="0" w:color="000000"/>
            </w:tcBorders>
            <w:hideMark/>
          </w:tcPr>
          <w:p w14:paraId="24582F68" w14:textId="1C51D1C7" w:rsidR="00EA39E5" w:rsidRPr="00EA39E5" w:rsidDel="00FF4FF7" w:rsidRDefault="00EA39E5" w:rsidP="00EA39E5">
            <w:pPr>
              <w:jc w:val="center"/>
              <w:rPr>
                <w:del w:id="51" w:author="DON CIO" w:date="2025-03-13T10:37:00Z" w16du:dateUtc="2025-03-13T14:37:00Z"/>
                <w:rFonts w:ascii="Times New Roman" w:hAnsi="Times New Roman" w:cs="Times New Roman"/>
                <w:sz w:val="20"/>
                <w:szCs w:val="20"/>
                <w:lang w:val="en-GB"/>
              </w:rPr>
            </w:pPr>
            <w:del w:id="52" w:author="DON CIO" w:date="2025-03-13T10:37:00Z" w16du:dateUtc="2025-03-13T14:37:00Z">
              <w:r w:rsidRPr="00EA39E5" w:rsidDel="00FF4FF7">
                <w:rPr>
                  <w:rFonts w:ascii="Times New Roman" w:hAnsi="Times New Roman" w:cs="Times New Roman"/>
                  <w:sz w:val="20"/>
                  <w:szCs w:val="20"/>
                  <w:lang w:val="en-GB"/>
                </w:rPr>
                <w:delText>Airborne</w:delText>
              </w:r>
            </w:del>
          </w:p>
        </w:tc>
        <w:tc>
          <w:tcPr>
            <w:tcW w:w="1702" w:type="dxa"/>
            <w:tcBorders>
              <w:top w:val="single" w:sz="6" w:space="0" w:color="000000"/>
              <w:left w:val="single" w:sz="6" w:space="0" w:color="000000"/>
              <w:bottom w:val="single" w:sz="6" w:space="0" w:color="000000"/>
              <w:right w:val="single" w:sz="6" w:space="0" w:color="000000"/>
            </w:tcBorders>
            <w:hideMark/>
          </w:tcPr>
          <w:p w14:paraId="5E22CAA0" w14:textId="5E8842D8" w:rsidR="00EA39E5" w:rsidRPr="00EA39E5" w:rsidDel="00FF4FF7" w:rsidRDefault="00EA39E5" w:rsidP="00EA39E5">
            <w:pPr>
              <w:jc w:val="center"/>
              <w:rPr>
                <w:del w:id="53" w:author="DON CIO" w:date="2025-03-13T10:37:00Z" w16du:dateUtc="2025-03-13T14:37:00Z"/>
                <w:rFonts w:ascii="Times New Roman" w:hAnsi="Times New Roman" w:cs="Times New Roman"/>
                <w:sz w:val="20"/>
                <w:szCs w:val="20"/>
                <w:lang w:val="en-GB"/>
              </w:rPr>
            </w:pPr>
            <w:ins w:id="54" w:author="Auteur">
              <w:del w:id="55" w:author="DON CIO" w:date="2025-03-13T10:37:00Z" w16du:dateUtc="2025-03-13T14:37:00Z">
                <w:r w:rsidRPr="00EA39E5" w:rsidDel="00FF4FF7">
                  <w:rPr>
                    <w:rFonts w:ascii="Times New Roman" w:hAnsi="Times New Roman" w:cs="Times New Roman"/>
                    <w:sz w:val="20"/>
                    <w:szCs w:val="20"/>
                    <w:lang w:val="en-GB"/>
                  </w:rPr>
                  <w:delText>Airborne</w:delText>
                </w:r>
              </w:del>
            </w:ins>
          </w:p>
        </w:tc>
      </w:tr>
      <w:tr w:rsidR="00EA39E5" w:rsidRPr="006D5EAD" w:rsidDel="00FF4FF7" w14:paraId="2F7DF33B" w14:textId="311083DF" w:rsidTr="00EA39E5">
        <w:trPr>
          <w:jc w:val="center"/>
          <w:del w:id="56" w:author="DON CIO" w:date="2025-03-13T10:37:00Z"/>
        </w:trPr>
        <w:tc>
          <w:tcPr>
            <w:tcW w:w="2835" w:type="dxa"/>
            <w:tcBorders>
              <w:top w:val="single" w:sz="6" w:space="0" w:color="000000"/>
              <w:left w:val="single" w:sz="6" w:space="0" w:color="000000"/>
              <w:bottom w:val="single" w:sz="6" w:space="0" w:color="000000"/>
              <w:right w:val="single" w:sz="6" w:space="0" w:color="000000"/>
            </w:tcBorders>
            <w:hideMark/>
          </w:tcPr>
          <w:p w14:paraId="42535CFB" w14:textId="6DDDF83E" w:rsidR="00EA39E5" w:rsidRPr="00EA39E5" w:rsidDel="00FF4FF7" w:rsidRDefault="00EA39E5" w:rsidP="00EA39E5">
            <w:pPr>
              <w:jc w:val="center"/>
              <w:rPr>
                <w:del w:id="57" w:author="DON CIO" w:date="2025-03-13T10:37:00Z" w16du:dateUtc="2025-03-13T14:37:00Z"/>
                <w:rFonts w:ascii="Times New Roman" w:hAnsi="Times New Roman" w:cs="Times New Roman"/>
                <w:sz w:val="20"/>
                <w:szCs w:val="20"/>
                <w:lang w:val="en-GB"/>
              </w:rPr>
            </w:pPr>
            <w:del w:id="58" w:author="DON CIO" w:date="2025-03-13T10:37:00Z" w16du:dateUtc="2025-03-13T14:37:00Z">
              <w:r w:rsidRPr="00EA39E5" w:rsidDel="00FF4FF7">
                <w:rPr>
                  <w:rFonts w:ascii="Times New Roman" w:hAnsi="Times New Roman" w:cs="Times New Roman"/>
                  <w:sz w:val="20"/>
                  <w:szCs w:val="20"/>
                  <w:lang w:val="en-GB"/>
                </w:rPr>
                <w:delText>Type of service</w:delText>
              </w:r>
            </w:del>
          </w:p>
          <w:p w14:paraId="1322EE6A" w14:textId="6944B1DB" w:rsidR="00EA39E5" w:rsidRPr="00EA39E5" w:rsidDel="00FF4FF7" w:rsidRDefault="00EA39E5" w:rsidP="00EA39E5">
            <w:pPr>
              <w:jc w:val="center"/>
              <w:rPr>
                <w:del w:id="59" w:author="DON CIO" w:date="2025-03-13T10:37:00Z" w16du:dateUtc="2025-03-13T14:37:00Z"/>
                <w:rFonts w:ascii="Times New Roman" w:hAnsi="Times New Roman" w:cs="Times New Roman"/>
                <w:sz w:val="20"/>
                <w:szCs w:val="20"/>
                <w:lang w:val="en-GB"/>
              </w:rPr>
            </w:pPr>
            <w:del w:id="60" w:author="DON CIO" w:date="2025-03-13T10:37:00Z" w16du:dateUtc="2025-03-13T14:37:00Z">
              <w:r w:rsidRPr="00EA39E5" w:rsidDel="00FF4FF7">
                <w:rPr>
                  <w:rFonts w:ascii="Times New Roman" w:hAnsi="Times New Roman" w:cs="Times New Roman"/>
                  <w:sz w:val="20"/>
                  <w:szCs w:val="20"/>
                  <w:lang w:val="en-GB"/>
                </w:rPr>
                <w:tab/>
                <w:delText>Radiolocation: RL</w:delText>
              </w:r>
            </w:del>
          </w:p>
          <w:p w14:paraId="3E211B32" w14:textId="2FBF6692" w:rsidR="00EA39E5" w:rsidRPr="00EA39E5" w:rsidDel="00FF4FF7" w:rsidRDefault="00EA39E5" w:rsidP="00EA39E5">
            <w:pPr>
              <w:jc w:val="center"/>
              <w:rPr>
                <w:del w:id="61" w:author="DON CIO" w:date="2025-03-13T10:37:00Z" w16du:dateUtc="2025-03-13T14:37:00Z"/>
                <w:rFonts w:ascii="Times New Roman" w:hAnsi="Times New Roman" w:cs="Times New Roman"/>
                <w:sz w:val="20"/>
                <w:szCs w:val="20"/>
                <w:lang w:val="en-GB"/>
              </w:rPr>
            </w:pPr>
            <w:del w:id="62" w:author="DON CIO" w:date="2025-03-13T10:37:00Z" w16du:dateUtc="2025-03-13T14:37:00Z">
              <w:r w:rsidRPr="00EA39E5" w:rsidDel="00FF4FF7">
                <w:rPr>
                  <w:rFonts w:ascii="Times New Roman" w:hAnsi="Times New Roman" w:cs="Times New Roman"/>
                  <w:sz w:val="20"/>
                  <w:szCs w:val="20"/>
                  <w:lang w:val="en-GB"/>
                </w:rPr>
                <w:tab/>
                <w:delText>Radionavigation: RN</w:delText>
              </w:r>
            </w:del>
          </w:p>
        </w:tc>
        <w:tc>
          <w:tcPr>
            <w:tcW w:w="1475" w:type="dxa"/>
            <w:tcBorders>
              <w:top w:val="single" w:sz="6" w:space="0" w:color="000000"/>
              <w:left w:val="single" w:sz="6" w:space="0" w:color="000000"/>
              <w:bottom w:val="single" w:sz="6" w:space="0" w:color="000000"/>
              <w:right w:val="single" w:sz="6" w:space="0" w:color="000000"/>
            </w:tcBorders>
            <w:hideMark/>
          </w:tcPr>
          <w:p w14:paraId="042C4358" w14:textId="03F638A9" w:rsidR="00EA39E5" w:rsidRPr="00EA39E5" w:rsidDel="00FF4FF7" w:rsidRDefault="00EA39E5" w:rsidP="00EA39E5">
            <w:pPr>
              <w:jc w:val="center"/>
              <w:rPr>
                <w:del w:id="63" w:author="DON CIO" w:date="2025-03-13T10:37:00Z" w16du:dateUtc="2025-03-13T14:37:00Z"/>
                <w:rFonts w:ascii="Times New Roman" w:hAnsi="Times New Roman" w:cs="Times New Roman"/>
                <w:sz w:val="20"/>
                <w:szCs w:val="20"/>
                <w:lang w:val="en-GB"/>
              </w:rPr>
            </w:pPr>
            <w:del w:id="64" w:author="DON CIO" w:date="2025-03-13T10:37:00Z" w16du:dateUtc="2025-03-13T14:37:00Z">
              <w:r w:rsidRPr="00EA39E5" w:rsidDel="00FF4FF7">
                <w:rPr>
                  <w:rFonts w:ascii="Times New Roman" w:hAnsi="Times New Roman" w:cs="Times New Roman"/>
                  <w:sz w:val="20"/>
                  <w:szCs w:val="20"/>
                  <w:lang w:val="en-GB"/>
                </w:rPr>
                <w:delText>RL</w:delText>
              </w:r>
              <w:r w:rsidRPr="00EA39E5" w:rsidDel="00FF4FF7">
                <w:rPr>
                  <w:rFonts w:ascii="Times New Roman" w:hAnsi="Times New Roman" w:cs="Times New Roman"/>
                  <w:sz w:val="20"/>
                  <w:szCs w:val="20"/>
                  <w:vertAlign w:val="superscript"/>
                  <w:lang w:val="en-GB"/>
                </w:rPr>
                <w:delText>(1)</w:delText>
              </w:r>
            </w:del>
          </w:p>
        </w:tc>
        <w:tc>
          <w:tcPr>
            <w:tcW w:w="1475" w:type="dxa"/>
            <w:tcBorders>
              <w:top w:val="single" w:sz="6" w:space="0" w:color="000000"/>
              <w:left w:val="single" w:sz="6" w:space="0" w:color="000000"/>
              <w:bottom w:val="single" w:sz="6" w:space="0" w:color="000000"/>
              <w:right w:val="single" w:sz="6" w:space="0" w:color="000000"/>
            </w:tcBorders>
            <w:hideMark/>
          </w:tcPr>
          <w:p w14:paraId="31202B4F" w14:textId="77E0868B" w:rsidR="00EA39E5" w:rsidRPr="00EA39E5" w:rsidDel="00FF4FF7" w:rsidRDefault="00EA39E5" w:rsidP="00EA39E5">
            <w:pPr>
              <w:jc w:val="center"/>
              <w:rPr>
                <w:del w:id="65" w:author="DON CIO" w:date="2025-03-13T10:37:00Z" w16du:dateUtc="2025-03-13T14:37:00Z"/>
                <w:rFonts w:ascii="Times New Roman" w:hAnsi="Times New Roman" w:cs="Times New Roman"/>
                <w:sz w:val="20"/>
                <w:szCs w:val="20"/>
                <w:lang w:val="en-GB"/>
              </w:rPr>
            </w:pPr>
            <w:del w:id="66" w:author="DON CIO" w:date="2025-03-13T10:37:00Z" w16du:dateUtc="2025-03-13T14:37:00Z">
              <w:r w:rsidRPr="00EA39E5" w:rsidDel="00FF4FF7">
                <w:rPr>
                  <w:rFonts w:ascii="Times New Roman" w:hAnsi="Times New Roman" w:cs="Times New Roman"/>
                  <w:sz w:val="20"/>
                  <w:szCs w:val="20"/>
                  <w:lang w:val="en-GB"/>
                </w:rPr>
                <w:delText>RL</w:delText>
              </w:r>
              <w:r w:rsidRPr="00EA39E5" w:rsidDel="00FF4FF7">
                <w:rPr>
                  <w:rFonts w:ascii="Times New Roman" w:hAnsi="Times New Roman" w:cs="Times New Roman"/>
                  <w:sz w:val="20"/>
                  <w:szCs w:val="20"/>
                  <w:vertAlign w:val="superscript"/>
                  <w:lang w:val="en-GB"/>
                </w:rPr>
                <w:delText>(1)</w:delText>
              </w:r>
            </w:del>
          </w:p>
        </w:tc>
        <w:tc>
          <w:tcPr>
            <w:tcW w:w="1475" w:type="dxa"/>
            <w:tcBorders>
              <w:top w:val="single" w:sz="6" w:space="0" w:color="000000"/>
              <w:left w:val="single" w:sz="6" w:space="0" w:color="000000"/>
              <w:bottom w:val="single" w:sz="6" w:space="0" w:color="000000"/>
              <w:right w:val="single" w:sz="6" w:space="0" w:color="000000"/>
            </w:tcBorders>
            <w:hideMark/>
          </w:tcPr>
          <w:p w14:paraId="3A2A5336" w14:textId="54F6433E" w:rsidR="00EA39E5" w:rsidRPr="00EA39E5" w:rsidDel="00FF4FF7" w:rsidRDefault="00EA39E5" w:rsidP="00EA39E5">
            <w:pPr>
              <w:jc w:val="center"/>
              <w:rPr>
                <w:del w:id="67" w:author="DON CIO" w:date="2025-03-13T10:37:00Z" w16du:dateUtc="2025-03-13T14:37:00Z"/>
                <w:rFonts w:ascii="Times New Roman" w:hAnsi="Times New Roman" w:cs="Times New Roman"/>
                <w:sz w:val="20"/>
                <w:szCs w:val="20"/>
                <w:lang w:val="en-GB"/>
              </w:rPr>
            </w:pPr>
            <w:del w:id="68" w:author="DON CIO" w:date="2025-03-13T10:37:00Z" w16du:dateUtc="2025-03-13T14:37:00Z">
              <w:r w:rsidRPr="00EA39E5" w:rsidDel="00FF4FF7">
                <w:rPr>
                  <w:rFonts w:ascii="Times New Roman" w:hAnsi="Times New Roman" w:cs="Times New Roman"/>
                  <w:sz w:val="20"/>
                  <w:szCs w:val="20"/>
                  <w:lang w:val="en-GB"/>
                </w:rPr>
                <w:delText>RL</w:delText>
              </w:r>
            </w:del>
          </w:p>
        </w:tc>
        <w:tc>
          <w:tcPr>
            <w:tcW w:w="1702" w:type="dxa"/>
            <w:tcBorders>
              <w:top w:val="single" w:sz="6" w:space="0" w:color="000000"/>
              <w:left w:val="single" w:sz="6" w:space="0" w:color="000000"/>
              <w:bottom w:val="single" w:sz="6" w:space="0" w:color="000000"/>
              <w:right w:val="single" w:sz="6" w:space="0" w:color="000000"/>
            </w:tcBorders>
            <w:hideMark/>
          </w:tcPr>
          <w:p w14:paraId="633626DE" w14:textId="3FFB91AE" w:rsidR="00EA39E5" w:rsidRPr="00EA39E5" w:rsidDel="00FF4FF7" w:rsidRDefault="00EA39E5" w:rsidP="00EA39E5">
            <w:pPr>
              <w:jc w:val="center"/>
              <w:rPr>
                <w:del w:id="69" w:author="DON CIO" w:date="2025-03-13T10:37:00Z" w16du:dateUtc="2025-03-13T14:37:00Z"/>
                <w:rFonts w:ascii="Times New Roman" w:hAnsi="Times New Roman" w:cs="Times New Roman"/>
                <w:sz w:val="20"/>
                <w:szCs w:val="20"/>
                <w:lang w:val="en-GB"/>
              </w:rPr>
            </w:pPr>
            <w:ins w:id="70" w:author="Auteur">
              <w:del w:id="71" w:author="DON CIO" w:date="2025-03-13T10:37:00Z" w16du:dateUtc="2025-03-13T14:37:00Z">
                <w:r w:rsidRPr="00EA39E5" w:rsidDel="00FF4FF7">
                  <w:rPr>
                    <w:rFonts w:ascii="Times New Roman" w:hAnsi="Times New Roman" w:cs="Times New Roman"/>
                    <w:sz w:val="20"/>
                    <w:szCs w:val="20"/>
                    <w:lang w:val="en-GB"/>
                  </w:rPr>
                  <w:delText>RL</w:delText>
                </w:r>
              </w:del>
            </w:ins>
          </w:p>
        </w:tc>
      </w:tr>
      <w:tr w:rsidR="00EA39E5" w:rsidRPr="006D5EAD" w:rsidDel="00FF4FF7" w14:paraId="39428EF9" w14:textId="0B19742A" w:rsidTr="00EA39E5">
        <w:trPr>
          <w:jc w:val="center"/>
          <w:del w:id="72" w:author="DON CIO" w:date="2025-03-13T10:37:00Z"/>
        </w:trPr>
        <w:tc>
          <w:tcPr>
            <w:tcW w:w="2835" w:type="dxa"/>
            <w:tcBorders>
              <w:top w:val="single" w:sz="6" w:space="0" w:color="000000"/>
              <w:left w:val="single" w:sz="6" w:space="0" w:color="000000"/>
              <w:bottom w:val="single" w:sz="6" w:space="0" w:color="000000"/>
              <w:right w:val="single" w:sz="6" w:space="0" w:color="000000"/>
            </w:tcBorders>
            <w:hideMark/>
          </w:tcPr>
          <w:p w14:paraId="0DE8FD72" w14:textId="4CE1AA72" w:rsidR="00EA39E5" w:rsidRPr="00EA39E5" w:rsidDel="00FF4FF7" w:rsidRDefault="00EA39E5" w:rsidP="00EA39E5">
            <w:pPr>
              <w:jc w:val="center"/>
              <w:rPr>
                <w:del w:id="73" w:author="DON CIO" w:date="2025-03-13T10:37:00Z" w16du:dateUtc="2025-03-13T14:37:00Z"/>
                <w:rFonts w:ascii="Times New Roman" w:hAnsi="Times New Roman" w:cs="Times New Roman"/>
                <w:sz w:val="20"/>
                <w:szCs w:val="20"/>
                <w:lang w:val="en-GB"/>
              </w:rPr>
            </w:pPr>
            <w:del w:id="74" w:author="DON CIO" w:date="2025-03-13T10:37:00Z" w16du:dateUtc="2025-03-13T14:37:00Z">
              <w:r w:rsidRPr="00EA39E5" w:rsidDel="00FF4FF7">
                <w:rPr>
                  <w:rFonts w:ascii="Times New Roman" w:hAnsi="Times New Roman" w:cs="Times New Roman"/>
                  <w:sz w:val="20"/>
                  <w:szCs w:val="20"/>
                  <w:lang w:val="en-GB"/>
                </w:rPr>
                <w:delText>Tuning range (GHz)</w:delText>
              </w:r>
            </w:del>
          </w:p>
        </w:tc>
        <w:tc>
          <w:tcPr>
            <w:tcW w:w="1475" w:type="dxa"/>
            <w:tcBorders>
              <w:top w:val="single" w:sz="6" w:space="0" w:color="000000"/>
              <w:left w:val="single" w:sz="6" w:space="0" w:color="000000"/>
              <w:bottom w:val="single" w:sz="6" w:space="0" w:color="000000"/>
              <w:right w:val="single" w:sz="6" w:space="0" w:color="000000"/>
            </w:tcBorders>
            <w:hideMark/>
          </w:tcPr>
          <w:p w14:paraId="3C85364F" w14:textId="33044917" w:rsidR="00EA39E5" w:rsidRPr="00EA39E5" w:rsidDel="00FF4FF7" w:rsidRDefault="00EA39E5" w:rsidP="00EA39E5">
            <w:pPr>
              <w:jc w:val="center"/>
              <w:rPr>
                <w:del w:id="75" w:author="DON CIO" w:date="2025-03-13T10:37:00Z" w16du:dateUtc="2025-03-13T14:37:00Z"/>
                <w:rFonts w:ascii="Times New Roman" w:hAnsi="Times New Roman" w:cs="Times New Roman"/>
                <w:sz w:val="20"/>
                <w:szCs w:val="20"/>
                <w:lang w:val="en-GB"/>
              </w:rPr>
            </w:pPr>
            <w:del w:id="76" w:author="DON CIO" w:date="2025-03-13T10:37:00Z" w16du:dateUtc="2025-03-13T14:37:00Z">
              <w:r w:rsidRPr="00EA39E5" w:rsidDel="00FF4FF7">
                <w:rPr>
                  <w:rFonts w:ascii="Times New Roman" w:hAnsi="Times New Roman" w:cs="Times New Roman"/>
                  <w:sz w:val="20"/>
                  <w:szCs w:val="20"/>
                  <w:lang w:val="en-GB"/>
                </w:rPr>
                <w:delText xml:space="preserve">Within </w:delText>
              </w:r>
              <w:r w:rsidRPr="00EA39E5" w:rsidDel="00FF4FF7">
                <w:rPr>
                  <w:rFonts w:ascii="Times New Roman" w:hAnsi="Times New Roman" w:cs="Times New Roman"/>
                  <w:sz w:val="20"/>
                  <w:szCs w:val="20"/>
                  <w:lang w:val="en-GB"/>
                </w:rPr>
                <w:br/>
                <w:delText>13.75-14</w:delText>
              </w:r>
            </w:del>
          </w:p>
        </w:tc>
        <w:tc>
          <w:tcPr>
            <w:tcW w:w="1475" w:type="dxa"/>
            <w:tcBorders>
              <w:top w:val="single" w:sz="6" w:space="0" w:color="000000"/>
              <w:left w:val="single" w:sz="6" w:space="0" w:color="000000"/>
              <w:bottom w:val="single" w:sz="6" w:space="0" w:color="000000"/>
              <w:right w:val="single" w:sz="6" w:space="0" w:color="000000"/>
            </w:tcBorders>
            <w:hideMark/>
          </w:tcPr>
          <w:p w14:paraId="5D813E5A" w14:textId="085F75CD" w:rsidR="00EA39E5" w:rsidRPr="00EA39E5" w:rsidDel="00FF4FF7" w:rsidRDefault="00EA39E5" w:rsidP="00EA39E5">
            <w:pPr>
              <w:jc w:val="center"/>
              <w:rPr>
                <w:del w:id="77" w:author="DON CIO" w:date="2025-03-13T10:37:00Z" w16du:dateUtc="2025-03-13T14:37:00Z"/>
                <w:rFonts w:ascii="Times New Roman" w:hAnsi="Times New Roman" w:cs="Times New Roman"/>
                <w:sz w:val="20"/>
                <w:szCs w:val="20"/>
                <w:lang w:val="en-GB"/>
              </w:rPr>
            </w:pPr>
            <w:del w:id="78" w:author="DON CIO" w:date="2025-03-13T10:37:00Z" w16du:dateUtc="2025-03-13T14:37:00Z">
              <w:r w:rsidRPr="00EA39E5" w:rsidDel="00FF4FF7">
                <w:rPr>
                  <w:rFonts w:ascii="Times New Roman" w:hAnsi="Times New Roman" w:cs="Times New Roman"/>
                  <w:sz w:val="20"/>
                  <w:szCs w:val="20"/>
                  <w:lang w:val="en-GB"/>
                </w:rPr>
                <w:delText xml:space="preserve">Within </w:delText>
              </w:r>
              <w:r w:rsidRPr="00EA39E5" w:rsidDel="00FF4FF7">
                <w:rPr>
                  <w:rFonts w:ascii="Times New Roman" w:hAnsi="Times New Roman" w:cs="Times New Roman"/>
                  <w:sz w:val="20"/>
                  <w:szCs w:val="20"/>
                  <w:lang w:val="en-GB"/>
                </w:rPr>
                <w:br/>
                <w:delText>13.75-14</w:delText>
              </w:r>
            </w:del>
          </w:p>
        </w:tc>
        <w:tc>
          <w:tcPr>
            <w:tcW w:w="1475" w:type="dxa"/>
            <w:tcBorders>
              <w:top w:val="single" w:sz="6" w:space="0" w:color="000000"/>
              <w:left w:val="single" w:sz="6" w:space="0" w:color="000000"/>
              <w:bottom w:val="single" w:sz="6" w:space="0" w:color="000000"/>
              <w:right w:val="single" w:sz="6" w:space="0" w:color="000000"/>
            </w:tcBorders>
            <w:hideMark/>
          </w:tcPr>
          <w:p w14:paraId="4241F1BD" w14:textId="4191EA71" w:rsidR="00EA39E5" w:rsidRPr="00EA39E5" w:rsidDel="00FF4FF7" w:rsidRDefault="00EA39E5" w:rsidP="00EA39E5">
            <w:pPr>
              <w:jc w:val="center"/>
              <w:rPr>
                <w:del w:id="79" w:author="DON CIO" w:date="2025-03-13T10:37:00Z" w16du:dateUtc="2025-03-13T14:37:00Z"/>
                <w:rFonts w:ascii="Times New Roman" w:hAnsi="Times New Roman" w:cs="Times New Roman"/>
                <w:sz w:val="20"/>
                <w:szCs w:val="20"/>
                <w:lang w:val="en-GB"/>
              </w:rPr>
            </w:pPr>
            <w:del w:id="80" w:author="DON CIO" w:date="2025-03-13T10:37:00Z" w16du:dateUtc="2025-03-13T14:37:00Z">
              <w:r w:rsidRPr="00EA39E5" w:rsidDel="00FF4FF7">
                <w:rPr>
                  <w:rFonts w:ascii="Times New Roman" w:hAnsi="Times New Roman" w:cs="Times New Roman"/>
                  <w:sz w:val="20"/>
                  <w:szCs w:val="20"/>
                  <w:lang w:val="en-GB"/>
                </w:rPr>
                <w:delText xml:space="preserve">Within </w:delText>
              </w:r>
              <w:r w:rsidRPr="00EA39E5" w:rsidDel="00FF4FF7">
                <w:rPr>
                  <w:rFonts w:ascii="Times New Roman" w:hAnsi="Times New Roman" w:cs="Times New Roman"/>
                  <w:sz w:val="20"/>
                  <w:szCs w:val="20"/>
                  <w:lang w:val="en-GB"/>
                </w:rPr>
                <w:br/>
                <w:delText>13.75-14</w:delText>
              </w:r>
            </w:del>
          </w:p>
        </w:tc>
        <w:tc>
          <w:tcPr>
            <w:tcW w:w="1702" w:type="dxa"/>
            <w:tcBorders>
              <w:top w:val="single" w:sz="6" w:space="0" w:color="000000"/>
              <w:left w:val="single" w:sz="6" w:space="0" w:color="000000"/>
              <w:bottom w:val="single" w:sz="6" w:space="0" w:color="000000"/>
              <w:right w:val="single" w:sz="6" w:space="0" w:color="000000"/>
            </w:tcBorders>
            <w:hideMark/>
          </w:tcPr>
          <w:p w14:paraId="1A69E880" w14:textId="2E05E75A" w:rsidR="00EA39E5" w:rsidRPr="00EA39E5" w:rsidDel="00FF4FF7" w:rsidRDefault="00EA39E5" w:rsidP="00EA39E5">
            <w:pPr>
              <w:jc w:val="center"/>
              <w:rPr>
                <w:ins w:id="81" w:author="Auteur"/>
                <w:del w:id="82" w:author="DON CIO" w:date="2025-03-13T10:37:00Z" w16du:dateUtc="2025-03-13T14:37:00Z"/>
                <w:rFonts w:ascii="Times New Roman" w:hAnsi="Times New Roman" w:cs="Times New Roman"/>
                <w:sz w:val="20"/>
                <w:szCs w:val="20"/>
                <w:lang w:val="en-GB"/>
              </w:rPr>
            </w:pPr>
            <w:ins w:id="83" w:author="Auteur">
              <w:del w:id="84" w:author="DON CIO" w:date="2025-03-13T10:37:00Z" w16du:dateUtc="2025-03-13T14:37:00Z">
                <w:r w:rsidRPr="00EA39E5" w:rsidDel="00FF4FF7">
                  <w:rPr>
                    <w:rFonts w:ascii="Times New Roman" w:hAnsi="Times New Roman" w:cs="Times New Roman"/>
                    <w:sz w:val="20"/>
                    <w:szCs w:val="20"/>
                    <w:lang w:val="en-GB"/>
                  </w:rPr>
                  <w:delText>Within</w:delText>
                </w:r>
              </w:del>
            </w:ins>
          </w:p>
          <w:p w14:paraId="6C093BA8" w14:textId="6D4F0255" w:rsidR="00EA39E5" w:rsidRPr="00EA39E5" w:rsidDel="00FF4FF7" w:rsidRDefault="00EA39E5" w:rsidP="00EA39E5">
            <w:pPr>
              <w:jc w:val="center"/>
              <w:rPr>
                <w:del w:id="85" w:author="DON CIO" w:date="2025-03-13T10:37:00Z" w16du:dateUtc="2025-03-13T14:37:00Z"/>
                <w:rFonts w:ascii="Times New Roman" w:hAnsi="Times New Roman" w:cs="Times New Roman"/>
                <w:sz w:val="20"/>
                <w:szCs w:val="20"/>
                <w:lang w:val="en-GB"/>
              </w:rPr>
            </w:pPr>
            <w:ins w:id="86" w:author="Auteur">
              <w:del w:id="87" w:author="DON CIO" w:date="2025-03-13T10:37:00Z" w16du:dateUtc="2025-03-13T14:37:00Z">
                <w:r w:rsidRPr="00EA39E5" w:rsidDel="00FF4FF7">
                  <w:rPr>
                    <w:rFonts w:ascii="Times New Roman" w:hAnsi="Times New Roman" w:cs="Times New Roman"/>
                    <w:sz w:val="20"/>
                    <w:szCs w:val="20"/>
                    <w:lang w:val="en-GB"/>
                  </w:rPr>
                  <w:delText>13.</w:delText>
                </w:r>
                <w:r w:rsidRPr="00EA39E5" w:rsidDel="00FF4FF7">
                  <w:rPr>
                    <w:rFonts w:ascii="Times New Roman" w:hAnsi="Times New Roman" w:cs="Times New Roman"/>
                    <w:sz w:val="20"/>
                    <w:szCs w:val="20"/>
                    <w:lang w:val="en-GB"/>
                    <w:rPrChange w:id="88" w:author="Unknown" w:date="2025-02-28T12:03:00Z">
                      <w:rPr>
                        <w:highlight w:val="yellow"/>
                        <w:lang w:eastAsia="zh-CN"/>
                      </w:rPr>
                    </w:rPrChange>
                  </w:rPr>
                  <w:delText>75</w:delText>
                </w:r>
                <w:r w:rsidRPr="00EA39E5" w:rsidDel="00FF4FF7">
                  <w:rPr>
                    <w:rFonts w:ascii="Times New Roman" w:hAnsi="Times New Roman" w:cs="Times New Roman"/>
                    <w:sz w:val="20"/>
                    <w:szCs w:val="20"/>
                    <w:lang w:val="en-GB"/>
                  </w:rPr>
                  <w:delText>-14</w:delText>
                </w:r>
              </w:del>
            </w:ins>
          </w:p>
        </w:tc>
      </w:tr>
      <w:tr w:rsidR="00EA39E5" w:rsidRPr="006D5EAD" w:rsidDel="00FF4FF7" w14:paraId="632E2276" w14:textId="6F03C44C" w:rsidTr="00EA39E5">
        <w:trPr>
          <w:jc w:val="center"/>
          <w:del w:id="89" w:author="DON CIO" w:date="2025-03-13T10:37:00Z"/>
        </w:trPr>
        <w:tc>
          <w:tcPr>
            <w:tcW w:w="2835" w:type="dxa"/>
            <w:tcBorders>
              <w:top w:val="single" w:sz="6" w:space="0" w:color="000000"/>
              <w:left w:val="single" w:sz="6" w:space="0" w:color="000000"/>
              <w:bottom w:val="single" w:sz="6" w:space="0" w:color="000000"/>
              <w:right w:val="single" w:sz="6" w:space="0" w:color="000000"/>
            </w:tcBorders>
            <w:hideMark/>
          </w:tcPr>
          <w:p w14:paraId="4973B282" w14:textId="1463BF1B" w:rsidR="00EA39E5" w:rsidRPr="00EA39E5" w:rsidDel="00FF4FF7" w:rsidRDefault="00EA39E5" w:rsidP="00EA39E5">
            <w:pPr>
              <w:jc w:val="center"/>
              <w:rPr>
                <w:del w:id="90" w:author="DON CIO" w:date="2025-03-13T10:37:00Z" w16du:dateUtc="2025-03-13T14:37:00Z"/>
                <w:rFonts w:ascii="Times New Roman" w:hAnsi="Times New Roman" w:cs="Times New Roman"/>
                <w:sz w:val="20"/>
                <w:szCs w:val="20"/>
                <w:lang w:val="en-GB"/>
              </w:rPr>
            </w:pPr>
            <w:del w:id="91" w:author="DON CIO" w:date="2025-03-13T10:37:00Z" w16du:dateUtc="2025-03-13T14:37:00Z">
              <w:r w:rsidRPr="00EA39E5" w:rsidDel="00FF4FF7">
                <w:rPr>
                  <w:rFonts w:ascii="Times New Roman" w:hAnsi="Times New Roman" w:cs="Times New Roman"/>
                  <w:sz w:val="20"/>
                  <w:szCs w:val="20"/>
                  <w:lang w:val="en-GB"/>
                </w:rPr>
                <w:delText>Modulation (unmodulated pulses, chirp, phase-code)</w:delText>
              </w:r>
            </w:del>
          </w:p>
        </w:tc>
        <w:tc>
          <w:tcPr>
            <w:tcW w:w="1475" w:type="dxa"/>
            <w:tcBorders>
              <w:top w:val="single" w:sz="6" w:space="0" w:color="000000"/>
              <w:left w:val="single" w:sz="6" w:space="0" w:color="000000"/>
              <w:bottom w:val="single" w:sz="6" w:space="0" w:color="000000"/>
              <w:right w:val="single" w:sz="6" w:space="0" w:color="000000"/>
            </w:tcBorders>
            <w:hideMark/>
          </w:tcPr>
          <w:p w14:paraId="361AF4B9" w14:textId="15146E19" w:rsidR="00EA39E5" w:rsidRPr="00EA39E5" w:rsidDel="00FF4FF7" w:rsidRDefault="00EA39E5" w:rsidP="00EA39E5">
            <w:pPr>
              <w:jc w:val="center"/>
              <w:rPr>
                <w:del w:id="92" w:author="DON CIO" w:date="2025-03-13T10:37:00Z" w16du:dateUtc="2025-03-13T14:37:00Z"/>
                <w:rFonts w:ascii="Times New Roman" w:hAnsi="Times New Roman" w:cs="Times New Roman"/>
                <w:sz w:val="20"/>
                <w:szCs w:val="20"/>
                <w:lang w:val="en-GB"/>
              </w:rPr>
            </w:pPr>
            <w:del w:id="93" w:author="DON CIO" w:date="2025-03-13T10:37:00Z" w16du:dateUtc="2025-03-13T14:37:00Z">
              <w:r w:rsidRPr="00EA39E5" w:rsidDel="00FF4FF7">
                <w:rPr>
                  <w:rFonts w:ascii="Times New Roman" w:hAnsi="Times New Roman" w:cs="Times New Roman"/>
                  <w:sz w:val="20"/>
                  <w:szCs w:val="20"/>
                  <w:lang w:val="en-GB"/>
                </w:rPr>
                <w:delText>Not given</w:delText>
              </w:r>
            </w:del>
          </w:p>
        </w:tc>
        <w:tc>
          <w:tcPr>
            <w:tcW w:w="1475" w:type="dxa"/>
            <w:tcBorders>
              <w:top w:val="single" w:sz="6" w:space="0" w:color="000000"/>
              <w:left w:val="single" w:sz="6" w:space="0" w:color="000000"/>
              <w:bottom w:val="single" w:sz="6" w:space="0" w:color="000000"/>
              <w:right w:val="single" w:sz="6" w:space="0" w:color="000000"/>
            </w:tcBorders>
            <w:hideMark/>
          </w:tcPr>
          <w:p w14:paraId="432B1E78" w14:textId="16E31521" w:rsidR="00EA39E5" w:rsidRPr="00EA39E5" w:rsidDel="00FF4FF7" w:rsidRDefault="00EA39E5" w:rsidP="00EA39E5">
            <w:pPr>
              <w:jc w:val="center"/>
              <w:rPr>
                <w:del w:id="94" w:author="DON CIO" w:date="2025-03-13T10:37:00Z" w16du:dateUtc="2025-03-13T14:37:00Z"/>
                <w:rFonts w:ascii="Times New Roman" w:hAnsi="Times New Roman" w:cs="Times New Roman"/>
                <w:sz w:val="20"/>
                <w:szCs w:val="20"/>
                <w:lang w:val="en-GB"/>
              </w:rPr>
            </w:pPr>
            <w:del w:id="95" w:author="DON CIO" w:date="2025-03-13T10:37:00Z" w16du:dateUtc="2025-03-13T14:37:00Z">
              <w:r w:rsidRPr="00EA39E5" w:rsidDel="00FF4FF7">
                <w:rPr>
                  <w:rFonts w:ascii="Times New Roman" w:hAnsi="Times New Roman" w:cs="Times New Roman"/>
                  <w:sz w:val="20"/>
                  <w:szCs w:val="20"/>
                  <w:lang w:val="en-GB"/>
                </w:rPr>
                <w:delText>Not given</w:delText>
              </w:r>
            </w:del>
          </w:p>
        </w:tc>
        <w:tc>
          <w:tcPr>
            <w:tcW w:w="1475" w:type="dxa"/>
            <w:tcBorders>
              <w:top w:val="single" w:sz="6" w:space="0" w:color="000000"/>
              <w:left w:val="single" w:sz="6" w:space="0" w:color="000000"/>
              <w:bottom w:val="single" w:sz="6" w:space="0" w:color="000000"/>
              <w:right w:val="single" w:sz="6" w:space="0" w:color="000000"/>
            </w:tcBorders>
            <w:hideMark/>
          </w:tcPr>
          <w:p w14:paraId="683CC373" w14:textId="5C6CCB63" w:rsidR="00EA39E5" w:rsidRPr="00EA39E5" w:rsidDel="00FF4FF7" w:rsidRDefault="00EA39E5" w:rsidP="00EA39E5">
            <w:pPr>
              <w:jc w:val="center"/>
              <w:rPr>
                <w:del w:id="96" w:author="DON CIO" w:date="2025-03-13T10:37:00Z" w16du:dateUtc="2025-03-13T14:37:00Z"/>
                <w:rFonts w:ascii="Times New Roman" w:hAnsi="Times New Roman" w:cs="Times New Roman"/>
                <w:sz w:val="20"/>
                <w:szCs w:val="20"/>
                <w:lang w:val="en-GB"/>
              </w:rPr>
            </w:pPr>
            <w:del w:id="97" w:author="DON CIO" w:date="2025-03-13T10:37:00Z" w16du:dateUtc="2025-03-13T14:37:00Z">
              <w:r w:rsidRPr="00EA39E5" w:rsidDel="00FF4FF7">
                <w:rPr>
                  <w:rFonts w:ascii="Times New Roman" w:hAnsi="Times New Roman" w:cs="Times New Roman"/>
                  <w:sz w:val="20"/>
                  <w:szCs w:val="20"/>
                  <w:lang w:val="en-GB"/>
                </w:rPr>
                <w:delText>Not given</w:delText>
              </w:r>
            </w:del>
          </w:p>
        </w:tc>
        <w:tc>
          <w:tcPr>
            <w:tcW w:w="1702" w:type="dxa"/>
            <w:tcBorders>
              <w:top w:val="single" w:sz="6" w:space="0" w:color="000000"/>
              <w:left w:val="single" w:sz="6" w:space="0" w:color="000000"/>
              <w:bottom w:val="single" w:sz="6" w:space="0" w:color="000000"/>
              <w:right w:val="single" w:sz="6" w:space="0" w:color="000000"/>
            </w:tcBorders>
            <w:hideMark/>
          </w:tcPr>
          <w:p w14:paraId="1E23EC54" w14:textId="6B672503" w:rsidR="00EA39E5" w:rsidRPr="00EA39E5" w:rsidDel="00FF4FF7" w:rsidRDefault="00EA39E5" w:rsidP="00EA39E5">
            <w:pPr>
              <w:jc w:val="center"/>
              <w:rPr>
                <w:del w:id="98" w:author="DON CIO" w:date="2025-03-13T10:37:00Z" w16du:dateUtc="2025-03-13T14:37:00Z"/>
                <w:rFonts w:ascii="Times New Roman" w:hAnsi="Times New Roman" w:cs="Times New Roman"/>
                <w:sz w:val="20"/>
                <w:szCs w:val="20"/>
                <w:lang w:val="en-GB"/>
              </w:rPr>
            </w:pPr>
            <w:ins w:id="99" w:author="Auteur">
              <w:del w:id="100" w:author="DON CIO" w:date="2025-03-13T10:37:00Z" w16du:dateUtc="2025-03-13T14:37:00Z">
                <w:r w:rsidRPr="00EA39E5" w:rsidDel="00FF4FF7">
                  <w:rPr>
                    <w:rFonts w:ascii="Times New Roman" w:hAnsi="Times New Roman" w:cs="Times New Roman"/>
                    <w:sz w:val="20"/>
                    <w:szCs w:val="20"/>
                    <w:lang w:val="en-GB"/>
                    <w:rPrChange w:id="101" w:author="Unknown" w:date="2025-02-28T12:03:00Z">
                      <w:rPr>
                        <w:highlight w:val="yellow"/>
                        <w:lang w:eastAsia="zh-CN"/>
                      </w:rPr>
                    </w:rPrChange>
                  </w:rPr>
                  <w:delText>Not given</w:delText>
                </w:r>
              </w:del>
            </w:ins>
          </w:p>
        </w:tc>
      </w:tr>
      <w:tr w:rsidR="00EA39E5" w:rsidRPr="006D5EAD" w:rsidDel="00FF4FF7" w14:paraId="3C628D9E" w14:textId="6811D6C5" w:rsidTr="00EA39E5">
        <w:trPr>
          <w:jc w:val="center"/>
          <w:del w:id="102" w:author="DON CIO" w:date="2025-03-13T10:37:00Z"/>
        </w:trPr>
        <w:tc>
          <w:tcPr>
            <w:tcW w:w="2835" w:type="dxa"/>
            <w:tcBorders>
              <w:top w:val="single" w:sz="6" w:space="0" w:color="000000"/>
              <w:left w:val="single" w:sz="6" w:space="0" w:color="000000"/>
              <w:bottom w:val="single" w:sz="6" w:space="0" w:color="000000"/>
              <w:right w:val="single" w:sz="6" w:space="0" w:color="000000"/>
            </w:tcBorders>
            <w:hideMark/>
          </w:tcPr>
          <w:p w14:paraId="7BED01CC" w14:textId="3AF08B86" w:rsidR="00EA39E5" w:rsidRPr="00EA39E5" w:rsidDel="00FF4FF7" w:rsidRDefault="00EA39E5" w:rsidP="00EA39E5">
            <w:pPr>
              <w:jc w:val="center"/>
              <w:rPr>
                <w:del w:id="103" w:author="DON CIO" w:date="2025-03-13T10:37:00Z" w16du:dateUtc="2025-03-13T14:37:00Z"/>
                <w:rFonts w:ascii="Times New Roman" w:hAnsi="Times New Roman" w:cs="Times New Roman"/>
                <w:sz w:val="20"/>
                <w:szCs w:val="20"/>
                <w:lang w:val="en-GB"/>
              </w:rPr>
            </w:pPr>
            <w:del w:id="104" w:author="DON CIO" w:date="2025-03-13T10:37:00Z" w16du:dateUtc="2025-03-13T14:37:00Z">
              <w:r w:rsidRPr="00EA39E5" w:rsidDel="00FF4FF7">
                <w:rPr>
                  <w:rFonts w:ascii="Times New Roman" w:hAnsi="Times New Roman" w:cs="Times New Roman"/>
                  <w:sz w:val="20"/>
                  <w:szCs w:val="20"/>
                  <w:lang w:val="en-GB"/>
                </w:rPr>
                <w:delText>Transmitter peak power into antenna (dBW)</w:delText>
              </w:r>
            </w:del>
          </w:p>
        </w:tc>
        <w:tc>
          <w:tcPr>
            <w:tcW w:w="1475" w:type="dxa"/>
            <w:tcBorders>
              <w:top w:val="single" w:sz="6" w:space="0" w:color="000000"/>
              <w:left w:val="single" w:sz="6" w:space="0" w:color="000000"/>
              <w:bottom w:val="single" w:sz="6" w:space="0" w:color="000000"/>
              <w:right w:val="single" w:sz="6" w:space="0" w:color="000000"/>
            </w:tcBorders>
            <w:hideMark/>
          </w:tcPr>
          <w:p w14:paraId="7213C37D" w14:textId="6A3DEC20" w:rsidR="00EA39E5" w:rsidRPr="00EA39E5" w:rsidDel="00FF4FF7" w:rsidRDefault="00EA39E5" w:rsidP="00EA39E5">
            <w:pPr>
              <w:jc w:val="center"/>
              <w:rPr>
                <w:del w:id="105" w:author="DON CIO" w:date="2025-03-13T10:37:00Z" w16du:dateUtc="2025-03-13T14:37:00Z"/>
                <w:rFonts w:ascii="Times New Roman" w:hAnsi="Times New Roman" w:cs="Times New Roman"/>
                <w:sz w:val="20"/>
                <w:szCs w:val="20"/>
                <w:lang w:val="en-GB"/>
              </w:rPr>
            </w:pPr>
            <w:del w:id="106" w:author="DON CIO" w:date="2025-03-13T10:37:00Z" w16du:dateUtc="2025-03-13T14:37:00Z">
              <w:r w:rsidRPr="00EA39E5" w:rsidDel="00FF4FF7">
                <w:rPr>
                  <w:rFonts w:ascii="Times New Roman" w:hAnsi="Times New Roman" w:cs="Times New Roman"/>
                  <w:sz w:val="20"/>
                  <w:szCs w:val="20"/>
                  <w:lang w:val="en-GB"/>
                </w:rPr>
                <w:delText>Not given</w:delText>
              </w:r>
            </w:del>
          </w:p>
        </w:tc>
        <w:tc>
          <w:tcPr>
            <w:tcW w:w="1475" w:type="dxa"/>
            <w:tcBorders>
              <w:top w:val="single" w:sz="6" w:space="0" w:color="000000"/>
              <w:left w:val="single" w:sz="6" w:space="0" w:color="000000"/>
              <w:bottom w:val="single" w:sz="6" w:space="0" w:color="000000"/>
              <w:right w:val="single" w:sz="6" w:space="0" w:color="000000"/>
            </w:tcBorders>
            <w:hideMark/>
          </w:tcPr>
          <w:p w14:paraId="7B3F88F2" w14:textId="49F8E930" w:rsidR="00EA39E5" w:rsidRPr="00EA39E5" w:rsidDel="00FF4FF7" w:rsidRDefault="00EA39E5" w:rsidP="00EA39E5">
            <w:pPr>
              <w:jc w:val="center"/>
              <w:rPr>
                <w:del w:id="107" w:author="DON CIO" w:date="2025-03-13T10:37:00Z" w16du:dateUtc="2025-03-13T14:37:00Z"/>
                <w:rFonts w:ascii="Times New Roman" w:hAnsi="Times New Roman" w:cs="Times New Roman"/>
                <w:sz w:val="20"/>
                <w:szCs w:val="20"/>
                <w:lang w:val="en-GB"/>
              </w:rPr>
            </w:pPr>
            <w:del w:id="108" w:author="DON CIO" w:date="2025-03-13T10:37:00Z" w16du:dateUtc="2025-03-13T14:37:00Z">
              <w:r w:rsidRPr="00EA39E5" w:rsidDel="00FF4FF7">
                <w:rPr>
                  <w:rFonts w:ascii="Times New Roman" w:hAnsi="Times New Roman" w:cs="Times New Roman"/>
                  <w:sz w:val="20"/>
                  <w:szCs w:val="20"/>
                  <w:lang w:val="en-GB"/>
                </w:rPr>
                <w:delText>Not given</w:delText>
              </w:r>
            </w:del>
          </w:p>
        </w:tc>
        <w:tc>
          <w:tcPr>
            <w:tcW w:w="1475" w:type="dxa"/>
            <w:tcBorders>
              <w:top w:val="single" w:sz="6" w:space="0" w:color="000000"/>
              <w:left w:val="single" w:sz="6" w:space="0" w:color="000000"/>
              <w:bottom w:val="single" w:sz="6" w:space="0" w:color="000000"/>
              <w:right w:val="single" w:sz="6" w:space="0" w:color="000000"/>
            </w:tcBorders>
            <w:hideMark/>
          </w:tcPr>
          <w:p w14:paraId="4F75AA78" w14:textId="1BB756FC" w:rsidR="00EA39E5" w:rsidRPr="00EA39E5" w:rsidDel="00FF4FF7" w:rsidRDefault="00EA39E5" w:rsidP="00EA39E5">
            <w:pPr>
              <w:jc w:val="center"/>
              <w:rPr>
                <w:del w:id="109" w:author="DON CIO" w:date="2025-03-13T10:37:00Z" w16du:dateUtc="2025-03-13T14:37:00Z"/>
                <w:rFonts w:ascii="Times New Roman" w:hAnsi="Times New Roman" w:cs="Times New Roman"/>
                <w:sz w:val="20"/>
                <w:szCs w:val="20"/>
                <w:lang w:val="en-GB"/>
              </w:rPr>
            </w:pPr>
            <w:del w:id="110" w:author="DON CIO" w:date="2025-03-13T10:37:00Z" w16du:dateUtc="2025-03-13T14:37:00Z">
              <w:r w:rsidRPr="00EA39E5" w:rsidDel="00FF4FF7">
                <w:rPr>
                  <w:rFonts w:ascii="Times New Roman" w:hAnsi="Times New Roman" w:cs="Times New Roman"/>
                  <w:sz w:val="20"/>
                  <w:szCs w:val="20"/>
                  <w:lang w:val="en-GB"/>
                </w:rPr>
                <w:delText>40</w:delText>
              </w:r>
            </w:del>
          </w:p>
        </w:tc>
        <w:tc>
          <w:tcPr>
            <w:tcW w:w="1702" w:type="dxa"/>
            <w:tcBorders>
              <w:top w:val="single" w:sz="6" w:space="0" w:color="000000"/>
              <w:left w:val="single" w:sz="6" w:space="0" w:color="000000"/>
              <w:bottom w:val="single" w:sz="6" w:space="0" w:color="000000"/>
              <w:right w:val="single" w:sz="6" w:space="0" w:color="000000"/>
            </w:tcBorders>
            <w:hideMark/>
          </w:tcPr>
          <w:p w14:paraId="1FA29CB5" w14:textId="4143FB70" w:rsidR="00EA39E5" w:rsidRPr="00EA39E5" w:rsidDel="00FF4FF7" w:rsidRDefault="00EA39E5" w:rsidP="00EA39E5">
            <w:pPr>
              <w:jc w:val="center"/>
              <w:rPr>
                <w:del w:id="111" w:author="DON CIO" w:date="2025-03-13T10:37:00Z" w16du:dateUtc="2025-03-13T14:37:00Z"/>
                <w:rFonts w:ascii="Times New Roman" w:hAnsi="Times New Roman" w:cs="Times New Roman"/>
                <w:sz w:val="20"/>
                <w:szCs w:val="20"/>
                <w:lang w:val="en-GB"/>
              </w:rPr>
            </w:pPr>
            <w:ins w:id="112" w:author="Auteur">
              <w:del w:id="113" w:author="DON CIO" w:date="2025-03-13T10:37:00Z" w16du:dateUtc="2025-03-13T14:37:00Z">
                <w:r w:rsidRPr="00EA39E5" w:rsidDel="00FF4FF7">
                  <w:rPr>
                    <w:rFonts w:ascii="Times New Roman" w:hAnsi="Times New Roman" w:cs="Times New Roman"/>
                    <w:sz w:val="20"/>
                    <w:szCs w:val="20"/>
                    <w:lang w:val="en-GB"/>
                    <w:rPrChange w:id="114" w:author="Unknown" w:date="2025-02-28T12:03:00Z">
                      <w:rPr>
                        <w:highlight w:val="yellow"/>
                        <w:lang w:eastAsia="zh-CN"/>
                      </w:rPr>
                    </w:rPrChange>
                  </w:rPr>
                  <w:delText>Not given</w:delText>
                </w:r>
              </w:del>
            </w:ins>
          </w:p>
        </w:tc>
      </w:tr>
      <w:tr w:rsidR="00EA39E5" w:rsidRPr="006D5EAD" w:rsidDel="00FF4FF7" w14:paraId="3E593C37" w14:textId="07C57D2C" w:rsidTr="00EA39E5">
        <w:trPr>
          <w:jc w:val="center"/>
          <w:del w:id="115" w:author="DON CIO" w:date="2025-03-13T10:37:00Z"/>
        </w:trPr>
        <w:tc>
          <w:tcPr>
            <w:tcW w:w="2835" w:type="dxa"/>
            <w:tcBorders>
              <w:top w:val="single" w:sz="6" w:space="0" w:color="000000"/>
              <w:left w:val="single" w:sz="6" w:space="0" w:color="000000"/>
              <w:bottom w:val="single" w:sz="6" w:space="0" w:color="000000"/>
              <w:right w:val="single" w:sz="6" w:space="0" w:color="000000"/>
            </w:tcBorders>
            <w:hideMark/>
          </w:tcPr>
          <w:p w14:paraId="2BDFB347" w14:textId="517CAF37" w:rsidR="00EA39E5" w:rsidRPr="00EA39E5" w:rsidDel="00FF4FF7" w:rsidRDefault="00EA39E5" w:rsidP="00EA39E5">
            <w:pPr>
              <w:jc w:val="center"/>
              <w:rPr>
                <w:del w:id="116" w:author="DON CIO" w:date="2025-03-13T10:37:00Z" w16du:dateUtc="2025-03-13T14:37:00Z"/>
                <w:rFonts w:ascii="Times New Roman" w:hAnsi="Times New Roman" w:cs="Times New Roman"/>
                <w:sz w:val="20"/>
                <w:szCs w:val="20"/>
                <w:lang w:val="en-GB"/>
              </w:rPr>
            </w:pPr>
            <w:del w:id="117" w:author="DON CIO" w:date="2025-03-13T10:37:00Z" w16du:dateUtc="2025-03-13T14:37:00Z">
              <w:r w:rsidRPr="00EA39E5" w:rsidDel="00FF4FF7">
                <w:rPr>
                  <w:rFonts w:ascii="Times New Roman" w:hAnsi="Times New Roman" w:cs="Times New Roman"/>
                  <w:sz w:val="20"/>
                  <w:szCs w:val="20"/>
                  <w:lang w:val="en-GB"/>
                </w:rPr>
                <w:delText>Average e.i.r.p. (dBW)</w:delText>
              </w:r>
            </w:del>
          </w:p>
        </w:tc>
        <w:tc>
          <w:tcPr>
            <w:tcW w:w="1475" w:type="dxa"/>
            <w:tcBorders>
              <w:top w:val="single" w:sz="6" w:space="0" w:color="000000"/>
              <w:left w:val="single" w:sz="6" w:space="0" w:color="000000"/>
              <w:bottom w:val="single" w:sz="6" w:space="0" w:color="000000"/>
              <w:right w:val="single" w:sz="6" w:space="0" w:color="000000"/>
            </w:tcBorders>
            <w:hideMark/>
          </w:tcPr>
          <w:p w14:paraId="5BC740A9" w14:textId="2E8892BE" w:rsidR="00EA39E5" w:rsidRPr="00EA39E5" w:rsidDel="00FF4FF7" w:rsidRDefault="00EA39E5" w:rsidP="00EA39E5">
            <w:pPr>
              <w:jc w:val="center"/>
              <w:rPr>
                <w:del w:id="118" w:author="DON CIO" w:date="2025-03-13T10:37:00Z" w16du:dateUtc="2025-03-13T14:37:00Z"/>
                <w:rFonts w:ascii="Times New Roman" w:hAnsi="Times New Roman" w:cs="Times New Roman"/>
                <w:sz w:val="20"/>
                <w:szCs w:val="20"/>
                <w:lang w:val="en-GB"/>
              </w:rPr>
            </w:pPr>
            <w:del w:id="119" w:author="DON CIO" w:date="2025-03-13T10:37:00Z" w16du:dateUtc="2025-03-13T14:37:00Z">
              <w:r w:rsidRPr="00EA39E5" w:rsidDel="00FF4FF7">
                <w:rPr>
                  <w:rFonts w:ascii="Times New Roman" w:hAnsi="Times New Roman" w:cs="Times New Roman"/>
                  <w:sz w:val="20"/>
                  <w:szCs w:val="20"/>
                  <w:lang w:val="en-GB"/>
                </w:rPr>
                <w:delText>Not given</w:delText>
              </w:r>
            </w:del>
          </w:p>
        </w:tc>
        <w:tc>
          <w:tcPr>
            <w:tcW w:w="1475" w:type="dxa"/>
            <w:tcBorders>
              <w:top w:val="single" w:sz="6" w:space="0" w:color="000000"/>
              <w:left w:val="single" w:sz="6" w:space="0" w:color="000000"/>
              <w:bottom w:val="single" w:sz="6" w:space="0" w:color="000000"/>
              <w:right w:val="single" w:sz="6" w:space="0" w:color="000000"/>
            </w:tcBorders>
            <w:hideMark/>
          </w:tcPr>
          <w:p w14:paraId="060882AB" w14:textId="669DB93D" w:rsidR="00EA39E5" w:rsidRPr="00EA39E5" w:rsidDel="00FF4FF7" w:rsidRDefault="00EA39E5" w:rsidP="00EA39E5">
            <w:pPr>
              <w:jc w:val="center"/>
              <w:rPr>
                <w:del w:id="120" w:author="DON CIO" w:date="2025-03-13T10:37:00Z" w16du:dateUtc="2025-03-13T14:37:00Z"/>
                <w:rFonts w:ascii="Times New Roman" w:hAnsi="Times New Roman" w:cs="Times New Roman"/>
                <w:sz w:val="20"/>
                <w:szCs w:val="20"/>
                <w:lang w:val="en-GB"/>
              </w:rPr>
            </w:pPr>
            <w:del w:id="121" w:author="DON CIO" w:date="2025-03-13T10:37:00Z" w16du:dateUtc="2025-03-13T14:37:00Z">
              <w:r w:rsidRPr="00EA39E5" w:rsidDel="00FF4FF7">
                <w:rPr>
                  <w:rFonts w:ascii="Times New Roman" w:hAnsi="Times New Roman" w:cs="Times New Roman"/>
                  <w:sz w:val="20"/>
                  <w:szCs w:val="20"/>
                  <w:lang w:val="en-GB"/>
                </w:rPr>
                <w:delText>Not given</w:delText>
              </w:r>
            </w:del>
          </w:p>
        </w:tc>
        <w:tc>
          <w:tcPr>
            <w:tcW w:w="1475" w:type="dxa"/>
            <w:tcBorders>
              <w:top w:val="single" w:sz="6" w:space="0" w:color="000000"/>
              <w:left w:val="single" w:sz="6" w:space="0" w:color="000000"/>
              <w:bottom w:val="single" w:sz="6" w:space="0" w:color="000000"/>
              <w:right w:val="single" w:sz="6" w:space="0" w:color="000000"/>
            </w:tcBorders>
            <w:hideMark/>
          </w:tcPr>
          <w:p w14:paraId="0F89837C" w14:textId="445F482D" w:rsidR="00EA39E5" w:rsidRPr="00EA39E5" w:rsidDel="00FF4FF7" w:rsidRDefault="00EA39E5" w:rsidP="00EA39E5">
            <w:pPr>
              <w:jc w:val="center"/>
              <w:rPr>
                <w:del w:id="122" w:author="DON CIO" w:date="2025-03-13T10:37:00Z" w16du:dateUtc="2025-03-13T14:37:00Z"/>
                <w:rFonts w:ascii="Times New Roman" w:hAnsi="Times New Roman" w:cs="Times New Roman"/>
                <w:sz w:val="20"/>
                <w:szCs w:val="20"/>
                <w:lang w:val="en-GB"/>
              </w:rPr>
            </w:pPr>
            <w:del w:id="123" w:author="DON CIO" w:date="2025-03-13T10:37:00Z" w16du:dateUtc="2025-03-13T14:37:00Z">
              <w:r w:rsidRPr="00EA39E5" w:rsidDel="00FF4FF7">
                <w:rPr>
                  <w:rFonts w:ascii="Times New Roman" w:hAnsi="Times New Roman" w:cs="Times New Roman"/>
                  <w:sz w:val="20"/>
                  <w:szCs w:val="20"/>
                  <w:lang w:val="en-GB"/>
                </w:rPr>
                <w:delText>41.4 (nominal)</w:delText>
              </w:r>
            </w:del>
          </w:p>
        </w:tc>
        <w:tc>
          <w:tcPr>
            <w:tcW w:w="1702" w:type="dxa"/>
            <w:tcBorders>
              <w:top w:val="single" w:sz="6" w:space="0" w:color="000000"/>
              <w:left w:val="single" w:sz="6" w:space="0" w:color="000000"/>
              <w:bottom w:val="single" w:sz="6" w:space="0" w:color="000000"/>
              <w:right w:val="single" w:sz="6" w:space="0" w:color="000000"/>
            </w:tcBorders>
            <w:hideMark/>
          </w:tcPr>
          <w:p w14:paraId="1163D7C4" w14:textId="11C32DEC" w:rsidR="00EA39E5" w:rsidRPr="00EA39E5" w:rsidDel="00FF4FF7" w:rsidRDefault="00EA39E5" w:rsidP="00EA39E5">
            <w:pPr>
              <w:jc w:val="center"/>
              <w:rPr>
                <w:del w:id="124" w:author="DON CIO" w:date="2025-03-13T10:37:00Z" w16du:dateUtc="2025-03-13T14:37:00Z"/>
                <w:rFonts w:ascii="Times New Roman" w:hAnsi="Times New Roman" w:cs="Times New Roman"/>
                <w:sz w:val="20"/>
                <w:szCs w:val="20"/>
                <w:lang w:val="en-GB"/>
              </w:rPr>
            </w:pPr>
            <w:ins w:id="125" w:author="Auteur">
              <w:del w:id="126" w:author="DON CIO" w:date="2025-03-13T10:37:00Z" w16du:dateUtc="2025-03-13T14:37:00Z">
                <w:r w:rsidRPr="00EA39E5" w:rsidDel="00FF4FF7">
                  <w:rPr>
                    <w:rFonts w:ascii="Times New Roman" w:hAnsi="Times New Roman" w:cs="Times New Roman"/>
                    <w:sz w:val="20"/>
                    <w:szCs w:val="20"/>
                    <w:lang w:val="en-GB"/>
                    <w:rPrChange w:id="127" w:author="Unknown" w:date="2025-02-28T12:03:00Z">
                      <w:rPr>
                        <w:highlight w:val="yellow"/>
                        <w:lang w:eastAsia="zh-CN"/>
                      </w:rPr>
                    </w:rPrChange>
                  </w:rPr>
                  <w:delText>May be c</w:delText>
                </w:r>
                <w:r w:rsidRPr="00EA39E5" w:rsidDel="00FF4FF7">
                  <w:rPr>
                    <w:rFonts w:ascii="Times New Roman" w:hAnsi="Times New Roman" w:cs="Times New Roman"/>
                    <w:sz w:val="20"/>
                    <w:szCs w:val="20"/>
                    <w:lang w:val="en-GB"/>
                    <w:rPrChange w:id="128" w:author="Unknown" w:date="2025-02-28T12:03:00Z">
                      <w:rPr>
                        <w:highlight w:val="green"/>
                        <w:lang w:eastAsia="zh-CN"/>
                      </w:rPr>
                    </w:rPrChange>
                  </w:rPr>
                  <w:delText>alculated</w:delText>
                </w:r>
                <w:r w:rsidRPr="00EA39E5" w:rsidDel="00FF4FF7">
                  <w:rPr>
                    <w:rFonts w:ascii="Times New Roman" w:hAnsi="Times New Roman" w:cs="Times New Roman"/>
                    <w:sz w:val="20"/>
                    <w:szCs w:val="20"/>
                    <w:lang w:val="en-GB"/>
                    <w:rPrChange w:id="129" w:author="Unknown" w:date="2025-02-28T12:03:00Z">
                      <w:rPr>
                        <w:highlight w:val="yellow"/>
                        <w:lang w:eastAsia="zh-CN"/>
                      </w:rPr>
                    </w:rPrChange>
                  </w:rPr>
                  <w:delText xml:space="preserve"> if needed</w:delText>
                </w:r>
              </w:del>
            </w:ins>
          </w:p>
        </w:tc>
      </w:tr>
      <w:tr w:rsidR="00EA39E5" w:rsidRPr="006D5EAD" w:rsidDel="00FF4FF7" w14:paraId="1B5CC20E" w14:textId="5C19E6C2" w:rsidTr="00EA39E5">
        <w:trPr>
          <w:jc w:val="center"/>
          <w:del w:id="130" w:author="DON CIO" w:date="2025-03-13T10:37:00Z"/>
        </w:trPr>
        <w:tc>
          <w:tcPr>
            <w:tcW w:w="2835" w:type="dxa"/>
            <w:tcBorders>
              <w:top w:val="single" w:sz="6" w:space="0" w:color="000000"/>
              <w:left w:val="single" w:sz="6" w:space="0" w:color="000000"/>
              <w:bottom w:val="single" w:sz="6" w:space="0" w:color="000000"/>
              <w:right w:val="single" w:sz="6" w:space="0" w:color="000000"/>
            </w:tcBorders>
            <w:hideMark/>
          </w:tcPr>
          <w:p w14:paraId="0067E4CC" w14:textId="64F09736" w:rsidR="00EA39E5" w:rsidRPr="00EA39E5" w:rsidDel="00FF4FF7" w:rsidRDefault="00EA39E5" w:rsidP="00EA39E5">
            <w:pPr>
              <w:jc w:val="center"/>
              <w:rPr>
                <w:del w:id="131" w:author="DON CIO" w:date="2025-03-13T10:37:00Z" w16du:dateUtc="2025-03-13T14:37:00Z"/>
                <w:rFonts w:ascii="Times New Roman" w:hAnsi="Times New Roman" w:cs="Times New Roman"/>
                <w:sz w:val="20"/>
                <w:szCs w:val="20"/>
                <w:lang w:val="en-GB"/>
              </w:rPr>
            </w:pPr>
            <w:ins w:id="132" w:author="Auteur">
              <w:del w:id="133" w:author="DON CIO" w:date="2025-03-13T10:37:00Z" w16du:dateUtc="2025-03-13T14:37:00Z">
                <w:r w:rsidRPr="00EA39E5" w:rsidDel="00FF4FF7">
                  <w:rPr>
                    <w:rFonts w:ascii="Times New Roman" w:hAnsi="Times New Roman" w:cs="Times New Roman"/>
                    <w:sz w:val="20"/>
                    <w:szCs w:val="20"/>
                    <w:lang w:val="en-GB"/>
                    <w:rPrChange w:id="134" w:author="Unknown" w:date="2025-02-28T12:03:00Z">
                      <w:rPr>
                        <w:highlight w:val="yellow"/>
                        <w:lang w:eastAsia="zh-CN"/>
                      </w:rPr>
                    </w:rPrChange>
                  </w:rPr>
                  <w:delText xml:space="preserve">Average e.i.r.p. density </w:delText>
                </w:r>
                <w:r w:rsidRPr="00EA39E5" w:rsidDel="00FF4FF7">
                  <w:rPr>
                    <w:rFonts w:ascii="Times New Roman" w:hAnsi="Times New Roman" w:cs="Times New Roman"/>
                    <w:sz w:val="20"/>
                    <w:szCs w:val="20"/>
                    <w:lang w:val="en-GB"/>
                  </w:rPr>
                  <w:delText xml:space="preserve">at antenna port </w:delText>
                </w:r>
                <w:r w:rsidRPr="00EA39E5" w:rsidDel="00FF4FF7">
                  <w:rPr>
                    <w:rFonts w:ascii="Times New Roman" w:hAnsi="Times New Roman" w:cs="Times New Roman"/>
                    <w:sz w:val="20"/>
                    <w:szCs w:val="20"/>
                    <w:lang w:val="en-GB"/>
                    <w:rPrChange w:id="135" w:author="Unknown" w:date="2025-02-28T12:03:00Z">
                      <w:rPr>
                        <w:highlight w:val="yellow"/>
                        <w:lang w:eastAsia="zh-CN"/>
                      </w:rPr>
                    </w:rPrChange>
                  </w:rPr>
                  <w:delText>(dBW/MHz)</w:delText>
                </w:r>
              </w:del>
            </w:ins>
          </w:p>
        </w:tc>
        <w:tc>
          <w:tcPr>
            <w:tcW w:w="1475" w:type="dxa"/>
            <w:tcBorders>
              <w:top w:val="single" w:sz="6" w:space="0" w:color="000000"/>
              <w:left w:val="single" w:sz="6" w:space="0" w:color="000000"/>
              <w:bottom w:val="single" w:sz="6" w:space="0" w:color="000000"/>
              <w:right w:val="single" w:sz="6" w:space="0" w:color="000000"/>
            </w:tcBorders>
            <w:hideMark/>
          </w:tcPr>
          <w:p w14:paraId="2D61A21C" w14:textId="7408F279" w:rsidR="00EA39E5" w:rsidRPr="00EA39E5" w:rsidDel="00FF4FF7" w:rsidRDefault="00EA39E5" w:rsidP="00EA39E5">
            <w:pPr>
              <w:jc w:val="center"/>
              <w:rPr>
                <w:del w:id="136" w:author="DON CIO" w:date="2025-03-13T10:37:00Z" w16du:dateUtc="2025-03-13T14:37:00Z"/>
                <w:rFonts w:ascii="Times New Roman" w:hAnsi="Times New Roman" w:cs="Times New Roman"/>
                <w:sz w:val="20"/>
                <w:szCs w:val="20"/>
                <w:lang w:val="en-GB"/>
              </w:rPr>
            </w:pPr>
            <w:ins w:id="137" w:author="Auteur">
              <w:del w:id="138" w:author="DON CIO" w:date="2025-03-13T10:37:00Z" w16du:dateUtc="2025-03-13T14:37:00Z">
                <w:r w:rsidRPr="00EA39E5" w:rsidDel="00FF4FF7">
                  <w:rPr>
                    <w:rFonts w:ascii="Times New Roman" w:hAnsi="Times New Roman" w:cs="Times New Roman"/>
                    <w:sz w:val="20"/>
                    <w:szCs w:val="20"/>
                    <w:lang w:val="en-GB"/>
                    <w:rPrChange w:id="139" w:author="Unknown" w:date="2025-02-28T12:03:00Z">
                      <w:rPr>
                        <w:highlight w:val="yellow"/>
                        <w:lang w:eastAsia="zh-CN"/>
                      </w:rPr>
                    </w:rPrChange>
                  </w:rPr>
                  <w:delText>May be c</w:delText>
                </w:r>
                <w:r w:rsidRPr="00EA39E5" w:rsidDel="00FF4FF7">
                  <w:rPr>
                    <w:rFonts w:ascii="Times New Roman" w:hAnsi="Times New Roman" w:cs="Times New Roman"/>
                    <w:sz w:val="20"/>
                    <w:szCs w:val="20"/>
                    <w:lang w:val="en-GB"/>
                    <w:rPrChange w:id="140" w:author="Unknown" w:date="2025-02-28T12:03:00Z">
                      <w:rPr>
                        <w:highlight w:val="green"/>
                        <w:lang w:eastAsia="zh-CN"/>
                      </w:rPr>
                    </w:rPrChange>
                  </w:rPr>
                  <w:delText>alculated</w:delText>
                </w:r>
                <w:r w:rsidRPr="00EA39E5" w:rsidDel="00FF4FF7">
                  <w:rPr>
                    <w:rFonts w:ascii="Times New Roman" w:hAnsi="Times New Roman" w:cs="Times New Roman"/>
                    <w:sz w:val="20"/>
                    <w:szCs w:val="20"/>
                    <w:lang w:val="en-GB"/>
                    <w:rPrChange w:id="141" w:author="Unknown" w:date="2025-02-28T12:03:00Z">
                      <w:rPr>
                        <w:highlight w:val="yellow"/>
                        <w:lang w:eastAsia="zh-CN"/>
                      </w:rPr>
                    </w:rPrChange>
                  </w:rPr>
                  <w:delText xml:space="preserve"> if needed</w:delText>
                </w:r>
              </w:del>
            </w:ins>
          </w:p>
        </w:tc>
        <w:tc>
          <w:tcPr>
            <w:tcW w:w="1475" w:type="dxa"/>
            <w:tcBorders>
              <w:top w:val="single" w:sz="6" w:space="0" w:color="000000"/>
              <w:left w:val="single" w:sz="6" w:space="0" w:color="000000"/>
              <w:bottom w:val="single" w:sz="6" w:space="0" w:color="000000"/>
              <w:right w:val="single" w:sz="6" w:space="0" w:color="000000"/>
            </w:tcBorders>
            <w:hideMark/>
          </w:tcPr>
          <w:p w14:paraId="1594E736" w14:textId="0D43EF20" w:rsidR="00EA39E5" w:rsidRPr="00EA39E5" w:rsidDel="00FF4FF7" w:rsidRDefault="00EA39E5" w:rsidP="00EA39E5">
            <w:pPr>
              <w:jc w:val="center"/>
              <w:rPr>
                <w:del w:id="142" w:author="DON CIO" w:date="2025-03-13T10:37:00Z" w16du:dateUtc="2025-03-13T14:37:00Z"/>
                <w:rFonts w:ascii="Times New Roman" w:hAnsi="Times New Roman" w:cs="Times New Roman"/>
                <w:sz w:val="20"/>
                <w:szCs w:val="20"/>
                <w:lang w:val="en-GB"/>
              </w:rPr>
            </w:pPr>
            <w:ins w:id="143" w:author="Auteur">
              <w:del w:id="144" w:author="DON CIO" w:date="2025-03-13T10:37:00Z" w16du:dateUtc="2025-03-13T14:37:00Z">
                <w:r w:rsidRPr="00EA39E5" w:rsidDel="00FF4FF7">
                  <w:rPr>
                    <w:rFonts w:ascii="Times New Roman" w:hAnsi="Times New Roman" w:cs="Times New Roman"/>
                    <w:sz w:val="20"/>
                    <w:szCs w:val="20"/>
                    <w:lang w:val="en-GB"/>
                    <w:rPrChange w:id="145" w:author="Unknown" w:date="2025-02-28T12:03:00Z">
                      <w:rPr>
                        <w:highlight w:val="yellow"/>
                        <w:lang w:eastAsia="zh-CN"/>
                      </w:rPr>
                    </w:rPrChange>
                  </w:rPr>
                  <w:delText>May be c</w:delText>
                </w:r>
                <w:r w:rsidRPr="00EA39E5" w:rsidDel="00FF4FF7">
                  <w:rPr>
                    <w:rFonts w:ascii="Times New Roman" w:hAnsi="Times New Roman" w:cs="Times New Roman"/>
                    <w:sz w:val="20"/>
                    <w:szCs w:val="20"/>
                    <w:lang w:val="en-GB"/>
                    <w:rPrChange w:id="146" w:author="Unknown" w:date="2025-02-28T12:03:00Z">
                      <w:rPr>
                        <w:highlight w:val="green"/>
                        <w:lang w:eastAsia="zh-CN"/>
                      </w:rPr>
                    </w:rPrChange>
                  </w:rPr>
                  <w:delText>alculated</w:delText>
                </w:r>
                <w:r w:rsidRPr="00EA39E5" w:rsidDel="00FF4FF7">
                  <w:rPr>
                    <w:rFonts w:ascii="Times New Roman" w:hAnsi="Times New Roman" w:cs="Times New Roman"/>
                    <w:sz w:val="20"/>
                    <w:szCs w:val="20"/>
                    <w:lang w:val="en-GB"/>
                    <w:rPrChange w:id="147" w:author="Unknown" w:date="2025-02-28T12:03:00Z">
                      <w:rPr>
                        <w:highlight w:val="yellow"/>
                        <w:lang w:eastAsia="zh-CN"/>
                      </w:rPr>
                    </w:rPrChange>
                  </w:rPr>
                  <w:delText xml:space="preserve"> if needed</w:delText>
                </w:r>
              </w:del>
            </w:ins>
          </w:p>
        </w:tc>
        <w:tc>
          <w:tcPr>
            <w:tcW w:w="1475" w:type="dxa"/>
            <w:tcBorders>
              <w:top w:val="single" w:sz="6" w:space="0" w:color="000000"/>
              <w:left w:val="single" w:sz="6" w:space="0" w:color="000000"/>
              <w:bottom w:val="single" w:sz="6" w:space="0" w:color="000000"/>
              <w:right w:val="single" w:sz="6" w:space="0" w:color="000000"/>
            </w:tcBorders>
            <w:hideMark/>
          </w:tcPr>
          <w:p w14:paraId="0C76D0B2" w14:textId="2D39274F" w:rsidR="00EA39E5" w:rsidRPr="00EA39E5" w:rsidDel="00FF4FF7" w:rsidRDefault="00EA39E5" w:rsidP="00EA39E5">
            <w:pPr>
              <w:jc w:val="center"/>
              <w:rPr>
                <w:del w:id="148" w:author="DON CIO" w:date="2025-03-13T10:37:00Z" w16du:dateUtc="2025-03-13T14:37:00Z"/>
                <w:rFonts w:ascii="Times New Roman" w:hAnsi="Times New Roman" w:cs="Times New Roman"/>
                <w:sz w:val="20"/>
                <w:szCs w:val="20"/>
                <w:lang w:val="en-GB"/>
              </w:rPr>
            </w:pPr>
            <w:ins w:id="149" w:author="Auteur">
              <w:del w:id="150" w:author="DON CIO" w:date="2025-03-13T10:37:00Z" w16du:dateUtc="2025-03-13T14:37:00Z">
                <w:r w:rsidRPr="00EA39E5" w:rsidDel="00FF4FF7">
                  <w:rPr>
                    <w:rFonts w:ascii="Times New Roman" w:hAnsi="Times New Roman" w:cs="Times New Roman"/>
                    <w:sz w:val="20"/>
                    <w:szCs w:val="20"/>
                    <w:lang w:val="en-GB"/>
                    <w:rPrChange w:id="151" w:author="Unknown" w:date="2025-02-28T12:03:00Z">
                      <w:rPr>
                        <w:highlight w:val="yellow"/>
                        <w:lang w:eastAsia="zh-CN"/>
                      </w:rPr>
                    </w:rPrChange>
                  </w:rPr>
                  <w:delText>May be c</w:delText>
                </w:r>
                <w:r w:rsidRPr="00EA39E5" w:rsidDel="00FF4FF7">
                  <w:rPr>
                    <w:rFonts w:ascii="Times New Roman" w:hAnsi="Times New Roman" w:cs="Times New Roman"/>
                    <w:sz w:val="20"/>
                    <w:szCs w:val="20"/>
                    <w:lang w:val="en-GB"/>
                    <w:rPrChange w:id="152" w:author="Unknown" w:date="2025-02-28T12:03:00Z">
                      <w:rPr>
                        <w:highlight w:val="green"/>
                        <w:lang w:eastAsia="zh-CN"/>
                      </w:rPr>
                    </w:rPrChange>
                  </w:rPr>
                  <w:delText>alculated</w:delText>
                </w:r>
                <w:r w:rsidRPr="00EA39E5" w:rsidDel="00FF4FF7">
                  <w:rPr>
                    <w:rFonts w:ascii="Times New Roman" w:hAnsi="Times New Roman" w:cs="Times New Roman"/>
                    <w:sz w:val="20"/>
                    <w:szCs w:val="20"/>
                    <w:lang w:val="en-GB"/>
                    <w:rPrChange w:id="153" w:author="Unknown" w:date="2025-02-28T12:03:00Z">
                      <w:rPr>
                        <w:highlight w:val="yellow"/>
                        <w:lang w:eastAsia="zh-CN"/>
                      </w:rPr>
                    </w:rPrChange>
                  </w:rPr>
                  <w:delText xml:space="preserve"> if needed</w:delText>
                </w:r>
              </w:del>
            </w:ins>
          </w:p>
        </w:tc>
        <w:tc>
          <w:tcPr>
            <w:tcW w:w="1702" w:type="dxa"/>
            <w:tcBorders>
              <w:top w:val="single" w:sz="6" w:space="0" w:color="000000"/>
              <w:left w:val="single" w:sz="6" w:space="0" w:color="000000"/>
              <w:bottom w:val="single" w:sz="6" w:space="0" w:color="000000"/>
              <w:right w:val="single" w:sz="6" w:space="0" w:color="000000"/>
            </w:tcBorders>
            <w:hideMark/>
          </w:tcPr>
          <w:p w14:paraId="030614E8" w14:textId="6585E11C" w:rsidR="00EA39E5" w:rsidRPr="006D5EAD" w:rsidDel="00FF4FF7" w:rsidRDefault="00EA39E5" w:rsidP="00EA39E5">
            <w:pPr>
              <w:jc w:val="center"/>
              <w:rPr>
                <w:del w:id="154" w:author="DON CIO" w:date="2025-03-13T10:37:00Z" w16du:dateUtc="2025-03-13T14:37:00Z"/>
                <w:rFonts w:ascii="Times New Roman" w:hAnsi="Times New Roman" w:cs="Times New Roman"/>
                <w:sz w:val="20"/>
                <w:szCs w:val="20"/>
                <w:lang w:val="en-GB"/>
              </w:rPr>
            </w:pPr>
            <w:ins w:id="155" w:author="Auteur">
              <w:del w:id="156" w:author="DON CIO" w:date="2025-03-13T10:37:00Z" w16du:dateUtc="2025-03-13T14:37:00Z">
                <w:r w:rsidRPr="00EA39E5" w:rsidDel="00FF4FF7">
                  <w:rPr>
                    <w:rFonts w:ascii="Times New Roman" w:hAnsi="Times New Roman" w:cs="Times New Roman"/>
                    <w:sz w:val="20"/>
                    <w:szCs w:val="20"/>
                    <w:lang w:val="en-GB"/>
                    <w:rPrChange w:id="157" w:author="Unknown" w:date="2025-02-28T12:03:00Z">
                      <w:rPr>
                        <w:highlight w:val="yellow"/>
                        <w:lang w:eastAsia="zh-CN"/>
                      </w:rPr>
                    </w:rPrChange>
                  </w:rPr>
                  <w:delText>16-40</w:delText>
                </w:r>
              </w:del>
            </w:ins>
          </w:p>
        </w:tc>
      </w:tr>
      <w:tr w:rsidR="00EA39E5" w:rsidRPr="006D5EAD" w:rsidDel="00FF4FF7" w14:paraId="59563BDB" w14:textId="3E88262E" w:rsidTr="00EA39E5">
        <w:trPr>
          <w:jc w:val="center"/>
          <w:del w:id="158" w:author="DON CIO" w:date="2025-03-13T10:37:00Z"/>
        </w:trPr>
        <w:tc>
          <w:tcPr>
            <w:tcW w:w="2835" w:type="dxa"/>
            <w:tcBorders>
              <w:top w:val="single" w:sz="6" w:space="0" w:color="000000"/>
              <w:left w:val="single" w:sz="6" w:space="0" w:color="000000"/>
              <w:bottom w:val="single" w:sz="6" w:space="0" w:color="000000"/>
              <w:right w:val="single" w:sz="6" w:space="0" w:color="000000"/>
            </w:tcBorders>
            <w:hideMark/>
          </w:tcPr>
          <w:p w14:paraId="508D4849" w14:textId="3AE9CDD3" w:rsidR="00EA39E5" w:rsidRPr="00EA39E5" w:rsidDel="00FF4FF7" w:rsidRDefault="00EA39E5" w:rsidP="00EA39E5">
            <w:pPr>
              <w:jc w:val="center"/>
              <w:rPr>
                <w:del w:id="159" w:author="DON CIO" w:date="2025-03-13T10:37:00Z" w16du:dateUtc="2025-03-13T14:37:00Z"/>
                <w:rFonts w:ascii="Times New Roman" w:hAnsi="Times New Roman" w:cs="Times New Roman"/>
                <w:sz w:val="20"/>
                <w:szCs w:val="20"/>
                <w:lang w:val="en-GB"/>
              </w:rPr>
            </w:pPr>
            <w:del w:id="160" w:author="DON CIO" w:date="2025-03-13T10:37:00Z" w16du:dateUtc="2025-03-13T14:37:00Z">
              <w:r w:rsidRPr="00EA39E5" w:rsidDel="00FF4FF7">
                <w:rPr>
                  <w:rFonts w:ascii="Times New Roman" w:hAnsi="Times New Roman" w:cs="Times New Roman"/>
                  <w:sz w:val="20"/>
                  <w:szCs w:val="20"/>
                  <w:lang w:val="en-GB"/>
                </w:rPr>
                <w:delText>Peak e.i.r.p. (dBW)</w:delText>
              </w:r>
            </w:del>
          </w:p>
        </w:tc>
        <w:tc>
          <w:tcPr>
            <w:tcW w:w="1475" w:type="dxa"/>
            <w:tcBorders>
              <w:top w:val="single" w:sz="6" w:space="0" w:color="000000"/>
              <w:left w:val="single" w:sz="6" w:space="0" w:color="000000"/>
              <w:bottom w:val="single" w:sz="6" w:space="0" w:color="000000"/>
              <w:right w:val="single" w:sz="6" w:space="0" w:color="000000"/>
            </w:tcBorders>
            <w:hideMark/>
          </w:tcPr>
          <w:p w14:paraId="620661FF" w14:textId="628F9CA3" w:rsidR="00EA39E5" w:rsidRPr="00EA39E5" w:rsidDel="00FF4FF7" w:rsidRDefault="00EA39E5" w:rsidP="00EA39E5">
            <w:pPr>
              <w:jc w:val="center"/>
              <w:rPr>
                <w:del w:id="161" w:author="DON CIO" w:date="2025-03-13T10:37:00Z" w16du:dateUtc="2025-03-13T14:37:00Z"/>
                <w:rFonts w:ascii="Times New Roman" w:hAnsi="Times New Roman" w:cs="Times New Roman"/>
                <w:sz w:val="20"/>
                <w:szCs w:val="20"/>
                <w:lang w:val="en-GB"/>
              </w:rPr>
            </w:pPr>
            <w:del w:id="162" w:author="DON CIO" w:date="2025-03-13T10:37:00Z" w16du:dateUtc="2025-03-13T14:37:00Z">
              <w:r w:rsidRPr="00EA39E5" w:rsidDel="00FF4FF7">
                <w:rPr>
                  <w:rFonts w:ascii="Times New Roman" w:hAnsi="Times New Roman" w:cs="Times New Roman"/>
                  <w:sz w:val="20"/>
                  <w:szCs w:val="20"/>
                  <w:lang w:val="en-GB"/>
                </w:rPr>
                <w:delText>&gt; 40</w:delText>
              </w:r>
            </w:del>
          </w:p>
        </w:tc>
        <w:tc>
          <w:tcPr>
            <w:tcW w:w="1475" w:type="dxa"/>
            <w:tcBorders>
              <w:top w:val="single" w:sz="6" w:space="0" w:color="000000"/>
              <w:left w:val="single" w:sz="6" w:space="0" w:color="000000"/>
              <w:bottom w:val="single" w:sz="6" w:space="0" w:color="000000"/>
              <w:right w:val="single" w:sz="6" w:space="0" w:color="000000"/>
            </w:tcBorders>
            <w:hideMark/>
          </w:tcPr>
          <w:p w14:paraId="29EA5173" w14:textId="4F6716DB" w:rsidR="00EA39E5" w:rsidRPr="00EA39E5" w:rsidDel="00FF4FF7" w:rsidRDefault="00EA39E5" w:rsidP="00EA39E5">
            <w:pPr>
              <w:jc w:val="center"/>
              <w:rPr>
                <w:del w:id="163" w:author="DON CIO" w:date="2025-03-13T10:37:00Z" w16du:dateUtc="2025-03-13T14:37:00Z"/>
                <w:rFonts w:ascii="Times New Roman" w:hAnsi="Times New Roman" w:cs="Times New Roman"/>
                <w:sz w:val="20"/>
                <w:szCs w:val="20"/>
                <w:lang w:val="en-GB"/>
              </w:rPr>
            </w:pPr>
            <w:del w:id="164" w:author="DON CIO" w:date="2025-03-13T10:37:00Z" w16du:dateUtc="2025-03-13T14:37:00Z">
              <w:r w:rsidRPr="00EA39E5" w:rsidDel="00FF4FF7">
                <w:rPr>
                  <w:rFonts w:ascii="Times New Roman" w:hAnsi="Times New Roman" w:cs="Times New Roman"/>
                  <w:sz w:val="20"/>
                  <w:szCs w:val="20"/>
                  <w:lang w:val="en-GB"/>
                </w:rPr>
                <w:delText>&gt; 50</w:delText>
              </w:r>
            </w:del>
          </w:p>
        </w:tc>
        <w:tc>
          <w:tcPr>
            <w:tcW w:w="1475" w:type="dxa"/>
            <w:tcBorders>
              <w:top w:val="single" w:sz="6" w:space="0" w:color="000000"/>
              <w:left w:val="single" w:sz="6" w:space="0" w:color="000000"/>
              <w:bottom w:val="single" w:sz="6" w:space="0" w:color="000000"/>
              <w:right w:val="single" w:sz="6" w:space="0" w:color="000000"/>
            </w:tcBorders>
            <w:hideMark/>
          </w:tcPr>
          <w:p w14:paraId="1D436C24" w14:textId="22F8150D" w:rsidR="00EA39E5" w:rsidRPr="00EA39E5" w:rsidDel="00FF4FF7" w:rsidRDefault="00EA39E5" w:rsidP="00EA39E5">
            <w:pPr>
              <w:jc w:val="center"/>
              <w:rPr>
                <w:del w:id="165" w:author="DON CIO" w:date="2025-03-13T10:37:00Z" w16du:dateUtc="2025-03-13T14:37:00Z"/>
                <w:rFonts w:ascii="Times New Roman" w:hAnsi="Times New Roman" w:cs="Times New Roman"/>
                <w:sz w:val="20"/>
                <w:szCs w:val="20"/>
                <w:lang w:val="en-GB"/>
              </w:rPr>
            </w:pPr>
            <w:del w:id="166" w:author="DON CIO" w:date="2025-03-13T10:37:00Z" w16du:dateUtc="2025-03-13T14:37:00Z">
              <w:r w:rsidRPr="00EA39E5" w:rsidDel="00FF4FF7">
                <w:rPr>
                  <w:rFonts w:ascii="Times New Roman" w:hAnsi="Times New Roman" w:cs="Times New Roman"/>
                  <w:sz w:val="20"/>
                  <w:szCs w:val="20"/>
                  <w:lang w:val="en-GB"/>
                </w:rPr>
                <w:delText>71 (nominal)</w:delText>
              </w:r>
            </w:del>
          </w:p>
        </w:tc>
        <w:tc>
          <w:tcPr>
            <w:tcW w:w="1702" w:type="dxa"/>
            <w:tcBorders>
              <w:top w:val="single" w:sz="6" w:space="0" w:color="000000"/>
              <w:left w:val="single" w:sz="6" w:space="0" w:color="000000"/>
              <w:bottom w:val="single" w:sz="6" w:space="0" w:color="000000"/>
              <w:right w:val="single" w:sz="6" w:space="0" w:color="000000"/>
            </w:tcBorders>
            <w:hideMark/>
          </w:tcPr>
          <w:p w14:paraId="76A2A9BA" w14:textId="3A99EF8F" w:rsidR="00EA39E5" w:rsidRPr="00EA39E5" w:rsidDel="00FF4FF7" w:rsidRDefault="00EA39E5" w:rsidP="00EA39E5">
            <w:pPr>
              <w:jc w:val="center"/>
              <w:rPr>
                <w:del w:id="167" w:author="DON CIO" w:date="2025-03-13T10:37:00Z" w16du:dateUtc="2025-03-13T14:37:00Z"/>
                <w:rFonts w:ascii="Times New Roman" w:hAnsi="Times New Roman" w:cs="Times New Roman"/>
                <w:sz w:val="20"/>
                <w:szCs w:val="20"/>
                <w:lang w:val="en-GB"/>
              </w:rPr>
            </w:pPr>
            <w:ins w:id="168" w:author="Auteur">
              <w:del w:id="169" w:author="DON CIO" w:date="2025-03-13T10:37:00Z" w16du:dateUtc="2025-03-13T14:37:00Z">
                <w:r w:rsidRPr="00EA39E5" w:rsidDel="00FF4FF7">
                  <w:rPr>
                    <w:rFonts w:ascii="Times New Roman" w:hAnsi="Times New Roman" w:cs="Times New Roman"/>
                    <w:sz w:val="20"/>
                    <w:szCs w:val="20"/>
                    <w:lang w:val="en-GB"/>
                    <w:rPrChange w:id="170" w:author="Unknown" w:date="2025-02-28T12:03:00Z">
                      <w:rPr>
                        <w:highlight w:val="yellow"/>
                        <w:lang w:eastAsia="zh-CN"/>
                      </w:rPr>
                    </w:rPrChange>
                  </w:rPr>
                  <w:delText>May be c</w:delText>
                </w:r>
                <w:r w:rsidRPr="00EA39E5" w:rsidDel="00FF4FF7">
                  <w:rPr>
                    <w:rFonts w:ascii="Times New Roman" w:hAnsi="Times New Roman" w:cs="Times New Roman"/>
                    <w:sz w:val="20"/>
                    <w:szCs w:val="20"/>
                    <w:lang w:val="en-GB"/>
                    <w:rPrChange w:id="171" w:author="Unknown" w:date="2025-02-28T12:03:00Z">
                      <w:rPr>
                        <w:highlight w:val="green"/>
                        <w:lang w:eastAsia="zh-CN"/>
                      </w:rPr>
                    </w:rPrChange>
                  </w:rPr>
                  <w:delText>alculated</w:delText>
                </w:r>
                <w:r w:rsidRPr="00EA39E5" w:rsidDel="00FF4FF7">
                  <w:rPr>
                    <w:rFonts w:ascii="Times New Roman" w:hAnsi="Times New Roman" w:cs="Times New Roman"/>
                    <w:sz w:val="20"/>
                    <w:szCs w:val="20"/>
                    <w:lang w:val="en-GB"/>
                    <w:rPrChange w:id="172" w:author="Unknown" w:date="2025-02-28T12:03:00Z">
                      <w:rPr>
                        <w:highlight w:val="yellow"/>
                        <w:lang w:eastAsia="zh-CN"/>
                      </w:rPr>
                    </w:rPrChange>
                  </w:rPr>
                  <w:delText xml:space="preserve"> if needed</w:delText>
                </w:r>
              </w:del>
            </w:ins>
          </w:p>
        </w:tc>
      </w:tr>
      <w:tr w:rsidR="00EA39E5" w:rsidRPr="006D5EAD" w:rsidDel="00FF4FF7" w14:paraId="0AFF2953" w14:textId="4FBCA237" w:rsidTr="00EA39E5">
        <w:trPr>
          <w:jc w:val="center"/>
          <w:del w:id="173" w:author="DON CIO" w:date="2025-03-13T10:37:00Z"/>
        </w:trPr>
        <w:tc>
          <w:tcPr>
            <w:tcW w:w="2835" w:type="dxa"/>
            <w:tcBorders>
              <w:top w:val="single" w:sz="6" w:space="0" w:color="000000"/>
              <w:left w:val="single" w:sz="6" w:space="0" w:color="000000"/>
              <w:bottom w:val="single" w:sz="6" w:space="0" w:color="000000"/>
              <w:right w:val="single" w:sz="6" w:space="0" w:color="000000"/>
            </w:tcBorders>
            <w:hideMark/>
          </w:tcPr>
          <w:p w14:paraId="5C4320FD" w14:textId="0DF953B4" w:rsidR="00EA39E5" w:rsidRPr="00EA39E5" w:rsidDel="00FF4FF7" w:rsidRDefault="00EA39E5" w:rsidP="00EA39E5">
            <w:pPr>
              <w:jc w:val="center"/>
              <w:rPr>
                <w:del w:id="174" w:author="DON CIO" w:date="2025-03-13T10:37:00Z" w16du:dateUtc="2025-03-13T14:37:00Z"/>
                <w:rFonts w:ascii="Times New Roman" w:hAnsi="Times New Roman" w:cs="Times New Roman"/>
                <w:sz w:val="20"/>
                <w:szCs w:val="20"/>
                <w:lang w:val="en-GB"/>
              </w:rPr>
            </w:pPr>
            <w:ins w:id="175" w:author="Auteur">
              <w:del w:id="176" w:author="DON CIO" w:date="2025-03-13T10:37:00Z" w16du:dateUtc="2025-03-13T14:37:00Z">
                <w:r w:rsidRPr="00EA39E5" w:rsidDel="00FF4FF7">
                  <w:rPr>
                    <w:rFonts w:ascii="Times New Roman" w:hAnsi="Times New Roman" w:cs="Times New Roman"/>
                    <w:sz w:val="20"/>
                    <w:szCs w:val="20"/>
                    <w:lang w:val="en-GB"/>
                    <w:rPrChange w:id="177" w:author="Unknown" w:date="2025-02-28T12:03:00Z">
                      <w:rPr>
                        <w:highlight w:val="yellow"/>
                        <w:lang w:eastAsia="zh-CN"/>
                      </w:rPr>
                    </w:rPrChange>
                  </w:rPr>
                  <w:delText>Peak e.i.r.p. density</w:delText>
                </w:r>
                <w:r w:rsidRPr="00EA39E5" w:rsidDel="00FF4FF7">
                  <w:rPr>
                    <w:rFonts w:ascii="Times New Roman" w:hAnsi="Times New Roman" w:cs="Times New Roman"/>
                    <w:sz w:val="20"/>
                    <w:szCs w:val="20"/>
                    <w:lang w:val="en-GB"/>
                  </w:rPr>
                  <w:delText xml:space="preserve"> at antenna port</w:delText>
                </w:r>
                <w:r w:rsidRPr="00EA39E5" w:rsidDel="00FF4FF7">
                  <w:rPr>
                    <w:rFonts w:ascii="Times New Roman" w:hAnsi="Times New Roman" w:cs="Times New Roman"/>
                    <w:sz w:val="20"/>
                    <w:szCs w:val="20"/>
                    <w:lang w:val="en-GB"/>
                    <w:rPrChange w:id="178" w:author="Unknown" w:date="2025-02-28T12:03:00Z">
                      <w:rPr>
                        <w:highlight w:val="yellow"/>
                        <w:lang w:eastAsia="zh-CN"/>
                      </w:rPr>
                    </w:rPrChange>
                  </w:rPr>
                  <w:delText xml:space="preserve"> (dBW/MHz)</w:delText>
                </w:r>
              </w:del>
            </w:ins>
          </w:p>
        </w:tc>
        <w:tc>
          <w:tcPr>
            <w:tcW w:w="1475" w:type="dxa"/>
            <w:tcBorders>
              <w:top w:val="single" w:sz="6" w:space="0" w:color="000000"/>
              <w:left w:val="single" w:sz="6" w:space="0" w:color="000000"/>
              <w:bottom w:val="single" w:sz="6" w:space="0" w:color="000000"/>
              <w:right w:val="single" w:sz="6" w:space="0" w:color="000000"/>
            </w:tcBorders>
            <w:hideMark/>
          </w:tcPr>
          <w:p w14:paraId="49C5EE71" w14:textId="55A07EBB" w:rsidR="00EA39E5" w:rsidRPr="00EA39E5" w:rsidDel="00FF4FF7" w:rsidRDefault="00EA39E5" w:rsidP="00EA39E5">
            <w:pPr>
              <w:jc w:val="center"/>
              <w:rPr>
                <w:del w:id="179" w:author="DON CIO" w:date="2025-03-13T10:37:00Z" w16du:dateUtc="2025-03-13T14:37:00Z"/>
                <w:rFonts w:ascii="Times New Roman" w:hAnsi="Times New Roman" w:cs="Times New Roman"/>
                <w:sz w:val="20"/>
                <w:szCs w:val="20"/>
                <w:lang w:val="en-GB"/>
              </w:rPr>
            </w:pPr>
            <w:ins w:id="180" w:author="Auteur">
              <w:del w:id="181" w:author="DON CIO" w:date="2025-03-13T10:37:00Z" w16du:dateUtc="2025-03-13T14:37:00Z">
                <w:r w:rsidRPr="00EA39E5" w:rsidDel="00FF4FF7">
                  <w:rPr>
                    <w:rFonts w:ascii="Times New Roman" w:hAnsi="Times New Roman" w:cs="Times New Roman"/>
                    <w:sz w:val="20"/>
                    <w:szCs w:val="20"/>
                    <w:lang w:val="en-GB"/>
                    <w:rPrChange w:id="182" w:author="Unknown" w:date="2025-02-28T12:03:00Z">
                      <w:rPr>
                        <w:highlight w:val="yellow"/>
                        <w:lang w:eastAsia="zh-CN"/>
                      </w:rPr>
                    </w:rPrChange>
                  </w:rPr>
                  <w:delText>May be c</w:delText>
                </w:r>
                <w:r w:rsidRPr="00EA39E5" w:rsidDel="00FF4FF7">
                  <w:rPr>
                    <w:rFonts w:ascii="Times New Roman" w:hAnsi="Times New Roman" w:cs="Times New Roman"/>
                    <w:sz w:val="20"/>
                    <w:szCs w:val="20"/>
                    <w:lang w:val="en-GB"/>
                    <w:rPrChange w:id="183" w:author="Unknown" w:date="2025-02-28T12:03:00Z">
                      <w:rPr>
                        <w:highlight w:val="green"/>
                        <w:lang w:eastAsia="zh-CN"/>
                      </w:rPr>
                    </w:rPrChange>
                  </w:rPr>
                  <w:delText>alculated</w:delText>
                </w:r>
                <w:r w:rsidRPr="00EA39E5" w:rsidDel="00FF4FF7">
                  <w:rPr>
                    <w:rFonts w:ascii="Times New Roman" w:hAnsi="Times New Roman" w:cs="Times New Roman"/>
                    <w:sz w:val="20"/>
                    <w:szCs w:val="20"/>
                    <w:lang w:val="en-GB"/>
                    <w:rPrChange w:id="184" w:author="Unknown" w:date="2025-02-28T12:03:00Z">
                      <w:rPr>
                        <w:highlight w:val="yellow"/>
                        <w:lang w:eastAsia="zh-CN"/>
                      </w:rPr>
                    </w:rPrChange>
                  </w:rPr>
                  <w:delText xml:space="preserve"> if needed</w:delText>
                </w:r>
              </w:del>
            </w:ins>
          </w:p>
        </w:tc>
        <w:tc>
          <w:tcPr>
            <w:tcW w:w="1475" w:type="dxa"/>
            <w:tcBorders>
              <w:top w:val="single" w:sz="6" w:space="0" w:color="000000"/>
              <w:left w:val="single" w:sz="6" w:space="0" w:color="000000"/>
              <w:bottom w:val="single" w:sz="6" w:space="0" w:color="000000"/>
              <w:right w:val="single" w:sz="6" w:space="0" w:color="000000"/>
            </w:tcBorders>
            <w:hideMark/>
          </w:tcPr>
          <w:p w14:paraId="49594D33" w14:textId="074F63B3" w:rsidR="00EA39E5" w:rsidRPr="00EA39E5" w:rsidDel="00FF4FF7" w:rsidRDefault="00EA39E5" w:rsidP="00EA39E5">
            <w:pPr>
              <w:jc w:val="center"/>
              <w:rPr>
                <w:del w:id="185" w:author="DON CIO" w:date="2025-03-13T10:37:00Z" w16du:dateUtc="2025-03-13T14:37:00Z"/>
                <w:rFonts w:ascii="Times New Roman" w:hAnsi="Times New Roman" w:cs="Times New Roman"/>
                <w:sz w:val="20"/>
                <w:szCs w:val="20"/>
                <w:lang w:val="en-GB"/>
              </w:rPr>
            </w:pPr>
            <w:ins w:id="186" w:author="Auteur">
              <w:del w:id="187" w:author="DON CIO" w:date="2025-03-13T10:37:00Z" w16du:dateUtc="2025-03-13T14:37:00Z">
                <w:r w:rsidRPr="00EA39E5" w:rsidDel="00FF4FF7">
                  <w:rPr>
                    <w:rFonts w:ascii="Times New Roman" w:hAnsi="Times New Roman" w:cs="Times New Roman"/>
                    <w:sz w:val="20"/>
                    <w:szCs w:val="20"/>
                    <w:lang w:val="en-GB"/>
                    <w:rPrChange w:id="188" w:author="Unknown" w:date="2025-02-28T12:03:00Z">
                      <w:rPr>
                        <w:highlight w:val="yellow"/>
                        <w:lang w:eastAsia="zh-CN"/>
                      </w:rPr>
                    </w:rPrChange>
                  </w:rPr>
                  <w:delText>May be c</w:delText>
                </w:r>
                <w:r w:rsidRPr="00EA39E5" w:rsidDel="00FF4FF7">
                  <w:rPr>
                    <w:rFonts w:ascii="Times New Roman" w:hAnsi="Times New Roman" w:cs="Times New Roman"/>
                    <w:sz w:val="20"/>
                    <w:szCs w:val="20"/>
                    <w:lang w:val="en-GB"/>
                    <w:rPrChange w:id="189" w:author="Unknown" w:date="2025-02-28T12:03:00Z">
                      <w:rPr>
                        <w:highlight w:val="green"/>
                        <w:lang w:eastAsia="zh-CN"/>
                      </w:rPr>
                    </w:rPrChange>
                  </w:rPr>
                  <w:delText>alculated</w:delText>
                </w:r>
                <w:r w:rsidRPr="00EA39E5" w:rsidDel="00FF4FF7">
                  <w:rPr>
                    <w:rFonts w:ascii="Times New Roman" w:hAnsi="Times New Roman" w:cs="Times New Roman"/>
                    <w:sz w:val="20"/>
                    <w:szCs w:val="20"/>
                    <w:lang w:val="en-GB"/>
                    <w:rPrChange w:id="190" w:author="Unknown" w:date="2025-02-28T12:03:00Z">
                      <w:rPr>
                        <w:highlight w:val="yellow"/>
                        <w:lang w:eastAsia="zh-CN"/>
                      </w:rPr>
                    </w:rPrChange>
                  </w:rPr>
                  <w:delText xml:space="preserve"> if needed</w:delText>
                </w:r>
              </w:del>
            </w:ins>
          </w:p>
        </w:tc>
        <w:tc>
          <w:tcPr>
            <w:tcW w:w="1475" w:type="dxa"/>
            <w:tcBorders>
              <w:top w:val="single" w:sz="6" w:space="0" w:color="000000"/>
              <w:left w:val="single" w:sz="6" w:space="0" w:color="000000"/>
              <w:bottom w:val="single" w:sz="6" w:space="0" w:color="000000"/>
              <w:right w:val="single" w:sz="6" w:space="0" w:color="000000"/>
            </w:tcBorders>
            <w:hideMark/>
          </w:tcPr>
          <w:p w14:paraId="01F389CE" w14:textId="244F7B1F" w:rsidR="00EA39E5" w:rsidRPr="00EA39E5" w:rsidDel="00FF4FF7" w:rsidRDefault="00EA39E5" w:rsidP="00EA39E5">
            <w:pPr>
              <w:jc w:val="center"/>
              <w:rPr>
                <w:del w:id="191" w:author="DON CIO" w:date="2025-03-13T10:37:00Z" w16du:dateUtc="2025-03-13T14:37:00Z"/>
                <w:rFonts w:ascii="Times New Roman" w:hAnsi="Times New Roman" w:cs="Times New Roman"/>
                <w:sz w:val="20"/>
                <w:szCs w:val="20"/>
                <w:lang w:val="en-GB"/>
              </w:rPr>
            </w:pPr>
            <w:ins w:id="192" w:author="Auteur">
              <w:del w:id="193" w:author="DON CIO" w:date="2025-03-13T10:37:00Z" w16du:dateUtc="2025-03-13T14:37:00Z">
                <w:r w:rsidRPr="00EA39E5" w:rsidDel="00FF4FF7">
                  <w:rPr>
                    <w:rFonts w:ascii="Times New Roman" w:hAnsi="Times New Roman" w:cs="Times New Roman"/>
                    <w:sz w:val="20"/>
                    <w:szCs w:val="20"/>
                    <w:lang w:val="en-GB"/>
                    <w:rPrChange w:id="194" w:author="Unknown" w:date="2025-02-28T12:03:00Z">
                      <w:rPr>
                        <w:highlight w:val="yellow"/>
                        <w:lang w:eastAsia="zh-CN"/>
                      </w:rPr>
                    </w:rPrChange>
                  </w:rPr>
                  <w:delText>May be c</w:delText>
                </w:r>
                <w:r w:rsidRPr="00EA39E5" w:rsidDel="00FF4FF7">
                  <w:rPr>
                    <w:rFonts w:ascii="Times New Roman" w:hAnsi="Times New Roman" w:cs="Times New Roman"/>
                    <w:sz w:val="20"/>
                    <w:szCs w:val="20"/>
                    <w:lang w:val="en-GB"/>
                    <w:rPrChange w:id="195" w:author="Unknown" w:date="2025-02-28T12:03:00Z">
                      <w:rPr>
                        <w:highlight w:val="green"/>
                        <w:lang w:eastAsia="zh-CN"/>
                      </w:rPr>
                    </w:rPrChange>
                  </w:rPr>
                  <w:delText>alculated</w:delText>
                </w:r>
                <w:r w:rsidRPr="00EA39E5" w:rsidDel="00FF4FF7">
                  <w:rPr>
                    <w:rFonts w:ascii="Times New Roman" w:hAnsi="Times New Roman" w:cs="Times New Roman"/>
                    <w:sz w:val="20"/>
                    <w:szCs w:val="20"/>
                    <w:lang w:val="en-GB"/>
                    <w:rPrChange w:id="196" w:author="Unknown" w:date="2025-02-28T12:03:00Z">
                      <w:rPr>
                        <w:highlight w:val="yellow"/>
                        <w:lang w:eastAsia="zh-CN"/>
                      </w:rPr>
                    </w:rPrChange>
                  </w:rPr>
                  <w:delText xml:space="preserve"> if needed</w:delText>
                </w:r>
              </w:del>
            </w:ins>
          </w:p>
        </w:tc>
        <w:tc>
          <w:tcPr>
            <w:tcW w:w="1702" w:type="dxa"/>
            <w:tcBorders>
              <w:top w:val="single" w:sz="6" w:space="0" w:color="000000"/>
              <w:left w:val="single" w:sz="6" w:space="0" w:color="000000"/>
              <w:bottom w:val="single" w:sz="6" w:space="0" w:color="000000"/>
              <w:right w:val="single" w:sz="6" w:space="0" w:color="000000"/>
            </w:tcBorders>
            <w:hideMark/>
          </w:tcPr>
          <w:p w14:paraId="79E96CC8" w14:textId="7BED0A9A" w:rsidR="00EA39E5" w:rsidRPr="00EA39E5" w:rsidDel="00FF4FF7" w:rsidRDefault="00EA39E5" w:rsidP="00EA39E5">
            <w:pPr>
              <w:jc w:val="center"/>
              <w:rPr>
                <w:del w:id="197" w:author="DON CIO" w:date="2025-03-13T10:37:00Z" w16du:dateUtc="2025-03-13T14:37:00Z"/>
                <w:rFonts w:ascii="Times New Roman" w:hAnsi="Times New Roman" w:cs="Times New Roman"/>
                <w:sz w:val="20"/>
                <w:szCs w:val="20"/>
                <w:lang w:val="en-GB"/>
              </w:rPr>
            </w:pPr>
            <w:ins w:id="198" w:author="Auteur">
              <w:del w:id="199" w:author="DON CIO" w:date="2025-03-13T10:37:00Z" w16du:dateUtc="2025-03-13T14:37:00Z">
                <w:r w:rsidRPr="00EA39E5" w:rsidDel="00FF4FF7">
                  <w:rPr>
                    <w:rFonts w:ascii="Times New Roman" w:hAnsi="Times New Roman" w:cs="Times New Roman"/>
                    <w:sz w:val="20"/>
                    <w:szCs w:val="20"/>
                    <w:lang w:val="en-GB"/>
                    <w:rPrChange w:id="200" w:author="Unknown" w:date="2025-02-28T12:03:00Z">
                      <w:rPr>
                        <w:highlight w:val="yellow"/>
                        <w:lang w:eastAsia="zh-CN"/>
                      </w:rPr>
                    </w:rPrChange>
                  </w:rPr>
                  <w:delText>26-50</w:delText>
                </w:r>
              </w:del>
            </w:ins>
          </w:p>
        </w:tc>
      </w:tr>
      <w:tr w:rsidR="00EA39E5" w:rsidRPr="006D5EAD" w:rsidDel="00FF4FF7" w14:paraId="5AB8C5D7" w14:textId="2F49F375" w:rsidTr="00EA39E5">
        <w:trPr>
          <w:jc w:val="center"/>
          <w:del w:id="201" w:author="DON CIO" w:date="2025-03-13T10:37:00Z"/>
        </w:trPr>
        <w:tc>
          <w:tcPr>
            <w:tcW w:w="2835" w:type="dxa"/>
            <w:tcBorders>
              <w:top w:val="single" w:sz="6" w:space="0" w:color="000000"/>
              <w:left w:val="single" w:sz="6" w:space="0" w:color="000000"/>
              <w:bottom w:val="single" w:sz="6" w:space="0" w:color="000000"/>
              <w:right w:val="single" w:sz="6" w:space="0" w:color="000000"/>
            </w:tcBorders>
            <w:hideMark/>
          </w:tcPr>
          <w:p w14:paraId="79E10195" w14:textId="52AC77AA" w:rsidR="00EA39E5" w:rsidRPr="00EA39E5" w:rsidDel="00FF4FF7" w:rsidRDefault="00EA39E5" w:rsidP="00EA39E5">
            <w:pPr>
              <w:jc w:val="center"/>
              <w:rPr>
                <w:del w:id="202" w:author="DON CIO" w:date="2025-03-13T10:37:00Z" w16du:dateUtc="2025-03-13T14:37:00Z"/>
                <w:rFonts w:ascii="Times New Roman" w:hAnsi="Times New Roman" w:cs="Times New Roman"/>
                <w:sz w:val="20"/>
                <w:szCs w:val="20"/>
                <w:lang w:val="en-GB"/>
              </w:rPr>
            </w:pPr>
            <w:del w:id="203" w:author="DON CIO" w:date="2025-03-13T10:37:00Z" w16du:dateUtc="2025-03-13T14:37:00Z">
              <w:r w:rsidRPr="00EA39E5" w:rsidDel="00FF4FF7">
                <w:rPr>
                  <w:rFonts w:ascii="Times New Roman" w:hAnsi="Times New Roman" w:cs="Times New Roman"/>
                  <w:sz w:val="20"/>
                  <w:szCs w:val="20"/>
                  <w:lang w:val="en-GB"/>
                </w:rPr>
                <w:delText>Pulse width minimum (ms)</w:delText>
              </w:r>
            </w:del>
          </w:p>
        </w:tc>
        <w:tc>
          <w:tcPr>
            <w:tcW w:w="1475" w:type="dxa"/>
            <w:tcBorders>
              <w:top w:val="single" w:sz="6" w:space="0" w:color="000000"/>
              <w:left w:val="single" w:sz="6" w:space="0" w:color="000000"/>
              <w:bottom w:val="single" w:sz="6" w:space="0" w:color="000000"/>
              <w:right w:val="single" w:sz="6" w:space="0" w:color="000000"/>
            </w:tcBorders>
            <w:hideMark/>
          </w:tcPr>
          <w:p w14:paraId="39160C74" w14:textId="2E9AD5C6" w:rsidR="00EA39E5" w:rsidRPr="00EA39E5" w:rsidDel="00FF4FF7" w:rsidRDefault="00EA39E5" w:rsidP="00EA39E5">
            <w:pPr>
              <w:jc w:val="center"/>
              <w:rPr>
                <w:del w:id="204" w:author="DON CIO" w:date="2025-03-13T10:37:00Z" w16du:dateUtc="2025-03-13T14:37:00Z"/>
                <w:rFonts w:ascii="Times New Roman" w:hAnsi="Times New Roman" w:cs="Times New Roman"/>
                <w:sz w:val="20"/>
                <w:szCs w:val="20"/>
                <w:lang w:val="en-GB"/>
              </w:rPr>
            </w:pPr>
            <w:del w:id="205" w:author="DON CIO" w:date="2025-03-13T10:37:00Z" w16du:dateUtc="2025-03-13T14:37:00Z">
              <w:r w:rsidRPr="00EA39E5" w:rsidDel="00FF4FF7">
                <w:rPr>
                  <w:rFonts w:ascii="Times New Roman" w:hAnsi="Times New Roman" w:cs="Times New Roman"/>
                  <w:sz w:val="20"/>
                  <w:szCs w:val="20"/>
                  <w:lang w:val="en-GB"/>
                </w:rPr>
                <w:delText>Not given</w:delText>
              </w:r>
            </w:del>
          </w:p>
        </w:tc>
        <w:tc>
          <w:tcPr>
            <w:tcW w:w="1475" w:type="dxa"/>
            <w:tcBorders>
              <w:top w:val="single" w:sz="6" w:space="0" w:color="000000"/>
              <w:left w:val="single" w:sz="6" w:space="0" w:color="000000"/>
              <w:bottom w:val="single" w:sz="6" w:space="0" w:color="000000"/>
              <w:right w:val="single" w:sz="6" w:space="0" w:color="000000"/>
            </w:tcBorders>
            <w:hideMark/>
          </w:tcPr>
          <w:p w14:paraId="1DE89CED" w14:textId="17D44BC8" w:rsidR="00EA39E5" w:rsidRPr="00EA39E5" w:rsidDel="00FF4FF7" w:rsidRDefault="00EA39E5" w:rsidP="00EA39E5">
            <w:pPr>
              <w:jc w:val="center"/>
              <w:rPr>
                <w:del w:id="206" w:author="DON CIO" w:date="2025-03-13T10:37:00Z" w16du:dateUtc="2025-03-13T14:37:00Z"/>
                <w:rFonts w:ascii="Times New Roman" w:hAnsi="Times New Roman" w:cs="Times New Roman"/>
                <w:sz w:val="20"/>
                <w:szCs w:val="20"/>
                <w:lang w:val="en-GB"/>
              </w:rPr>
            </w:pPr>
            <w:del w:id="207" w:author="DON CIO" w:date="2025-03-13T10:37:00Z" w16du:dateUtc="2025-03-13T14:37:00Z">
              <w:r w:rsidRPr="00EA39E5" w:rsidDel="00FF4FF7">
                <w:rPr>
                  <w:rFonts w:ascii="Times New Roman" w:hAnsi="Times New Roman" w:cs="Times New Roman"/>
                  <w:sz w:val="20"/>
                  <w:szCs w:val="20"/>
                  <w:lang w:val="en-GB"/>
                </w:rPr>
                <w:delText>Not given</w:delText>
              </w:r>
            </w:del>
          </w:p>
        </w:tc>
        <w:tc>
          <w:tcPr>
            <w:tcW w:w="1475" w:type="dxa"/>
            <w:tcBorders>
              <w:top w:val="single" w:sz="6" w:space="0" w:color="000000"/>
              <w:left w:val="single" w:sz="6" w:space="0" w:color="000000"/>
              <w:bottom w:val="single" w:sz="6" w:space="0" w:color="000000"/>
              <w:right w:val="single" w:sz="6" w:space="0" w:color="000000"/>
            </w:tcBorders>
            <w:hideMark/>
          </w:tcPr>
          <w:p w14:paraId="7FD90151" w14:textId="35284906" w:rsidR="00EA39E5" w:rsidRPr="00EA39E5" w:rsidDel="00FF4FF7" w:rsidRDefault="00EA39E5" w:rsidP="00EA39E5">
            <w:pPr>
              <w:jc w:val="center"/>
              <w:rPr>
                <w:del w:id="208" w:author="DON CIO" w:date="2025-03-13T10:37:00Z" w16du:dateUtc="2025-03-13T14:37:00Z"/>
                <w:rFonts w:ascii="Times New Roman" w:hAnsi="Times New Roman" w:cs="Times New Roman"/>
                <w:sz w:val="20"/>
                <w:szCs w:val="20"/>
                <w:lang w:val="en-GB"/>
              </w:rPr>
            </w:pPr>
            <w:del w:id="209" w:author="DON CIO" w:date="2025-03-13T10:37:00Z" w16du:dateUtc="2025-03-13T14:37:00Z">
              <w:r w:rsidRPr="00EA39E5" w:rsidDel="00FF4FF7">
                <w:rPr>
                  <w:rFonts w:ascii="Times New Roman" w:hAnsi="Times New Roman" w:cs="Times New Roman"/>
                  <w:sz w:val="20"/>
                  <w:szCs w:val="20"/>
                  <w:lang w:val="en-GB"/>
                </w:rPr>
                <w:delText>0.6</w:delText>
              </w:r>
            </w:del>
          </w:p>
        </w:tc>
        <w:tc>
          <w:tcPr>
            <w:tcW w:w="1702" w:type="dxa"/>
            <w:tcBorders>
              <w:top w:val="single" w:sz="6" w:space="0" w:color="000000"/>
              <w:left w:val="single" w:sz="6" w:space="0" w:color="000000"/>
              <w:bottom w:val="single" w:sz="6" w:space="0" w:color="000000"/>
              <w:right w:val="single" w:sz="6" w:space="0" w:color="000000"/>
            </w:tcBorders>
            <w:hideMark/>
          </w:tcPr>
          <w:p w14:paraId="0401F8F7" w14:textId="6B016343" w:rsidR="00EA39E5" w:rsidRPr="00EA39E5" w:rsidDel="00FF4FF7" w:rsidRDefault="00EA39E5" w:rsidP="00EA39E5">
            <w:pPr>
              <w:jc w:val="center"/>
              <w:rPr>
                <w:del w:id="210" w:author="DON CIO" w:date="2025-03-13T10:37:00Z" w16du:dateUtc="2025-03-13T14:37:00Z"/>
                <w:rFonts w:ascii="Times New Roman" w:hAnsi="Times New Roman" w:cs="Times New Roman"/>
                <w:sz w:val="20"/>
                <w:szCs w:val="20"/>
                <w:lang w:val="en-GB"/>
              </w:rPr>
            </w:pPr>
            <w:ins w:id="211" w:author="Auteur">
              <w:del w:id="212" w:author="DON CIO" w:date="2025-03-13T10:37:00Z" w16du:dateUtc="2025-03-13T14:37:00Z">
                <w:r w:rsidRPr="00EA39E5" w:rsidDel="00FF4FF7">
                  <w:rPr>
                    <w:rFonts w:ascii="Times New Roman" w:hAnsi="Times New Roman" w:cs="Times New Roman"/>
                    <w:sz w:val="20"/>
                    <w:szCs w:val="20"/>
                    <w:lang w:val="en-GB"/>
                    <w:rPrChange w:id="213" w:author="Unknown" w:date="2025-02-28T12:03:00Z">
                      <w:rPr>
                        <w:highlight w:val="yellow"/>
                        <w:lang w:eastAsia="zh-CN"/>
                      </w:rPr>
                    </w:rPrChange>
                  </w:rPr>
                  <w:delText>Not given</w:delText>
                </w:r>
              </w:del>
            </w:ins>
          </w:p>
        </w:tc>
      </w:tr>
      <w:tr w:rsidR="00EA39E5" w:rsidRPr="006D5EAD" w:rsidDel="00FF4FF7" w14:paraId="33CB8AD9" w14:textId="55AA659D" w:rsidTr="00EA39E5">
        <w:trPr>
          <w:jc w:val="center"/>
          <w:del w:id="214" w:author="DON CIO" w:date="2025-03-13T10:37:00Z"/>
        </w:trPr>
        <w:tc>
          <w:tcPr>
            <w:tcW w:w="2835" w:type="dxa"/>
            <w:tcBorders>
              <w:top w:val="single" w:sz="6" w:space="0" w:color="000000"/>
              <w:left w:val="single" w:sz="6" w:space="0" w:color="000000"/>
              <w:bottom w:val="single" w:sz="6" w:space="0" w:color="000000"/>
              <w:right w:val="single" w:sz="6" w:space="0" w:color="000000"/>
            </w:tcBorders>
            <w:hideMark/>
          </w:tcPr>
          <w:p w14:paraId="7D8AA617" w14:textId="7C157E6F" w:rsidR="00EA39E5" w:rsidRPr="00EA39E5" w:rsidDel="00FF4FF7" w:rsidRDefault="00EA39E5" w:rsidP="00EA39E5">
            <w:pPr>
              <w:jc w:val="center"/>
              <w:rPr>
                <w:del w:id="215" w:author="DON CIO" w:date="2025-03-13T10:37:00Z" w16du:dateUtc="2025-03-13T14:37:00Z"/>
                <w:rFonts w:ascii="Times New Roman" w:hAnsi="Times New Roman" w:cs="Times New Roman"/>
                <w:sz w:val="20"/>
                <w:szCs w:val="20"/>
                <w:lang w:val="en-GB"/>
              </w:rPr>
            </w:pPr>
            <w:del w:id="216" w:author="DON CIO" w:date="2025-03-13T10:37:00Z" w16du:dateUtc="2025-03-13T14:37:00Z">
              <w:r w:rsidRPr="00EA39E5" w:rsidDel="00FF4FF7">
                <w:rPr>
                  <w:rFonts w:ascii="Times New Roman" w:hAnsi="Times New Roman" w:cs="Times New Roman"/>
                  <w:sz w:val="20"/>
                  <w:szCs w:val="20"/>
                  <w:lang w:val="en-GB"/>
                </w:rPr>
                <w:delText>Pulse width maximum (ms)</w:delText>
              </w:r>
            </w:del>
          </w:p>
        </w:tc>
        <w:tc>
          <w:tcPr>
            <w:tcW w:w="1475" w:type="dxa"/>
            <w:tcBorders>
              <w:top w:val="single" w:sz="6" w:space="0" w:color="000000"/>
              <w:left w:val="single" w:sz="6" w:space="0" w:color="000000"/>
              <w:bottom w:val="single" w:sz="6" w:space="0" w:color="000000"/>
              <w:right w:val="single" w:sz="6" w:space="0" w:color="000000"/>
            </w:tcBorders>
            <w:hideMark/>
          </w:tcPr>
          <w:p w14:paraId="03B609C5" w14:textId="266CA516" w:rsidR="00EA39E5" w:rsidRPr="00EA39E5" w:rsidDel="00FF4FF7" w:rsidRDefault="00EA39E5" w:rsidP="00EA39E5">
            <w:pPr>
              <w:jc w:val="center"/>
              <w:rPr>
                <w:del w:id="217" w:author="DON CIO" w:date="2025-03-13T10:37:00Z" w16du:dateUtc="2025-03-13T14:37:00Z"/>
                <w:rFonts w:ascii="Times New Roman" w:hAnsi="Times New Roman" w:cs="Times New Roman"/>
                <w:sz w:val="20"/>
                <w:szCs w:val="20"/>
                <w:lang w:val="en-GB"/>
              </w:rPr>
            </w:pPr>
            <w:del w:id="218" w:author="DON CIO" w:date="2025-03-13T10:37:00Z" w16du:dateUtc="2025-03-13T14:37:00Z">
              <w:r w:rsidRPr="00EA39E5" w:rsidDel="00FF4FF7">
                <w:rPr>
                  <w:rFonts w:ascii="Times New Roman" w:hAnsi="Times New Roman" w:cs="Times New Roman"/>
                  <w:sz w:val="20"/>
                  <w:szCs w:val="20"/>
                  <w:lang w:val="en-GB"/>
                </w:rPr>
                <w:delText>Not given</w:delText>
              </w:r>
            </w:del>
          </w:p>
        </w:tc>
        <w:tc>
          <w:tcPr>
            <w:tcW w:w="1475" w:type="dxa"/>
            <w:tcBorders>
              <w:top w:val="single" w:sz="6" w:space="0" w:color="000000"/>
              <w:left w:val="single" w:sz="6" w:space="0" w:color="000000"/>
              <w:bottom w:val="single" w:sz="6" w:space="0" w:color="000000"/>
              <w:right w:val="single" w:sz="6" w:space="0" w:color="000000"/>
            </w:tcBorders>
            <w:hideMark/>
          </w:tcPr>
          <w:p w14:paraId="79A1811C" w14:textId="4FF4AE94" w:rsidR="00EA39E5" w:rsidRPr="00EA39E5" w:rsidDel="00FF4FF7" w:rsidRDefault="00EA39E5" w:rsidP="00EA39E5">
            <w:pPr>
              <w:jc w:val="center"/>
              <w:rPr>
                <w:del w:id="219" w:author="DON CIO" w:date="2025-03-13T10:37:00Z" w16du:dateUtc="2025-03-13T14:37:00Z"/>
                <w:rFonts w:ascii="Times New Roman" w:hAnsi="Times New Roman" w:cs="Times New Roman"/>
                <w:sz w:val="20"/>
                <w:szCs w:val="20"/>
                <w:lang w:val="en-GB"/>
              </w:rPr>
            </w:pPr>
            <w:del w:id="220" w:author="DON CIO" w:date="2025-03-13T10:37:00Z" w16du:dateUtc="2025-03-13T14:37:00Z">
              <w:r w:rsidRPr="00EA39E5" w:rsidDel="00FF4FF7">
                <w:rPr>
                  <w:rFonts w:ascii="Times New Roman" w:hAnsi="Times New Roman" w:cs="Times New Roman"/>
                  <w:sz w:val="20"/>
                  <w:szCs w:val="20"/>
                  <w:lang w:val="en-GB"/>
                </w:rPr>
                <w:delText>Not given</w:delText>
              </w:r>
            </w:del>
          </w:p>
        </w:tc>
        <w:tc>
          <w:tcPr>
            <w:tcW w:w="1475" w:type="dxa"/>
            <w:tcBorders>
              <w:top w:val="single" w:sz="6" w:space="0" w:color="000000"/>
              <w:left w:val="single" w:sz="6" w:space="0" w:color="000000"/>
              <w:bottom w:val="single" w:sz="6" w:space="0" w:color="000000"/>
              <w:right w:val="single" w:sz="6" w:space="0" w:color="000000"/>
            </w:tcBorders>
            <w:hideMark/>
          </w:tcPr>
          <w:p w14:paraId="43E3185E" w14:textId="68ADC724" w:rsidR="00EA39E5" w:rsidRPr="00EA39E5" w:rsidDel="00FF4FF7" w:rsidRDefault="00EA39E5" w:rsidP="00EA39E5">
            <w:pPr>
              <w:jc w:val="center"/>
              <w:rPr>
                <w:del w:id="221" w:author="DON CIO" w:date="2025-03-13T10:37:00Z" w16du:dateUtc="2025-03-13T14:37:00Z"/>
                <w:rFonts w:ascii="Times New Roman" w:hAnsi="Times New Roman" w:cs="Times New Roman"/>
                <w:sz w:val="20"/>
                <w:szCs w:val="20"/>
                <w:lang w:val="en-GB"/>
              </w:rPr>
            </w:pPr>
            <w:del w:id="222" w:author="DON CIO" w:date="2025-03-13T10:37:00Z" w16du:dateUtc="2025-03-13T14:37:00Z">
              <w:r w:rsidRPr="00EA39E5" w:rsidDel="00FF4FF7">
                <w:rPr>
                  <w:rFonts w:ascii="Times New Roman" w:hAnsi="Times New Roman" w:cs="Times New Roman"/>
                  <w:sz w:val="20"/>
                  <w:szCs w:val="20"/>
                  <w:lang w:val="en-GB"/>
                </w:rPr>
                <w:delText>Not given</w:delText>
              </w:r>
            </w:del>
          </w:p>
        </w:tc>
        <w:tc>
          <w:tcPr>
            <w:tcW w:w="1702" w:type="dxa"/>
            <w:tcBorders>
              <w:top w:val="single" w:sz="6" w:space="0" w:color="000000"/>
              <w:left w:val="single" w:sz="6" w:space="0" w:color="000000"/>
              <w:bottom w:val="single" w:sz="6" w:space="0" w:color="000000"/>
              <w:right w:val="single" w:sz="6" w:space="0" w:color="000000"/>
            </w:tcBorders>
            <w:hideMark/>
          </w:tcPr>
          <w:p w14:paraId="4F1A0200" w14:textId="1E3AED32" w:rsidR="00EA39E5" w:rsidRPr="006D5EAD" w:rsidDel="00FF4FF7" w:rsidRDefault="00EA39E5" w:rsidP="00EA39E5">
            <w:pPr>
              <w:jc w:val="center"/>
              <w:rPr>
                <w:del w:id="223" w:author="DON CIO" w:date="2025-03-13T10:37:00Z" w16du:dateUtc="2025-03-13T14:37:00Z"/>
                <w:rFonts w:ascii="Times New Roman" w:hAnsi="Times New Roman" w:cs="Times New Roman"/>
                <w:sz w:val="20"/>
                <w:szCs w:val="20"/>
                <w:lang w:val="en-GB"/>
              </w:rPr>
            </w:pPr>
            <w:ins w:id="224" w:author="Auteur">
              <w:del w:id="225" w:author="DON CIO" w:date="2025-03-13T10:37:00Z" w16du:dateUtc="2025-03-13T14:37:00Z">
                <w:r w:rsidRPr="00EA39E5" w:rsidDel="00FF4FF7">
                  <w:rPr>
                    <w:rFonts w:ascii="Times New Roman" w:hAnsi="Times New Roman" w:cs="Times New Roman"/>
                    <w:sz w:val="20"/>
                    <w:szCs w:val="20"/>
                    <w:lang w:val="en-GB"/>
                  </w:rPr>
                  <w:delText>Not given</w:delText>
                </w:r>
              </w:del>
            </w:ins>
          </w:p>
        </w:tc>
      </w:tr>
      <w:tr w:rsidR="00EA39E5" w:rsidRPr="006D5EAD" w:rsidDel="00FF4FF7" w14:paraId="52E56FB9" w14:textId="657AB36C" w:rsidTr="00EA39E5">
        <w:trPr>
          <w:jc w:val="center"/>
          <w:del w:id="226" w:author="DON CIO" w:date="2025-03-13T10:37:00Z"/>
        </w:trPr>
        <w:tc>
          <w:tcPr>
            <w:tcW w:w="2835" w:type="dxa"/>
            <w:tcBorders>
              <w:top w:val="single" w:sz="6" w:space="0" w:color="000000"/>
              <w:left w:val="single" w:sz="6" w:space="0" w:color="000000"/>
              <w:bottom w:val="single" w:sz="6" w:space="0" w:color="000000"/>
              <w:right w:val="single" w:sz="6" w:space="0" w:color="000000"/>
            </w:tcBorders>
            <w:hideMark/>
          </w:tcPr>
          <w:p w14:paraId="229A804C" w14:textId="654D99CC" w:rsidR="00EA39E5" w:rsidRPr="00EA39E5" w:rsidDel="00FF4FF7" w:rsidRDefault="00EA39E5" w:rsidP="00EA39E5">
            <w:pPr>
              <w:jc w:val="center"/>
              <w:rPr>
                <w:del w:id="227" w:author="DON CIO" w:date="2025-03-13T10:37:00Z" w16du:dateUtc="2025-03-13T14:37:00Z"/>
                <w:rFonts w:ascii="Times New Roman" w:hAnsi="Times New Roman" w:cs="Times New Roman"/>
                <w:sz w:val="20"/>
                <w:szCs w:val="20"/>
                <w:lang w:val="en-GB"/>
              </w:rPr>
            </w:pPr>
            <w:del w:id="228" w:author="DON CIO" w:date="2025-03-13T10:37:00Z" w16du:dateUtc="2025-03-13T14:37:00Z">
              <w:r w:rsidRPr="00EA39E5" w:rsidDel="00FF4FF7">
                <w:rPr>
                  <w:rFonts w:ascii="Times New Roman" w:hAnsi="Times New Roman" w:cs="Times New Roman"/>
                  <w:sz w:val="20"/>
                  <w:szCs w:val="20"/>
                  <w:lang w:val="en-GB"/>
                </w:rPr>
                <w:delText>Pulse repetition rate minimum (pps)</w:delText>
              </w:r>
            </w:del>
          </w:p>
        </w:tc>
        <w:tc>
          <w:tcPr>
            <w:tcW w:w="1475" w:type="dxa"/>
            <w:tcBorders>
              <w:top w:val="single" w:sz="6" w:space="0" w:color="000000"/>
              <w:left w:val="single" w:sz="6" w:space="0" w:color="000000"/>
              <w:bottom w:val="single" w:sz="6" w:space="0" w:color="000000"/>
              <w:right w:val="single" w:sz="6" w:space="0" w:color="000000"/>
            </w:tcBorders>
            <w:hideMark/>
          </w:tcPr>
          <w:p w14:paraId="13CC15B6" w14:textId="6A199526" w:rsidR="00EA39E5" w:rsidRPr="00EA39E5" w:rsidDel="00FF4FF7" w:rsidRDefault="00EA39E5" w:rsidP="00EA39E5">
            <w:pPr>
              <w:jc w:val="center"/>
              <w:rPr>
                <w:del w:id="229" w:author="DON CIO" w:date="2025-03-13T10:37:00Z" w16du:dateUtc="2025-03-13T14:37:00Z"/>
                <w:rFonts w:ascii="Times New Roman" w:hAnsi="Times New Roman" w:cs="Times New Roman"/>
                <w:sz w:val="20"/>
                <w:szCs w:val="20"/>
                <w:lang w:val="en-GB"/>
              </w:rPr>
            </w:pPr>
            <w:del w:id="230" w:author="DON CIO" w:date="2025-03-13T10:37:00Z" w16du:dateUtc="2025-03-13T14:37:00Z">
              <w:r w:rsidRPr="00EA39E5" w:rsidDel="00FF4FF7">
                <w:rPr>
                  <w:rFonts w:ascii="Times New Roman" w:hAnsi="Times New Roman" w:cs="Times New Roman"/>
                  <w:sz w:val="20"/>
                  <w:szCs w:val="20"/>
                  <w:lang w:val="en-GB"/>
                </w:rPr>
                <w:delText>Not given</w:delText>
              </w:r>
            </w:del>
          </w:p>
        </w:tc>
        <w:tc>
          <w:tcPr>
            <w:tcW w:w="1475" w:type="dxa"/>
            <w:tcBorders>
              <w:top w:val="single" w:sz="6" w:space="0" w:color="000000"/>
              <w:left w:val="single" w:sz="6" w:space="0" w:color="000000"/>
              <w:bottom w:val="single" w:sz="6" w:space="0" w:color="000000"/>
              <w:right w:val="single" w:sz="6" w:space="0" w:color="000000"/>
            </w:tcBorders>
            <w:hideMark/>
          </w:tcPr>
          <w:p w14:paraId="17699859" w14:textId="1201D4EC" w:rsidR="00EA39E5" w:rsidRPr="00EA39E5" w:rsidDel="00FF4FF7" w:rsidRDefault="00EA39E5" w:rsidP="00EA39E5">
            <w:pPr>
              <w:jc w:val="center"/>
              <w:rPr>
                <w:del w:id="231" w:author="DON CIO" w:date="2025-03-13T10:37:00Z" w16du:dateUtc="2025-03-13T14:37:00Z"/>
                <w:rFonts w:ascii="Times New Roman" w:hAnsi="Times New Roman" w:cs="Times New Roman"/>
                <w:sz w:val="20"/>
                <w:szCs w:val="20"/>
                <w:lang w:val="en-GB"/>
              </w:rPr>
            </w:pPr>
            <w:del w:id="232" w:author="DON CIO" w:date="2025-03-13T10:37:00Z" w16du:dateUtc="2025-03-13T14:37:00Z">
              <w:r w:rsidRPr="00EA39E5" w:rsidDel="00FF4FF7">
                <w:rPr>
                  <w:rFonts w:ascii="Times New Roman" w:hAnsi="Times New Roman" w:cs="Times New Roman"/>
                  <w:sz w:val="20"/>
                  <w:szCs w:val="20"/>
                  <w:lang w:val="en-GB"/>
                </w:rPr>
                <w:delText>Not given</w:delText>
              </w:r>
            </w:del>
          </w:p>
        </w:tc>
        <w:tc>
          <w:tcPr>
            <w:tcW w:w="1475" w:type="dxa"/>
            <w:tcBorders>
              <w:top w:val="single" w:sz="6" w:space="0" w:color="000000"/>
              <w:left w:val="single" w:sz="6" w:space="0" w:color="000000"/>
              <w:bottom w:val="single" w:sz="6" w:space="0" w:color="000000"/>
              <w:right w:val="single" w:sz="6" w:space="0" w:color="000000"/>
            </w:tcBorders>
            <w:hideMark/>
          </w:tcPr>
          <w:p w14:paraId="49064EC5" w14:textId="4658120C" w:rsidR="00EA39E5" w:rsidRPr="00EA39E5" w:rsidDel="00FF4FF7" w:rsidRDefault="00EA39E5" w:rsidP="00EA39E5">
            <w:pPr>
              <w:jc w:val="center"/>
              <w:rPr>
                <w:del w:id="233" w:author="DON CIO" w:date="2025-03-13T10:37:00Z" w16du:dateUtc="2025-03-13T14:37:00Z"/>
                <w:rFonts w:ascii="Times New Roman" w:hAnsi="Times New Roman" w:cs="Times New Roman"/>
                <w:sz w:val="20"/>
                <w:szCs w:val="20"/>
                <w:lang w:val="en-GB"/>
              </w:rPr>
            </w:pPr>
            <w:del w:id="234" w:author="DON CIO" w:date="2025-03-13T10:37:00Z" w16du:dateUtc="2025-03-13T14:37:00Z">
              <w:r w:rsidRPr="00EA39E5" w:rsidDel="00FF4FF7">
                <w:rPr>
                  <w:rFonts w:ascii="Times New Roman" w:hAnsi="Times New Roman" w:cs="Times New Roman"/>
                  <w:sz w:val="20"/>
                  <w:szCs w:val="20"/>
                  <w:lang w:val="en-GB"/>
                </w:rPr>
                <w:delText>1 800</w:delText>
              </w:r>
            </w:del>
          </w:p>
        </w:tc>
        <w:tc>
          <w:tcPr>
            <w:tcW w:w="1702" w:type="dxa"/>
            <w:tcBorders>
              <w:top w:val="single" w:sz="6" w:space="0" w:color="000000"/>
              <w:left w:val="single" w:sz="6" w:space="0" w:color="000000"/>
              <w:bottom w:val="single" w:sz="6" w:space="0" w:color="000000"/>
              <w:right w:val="single" w:sz="6" w:space="0" w:color="000000"/>
            </w:tcBorders>
            <w:hideMark/>
          </w:tcPr>
          <w:p w14:paraId="745A9A7C" w14:textId="4CFEC93B" w:rsidR="00EA39E5" w:rsidRPr="006D5EAD" w:rsidDel="00FF4FF7" w:rsidRDefault="00EA39E5" w:rsidP="00EA39E5">
            <w:pPr>
              <w:jc w:val="center"/>
              <w:rPr>
                <w:del w:id="235" w:author="DON CIO" w:date="2025-03-13T10:37:00Z" w16du:dateUtc="2025-03-13T14:37:00Z"/>
                <w:rFonts w:ascii="Times New Roman" w:hAnsi="Times New Roman" w:cs="Times New Roman"/>
                <w:sz w:val="20"/>
                <w:szCs w:val="20"/>
                <w:lang w:val="en-GB"/>
              </w:rPr>
            </w:pPr>
            <w:ins w:id="236" w:author="Auteur">
              <w:del w:id="237" w:author="DON CIO" w:date="2025-03-13T10:37:00Z" w16du:dateUtc="2025-03-13T14:37:00Z">
                <w:r w:rsidRPr="00EA39E5" w:rsidDel="00FF4FF7">
                  <w:rPr>
                    <w:rFonts w:ascii="Times New Roman" w:hAnsi="Times New Roman" w:cs="Times New Roman"/>
                    <w:sz w:val="20"/>
                    <w:szCs w:val="20"/>
                    <w:lang w:val="en-GB"/>
                  </w:rPr>
                  <w:delText>Not given</w:delText>
                </w:r>
              </w:del>
            </w:ins>
          </w:p>
        </w:tc>
      </w:tr>
    </w:tbl>
    <w:p w14:paraId="46FBDC9B" w14:textId="7E312F35" w:rsidR="00EA39E5" w:rsidRPr="00EA39E5" w:rsidDel="00FF4FF7" w:rsidRDefault="00EA39E5" w:rsidP="00EA39E5">
      <w:pPr>
        <w:jc w:val="center"/>
        <w:rPr>
          <w:del w:id="238" w:author="DON CIO" w:date="2025-03-13T10:37:00Z" w16du:dateUtc="2025-03-13T14:37:00Z"/>
          <w:rFonts w:ascii="Times New Roman" w:hAnsi="Times New Roman" w:cs="Times New Roman"/>
          <w:sz w:val="20"/>
          <w:szCs w:val="20"/>
          <w:lang w:val="en-GB"/>
        </w:rPr>
      </w:pPr>
      <w:del w:id="239" w:author="DON CIO" w:date="2025-03-13T10:37:00Z" w16du:dateUtc="2025-03-13T14:37:00Z">
        <w:r w:rsidRPr="00EA39E5" w:rsidDel="00FF4FF7">
          <w:rPr>
            <w:rFonts w:ascii="Times New Roman" w:hAnsi="Times New Roman" w:cs="Times New Roman"/>
            <w:sz w:val="20"/>
            <w:szCs w:val="20"/>
            <w:lang w:val="en-GB"/>
          </w:rPr>
          <w:br w:type="page"/>
        </w:r>
        <w:r w:rsidRPr="00EA39E5" w:rsidDel="00FF4FF7">
          <w:rPr>
            <w:rFonts w:ascii="Times New Roman" w:hAnsi="Times New Roman" w:cs="Times New Roman"/>
            <w:sz w:val="20"/>
            <w:szCs w:val="20"/>
            <w:lang w:val="en-GB"/>
          </w:rPr>
          <w:lastRenderedPageBreak/>
          <w:delText xml:space="preserve">TABLE </w:delText>
        </w:r>
        <w:r w:rsidR="006D5EAD" w:rsidDel="00FF4FF7">
          <w:rPr>
            <w:rFonts w:ascii="Times New Roman" w:hAnsi="Times New Roman" w:cs="Times New Roman"/>
            <w:sz w:val="20"/>
            <w:szCs w:val="20"/>
            <w:lang w:val="en-GB"/>
          </w:rPr>
          <w:delText>1</w:delText>
        </w:r>
        <w:r w:rsidRPr="00EA39E5" w:rsidDel="00FF4FF7">
          <w:rPr>
            <w:rFonts w:ascii="Times New Roman" w:hAnsi="Times New Roman" w:cs="Times New Roman"/>
            <w:sz w:val="20"/>
            <w:szCs w:val="20"/>
            <w:lang w:val="en-GB"/>
          </w:rPr>
          <w:delText xml:space="preserve"> (</w:delText>
        </w:r>
        <w:r w:rsidRPr="00EA39E5" w:rsidDel="00FF4FF7">
          <w:rPr>
            <w:rFonts w:ascii="Times New Roman" w:hAnsi="Times New Roman" w:cs="Times New Roman"/>
            <w:i/>
            <w:iCs/>
            <w:sz w:val="20"/>
            <w:szCs w:val="20"/>
            <w:lang w:val="en-GB"/>
          </w:rPr>
          <w:delText>continued</w:delText>
        </w:r>
        <w:r w:rsidRPr="00EA39E5" w:rsidDel="00FF4FF7">
          <w:rPr>
            <w:rFonts w:ascii="Times New Roman" w:hAnsi="Times New Roman" w:cs="Times New Roman"/>
            <w:sz w:val="20"/>
            <w:szCs w:val="20"/>
            <w:lang w:val="en-GB"/>
          </w:rPr>
          <w:delText> )</w:delText>
        </w:r>
      </w:del>
    </w:p>
    <w:p w14:paraId="474AFC53" w14:textId="3FED1012" w:rsidR="00EA39E5" w:rsidRPr="00EA39E5" w:rsidDel="00FF4FF7" w:rsidRDefault="00EA39E5" w:rsidP="00EA39E5">
      <w:pPr>
        <w:jc w:val="center"/>
        <w:rPr>
          <w:del w:id="240" w:author="DON CIO" w:date="2025-03-13T10:37:00Z" w16du:dateUtc="2025-03-13T14:37:00Z"/>
          <w:rFonts w:ascii="Times New Roman" w:hAnsi="Times New Roman" w:cs="Times New Roman"/>
          <w:sz w:val="20"/>
          <w:szCs w:val="20"/>
          <w:lang w:val="en-GB"/>
        </w:rPr>
      </w:pPr>
    </w:p>
    <w:tbl>
      <w:tblPr>
        <w:tblW w:w="896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2835"/>
        <w:gridCol w:w="1475"/>
        <w:gridCol w:w="1475"/>
        <w:gridCol w:w="1475"/>
        <w:gridCol w:w="1702"/>
      </w:tblGrid>
      <w:tr w:rsidR="00EA39E5" w:rsidRPr="006D5EAD" w:rsidDel="00FF4FF7" w14:paraId="6C9A57CF" w14:textId="288D1197" w:rsidTr="00EA39E5">
        <w:trPr>
          <w:jc w:val="center"/>
          <w:del w:id="241" w:author="DON CIO" w:date="2025-03-13T10:37:00Z"/>
        </w:trPr>
        <w:tc>
          <w:tcPr>
            <w:tcW w:w="2835" w:type="dxa"/>
            <w:tcBorders>
              <w:top w:val="single" w:sz="6" w:space="0" w:color="000000"/>
              <w:left w:val="single" w:sz="6" w:space="0" w:color="000000"/>
              <w:bottom w:val="single" w:sz="6" w:space="0" w:color="000000"/>
              <w:right w:val="single" w:sz="6" w:space="0" w:color="000000"/>
            </w:tcBorders>
            <w:vAlign w:val="center"/>
            <w:hideMark/>
          </w:tcPr>
          <w:p w14:paraId="22BEEA13" w14:textId="642A4A88" w:rsidR="00EA39E5" w:rsidRPr="00EA39E5" w:rsidDel="00FF4FF7" w:rsidRDefault="00EA39E5" w:rsidP="00EA39E5">
            <w:pPr>
              <w:jc w:val="center"/>
              <w:rPr>
                <w:del w:id="242" w:author="DON CIO" w:date="2025-03-13T10:37:00Z" w16du:dateUtc="2025-03-13T14:37:00Z"/>
                <w:rFonts w:ascii="Times New Roman" w:hAnsi="Times New Roman" w:cs="Times New Roman"/>
                <w:b/>
                <w:sz w:val="20"/>
                <w:szCs w:val="20"/>
                <w:lang w:val="en-GB"/>
              </w:rPr>
            </w:pPr>
            <w:del w:id="243" w:author="DON CIO" w:date="2025-03-13T10:37:00Z" w16du:dateUtc="2025-03-13T14:37:00Z">
              <w:r w:rsidRPr="00EA39E5" w:rsidDel="00FF4FF7">
                <w:rPr>
                  <w:rFonts w:ascii="Times New Roman" w:hAnsi="Times New Roman" w:cs="Times New Roman"/>
                  <w:b/>
                  <w:sz w:val="20"/>
                  <w:szCs w:val="20"/>
                  <w:lang w:val="en-GB"/>
                </w:rPr>
                <w:delText>Characteristics</w:delText>
              </w:r>
            </w:del>
          </w:p>
        </w:tc>
        <w:tc>
          <w:tcPr>
            <w:tcW w:w="1475" w:type="dxa"/>
            <w:tcBorders>
              <w:top w:val="single" w:sz="6" w:space="0" w:color="000000"/>
              <w:left w:val="single" w:sz="6" w:space="0" w:color="000000"/>
              <w:bottom w:val="single" w:sz="6" w:space="0" w:color="000000"/>
              <w:right w:val="single" w:sz="6" w:space="0" w:color="000000"/>
            </w:tcBorders>
            <w:vAlign w:val="center"/>
            <w:hideMark/>
          </w:tcPr>
          <w:p w14:paraId="455BABF5" w14:textId="78BB0BD0" w:rsidR="00EA39E5" w:rsidRPr="00EA39E5" w:rsidDel="00FF4FF7" w:rsidRDefault="00EA39E5" w:rsidP="00EA39E5">
            <w:pPr>
              <w:jc w:val="center"/>
              <w:rPr>
                <w:del w:id="244" w:author="DON CIO" w:date="2025-03-13T10:37:00Z" w16du:dateUtc="2025-03-13T14:37:00Z"/>
                <w:rFonts w:ascii="Times New Roman" w:hAnsi="Times New Roman" w:cs="Times New Roman"/>
                <w:b/>
                <w:sz w:val="20"/>
                <w:szCs w:val="20"/>
                <w:lang w:val="en-GB"/>
              </w:rPr>
            </w:pPr>
            <w:del w:id="245" w:author="DON CIO" w:date="2025-03-13T10:37:00Z" w16du:dateUtc="2025-03-13T14:37:00Z">
              <w:r w:rsidRPr="00EA39E5" w:rsidDel="00FF4FF7">
                <w:rPr>
                  <w:rFonts w:ascii="Times New Roman" w:hAnsi="Times New Roman" w:cs="Times New Roman"/>
                  <w:b/>
                  <w:sz w:val="20"/>
                  <w:szCs w:val="20"/>
                  <w:lang w:val="en-GB"/>
                </w:rPr>
                <w:delText>Radar D</w:delText>
              </w:r>
            </w:del>
          </w:p>
        </w:tc>
        <w:tc>
          <w:tcPr>
            <w:tcW w:w="1475" w:type="dxa"/>
            <w:tcBorders>
              <w:top w:val="single" w:sz="6" w:space="0" w:color="000000"/>
              <w:left w:val="single" w:sz="6" w:space="0" w:color="000000"/>
              <w:bottom w:val="single" w:sz="6" w:space="0" w:color="000000"/>
              <w:right w:val="single" w:sz="6" w:space="0" w:color="000000"/>
            </w:tcBorders>
            <w:vAlign w:val="center"/>
            <w:hideMark/>
          </w:tcPr>
          <w:p w14:paraId="68E0A414" w14:textId="20BD6581" w:rsidR="00EA39E5" w:rsidRPr="00EA39E5" w:rsidDel="00FF4FF7" w:rsidRDefault="00EA39E5" w:rsidP="00EA39E5">
            <w:pPr>
              <w:jc w:val="center"/>
              <w:rPr>
                <w:del w:id="246" w:author="DON CIO" w:date="2025-03-13T10:37:00Z" w16du:dateUtc="2025-03-13T14:37:00Z"/>
                <w:rFonts w:ascii="Times New Roman" w:hAnsi="Times New Roman" w:cs="Times New Roman"/>
                <w:b/>
                <w:sz w:val="20"/>
                <w:szCs w:val="20"/>
                <w:lang w:val="en-GB"/>
              </w:rPr>
            </w:pPr>
            <w:del w:id="247" w:author="DON CIO" w:date="2025-03-13T10:37:00Z" w16du:dateUtc="2025-03-13T14:37:00Z">
              <w:r w:rsidRPr="00EA39E5" w:rsidDel="00FF4FF7">
                <w:rPr>
                  <w:rFonts w:ascii="Times New Roman" w:hAnsi="Times New Roman" w:cs="Times New Roman"/>
                  <w:b/>
                  <w:sz w:val="20"/>
                  <w:szCs w:val="20"/>
                  <w:lang w:val="en-GB"/>
                </w:rPr>
                <w:delText>Radar E</w:delText>
              </w:r>
            </w:del>
          </w:p>
        </w:tc>
        <w:tc>
          <w:tcPr>
            <w:tcW w:w="1475" w:type="dxa"/>
            <w:tcBorders>
              <w:top w:val="single" w:sz="6" w:space="0" w:color="000000"/>
              <w:left w:val="single" w:sz="6" w:space="0" w:color="000000"/>
              <w:bottom w:val="single" w:sz="6" w:space="0" w:color="000000"/>
              <w:right w:val="single" w:sz="6" w:space="0" w:color="000000"/>
            </w:tcBorders>
            <w:vAlign w:val="center"/>
            <w:hideMark/>
          </w:tcPr>
          <w:p w14:paraId="0D037773" w14:textId="1A2F3069" w:rsidR="00EA39E5" w:rsidRPr="00EA39E5" w:rsidDel="00FF4FF7" w:rsidRDefault="00EA39E5" w:rsidP="00EA39E5">
            <w:pPr>
              <w:jc w:val="center"/>
              <w:rPr>
                <w:del w:id="248" w:author="DON CIO" w:date="2025-03-13T10:37:00Z" w16du:dateUtc="2025-03-13T14:37:00Z"/>
                <w:rFonts w:ascii="Times New Roman" w:hAnsi="Times New Roman" w:cs="Times New Roman"/>
                <w:b/>
                <w:sz w:val="20"/>
                <w:szCs w:val="20"/>
                <w:lang w:val="en-GB"/>
              </w:rPr>
            </w:pPr>
            <w:del w:id="249" w:author="DON CIO" w:date="2025-03-13T10:37:00Z" w16du:dateUtc="2025-03-13T14:37:00Z">
              <w:r w:rsidRPr="00EA39E5" w:rsidDel="00FF4FF7">
                <w:rPr>
                  <w:rFonts w:ascii="Times New Roman" w:hAnsi="Times New Roman" w:cs="Times New Roman"/>
                  <w:b/>
                  <w:sz w:val="20"/>
                  <w:szCs w:val="20"/>
                  <w:lang w:val="en-GB"/>
                </w:rPr>
                <w:delText>Radar F</w:delText>
              </w:r>
            </w:del>
          </w:p>
        </w:tc>
        <w:tc>
          <w:tcPr>
            <w:tcW w:w="1702" w:type="dxa"/>
            <w:tcBorders>
              <w:top w:val="single" w:sz="6" w:space="0" w:color="000000"/>
              <w:left w:val="single" w:sz="6" w:space="0" w:color="000000"/>
              <w:bottom w:val="single" w:sz="6" w:space="0" w:color="000000"/>
              <w:right w:val="single" w:sz="6" w:space="0" w:color="000000"/>
            </w:tcBorders>
            <w:vAlign w:val="center"/>
            <w:hideMark/>
          </w:tcPr>
          <w:p w14:paraId="752C3AFB" w14:textId="62FC8218" w:rsidR="00EA39E5" w:rsidRPr="00EA39E5" w:rsidDel="00FF4FF7" w:rsidRDefault="00EA39E5" w:rsidP="00EA39E5">
            <w:pPr>
              <w:jc w:val="center"/>
              <w:rPr>
                <w:ins w:id="250" w:author="Auteur"/>
                <w:del w:id="251" w:author="DON CIO" w:date="2025-03-13T10:37:00Z" w16du:dateUtc="2025-03-13T14:37:00Z"/>
                <w:rFonts w:ascii="Times New Roman" w:hAnsi="Times New Roman" w:cs="Times New Roman"/>
                <w:b/>
                <w:sz w:val="20"/>
                <w:szCs w:val="20"/>
                <w:lang w:val="en-GB"/>
              </w:rPr>
            </w:pPr>
            <w:ins w:id="252" w:author="Auteur">
              <w:del w:id="253" w:author="DON CIO" w:date="2025-03-13T10:37:00Z" w16du:dateUtc="2025-03-13T14:37:00Z">
                <w:r w:rsidRPr="00EA39E5" w:rsidDel="00FF4FF7">
                  <w:rPr>
                    <w:rFonts w:ascii="Times New Roman" w:hAnsi="Times New Roman" w:cs="Times New Roman"/>
                    <w:b/>
                    <w:sz w:val="20"/>
                    <w:szCs w:val="20"/>
                    <w:lang w:val="en-GB"/>
                  </w:rPr>
                  <w:delText>Radar H</w:delText>
                </w:r>
              </w:del>
            </w:ins>
          </w:p>
          <w:p w14:paraId="3CDFB11C" w14:textId="076E2BA5" w:rsidR="00EA39E5" w:rsidRPr="00EA39E5" w:rsidDel="00FF4FF7" w:rsidRDefault="00EA39E5" w:rsidP="00EA39E5">
            <w:pPr>
              <w:jc w:val="center"/>
              <w:rPr>
                <w:del w:id="254" w:author="DON CIO" w:date="2025-03-13T10:37:00Z" w16du:dateUtc="2025-03-13T14:37:00Z"/>
                <w:rFonts w:ascii="Times New Roman" w:hAnsi="Times New Roman" w:cs="Times New Roman"/>
                <w:b/>
                <w:sz w:val="20"/>
                <w:szCs w:val="20"/>
                <w:lang w:val="en-GB"/>
              </w:rPr>
            </w:pPr>
            <w:ins w:id="255" w:author="Auteur">
              <w:del w:id="256" w:author="DON CIO" w:date="2025-03-13T10:37:00Z" w16du:dateUtc="2025-03-13T14:37:00Z">
                <w:r w:rsidRPr="00EA39E5" w:rsidDel="00FF4FF7">
                  <w:rPr>
                    <w:rFonts w:ascii="Times New Roman" w:hAnsi="Times New Roman" w:cs="Times New Roman"/>
                    <w:b/>
                    <w:sz w:val="20"/>
                    <w:szCs w:val="20"/>
                    <w:lang w:val="en-GB"/>
                  </w:rPr>
                  <w:delText>Track</w:delText>
                </w:r>
              </w:del>
            </w:ins>
          </w:p>
        </w:tc>
      </w:tr>
      <w:tr w:rsidR="00EA39E5" w:rsidRPr="006D5EAD" w:rsidDel="00FF4FF7" w14:paraId="29290367" w14:textId="4F210AB5" w:rsidTr="00EA39E5">
        <w:trPr>
          <w:trHeight w:val="282"/>
          <w:jc w:val="center"/>
          <w:del w:id="257" w:author="DON CIO" w:date="2025-03-13T10:37:00Z"/>
        </w:trPr>
        <w:tc>
          <w:tcPr>
            <w:tcW w:w="2835" w:type="dxa"/>
            <w:tcBorders>
              <w:top w:val="single" w:sz="6" w:space="0" w:color="000000"/>
              <w:left w:val="single" w:sz="6" w:space="0" w:color="000000"/>
              <w:bottom w:val="single" w:sz="4" w:space="0" w:color="auto"/>
              <w:right w:val="single" w:sz="6" w:space="0" w:color="000000"/>
            </w:tcBorders>
            <w:hideMark/>
          </w:tcPr>
          <w:p w14:paraId="78279BD4" w14:textId="628DD657" w:rsidR="00EA39E5" w:rsidRPr="00EA39E5" w:rsidDel="00FF4FF7" w:rsidRDefault="00EA39E5" w:rsidP="00EA39E5">
            <w:pPr>
              <w:jc w:val="center"/>
              <w:rPr>
                <w:del w:id="258" w:author="DON CIO" w:date="2025-03-13T10:37:00Z" w16du:dateUtc="2025-03-13T14:37:00Z"/>
                <w:rFonts w:ascii="Times New Roman" w:hAnsi="Times New Roman" w:cs="Times New Roman"/>
                <w:sz w:val="20"/>
                <w:szCs w:val="20"/>
                <w:lang w:val="en-GB"/>
              </w:rPr>
            </w:pPr>
            <w:del w:id="259" w:author="DON CIO" w:date="2025-03-13T10:37:00Z" w16du:dateUtc="2025-03-13T14:37:00Z">
              <w:r w:rsidRPr="00EA39E5" w:rsidDel="00FF4FF7">
                <w:rPr>
                  <w:rFonts w:ascii="Times New Roman" w:hAnsi="Times New Roman" w:cs="Times New Roman"/>
                  <w:sz w:val="20"/>
                  <w:szCs w:val="20"/>
                  <w:lang w:val="en-GB"/>
                </w:rPr>
                <w:delText>Pulse repetition rate maximum (pps)</w:delText>
              </w:r>
            </w:del>
          </w:p>
        </w:tc>
        <w:tc>
          <w:tcPr>
            <w:tcW w:w="1475" w:type="dxa"/>
            <w:tcBorders>
              <w:top w:val="single" w:sz="6" w:space="0" w:color="000000"/>
              <w:left w:val="single" w:sz="6" w:space="0" w:color="000000"/>
              <w:bottom w:val="single" w:sz="4" w:space="0" w:color="auto"/>
              <w:right w:val="single" w:sz="6" w:space="0" w:color="000000"/>
            </w:tcBorders>
            <w:hideMark/>
          </w:tcPr>
          <w:p w14:paraId="31092602" w14:textId="0FB48B84" w:rsidR="00EA39E5" w:rsidRPr="00EA39E5" w:rsidDel="00FF4FF7" w:rsidRDefault="00EA39E5" w:rsidP="00EA39E5">
            <w:pPr>
              <w:jc w:val="center"/>
              <w:rPr>
                <w:del w:id="260" w:author="DON CIO" w:date="2025-03-13T10:37:00Z" w16du:dateUtc="2025-03-13T14:37:00Z"/>
                <w:rFonts w:ascii="Times New Roman" w:hAnsi="Times New Roman" w:cs="Times New Roman"/>
                <w:sz w:val="20"/>
                <w:szCs w:val="20"/>
                <w:lang w:val="en-GB"/>
              </w:rPr>
            </w:pPr>
            <w:del w:id="261" w:author="DON CIO" w:date="2025-03-13T10:37:00Z" w16du:dateUtc="2025-03-13T14:37:00Z">
              <w:r w:rsidRPr="00EA39E5" w:rsidDel="00FF4FF7">
                <w:rPr>
                  <w:rFonts w:ascii="Times New Roman" w:hAnsi="Times New Roman" w:cs="Times New Roman"/>
                  <w:sz w:val="20"/>
                  <w:szCs w:val="20"/>
                  <w:lang w:val="en-GB"/>
                </w:rPr>
                <w:delText>Not given</w:delText>
              </w:r>
            </w:del>
          </w:p>
        </w:tc>
        <w:tc>
          <w:tcPr>
            <w:tcW w:w="1475" w:type="dxa"/>
            <w:tcBorders>
              <w:top w:val="single" w:sz="6" w:space="0" w:color="000000"/>
              <w:left w:val="single" w:sz="6" w:space="0" w:color="000000"/>
              <w:bottom w:val="single" w:sz="4" w:space="0" w:color="auto"/>
              <w:right w:val="single" w:sz="6" w:space="0" w:color="000000"/>
            </w:tcBorders>
            <w:hideMark/>
          </w:tcPr>
          <w:p w14:paraId="4703F610" w14:textId="1FDEF95B" w:rsidR="00EA39E5" w:rsidRPr="00EA39E5" w:rsidDel="00FF4FF7" w:rsidRDefault="00EA39E5" w:rsidP="00EA39E5">
            <w:pPr>
              <w:jc w:val="center"/>
              <w:rPr>
                <w:del w:id="262" w:author="DON CIO" w:date="2025-03-13T10:37:00Z" w16du:dateUtc="2025-03-13T14:37:00Z"/>
                <w:rFonts w:ascii="Times New Roman" w:hAnsi="Times New Roman" w:cs="Times New Roman"/>
                <w:sz w:val="20"/>
                <w:szCs w:val="20"/>
                <w:lang w:val="en-GB"/>
              </w:rPr>
            </w:pPr>
            <w:del w:id="263" w:author="DON CIO" w:date="2025-03-13T10:37:00Z" w16du:dateUtc="2025-03-13T14:37:00Z">
              <w:r w:rsidRPr="00EA39E5" w:rsidDel="00FF4FF7">
                <w:rPr>
                  <w:rFonts w:ascii="Times New Roman" w:hAnsi="Times New Roman" w:cs="Times New Roman"/>
                  <w:sz w:val="20"/>
                  <w:szCs w:val="20"/>
                  <w:lang w:val="en-GB"/>
                </w:rPr>
                <w:delText>Not given</w:delText>
              </w:r>
            </w:del>
          </w:p>
        </w:tc>
        <w:tc>
          <w:tcPr>
            <w:tcW w:w="1475" w:type="dxa"/>
            <w:tcBorders>
              <w:top w:val="single" w:sz="6" w:space="0" w:color="000000"/>
              <w:left w:val="single" w:sz="6" w:space="0" w:color="000000"/>
              <w:bottom w:val="single" w:sz="4" w:space="0" w:color="auto"/>
              <w:right w:val="single" w:sz="6" w:space="0" w:color="000000"/>
            </w:tcBorders>
            <w:hideMark/>
          </w:tcPr>
          <w:p w14:paraId="7E03ADC2" w14:textId="4876CBC4" w:rsidR="00EA39E5" w:rsidRPr="00EA39E5" w:rsidDel="00FF4FF7" w:rsidRDefault="00EA39E5" w:rsidP="00EA39E5">
            <w:pPr>
              <w:jc w:val="center"/>
              <w:rPr>
                <w:del w:id="264" w:author="DON CIO" w:date="2025-03-13T10:37:00Z" w16du:dateUtc="2025-03-13T14:37:00Z"/>
                <w:rFonts w:ascii="Times New Roman" w:hAnsi="Times New Roman" w:cs="Times New Roman"/>
                <w:sz w:val="20"/>
                <w:szCs w:val="20"/>
                <w:lang w:val="en-GB"/>
              </w:rPr>
            </w:pPr>
            <w:del w:id="265" w:author="DON CIO" w:date="2025-03-13T10:37:00Z" w16du:dateUtc="2025-03-13T14:37:00Z">
              <w:r w:rsidRPr="00EA39E5" w:rsidDel="00FF4FF7">
                <w:rPr>
                  <w:rFonts w:ascii="Times New Roman" w:hAnsi="Times New Roman" w:cs="Times New Roman"/>
                  <w:sz w:val="20"/>
                  <w:szCs w:val="20"/>
                  <w:lang w:val="en-GB"/>
                </w:rPr>
                <w:delText>Not given</w:delText>
              </w:r>
            </w:del>
          </w:p>
        </w:tc>
        <w:tc>
          <w:tcPr>
            <w:tcW w:w="1702" w:type="dxa"/>
            <w:tcBorders>
              <w:top w:val="single" w:sz="6" w:space="0" w:color="000000"/>
              <w:left w:val="single" w:sz="6" w:space="0" w:color="000000"/>
              <w:bottom w:val="single" w:sz="4" w:space="0" w:color="auto"/>
              <w:right w:val="single" w:sz="6" w:space="0" w:color="000000"/>
            </w:tcBorders>
            <w:vAlign w:val="center"/>
            <w:hideMark/>
          </w:tcPr>
          <w:p w14:paraId="71CB8E8F" w14:textId="4EA5F125" w:rsidR="00EA39E5" w:rsidRPr="00EA39E5" w:rsidDel="00FF4FF7" w:rsidRDefault="00EA39E5" w:rsidP="00EA39E5">
            <w:pPr>
              <w:jc w:val="center"/>
              <w:rPr>
                <w:del w:id="266" w:author="DON CIO" w:date="2025-03-13T10:37:00Z" w16du:dateUtc="2025-03-13T14:37:00Z"/>
                <w:rFonts w:ascii="Times New Roman" w:hAnsi="Times New Roman" w:cs="Times New Roman"/>
                <w:sz w:val="20"/>
                <w:szCs w:val="20"/>
                <w:lang w:val="en-GB"/>
              </w:rPr>
            </w:pPr>
            <w:ins w:id="267" w:author="Auteur">
              <w:del w:id="268" w:author="DON CIO" w:date="2025-03-13T10:37:00Z" w16du:dateUtc="2025-03-13T14:37:00Z">
                <w:r w:rsidRPr="00EA39E5" w:rsidDel="00FF4FF7">
                  <w:rPr>
                    <w:rFonts w:ascii="Times New Roman" w:hAnsi="Times New Roman" w:cs="Times New Roman"/>
                    <w:sz w:val="20"/>
                    <w:szCs w:val="20"/>
                    <w:lang w:val="en-GB"/>
                    <w:rPrChange w:id="269" w:author="Unknown" w:date="2025-02-28T12:03:00Z">
                      <w:rPr>
                        <w:highlight w:val="yellow"/>
                        <w:lang w:eastAsia="zh-CN"/>
                      </w:rPr>
                    </w:rPrChange>
                  </w:rPr>
                  <w:delText>Not given</w:delText>
                </w:r>
              </w:del>
            </w:ins>
          </w:p>
        </w:tc>
      </w:tr>
      <w:tr w:rsidR="00EA39E5" w:rsidRPr="006D5EAD" w:rsidDel="00FF4FF7" w14:paraId="1C7E168E" w14:textId="1ACABC30" w:rsidTr="00EA39E5">
        <w:trPr>
          <w:jc w:val="center"/>
          <w:del w:id="270" w:author="DON CIO" w:date="2025-03-13T10:37:00Z"/>
        </w:trPr>
        <w:tc>
          <w:tcPr>
            <w:tcW w:w="2835" w:type="dxa"/>
            <w:tcBorders>
              <w:top w:val="single" w:sz="6" w:space="0" w:color="000000"/>
              <w:left w:val="single" w:sz="6" w:space="0" w:color="000000"/>
              <w:bottom w:val="single" w:sz="6" w:space="0" w:color="000000"/>
              <w:right w:val="single" w:sz="6" w:space="0" w:color="000000"/>
            </w:tcBorders>
            <w:hideMark/>
          </w:tcPr>
          <w:p w14:paraId="25745F36" w14:textId="63A0591B" w:rsidR="00EA39E5" w:rsidRPr="00EA39E5" w:rsidDel="00FF4FF7" w:rsidRDefault="00EA39E5" w:rsidP="00EA39E5">
            <w:pPr>
              <w:jc w:val="center"/>
              <w:rPr>
                <w:del w:id="271" w:author="DON CIO" w:date="2025-03-13T10:37:00Z" w16du:dateUtc="2025-03-13T14:37:00Z"/>
                <w:rFonts w:ascii="Times New Roman" w:hAnsi="Times New Roman" w:cs="Times New Roman"/>
                <w:sz w:val="20"/>
                <w:szCs w:val="20"/>
                <w:lang w:val="en-GB"/>
              </w:rPr>
            </w:pPr>
            <w:del w:id="272" w:author="DON CIO" w:date="2025-03-13T10:37:00Z" w16du:dateUtc="2025-03-13T14:37:00Z">
              <w:r w:rsidRPr="00EA39E5" w:rsidDel="00FF4FF7">
                <w:rPr>
                  <w:rFonts w:ascii="Times New Roman" w:hAnsi="Times New Roman" w:cs="Times New Roman"/>
                  <w:sz w:val="20"/>
                  <w:szCs w:val="20"/>
                  <w:lang w:val="en-GB"/>
                </w:rPr>
                <w:delText>Transmit duty cycle, minimum (%)</w:delText>
              </w:r>
            </w:del>
          </w:p>
        </w:tc>
        <w:tc>
          <w:tcPr>
            <w:tcW w:w="1475" w:type="dxa"/>
            <w:tcBorders>
              <w:top w:val="single" w:sz="6" w:space="0" w:color="000000"/>
              <w:left w:val="single" w:sz="6" w:space="0" w:color="000000"/>
              <w:bottom w:val="single" w:sz="6" w:space="0" w:color="000000"/>
              <w:right w:val="single" w:sz="6" w:space="0" w:color="000000"/>
            </w:tcBorders>
            <w:hideMark/>
          </w:tcPr>
          <w:p w14:paraId="03888B4A" w14:textId="77F25528" w:rsidR="00EA39E5" w:rsidRPr="00EA39E5" w:rsidDel="00FF4FF7" w:rsidRDefault="00EA39E5" w:rsidP="00EA39E5">
            <w:pPr>
              <w:jc w:val="center"/>
              <w:rPr>
                <w:del w:id="273" w:author="DON CIO" w:date="2025-03-13T10:37:00Z" w16du:dateUtc="2025-03-13T14:37:00Z"/>
                <w:rFonts w:ascii="Times New Roman" w:hAnsi="Times New Roman" w:cs="Times New Roman"/>
                <w:sz w:val="20"/>
                <w:szCs w:val="20"/>
                <w:lang w:val="en-GB"/>
              </w:rPr>
            </w:pPr>
            <w:del w:id="274" w:author="DON CIO" w:date="2025-03-13T10:37:00Z" w16du:dateUtc="2025-03-13T14:37:00Z">
              <w:r w:rsidRPr="00EA39E5" w:rsidDel="00FF4FF7">
                <w:rPr>
                  <w:rFonts w:ascii="Times New Roman" w:hAnsi="Times New Roman" w:cs="Times New Roman"/>
                  <w:sz w:val="20"/>
                  <w:szCs w:val="20"/>
                  <w:lang w:val="en-GB"/>
                </w:rPr>
                <w:delText>Not given</w:delText>
              </w:r>
            </w:del>
          </w:p>
        </w:tc>
        <w:tc>
          <w:tcPr>
            <w:tcW w:w="1475" w:type="dxa"/>
            <w:tcBorders>
              <w:top w:val="single" w:sz="6" w:space="0" w:color="000000"/>
              <w:left w:val="single" w:sz="6" w:space="0" w:color="000000"/>
              <w:bottom w:val="single" w:sz="6" w:space="0" w:color="000000"/>
              <w:right w:val="single" w:sz="6" w:space="0" w:color="000000"/>
            </w:tcBorders>
            <w:hideMark/>
          </w:tcPr>
          <w:p w14:paraId="28544B4F" w14:textId="445E7A52" w:rsidR="00EA39E5" w:rsidRPr="00EA39E5" w:rsidDel="00FF4FF7" w:rsidRDefault="00EA39E5" w:rsidP="00EA39E5">
            <w:pPr>
              <w:jc w:val="center"/>
              <w:rPr>
                <w:del w:id="275" w:author="DON CIO" w:date="2025-03-13T10:37:00Z" w16du:dateUtc="2025-03-13T14:37:00Z"/>
                <w:rFonts w:ascii="Times New Roman" w:hAnsi="Times New Roman" w:cs="Times New Roman"/>
                <w:sz w:val="20"/>
                <w:szCs w:val="20"/>
                <w:lang w:val="en-GB"/>
              </w:rPr>
            </w:pPr>
            <w:del w:id="276" w:author="DON CIO" w:date="2025-03-13T10:37:00Z" w16du:dateUtc="2025-03-13T14:37:00Z">
              <w:r w:rsidRPr="00EA39E5" w:rsidDel="00FF4FF7">
                <w:rPr>
                  <w:rFonts w:ascii="Times New Roman" w:hAnsi="Times New Roman" w:cs="Times New Roman"/>
                  <w:sz w:val="20"/>
                  <w:szCs w:val="20"/>
                  <w:lang w:val="en-GB"/>
                </w:rPr>
                <w:delText>Not given</w:delText>
              </w:r>
            </w:del>
          </w:p>
        </w:tc>
        <w:tc>
          <w:tcPr>
            <w:tcW w:w="1475" w:type="dxa"/>
            <w:tcBorders>
              <w:top w:val="single" w:sz="6" w:space="0" w:color="000000"/>
              <w:left w:val="single" w:sz="6" w:space="0" w:color="000000"/>
              <w:bottom w:val="single" w:sz="6" w:space="0" w:color="000000"/>
              <w:right w:val="single" w:sz="6" w:space="0" w:color="000000"/>
            </w:tcBorders>
            <w:hideMark/>
          </w:tcPr>
          <w:p w14:paraId="44D9DCBB" w14:textId="5890AAA6" w:rsidR="00EA39E5" w:rsidRPr="00EA39E5" w:rsidDel="00FF4FF7" w:rsidRDefault="00EA39E5" w:rsidP="00EA39E5">
            <w:pPr>
              <w:jc w:val="center"/>
              <w:rPr>
                <w:del w:id="277" w:author="DON CIO" w:date="2025-03-13T10:37:00Z" w16du:dateUtc="2025-03-13T14:37:00Z"/>
                <w:rFonts w:ascii="Times New Roman" w:hAnsi="Times New Roman" w:cs="Times New Roman"/>
                <w:sz w:val="20"/>
                <w:szCs w:val="20"/>
                <w:lang w:val="en-GB"/>
              </w:rPr>
            </w:pPr>
            <w:del w:id="278" w:author="DON CIO" w:date="2025-03-13T10:37:00Z" w16du:dateUtc="2025-03-13T14:37:00Z">
              <w:r w:rsidRPr="00EA39E5" w:rsidDel="00FF4FF7">
                <w:rPr>
                  <w:rFonts w:ascii="Times New Roman" w:hAnsi="Times New Roman" w:cs="Times New Roman"/>
                  <w:sz w:val="20"/>
                  <w:szCs w:val="20"/>
                  <w:lang w:val="en-GB"/>
                </w:rPr>
                <w:delText>0.11</w:delText>
              </w:r>
              <w:r w:rsidRPr="00EA39E5" w:rsidDel="00FF4FF7">
                <w:rPr>
                  <w:rFonts w:ascii="Times New Roman" w:hAnsi="Times New Roman" w:cs="Times New Roman"/>
                  <w:sz w:val="20"/>
                  <w:szCs w:val="20"/>
                  <w:vertAlign w:val="superscript"/>
                  <w:lang w:val="en-GB"/>
                </w:rPr>
                <w:delText>(2)</w:delText>
              </w:r>
            </w:del>
          </w:p>
        </w:tc>
        <w:tc>
          <w:tcPr>
            <w:tcW w:w="1702" w:type="dxa"/>
            <w:tcBorders>
              <w:top w:val="single" w:sz="6" w:space="0" w:color="000000"/>
              <w:left w:val="single" w:sz="6" w:space="0" w:color="000000"/>
              <w:bottom w:val="single" w:sz="6" w:space="0" w:color="000000"/>
              <w:right w:val="single" w:sz="6" w:space="0" w:color="000000"/>
            </w:tcBorders>
            <w:vAlign w:val="center"/>
            <w:hideMark/>
          </w:tcPr>
          <w:p w14:paraId="15B6AFAC" w14:textId="3D52566F" w:rsidR="00EA39E5" w:rsidRPr="00EA39E5" w:rsidDel="00FF4FF7" w:rsidRDefault="00EA39E5" w:rsidP="00EA39E5">
            <w:pPr>
              <w:jc w:val="center"/>
              <w:rPr>
                <w:del w:id="279" w:author="DON CIO" w:date="2025-03-13T10:37:00Z" w16du:dateUtc="2025-03-13T14:37:00Z"/>
                <w:rFonts w:ascii="Times New Roman" w:hAnsi="Times New Roman" w:cs="Times New Roman"/>
                <w:sz w:val="20"/>
                <w:szCs w:val="20"/>
                <w:lang w:val="en-GB"/>
              </w:rPr>
            </w:pPr>
            <w:ins w:id="280" w:author="Auteur">
              <w:del w:id="281" w:author="DON CIO" w:date="2025-03-13T10:37:00Z" w16du:dateUtc="2025-03-13T14:37:00Z">
                <w:r w:rsidRPr="00EA39E5" w:rsidDel="00FF4FF7">
                  <w:rPr>
                    <w:rFonts w:ascii="Times New Roman" w:hAnsi="Times New Roman" w:cs="Times New Roman"/>
                    <w:sz w:val="20"/>
                    <w:szCs w:val="20"/>
                    <w:lang w:val="en-GB"/>
                  </w:rPr>
                  <w:delText>Not given</w:delText>
                </w:r>
              </w:del>
            </w:ins>
          </w:p>
        </w:tc>
      </w:tr>
      <w:tr w:rsidR="00EA39E5" w:rsidRPr="006D5EAD" w:rsidDel="00FF4FF7" w14:paraId="58637E64" w14:textId="2DB20D73" w:rsidTr="00EA39E5">
        <w:trPr>
          <w:jc w:val="center"/>
          <w:del w:id="282" w:author="DON CIO" w:date="2025-03-13T10:37:00Z"/>
        </w:trPr>
        <w:tc>
          <w:tcPr>
            <w:tcW w:w="2835" w:type="dxa"/>
            <w:tcBorders>
              <w:top w:val="single" w:sz="6" w:space="0" w:color="000000"/>
              <w:left w:val="single" w:sz="6" w:space="0" w:color="000000"/>
              <w:bottom w:val="single" w:sz="6" w:space="0" w:color="000000"/>
              <w:right w:val="single" w:sz="6" w:space="0" w:color="000000"/>
            </w:tcBorders>
            <w:hideMark/>
          </w:tcPr>
          <w:p w14:paraId="2C33FA7D" w14:textId="6334E4E5" w:rsidR="00EA39E5" w:rsidRPr="00EA39E5" w:rsidDel="00FF4FF7" w:rsidRDefault="00EA39E5" w:rsidP="00EA39E5">
            <w:pPr>
              <w:jc w:val="center"/>
              <w:rPr>
                <w:del w:id="283" w:author="DON CIO" w:date="2025-03-13T10:37:00Z" w16du:dateUtc="2025-03-13T14:37:00Z"/>
                <w:rFonts w:ascii="Times New Roman" w:hAnsi="Times New Roman" w:cs="Times New Roman"/>
                <w:sz w:val="20"/>
                <w:szCs w:val="20"/>
                <w:lang w:val="en-GB"/>
              </w:rPr>
            </w:pPr>
            <w:del w:id="284" w:author="DON CIO" w:date="2025-03-13T10:37:00Z" w16du:dateUtc="2025-03-13T14:37:00Z">
              <w:r w:rsidRPr="00EA39E5" w:rsidDel="00FF4FF7">
                <w:rPr>
                  <w:rFonts w:ascii="Times New Roman" w:hAnsi="Times New Roman" w:cs="Times New Roman"/>
                  <w:sz w:val="20"/>
                  <w:szCs w:val="20"/>
                  <w:lang w:val="en-GB"/>
                </w:rPr>
                <w:delText>Transmit duty cycle, maximum (%)</w:delText>
              </w:r>
            </w:del>
          </w:p>
        </w:tc>
        <w:tc>
          <w:tcPr>
            <w:tcW w:w="1475" w:type="dxa"/>
            <w:tcBorders>
              <w:top w:val="single" w:sz="6" w:space="0" w:color="000000"/>
              <w:left w:val="single" w:sz="6" w:space="0" w:color="000000"/>
              <w:bottom w:val="single" w:sz="6" w:space="0" w:color="000000"/>
              <w:right w:val="single" w:sz="6" w:space="0" w:color="000000"/>
            </w:tcBorders>
            <w:hideMark/>
          </w:tcPr>
          <w:p w14:paraId="47E810C5" w14:textId="0DF3E7F4" w:rsidR="00EA39E5" w:rsidRPr="00EA39E5" w:rsidDel="00FF4FF7" w:rsidRDefault="00EA39E5" w:rsidP="00EA39E5">
            <w:pPr>
              <w:jc w:val="center"/>
              <w:rPr>
                <w:del w:id="285" w:author="DON CIO" w:date="2025-03-13T10:37:00Z" w16du:dateUtc="2025-03-13T14:37:00Z"/>
                <w:rFonts w:ascii="Times New Roman" w:hAnsi="Times New Roman" w:cs="Times New Roman"/>
                <w:sz w:val="20"/>
                <w:szCs w:val="20"/>
                <w:lang w:val="en-GB"/>
              </w:rPr>
            </w:pPr>
            <w:del w:id="286" w:author="DON CIO" w:date="2025-03-13T10:37:00Z" w16du:dateUtc="2025-03-13T14:37:00Z">
              <w:r w:rsidRPr="00EA39E5" w:rsidDel="00FF4FF7">
                <w:rPr>
                  <w:rFonts w:ascii="Times New Roman" w:hAnsi="Times New Roman" w:cs="Times New Roman"/>
                  <w:sz w:val="20"/>
                  <w:szCs w:val="20"/>
                  <w:lang w:val="en-GB"/>
                </w:rPr>
                <w:delText>Not given</w:delText>
              </w:r>
            </w:del>
          </w:p>
        </w:tc>
        <w:tc>
          <w:tcPr>
            <w:tcW w:w="1475" w:type="dxa"/>
            <w:tcBorders>
              <w:top w:val="single" w:sz="6" w:space="0" w:color="000000"/>
              <w:left w:val="single" w:sz="6" w:space="0" w:color="000000"/>
              <w:bottom w:val="single" w:sz="6" w:space="0" w:color="000000"/>
              <w:right w:val="single" w:sz="6" w:space="0" w:color="000000"/>
            </w:tcBorders>
            <w:hideMark/>
          </w:tcPr>
          <w:p w14:paraId="2CD8400A" w14:textId="2BE95A43" w:rsidR="00EA39E5" w:rsidRPr="00EA39E5" w:rsidDel="00FF4FF7" w:rsidRDefault="00EA39E5" w:rsidP="00EA39E5">
            <w:pPr>
              <w:jc w:val="center"/>
              <w:rPr>
                <w:del w:id="287" w:author="DON CIO" w:date="2025-03-13T10:37:00Z" w16du:dateUtc="2025-03-13T14:37:00Z"/>
                <w:rFonts w:ascii="Times New Roman" w:hAnsi="Times New Roman" w:cs="Times New Roman"/>
                <w:sz w:val="20"/>
                <w:szCs w:val="20"/>
                <w:lang w:val="en-GB"/>
              </w:rPr>
            </w:pPr>
            <w:del w:id="288" w:author="DON CIO" w:date="2025-03-13T10:37:00Z" w16du:dateUtc="2025-03-13T14:37:00Z">
              <w:r w:rsidRPr="00EA39E5" w:rsidDel="00FF4FF7">
                <w:rPr>
                  <w:rFonts w:ascii="Times New Roman" w:hAnsi="Times New Roman" w:cs="Times New Roman"/>
                  <w:sz w:val="20"/>
                  <w:szCs w:val="20"/>
                  <w:lang w:val="en-GB"/>
                </w:rPr>
                <w:delText>Not given</w:delText>
              </w:r>
            </w:del>
          </w:p>
        </w:tc>
        <w:tc>
          <w:tcPr>
            <w:tcW w:w="1475" w:type="dxa"/>
            <w:tcBorders>
              <w:top w:val="single" w:sz="6" w:space="0" w:color="000000"/>
              <w:left w:val="single" w:sz="6" w:space="0" w:color="000000"/>
              <w:bottom w:val="single" w:sz="6" w:space="0" w:color="000000"/>
              <w:right w:val="single" w:sz="6" w:space="0" w:color="000000"/>
            </w:tcBorders>
            <w:hideMark/>
          </w:tcPr>
          <w:p w14:paraId="7F1D9DBD" w14:textId="3B9C25C9" w:rsidR="00EA39E5" w:rsidRPr="00EA39E5" w:rsidDel="00FF4FF7" w:rsidRDefault="00EA39E5" w:rsidP="00EA39E5">
            <w:pPr>
              <w:jc w:val="center"/>
              <w:rPr>
                <w:del w:id="289" w:author="DON CIO" w:date="2025-03-13T10:37:00Z" w16du:dateUtc="2025-03-13T14:37:00Z"/>
                <w:rFonts w:ascii="Times New Roman" w:hAnsi="Times New Roman" w:cs="Times New Roman"/>
                <w:sz w:val="20"/>
                <w:szCs w:val="20"/>
                <w:lang w:val="en-GB"/>
              </w:rPr>
            </w:pPr>
            <w:del w:id="290" w:author="DON CIO" w:date="2025-03-13T10:37:00Z" w16du:dateUtc="2025-03-13T14:37:00Z">
              <w:r w:rsidRPr="00EA39E5" w:rsidDel="00FF4FF7">
                <w:rPr>
                  <w:rFonts w:ascii="Times New Roman" w:hAnsi="Times New Roman" w:cs="Times New Roman"/>
                  <w:sz w:val="20"/>
                  <w:szCs w:val="20"/>
                  <w:lang w:val="en-GB"/>
                </w:rPr>
                <w:delText>Not given</w:delText>
              </w:r>
            </w:del>
          </w:p>
        </w:tc>
        <w:tc>
          <w:tcPr>
            <w:tcW w:w="1702" w:type="dxa"/>
            <w:tcBorders>
              <w:top w:val="single" w:sz="6" w:space="0" w:color="000000"/>
              <w:left w:val="single" w:sz="6" w:space="0" w:color="000000"/>
              <w:bottom w:val="single" w:sz="6" w:space="0" w:color="000000"/>
              <w:right w:val="single" w:sz="6" w:space="0" w:color="000000"/>
            </w:tcBorders>
            <w:vAlign w:val="center"/>
            <w:hideMark/>
          </w:tcPr>
          <w:p w14:paraId="6A54F5B8" w14:textId="0AA66D0C" w:rsidR="00EA39E5" w:rsidRPr="00EA39E5" w:rsidDel="00FF4FF7" w:rsidRDefault="00EA39E5" w:rsidP="00EA39E5">
            <w:pPr>
              <w:jc w:val="center"/>
              <w:rPr>
                <w:del w:id="291" w:author="DON CIO" w:date="2025-03-13T10:37:00Z" w16du:dateUtc="2025-03-13T14:37:00Z"/>
                <w:rFonts w:ascii="Times New Roman" w:hAnsi="Times New Roman" w:cs="Times New Roman"/>
                <w:sz w:val="20"/>
                <w:szCs w:val="20"/>
                <w:lang w:val="en-GB"/>
              </w:rPr>
            </w:pPr>
            <w:ins w:id="292" w:author="Auteur">
              <w:del w:id="293" w:author="DON CIO" w:date="2025-03-13T10:37:00Z" w16du:dateUtc="2025-03-13T14:37:00Z">
                <w:r w:rsidRPr="00EA39E5" w:rsidDel="00FF4FF7">
                  <w:rPr>
                    <w:rFonts w:ascii="Times New Roman" w:hAnsi="Times New Roman" w:cs="Times New Roman"/>
                    <w:sz w:val="20"/>
                    <w:szCs w:val="20"/>
                    <w:lang w:val="en-GB"/>
                  </w:rPr>
                  <w:delText>Not given</w:delText>
                </w:r>
              </w:del>
            </w:ins>
          </w:p>
        </w:tc>
      </w:tr>
      <w:tr w:rsidR="00EA39E5" w:rsidRPr="006D5EAD" w:rsidDel="00FF4FF7" w14:paraId="583FAD49" w14:textId="1AD5C3AE" w:rsidTr="00EA39E5">
        <w:trPr>
          <w:jc w:val="center"/>
          <w:del w:id="294" w:author="DON CIO" w:date="2025-03-13T10:37:00Z"/>
        </w:trPr>
        <w:tc>
          <w:tcPr>
            <w:tcW w:w="2835" w:type="dxa"/>
            <w:tcBorders>
              <w:top w:val="single" w:sz="6" w:space="0" w:color="000000"/>
              <w:left w:val="single" w:sz="6" w:space="0" w:color="000000"/>
              <w:bottom w:val="single" w:sz="6" w:space="0" w:color="000000"/>
              <w:right w:val="single" w:sz="6" w:space="0" w:color="000000"/>
            </w:tcBorders>
            <w:hideMark/>
          </w:tcPr>
          <w:p w14:paraId="7BF4A767" w14:textId="6EDB2B84" w:rsidR="00EA39E5" w:rsidRPr="00EA39E5" w:rsidDel="00FF4FF7" w:rsidRDefault="00EA39E5" w:rsidP="00EA39E5">
            <w:pPr>
              <w:jc w:val="center"/>
              <w:rPr>
                <w:del w:id="295" w:author="DON CIO" w:date="2025-03-13T10:37:00Z" w16du:dateUtc="2025-03-13T14:37:00Z"/>
                <w:rFonts w:ascii="Times New Roman" w:hAnsi="Times New Roman" w:cs="Times New Roman"/>
                <w:sz w:val="20"/>
                <w:szCs w:val="20"/>
                <w:lang w:val="en-GB"/>
              </w:rPr>
            </w:pPr>
            <w:del w:id="296" w:author="DON CIO" w:date="2025-03-13T10:37:00Z" w16du:dateUtc="2025-03-13T14:37:00Z">
              <w:r w:rsidRPr="00EA39E5" w:rsidDel="00FF4FF7">
                <w:rPr>
                  <w:rFonts w:ascii="Times New Roman" w:hAnsi="Times New Roman" w:cs="Times New Roman"/>
                  <w:sz w:val="20"/>
                  <w:szCs w:val="20"/>
                  <w:lang w:val="en-GB"/>
                </w:rPr>
                <w:delText>Chirp bandwidth (MHz)</w:delText>
              </w:r>
            </w:del>
          </w:p>
        </w:tc>
        <w:tc>
          <w:tcPr>
            <w:tcW w:w="1475" w:type="dxa"/>
            <w:tcBorders>
              <w:top w:val="single" w:sz="6" w:space="0" w:color="000000"/>
              <w:left w:val="single" w:sz="6" w:space="0" w:color="000000"/>
              <w:bottom w:val="single" w:sz="6" w:space="0" w:color="000000"/>
              <w:right w:val="single" w:sz="6" w:space="0" w:color="000000"/>
            </w:tcBorders>
            <w:hideMark/>
          </w:tcPr>
          <w:p w14:paraId="42FE2C06" w14:textId="3CF8CF52" w:rsidR="00EA39E5" w:rsidRPr="00EA39E5" w:rsidDel="00FF4FF7" w:rsidRDefault="00EA39E5" w:rsidP="00EA39E5">
            <w:pPr>
              <w:jc w:val="center"/>
              <w:rPr>
                <w:del w:id="297" w:author="DON CIO" w:date="2025-03-13T10:37:00Z" w16du:dateUtc="2025-03-13T14:37:00Z"/>
                <w:rFonts w:ascii="Times New Roman" w:hAnsi="Times New Roman" w:cs="Times New Roman"/>
                <w:sz w:val="20"/>
                <w:szCs w:val="20"/>
                <w:lang w:val="en-GB"/>
              </w:rPr>
            </w:pPr>
            <w:del w:id="298" w:author="DON CIO" w:date="2025-03-13T10:37:00Z" w16du:dateUtc="2025-03-13T14:37:00Z">
              <w:r w:rsidRPr="00EA39E5" w:rsidDel="00FF4FF7">
                <w:rPr>
                  <w:rFonts w:ascii="Times New Roman" w:hAnsi="Times New Roman" w:cs="Times New Roman"/>
                  <w:sz w:val="20"/>
                  <w:szCs w:val="20"/>
                  <w:lang w:val="en-GB"/>
                </w:rPr>
                <w:delText xml:space="preserve">Not applicable </w:delText>
              </w:r>
              <w:r w:rsidRPr="00EA39E5" w:rsidDel="00FF4FF7">
                <w:rPr>
                  <w:rFonts w:ascii="Times New Roman" w:hAnsi="Times New Roman" w:cs="Times New Roman"/>
                  <w:sz w:val="20"/>
                  <w:szCs w:val="20"/>
                  <w:lang w:val="en-GB"/>
                </w:rPr>
                <w:br/>
                <w:delText>or not given</w:delText>
              </w:r>
            </w:del>
          </w:p>
        </w:tc>
        <w:tc>
          <w:tcPr>
            <w:tcW w:w="1475" w:type="dxa"/>
            <w:tcBorders>
              <w:top w:val="single" w:sz="6" w:space="0" w:color="000000"/>
              <w:left w:val="single" w:sz="6" w:space="0" w:color="000000"/>
              <w:bottom w:val="single" w:sz="6" w:space="0" w:color="000000"/>
              <w:right w:val="single" w:sz="6" w:space="0" w:color="000000"/>
            </w:tcBorders>
            <w:hideMark/>
          </w:tcPr>
          <w:p w14:paraId="2BEBBAAC" w14:textId="31413DAB" w:rsidR="00EA39E5" w:rsidRPr="00EA39E5" w:rsidDel="00FF4FF7" w:rsidRDefault="00EA39E5" w:rsidP="00EA39E5">
            <w:pPr>
              <w:jc w:val="center"/>
              <w:rPr>
                <w:del w:id="299" w:author="DON CIO" w:date="2025-03-13T10:37:00Z" w16du:dateUtc="2025-03-13T14:37:00Z"/>
                <w:rFonts w:ascii="Times New Roman" w:hAnsi="Times New Roman" w:cs="Times New Roman"/>
                <w:sz w:val="20"/>
                <w:szCs w:val="20"/>
                <w:lang w:val="en-GB"/>
              </w:rPr>
            </w:pPr>
            <w:del w:id="300" w:author="DON CIO" w:date="2025-03-13T10:37:00Z" w16du:dateUtc="2025-03-13T14:37:00Z">
              <w:r w:rsidRPr="00EA39E5" w:rsidDel="00FF4FF7">
                <w:rPr>
                  <w:rFonts w:ascii="Times New Roman" w:hAnsi="Times New Roman" w:cs="Times New Roman"/>
                  <w:sz w:val="20"/>
                  <w:szCs w:val="20"/>
                  <w:lang w:val="en-GB"/>
                </w:rPr>
                <w:delText>Not applicable</w:delText>
              </w:r>
              <w:r w:rsidRPr="00EA39E5" w:rsidDel="00FF4FF7">
                <w:rPr>
                  <w:rFonts w:ascii="Times New Roman" w:hAnsi="Times New Roman" w:cs="Times New Roman"/>
                  <w:sz w:val="20"/>
                  <w:szCs w:val="20"/>
                  <w:lang w:val="en-GB"/>
                </w:rPr>
                <w:br/>
                <w:delText>or not given</w:delText>
              </w:r>
            </w:del>
          </w:p>
        </w:tc>
        <w:tc>
          <w:tcPr>
            <w:tcW w:w="1475" w:type="dxa"/>
            <w:tcBorders>
              <w:top w:val="single" w:sz="6" w:space="0" w:color="000000"/>
              <w:left w:val="single" w:sz="6" w:space="0" w:color="000000"/>
              <w:bottom w:val="single" w:sz="6" w:space="0" w:color="000000"/>
              <w:right w:val="single" w:sz="6" w:space="0" w:color="000000"/>
            </w:tcBorders>
            <w:hideMark/>
          </w:tcPr>
          <w:p w14:paraId="0D651FD2" w14:textId="053E81BF" w:rsidR="00EA39E5" w:rsidRPr="00EA39E5" w:rsidDel="00FF4FF7" w:rsidRDefault="00EA39E5" w:rsidP="00EA39E5">
            <w:pPr>
              <w:jc w:val="center"/>
              <w:rPr>
                <w:del w:id="301" w:author="DON CIO" w:date="2025-03-13T10:37:00Z" w16du:dateUtc="2025-03-13T14:37:00Z"/>
                <w:rFonts w:ascii="Times New Roman" w:hAnsi="Times New Roman" w:cs="Times New Roman"/>
                <w:sz w:val="20"/>
                <w:szCs w:val="20"/>
                <w:lang w:val="en-GB"/>
              </w:rPr>
            </w:pPr>
            <w:del w:id="302" w:author="DON CIO" w:date="2025-03-13T10:37:00Z" w16du:dateUtc="2025-03-13T14:37:00Z">
              <w:r w:rsidRPr="00EA39E5" w:rsidDel="00FF4FF7">
                <w:rPr>
                  <w:rFonts w:ascii="Times New Roman" w:hAnsi="Times New Roman" w:cs="Times New Roman"/>
                  <w:sz w:val="20"/>
                  <w:szCs w:val="20"/>
                  <w:lang w:val="en-GB"/>
                </w:rPr>
                <w:delText>Not applicable</w:delText>
              </w:r>
              <w:r w:rsidRPr="00EA39E5" w:rsidDel="00FF4FF7">
                <w:rPr>
                  <w:rFonts w:ascii="Times New Roman" w:hAnsi="Times New Roman" w:cs="Times New Roman"/>
                  <w:sz w:val="20"/>
                  <w:szCs w:val="20"/>
                  <w:lang w:val="en-GB"/>
                </w:rPr>
                <w:br/>
                <w:delText>or not given</w:delText>
              </w:r>
            </w:del>
          </w:p>
        </w:tc>
        <w:tc>
          <w:tcPr>
            <w:tcW w:w="1702" w:type="dxa"/>
            <w:tcBorders>
              <w:top w:val="single" w:sz="6" w:space="0" w:color="000000"/>
              <w:left w:val="single" w:sz="6" w:space="0" w:color="000000"/>
              <w:bottom w:val="single" w:sz="6" w:space="0" w:color="000000"/>
              <w:right w:val="single" w:sz="6" w:space="0" w:color="000000"/>
            </w:tcBorders>
          </w:tcPr>
          <w:p w14:paraId="556D2C0C" w14:textId="4A041CE8" w:rsidR="00EA39E5" w:rsidRPr="00EA39E5" w:rsidDel="00FF4FF7" w:rsidRDefault="00EA39E5" w:rsidP="00EA39E5">
            <w:pPr>
              <w:jc w:val="center"/>
              <w:rPr>
                <w:del w:id="303" w:author="DON CIO" w:date="2025-03-13T10:37:00Z" w16du:dateUtc="2025-03-13T14:37:00Z"/>
                <w:rFonts w:ascii="Times New Roman" w:hAnsi="Times New Roman" w:cs="Times New Roman"/>
                <w:sz w:val="20"/>
                <w:szCs w:val="20"/>
                <w:lang w:val="en-GB"/>
              </w:rPr>
            </w:pPr>
          </w:p>
        </w:tc>
      </w:tr>
      <w:tr w:rsidR="00EA39E5" w:rsidRPr="006D5EAD" w:rsidDel="00FF4FF7" w14:paraId="62AAAFA9" w14:textId="001BEDC3" w:rsidTr="00EA39E5">
        <w:trPr>
          <w:jc w:val="center"/>
          <w:del w:id="304" w:author="DON CIO" w:date="2025-03-13T10:37:00Z"/>
        </w:trPr>
        <w:tc>
          <w:tcPr>
            <w:tcW w:w="2835" w:type="dxa"/>
            <w:tcBorders>
              <w:top w:val="single" w:sz="6" w:space="0" w:color="000000"/>
              <w:left w:val="single" w:sz="6" w:space="0" w:color="000000"/>
              <w:bottom w:val="single" w:sz="6" w:space="0" w:color="000000"/>
              <w:right w:val="single" w:sz="6" w:space="0" w:color="000000"/>
            </w:tcBorders>
            <w:hideMark/>
          </w:tcPr>
          <w:p w14:paraId="1DE7BD10" w14:textId="522C74C4" w:rsidR="00EA39E5" w:rsidRPr="00EA39E5" w:rsidDel="00FF4FF7" w:rsidRDefault="00EA39E5" w:rsidP="00EA39E5">
            <w:pPr>
              <w:jc w:val="center"/>
              <w:rPr>
                <w:del w:id="305" w:author="DON CIO" w:date="2025-03-13T10:37:00Z" w16du:dateUtc="2025-03-13T14:37:00Z"/>
                <w:rFonts w:ascii="Times New Roman" w:hAnsi="Times New Roman" w:cs="Times New Roman"/>
                <w:sz w:val="20"/>
                <w:szCs w:val="20"/>
                <w:lang w:val="en-GB"/>
              </w:rPr>
            </w:pPr>
            <w:del w:id="306" w:author="DON CIO" w:date="2025-03-13T10:37:00Z" w16du:dateUtc="2025-03-13T14:37:00Z">
              <w:r w:rsidRPr="00EA39E5" w:rsidDel="00FF4FF7">
                <w:rPr>
                  <w:rFonts w:ascii="Times New Roman" w:hAnsi="Times New Roman" w:cs="Times New Roman"/>
                  <w:sz w:val="20"/>
                  <w:szCs w:val="20"/>
                  <w:lang w:val="en-GB"/>
                </w:rPr>
                <w:delText>Phase-coded sub-pulse width (ms)</w:delText>
              </w:r>
            </w:del>
          </w:p>
        </w:tc>
        <w:tc>
          <w:tcPr>
            <w:tcW w:w="1475" w:type="dxa"/>
            <w:tcBorders>
              <w:top w:val="single" w:sz="6" w:space="0" w:color="000000"/>
              <w:left w:val="single" w:sz="6" w:space="0" w:color="000000"/>
              <w:bottom w:val="single" w:sz="6" w:space="0" w:color="000000"/>
              <w:right w:val="single" w:sz="6" w:space="0" w:color="000000"/>
            </w:tcBorders>
            <w:hideMark/>
          </w:tcPr>
          <w:p w14:paraId="582B405F" w14:textId="236E5DC1" w:rsidR="00EA39E5" w:rsidRPr="00EA39E5" w:rsidDel="00FF4FF7" w:rsidRDefault="00EA39E5" w:rsidP="00EA39E5">
            <w:pPr>
              <w:jc w:val="center"/>
              <w:rPr>
                <w:del w:id="307" w:author="DON CIO" w:date="2025-03-13T10:37:00Z" w16du:dateUtc="2025-03-13T14:37:00Z"/>
                <w:rFonts w:ascii="Times New Roman" w:hAnsi="Times New Roman" w:cs="Times New Roman"/>
                <w:sz w:val="20"/>
                <w:szCs w:val="20"/>
                <w:lang w:val="en-GB"/>
              </w:rPr>
            </w:pPr>
            <w:del w:id="308" w:author="DON CIO" w:date="2025-03-13T10:37:00Z" w16du:dateUtc="2025-03-13T14:37:00Z">
              <w:r w:rsidRPr="00EA39E5" w:rsidDel="00FF4FF7">
                <w:rPr>
                  <w:rFonts w:ascii="Times New Roman" w:hAnsi="Times New Roman" w:cs="Times New Roman"/>
                  <w:sz w:val="20"/>
                  <w:szCs w:val="20"/>
                  <w:lang w:val="en-GB"/>
                </w:rPr>
                <w:delText>Not applicable</w:delText>
              </w:r>
              <w:r w:rsidRPr="00EA39E5" w:rsidDel="00FF4FF7">
                <w:rPr>
                  <w:rFonts w:ascii="Times New Roman" w:hAnsi="Times New Roman" w:cs="Times New Roman"/>
                  <w:sz w:val="20"/>
                  <w:szCs w:val="20"/>
                  <w:lang w:val="en-GB"/>
                </w:rPr>
                <w:br/>
                <w:delText>or not given</w:delText>
              </w:r>
            </w:del>
          </w:p>
        </w:tc>
        <w:tc>
          <w:tcPr>
            <w:tcW w:w="1475" w:type="dxa"/>
            <w:tcBorders>
              <w:top w:val="single" w:sz="6" w:space="0" w:color="000000"/>
              <w:left w:val="single" w:sz="6" w:space="0" w:color="000000"/>
              <w:bottom w:val="single" w:sz="6" w:space="0" w:color="000000"/>
              <w:right w:val="single" w:sz="6" w:space="0" w:color="000000"/>
            </w:tcBorders>
            <w:hideMark/>
          </w:tcPr>
          <w:p w14:paraId="0E516617" w14:textId="56153B90" w:rsidR="00EA39E5" w:rsidRPr="00EA39E5" w:rsidDel="00FF4FF7" w:rsidRDefault="00EA39E5" w:rsidP="00EA39E5">
            <w:pPr>
              <w:jc w:val="center"/>
              <w:rPr>
                <w:del w:id="309" w:author="DON CIO" w:date="2025-03-13T10:37:00Z" w16du:dateUtc="2025-03-13T14:37:00Z"/>
                <w:rFonts w:ascii="Times New Roman" w:hAnsi="Times New Roman" w:cs="Times New Roman"/>
                <w:sz w:val="20"/>
                <w:szCs w:val="20"/>
                <w:lang w:val="en-GB"/>
              </w:rPr>
            </w:pPr>
            <w:del w:id="310" w:author="DON CIO" w:date="2025-03-13T10:37:00Z" w16du:dateUtc="2025-03-13T14:37:00Z">
              <w:r w:rsidRPr="00EA39E5" w:rsidDel="00FF4FF7">
                <w:rPr>
                  <w:rFonts w:ascii="Times New Roman" w:hAnsi="Times New Roman" w:cs="Times New Roman"/>
                  <w:sz w:val="20"/>
                  <w:szCs w:val="20"/>
                  <w:lang w:val="en-GB"/>
                </w:rPr>
                <w:delText>Not applicable</w:delText>
              </w:r>
              <w:r w:rsidRPr="00EA39E5" w:rsidDel="00FF4FF7">
                <w:rPr>
                  <w:rFonts w:ascii="Times New Roman" w:hAnsi="Times New Roman" w:cs="Times New Roman"/>
                  <w:sz w:val="20"/>
                  <w:szCs w:val="20"/>
                  <w:lang w:val="en-GB"/>
                </w:rPr>
                <w:br/>
                <w:delText>or not given</w:delText>
              </w:r>
            </w:del>
          </w:p>
        </w:tc>
        <w:tc>
          <w:tcPr>
            <w:tcW w:w="1475" w:type="dxa"/>
            <w:tcBorders>
              <w:top w:val="single" w:sz="6" w:space="0" w:color="000000"/>
              <w:left w:val="single" w:sz="6" w:space="0" w:color="000000"/>
              <w:bottom w:val="single" w:sz="6" w:space="0" w:color="000000"/>
              <w:right w:val="single" w:sz="6" w:space="0" w:color="000000"/>
            </w:tcBorders>
            <w:hideMark/>
          </w:tcPr>
          <w:p w14:paraId="63C63135" w14:textId="5A42BCED" w:rsidR="00EA39E5" w:rsidRPr="00EA39E5" w:rsidDel="00FF4FF7" w:rsidRDefault="00EA39E5" w:rsidP="00EA39E5">
            <w:pPr>
              <w:jc w:val="center"/>
              <w:rPr>
                <w:del w:id="311" w:author="DON CIO" w:date="2025-03-13T10:37:00Z" w16du:dateUtc="2025-03-13T14:37:00Z"/>
                <w:rFonts w:ascii="Times New Roman" w:hAnsi="Times New Roman" w:cs="Times New Roman"/>
                <w:sz w:val="20"/>
                <w:szCs w:val="20"/>
                <w:lang w:val="en-GB"/>
              </w:rPr>
            </w:pPr>
            <w:del w:id="312" w:author="DON CIO" w:date="2025-03-13T10:37:00Z" w16du:dateUtc="2025-03-13T14:37:00Z">
              <w:r w:rsidRPr="00EA39E5" w:rsidDel="00FF4FF7">
                <w:rPr>
                  <w:rFonts w:ascii="Times New Roman" w:hAnsi="Times New Roman" w:cs="Times New Roman"/>
                  <w:sz w:val="20"/>
                  <w:szCs w:val="20"/>
                  <w:lang w:val="en-GB"/>
                </w:rPr>
                <w:delText>Not applicable</w:delText>
              </w:r>
              <w:r w:rsidRPr="00EA39E5" w:rsidDel="00FF4FF7">
                <w:rPr>
                  <w:rFonts w:ascii="Times New Roman" w:hAnsi="Times New Roman" w:cs="Times New Roman"/>
                  <w:sz w:val="20"/>
                  <w:szCs w:val="20"/>
                  <w:lang w:val="en-GB"/>
                </w:rPr>
                <w:br/>
                <w:delText>or not given</w:delText>
              </w:r>
            </w:del>
          </w:p>
        </w:tc>
        <w:tc>
          <w:tcPr>
            <w:tcW w:w="1702" w:type="dxa"/>
            <w:tcBorders>
              <w:top w:val="single" w:sz="6" w:space="0" w:color="000000"/>
              <w:left w:val="single" w:sz="6" w:space="0" w:color="000000"/>
              <w:bottom w:val="single" w:sz="6" w:space="0" w:color="000000"/>
              <w:right w:val="single" w:sz="6" w:space="0" w:color="000000"/>
            </w:tcBorders>
            <w:vAlign w:val="center"/>
            <w:hideMark/>
          </w:tcPr>
          <w:p w14:paraId="420205F0" w14:textId="12DE958D" w:rsidR="00EA39E5" w:rsidRPr="00EA39E5" w:rsidDel="00FF4FF7" w:rsidRDefault="00EA39E5" w:rsidP="00EA39E5">
            <w:pPr>
              <w:jc w:val="center"/>
              <w:rPr>
                <w:del w:id="313" w:author="DON CIO" w:date="2025-03-13T10:37:00Z" w16du:dateUtc="2025-03-13T14:37:00Z"/>
                <w:rFonts w:ascii="Times New Roman" w:hAnsi="Times New Roman" w:cs="Times New Roman"/>
                <w:sz w:val="20"/>
                <w:szCs w:val="20"/>
                <w:lang w:val="en-GB"/>
              </w:rPr>
            </w:pPr>
            <w:ins w:id="314" w:author="Auteur">
              <w:del w:id="315" w:author="DON CIO" w:date="2025-03-13T10:37:00Z" w16du:dateUtc="2025-03-13T14:37:00Z">
                <w:r w:rsidRPr="00EA39E5" w:rsidDel="00FF4FF7">
                  <w:rPr>
                    <w:rFonts w:ascii="Times New Roman" w:hAnsi="Times New Roman" w:cs="Times New Roman"/>
                    <w:sz w:val="20"/>
                    <w:szCs w:val="20"/>
                    <w:lang w:val="en-GB"/>
                  </w:rPr>
                  <w:delText>Not applicable</w:delText>
                </w:r>
                <w:r w:rsidRPr="00EA39E5" w:rsidDel="00FF4FF7">
                  <w:rPr>
                    <w:rFonts w:ascii="Times New Roman" w:hAnsi="Times New Roman" w:cs="Times New Roman"/>
                    <w:sz w:val="20"/>
                    <w:szCs w:val="20"/>
                    <w:lang w:val="en-GB"/>
                  </w:rPr>
                  <w:br/>
                  <w:delText>or not given</w:delText>
                </w:r>
              </w:del>
            </w:ins>
          </w:p>
        </w:tc>
      </w:tr>
      <w:tr w:rsidR="00EA39E5" w:rsidRPr="006D5EAD" w:rsidDel="00FF4FF7" w14:paraId="6015ABD3" w14:textId="64F01B61" w:rsidTr="00EA39E5">
        <w:trPr>
          <w:jc w:val="center"/>
          <w:del w:id="316" w:author="DON CIO" w:date="2025-03-13T10:37:00Z"/>
        </w:trPr>
        <w:tc>
          <w:tcPr>
            <w:tcW w:w="2835" w:type="dxa"/>
            <w:tcBorders>
              <w:top w:val="single" w:sz="6" w:space="0" w:color="000000"/>
              <w:left w:val="single" w:sz="6" w:space="0" w:color="000000"/>
              <w:bottom w:val="single" w:sz="6" w:space="0" w:color="000000"/>
              <w:right w:val="single" w:sz="6" w:space="0" w:color="000000"/>
            </w:tcBorders>
            <w:hideMark/>
          </w:tcPr>
          <w:p w14:paraId="4921E0AD" w14:textId="3692C502" w:rsidR="00EA39E5" w:rsidRPr="00EA39E5" w:rsidDel="00FF4FF7" w:rsidRDefault="00EA39E5" w:rsidP="00EA39E5">
            <w:pPr>
              <w:jc w:val="center"/>
              <w:rPr>
                <w:del w:id="317" w:author="DON CIO" w:date="2025-03-13T10:37:00Z" w16du:dateUtc="2025-03-13T14:37:00Z"/>
                <w:rFonts w:ascii="Times New Roman" w:hAnsi="Times New Roman" w:cs="Times New Roman"/>
                <w:sz w:val="20"/>
                <w:szCs w:val="20"/>
                <w:lang w:val="en-GB"/>
              </w:rPr>
            </w:pPr>
            <w:del w:id="318" w:author="DON CIO" w:date="2025-03-13T10:37:00Z" w16du:dateUtc="2025-03-13T14:37:00Z">
              <w:r w:rsidRPr="00EA39E5" w:rsidDel="00FF4FF7">
                <w:rPr>
                  <w:rFonts w:ascii="Times New Roman" w:hAnsi="Times New Roman" w:cs="Times New Roman"/>
                  <w:sz w:val="20"/>
                  <w:szCs w:val="20"/>
                  <w:lang w:val="en-GB"/>
                </w:rPr>
                <w:delText>Compression ratio</w:delText>
              </w:r>
            </w:del>
          </w:p>
        </w:tc>
        <w:tc>
          <w:tcPr>
            <w:tcW w:w="1475" w:type="dxa"/>
            <w:tcBorders>
              <w:top w:val="single" w:sz="6" w:space="0" w:color="000000"/>
              <w:left w:val="single" w:sz="6" w:space="0" w:color="000000"/>
              <w:bottom w:val="single" w:sz="6" w:space="0" w:color="000000"/>
              <w:right w:val="single" w:sz="6" w:space="0" w:color="000000"/>
            </w:tcBorders>
            <w:hideMark/>
          </w:tcPr>
          <w:p w14:paraId="64C6AA75" w14:textId="1271A4E5" w:rsidR="00EA39E5" w:rsidRPr="00EA39E5" w:rsidDel="00FF4FF7" w:rsidRDefault="00EA39E5" w:rsidP="00EA39E5">
            <w:pPr>
              <w:jc w:val="center"/>
              <w:rPr>
                <w:del w:id="319" w:author="DON CIO" w:date="2025-03-13T10:37:00Z" w16du:dateUtc="2025-03-13T14:37:00Z"/>
                <w:rFonts w:ascii="Times New Roman" w:hAnsi="Times New Roman" w:cs="Times New Roman"/>
                <w:sz w:val="20"/>
                <w:szCs w:val="20"/>
                <w:lang w:val="en-GB"/>
              </w:rPr>
            </w:pPr>
            <w:del w:id="320" w:author="DON CIO" w:date="2025-03-13T10:37:00Z" w16du:dateUtc="2025-03-13T14:37:00Z">
              <w:r w:rsidRPr="00EA39E5" w:rsidDel="00FF4FF7">
                <w:rPr>
                  <w:rFonts w:ascii="Times New Roman" w:hAnsi="Times New Roman" w:cs="Times New Roman"/>
                  <w:sz w:val="20"/>
                  <w:szCs w:val="20"/>
                  <w:lang w:val="en-GB"/>
                </w:rPr>
                <w:delText>Not applicable</w:delText>
              </w:r>
              <w:r w:rsidRPr="00EA39E5" w:rsidDel="00FF4FF7">
                <w:rPr>
                  <w:rFonts w:ascii="Times New Roman" w:hAnsi="Times New Roman" w:cs="Times New Roman"/>
                  <w:sz w:val="20"/>
                  <w:szCs w:val="20"/>
                  <w:lang w:val="en-GB"/>
                </w:rPr>
                <w:br/>
                <w:delText>or not given</w:delText>
              </w:r>
            </w:del>
          </w:p>
        </w:tc>
        <w:tc>
          <w:tcPr>
            <w:tcW w:w="1475" w:type="dxa"/>
            <w:tcBorders>
              <w:top w:val="single" w:sz="6" w:space="0" w:color="000000"/>
              <w:left w:val="single" w:sz="6" w:space="0" w:color="000000"/>
              <w:bottom w:val="single" w:sz="6" w:space="0" w:color="000000"/>
              <w:right w:val="single" w:sz="6" w:space="0" w:color="000000"/>
            </w:tcBorders>
            <w:hideMark/>
          </w:tcPr>
          <w:p w14:paraId="3486270B" w14:textId="32D30D49" w:rsidR="00EA39E5" w:rsidRPr="00EA39E5" w:rsidDel="00FF4FF7" w:rsidRDefault="00EA39E5" w:rsidP="00EA39E5">
            <w:pPr>
              <w:jc w:val="center"/>
              <w:rPr>
                <w:del w:id="321" w:author="DON CIO" w:date="2025-03-13T10:37:00Z" w16du:dateUtc="2025-03-13T14:37:00Z"/>
                <w:rFonts w:ascii="Times New Roman" w:hAnsi="Times New Roman" w:cs="Times New Roman"/>
                <w:sz w:val="20"/>
                <w:szCs w:val="20"/>
                <w:lang w:val="en-GB"/>
              </w:rPr>
            </w:pPr>
            <w:del w:id="322" w:author="DON CIO" w:date="2025-03-13T10:37:00Z" w16du:dateUtc="2025-03-13T14:37:00Z">
              <w:r w:rsidRPr="00EA39E5" w:rsidDel="00FF4FF7">
                <w:rPr>
                  <w:rFonts w:ascii="Times New Roman" w:hAnsi="Times New Roman" w:cs="Times New Roman"/>
                  <w:sz w:val="20"/>
                  <w:szCs w:val="20"/>
                  <w:lang w:val="en-GB"/>
                </w:rPr>
                <w:delText>Not applicable</w:delText>
              </w:r>
              <w:r w:rsidRPr="00EA39E5" w:rsidDel="00FF4FF7">
                <w:rPr>
                  <w:rFonts w:ascii="Times New Roman" w:hAnsi="Times New Roman" w:cs="Times New Roman"/>
                  <w:sz w:val="20"/>
                  <w:szCs w:val="20"/>
                  <w:lang w:val="en-GB"/>
                </w:rPr>
                <w:br/>
                <w:delText>or not given</w:delText>
              </w:r>
            </w:del>
          </w:p>
        </w:tc>
        <w:tc>
          <w:tcPr>
            <w:tcW w:w="1475" w:type="dxa"/>
            <w:tcBorders>
              <w:top w:val="single" w:sz="6" w:space="0" w:color="000000"/>
              <w:left w:val="single" w:sz="6" w:space="0" w:color="000000"/>
              <w:bottom w:val="single" w:sz="6" w:space="0" w:color="000000"/>
              <w:right w:val="single" w:sz="6" w:space="0" w:color="000000"/>
            </w:tcBorders>
            <w:hideMark/>
          </w:tcPr>
          <w:p w14:paraId="199490FD" w14:textId="65655977" w:rsidR="00EA39E5" w:rsidRPr="00EA39E5" w:rsidDel="00FF4FF7" w:rsidRDefault="00EA39E5" w:rsidP="00EA39E5">
            <w:pPr>
              <w:jc w:val="center"/>
              <w:rPr>
                <w:del w:id="323" w:author="DON CIO" w:date="2025-03-13T10:37:00Z" w16du:dateUtc="2025-03-13T14:37:00Z"/>
                <w:rFonts w:ascii="Times New Roman" w:hAnsi="Times New Roman" w:cs="Times New Roman"/>
                <w:sz w:val="20"/>
                <w:szCs w:val="20"/>
                <w:lang w:val="en-GB"/>
              </w:rPr>
            </w:pPr>
            <w:del w:id="324" w:author="DON CIO" w:date="2025-03-13T10:37:00Z" w16du:dateUtc="2025-03-13T14:37:00Z">
              <w:r w:rsidRPr="00EA39E5" w:rsidDel="00FF4FF7">
                <w:rPr>
                  <w:rFonts w:ascii="Times New Roman" w:hAnsi="Times New Roman" w:cs="Times New Roman"/>
                  <w:sz w:val="20"/>
                  <w:szCs w:val="20"/>
                  <w:lang w:val="en-GB"/>
                </w:rPr>
                <w:delText>Not applicable</w:delText>
              </w:r>
              <w:r w:rsidRPr="00EA39E5" w:rsidDel="00FF4FF7">
                <w:rPr>
                  <w:rFonts w:ascii="Times New Roman" w:hAnsi="Times New Roman" w:cs="Times New Roman"/>
                  <w:sz w:val="20"/>
                  <w:szCs w:val="20"/>
                  <w:lang w:val="en-GB"/>
                </w:rPr>
                <w:br/>
                <w:delText>or not given</w:delText>
              </w:r>
            </w:del>
          </w:p>
        </w:tc>
        <w:tc>
          <w:tcPr>
            <w:tcW w:w="1702" w:type="dxa"/>
            <w:tcBorders>
              <w:top w:val="single" w:sz="6" w:space="0" w:color="000000"/>
              <w:left w:val="single" w:sz="6" w:space="0" w:color="000000"/>
              <w:bottom w:val="single" w:sz="6" w:space="0" w:color="000000"/>
              <w:right w:val="single" w:sz="6" w:space="0" w:color="000000"/>
            </w:tcBorders>
            <w:vAlign w:val="center"/>
            <w:hideMark/>
          </w:tcPr>
          <w:p w14:paraId="3473F89F" w14:textId="51CA9CD9" w:rsidR="00EA39E5" w:rsidRPr="00EA39E5" w:rsidDel="00FF4FF7" w:rsidRDefault="00EA39E5" w:rsidP="00EA39E5">
            <w:pPr>
              <w:jc w:val="center"/>
              <w:rPr>
                <w:del w:id="325" w:author="DON CIO" w:date="2025-03-13T10:37:00Z" w16du:dateUtc="2025-03-13T14:37:00Z"/>
                <w:rFonts w:ascii="Times New Roman" w:hAnsi="Times New Roman" w:cs="Times New Roman"/>
                <w:sz w:val="20"/>
                <w:szCs w:val="20"/>
                <w:lang w:val="en-GB"/>
              </w:rPr>
            </w:pPr>
            <w:ins w:id="326" w:author="Auteur">
              <w:del w:id="327" w:author="DON CIO" w:date="2025-03-13T10:37:00Z" w16du:dateUtc="2025-03-13T14:37:00Z">
                <w:r w:rsidRPr="00EA39E5" w:rsidDel="00FF4FF7">
                  <w:rPr>
                    <w:rFonts w:ascii="Times New Roman" w:hAnsi="Times New Roman" w:cs="Times New Roman"/>
                    <w:sz w:val="20"/>
                    <w:szCs w:val="20"/>
                    <w:lang w:val="en-GB"/>
                  </w:rPr>
                  <w:delText>Not applicable</w:delText>
                </w:r>
                <w:r w:rsidRPr="00EA39E5" w:rsidDel="00FF4FF7">
                  <w:rPr>
                    <w:rFonts w:ascii="Times New Roman" w:hAnsi="Times New Roman" w:cs="Times New Roman"/>
                    <w:sz w:val="20"/>
                    <w:szCs w:val="20"/>
                    <w:lang w:val="en-GB"/>
                  </w:rPr>
                  <w:br/>
                  <w:delText>or not given</w:delText>
                </w:r>
              </w:del>
            </w:ins>
          </w:p>
        </w:tc>
      </w:tr>
      <w:tr w:rsidR="00EA39E5" w:rsidRPr="006D5EAD" w:rsidDel="00FF4FF7" w14:paraId="2FDF3B18" w14:textId="39F85018" w:rsidTr="00EA39E5">
        <w:trPr>
          <w:jc w:val="center"/>
          <w:del w:id="328" w:author="DON CIO" w:date="2025-03-13T10:37:00Z"/>
        </w:trPr>
        <w:tc>
          <w:tcPr>
            <w:tcW w:w="2835" w:type="dxa"/>
            <w:tcBorders>
              <w:top w:val="single" w:sz="6" w:space="0" w:color="000000"/>
              <w:left w:val="single" w:sz="6" w:space="0" w:color="000000"/>
              <w:bottom w:val="single" w:sz="6" w:space="0" w:color="000000"/>
              <w:right w:val="single" w:sz="6" w:space="0" w:color="000000"/>
            </w:tcBorders>
            <w:hideMark/>
          </w:tcPr>
          <w:p w14:paraId="3A6DA31B" w14:textId="2FD8278A" w:rsidR="00EA39E5" w:rsidRPr="00EA39E5" w:rsidDel="00FF4FF7" w:rsidRDefault="00EA39E5" w:rsidP="00EA39E5">
            <w:pPr>
              <w:jc w:val="center"/>
              <w:rPr>
                <w:del w:id="329" w:author="DON CIO" w:date="2025-03-13T10:37:00Z" w16du:dateUtc="2025-03-13T14:37:00Z"/>
                <w:rFonts w:ascii="Times New Roman" w:hAnsi="Times New Roman" w:cs="Times New Roman"/>
                <w:sz w:val="20"/>
                <w:szCs w:val="20"/>
                <w:lang w:val="en-GB"/>
              </w:rPr>
            </w:pPr>
            <w:del w:id="330" w:author="DON CIO" w:date="2025-03-13T10:37:00Z" w16du:dateUtc="2025-03-13T14:37:00Z">
              <w:r w:rsidRPr="00EA39E5" w:rsidDel="00FF4FF7">
                <w:rPr>
                  <w:rFonts w:ascii="Times New Roman" w:hAnsi="Times New Roman" w:cs="Times New Roman"/>
                  <w:sz w:val="20"/>
                  <w:szCs w:val="20"/>
                  <w:lang w:val="en-GB"/>
                </w:rPr>
                <w:delText>RF emission bandwidth (MHz):</w:delText>
              </w:r>
              <w:r w:rsidRPr="00EA39E5" w:rsidDel="00FF4FF7">
                <w:rPr>
                  <w:rFonts w:ascii="Times New Roman" w:hAnsi="Times New Roman" w:cs="Times New Roman"/>
                  <w:sz w:val="20"/>
                  <w:szCs w:val="20"/>
                  <w:lang w:val="en-GB"/>
                </w:rPr>
                <w:br/>
              </w:r>
              <w:r w:rsidRPr="00EA39E5" w:rsidDel="00FF4FF7">
                <w:rPr>
                  <w:rFonts w:ascii="Times New Roman" w:hAnsi="Times New Roman" w:cs="Times New Roman"/>
                  <w:sz w:val="20"/>
                  <w:szCs w:val="20"/>
                  <w:lang w:val="en-GB"/>
                </w:rPr>
                <w:tab/>
                <w:delText>–3 dB</w:delText>
              </w:r>
              <w:r w:rsidRPr="00EA39E5" w:rsidDel="00FF4FF7">
                <w:rPr>
                  <w:rFonts w:ascii="Times New Roman" w:hAnsi="Times New Roman" w:cs="Times New Roman"/>
                  <w:sz w:val="20"/>
                  <w:szCs w:val="20"/>
                  <w:lang w:val="en-GB"/>
                </w:rPr>
                <w:br/>
              </w:r>
              <w:r w:rsidRPr="00EA39E5" w:rsidDel="00FF4FF7">
                <w:rPr>
                  <w:rFonts w:ascii="Times New Roman" w:hAnsi="Times New Roman" w:cs="Times New Roman"/>
                  <w:sz w:val="20"/>
                  <w:szCs w:val="20"/>
                  <w:lang w:val="en-GB"/>
                </w:rPr>
                <w:tab/>
                <w:delText>–20 dB</w:delText>
              </w:r>
            </w:del>
          </w:p>
        </w:tc>
        <w:tc>
          <w:tcPr>
            <w:tcW w:w="1475" w:type="dxa"/>
            <w:tcBorders>
              <w:top w:val="single" w:sz="6" w:space="0" w:color="000000"/>
              <w:left w:val="single" w:sz="6" w:space="0" w:color="000000"/>
              <w:bottom w:val="single" w:sz="6" w:space="0" w:color="000000"/>
              <w:right w:val="single" w:sz="6" w:space="0" w:color="000000"/>
            </w:tcBorders>
            <w:hideMark/>
          </w:tcPr>
          <w:p w14:paraId="6DE314C2" w14:textId="2E33D468" w:rsidR="00EA39E5" w:rsidRPr="00EA39E5" w:rsidDel="00FF4FF7" w:rsidRDefault="00EA39E5" w:rsidP="00EA39E5">
            <w:pPr>
              <w:jc w:val="center"/>
              <w:rPr>
                <w:del w:id="331" w:author="DON CIO" w:date="2025-03-13T10:37:00Z" w16du:dateUtc="2025-03-13T14:37:00Z"/>
                <w:rFonts w:ascii="Times New Roman" w:hAnsi="Times New Roman" w:cs="Times New Roman"/>
                <w:sz w:val="20"/>
                <w:szCs w:val="20"/>
                <w:lang w:val="en-GB"/>
              </w:rPr>
            </w:pPr>
            <w:del w:id="332" w:author="DON CIO" w:date="2025-03-13T10:37:00Z" w16du:dateUtc="2025-03-13T14:37:00Z">
              <w:r w:rsidRPr="00EA39E5" w:rsidDel="00FF4FF7">
                <w:rPr>
                  <w:rFonts w:ascii="Times New Roman" w:hAnsi="Times New Roman" w:cs="Times New Roman"/>
                  <w:sz w:val="20"/>
                  <w:szCs w:val="20"/>
                  <w:lang w:val="en-GB"/>
                </w:rPr>
                <w:br/>
              </w:r>
              <w:r w:rsidRPr="00EA39E5" w:rsidDel="00FF4FF7">
                <w:rPr>
                  <w:rFonts w:ascii="Times New Roman" w:hAnsi="Times New Roman" w:cs="Times New Roman"/>
                  <w:sz w:val="20"/>
                  <w:szCs w:val="20"/>
                  <w:lang w:val="en-GB"/>
                </w:rPr>
                <w:br/>
                <w:delText>Not given</w:delText>
              </w:r>
              <w:r w:rsidRPr="00EA39E5" w:rsidDel="00FF4FF7">
                <w:rPr>
                  <w:rFonts w:ascii="Times New Roman" w:hAnsi="Times New Roman" w:cs="Times New Roman"/>
                  <w:sz w:val="20"/>
                  <w:szCs w:val="20"/>
                  <w:lang w:val="en-GB"/>
                </w:rPr>
                <w:br/>
                <w:delText>Not given</w:delText>
              </w:r>
            </w:del>
          </w:p>
        </w:tc>
        <w:tc>
          <w:tcPr>
            <w:tcW w:w="1475" w:type="dxa"/>
            <w:tcBorders>
              <w:top w:val="single" w:sz="6" w:space="0" w:color="000000"/>
              <w:left w:val="single" w:sz="6" w:space="0" w:color="000000"/>
              <w:bottom w:val="single" w:sz="6" w:space="0" w:color="000000"/>
              <w:right w:val="single" w:sz="6" w:space="0" w:color="000000"/>
            </w:tcBorders>
            <w:hideMark/>
          </w:tcPr>
          <w:p w14:paraId="3BA03F27" w14:textId="625F357C" w:rsidR="00EA39E5" w:rsidRPr="00EA39E5" w:rsidDel="00FF4FF7" w:rsidRDefault="00EA39E5" w:rsidP="00EA39E5">
            <w:pPr>
              <w:jc w:val="center"/>
              <w:rPr>
                <w:del w:id="333" w:author="DON CIO" w:date="2025-03-13T10:37:00Z" w16du:dateUtc="2025-03-13T14:37:00Z"/>
                <w:rFonts w:ascii="Times New Roman" w:hAnsi="Times New Roman" w:cs="Times New Roman"/>
                <w:sz w:val="20"/>
                <w:szCs w:val="20"/>
                <w:lang w:val="en-GB"/>
              </w:rPr>
            </w:pPr>
            <w:del w:id="334" w:author="DON CIO" w:date="2025-03-13T10:37:00Z" w16du:dateUtc="2025-03-13T14:37:00Z">
              <w:r w:rsidRPr="00EA39E5" w:rsidDel="00FF4FF7">
                <w:rPr>
                  <w:rFonts w:ascii="Times New Roman" w:hAnsi="Times New Roman" w:cs="Times New Roman"/>
                  <w:sz w:val="20"/>
                  <w:szCs w:val="20"/>
                  <w:lang w:val="en-GB"/>
                </w:rPr>
                <w:br/>
              </w:r>
              <w:r w:rsidRPr="00EA39E5" w:rsidDel="00FF4FF7">
                <w:rPr>
                  <w:rFonts w:ascii="Times New Roman" w:hAnsi="Times New Roman" w:cs="Times New Roman"/>
                  <w:sz w:val="20"/>
                  <w:szCs w:val="20"/>
                  <w:lang w:val="en-GB"/>
                </w:rPr>
                <w:br/>
                <w:delText>Not given</w:delText>
              </w:r>
              <w:r w:rsidRPr="00EA39E5" w:rsidDel="00FF4FF7">
                <w:rPr>
                  <w:rFonts w:ascii="Times New Roman" w:hAnsi="Times New Roman" w:cs="Times New Roman"/>
                  <w:sz w:val="20"/>
                  <w:szCs w:val="20"/>
                  <w:lang w:val="en-GB"/>
                </w:rPr>
                <w:br/>
                <w:delText>Not given</w:delText>
              </w:r>
            </w:del>
          </w:p>
        </w:tc>
        <w:tc>
          <w:tcPr>
            <w:tcW w:w="1475" w:type="dxa"/>
            <w:tcBorders>
              <w:top w:val="single" w:sz="6" w:space="0" w:color="000000"/>
              <w:left w:val="single" w:sz="6" w:space="0" w:color="000000"/>
              <w:bottom w:val="single" w:sz="6" w:space="0" w:color="000000"/>
              <w:right w:val="single" w:sz="6" w:space="0" w:color="000000"/>
            </w:tcBorders>
            <w:hideMark/>
          </w:tcPr>
          <w:p w14:paraId="0DA38B92" w14:textId="34BAC783" w:rsidR="00EA39E5" w:rsidRPr="00EA39E5" w:rsidDel="00FF4FF7" w:rsidRDefault="00EA39E5" w:rsidP="00EA39E5">
            <w:pPr>
              <w:jc w:val="center"/>
              <w:rPr>
                <w:del w:id="335" w:author="DON CIO" w:date="2025-03-13T10:37:00Z" w16du:dateUtc="2025-03-13T14:37:00Z"/>
                <w:rFonts w:ascii="Times New Roman" w:hAnsi="Times New Roman" w:cs="Times New Roman"/>
                <w:sz w:val="20"/>
                <w:szCs w:val="20"/>
                <w:lang w:val="en-GB"/>
              </w:rPr>
            </w:pPr>
            <w:del w:id="336" w:author="DON CIO" w:date="2025-03-13T10:37:00Z" w16du:dateUtc="2025-03-13T14:37:00Z">
              <w:r w:rsidRPr="00EA39E5" w:rsidDel="00FF4FF7">
                <w:rPr>
                  <w:rFonts w:ascii="Times New Roman" w:hAnsi="Times New Roman" w:cs="Times New Roman"/>
                  <w:sz w:val="20"/>
                  <w:szCs w:val="20"/>
                  <w:lang w:val="en-GB"/>
                </w:rPr>
                <w:br/>
              </w:r>
              <w:r w:rsidRPr="00EA39E5" w:rsidDel="00FF4FF7">
                <w:rPr>
                  <w:rFonts w:ascii="Times New Roman" w:hAnsi="Times New Roman" w:cs="Times New Roman"/>
                  <w:sz w:val="20"/>
                  <w:szCs w:val="20"/>
                  <w:lang w:val="en-GB"/>
                </w:rPr>
                <w:br/>
                <w:delText>Not given</w:delText>
              </w:r>
              <w:r w:rsidRPr="00EA39E5" w:rsidDel="00FF4FF7">
                <w:rPr>
                  <w:rFonts w:ascii="Times New Roman" w:hAnsi="Times New Roman" w:cs="Times New Roman"/>
                  <w:sz w:val="20"/>
                  <w:szCs w:val="20"/>
                  <w:lang w:val="en-GB"/>
                </w:rPr>
                <w:br/>
                <w:delText>Not given</w:delText>
              </w:r>
            </w:del>
          </w:p>
        </w:tc>
        <w:tc>
          <w:tcPr>
            <w:tcW w:w="1702" w:type="dxa"/>
            <w:tcBorders>
              <w:top w:val="single" w:sz="6" w:space="0" w:color="000000"/>
              <w:left w:val="single" w:sz="6" w:space="0" w:color="000000"/>
              <w:bottom w:val="single" w:sz="6" w:space="0" w:color="000000"/>
              <w:right w:val="single" w:sz="6" w:space="0" w:color="000000"/>
            </w:tcBorders>
            <w:vAlign w:val="center"/>
            <w:hideMark/>
          </w:tcPr>
          <w:p w14:paraId="401CE739" w14:textId="1E04D1FB" w:rsidR="00EA39E5" w:rsidRPr="006D5EAD" w:rsidDel="00FF4FF7" w:rsidRDefault="00EA39E5" w:rsidP="00EA39E5">
            <w:pPr>
              <w:jc w:val="center"/>
              <w:rPr>
                <w:del w:id="337" w:author="DON CIO" w:date="2025-03-13T10:37:00Z" w16du:dateUtc="2025-03-13T14:37:00Z"/>
                <w:rFonts w:ascii="Times New Roman" w:hAnsi="Times New Roman" w:cs="Times New Roman"/>
                <w:sz w:val="20"/>
                <w:szCs w:val="20"/>
                <w:lang w:val="en-GB"/>
              </w:rPr>
            </w:pPr>
            <w:ins w:id="338" w:author="Auteur">
              <w:del w:id="339" w:author="DON CIO" w:date="2025-03-13T10:37:00Z" w16du:dateUtc="2025-03-13T14:37:00Z">
                <w:r w:rsidRPr="00EA39E5" w:rsidDel="00FF4FF7">
                  <w:rPr>
                    <w:rFonts w:ascii="Times New Roman" w:hAnsi="Times New Roman" w:cs="Times New Roman"/>
                    <w:sz w:val="20"/>
                    <w:szCs w:val="20"/>
                    <w:lang w:val="en-GB"/>
                    <w:rPrChange w:id="340" w:author="Unknown" w:date="2025-02-28T12:03:00Z">
                      <w:rPr>
                        <w:highlight w:val="yellow"/>
                        <w:lang w:eastAsia="zh-CN"/>
                      </w:rPr>
                    </w:rPrChange>
                  </w:rPr>
                  <w:delText>May be c</w:delText>
                </w:r>
                <w:r w:rsidRPr="00EA39E5" w:rsidDel="00FF4FF7">
                  <w:rPr>
                    <w:rFonts w:ascii="Times New Roman" w:hAnsi="Times New Roman" w:cs="Times New Roman"/>
                    <w:sz w:val="20"/>
                    <w:szCs w:val="20"/>
                    <w:lang w:val="en-GB"/>
                  </w:rPr>
                  <w:delText>alculated</w:delText>
                </w:r>
                <w:r w:rsidRPr="00EA39E5" w:rsidDel="00FF4FF7">
                  <w:rPr>
                    <w:rFonts w:ascii="Times New Roman" w:hAnsi="Times New Roman" w:cs="Times New Roman"/>
                    <w:sz w:val="20"/>
                    <w:szCs w:val="20"/>
                    <w:lang w:val="en-GB"/>
                    <w:rPrChange w:id="341" w:author="Unknown" w:date="2025-02-28T12:03:00Z">
                      <w:rPr>
                        <w:highlight w:val="yellow"/>
                        <w:lang w:eastAsia="zh-CN"/>
                      </w:rPr>
                    </w:rPrChange>
                  </w:rPr>
                  <w:delText xml:space="preserve"> if needed</w:delText>
                </w:r>
              </w:del>
            </w:ins>
          </w:p>
        </w:tc>
      </w:tr>
      <w:tr w:rsidR="00EA39E5" w:rsidRPr="006D5EAD" w:rsidDel="00FF4FF7" w14:paraId="67614E78" w14:textId="601DFFF6" w:rsidTr="00EA39E5">
        <w:trPr>
          <w:jc w:val="center"/>
          <w:del w:id="342" w:author="DON CIO" w:date="2025-03-13T10:37:00Z"/>
        </w:trPr>
        <w:tc>
          <w:tcPr>
            <w:tcW w:w="2835" w:type="dxa"/>
            <w:tcBorders>
              <w:top w:val="single" w:sz="6" w:space="0" w:color="000000"/>
              <w:left w:val="single" w:sz="6" w:space="0" w:color="000000"/>
              <w:bottom w:val="single" w:sz="6" w:space="0" w:color="000000"/>
              <w:right w:val="single" w:sz="6" w:space="0" w:color="000000"/>
            </w:tcBorders>
            <w:hideMark/>
          </w:tcPr>
          <w:p w14:paraId="21EAC2D7" w14:textId="65037CAB" w:rsidR="00EA39E5" w:rsidRPr="00EA39E5" w:rsidDel="00FF4FF7" w:rsidRDefault="00EA39E5" w:rsidP="00EA39E5">
            <w:pPr>
              <w:jc w:val="center"/>
              <w:rPr>
                <w:del w:id="343" w:author="DON CIO" w:date="2025-03-13T10:37:00Z" w16du:dateUtc="2025-03-13T14:37:00Z"/>
                <w:rFonts w:ascii="Times New Roman" w:hAnsi="Times New Roman" w:cs="Times New Roman"/>
                <w:sz w:val="20"/>
                <w:szCs w:val="20"/>
                <w:lang w:val="en-GB"/>
              </w:rPr>
            </w:pPr>
            <w:del w:id="344" w:author="DON CIO" w:date="2025-03-13T10:37:00Z" w16du:dateUtc="2025-03-13T14:37:00Z">
              <w:r w:rsidRPr="00EA39E5" w:rsidDel="00FF4FF7">
                <w:rPr>
                  <w:rFonts w:ascii="Times New Roman" w:hAnsi="Times New Roman" w:cs="Times New Roman"/>
                  <w:sz w:val="20"/>
                  <w:szCs w:val="20"/>
                  <w:lang w:val="en-GB"/>
                </w:rPr>
                <w:delText>Output device (klystron, …)</w:delText>
              </w:r>
            </w:del>
          </w:p>
        </w:tc>
        <w:tc>
          <w:tcPr>
            <w:tcW w:w="1475" w:type="dxa"/>
            <w:tcBorders>
              <w:top w:val="single" w:sz="6" w:space="0" w:color="000000"/>
              <w:left w:val="single" w:sz="6" w:space="0" w:color="000000"/>
              <w:bottom w:val="single" w:sz="6" w:space="0" w:color="000000"/>
              <w:right w:val="single" w:sz="6" w:space="0" w:color="000000"/>
            </w:tcBorders>
            <w:hideMark/>
          </w:tcPr>
          <w:p w14:paraId="159E1029" w14:textId="14FC9972" w:rsidR="00EA39E5" w:rsidRPr="00EA39E5" w:rsidDel="00FF4FF7" w:rsidRDefault="00EA39E5" w:rsidP="00EA39E5">
            <w:pPr>
              <w:jc w:val="center"/>
              <w:rPr>
                <w:del w:id="345" w:author="DON CIO" w:date="2025-03-13T10:37:00Z" w16du:dateUtc="2025-03-13T14:37:00Z"/>
                <w:rFonts w:ascii="Times New Roman" w:hAnsi="Times New Roman" w:cs="Times New Roman"/>
                <w:sz w:val="20"/>
                <w:szCs w:val="20"/>
                <w:lang w:val="en-GB"/>
              </w:rPr>
            </w:pPr>
            <w:del w:id="346" w:author="DON CIO" w:date="2025-03-13T10:37:00Z" w16du:dateUtc="2025-03-13T14:37:00Z">
              <w:r w:rsidRPr="00EA39E5" w:rsidDel="00FF4FF7">
                <w:rPr>
                  <w:rFonts w:ascii="Times New Roman" w:hAnsi="Times New Roman" w:cs="Times New Roman"/>
                  <w:sz w:val="20"/>
                  <w:szCs w:val="20"/>
                  <w:lang w:val="en-GB"/>
                </w:rPr>
                <w:delText>Not given</w:delText>
              </w:r>
            </w:del>
          </w:p>
        </w:tc>
        <w:tc>
          <w:tcPr>
            <w:tcW w:w="1475" w:type="dxa"/>
            <w:tcBorders>
              <w:top w:val="single" w:sz="6" w:space="0" w:color="000000"/>
              <w:left w:val="single" w:sz="6" w:space="0" w:color="000000"/>
              <w:bottom w:val="single" w:sz="6" w:space="0" w:color="000000"/>
              <w:right w:val="single" w:sz="6" w:space="0" w:color="000000"/>
            </w:tcBorders>
            <w:hideMark/>
          </w:tcPr>
          <w:p w14:paraId="6BDEA2C0" w14:textId="01E803C0" w:rsidR="00EA39E5" w:rsidRPr="00EA39E5" w:rsidDel="00FF4FF7" w:rsidRDefault="00EA39E5" w:rsidP="00EA39E5">
            <w:pPr>
              <w:jc w:val="center"/>
              <w:rPr>
                <w:del w:id="347" w:author="DON CIO" w:date="2025-03-13T10:37:00Z" w16du:dateUtc="2025-03-13T14:37:00Z"/>
                <w:rFonts w:ascii="Times New Roman" w:hAnsi="Times New Roman" w:cs="Times New Roman"/>
                <w:sz w:val="20"/>
                <w:szCs w:val="20"/>
                <w:lang w:val="en-GB"/>
              </w:rPr>
            </w:pPr>
            <w:del w:id="348" w:author="DON CIO" w:date="2025-03-13T10:37:00Z" w16du:dateUtc="2025-03-13T14:37:00Z">
              <w:r w:rsidRPr="00EA39E5" w:rsidDel="00FF4FF7">
                <w:rPr>
                  <w:rFonts w:ascii="Times New Roman" w:hAnsi="Times New Roman" w:cs="Times New Roman"/>
                  <w:sz w:val="20"/>
                  <w:szCs w:val="20"/>
                  <w:lang w:val="en-GB"/>
                </w:rPr>
                <w:delText>Not given</w:delText>
              </w:r>
            </w:del>
          </w:p>
        </w:tc>
        <w:tc>
          <w:tcPr>
            <w:tcW w:w="1475" w:type="dxa"/>
            <w:tcBorders>
              <w:top w:val="single" w:sz="6" w:space="0" w:color="000000"/>
              <w:left w:val="single" w:sz="6" w:space="0" w:color="000000"/>
              <w:bottom w:val="single" w:sz="6" w:space="0" w:color="000000"/>
              <w:right w:val="single" w:sz="6" w:space="0" w:color="000000"/>
            </w:tcBorders>
            <w:hideMark/>
          </w:tcPr>
          <w:p w14:paraId="57167FE2" w14:textId="2735F5FB" w:rsidR="00EA39E5" w:rsidRPr="00EA39E5" w:rsidDel="00FF4FF7" w:rsidRDefault="00EA39E5" w:rsidP="00EA39E5">
            <w:pPr>
              <w:jc w:val="center"/>
              <w:rPr>
                <w:del w:id="349" w:author="DON CIO" w:date="2025-03-13T10:37:00Z" w16du:dateUtc="2025-03-13T14:37:00Z"/>
                <w:rFonts w:ascii="Times New Roman" w:hAnsi="Times New Roman" w:cs="Times New Roman"/>
                <w:sz w:val="20"/>
                <w:szCs w:val="20"/>
                <w:lang w:val="en-GB"/>
              </w:rPr>
            </w:pPr>
            <w:del w:id="350" w:author="DON CIO" w:date="2025-03-13T10:37:00Z" w16du:dateUtc="2025-03-13T14:37:00Z">
              <w:r w:rsidRPr="00EA39E5" w:rsidDel="00FF4FF7">
                <w:rPr>
                  <w:rFonts w:ascii="Times New Roman" w:hAnsi="Times New Roman" w:cs="Times New Roman"/>
                  <w:sz w:val="20"/>
                  <w:szCs w:val="20"/>
                  <w:lang w:val="en-GB"/>
                </w:rPr>
                <w:delText>Not given</w:delText>
              </w:r>
            </w:del>
          </w:p>
        </w:tc>
        <w:tc>
          <w:tcPr>
            <w:tcW w:w="1702" w:type="dxa"/>
            <w:tcBorders>
              <w:top w:val="single" w:sz="6" w:space="0" w:color="000000"/>
              <w:left w:val="single" w:sz="6" w:space="0" w:color="000000"/>
              <w:bottom w:val="single" w:sz="6" w:space="0" w:color="000000"/>
              <w:right w:val="single" w:sz="6" w:space="0" w:color="000000"/>
            </w:tcBorders>
            <w:vAlign w:val="center"/>
          </w:tcPr>
          <w:p w14:paraId="28051E1F" w14:textId="5C2A5C26" w:rsidR="00EA39E5" w:rsidRPr="00EA39E5" w:rsidDel="00FF4FF7" w:rsidRDefault="00EA39E5" w:rsidP="00EA39E5">
            <w:pPr>
              <w:jc w:val="center"/>
              <w:rPr>
                <w:del w:id="351" w:author="DON CIO" w:date="2025-03-13T10:37:00Z" w16du:dateUtc="2025-03-13T14:37:00Z"/>
                <w:rFonts w:ascii="Times New Roman" w:hAnsi="Times New Roman" w:cs="Times New Roman"/>
                <w:sz w:val="20"/>
                <w:szCs w:val="20"/>
                <w:lang w:val="en-GB"/>
              </w:rPr>
            </w:pPr>
          </w:p>
        </w:tc>
      </w:tr>
      <w:tr w:rsidR="00EA39E5" w:rsidRPr="006D5EAD" w:rsidDel="00FF4FF7" w14:paraId="61A412F4" w14:textId="4B621E1F" w:rsidTr="00EA39E5">
        <w:trPr>
          <w:jc w:val="center"/>
          <w:del w:id="352" w:author="DON CIO" w:date="2025-03-13T10:37:00Z"/>
        </w:trPr>
        <w:tc>
          <w:tcPr>
            <w:tcW w:w="2835" w:type="dxa"/>
            <w:tcBorders>
              <w:top w:val="single" w:sz="6" w:space="0" w:color="000000"/>
              <w:left w:val="single" w:sz="6" w:space="0" w:color="000000"/>
              <w:bottom w:val="single" w:sz="6" w:space="0" w:color="000000"/>
              <w:right w:val="single" w:sz="6" w:space="0" w:color="000000"/>
            </w:tcBorders>
            <w:hideMark/>
          </w:tcPr>
          <w:p w14:paraId="1B0C4F2D" w14:textId="6751C054" w:rsidR="00EA39E5" w:rsidRPr="00EA39E5" w:rsidDel="00FF4FF7" w:rsidRDefault="00EA39E5" w:rsidP="00EA39E5">
            <w:pPr>
              <w:jc w:val="center"/>
              <w:rPr>
                <w:del w:id="353" w:author="DON CIO" w:date="2025-03-13T10:37:00Z" w16du:dateUtc="2025-03-13T14:37:00Z"/>
                <w:rFonts w:ascii="Times New Roman" w:hAnsi="Times New Roman" w:cs="Times New Roman"/>
                <w:sz w:val="20"/>
                <w:szCs w:val="20"/>
                <w:lang w:val="en-GB"/>
              </w:rPr>
            </w:pPr>
            <w:del w:id="354" w:author="DON CIO" w:date="2025-03-13T10:37:00Z" w16du:dateUtc="2025-03-13T14:37:00Z">
              <w:r w:rsidRPr="00EA39E5" w:rsidDel="00FF4FF7">
                <w:rPr>
                  <w:rFonts w:ascii="Times New Roman" w:hAnsi="Times New Roman" w:cs="Times New Roman"/>
                  <w:sz w:val="20"/>
                  <w:szCs w:val="20"/>
                  <w:lang w:val="en-GB"/>
                </w:rPr>
                <w:delText>Antenna pattern type (pencil, fan, cosecant-quared, etc.)</w:delText>
              </w:r>
            </w:del>
          </w:p>
        </w:tc>
        <w:tc>
          <w:tcPr>
            <w:tcW w:w="1475" w:type="dxa"/>
            <w:tcBorders>
              <w:top w:val="single" w:sz="6" w:space="0" w:color="000000"/>
              <w:left w:val="single" w:sz="6" w:space="0" w:color="000000"/>
              <w:bottom w:val="single" w:sz="6" w:space="0" w:color="000000"/>
              <w:right w:val="single" w:sz="6" w:space="0" w:color="000000"/>
            </w:tcBorders>
            <w:hideMark/>
          </w:tcPr>
          <w:p w14:paraId="01CEB855" w14:textId="7674675F" w:rsidR="00EA39E5" w:rsidRPr="00EA39E5" w:rsidDel="00FF4FF7" w:rsidRDefault="00EA39E5" w:rsidP="00EA39E5">
            <w:pPr>
              <w:jc w:val="center"/>
              <w:rPr>
                <w:ins w:id="355" w:author="Auteur"/>
                <w:del w:id="356" w:author="DON CIO" w:date="2025-03-13T10:37:00Z" w16du:dateUtc="2025-03-13T14:37:00Z"/>
                <w:rFonts w:ascii="Times New Roman" w:hAnsi="Times New Roman" w:cs="Times New Roman"/>
                <w:sz w:val="20"/>
                <w:szCs w:val="20"/>
                <w:lang w:val="en-GB"/>
              </w:rPr>
            </w:pPr>
            <w:ins w:id="357" w:author="Auteur">
              <w:del w:id="358" w:author="DON CIO" w:date="2025-03-13T10:37:00Z" w16du:dateUtc="2025-03-13T14:37:00Z">
                <w:r w:rsidRPr="00EA39E5" w:rsidDel="00FF4FF7">
                  <w:rPr>
                    <w:rFonts w:ascii="Times New Roman" w:hAnsi="Times New Roman" w:cs="Times New Roman"/>
                    <w:sz w:val="20"/>
                    <w:szCs w:val="20"/>
                    <w:lang w:val="en-GB"/>
                  </w:rPr>
                  <w:delText>ITU-R M.1851-2</w:delText>
                </w:r>
              </w:del>
            </w:ins>
          </w:p>
          <w:p w14:paraId="72825923" w14:textId="10EEE104" w:rsidR="00EA39E5" w:rsidRPr="00EA39E5" w:rsidDel="00FF4FF7" w:rsidRDefault="00EA39E5" w:rsidP="00EA39E5">
            <w:pPr>
              <w:jc w:val="center"/>
              <w:rPr>
                <w:ins w:id="359" w:author="Auteur"/>
                <w:del w:id="360" w:author="DON CIO" w:date="2025-03-13T10:37:00Z" w16du:dateUtc="2025-03-13T14:37:00Z"/>
                <w:rFonts w:ascii="Times New Roman" w:hAnsi="Times New Roman" w:cs="Times New Roman"/>
                <w:sz w:val="20"/>
                <w:szCs w:val="20"/>
                <w:lang w:val="en-GB"/>
              </w:rPr>
            </w:pPr>
            <w:ins w:id="361" w:author="Auteur">
              <w:del w:id="362" w:author="DON CIO" w:date="2025-03-13T10:37:00Z" w16du:dateUtc="2025-03-13T14:37:00Z">
                <w:r w:rsidRPr="00EA39E5" w:rsidDel="00FF4FF7">
                  <w:rPr>
                    <w:rFonts w:ascii="Times New Roman" w:hAnsi="Times New Roman" w:cs="Times New Roman"/>
                    <w:sz w:val="20"/>
                    <w:szCs w:val="20"/>
                    <w:lang w:val="en-GB"/>
                    <w:rPrChange w:id="363" w:author="Unknown" w:date="2025-02-28T12:03:00Z">
                      <w:rPr>
                        <w:highlight w:val="yellow"/>
                        <w:lang w:eastAsia="zh-CN"/>
                      </w:rPr>
                    </w:rPrChange>
                  </w:rPr>
                  <w:delText xml:space="preserve">Equation </w:delText>
                </w:r>
                <w:r w:rsidRPr="00EA39E5" w:rsidDel="00FF4FF7">
                  <w:rPr>
                    <w:rFonts w:ascii="Times New Roman" w:hAnsi="Times New Roman" w:cs="Times New Roman"/>
                    <w:sz w:val="20"/>
                    <w:szCs w:val="20"/>
                    <w:lang w:val="en-GB"/>
                  </w:rPr>
                  <w:delText>[9/2 SSL TBD]</w:delText>
                </w:r>
              </w:del>
            </w:ins>
            <w:del w:id="364" w:author="DON CIO" w:date="2025-03-13T10:37:00Z" w16du:dateUtc="2025-03-13T14:37:00Z">
              <w:r w:rsidRPr="00EA39E5" w:rsidDel="00FF4FF7">
                <w:rPr>
                  <w:rFonts w:ascii="Times New Roman" w:hAnsi="Times New Roman" w:cs="Times New Roman"/>
                  <w:sz w:val="20"/>
                  <w:szCs w:val="20"/>
                  <w:lang w:val="en-GB"/>
                </w:rPr>
                <w:delText>Not given</w:delText>
              </w:r>
            </w:del>
          </w:p>
          <w:p w14:paraId="0DA27FC4" w14:textId="70828F6A" w:rsidR="00EA39E5" w:rsidRPr="00EA39E5" w:rsidDel="00FF4FF7" w:rsidRDefault="00EA39E5" w:rsidP="00EA39E5">
            <w:pPr>
              <w:jc w:val="center"/>
              <w:rPr>
                <w:del w:id="365" w:author="DON CIO" w:date="2025-03-13T10:37:00Z" w16du:dateUtc="2025-03-13T14:37:00Z"/>
                <w:rFonts w:ascii="Times New Roman" w:hAnsi="Times New Roman" w:cs="Times New Roman"/>
                <w:sz w:val="20"/>
                <w:szCs w:val="20"/>
                <w:lang w:val="en-GB"/>
              </w:rPr>
            </w:pPr>
            <w:ins w:id="366" w:author="Auteur">
              <w:del w:id="367" w:author="DON CIO" w:date="2025-03-13T10:37:00Z" w16du:dateUtc="2025-03-13T14:37:00Z">
                <w:r w:rsidRPr="00EA39E5" w:rsidDel="00FF4FF7">
                  <w:rPr>
                    <w:rFonts w:ascii="Times New Roman" w:hAnsi="Times New Roman" w:cs="Times New Roman"/>
                    <w:sz w:val="20"/>
                    <w:szCs w:val="20"/>
                    <w:lang w:val="en-GB"/>
                  </w:rPr>
                  <w:delText>Circular polarization</w:delText>
                </w:r>
              </w:del>
            </w:ins>
          </w:p>
        </w:tc>
        <w:tc>
          <w:tcPr>
            <w:tcW w:w="1475" w:type="dxa"/>
            <w:tcBorders>
              <w:top w:val="single" w:sz="6" w:space="0" w:color="000000"/>
              <w:left w:val="single" w:sz="6" w:space="0" w:color="000000"/>
              <w:bottom w:val="single" w:sz="6" w:space="0" w:color="000000"/>
              <w:right w:val="single" w:sz="6" w:space="0" w:color="000000"/>
            </w:tcBorders>
            <w:hideMark/>
          </w:tcPr>
          <w:p w14:paraId="2E0C49E9" w14:textId="2517492E" w:rsidR="00EA39E5" w:rsidRPr="00EA39E5" w:rsidDel="00FF4FF7" w:rsidRDefault="00EA39E5" w:rsidP="00EA39E5">
            <w:pPr>
              <w:jc w:val="center"/>
              <w:rPr>
                <w:ins w:id="368" w:author="Auteur"/>
                <w:del w:id="369" w:author="DON CIO" w:date="2025-03-13T10:37:00Z" w16du:dateUtc="2025-03-13T14:37:00Z"/>
                <w:rFonts w:ascii="Times New Roman" w:hAnsi="Times New Roman" w:cs="Times New Roman"/>
                <w:sz w:val="20"/>
                <w:szCs w:val="20"/>
                <w:lang w:val="en-GB"/>
              </w:rPr>
            </w:pPr>
            <w:ins w:id="370" w:author="Auteur">
              <w:del w:id="371" w:author="DON CIO" w:date="2025-03-13T10:37:00Z" w16du:dateUtc="2025-03-13T14:37:00Z">
                <w:r w:rsidRPr="00EA39E5" w:rsidDel="00FF4FF7">
                  <w:rPr>
                    <w:rFonts w:ascii="Times New Roman" w:hAnsi="Times New Roman" w:cs="Times New Roman"/>
                    <w:sz w:val="20"/>
                    <w:szCs w:val="20"/>
                    <w:lang w:val="en-GB"/>
                  </w:rPr>
                  <w:delText>ITU-R M.1851-2</w:delText>
                </w:r>
              </w:del>
            </w:ins>
          </w:p>
          <w:p w14:paraId="287C42F7" w14:textId="677DA921" w:rsidR="00EA39E5" w:rsidRPr="00EA39E5" w:rsidDel="00FF4FF7" w:rsidRDefault="00EA39E5" w:rsidP="00EA39E5">
            <w:pPr>
              <w:jc w:val="center"/>
              <w:rPr>
                <w:ins w:id="372" w:author="Auteur"/>
                <w:del w:id="373" w:author="DON CIO" w:date="2025-03-13T10:37:00Z" w16du:dateUtc="2025-03-13T14:37:00Z"/>
                <w:rFonts w:ascii="Times New Roman" w:hAnsi="Times New Roman" w:cs="Times New Roman"/>
                <w:sz w:val="20"/>
                <w:szCs w:val="20"/>
                <w:lang w:val="en-GB"/>
              </w:rPr>
            </w:pPr>
            <w:ins w:id="374" w:author="Auteur">
              <w:del w:id="375" w:author="DON CIO" w:date="2025-03-13T10:37:00Z" w16du:dateUtc="2025-03-13T14:37:00Z">
                <w:r w:rsidRPr="00EA39E5" w:rsidDel="00FF4FF7">
                  <w:rPr>
                    <w:rFonts w:ascii="Times New Roman" w:hAnsi="Times New Roman" w:cs="Times New Roman"/>
                    <w:sz w:val="20"/>
                    <w:szCs w:val="20"/>
                    <w:lang w:val="en-GB"/>
                    <w:rPrChange w:id="376" w:author="Unknown" w:date="2025-02-28T12:03:00Z">
                      <w:rPr>
                        <w:highlight w:val="yellow"/>
                        <w:lang w:eastAsia="zh-CN"/>
                      </w:rPr>
                    </w:rPrChange>
                  </w:rPr>
                  <w:delText xml:space="preserve">Equation </w:delText>
                </w:r>
                <w:r w:rsidRPr="00EA39E5" w:rsidDel="00FF4FF7">
                  <w:rPr>
                    <w:rFonts w:ascii="Times New Roman" w:hAnsi="Times New Roman" w:cs="Times New Roman"/>
                    <w:sz w:val="20"/>
                    <w:szCs w:val="20"/>
                    <w:lang w:val="en-GB"/>
                  </w:rPr>
                  <w:delText>[9/2 SSL TBD]</w:delText>
                </w:r>
              </w:del>
            </w:ins>
            <w:del w:id="377" w:author="DON CIO" w:date="2025-03-13T10:37:00Z" w16du:dateUtc="2025-03-13T14:37:00Z">
              <w:r w:rsidRPr="00EA39E5" w:rsidDel="00FF4FF7">
                <w:rPr>
                  <w:rFonts w:ascii="Times New Roman" w:hAnsi="Times New Roman" w:cs="Times New Roman"/>
                  <w:sz w:val="20"/>
                  <w:szCs w:val="20"/>
                  <w:lang w:val="en-GB"/>
                </w:rPr>
                <w:delText>Not given</w:delText>
              </w:r>
            </w:del>
          </w:p>
          <w:p w14:paraId="4221D6F8" w14:textId="385B6B54" w:rsidR="00EA39E5" w:rsidRPr="00EA39E5" w:rsidDel="00FF4FF7" w:rsidRDefault="00EA39E5" w:rsidP="00EA39E5">
            <w:pPr>
              <w:jc w:val="center"/>
              <w:rPr>
                <w:del w:id="378" w:author="DON CIO" w:date="2025-03-13T10:37:00Z" w16du:dateUtc="2025-03-13T14:37:00Z"/>
                <w:rFonts w:ascii="Times New Roman" w:hAnsi="Times New Roman" w:cs="Times New Roman"/>
                <w:sz w:val="20"/>
                <w:szCs w:val="20"/>
                <w:lang w:val="en-GB"/>
              </w:rPr>
            </w:pPr>
            <w:ins w:id="379" w:author="Auteur">
              <w:del w:id="380" w:author="DON CIO" w:date="2025-03-13T10:37:00Z" w16du:dateUtc="2025-03-13T14:37:00Z">
                <w:r w:rsidRPr="00EA39E5" w:rsidDel="00FF4FF7">
                  <w:rPr>
                    <w:rFonts w:ascii="Times New Roman" w:hAnsi="Times New Roman" w:cs="Times New Roman"/>
                    <w:sz w:val="20"/>
                    <w:szCs w:val="20"/>
                    <w:lang w:val="en-GB"/>
                  </w:rPr>
                  <w:delText>Circular polarization</w:delText>
                </w:r>
              </w:del>
            </w:ins>
          </w:p>
        </w:tc>
        <w:tc>
          <w:tcPr>
            <w:tcW w:w="1475" w:type="dxa"/>
            <w:tcBorders>
              <w:top w:val="single" w:sz="6" w:space="0" w:color="000000"/>
              <w:left w:val="single" w:sz="6" w:space="0" w:color="000000"/>
              <w:bottom w:val="single" w:sz="6" w:space="0" w:color="000000"/>
              <w:right w:val="single" w:sz="6" w:space="0" w:color="000000"/>
            </w:tcBorders>
            <w:hideMark/>
          </w:tcPr>
          <w:p w14:paraId="2740CEBF" w14:textId="4AE99CCF" w:rsidR="00EA39E5" w:rsidRPr="00EA39E5" w:rsidDel="00FF4FF7" w:rsidRDefault="00EA39E5" w:rsidP="00EA39E5">
            <w:pPr>
              <w:jc w:val="center"/>
              <w:rPr>
                <w:ins w:id="381" w:author="Auteur"/>
                <w:del w:id="382" w:author="DON CIO" w:date="2025-03-13T10:37:00Z" w16du:dateUtc="2025-03-13T14:37:00Z"/>
                <w:rFonts w:ascii="Times New Roman" w:hAnsi="Times New Roman" w:cs="Times New Roman"/>
                <w:sz w:val="20"/>
                <w:szCs w:val="20"/>
                <w:lang w:val="en-GB"/>
              </w:rPr>
            </w:pPr>
            <w:ins w:id="383" w:author="Auteur">
              <w:del w:id="384" w:author="DON CIO" w:date="2025-03-13T10:37:00Z" w16du:dateUtc="2025-03-13T14:37:00Z">
                <w:r w:rsidRPr="00EA39E5" w:rsidDel="00FF4FF7">
                  <w:rPr>
                    <w:rFonts w:ascii="Times New Roman" w:hAnsi="Times New Roman" w:cs="Times New Roman"/>
                    <w:sz w:val="20"/>
                    <w:szCs w:val="20"/>
                    <w:lang w:val="en-GB"/>
                  </w:rPr>
                  <w:delText>ITU-R M.1851-2</w:delText>
                </w:r>
              </w:del>
            </w:ins>
          </w:p>
          <w:p w14:paraId="7C484961" w14:textId="6109865F" w:rsidR="00EA39E5" w:rsidRPr="00EA39E5" w:rsidDel="00FF4FF7" w:rsidRDefault="00EA39E5" w:rsidP="00EA39E5">
            <w:pPr>
              <w:jc w:val="center"/>
              <w:rPr>
                <w:ins w:id="385" w:author="Auteur"/>
                <w:del w:id="386" w:author="DON CIO" w:date="2025-03-13T10:37:00Z" w16du:dateUtc="2025-03-13T14:37:00Z"/>
                <w:rFonts w:ascii="Times New Roman" w:hAnsi="Times New Roman" w:cs="Times New Roman"/>
                <w:sz w:val="20"/>
                <w:szCs w:val="20"/>
                <w:lang w:val="en-GB"/>
              </w:rPr>
            </w:pPr>
            <w:ins w:id="387" w:author="Auteur">
              <w:del w:id="388" w:author="DON CIO" w:date="2025-03-13T10:37:00Z" w16du:dateUtc="2025-03-13T14:37:00Z">
                <w:r w:rsidRPr="00EA39E5" w:rsidDel="00FF4FF7">
                  <w:rPr>
                    <w:rFonts w:ascii="Times New Roman" w:hAnsi="Times New Roman" w:cs="Times New Roman"/>
                    <w:sz w:val="20"/>
                    <w:szCs w:val="20"/>
                    <w:lang w:val="en-GB"/>
                    <w:rPrChange w:id="389" w:author="Unknown" w:date="2025-02-28T12:03:00Z">
                      <w:rPr>
                        <w:highlight w:val="yellow"/>
                        <w:lang w:eastAsia="zh-CN"/>
                      </w:rPr>
                    </w:rPrChange>
                  </w:rPr>
                  <w:delText xml:space="preserve">Equation </w:delText>
                </w:r>
                <w:r w:rsidRPr="00EA39E5" w:rsidDel="00FF4FF7">
                  <w:rPr>
                    <w:rFonts w:ascii="Times New Roman" w:hAnsi="Times New Roman" w:cs="Times New Roman"/>
                    <w:sz w:val="20"/>
                    <w:szCs w:val="20"/>
                    <w:lang w:val="en-GB"/>
                  </w:rPr>
                  <w:delText>[9/2 SSL TBD]</w:delText>
                </w:r>
              </w:del>
            </w:ins>
            <w:del w:id="390" w:author="DON CIO" w:date="2025-03-13T10:37:00Z" w16du:dateUtc="2025-03-13T14:37:00Z">
              <w:r w:rsidRPr="00EA39E5" w:rsidDel="00FF4FF7">
                <w:rPr>
                  <w:rFonts w:ascii="Times New Roman" w:hAnsi="Times New Roman" w:cs="Times New Roman"/>
                  <w:sz w:val="20"/>
                  <w:szCs w:val="20"/>
                  <w:lang w:val="en-GB"/>
                </w:rPr>
                <w:delText>Not given</w:delText>
              </w:r>
            </w:del>
          </w:p>
          <w:p w14:paraId="7C33FFD4" w14:textId="2C49FA9C" w:rsidR="00EA39E5" w:rsidRPr="00EA39E5" w:rsidDel="00FF4FF7" w:rsidRDefault="00EA39E5" w:rsidP="00EA39E5">
            <w:pPr>
              <w:jc w:val="center"/>
              <w:rPr>
                <w:del w:id="391" w:author="DON CIO" w:date="2025-03-13T10:37:00Z" w16du:dateUtc="2025-03-13T14:37:00Z"/>
                <w:rFonts w:ascii="Times New Roman" w:hAnsi="Times New Roman" w:cs="Times New Roman"/>
                <w:sz w:val="20"/>
                <w:szCs w:val="20"/>
                <w:lang w:val="en-GB"/>
              </w:rPr>
            </w:pPr>
            <w:ins w:id="392" w:author="Auteur">
              <w:del w:id="393" w:author="DON CIO" w:date="2025-03-13T10:37:00Z" w16du:dateUtc="2025-03-13T14:37:00Z">
                <w:r w:rsidRPr="00EA39E5" w:rsidDel="00FF4FF7">
                  <w:rPr>
                    <w:rFonts w:ascii="Times New Roman" w:hAnsi="Times New Roman" w:cs="Times New Roman"/>
                    <w:sz w:val="20"/>
                    <w:szCs w:val="20"/>
                    <w:lang w:val="en-GB"/>
                  </w:rPr>
                  <w:delText>Circular polarization</w:delText>
                </w:r>
              </w:del>
            </w:ins>
          </w:p>
        </w:tc>
        <w:tc>
          <w:tcPr>
            <w:tcW w:w="1702" w:type="dxa"/>
            <w:tcBorders>
              <w:top w:val="single" w:sz="6" w:space="0" w:color="000000"/>
              <w:left w:val="single" w:sz="6" w:space="0" w:color="000000"/>
              <w:bottom w:val="single" w:sz="6" w:space="0" w:color="000000"/>
              <w:right w:val="single" w:sz="6" w:space="0" w:color="000000"/>
            </w:tcBorders>
            <w:vAlign w:val="center"/>
            <w:hideMark/>
          </w:tcPr>
          <w:p w14:paraId="4509A7FE" w14:textId="059B4C51" w:rsidR="00EA39E5" w:rsidRPr="00EA39E5" w:rsidDel="00FF4FF7" w:rsidRDefault="00EA39E5" w:rsidP="00EA39E5">
            <w:pPr>
              <w:jc w:val="center"/>
              <w:rPr>
                <w:ins w:id="394" w:author="Auteur"/>
                <w:del w:id="395" w:author="DON CIO" w:date="2025-03-13T10:37:00Z" w16du:dateUtc="2025-03-13T14:37:00Z"/>
                <w:rFonts w:ascii="Times New Roman" w:hAnsi="Times New Roman" w:cs="Times New Roman"/>
                <w:sz w:val="20"/>
                <w:szCs w:val="20"/>
                <w:lang w:val="en-GB"/>
              </w:rPr>
            </w:pPr>
            <w:ins w:id="396" w:author="Auteur">
              <w:del w:id="397" w:author="DON CIO" w:date="2025-03-13T10:37:00Z" w16du:dateUtc="2025-03-13T14:37:00Z">
                <w:r w:rsidRPr="00EA39E5" w:rsidDel="00FF4FF7">
                  <w:rPr>
                    <w:rFonts w:ascii="Times New Roman" w:hAnsi="Times New Roman" w:cs="Times New Roman"/>
                    <w:sz w:val="20"/>
                    <w:szCs w:val="20"/>
                    <w:lang w:val="en-GB"/>
                  </w:rPr>
                  <w:delText>ITU-R M.1851-2</w:delText>
                </w:r>
              </w:del>
            </w:ins>
          </w:p>
          <w:p w14:paraId="1E7E9437" w14:textId="43C8962D" w:rsidR="00EA39E5" w:rsidRPr="00EA39E5" w:rsidDel="00FF4FF7" w:rsidRDefault="00EA39E5" w:rsidP="00EA39E5">
            <w:pPr>
              <w:jc w:val="center"/>
              <w:rPr>
                <w:ins w:id="398" w:author="Auteur"/>
                <w:del w:id="399" w:author="DON CIO" w:date="2025-03-13T10:37:00Z" w16du:dateUtc="2025-03-13T14:37:00Z"/>
                <w:rFonts w:ascii="Times New Roman" w:hAnsi="Times New Roman" w:cs="Times New Roman"/>
                <w:sz w:val="20"/>
                <w:szCs w:val="20"/>
                <w:lang w:val="en-GB"/>
              </w:rPr>
            </w:pPr>
            <w:ins w:id="400" w:author="Auteur">
              <w:del w:id="401" w:author="DON CIO" w:date="2025-03-13T10:37:00Z" w16du:dateUtc="2025-03-13T14:37:00Z">
                <w:r w:rsidRPr="00EA39E5" w:rsidDel="00FF4FF7">
                  <w:rPr>
                    <w:rFonts w:ascii="Times New Roman" w:hAnsi="Times New Roman" w:cs="Times New Roman"/>
                    <w:sz w:val="20"/>
                    <w:szCs w:val="20"/>
                    <w:lang w:val="en-GB"/>
                    <w:rPrChange w:id="402" w:author="Unknown" w:date="2025-02-28T12:03:00Z">
                      <w:rPr>
                        <w:highlight w:val="yellow"/>
                        <w:lang w:eastAsia="zh-CN"/>
                      </w:rPr>
                    </w:rPrChange>
                  </w:rPr>
                  <w:delText xml:space="preserve">Equation </w:delText>
                </w:r>
                <w:r w:rsidRPr="00EA39E5" w:rsidDel="00FF4FF7">
                  <w:rPr>
                    <w:rFonts w:ascii="Times New Roman" w:hAnsi="Times New Roman" w:cs="Times New Roman"/>
                    <w:sz w:val="20"/>
                    <w:szCs w:val="20"/>
                    <w:lang w:val="en-GB"/>
                  </w:rPr>
                  <w:delText>[10/3 SSL TBD]</w:delText>
                </w:r>
              </w:del>
            </w:ins>
          </w:p>
          <w:p w14:paraId="7908CCC1" w14:textId="11999126" w:rsidR="00EA39E5" w:rsidRPr="00EA39E5" w:rsidDel="00FF4FF7" w:rsidRDefault="00EA39E5" w:rsidP="00EA39E5">
            <w:pPr>
              <w:jc w:val="center"/>
              <w:rPr>
                <w:del w:id="403" w:author="DON CIO" w:date="2025-03-13T10:37:00Z" w16du:dateUtc="2025-03-13T14:37:00Z"/>
                <w:rFonts w:ascii="Times New Roman" w:hAnsi="Times New Roman" w:cs="Times New Roman"/>
                <w:sz w:val="20"/>
                <w:szCs w:val="20"/>
                <w:lang w:val="en-GB"/>
              </w:rPr>
            </w:pPr>
            <w:ins w:id="404" w:author="Auteur">
              <w:del w:id="405" w:author="DON CIO" w:date="2025-03-13T10:37:00Z" w16du:dateUtc="2025-03-13T14:37:00Z">
                <w:r w:rsidRPr="00EA39E5" w:rsidDel="00FF4FF7">
                  <w:rPr>
                    <w:rFonts w:ascii="Times New Roman" w:hAnsi="Times New Roman" w:cs="Times New Roman"/>
                    <w:sz w:val="20"/>
                    <w:szCs w:val="20"/>
                    <w:lang w:val="en-GB"/>
                  </w:rPr>
                  <w:delText>Circular polarization</w:delText>
                </w:r>
              </w:del>
            </w:ins>
          </w:p>
        </w:tc>
      </w:tr>
      <w:tr w:rsidR="00EA39E5" w:rsidRPr="006D5EAD" w:rsidDel="00FF4FF7" w14:paraId="563EC268" w14:textId="060E032E" w:rsidTr="00EA39E5">
        <w:trPr>
          <w:jc w:val="center"/>
          <w:del w:id="406" w:author="DON CIO" w:date="2025-03-13T10:37:00Z"/>
        </w:trPr>
        <w:tc>
          <w:tcPr>
            <w:tcW w:w="2835" w:type="dxa"/>
            <w:tcBorders>
              <w:top w:val="single" w:sz="6" w:space="0" w:color="000000"/>
              <w:left w:val="single" w:sz="6" w:space="0" w:color="000000"/>
              <w:bottom w:val="single" w:sz="4" w:space="0" w:color="auto"/>
              <w:right w:val="single" w:sz="6" w:space="0" w:color="000000"/>
            </w:tcBorders>
            <w:hideMark/>
          </w:tcPr>
          <w:p w14:paraId="6E780ACE" w14:textId="0A3AA63F" w:rsidR="00EA39E5" w:rsidRPr="00EA39E5" w:rsidDel="00FF4FF7" w:rsidRDefault="00EA39E5" w:rsidP="00EA39E5">
            <w:pPr>
              <w:jc w:val="center"/>
              <w:rPr>
                <w:del w:id="407" w:author="DON CIO" w:date="2025-03-13T10:37:00Z" w16du:dateUtc="2025-03-13T14:37:00Z"/>
                <w:rFonts w:ascii="Times New Roman" w:hAnsi="Times New Roman" w:cs="Times New Roman"/>
                <w:sz w:val="20"/>
                <w:szCs w:val="20"/>
                <w:lang w:val="en-GB"/>
              </w:rPr>
            </w:pPr>
            <w:del w:id="408" w:author="DON CIO" w:date="2025-03-13T10:37:00Z" w16du:dateUtc="2025-03-13T14:37:00Z">
              <w:r w:rsidRPr="00EA39E5" w:rsidDel="00FF4FF7">
                <w:rPr>
                  <w:rFonts w:ascii="Times New Roman" w:hAnsi="Times New Roman" w:cs="Times New Roman"/>
                  <w:sz w:val="20"/>
                  <w:szCs w:val="20"/>
                  <w:lang w:val="en-GB"/>
                </w:rPr>
                <w:delText>Antenna type (reflector, phased array, slotted array, ...)</w:delText>
              </w:r>
            </w:del>
          </w:p>
        </w:tc>
        <w:tc>
          <w:tcPr>
            <w:tcW w:w="1475" w:type="dxa"/>
            <w:tcBorders>
              <w:top w:val="single" w:sz="6" w:space="0" w:color="000000"/>
              <w:left w:val="single" w:sz="6" w:space="0" w:color="000000"/>
              <w:bottom w:val="single" w:sz="4" w:space="0" w:color="auto"/>
              <w:right w:val="single" w:sz="6" w:space="0" w:color="000000"/>
            </w:tcBorders>
            <w:hideMark/>
          </w:tcPr>
          <w:p w14:paraId="1FBB1814" w14:textId="682401F5" w:rsidR="00EA39E5" w:rsidRPr="00EA39E5" w:rsidDel="00FF4FF7" w:rsidRDefault="00EA39E5" w:rsidP="00EA39E5">
            <w:pPr>
              <w:jc w:val="center"/>
              <w:rPr>
                <w:del w:id="409" w:author="DON CIO" w:date="2025-03-13T10:37:00Z" w16du:dateUtc="2025-03-13T14:37:00Z"/>
                <w:rFonts w:ascii="Times New Roman" w:hAnsi="Times New Roman" w:cs="Times New Roman"/>
                <w:sz w:val="20"/>
                <w:szCs w:val="20"/>
                <w:lang w:val="en-GB"/>
              </w:rPr>
            </w:pPr>
            <w:del w:id="410" w:author="DON CIO" w:date="2025-03-13T10:37:00Z" w16du:dateUtc="2025-03-13T14:37:00Z">
              <w:r w:rsidRPr="00EA39E5" w:rsidDel="00FF4FF7">
                <w:rPr>
                  <w:rFonts w:ascii="Times New Roman" w:hAnsi="Times New Roman" w:cs="Times New Roman"/>
                  <w:sz w:val="20"/>
                  <w:szCs w:val="20"/>
                  <w:lang w:val="en-GB"/>
                </w:rPr>
                <w:delText>Not given</w:delText>
              </w:r>
            </w:del>
          </w:p>
        </w:tc>
        <w:tc>
          <w:tcPr>
            <w:tcW w:w="1475" w:type="dxa"/>
            <w:tcBorders>
              <w:top w:val="single" w:sz="6" w:space="0" w:color="000000"/>
              <w:left w:val="single" w:sz="6" w:space="0" w:color="000000"/>
              <w:bottom w:val="single" w:sz="4" w:space="0" w:color="auto"/>
              <w:right w:val="single" w:sz="6" w:space="0" w:color="000000"/>
            </w:tcBorders>
            <w:hideMark/>
          </w:tcPr>
          <w:p w14:paraId="679780FE" w14:textId="73789C22" w:rsidR="00EA39E5" w:rsidRPr="00EA39E5" w:rsidDel="00FF4FF7" w:rsidRDefault="00EA39E5" w:rsidP="00EA39E5">
            <w:pPr>
              <w:jc w:val="center"/>
              <w:rPr>
                <w:del w:id="411" w:author="DON CIO" w:date="2025-03-13T10:37:00Z" w16du:dateUtc="2025-03-13T14:37:00Z"/>
                <w:rFonts w:ascii="Times New Roman" w:hAnsi="Times New Roman" w:cs="Times New Roman"/>
                <w:sz w:val="20"/>
                <w:szCs w:val="20"/>
                <w:lang w:val="en-GB"/>
              </w:rPr>
            </w:pPr>
            <w:del w:id="412" w:author="DON CIO" w:date="2025-03-13T10:37:00Z" w16du:dateUtc="2025-03-13T14:37:00Z">
              <w:r w:rsidRPr="00EA39E5" w:rsidDel="00FF4FF7">
                <w:rPr>
                  <w:rFonts w:ascii="Times New Roman" w:hAnsi="Times New Roman" w:cs="Times New Roman"/>
                  <w:sz w:val="20"/>
                  <w:szCs w:val="20"/>
                  <w:lang w:val="en-GB"/>
                </w:rPr>
                <w:delText>Not given</w:delText>
              </w:r>
            </w:del>
          </w:p>
        </w:tc>
        <w:tc>
          <w:tcPr>
            <w:tcW w:w="1475" w:type="dxa"/>
            <w:tcBorders>
              <w:top w:val="single" w:sz="6" w:space="0" w:color="000000"/>
              <w:left w:val="single" w:sz="6" w:space="0" w:color="000000"/>
              <w:bottom w:val="single" w:sz="4" w:space="0" w:color="auto"/>
              <w:right w:val="single" w:sz="6" w:space="0" w:color="000000"/>
            </w:tcBorders>
            <w:hideMark/>
          </w:tcPr>
          <w:p w14:paraId="3A3C8649" w14:textId="36DEA775" w:rsidR="00EA39E5" w:rsidRPr="00EA39E5" w:rsidDel="00FF4FF7" w:rsidRDefault="00EA39E5" w:rsidP="00EA39E5">
            <w:pPr>
              <w:jc w:val="center"/>
              <w:rPr>
                <w:del w:id="413" w:author="DON CIO" w:date="2025-03-13T10:37:00Z" w16du:dateUtc="2025-03-13T14:37:00Z"/>
                <w:rFonts w:ascii="Times New Roman" w:hAnsi="Times New Roman" w:cs="Times New Roman"/>
                <w:sz w:val="20"/>
                <w:szCs w:val="20"/>
                <w:lang w:val="en-GB"/>
              </w:rPr>
            </w:pPr>
            <w:del w:id="414" w:author="DON CIO" w:date="2025-03-13T10:37:00Z" w16du:dateUtc="2025-03-13T14:37:00Z">
              <w:r w:rsidRPr="00EA39E5" w:rsidDel="00FF4FF7">
                <w:rPr>
                  <w:rFonts w:ascii="Times New Roman" w:hAnsi="Times New Roman" w:cs="Times New Roman"/>
                  <w:sz w:val="20"/>
                  <w:szCs w:val="20"/>
                  <w:lang w:val="en-GB"/>
                </w:rPr>
                <w:delText>Not given</w:delText>
              </w:r>
            </w:del>
          </w:p>
        </w:tc>
        <w:tc>
          <w:tcPr>
            <w:tcW w:w="1702" w:type="dxa"/>
            <w:tcBorders>
              <w:top w:val="single" w:sz="6" w:space="0" w:color="000000"/>
              <w:left w:val="single" w:sz="6" w:space="0" w:color="000000"/>
              <w:bottom w:val="single" w:sz="4" w:space="0" w:color="auto"/>
              <w:right w:val="single" w:sz="6" w:space="0" w:color="000000"/>
            </w:tcBorders>
          </w:tcPr>
          <w:p w14:paraId="5DA9CD88" w14:textId="16CB0867" w:rsidR="00EA39E5" w:rsidRPr="00EA39E5" w:rsidDel="00FF4FF7" w:rsidRDefault="00EA39E5" w:rsidP="00EA39E5">
            <w:pPr>
              <w:jc w:val="center"/>
              <w:rPr>
                <w:del w:id="415" w:author="DON CIO" w:date="2025-03-13T10:37:00Z" w16du:dateUtc="2025-03-13T14:37:00Z"/>
                <w:rFonts w:ascii="Times New Roman" w:hAnsi="Times New Roman" w:cs="Times New Roman"/>
                <w:sz w:val="20"/>
                <w:szCs w:val="20"/>
                <w:lang w:val="en-GB"/>
              </w:rPr>
            </w:pPr>
          </w:p>
        </w:tc>
      </w:tr>
    </w:tbl>
    <w:p w14:paraId="40B4EE1E" w14:textId="306C90F0" w:rsidR="00EA39E5" w:rsidRPr="00EA39E5" w:rsidDel="00FF4FF7" w:rsidRDefault="00EA39E5" w:rsidP="00EA39E5">
      <w:pPr>
        <w:jc w:val="center"/>
        <w:rPr>
          <w:del w:id="416" w:author="DON CIO" w:date="2025-03-13T10:37:00Z" w16du:dateUtc="2025-03-13T14:37:00Z"/>
          <w:rFonts w:ascii="Times New Roman" w:hAnsi="Times New Roman" w:cs="Times New Roman"/>
          <w:sz w:val="20"/>
          <w:szCs w:val="20"/>
          <w:lang w:val="en-GB"/>
        </w:rPr>
      </w:pPr>
      <w:del w:id="417" w:author="DON CIO" w:date="2025-03-13T10:37:00Z" w16du:dateUtc="2025-03-13T14:37:00Z">
        <w:r w:rsidRPr="00EA39E5" w:rsidDel="00FF4FF7">
          <w:rPr>
            <w:rFonts w:ascii="Times New Roman" w:hAnsi="Times New Roman" w:cs="Times New Roman"/>
            <w:sz w:val="20"/>
            <w:szCs w:val="20"/>
            <w:lang w:val="en-GB"/>
          </w:rPr>
          <w:br w:type="page"/>
        </w:r>
      </w:del>
    </w:p>
    <w:p w14:paraId="781FC2AC" w14:textId="4BABD8B3" w:rsidR="00EA39E5" w:rsidRPr="00EA39E5" w:rsidDel="00FF4FF7" w:rsidRDefault="00EA39E5" w:rsidP="00EA39E5">
      <w:pPr>
        <w:jc w:val="center"/>
        <w:rPr>
          <w:del w:id="418" w:author="DON CIO" w:date="2025-03-13T10:37:00Z" w16du:dateUtc="2025-03-13T14:37:00Z"/>
          <w:rFonts w:ascii="Times New Roman" w:hAnsi="Times New Roman" w:cs="Times New Roman"/>
          <w:sz w:val="20"/>
          <w:szCs w:val="20"/>
          <w:lang w:val="en-GB"/>
        </w:rPr>
      </w:pPr>
      <w:del w:id="419" w:author="DON CIO" w:date="2025-03-13T10:37:00Z" w16du:dateUtc="2025-03-13T14:37:00Z">
        <w:r w:rsidRPr="00EA39E5" w:rsidDel="00FF4FF7">
          <w:rPr>
            <w:rFonts w:ascii="Times New Roman" w:hAnsi="Times New Roman" w:cs="Times New Roman"/>
            <w:sz w:val="20"/>
            <w:szCs w:val="20"/>
            <w:lang w:val="en-GB"/>
          </w:rPr>
          <w:lastRenderedPageBreak/>
          <w:delText>TABLE 4 (</w:delText>
        </w:r>
        <w:r w:rsidRPr="00EA39E5" w:rsidDel="00FF4FF7">
          <w:rPr>
            <w:rFonts w:ascii="Times New Roman" w:hAnsi="Times New Roman" w:cs="Times New Roman"/>
            <w:i/>
            <w:iCs/>
            <w:sz w:val="20"/>
            <w:szCs w:val="20"/>
            <w:lang w:val="en-GB"/>
          </w:rPr>
          <w:delText>continued</w:delText>
        </w:r>
        <w:r w:rsidRPr="00EA39E5" w:rsidDel="00FF4FF7">
          <w:rPr>
            <w:rFonts w:ascii="Times New Roman" w:hAnsi="Times New Roman" w:cs="Times New Roman"/>
            <w:sz w:val="20"/>
            <w:szCs w:val="20"/>
            <w:lang w:val="en-GB"/>
          </w:rPr>
          <w:delText> )</w:delText>
        </w:r>
      </w:del>
    </w:p>
    <w:p w14:paraId="757C2F27" w14:textId="1AA52A1D" w:rsidR="00EA39E5" w:rsidRPr="00EA39E5" w:rsidDel="00FF4FF7" w:rsidRDefault="00EA39E5" w:rsidP="00EA39E5">
      <w:pPr>
        <w:jc w:val="center"/>
        <w:rPr>
          <w:del w:id="420" w:author="DON CIO" w:date="2025-03-13T10:37:00Z" w16du:dateUtc="2025-03-13T14:37:00Z"/>
          <w:rFonts w:ascii="Times New Roman" w:hAnsi="Times New Roman" w:cs="Times New Roman"/>
          <w:sz w:val="20"/>
          <w:szCs w:val="20"/>
          <w:lang w:val="en-GB"/>
        </w:rPr>
      </w:pPr>
    </w:p>
    <w:tbl>
      <w:tblPr>
        <w:tblW w:w="896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2835"/>
        <w:gridCol w:w="1475"/>
        <w:gridCol w:w="1475"/>
        <w:gridCol w:w="1475"/>
        <w:gridCol w:w="850"/>
        <w:gridCol w:w="851"/>
      </w:tblGrid>
      <w:tr w:rsidR="00EA39E5" w:rsidRPr="006D5EAD" w:rsidDel="00FF4FF7" w14:paraId="72204DC4" w14:textId="625B35D5" w:rsidTr="00EA39E5">
        <w:trPr>
          <w:jc w:val="center"/>
          <w:del w:id="421" w:author="DON CIO" w:date="2025-03-13T10:37:00Z"/>
        </w:trPr>
        <w:tc>
          <w:tcPr>
            <w:tcW w:w="2835" w:type="dxa"/>
            <w:tcBorders>
              <w:top w:val="single" w:sz="6" w:space="0" w:color="000000"/>
              <w:left w:val="single" w:sz="6" w:space="0" w:color="000000"/>
              <w:bottom w:val="single" w:sz="6" w:space="0" w:color="000000"/>
              <w:right w:val="single" w:sz="6" w:space="0" w:color="000000"/>
            </w:tcBorders>
            <w:vAlign w:val="center"/>
            <w:hideMark/>
          </w:tcPr>
          <w:p w14:paraId="3829CFF3" w14:textId="2C995987" w:rsidR="00EA39E5" w:rsidRPr="00EA39E5" w:rsidDel="00FF4FF7" w:rsidRDefault="00EA39E5" w:rsidP="00EA39E5">
            <w:pPr>
              <w:jc w:val="center"/>
              <w:rPr>
                <w:del w:id="422" w:author="DON CIO" w:date="2025-03-13T10:37:00Z" w16du:dateUtc="2025-03-13T14:37:00Z"/>
                <w:rFonts w:ascii="Times New Roman" w:hAnsi="Times New Roman" w:cs="Times New Roman"/>
                <w:b/>
                <w:sz w:val="20"/>
                <w:szCs w:val="20"/>
                <w:lang w:val="en-GB"/>
              </w:rPr>
            </w:pPr>
            <w:del w:id="423" w:author="DON CIO" w:date="2025-03-13T10:37:00Z" w16du:dateUtc="2025-03-13T14:37:00Z">
              <w:r w:rsidRPr="00EA39E5" w:rsidDel="00FF4FF7">
                <w:rPr>
                  <w:rFonts w:ascii="Times New Roman" w:hAnsi="Times New Roman" w:cs="Times New Roman"/>
                  <w:b/>
                  <w:sz w:val="20"/>
                  <w:szCs w:val="20"/>
                  <w:lang w:val="en-GB"/>
                </w:rPr>
                <w:delText>Characteristics</w:delText>
              </w:r>
            </w:del>
          </w:p>
        </w:tc>
        <w:tc>
          <w:tcPr>
            <w:tcW w:w="1475" w:type="dxa"/>
            <w:tcBorders>
              <w:top w:val="single" w:sz="6" w:space="0" w:color="000000"/>
              <w:left w:val="single" w:sz="6" w:space="0" w:color="000000"/>
              <w:bottom w:val="single" w:sz="6" w:space="0" w:color="000000"/>
              <w:right w:val="single" w:sz="6" w:space="0" w:color="000000"/>
            </w:tcBorders>
            <w:vAlign w:val="center"/>
            <w:hideMark/>
          </w:tcPr>
          <w:p w14:paraId="64F91768" w14:textId="7DB79DC4" w:rsidR="00EA39E5" w:rsidRPr="00EA39E5" w:rsidDel="00FF4FF7" w:rsidRDefault="00EA39E5" w:rsidP="00EA39E5">
            <w:pPr>
              <w:jc w:val="center"/>
              <w:rPr>
                <w:del w:id="424" w:author="DON CIO" w:date="2025-03-13T10:37:00Z" w16du:dateUtc="2025-03-13T14:37:00Z"/>
                <w:rFonts w:ascii="Times New Roman" w:hAnsi="Times New Roman" w:cs="Times New Roman"/>
                <w:b/>
                <w:sz w:val="20"/>
                <w:szCs w:val="20"/>
                <w:lang w:val="en-GB"/>
              </w:rPr>
            </w:pPr>
            <w:del w:id="425" w:author="DON CIO" w:date="2025-03-13T10:37:00Z" w16du:dateUtc="2025-03-13T14:37:00Z">
              <w:r w:rsidRPr="00EA39E5" w:rsidDel="00FF4FF7">
                <w:rPr>
                  <w:rFonts w:ascii="Times New Roman" w:hAnsi="Times New Roman" w:cs="Times New Roman"/>
                  <w:b/>
                  <w:sz w:val="20"/>
                  <w:szCs w:val="20"/>
                  <w:lang w:val="en-GB"/>
                </w:rPr>
                <w:delText>Radar D</w:delText>
              </w:r>
            </w:del>
          </w:p>
        </w:tc>
        <w:tc>
          <w:tcPr>
            <w:tcW w:w="1475" w:type="dxa"/>
            <w:tcBorders>
              <w:top w:val="single" w:sz="6" w:space="0" w:color="000000"/>
              <w:left w:val="single" w:sz="6" w:space="0" w:color="000000"/>
              <w:bottom w:val="single" w:sz="6" w:space="0" w:color="000000"/>
              <w:right w:val="single" w:sz="6" w:space="0" w:color="000000"/>
            </w:tcBorders>
            <w:vAlign w:val="center"/>
            <w:hideMark/>
          </w:tcPr>
          <w:p w14:paraId="4303CF91" w14:textId="2AEA8CBD" w:rsidR="00EA39E5" w:rsidRPr="00EA39E5" w:rsidDel="00FF4FF7" w:rsidRDefault="00EA39E5" w:rsidP="00EA39E5">
            <w:pPr>
              <w:jc w:val="center"/>
              <w:rPr>
                <w:del w:id="426" w:author="DON CIO" w:date="2025-03-13T10:37:00Z" w16du:dateUtc="2025-03-13T14:37:00Z"/>
                <w:rFonts w:ascii="Times New Roman" w:hAnsi="Times New Roman" w:cs="Times New Roman"/>
                <w:b/>
                <w:sz w:val="20"/>
                <w:szCs w:val="20"/>
                <w:lang w:val="en-GB"/>
              </w:rPr>
            </w:pPr>
            <w:del w:id="427" w:author="DON CIO" w:date="2025-03-13T10:37:00Z" w16du:dateUtc="2025-03-13T14:37:00Z">
              <w:r w:rsidRPr="00EA39E5" w:rsidDel="00FF4FF7">
                <w:rPr>
                  <w:rFonts w:ascii="Times New Roman" w:hAnsi="Times New Roman" w:cs="Times New Roman"/>
                  <w:b/>
                  <w:sz w:val="20"/>
                  <w:szCs w:val="20"/>
                  <w:lang w:val="en-GB"/>
                </w:rPr>
                <w:delText>Radar E</w:delText>
              </w:r>
            </w:del>
          </w:p>
        </w:tc>
        <w:tc>
          <w:tcPr>
            <w:tcW w:w="1475" w:type="dxa"/>
            <w:tcBorders>
              <w:top w:val="single" w:sz="6" w:space="0" w:color="000000"/>
              <w:left w:val="single" w:sz="6" w:space="0" w:color="000000"/>
              <w:bottom w:val="single" w:sz="6" w:space="0" w:color="000000"/>
              <w:right w:val="single" w:sz="6" w:space="0" w:color="000000"/>
            </w:tcBorders>
            <w:vAlign w:val="center"/>
            <w:hideMark/>
          </w:tcPr>
          <w:p w14:paraId="043EBEE7" w14:textId="639719E3" w:rsidR="00EA39E5" w:rsidRPr="00EA39E5" w:rsidDel="00FF4FF7" w:rsidRDefault="00EA39E5" w:rsidP="00EA39E5">
            <w:pPr>
              <w:jc w:val="center"/>
              <w:rPr>
                <w:del w:id="428" w:author="DON CIO" w:date="2025-03-13T10:37:00Z" w16du:dateUtc="2025-03-13T14:37:00Z"/>
                <w:rFonts w:ascii="Times New Roman" w:hAnsi="Times New Roman" w:cs="Times New Roman"/>
                <w:b/>
                <w:sz w:val="20"/>
                <w:szCs w:val="20"/>
                <w:lang w:val="en-GB"/>
              </w:rPr>
            </w:pPr>
            <w:del w:id="429" w:author="DON CIO" w:date="2025-03-13T10:37:00Z" w16du:dateUtc="2025-03-13T14:37:00Z">
              <w:r w:rsidRPr="00EA39E5" w:rsidDel="00FF4FF7">
                <w:rPr>
                  <w:rFonts w:ascii="Times New Roman" w:hAnsi="Times New Roman" w:cs="Times New Roman"/>
                  <w:b/>
                  <w:sz w:val="20"/>
                  <w:szCs w:val="20"/>
                  <w:lang w:val="en-GB"/>
                </w:rPr>
                <w:delText>Radar F</w:delText>
              </w:r>
            </w:del>
          </w:p>
        </w:tc>
        <w:tc>
          <w:tcPr>
            <w:tcW w:w="1701" w:type="dxa"/>
            <w:gridSpan w:val="2"/>
            <w:tcBorders>
              <w:top w:val="single" w:sz="6" w:space="0" w:color="000000"/>
              <w:left w:val="single" w:sz="6" w:space="0" w:color="000000"/>
              <w:bottom w:val="single" w:sz="6" w:space="0" w:color="000000"/>
              <w:right w:val="single" w:sz="6" w:space="0" w:color="000000"/>
            </w:tcBorders>
            <w:vAlign w:val="center"/>
            <w:hideMark/>
          </w:tcPr>
          <w:p w14:paraId="6A461616" w14:textId="5A389153" w:rsidR="00EA39E5" w:rsidRPr="00EA39E5" w:rsidDel="00FF4FF7" w:rsidRDefault="00EA39E5" w:rsidP="00EA39E5">
            <w:pPr>
              <w:jc w:val="center"/>
              <w:rPr>
                <w:ins w:id="430" w:author="Auteur"/>
                <w:del w:id="431" w:author="DON CIO" w:date="2025-03-13T10:37:00Z" w16du:dateUtc="2025-03-13T14:37:00Z"/>
                <w:rFonts w:ascii="Times New Roman" w:hAnsi="Times New Roman" w:cs="Times New Roman"/>
                <w:b/>
                <w:sz w:val="20"/>
                <w:szCs w:val="20"/>
                <w:lang w:val="en-GB"/>
              </w:rPr>
            </w:pPr>
            <w:ins w:id="432" w:author="Auteur">
              <w:del w:id="433" w:author="DON CIO" w:date="2025-03-13T10:37:00Z" w16du:dateUtc="2025-03-13T14:37:00Z">
                <w:r w:rsidRPr="00EA39E5" w:rsidDel="00FF4FF7">
                  <w:rPr>
                    <w:rFonts w:ascii="Times New Roman" w:hAnsi="Times New Roman" w:cs="Times New Roman"/>
                    <w:b/>
                    <w:sz w:val="20"/>
                    <w:szCs w:val="20"/>
                    <w:lang w:val="en-GB"/>
                  </w:rPr>
                  <w:delText>Radar H</w:delText>
                </w:r>
              </w:del>
            </w:ins>
          </w:p>
          <w:p w14:paraId="1DCA3A03" w14:textId="7C8701C1" w:rsidR="00EA39E5" w:rsidRPr="00EA39E5" w:rsidDel="00FF4FF7" w:rsidRDefault="00EA39E5" w:rsidP="00EA39E5">
            <w:pPr>
              <w:jc w:val="center"/>
              <w:rPr>
                <w:del w:id="434" w:author="DON CIO" w:date="2025-03-13T10:37:00Z" w16du:dateUtc="2025-03-13T14:37:00Z"/>
                <w:rFonts w:ascii="Times New Roman" w:hAnsi="Times New Roman" w:cs="Times New Roman"/>
                <w:b/>
                <w:sz w:val="20"/>
                <w:szCs w:val="20"/>
                <w:lang w:val="en-GB"/>
              </w:rPr>
            </w:pPr>
            <w:ins w:id="435" w:author="Auteur">
              <w:del w:id="436" w:author="DON CIO" w:date="2025-03-13T10:37:00Z" w16du:dateUtc="2025-03-13T14:37:00Z">
                <w:r w:rsidRPr="00EA39E5" w:rsidDel="00FF4FF7">
                  <w:rPr>
                    <w:rFonts w:ascii="Times New Roman" w:hAnsi="Times New Roman" w:cs="Times New Roman"/>
                    <w:b/>
                    <w:sz w:val="20"/>
                    <w:szCs w:val="20"/>
                    <w:lang w:val="en-GB"/>
                    <w:rPrChange w:id="437" w:author="Unknown" w:date="2025-02-28T12:03:00Z">
                      <w:rPr>
                        <w:highlight w:val="yellow"/>
                        <w:lang w:eastAsia="zh-CN"/>
                      </w:rPr>
                    </w:rPrChange>
                  </w:rPr>
                  <w:delText>Track</w:delText>
                </w:r>
              </w:del>
            </w:ins>
          </w:p>
        </w:tc>
      </w:tr>
      <w:tr w:rsidR="00EA39E5" w:rsidRPr="006D5EAD" w:rsidDel="00FF4FF7" w14:paraId="1BA59151" w14:textId="23DD311C" w:rsidTr="00EA39E5">
        <w:trPr>
          <w:jc w:val="center"/>
          <w:del w:id="438" w:author="DON CIO" w:date="2025-03-13T10:37:00Z"/>
        </w:trPr>
        <w:tc>
          <w:tcPr>
            <w:tcW w:w="2835" w:type="dxa"/>
            <w:tcBorders>
              <w:top w:val="single" w:sz="6" w:space="0" w:color="000000"/>
              <w:left w:val="single" w:sz="6" w:space="0" w:color="000000"/>
              <w:bottom w:val="single" w:sz="6" w:space="0" w:color="000000"/>
              <w:right w:val="single" w:sz="6" w:space="0" w:color="000000"/>
            </w:tcBorders>
            <w:hideMark/>
          </w:tcPr>
          <w:p w14:paraId="5C545FBF" w14:textId="61C4E75A" w:rsidR="00EA39E5" w:rsidRPr="00EA39E5" w:rsidDel="00FF4FF7" w:rsidRDefault="00EA39E5" w:rsidP="00EA39E5">
            <w:pPr>
              <w:jc w:val="center"/>
              <w:rPr>
                <w:del w:id="439" w:author="DON CIO" w:date="2025-03-13T10:37:00Z" w16du:dateUtc="2025-03-13T14:37:00Z"/>
                <w:rFonts w:ascii="Times New Roman" w:hAnsi="Times New Roman" w:cs="Times New Roman"/>
                <w:sz w:val="20"/>
                <w:szCs w:val="20"/>
                <w:lang w:val="en-GB"/>
              </w:rPr>
            </w:pPr>
            <w:del w:id="440" w:author="DON CIO" w:date="2025-03-13T10:37:00Z" w16du:dateUtc="2025-03-13T14:37:00Z">
              <w:r w:rsidRPr="00EA39E5" w:rsidDel="00FF4FF7">
                <w:rPr>
                  <w:rFonts w:ascii="Times New Roman" w:hAnsi="Times New Roman" w:cs="Times New Roman"/>
                  <w:sz w:val="20"/>
                  <w:szCs w:val="20"/>
                  <w:lang w:val="en-GB"/>
                </w:rPr>
                <w:delText>Antenna mainbeam gain(s) (dBi):</w:delText>
              </w:r>
            </w:del>
          </w:p>
          <w:p w14:paraId="2BEA12DB" w14:textId="5A8934B0" w:rsidR="00EA39E5" w:rsidRPr="00EA39E5" w:rsidDel="00FF4FF7" w:rsidRDefault="00EA39E5" w:rsidP="00EA39E5">
            <w:pPr>
              <w:jc w:val="center"/>
              <w:rPr>
                <w:del w:id="441" w:author="DON CIO" w:date="2025-03-13T10:37:00Z" w16du:dateUtc="2025-03-13T14:37:00Z"/>
                <w:rFonts w:ascii="Times New Roman" w:hAnsi="Times New Roman" w:cs="Times New Roman"/>
                <w:sz w:val="20"/>
                <w:szCs w:val="20"/>
                <w:lang w:val="en-GB"/>
              </w:rPr>
            </w:pPr>
            <w:del w:id="442" w:author="DON CIO" w:date="2025-03-13T10:37:00Z" w16du:dateUtc="2025-03-13T14:37:00Z">
              <w:r w:rsidRPr="00EA39E5" w:rsidDel="00FF4FF7">
                <w:rPr>
                  <w:rFonts w:ascii="Times New Roman" w:hAnsi="Times New Roman" w:cs="Times New Roman"/>
                  <w:sz w:val="20"/>
                  <w:szCs w:val="20"/>
                  <w:lang w:val="en-GB"/>
                </w:rPr>
                <w:tab/>
                <w:delText>Search</w:delText>
              </w:r>
            </w:del>
          </w:p>
          <w:p w14:paraId="4DE227AF" w14:textId="77B65032" w:rsidR="00EA39E5" w:rsidRPr="00EA39E5" w:rsidDel="00FF4FF7" w:rsidRDefault="00EA39E5" w:rsidP="00EA39E5">
            <w:pPr>
              <w:jc w:val="center"/>
              <w:rPr>
                <w:del w:id="443" w:author="DON CIO" w:date="2025-03-13T10:37:00Z" w16du:dateUtc="2025-03-13T14:37:00Z"/>
                <w:rFonts w:ascii="Times New Roman" w:hAnsi="Times New Roman" w:cs="Times New Roman"/>
                <w:sz w:val="20"/>
                <w:szCs w:val="20"/>
                <w:lang w:val="en-GB"/>
              </w:rPr>
            </w:pPr>
            <w:del w:id="444" w:author="DON CIO" w:date="2025-03-13T10:37:00Z" w16du:dateUtc="2025-03-13T14:37:00Z">
              <w:r w:rsidRPr="00EA39E5" w:rsidDel="00FF4FF7">
                <w:rPr>
                  <w:rFonts w:ascii="Times New Roman" w:hAnsi="Times New Roman" w:cs="Times New Roman"/>
                  <w:sz w:val="20"/>
                  <w:szCs w:val="20"/>
                  <w:lang w:val="en-GB"/>
                </w:rPr>
                <w:tab/>
                <w:delText>Track</w:delText>
              </w:r>
            </w:del>
          </w:p>
        </w:tc>
        <w:tc>
          <w:tcPr>
            <w:tcW w:w="1475" w:type="dxa"/>
            <w:tcBorders>
              <w:top w:val="single" w:sz="6" w:space="0" w:color="000000"/>
              <w:left w:val="single" w:sz="6" w:space="0" w:color="000000"/>
              <w:bottom w:val="single" w:sz="6" w:space="0" w:color="000000"/>
              <w:right w:val="single" w:sz="6" w:space="0" w:color="000000"/>
            </w:tcBorders>
            <w:hideMark/>
          </w:tcPr>
          <w:p w14:paraId="3E6F0C29" w14:textId="4195736B" w:rsidR="00EA39E5" w:rsidRPr="00EA39E5" w:rsidDel="00FF4FF7" w:rsidRDefault="00EA39E5" w:rsidP="00EA39E5">
            <w:pPr>
              <w:jc w:val="center"/>
              <w:rPr>
                <w:del w:id="445" w:author="DON CIO" w:date="2025-03-13T10:37:00Z" w16du:dateUtc="2025-03-13T14:37:00Z"/>
                <w:rFonts w:ascii="Times New Roman" w:hAnsi="Times New Roman" w:cs="Times New Roman"/>
                <w:sz w:val="20"/>
                <w:szCs w:val="20"/>
                <w:lang w:val="en-GB"/>
              </w:rPr>
            </w:pPr>
            <w:del w:id="446" w:author="DON CIO" w:date="2025-03-13T10:37:00Z" w16du:dateUtc="2025-03-13T14:37:00Z">
              <w:r w:rsidRPr="00EA39E5" w:rsidDel="00FF4FF7">
                <w:rPr>
                  <w:rFonts w:ascii="Times New Roman" w:hAnsi="Times New Roman" w:cs="Times New Roman"/>
                  <w:sz w:val="20"/>
                  <w:szCs w:val="20"/>
                  <w:lang w:val="en-GB"/>
                </w:rPr>
                <w:br/>
              </w:r>
            </w:del>
          </w:p>
          <w:p w14:paraId="45324441" w14:textId="5F062193" w:rsidR="00EA39E5" w:rsidRPr="00EA39E5" w:rsidDel="00FF4FF7" w:rsidRDefault="00EA39E5" w:rsidP="00EA39E5">
            <w:pPr>
              <w:jc w:val="center"/>
              <w:rPr>
                <w:del w:id="447" w:author="DON CIO" w:date="2025-03-13T10:37:00Z" w16du:dateUtc="2025-03-13T14:37:00Z"/>
                <w:rFonts w:ascii="Times New Roman" w:hAnsi="Times New Roman" w:cs="Times New Roman"/>
                <w:sz w:val="20"/>
                <w:szCs w:val="20"/>
                <w:lang w:val="en-GB"/>
              </w:rPr>
            </w:pPr>
            <w:del w:id="448" w:author="DON CIO" w:date="2025-03-13T10:37:00Z" w16du:dateUtc="2025-03-13T14:37:00Z">
              <w:r w:rsidRPr="00EA39E5" w:rsidDel="00FF4FF7">
                <w:rPr>
                  <w:rFonts w:ascii="Times New Roman" w:hAnsi="Times New Roman" w:cs="Times New Roman"/>
                  <w:sz w:val="20"/>
                  <w:szCs w:val="20"/>
                  <w:lang w:val="en-GB"/>
                </w:rPr>
                <w:delText>&gt;20</w:delText>
              </w:r>
            </w:del>
          </w:p>
          <w:p w14:paraId="347156C4" w14:textId="651E24A7" w:rsidR="00EA39E5" w:rsidRPr="00EA39E5" w:rsidDel="00FF4FF7" w:rsidRDefault="00EA39E5" w:rsidP="00EA39E5">
            <w:pPr>
              <w:jc w:val="center"/>
              <w:rPr>
                <w:del w:id="449" w:author="DON CIO" w:date="2025-03-13T10:37:00Z" w16du:dateUtc="2025-03-13T14:37:00Z"/>
                <w:rFonts w:ascii="Times New Roman" w:hAnsi="Times New Roman" w:cs="Times New Roman"/>
                <w:sz w:val="20"/>
                <w:szCs w:val="20"/>
                <w:lang w:val="en-GB"/>
              </w:rPr>
            </w:pPr>
            <w:del w:id="450" w:author="DON CIO" w:date="2025-03-13T10:37:00Z" w16du:dateUtc="2025-03-13T14:37:00Z">
              <w:r w:rsidRPr="00EA39E5" w:rsidDel="00FF4FF7">
                <w:rPr>
                  <w:rFonts w:ascii="Times New Roman" w:hAnsi="Times New Roman" w:cs="Times New Roman"/>
                  <w:sz w:val="20"/>
                  <w:szCs w:val="20"/>
                  <w:lang w:val="en-GB"/>
                </w:rPr>
                <w:delText>&gt;20</w:delText>
              </w:r>
            </w:del>
          </w:p>
        </w:tc>
        <w:tc>
          <w:tcPr>
            <w:tcW w:w="1475" w:type="dxa"/>
            <w:tcBorders>
              <w:top w:val="single" w:sz="6" w:space="0" w:color="000000"/>
              <w:left w:val="single" w:sz="6" w:space="0" w:color="000000"/>
              <w:bottom w:val="single" w:sz="6" w:space="0" w:color="000000"/>
              <w:right w:val="single" w:sz="6" w:space="0" w:color="000000"/>
            </w:tcBorders>
            <w:hideMark/>
          </w:tcPr>
          <w:p w14:paraId="7B1A7F48" w14:textId="188C0EF6" w:rsidR="00EA39E5" w:rsidRPr="00EA39E5" w:rsidDel="00FF4FF7" w:rsidRDefault="00EA39E5" w:rsidP="00EA39E5">
            <w:pPr>
              <w:jc w:val="center"/>
              <w:rPr>
                <w:del w:id="451" w:author="DON CIO" w:date="2025-03-13T10:37:00Z" w16du:dateUtc="2025-03-13T14:37:00Z"/>
                <w:rFonts w:ascii="Times New Roman" w:hAnsi="Times New Roman" w:cs="Times New Roman"/>
                <w:sz w:val="20"/>
                <w:szCs w:val="20"/>
                <w:lang w:val="en-GB"/>
              </w:rPr>
            </w:pPr>
            <w:del w:id="452" w:author="DON CIO" w:date="2025-03-13T10:37:00Z" w16du:dateUtc="2025-03-13T14:37:00Z">
              <w:r w:rsidRPr="00EA39E5" w:rsidDel="00FF4FF7">
                <w:rPr>
                  <w:rFonts w:ascii="Times New Roman" w:hAnsi="Times New Roman" w:cs="Times New Roman"/>
                  <w:sz w:val="20"/>
                  <w:szCs w:val="20"/>
                  <w:lang w:val="en-GB"/>
                </w:rPr>
                <w:br/>
              </w:r>
            </w:del>
          </w:p>
          <w:p w14:paraId="4291E471" w14:textId="7806452D" w:rsidR="00EA39E5" w:rsidRPr="00EA39E5" w:rsidDel="00FF4FF7" w:rsidRDefault="00EA39E5" w:rsidP="00EA39E5">
            <w:pPr>
              <w:jc w:val="center"/>
              <w:rPr>
                <w:del w:id="453" w:author="DON CIO" w:date="2025-03-13T10:37:00Z" w16du:dateUtc="2025-03-13T14:37:00Z"/>
                <w:rFonts w:ascii="Times New Roman" w:hAnsi="Times New Roman" w:cs="Times New Roman"/>
                <w:sz w:val="20"/>
                <w:szCs w:val="20"/>
                <w:lang w:val="en-GB"/>
              </w:rPr>
            </w:pPr>
            <w:del w:id="454" w:author="DON CIO" w:date="2025-03-13T10:37:00Z" w16du:dateUtc="2025-03-13T14:37:00Z">
              <w:r w:rsidRPr="00EA39E5" w:rsidDel="00FF4FF7">
                <w:rPr>
                  <w:rFonts w:ascii="Times New Roman" w:hAnsi="Times New Roman" w:cs="Times New Roman"/>
                  <w:sz w:val="20"/>
                  <w:szCs w:val="20"/>
                  <w:lang w:val="en-GB"/>
                </w:rPr>
                <w:delText>&gt;20</w:delText>
              </w:r>
            </w:del>
          </w:p>
          <w:p w14:paraId="71F5A37B" w14:textId="39D7B51A" w:rsidR="00EA39E5" w:rsidRPr="00EA39E5" w:rsidDel="00FF4FF7" w:rsidRDefault="00EA39E5" w:rsidP="00EA39E5">
            <w:pPr>
              <w:jc w:val="center"/>
              <w:rPr>
                <w:del w:id="455" w:author="DON CIO" w:date="2025-03-13T10:37:00Z" w16du:dateUtc="2025-03-13T14:37:00Z"/>
                <w:rFonts w:ascii="Times New Roman" w:hAnsi="Times New Roman" w:cs="Times New Roman"/>
                <w:sz w:val="20"/>
                <w:szCs w:val="20"/>
                <w:lang w:val="en-GB"/>
              </w:rPr>
            </w:pPr>
            <w:del w:id="456" w:author="DON CIO" w:date="2025-03-13T10:37:00Z" w16du:dateUtc="2025-03-13T14:37:00Z">
              <w:r w:rsidRPr="00EA39E5" w:rsidDel="00FF4FF7">
                <w:rPr>
                  <w:rFonts w:ascii="Times New Roman" w:hAnsi="Times New Roman" w:cs="Times New Roman"/>
                  <w:sz w:val="20"/>
                  <w:szCs w:val="20"/>
                  <w:lang w:val="en-GB"/>
                </w:rPr>
                <w:delText>&gt;20</w:delText>
              </w:r>
            </w:del>
          </w:p>
        </w:tc>
        <w:tc>
          <w:tcPr>
            <w:tcW w:w="1475" w:type="dxa"/>
            <w:tcBorders>
              <w:top w:val="single" w:sz="6" w:space="0" w:color="000000"/>
              <w:left w:val="single" w:sz="6" w:space="0" w:color="000000"/>
              <w:bottom w:val="single" w:sz="6" w:space="0" w:color="000000"/>
              <w:right w:val="single" w:sz="6" w:space="0" w:color="000000"/>
            </w:tcBorders>
            <w:hideMark/>
          </w:tcPr>
          <w:p w14:paraId="778D9D1E" w14:textId="24204FB3" w:rsidR="00EA39E5" w:rsidRPr="00EA39E5" w:rsidDel="00FF4FF7" w:rsidRDefault="00EA39E5" w:rsidP="00EA39E5">
            <w:pPr>
              <w:jc w:val="center"/>
              <w:rPr>
                <w:del w:id="457" w:author="DON CIO" w:date="2025-03-13T10:37:00Z" w16du:dateUtc="2025-03-13T14:37:00Z"/>
                <w:rFonts w:ascii="Times New Roman" w:hAnsi="Times New Roman" w:cs="Times New Roman"/>
                <w:sz w:val="20"/>
                <w:szCs w:val="20"/>
                <w:lang w:val="en-GB"/>
              </w:rPr>
            </w:pPr>
            <w:del w:id="458" w:author="DON CIO" w:date="2025-03-13T10:37:00Z" w16du:dateUtc="2025-03-13T14:37:00Z">
              <w:r w:rsidRPr="00EA39E5" w:rsidDel="00FF4FF7">
                <w:rPr>
                  <w:rFonts w:ascii="Times New Roman" w:hAnsi="Times New Roman" w:cs="Times New Roman"/>
                  <w:sz w:val="20"/>
                  <w:szCs w:val="20"/>
                  <w:lang w:val="en-GB"/>
                </w:rPr>
                <w:br/>
              </w:r>
            </w:del>
          </w:p>
          <w:p w14:paraId="0ED1766C" w14:textId="02AB9207" w:rsidR="00EA39E5" w:rsidRPr="00EA39E5" w:rsidDel="00FF4FF7" w:rsidRDefault="00EA39E5" w:rsidP="00EA39E5">
            <w:pPr>
              <w:jc w:val="center"/>
              <w:rPr>
                <w:del w:id="459" w:author="DON CIO" w:date="2025-03-13T10:37:00Z" w16du:dateUtc="2025-03-13T14:37:00Z"/>
                <w:rFonts w:ascii="Times New Roman" w:hAnsi="Times New Roman" w:cs="Times New Roman"/>
                <w:sz w:val="20"/>
                <w:szCs w:val="20"/>
                <w:lang w:val="en-GB"/>
              </w:rPr>
            </w:pPr>
            <w:del w:id="460" w:author="DON CIO" w:date="2025-03-13T10:37:00Z" w16du:dateUtc="2025-03-13T14:37:00Z">
              <w:r w:rsidRPr="00EA39E5" w:rsidDel="00FF4FF7">
                <w:rPr>
                  <w:rFonts w:ascii="Times New Roman" w:hAnsi="Times New Roman" w:cs="Times New Roman"/>
                  <w:sz w:val="20"/>
                  <w:szCs w:val="20"/>
                  <w:lang w:val="en-GB"/>
                </w:rPr>
                <w:delText>&lt; 31 search</w:delText>
              </w:r>
            </w:del>
          </w:p>
          <w:p w14:paraId="14B8BDB7" w14:textId="2834B436" w:rsidR="00EA39E5" w:rsidRPr="00EA39E5" w:rsidDel="00FF4FF7" w:rsidRDefault="00EA39E5" w:rsidP="00EA39E5">
            <w:pPr>
              <w:jc w:val="center"/>
              <w:rPr>
                <w:del w:id="461" w:author="DON CIO" w:date="2025-03-13T10:37:00Z" w16du:dateUtc="2025-03-13T14:37:00Z"/>
                <w:rFonts w:ascii="Times New Roman" w:hAnsi="Times New Roman" w:cs="Times New Roman"/>
                <w:sz w:val="20"/>
                <w:szCs w:val="20"/>
                <w:lang w:val="en-GB"/>
              </w:rPr>
            </w:pPr>
            <w:del w:id="462" w:author="DON CIO" w:date="2025-03-13T10:37:00Z" w16du:dateUtc="2025-03-13T14:37:00Z">
              <w:r w:rsidRPr="00EA39E5" w:rsidDel="00FF4FF7">
                <w:rPr>
                  <w:rFonts w:ascii="Times New Roman" w:hAnsi="Times New Roman" w:cs="Times New Roman"/>
                  <w:sz w:val="20"/>
                  <w:szCs w:val="20"/>
                  <w:lang w:val="en-GB"/>
                </w:rPr>
                <w:delText>or track</w:delText>
              </w:r>
            </w:del>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6E6CA70B" w14:textId="526BEEB8" w:rsidR="00EA39E5" w:rsidRPr="006D5EAD" w:rsidDel="00FF4FF7" w:rsidRDefault="00EA39E5" w:rsidP="00EA39E5">
            <w:pPr>
              <w:jc w:val="center"/>
              <w:rPr>
                <w:del w:id="463" w:author="DON CIO" w:date="2025-03-13T10:37:00Z" w16du:dateUtc="2025-03-13T14:37:00Z"/>
                <w:rFonts w:ascii="Times New Roman" w:hAnsi="Times New Roman" w:cs="Times New Roman"/>
                <w:sz w:val="20"/>
                <w:szCs w:val="20"/>
                <w:lang w:val="en-GB"/>
              </w:rPr>
            </w:pPr>
            <w:ins w:id="464" w:author="Auteur">
              <w:del w:id="465" w:author="DON CIO" w:date="2025-03-13T10:37:00Z" w16du:dateUtc="2025-03-13T14:37:00Z">
                <w:r w:rsidRPr="00EA39E5" w:rsidDel="00FF4FF7">
                  <w:rPr>
                    <w:rFonts w:ascii="Times New Roman" w:hAnsi="Times New Roman" w:cs="Times New Roman"/>
                    <w:sz w:val="20"/>
                    <w:szCs w:val="20"/>
                    <w:lang w:val="en-GB"/>
                    <w:rPrChange w:id="466" w:author="Unknown" w:date="2025-02-28T12:03:00Z">
                      <w:rPr>
                        <w:highlight w:val="green"/>
                        <w:lang w:eastAsia="zh-CN"/>
                      </w:rPr>
                    </w:rPrChange>
                  </w:rPr>
                  <w:delText>17</w:delText>
                </w:r>
              </w:del>
            </w:ins>
          </w:p>
        </w:tc>
        <w:tc>
          <w:tcPr>
            <w:tcW w:w="851" w:type="dxa"/>
            <w:tcBorders>
              <w:top w:val="single" w:sz="6" w:space="0" w:color="000000"/>
              <w:left w:val="single" w:sz="6" w:space="0" w:color="000000"/>
              <w:bottom w:val="single" w:sz="6" w:space="0" w:color="000000"/>
              <w:right w:val="single" w:sz="6" w:space="0" w:color="000000"/>
            </w:tcBorders>
            <w:vAlign w:val="center"/>
            <w:hideMark/>
          </w:tcPr>
          <w:p w14:paraId="59513686" w14:textId="72B4F9B9" w:rsidR="00EA39E5" w:rsidRPr="00EA39E5" w:rsidDel="00FF4FF7" w:rsidRDefault="00EA39E5" w:rsidP="00EA39E5">
            <w:pPr>
              <w:jc w:val="center"/>
              <w:rPr>
                <w:del w:id="467" w:author="DON CIO" w:date="2025-03-13T10:37:00Z" w16du:dateUtc="2025-03-13T14:37:00Z"/>
                <w:rFonts w:ascii="Times New Roman" w:hAnsi="Times New Roman" w:cs="Times New Roman"/>
                <w:sz w:val="20"/>
                <w:szCs w:val="20"/>
                <w:lang w:val="en-GB"/>
              </w:rPr>
            </w:pPr>
            <w:ins w:id="468" w:author="Auteur">
              <w:del w:id="469" w:author="DON CIO" w:date="2025-03-13T10:37:00Z" w16du:dateUtc="2025-03-13T14:37:00Z">
                <w:r w:rsidRPr="00EA39E5" w:rsidDel="00FF4FF7">
                  <w:rPr>
                    <w:rFonts w:ascii="Times New Roman" w:hAnsi="Times New Roman" w:cs="Times New Roman"/>
                    <w:sz w:val="20"/>
                    <w:szCs w:val="20"/>
                    <w:lang w:val="en-GB"/>
                    <w:rPrChange w:id="470" w:author="Unknown" w:date="2025-02-28T12:03:00Z">
                      <w:rPr>
                        <w:highlight w:val="green"/>
                        <w:lang w:eastAsia="zh-CN"/>
                      </w:rPr>
                    </w:rPrChange>
                  </w:rPr>
                  <w:delText>25</w:delText>
                </w:r>
              </w:del>
            </w:ins>
          </w:p>
        </w:tc>
      </w:tr>
      <w:tr w:rsidR="00EA39E5" w:rsidRPr="006D5EAD" w:rsidDel="00FF4FF7" w14:paraId="58EC05F4" w14:textId="43A6D060" w:rsidTr="00EA39E5">
        <w:trPr>
          <w:jc w:val="center"/>
          <w:del w:id="471" w:author="DON CIO" w:date="2025-03-13T10:37:00Z"/>
        </w:trPr>
        <w:tc>
          <w:tcPr>
            <w:tcW w:w="2835" w:type="dxa"/>
            <w:tcBorders>
              <w:top w:val="single" w:sz="6" w:space="0" w:color="000000"/>
              <w:left w:val="single" w:sz="6" w:space="0" w:color="000000"/>
              <w:bottom w:val="single" w:sz="6" w:space="0" w:color="000000"/>
              <w:right w:val="single" w:sz="6" w:space="0" w:color="000000"/>
            </w:tcBorders>
            <w:hideMark/>
          </w:tcPr>
          <w:p w14:paraId="39C493B6" w14:textId="7902463F" w:rsidR="00EA39E5" w:rsidRPr="00EA39E5" w:rsidDel="00FF4FF7" w:rsidRDefault="00EA39E5" w:rsidP="00EA39E5">
            <w:pPr>
              <w:jc w:val="center"/>
              <w:rPr>
                <w:del w:id="472" w:author="DON CIO" w:date="2025-03-13T10:37:00Z" w16du:dateUtc="2025-03-13T14:37:00Z"/>
                <w:rFonts w:ascii="Times New Roman" w:hAnsi="Times New Roman" w:cs="Times New Roman"/>
                <w:sz w:val="20"/>
                <w:szCs w:val="20"/>
                <w:lang w:val="en-GB"/>
              </w:rPr>
            </w:pPr>
            <w:del w:id="473" w:author="DON CIO" w:date="2025-03-13T10:37:00Z" w16du:dateUtc="2025-03-13T14:37:00Z">
              <w:r w:rsidRPr="00EA39E5" w:rsidDel="00FF4FF7">
                <w:rPr>
                  <w:rFonts w:ascii="Times New Roman" w:hAnsi="Times New Roman" w:cs="Times New Roman"/>
                  <w:sz w:val="20"/>
                  <w:szCs w:val="20"/>
                  <w:lang w:val="en-GB"/>
                </w:rPr>
                <w:delText>Antenna elevation beamwidth (degrees)</w:delText>
              </w:r>
            </w:del>
          </w:p>
        </w:tc>
        <w:tc>
          <w:tcPr>
            <w:tcW w:w="1475" w:type="dxa"/>
            <w:tcBorders>
              <w:top w:val="single" w:sz="6" w:space="0" w:color="000000"/>
              <w:left w:val="single" w:sz="6" w:space="0" w:color="000000"/>
              <w:bottom w:val="single" w:sz="6" w:space="0" w:color="000000"/>
              <w:right w:val="single" w:sz="6" w:space="0" w:color="000000"/>
            </w:tcBorders>
            <w:hideMark/>
          </w:tcPr>
          <w:p w14:paraId="69C77225" w14:textId="36DF3343" w:rsidR="00EA39E5" w:rsidRPr="00EA39E5" w:rsidDel="00FF4FF7" w:rsidRDefault="00EA39E5" w:rsidP="00EA39E5">
            <w:pPr>
              <w:jc w:val="center"/>
              <w:rPr>
                <w:del w:id="474" w:author="DON CIO" w:date="2025-03-13T10:37:00Z" w16du:dateUtc="2025-03-13T14:37:00Z"/>
                <w:rFonts w:ascii="Times New Roman" w:hAnsi="Times New Roman" w:cs="Times New Roman"/>
                <w:sz w:val="20"/>
                <w:szCs w:val="20"/>
                <w:lang w:val="en-GB"/>
              </w:rPr>
            </w:pPr>
            <w:del w:id="475" w:author="DON CIO" w:date="2025-03-13T10:37:00Z" w16du:dateUtc="2025-03-13T14:37:00Z">
              <w:r w:rsidRPr="00EA39E5" w:rsidDel="00FF4FF7">
                <w:rPr>
                  <w:rFonts w:ascii="Times New Roman" w:hAnsi="Times New Roman" w:cs="Times New Roman"/>
                  <w:sz w:val="20"/>
                  <w:szCs w:val="20"/>
                  <w:lang w:val="en-GB"/>
                </w:rPr>
                <w:delText>Not given</w:delText>
              </w:r>
            </w:del>
            <w:ins w:id="476" w:author="Auteur">
              <w:del w:id="477" w:author="DON CIO" w:date="2025-03-13T10:37:00Z" w16du:dateUtc="2025-03-13T14:37:00Z">
                <w:r w:rsidRPr="00EA39E5" w:rsidDel="00FF4FF7">
                  <w:rPr>
                    <w:rFonts w:ascii="Times New Roman" w:hAnsi="Times New Roman" w:cs="Times New Roman"/>
                    <w:sz w:val="20"/>
                    <w:szCs w:val="20"/>
                    <w:lang w:val="en-GB"/>
                  </w:rPr>
                  <w:delText>10</w:delText>
                </w:r>
                <w:r w:rsidRPr="00EA39E5" w:rsidDel="00FF4FF7">
                  <w:rPr>
                    <w:rFonts w:ascii="Times New Roman" w:hAnsi="Times New Roman" w:cs="Times New Roman"/>
                    <w:sz w:val="20"/>
                    <w:szCs w:val="20"/>
                    <w:lang w:val="en-GB"/>
                    <w:rPrChange w:id="478" w:author="Unknown" w:date="2025-02-28T12:03:00Z">
                      <w:rPr>
                        <w:highlight w:val="yellow"/>
                        <w:lang w:eastAsia="zh-CN"/>
                      </w:rPr>
                    </w:rPrChange>
                  </w:rPr>
                  <w:delText>-15</w:delText>
                </w:r>
              </w:del>
            </w:ins>
          </w:p>
        </w:tc>
        <w:tc>
          <w:tcPr>
            <w:tcW w:w="1475" w:type="dxa"/>
            <w:tcBorders>
              <w:top w:val="single" w:sz="6" w:space="0" w:color="000000"/>
              <w:left w:val="single" w:sz="6" w:space="0" w:color="000000"/>
              <w:bottom w:val="single" w:sz="6" w:space="0" w:color="000000"/>
              <w:right w:val="single" w:sz="6" w:space="0" w:color="000000"/>
            </w:tcBorders>
            <w:hideMark/>
          </w:tcPr>
          <w:p w14:paraId="2372DB1F" w14:textId="14C4C014" w:rsidR="00EA39E5" w:rsidRPr="00EA39E5" w:rsidDel="00FF4FF7" w:rsidRDefault="00EA39E5" w:rsidP="00EA39E5">
            <w:pPr>
              <w:jc w:val="center"/>
              <w:rPr>
                <w:del w:id="479" w:author="DON CIO" w:date="2025-03-13T10:37:00Z" w16du:dateUtc="2025-03-13T14:37:00Z"/>
                <w:rFonts w:ascii="Times New Roman" w:hAnsi="Times New Roman" w:cs="Times New Roman"/>
                <w:sz w:val="20"/>
                <w:szCs w:val="20"/>
                <w:lang w:val="en-GB"/>
              </w:rPr>
            </w:pPr>
            <w:del w:id="480" w:author="DON CIO" w:date="2025-03-13T10:37:00Z" w16du:dateUtc="2025-03-13T14:37:00Z">
              <w:r w:rsidRPr="00EA39E5" w:rsidDel="00FF4FF7">
                <w:rPr>
                  <w:rFonts w:ascii="Times New Roman" w:hAnsi="Times New Roman" w:cs="Times New Roman"/>
                  <w:sz w:val="20"/>
                  <w:szCs w:val="20"/>
                  <w:lang w:val="en-GB"/>
                </w:rPr>
                <w:delText>Not given</w:delText>
              </w:r>
            </w:del>
            <w:ins w:id="481" w:author="Auteur">
              <w:del w:id="482" w:author="DON CIO" w:date="2025-03-13T10:37:00Z" w16du:dateUtc="2025-03-13T14:37:00Z">
                <w:r w:rsidRPr="00EA39E5" w:rsidDel="00FF4FF7">
                  <w:rPr>
                    <w:rFonts w:ascii="Times New Roman" w:hAnsi="Times New Roman" w:cs="Times New Roman"/>
                    <w:sz w:val="20"/>
                    <w:szCs w:val="20"/>
                    <w:lang w:val="en-GB"/>
                    <w:rPrChange w:id="483" w:author="Unknown" w:date="2025-02-28T12:03:00Z">
                      <w:rPr>
                        <w:highlight w:val="yellow"/>
                        <w:lang w:eastAsia="zh-CN"/>
                      </w:rPr>
                    </w:rPrChange>
                  </w:rPr>
                  <w:delText>10-15</w:delText>
                </w:r>
              </w:del>
            </w:ins>
          </w:p>
        </w:tc>
        <w:tc>
          <w:tcPr>
            <w:tcW w:w="1475" w:type="dxa"/>
            <w:tcBorders>
              <w:top w:val="single" w:sz="6" w:space="0" w:color="000000"/>
              <w:left w:val="single" w:sz="6" w:space="0" w:color="000000"/>
              <w:bottom w:val="single" w:sz="6" w:space="0" w:color="000000"/>
              <w:right w:val="single" w:sz="6" w:space="0" w:color="000000"/>
            </w:tcBorders>
            <w:hideMark/>
          </w:tcPr>
          <w:p w14:paraId="084CFA66" w14:textId="0E297365" w:rsidR="00EA39E5" w:rsidRPr="00EA39E5" w:rsidDel="00FF4FF7" w:rsidRDefault="00EA39E5" w:rsidP="00EA39E5">
            <w:pPr>
              <w:jc w:val="center"/>
              <w:rPr>
                <w:del w:id="484" w:author="DON CIO" w:date="2025-03-13T10:37:00Z" w16du:dateUtc="2025-03-13T14:37:00Z"/>
                <w:rFonts w:ascii="Times New Roman" w:hAnsi="Times New Roman" w:cs="Times New Roman"/>
                <w:sz w:val="20"/>
                <w:szCs w:val="20"/>
                <w:lang w:val="en-GB"/>
              </w:rPr>
            </w:pPr>
            <w:del w:id="485" w:author="DON CIO" w:date="2025-03-13T10:37:00Z" w16du:dateUtc="2025-03-13T14:37:00Z">
              <w:r w:rsidRPr="00EA39E5" w:rsidDel="00FF4FF7">
                <w:rPr>
                  <w:rFonts w:ascii="Times New Roman" w:hAnsi="Times New Roman" w:cs="Times New Roman"/>
                  <w:sz w:val="20"/>
                  <w:szCs w:val="20"/>
                  <w:lang w:val="en-GB"/>
                </w:rPr>
                <w:delText>Not given</w:delText>
              </w:r>
            </w:del>
            <w:ins w:id="486" w:author="Auteur">
              <w:del w:id="487" w:author="DON CIO" w:date="2025-03-13T10:37:00Z" w16du:dateUtc="2025-03-13T14:37:00Z">
                <w:r w:rsidRPr="00EA39E5" w:rsidDel="00FF4FF7">
                  <w:rPr>
                    <w:rFonts w:ascii="Times New Roman" w:hAnsi="Times New Roman" w:cs="Times New Roman"/>
                    <w:sz w:val="20"/>
                    <w:szCs w:val="20"/>
                    <w:lang w:val="en-GB"/>
                    <w:rPrChange w:id="488" w:author="Unknown" w:date="2025-02-28T12:03:00Z">
                      <w:rPr>
                        <w:highlight w:val="yellow"/>
                        <w:lang w:eastAsia="zh-CN"/>
                      </w:rPr>
                    </w:rPrChange>
                  </w:rPr>
                  <w:delText>10-15</w:delText>
                </w:r>
              </w:del>
            </w:ins>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7ACD080A" w14:textId="1E4ECACD" w:rsidR="00EA39E5" w:rsidRPr="006D5EAD" w:rsidDel="00FF4FF7" w:rsidRDefault="00EA39E5" w:rsidP="00EA39E5">
            <w:pPr>
              <w:jc w:val="center"/>
              <w:rPr>
                <w:del w:id="489" w:author="DON CIO" w:date="2025-03-13T10:37:00Z" w16du:dateUtc="2025-03-13T14:37:00Z"/>
                <w:rFonts w:ascii="Times New Roman" w:hAnsi="Times New Roman" w:cs="Times New Roman"/>
                <w:sz w:val="20"/>
                <w:szCs w:val="20"/>
                <w:lang w:val="en-GB"/>
              </w:rPr>
            </w:pPr>
            <w:ins w:id="490" w:author="Auteur">
              <w:del w:id="491" w:author="DON CIO" w:date="2025-03-13T10:37:00Z" w16du:dateUtc="2025-03-13T14:37:00Z">
                <w:r w:rsidRPr="00EA39E5" w:rsidDel="00FF4FF7">
                  <w:rPr>
                    <w:rFonts w:ascii="Times New Roman" w:hAnsi="Times New Roman" w:cs="Times New Roman"/>
                    <w:sz w:val="20"/>
                    <w:szCs w:val="20"/>
                    <w:lang w:val="en-GB"/>
                    <w:rPrChange w:id="492" w:author="Unknown" w:date="2025-02-28T12:03:00Z">
                      <w:rPr>
                        <w:highlight w:val="green"/>
                        <w:lang w:eastAsia="zh-CN"/>
                      </w:rPr>
                    </w:rPrChange>
                  </w:rPr>
                  <w:delText>15</w:delText>
                </w:r>
              </w:del>
            </w:ins>
          </w:p>
        </w:tc>
        <w:tc>
          <w:tcPr>
            <w:tcW w:w="851" w:type="dxa"/>
            <w:tcBorders>
              <w:top w:val="single" w:sz="6" w:space="0" w:color="000000"/>
              <w:left w:val="single" w:sz="6" w:space="0" w:color="000000"/>
              <w:bottom w:val="single" w:sz="6" w:space="0" w:color="000000"/>
              <w:right w:val="single" w:sz="6" w:space="0" w:color="000000"/>
            </w:tcBorders>
            <w:vAlign w:val="center"/>
            <w:hideMark/>
          </w:tcPr>
          <w:p w14:paraId="26BA6CC8" w14:textId="19CC09F6" w:rsidR="00EA39E5" w:rsidRPr="00EA39E5" w:rsidDel="00FF4FF7" w:rsidRDefault="00EA39E5" w:rsidP="00EA39E5">
            <w:pPr>
              <w:jc w:val="center"/>
              <w:rPr>
                <w:del w:id="493" w:author="DON CIO" w:date="2025-03-13T10:37:00Z" w16du:dateUtc="2025-03-13T14:37:00Z"/>
                <w:rFonts w:ascii="Times New Roman" w:hAnsi="Times New Roman" w:cs="Times New Roman"/>
                <w:sz w:val="20"/>
                <w:szCs w:val="20"/>
                <w:lang w:val="en-GB"/>
              </w:rPr>
            </w:pPr>
            <w:ins w:id="494" w:author="Auteur">
              <w:del w:id="495" w:author="DON CIO" w:date="2025-03-13T10:37:00Z" w16du:dateUtc="2025-03-13T14:37:00Z">
                <w:r w:rsidRPr="00EA39E5" w:rsidDel="00FF4FF7">
                  <w:rPr>
                    <w:rFonts w:ascii="Times New Roman" w:hAnsi="Times New Roman" w:cs="Times New Roman"/>
                    <w:sz w:val="20"/>
                    <w:szCs w:val="20"/>
                    <w:lang w:val="en-GB"/>
                    <w:rPrChange w:id="496" w:author="Unknown" w:date="2025-02-28T12:03:00Z">
                      <w:rPr>
                        <w:highlight w:val="green"/>
                        <w:lang w:eastAsia="zh-CN"/>
                      </w:rPr>
                    </w:rPrChange>
                  </w:rPr>
                  <w:delText>10</w:delText>
                </w:r>
              </w:del>
            </w:ins>
          </w:p>
        </w:tc>
      </w:tr>
      <w:tr w:rsidR="00EA39E5" w:rsidRPr="006D5EAD" w:rsidDel="00FF4FF7" w14:paraId="7FEE18A4" w14:textId="04E96131" w:rsidTr="00EA39E5">
        <w:trPr>
          <w:jc w:val="center"/>
          <w:del w:id="497" w:author="DON CIO" w:date="2025-03-13T10:37:00Z"/>
        </w:trPr>
        <w:tc>
          <w:tcPr>
            <w:tcW w:w="2835" w:type="dxa"/>
            <w:tcBorders>
              <w:top w:val="nil"/>
              <w:left w:val="single" w:sz="6" w:space="0" w:color="000000"/>
              <w:bottom w:val="single" w:sz="6" w:space="0" w:color="000000"/>
              <w:right w:val="single" w:sz="6" w:space="0" w:color="000000"/>
            </w:tcBorders>
            <w:hideMark/>
          </w:tcPr>
          <w:p w14:paraId="71AD3E8D" w14:textId="71C6B972" w:rsidR="00EA39E5" w:rsidRPr="00EA39E5" w:rsidDel="00FF4FF7" w:rsidRDefault="00EA39E5" w:rsidP="00EA39E5">
            <w:pPr>
              <w:jc w:val="center"/>
              <w:rPr>
                <w:del w:id="498" w:author="DON CIO" w:date="2025-03-13T10:37:00Z" w16du:dateUtc="2025-03-13T14:37:00Z"/>
                <w:rFonts w:ascii="Times New Roman" w:hAnsi="Times New Roman" w:cs="Times New Roman"/>
                <w:sz w:val="20"/>
                <w:szCs w:val="20"/>
                <w:lang w:val="en-GB"/>
              </w:rPr>
            </w:pPr>
            <w:del w:id="499" w:author="DON CIO" w:date="2025-03-13T10:37:00Z" w16du:dateUtc="2025-03-13T14:37:00Z">
              <w:r w:rsidRPr="00EA39E5" w:rsidDel="00FF4FF7">
                <w:rPr>
                  <w:rFonts w:ascii="Times New Roman" w:hAnsi="Times New Roman" w:cs="Times New Roman"/>
                  <w:sz w:val="20"/>
                  <w:szCs w:val="20"/>
                  <w:lang w:val="en-GB"/>
                </w:rPr>
                <w:delText>Antenna traverse or azimuthal beamwidth (degrees)</w:delText>
              </w:r>
            </w:del>
          </w:p>
        </w:tc>
        <w:tc>
          <w:tcPr>
            <w:tcW w:w="1475" w:type="dxa"/>
            <w:tcBorders>
              <w:top w:val="nil"/>
              <w:left w:val="single" w:sz="6" w:space="0" w:color="000000"/>
              <w:bottom w:val="single" w:sz="6" w:space="0" w:color="000000"/>
              <w:right w:val="single" w:sz="6" w:space="0" w:color="000000"/>
            </w:tcBorders>
            <w:hideMark/>
          </w:tcPr>
          <w:p w14:paraId="54994349" w14:textId="0F8459C1" w:rsidR="00EA39E5" w:rsidRPr="00EA39E5" w:rsidDel="00FF4FF7" w:rsidRDefault="00EA39E5" w:rsidP="00EA39E5">
            <w:pPr>
              <w:jc w:val="center"/>
              <w:rPr>
                <w:del w:id="500" w:author="DON CIO" w:date="2025-03-13T10:37:00Z" w16du:dateUtc="2025-03-13T14:37:00Z"/>
                <w:rFonts w:ascii="Times New Roman" w:hAnsi="Times New Roman" w:cs="Times New Roman"/>
                <w:sz w:val="20"/>
                <w:szCs w:val="20"/>
                <w:lang w:val="en-GB"/>
              </w:rPr>
            </w:pPr>
            <w:del w:id="501" w:author="DON CIO" w:date="2025-03-13T10:37:00Z" w16du:dateUtc="2025-03-13T14:37:00Z">
              <w:r w:rsidRPr="00EA39E5" w:rsidDel="00FF4FF7">
                <w:rPr>
                  <w:rFonts w:ascii="Times New Roman" w:hAnsi="Times New Roman" w:cs="Times New Roman"/>
                  <w:sz w:val="20"/>
                  <w:szCs w:val="20"/>
                  <w:lang w:val="en-GB"/>
                </w:rPr>
                <w:delText>Not given</w:delText>
              </w:r>
            </w:del>
            <w:ins w:id="502" w:author="Auteur">
              <w:del w:id="503" w:author="DON CIO" w:date="2025-03-13T10:37:00Z" w16du:dateUtc="2025-03-13T14:37:00Z">
                <w:r w:rsidRPr="00EA39E5" w:rsidDel="00FF4FF7">
                  <w:rPr>
                    <w:rFonts w:ascii="Times New Roman" w:hAnsi="Times New Roman" w:cs="Times New Roman"/>
                    <w:sz w:val="20"/>
                    <w:szCs w:val="20"/>
                    <w:lang w:val="en-GB"/>
                    <w:rPrChange w:id="504" w:author="Unknown" w:date="2025-02-28T12:03:00Z">
                      <w:rPr>
                        <w:highlight w:val="yellow"/>
                        <w:lang w:eastAsia="zh-CN"/>
                      </w:rPr>
                    </w:rPrChange>
                  </w:rPr>
                  <w:delText>10-15</w:delText>
                </w:r>
              </w:del>
            </w:ins>
          </w:p>
        </w:tc>
        <w:tc>
          <w:tcPr>
            <w:tcW w:w="1475" w:type="dxa"/>
            <w:tcBorders>
              <w:top w:val="nil"/>
              <w:left w:val="single" w:sz="6" w:space="0" w:color="000000"/>
              <w:bottom w:val="single" w:sz="6" w:space="0" w:color="000000"/>
              <w:right w:val="single" w:sz="6" w:space="0" w:color="000000"/>
            </w:tcBorders>
            <w:hideMark/>
          </w:tcPr>
          <w:p w14:paraId="16B720FD" w14:textId="44338B7D" w:rsidR="00EA39E5" w:rsidRPr="00EA39E5" w:rsidDel="00FF4FF7" w:rsidRDefault="00EA39E5" w:rsidP="00EA39E5">
            <w:pPr>
              <w:jc w:val="center"/>
              <w:rPr>
                <w:del w:id="505" w:author="DON CIO" w:date="2025-03-13T10:37:00Z" w16du:dateUtc="2025-03-13T14:37:00Z"/>
                <w:rFonts w:ascii="Times New Roman" w:hAnsi="Times New Roman" w:cs="Times New Roman"/>
                <w:sz w:val="20"/>
                <w:szCs w:val="20"/>
                <w:lang w:val="en-GB"/>
              </w:rPr>
            </w:pPr>
            <w:del w:id="506" w:author="DON CIO" w:date="2025-03-13T10:37:00Z" w16du:dateUtc="2025-03-13T14:37:00Z">
              <w:r w:rsidRPr="00EA39E5" w:rsidDel="00FF4FF7">
                <w:rPr>
                  <w:rFonts w:ascii="Times New Roman" w:hAnsi="Times New Roman" w:cs="Times New Roman"/>
                  <w:sz w:val="20"/>
                  <w:szCs w:val="20"/>
                  <w:lang w:val="en-GB"/>
                </w:rPr>
                <w:delText>Not given</w:delText>
              </w:r>
            </w:del>
            <w:ins w:id="507" w:author="Auteur">
              <w:del w:id="508" w:author="DON CIO" w:date="2025-03-13T10:37:00Z" w16du:dateUtc="2025-03-13T14:37:00Z">
                <w:r w:rsidRPr="00EA39E5" w:rsidDel="00FF4FF7">
                  <w:rPr>
                    <w:rFonts w:ascii="Times New Roman" w:hAnsi="Times New Roman" w:cs="Times New Roman"/>
                    <w:sz w:val="20"/>
                    <w:szCs w:val="20"/>
                    <w:lang w:val="en-GB"/>
                    <w:rPrChange w:id="509" w:author="Unknown" w:date="2025-02-28T12:03:00Z">
                      <w:rPr>
                        <w:highlight w:val="yellow"/>
                        <w:lang w:eastAsia="zh-CN"/>
                      </w:rPr>
                    </w:rPrChange>
                  </w:rPr>
                  <w:delText>10-15</w:delText>
                </w:r>
              </w:del>
            </w:ins>
          </w:p>
        </w:tc>
        <w:tc>
          <w:tcPr>
            <w:tcW w:w="1475" w:type="dxa"/>
            <w:tcBorders>
              <w:top w:val="nil"/>
              <w:left w:val="single" w:sz="6" w:space="0" w:color="000000"/>
              <w:bottom w:val="single" w:sz="6" w:space="0" w:color="000000"/>
              <w:right w:val="single" w:sz="6" w:space="0" w:color="000000"/>
            </w:tcBorders>
            <w:hideMark/>
          </w:tcPr>
          <w:p w14:paraId="0A7938BE" w14:textId="01FAD32E" w:rsidR="00EA39E5" w:rsidRPr="00EA39E5" w:rsidDel="00FF4FF7" w:rsidRDefault="00EA39E5" w:rsidP="00EA39E5">
            <w:pPr>
              <w:jc w:val="center"/>
              <w:rPr>
                <w:del w:id="510" w:author="DON CIO" w:date="2025-03-13T10:37:00Z" w16du:dateUtc="2025-03-13T14:37:00Z"/>
                <w:rFonts w:ascii="Times New Roman" w:hAnsi="Times New Roman" w:cs="Times New Roman"/>
                <w:sz w:val="20"/>
                <w:szCs w:val="20"/>
                <w:lang w:val="en-GB"/>
              </w:rPr>
            </w:pPr>
            <w:del w:id="511" w:author="DON CIO" w:date="2025-03-13T10:37:00Z" w16du:dateUtc="2025-03-13T14:37:00Z">
              <w:r w:rsidRPr="00EA39E5" w:rsidDel="00FF4FF7">
                <w:rPr>
                  <w:rFonts w:ascii="Times New Roman" w:hAnsi="Times New Roman" w:cs="Times New Roman"/>
                  <w:sz w:val="20"/>
                  <w:szCs w:val="20"/>
                  <w:lang w:val="en-GB"/>
                </w:rPr>
                <w:delText>Not given</w:delText>
              </w:r>
            </w:del>
            <w:ins w:id="512" w:author="Auteur">
              <w:del w:id="513" w:author="DON CIO" w:date="2025-03-13T10:37:00Z" w16du:dateUtc="2025-03-13T14:37:00Z">
                <w:r w:rsidRPr="00EA39E5" w:rsidDel="00FF4FF7">
                  <w:rPr>
                    <w:rFonts w:ascii="Times New Roman" w:hAnsi="Times New Roman" w:cs="Times New Roman"/>
                    <w:sz w:val="20"/>
                    <w:szCs w:val="20"/>
                    <w:lang w:val="en-GB"/>
                    <w:rPrChange w:id="514" w:author="Unknown" w:date="2025-02-28T12:03:00Z">
                      <w:rPr>
                        <w:highlight w:val="yellow"/>
                        <w:lang w:eastAsia="zh-CN"/>
                      </w:rPr>
                    </w:rPrChange>
                  </w:rPr>
                  <w:delText>10-15</w:delText>
                </w:r>
              </w:del>
            </w:ins>
          </w:p>
        </w:tc>
        <w:tc>
          <w:tcPr>
            <w:tcW w:w="850" w:type="dxa"/>
            <w:tcBorders>
              <w:top w:val="single" w:sz="6" w:space="0" w:color="000000"/>
              <w:left w:val="single" w:sz="6" w:space="0" w:color="000000"/>
              <w:bottom w:val="single" w:sz="6" w:space="0" w:color="000000"/>
              <w:right w:val="single" w:sz="6" w:space="0" w:color="000000"/>
            </w:tcBorders>
            <w:vAlign w:val="center"/>
            <w:hideMark/>
          </w:tcPr>
          <w:p w14:paraId="18273163" w14:textId="7FE98398" w:rsidR="00EA39E5" w:rsidRPr="006D5EAD" w:rsidDel="00FF4FF7" w:rsidRDefault="00EA39E5" w:rsidP="00EA39E5">
            <w:pPr>
              <w:jc w:val="center"/>
              <w:rPr>
                <w:del w:id="515" w:author="DON CIO" w:date="2025-03-13T10:37:00Z" w16du:dateUtc="2025-03-13T14:37:00Z"/>
                <w:rFonts w:ascii="Times New Roman" w:hAnsi="Times New Roman" w:cs="Times New Roman"/>
                <w:sz w:val="20"/>
                <w:szCs w:val="20"/>
                <w:lang w:val="en-GB"/>
              </w:rPr>
            </w:pPr>
            <w:ins w:id="516" w:author="Auteur">
              <w:del w:id="517" w:author="DON CIO" w:date="2025-03-13T10:37:00Z" w16du:dateUtc="2025-03-13T14:37:00Z">
                <w:r w:rsidRPr="00EA39E5" w:rsidDel="00FF4FF7">
                  <w:rPr>
                    <w:rFonts w:ascii="Times New Roman" w:hAnsi="Times New Roman" w:cs="Times New Roman"/>
                    <w:sz w:val="20"/>
                    <w:szCs w:val="20"/>
                    <w:lang w:val="en-GB"/>
                    <w:rPrChange w:id="518" w:author="Unknown" w:date="2025-02-28T12:03:00Z">
                      <w:rPr>
                        <w:highlight w:val="green"/>
                        <w:lang w:eastAsia="zh-CN"/>
                      </w:rPr>
                    </w:rPrChange>
                  </w:rPr>
                  <w:delText>15</w:delText>
                </w:r>
              </w:del>
            </w:ins>
          </w:p>
        </w:tc>
        <w:tc>
          <w:tcPr>
            <w:tcW w:w="851" w:type="dxa"/>
            <w:tcBorders>
              <w:top w:val="single" w:sz="6" w:space="0" w:color="000000"/>
              <w:left w:val="single" w:sz="6" w:space="0" w:color="000000"/>
              <w:bottom w:val="single" w:sz="6" w:space="0" w:color="000000"/>
              <w:right w:val="single" w:sz="6" w:space="0" w:color="000000"/>
            </w:tcBorders>
            <w:vAlign w:val="center"/>
            <w:hideMark/>
          </w:tcPr>
          <w:p w14:paraId="329E59F7" w14:textId="582B019A" w:rsidR="00EA39E5" w:rsidRPr="00EA39E5" w:rsidDel="00FF4FF7" w:rsidRDefault="00EA39E5" w:rsidP="00EA39E5">
            <w:pPr>
              <w:jc w:val="center"/>
              <w:rPr>
                <w:del w:id="519" w:author="DON CIO" w:date="2025-03-13T10:37:00Z" w16du:dateUtc="2025-03-13T14:37:00Z"/>
                <w:rFonts w:ascii="Times New Roman" w:hAnsi="Times New Roman" w:cs="Times New Roman"/>
                <w:sz w:val="20"/>
                <w:szCs w:val="20"/>
                <w:lang w:val="en-GB"/>
              </w:rPr>
            </w:pPr>
            <w:ins w:id="520" w:author="Auteur">
              <w:del w:id="521" w:author="DON CIO" w:date="2025-03-13T10:37:00Z" w16du:dateUtc="2025-03-13T14:37:00Z">
                <w:r w:rsidRPr="00EA39E5" w:rsidDel="00FF4FF7">
                  <w:rPr>
                    <w:rFonts w:ascii="Times New Roman" w:hAnsi="Times New Roman" w:cs="Times New Roman"/>
                    <w:sz w:val="20"/>
                    <w:szCs w:val="20"/>
                    <w:lang w:val="en-GB"/>
                    <w:rPrChange w:id="522" w:author="Unknown" w:date="2025-02-28T12:03:00Z">
                      <w:rPr>
                        <w:highlight w:val="green"/>
                        <w:lang w:eastAsia="zh-CN"/>
                      </w:rPr>
                    </w:rPrChange>
                  </w:rPr>
                  <w:delText>10</w:delText>
                </w:r>
              </w:del>
            </w:ins>
          </w:p>
        </w:tc>
      </w:tr>
      <w:tr w:rsidR="00EA39E5" w:rsidRPr="006D5EAD" w:rsidDel="00FF4FF7" w14:paraId="16E0E5AF" w14:textId="7B3077A8" w:rsidTr="00EA39E5">
        <w:trPr>
          <w:jc w:val="center"/>
          <w:del w:id="523" w:author="DON CIO" w:date="2025-03-13T10:37:00Z"/>
        </w:trPr>
        <w:tc>
          <w:tcPr>
            <w:tcW w:w="2835" w:type="dxa"/>
            <w:tcBorders>
              <w:top w:val="nil"/>
              <w:left w:val="single" w:sz="6" w:space="0" w:color="000000"/>
              <w:bottom w:val="single" w:sz="6" w:space="0" w:color="000000"/>
              <w:right w:val="single" w:sz="6" w:space="0" w:color="000000"/>
            </w:tcBorders>
            <w:hideMark/>
          </w:tcPr>
          <w:p w14:paraId="6C344975" w14:textId="726B56FF" w:rsidR="00EA39E5" w:rsidRPr="00EA39E5" w:rsidDel="00FF4FF7" w:rsidRDefault="00EA39E5" w:rsidP="00EA39E5">
            <w:pPr>
              <w:jc w:val="center"/>
              <w:rPr>
                <w:del w:id="524" w:author="DON CIO" w:date="2025-03-13T10:37:00Z" w16du:dateUtc="2025-03-13T14:37:00Z"/>
                <w:rFonts w:ascii="Times New Roman" w:hAnsi="Times New Roman" w:cs="Times New Roman"/>
                <w:sz w:val="20"/>
                <w:szCs w:val="20"/>
                <w:lang w:val="en-GB"/>
              </w:rPr>
            </w:pPr>
            <w:del w:id="525" w:author="DON CIO" w:date="2025-03-13T10:37:00Z" w16du:dateUtc="2025-03-13T14:37:00Z">
              <w:r w:rsidRPr="00EA39E5" w:rsidDel="00FF4FF7">
                <w:rPr>
                  <w:rFonts w:ascii="Times New Roman" w:hAnsi="Times New Roman" w:cs="Times New Roman"/>
                  <w:sz w:val="20"/>
                  <w:szCs w:val="20"/>
                  <w:lang w:val="en-GB"/>
                </w:rPr>
                <w:delText>Beam motion(s)</w:delText>
              </w:r>
            </w:del>
          </w:p>
        </w:tc>
        <w:tc>
          <w:tcPr>
            <w:tcW w:w="1475" w:type="dxa"/>
            <w:tcBorders>
              <w:top w:val="nil"/>
              <w:left w:val="single" w:sz="6" w:space="0" w:color="000000"/>
              <w:bottom w:val="single" w:sz="6" w:space="0" w:color="000000"/>
              <w:right w:val="single" w:sz="6" w:space="0" w:color="000000"/>
            </w:tcBorders>
            <w:hideMark/>
          </w:tcPr>
          <w:p w14:paraId="7A4CF301" w14:textId="535CC733" w:rsidR="00EA39E5" w:rsidRPr="00EA39E5" w:rsidDel="00FF4FF7" w:rsidRDefault="00EA39E5" w:rsidP="00EA39E5">
            <w:pPr>
              <w:jc w:val="center"/>
              <w:rPr>
                <w:del w:id="526" w:author="DON CIO" w:date="2025-03-13T10:37:00Z" w16du:dateUtc="2025-03-13T14:37:00Z"/>
                <w:rFonts w:ascii="Times New Roman" w:hAnsi="Times New Roman" w:cs="Times New Roman"/>
                <w:sz w:val="20"/>
                <w:szCs w:val="20"/>
                <w:lang w:val="en-GB"/>
              </w:rPr>
            </w:pPr>
            <w:del w:id="527" w:author="DON CIO" w:date="2025-03-13T10:37:00Z" w16du:dateUtc="2025-03-13T14:37:00Z">
              <w:r w:rsidRPr="00EA39E5" w:rsidDel="00FF4FF7">
                <w:rPr>
                  <w:rFonts w:ascii="Times New Roman" w:hAnsi="Times New Roman" w:cs="Times New Roman"/>
                  <w:sz w:val="20"/>
                  <w:szCs w:val="20"/>
                  <w:lang w:val="en-GB"/>
                </w:rPr>
                <w:delText>Programmed search scan</w:delText>
              </w:r>
            </w:del>
          </w:p>
          <w:p w14:paraId="75135523" w14:textId="694E7DF2" w:rsidR="00EA39E5" w:rsidRPr="00EA39E5" w:rsidDel="00FF4FF7" w:rsidRDefault="00EA39E5" w:rsidP="00EA39E5">
            <w:pPr>
              <w:jc w:val="center"/>
              <w:rPr>
                <w:del w:id="528" w:author="DON CIO" w:date="2025-03-13T10:37:00Z" w16du:dateUtc="2025-03-13T14:37:00Z"/>
                <w:rFonts w:ascii="Times New Roman" w:hAnsi="Times New Roman" w:cs="Times New Roman"/>
                <w:sz w:val="20"/>
                <w:szCs w:val="20"/>
                <w:lang w:val="en-GB"/>
              </w:rPr>
            </w:pPr>
            <w:del w:id="529" w:author="DON CIO" w:date="2025-03-13T10:37:00Z" w16du:dateUtc="2025-03-13T14:37:00Z">
              <w:r w:rsidRPr="00EA39E5" w:rsidDel="00FF4FF7">
                <w:rPr>
                  <w:rFonts w:ascii="Times New Roman" w:hAnsi="Times New Roman" w:cs="Times New Roman"/>
                  <w:sz w:val="20"/>
                  <w:szCs w:val="20"/>
                  <w:lang w:val="en-GB"/>
                </w:rPr>
                <w:delText>Tracking</w:delText>
              </w:r>
            </w:del>
          </w:p>
        </w:tc>
        <w:tc>
          <w:tcPr>
            <w:tcW w:w="1475" w:type="dxa"/>
            <w:tcBorders>
              <w:top w:val="nil"/>
              <w:left w:val="single" w:sz="6" w:space="0" w:color="000000"/>
              <w:bottom w:val="single" w:sz="6" w:space="0" w:color="000000"/>
              <w:right w:val="single" w:sz="6" w:space="0" w:color="000000"/>
            </w:tcBorders>
            <w:hideMark/>
          </w:tcPr>
          <w:p w14:paraId="01B60F96" w14:textId="2DDEA1C1" w:rsidR="00EA39E5" w:rsidRPr="00EA39E5" w:rsidDel="00FF4FF7" w:rsidRDefault="00EA39E5" w:rsidP="00EA39E5">
            <w:pPr>
              <w:jc w:val="center"/>
              <w:rPr>
                <w:del w:id="530" w:author="DON CIO" w:date="2025-03-13T10:37:00Z" w16du:dateUtc="2025-03-13T14:37:00Z"/>
                <w:rFonts w:ascii="Times New Roman" w:hAnsi="Times New Roman" w:cs="Times New Roman"/>
                <w:sz w:val="20"/>
                <w:szCs w:val="20"/>
                <w:lang w:val="en-GB"/>
              </w:rPr>
            </w:pPr>
            <w:del w:id="531" w:author="DON CIO" w:date="2025-03-13T10:37:00Z" w16du:dateUtc="2025-03-13T14:37:00Z">
              <w:r w:rsidRPr="00EA39E5" w:rsidDel="00FF4FF7">
                <w:rPr>
                  <w:rFonts w:ascii="Times New Roman" w:hAnsi="Times New Roman" w:cs="Times New Roman"/>
                  <w:sz w:val="20"/>
                  <w:szCs w:val="20"/>
                  <w:lang w:val="en-GB"/>
                </w:rPr>
                <w:delText>Programmed search scan</w:delText>
              </w:r>
            </w:del>
          </w:p>
          <w:p w14:paraId="4080A850" w14:textId="2CB58E46" w:rsidR="00EA39E5" w:rsidRPr="00EA39E5" w:rsidDel="00FF4FF7" w:rsidRDefault="00EA39E5" w:rsidP="00EA39E5">
            <w:pPr>
              <w:jc w:val="center"/>
              <w:rPr>
                <w:del w:id="532" w:author="DON CIO" w:date="2025-03-13T10:37:00Z" w16du:dateUtc="2025-03-13T14:37:00Z"/>
                <w:rFonts w:ascii="Times New Roman" w:hAnsi="Times New Roman" w:cs="Times New Roman"/>
                <w:sz w:val="20"/>
                <w:szCs w:val="20"/>
                <w:lang w:val="en-GB"/>
              </w:rPr>
            </w:pPr>
            <w:del w:id="533" w:author="DON CIO" w:date="2025-03-13T10:37:00Z" w16du:dateUtc="2025-03-13T14:37:00Z">
              <w:r w:rsidRPr="00EA39E5" w:rsidDel="00FF4FF7">
                <w:rPr>
                  <w:rFonts w:ascii="Times New Roman" w:hAnsi="Times New Roman" w:cs="Times New Roman"/>
                  <w:sz w:val="20"/>
                  <w:szCs w:val="20"/>
                  <w:lang w:val="en-GB"/>
                </w:rPr>
                <w:delText>Tracking</w:delText>
              </w:r>
            </w:del>
          </w:p>
        </w:tc>
        <w:tc>
          <w:tcPr>
            <w:tcW w:w="1475" w:type="dxa"/>
            <w:tcBorders>
              <w:top w:val="nil"/>
              <w:left w:val="single" w:sz="6" w:space="0" w:color="000000"/>
              <w:bottom w:val="single" w:sz="6" w:space="0" w:color="000000"/>
              <w:right w:val="single" w:sz="6" w:space="0" w:color="000000"/>
            </w:tcBorders>
            <w:hideMark/>
          </w:tcPr>
          <w:p w14:paraId="22C5CF19" w14:textId="7D5A5EB4" w:rsidR="00EA39E5" w:rsidRPr="00EA39E5" w:rsidDel="00FF4FF7" w:rsidRDefault="00EA39E5" w:rsidP="00EA39E5">
            <w:pPr>
              <w:jc w:val="center"/>
              <w:rPr>
                <w:ins w:id="534" w:author="Auteur"/>
                <w:del w:id="535" w:author="DON CIO" w:date="2025-03-13T10:37:00Z" w16du:dateUtc="2025-03-13T14:37:00Z"/>
                <w:rFonts w:ascii="Times New Roman" w:hAnsi="Times New Roman" w:cs="Times New Roman"/>
                <w:sz w:val="20"/>
                <w:szCs w:val="20"/>
                <w:lang w:val="en-GB"/>
              </w:rPr>
            </w:pPr>
            <w:ins w:id="536" w:author="Auteur">
              <w:del w:id="537" w:author="DON CIO" w:date="2025-03-13T10:37:00Z" w16du:dateUtc="2025-03-13T14:37:00Z">
                <w:r w:rsidRPr="00EA39E5" w:rsidDel="00FF4FF7">
                  <w:rPr>
                    <w:rFonts w:ascii="Times New Roman" w:hAnsi="Times New Roman" w:cs="Times New Roman"/>
                    <w:sz w:val="20"/>
                    <w:szCs w:val="20"/>
                    <w:lang w:val="en-GB"/>
                  </w:rPr>
                  <w:delText>Programmed search scan</w:delText>
                </w:r>
              </w:del>
            </w:ins>
          </w:p>
          <w:p w14:paraId="19A6A7E2" w14:textId="15423440" w:rsidR="00EA39E5" w:rsidRPr="00EA39E5" w:rsidDel="00FF4FF7" w:rsidRDefault="00EA39E5" w:rsidP="00EA39E5">
            <w:pPr>
              <w:jc w:val="center"/>
              <w:rPr>
                <w:del w:id="538" w:author="DON CIO" w:date="2025-03-13T10:37:00Z" w16du:dateUtc="2025-03-13T14:37:00Z"/>
                <w:rFonts w:ascii="Times New Roman" w:hAnsi="Times New Roman" w:cs="Times New Roman"/>
                <w:sz w:val="20"/>
                <w:szCs w:val="20"/>
                <w:lang w:val="en-GB"/>
              </w:rPr>
            </w:pPr>
            <w:ins w:id="539" w:author="Auteur">
              <w:del w:id="540" w:author="DON CIO" w:date="2025-03-13T10:37:00Z" w16du:dateUtc="2025-03-13T14:37:00Z">
                <w:r w:rsidRPr="00EA39E5" w:rsidDel="00FF4FF7">
                  <w:rPr>
                    <w:rFonts w:ascii="Times New Roman" w:hAnsi="Times New Roman" w:cs="Times New Roman"/>
                    <w:sz w:val="20"/>
                    <w:szCs w:val="20"/>
                    <w:lang w:val="en-GB"/>
                  </w:rPr>
                  <w:delText>Tracking</w:delText>
                </w:r>
              </w:del>
            </w:ins>
            <w:del w:id="541" w:author="DON CIO" w:date="2025-03-13T10:37:00Z" w16du:dateUtc="2025-03-13T14:37:00Z">
              <w:r w:rsidRPr="00EA39E5" w:rsidDel="00FF4FF7">
                <w:rPr>
                  <w:rFonts w:ascii="Times New Roman" w:hAnsi="Times New Roman" w:cs="Times New Roman"/>
                  <w:sz w:val="20"/>
                  <w:szCs w:val="20"/>
                  <w:lang w:val="en-GB"/>
                </w:rPr>
                <w:delText>Not given</w:delText>
              </w:r>
            </w:del>
          </w:p>
        </w:tc>
        <w:tc>
          <w:tcPr>
            <w:tcW w:w="1701" w:type="dxa"/>
            <w:gridSpan w:val="2"/>
            <w:tcBorders>
              <w:top w:val="nil"/>
              <w:left w:val="single" w:sz="6" w:space="0" w:color="000000"/>
              <w:bottom w:val="single" w:sz="6" w:space="0" w:color="000000"/>
              <w:right w:val="single" w:sz="6" w:space="0" w:color="000000"/>
            </w:tcBorders>
            <w:vAlign w:val="center"/>
            <w:hideMark/>
          </w:tcPr>
          <w:p w14:paraId="2D1EEFC3" w14:textId="1DB67197" w:rsidR="00EA39E5" w:rsidRPr="00EA39E5" w:rsidDel="00FF4FF7" w:rsidRDefault="00EA39E5" w:rsidP="00EA39E5">
            <w:pPr>
              <w:jc w:val="center"/>
              <w:rPr>
                <w:del w:id="542" w:author="DON CIO" w:date="2025-03-13T10:37:00Z" w16du:dateUtc="2025-03-13T14:37:00Z"/>
                <w:rFonts w:ascii="Times New Roman" w:hAnsi="Times New Roman" w:cs="Times New Roman"/>
                <w:sz w:val="20"/>
                <w:szCs w:val="20"/>
                <w:lang w:val="en-GB"/>
              </w:rPr>
            </w:pPr>
            <w:ins w:id="543" w:author="Auteur">
              <w:del w:id="544" w:author="DON CIO" w:date="2025-03-13T10:37:00Z" w16du:dateUtc="2025-03-13T14:37:00Z">
                <w:r w:rsidRPr="00EA39E5" w:rsidDel="00FF4FF7">
                  <w:rPr>
                    <w:rFonts w:ascii="Times New Roman" w:hAnsi="Times New Roman" w:cs="Times New Roman"/>
                    <w:sz w:val="20"/>
                    <w:szCs w:val="20"/>
                    <w:lang w:val="en-GB"/>
                  </w:rPr>
                  <w:delText>Tracking</w:delText>
                </w:r>
              </w:del>
            </w:ins>
          </w:p>
        </w:tc>
      </w:tr>
      <w:tr w:rsidR="00EA39E5" w:rsidRPr="006D5EAD" w:rsidDel="00FF4FF7" w14:paraId="31ABD84F" w14:textId="5F5F5183" w:rsidTr="00EA39E5">
        <w:trPr>
          <w:jc w:val="center"/>
          <w:del w:id="545" w:author="DON CIO" w:date="2025-03-13T10:37:00Z"/>
        </w:trPr>
        <w:tc>
          <w:tcPr>
            <w:tcW w:w="2835" w:type="dxa"/>
            <w:tcBorders>
              <w:top w:val="single" w:sz="6" w:space="0" w:color="000000"/>
              <w:left w:val="single" w:sz="6" w:space="0" w:color="000000"/>
              <w:bottom w:val="single" w:sz="6" w:space="0" w:color="000000"/>
              <w:right w:val="single" w:sz="6" w:space="0" w:color="000000"/>
            </w:tcBorders>
            <w:hideMark/>
          </w:tcPr>
          <w:p w14:paraId="4CD815E2" w14:textId="6C0EFD07" w:rsidR="00EA39E5" w:rsidRPr="00EA39E5" w:rsidDel="00FF4FF7" w:rsidRDefault="00EA39E5" w:rsidP="00EA39E5">
            <w:pPr>
              <w:jc w:val="center"/>
              <w:rPr>
                <w:del w:id="546" w:author="DON CIO" w:date="2025-03-13T10:37:00Z" w16du:dateUtc="2025-03-13T14:37:00Z"/>
                <w:rFonts w:ascii="Times New Roman" w:hAnsi="Times New Roman" w:cs="Times New Roman"/>
                <w:sz w:val="20"/>
                <w:szCs w:val="20"/>
                <w:lang w:val="en-GB"/>
              </w:rPr>
            </w:pPr>
            <w:del w:id="547" w:author="DON CIO" w:date="2025-03-13T10:37:00Z" w16du:dateUtc="2025-03-13T14:37:00Z">
              <w:r w:rsidRPr="00EA39E5" w:rsidDel="00FF4FF7">
                <w:rPr>
                  <w:rFonts w:ascii="Times New Roman" w:hAnsi="Times New Roman" w:cs="Times New Roman"/>
                  <w:sz w:val="20"/>
                  <w:szCs w:val="20"/>
                  <w:lang w:val="en-GB"/>
                </w:rPr>
                <w:delText>Antenna horizontal scan rate (degrees/s)</w:delText>
              </w:r>
            </w:del>
          </w:p>
        </w:tc>
        <w:tc>
          <w:tcPr>
            <w:tcW w:w="1475" w:type="dxa"/>
            <w:tcBorders>
              <w:top w:val="single" w:sz="6" w:space="0" w:color="000000"/>
              <w:left w:val="single" w:sz="6" w:space="0" w:color="000000"/>
              <w:bottom w:val="single" w:sz="6" w:space="0" w:color="000000"/>
              <w:right w:val="single" w:sz="6" w:space="0" w:color="000000"/>
            </w:tcBorders>
            <w:hideMark/>
          </w:tcPr>
          <w:p w14:paraId="1DCFB61C" w14:textId="2E57AC34" w:rsidR="00EA39E5" w:rsidRPr="00EA39E5" w:rsidDel="00FF4FF7" w:rsidRDefault="00EA39E5" w:rsidP="00EA39E5">
            <w:pPr>
              <w:jc w:val="center"/>
              <w:rPr>
                <w:del w:id="548" w:author="DON CIO" w:date="2025-03-13T10:37:00Z" w16du:dateUtc="2025-03-13T14:37:00Z"/>
                <w:rFonts w:ascii="Times New Roman" w:hAnsi="Times New Roman" w:cs="Times New Roman"/>
                <w:sz w:val="20"/>
                <w:szCs w:val="20"/>
                <w:lang w:val="en-GB"/>
              </w:rPr>
            </w:pPr>
            <w:del w:id="549" w:author="DON CIO" w:date="2025-03-13T10:37:00Z" w16du:dateUtc="2025-03-13T14:37:00Z">
              <w:r w:rsidRPr="00EA39E5" w:rsidDel="00FF4FF7">
                <w:rPr>
                  <w:rFonts w:ascii="Times New Roman" w:hAnsi="Times New Roman" w:cs="Times New Roman"/>
                  <w:sz w:val="20"/>
                  <w:szCs w:val="20"/>
                  <w:lang w:val="en-GB"/>
                </w:rPr>
                <w:delText>Search: not given</w:delText>
              </w:r>
            </w:del>
          </w:p>
          <w:p w14:paraId="448A20B8" w14:textId="727F1B5A" w:rsidR="00EA39E5" w:rsidRPr="00EA39E5" w:rsidDel="00FF4FF7" w:rsidRDefault="00EA39E5" w:rsidP="00EA39E5">
            <w:pPr>
              <w:jc w:val="center"/>
              <w:rPr>
                <w:del w:id="550" w:author="DON CIO" w:date="2025-03-13T10:37:00Z" w16du:dateUtc="2025-03-13T14:37:00Z"/>
                <w:rFonts w:ascii="Times New Roman" w:hAnsi="Times New Roman" w:cs="Times New Roman"/>
                <w:sz w:val="20"/>
                <w:szCs w:val="20"/>
                <w:lang w:val="en-GB"/>
              </w:rPr>
            </w:pPr>
            <w:del w:id="551" w:author="DON CIO" w:date="2025-03-13T10:37:00Z" w16du:dateUtc="2025-03-13T14:37:00Z">
              <w:r w:rsidRPr="00EA39E5" w:rsidDel="00FF4FF7">
                <w:rPr>
                  <w:rFonts w:ascii="Times New Roman" w:hAnsi="Times New Roman" w:cs="Times New Roman"/>
                  <w:sz w:val="20"/>
                  <w:szCs w:val="20"/>
                  <w:lang w:val="en-GB"/>
                </w:rPr>
                <w:delText>Track: follows target</w:delText>
              </w:r>
            </w:del>
          </w:p>
        </w:tc>
        <w:tc>
          <w:tcPr>
            <w:tcW w:w="1475" w:type="dxa"/>
            <w:tcBorders>
              <w:top w:val="single" w:sz="6" w:space="0" w:color="000000"/>
              <w:left w:val="single" w:sz="6" w:space="0" w:color="000000"/>
              <w:bottom w:val="single" w:sz="6" w:space="0" w:color="000000"/>
              <w:right w:val="single" w:sz="6" w:space="0" w:color="000000"/>
            </w:tcBorders>
            <w:hideMark/>
          </w:tcPr>
          <w:p w14:paraId="021616CD" w14:textId="448CC151" w:rsidR="00EA39E5" w:rsidRPr="00EA39E5" w:rsidDel="00FF4FF7" w:rsidRDefault="00EA39E5" w:rsidP="00EA39E5">
            <w:pPr>
              <w:jc w:val="center"/>
              <w:rPr>
                <w:del w:id="552" w:author="DON CIO" w:date="2025-03-13T10:37:00Z" w16du:dateUtc="2025-03-13T14:37:00Z"/>
                <w:rFonts w:ascii="Times New Roman" w:hAnsi="Times New Roman" w:cs="Times New Roman"/>
                <w:sz w:val="20"/>
                <w:szCs w:val="20"/>
                <w:lang w:val="en-GB"/>
              </w:rPr>
            </w:pPr>
            <w:del w:id="553" w:author="DON CIO" w:date="2025-03-13T10:37:00Z" w16du:dateUtc="2025-03-13T14:37:00Z">
              <w:r w:rsidRPr="00EA39E5" w:rsidDel="00FF4FF7">
                <w:rPr>
                  <w:rFonts w:ascii="Times New Roman" w:hAnsi="Times New Roman" w:cs="Times New Roman"/>
                  <w:sz w:val="20"/>
                  <w:szCs w:val="20"/>
                  <w:lang w:val="en-GB"/>
                </w:rPr>
                <w:delText>Search: not given</w:delText>
              </w:r>
            </w:del>
          </w:p>
          <w:p w14:paraId="247575CA" w14:textId="66D8BBEE" w:rsidR="00EA39E5" w:rsidRPr="00EA39E5" w:rsidDel="00FF4FF7" w:rsidRDefault="00EA39E5" w:rsidP="00EA39E5">
            <w:pPr>
              <w:jc w:val="center"/>
              <w:rPr>
                <w:del w:id="554" w:author="DON CIO" w:date="2025-03-13T10:37:00Z" w16du:dateUtc="2025-03-13T14:37:00Z"/>
                <w:rFonts w:ascii="Times New Roman" w:hAnsi="Times New Roman" w:cs="Times New Roman"/>
                <w:sz w:val="20"/>
                <w:szCs w:val="20"/>
                <w:lang w:val="en-GB"/>
              </w:rPr>
            </w:pPr>
            <w:del w:id="555" w:author="DON CIO" w:date="2025-03-13T10:37:00Z" w16du:dateUtc="2025-03-13T14:37:00Z">
              <w:r w:rsidRPr="00EA39E5" w:rsidDel="00FF4FF7">
                <w:rPr>
                  <w:rFonts w:ascii="Times New Roman" w:hAnsi="Times New Roman" w:cs="Times New Roman"/>
                  <w:sz w:val="20"/>
                  <w:szCs w:val="20"/>
                  <w:lang w:val="en-GB"/>
                </w:rPr>
                <w:delText xml:space="preserve">Track: </w:delText>
              </w:r>
              <w:r w:rsidRPr="00EA39E5" w:rsidDel="00FF4FF7">
                <w:rPr>
                  <w:rFonts w:ascii="Times New Roman" w:hAnsi="Times New Roman" w:cs="Times New Roman"/>
                  <w:sz w:val="20"/>
                  <w:szCs w:val="20"/>
                  <w:lang w:val="en-GB"/>
                </w:rPr>
                <w:br/>
                <w:delText>follows target</w:delText>
              </w:r>
            </w:del>
          </w:p>
        </w:tc>
        <w:tc>
          <w:tcPr>
            <w:tcW w:w="1475" w:type="dxa"/>
            <w:tcBorders>
              <w:top w:val="single" w:sz="6" w:space="0" w:color="000000"/>
              <w:left w:val="single" w:sz="6" w:space="0" w:color="000000"/>
              <w:bottom w:val="single" w:sz="6" w:space="0" w:color="000000"/>
              <w:right w:val="single" w:sz="6" w:space="0" w:color="000000"/>
            </w:tcBorders>
            <w:hideMark/>
          </w:tcPr>
          <w:p w14:paraId="49348C85" w14:textId="7A7B153F" w:rsidR="00EA39E5" w:rsidRPr="00EA39E5" w:rsidDel="00FF4FF7" w:rsidRDefault="00EA39E5" w:rsidP="00EA39E5">
            <w:pPr>
              <w:jc w:val="center"/>
              <w:rPr>
                <w:ins w:id="556" w:author="Auteur"/>
                <w:del w:id="557" w:author="DON CIO" w:date="2025-03-13T10:37:00Z" w16du:dateUtc="2025-03-13T14:37:00Z"/>
                <w:rFonts w:ascii="Times New Roman" w:hAnsi="Times New Roman" w:cs="Times New Roman"/>
                <w:sz w:val="20"/>
                <w:szCs w:val="20"/>
                <w:lang w:val="en-GB"/>
              </w:rPr>
            </w:pPr>
            <w:ins w:id="558" w:author="Auteur">
              <w:del w:id="559" w:author="DON CIO" w:date="2025-03-13T10:37:00Z" w16du:dateUtc="2025-03-13T14:37:00Z">
                <w:r w:rsidRPr="00EA39E5" w:rsidDel="00FF4FF7">
                  <w:rPr>
                    <w:rFonts w:ascii="Times New Roman" w:hAnsi="Times New Roman" w:cs="Times New Roman"/>
                    <w:sz w:val="20"/>
                    <w:szCs w:val="20"/>
                    <w:lang w:val="en-GB"/>
                  </w:rPr>
                  <w:delText>Programmed search scan</w:delText>
                </w:r>
              </w:del>
            </w:ins>
          </w:p>
          <w:p w14:paraId="7FFF9564" w14:textId="50CBB614" w:rsidR="00EA39E5" w:rsidRPr="00EA39E5" w:rsidDel="00FF4FF7" w:rsidRDefault="00EA39E5" w:rsidP="00EA39E5">
            <w:pPr>
              <w:jc w:val="center"/>
              <w:rPr>
                <w:del w:id="560" w:author="DON CIO" w:date="2025-03-13T10:37:00Z" w16du:dateUtc="2025-03-13T14:37:00Z"/>
                <w:rFonts w:ascii="Times New Roman" w:hAnsi="Times New Roman" w:cs="Times New Roman"/>
                <w:sz w:val="20"/>
                <w:szCs w:val="20"/>
                <w:lang w:val="en-GB"/>
              </w:rPr>
            </w:pPr>
            <w:ins w:id="561" w:author="Auteur">
              <w:del w:id="562" w:author="DON CIO" w:date="2025-03-13T10:37:00Z" w16du:dateUtc="2025-03-13T14:37:00Z">
                <w:r w:rsidRPr="00EA39E5" w:rsidDel="00FF4FF7">
                  <w:rPr>
                    <w:rFonts w:ascii="Times New Roman" w:hAnsi="Times New Roman" w:cs="Times New Roman"/>
                    <w:sz w:val="20"/>
                    <w:szCs w:val="20"/>
                    <w:lang w:val="en-GB"/>
                  </w:rPr>
                  <w:delText>Tracking</w:delText>
                </w:r>
              </w:del>
            </w:ins>
            <w:del w:id="563" w:author="DON CIO" w:date="2025-03-13T10:37:00Z" w16du:dateUtc="2025-03-13T14:37:00Z">
              <w:r w:rsidRPr="00EA39E5" w:rsidDel="00FF4FF7">
                <w:rPr>
                  <w:rFonts w:ascii="Times New Roman" w:hAnsi="Times New Roman" w:cs="Times New Roman"/>
                  <w:sz w:val="20"/>
                  <w:szCs w:val="20"/>
                  <w:lang w:val="en-GB"/>
                </w:rPr>
                <w:delText>Not given</w:delText>
              </w:r>
            </w:del>
          </w:p>
        </w:tc>
        <w:tc>
          <w:tcPr>
            <w:tcW w:w="1701" w:type="dxa"/>
            <w:gridSpan w:val="2"/>
            <w:tcBorders>
              <w:top w:val="single" w:sz="6" w:space="0" w:color="000000"/>
              <w:left w:val="single" w:sz="6" w:space="0" w:color="000000"/>
              <w:bottom w:val="single" w:sz="6" w:space="0" w:color="000000"/>
              <w:right w:val="single" w:sz="6" w:space="0" w:color="000000"/>
            </w:tcBorders>
            <w:vAlign w:val="center"/>
            <w:hideMark/>
          </w:tcPr>
          <w:p w14:paraId="77667BE4" w14:textId="6A0510B8" w:rsidR="00EA39E5" w:rsidRPr="00EA39E5" w:rsidDel="00FF4FF7" w:rsidRDefault="00EA39E5" w:rsidP="00EA39E5">
            <w:pPr>
              <w:jc w:val="center"/>
              <w:rPr>
                <w:del w:id="564" w:author="DON CIO" w:date="2025-03-13T10:37:00Z" w16du:dateUtc="2025-03-13T14:37:00Z"/>
                <w:rFonts w:ascii="Times New Roman" w:hAnsi="Times New Roman" w:cs="Times New Roman"/>
                <w:sz w:val="20"/>
                <w:szCs w:val="20"/>
                <w:lang w:val="en-GB"/>
              </w:rPr>
            </w:pPr>
            <w:ins w:id="565" w:author="Auteur">
              <w:del w:id="566" w:author="DON CIO" w:date="2025-03-13T10:37:00Z" w16du:dateUtc="2025-03-13T14:37:00Z">
                <w:r w:rsidRPr="00EA39E5" w:rsidDel="00FF4FF7">
                  <w:rPr>
                    <w:rFonts w:ascii="Times New Roman" w:hAnsi="Times New Roman" w:cs="Times New Roman"/>
                    <w:sz w:val="20"/>
                    <w:szCs w:val="20"/>
                    <w:lang w:val="en-GB"/>
                  </w:rPr>
                  <w:delText>Not applicable</w:delText>
                </w:r>
              </w:del>
            </w:ins>
          </w:p>
        </w:tc>
      </w:tr>
      <w:tr w:rsidR="00EA39E5" w:rsidRPr="006D5EAD" w:rsidDel="00FF4FF7" w14:paraId="1CB76A5E" w14:textId="09CDF2E3" w:rsidTr="00EA39E5">
        <w:trPr>
          <w:jc w:val="center"/>
          <w:del w:id="567" w:author="DON CIO" w:date="2025-03-13T10:37:00Z"/>
        </w:trPr>
        <w:tc>
          <w:tcPr>
            <w:tcW w:w="2835" w:type="dxa"/>
            <w:tcBorders>
              <w:top w:val="single" w:sz="6" w:space="0" w:color="000000"/>
              <w:left w:val="single" w:sz="6" w:space="0" w:color="000000"/>
              <w:bottom w:val="single" w:sz="6" w:space="0" w:color="000000"/>
              <w:right w:val="single" w:sz="6" w:space="0" w:color="000000"/>
            </w:tcBorders>
            <w:hideMark/>
          </w:tcPr>
          <w:p w14:paraId="2896198E" w14:textId="797062E1" w:rsidR="00EA39E5" w:rsidRPr="00EA39E5" w:rsidDel="00FF4FF7" w:rsidRDefault="00EA39E5" w:rsidP="00EA39E5">
            <w:pPr>
              <w:jc w:val="center"/>
              <w:rPr>
                <w:del w:id="568" w:author="DON CIO" w:date="2025-03-13T10:37:00Z" w16du:dateUtc="2025-03-13T14:37:00Z"/>
                <w:rFonts w:ascii="Times New Roman" w:hAnsi="Times New Roman" w:cs="Times New Roman"/>
                <w:sz w:val="20"/>
                <w:szCs w:val="20"/>
                <w:lang w:val="en-GB"/>
              </w:rPr>
            </w:pPr>
            <w:del w:id="569" w:author="DON CIO" w:date="2025-03-13T10:37:00Z" w16du:dateUtc="2025-03-13T14:37:00Z">
              <w:r w:rsidRPr="00EA39E5" w:rsidDel="00FF4FF7">
                <w:rPr>
                  <w:rFonts w:ascii="Times New Roman" w:hAnsi="Times New Roman" w:cs="Times New Roman"/>
                  <w:sz w:val="20"/>
                  <w:szCs w:val="20"/>
                  <w:lang w:val="en-GB"/>
                </w:rPr>
                <w:delText>Antenna horizontal scan type (continuous, random, 360°, sector, etc.) (degrees)</w:delText>
              </w:r>
            </w:del>
          </w:p>
        </w:tc>
        <w:tc>
          <w:tcPr>
            <w:tcW w:w="1475" w:type="dxa"/>
            <w:tcBorders>
              <w:top w:val="single" w:sz="6" w:space="0" w:color="000000"/>
              <w:left w:val="single" w:sz="6" w:space="0" w:color="000000"/>
              <w:bottom w:val="single" w:sz="6" w:space="0" w:color="000000"/>
              <w:right w:val="single" w:sz="6" w:space="0" w:color="000000"/>
            </w:tcBorders>
            <w:hideMark/>
          </w:tcPr>
          <w:p w14:paraId="45D2AB90" w14:textId="5689234C" w:rsidR="00EA39E5" w:rsidRPr="00EA39E5" w:rsidDel="00FF4FF7" w:rsidRDefault="00EA39E5" w:rsidP="00EA39E5">
            <w:pPr>
              <w:jc w:val="center"/>
              <w:rPr>
                <w:del w:id="570" w:author="DON CIO" w:date="2025-03-13T10:37:00Z" w16du:dateUtc="2025-03-13T14:37:00Z"/>
                <w:rFonts w:ascii="Times New Roman" w:hAnsi="Times New Roman" w:cs="Times New Roman"/>
                <w:sz w:val="20"/>
                <w:szCs w:val="20"/>
                <w:lang w:val="en-GB"/>
              </w:rPr>
            </w:pPr>
            <w:del w:id="571" w:author="DON CIO" w:date="2025-03-13T10:37:00Z" w16du:dateUtc="2025-03-13T14:37:00Z">
              <w:r w:rsidRPr="00EA39E5" w:rsidDel="00FF4FF7">
                <w:rPr>
                  <w:rFonts w:ascii="Times New Roman" w:hAnsi="Times New Roman" w:cs="Times New Roman"/>
                  <w:sz w:val="20"/>
                  <w:szCs w:val="20"/>
                  <w:lang w:val="en-GB"/>
                </w:rPr>
                <w:delText>Search: not given</w:delText>
              </w:r>
            </w:del>
          </w:p>
          <w:p w14:paraId="3E0C8F7A" w14:textId="5D6EA40E" w:rsidR="00EA39E5" w:rsidRPr="00EA39E5" w:rsidDel="00FF4FF7" w:rsidRDefault="00EA39E5" w:rsidP="00EA39E5">
            <w:pPr>
              <w:jc w:val="center"/>
              <w:rPr>
                <w:del w:id="572" w:author="DON CIO" w:date="2025-03-13T10:37:00Z" w16du:dateUtc="2025-03-13T14:37:00Z"/>
                <w:rFonts w:ascii="Times New Roman" w:hAnsi="Times New Roman" w:cs="Times New Roman"/>
                <w:sz w:val="20"/>
                <w:szCs w:val="20"/>
                <w:lang w:val="en-GB"/>
              </w:rPr>
            </w:pPr>
            <w:del w:id="573" w:author="DON CIO" w:date="2025-03-13T10:37:00Z" w16du:dateUtc="2025-03-13T14:37:00Z">
              <w:r w:rsidRPr="00EA39E5" w:rsidDel="00FF4FF7">
                <w:rPr>
                  <w:rFonts w:ascii="Times New Roman" w:hAnsi="Times New Roman" w:cs="Times New Roman"/>
                  <w:sz w:val="20"/>
                  <w:szCs w:val="20"/>
                  <w:lang w:val="en-GB"/>
                </w:rPr>
                <w:delText>Track: follows target</w:delText>
              </w:r>
            </w:del>
          </w:p>
        </w:tc>
        <w:tc>
          <w:tcPr>
            <w:tcW w:w="1475" w:type="dxa"/>
            <w:tcBorders>
              <w:top w:val="single" w:sz="6" w:space="0" w:color="000000"/>
              <w:left w:val="single" w:sz="6" w:space="0" w:color="000000"/>
              <w:bottom w:val="single" w:sz="6" w:space="0" w:color="000000"/>
              <w:right w:val="single" w:sz="6" w:space="0" w:color="000000"/>
            </w:tcBorders>
            <w:hideMark/>
          </w:tcPr>
          <w:p w14:paraId="02E8FED6" w14:textId="101DD105" w:rsidR="00EA39E5" w:rsidRPr="00EA39E5" w:rsidDel="00FF4FF7" w:rsidRDefault="00EA39E5" w:rsidP="00EA39E5">
            <w:pPr>
              <w:jc w:val="center"/>
              <w:rPr>
                <w:del w:id="574" w:author="DON CIO" w:date="2025-03-13T10:37:00Z" w16du:dateUtc="2025-03-13T14:37:00Z"/>
                <w:rFonts w:ascii="Times New Roman" w:hAnsi="Times New Roman" w:cs="Times New Roman"/>
                <w:sz w:val="20"/>
                <w:szCs w:val="20"/>
                <w:lang w:val="en-GB"/>
              </w:rPr>
            </w:pPr>
            <w:del w:id="575" w:author="DON CIO" w:date="2025-03-13T10:37:00Z" w16du:dateUtc="2025-03-13T14:37:00Z">
              <w:r w:rsidRPr="00EA39E5" w:rsidDel="00FF4FF7">
                <w:rPr>
                  <w:rFonts w:ascii="Times New Roman" w:hAnsi="Times New Roman" w:cs="Times New Roman"/>
                  <w:sz w:val="20"/>
                  <w:szCs w:val="20"/>
                  <w:lang w:val="en-GB"/>
                </w:rPr>
                <w:delText>Search: not given</w:delText>
              </w:r>
            </w:del>
          </w:p>
          <w:p w14:paraId="3F84FE1B" w14:textId="0A245381" w:rsidR="00EA39E5" w:rsidRPr="00EA39E5" w:rsidDel="00FF4FF7" w:rsidRDefault="00EA39E5" w:rsidP="00EA39E5">
            <w:pPr>
              <w:jc w:val="center"/>
              <w:rPr>
                <w:del w:id="576" w:author="DON CIO" w:date="2025-03-13T10:37:00Z" w16du:dateUtc="2025-03-13T14:37:00Z"/>
                <w:rFonts w:ascii="Times New Roman" w:hAnsi="Times New Roman" w:cs="Times New Roman"/>
                <w:sz w:val="20"/>
                <w:szCs w:val="20"/>
                <w:lang w:val="en-GB"/>
              </w:rPr>
            </w:pPr>
            <w:del w:id="577" w:author="DON CIO" w:date="2025-03-13T10:37:00Z" w16du:dateUtc="2025-03-13T14:37:00Z">
              <w:r w:rsidRPr="00EA39E5" w:rsidDel="00FF4FF7">
                <w:rPr>
                  <w:rFonts w:ascii="Times New Roman" w:hAnsi="Times New Roman" w:cs="Times New Roman"/>
                  <w:sz w:val="20"/>
                  <w:szCs w:val="20"/>
                  <w:lang w:val="en-GB"/>
                </w:rPr>
                <w:delText>Track: not applicable</w:delText>
              </w:r>
            </w:del>
          </w:p>
        </w:tc>
        <w:tc>
          <w:tcPr>
            <w:tcW w:w="1475" w:type="dxa"/>
            <w:tcBorders>
              <w:top w:val="single" w:sz="6" w:space="0" w:color="000000"/>
              <w:left w:val="single" w:sz="6" w:space="0" w:color="000000"/>
              <w:bottom w:val="single" w:sz="6" w:space="0" w:color="000000"/>
              <w:right w:val="single" w:sz="6" w:space="0" w:color="000000"/>
            </w:tcBorders>
            <w:hideMark/>
          </w:tcPr>
          <w:p w14:paraId="6C152BA6" w14:textId="12DB7329" w:rsidR="00EA39E5" w:rsidRPr="00EA39E5" w:rsidDel="00FF4FF7" w:rsidRDefault="00EA39E5" w:rsidP="00EA39E5">
            <w:pPr>
              <w:jc w:val="center"/>
              <w:rPr>
                <w:ins w:id="578" w:author="Auteur"/>
                <w:del w:id="579" w:author="DON CIO" w:date="2025-03-13T10:37:00Z" w16du:dateUtc="2025-03-13T14:37:00Z"/>
                <w:rFonts w:ascii="Times New Roman" w:hAnsi="Times New Roman" w:cs="Times New Roman"/>
                <w:sz w:val="20"/>
                <w:szCs w:val="20"/>
                <w:lang w:val="en-GB"/>
              </w:rPr>
            </w:pPr>
            <w:ins w:id="580" w:author="Auteur">
              <w:del w:id="581" w:author="DON CIO" w:date="2025-03-13T10:37:00Z" w16du:dateUtc="2025-03-13T14:37:00Z">
                <w:r w:rsidRPr="00EA39E5" w:rsidDel="00FF4FF7">
                  <w:rPr>
                    <w:rFonts w:ascii="Times New Roman" w:hAnsi="Times New Roman" w:cs="Times New Roman"/>
                    <w:sz w:val="20"/>
                    <w:szCs w:val="20"/>
                    <w:lang w:val="en-GB"/>
                  </w:rPr>
                  <w:delText>Search: not given</w:delText>
                </w:r>
              </w:del>
            </w:ins>
          </w:p>
          <w:p w14:paraId="033867FC" w14:textId="6C78D625" w:rsidR="00EA39E5" w:rsidRPr="00EA39E5" w:rsidDel="00FF4FF7" w:rsidRDefault="00EA39E5" w:rsidP="00EA39E5">
            <w:pPr>
              <w:jc w:val="center"/>
              <w:rPr>
                <w:del w:id="582" w:author="DON CIO" w:date="2025-03-13T10:37:00Z" w16du:dateUtc="2025-03-13T14:37:00Z"/>
                <w:rFonts w:ascii="Times New Roman" w:hAnsi="Times New Roman" w:cs="Times New Roman"/>
                <w:sz w:val="20"/>
                <w:szCs w:val="20"/>
                <w:lang w:val="en-GB"/>
              </w:rPr>
            </w:pPr>
            <w:ins w:id="583" w:author="Auteur">
              <w:del w:id="584" w:author="DON CIO" w:date="2025-03-13T10:37:00Z" w16du:dateUtc="2025-03-13T14:37:00Z">
                <w:r w:rsidRPr="00EA39E5" w:rsidDel="00FF4FF7">
                  <w:rPr>
                    <w:rFonts w:ascii="Times New Roman" w:hAnsi="Times New Roman" w:cs="Times New Roman"/>
                    <w:sz w:val="20"/>
                    <w:szCs w:val="20"/>
                    <w:lang w:val="en-GB"/>
                  </w:rPr>
                  <w:delText>Track: not applicable</w:delText>
                </w:r>
              </w:del>
            </w:ins>
            <w:del w:id="585" w:author="DON CIO" w:date="2025-03-13T10:37:00Z" w16du:dateUtc="2025-03-13T14:37:00Z">
              <w:r w:rsidRPr="00EA39E5" w:rsidDel="00FF4FF7">
                <w:rPr>
                  <w:rFonts w:ascii="Times New Roman" w:hAnsi="Times New Roman" w:cs="Times New Roman"/>
                  <w:sz w:val="20"/>
                  <w:szCs w:val="20"/>
                  <w:lang w:val="en-GB"/>
                </w:rPr>
                <w:delText>Not given</w:delText>
              </w:r>
            </w:del>
          </w:p>
        </w:tc>
        <w:tc>
          <w:tcPr>
            <w:tcW w:w="1701" w:type="dxa"/>
            <w:gridSpan w:val="2"/>
            <w:tcBorders>
              <w:top w:val="single" w:sz="6" w:space="0" w:color="000000"/>
              <w:left w:val="single" w:sz="6" w:space="0" w:color="000000"/>
              <w:bottom w:val="single" w:sz="6" w:space="0" w:color="000000"/>
              <w:right w:val="single" w:sz="6" w:space="0" w:color="000000"/>
            </w:tcBorders>
            <w:vAlign w:val="center"/>
            <w:hideMark/>
          </w:tcPr>
          <w:p w14:paraId="7CF6A225" w14:textId="39E10D74" w:rsidR="00EA39E5" w:rsidRPr="00EA39E5" w:rsidDel="00FF4FF7" w:rsidRDefault="00EA39E5" w:rsidP="00EA39E5">
            <w:pPr>
              <w:jc w:val="center"/>
              <w:rPr>
                <w:del w:id="586" w:author="DON CIO" w:date="2025-03-13T10:37:00Z" w16du:dateUtc="2025-03-13T14:37:00Z"/>
                <w:rFonts w:ascii="Times New Roman" w:hAnsi="Times New Roman" w:cs="Times New Roman"/>
                <w:sz w:val="20"/>
                <w:szCs w:val="20"/>
                <w:lang w:val="en-GB"/>
              </w:rPr>
            </w:pPr>
            <w:ins w:id="587" w:author="Auteur">
              <w:del w:id="588" w:author="DON CIO" w:date="2025-03-13T10:37:00Z" w16du:dateUtc="2025-03-13T14:37:00Z">
                <w:r w:rsidRPr="00EA39E5" w:rsidDel="00FF4FF7">
                  <w:rPr>
                    <w:rFonts w:ascii="Times New Roman" w:hAnsi="Times New Roman" w:cs="Times New Roman"/>
                    <w:sz w:val="20"/>
                    <w:szCs w:val="20"/>
                    <w:lang w:val="en-GB"/>
                  </w:rPr>
                  <w:delText>Track: follows target, not applicable</w:delText>
                </w:r>
              </w:del>
            </w:ins>
          </w:p>
        </w:tc>
      </w:tr>
      <w:tr w:rsidR="00EA39E5" w:rsidRPr="006D5EAD" w:rsidDel="00FF4FF7" w14:paraId="1AF85144" w14:textId="083F5573" w:rsidTr="00EA39E5">
        <w:trPr>
          <w:jc w:val="center"/>
          <w:del w:id="589" w:author="DON CIO" w:date="2025-03-13T10:37:00Z"/>
        </w:trPr>
        <w:tc>
          <w:tcPr>
            <w:tcW w:w="2835" w:type="dxa"/>
            <w:tcBorders>
              <w:top w:val="single" w:sz="6" w:space="0" w:color="000000"/>
              <w:left w:val="single" w:sz="6" w:space="0" w:color="000000"/>
              <w:bottom w:val="single" w:sz="6" w:space="0" w:color="000000"/>
              <w:right w:val="single" w:sz="6" w:space="0" w:color="000000"/>
            </w:tcBorders>
            <w:hideMark/>
          </w:tcPr>
          <w:p w14:paraId="4378549E" w14:textId="34F8A003" w:rsidR="00EA39E5" w:rsidRPr="00EA39E5" w:rsidDel="00FF4FF7" w:rsidRDefault="00EA39E5" w:rsidP="00EA39E5">
            <w:pPr>
              <w:jc w:val="center"/>
              <w:rPr>
                <w:del w:id="590" w:author="DON CIO" w:date="2025-03-13T10:37:00Z" w16du:dateUtc="2025-03-13T14:37:00Z"/>
                <w:rFonts w:ascii="Times New Roman" w:hAnsi="Times New Roman" w:cs="Times New Roman"/>
                <w:sz w:val="20"/>
                <w:szCs w:val="20"/>
                <w:lang w:val="en-GB"/>
              </w:rPr>
            </w:pPr>
            <w:del w:id="591" w:author="DON CIO" w:date="2025-03-13T10:37:00Z" w16du:dateUtc="2025-03-13T14:37:00Z">
              <w:r w:rsidRPr="00EA39E5" w:rsidDel="00FF4FF7">
                <w:rPr>
                  <w:rFonts w:ascii="Times New Roman" w:hAnsi="Times New Roman" w:cs="Times New Roman"/>
                  <w:sz w:val="20"/>
                  <w:szCs w:val="20"/>
                  <w:lang w:val="en-GB"/>
                </w:rPr>
                <w:delText>Antenna vertical scan rate (degrees/s)</w:delText>
              </w:r>
            </w:del>
          </w:p>
        </w:tc>
        <w:tc>
          <w:tcPr>
            <w:tcW w:w="1475" w:type="dxa"/>
            <w:tcBorders>
              <w:top w:val="single" w:sz="6" w:space="0" w:color="000000"/>
              <w:left w:val="single" w:sz="6" w:space="0" w:color="000000"/>
              <w:bottom w:val="single" w:sz="6" w:space="0" w:color="000000"/>
              <w:right w:val="single" w:sz="6" w:space="0" w:color="000000"/>
            </w:tcBorders>
            <w:hideMark/>
          </w:tcPr>
          <w:p w14:paraId="10393ECC" w14:textId="6A52BE48" w:rsidR="00EA39E5" w:rsidRPr="00EA39E5" w:rsidDel="00FF4FF7" w:rsidRDefault="00EA39E5" w:rsidP="00EA39E5">
            <w:pPr>
              <w:jc w:val="center"/>
              <w:rPr>
                <w:del w:id="592" w:author="DON CIO" w:date="2025-03-13T10:37:00Z" w16du:dateUtc="2025-03-13T14:37:00Z"/>
                <w:rFonts w:ascii="Times New Roman" w:hAnsi="Times New Roman" w:cs="Times New Roman"/>
                <w:sz w:val="20"/>
                <w:szCs w:val="20"/>
                <w:lang w:val="en-GB"/>
              </w:rPr>
            </w:pPr>
            <w:del w:id="593" w:author="DON CIO" w:date="2025-03-13T10:37:00Z" w16du:dateUtc="2025-03-13T14:37:00Z">
              <w:r w:rsidRPr="00EA39E5" w:rsidDel="00FF4FF7">
                <w:rPr>
                  <w:rFonts w:ascii="Times New Roman" w:hAnsi="Times New Roman" w:cs="Times New Roman"/>
                  <w:sz w:val="20"/>
                  <w:szCs w:val="20"/>
                  <w:lang w:val="en-GB"/>
                </w:rPr>
                <w:delText>Search: not given</w:delText>
              </w:r>
            </w:del>
          </w:p>
          <w:p w14:paraId="7F2AE49C" w14:textId="4C1DE06F" w:rsidR="00EA39E5" w:rsidRPr="00EA39E5" w:rsidDel="00FF4FF7" w:rsidRDefault="00EA39E5" w:rsidP="00EA39E5">
            <w:pPr>
              <w:jc w:val="center"/>
              <w:rPr>
                <w:del w:id="594" w:author="DON CIO" w:date="2025-03-13T10:37:00Z" w16du:dateUtc="2025-03-13T14:37:00Z"/>
                <w:rFonts w:ascii="Times New Roman" w:hAnsi="Times New Roman" w:cs="Times New Roman"/>
                <w:sz w:val="20"/>
                <w:szCs w:val="20"/>
                <w:lang w:val="en-GB"/>
              </w:rPr>
            </w:pPr>
            <w:del w:id="595" w:author="DON CIO" w:date="2025-03-13T10:37:00Z" w16du:dateUtc="2025-03-13T14:37:00Z">
              <w:r w:rsidRPr="00EA39E5" w:rsidDel="00FF4FF7">
                <w:rPr>
                  <w:rFonts w:ascii="Times New Roman" w:hAnsi="Times New Roman" w:cs="Times New Roman"/>
                  <w:sz w:val="20"/>
                  <w:szCs w:val="20"/>
                  <w:lang w:val="en-GB"/>
                </w:rPr>
                <w:delText>Track: not applicable</w:delText>
              </w:r>
            </w:del>
          </w:p>
        </w:tc>
        <w:tc>
          <w:tcPr>
            <w:tcW w:w="1475" w:type="dxa"/>
            <w:tcBorders>
              <w:top w:val="single" w:sz="6" w:space="0" w:color="000000"/>
              <w:left w:val="single" w:sz="6" w:space="0" w:color="000000"/>
              <w:bottom w:val="single" w:sz="6" w:space="0" w:color="000000"/>
              <w:right w:val="single" w:sz="6" w:space="0" w:color="000000"/>
            </w:tcBorders>
            <w:hideMark/>
          </w:tcPr>
          <w:p w14:paraId="2B911FF9" w14:textId="455F7BF1" w:rsidR="00EA39E5" w:rsidRPr="00EA39E5" w:rsidDel="00FF4FF7" w:rsidRDefault="00EA39E5" w:rsidP="00EA39E5">
            <w:pPr>
              <w:jc w:val="center"/>
              <w:rPr>
                <w:del w:id="596" w:author="DON CIO" w:date="2025-03-13T10:37:00Z" w16du:dateUtc="2025-03-13T14:37:00Z"/>
                <w:rFonts w:ascii="Times New Roman" w:hAnsi="Times New Roman" w:cs="Times New Roman"/>
                <w:sz w:val="20"/>
                <w:szCs w:val="20"/>
                <w:lang w:val="en-GB"/>
              </w:rPr>
            </w:pPr>
            <w:del w:id="597" w:author="DON CIO" w:date="2025-03-13T10:37:00Z" w16du:dateUtc="2025-03-13T14:37:00Z">
              <w:r w:rsidRPr="00EA39E5" w:rsidDel="00FF4FF7">
                <w:rPr>
                  <w:rFonts w:ascii="Times New Roman" w:hAnsi="Times New Roman" w:cs="Times New Roman"/>
                  <w:sz w:val="20"/>
                  <w:szCs w:val="20"/>
                  <w:lang w:val="en-GB"/>
                </w:rPr>
                <w:delText>Search: not given</w:delText>
              </w:r>
            </w:del>
          </w:p>
          <w:p w14:paraId="79844B20" w14:textId="7A114A9C" w:rsidR="00EA39E5" w:rsidRPr="00EA39E5" w:rsidDel="00FF4FF7" w:rsidRDefault="00EA39E5" w:rsidP="00EA39E5">
            <w:pPr>
              <w:jc w:val="center"/>
              <w:rPr>
                <w:del w:id="598" w:author="DON CIO" w:date="2025-03-13T10:37:00Z" w16du:dateUtc="2025-03-13T14:37:00Z"/>
                <w:rFonts w:ascii="Times New Roman" w:hAnsi="Times New Roman" w:cs="Times New Roman"/>
                <w:sz w:val="20"/>
                <w:szCs w:val="20"/>
                <w:lang w:val="en-GB"/>
              </w:rPr>
            </w:pPr>
            <w:del w:id="599" w:author="DON CIO" w:date="2025-03-13T10:37:00Z" w16du:dateUtc="2025-03-13T14:37:00Z">
              <w:r w:rsidRPr="00EA39E5" w:rsidDel="00FF4FF7">
                <w:rPr>
                  <w:rFonts w:ascii="Times New Roman" w:hAnsi="Times New Roman" w:cs="Times New Roman"/>
                  <w:sz w:val="20"/>
                  <w:szCs w:val="20"/>
                  <w:lang w:val="en-GB"/>
                </w:rPr>
                <w:delText>Track: not applicable</w:delText>
              </w:r>
            </w:del>
          </w:p>
        </w:tc>
        <w:tc>
          <w:tcPr>
            <w:tcW w:w="1475" w:type="dxa"/>
            <w:tcBorders>
              <w:top w:val="single" w:sz="6" w:space="0" w:color="000000"/>
              <w:left w:val="single" w:sz="6" w:space="0" w:color="000000"/>
              <w:bottom w:val="single" w:sz="6" w:space="0" w:color="000000"/>
              <w:right w:val="single" w:sz="6" w:space="0" w:color="000000"/>
            </w:tcBorders>
            <w:hideMark/>
          </w:tcPr>
          <w:p w14:paraId="63430941" w14:textId="785A9B66" w:rsidR="00EA39E5" w:rsidRPr="00EA39E5" w:rsidDel="00FF4FF7" w:rsidRDefault="00EA39E5" w:rsidP="00EA39E5">
            <w:pPr>
              <w:jc w:val="center"/>
              <w:rPr>
                <w:del w:id="600" w:author="DON CIO" w:date="2025-03-13T10:37:00Z" w16du:dateUtc="2025-03-13T14:37:00Z"/>
                <w:rFonts w:ascii="Times New Roman" w:hAnsi="Times New Roman" w:cs="Times New Roman"/>
                <w:sz w:val="20"/>
                <w:szCs w:val="20"/>
                <w:lang w:val="en-GB"/>
              </w:rPr>
            </w:pPr>
            <w:del w:id="601" w:author="DON CIO" w:date="2025-03-13T10:37:00Z" w16du:dateUtc="2025-03-13T14:37:00Z">
              <w:r w:rsidRPr="00EA39E5" w:rsidDel="00FF4FF7">
                <w:rPr>
                  <w:rFonts w:ascii="Times New Roman" w:hAnsi="Times New Roman" w:cs="Times New Roman"/>
                  <w:sz w:val="20"/>
                  <w:szCs w:val="20"/>
                  <w:lang w:val="en-GB"/>
                </w:rPr>
                <w:delText>Not given</w:delText>
              </w:r>
            </w:del>
            <w:ins w:id="602" w:author="Auteur">
              <w:del w:id="603" w:author="DON CIO" w:date="2025-03-13T10:37:00Z" w16du:dateUtc="2025-03-13T14:37:00Z">
                <w:r w:rsidRPr="00EA39E5" w:rsidDel="00FF4FF7">
                  <w:rPr>
                    <w:rFonts w:ascii="Times New Roman" w:hAnsi="Times New Roman" w:cs="Times New Roman"/>
                    <w:sz w:val="20"/>
                    <w:szCs w:val="20"/>
                    <w:lang w:val="en-GB"/>
                  </w:rPr>
                  <w:delText>Not applicable</w:delText>
                </w:r>
              </w:del>
            </w:ins>
          </w:p>
        </w:tc>
        <w:tc>
          <w:tcPr>
            <w:tcW w:w="1701" w:type="dxa"/>
            <w:gridSpan w:val="2"/>
            <w:tcBorders>
              <w:top w:val="single" w:sz="6" w:space="0" w:color="000000"/>
              <w:left w:val="single" w:sz="6" w:space="0" w:color="000000"/>
              <w:bottom w:val="single" w:sz="6" w:space="0" w:color="000000"/>
              <w:right w:val="single" w:sz="6" w:space="0" w:color="000000"/>
            </w:tcBorders>
            <w:vAlign w:val="center"/>
            <w:hideMark/>
          </w:tcPr>
          <w:p w14:paraId="70E1A15D" w14:textId="311EDE35" w:rsidR="00EA39E5" w:rsidRPr="00EA39E5" w:rsidDel="00FF4FF7" w:rsidRDefault="00EA39E5" w:rsidP="00EA39E5">
            <w:pPr>
              <w:jc w:val="center"/>
              <w:rPr>
                <w:del w:id="604" w:author="DON CIO" w:date="2025-03-13T10:37:00Z" w16du:dateUtc="2025-03-13T14:37:00Z"/>
                <w:rFonts w:ascii="Times New Roman" w:hAnsi="Times New Roman" w:cs="Times New Roman"/>
                <w:sz w:val="20"/>
                <w:szCs w:val="20"/>
                <w:lang w:val="en-GB"/>
              </w:rPr>
            </w:pPr>
            <w:ins w:id="605" w:author="Auteur">
              <w:del w:id="606" w:author="DON CIO" w:date="2025-03-13T10:37:00Z" w16du:dateUtc="2025-03-13T14:37:00Z">
                <w:r w:rsidRPr="00EA39E5" w:rsidDel="00FF4FF7">
                  <w:rPr>
                    <w:rFonts w:ascii="Times New Roman" w:hAnsi="Times New Roman" w:cs="Times New Roman"/>
                    <w:sz w:val="20"/>
                    <w:szCs w:val="20"/>
                    <w:lang w:val="en-GB"/>
                  </w:rPr>
                  <w:delText>Not applicable</w:delText>
                </w:r>
              </w:del>
            </w:ins>
          </w:p>
        </w:tc>
      </w:tr>
    </w:tbl>
    <w:p w14:paraId="43526782" w14:textId="00BDC71E" w:rsidR="00EA39E5" w:rsidRPr="00EA39E5" w:rsidDel="00FF4FF7" w:rsidRDefault="00EA39E5" w:rsidP="00EA39E5">
      <w:pPr>
        <w:jc w:val="center"/>
        <w:rPr>
          <w:del w:id="607" w:author="DON CIO" w:date="2025-03-13T10:37:00Z" w16du:dateUtc="2025-03-13T14:37:00Z"/>
          <w:rFonts w:ascii="Times New Roman" w:hAnsi="Times New Roman" w:cs="Times New Roman"/>
          <w:sz w:val="20"/>
          <w:szCs w:val="20"/>
          <w:lang w:val="en-GB"/>
        </w:rPr>
      </w:pPr>
    </w:p>
    <w:p w14:paraId="4B59BCD8" w14:textId="258D9640" w:rsidR="00EA39E5" w:rsidRPr="00EA39E5" w:rsidDel="00FF4FF7" w:rsidRDefault="00EA39E5" w:rsidP="00EA39E5">
      <w:pPr>
        <w:jc w:val="center"/>
        <w:rPr>
          <w:del w:id="608" w:author="DON CIO" w:date="2025-03-13T10:37:00Z" w16du:dateUtc="2025-03-13T14:37:00Z"/>
          <w:rFonts w:ascii="Times New Roman" w:hAnsi="Times New Roman" w:cs="Times New Roman"/>
          <w:sz w:val="20"/>
          <w:szCs w:val="20"/>
          <w:lang w:val="en-GB"/>
        </w:rPr>
      </w:pPr>
      <w:del w:id="609" w:author="DON CIO" w:date="2025-03-13T10:37:00Z" w16du:dateUtc="2025-03-13T14:37:00Z">
        <w:r w:rsidRPr="00EA39E5" w:rsidDel="00FF4FF7">
          <w:rPr>
            <w:rFonts w:ascii="Times New Roman" w:hAnsi="Times New Roman" w:cs="Times New Roman"/>
            <w:sz w:val="20"/>
            <w:szCs w:val="20"/>
            <w:lang w:val="en-GB"/>
          </w:rPr>
          <w:br w:type="page"/>
        </w:r>
      </w:del>
    </w:p>
    <w:p w14:paraId="4CAE8368" w14:textId="07B622D0" w:rsidR="00EA39E5" w:rsidRPr="00EA39E5" w:rsidDel="00FF4FF7" w:rsidRDefault="00EA39E5" w:rsidP="00EA39E5">
      <w:pPr>
        <w:jc w:val="center"/>
        <w:rPr>
          <w:del w:id="610" w:author="DON CIO" w:date="2025-03-13T10:37:00Z" w16du:dateUtc="2025-03-13T14:37:00Z"/>
          <w:rFonts w:ascii="Times New Roman" w:hAnsi="Times New Roman" w:cs="Times New Roman"/>
          <w:sz w:val="20"/>
          <w:szCs w:val="20"/>
          <w:lang w:val="en-GB"/>
        </w:rPr>
      </w:pPr>
      <w:del w:id="611" w:author="DON CIO" w:date="2025-03-13T10:37:00Z" w16du:dateUtc="2025-03-13T14:37:00Z">
        <w:r w:rsidRPr="00EA39E5" w:rsidDel="00FF4FF7">
          <w:rPr>
            <w:rFonts w:ascii="Times New Roman" w:hAnsi="Times New Roman" w:cs="Times New Roman"/>
            <w:sz w:val="20"/>
            <w:szCs w:val="20"/>
            <w:lang w:val="en-GB"/>
          </w:rPr>
          <w:lastRenderedPageBreak/>
          <w:delText>TABLE 4 (</w:delText>
        </w:r>
        <w:r w:rsidRPr="00EA39E5" w:rsidDel="00FF4FF7">
          <w:rPr>
            <w:rFonts w:ascii="Times New Roman" w:hAnsi="Times New Roman" w:cs="Times New Roman"/>
            <w:i/>
            <w:iCs/>
            <w:sz w:val="20"/>
            <w:szCs w:val="20"/>
            <w:lang w:val="en-GB"/>
          </w:rPr>
          <w:delText>end</w:delText>
        </w:r>
        <w:r w:rsidRPr="00EA39E5" w:rsidDel="00FF4FF7">
          <w:rPr>
            <w:rFonts w:ascii="Times New Roman" w:hAnsi="Times New Roman" w:cs="Times New Roman"/>
            <w:sz w:val="20"/>
            <w:szCs w:val="20"/>
            <w:lang w:val="en-GB"/>
          </w:rPr>
          <w:delText> )</w:delText>
        </w:r>
      </w:del>
    </w:p>
    <w:p w14:paraId="5DF41DEC" w14:textId="71624134" w:rsidR="00EA39E5" w:rsidRPr="00EA39E5" w:rsidDel="00FF4FF7" w:rsidRDefault="00EA39E5" w:rsidP="00EA39E5">
      <w:pPr>
        <w:jc w:val="center"/>
        <w:rPr>
          <w:del w:id="612" w:author="DON CIO" w:date="2025-03-13T10:37:00Z" w16du:dateUtc="2025-03-13T14:37:00Z"/>
          <w:rFonts w:ascii="Times New Roman" w:hAnsi="Times New Roman" w:cs="Times New Roman"/>
          <w:sz w:val="20"/>
          <w:szCs w:val="20"/>
          <w:lang w:val="en-GB"/>
        </w:rPr>
      </w:pPr>
    </w:p>
    <w:tbl>
      <w:tblPr>
        <w:tblW w:w="8939" w:type="dxa"/>
        <w:jc w:val="righ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667"/>
        <w:gridCol w:w="902"/>
        <w:gridCol w:w="1568"/>
        <w:gridCol w:w="9"/>
        <w:gridCol w:w="1699"/>
        <w:gridCol w:w="779"/>
        <w:gridCol w:w="648"/>
        <w:gridCol w:w="854"/>
        <w:gridCol w:w="813"/>
      </w:tblGrid>
      <w:tr w:rsidR="00EA39E5" w:rsidRPr="006D5EAD" w:rsidDel="00FF4FF7" w14:paraId="358D2F01" w14:textId="2A2307F1" w:rsidTr="00EA39E5">
        <w:trPr>
          <w:jc w:val="right"/>
          <w:del w:id="613" w:author="DON CIO" w:date="2025-03-13T10:37:00Z"/>
        </w:trPr>
        <w:tc>
          <w:tcPr>
            <w:tcW w:w="2569" w:type="dxa"/>
            <w:gridSpan w:val="2"/>
            <w:tcBorders>
              <w:top w:val="single" w:sz="6" w:space="0" w:color="000000"/>
              <w:left w:val="single" w:sz="6" w:space="0" w:color="000000"/>
              <w:bottom w:val="single" w:sz="6" w:space="0" w:color="000000"/>
              <w:right w:val="single" w:sz="6" w:space="0" w:color="000000"/>
            </w:tcBorders>
            <w:vAlign w:val="center"/>
            <w:hideMark/>
          </w:tcPr>
          <w:p w14:paraId="792CCB36" w14:textId="1480CDE3" w:rsidR="00EA39E5" w:rsidRPr="00EA39E5" w:rsidDel="00FF4FF7" w:rsidRDefault="00EA39E5" w:rsidP="00EA39E5">
            <w:pPr>
              <w:jc w:val="center"/>
              <w:rPr>
                <w:del w:id="614" w:author="DON CIO" w:date="2025-03-13T10:37:00Z" w16du:dateUtc="2025-03-13T14:37:00Z"/>
                <w:rFonts w:ascii="Times New Roman" w:hAnsi="Times New Roman" w:cs="Times New Roman"/>
                <w:b/>
                <w:sz w:val="20"/>
                <w:szCs w:val="20"/>
                <w:lang w:val="en-GB"/>
              </w:rPr>
            </w:pPr>
            <w:del w:id="615" w:author="DON CIO" w:date="2025-03-13T10:37:00Z" w16du:dateUtc="2025-03-13T14:37:00Z">
              <w:r w:rsidRPr="00EA39E5" w:rsidDel="00FF4FF7">
                <w:rPr>
                  <w:rFonts w:ascii="Times New Roman" w:hAnsi="Times New Roman" w:cs="Times New Roman"/>
                  <w:b/>
                  <w:sz w:val="20"/>
                  <w:szCs w:val="20"/>
                  <w:lang w:val="en-GB"/>
                </w:rPr>
                <w:delText>Characteristics</w:delText>
              </w:r>
            </w:del>
          </w:p>
        </w:tc>
        <w:tc>
          <w:tcPr>
            <w:tcW w:w="1577" w:type="dxa"/>
            <w:gridSpan w:val="2"/>
            <w:tcBorders>
              <w:top w:val="single" w:sz="6" w:space="0" w:color="000000"/>
              <w:left w:val="single" w:sz="6" w:space="0" w:color="000000"/>
              <w:bottom w:val="single" w:sz="6" w:space="0" w:color="000000"/>
              <w:right w:val="single" w:sz="6" w:space="0" w:color="000000"/>
            </w:tcBorders>
            <w:vAlign w:val="center"/>
            <w:hideMark/>
          </w:tcPr>
          <w:p w14:paraId="6070221B" w14:textId="0D7A02FA" w:rsidR="00EA39E5" w:rsidRPr="00EA39E5" w:rsidDel="00FF4FF7" w:rsidRDefault="00EA39E5" w:rsidP="00EA39E5">
            <w:pPr>
              <w:jc w:val="center"/>
              <w:rPr>
                <w:del w:id="616" w:author="DON CIO" w:date="2025-03-13T10:37:00Z" w16du:dateUtc="2025-03-13T14:37:00Z"/>
                <w:rFonts w:ascii="Times New Roman" w:hAnsi="Times New Roman" w:cs="Times New Roman"/>
                <w:b/>
                <w:sz w:val="20"/>
                <w:szCs w:val="20"/>
                <w:lang w:val="en-GB"/>
              </w:rPr>
            </w:pPr>
            <w:del w:id="617" w:author="DON CIO" w:date="2025-03-13T10:37:00Z" w16du:dateUtc="2025-03-13T14:37:00Z">
              <w:r w:rsidRPr="00EA39E5" w:rsidDel="00FF4FF7">
                <w:rPr>
                  <w:rFonts w:ascii="Times New Roman" w:hAnsi="Times New Roman" w:cs="Times New Roman"/>
                  <w:b/>
                  <w:sz w:val="20"/>
                  <w:szCs w:val="20"/>
                  <w:lang w:val="en-GB"/>
                </w:rPr>
                <w:delText>Radar D</w:delText>
              </w:r>
            </w:del>
          </w:p>
        </w:tc>
        <w:tc>
          <w:tcPr>
            <w:tcW w:w="1699" w:type="dxa"/>
            <w:tcBorders>
              <w:top w:val="single" w:sz="6" w:space="0" w:color="000000"/>
              <w:left w:val="single" w:sz="6" w:space="0" w:color="000000"/>
              <w:bottom w:val="single" w:sz="6" w:space="0" w:color="000000"/>
              <w:right w:val="single" w:sz="6" w:space="0" w:color="000000"/>
            </w:tcBorders>
            <w:vAlign w:val="center"/>
            <w:hideMark/>
          </w:tcPr>
          <w:p w14:paraId="48D94DCF" w14:textId="156B626E" w:rsidR="00EA39E5" w:rsidRPr="00EA39E5" w:rsidDel="00FF4FF7" w:rsidRDefault="00EA39E5" w:rsidP="00EA39E5">
            <w:pPr>
              <w:jc w:val="center"/>
              <w:rPr>
                <w:del w:id="618" w:author="DON CIO" w:date="2025-03-13T10:37:00Z" w16du:dateUtc="2025-03-13T14:37:00Z"/>
                <w:rFonts w:ascii="Times New Roman" w:hAnsi="Times New Roman" w:cs="Times New Roman"/>
                <w:b/>
                <w:sz w:val="20"/>
                <w:szCs w:val="20"/>
                <w:lang w:val="en-GB"/>
              </w:rPr>
            </w:pPr>
            <w:del w:id="619" w:author="DON CIO" w:date="2025-03-13T10:37:00Z" w16du:dateUtc="2025-03-13T14:37:00Z">
              <w:r w:rsidRPr="00EA39E5" w:rsidDel="00FF4FF7">
                <w:rPr>
                  <w:rFonts w:ascii="Times New Roman" w:hAnsi="Times New Roman" w:cs="Times New Roman"/>
                  <w:b/>
                  <w:sz w:val="20"/>
                  <w:szCs w:val="20"/>
                  <w:lang w:val="en-GB"/>
                </w:rPr>
                <w:delText>Radar E</w:delText>
              </w:r>
            </w:del>
          </w:p>
        </w:tc>
        <w:tc>
          <w:tcPr>
            <w:tcW w:w="1427" w:type="dxa"/>
            <w:gridSpan w:val="2"/>
            <w:tcBorders>
              <w:top w:val="single" w:sz="6" w:space="0" w:color="000000"/>
              <w:left w:val="single" w:sz="6" w:space="0" w:color="000000"/>
              <w:bottom w:val="single" w:sz="6" w:space="0" w:color="000000"/>
              <w:right w:val="single" w:sz="6" w:space="0" w:color="000000"/>
            </w:tcBorders>
            <w:vAlign w:val="center"/>
            <w:hideMark/>
          </w:tcPr>
          <w:p w14:paraId="538ADC88" w14:textId="020DABD6" w:rsidR="00EA39E5" w:rsidRPr="00EA39E5" w:rsidDel="00FF4FF7" w:rsidRDefault="00EA39E5" w:rsidP="00EA39E5">
            <w:pPr>
              <w:jc w:val="center"/>
              <w:rPr>
                <w:del w:id="620" w:author="DON CIO" w:date="2025-03-13T10:37:00Z" w16du:dateUtc="2025-03-13T14:37:00Z"/>
                <w:rFonts w:ascii="Times New Roman" w:hAnsi="Times New Roman" w:cs="Times New Roman"/>
                <w:b/>
                <w:sz w:val="20"/>
                <w:szCs w:val="20"/>
                <w:lang w:val="en-GB"/>
              </w:rPr>
            </w:pPr>
            <w:del w:id="621" w:author="DON CIO" w:date="2025-03-13T10:37:00Z" w16du:dateUtc="2025-03-13T14:37:00Z">
              <w:r w:rsidRPr="00EA39E5" w:rsidDel="00FF4FF7">
                <w:rPr>
                  <w:rFonts w:ascii="Times New Roman" w:hAnsi="Times New Roman" w:cs="Times New Roman"/>
                  <w:b/>
                  <w:sz w:val="20"/>
                  <w:szCs w:val="20"/>
                  <w:lang w:val="en-GB"/>
                </w:rPr>
                <w:delText>Radar F</w:delText>
              </w:r>
            </w:del>
          </w:p>
        </w:tc>
        <w:tc>
          <w:tcPr>
            <w:tcW w:w="1667" w:type="dxa"/>
            <w:gridSpan w:val="2"/>
            <w:tcBorders>
              <w:top w:val="single" w:sz="6" w:space="0" w:color="000000"/>
              <w:left w:val="single" w:sz="6" w:space="0" w:color="000000"/>
              <w:bottom w:val="single" w:sz="6" w:space="0" w:color="000000"/>
              <w:right w:val="single" w:sz="6" w:space="0" w:color="000000"/>
            </w:tcBorders>
            <w:vAlign w:val="center"/>
            <w:hideMark/>
          </w:tcPr>
          <w:p w14:paraId="294E602B" w14:textId="673AF968" w:rsidR="00EA39E5" w:rsidRPr="00EA39E5" w:rsidDel="00FF4FF7" w:rsidRDefault="00EA39E5" w:rsidP="00EA39E5">
            <w:pPr>
              <w:jc w:val="center"/>
              <w:rPr>
                <w:ins w:id="622" w:author="Auteur"/>
                <w:del w:id="623" w:author="DON CIO" w:date="2025-03-13T10:37:00Z" w16du:dateUtc="2025-03-13T14:37:00Z"/>
                <w:rFonts w:ascii="Times New Roman" w:hAnsi="Times New Roman" w:cs="Times New Roman"/>
                <w:b/>
                <w:sz w:val="20"/>
                <w:szCs w:val="20"/>
                <w:lang w:val="en-GB"/>
              </w:rPr>
            </w:pPr>
            <w:ins w:id="624" w:author="Auteur">
              <w:del w:id="625" w:author="DON CIO" w:date="2025-03-13T10:37:00Z" w16du:dateUtc="2025-03-13T14:37:00Z">
                <w:r w:rsidRPr="00EA39E5" w:rsidDel="00FF4FF7">
                  <w:rPr>
                    <w:rFonts w:ascii="Times New Roman" w:hAnsi="Times New Roman" w:cs="Times New Roman"/>
                    <w:b/>
                    <w:sz w:val="20"/>
                    <w:szCs w:val="20"/>
                    <w:lang w:val="en-GB"/>
                  </w:rPr>
                  <w:delText>Radar H</w:delText>
                </w:r>
              </w:del>
            </w:ins>
          </w:p>
          <w:p w14:paraId="3ECC0FF6" w14:textId="0D37A0DD" w:rsidR="00EA39E5" w:rsidRPr="00EA39E5" w:rsidDel="00FF4FF7" w:rsidRDefault="00EA39E5" w:rsidP="00EA39E5">
            <w:pPr>
              <w:jc w:val="center"/>
              <w:rPr>
                <w:del w:id="626" w:author="DON CIO" w:date="2025-03-13T10:37:00Z" w16du:dateUtc="2025-03-13T14:37:00Z"/>
                <w:rFonts w:ascii="Times New Roman" w:hAnsi="Times New Roman" w:cs="Times New Roman"/>
                <w:b/>
                <w:sz w:val="20"/>
                <w:szCs w:val="20"/>
                <w:lang w:val="en-GB"/>
              </w:rPr>
            </w:pPr>
            <w:ins w:id="627" w:author="Auteur">
              <w:del w:id="628" w:author="DON CIO" w:date="2025-03-13T10:37:00Z" w16du:dateUtc="2025-03-13T14:37:00Z">
                <w:r w:rsidRPr="00EA39E5" w:rsidDel="00FF4FF7">
                  <w:rPr>
                    <w:rFonts w:ascii="Times New Roman" w:hAnsi="Times New Roman" w:cs="Times New Roman"/>
                    <w:b/>
                    <w:sz w:val="20"/>
                    <w:szCs w:val="20"/>
                    <w:lang w:val="en-GB"/>
                  </w:rPr>
                  <w:delText>Track</w:delText>
                </w:r>
              </w:del>
            </w:ins>
          </w:p>
        </w:tc>
      </w:tr>
      <w:tr w:rsidR="00EA39E5" w:rsidRPr="006D5EAD" w:rsidDel="00FF4FF7" w14:paraId="2597E3CF" w14:textId="09923A23" w:rsidTr="00EA39E5">
        <w:trPr>
          <w:jc w:val="right"/>
          <w:del w:id="629" w:author="DON CIO" w:date="2025-03-13T10:37:00Z"/>
        </w:trPr>
        <w:tc>
          <w:tcPr>
            <w:tcW w:w="2569" w:type="dxa"/>
            <w:gridSpan w:val="2"/>
            <w:tcBorders>
              <w:top w:val="single" w:sz="6" w:space="0" w:color="000000"/>
              <w:left w:val="single" w:sz="6" w:space="0" w:color="000000"/>
              <w:bottom w:val="single" w:sz="6" w:space="0" w:color="000000"/>
              <w:right w:val="single" w:sz="6" w:space="0" w:color="000000"/>
            </w:tcBorders>
            <w:hideMark/>
          </w:tcPr>
          <w:p w14:paraId="0450FCA7" w14:textId="68A8C59D" w:rsidR="00EA39E5" w:rsidRPr="00EA39E5" w:rsidDel="00FF4FF7" w:rsidRDefault="00EA39E5" w:rsidP="00EA39E5">
            <w:pPr>
              <w:jc w:val="center"/>
              <w:rPr>
                <w:del w:id="630" w:author="DON CIO" w:date="2025-03-13T10:37:00Z" w16du:dateUtc="2025-03-13T14:37:00Z"/>
                <w:rFonts w:ascii="Times New Roman" w:hAnsi="Times New Roman" w:cs="Times New Roman"/>
                <w:sz w:val="20"/>
                <w:szCs w:val="20"/>
                <w:lang w:val="en-GB"/>
              </w:rPr>
            </w:pPr>
            <w:del w:id="631" w:author="DON CIO" w:date="2025-03-13T10:37:00Z" w16du:dateUtc="2025-03-13T14:37:00Z">
              <w:r w:rsidRPr="00EA39E5" w:rsidDel="00FF4FF7">
                <w:rPr>
                  <w:rFonts w:ascii="Times New Roman" w:hAnsi="Times New Roman" w:cs="Times New Roman"/>
                  <w:sz w:val="20"/>
                  <w:szCs w:val="20"/>
                  <w:lang w:val="en-GB"/>
                </w:rPr>
                <w:delText>Antenna vertical scan type (continuous, random, 360º, sector, etc.) (degrees)</w:delText>
              </w:r>
            </w:del>
          </w:p>
        </w:tc>
        <w:tc>
          <w:tcPr>
            <w:tcW w:w="1577" w:type="dxa"/>
            <w:gridSpan w:val="2"/>
            <w:tcBorders>
              <w:top w:val="single" w:sz="6" w:space="0" w:color="000000"/>
              <w:left w:val="single" w:sz="6" w:space="0" w:color="000000"/>
              <w:bottom w:val="single" w:sz="6" w:space="0" w:color="000000"/>
              <w:right w:val="single" w:sz="6" w:space="0" w:color="000000"/>
            </w:tcBorders>
            <w:hideMark/>
          </w:tcPr>
          <w:p w14:paraId="07A0414F" w14:textId="21FA291F" w:rsidR="00EA39E5" w:rsidRPr="00EA39E5" w:rsidDel="00FF4FF7" w:rsidRDefault="00EA39E5" w:rsidP="00EA39E5">
            <w:pPr>
              <w:jc w:val="center"/>
              <w:rPr>
                <w:del w:id="632" w:author="DON CIO" w:date="2025-03-13T10:37:00Z" w16du:dateUtc="2025-03-13T14:37:00Z"/>
                <w:rFonts w:ascii="Times New Roman" w:hAnsi="Times New Roman" w:cs="Times New Roman"/>
                <w:sz w:val="20"/>
                <w:szCs w:val="20"/>
                <w:lang w:val="en-GB"/>
              </w:rPr>
            </w:pPr>
            <w:del w:id="633" w:author="DON CIO" w:date="2025-03-13T10:37:00Z" w16du:dateUtc="2025-03-13T14:37:00Z">
              <w:r w:rsidRPr="00EA39E5" w:rsidDel="00FF4FF7">
                <w:rPr>
                  <w:rFonts w:ascii="Times New Roman" w:hAnsi="Times New Roman" w:cs="Times New Roman"/>
                  <w:sz w:val="20"/>
                  <w:szCs w:val="20"/>
                  <w:lang w:val="en-GB"/>
                </w:rPr>
                <w:delText>Search: not given</w:delText>
              </w:r>
            </w:del>
          </w:p>
          <w:p w14:paraId="29F639D5" w14:textId="7BF84201" w:rsidR="00EA39E5" w:rsidRPr="00EA39E5" w:rsidDel="00FF4FF7" w:rsidRDefault="00EA39E5" w:rsidP="00EA39E5">
            <w:pPr>
              <w:jc w:val="center"/>
              <w:rPr>
                <w:del w:id="634" w:author="DON CIO" w:date="2025-03-13T10:37:00Z" w16du:dateUtc="2025-03-13T14:37:00Z"/>
                <w:rFonts w:ascii="Times New Roman" w:hAnsi="Times New Roman" w:cs="Times New Roman"/>
                <w:sz w:val="20"/>
                <w:szCs w:val="20"/>
                <w:lang w:val="en-GB"/>
              </w:rPr>
            </w:pPr>
            <w:del w:id="635" w:author="DON CIO" w:date="2025-03-13T10:37:00Z" w16du:dateUtc="2025-03-13T14:37:00Z">
              <w:r w:rsidRPr="00EA39E5" w:rsidDel="00FF4FF7">
                <w:rPr>
                  <w:rFonts w:ascii="Times New Roman" w:hAnsi="Times New Roman" w:cs="Times New Roman"/>
                  <w:sz w:val="20"/>
                  <w:szCs w:val="20"/>
                  <w:lang w:val="en-GB"/>
                </w:rPr>
                <w:delText>Track: not applicable</w:delText>
              </w:r>
            </w:del>
          </w:p>
        </w:tc>
        <w:tc>
          <w:tcPr>
            <w:tcW w:w="1699" w:type="dxa"/>
            <w:tcBorders>
              <w:top w:val="single" w:sz="6" w:space="0" w:color="000000"/>
              <w:left w:val="single" w:sz="6" w:space="0" w:color="000000"/>
              <w:bottom w:val="single" w:sz="6" w:space="0" w:color="000000"/>
              <w:right w:val="single" w:sz="6" w:space="0" w:color="000000"/>
            </w:tcBorders>
            <w:hideMark/>
          </w:tcPr>
          <w:p w14:paraId="66157AD1" w14:textId="3F360C38" w:rsidR="00EA39E5" w:rsidRPr="00EA39E5" w:rsidDel="00FF4FF7" w:rsidRDefault="00EA39E5" w:rsidP="00EA39E5">
            <w:pPr>
              <w:jc w:val="center"/>
              <w:rPr>
                <w:del w:id="636" w:author="DON CIO" w:date="2025-03-13T10:37:00Z" w16du:dateUtc="2025-03-13T14:37:00Z"/>
                <w:rFonts w:ascii="Times New Roman" w:hAnsi="Times New Roman" w:cs="Times New Roman"/>
                <w:sz w:val="20"/>
                <w:szCs w:val="20"/>
                <w:lang w:val="en-GB"/>
              </w:rPr>
            </w:pPr>
            <w:del w:id="637" w:author="DON CIO" w:date="2025-03-13T10:37:00Z" w16du:dateUtc="2025-03-13T14:37:00Z">
              <w:r w:rsidRPr="00EA39E5" w:rsidDel="00FF4FF7">
                <w:rPr>
                  <w:rFonts w:ascii="Times New Roman" w:hAnsi="Times New Roman" w:cs="Times New Roman"/>
                  <w:sz w:val="20"/>
                  <w:szCs w:val="20"/>
                  <w:lang w:val="en-GB"/>
                </w:rPr>
                <w:delText>Search: not given</w:delText>
              </w:r>
            </w:del>
          </w:p>
          <w:p w14:paraId="611586FB" w14:textId="149E5682" w:rsidR="00EA39E5" w:rsidRPr="00EA39E5" w:rsidDel="00FF4FF7" w:rsidRDefault="00EA39E5" w:rsidP="00EA39E5">
            <w:pPr>
              <w:jc w:val="center"/>
              <w:rPr>
                <w:del w:id="638" w:author="DON CIO" w:date="2025-03-13T10:37:00Z" w16du:dateUtc="2025-03-13T14:37:00Z"/>
                <w:rFonts w:ascii="Times New Roman" w:hAnsi="Times New Roman" w:cs="Times New Roman"/>
                <w:sz w:val="20"/>
                <w:szCs w:val="20"/>
                <w:lang w:val="en-GB"/>
              </w:rPr>
            </w:pPr>
            <w:del w:id="639" w:author="DON CIO" w:date="2025-03-13T10:37:00Z" w16du:dateUtc="2025-03-13T14:37:00Z">
              <w:r w:rsidRPr="00EA39E5" w:rsidDel="00FF4FF7">
                <w:rPr>
                  <w:rFonts w:ascii="Times New Roman" w:hAnsi="Times New Roman" w:cs="Times New Roman"/>
                  <w:sz w:val="20"/>
                  <w:szCs w:val="20"/>
                  <w:lang w:val="en-GB"/>
                </w:rPr>
                <w:delText>Track: not applicable</w:delText>
              </w:r>
            </w:del>
          </w:p>
        </w:tc>
        <w:tc>
          <w:tcPr>
            <w:tcW w:w="1427" w:type="dxa"/>
            <w:gridSpan w:val="2"/>
            <w:tcBorders>
              <w:top w:val="single" w:sz="6" w:space="0" w:color="000000"/>
              <w:left w:val="single" w:sz="6" w:space="0" w:color="000000"/>
              <w:bottom w:val="single" w:sz="6" w:space="0" w:color="000000"/>
              <w:right w:val="single" w:sz="6" w:space="0" w:color="000000"/>
            </w:tcBorders>
          </w:tcPr>
          <w:p w14:paraId="11E829F9" w14:textId="5E379DED" w:rsidR="00EA39E5" w:rsidRPr="006D5EAD" w:rsidDel="00FF4FF7" w:rsidRDefault="00EA39E5" w:rsidP="00EA39E5">
            <w:pPr>
              <w:jc w:val="center"/>
              <w:rPr>
                <w:ins w:id="640" w:author="Auteur"/>
                <w:del w:id="641" w:author="DON CIO" w:date="2025-03-13T10:37:00Z" w16du:dateUtc="2025-03-13T14:37:00Z"/>
                <w:rFonts w:ascii="Times New Roman" w:hAnsi="Times New Roman" w:cs="Times New Roman"/>
                <w:sz w:val="20"/>
                <w:szCs w:val="20"/>
                <w:lang w:val="en-GB"/>
              </w:rPr>
            </w:pPr>
            <w:ins w:id="642" w:author="Auteur">
              <w:del w:id="643" w:author="DON CIO" w:date="2025-03-13T10:37:00Z" w16du:dateUtc="2025-03-13T14:37:00Z">
                <w:r w:rsidRPr="00EA39E5" w:rsidDel="00FF4FF7">
                  <w:rPr>
                    <w:rFonts w:ascii="Times New Roman" w:hAnsi="Times New Roman" w:cs="Times New Roman"/>
                    <w:sz w:val="20"/>
                    <w:szCs w:val="20"/>
                    <w:lang w:val="en-GB"/>
                    <w:rPrChange w:id="644" w:author="Unknown" w:date="2025-02-28T12:03:00Z">
                      <w:rPr>
                        <w:highlight w:val="yellow"/>
                        <w:lang w:eastAsia="zh-CN"/>
                      </w:rPr>
                    </w:rPrChange>
                  </w:rPr>
                  <w:delText xml:space="preserve">Search: </w:delText>
                </w:r>
              </w:del>
            </w:ins>
            <w:del w:id="645" w:author="DON CIO" w:date="2025-03-13T10:37:00Z" w16du:dateUtc="2025-03-13T14:37:00Z">
              <w:r w:rsidRPr="00EA39E5" w:rsidDel="00FF4FF7">
                <w:rPr>
                  <w:rFonts w:ascii="Times New Roman" w:hAnsi="Times New Roman" w:cs="Times New Roman"/>
                  <w:sz w:val="20"/>
                  <w:szCs w:val="20"/>
                  <w:lang w:val="en-GB"/>
                </w:rPr>
                <w:delText>Not given</w:delText>
              </w:r>
            </w:del>
          </w:p>
          <w:p w14:paraId="129EE052" w14:textId="1D1636C5" w:rsidR="00EA39E5" w:rsidRPr="006D5EAD" w:rsidDel="00FF4FF7" w:rsidRDefault="00EA39E5" w:rsidP="00EA39E5">
            <w:pPr>
              <w:jc w:val="center"/>
              <w:rPr>
                <w:ins w:id="646" w:author="Auteur"/>
                <w:del w:id="647" w:author="DON CIO" w:date="2025-03-13T10:37:00Z" w16du:dateUtc="2025-03-13T14:37:00Z"/>
                <w:rFonts w:ascii="Times New Roman" w:hAnsi="Times New Roman" w:cs="Times New Roman"/>
                <w:sz w:val="20"/>
                <w:szCs w:val="20"/>
                <w:lang w:val="en-GB"/>
              </w:rPr>
            </w:pPr>
            <w:ins w:id="648" w:author="Auteur">
              <w:del w:id="649" w:author="DON CIO" w:date="2025-03-13T10:37:00Z" w16du:dateUtc="2025-03-13T14:37:00Z">
                <w:r w:rsidRPr="00EA39E5" w:rsidDel="00FF4FF7">
                  <w:rPr>
                    <w:rFonts w:ascii="Times New Roman" w:hAnsi="Times New Roman" w:cs="Times New Roman"/>
                    <w:sz w:val="20"/>
                    <w:szCs w:val="20"/>
                    <w:lang w:val="en-GB"/>
                    <w:rPrChange w:id="650" w:author="Unknown" w:date="2025-02-28T12:03:00Z">
                      <w:rPr>
                        <w:highlight w:val="yellow"/>
                        <w:lang w:eastAsia="zh-CN"/>
                      </w:rPr>
                    </w:rPrChange>
                  </w:rPr>
                  <w:delText>Track: not applicable</w:delText>
                </w:r>
              </w:del>
            </w:ins>
          </w:p>
          <w:p w14:paraId="7410595E" w14:textId="783FD850" w:rsidR="00EA39E5" w:rsidRPr="00EA39E5" w:rsidDel="00FF4FF7" w:rsidRDefault="00EA39E5" w:rsidP="00EA39E5">
            <w:pPr>
              <w:jc w:val="center"/>
              <w:rPr>
                <w:del w:id="651" w:author="DON CIO" w:date="2025-03-13T10:37:00Z" w16du:dateUtc="2025-03-13T14:37:00Z"/>
                <w:rFonts w:ascii="Times New Roman" w:hAnsi="Times New Roman" w:cs="Times New Roman"/>
                <w:sz w:val="20"/>
                <w:szCs w:val="20"/>
                <w:lang w:val="en-GB"/>
              </w:rPr>
            </w:pPr>
          </w:p>
        </w:tc>
        <w:tc>
          <w:tcPr>
            <w:tcW w:w="1667" w:type="dxa"/>
            <w:gridSpan w:val="2"/>
            <w:tcBorders>
              <w:top w:val="single" w:sz="6" w:space="0" w:color="000000"/>
              <w:left w:val="single" w:sz="6" w:space="0" w:color="000000"/>
              <w:bottom w:val="single" w:sz="6" w:space="0" w:color="000000"/>
              <w:right w:val="single" w:sz="6" w:space="0" w:color="000000"/>
            </w:tcBorders>
            <w:vAlign w:val="center"/>
            <w:hideMark/>
          </w:tcPr>
          <w:p w14:paraId="46EDA320" w14:textId="5C998BBA" w:rsidR="00EA39E5" w:rsidRPr="00EA39E5" w:rsidDel="00FF4FF7" w:rsidRDefault="00EA39E5" w:rsidP="00EA39E5">
            <w:pPr>
              <w:jc w:val="center"/>
              <w:rPr>
                <w:del w:id="652" w:author="DON CIO" w:date="2025-03-13T10:37:00Z" w16du:dateUtc="2025-03-13T14:37:00Z"/>
                <w:rFonts w:ascii="Times New Roman" w:hAnsi="Times New Roman" w:cs="Times New Roman"/>
                <w:sz w:val="20"/>
                <w:szCs w:val="20"/>
                <w:lang w:val="en-GB"/>
              </w:rPr>
            </w:pPr>
            <w:ins w:id="653" w:author="Auteur">
              <w:del w:id="654" w:author="DON CIO" w:date="2025-03-13T10:37:00Z" w16du:dateUtc="2025-03-13T14:37:00Z">
                <w:r w:rsidRPr="00EA39E5" w:rsidDel="00FF4FF7">
                  <w:rPr>
                    <w:rFonts w:ascii="Times New Roman" w:hAnsi="Times New Roman" w:cs="Times New Roman"/>
                    <w:sz w:val="20"/>
                    <w:szCs w:val="20"/>
                    <w:lang w:val="en-GB"/>
                    <w:rPrChange w:id="655" w:author="Unknown" w:date="2025-02-28T12:03:00Z">
                      <w:rPr>
                        <w:highlight w:val="yellow"/>
                        <w:lang w:eastAsia="zh-CN"/>
                      </w:rPr>
                    </w:rPrChange>
                  </w:rPr>
                  <w:delText>Not applicable</w:delText>
                </w:r>
              </w:del>
            </w:ins>
          </w:p>
        </w:tc>
      </w:tr>
      <w:tr w:rsidR="00EA39E5" w:rsidRPr="006D5EAD" w:rsidDel="00FF4FF7" w14:paraId="60F78FC2" w14:textId="1C174903" w:rsidTr="00EA39E5">
        <w:trPr>
          <w:jc w:val="right"/>
          <w:del w:id="656" w:author="DON CIO" w:date="2025-03-13T10:37:00Z"/>
        </w:trPr>
        <w:tc>
          <w:tcPr>
            <w:tcW w:w="2569" w:type="dxa"/>
            <w:gridSpan w:val="2"/>
            <w:tcBorders>
              <w:top w:val="single" w:sz="6" w:space="0" w:color="000000"/>
              <w:left w:val="single" w:sz="6" w:space="0" w:color="000000"/>
              <w:bottom w:val="single" w:sz="6" w:space="0" w:color="000000"/>
              <w:right w:val="single" w:sz="6" w:space="0" w:color="000000"/>
            </w:tcBorders>
            <w:hideMark/>
          </w:tcPr>
          <w:p w14:paraId="4F0B463A" w14:textId="58F2DFCD" w:rsidR="00EA39E5" w:rsidRPr="00EA39E5" w:rsidDel="00FF4FF7" w:rsidRDefault="00EA39E5" w:rsidP="00EA39E5">
            <w:pPr>
              <w:jc w:val="center"/>
              <w:rPr>
                <w:del w:id="657" w:author="DON CIO" w:date="2025-03-13T10:37:00Z" w16du:dateUtc="2025-03-13T14:37:00Z"/>
                <w:rFonts w:ascii="Times New Roman" w:hAnsi="Times New Roman" w:cs="Times New Roman"/>
                <w:sz w:val="20"/>
                <w:szCs w:val="20"/>
                <w:lang w:val="en-GB"/>
              </w:rPr>
            </w:pPr>
            <w:del w:id="658" w:author="DON CIO" w:date="2025-03-13T10:37:00Z" w16du:dateUtc="2025-03-13T14:37:00Z">
              <w:r w:rsidRPr="00EA39E5" w:rsidDel="00FF4FF7">
                <w:rPr>
                  <w:rFonts w:ascii="Times New Roman" w:hAnsi="Times New Roman" w:cs="Times New Roman"/>
                  <w:sz w:val="20"/>
                  <w:szCs w:val="20"/>
                  <w:lang w:val="en-GB"/>
                </w:rPr>
                <w:delText>Antenna side-lobe (SL) levels (1st SLs and remote SLs)</w:delText>
              </w:r>
            </w:del>
          </w:p>
        </w:tc>
        <w:tc>
          <w:tcPr>
            <w:tcW w:w="1577" w:type="dxa"/>
            <w:gridSpan w:val="2"/>
            <w:tcBorders>
              <w:top w:val="single" w:sz="6" w:space="0" w:color="000000"/>
              <w:left w:val="single" w:sz="6" w:space="0" w:color="000000"/>
              <w:bottom w:val="single" w:sz="6" w:space="0" w:color="000000"/>
              <w:right w:val="single" w:sz="6" w:space="0" w:color="000000"/>
            </w:tcBorders>
            <w:hideMark/>
          </w:tcPr>
          <w:p w14:paraId="77E7CFBE" w14:textId="7779F4E8" w:rsidR="00EA39E5" w:rsidRPr="00EA39E5" w:rsidDel="00FF4FF7" w:rsidRDefault="00EA39E5" w:rsidP="00EA39E5">
            <w:pPr>
              <w:jc w:val="center"/>
              <w:rPr>
                <w:del w:id="659" w:author="DON CIO" w:date="2025-03-13T10:37:00Z" w16du:dateUtc="2025-03-13T14:37:00Z"/>
                <w:rFonts w:ascii="Times New Roman" w:hAnsi="Times New Roman" w:cs="Times New Roman"/>
                <w:sz w:val="20"/>
                <w:szCs w:val="20"/>
                <w:lang w:val="en-GB"/>
              </w:rPr>
            </w:pPr>
            <w:del w:id="660" w:author="DON CIO" w:date="2025-03-13T10:37:00Z" w16du:dateUtc="2025-03-13T14:37:00Z">
              <w:r w:rsidRPr="00EA39E5" w:rsidDel="00FF4FF7">
                <w:rPr>
                  <w:rFonts w:ascii="Times New Roman" w:hAnsi="Times New Roman" w:cs="Times New Roman"/>
                  <w:sz w:val="20"/>
                  <w:szCs w:val="20"/>
                  <w:lang w:val="en-GB"/>
                </w:rPr>
                <w:delText>Not given</w:delText>
              </w:r>
            </w:del>
          </w:p>
        </w:tc>
        <w:tc>
          <w:tcPr>
            <w:tcW w:w="1699" w:type="dxa"/>
            <w:tcBorders>
              <w:top w:val="single" w:sz="6" w:space="0" w:color="000000"/>
              <w:left w:val="single" w:sz="6" w:space="0" w:color="000000"/>
              <w:bottom w:val="single" w:sz="6" w:space="0" w:color="000000"/>
              <w:right w:val="single" w:sz="6" w:space="0" w:color="000000"/>
            </w:tcBorders>
            <w:hideMark/>
          </w:tcPr>
          <w:p w14:paraId="1319A2CA" w14:textId="725FDDDE" w:rsidR="00EA39E5" w:rsidRPr="00EA39E5" w:rsidDel="00FF4FF7" w:rsidRDefault="00EA39E5" w:rsidP="00EA39E5">
            <w:pPr>
              <w:jc w:val="center"/>
              <w:rPr>
                <w:del w:id="661" w:author="DON CIO" w:date="2025-03-13T10:37:00Z" w16du:dateUtc="2025-03-13T14:37:00Z"/>
                <w:rFonts w:ascii="Times New Roman" w:hAnsi="Times New Roman" w:cs="Times New Roman"/>
                <w:sz w:val="20"/>
                <w:szCs w:val="20"/>
                <w:lang w:val="en-GB"/>
              </w:rPr>
            </w:pPr>
            <w:del w:id="662" w:author="DON CIO" w:date="2025-03-13T10:37:00Z" w16du:dateUtc="2025-03-13T14:37:00Z">
              <w:r w:rsidRPr="00EA39E5" w:rsidDel="00FF4FF7">
                <w:rPr>
                  <w:rFonts w:ascii="Times New Roman" w:hAnsi="Times New Roman" w:cs="Times New Roman"/>
                  <w:sz w:val="20"/>
                  <w:szCs w:val="20"/>
                  <w:lang w:val="en-GB"/>
                </w:rPr>
                <w:delText>Not given</w:delText>
              </w:r>
            </w:del>
          </w:p>
        </w:tc>
        <w:tc>
          <w:tcPr>
            <w:tcW w:w="1427" w:type="dxa"/>
            <w:gridSpan w:val="2"/>
            <w:tcBorders>
              <w:top w:val="single" w:sz="6" w:space="0" w:color="000000"/>
              <w:left w:val="single" w:sz="6" w:space="0" w:color="000000"/>
              <w:bottom w:val="single" w:sz="6" w:space="0" w:color="000000"/>
              <w:right w:val="single" w:sz="6" w:space="0" w:color="000000"/>
            </w:tcBorders>
            <w:hideMark/>
          </w:tcPr>
          <w:p w14:paraId="5986CF1C" w14:textId="4B518641" w:rsidR="00EA39E5" w:rsidRPr="00EA39E5" w:rsidDel="00FF4FF7" w:rsidRDefault="00EA39E5" w:rsidP="00EA39E5">
            <w:pPr>
              <w:jc w:val="center"/>
              <w:rPr>
                <w:del w:id="663" w:author="DON CIO" w:date="2025-03-13T10:37:00Z" w16du:dateUtc="2025-03-13T14:37:00Z"/>
                <w:rFonts w:ascii="Times New Roman" w:hAnsi="Times New Roman" w:cs="Times New Roman"/>
                <w:sz w:val="20"/>
                <w:szCs w:val="20"/>
                <w:lang w:val="en-GB"/>
              </w:rPr>
            </w:pPr>
            <w:del w:id="664" w:author="DON CIO" w:date="2025-03-13T10:37:00Z" w16du:dateUtc="2025-03-13T14:37:00Z">
              <w:r w:rsidRPr="00EA39E5" w:rsidDel="00FF4FF7">
                <w:rPr>
                  <w:rFonts w:ascii="Times New Roman" w:hAnsi="Times New Roman" w:cs="Times New Roman"/>
                  <w:sz w:val="20"/>
                  <w:szCs w:val="20"/>
                  <w:lang w:val="en-GB"/>
                </w:rPr>
                <w:delText>Not given</w:delText>
              </w:r>
            </w:del>
          </w:p>
        </w:tc>
        <w:tc>
          <w:tcPr>
            <w:tcW w:w="1667" w:type="dxa"/>
            <w:gridSpan w:val="2"/>
            <w:tcBorders>
              <w:top w:val="single" w:sz="6" w:space="0" w:color="000000"/>
              <w:left w:val="single" w:sz="6" w:space="0" w:color="000000"/>
              <w:bottom w:val="single" w:sz="6" w:space="0" w:color="000000"/>
              <w:right w:val="single" w:sz="6" w:space="0" w:color="000000"/>
            </w:tcBorders>
            <w:vAlign w:val="center"/>
          </w:tcPr>
          <w:p w14:paraId="3EBFD913" w14:textId="11985591" w:rsidR="00EA39E5" w:rsidRPr="00EA39E5" w:rsidDel="00FF4FF7" w:rsidRDefault="00EA39E5" w:rsidP="00EA39E5">
            <w:pPr>
              <w:jc w:val="center"/>
              <w:rPr>
                <w:del w:id="665" w:author="DON CIO" w:date="2025-03-13T10:37:00Z" w16du:dateUtc="2025-03-13T14:37:00Z"/>
                <w:rFonts w:ascii="Times New Roman" w:hAnsi="Times New Roman" w:cs="Times New Roman"/>
                <w:sz w:val="20"/>
                <w:szCs w:val="20"/>
                <w:lang w:val="en-GB"/>
              </w:rPr>
            </w:pPr>
          </w:p>
        </w:tc>
      </w:tr>
      <w:tr w:rsidR="00EA39E5" w:rsidRPr="006D5EAD" w:rsidDel="00FF4FF7" w14:paraId="6549856C" w14:textId="499E4C4E" w:rsidTr="00EA39E5">
        <w:trPr>
          <w:jc w:val="right"/>
          <w:del w:id="666" w:author="DON CIO" w:date="2025-03-13T10:37:00Z"/>
        </w:trPr>
        <w:tc>
          <w:tcPr>
            <w:tcW w:w="2569" w:type="dxa"/>
            <w:gridSpan w:val="2"/>
            <w:tcBorders>
              <w:top w:val="single" w:sz="6" w:space="0" w:color="000000"/>
              <w:left w:val="single" w:sz="6" w:space="0" w:color="000000"/>
              <w:bottom w:val="single" w:sz="6" w:space="0" w:color="000000"/>
              <w:right w:val="single" w:sz="6" w:space="0" w:color="000000"/>
            </w:tcBorders>
            <w:hideMark/>
          </w:tcPr>
          <w:p w14:paraId="1452E7DC" w14:textId="20C150FD" w:rsidR="00EA39E5" w:rsidRPr="00EA39E5" w:rsidDel="00FF4FF7" w:rsidRDefault="00EA39E5" w:rsidP="00EA39E5">
            <w:pPr>
              <w:jc w:val="center"/>
              <w:rPr>
                <w:del w:id="667" w:author="DON CIO" w:date="2025-03-13T10:37:00Z" w16du:dateUtc="2025-03-13T14:37:00Z"/>
                <w:rFonts w:ascii="Times New Roman" w:hAnsi="Times New Roman" w:cs="Times New Roman"/>
                <w:sz w:val="20"/>
                <w:szCs w:val="20"/>
                <w:lang w:val="en-GB"/>
              </w:rPr>
            </w:pPr>
            <w:del w:id="668" w:author="DON CIO" w:date="2025-03-13T10:37:00Z" w16du:dateUtc="2025-03-13T14:37:00Z">
              <w:r w:rsidRPr="006D5EAD" w:rsidDel="00FF4FF7">
                <w:rPr>
                  <w:rFonts w:ascii="Times New Roman" w:hAnsi="Times New Roman" w:cs="Times New Roman"/>
                  <w:noProof/>
                  <w:sz w:val="20"/>
                  <w:szCs w:val="20"/>
                  <w:lang w:val="en-GB"/>
                </w:rPr>
                <mc:AlternateContent>
                  <mc:Choice Requires="wps">
                    <w:drawing>
                      <wp:anchor distT="0" distB="0" distL="114300" distR="114300" simplePos="0" relativeHeight="251663360" behindDoc="0" locked="0" layoutInCell="1" allowOverlap="1" wp14:anchorId="796E7134" wp14:editId="1E56D5C1">
                        <wp:simplePos x="0" y="0"/>
                        <wp:positionH relativeFrom="column">
                          <wp:posOffset>-535940</wp:posOffset>
                        </wp:positionH>
                        <wp:positionV relativeFrom="paragraph">
                          <wp:posOffset>-17780</wp:posOffset>
                        </wp:positionV>
                        <wp:extent cx="0" cy="1108710"/>
                        <wp:effectExtent l="0" t="0" r="38100" b="34290"/>
                        <wp:wrapNone/>
                        <wp:docPr id="500645646"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087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B7F560" id="Straight Connector 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2pt,-1.4pt" to="-42.2pt,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"/>
                    </w:pict>
                  </mc:Fallback>
                </mc:AlternateContent>
              </w:r>
              <w:r w:rsidRPr="00EA39E5" w:rsidDel="00FF4FF7">
                <w:rPr>
                  <w:rFonts w:ascii="Times New Roman" w:hAnsi="Times New Roman" w:cs="Times New Roman"/>
                  <w:sz w:val="20"/>
                  <w:szCs w:val="20"/>
                  <w:lang w:val="en-GB"/>
                </w:rPr>
                <w:delText>Antenna height (m)</w:delText>
              </w:r>
            </w:del>
          </w:p>
        </w:tc>
        <w:tc>
          <w:tcPr>
            <w:tcW w:w="1577" w:type="dxa"/>
            <w:gridSpan w:val="2"/>
            <w:tcBorders>
              <w:top w:val="single" w:sz="6" w:space="0" w:color="000000"/>
              <w:left w:val="single" w:sz="6" w:space="0" w:color="000000"/>
              <w:bottom w:val="single" w:sz="6" w:space="0" w:color="000000"/>
              <w:right w:val="single" w:sz="6" w:space="0" w:color="000000"/>
            </w:tcBorders>
            <w:hideMark/>
          </w:tcPr>
          <w:p w14:paraId="2E161EE5" w14:textId="39AF98E8" w:rsidR="00EA39E5" w:rsidRPr="00EA39E5" w:rsidDel="00FF4FF7" w:rsidRDefault="00EA39E5" w:rsidP="00EA39E5">
            <w:pPr>
              <w:jc w:val="center"/>
              <w:rPr>
                <w:del w:id="669" w:author="DON CIO" w:date="2025-03-13T10:37:00Z" w16du:dateUtc="2025-03-13T14:37:00Z"/>
                <w:rFonts w:ascii="Times New Roman" w:hAnsi="Times New Roman" w:cs="Times New Roman"/>
                <w:sz w:val="20"/>
                <w:szCs w:val="20"/>
                <w:lang w:val="en-GB"/>
              </w:rPr>
            </w:pPr>
            <w:del w:id="670" w:author="DON CIO" w:date="2025-03-13T10:37:00Z" w16du:dateUtc="2025-03-13T14:37:00Z">
              <w:r w:rsidRPr="00EA39E5" w:rsidDel="00FF4FF7">
                <w:rPr>
                  <w:rFonts w:ascii="Times New Roman" w:hAnsi="Times New Roman" w:cs="Times New Roman"/>
                  <w:sz w:val="20"/>
                  <w:szCs w:val="20"/>
                  <w:lang w:val="en-GB"/>
                </w:rPr>
                <w:sym w:font="Symbol" w:char="F0A3"/>
              </w:r>
              <w:r w:rsidRPr="00EA39E5" w:rsidDel="00FF4FF7">
                <w:rPr>
                  <w:rFonts w:ascii="Times New Roman" w:hAnsi="Times New Roman" w:cs="Times New Roman"/>
                  <w:sz w:val="20"/>
                  <w:szCs w:val="20"/>
                  <w:lang w:val="en-GB"/>
                </w:rPr>
                <w:delText> 1</w:delText>
              </w:r>
            </w:del>
            <w:ins w:id="671" w:author="Auteur">
              <w:del w:id="672" w:author="DON CIO" w:date="2025-03-13T10:37:00Z" w16du:dateUtc="2025-03-13T14:37:00Z">
                <w:r w:rsidRPr="00EA39E5" w:rsidDel="00FF4FF7">
                  <w:rPr>
                    <w:rFonts w:ascii="Times New Roman" w:hAnsi="Times New Roman" w:cs="Times New Roman"/>
                    <w:sz w:val="20"/>
                    <w:szCs w:val="20"/>
                    <w:lang w:val="en-GB"/>
                  </w:rPr>
                  <w:delText>5</w:delText>
                </w:r>
              </w:del>
            </w:ins>
            <w:del w:id="673" w:author="DON CIO" w:date="2025-03-13T10:37:00Z" w16du:dateUtc="2025-03-13T14:37:00Z">
              <w:r w:rsidRPr="00EA39E5" w:rsidDel="00FF4FF7">
                <w:rPr>
                  <w:rFonts w:ascii="Times New Roman" w:hAnsi="Times New Roman" w:cs="Times New Roman"/>
                  <w:sz w:val="20"/>
                  <w:szCs w:val="20"/>
                  <w:lang w:val="en-GB"/>
                </w:rPr>
                <w:delText>2 000</w:delText>
              </w:r>
            </w:del>
          </w:p>
        </w:tc>
        <w:tc>
          <w:tcPr>
            <w:tcW w:w="1699" w:type="dxa"/>
            <w:tcBorders>
              <w:top w:val="single" w:sz="6" w:space="0" w:color="000000"/>
              <w:left w:val="single" w:sz="6" w:space="0" w:color="000000"/>
              <w:bottom w:val="single" w:sz="6" w:space="0" w:color="000000"/>
              <w:right w:val="single" w:sz="6" w:space="0" w:color="000000"/>
            </w:tcBorders>
            <w:hideMark/>
          </w:tcPr>
          <w:p w14:paraId="21ABFA54" w14:textId="23A87D4D" w:rsidR="00EA39E5" w:rsidRPr="00EA39E5" w:rsidDel="00FF4FF7" w:rsidRDefault="00EA39E5" w:rsidP="00EA39E5">
            <w:pPr>
              <w:jc w:val="center"/>
              <w:rPr>
                <w:del w:id="674" w:author="DON CIO" w:date="2025-03-13T10:37:00Z" w16du:dateUtc="2025-03-13T14:37:00Z"/>
                <w:rFonts w:ascii="Times New Roman" w:hAnsi="Times New Roman" w:cs="Times New Roman"/>
                <w:sz w:val="20"/>
                <w:szCs w:val="20"/>
                <w:lang w:val="en-GB"/>
              </w:rPr>
            </w:pPr>
            <w:del w:id="675" w:author="DON CIO" w:date="2025-03-13T10:37:00Z" w16du:dateUtc="2025-03-13T14:37:00Z">
              <w:r w:rsidRPr="00EA39E5" w:rsidDel="00FF4FF7">
                <w:rPr>
                  <w:rFonts w:ascii="Times New Roman" w:hAnsi="Times New Roman" w:cs="Times New Roman"/>
                  <w:sz w:val="20"/>
                  <w:szCs w:val="20"/>
                  <w:lang w:val="en-GB"/>
                </w:rPr>
                <w:sym w:font="Symbol" w:char="F0A3"/>
              </w:r>
              <w:r w:rsidRPr="00EA39E5" w:rsidDel="00FF4FF7">
                <w:rPr>
                  <w:rFonts w:ascii="Times New Roman" w:hAnsi="Times New Roman" w:cs="Times New Roman"/>
                  <w:sz w:val="20"/>
                  <w:szCs w:val="20"/>
                  <w:lang w:val="en-GB"/>
                </w:rPr>
                <w:delText> 1</w:delText>
              </w:r>
            </w:del>
            <w:ins w:id="676" w:author="Auteur">
              <w:del w:id="677" w:author="DON CIO" w:date="2025-03-13T10:37:00Z" w16du:dateUtc="2025-03-13T14:37:00Z">
                <w:r w:rsidRPr="00EA39E5" w:rsidDel="00FF4FF7">
                  <w:rPr>
                    <w:rFonts w:ascii="Times New Roman" w:hAnsi="Times New Roman" w:cs="Times New Roman"/>
                    <w:sz w:val="20"/>
                    <w:szCs w:val="20"/>
                    <w:lang w:val="en-GB"/>
                  </w:rPr>
                  <w:delText>5</w:delText>
                </w:r>
              </w:del>
            </w:ins>
            <w:del w:id="678" w:author="DON CIO" w:date="2025-03-13T10:37:00Z" w16du:dateUtc="2025-03-13T14:37:00Z">
              <w:r w:rsidRPr="00EA39E5" w:rsidDel="00FF4FF7">
                <w:rPr>
                  <w:rFonts w:ascii="Times New Roman" w:hAnsi="Times New Roman" w:cs="Times New Roman"/>
                  <w:sz w:val="20"/>
                  <w:szCs w:val="20"/>
                  <w:lang w:val="en-GB"/>
                </w:rPr>
                <w:delText>2 000</w:delText>
              </w:r>
            </w:del>
          </w:p>
        </w:tc>
        <w:tc>
          <w:tcPr>
            <w:tcW w:w="1427" w:type="dxa"/>
            <w:gridSpan w:val="2"/>
            <w:tcBorders>
              <w:top w:val="single" w:sz="6" w:space="0" w:color="000000"/>
              <w:left w:val="single" w:sz="6" w:space="0" w:color="000000"/>
              <w:bottom w:val="single" w:sz="6" w:space="0" w:color="000000"/>
              <w:right w:val="single" w:sz="6" w:space="0" w:color="000000"/>
            </w:tcBorders>
            <w:hideMark/>
          </w:tcPr>
          <w:p w14:paraId="5DAF38C3" w14:textId="4C611A5A" w:rsidR="00EA39E5" w:rsidRPr="00EA39E5" w:rsidDel="00FF4FF7" w:rsidRDefault="00EA39E5" w:rsidP="00EA39E5">
            <w:pPr>
              <w:jc w:val="center"/>
              <w:rPr>
                <w:del w:id="679" w:author="DON CIO" w:date="2025-03-13T10:37:00Z" w16du:dateUtc="2025-03-13T14:37:00Z"/>
                <w:rFonts w:ascii="Times New Roman" w:hAnsi="Times New Roman" w:cs="Times New Roman"/>
                <w:sz w:val="20"/>
                <w:szCs w:val="20"/>
                <w:lang w:val="en-GB"/>
              </w:rPr>
            </w:pPr>
            <w:ins w:id="680" w:author="Auteur">
              <w:del w:id="681" w:author="DON CIO" w:date="2025-03-13T10:37:00Z" w16du:dateUtc="2025-03-13T14:37:00Z">
                <w:r w:rsidRPr="00EA39E5" w:rsidDel="00FF4FF7">
                  <w:rPr>
                    <w:rFonts w:ascii="Times New Roman" w:hAnsi="Times New Roman" w:cs="Times New Roman"/>
                    <w:sz w:val="20"/>
                    <w:szCs w:val="20"/>
                    <w:lang w:val="en-GB"/>
                  </w:rPr>
                  <w:sym w:font="Symbol" w:char="F0A3"/>
                </w:r>
                <w:r w:rsidRPr="00EA39E5" w:rsidDel="00FF4FF7">
                  <w:rPr>
                    <w:rFonts w:ascii="Times New Roman" w:hAnsi="Times New Roman" w:cs="Times New Roman"/>
                    <w:sz w:val="20"/>
                    <w:szCs w:val="20"/>
                    <w:lang w:val="en-GB"/>
                  </w:rPr>
                  <w:delText> 15 000</w:delText>
                </w:r>
              </w:del>
            </w:ins>
            <w:del w:id="682" w:author="DON CIO" w:date="2025-03-13T10:37:00Z" w16du:dateUtc="2025-03-13T14:37:00Z">
              <w:r w:rsidRPr="00EA39E5" w:rsidDel="00FF4FF7">
                <w:rPr>
                  <w:rFonts w:ascii="Times New Roman" w:hAnsi="Times New Roman" w:cs="Times New Roman"/>
                  <w:sz w:val="20"/>
                  <w:szCs w:val="20"/>
                  <w:lang w:val="en-GB"/>
                </w:rPr>
                <w:delText>Not given</w:delText>
              </w:r>
            </w:del>
          </w:p>
        </w:tc>
        <w:tc>
          <w:tcPr>
            <w:tcW w:w="1667" w:type="dxa"/>
            <w:gridSpan w:val="2"/>
            <w:tcBorders>
              <w:top w:val="single" w:sz="6" w:space="0" w:color="000000"/>
              <w:left w:val="single" w:sz="6" w:space="0" w:color="000000"/>
              <w:bottom w:val="single" w:sz="6" w:space="0" w:color="000000"/>
              <w:right w:val="single" w:sz="6" w:space="0" w:color="000000"/>
            </w:tcBorders>
            <w:vAlign w:val="center"/>
            <w:hideMark/>
          </w:tcPr>
          <w:p w14:paraId="6E1CE351" w14:textId="5D420A9F" w:rsidR="00EA39E5" w:rsidRPr="00EA39E5" w:rsidDel="00FF4FF7" w:rsidRDefault="00EA39E5" w:rsidP="00EA39E5">
            <w:pPr>
              <w:jc w:val="center"/>
              <w:rPr>
                <w:del w:id="683" w:author="DON CIO" w:date="2025-03-13T10:37:00Z" w16du:dateUtc="2025-03-13T14:37:00Z"/>
                <w:rFonts w:ascii="Times New Roman" w:hAnsi="Times New Roman" w:cs="Times New Roman"/>
                <w:sz w:val="20"/>
                <w:szCs w:val="20"/>
                <w:lang w:val="en-GB"/>
              </w:rPr>
            </w:pPr>
            <w:ins w:id="684" w:author="Auteur">
              <w:del w:id="685" w:author="DON CIO" w:date="2025-03-13T10:37:00Z" w16du:dateUtc="2025-03-13T14:37:00Z">
                <w:r w:rsidRPr="00EA39E5" w:rsidDel="00FF4FF7">
                  <w:rPr>
                    <w:rFonts w:ascii="Times New Roman" w:hAnsi="Times New Roman" w:cs="Times New Roman"/>
                    <w:sz w:val="20"/>
                    <w:szCs w:val="20"/>
                    <w:lang w:val="en-GB"/>
                  </w:rPr>
                  <w:sym w:font="Symbol" w:char="F0A3"/>
                </w:r>
                <w:r w:rsidRPr="00EA39E5" w:rsidDel="00FF4FF7">
                  <w:rPr>
                    <w:rFonts w:ascii="Times New Roman" w:hAnsi="Times New Roman" w:cs="Times New Roman"/>
                    <w:sz w:val="20"/>
                    <w:szCs w:val="20"/>
                    <w:lang w:val="en-GB"/>
                  </w:rPr>
                  <w:delText> 15 000</w:delText>
                </w:r>
              </w:del>
            </w:ins>
          </w:p>
        </w:tc>
      </w:tr>
      <w:tr w:rsidR="00EA39E5" w:rsidRPr="006D5EAD" w:rsidDel="00FF4FF7" w14:paraId="4171E69F" w14:textId="2D47C4E6" w:rsidTr="00EA39E5">
        <w:trPr>
          <w:jc w:val="right"/>
          <w:del w:id="686" w:author="DON CIO" w:date="2025-03-13T10:37:00Z"/>
        </w:trPr>
        <w:tc>
          <w:tcPr>
            <w:tcW w:w="2569" w:type="dxa"/>
            <w:gridSpan w:val="2"/>
            <w:tcBorders>
              <w:top w:val="single" w:sz="6" w:space="0" w:color="000000"/>
              <w:left w:val="single" w:sz="6" w:space="0" w:color="000000"/>
              <w:bottom w:val="single" w:sz="6" w:space="0" w:color="000000"/>
              <w:right w:val="single" w:sz="6" w:space="0" w:color="000000"/>
            </w:tcBorders>
            <w:hideMark/>
          </w:tcPr>
          <w:p w14:paraId="509068C2" w14:textId="75B18B99" w:rsidR="00EA39E5" w:rsidRPr="00EA39E5" w:rsidDel="00FF4FF7" w:rsidRDefault="00EA39E5" w:rsidP="00EA39E5">
            <w:pPr>
              <w:jc w:val="center"/>
              <w:rPr>
                <w:del w:id="687" w:author="DON CIO" w:date="2025-03-13T10:37:00Z" w16du:dateUtc="2025-03-13T14:37:00Z"/>
                <w:rFonts w:ascii="Times New Roman" w:hAnsi="Times New Roman" w:cs="Times New Roman"/>
                <w:sz w:val="20"/>
                <w:szCs w:val="20"/>
                <w:lang w:val="en-GB"/>
              </w:rPr>
            </w:pPr>
            <w:del w:id="688" w:author="DON CIO" w:date="2025-03-13T10:37:00Z" w16du:dateUtc="2025-03-13T14:37:00Z">
              <w:r w:rsidRPr="00EA39E5" w:rsidDel="00FF4FF7">
                <w:rPr>
                  <w:rFonts w:ascii="Times New Roman" w:hAnsi="Times New Roman" w:cs="Times New Roman"/>
                  <w:sz w:val="20"/>
                  <w:szCs w:val="20"/>
                  <w:lang w:val="en-GB"/>
                </w:rPr>
                <w:delText>Receiver IF 3 dB bandwidth (MHz)</w:delText>
              </w:r>
            </w:del>
          </w:p>
        </w:tc>
        <w:tc>
          <w:tcPr>
            <w:tcW w:w="1568" w:type="dxa"/>
            <w:tcBorders>
              <w:top w:val="single" w:sz="6" w:space="0" w:color="000000"/>
              <w:left w:val="single" w:sz="6" w:space="0" w:color="000000"/>
              <w:bottom w:val="single" w:sz="6" w:space="0" w:color="000000"/>
              <w:right w:val="single" w:sz="6" w:space="0" w:color="000000"/>
            </w:tcBorders>
            <w:hideMark/>
          </w:tcPr>
          <w:p w14:paraId="21706189" w14:textId="0A793EB2" w:rsidR="00EA39E5" w:rsidRPr="006D5EAD" w:rsidDel="00FF4FF7" w:rsidRDefault="00EA39E5" w:rsidP="00EA39E5">
            <w:pPr>
              <w:jc w:val="center"/>
              <w:rPr>
                <w:del w:id="689" w:author="DON CIO" w:date="2025-03-13T10:37:00Z" w16du:dateUtc="2025-03-13T14:37:00Z"/>
                <w:rFonts w:ascii="Times New Roman" w:hAnsi="Times New Roman" w:cs="Times New Roman"/>
                <w:sz w:val="20"/>
                <w:szCs w:val="20"/>
                <w:lang w:val="en-GB"/>
              </w:rPr>
            </w:pPr>
            <w:del w:id="690" w:author="DON CIO" w:date="2025-03-13T10:37:00Z" w16du:dateUtc="2025-03-13T14:37:00Z">
              <w:r w:rsidRPr="00EA39E5" w:rsidDel="00FF4FF7">
                <w:rPr>
                  <w:rFonts w:ascii="Times New Roman" w:hAnsi="Times New Roman" w:cs="Times New Roman"/>
                  <w:sz w:val="20"/>
                  <w:szCs w:val="20"/>
                  <w:lang w:val="en-GB"/>
                  <w:rPrChange w:id="691" w:author="Unknown" w:date="2025-02-28T12:03:00Z">
                    <w:rPr>
                      <w:lang w:eastAsia="zh-CN"/>
                    </w:rPr>
                  </w:rPrChange>
                </w:rPr>
                <w:delText>Not given</w:delText>
              </w:r>
            </w:del>
            <w:ins w:id="692" w:author="Auteur">
              <w:del w:id="693" w:author="DON CIO" w:date="2025-03-13T10:37:00Z" w16du:dateUtc="2025-03-13T14:37:00Z">
                <w:r w:rsidRPr="00EA39E5" w:rsidDel="00FF4FF7">
                  <w:rPr>
                    <w:rFonts w:ascii="Times New Roman" w:hAnsi="Times New Roman" w:cs="Times New Roman"/>
                    <w:sz w:val="20"/>
                    <w:szCs w:val="20"/>
                    <w:lang w:val="en-GB"/>
                    <w:rPrChange w:id="694" w:author="Unknown" w:date="2025-02-28T12:03:00Z">
                      <w:rPr>
                        <w:lang w:eastAsia="zh-CN"/>
                      </w:rPr>
                    </w:rPrChange>
                  </w:rPr>
                  <w:delText>10</w:delText>
                </w:r>
              </w:del>
            </w:ins>
          </w:p>
        </w:tc>
        <w:tc>
          <w:tcPr>
            <w:tcW w:w="1708" w:type="dxa"/>
            <w:gridSpan w:val="2"/>
            <w:tcBorders>
              <w:top w:val="single" w:sz="6" w:space="0" w:color="000000"/>
              <w:left w:val="single" w:sz="6" w:space="0" w:color="000000"/>
              <w:bottom w:val="single" w:sz="6" w:space="0" w:color="000000"/>
              <w:right w:val="single" w:sz="6" w:space="0" w:color="000000"/>
            </w:tcBorders>
            <w:hideMark/>
          </w:tcPr>
          <w:p w14:paraId="6F5A8641" w14:textId="4CE418F4" w:rsidR="00EA39E5" w:rsidRPr="006D5EAD" w:rsidDel="00FF4FF7" w:rsidRDefault="00EA39E5" w:rsidP="00EA39E5">
            <w:pPr>
              <w:jc w:val="center"/>
              <w:rPr>
                <w:del w:id="695" w:author="DON CIO" w:date="2025-03-13T10:37:00Z" w16du:dateUtc="2025-03-13T14:37:00Z"/>
                <w:rFonts w:ascii="Times New Roman" w:hAnsi="Times New Roman" w:cs="Times New Roman"/>
                <w:sz w:val="20"/>
                <w:szCs w:val="20"/>
                <w:lang w:val="en-GB"/>
              </w:rPr>
            </w:pPr>
            <w:del w:id="696" w:author="DON CIO" w:date="2025-03-13T10:37:00Z" w16du:dateUtc="2025-03-13T14:37:00Z">
              <w:r w:rsidRPr="00EA39E5" w:rsidDel="00FF4FF7">
                <w:rPr>
                  <w:rFonts w:ascii="Times New Roman" w:hAnsi="Times New Roman" w:cs="Times New Roman"/>
                  <w:sz w:val="20"/>
                  <w:szCs w:val="20"/>
                  <w:lang w:val="en-GB"/>
                  <w:rPrChange w:id="697" w:author="Unknown" w:date="2025-02-28T12:03:00Z">
                    <w:rPr>
                      <w:lang w:eastAsia="zh-CN"/>
                    </w:rPr>
                  </w:rPrChange>
                </w:rPr>
                <w:delText>Not given</w:delText>
              </w:r>
            </w:del>
            <w:ins w:id="698" w:author="Auteur">
              <w:del w:id="699" w:author="DON CIO" w:date="2025-03-13T10:37:00Z" w16du:dateUtc="2025-03-13T14:37:00Z">
                <w:r w:rsidRPr="00EA39E5" w:rsidDel="00FF4FF7">
                  <w:rPr>
                    <w:rFonts w:ascii="Times New Roman" w:hAnsi="Times New Roman" w:cs="Times New Roman"/>
                    <w:sz w:val="20"/>
                    <w:szCs w:val="20"/>
                    <w:lang w:val="en-GB"/>
                    <w:rPrChange w:id="700" w:author="Unknown" w:date="2025-02-28T12:03:00Z">
                      <w:rPr>
                        <w:lang w:eastAsia="zh-CN"/>
                      </w:rPr>
                    </w:rPrChange>
                  </w:rPr>
                  <w:delText>10</w:delText>
                </w:r>
              </w:del>
            </w:ins>
          </w:p>
        </w:tc>
        <w:tc>
          <w:tcPr>
            <w:tcW w:w="779" w:type="dxa"/>
            <w:tcBorders>
              <w:top w:val="single" w:sz="6" w:space="0" w:color="000000"/>
              <w:left w:val="single" w:sz="6" w:space="0" w:color="000000"/>
              <w:bottom w:val="single" w:sz="6" w:space="0" w:color="000000"/>
              <w:right w:val="single" w:sz="6" w:space="0" w:color="000000"/>
            </w:tcBorders>
            <w:hideMark/>
          </w:tcPr>
          <w:p w14:paraId="7EDD625F" w14:textId="7DFF8177" w:rsidR="00EA39E5" w:rsidRPr="00EA39E5" w:rsidDel="00FF4FF7" w:rsidRDefault="00EA39E5" w:rsidP="00EA39E5">
            <w:pPr>
              <w:jc w:val="center"/>
              <w:rPr>
                <w:del w:id="701" w:author="DON CIO" w:date="2025-03-13T10:37:00Z" w16du:dateUtc="2025-03-13T14:37:00Z"/>
                <w:rFonts w:ascii="Times New Roman" w:hAnsi="Times New Roman" w:cs="Times New Roman"/>
                <w:sz w:val="20"/>
                <w:szCs w:val="20"/>
                <w:lang w:val="en-GB"/>
              </w:rPr>
            </w:pPr>
            <w:ins w:id="702" w:author="Auteur">
              <w:del w:id="703" w:author="DON CIO" w:date="2025-03-13T10:37:00Z" w16du:dateUtc="2025-03-13T14:37:00Z">
                <w:r w:rsidRPr="00EA39E5" w:rsidDel="00FF4FF7">
                  <w:rPr>
                    <w:rFonts w:ascii="Times New Roman" w:hAnsi="Times New Roman" w:cs="Times New Roman"/>
                    <w:sz w:val="20"/>
                    <w:szCs w:val="20"/>
                    <w:lang w:val="en-GB"/>
                  </w:rPr>
                  <w:delText xml:space="preserve">2 </w:delText>
                </w:r>
              </w:del>
            </w:ins>
          </w:p>
        </w:tc>
        <w:tc>
          <w:tcPr>
            <w:tcW w:w="648" w:type="dxa"/>
            <w:tcBorders>
              <w:top w:val="single" w:sz="6" w:space="0" w:color="000000"/>
              <w:left w:val="single" w:sz="6" w:space="0" w:color="000000"/>
              <w:bottom w:val="single" w:sz="6" w:space="0" w:color="000000"/>
              <w:right w:val="single" w:sz="6" w:space="0" w:color="000000"/>
            </w:tcBorders>
            <w:hideMark/>
          </w:tcPr>
          <w:p w14:paraId="0E13D2F9" w14:textId="572FC500" w:rsidR="00EA39E5" w:rsidRPr="006D5EAD" w:rsidDel="00FF4FF7" w:rsidRDefault="00EA39E5" w:rsidP="00EA39E5">
            <w:pPr>
              <w:jc w:val="center"/>
              <w:rPr>
                <w:del w:id="704" w:author="DON CIO" w:date="2025-03-13T10:37:00Z" w16du:dateUtc="2025-03-13T14:37:00Z"/>
                <w:rFonts w:ascii="Times New Roman" w:hAnsi="Times New Roman" w:cs="Times New Roman"/>
                <w:sz w:val="20"/>
                <w:szCs w:val="20"/>
                <w:lang w:val="en-GB"/>
              </w:rPr>
            </w:pPr>
            <w:ins w:id="705" w:author="Auteur">
              <w:del w:id="706" w:author="DON CIO" w:date="2025-03-13T10:37:00Z" w16du:dateUtc="2025-03-13T14:37:00Z">
                <w:r w:rsidRPr="00EA39E5" w:rsidDel="00FF4FF7">
                  <w:rPr>
                    <w:rFonts w:ascii="Times New Roman" w:hAnsi="Times New Roman" w:cs="Times New Roman"/>
                    <w:sz w:val="20"/>
                    <w:szCs w:val="20"/>
                    <w:lang w:val="en-GB"/>
                  </w:rPr>
                  <w:delText>10</w:delText>
                </w:r>
              </w:del>
            </w:ins>
          </w:p>
        </w:tc>
        <w:tc>
          <w:tcPr>
            <w:tcW w:w="854" w:type="dxa"/>
            <w:tcBorders>
              <w:top w:val="single" w:sz="6" w:space="0" w:color="000000"/>
              <w:left w:val="single" w:sz="6" w:space="0" w:color="000000"/>
              <w:bottom w:val="single" w:sz="6" w:space="0" w:color="000000"/>
              <w:right w:val="single" w:sz="6" w:space="0" w:color="000000"/>
            </w:tcBorders>
          </w:tcPr>
          <w:p w14:paraId="44B86EE5" w14:textId="0B42A8CE" w:rsidR="00EA39E5" w:rsidRPr="006D5EAD" w:rsidDel="00FF4FF7" w:rsidRDefault="00EA39E5" w:rsidP="00EA39E5">
            <w:pPr>
              <w:jc w:val="center"/>
              <w:rPr>
                <w:ins w:id="707" w:author="Auteur"/>
                <w:del w:id="708" w:author="DON CIO" w:date="2025-03-13T10:37:00Z" w16du:dateUtc="2025-03-13T14:37:00Z"/>
                <w:rFonts w:ascii="Times New Roman" w:hAnsi="Times New Roman" w:cs="Times New Roman"/>
                <w:sz w:val="20"/>
                <w:szCs w:val="20"/>
                <w:lang w:val="en-GB"/>
              </w:rPr>
            </w:pPr>
            <w:ins w:id="709" w:author="Auteur">
              <w:del w:id="710" w:author="DON CIO" w:date="2025-03-13T10:37:00Z" w16du:dateUtc="2025-03-13T14:37:00Z">
                <w:r w:rsidRPr="00EA39E5" w:rsidDel="00FF4FF7">
                  <w:rPr>
                    <w:rFonts w:ascii="Times New Roman" w:hAnsi="Times New Roman" w:cs="Times New Roman"/>
                    <w:sz w:val="20"/>
                    <w:szCs w:val="20"/>
                    <w:lang w:val="en-GB"/>
                    <w:rPrChange w:id="711" w:author="Unknown" w:date="2025-02-28T12:03:00Z">
                      <w:rPr>
                        <w:lang w:eastAsia="zh-CN"/>
                      </w:rPr>
                    </w:rPrChange>
                  </w:rPr>
                  <w:delText>10</w:delText>
                </w:r>
              </w:del>
            </w:ins>
          </w:p>
          <w:p w14:paraId="728324ED" w14:textId="1752AE2C" w:rsidR="00EA39E5" w:rsidRPr="006D5EAD" w:rsidDel="00FF4FF7" w:rsidRDefault="00EA39E5" w:rsidP="00EA39E5">
            <w:pPr>
              <w:jc w:val="center"/>
              <w:rPr>
                <w:del w:id="712" w:author="DON CIO" w:date="2025-03-13T10:37:00Z" w16du:dateUtc="2025-03-13T14:37:00Z"/>
                <w:rFonts w:ascii="Times New Roman" w:hAnsi="Times New Roman" w:cs="Times New Roman"/>
                <w:sz w:val="20"/>
                <w:szCs w:val="20"/>
                <w:lang w:val="en-GB"/>
              </w:rPr>
            </w:pPr>
          </w:p>
        </w:tc>
        <w:tc>
          <w:tcPr>
            <w:tcW w:w="813" w:type="dxa"/>
            <w:tcBorders>
              <w:top w:val="single" w:sz="6" w:space="0" w:color="000000"/>
              <w:left w:val="single" w:sz="6" w:space="0" w:color="000000"/>
              <w:bottom w:val="single" w:sz="6" w:space="0" w:color="000000"/>
              <w:right w:val="single" w:sz="6" w:space="0" w:color="000000"/>
            </w:tcBorders>
            <w:hideMark/>
          </w:tcPr>
          <w:p w14:paraId="2C2C7ADB" w14:textId="7A3062B5" w:rsidR="00EA39E5" w:rsidRPr="00EA39E5" w:rsidDel="00FF4FF7" w:rsidRDefault="00EA39E5" w:rsidP="00EA39E5">
            <w:pPr>
              <w:jc w:val="center"/>
              <w:rPr>
                <w:del w:id="713" w:author="DON CIO" w:date="2025-03-13T10:37:00Z" w16du:dateUtc="2025-03-13T14:37:00Z"/>
                <w:rFonts w:ascii="Times New Roman" w:hAnsi="Times New Roman" w:cs="Times New Roman"/>
                <w:sz w:val="20"/>
                <w:szCs w:val="20"/>
                <w:lang w:val="en-GB"/>
              </w:rPr>
            </w:pPr>
            <w:ins w:id="714" w:author="Auteur">
              <w:del w:id="715" w:author="DON CIO" w:date="2025-03-13T10:37:00Z" w16du:dateUtc="2025-03-13T14:37:00Z">
                <w:r w:rsidRPr="00EA39E5" w:rsidDel="00FF4FF7">
                  <w:rPr>
                    <w:rFonts w:ascii="Times New Roman" w:hAnsi="Times New Roman" w:cs="Times New Roman"/>
                    <w:sz w:val="20"/>
                    <w:szCs w:val="20"/>
                    <w:lang w:val="en-GB"/>
                  </w:rPr>
                  <w:delText>50</w:delText>
                </w:r>
              </w:del>
            </w:ins>
          </w:p>
        </w:tc>
      </w:tr>
      <w:tr w:rsidR="00EA39E5" w:rsidRPr="006D5EAD" w:rsidDel="00FF4FF7" w14:paraId="45DBFA8A" w14:textId="39227C49" w:rsidTr="00EA39E5">
        <w:trPr>
          <w:jc w:val="right"/>
          <w:del w:id="716" w:author="DON CIO" w:date="2025-03-13T10:37:00Z"/>
        </w:trPr>
        <w:tc>
          <w:tcPr>
            <w:tcW w:w="2569" w:type="dxa"/>
            <w:gridSpan w:val="2"/>
            <w:tcBorders>
              <w:top w:val="single" w:sz="6" w:space="0" w:color="000000"/>
              <w:left w:val="single" w:sz="6" w:space="0" w:color="000000"/>
              <w:bottom w:val="single" w:sz="6" w:space="0" w:color="000000"/>
              <w:right w:val="single" w:sz="6" w:space="0" w:color="000000"/>
            </w:tcBorders>
            <w:hideMark/>
          </w:tcPr>
          <w:p w14:paraId="49A92B0B" w14:textId="6FDBD6CA" w:rsidR="00EA39E5" w:rsidRPr="00EA39E5" w:rsidDel="00FF4FF7" w:rsidRDefault="00EA39E5" w:rsidP="00EA39E5">
            <w:pPr>
              <w:jc w:val="center"/>
              <w:rPr>
                <w:del w:id="717" w:author="DON CIO" w:date="2025-03-13T10:37:00Z" w16du:dateUtc="2025-03-13T14:37:00Z"/>
                <w:rFonts w:ascii="Times New Roman" w:hAnsi="Times New Roman" w:cs="Times New Roman"/>
                <w:sz w:val="20"/>
                <w:szCs w:val="20"/>
                <w:lang w:val="en-GB"/>
              </w:rPr>
            </w:pPr>
            <w:del w:id="718" w:author="DON CIO" w:date="2025-03-13T10:37:00Z" w16du:dateUtc="2025-03-13T14:37:00Z">
              <w:r w:rsidRPr="00EA39E5" w:rsidDel="00FF4FF7">
                <w:rPr>
                  <w:rFonts w:ascii="Times New Roman" w:hAnsi="Times New Roman" w:cs="Times New Roman"/>
                  <w:sz w:val="20"/>
                  <w:szCs w:val="20"/>
                  <w:lang w:val="en-GB"/>
                </w:rPr>
                <w:delText>Desensitization threshold pfd (dB(W/( m</w:delText>
              </w:r>
              <w:r w:rsidRPr="00EA39E5" w:rsidDel="00FF4FF7">
                <w:rPr>
                  <w:rFonts w:ascii="Times New Roman" w:hAnsi="Times New Roman" w:cs="Times New Roman"/>
                  <w:sz w:val="20"/>
                  <w:szCs w:val="20"/>
                  <w:vertAlign w:val="superscript"/>
                  <w:lang w:val="en-GB"/>
                </w:rPr>
                <w:delText>2</w:delText>
              </w:r>
              <w:r w:rsidRPr="00EA39E5" w:rsidDel="00FF4FF7">
                <w:rPr>
                  <w:rFonts w:ascii="Times New Roman" w:hAnsi="Times New Roman" w:cs="Times New Roman"/>
                  <w:sz w:val="20"/>
                  <w:szCs w:val="20"/>
                  <w:lang w:val="en-GB"/>
                </w:rPr>
                <w:delText> × 4 kHz))</w:delText>
              </w:r>
            </w:del>
          </w:p>
        </w:tc>
        <w:tc>
          <w:tcPr>
            <w:tcW w:w="1577" w:type="dxa"/>
            <w:gridSpan w:val="2"/>
            <w:tcBorders>
              <w:top w:val="single" w:sz="6" w:space="0" w:color="000000"/>
              <w:left w:val="single" w:sz="6" w:space="0" w:color="000000"/>
              <w:bottom w:val="single" w:sz="6" w:space="0" w:color="000000"/>
              <w:right w:val="single" w:sz="6" w:space="0" w:color="000000"/>
            </w:tcBorders>
            <w:hideMark/>
          </w:tcPr>
          <w:p w14:paraId="51DF00E0" w14:textId="31701AB4" w:rsidR="00EA39E5" w:rsidRPr="006D5EAD" w:rsidDel="00FF4FF7" w:rsidRDefault="00EA39E5" w:rsidP="00EA39E5">
            <w:pPr>
              <w:jc w:val="center"/>
              <w:rPr>
                <w:del w:id="719" w:author="DON CIO" w:date="2025-03-13T10:37:00Z" w16du:dateUtc="2025-03-13T14:37:00Z"/>
                <w:rFonts w:ascii="Times New Roman" w:hAnsi="Times New Roman" w:cs="Times New Roman"/>
                <w:sz w:val="20"/>
                <w:szCs w:val="20"/>
                <w:lang w:val="en-GB"/>
              </w:rPr>
            </w:pPr>
            <w:del w:id="720" w:author="DON CIO" w:date="2025-03-13T10:37:00Z" w16du:dateUtc="2025-03-13T14:37:00Z">
              <w:r w:rsidRPr="00EA39E5" w:rsidDel="00FF4FF7">
                <w:rPr>
                  <w:rFonts w:ascii="Times New Roman" w:hAnsi="Times New Roman" w:cs="Times New Roman"/>
                  <w:sz w:val="20"/>
                  <w:szCs w:val="20"/>
                  <w:lang w:val="en-GB"/>
                  <w:rPrChange w:id="721" w:author="Unknown" w:date="2025-02-28T12:03:00Z">
                    <w:rPr>
                      <w:lang w:eastAsia="zh-CN"/>
                    </w:rPr>
                  </w:rPrChange>
                </w:rPr>
                <w:delText>–145</w:delText>
              </w:r>
            </w:del>
          </w:p>
        </w:tc>
        <w:tc>
          <w:tcPr>
            <w:tcW w:w="1699" w:type="dxa"/>
            <w:tcBorders>
              <w:top w:val="single" w:sz="6" w:space="0" w:color="000000"/>
              <w:left w:val="single" w:sz="6" w:space="0" w:color="000000"/>
              <w:bottom w:val="single" w:sz="6" w:space="0" w:color="000000"/>
              <w:right w:val="single" w:sz="6" w:space="0" w:color="000000"/>
            </w:tcBorders>
            <w:hideMark/>
          </w:tcPr>
          <w:p w14:paraId="73317866" w14:textId="5C8B94CD" w:rsidR="00EA39E5" w:rsidRPr="006D5EAD" w:rsidDel="00FF4FF7" w:rsidRDefault="00EA39E5" w:rsidP="00EA39E5">
            <w:pPr>
              <w:jc w:val="center"/>
              <w:rPr>
                <w:del w:id="722" w:author="DON CIO" w:date="2025-03-13T10:37:00Z" w16du:dateUtc="2025-03-13T14:37:00Z"/>
                <w:rFonts w:ascii="Times New Roman" w:hAnsi="Times New Roman" w:cs="Times New Roman"/>
                <w:sz w:val="20"/>
                <w:szCs w:val="20"/>
                <w:lang w:val="en-GB"/>
              </w:rPr>
            </w:pPr>
            <w:del w:id="723" w:author="DON CIO" w:date="2025-03-13T10:37:00Z" w16du:dateUtc="2025-03-13T14:37:00Z">
              <w:r w:rsidRPr="00EA39E5" w:rsidDel="00FF4FF7">
                <w:rPr>
                  <w:rFonts w:ascii="Times New Roman" w:hAnsi="Times New Roman" w:cs="Times New Roman"/>
                  <w:sz w:val="20"/>
                  <w:szCs w:val="20"/>
                  <w:lang w:val="en-GB"/>
                  <w:rPrChange w:id="724" w:author="Unknown" w:date="2025-02-28T12:03:00Z">
                    <w:rPr>
                      <w:lang w:eastAsia="zh-CN"/>
                    </w:rPr>
                  </w:rPrChange>
                </w:rPr>
                <w:delText>–155</w:delText>
              </w:r>
            </w:del>
          </w:p>
        </w:tc>
        <w:tc>
          <w:tcPr>
            <w:tcW w:w="1427" w:type="dxa"/>
            <w:gridSpan w:val="2"/>
            <w:tcBorders>
              <w:top w:val="single" w:sz="6" w:space="0" w:color="000000"/>
              <w:left w:val="single" w:sz="6" w:space="0" w:color="000000"/>
              <w:bottom w:val="single" w:sz="6" w:space="0" w:color="000000"/>
              <w:right w:val="single" w:sz="6" w:space="0" w:color="000000"/>
            </w:tcBorders>
          </w:tcPr>
          <w:p w14:paraId="4BE4D7E4" w14:textId="32570F12" w:rsidR="00EA39E5" w:rsidRPr="00EA39E5" w:rsidDel="00FF4FF7" w:rsidRDefault="00EA39E5" w:rsidP="00EA39E5">
            <w:pPr>
              <w:jc w:val="center"/>
              <w:rPr>
                <w:del w:id="725" w:author="DON CIO" w:date="2025-03-13T10:37:00Z" w16du:dateUtc="2025-03-13T14:37:00Z"/>
                <w:rFonts w:ascii="Times New Roman" w:hAnsi="Times New Roman" w:cs="Times New Roman"/>
                <w:sz w:val="20"/>
                <w:szCs w:val="20"/>
                <w:lang w:val="en-GB"/>
              </w:rPr>
            </w:pPr>
            <w:del w:id="726" w:author="DON CIO" w:date="2025-03-13T10:37:00Z" w16du:dateUtc="2025-03-13T14:37:00Z">
              <w:r w:rsidRPr="00EA39E5" w:rsidDel="00FF4FF7">
                <w:rPr>
                  <w:rFonts w:ascii="Times New Roman" w:hAnsi="Times New Roman" w:cs="Times New Roman"/>
                  <w:sz w:val="20"/>
                  <w:szCs w:val="20"/>
                  <w:lang w:val="en-GB"/>
                  <w:rPrChange w:id="727" w:author="Unknown" w:date="2025-02-28T12:03:00Z">
                    <w:rPr>
                      <w:lang w:eastAsia="zh-CN"/>
                    </w:rPr>
                  </w:rPrChange>
                </w:rPr>
                <w:delText>–156</w:delText>
              </w:r>
              <w:r w:rsidRPr="00EA39E5" w:rsidDel="00FF4FF7">
                <w:rPr>
                  <w:rFonts w:ascii="Times New Roman" w:hAnsi="Times New Roman" w:cs="Times New Roman"/>
                  <w:sz w:val="20"/>
                  <w:szCs w:val="20"/>
                  <w:vertAlign w:val="superscript"/>
                  <w:lang w:val="en-GB"/>
                  <w:rPrChange w:id="728" w:author="Unknown" w:date="2025-02-28T12:03:00Z">
                    <w:rPr>
                      <w:vertAlign w:val="superscript"/>
                      <w:lang w:eastAsia="zh-CN"/>
                    </w:rPr>
                  </w:rPrChange>
                </w:rPr>
                <w:delText>(3)</w:delText>
              </w:r>
            </w:del>
          </w:p>
          <w:p w14:paraId="253B22F7" w14:textId="50E9F7A9" w:rsidR="00EA39E5" w:rsidRPr="006D5EAD" w:rsidDel="00FF4FF7" w:rsidRDefault="00EA39E5" w:rsidP="00EA39E5">
            <w:pPr>
              <w:jc w:val="center"/>
              <w:rPr>
                <w:del w:id="729" w:author="DON CIO" w:date="2025-03-13T10:37:00Z" w16du:dateUtc="2025-03-13T14:37:00Z"/>
                <w:rFonts w:ascii="Times New Roman" w:hAnsi="Times New Roman" w:cs="Times New Roman"/>
                <w:sz w:val="20"/>
                <w:szCs w:val="20"/>
                <w:lang w:val="en-GB"/>
              </w:rPr>
            </w:pPr>
          </w:p>
        </w:tc>
        <w:tc>
          <w:tcPr>
            <w:tcW w:w="854" w:type="dxa"/>
            <w:tcBorders>
              <w:top w:val="single" w:sz="6" w:space="0" w:color="000000"/>
              <w:left w:val="single" w:sz="6" w:space="0" w:color="000000"/>
              <w:bottom w:val="single" w:sz="6" w:space="0" w:color="000000"/>
              <w:right w:val="single" w:sz="6" w:space="0" w:color="000000"/>
            </w:tcBorders>
            <w:vAlign w:val="center"/>
            <w:hideMark/>
          </w:tcPr>
          <w:p w14:paraId="2350DC54" w14:textId="6F81BB9B" w:rsidR="00EA39E5" w:rsidRPr="006D5EAD" w:rsidDel="00FF4FF7" w:rsidRDefault="00EA39E5" w:rsidP="00EA39E5">
            <w:pPr>
              <w:jc w:val="center"/>
              <w:rPr>
                <w:del w:id="730" w:author="DON CIO" w:date="2025-03-13T10:37:00Z" w16du:dateUtc="2025-03-13T14:37:00Z"/>
                <w:rFonts w:ascii="Times New Roman" w:hAnsi="Times New Roman" w:cs="Times New Roman"/>
                <w:sz w:val="20"/>
                <w:szCs w:val="20"/>
                <w:lang w:val="en-GB"/>
              </w:rPr>
            </w:pPr>
            <w:ins w:id="731" w:author="Fernandez Jimenez, Virginia" w:date="2024-11-29T12:10:00Z">
              <w:del w:id="732" w:author="DON CIO" w:date="2025-03-13T10:37:00Z" w16du:dateUtc="2025-03-13T14:37:00Z">
                <w:r w:rsidRPr="00EA39E5" w:rsidDel="00FF4FF7">
                  <w:rPr>
                    <w:rFonts w:ascii="Times New Roman" w:hAnsi="Times New Roman" w:cs="Times New Roman"/>
                    <w:sz w:val="20"/>
                    <w:szCs w:val="20"/>
                    <w:lang w:val="en-GB"/>
                  </w:rPr>
                  <w:delText>‒</w:delText>
                </w:r>
              </w:del>
            </w:ins>
            <w:ins w:id="733" w:author="Auteur">
              <w:del w:id="734" w:author="DON CIO" w:date="2025-03-13T10:37:00Z" w16du:dateUtc="2025-03-13T14:37:00Z">
                <w:r w:rsidRPr="00EA39E5" w:rsidDel="00FF4FF7">
                  <w:rPr>
                    <w:rFonts w:ascii="Times New Roman" w:hAnsi="Times New Roman" w:cs="Times New Roman"/>
                    <w:sz w:val="20"/>
                    <w:szCs w:val="20"/>
                    <w:lang w:val="en-GB"/>
                    <w:rPrChange w:id="735" w:author="Unknown" w:date="2025-02-28T12:03:00Z">
                      <w:rPr>
                        <w:highlight w:val="yellow"/>
                        <w:lang w:eastAsia="zh-CN"/>
                      </w:rPr>
                    </w:rPrChange>
                  </w:rPr>
                  <w:delText>144</w:delText>
                </w:r>
              </w:del>
            </w:ins>
          </w:p>
        </w:tc>
        <w:tc>
          <w:tcPr>
            <w:tcW w:w="813" w:type="dxa"/>
            <w:tcBorders>
              <w:top w:val="single" w:sz="6" w:space="0" w:color="000000"/>
              <w:left w:val="single" w:sz="6" w:space="0" w:color="000000"/>
              <w:bottom w:val="single" w:sz="6" w:space="0" w:color="000000"/>
              <w:right w:val="single" w:sz="6" w:space="0" w:color="000000"/>
            </w:tcBorders>
            <w:vAlign w:val="center"/>
            <w:hideMark/>
          </w:tcPr>
          <w:p w14:paraId="70213ADC" w14:textId="263778D0" w:rsidR="00EA39E5" w:rsidRPr="00EA39E5" w:rsidDel="00FF4FF7" w:rsidRDefault="00EA39E5" w:rsidP="00EA39E5">
            <w:pPr>
              <w:jc w:val="center"/>
              <w:rPr>
                <w:del w:id="736" w:author="DON CIO" w:date="2025-03-13T10:37:00Z" w16du:dateUtc="2025-03-13T14:37:00Z"/>
                <w:rFonts w:ascii="Times New Roman" w:hAnsi="Times New Roman" w:cs="Times New Roman"/>
                <w:sz w:val="20"/>
                <w:szCs w:val="20"/>
                <w:lang w:val="en-GB"/>
              </w:rPr>
            </w:pPr>
            <w:ins w:id="737" w:author="Fernandez Jimenez, Virginia" w:date="2024-11-29T12:10:00Z">
              <w:del w:id="738" w:author="DON CIO" w:date="2025-03-13T10:37:00Z" w16du:dateUtc="2025-03-13T14:37:00Z">
                <w:r w:rsidRPr="00EA39E5" w:rsidDel="00FF4FF7">
                  <w:rPr>
                    <w:rFonts w:ascii="Times New Roman" w:hAnsi="Times New Roman" w:cs="Times New Roman"/>
                    <w:sz w:val="20"/>
                    <w:szCs w:val="20"/>
                    <w:lang w:val="en-GB"/>
                  </w:rPr>
                  <w:delText>‒</w:delText>
                </w:r>
              </w:del>
            </w:ins>
            <w:ins w:id="739" w:author="Auteur">
              <w:del w:id="740" w:author="DON CIO" w:date="2025-03-13T10:37:00Z" w16du:dateUtc="2025-03-13T14:37:00Z">
                <w:r w:rsidRPr="00EA39E5" w:rsidDel="00FF4FF7">
                  <w:rPr>
                    <w:rFonts w:ascii="Times New Roman" w:hAnsi="Times New Roman" w:cs="Times New Roman"/>
                    <w:sz w:val="20"/>
                    <w:szCs w:val="20"/>
                    <w:lang w:val="en-GB"/>
                    <w:rPrChange w:id="741" w:author="Unknown" w:date="2025-02-28T12:03:00Z">
                      <w:rPr>
                        <w:highlight w:val="green"/>
                        <w:lang w:eastAsia="zh-CN"/>
                      </w:rPr>
                    </w:rPrChange>
                  </w:rPr>
                  <w:delText>152</w:delText>
                </w:r>
              </w:del>
            </w:ins>
          </w:p>
        </w:tc>
      </w:tr>
      <w:tr w:rsidR="00EA39E5" w:rsidRPr="006D5EAD" w:rsidDel="00FF4FF7" w14:paraId="17FBC007" w14:textId="20977812" w:rsidTr="00EA39E5">
        <w:trPr>
          <w:jc w:val="right"/>
          <w:del w:id="742" w:author="DON CIO" w:date="2025-03-13T10:37:00Z"/>
        </w:trPr>
        <w:tc>
          <w:tcPr>
            <w:tcW w:w="2569" w:type="dxa"/>
            <w:gridSpan w:val="2"/>
            <w:tcBorders>
              <w:top w:val="single" w:sz="6" w:space="0" w:color="000000"/>
              <w:left w:val="single" w:sz="6" w:space="0" w:color="000000"/>
              <w:bottom w:val="single" w:sz="6" w:space="0" w:color="000000"/>
              <w:right w:val="single" w:sz="6" w:space="0" w:color="000000"/>
            </w:tcBorders>
            <w:hideMark/>
          </w:tcPr>
          <w:p w14:paraId="23275A46" w14:textId="4D7D5A12" w:rsidR="00EA39E5" w:rsidRPr="00EA39E5" w:rsidDel="00FF4FF7" w:rsidRDefault="00EA39E5" w:rsidP="00EA39E5">
            <w:pPr>
              <w:jc w:val="center"/>
              <w:rPr>
                <w:del w:id="743" w:author="DON CIO" w:date="2025-03-13T10:37:00Z" w16du:dateUtc="2025-03-13T14:37:00Z"/>
                <w:rFonts w:ascii="Times New Roman" w:hAnsi="Times New Roman" w:cs="Times New Roman"/>
                <w:sz w:val="20"/>
                <w:szCs w:val="20"/>
                <w:lang w:val="en-GB"/>
              </w:rPr>
            </w:pPr>
            <w:del w:id="744" w:author="DON CIO" w:date="2025-03-13T10:37:00Z" w16du:dateUtc="2025-03-13T14:37:00Z">
              <w:r w:rsidRPr="00EA39E5" w:rsidDel="00FF4FF7">
                <w:rPr>
                  <w:rFonts w:ascii="Times New Roman" w:hAnsi="Times New Roman" w:cs="Times New Roman"/>
                  <w:sz w:val="20"/>
                  <w:szCs w:val="20"/>
                  <w:lang w:val="en-GB"/>
                </w:rPr>
                <w:delText>Number of systems</w:delText>
              </w:r>
              <w:r w:rsidRPr="00EA39E5" w:rsidDel="00FF4FF7">
                <w:rPr>
                  <w:rFonts w:ascii="Times New Roman" w:hAnsi="Times New Roman" w:cs="Times New Roman"/>
                  <w:sz w:val="20"/>
                  <w:szCs w:val="20"/>
                  <w:lang w:val="en-GB"/>
                </w:rPr>
                <w:br/>
                <w:delText>Geographical area</w:delText>
              </w:r>
            </w:del>
          </w:p>
        </w:tc>
        <w:tc>
          <w:tcPr>
            <w:tcW w:w="1577" w:type="dxa"/>
            <w:gridSpan w:val="2"/>
            <w:tcBorders>
              <w:top w:val="single" w:sz="6" w:space="0" w:color="000000"/>
              <w:left w:val="single" w:sz="6" w:space="0" w:color="000000"/>
              <w:bottom w:val="single" w:sz="6" w:space="0" w:color="000000"/>
              <w:right w:val="single" w:sz="6" w:space="0" w:color="000000"/>
            </w:tcBorders>
            <w:hideMark/>
          </w:tcPr>
          <w:p w14:paraId="56CB4F75" w14:textId="499A4790" w:rsidR="00EA39E5" w:rsidRPr="00EA39E5" w:rsidDel="00FF4FF7" w:rsidRDefault="00EA39E5" w:rsidP="00EA39E5">
            <w:pPr>
              <w:jc w:val="center"/>
              <w:rPr>
                <w:ins w:id="745" w:author="Auteur"/>
                <w:del w:id="746" w:author="DON CIO" w:date="2025-03-13T10:37:00Z" w16du:dateUtc="2025-03-13T14:37:00Z"/>
                <w:rFonts w:ascii="Times New Roman" w:hAnsi="Times New Roman" w:cs="Times New Roman"/>
                <w:sz w:val="20"/>
                <w:szCs w:val="20"/>
                <w:lang w:val="en-GB"/>
              </w:rPr>
            </w:pPr>
            <w:del w:id="747" w:author="DON CIO" w:date="2025-03-13T10:37:00Z" w16du:dateUtc="2025-03-13T14:37:00Z">
              <w:r w:rsidRPr="00EA39E5" w:rsidDel="00FF4FF7">
                <w:rPr>
                  <w:rFonts w:ascii="Times New Roman" w:hAnsi="Times New Roman" w:cs="Times New Roman"/>
                  <w:sz w:val="20"/>
                  <w:szCs w:val="20"/>
                  <w:lang w:val="en-GB"/>
                </w:rPr>
                <w:delText>Not given</w:delText>
              </w:r>
            </w:del>
          </w:p>
          <w:p w14:paraId="50B42826" w14:textId="3C13A33D" w:rsidR="00EA39E5" w:rsidRPr="00EA39E5" w:rsidDel="00FF4FF7" w:rsidRDefault="00EA39E5" w:rsidP="00EA39E5">
            <w:pPr>
              <w:jc w:val="center"/>
              <w:rPr>
                <w:del w:id="748" w:author="DON CIO" w:date="2025-03-13T10:37:00Z" w16du:dateUtc="2025-03-13T14:37:00Z"/>
                <w:rFonts w:ascii="Times New Roman" w:hAnsi="Times New Roman" w:cs="Times New Roman"/>
                <w:sz w:val="20"/>
                <w:szCs w:val="20"/>
                <w:lang w:val="en-GB"/>
              </w:rPr>
            </w:pPr>
            <w:ins w:id="749" w:author="Auteur">
              <w:del w:id="750" w:author="DON CIO" w:date="2025-03-13T10:37:00Z" w16du:dateUtc="2025-03-13T14:37:00Z">
                <w:r w:rsidRPr="00EA39E5" w:rsidDel="00FF4FF7">
                  <w:rPr>
                    <w:rFonts w:ascii="Times New Roman" w:hAnsi="Times New Roman" w:cs="Times New Roman"/>
                    <w:sz w:val="20"/>
                    <w:szCs w:val="20"/>
                    <w:lang w:val="en-GB"/>
                  </w:rPr>
                  <w:delText>Worldwide</w:delText>
                </w:r>
              </w:del>
            </w:ins>
          </w:p>
        </w:tc>
        <w:tc>
          <w:tcPr>
            <w:tcW w:w="1699" w:type="dxa"/>
            <w:tcBorders>
              <w:top w:val="single" w:sz="6" w:space="0" w:color="000000"/>
              <w:left w:val="single" w:sz="6" w:space="0" w:color="000000"/>
              <w:bottom w:val="single" w:sz="6" w:space="0" w:color="000000"/>
              <w:right w:val="single" w:sz="6" w:space="0" w:color="000000"/>
            </w:tcBorders>
            <w:hideMark/>
          </w:tcPr>
          <w:p w14:paraId="2A75222E" w14:textId="7B6F2A77" w:rsidR="00EA39E5" w:rsidRPr="00EA39E5" w:rsidDel="00FF4FF7" w:rsidRDefault="00EA39E5" w:rsidP="00EA39E5">
            <w:pPr>
              <w:jc w:val="center"/>
              <w:rPr>
                <w:ins w:id="751" w:author="Auteur"/>
                <w:del w:id="752" w:author="DON CIO" w:date="2025-03-13T10:37:00Z" w16du:dateUtc="2025-03-13T14:37:00Z"/>
                <w:rFonts w:ascii="Times New Roman" w:hAnsi="Times New Roman" w:cs="Times New Roman"/>
                <w:sz w:val="20"/>
                <w:szCs w:val="20"/>
                <w:lang w:val="en-GB"/>
              </w:rPr>
            </w:pPr>
            <w:del w:id="753" w:author="DON CIO" w:date="2025-03-13T10:37:00Z" w16du:dateUtc="2025-03-13T14:37:00Z">
              <w:r w:rsidRPr="00EA39E5" w:rsidDel="00FF4FF7">
                <w:rPr>
                  <w:rFonts w:ascii="Times New Roman" w:hAnsi="Times New Roman" w:cs="Times New Roman"/>
                  <w:sz w:val="20"/>
                  <w:szCs w:val="20"/>
                  <w:lang w:val="en-GB"/>
                </w:rPr>
                <w:delText>Not given</w:delText>
              </w:r>
            </w:del>
          </w:p>
          <w:p w14:paraId="6AAD1986" w14:textId="59CE9F5D" w:rsidR="00EA39E5" w:rsidRPr="00EA39E5" w:rsidDel="00FF4FF7" w:rsidRDefault="00EA39E5" w:rsidP="00EA39E5">
            <w:pPr>
              <w:jc w:val="center"/>
              <w:rPr>
                <w:del w:id="754" w:author="DON CIO" w:date="2025-03-13T10:37:00Z" w16du:dateUtc="2025-03-13T14:37:00Z"/>
                <w:rFonts w:ascii="Times New Roman" w:hAnsi="Times New Roman" w:cs="Times New Roman"/>
                <w:sz w:val="20"/>
                <w:szCs w:val="20"/>
                <w:lang w:val="en-GB"/>
              </w:rPr>
            </w:pPr>
            <w:ins w:id="755" w:author="Auteur">
              <w:del w:id="756" w:author="DON CIO" w:date="2025-03-13T10:37:00Z" w16du:dateUtc="2025-03-13T14:37:00Z">
                <w:r w:rsidRPr="00EA39E5" w:rsidDel="00FF4FF7">
                  <w:rPr>
                    <w:rFonts w:ascii="Times New Roman" w:hAnsi="Times New Roman" w:cs="Times New Roman"/>
                    <w:sz w:val="20"/>
                    <w:szCs w:val="20"/>
                    <w:lang w:val="en-GB"/>
                  </w:rPr>
                  <w:delText>Worldwide</w:delText>
                </w:r>
              </w:del>
            </w:ins>
          </w:p>
        </w:tc>
        <w:tc>
          <w:tcPr>
            <w:tcW w:w="1427" w:type="dxa"/>
            <w:gridSpan w:val="2"/>
            <w:tcBorders>
              <w:top w:val="single" w:sz="6" w:space="0" w:color="000000"/>
              <w:left w:val="single" w:sz="6" w:space="0" w:color="000000"/>
              <w:bottom w:val="single" w:sz="6" w:space="0" w:color="000000"/>
              <w:right w:val="single" w:sz="6" w:space="0" w:color="000000"/>
            </w:tcBorders>
            <w:hideMark/>
          </w:tcPr>
          <w:p w14:paraId="0DB90937" w14:textId="216438FC" w:rsidR="00EA39E5" w:rsidRPr="00EA39E5" w:rsidDel="00FF4FF7" w:rsidRDefault="00EA39E5" w:rsidP="00EA39E5">
            <w:pPr>
              <w:jc w:val="center"/>
              <w:rPr>
                <w:ins w:id="757" w:author="Auteur"/>
                <w:del w:id="758" w:author="DON CIO" w:date="2025-03-13T10:37:00Z" w16du:dateUtc="2025-03-13T14:37:00Z"/>
                <w:rFonts w:ascii="Times New Roman" w:hAnsi="Times New Roman" w:cs="Times New Roman"/>
                <w:sz w:val="20"/>
                <w:szCs w:val="20"/>
                <w:lang w:val="en-GB"/>
              </w:rPr>
            </w:pPr>
            <w:del w:id="759" w:author="DON CIO" w:date="2025-03-13T10:37:00Z" w16du:dateUtc="2025-03-13T14:37:00Z">
              <w:r w:rsidRPr="00EA39E5" w:rsidDel="00FF4FF7">
                <w:rPr>
                  <w:rFonts w:ascii="Times New Roman" w:hAnsi="Times New Roman" w:cs="Times New Roman"/>
                  <w:sz w:val="20"/>
                  <w:szCs w:val="20"/>
                  <w:lang w:val="en-GB"/>
                </w:rPr>
                <w:delText>Not given</w:delText>
              </w:r>
            </w:del>
          </w:p>
          <w:p w14:paraId="0EA34D2A" w14:textId="77AA6420" w:rsidR="00EA39E5" w:rsidRPr="00EA39E5" w:rsidDel="00FF4FF7" w:rsidRDefault="00EA39E5" w:rsidP="00EA39E5">
            <w:pPr>
              <w:jc w:val="center"/>
              <w:rPr>
                <w:del w:id="760" w:author="DON CIO" w:date="2025-03-13T10:37:00Z" w16du:dateUtc="2025-03-13T14:37:00Z"/>
                <w:rFonts w:ascii="Times New Roman" w:hAnsi="Times New Roman" w:cs="Times New Roman"/>
                <w:sz w:val="20"/>
                <w:szCs w:val="20"/>
                <w:lang w:val="en-GB"/>
              </w:rPr>
            </w:pPr>
            <w:ins w:id="761" w:author="Auteur">
              <w:del w:id="762" w:author="DON CIO" w:date="2025-03-13T10:37:00Z" w16du:dateUtc="2025-03-13T14:37:00Z">
                <w:r w:rsidRPr="00EA39E5" w:rsidDel="00FF4FF7">
                  <w:rPr>
                    <w:rFonts w:ascii="Times New Roman" w:hAnsi="Times New Roman" w:cs="Times New Roman"/>
                    <w:sz w:val="20"/>
                    <w:szCs w:val="20"/>
                    <w:lang w:val="en-GB"/>
                  </w:rPr>
                  <w:delText>Worldwide</w:delText>
                </w:r>
              </w:del>
            </w:ins>
          </w:p>
        </w:tc>
        <w:tc>
          <w:tcPr>
            <w:tcW w:w="1667" w:type="dxa"/>
            <w:gridSpan w:val="2"/>
            <w:tcBorders>
              <w:top w:val="single" w:sz="6" w:space="0" w:color="000000"/>
              <w:left w:val="single" w:sz="6" w:space="0" w:color="000000"/>
              <w:bottom w:val="single" w:sz="6" w:space="0" w:color="000000"/>
              <w:right w:val="single" w:sz="6" w:space="0" w:color="000000"/>
            </w:tcBorders>
            <w:vAlign w:val="center"/>
            <w:hideMark/>
          </w:tcPr>
          <w:p w14:paraId="42D1049C" w14:textId="6DF24155" w:rsidR="00EA39E5" w:rsidRPr="00EA39E5" w:rsidDel="00FF4FF7" w:rsidRDefault="00EA39E5" w:rsidP="00EA39E5">
            <w:pPr>
              <w:jc w:val="center"/>
              <w:rPr>
                <w:ins w:id="763" w:author="Auteur"/>
                <w:del w:id="764" w:author="DON CIO" w:date="2025-03-13T10:37:00Z" w16du:dateUtc="2025-03-13T14:37:00Z"/>
                <w:rFonts w:ascii="Times New Roman" w:hAnsi="Times New Roman" w:cs="Times New Roman"/>
                <w:sz w:val="20"/>
                <w:szCs w:val="20"/>
                <w:lang w:val="en-GB"/>
              </w:rPr>
            </w:pPr>
            <w:ins w:id="765" w:author="Auteur">
              <w:del w:id="766" w:author="DON CIO" w:date="2025-03-13T10:37:00Z" w16du:dateUtc="2025-03-13T14:37:00Z">
                <w:r w:rsidRPr="00EA39E5" w:rsidDel="00FF4FF7">
                  <w:rPr>
                    <w:rFonts w:ascii="Times New Roman" w:hAnsi="Times New Roman" w:cs="Times New Roman"/>
                    <w:sz w:val="20"/>
                    <w:szCs w:val="20"/>
                    <w:lang w:val="en-GB"/>
                  </w:rPr>
                  <w:delText>Not given</w:delText>
                </w:r>
              </w:del>
            </w:ins>
          </w:p>
          <w:p w14:paraId="67AAA152" w14:textId="71E60695" w:rsidR="00EA39E5" w:rsidRPr="00EA39E5" w:rsidDel="00FF4FF7" w:rsidRDefault="00EA39E5" w:rsidP="00EA39E5">
            <w:pPr>
              <w:jc w:val="center"/>
              <w:rPr>
                <w:del w:id="767" w:author="DON CIO" w:date="2025-03-13T10:37:00Z" w16du:dateUtc="2025-03-13T14:37:00Z"/>
                <w:rFonts w:ascii="Times New Roman" w:hAnsi="Times New Roman" w:cs="Times New Roman"/>
                <w:sz w:val="20"/>
                <w:szCs w:val="20"/>
                <w:lang w:val="en-GB"/>
              </w:rPr>
            </w:pPr>
            <w:ins w:id="768" w:author="Auteur">
              <w:del w:id="769" w:author="DON CIO" w:date="2025-03-13T10:37:00Z" w16du:dateUtc="2025-03-13T14:37:00Z">
                <w:r w:rsidRPr="00EA39E5" w:rsidDel="00FF4FF7">
                  <w:rPr>
                    <w:rFonts w:ascii="Times New Roman" w:hAnsi="Times New Roman" w:cs="Times New Roman"/>
                    <w:sz w:val="20"/>
                    <w:szCs w:val="20"/>
                    <w:lang w:val="en-GB"/>
                  </w:rPr>
                  <w:delText>Worldwide</w:delText>
                </w:r>
              </w:del>
            </w:ins>
          </w:p>
        </w:tc>
      </w:tr>
      <w:tr w:rsidR="00EA39E5" w:rsidRPr="006D5EAD" w:rsidDel="00FF4FF7" w14:paraId="2BF96D30" w14:textId="6F11CB56" w:rsidTr="00EA39E5">
        <w:trPr>
          <w:jc w:val="right"/>
          <w:del w:id="770" w:author="DON CIO" w:date="2025-03-13T10:37:00Z"/>
        </w:trPr>
        <w:tc>
          <w:tcPr>
            <w:tcW w:w="2569" w:type="dxa"/>
            <w:gridSpan w:val="2"/>
            <w:tcBorders>
              <w:top w:val="single" w:sz="6" w:space="0" w:color="000000"/>
              <w:left w:val="single" w:sz="6" w:space="0" w:color="000000"/>
              <w:bottom w:val="single" w:sz="6" w:space="0" w:color="000000"/>
              <w:right w:val="single" w:sz="6" w:space="0" w:color="000000"/>
            </w:tcBorders>
            <w:hideMark/>
          </w:tcPr>
          <w:p w14:paraId="30027BF9" w14:textId="0A5325FF" w:rsidR="00EA39E5" w:rsidRPr="00EA39E5" w:rsidDel="00FF4FF7" w:rsidRDefault="00EA39E5" w:rsidP="00EA39E5">
            <w:pPr>
              <w:jc w:val="center"/>
              <w:rPr>
                <w:del w:id="771" w:author="DON CIO" w:date="2025-03-13T10:37:00Z" w16du:dateUtc="2025-03-13T14:37:00Z"/>
                <w:rFonts w:ascii="Times New Roman" w:hAnsi="Times New Roman" w:cs="Times New Roman"/>
                <w:sz w:val="20"/>
                <w:szCs w:val="20"/>
                <w:lang w:val="en-GB"/>
              </w:rPr>
            </w:pPr>
            <w:del w:id="772" w:author="DON CIO" w:date="2025-03-13T10:37:00Z" w16du:dateUtc="2025-03-13T14:37:00Z">
              <w:r w:rsidRPr="00EA39E5" w:rsidDel="00FF4FF7">
                <w:rPr>
                  <w:rFonts w:ascii="Times New Roman" w:hAnsi="Times New Roman" w:cs="Times New Roman"/>
                  <w:sz w:val="20"/>
                  <w:szCs w:val="20"/>
                  <w:lang w:val="en-GB"/>
                </w:rPr>
                <w:delText xml:space="preserve">Receiver noise level </w:delText>
              </w:r>
            </w:del>
            <w:ins w:id="773" w:author="Auteur">
              <w:del w:id="774" w:author="DON CIO" w:date="2025-03-13T10:37:00Z" w16du:dateUtc="2025-03-13T14:37:00Z">
                <w:r w:rsidRPr="00EA39E5" w:rsidDel="00FF4FF7">
                  <w:rPr>
                    <w:rFonts w:ascii="Times New Roman" w:hAnsi="Times New Roman" w:cs="Times New Roman"/>
                    <w:sz w:val="20"/>
                    <w:szCs w:val="20"/>
                    <w:lang w:val="en-GB"/>
                  </w:rPr>
                  <w:delText xml:space="preserve">including noise figure </w:delText>
                </w:r>
              </w:del>
            </w:ins>
            <w:del w:id="775" w:author="DON CIO" w:date="2025-03-13T10:37:00Z" w16du:dateUtc="2025-03-13T14:37:00Z">
              <w:r w:rsidRPr="00EA39E5" w:rsidDel="00FF4FF7">
                <w:rPr>
                  <w:rFonts w:ascii="Times New Roman" w:hAnsi="Times New Roman" w:cs="Times New Roman"/>
                  <w:sz w:val="20"/>
                  <w:szCs w:val="20"/>
                  <w:lang w:val="en-GB"/>
                </w:rPr>
                <w:delText>(10 MHz bandwidth)</w:delText>
              </w:r>
            </w:del>
          </w:p>
        </w:tc>
        <w:tc>
          <w:tcPr>
            <w:tcW w:w="1577" w:type="dxa"/>
            <w:gridSpan w:val="2"/>
            <w:tcBorders>
              <w:top w:val="single" w:sz="6" w:space="0" w:color="000000"/>
              <w:left w:val="single" w:sz="6" w:space="0" w:color="000000"/>
              <w:bottom w:val="single" w:sz="6" w:space="0" w:color="000000"/>
              <w:right w:val="single" w:sz="6" w:space="0" w:color="000000"/>
            </w:tcBorders>
            <w:hideMark/>
          </w:tcPr>
          <w:p w14:paraId="691367DA" w14:textId="78A9BE7C" w:rsidR="00EA39E5" w:rsidRPr="00EA39E5" w:rsidDel="00FF4FF7" w:rsidRDefault="00EA39E5" w:rsidP="00EA39E5">
            <w:pPr>
              <w:jc w:val="center"/>
              <w:rPr>
                <w:del w:id="776" w:author="DON CIO" w:date="2025-03-13T10:37:00Z" w16du:dateUtc="2025-03-13T14:37:00Z"/>
                <w:rFonts w:ascii="Times New Roman" w:hAnsi="Times New Roman" w:cs="Times New Roman"/>
                <w:sz w:val="20"/>
                <w:szCs w:val="20"/>
                <w:lang w:val="en-GB"/>
              </w:rPr>
            </w:pPr>
            <w:del w:id="777" w:author="DON CIO" w:date="2025-03-13T10:37:00Z" w16du:dateUtc="2025-03-13T14:37:00Z">
              <w:r w:rsidRPr="00EA39E5" w:rsidDel="00FF4FF7">
                <w:rPr>
                  <w:rFonts w:ascii="Times New Roman" w:hAnsi="Times New Roman" w:cs="Times New Roman"/>
                  <w:sz w:val="20"/>
                  <w:szCs w:val="20"/>
                  <w:lang w:val="en-GB"/>
                </w:rPr>
                <w:delText>Not given</w:delText>
              </w:r>
            </w:del>
            <w:ins w:id="778" w:author="Auteur">
              <w:del w:id="779" w:author="DON CIO" w:date="2025-03-13T10:37:00Z" w16du:dateUtc="2025-03-13T14:37:00Z">
                <w:r w:rsidRPr="00EA39E5" w:rsidDel="00FF4FF7">
                  <w:rPr>
                    <w:rFonts w:ascii="Times New Roman" w:hAnsi="Times New Roman" w:cs="Times New Roman"/>
                    <w:sz w:val="20"/>
                    <w:szCs w:val="20"/>
                    <w:lang w:val="en-GB"/>
                    <w:rPrChange w:id="780" w:author="Unknown" w:date="2025-02-28T12:03:00Z">
                      <w:rPr>
                        <w:highlight w:val="green"/>
                        <w:lang w:eastAsia="zh-CN"/>
                      </w:rPr>
                    </w:rPrChange>
                  </w:rPr>
                  <w:delText>-129 dBW</w:delText>
                </w:r>
              </w:del>
            </w:ins>
          </w:p>
        </w:tc>
        <w:tc>
          <w:tcPr>
            <w:tcW w:w="1699" w:type="dxa"/>
            <w:tcBorders>
              <w:top w:val="single" w:sz="6" w:space="0" w:color="000000"/>
              <w:left w:val="single" w:sz="6" w:space="0" w:color="000000"/>
              <w:bottom w:val="single" w:sz="6" w:space="0" w:color="000000"/>
              <w:right w:val="single" w:sz="6" w:space="0" w:color="000000"/>
            </w:tcBorders>
            <w:hideMark/>
          </w:tcPr>
          <w:p w14:paraId="288408B0" w14:textId="5AF38F06" w:rsidR="00EA39E5" w:rsidRPr="00EA39E5" w:rsidDel="00FF4FF7" w:rsidRDefault="00EA39E5" w:rsidP="00EA39E5">
            <w:pPr>
              <w:jc w:val="center"/>
              <w:rPr>
                <w:del w:id="781" w:author="DON CIO" w:date="2025-03-13T10:37:00Z" w16du:dateUtc="2025-03-13T14:37:00Z"/>
                <w:rFonts w:ascii="Times New Roman" w:hAnsi="Times New Roman" w:cs="Times New Roman"/>
                <w:sz w:val="20"/>
                <w:szCs w:val="20"/>
                <w:lang w:val="en-GB"/>
              </w:rPr>
            </w:pPr>
            <w:del w:id="782" w:author="DON CIO" w:date="2025-03-13T10:37:00Z" w16du:dateUtc="2025-03-13T14:37:00Z">
              <w:r w:rsidRPr="00EA39E5" w:rsidDel="00FF4FF7">
                <w:rPr>
                  <w:rFonts w:ascii="Times New Roman" w:hAnsi="Times New Roman" w:cs="Times New Roman"/>
                  <w:sz w:val="20"/>
                  <w:szCs w:val="20"/>
                  <w:lang w:val="en-GB"/>
                </w:rPr>
                <w:delText>Not given</w:delText>
              </w:r>
            </w:del>
            <w:ins w:id="783" w:author="Auteur">
              <w:del w:id="784" w:author="DON CIO" w:date="2025-03-13T10:37:00Z" w16du:dateUtc="2025-03-13T14:37:00Z">
                <w:r w:rsidRPr="00EA39E5" w:rsidDel="00FF4FF7">
                  <w:rPr>
                    <w:rFonts w:ascii="Times New Roman" w:hAnsi="Times New Roman" w:cs="Times New Roman"/>
                    <w:sz w:val="20"/>
                    <w:szCs w:val="20"/>
                    <w:lang w:val="en-GB"/>
                    <w:rPrChange w:id="785" w:author="Unknown" w:date="2025-02-28T12:03:00Z">
                      <w:rPr>
                        <w:highlight w:val="green"/>
                        <w:lang w:eastAsia="zh-CN"/>
                      </w:rPr>
                    </w:rPrChange>
                  </w:rPr>
                  <w:delText>-132 dBW</w:delText>
                </w:r>
              </w:del>
            </w:ins>
          </w:p>
        </w:tc>
        <w:tc>
          <w:tcPr>
            <w:tcW w:w="1427" w:type="dxa"/>
            <w:gridSpan w:val="2"/>
            <w:tcBorders>
              <w:top w:val="single" w:sz="6" w:space="0" w:color="000000"/>
              <w:left w:val="single" w:sz="6" w:space="0" w:color="000000"/>
              <w:bottom w:val="single" w:sz="6" w:space="0" w:color="000000"/>
              <w:right w:val="single" w:sz="6" w:space="0" w:color="000000"/>
            </w:tcBorders>
            <w:hideMark/>
          </w:tcPr>
          <w:p w14:paraId="6C4E1064" w14:textId="159DB571" w:rsidR="00EA39E5" w:rsidRPr="00EA39E5" w:rsidDel="00FF4FF7" w:rsidRDefault="00EA39E5" w:rsidP="00EA39E5">
            <w:pPr>
              <w:jc w:val="center"/>
              <w:rPr>
                <w:del w:id="786" w:author="DON CIO" w:date="2025-03-13T10:37:00Z" w16du:dateUtc="2025-03-13T14:37:00Z"/>
                <w:rFonts w:ascii="Times New Roman" w:hAnsi="Times New Roman" w:cs="Times New Roman"/>
                <w:sz w:val="20"/>
                <w:szCs w:val="20"/>
                <w:lang w:val="en-GB"/>
              </w:rPr>
            </w:pPr>
            <w:del w:id="787" w:author="DON CIO" w:date="2025-03-13T10:37:00Z" w16du:dateUtc="2025-03-13T14:37:00Z">
              <w:r w:rsidRPr="00EA39E5" w:rsidDel="00FF4FF7">
                <w:rPr>
                  <w:rFonts w:ascii="Times New Roman" w:hAnsi="Times New Roman" w:cs="Times New Roman"/>
                  <w:sz w:val="20"/>
                  <w:szCs w:val="20"/>
                  <w:lang w:val="en-GB"/>
                </w:rPr>
                <w:delText>Not given</w:delText>
              </w:r>
            </w:del>
            <w:ins w:id="788" w:author="Auteur">
              <w:del w:id="789" w:author="DON CIO" w:date="2025-03-13T10:37:00Z" w16du:dateUtc="2025-03-13T14:37:00Z">
                <w:r w:rsidRPr="00EA39E5" w:rsidDel="00FF4FF7">
                  <w:rPr>
                    <w:rFonts w:ascii="Times New Roman" w:hAnsi="Times New Roman" w:cs="Times New Roman"/>
                    <w:sz w:val="20"/>
                    <w:szCs w:val="20"/>
                    <w:lang w:val="en-GB"/>
                    <w:rPrChange w:id="790" w:author="Unknown" w:date="2025-02-28T12:03:00Z">
                      <w:rPr>
                        <w:highlight w:val="green"/>
                        <w:lang w:eastAsia="zh-CN"/>
                      </w:rPr>
                    </w:rPrChange>
                  </w:rPr>
                  <w:delText>-132 dBW</w:delText>
                </w:r>
              </w:del>
            </w:ins>
          </w:p>
        </w:tc>
        <w:tc>
          <w:tcPr>
            <w:tcW w:w="1667" w:type="dxa"/>
            <w:gridSpan w:val="2"/>
            <w:tcBorders>
              <w:top w:val="single" w:sz="6" w:space="0" w:color="000000"/>
              <w:left w:val="single" w:sz="6" w:space="0" w:color="000000"/>
              <w:bottom w:val="single" w:sz="6" w:space="0" w:color="000000"/>
              <w:right w:val="single" w:sz="6" w:space="0" w:color="000000"/>
            </w:tcBorders>
            <w:vAlign w:val="center"/>
            <w:hideMark/>
          </w:tcPr>
          <w:p w14:paraId="34C606A3" w14:textId="2B4772F4" w:rsidR="00EA39E5" w:rsidRPr="00EA39E5" w:rsidDel="00FF4FF7" w:rsidRDefault="00EA39E5" w:rsidP="00EA39E5">
            <w:pPr>
              <w:jc w:val="center"/>
              <w:rPr>
                <w:del w:id="791" w:author="DON CIO" w:date="2025-03-13T10:37:00Z" w16du:dateUtc="2025-03-13T14:37:00Z"/>
                <w:rFonts w:ascii="Times New Roman" w:hAnsi="Times New Roman" w:cs="Times New Roman"/>
                <w:sz w:val="20"/>
                <w:szCs w:val="20"/>
                <w:lang w:val="en-GB"/>
              </w:rPr>
            </w:pPr>
            <w:ins w:id="792" w:author="Fernandez Jimenez, Virginia" w:date="2024-11-29T12:10:00Z">
              <w:del w:id="793" w:author="DON CIO" w:date="2025-03-13T10:37:00Z" w16du:dateUtc="2025-03-13T14:37:00Z">
                <w:r w:rsidRPr="00EA39E5" w:rsidDel="00FF4FF7">
                  <w:rPr>
                    <w:rFonts w:ascii="Times New Roman" w:hAnsi="Times New Roman" w:cs="Times New Roman"/>
                    <w:sz w:val="20"/>
                    <w:szCs w:val="20"/>
                    <w:lang w:val="en-GB"/>
                  </w:rPr>
                  <w:delText>‒</w:delText>
                </w:r>
              </w:del>
            </w:ins>
            <w:ins w:id="794" w:author="Auteur">
              <w:del w:id="795" w:author="DON CIO" w:date="2025-03-13T10:37:00Z" w16du:dateUtc="2025-03-13T14:37:00Z">
                <w:r w:rsidRPr="00EA39E5" w:rsidDel="00FF4FF7">
                  <w:rPr>
                    <w:rFonts w:ascii="Times New Roman" w:hAnsi="Times New Roman" w:cs="Times New Roman"/>
                    <w:sz w:val="20"/>
                    <w:szCs w:val="20"/>
                    <w:lang w:val="en-GB"/>
                    <w:rPrChange w:id="796" w:author="Unknown" w:date="2025-02-28T12:03:00Z">
                      <w:rPr>
                        <w:highlight w:val="green"/>
                        <w:lang w:eastAsia="zh-CN"/>
                      </w:rPr>
                    </w:rPrChange>
                  </w:rPr>
                  <w:delText>131 dBW</w:delText>
                </w:r>
              </w:del>
            </w:ins>
          </w:p>
        </w:tc>
      </w:tr>
      <w:tr w:rsidR="00EA39E5" w:rsidRPr="00EA39E5" w:rsidDel="00FF4FF7" w14:paraId="30D629CA" w14:textId="15E9B9CA" w:rsidTr="00EA39E5">
        <w:trPr>
          <w:gridAfter w:val="8"/>
          <w:wAfter w:w="7272" w:type="dxa"/>
          <w:cantSplit/>
          <w:jc w:val="right"/>
          <w:del w:id="797" w:author="DON CIO" w:date="2025-03-13T10:37:00Z"/>
        </w:trPr>
        <w:tc>
          <w:tcPr>
            <w:tcW w:w="1667" w:type="dxa"/>
            <w:tcBorders>
              <w:top w:val="nil"/>
              <w:left w:val="nil"/>
              <w:bottom w:val="nil"/>
              <w:right w:val="nil"/>
            </w:tcBorders>
          </w:tcPr>
          <w:p w14:paraId="25DD2B63" w14:textId="18B29423" w:rsidR="00EA39E5" w:rsidRPr="00EA39E5" w:rsidDel="00FF4FF7" w:rsidRDefault="00EA39E5" w:rsidP="00EA39E5">
            <w:pPr>
              <w:jc w:val="center"/>
              <w:rPr>
                <w:del w:id="798" w:author="DON CIO" w:date="2025-03-13T10:37:00Z" w16du:dateUtc="2025-03-13T14:37:00Z"/>
                <w:vertAlign w:val="superscript"/>
                <w:lang w:val="en-GB"/>
              </w:rPr>
            </w:pPr>
          </w:p>
        </w:tc>
      </w:tr>
    </w:tbl>
    <w:p w14:paraId="230E0666" w14:textId="42894144" w:rsidR="00EA39E5" w:rsidRPr="00EA39E5" w:rsidDel="00FF4FF7" w:rsidRDefault="00EA39E5" w:rsidP="00EA39E5">
      <w:pPr>
        <w:jc w:val="center"/>
        <w:rPr>
          <w:del w:id="799" w:author="DON CIO" w:date="2025-03-13T10:37:00Z" w16du:dateUtc="2025-03-13T14:37:00Z"/>
          <w:lang w:val="en-GB"/>
        </w:rPr>
      </w:pPr>
    </w:p>
    <w:p w14:paraId="11D262E2" w14:textId="77777777" w:rsidR="00EA39E5" w:rsidRPr="001A6FC3" w:rsidRDefault="00EA39E5" w:rsidP="00EA39E5">
      <w:pPr>
        <w:jc w:val="center"/>
        <w:rPr>
          <w:lang w:val="en-GB"/>
        </w:rPr>
      </w:pPr>
    </w:p>
    <w:sectPr w:rsidR="00EA39E5" w:rsidRPr="001A6F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G Times">
    <w:altName w:val="Times New Roman"/>
    <w:charset w:val="00"/>
    <w:family w:val="roman"/>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ON CIO">
    <w15:presenceInfo w15:providerId="None" w15:userId="DON CIO"/>
  </w15:person>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E51"/>
    <w:rsid w:val="00090694"/>
    <w:rsid w:val="000C1DBC"/>
    <w:rsid w:val="001A6FC3"/>
    <w:rsid w:val="00253CB8"/>
    <w:rsid w:val="00277C60"/>
    <w:rsid w:val="004A04AD"/>
    <w:rsid w:val="004F673E"/>
    <w:rsid w:val="00534C57"/>
    <w:rsid w:val="006D5EAD"/>
    <w:rsid w:val="00757AA4"/>
    <w:rsid w:val="00783B23"/>
    <w:rsid w:val="007D5940"/>
    <w:rsid w:val="0081275C"/>
    <w:rsid w:val="0094671E"/>
    <w:rsid w:val="009B3276"/>
    <w:rsid w:val="00A40154"/>
    <w:rsid w:val="00A5035C"/>
    <w:rsid w:val="00AA48E2"/>
    <w:rsid w:val="00BA0E9C"/>
    <w:rsid w:val="00C357CC"/>
    <w:rsid w:val="00D90E51"/>
    <w:rsid w:val="00EA39E5"/>
    <w:rsid w:val="00F42375"/>
    <w:rsid w:val="00F455F8"/>
    <w:rsid w:val="00F5298D"/>
    <w:rsid w:val="00FF4F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8AFE7"/>
  <w15:chartTrackingRefBased/>
  <w15:docId w15:val="{0F610E20-8BCD-4B43-9B74-53DE1A709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0E51"/>
  </w:style>
  <w:style w:type="paragraph" w:styleId="Heading1">
    <w:name w:val="heading 1"/>
    <w:basedOn w:val="Normal"/>
    <w:next w:val="Normal"/>
    <w:link w:val="Heading1Char"/>
    <w:uiPriority w:val="9"/>
    <w:qFormat/>
    <w:rsid w:val="00D90E5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90E5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90E5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90E5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90E5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90E5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90E5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90E5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90E5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0E5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90E5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90E5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90E5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90E5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90E5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90E5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90E5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90E51"/>
    <w:rPr>
      <w:rFonts w:eastAsiaTheme="majorEastAsia" w:cstheme="majorBidi"/>
      <w:color w:val="272727" w:themeColor="text1" w:themeTint="D8"/>
    </w:rPr>
  </w:style>
  <w:style w:type="paragraph" w:styleId="Title">
    <w:name w:val="Title"/>
    <w:basedOn w:val="Normal"/>
    <w:next w:val="Normal"/>
    <w:link w:val="TitleChar"/>
    <w:uiPriority w:val="10"/>
    <w:qFormat/>
    <w:rsid w:val="00D90E5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90E5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90E5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90E5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90E51"/>
    <w:pPr>
      <w:spacing w:before="160"/>
      <w:jc w:val="center"/>
    </w:pPr>
    <w:rPr>
      <w:i/>
      <w:iCs/>
      <w:color w:val="404040" w:themeColor="text1" w:themeTint="BF"/>
    </w:rPr>
  </w:style>
  <w:style w:type="character" w:customStyle="1" w:styleId="QuoteChar">
    <w:name w:val="Quote Char"/>
    <w:basedOn w:val="DefaultParagraphFont"/>
    <w:link w:val="Quote"/>
    <w:uiPriority w:val="29"/>
    <w:rsid w:val="00D90E51"/>
    <w:rPr>
      <w:i/>
      <w:iCs/>
      <w:color w:val="404040" w:themeColor="text1" w:themeTint="BF"/>
    </w:rPr>
  </w:style>
  <w:style w:type="paragraph" w:styleId="ListParagraph">
    <w:name w:val="List Paragraph"/>
    <w:basedOn w:val="Normal"/>
    <w:uiPriority w:val="34"/>
    <w:qFormat/>
    <w:rsid w:val="00D90E51"/>
    <w:pPr>
      <w:ind w:left="720"/>
      <w:contextualSpacing/>
    </w:pPr>
  </w:style>
  <w:style w:type="character" w:styleId="IntenseEmphasis">
    <w:name w:val="Intense Emphasis"/>
    <w:basedOn w:val="DefaultParagraphFont"/>
    <w:uiPriority w:val="21"/>
    <w:qFormat/>
    <w:rsid w:val="00D90E51"/>
    <w:rPr>
      <w:i/>
      <w:iCs/>
      <w:color w:val="0F4761" w:themeColor="accent1" w:themeShade="BF"/>
    </w:rPr>
  </w:style>
  <w:style w:type="paragraph" w:styleId="IntenseQuote">
    <w:name w:val="Intense Quote"/>
    <w:basedOn w:val="Normal"/>
    <w:next w:val="Normal"/>
    <w:link w:val="IntenseQuoteChar"/>
    <w:uiPriority w:val="30"/>
    <w:qFormat/>
    <w:rsid w:val="00D90E5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90E51"/>
    <w:rPr>
      <w:i/>
      <w:iCs/>
      <w:color w:val="0F4761" w:themeColor="accent1" w:themeShade="BF"/>
    </w:rPr>
  </w:style>
  <w:style w:type="character" w:styleId="IntenseReference">
    <w:name w:val="Intense Reference"/>
    <w:basedOn w:val="DefaultParagraphFont"/>
    <w:uiPriority w:val="32"/>
    <w:qFormat/>
    <w:rsid w:val="00D90E51"/>
    <w:rPr>
      <w:b/>
      <w:bCs/>
      <w:smallCaps/>
      <w:color w:val="0F4761" w:themeColor="accent1" w:themeShade="BF"/>
      <w:spacing w:val="5"/>
    </w:rPr>
  </w:style>
  <w:style w:type="character" w:styleId="Hyperlink">
    <w:name w:val="Hyperlink"/>
    <w:basedOn w:val="DefaultParagraphFont"/>
    <w:uiPriority w:val="99"/>
    <w:unhideWhenUsed/>
    <w:rsid w:val="00D90E51"/>
    <w:rPr>
      <w:color w:val="467886" w:themeColor="hyperlink"/>
      <w:u w:val="single"/>
    </w:rPr>
  </w:style>
  <w:style w:type="character" w:styleId="UnresolvedMention">
    <w:name w:val="Unresolved Mention"/>
    <w:basedOn w:val="DefaultParagraphFont"/>
    <w:uiPriority w:val="99"/>
    <w:semiHidden/>
    <w:unhideWhenUsed/>
    <w:rsid w:val="00D90E51"/>
    <w:rPr>
      <w:color w:val="605E5C"/>
      <w:shd w:val="clear" w:color="auto" w:fill="E1DFDD"/>
    </w:rPr>
  </w:style>
  <w:style w:type="table" w:styleId="TableGrid">
    <w:name w:val="Table Grid"/>
    <w:basedOn w:val="TableNormal"/>
    <w:uiPriority w:val="39"/>
    <w:rsid w:val="00F42375"/>
    <w:pPr>
      <w:spacing w:after="0" w:line="240" w:lineRule="auto"/>
    </w:pPr>
    <w:rPr>
      <w:rFonts w:ascii="Aptos" w:eastAsia="Aptos" w:hAnsi="Aptos"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D5EA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982484">
      <w:bodyDiv w:val="1"/>
      <w:marLeft w:val="0"/>
      <w:marRight w:val="0"/>
      <w:marTop w:val="0"/>
      <w:marBottom w:val="0"/>
      <w:divBdr>
        <w:top w:val="none" w:sz="0" w:space="0" w:color="auto"/>
        <w:left w:val="none" w:sz="0" w:space="0" w:color="auto"/>
        <w:bottom w:val="none" w:sz="0" w:space="0" w:color="auto"/>
        <w:right w:val="none" w:sz="0" w:space="0" w:color="auto"/>
      </w:divBdr>
    </w:div>
    <w:div w:id="466702533">
      <w:bodyDiv w:val="1"/>
      <w:marLeft w:val="0"/>
      <w:marRight w:val="0"/>
      <w:marTop w:val="0"/>
      <w:marBottom w:val="0"/>
      <w:divBdr>
        <w:top w:val="none" w:sz="0" w:space="0" w:color="auto"/>
        <w:left w:val="none" w:sz="0" w:space="0" w:color="auto"/>
        <w:bottom w:val="none" w:sz="0" w:space="0" w:color="auto"/>
        <w:right w:val="none" w:sz="0" w:space="0" w:color="auto"/>
      </w:divBdr>
    </w:div>
    <w:div w:id="619646594">
      <w:bodyDiv w:val="1"/>
      <w:marLeft w:val="0"/>
      <w:marRight w:val="0"/>
      <w:marTop w:val="0"/>
      <w:marBottom w:val="0"/>
      <w:divBdr>
        <w:top w:val="none" w:sz="0" w:space="0" w:color="auto"/>
        <w:left w:val="none" w:sz="0" w:space="0" w:color="auto"/>
        <w:bottom w:val="none" w:sz="0" w:space="0" w:color="auto"/>
        <w:right w:val="none" w:sz="0" w:space="0" w:color="auto"/>
      </w:divBdr>
    </w:div>
    <w:div w:id="938368156">
      <w:bodyDiv w:val="1"/>
      <w:marLeft w:val="0"/>
      <w:marRight w:val="0"/>
      <w:marTop w:val="0"/>
      <w:marBottom w:val="0"/>
      <w:divBdr>
        <w:top w:val="none" w:sz="0" w:space="0" w:color="auto"/>
        <w:left w:val="none" w:sz="0" w:space="0" w:color="auto"/>
        <w:bottom w:val="none" w:sz="0" w:space="0" w:color="auto"/>
        <w:right w:val="none" w:sz="0" w:space="0" w:color="auto"/>
      </w:divBdr>
    </w:div>
    <w:div w:id="1004553853">
      <w:bodyDiv w:val="1"/>
      <w:marLeft w:val="0"/>
      <w:marRight w:val="0"/>
      <w:marTop w:val="0"/>
      <w:marBottom w:val="0"/>
      <w:divBdr>
        <w:top w:val="none" w:sz="0" w:space="0" w:color="auto"/>
        <w:left w:val="none" w:sz="0" w:space="0" w:color="auto"/>
        <w:bottom w:val="none" w:sz="0" w:space="0" w:color="auto"/>
        <w:right w:val="none" w:sz="0" w:space="0" w:color="auto"/>
      </w:divBdr>
    </w:div>
    <w:div w:id="1019819004">
      <w:bodyDiv w:val="1"/>
      <w:marLeft w:val="0"/>
      <w:marRight w:val="0"/>
      <w:marTop w:val="0"/>
      <w:marBottom w:val="0"/>
      <w:divBdr>
        <w:top w:val="none" w:sz="0" w:space="0" w:color="auto"/>
        <w:left w:val="none" w:sz="0" w:space="0" w:color="auto"/>
        <w:bottom w:val="none" w:sz="0" w:space="0" w:color="auto"/>
        <w:right w:val="none" w:sz="0" w:space="0" w:color="auto"/>
      </w:divBdr>
    </w:div>
    <w:div w:id="1035354287">
      <w:bodyDiv w:val="1"/>
      <w:marLeft w:val="0"/>
      <w:marRight w:val="0"/>
      <w:marTop w:val="0"/>
      <w:marBottom w:val="0"/>
      <w:divBdr>
        <w:top w:val="none" w:sz="0" w:space="0" w:color="auto"/>
        <w:left w:val="none" w:sz="0" w:space="0" w:color="auto"/>
        <w:bottom w:val="none" w:sz="0" w:space="0" w:color="auto"/>
        <w:right w:val="none" w:sz="0" w:space="0" w:color="auto"/>
      </w:divBdr>
    </w:div>
    <w:div w:id="1591310172">
      <w:bodyDiv w:val="1"/>
      <w:marLeft w:val="0"/>
      <w:marRight w:val="0"/>
      <w:marTop w:val="0"/>
      <w:marBottom w:val="0"/>
      <w:divBdr>
        <w:top w:val="none" w:sz="0" w:space="0" w:color="auto"/>
        <w:left w:val="none" w:sz="0" w:space="0" w:color="auto"/>
        <w:bottom w:val="none" w:sz="0" w:space="0" w:color="auto"/>
        <w:right w:val="none" w:sz="0" w:space="0" w:color="auto"/>
      </w:divBdr>
    </w:div>
    <w:div w:id="1887646530">
      <w:bodyDiv w:val="1"/>
      <w:marLeft w:val="0"/>
      <w:marRight w:val="0"/>
      <w:marTop w:val="0"/>
      <w:marBottom w:val="0"/>
      <w:divBdr>
        <w:top w:val="none" w:sz="0" w:space="0" w:color="auto"/>
        <w:left w:val="none" w:sz="0" w:space="0" w:color="auto"/>
        <w:bottom w:val="none" w:sz="0" w:space="0" w:color="auto"/>
        <w:right w:val="none" w:sz="0" w:space="0" w:color="auto"/>
      </w:divBdr>
    </w:div>
    <w:div w:id="1943763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webSettings" Target="webSettings.xml"/><Relationship Id="rId7" Type="http://schemas.openxmlformats.org/officeDocument/2006/relationships/hyperlink" Target="mailto:dominic.nguyen@esimplicity.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ndrew.meadows.1@us.af.mil" TargetMode="External"/><Relationship Id="rId11" Type="http://schemas.openxmlformats.org/officeDocument/2006/relationships/theme" Target="theme/theme1.xml"/><Relationship Id="rId5" Type="http://schemas.openxmlformats.org/officeDocument/2006/relationships/hyperlink" Target="mailto:taylor.king@aces-inc.com" TargetMode="External"/><Relationship Id="rId10" Type="http://schemas.microsoft.com/office/2011/relationships/people" Target="people.xml"/><Relationship Id="rId4" Type="http://schemas.openxmlformats.org/officeDocument/2006/relationships/hyperlink" Target="mailto:fumie.n.wingo.civ@us.navy.mil"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568178ef-2b90-40ee-86de-4595a529cba9}" enabled="1" method="Standard" siteId="{d6cff1bd-67dd-4ce8-945d-d07dc775672f}" removed="0"/>
  <clbl:label id="{b841edbb-4850-4732-b80f-a85c778f2b99}" enabled="0" method="" siteId="{b841edbb-4850-4732-b80f-a85c778f2b99}" removed="1"/>
</clbl:labelList>
</file>

<file path=docProps/app.xml><?xml version="1.0" encoding="utf-8"?>
<Properties xmlns="http://schemas.openxmlformats.org/officeDocument/2006/extended-properties" xmlns:vt="http://schemas.openxmlformats.org/officeDocument/2006/docPropsVTypes">
  <Template>Normal</Template>
  <TotalTime>192</TotalTime>
  <Pages>8</Pages>
  <Words>1390</Words>
  <Characters>7926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dc:creator>
  <cp:keywords/>
  <dc:description/>
  <cp:lastModifiedBy>DON CIO</cp:lastModifiedBy>
  <cp:revision>3</cp:revision>
  <dcterms:created xsi:type="dcterms:W3CDTF">2025-03-14T15:42:00Z</dcterms:created>
  <dcterms:modified xsi:type="dcterms:W3CDTF">2025-03-17T17:58:00Z</dcterms:modified>
</cp:coreProperties>
</file>