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6507BB" w:rsidRPr="00A02BF0" w14:paraId="2C19DA87" w14:textId="77777777" w:rsidTr="008D33D3">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7BBFD1E3" w14:textId="77777777" w:rsidR="006507BB" w:rsidRPr="00A02BF0" w:rsidRDefault="006507BB" w:rsidP="008D33D3">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08E3F425" w14:textId="77777777" w:rsidR="006507BB" w:rsidRPr="00A02BF0" w:rsidRDefault="006507BB" w:rsidP="008D33D3">
            <w:pPr>
              <w:pStyle w:val="TabletitleBR"/>
              <w:rPr>
                <w:spacing w:val="-3"/>
                <w:szCs w:val="24"/>
              </w:rPr>
            </w:pPr>
            <w:r w:rsidRPr="00A02BF0">
              <w:rPr>
                <w:spacing w:val="-3"/>
                <w:szCs w:val="24"/>
              </w:rPr>
              <w:t>Fact Sheet</w:t>
            </w:r>
          </w:p>
        </w:tc>
      </w:tr>
      <w:tr w:rsidR="006507BB" w:rsidRPr="00A02BF0" w14:paraId="06442B8F" w14:textId="77777777" w:rsidTr="008D33D3">
        <w:trPr>
          <w:trHeight w:val="951"/>
        </w:trPr>
        <w:tc>
          <w:tcPr>
            <w:tcW w:w="3984" w:type="dxa"/>
            <w:tcBorders>
              <w:left w:val="double" w:sz="6" w:space="0" w:color="auto"/>
            </w:tcBorders>
          </w:tcPr>
          <w:p w14:paraId="76E13186" w14:textId="77777777" w:rsidR="006507BB" w:rsidRPr="00A02BF0" w:rsidRDefault="006507BB" w:rsidP="008D33D3">
            <w:pPr>
              <w:spacing w:after="120"/>
              <w:ind w:left="900" w:right="144" w:hanging="756"/>
            </w:pPr>
            <w:r w:rsidRPr="00A02BF0">
              <w:rPr>
                <w:b/>
              </w:rPr>
              <w:t>Working Party:</w:t>
            </w:r>
            <w:r w:rsidRPr="00A02BF0">
              <w:t xml:space="preserve">  ITU-R WP</w:t>
            </w:r>
            <w:r>
              <w:t>1A</w:t>
            </w:r>
          </w:p>
        </w:tc>
        <w:tc>
          <w:tcPr>
            <w:tcW w:w="5409" w:type="dxa"/>
            <w:tcBorders>
              <w:right w:val="double" w:sz="6" w:space="0" w:color="auto"/>
            </w:tcBorders>
          </w:tcPr>
          <w:p w14:paraId="3835E2A2" w14:textId="624296CC" w:rsidR="006507BB" w:rsidRPr="00A02BF0" w:rsidRDefault="006507BB" w:rsidP="008D33D3">
            <w:pPr>
              <w:spacing w:after="120"/>
              <w:ind w:left="144" w:right="144"/>
            </w:pPr>
            <w:r w:rsidRPr="00A02BF0">
              <w:rPr>
                <w:b/>
              </w:rPr>
              <w:t>Document No:</w:t>
            </w:r>
            <w:r w:rsidRPr="00A02BF0">
              <w:t xml:space="preserve">  USWP</w:t>
            </w:r>
            <w:r>
              <w:t>1A</w:t>
            </w:r>
            <w:r w:rsidRPr="00A02BF0">
              <w:t>-</w:t>
            </w:r>
            <w:r>
              <w:t>03_</w:t>
            </w:r>
            <w:r w:rsidR="002F7538">
              <w:t>FINAL</w:t>
            </w:r>
          </w:p>
        </w:tc>
      </w:tr>
      <w:tr w:rsidR="006507BB" w:rsidRPr="00A02BF0" w14:paraId="55086019" w14:textId="77777777" w:rsidTr="008D33D3">
        <w:trPr>
          <w:trHeight w:val="378"/>
        </w:trPr>
        <w:tc>
          <w:tcPr>
            <w:tcW w:w="3984" w:type="dxa"/>
            <w:tcBorders>
              <w:left w:val="double" w:sz="6" w:space="0" w:color="auto"/>
            </w:tcBorders>
          </w:tcPr>
          <w:p w14:paraId="0047C41A" w14:textId="77777777" w:rsidR="006507BB" w:rsidRPr="00A02BF0" w:rsidRDefault="006507BB" w:rsidP="008D33D3">
            <w:pPr>
              <w:ind w:left="144" w:right="144"/>
            </w:pPr>
            <w:r w:rsidRPr="00A02BF0">
              <w:rPr>
                <w:b/>
              </w:rPr>
              <w:t>Ref:</w:t>
            </w:r>
            <w:r>
              <w:rPr>
                <w:b/>
              </w:rPr>
              <w:t xml:space="preserve">  </w:t>
            </w:r>
            <w:r>
              <w:t xml:space="preserve"> WORKING DOCUMENT TOWARDS A PRELIMINARY DRAFT NEW REPORT ITU-R </w:t>
            </w:r>
            <w:proofErr w:type="gramStart"/>
            <w:r>
              <w:t>SM.[</w:t>
            </w:r>
            <w:proofErr w:type="gramEnd"/>
            <w:r>
              <w:t>UWB.EVOLUTION]</w:t>
            </w:r>
            <w:r>
              <w:rPr>
                <w:b/>
              </w:rPr>
              <w:br/>
            </w:r>
            <w:r w:rsidRPr="00B96F28">
              <w:t xml:space="preserve"> </w:t>
            </w:r>
          </w:p>
        </w:tc>
        <w:tc>
          <w:tcPr>
            <w:tcW w:w="5409" w:type="dxa"/>
            <w:tcBorders>
              <w:right w:val="double" w:sz="6" w:space="0" w:color="auto"/>
            </w:tcBorders>
          </w:tcPr>
          <w:p w14:paraId="5C3AC0EE" w14:textId="77147242" w:rsidR="006507BB" w:rsidRPr="00A02BF0" w:rsidRDefault="006507BB" w:rsidP="008D33D3">
            <w:pPr>
              <w:tabs>
                <w:tab w:val="left" w:pos="162"/>
              </w:tabs>
              <w:ind w:left="612" w:right="144" w:hanging="468"/>
            </w:pPr>
            <w:r w:rsidRPr="00A02BF0">
              <w:rPr>
                <w:b/>
              </w:rPr>
              <w:t>Date:</w:t>
            </w:r>
            <w:r w:rsidRPr="00A02BF0">
              <w:t xml:space="preserve">  </w:t>
            </w:r>
            <w:r w:rsidR="002F7538">
              <w:t>8</w:t>
            </w:r>
            <w:r>
              <w:t xml:space="preserve"> </w:t>
            </w:r>
            <w:r w:rsidR="002F7538">
              <w:t>April</w:t>
            </w:r>
            <w:r>
              <w:t xml:space="preserve"> 2025</w:t>
            </w:r>
          </w:p>
        </w:tc>
      </w:tr>
      <w:tr w:rsidR="006507BB" w:rsidRPr="00A02BF0" w14:paraId="58915F56" w14:textId="77777777" w:rsidTr="008D33D3">
        <w:trPr>
          <w:trHeight w:val="459"/>
        </w:trPr>
        <w:tc>
          <w:tcPr>
            <w:tcW w:w="9393" w:type="dxa"/>
            <w:gridSpan w:val="2"/>
            <w:tcBorders>
              <w:left w:val="double" w:sz="6" w:space="0" w:color="auto"/>
              <w:right w:val="double" w:sz="6" w:space="0" w:color="auto"/>
            </w:tcBorders>
          </w:tcPr>
          <w:p w14:paraId="3D5B8E0D" w14:textId="77777777" w:rsidR="006507BB" w:rsidRDefault="006507BB" w:rsidP="008D33D3">
            <w:pPr>
              <w:pStyle w:val="Heading2"/>
              <w:rPr>
                <w:b w:val="0"/>
                <w:lang w:eastAsia="zh-CN"/>
              </w:rPr>
            </w:pPr>
            <w:r>
              <w:rPr>
                <w:bCs/>
                <w:szCs w:val="24"/>
              </w:rPr>
              <w:t xml:space="preserve">Document Title:  </w:t>
            </w:r>
            <w:r w:rsidRPr="00642C8A">
              <w:rPr>
                <w:b w:val="0"/>
                <w:lang w:eastAsia="zh-CN"/>
              </w:rPr>
              <w:t xml:space="preserve"> </w:t>
            </w:r>
            <w:r>
              <w:rPr>
                <w:b w:val="0"/>
                <w:lang w:eastAsia="zh-CN"/>
              </w:rPr>
              <w:t>Proposed revisions to</w:t>
            </w:r>
            <w:r>
              <w:t xml:space="preserve"> </w:t>
            </w:r>
            <w:r w:rsidRPr="00D86038">
              <w:rPr>
                <w:b w:val="0"/>
                <w:lang w:eastAsia="zh-CN"/>
              </w:rPr>
              <w:t xml:space="preserve">WORKING DOCUMENT TOWARDS A PRELIMINARY DRAFT NEW REPORT ITU-R </w:t>
            </w:r>
            <w:proofErr w:type="gramStart"/>
            <w:r w:rsidRPr="00D86038">
              <w:rPr>
                <w:b w:val="0"/>
                <w:lang w:eastAsia="zh-CN"/>
              </w:rPr>
              <w:t>SM.[</w:t>
            </w:r>
            <w:proofErr w:type="gramEnd"/>
            <w:r w:rsidRPr="00D86038">
              <w:rPr>
                <w:b w:val="0"/>
                <w:lang w:eastAsia="zh-CN"/>
              </w:rPr>
              <w:t>UWB.EVOLUTION]</w:t>
            </w:r>
            <w:r>
              <w:rPr>
                <w:b w:val="0"/>
                <w:lang w:eastAsia="zh-CN"/>
              </w:rPr>
              <w:t xml:space="preserve"> </w:t>
            </w:r>
          </w:p>
          <w:p w14:paraId="7C6562EF" w14:textId="77777777" w:rsidR="006507BB" w:rsidRPr="00790A03" w:rsidRDefault="006507BB" w:rsidP="008D33D3">
            <w:pPr>
              <w:rPr>
                <w:lang w:eastAsia="zh-CN"/>
              </w:rPr>
            </w:pPr>
          </w:p>
        </w:tc>
      </w:tr>
      <w:tr w:rsidR="006507BB" w:rsidRPr="00A02BF0" w14:paraId="42F60A2E" w14:textId="77777777" w:rsidTr="008D33D3">
        <w:trPr>
          <w:trHeight w:val="1960"/>
        </w:trPr>
        <w:tc>
          <w:tcPr>
            <w:tcW w:w="3984" w:type="dxa"/>
            <w:tcBorders>
              <w:left w:val="double" w:sz="6" w:space="0" w:color="auto"/>
            </w:tcBorders>
          </w:tcPr>
          <w:p w14:paraId="5C035177" w14:textId="77777777" w:rsidR="006507BB" w:rsidRPr="00A02BF0" w:rsidRDefault="006507BB" w:rsidP="008D33D3">
            <w:pPr>
              <w:ind w:left="144" w:right="144"/>
              <w:rPr>
                <w:b/>
              </w:rPr>
            </w:pPr>
            <w:r w:rsidRPr="00A02BF0">
              <w:rPr>
                <w:b/>
              </w:rPr>
              <w:t>Author(s)/Contributors(s):</w:t>
            </w:r>
          </w:p>
          <w:p w14:paraId="0659194D" w14:textId="77777777" w:rsidR="006507BB" w:rsidRDefault="006507BB" w:rsidP="008D33D3">
            <w:pPr>
              <w:ind w:left="144" w:right="144"/>
              <w:rPr>
                <w:bCs/>
                <w:iCs/>
              </w:rPr>
            </w:pPr>
            <w:r>
              <w:rPr>
                <w:bCs/>
                <w:iCs/>
              </w:rPr>
              <w:t>Dan Mansergh</w:t>
            </w:r>
          </w:p>
          <w:p w14:paraId="232C54FF" w14:textId="77777777" w:rsidR="006507BB" w:rsidRDefault="006507BB" w:rsidP="008D33D3">
            <w:pPr>
              <w:ind w:left="144" w:right="144"/>
              <w:rPr>
                <w:bCs/>
                <w:iCs/>
              </w:rPr>
            </w:pPr>
            <w:r>
              <w:rPr>
                <w:bCs/>
                <w:iCs/>
              </w:rPr>
              <w:t>Apple Inc.</w:t>
            </w:r>
          </w:p>
          <w:p w14:paraId="76C5930D" w14:textId="77777777" w:rsidR="006507BB" w:rsidRPr="00A02BF0" w:rsidRDefault="006507BB" w:rsidP="008D33D3">
            <w:pPr>
              <w:ind w:right="144"/>
              <w:rPr>
                <w:bCs/>
                <w:iCs/>
              </w:rPr>
            </w:pPr>
            <w:r w:rsidRPr="00A02BF0">
              <w:rPr>
                <w:bCs/>
                <w:iCs/>
              </w:rPr>
              <w:br/>
            </w:r>
          </w:p>
        </w:tc>
        <w:tc>
          <w:tcPr>
            <w:tcW w:w="5409" w:type="dxa"/>
            <w:tcBorders>
              <w:right w:val="double" w:sz="6" w:space="0" w:color="auto"/>
            </w:tcBorders>
          </w:tcPr>
          <w:p w14:paraId="14A74074" w14:textId="77777777" w:rsidR="006507BB" w:rsidRDefault="006507BB" w:rsidP="008D33D3">
            <w:pPr>
              <w:ind w:right="144"/>
              <w:rPr>
                <w:b/>
                <w:bCs/>
              </w:rPr>
            </w:pPr>
          </w:p>
          <w:p w14:paraId="6F6056D0" w14:textId="77777777" w:rsidR="006507BB" w:rsidRDefault="006507BB" w:rsidP="008D33D3">
            <w:pPr>
              <w:ind w:right="144"/>
              <w:rPr>
                <w:bCs/>
              </w:rPr>
            </w:pPr>
            <w:r w:rsidRPr="00A02BF0">
              <w:rPr>
                <w:b/>
                <w:bCs/>
              </w:rPr>
              <w:t>Email</w:t>
            </w:r>
            <w:r>
              <w:rPr>
                <w:bCs/>
              </w:rPr>
              <w:t xml:space="preserve">: dmansergh@apple.com </w:t>
            </w:r>
            <w:r w:rsidRPr="00A02BF0">
              <w:rPr>
                <w:bCs/>
              </w:rPr>
              <w:br/>
            </w:r>
            <w:r w:rsidRPr="00A02BF0">
              <w:rPr>
                <w:b/>
                <w:bCs/>
              </w:rPr>
              <w:t>Phone</w:t>
            </w:r>
            <w:r w:rsidRPr="00A02BF0">
              <w:rPr>
                <w:bCs/>
              </w:rPr>
              <w:t>:</w:t>
            </w:r>
            <w:r>
              <w:rPr>
                <w:bCs/>
              </w:rPr>
              <w:t xml:space="preserve">  415-999-8754</w:t>
            </w:r>
            <w:r w:rsidRPr="00A02BF0">
              <w:rPr>
                <w:bCs/>
              </w:rPr>
              <w:br/>
            </w:r>
          </w:p>
          <w:p w14:paraId="5DEF5E00" w14:textId="77777777" w:rsidR="006507BB" w:rsidRPr="00F022CE" w:rsidRDefault="006507BB" w:rsidP="008D33D3">
            <w:pPr>
              <w:ind w:right="144"/>
              <w:rPr>
                <w:bCs/>
              </w:rPr>
            </w:pPr>
          </w:p>
        </w:tc>
      </w:tr>
      <w:tr w:rsidR="006507BB" w:rsidRPr="00A02BF0" w14:paraId="0D3A3C99" w14:textId="77777777" w:rsidTr="008D33D3">
        <w:trPr>
          <w:trHeight w:val="541"/>
        </w:trPr>
        <w:tc>
          <w:tcPr>
            <w:tcW w:w="9393" w:type="dxa"/>
            <w:gridSpan w:val="2"/>
            <w:tcBorders>
              <w:left w:val="double" w:sz="6" w:space="0" w:color="auto"/>
              <w:right w:val="double" w:sz="6" w:space="0" w:color="auto"/>
            </w:tcBorders>
          </w:tcPr>
          <w:p w14:paraId="73F15AED" w14:textId="7F991245" w:rsidR="006507BB" w:rsidRPr="00A02BF0" w:rsidRDefault="006507BB" w:rsidP="008D33D3">
            <w:pPr>
              <w:spacing w:after="120"/>
              <w:ind w:right="144"/>
            </w:pPr>
            <w:r w:rsidRPr="00A02BF0">
              <w:rPr>
                <w:b/>
              </w:rPr>
              <w:t>Purpose/Objective:</w:t>
            </w:r>
            <w:r>
              <w:rPr>
                <w:bCs/>
              </w:rPr>
              <w:t xml:space="preserve"> At the previous meeting of Working Party 1A, several contributions regarding the present state of </w:t>
            </w:r>
            <w:ins w:id="0" w:author="Dan Mansergh" w:date="2025-04-04T12:47:00Z" w16du:dateUtc="2025-04-04T19:47:00Z">
              <w:r w:rsidR="001C053C">
                <w:rPr>
                  <w:bCs/>
                </w:rPr>
                <w:t>u</w:t>
              </w:r>
            </w:ins>
            <w:del w:id="1" w:author="Dan Mansergh" w:date="2025-04-04T12:47:00Z" w16du:dateUtc="2025-04-04T19:47:00Z">
              <w:r w:rsidDel="001C053C">
                <w:rPr>
                  <w:bCs/>
                </w:rPr>
                <w:delText>U</w:delText>
              </w:r>
            </w:del>
            <w:r>
              <w:rPr>
                <w:bCs/>
              </w:rPr>
              <w:t>ltra</w:t>
            </w:r>
            <w:ins w:id="2" w:author="Dan Mansergh" w:date="2025-04-04T12:47:00Z" w16du:dateUtc="2025-04-04T19:47:00Z">
              <w:r w:rsidR="001C053C">
                <w:rPr>
                  <w:bCs/>
                </w:rPr>
                <w:t>-w</w:t>
              </w:r>
            </w:ins>
            <w:del w:id="3" w:author="Dan Mansergh" w:date="2025-04-04T12:47:00Z" w16du:dateUtc="2025-04-04T19:47:00Z">
              <w:r w:rsidDel="001C053C">
                <w:rPr>
                  <w:bCs/>
                </w:rPr>
                <w:delText xml:space="preserve"> W</w:delText>
              </w:r>
            </w:del>
            <w:r>
              <w:rPr>
                <w:bCs/>
              </w:rPr>
              <w:t>ideband technology were considered, and the meeting decided to develop a new working document to incorporate these inputs and others under the auspices of a Correspondence Group. While the work of that CG is expected to run in parallel with the US preparatory process leading up to the June 2025 Working Party 1A meeting, it is anticipated that the Working Document will benefit from further content and editorial review prior to the meeting to ensure that it fully reflects the state of UWB technology in the United States. The purpose of this proposed contribution would be to provide suggested content and editorial revisions to improve the document and progress the work of developing the new report during the WP1A meeting.</w:t>
            </w:r>
          </w:p>
        </w:tc>
      </w:tr>
      <w:tr w:rsidR="006507BB" w:rsidRPr="00A02BF0" w14:paraId="6630A704" w14:textId="77777777" w:rsidTr="008D33D3">
        <w:trPr>
          <w:trHeight w:val="1380"/>
        </w:trPr>
        <w:tc>
          <w:tcPr>
            <w:tcW w:w="9393" w:type="dxa"/>
            <w:gridSpan w:val="2"/>
            <w:tcBorders>
              <w:left w:val="double" w:sz="6" w:space="0" w:color="auto"/>
              <w:bottom w:val="single" w:sz="12" w:space="0" w:color="auto"/>
              <w:right w:val="double" w:sz="6" w:space="0" w:color="auto"/>
            </w:tcBorders>
          </w:tcPr>
          <w:p w14:paraId="0E336EDC" w14:textId="104EEDAD" w:rsidR="006507BB" w:rsidRPr="00A02BF0" w:rsidRDefault="006507BB" w:rsidP="008D33D3">
            <w:pPr>
              <w:tabs>
                <w:tab w:val="left" w:pos="794"/>
                <w:tab w:val="left" w:pos="1191"/>
                <w:tab w:val="left" w:pos="1588"/>
                <w:tab w:val="left" w:pos="1985"/>
              </w:tabs>
              <w:suppressAutoHyphens/>
              <w:rPr>
                <w:bCs/>
              </w:rPr>
            </w:pPr>
            <w:r w:rsidRPr="00A02BF0">
              <w:rPr>
                <w:b/>
              </w:rPr>
              <w:t>Abstract:</w:t>
            </w:r>
            <w:r w:rsidRPr="00A02BF0">
              <w:rPr>
                <w:bCs/>
              </w:rPr>
              <w:t xml:space="preserve">  </w:t>
            </w:r>
            <w:r>
              <w:rPr>
                <w:bCs/>
              </w:rPr>
              <w:t>Ultra</w:t>
            </w:r>
            <w:ins w:id="4" w:author="Dan Mansergh" w:date="2025-04-04T12:48:00Z" w16du:dateUtc="2025-04-04T19:48:00Z">
              <w:r w:rsidR="001C053C">
                <w:rPr>
                  <w:bCs/>
                </w:rPr>
                <w:t>-w</w:t>
              </w:r>
            </w:ins>
            <w:del w:id="5" w:author="Dan Mansergh" w:date="2025-04-04T12:48:00Z" w16du:dateUtc="2025-04-04T19:48:00Z">
              <w:r w:rsidDel="001C053C">
                <w:rPr>
                  <w:bCs/>
                </w:rPr>
                <w:delText xml:space="preserve"> </w:delText>
              </w:r>
            </w:del>
            <w:del w:id="6" w:author="Dan Mansergh" w:date="2025-04-04T12:47:00Z" w16du:dateUtc="2025-04-04T19:47:00Z">
              <w:r w:rsidDel="001C053C">
                <w:rPr>
                  <w:bCs/>
                </w:rPr>
                <w:delText>W</w:delText>
              </w:r>
            </w:del>
            <w:r>
              <w:rPr>
                <w:bCs/>
              </w:rPr>
              <w:t>ideband technology has evolved significantly from its earliest incarnations and is now finding widespread use in the United States in industrial, residential and consumer applications where high-resolution sensing and secure authentication are required. This contribution is intended to progress the development of a new report detailing the use cases and regulatory framework of UWB by suggesting content additions and editorial improvements to the Working Document currently being drafted.</w:t>
            </w:r>
          </w:p>
        </w:tc>
      </w:tr>
    </w:tbl>
    <w:p w14:paraId="471B4200" w14:textId="77777777" w:rsidR="006507BB" w:rsidRDefault="006507BB"/>
    <w:p w14:paraId="69C77673" w14:textId="575731B8" w:rsidR="006507BB" w:rsidRDefault="006507BB">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338B7B8B" w14:textId="77777777" w:rsidTr="00876A8A">
        <w:trPr>
          <w:cantSplit/>
        </w:trPr>
        <w:tc>
          <w:tcPr>
            <w:tcW w:w="6487" w:type="dxa"/>
            <w:vAlign w:val="center"/>
          </w:tcPr>
          <w:p w14:paraId="00220FC6" w14:textId="1406F3E6"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35C3CC90" w14:textId="50449A69" w:rsidR="009F6520" w:rsidRDefault="00140FF8" w:rsidP="00140FF8">
            <w:pPr>
              <w:shd w:val="solid" w:color="FFFFFF" w:fill="FFFFFF"/>
              <w:spacing w:before="0" w:line="240" w:lineRule="atLeast"/>
            </w:pPr>
            <w:bookmarkStart w:id="7" w:name="ditulogo"/>
            <w:bookmarkEnd w:id="7"/>
            <w:r>
              <w:rPr>
                <w:noProof/>
                <w:lang w:eastAsia="en-GB"/>
              </w:rPr>
              <w:drawing>
                <wp:inline distT="0" distB="0" distL="0" distR="0" wp14:anchorId="72E49073" wp14:editId="15F88CDC">
                  <wp:extent cx="765175" cy="765175"/>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3FA8B9D4" w14:textId="77777777" w:rsidTr="00876A8A">
        <w:trPr>
          <w:cantSplit/>
        </w:trPr>
        <w:tc>
          <w:tcPr>
            <w:tcW w:w="6487" w:type="dxa"/>
            <w:tcBorders>
              <w:bottom w:val="single" w:sz="12" w:space="0" w:color="auto"/>
            </w:tcBorders>
          </w:tcPr>
          <w:p w14:paraId="090F5373"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C010EFD" w14:textId="77777777" w:rsidR="000069D4" w:rsidRPr="0051782D" w:rsidRDefault="000069D4" w:rsidP="00A5173C">
            <w:pPr>
              <w:shd w:val="solid" w:color="FFFFFF" w:fill="FFFFFF"/>
              <w:spacing w:before="0" w:after="48" w:line="240" w:lineRule="atLeast"/>
              <w:rPr>
                <w:sz w:val="22"/>
                <w:szCs w:val="22"/>
                <w:lang w:val="en-US"/>
              </w:rPr>
            </w:pPr>
          </w:p>
        </w:tc>
      </w:tr>
      <w:tr w:rsidR="000069D4" w14:paraId="7ADA05F8" w14:textId="77777777" w:rsidTr="00876A8A">
        <w:trPr>
          <w:cantSplit/>
        </w:trPr>
        <w:tc>
          <w:tcPr>
            <w:tcW w:w="6487" w:type="dxa"/>
            <w:tcBorders>
              <w:top w:val="single" w:sz="12" w:space="0" w:color="auto"/>
            </w:tcBorders>
          </w:tcPr>
          <w:p w14:paraId="46EDE384"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2F3E0F34" w14:textId="77777777" w:rsidR="000069D4" w:rsidRPr="00710D66" w:rsidRDefault="000069D4" w:rsidP="00A5173C">
            <w:pPr>
              <w:shd w:val="solid" w:color="FFFFFF" w:fill="FFFFFF"/>
              <w:spacing w:before="0" w:after="48" w:line="240" w:lineRule="atLeast"/>
              <w:rPr>
                <w:lang w:val="en-US"/>
              </w:rPr>
            </w:pPr>
          </w:p>
        </w:tc>
      </w:tr>
      <w:tr w:rsidR="000069D4" w14:paraId="64776A11" w14:textId="77777777" w:rsidTr="00876A8A">
        <w:trPr>
          <w:cantSplit/>
        </w:trPr>
        <w:tc>
          <w:tcPr>
            <w:tcW w:w="6487" w:type="dxa"/>
            <w:vMerge w:val="restart"/>
          </w:tcPr>
          <w:p w14:paraId="5487916F" w14:textId="640583B4" w:rsidR="00140FF8" w:rsidRDefault="00140FF8" w:rsidP="006C072C">
            <w:pPr>
              <w:shd w:val="solid" w:color="FFFFFF" w:fill="FFFFFF"/>
              <w:tabs>
                <w:tab w:val="clear" w:pos="1134"/>
                <w:tab w:val="clear" w:pos="1871"/>
                <w:tab w:val="clear" w:pos="2268"/>
              </w:tabs>
              <w:spacing w:before="0" w:after="240"/>
              <w:ind w:left="1134" w:hanging="1134"/>
              <w:rPr>
                <w:rFonts w:ascii="Verdana" w:hAnsi="Verdana"/>
                <w:sz w:val="20"/>
              </w:rPr>
            </w:pPr>
            <w:bookmarkStart w:id="8" w:name="recibido"/>
            <w:bookmarkStart w:id="9" w:name="dnum" w:colFirst="1" w:colLast="1"/>
            <w:bookmarkEnd w:id="8"/>
            <w:r>
              <w:rPr>
                <w:rFonts w:ascii="Verdana" w:hAnsi="Verdana"/>
                <w:sz w:val="20"/>
              </w:rPr>
              <w:t>Received:</w:t>
            </w:r>
            <w:r>
              <w:rPr>
                <w:rFonts w:ascii="Verdana" w:hAnsi="Verdana"/>
                <w:sz w:val="20"/>
              </w:rPr>
              <w:tab/>
            </w:r>
            <w:r w:rsidR="009F30B4">
              <w:rPr>
                <w:rFonts w:ascii="Verdana" w:hAnsi="Verdana"/>
                <w:sz w:val="20"/>
              </w:rPr>
              <w:t>XX May</w:t>
            </w:r>
            <w:r>
              <w:rPr>
                <w:rFonts w:ascii="Verdana" w:hAnsi="Verdana"/>
                <w:sz w:val="20"/>
              </w:rPr>
              <w:t xml:space="preserve"> 202</w:t>
            </w:r>
            <w:r w:rsidR="00D83D6C">
              <w:rPr>
                <w:rFonts w:ascii="Verdana" w:hAnsi="Verdana"/>
                <w:sz w:val="20"/>
              </w:rPr>
              <w:t>5</w:t>
            </w:r>
          </w:p>
          <w:p w14:paraId="1923F142" w14:textId="0B349C9F" w:rsidR="00E56258" w:rsidRPr="00982084" w:rsidRDefault="00E56258" w:rsidP="006C072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6507BB">
              <w:rPr>
                <w:rFonts w:ascii="Verdana" w:hAnsi="Verdana"/>
                <w:sz w:val="20"/>
              </w:rPr>
              <w:t>Evolution of UWB Technology</w:t>
            </w:r>
          </w:p>
        </w:tc>
        <w:tc>
          <w:tcPr>
            <w:tcW w:w="3402" w:type="dxa"/>
          </w:tcPr>
          <w:p w14:paraId="12EB35B0" w14:textId="2334F5BE" w:rsidR="000069D4" w:rsidRPr="00140FF8" w:rsidRDefault="00140FF8"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882D87">
              <w:rPr>
                <w:rFonts w:ascii="Verdana" w:hAnsi="Verdana"/>
                <w:b/>
                <w:sz w:val="20"/>
                <w:lang w:eastAsia="zh-CN"/>
              </w:rPr>
              <w:t>1A</w:t>
            </w:r>
            <w:r>
              <w:rPr>
                <w:rFonts w:ascii="Verdana" w:hAnsi="Verdana"/>
                <w:b/>
                <w:sz w:val="20"/>
                <w:lang w:eastAsia="zh-CN"/>
              </w:rPr>
              <w:t>/</w:t>
            </w:r>
            <w:r w:rsidR="00882D87">
              <w:rPr>
                <w:rFonts w:ascii="Verdana" w:hAnsi="Verdana"/>
                <w:b/>
                <w:sz w:val="20"/>
                <w:lang w:eastAsia="zh-CN"/>
              </w:rPr>
              <w:t>xx</w:t>
            </w:r>
            <w:r>
              <w:rPr>
                <w:rFonts w:ascii="Verdana" w:hAnsi="Verdana"/>
                <w:b/>
                <w:sz w:val="20"/>
                <w:lang w:eastAsia="zh-CN"/>
              </w:rPr>
              <w:t>-E</w:t>
            </w:r>
          </w:p>
        </w:tc>
      </w:tr>
      <w:tr w:rsidR="000069D4" w14:paraId="4AF93C45" w14:textId="77777777" w:rsidTr="00876A8A">
        <w:trPr>
          <w:cantSplit/>
        </w:trPr>
        <w:tc>
          <w:tcPr>
            <w:tcW w:w="6487" w:type="dxa"/>
            <w:vMerge/>
          </w:tcPr>
          <w:p w14:paraId="542CF2CE" w14:textId="77777777" w:rsidR="000069D4" w:rsidRDefault="000069D4" w:rsidP="00A5173C">
            <w:pPr>
              <w:spacing w:before="60"/>
              <w:jc w:val="center"/>
              <w:rPr>
                <w:b/>
                <w:smallCaps/>
                <w:sz w:val="32"/>
                <w:lang w:eastAsia="zh-CN"/>
              </w:rPr>
            </w:pPr>
            <w:bookmarkStart w:id="10" w:name="ddate" w:colFirst="1" w:colLast="1"/>
            <w:bookmarkEnd w:id="9"/>
          </w:p>
        </w:tc>
        <w:tc>
          <w:tcPr>
            <w:tcW w:w="3402" w:type="dxa"/>
          </w:tcPr>
          <w:p w14:paraId="5B6BA080" w14:textId="211CCE40" w:rsidR="000069D4" w:rsidRPr="00140FF8" w:rsidRDefault="009F30B4"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XX May </w:t>
            </w:r>
            <w:r w:rsidR="00140FF8">
              <w:rPr>
                <w:rFonts w:ascii="Verdana" w:hAnsi="Verdana"/>
                <w:b/>
                <w:sz w:val="20"/>
                <w:lang w:eastAsia="zh-CN"/>
              </w:rPr>
              <w:t>202</w:t>
            </w:r>
            <w:r w:rsidR="00D83D6C">
              <w:rPr>
                <w:rFonts w:ascii="Verdana" w:hAnsi="Verdana"/>
                <w:b/>
                <w:sz w:val="20"/>
                <w:lang w:eastAsia="zh-CN"/>
              </w:rPr>
              <w:t>5</w:t>
            </w:r>
          </w:p>
        </w:tc>
      </w:tr>
      <w:tr w:rsidR="000069D4" w14:paraId="358F533C" w14:textId="77777777" w:rsidTr="00AE06EF">
        <w:trPr>
          <w:cantSplit/>
        </w:trPr>
        <w:tc>
          <w:tcPr>
            <w:tcW w:w="6487" w:type="dxa"/>
            <w:vMerge/>
            <w:tcBorders>
              <w:bottom w:val="single" w:sz="4" w:space="0" w:color="auto"/>
            </w:tcBorders>
          </w:tcPr>
          <w:p w14:paraId="568A00E0" w14:textId="77777777" w:rsidR="000069D4" w:rsidRDefault="000069D4" w:rsidP="00A5173C">
            <w:pPr>
              <w:spacing w:before="60"/>
              <w:jc w:val="center"/>
              <w:rPr>
                <w:b/>
                <w:smallCaps/>
                <w:sz w:val="32"/>
                <w:lang w:eastAsia="zh-CN"/>
              </w:rPr>
            </w:pPr>
            <w:bookmarkStart w:id="11" w:name="dorlang" w:colFirst="1" w:colLast="1"/>
            <w:bookmarkEnd w:id="10"/>
          </w:p>
        </w:tc>
        <w:tc>
          <w:tcPr>
            <w:tcW w:w="3402" w:type="dxa"/>
            <w:tcBorders>
              <w:bottom w:val="single" w:sz="4" w:space="0" w:color="auto"/>
            </w:tcBorders>
          </w:tcPr>
          <w:p w14:paraId="507F5745" w14:textId="77777777" w:rsidR="000069D4" w:rsidRDefault="00140FF8"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14:paraId="02BEC2CC" w14:textId="77777777" w:rsidR="006C072C" w:rsidRDefault="006C072C" w:rsidP="00A5173C">
            <w:pPr>
              <w:shd w:val="solid" w:color="FFFFFF" w:fill="FFFFFF"/>
              <w:spacing w:before="0" w:line="240" w:lineRule="atLeast"/>
              <w:rPr>
                <w:rFonts w:ascii="Verdana" w:eastAsia="SimSun" w:hAnsi="Verdana"/>
                <w:b/>
                <w:sz w:val="20"/>
                <w:lang w:eastAsia="zh-CN"/>
              </w:rPr>
            </w:pPr>
          </w:p>
          <w:p w14:paraId="07507B1A" w14:textId="0DA090CF" w:rsidR="006C072C" w:rsidRPr="00140FF8" w:rsidRDefault="006C072C" w:rsidP="00A5173C">
            <w:pPr>
              <w:shd w:val="solid" w:color="FFFFFF" w:fill="FFFFFF"/>
              <w:spacing w:before="0" w:line="240" w:lineRule="atLeast"/>
              <w:rPr>
                <w:rFonts w:ascii="Verdana" w:eastAsia="SimSun" w:hAnsi="Verdana"/>
                <w:sz w:val="20"/>
                <w:lang w:eastAsia="zh-CN"/>
              </w:rPr>
            </w:pPr>
          </w:p>
        </w:tc>
      </w:tr>
      <w:tr w:rsidR="000069D4" w14:paraId="7C09B6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567906E1" w14:textId="4301031D" w:rsidR="000069D4" w:rsidRDefault="006C072C" w:rsidP="00140FF8">
            <w:pPr>
              <w:pStyle w:val="Source"/>
              <w:rPr>
                <w:lang w:eastAsia="zh-CN"/>
              </w:rPr>
            </w:pPr>
            <w:bookmarkStart w:id="12" w:name="dsource" w:colFirst="0" w:colLast="0"/>
            <w:bookmarkEnd w:id="11"/>
            <w:r>
              <w:rPr>
                <w:lang w:eastAsia="zh-CN"/>
              </w:rPr>
              <w:t>United States of America</w:t>
            </w:r>
          </w:p>
        </w:tc>
      </w:tr>
      <w:tr w:rsidR="000069D4" w14:paraId="7C9D0329"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1BB151D4" w14:textId="62D00469" w:rsidR="000069D4" w:rsidRDefault="00136F21" w:rsidP="00A5173C">
            <w:pPr>
              <w:pStyle w:val="Title1"/>
              <w:rPr>
                <w:lang w:eastAsia="zh-CN"/>
              </w:rPr>
            </w:pPr>
            <w:bookmarkStart w:id="13" w:name="drec" w:colFirst="0" w:colLast="0"/>
            <w:bookmarkEnd w:id="12"/>
            <w:r>
              <w:rPr>
                <w:szCs w:val="24"/>
                <w:lang w:eastAsia="zh-CN"/>
              </w:rPr>
              <w:t xml:space="preserve">proposed revisions </w:t>
            </w:r>
            <w:r w:rsidR="00471143">
              <w:rPr>
                <w:szCs w:val="24"/>
                <w:lang w:eastAsia="zh-CN"/>
              </w:rPr>
              <w:t>to</w:t>
            </w:r>
            <w:r w:rsidR="00471143" w:rsidRPr="00F22A2D">
              <w:rPr>
                <w:caps w:val="0"/>
                <w:lang w:eastAsia="zh-CN"/>
              </w:rPr>
              <w:t xml:space="preserve"> WORKING DOCUMENT TOWARDS A PRELIMINARY DRAFT NEW REPORT </w:t>
            </w:r>
            <w:r w:rsidR="00471143">
              <w:rPr>
                <w:caps w:val="0"/>
                <w:lang w:eastAsia="zh-CN"/>
              </w:rPr>
              <w:t xml:space="preserve">ITU-R </w:t>
            </w:r>
            <w:proofErr w:type="gramStart"/>
            <w:r w:rsidR="00471143">
              <w:rPr>
                <w:caps w:val="0"/>
                <w:lang w:eastAsia="zh-CN"/>
              </w:rPr>
              <w:t>SM</w:t>
            </w:r>
            <w:r w:rsidR="00471143" w:rsidRPr="00F22A2D">
              <w:rPr>
                <w:caps w:val="0"/>
                <w:lang w:eastAsia="zh-CN"/>
              </w:rPr>
              <w:t>.[</w:t>
            </w:r>
            <w:proofErr w:type="gramEnd"/>
            <w:r w:rsidR="00471143">
              <w:rPr>
                <w:caps w:val="0"/>
                <w:lang w:eastAsia="zh-CN"/>
              </w:rPr>
              <w:t>UWB.</w:t>
            </w:r>
            <w:r w:rsidR="00471143" w:rsidRPr="00F22A2D">
              <w:rPr>
                <w:caps w:val="0"/>
                <w:lang w:eastAsia="zh-CN"/>
              </w:rPr>
              <w:t>EVOLUTION]</w:t>
            </w:r>
          </w:p>
        </w:tc>
      </w:tr>
      <w:tr w:rsidR="000069D4" w14:paraId="46608FA8" w14:textId="77777777" w:rsidTr="00AE06EF">
        <w:trPr>
          <w:cantSplit/>
        </w:trPr>
        <w:tc>
          <w:tcPr>
            <w:tcW w:w="9889" w:type="dxa"/>
            <w:gridSpan w:val="2"/>
            <w:tcBorders>
              <w:top w:val="single" w:sz="4" w:space="0" w:color="auto"/>
              <w:left w:val="single" w:sz="4" w:space="0" w:color="auto"/>
              <w:bottom w:val="single" w:sz="4" w:space="0" w:color="auto"/>
              <w:right w:val="single" w:sz="4" w:space="0" w:color="auto"/>
            </w:tcBorders>
          </w:tcPr>
          <w:p w14:paraId="2E8F313C" w14:textId="26836ED9" w:rsidR="000069D4" w:rsidRDefault="00471143" w:rsidP="006C072C">
            <w:pPr>
              <w:pStyle w:val="Title4"/>
              <w:rPr>
                <w:lang w:eastAsia="zh-CN"/>
              </w:rPr>
            </w:pPr>
            <w:bookmarkStart w:id="14" w:name="dtitle1" w:colFirst="0" w:colLast="0"/>
            <w:bookmarkEnd w:id="13"/>
            <w:r w:rsidRPr="0090595E">
              <w:rPr>
                <w:lang w:eastAsia="zh-CN"/>
              </w:rPr>
              <w:t xml:space="preserve">Evolution </w:t>
            </w:r>
            <w:r>
              <w:rPr>
                <w:lang w:eastAsia="zh-CN"/>
              </w:rPr>
              <w:t xml:space="preserve">of devices using </w:t>
            </w:r>
            <w:r w:rsidRPr="00101766">
              <w:rPr>
                <w:lang w:eastAsia="zh-CN"/>
              </w:rPr>
              <w:t xml:space="preserve">ultra-wideband </w:t>
            </w:r>
            <w:r>
              <w:rPr>
                <w:lang w:eastAsia="zh-CN"/>
              </w:rPr>
              <w:t>(UWB) technologies</w:t>
            </w:r>
          </w:p>
        </w:tc>
      </w:tr>
    </w:tbl>
    <w:p w14:paraId="333AF288" w14:textId="1D26DE1F" w:rsidR="006C072C" w:rsidRPr="00DC3D01" w:rsidRDefault="00E56258" w:rsidP="006C072C">
      <w:pPr>
        <w:pStyle w:val="Headingb"/>
        <w:spacing w:before="360"/>
      </w:pPr>
      <w:bookmarkStart w:id="15" w:name="dbreak"/>
      <w:bookmarkEnd w:id="14"/>
      <w:bookmarkEnd w:id="15"/>
      <w:r>
        <w:t>Background</w:t>
      </w:r>
    </w:p>
    <w:p w14:paraId="50427062" w14:textId="7786AB17" w:rsidR="006C20CE" w:rsidRPr="006C20CE" w:rsidRDefault="000E65C3" w:rsidP="006C072C">
      <w:pPr>
        <w:rPr>
          <w:lang w:eastAsia="ja-JP"/>
        </w:rPr>
      </w:pPr>
      <w:r>
        <w:rPr>
          <w:lang w:eastAsia="ja-JP"/>
        </w:rPr>
        <w:t xml:space="preserve">ITU-R Study Group 1 has previously </w:t>
      </w:r>
      <w:r w:rsidR="000E2916">
        <w:rPr>
          <w:lang w:eastAsia="ja-JP"/>
        </w:rPr>
        <w:t>considered the development and introduction of</w:t>
      </w:r>
      <w:r>
        <w:rPr>
          <w:lang w:eastAsia="ja-JP"/>
        </w:rPr>
        <w:t xml:space="preserve"> </w:t>
      </w:r>
      <w:ins w:id="16" w:author="Dan Mansergh" w:date="2025-04-04T12:37:00Z" w16du:dateUtc="2025-04-04T19:37:00Z">
        <w:r w:rsidR="002F7538">
          <w:rPr>
            <w:lang w:eastAsia="ja-JP"/>
          </w:rPr>
          <w:t>u</w:t>
        </w:r>
      </w:ins>
      <w:del w:id="17" w:author="Dan Mansergh" w:date="2025-04-04T12:37:00Z" w16du:dateUtc="2025-04-04T19:37:00Z">
        <w:r w:rsidDel="002F7538">
          <w:rPr>
            <w:lang w:eastAsia="ja-JP"/>
          </w:rPr>
          <w:delText>U</w:delText>
        </w:r>
      </w:del>
      <w:r>
        <w:rPr>
          <w:lang w:eastAsia="ja-JP"/>
        </w:rPr>
        <w:t>ltra</w:t>
      </w:r>
      <w:ins w:id="18" w:author="Dan Mansergh" w:date="2025-04-04T12:37:00Z" w16du:dateUtc="2025-04-04T19:37:00Z">
        <w:r w:rsidR="002F7538">
          <w:rPr>
            <w:lang w:eastAsia="ja-JP"/>
          </w:rPr>
          <w:t>-w</w:t>
        </w:r>
      </w:ins>
      <w:del w:id="19" w:author="Dan Mansergh" w:date="2025-04-04T12:37:00Z" w16du:dateUtc="2025-04-04T19:37:00Z">
        <w:r w:rsidDel="002F7538">
          <w:rPr>
            <w:lang w:eastAsia="ja-JP"/>
          </w:rPr>
          <w:delText xml:space="preserve"> W</w:delText>
        </w:r>
      </w:del>
      <w:r>
        <w:rPr>
          <w:lang w:eastAsia="ja-JP"/>
        </w:rPr>
        <w:t xml:space="preserve">ideband </w:t>
      </w:r>
      <w:r w:rsidR="006C20CE">
        <w:rPr>
          <w:lang w:eastAsia="ja-JP"/>
        </w:rPr>
        <w:t xml:space="preserve">(UWB) </w:t>
      </w:r>
      <w:r>
        <w:rPr>
          <w:lang w:eastAsia="ja-JP"/>
        </w:rPr>
        <w:t>technology</w:t>
      </w:r>
      <w:r w:rsidR="006C20CE">
        <w:rPr>
          <w:lang w:eastAsia="ja-JP"/>
        </w:rPr>
        <w:t xml:space="preserve"> under </w:t>
      </w:r>
      <w:r w:rsidR="006C20CE" w:rsidRPr="00CB1A92">
        <w:t>Questions ITU-R 226/1 and ITU-R 227/1</w:t>
      </w:r>
      <w:r w:rsidR="006C20CE">
        <w:t xml:space="preserve">, resulting in the publication of </w:t>
      </w:r>
      <w:r w:rsidR="006C20CE">
        <w:rPr>
          <w:szCs w:val="24"/>
          <w:lang w:eastAsia="zh-CN"/>
        </w:rPr>
        <w:t>Report ITU-R SM.2057-0 and Recommendation ITU-R SM.1755-0.</w:t>
      </w:r>
      <w:r w:rsidR="006C20CE">
        <w:rPr>
          <w:lang w:eastAsia="ja-JP"/>
        </w:rPr>
        <w:t xml:space="preserve"> Since the last of these documents was issued in 2006, UWB has evol</w:t>
      </w:r>
      <w:r w:rsidR="00157488">
        <w:rPr>
          <w:lang w:eastAsia="ja-JP"/>
        </w:rPr>
        <w:t xml:space="preserve">ved </w:t>
      </w:r>
      <w:r w:rsidR="006C20CE">
        <w:rPr>
          <w:lang w:eastAsia="ja-JP"/>
        </w:rPr>
        <w:t xml:space="preserve">and </w:t>
      </w:r>
      <w:r w:rsidR="00157488">
        <w:rPr>
          <w:lang w:eastAsia="ja-JP"/>
        </w:rPr>
        <w:t xml:space="preserve">seen significant </w:t>
      </w:r>
      <w:r w:rsidR="006C20CE">
        <w:rPr>
          <w:lang w:eastAsia="ja-JP"/>
        </w:rPr>
        <w:t>market adoption</w:t>
      </w:r>
      <w:r w:rsidR="00157488">
        <w:rPr>
          <w:lang w:eastAsia="ja-JP"/>
        </w:rPr>
        <w:t xml:space="preserve"> with its inclusion in smartphones beginning in 2019. The current published Report and Recommendation do not reflect this evolution and there is a need for more current information.</w:t>
      </w:r>
    </w:p>
    <w:p w14:paraId="2DE5D5B4" w14:textId="3FE4A796" w:rsidR="006C072C" w:rsidRPr="008E5E6B" w:rsidRDefault="00E56258" w:rsidP="008E5E6B">
      <w:pPr>
        <w:pStyle w:val="Headingb"/>
        <w:spacing w:before="360"/>
      </w:pPr>
      <w:r w:rsidRPr="008E5E6B">
        <w:t>Discussion</w:t>
      </w:r>
    </w:p>
    <w:p w14:paraId="380DE11C" w14:textId="629C03A1" w:rsidR="000E2916" w:rsidRDefault="000E65C3" w:rsidP="006C072C">
      <w:pPr>
        <w:rPr>
          <w:szCs w:val="24"/>
          <w:lang w:eastAsia="zh-CN"/>
        </w:rPr>
      </w:pPr>
      <w:r>
        <w:rPr>
          <w:szCs w:val="24"/>
          <w:lang w:eastAsia="zh-CN"/>
        </w:rPr>
        <w:t xml:space="preserve">At the June 2024 meeting of Working Party 1A, contributions proposing to revise </w:t>
      </w:r>
      <w:r w:rsidR="000E2916">
        <w:rPr>
          <w:szCs w:val="24"/>
          <w:lang w:eastAsia="zh-CN"/>
        </w:rPr>
        <w:t xml:space="preserve">Report </w:t>
      </w:r>
      <w:r w:rsidR="006C20CE">
        <w:rPr>
          <w:szCs w:val="24"/>
          <w:lang w:eastAsia="zh-CN"/>
        </w:rPr>
        <w:t xml:space="preserve">ITU-R </w:t>
      </w:r>
      <w:r w:rsidR="000E2916">
        <w:rPr>
          <w:szCs w:val="24"/>
          <w:lang w:eastAsia="zh-CN"/>
        </w:rPr>
        <w:t>SM.</w:t>
      </w:r>
      <w:r w:rsidR="006C20CE">
        <w:rPr>
          <w:szCs w:val="24"/>
          <w:lang w:eastAsia="zh-CN"/>
        </w:rPr>
        <w:t>2057-0 and Recommendation ITU-R SM.1755-0 w</w:t>
      </w:r>
      <w:r w:rsidR="000E2916">
        <w:rPr>
          <w:szCs w:val="24"/>
          <w:lang w:eastAsia="zh-CN"/>
        </w:rPr>
        <w:t xml:space="preserve">ere presented and considered. Ultimately, WP1A agreed to begin drafting a new Report </w:t>
      </w:r>
      <w:proofErr w:type="gramStart"/>
      <w:r w:rsidR="00157488">
        <w:rPr>
          <w:szCs w:val="24"/>
          <w:lang w:eastAsia="zh-CN"/>
        </w:rPr>
        <w:t>SM.[</w:t>
      </w:r>
      <w:proofErr w:type="gramEnd"/>
      <w:r w:rsidR="00157488">
        <w:rPr>
          <w:szCs w:val="24"/>
          <w:lang w:eastAsia="zh-CN"/>
        </w:rPr>
        <w:t xml:space="preserve">UWB.EVOLUTION] </w:t>
      </w:r>
      <w:r w:rsidR="000E2916">
        <w:rPr>
          <w:szCs w:val="24"/>
          <w:lang w:eastAsia="zh-CN"/>
        </w:rPr>
        <w:t xml:space="preserve">to </w:t>
      </w:r>
      <w:r w:rsidR="00157488">
        <w:rPr>
          <w:szCs w:val="24"/>
          <w:lang w:eastAsia="zh-CN"/>
        </w:rPr>
        <w:t>document the</w:t>
      </w:r>
      <w:r w:rsidR="000E2916">
        <w:rPr>
          <w:szCs w:val="24"/>
          <w:lang w:eastAsia="zh-CN"/>
        </w:rPr>
        <w:t xml:space="preserve"> </w:t>
      </w:r>
      <w:r w:rsidR="006507BB">
        <w:rPr>
          <w:szCs w:val="24"/>
          <w:lang w:eastAsia="zh-CN"/>
        </w:rPr>
        <w:t xml:space="preserve">subsequent </w:t>
      </w:r>
      <w:r w:rsidR="000E2916">
        <w:rPr>
          <w:szCs w:val="24"/>
          <w:lang w:eastAsia="zh-CN"/>
        </w:rPr>
        <w:t xml:space="preserve">changes in UWB technology and usage </w:t>
      </w:r>
      <w:r w:rsidR="00157488">
        <w:rPr>
          <w:szCs w:val="24"/>
          <w:lang w:eastAsia="zh-CN"/>
        </w:rPr>
        <w:t>patterns for the benefit of ITU-R members.</w:t>
      </w:r>
    </w:p>
    <w:p w14:paraId="2DAF11AA" w14:textId="7C1BEDE0" w:rsidR="00E56258" w:rsidRPr="008E5E6B" w:rsidRDefault="00E56258" w:rsidP="008E5E6B">
      <w:pPr>
        <w:pStyle w:val="Headingb"/>
        <w:spacing w:before="360"/>
      </w:pPr>
      <w:r w:rsidRPr="008E5E6B">
        <w:t>Proposal</w:t>
      </w:r>
    </w:p>
    <w:p w14:paraId="34218018" w14:textId="5917A899" w:rsidR="00E56258" w:rsidRDefault="002E3FCB" w:rsidP="006C072C">
      <w:pPr>
        <w:rPr>
          <w:szCs w:val="24"/>
          <w:lang w:eastAsia="zh-CN"/>
        </w:rPr>
      </w:pPr>
      <w:r>
        <w:rPr>
          <w:bCs/>
        </w:rPr>
        <w:t xml:space="preserve">The attached contribution is intended to progress the development of </w:t>
      </w:r>
      <w:r>
        <w:rPr>
          <w:szCs w:val="24"/>
          <w:lang w:eastAsia="zh-CN"/>
        </w:rPr>
        <w:t xml:space="preserve">Report </w:t>
      </w:r>
      <w:proofErr w:type="gramStart"/>
      <w:r>
        <w:rPr>
          <w:szCs w:val="24"/>
          <w:lang w:eastAsia="zh-CN"/>
        </w:rPr>
        <w:t>SM.[</w:t>
      </w:r>
      <w:proofErr w:type="gramEnd"/>
      <w:r>
        <w:rPr>
          <w:szCs w:val="24"/>
          <w:lang w:eastAsia="zh-CN"/>
        </w:rPr>
        <w:t xml:space="preserve">UWB.EVOLUTION], </w:t>
      </w:r>
      <w:r>
        <w:rPr>
          <w:bCs/>
        </w:rPr>
        <w:t xml:space="preserve">detailing the use cases and regulatory framework of UWB in the United States </w:t>
      </w:r>
      <w:r w:rsidR="00136F21">
        <w:rPr>
          <w:bCs/>
        </w:rPr>
        <w:t xml:space="preserve">in new text </w:t>
      </w:r>
      <w:r>
        <w:rPr>
          <w:bCs/>
        </w:rPr>
        <w:t>for incorporation into the Working Document.</w:t>
      </w:r>
    </w:p>
    <w:p w14:paraId="65441B5A" w14:textId="7C5C5F5A" w:rsidR="006C072C" w:rsidRDefault="006C072C" w:rsidP="006C072C">
      <w:r w:rsidRPr="006C072C">
        <w:rPr>
          <w:b/>
          <w:bCs/>
          <w:szCs w:val="24"/>
          <w:lang w:eastAsia="zh-CN"/>
        </w:rPr>
        <w:t>Attachment:</w:t>
      </w:r>
      <w:r>
        <w:rPr>
          <w:szCs w:val="24"/>
          <w:lang w:eastAsia="zh-CN"/>
        </w:rPr>
        <w:tab/>
      </w:r>
      <w:r w:rsidR="00EC18DE" w:rsidRPr="00EC18DE">
        <w:rPr>
          <w:szCs w:val="24"/>
          <w:lang w:eastAsia="zh-CN"/>
        </w:rPr>
        <w:t xml:space="preserve">WORKING DOCUMENT TOWARDS A PRELIMINARY DRAFT </w:t>
      </w:r>
      <w:r w:rsidR="00EC18DE" w:rsidRPr="00EC18DE">
        <w:rPr>
          <w:szCs w:val="24"/>
          <w:lang w:eastAsia="zh-CN"/>
        </w:rPr>
        <w:br/>
        <w:t xml:space="preserve">NEW REPORT ITU-R </w:t>
      </w:r>
      <w:proofErr w:type="gramStart"/>
      <w:r w:rsidR="00EC18DE" w:rsidRPr="00EC18DE">
        <w:rPr>
          <w:szCs w:val="24"/>
          <w:lang w:eastAsia="zh-CN"/>
        </w:rPr>
        <w:t>SM.[</w:t>
      </w:r>
      <w:proofErr w:type="gramEnd"/>
      <w:r w:rsidR="00EC18DE" w:rsidRPr="00EC18DE">
        <w:rPr>
          <w:szCs w:val="24"/>
          <w:lang w:eastAsia="zh-CN"/>
        </w:rPr>
        <w:t>UWB.EVOLUTION]</w:t>
      </w:r>
    </w:p>
    <w:p w14:paraId="399CF73E" w14:textId="23B27B92" w:rsidR="006C072C" w:rsidRDefault="006C072C" w:rsidP="00CA698B">
      <w:pPr>
        <w:spacing w:before="0"/>
        <w:jc w:val="center"/>
        <w:rPr>
          <w:lang w:eastAsia="zh-CN"/>
        </w:rPr>
      </w:pPr>
      <w:r>
        <w:rPr>
          <w:lang w:eastAsia="zh-CN"/>
        </w:rPr>
        <w:t>_________________</w:t>
      </w:r>
    </w:p>
    <w:p w14:paraId="3AE776C1" w14:textId="77777777" w:rsidR="000E2916" w:rsidRDefault="000E2916" w:rsidP="000E2916">
      <w:pPr>
        <w:rPr>
          <w:szCs w:val="24"/>
          <w:lang w:eastAsia="zh-CN"/>
        </w:rPr>
      </w:pPr>
    </w:p>
    <w:p w14:paraId="1A126D0A" w14:textId="77777777" w:rsidR="000E2916" w:rsidRDefault="000E2916" w:rsidP="000E2916">
      <w:pPr>
        <w:rPr>
          <w:szCs w:val="24"/>
          <w:lang w:eastAsia="zh-CN"/>
        </w:rPr>
      </w:pPr>
    </w:p>
    <w:p w14:paraId="756AC9E9" w14:textId="0A4E1C5B" w:rsidR="00B61A03" w:rsidRDefault="00B61A03">
      <w:pPr>
        <w:tabs>
          <w:tab w:val="clear" w:pos="1134"/>
          <w:tab w:val="clear" w:pos="1871"/>
          <w:tab w:val="clear" w:pos="2268"/>
        </w:tabs>
        <w:overflowPunct/>
        <w:autoSpaceDE/>
        <w:autoSpaceDN/>
        <w:adjustRightInd/>
        <w:spacing w:before="0"/>
        <w:textAlignment w:val="auto"/>
        <w:rPr>
          <w:szCs w:val="24"/>
          <w:lang w:eastAsia="zh-CN"/>
        </w:rPr>
      </w:pPr>
      <w:r>
        <w:rPr>
          <w:szCs w:val="24"/>
          <w:lang w:eastAsia="zh-CN"/>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B61A03" w14:paraId="7EA807E7" w14:textId="77777777" w:rsidTr="008D33D3">
        <w:trPr>
          <w:cantSplit/>
        </w:trPr>
        <w:tc>
          <w:tcPr>
            <w:tcW w:w="9889" w:type="dxa"/>
          </w:tcPr>
          <w:p w14:paraId="012EE230" w14:textId="77777777" w:rsidR="00B61A03" w:rsidRDefault="00B61A03" w:rsidP="008D33D3">
            <w:pPr>
              <w:pStyle w:val="Title1"/>
              <w:rPr>
                <w:lang w:eastAsia="zh-CN"/>
              </w:rPr>
            </w:pPr>
            <w:r w:rsidRPr="00F22A2D">
              <w:rPr>
                <w:caps w:val="0"/>
                <w:lang w:eastAsia="zh-CN"/>
              </w:rPr>
              <w:lastRenderedPageBreak/>
              <w:t xml:space="preserve">WORKING DOCUMENT TOWARDS A PRELIMINARY DRAFT </w:t>
            </w:r>
            <w:r w:rsidRPr="00F22A2D">
              <w:rPr>
                <w:caps w:val="0"/>
                <w:lang w:eastAsia="zh-CN"/>
              </w:rPr>
              <w:br/>
              <w:t xml:space="preserve">NEW REPORT </w:t>
            </w:r>
            <w:r>
              <w:rPr>
                <w:caps w:val="0"/>
                <w:lang w:eastAsia="zh-CN"/>
              </w:rPr>
              <w:t xml:space="preserve">ITU-R </w:t>
            </w:r>
            <w:proofErr w:type="gramStart"/>
            <w:r>
              <w:rPr>
                <w:caps w:val="0"/>
                <w:lang w:eastAsia="zh-CN"/>
              </w:rPr>
              <w:t>SM</w:t>
            </w:r>
            <w:r w:rsidRPr="00F22A2D">
              <w:rPr>
                <w:caps w:val="0"/>
                <w:lang w:eastAsia="zh-CN"/>
              </w:rPr>
              <w:t>.[</w:t>
            </w:r>
            <w:proofErr w:type="gramEnd"/>
            <w:r>
              <w:rPr>
                <w:caps w:val="0"/>
                <w:lang w:eastAsia="zh-CN"/>
              </w:rPr>
              <w:t>UWB.</w:t>
            </w:r>
            <w:r w:rsidRPr="00F22A2D">
              <w:rPr>
                <w:caps w:val="0"/>
                <w:lang w:eastAsia="zh-CN"/>
              </w:rPr>
              <w:t>EVOLUTION]</w:t>
            </w:r>
          </w:p>
        </w:tc>
      </w:tr>
      <w:tr w:rsidR="00B61A03" w:rsidRPr="0090595E" w14:paraId="42862305" w14:textId="77777777" w:rsidTr="008D33D3">
        <w:trPr>
          <w:cantSplit/>
        </w:trPr>
        <w:tc>
          <w:tcPr>
            <w:tcW w:w="9889" w:type="dxa"/>
          </w:tcPr>
          <w:p w14:paraId="0F44192A" w14:textId="77777777" w:rsidR="00B61A03" w:rsidRPr="0090595E" w:rsidRDefault="00B61A03" w:rsidP="008D33D3">
            <w:pPr>
              <w:pStyle w:val="Title1"/>
              <w:rPr>
                <w:b/>
                <w:caps w:val="0"/>
                <w:lang w:eastAsia="zh-CN"/>
              </w:rPr>
            </w:pPr>
            <w:r w:rsidRPr="0090595E">
              <w:rPr>
                <w:b/>
                <w:caps w:val="0"/>
                <w:lang w:eastAsia="zh-CN"/>
              </w:rPr>
              <w:t xml:space="preserve">Evolution </w:t>
            </w:r>
            <w:r>
              <w:rPr>
                <w:b/>
                <w:caps w:val="0"/>
                <w:lang w:eastAsia="zh-CN"/>
              </w:rPr>
              <w:t xml:space="preserve">of devices using </w:t>
            </w:r>
            <w:r w:rsidRPr="00101766">
              <w:rPr>
                <w:b/>
                <w:caps w:val="0"/>
                <w:lang w:eastAsia="zh-CN"/>
              </w:rPr>
              <w:t xml:space="preserve">ultra-wideband </w:t>
            </w:r>
            <w:r>
              <w:rPr>
                <w:b/>
                <w:caps w:val="0"/>
                <w:lang w:eastAsia="zh-CN"/>
              </w:rPr>
              <w:t xml:space="preserve">(UWB) technologies </w:t>
            </w:r>
          </w:p>
        </w:tc>
      </w:tr>
    </w:tbl>
    <w:p w14:paraId="2EFA4A96" w14:textId="77777777" w:rsidR="00B61A03" w:rsidRDefault="00B61A03" w:rsidP="00B61A03"/>
    <w:p w14:paraId="530C392D" w14:textId="77777777" w:rsidR="00B61A03" w:rsidRDefault="00B61A03" w:rsidP="00B61A03">
      <w:r>
        <w:t>This</w:t>
      </w:r>
      <w:r w:rsidRPr="00EE03BD">
        <w:t xml:space="preserve"> </w:t>
      </w:r>
      <w:r>
        <w:t xml:space="preserve">Report addresses devices using </w:t>
      </w:r>
      <w:r w:rsidRPr="00101766">
        <w:t>ultra</w:t>
      </w:r>
      <w:r>
        <w:t>-</w:t>
      </w:r>
      <w:r w:rsidRPr="00101766">
        <w:t xml:space="preserve">wideband </w:t>
      </w:r>
      <w:r>
        <w:t xml:space="preserve">(UWB) technologies in the frequency range below 10.6 GHz. It provides information on current and future use of UWB technology, including characteristics and assumed deployment information, including possible national experiences. </w:t>
      </w:r>
    </w:p>
    <w:p w14:paraId="16FA67A4" w14:textId="77777777" w:rsidR="00B61A03" w:rsidRDefault="00B61A03" w:rsidP="00B61A03">
      <w:pPr>
        <w:pStyle w:val="EditorsNote"/>
      </w:pPr>
      <w:r>
        <w:t>[</w:t>
      </w:r>
      <w:proofErr w:type="spellStart"/>
      <w:r w:rsidRPr="00EE03BD">
        <w:t>Editors</w:t>
      </w:r>
      <w:proofErr w:type="spellEnd"/>
      <w:r w:rsidRPr="00EE03BD">
        <w:t xml:space="preserve"> Note: </w:t>
      </w:r>
      <w:r>
        <w:t>Definition of UWB is understood to be as described in Recommendation ITU-R SM.1755 Annex 1]</w:t>
      </w:r>
    </w:p>
    <w:p w14:paraId="1F66AE76" w14:textId="77777777" w:rsidR="00B61A03" w:rsidRDefault="00B61A03" w:rsidP="00B61A03">
      <w:pPr>
        <w:pStyle w:val="EditorsNote"/>
      </w:pPr>
      <w:r>
        <w:t>[</w:t>
      </w:r>
      <w:proofErr w:type="spellStart"/>
      <w:r w:rsidRPr="00EE03BD">
        <w:t>Editors</w:t>
      </w:r>
      <w:proofErr w:type="spellEnd"/>
      <w:r w:rsidRPr="00EE03BD">
        <w:t xml:space="preserve"> Note: </w:t>
      </w:r>
      <w:r>
        <w:t>Explanation as to why below 10.6 GHz was chosen]</w:t>
      </w:r>
    </w:p>
    <w:p w14:paraId="413F9AF7" w14:textId="77777777" w:rsidR="00B61A03" w:rsidRDefault="00B61A03" w:rsidP="00B61A03">
      <w:pPr>
        <w:pStyle w:val="EditorsNote"/>
      </w:pPr>
      <w:r>
        <w:t>[</w:t>
      </w:r>
      <w:proofErr w:type="spellStart"/>
      <w:r w:rsidRPr="00EE03BD">
        <w:t>Editors</w:t>
      </w:r>
      <w:proofErr w:type="spellEnd"/>
      <w:r w:rsidRPr="00EE03BD">
        <w:t xml:space="preserve"> Note: </w:t>
      </w:r>
      <w:r>
        <w:t>Some elements</w:t>
      </w:r>
      <w:r w:rsidRPr="00EE03BD">
        <w:t xml:space="preserve"> in </w:t>
      </w:r>
      <w:r>
        <w:t xml:space="preserve">Doc. </w:t>
      </w:r>
      <w:r w:rsidRPr="00EE03BD">
        <w:rPr>
          <w:lang w:val="en-US" w:eastAsia="zh-CN"/>
        </w:rPr>
        <w:t>1A/</w:t>
      </w:r>
      <w:hyperlink r:id="rId7" w:history="1">
        <w:r w:rsidRPr="00EE03BD">
          <w:rPr>
            <w:rStyle w:val="Hyperlink"/>
            <w:szCs w:val="16"/>
          </w:rPr>
          <w:t>32</w:t>
        </w:r>
      </w:hyperlink>
      <w:r w:rsidRPr="00EE03BD">
        <w:rPr>
          <w:szCs w:val="16"/>
        </w:rPr>
        <w:t xml:space="preserve"> </w:t>
      </w:r>
      <w:r>
        <w:rPr>
          <w:szCs w:val="16"/>
        </w:rPr>
        <w:t>might (or not)</w:t>
      </w:r>
      <w:r w:rsidRPr="00EE03BD">
        <w:rPr>
          <w:szCs w:val="16"/>
        </w:rPr>
        <w:t xml:space="preserve"> be useful in developing this </w:t>
      </w:r>
      <w:r>
        <w:rPr>
          <w:szCs w:val="16"/>
        </w:rPr>
        <w:t>R</w:t>
      </w:r>
      <w:r w:rsidRPr="00EE03BD">
        <w:rPr>
          <w:szCs w:val="16"/>
        </w:rPr>
        <w:t xml:space="preserve">eport. </w:t>
      </w:r>
      <w:r>
        <w:rPr>
          <w:szCs w:val="16"/>
        </w:rPr>
        <w:t>Some concerns were raised about the information, therefore m</w:t>
      </w:r>
      <w:r w:rsidRPr="00EE03BD">
        <w:rPr>
          <w:szCs w:val="16"/>
        </w:rPr>
        <w:t>ore background</w:t>
      </w:r>
      <w:r>
        <w:rPr>
          <w:szCs w:val="16"/>
        </w:rPr>
        <w:t>, references</w:t>
      </w:r>
      <w:r w:rsidRPr="00EE03BD">
        <w:rPr>
          <w:szCs w:val="16"/>
        </w:rPr>
        <w:t xml:space="preserve"> and reasoning </w:t>
      </w:r>
      <w:r>
        <w:rPr>
          <w:szCs w:val="16"/>
        </w:rPr>
        <w:t xml:space="preserve">are </w:t>
      </w:r>
      <w:r w:rsidRPr="00EE03BD">
        <w:rPr>
          <w:szCs w:val="16"/>
        </w:rPr>
        <w:t>needed around that information</w:t>
      </w:r>
      <w:r>
        <w:t>]</w:t>
      </w:r>
    </w:p>
    <w:p w14:paraId="370155F0" w14:textId="458792E0" w:rsidR="00B61A03" w:rsidRPr="00BF3EC6" w:rsidRDefault="00B61A03" w:rsidP="000E2916">
      <w:pPr>
        <w:rPr>
          <w:i/>
          <w:iCs/>
          <w:szCs w:val="24"/>
          <w:lang w:eastAsia="zh-CN"/>
        </w:rPr>
      </w:pPr>
      <w:r w:rsidRPr="00B61A03">
        <w:rPr>
          <w:i/>
          <w:iCs/>
          <w:szCs w:val="24"/>
          <w:highlight w:val="yellow"/>
          <w:lang w:eastAsia="zh-CN"/>
        </w:rPr>
        <w:t>[Editors Note: Text above is from Annex 12 of the June 2024 WP1A Chair’s Report. Text below is the proposed US contribution.]</w:t>
      </w:r>
    </w:p>
    <w:p w14:paraId="49F5F885" w14:textId="77777777" w:rsidR="006F3263" w:rsidRPr="00E37BD3" w:rsidRDefault="006F3263" w:rsidP="006F3263">
      <w:pPr>
        <w:pStyle w:val="Heading1"/>
      </w:pPr>
      <w:bookmarkStart w:id="20" w:name="_Toc485800946"/>
      <w:bookmarkStart w:id="21" w:name="_Toc57481495"/>
      <w:bookmarkStart w:id="22" w:name="_Toc73441033"/>
      <w:bookmarkStart w:id="23" w:name="_Toc73441129"/>
      <w:bookmarkStart w:id="24" w:name="_Toc74808335"/>
      <w:r w:rsidRPr="00E37BD3">
        <w:t>1</w:t>
      </w:r>
      <w:r w:rsidRPr="00E37BD3">
        <w:tab/>
        <w:t>Introduction</w:t>
      </w:r>
      <w:bookmarkEnd w:id="20"/>
      <w:bookmarkEnd w:id="21"/>
      <w:bookmarkEnd w:id="22"/>
      <w:bookmarkEnd w:id="23"/>
      <w:bookmarkEnd w:id="24"/>
    </w:p>
    <w:p w14:paraId="7B0BBEEF" w14:textId="49B0E8FA" w:rsidR="00B61A03" w:rsidRDefault="006F3263" w:rsidP="000E2916">
      <w:pPr>
        <w:rPr>
          <w:szCs w:val="24"/>
          <w:lang w:eastAsia="zh-CN"/>
        </w:rPr>
      </w:pPr>
      <w:r>
        <w:rPr>
          <w:szCs w:val="24"/>
          <w:lang w:eastAsia="zh-CN"/>
        </w:rPr>
        <w:t xml:space="preserve">This report provides information about the evolution of </w:t>
      </w:r>
      <w:ins w:id="25" w:author="Dan Mansergh" w:date="2025-04-04T12:32:00Z" w16du:dateUtc="2025-04-04T19:32:00Z">
        <w:r w:rsidR="002F7538">
          <w:rPr>
            <w:szCs w:val="24"/>
            <w:lang w:eastAsia="zh-CN"/>
          </w:rPr>
          <w:t>u</w:t>
        </w:r>
      </w:ins>
      <w:del w:id="26" w:author="Dan Mansergh" w:date="2025-04-04T12:32:00Z" w16du:dateUtc="2025-04-04T19:32:00Z">
        <w:r w:rsidDel="002F7538">
          <w:rPr>
            <w:szCs w:val="24"/>
            <w:lang w:eastAsia="zh-CN"/>
          </w:rPr>
          <w:delText>U</w:delText>
        </w:r>
      </w:del>
      <w:r>
        <w:rPr>
          <w:szCs w:val="24"/>
          <w:lang w:eastAsia="zh-CN"/>
        </w:rPr>
        <w:t>ltra</w:t>
      </w:r>
      <w:ins w:id="27" w:author="Dan Mansergh" w:date="2025-04-04T12:33:00Z" w16du:dateUtc="2025-04-04T19:33:00Z">
        <w:r w:rsidR="002F7538">
          <w:rPr>
            <w:szCs w:val="24"/>
            <w:lang w:eastAsia="zh-CN"/>
          </w:rPr>
          <w:t>-</w:t>
        </w:r>
      </w:ins>
      <w:del w:id="28" w:author="Dan Mansergh" w:date="2025-04-04T12:33:00Z" w16du:dateUtc="2025-04-04T19:33:00Z">
        <w:r w:rsidDel="002F7538">
          <w:rPr>
            <w:szCs w:val="24"/>
            <w:lang w:eastAsia="zh-CN"/>
          </w:rPr>
          <w:delText xml:space="preserve"> </w:delText>
        </w:r>
      </w:del>
      <w:ins w:id="29" w:author="Dan Mansergh" w:date="2025-04-04T12:32:00Z" w16du:dateUtc="2025-04-04T19:32:00Z">
        <w:r w:rsidR="002F7538">
          <w:rPr>
            <w:szCs w:val="24"/>
            <w:lang w:eastAsia="zh-CN"/>
          </w:rPr>
          <w:t>w</w:t>
        </w:r>
      </w:ins>
      <w:del w:id="30" w:author="Dan Mansergh" w:date="2025-04-04T12:32:00Z" w16du:dateUtc="2025-04-04T19:32:00Z">
        <w:r w:rsidDel="002F7538">
          <w:rPr>
            <w:szCs w:val="24"/>
            <w:lang w:eastAsia="zh-CN"/>
          </w:rPr>
          <w:delText>W</w:delText>
        </w:r>
      </w:del>
      <w:r>
        <w:rPr>
          <w:szCs w:val="24"/>
          <w:lang w:eastAsia="zh-CN"/>
        </w:rPr>
        <w:t>ideband (UWB) technology and its usage, particularly since the 2019 introduction of UWB capabilities in smartphones.</w:t>
      </w:r>
    </w:p>
    <w:p w14:paraId="1D3E5A9D" w14:textId="6D59E32A" w:rsidR="006F3263" w:rsidRDefault="006F3263" w:rsidP="000E2916">
      <w:pPr>
        <w:rPr>
          <w:szCs w:val="24"/>
          <w:lang w:eastAsia="zh-CN"/>
        </w:rPr>
      </w:pPr>
      <w:r>
        <w:rPr>
          <w:szCs w:val="24"/>
          <w:lang w:eastAsia="zh-CN"/>
        </w:rPr>
        <w:t>Additional information about UWB technical parameters and industrial/commercial use cases may be found in Report ITU-R SM.2057-0 and Recommendation ITU-R SM.1755-0.</w:t>
      </w:r>
    </w:p>
    <w:p w14:paraId="79A6D3D0" w14:textId="6D426F95" w:rsidR="006F3263" w:rsidRDefault="006F3263" w:rsidP="006F3263">
      <w:pPr>
        <w:pStyle w:val="Heading1"/>
      </w:pPr>
      <w:r>
        <w:t>2</w:t>
      </w:r>
      <w:r w:rsidRPr="00E37BD3">
        <w:tab/>
      </w:r>
      <w:r>
        <w:t>Consumer UWB Use Cases</w:t>
      </w:r>
    </w:p>
    <w:p w14:paraId="57CEA44D" w14:textId="3678E14C" w:rsidR="006F3263" w:rsidRPr="006F3263" w:rsidRDefault="0077066A" w:rsidP="006F3263">
      <w:r>
        <w:t xml:space="preserve">With broad availability of </w:t>
      </w:r>
      <w:del w:id="31" w:author="Dan Mansergh" w:date="2025-04-08T08:37:00Z" w16du:dateUtc="2025-04-08T15:37:00Z">
        <w:r w:rsidDel="00B34816">
          <w:delText xml:space="preserve">USB </w:delText>
        </w:r>
      </w:del>
      <w:ins w:id="32" w:author="Dan Mansergh" w:date="2025-04-08T08:37:00Z" w16du:dateUtc="2025-04-08T15:37:00Z">
        <w:r w:rsidR="00B34816">
          <w:t>U</w:t>
        </w:r>
        <w:r w:rsidR="00B34816">
          <w:t>W</w:t>
        </w:r>
        <w:r w:rsidR="00B34816">
          <w:t xml:space="preserve">B </w:t>
        </w:r>
      </w:ins>
      <w:r>
        <w:t xml:space="preserve">capabilities in smartphones from multiple manufacturers and ecosystems of compatible products on the market, consumer-facing implementations of UWB technologies </w:t>
      </w:r>
      <w:r w:rsidR="008E6FCB">
        <w:t>are commonplace</w:t>
      </w:r>
      <w:r w:rsidR="0063204B">
        <w:t>.</w:t>
      </w:r>
    </w:p>
    <w:p w14:paraId="35B4B5F6" w14:textId="3F21ED42" w:rsidR="006F3263" w:rsidRPr="00E37BD3" w:rsidRDefault="006F3263" w:rsidP="006F3263">
      <w:pPr>
        <w:pStyle w:val="Heading2"/>
      </w:pPr>
      <w:bookmarkStart w:id="33" w:name="_Toc421687506"/>
      <w:bookmarkStart w:id="34" w:name="_Toc422930514"/>
      <w:bookmarkStart w:id="35" w:name="_Toc422986109"/>
      <w:bookmarkStart w:id="36" w:name="_Toc423592384"/>
      <w:bookmarkStart w:id="37" w:name="_Toc468136699"/>
      <w:bookmarkStart w:id="38" w:name="_Toc485800950"/>
      <w:bookmarkStart w:id="39" w:name="_Toc57481499"/>
      <w:bookmarkStart w:id="40" w:name="_Toc73441037"/>
      <w:bookmarkStart w:id="41" w:name="_Toc73441133"/>
      <w:bookmarkStart w:id="42" w:name="_Toc74808339"/>
      <w:r w:rsidRPr="00E37BD3">
        <w:t>2.</w:t>
      </w:r>
      <w:r>
        <w:t>1</w:t>
      </w:r>
      <w:r w:rsidRPr="00E37BD3">
        <w:tab/>
      </w:r>
      <w:bookmarkEnd w:id="33"/>
      <w:bookmarkEnd w:id="34"/>
      <w:bookmarkEnd w:id="35"/>
      <w:bookmarkEnd w:id="36"/>
      <w:bookmarkEnd w:id="37"/>
      <w:bookmarkEnd w:id="38"/>
      <w:bookmarkEnd w:id="39"/>
      <w:bookmarkEnd w:id="40"/>
      <w:bookmarkEnd w:id="41"/>
      <w:bookmarkEnd w:id="42"/>
      <w:r>
        <w:t xml:space="preserve">High Precision Asset Tracking </w:t>
      </w:r>
    </w:p>
    <w:p w14:paraId="7F710B0C" w14:textId="02C4A7CD" w:rsidR="006F3263" w:rsidRDefault="0063204B" w:rsidP="000E2916">
      <w:pPr>
        <w:rPr>
          <w:szCs w:val="24"/>
          <w:lang w:eastAsia="zh-CN"/>
        </w:rPr>
      </w:pPr>
      <w:r>
        <w:rPr>
          <w:szCs w:val="24"/>
          <w:lang w:eastAsia="zh-CN"/>
        </w:rPr>
        <w:t>The</w:t>
      </w:r>
      <w:r w:rsidR="0077066A">
        <w:rPr>
          <w:szCs w:val="24"/>
          <w:lang w:eastAsia="zh-CN"/>
        </w:rPr>
        <w:t xml:space="preserve"> most widespread </w:t>
      </w:r>
      <w:r w:rsidR="00B90ECC">
        <w:rPr>
          <w:szCs w:val="24"/>
          <w:lang w:eastAsia="zh-CN"/>
        </w:rPr>
        <w:t>adoption</w:t>
      </w:r>
      <w:r w:rsidR="0077066A">
        <w:rPr>
          <w:szCs w:val="24"/>
          <w:lang w:eastAsia="zh-CN"/>
        </w:rPr>
        <w:t xml:space="preserve"> of UWB to date has </w:t>
      </w:r>
      <w:r>
        <w:rPr>
          <w:szCs w:val="24"/>
          <w:lang w:eastAsia="zh-CN"/>
        </w:rPr>
        <w:t>been in asset trackers. While previous generations of asset tracking “tags” have used other technologies such as Bluetooth LE to provide users with a general location of an item, the addition of UWB provides accurate direction and distance information. UWB-capable tags come in multiple form factors and</w:t>
      </w:r>
      <w:r w:rsidR="002140D0">
        <w:rPr>
          <w:szCs w:val="24"/>
          <w:lang w:eastAsia="zh-CN"/>
        </w:rPr>
        <w:t xml:space="preserve"> </w:t>
      </w:r>
      <w:r>
        <w:rPr>
          <w:szCs w:val="24"/>
          <w:lang w:eastAsia="zh-CN"/>
        </w:rPr>
        <w:t>accessories allow attachment to virtually any item, including keys, wallets, handbags, backpacks</w:t>
      </w:r>
      <w:r w:rsidR="00B90ECC">
        <w:rPr>
          <w:szCs w:val="24"/>
          <w:lang w:eastAsia="zh-CN"/>
        </w:rPr>
        <w:t xml:space="preserve"> and luggage. UWB chips are also being incorporated into electronic devices in addition to phones, such as tablets, headphones, chargers and battery banks.</w:t>
      </w:r>
    </w:p>
    <w:p w14:paraId="3BD4FB0D" w14:textId="78A0CE7D" w:rsidR="006F3263" w:rsidRPr="00E37BD3" w:rsidRDefault="006F3263" w:rsidP="006F3263">
      <w:pPr>
        <w:pStyle w:val="Heading2"/>
      </w:pPr>
      <w:r w:rsidRPr="00E37BD3">
        <w:t>2.2</w:t>
      </w:r>
      <w:r w:rsidRPr="00E37BD3">
        <w:tab/>
      </w:r>
      <w:r>
        <w:t>Premise Access Systems</w:t>
      </w:r>
    </w:p>
    <w:p w14:paraId="719BEF3C" w14:textId="60D5B32D" w:rsidR="006F3263" w:rsidRDefault="00B90ECC" w:rsidP="000E2916">
      <w:pPr>
        <w:rPr>
          <w:szCs w:val="24"/>
          <w:lang w:eastAsia="zh-CN"/>
        </w:rPr>
      </w:pPr>
      <w:r>
        <w:rPr>
          <w:szCs w:val="24"/>
          <w:lang w:eastAsia="zh-CN"/>
        </w:rPr>
        <w:t xml:space="preserve">Building upon their experience with UWB-enabled access systems in the commercial sector, manufacturers of residential door locks and security systems are incorporating UWB into their </w:t>
      </w:r>
      <w:r w:rsidR="008E6FCB">
        <w:rPr>
          <w:szCs w:val="24"/>
          <w:lang w:eastAsia="zh-CN"/>
        </w:rPr>
        <w:t>s</w:t>
      </w:r>
      <w:r>
        <w:rPr>
          <w:szCs w:val="24"/>
          <w:lang w:eastAsia="zh-CN"/>
        </w:rPr>
        <w:t xml:space="preserve">mart </w:t>
      </w:r>
      <w:r w:rsidR="008E6FCB">
        <w:rPr>
          <w:szCs w:val="24"/>
          <w:lang w:eastAsia="zh-CN"/>
        </w:rPr>
        <w:t>h</w:t>
      </w:r>
      <w:r>
        <w:rPr>
          <w:szCs w:val="24"/>
          <w:lang w:eastAsia="zh-CN"/>
        </w:rPr>
        <w:t xml:space="preserve">ome products. UWB enables </w:t>
      </w:r>
      <w:r w:rsidR="008E6FCB">
        <w:rPr>
          <w:szCs w:val="24"/>
          <w:lang w:eastAsia="zh-CN"/>
        </w:rPr>
        <w:t xml:space="preserve">secure </w:t>
      </w:r>
      <w:r>
        <w:rPr>
          <w:szCs w:val="24"/>
          <w:lang w:eastAsia="zh-CN"/>
        </w:rPr>
        <w:t>touchless unlocking</w:t>
      </w:r>
      <w:r w:rsidR="008E6FCB">
        <w:rPr>
          <w:szCs w:val="24"/>
          <w:lang w:eastAsia="zh-CN"/>
        </w:rPr>
        <w:t xml:space="preserve"> when a user approaches a locked door with a linked smartphone. As the user approaches, a Bluetooth LE or Wi-Fi connection will communicate with the phone for preliminary authorization and then a UWB connection calculates range and location to provide </w:t>
      </w:r>
      <w:r w:rsidR="00A327D7">
        <w:rPr>
          <w:szCs w:val="24"/>
          <w:lang w:eastAsia="zh-CN"/>
        </w:rPr>
        <w:t>validation</w:t>
      </w:r>
      <w:r w:rsidR="008E6FCB">
        <w:rPr>
          <w:szCs w:val="24"/>
          <w:lang w:eastAsia="zh-CN"/>
        </w:rPr>
        <w:t xml:space="preserve"> of the user’s smartphone </w:t>
      </w:r>
      <w:r w:rsidR="00A327D7">
        <w:rPr>
          <w:szCs w:val="24"/>
          <w:lang w:eastAsia="zh-CN"/>
        </w:rPr>
        <w:t>location</w:t>
      </w:r>
      <w:r w:rsidR="008E6FCB">
        <w:rPr>
          <w:szCs w:val="24"/>
          <w:lang w:eastAsia="zh-CN"/>
        </w:rPr>
        <w:t xml:space="preserve"> for an extra layer of security before the door unlocks.</w:t>
      </w:r>
      <w:r w:rsidR="00A327D7">
        <w:rPr>
          <w:szCs w:val="24"/>
          <w:lang w:eastAsia="zh-CN"/>
        </w:rPr>
        <w:t xml:space="preserve"> While several manufacturers have released proprietary </w:t>
      </w:r>
      <w:r w:rsidR="00A327D7">
        <w:rPr>
          <w:szCs w:val="24"/>
          <w:lang w:eastAsia="zh-CN"/>
        </w:rPr>
        <w:lastRenderedPageBreak/>
        <w:t xml:space="preserve">implementations of UWB, the Connectivity Standards Alliance </w:t>
      </w:r>
      <w:r w:rsidR="002F0B42">
        <w:rPr>
          <w:szCs w:val="24"/>
          <w:lang w:eastAsia="zh-CN"/>
        </w:rPr>
        <w:t xml:space="preserve">is including a </w:t>
      </w:r>
      <w:r w:rsidR="00A327D7">
        <w:rPr>
          <w:szCs w:val="24"/>
          <w:lang w:eastAsia="zh-CN"/>
        </w:rPr>
        <w:t>standardize</w:t>
      </w:r>
      <w:r w:rsidR="002F0B42">
        <w:rPr>
          <w:szCs w:val="24"/>
          <w:lang w:eastAsia="zh-CN"/>
        </w:rPr>
        <w:t>d</w:t>
      </w:r>
      <w:r w:rsidR="00A327D7">
        <w:rPr>
          <w:szCs w:val="24"/>
          <w:lang w:eastAsia="zh-CN"/>
        </w:rPr>
        <w:t xml:space="preserve"> </w:t>
      </w:r>
      <w:r w:rsidR="002F0B42">
        <w:rPr>
          <w:szCs w:val="24"/>
          <w:lang w:eastAsia="zh-CN"/>
        </w:rPr>
        <w:t>implementation in</w:t>
      </w:r>
      <w:r w:rsidR="00A327D7">
        <w:rPr>
          <w:szCs w:val="24"/>
          <w:lang w:eastAsia="zh-CN"/>
        </w:rPr>
        <w:t xml:space="preserve"> </w:t>
      </w:r>
      <w:r w:rsidR="002F0B42">
        <w:rPr>
          <w:szCs w:val="24"/>
          <w:lang w:eastAsia="zh-CN"/>
        </w:rPr>
        <w:t xml:space="preserve">the </w:t>
      </w:r>
      <w:proofErr w:type="spellStart"/>
      <w:r w:rsidR="00A327D7">
        <w:rPr>
          <w:szCs w:val="24"/>
          <w:lang w:eastAsia="zh-CN"/>
        </w:rPr>
        <w:t>Aliro</w:t>
      </w:r>
      <w:proofErr w:type="spellEnd"/>
      <w:r w:rsidR="00A327D7">
        <w:rPr>
          <w:rStyle w:val="FootnoteReference"/>
          <w:szCs w:val="24"/>
          <w:lang w:eastAsia="zh-CN"/>
        </w:rPr>
        <w:footnoteReference w:id="1"/>
      </w:r>
      <w:r w:rsidR="002F0B42">
        <w:rPr>
          <w:szCs w:val="24"/>
          <w:lang w:eastAsia="zh-CN"/>
        </w:rPr>
        <w:t xml:space="preserve"> specification</w:t>
      </w:r>
      <w:r w:rsidR="00A327D7">
        <w:rPr>
          <w:szCs w:val="24"/>
          <w:lang w:eastAsia="zh-CN"/>
        </w:rPr>
        <w:t>.</w:t>
      </w:r>
    </w:p>
    <w:p w14:paraId="3325D249" w14:textId="7FB8BDE4" w:rsidR="006F3263" w:rsidRPr="00E37BD3" w:rsidRDefault="006F3263" w:rsidP="006F3263">
      <w:pPr>
        <w:pStyle w:val="Heading2"/>
      </w:pPr>
      <w:r w:rsidRPr="00E37BD3">
        <w:t>2.</w:t>
      </w:r>
      <w:r>
        <w:t>3</w:t>
      </w:r>
      <w:r w:rsidRPr="00E37BD3">
        <w:tab/>
      </w:r>
      <w:r>
        <w:t>Automotive</w:t>
      </w:r>
    </w:p>
    <w:p w14:paraId="5940E2F0" w14:textId="7C0F959C" w:rsidR="006F3263" w:rsidRDefault="002F0B42" w:rsidP="000E2916">
      <w:pPr>
        <w:rPr>
          <w:szCs w:val="24"/>
          <w:lang w:eastAsia="zh-CN"/>
        </w:rPr>
      </w:pPr>
      <w:r>
        <w:rPr>
          <w:szCs w:val="24"/>
          <w:lang w:eastAsia="zh-CN"/>
        </w:rPr>
        <w:t>In the automotive industry, adoption of UWB for key fobs surpassed 20% of new vehicles in 2024</w:t>
      </w:r>
      <w:r w:rsidR="00CF608F">
        <w:rPr>
          <w:rStyle w:val="FootnoteReference"/>
          <w:szCs w:val="24"/>
          <w:lang w:eastAsia="zh-CN"/>
        </w:rPr>
        <w:footnoteReference w:id="2"/>
      </w:r>
      <w:r>
        <w:rPr>
          <w:szCs w:val="24"/>
          <w:lang w:eastAsia="zh-CN"/>
        </w:rPr>
        <w:t>. To support smartphone integration, the Connected Car Consortium Digital Key</w:t>
      </w:r>
      <w:r w:rsidR="00BF3EC6">
        <w:rPr>
          <w:rStyle w:val="FootnoteReference"/>
          <w:szCs w:val="24"/>
          <w:lang w:eastAsia="zh-CN"/>
        </w:rPr>
        <w:footnoteReference w:id="3"/>
      </w:r>
      <w:r w:rsidR="002140D0">
        <w:rPr>
          <w:szCs w:val="24"/>
          <w:lang w:eastAsia="zh-CN"/>
        </w:rPr>
        <w:t xml:space="preserve"> stan</w:t>
      </w:r>
      <w:r>
        <w:rPr>
          <w:szCs w:val="24"/>
          <w:lang w:eastAsia="zh-CN"/>
        </w:rPr>
        <w:t xml:space="preserve">dard includes UWB with a combination of radio technologies to support remote locking and unlocking, as well as remote start. Including </w:t>
      </w:r>
      <w:r w:rsidR="00BF3EC6">
        <w:rPr>
          <w:szCs w:val="24"/>
          <w:lang w:eastAsia="zh-CN"/>
        </w:rPr>
        <w:t>the</w:t>
      </w:r>
      <w:r>
        <w:rPr>
          <w:szCs w:val="24"/>
          <w:lang w:eastAsia="zh-CN"/>
        </w:rPr>
        <w:t xml:space="preserve"> </w:t>
      </w:r>
      <w:r w:rsidR="00BF3EC6">
        <w:rPr>
          <w:szCs w:val="24"/>
          <w:lang w:eastAsia="zh-CN"/>
        </w:rPr>
        <w:t xml:space="preserve">technology in vehicles has also </w:t>
      </w:r>
      <w:proofErr w:type="gramStart"/>
      <w:r w:rsidR="00BF3EC6">
        <w:rPr>
          <w:szCs w:val="24"/>
          <w:lang w:eastAsia="zh-CN"/>
        </w:rPr>
        <w:t>opened up</w:t>
      </w:r>
      <w:proofErr w:type="gramEnd"/>
      <w:r w:rsidR="00BF3EC6">
        <w:rPr>
          <w:szCs w:val="24"/>
          <w:lang w:eastAsia="zh-CN"/>
        </w:rPr>
        <w:t xml:space="preserve"> other possible features, including using UWB sensing to detect passengers and pets in the rear seats.</w:t>
      </w:r>
    </w:p>
    <w:p w14:paraId="46DA1628" w14:textId="6BA524AB" w:rsidR="0077066A" w:rsidRPr="00E37BD3" w:rsidRDefault="0077066A" w:rsidP="0077066A">
      <w:pPr>
        <w:pStyle w:val="Heading2"/>
      </w:pPr>
      <w:r w:rsidRPr="00E37BD3">
        <w:t>2.</w:t>
      </w:r>
      <w:r w:rsidR="00EC18DE">
        <w:t>4</w:t>
      </w:r>
      <w:r w:rsidRPr="00E37BD3">
        <w:tab/>
      </w:r>
      <w:r>
        <w:t>Consumer Electronics</w:t>
      </w:r>
    </w:p>
    <w:p w14:paraId="56ABF9E8" w14:textId="60375367" w:rsidR="006F3263" w:rsidRDefault="00BF3EC6" w:rsidP="000E2916">
      <w:pPr>
        <w:rPr>
          <w:szCs w:val="24"/>
          <w:lang w:eastAsia="zh-CN"/>
        </w:rPr>
      </w:pPr>
      <w:r>
        <w:rPr>
          <w:szCs w:val="24"/>
          <w:lang w:eastAsia="zh-CN"/>
        </w:rPr>
        <w:t>Some companies are using UWB as an alternative to Bluetooth for high-fidelity audio, with several headphone and UWB hub products announced since 2024.</w:t>
      </w:r>
    </w:p>
    <w:p w14:paraId="6B1B0117" w14:textId="5318B9FC" w:rsidR="0077066A" w:rsidRDefault="00EC18DE" w:rsidP="0077066A">
      <w:pPr>
        <w:pStyle w:val="Heading1"/>
      </w:pPr>
      <w:r>
        <w:t>3</w:t>
      </w:r>
      <w:r w:rsidR="0077066A" w:rsidRPr="00E37BD3">
        <w:tab/>
      </w:r>
      <w:r w:rsidR="0077066A">
        <w:t>Industrial/Commercial UWB Use Cases</w:t>
      </w:r>
    </w:p>
    <w:p w14:paraId="626BB4EA" w14:textId="3F41F754" w:rsidR="0077066A" w:rsidRDefault="0077066A" w:rsidP="000E2916">
      <w:pPr>
        <w:rPr>
          <w:szCs w:val="24"/>
          <w:lang w:eastAsia="zh-CN"/>
        </w:rPr>
      </w:pPr>
      <w:r>
        <w:rPr>
          <w:szCs w:val="24"/>
          <w:lang w:eastAsia="zh-CN"/>
        </w:rPr>
        <w:t>[Reserved</w:t>
      </w:r>
      <w:r w:rsidR="00DA0F4E">
        <w:rPr>
          <w:szCs w:val="24"/>
          <w:lang w:eastAsia="zh-CN"/>
        </w:rPr>
        <w:t xml:space="preserve"> for potential contributions</w:t>
      </w:r>
      <w:r>
        <w:rPr>
          <w:szCs w:val="24"/>
          <w:lang w:eastAsia="zh-CN"/>
        </w:rPr>
        <w:t>]</w:t>
      </w:r>
    </w:p>
    <w:p w14:paraId="7781F505" w14:textId="088E11D4" w:rsidR="0077066A" w:rsidRDefault="00EC18DE" w:rsidP="0077066A">
      <w:pPr>
        <w:pStyle w:val="Heading1"/>
      </w:pPr>
      <w:r>
        <w:t>4</w:t>
      </w:r>
      <w:r w:rsidR="0077066A" w:rsidRPr="00E37BD3">
        <w:tab/>
      </w:r>
      <w:r w:rsidR="0077066A">
        <w:t>Technical and Regulatory Considerations</w:t>
      </w:r>
    </w:p>
    <w:p w14:paraId="0C71C075" w14:textId="0F8B2F61" w:rsidR="00EC18DE" w:rsidRDefault="00BF3EC6" w:rsidP="000E2916">
      <w:pPr>
        <w:rPr>
          <w:szCs w:val="24"/>
          <w:lang w:eastAsia="zh-CN"/>
        </w:rPr>
      </w:pPr>
      <w:r>
        <w:rPr>
          <w:szCs w:val="24"/>
          <w:lang w:eastAsia="zh-CN"/>
        </w:rPr>
        <w:t xml:space="preserve">Regulations written in the early </w:t>
      </w:r>
      <w:r w:rsidR="00EC18DE">
        <w:rPr>
          <w:szCs w:val="24"/>
          <w:lang w:eastAsia="zh-CN"/>
        </w:rPr>
        <w:t xml:space="preserve">2000’s did not anticipate how UWB technology would eventually evolve. Much of the initial concern of incumbents was focused on high-data-rate communications being </w:t>
      </w:r>
      <w:r w:rsidR="00DD6625">
        <w:rPr>
          <w:szCs w:val="24"/>
          <w:lang w:eastAsia="zh-CN"/>
        </w:rPr>
        <w:t>delivered</w:t>
      </w:r>
      <w:r w:rsidR="00EC18DE">
        <w:rPr>
          <w:szCs w:val="24"/>
          <w:lang w:eastAsia="zh-CN"/>
        </w:rPr>
        <w:t xml:space="preserve"> by networks of </w:t>
      </w:r>
      <w:r w:rsidR="00DD6625">
        <w:rPr>
          <w:szCs w:val="24"/>
          <w:lang w:eastAsia="zh-CN"/>
        </w:rPr>
        <w:t xml:space="preserve">continuously operating </w:t>
      </w:r>
      <w:r w:rsidR="00EC18DE">
        <w:rPr>
          <w:szCs w:val="24"/>
          <w:lang w:eastAsia="zh-CN"/>
        </w:rPr>
        <w:t xml:space="preserve">UWB transmitters, especially outdoors. Further, the wide individual channel bandwidth and very broad range of spectrum </w:t>
      </w:r>
      <w:r w:rsidR="00CF608F">
        <w:rPr>
          <w:szCs w:val="24"/>
          <w:lang w:eastAsia="zh-CN"/>
        </w:rPr>
        <w:t xml:space="preserve">potentially used by UWB devices included many different incumbent operations using a range of different wireless technologies. Naturally, </w:t>
      </w:r>
      <w:ins w:id="43" w:author="Dan Mansergh" w:date="2025-04-04T12:40:00Z" w16du:dateUtc="2025-04-04T19:40:00Z">
        <w:r w:rsidR="00562D3D">
          <w:rPr>
            <w:szCs w:val="24"/>
            <w:lang w:eastAsia="zh-CN"/>
          </w:rPr>
          <w:t xml:space="preserve">national </w:t>
        </w:r>
      </w:ins>
      <w:r w:rsidR="00CF608F">
        <w:rPr>
          <w:szCs w:val="24"/>
          <w:lang w:eastAsia="zh-CN"/>
        </w:rPr>
        <w:t>regulator</w:t>
      </w:r>
      <w:ins w:id="44" w:author="Dan Mansergh" w:date="2025-04-04T12:43:00Z" w16du:dateUtc="2025-04-04T19:43:00Z">
        <w:r w:rsidR="00562D3D">
          <w:rPr>
            <w:szCs w:val="24"/>
            <w:lang w:eastAsia="zh-CN"/>
          </w:rPr>
          <w:t>y authorities (NRA’s)</w:t>
        </w:r>
      </w:ins>
      <w:del w:id="45" w:author="Dan Mansergh" w:date="2025-04-04T12:43:00Z" w16du:dateUtc="2025-04-04T19:43:00Z">
        <w:r w:rsidR="00CF608F" w:rsidDel="00562D3D">
          <w:rPr>
            <w:szCs w:val="24"/>
            <w:lang w:eastAsia="zh-CN"/>
          </w:rPr>
          <w:delText>s</w:delText>
        </w:r>
      </w:del>
      <w:r w:rsidR="00CF608F">
        <w:rPr>
          <w:szCs w:val="24"/>
          <w:lang w:eastAsia="zh-CN"/>
        </w:rPr>
        <w:t xml:space="preserve"> drafted conservative rules to limit power and </w:t>
      </w:r>
      <w:r w:rsidR="00B65DBF">
        <w:rPr>
          <w:szCs w:val="24"/>
          <w:lang w:eastAsia="zh-CN"/>
        </w:rPr>
        <w:t xml:space="preserve">location to protect against unknown risk. As the UWB market has developed, however, some of these early </w:t>
      </w:r>
      <w:r w:rsidR="00DD6625">
        <w:rPr>
          <w:szCs w:val="24"/>
          <w:lang w:eastAsia="zh-CN"/>
        </w:rPr>
        <w:t xml:space="preserve">assumptions may need to be reassessed </w:t>
      </w:r>
      <w:ins w:id="46" w:author="Dan Mansergh" w:date="2025-04-04T12:43:00Z" w16du:dateUtc="2025-04-04T19:43:00Z">
        <w:r w:rsidR="00562D3D">
          <w:rPr>
            <w:szCs w:val="24"/>
            <w:lang w:eastAsia="zh-CN"/>
          </w:rPr>
          <w:t xml:space="preserve">by NRA’s </w:t>
        </w:r>
      </w:ins>
      <w:del w:id="47" w:author="Dan Mansergh" w:date="2025-04-04T12:41:00Z" w16du:dateUtc="2025-04-04T19:41:00Z">
        <w:r w:rsidR="00DD6625" w:rsidDel="00562D3D">
          <w:rPr>
            <w:szCs w:val="24"/>
            <w:lang w:eastAsia="zh-CN"/>
          </w:rPr>
          <w:delText>and regulations</w:delText>
        </w:r>
      </w:del>
      <w:ins w:id="48" w:author="Dan Mansergh" w:date="2025-04-04T12:41:00Z" w16du:dateUtc="2025-04-04T19:41:00Z">
        <w:r w:rsidR="00562D3D">
          <w:rPr>
            <w:szCs w:val="24"/>
            <w:lang w:eastAsia="zh-CN"/>
          </w:rPr>
          <w:t xml:space="preserve">within a particular administration’s national </w:t>
        </w:r>
      </w:ins>
      <w:ins w:id="49" w:author="Dan Mansergh" w:date="2025-04-04T12:42:00Z" w16du:dateUtc="2025-04-04T19:42:00Z">
        <w:r w:rsidR="00562D3D">
          <w:rPr>
            <w:szCs w:val="24"/>
            <w:lang w:eastAsia="zh-CN"/>
          </w:rPr>
          <w:t>context and</w:t>
        </w:r>
      </w:ins>
      <w:r w:rsidR="00DD6625">
        <w:rPr>
          <w:szCs w:val="24"/>
          <w:lang w:eastAsia="zh-CN"/>
        </w:rPr>
        <w:t xml:space="preserve"> </w:t>
      </w:r>
      <w:ins w:id="50" w:author="Dan Mansergh" w:date="2025-04-04T12:44:00Z" w16du:dateUtc="2025-04-04T19:44:00Z">
        <w:r w:rsidR="00562D3D">
          <w:rPr>
            <w:szCs w:val="24"/>
            <w:lang w:eastAsia="zh-CN"/>
          </w:rPr>
          <w:t xml:space="preserve">revise their </w:t>
        </w:r>
      </w:ins>
      <w:ins w:id="51" w:author="Dan Mansergh" w:date="2025-04-04T12:42:00Z" w16du:dateUtc="2025-04-04T19:42:00Z">
        <w:r w:rsidR="00562D3D">
          <w:rPr>
            <w:szCs w:val="24"/>
            <w:lang w:eastAsia="zh-CN"/>
          </w:rPr>
          <w:t>local rules</w:t>
        </w:r>
      </w:ins>
      <w:del w:id="52" w:author="Dan Mansergh" w:date="2025-04-04T12:44:00Z" w16du:dateUtc="2025-04-04T19:44:00Z">
        <w:r w:rsidR="00DD6625" w:rsidDel="00562D3D">
          <w:rPr>
            <w:szCs w:val="24"/>
            <w:lang w:eastAsia="zh-CN"/>
          </w:rPr>
          <w:delText>adjusted</w:delText>
        </w:r>
      </w:del>
      <w:r w:rsidR="00DD6625">
        <w:rPr>
          <w:szCs w:val="24"/>
          <w:lang w:eastAsia="zh-CN"/>
        </w:rPr>
        <w:t xml:space="preserve"> to reflect </w:t>
      </w:r>
      <w:ins w:id="53" w:author="Dan Mansergh" w:date="2025-04-08T08:40:00Z" w16du:dateUtc="2025-04-08T15:40:00Z">
        <w:r w:rsidR="00B34816">
          <w:rPr>
            <w:szCs w:val="24"/>
            <w:lang w:eastAsia="zh-CN"/>
          </w:rPr>
          <w:t xml:space="preserve">experience and </w:t>
        </w:r>
      </w:ins>
      <w:r w:rsidR="00DD6625">
        <w:rPr>
          <w:szCs w:val="24"/>
          <w:lang w:eastAsia="zh-CN"/>
        </w:rPr>
        <w:t xml:space="preserve">current </w:t>
      </w:r>
      <w:del w:id="54" w:author="Dan Mansergh" w:date="2025-04-08T08:40:00Z" w16du:dateUtc="2025-04-08T15:40:00Z">
        <w:r w:rsidR="00DD6625" w:rsidDel="00B34816">
          <w:rPr>
            <w:szCs w:val="24"/>
            <w:lang w:eastAsia="zh-CN"/>
          </w:rPr>
          <w:delText xml:space="preserve">use </w:delText>
        </w:r>
      </w:del>
      <w:ins w:id="55" w:author="Dan Mansergh" w:date="2025-04-08T08:40:00Z" w16du:dateUtc="2025-04-08T15:40:00Z">
        <w:r w:rsidR="00B34816">
          <w:rPr>
            <w:szCs w:val="24"/>
            <w:lang w:eastAsia="zh-CN"/>
          </w:rPr>
          <w:t>applications</w:t>
        </w:r>
        <w:r w:rsidR="00B34816">
          <w:rPr>
            <w:szCs w:val="24"/>
            <w:lang w:eastAsia="zh-CN"/>
          </w:rPr>
          <w:t xml:space="preserve"> </w:t>
        </w:r>
      </w:ins>
      <w:r w:rsidR="00DD6625">
        <w:rPr>
          <w:szCs w:val="24"/>
          <w:lang w:eastAsia="zh-CN"/>
        </w:rPr>
        <w:t>of the technology.</w:t>
      </w:r>
    </w:p>
    <w:p w14:paraId="458553DD" w14:textId="2B1E2A15" w:rsidR="00EC18DE" w:rsidRPr="00E37BD3" w:rsidRDefault="002F7538" w:rsidP="00EC18DE">
      <w:pPr>
        <w:pStyle w:val="Heading2"/>
      </w:pPr>
      <w:ins w:id="56" w:author="Dan Mansergh" w:date="2025-04-04T12:38:00Z" w16du:dateUtc="2025-04-04T19:38:00Z">
        <w:r>
          <w:t>4</w:t>
        </w:r>
      </w:ins>
      <w:del w:id="57" w:author="Dan Mansergh" w:date="2025-04-04T12:38:00Z" w16du:dateUtc="2025-04-04T19:38:00Z">
        <w:r w:rsidR="00EC18DE" w:rsidRPr="00E37BD3" w:rsidDel="002F7538">
          <w:delText>2</w:delText>
        </w:r>
      </w:del>
      <w:r w:rsidR="00EC18DE" w:rsidRPr="00E37BD3">
        <w:t>.</w:t>
      </w:r>
      <w:r w:rsidR="00EC18DE">
        <w:t>1</w:t>
      </w:r>
      <w:r w:rsidR="00EC18DE" w:rsidRPr="00E37BD3">
        <w:tab/>
      </w:r>
      <w:r w:rsidR="00EC18DE">
        <w:t xml:space="preserve">Opportunistic and </w:t>
      </w:r>
      <w:r w:rsidR="00CF608F">
        <w:t>User-Initiated Transmission</w:t>
      </w:r>
    </w:p>
    <w:p w14:paraId="60E03571" w14:textId="35BD76E6" w:rsidR="00EC18DE" w:rsidRDefault="00DD6625" w:rsidP="000E2916">
      <w:pPr>
        <w:rPr>
          <w:szCs w:val="24"/>
          <w:lang w:eastAsia="zh-CN"/>
        </w:rPr>
      </w:pPr>
      <w:r>
        <w:rPr>
          <w:szCs w:val="24"/>
          <w:lang w:eastAsia="zh-CN"/>
        </w:rPr>
        <w:t xml:space="preserve">One key mitigation that reduces risk of interference to incumbents is reducing overall duty cycle. </w:t>
      </w:r>
      <w:proofErr w:type="gramStart"/>
      <w:r>
        <w:rPr>
          <w:szCs w:val="24"/>
          <w:lang w:eastAsia="zh-CN"/>
        </w:rPr>
        <w:t>All of</w:t>
      </w:r>
      <w:proofErr w:type="gramEnd"/>
      <w:r>
        <w:rPr>
          <w:szCs w:val="24"/>
          <w:lang w:eastAsia="zh-CN"/>
        </w:rPr>
        <w:t xml:space="preserve"> the consumer use cases described in Section 2 are characterized by limited transmission durations</w:t>
      </w:r>
      <w:r w:rsidR="00416A54">
        <w:rPr>
          <w:szCs w:val="24"/>
          <w:lang w:eastAsia="zh-CN"/>
        </w:rPr>
        <w:t xml:space="preserve"> over short distances</w:t>
      </w:r>
      <w:r>
        <w:rPr>
          <w:szCs w:val="24"/>
          <w:lang w:eastAsia="zh-CN"/>
        </w:rPr>
        <w:t xml:space="preserve"> that are controlled by a user or use an alternate radio technology to enable the UWB connection. </w:t>
      </w:r>
      <w:r w:rsidR="00EC18DE">
        <w:rPr>
          <w:szCs w:val="24"/>
          <w:lang w:eastAsia="zh-CN"/>
        </w:rPr>
        <w:t xml:space="preserve">This is particularly </w:t>
      </w:r>
      <w:r>
        <w:rPr>
          <w:szCs w:val="24"/>
          <w:lang w:eastAsia="zh-CN"/>
        </w:rPr>
        <w:t>important</w:t>
      </w:r>
      <w:r w:rsidR="00EC18DE">
        <w:rPr>
          <w:szCs w:val="24"/>
          <w:lang w:eastAsia="zh-CN"/>
        </w:rPr>
        <w:t xml:space="preserve"> for portable devices such as smartphones</w:t>
      </w:r>
      <w:r>
        <w:rPr>
          <w:szCs w:val="24"/>
          <w:lang w:eastAsia="zh-CN"/>
        </w:rPr>
        <w:t>,</w:t>
      </w:r>
      <w:r w:rsidR="00EC18DE">
        <w:rPr>
          <w:szCs w:val="24"/>
          <w:lang w:eastAsia="zh-CN"/>
        </w:rPr>
        <w:t xml:space="preserve"> </w:t>
      </w:r>
      <w:r>
        <w:rPr>
          <w:szCs w:val="24"/>
          <w:lang w:eastAsia="zh-CN"/>
        </w:rPr>
        <w:t xml:space="preserve">key fobs </w:t>
      </w:r>
      <w:r w:rsidR="00EC18DE">
        <w:rPr>
          <w:szCs w:val="24"/>
          <w:lang w:eastAsia="zh-CN"/>
        </w:rPr>
        <w:t>and small UWB tags, where battery life is a key development constraint.</w:t>
      </w:r>
      <w:r w:rsidR="00416A54">
        <w:rPr>
          <w:szCs w:val="24"/>
          <w:lang w:eastAsia="zh-CN"/>
        </w:rPr>
        <w:t xml:space="preserve"> Even the UWB audio use case has a low duty cycle, since the data bandwidth is so large relative to the payload.</w:t>
      </w:r>
    </w:p>
    <w:p w14:paraId="3DD9B54E" w14:textId="3D46CCC8" w:rsidR="00416A54" w:rsidRPr="00E37BD3" w:rsidRDefault="002F7538" w:rsidP="00416A54">
      <w:pPr>
        <w:pStyle w:val="Heading2"/>
      </w:pPr>
      <w:ins w:id="58" w:author="Dan Mansergh" w:date="2025-04-04T12:38:00Z" w16du:dateUtc="2025-04-04T19:38:00Z">
        <w:r>
          <w:lastRenderedPageBreak/>
          <w:t>4</w:t>
        </w:r>
      </w:ins>
      <w:del w:id="59" w:author="Dan Mansergh" w:date="2025-04-04T12:38:00Z" w16du:dateUtc="2025-04-04T19:38:00Z">
        <w:r w:rsidR="00416A54" w:rsidRPr="00E37BD3" w:rsidDel="002F7538">
          <w:delText>2</w:delText>
        </w:r>
      </w:del>
      <w:r w:rsidR="00416A54" w:rsidRPr="00E37BD3">
        <w:t>.</w:t>
      </w:r>
      <w:r w:rsidR="00416A54">
        <w:t>2</w:t>
      </w:r>
      <w:r w:rsidR="00416A54" w:rsidRPr="00E37BD3">
        <w:tab/>
      </w:r>
      <w:r w:rsidR="00416A54">
        <w:t>Channel Utilization</w:t>
      </w:r>
    </w:p>
    <w:p w14:paraId="052837D4" w14:textId="1D3CBF6A" w:rsidR="0077066A" w:rsidRDefault="00416A54" w:rsidP="000E2916">
      <w:pPr>
        <w:rPr>
          <w:szCs w:val="24"/>
          <w:lang w:eastAsia="zh-CN"/>
        </w:rPr>
      </w:pPr>
      <w:r>
        <w:rPr>
          <w:szCs w:val="24"/>
          <w:lang w:eastAsia="zh-CN"/>
        </w:rPr>
        <w:t xml:space="preserve">Another mitigation is the relatively limited number of channels used by most UWB implementations. Of the fifteen channels specified for High Data Rate operation in IEEE 802.15.4 and shown in Figure 1, only two </w:t>
      </w:r>
      <w:r w:rsidR="005F0CBE">
        <w:rPr>
          <w:szCs w:val="24"/>
          <w:lang w:eastAsia="zh-CN"/>
        </w:rPr>
        <w:t xml:space="preserve">(Channels 5 and 9) </w:t>
      </w:r>
      <w:r>
        <w:rPr>
          <w:szCs w:val="24"/>
          <w:lang w:eastAsia="zh-CN"/>
        </w:rPr>
        <w:t xml:space="preserve">are used for most consumer applications. </w:t>
      </w:r>
    </w:p>
    <w:p w14:paraId="6B95A0D6" w14:textId="658C3AE3" w:rsidR="00416A54" w:rsidRPr="00E37BD3" w:rsidRDefault="00416A54" w:rsidP="00416A54">
      <w:pPr>
        <w:pStyle w:val="FigureNo"/>
        <w:rPr>
          <w:lang w:eastAsia="ja-JP"/>
        </w:rPr>
      </w:pPr>
      <w:r w:rsidRPr="00E37BD3">
        <w:rPr>
          <w:lang w:eastAsia="ja-JP"/>
        </w:rPr>
        <w:t xml:space="preserve">FIGURE </w:t>
      </w:r>
      <w:r>
        <w:rPr>
          <w:lang w:eastAsia="ja-JP"/>
        </w:rPr>
        <w:t>1</w:t>
      </w:r>
    </w:p>
    <w:p w14:paraId="66481EB0" w14:textId="7970BD99" w:rsidR="00416A54" w:rsidRPr="00E37BD3" w:rsidRDefault="00416A54" w:rsidP="00416A54">
      <w:pPr>
        <w:pStyle w:val="Figuretitle"/>
      </w:pPr>
      <w:r>
        <w:t>UWB Channels in IEEE 802.15.4</w:t>
      </w:r>
    </w:p>
    <w:p w14:paraId="41F5343E" w14:textId="79503793" w:rsidR="00B61A03" w:rsidRDefault="00B61A03" w:rsidP="000E2916">
      <w:pPr>
        <w:rPr>
          <w:szCs w:val="24"/>
          <w:lang w:eastAsia="zh-CN"/>
        </w:rPr>
      </w:pPr>
      <w:r>
        <w:rPr>
          <w:noProof/>
          <w:szCs w:val="24"/>
          <w:lang w:eastAsia="zh-CN"/>
        </w:rPr>
        <w:drawing>
          <wp:inline distT="0" distB="0" distL="0" distR="0" wp14:anchorId="157105FB" wp14:editId="466B6548">
            <wp:extent cx="6120765" cy="895985"/>
            <wp:effectExtent l="0" t="0" r="635" b="5715"/>
            <wp:docPr id="194533331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333318" name="Picture 1" descr="A screenshot of a computer&#10;&#10;AI-generated content may b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0765" cy="895985"/>
                    </a:xfrm>
                    <a:prstGeom prst="rect">
                      <a:avLst/>
                    </a:prstGeom>
                  </pic:spPr>
                </pic:pic>
              </a:graphicData>
            </a:graphic>
          </wp:inline>
        </w:drawing>
      </w:r>
    </w:p>
    <w:p w14:paraId="65DC6AE8" w14:textId="74A20004" w:rsidR="00B61A03" w:rsidRDefault="00416A54" w:rsidP="000E2916">
      <w:pPr>
        <w:rPr>
          <w:szCs w:val="24"/>
          <w:lang w:eastAsia="zh-CN"/>
        </w:rPr>
      </w:pPr>
      <w:r>
        <w:rPr>
          <w:szCs w:val="24"/>
          <w:lang w:eastAsia="zh-CN"/>
        </w:rPr>
        <w:t xml:space="preserve">This </w:t>
      </w:r>
      <w:r w:rsidR="005F0CBE">
        <w:rPr>
          <w:szCs w:val="24"/>
          <w:lang w:eastAsia="zh-CN"/>
        </w:rPr>
        <w:t>focus on two specific channels is due to a combination of regulatory and technical factors. First, not all channels are available for use in every regulatory domain and the</w:t>
      </w:r>
      <w:r w:rsidR="00DA0F4E">
        <w:rPr>
          <w:szCs w:val="24"/>
          <w:lang w:eastAsia="zh-CN"/>
        </w:rPr>
        <w:t xml:space="preserve"> consumer</w:t>
      </w:r>
      <w:r w:rsidR="005F0CBE">
        <w:rPr>
          <w:szCs w:val="24"/>
          <w:lang w:eastAsia="zh-CN"/>
        </w:rPr>
        <w:t xml:space="preserve"> UWB market is global. Second, while UWB can be quite resistant to interference it operates better in bands where there are fewer hig</w:t>
      </w:r>
      <w:r w:rsidR="001E44D1">
        <w:rPr>
          <w:szCs w:val="24"/>
          <w:lang w:eastAsia="zh-CN"/>
        </w:rPr>
        <w:t>h-</w:t>
      </w:r>
      <w:r w:rsidR="005F0CBE">
        <w:rPr>
          <w:szCs w:val="24"/>
          <w:lang w:eastAsia="zh-CN"/>
        </w:rPr>
        <w:t>power operations. This led chipmakers to focus on developing products for Channel 5 and Channel 9, where incumbent operations include</w:t>
      </w:r>
      <w:del w:id="60" w:author="Dan Mansergh" w:date="2025-04-04T12:55:00Z" w16du:dateUtc="2025-04-04T19:55:00Z">
        <w:r w:rsidR="005F0CBE" w:rsidDel="00C77711">
          <w:rPr>
            <w:szCs w:val="24"/>
            <w:lang w:eastAsia="zh-CN"/>
          </w:rPr>
          <w:delText>d</w:delText>
        </w:r>
      </w:del>
      <w:r w:rsidR="005F0CBE">
        <w:rPr>
          <w:szCs w:val="24"/>
          <w:lang w:eastAsia="zh-CN"/>
        </w:rPr>
        <w:t xml:space="preserve"> fixed service,</w:t>
      </w:r>
      <w:ins w:id="61" w:author="Dan Mansergh" w:date="2025-04-08T08:36:00Z" w16du:dateUtc="2025-04-08T15:36:00Z">
        <w:r w:rsidR="00B34816">
          <w:rPr>
            <w:szCs w:val="24"/>
            <w:lang w:eastAsia="zh-CN"/>
          </w:rPr>
          <w:t xml:space="preserve"> PMSE,</w:t>
        </w:r>
      </w:ins>
      <w:r w:rsidR="005F0CBE">
        <w:rPr>
          <w:szCs w:val="24"/>
          <w:lang w:eastAsia="zh-CN"/>
        </w:rPr>
        <w:t xml:space="preserve"> satellite and radar systems that</w:t>
      </w:r>
      <w:ins w:id="62" w:author="Dan Mansergh" w:date="2025-04-04T12:53:00Z" w16du:dateUtc="2025-04-04T19:53:00Z">
        <w:r w:rsidR="00C77711">
          <w:rPr>
            <w:szCs w:val="24"/>
            <w:lang w:eastAsia="zh-CN"/>
          </w:rPr>
          <w:t xml:space="preserve"> </w:t>
        </w:r>
      </w:ins>
      <w:del w:id="63" w:author="Dan Mansergh" w:date="2025-04-04T12:53:00Z" w16du:dateUtc="2025-04-04T19:53:00Z">
        <w:r w:rsidR="005F0CBE" w:rsidDel="00C77711">
          <w:rPr>
            <w:szCs w:val="24"/>
            <w:lang w:eastAsia="zh-CN"/>
          </w:rPr>
          <w:delText xml:space="preserve"> were </w:delText>
        </w:r>
      </w:del>
      <w:del w:id="64" w:author="Dan Mansergh" w:date="2025-04-04T12:46:00Z" w16du:dateUtc="2025-04-04T19:46:00Z">
        <w:r w:rsidR="00DA0F4E" w:rsidDel="00562D3D">
          <w:rPr>
            <w:szCs w:val="24"/>
            <w:lang w:eastAsia="zh-CN"/>
          </w:rPr>
          <w:delText>compatible sharing partners</w:delText>
        </w:r>
      </w:del>
      <w:ins w:id="65" w:author="Dan Mansergh" w:date="2025-04-04T12:53:00Z" w16du:dateUtc="2025-04-04T19:53:00Z">
        <w:r w:rsidR="00C77711">
          <w:rPr>
            <w:szCs w:val="24"/>
            <w:lang w:eastAsia="zh-CN"/>
          </w:rPr>
          <w:t xml:space="preserve">are </w:t>
        </w:r>
      </w:ins>
      <w:ins w:id="66" w:author="Dan Mansergh" w:date="2025-04-04T12:54:00Z" w16du:dateUtc="2025-04-04T19:54:00Z">
        <w:r w:rsidR="00C77711">
          <w:rPr>
            <w:szCs w:val="24"/>
            <w:lang w:eastAsia="zh-CN"/>
          </w:rPr>
          <w:t>best suited</w:t>
        </w:r>
      </w:ins>
      <w:ins w:id="67" w:author="Dan Mansergh" w:date="2025-04-04T12:55:00Z" w16du:dateUtc="2025-04-04T19:55:00Z">
        <w:r w:rsidR="00C77711">
          <w:rPr>
            <w:szCs w:val="24"/>
            <w:lang w:eastAsia="zh-CN"/>
          </w:rPr>
          <w:t xml:space="preserve"> to</w:t>
        </w:r>
      </w:ins>
      <w:ins w:id="68" w:author="Dan Mansergh" w:date="2025-04-04T12:46:00Z" w16du:dateUtc="2025-04-04T19:46:00Z">
        <w:r w:rsidR="00562D3D">
          <w:rPr>
            <w:szCs w:val="24"/>
            <w:lang w:eastAsia="zh-CN"/>
          </w:rPr>
          <w:t xml:space="preserve"> coexist</w:t>
        </w:r>
      </w:ins>
      <w:r w:rsidR="00DA0F4E">
        <w:rPr>
          <w:szCs w:val="24"/>
          <w:lang w:eastAsia="zh-CN"/>
        </w:rPr>
        <w:t xml:space="preserve"> with the relatively low-power and intermittent consumer UWB use cases.</w:t>
      </w:r>
    </w:p>
    <w:p w14:paraId="3FE9C9CD" w14:textId="79F19BF0" w:rsidR="00DA0F4E" w:rsidRDefault="00DA0F4E" w:rsidP="000E2916">
      <w:pPr>
        <w:rPr>
          <w:szCs w:val="24"/>
          <w:lang w:eastAsia="zh-CN"/>
        </w:rPr>
      </w:pPr>
      <w:r>
        <w:rPr>
          <w:szCs w:val="24"/>
          <w:lang w:eastAsia="zh-CN"/>
        </w:rPr>
        <w:t xml:space="preserve">It is important to note, however, that many industrial and commercial UWB products use the other available </w:t>
      </w:r>
      <w:r w:rsidR="001E44D1">
        <w:rPr>
          <w:szCs w:val="24"/>
          <w:lang w:eastAsia="zh-CN"/>
        </w:rPr>
        <w:t xml:space="preserve">UWB </w:t>
      </w:r>
      <w:r>
        <w:rPr>
          <w:szCs w:val="24"/>
          <w:lang w:eastAsia="zh-CN"/>
        </w:rPr>
        <w:t>channels depending on the suitability of specific frequencies for different applications.</w:t>
      </w:r>
    </w:p>
    <w:p w14:paraId="71A279FD" w14:textId="0CE9C4B2" w:rsidR="000E2916" w:rsidRDefault="005F0CBE" w:rsidP="005F0CBE">
      <w:pPr>
        <w:pStyle w:val="Heading1"/>
      </w:pPr>
      <w:del w:id="69" w:author="Dan Mansergh" w:date="2025-04-04T12:38:00Z" w16du:dateUtc="2025-04-04T19:38:00Z">
        <w:r w:rsidDel="002F7538">
          <w:delText>4</w:delText>
        </w:r>
      </w:del>
      <w:ins w:id="70" w:author="Dan Mansergh" w:date="2025-04-04T12:38:00Z" w16du:dateUtc="2025-04-04T19:38:00Z">
        <w:r w:rsidR="002F7538">
          <w:t>5</w:t>
        </w:r>
      </w:ins>
      <w:r w:rsidRPr="00E37BD3">
        <w:tab/>
      </w:r>
      <w:del w:id="71" w:author="Dan Mansergh" w:date="2025-04-04T12:38:00Z" w16du:dateUtc="2025-04-04T19:38:00Z">
        <w:r w:rsidDel="002F7538">
          <w:delText>Conclusion</w:delText>
        </w:r>
      </w:del>
      <w:ins w:id="72" w:author="Dan Mansergh" w:date="2025-04-04T12:38:00Z" w16du:dateUtc="2025-04-04T19:38:00Z">
        <w:r w:rsidR="002F7538">
          <w:t>Summary</w:t>
        </w:r>
      </w:ins>
    </w:p>
    <w:p w14:paraId="57B9B0BC" w14:textId="6E43B76D" w:rsidR="00DA0F4E" w:rsidRDefault="00DA0F4E" w:rsidP="00DA0F4E">
      <w:pPr>
        <w:rPr>
          <w:szCs w:val="24"/>
          <w:lang w:eastAsia="zh-CN"/>
        </w:rPr>
      </w:pPr>
      <w:r>
        <w:rPr>
          <w:szCs w:val="24"/>
          <w:lang w:eastAsia="zh-CN"/>
        </w:rPr>
        <w:t xml:space="preserve">UWB is a maturing technology with use cases and operating parameters very different than what was envisioned when the technology was in its infancy. In particular, the rise of smartphone-enabled consumer use cases has driven growth in adoption while the operational </w:t>
      </w:r>
      <w:r w:rsidR="007269EA">
        <w:rPr>
          <w:szCs w:val="24"/>
          <w:lang w:eastAsia="zh-CN"/>
        </w:rPr>
        <w:t>characteristics</w:t>
      </w:r>
      <w:r>
        <w:rPr>
          <w:szCs w:val="24"/>
          <w:lang w:eastAsia="zh-CN"/>
        </w:rPr>
        <w:t xml:space="preserve"> of these applications may </w:t>
      </w:r>
      <w:r w:rsidR="007269EA">
        <w:rPr>
          <w:szCs w:val="24"/>
          <w:lang w:eastAsia="zh-CN"/>
        </w:rPr>
        <w:t xml:space="preserve">serve to mitigate some of the risks originally anticipated by incumbents and </w:t>
      </w:r>
      <w:ins w:id="73" w:author="Dan Mansergh" w:date="2025-04-04T12:45:00Z" w16du:dateUtc="2025-04-04T19:45:00Z">
        <w:r w:rsidR="00562D3D">
          <w:rPr>
            <w:szCs w:val="24"/>
            <w:lang w:eastAsia="zh-CN"/>
          </w:rPr>
          <w:t>NRA’s</w:t>
        </w:r>
      </w:ins>
      <w:del w:id="74" w:author="Dan Mansergh" w:date="2025-04-04T12:45:00Z" w16du:dateUtc="2025-04-04T19:45:00Z">
        <w:r w:rsidR="007269EA" w:rsidDel="00562D3D">
          <w:rPr>
            <w:szCs w:val="24"/>
            <w:lang w:eastAsia="zh-CN"/>
          </w:rPr>
          <w:delText>regulators</w:delText>
        </w:r>
      </w:del>
      <w:r w:rsidR="007269EA">
        <w:rPr>
          <w:szCs w:val="24"/>
          <w:lang w:eastAsia="zh-CN"/>
        </w:rPr>
        <w:t xml:space="preserve">. </w:t>
      </w:r>
    </w:p>
    <w:p w14:paraId="60DED693" w14:textId="77777777" w:rsidR="00DA0F4E" w:rsidRPr="00DA0F4E" w:rsidRDefault="00DA0F4E" w:rsidP="00DA0F4E"/>
    <w:sectPr w:rsidR="00DA0F4E" w:rsidRPr="00DA0F4E" w:rsidSect="00A65426">
      <w:headerReference w:type="default" r:id="rId9"/>
      <w:footerReference w:type="default" r:id="rId10"/>
      <w:foot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7FDC1" w14:textId="77777777" w:rsidR="009C1E09" w:rsidRDefault="009C1E09">
      <w:r>
        <w:separator/>
      </w:r>
    </w:p>
  </w:endnote>
  <w:endnote w:type="continuationSeparator" w:id="0">
    <w:p w14:paraId="3C59F693" w14:textId="77777777" w:rsidR="009C1E09" w:rsidRDefault="009C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G Times">
    <w:altName w:val="Times New Roman"/>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19DC" w14:textId="276D4F46" w:rsidR="00FA124A" w:rsidRPr="002F7CB3" w:rsidRDefault="00FA124A">
    <w:pPr>
      <w:pStyle w:val="Footer"/>
      <w:rPr>
        <w:lang w:val="en-US"/>
      </w:rPr>
    </w:pPr>
    <w:r w:rsidRPr="002F7CB3">
      <w:rPr>
        <w:lang w:val="en-US"/>
      </w:rPr>
      <w:tab/>
    </w:r>
    <w:r w:rsidRPr="002F7CB3">
      <w:rPr>
        <w:lang w:val="en-US"/>
      </w:rPr>
      <w:tab/>
    </w:r>
    <w:r w:rsidR="00D02712">
      <w:fldChar w:fldCharType="begin"/>
    </w:r>
    <w:r>
      <w:instrText xml:space="preserve"> printdate \@ dd.MM.yy </w:instrText>
    </w:r>
    <w:r w:rsidR="00D02712">
      <w:fldChar w:fldCharType="separate"/>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C4FEB" w14:textId="77BAF0A2" w:rsidR="00FA124A" w:rsidRPr="002F7CB3" w:rsidRDefault="006C072C" w:rsidP="00E6257C">
    <w:pPr>
      <w:pStyle w:val="Footer"/>
      <w:rPr>
        <w:lang w:val="en-US"/>
      </w:rPr>
    </w:pPr>
    <w:fldSimple w:instr=" FILENAME \p \* MERGEFORMAT ">
      <w:r w:rsidRPr="006C072C">
        <w:rPr>
          <w:lang w:val="en-US"/>
        </w:rPr>
        <w:t>M</w:t>
      </w:r>
      <w:r>
        <w:t>:\BRSGD\TEXT2023\SG05\WP5D\000\031e.docx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ins w:id="75" w:author="Dan Mansergh" w:date="2025-04-08T08:35:00Z" w16du:dateUtc="2025-04-08T15:35:00Z">
      <w:r w:rsidR="00B34816">
        <w:t>04.04.25</w:t>
      </w:r>
    </w:ins>
    <w:del w:id="76" w:author="Dan Mansergh" w:date="2025-04-08T08:35:00Z" w16du:dateUtc="2025-04-08T15:35:00Z">
      <w:r w:rsidR="00063975" w:rsidDel="00B34816">
        <w:delText>19.03.25</w:delText>
      </w:r>
    </w:del>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A0715" w14:textId="77777777" w:rsidR="009C1E09" w:rsidRDefault="009C1E09">
      <w:r>
        <w:t>____________________</w:t>
      </w:r>
    </w:p>
  </w:footnote>
  <w:footnote w:type="continuationSeparator" w:id="0">
    <w:p w14:paraId="07D11EDD" w14:textId="77777777" w:rsidR="009C1E09" w:rsidRDefault="009C1E09">
      <w:r>
        <w:continuationSeparator/>
      </w:r>
    </w:p>
  </w:footnote>
  <w:footnote w:id="1">
    <w:p w14:paraId="744A744D" w14:textId="273F5EC9" w:rsidR="00A327D7" w:rsidRPr="00A327D7" w:rsidRDefault="00A327D7">
      <w:pPr>
        <w:pStyle w:val="FootnoteText"/>
      </w:pPr>
      <w:r>
        <w:rPr>
          <w:rStyle w:val="FootnoteReference"/>
        </w:rPr>
        <w:footnoteRef/>
      </w:r>
      <w:r>
        <w:t xml:space="preserve"> </w:t>
      </w:r>
      <w:hyperlink r:id="rId1" w:history="1">
        <w:r w:rsidRPr="0061597A">
          <w:rPr>
            <w:rStyle w:val="Hyperlink"/>
          </w:rPr>
          <w:t>https://csa-iot.org/all-solutions/aliro/</w:t>
        </w:r>
      </w:hyperlink>
    </w:p>
  </w:footnote>
  <w:footnote w:id="2">
    <w:p w14:paraId="50044BFB" w14:textId="385885F6" w:rsidR="00CF608F" w:rsidRPr="00CF608F" w:rsidRDefault="00CF608F">
      <w:pPr>
        <w:pStyle w:val="FootnoteText"/>
        <w:rPr>
          <w:lang w:val="en-US"/>
        </w:rPr>
      </w:pPr>
      <w:r>
        <w:rPr>
          <w:rStyle w:val="FootnoteReference"/>
        </w:rPr>
        <w:footnoteRef/>
      </w:r>
      <w:r>
        <w:t xml:space="preserve"> </w:t>
      </w:r>
      <w:hyperlink r:id="rId2" w:history="1">
        <w:r w:rsidRPr="0061597A">
          <w:rPr>
            <w:rStyle w:val="Hyperlink"/>
          </w:rPr>
          <w:t>https://www.autosinnovate.org/resources/papers-reports/Ultra-Wideband%20%28UWB%29%20Technology.pdf</w:t>
        </w:r>
      </w:hyperlink>
    </w:p>
  </w:footnote>
  <w:footnote w:id="3">
    <w:p w14:paraId="64785F68" w14:textId="5A095DC0" w:rsidR="00BF3EC6" w:rsidRPr="00BF3EC6" w:rsidRDefault="00BF3EC6">
      <w:pPr>
        <w:pStyle w:val="FootnoteText"/>
      </w:pPr>
      <w:r>
        <w:rPr>
          <w:rStyle w:val="FootnoteReference"/>
        </w:rPr>
        <w:footnoteRef/>
      </w:r>
      <w:r>
        <w:t xml:space="preserve"> </w:t>
      </w:r>
      <w:hyperlink r:id="rId3" w:history="1">
        <w:r w:rsidRPr="0061597A">
          <w:rPr>
            <w:rStyle w:val="Hyperlink"/>
          </w:rPr>
          <w:t>https://carconnectivity.org/wp-content/uploads/2022/11/CCC_Digital_Key_Whitepaper_Approved.pdf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DF050" w14:textId="79147D34" w:rsidR="00FA124A" w:rsidRPr="00B61A03" w:rsidRDefault="00FA124A" w:rsidP="00B61A03">
    <w:pPr>
      <w:pStyle w:val="Heade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n Mansergh">
    <w15:presenceInfo w15:providerId="None" w15:userId="Dan Manserg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F8"/>
    <w:rsid w:val="000069D4"/>
    <w:rsid w:val="000174AD"/>
    <w:rsid w:val="00047A1D"/>
    <w:rsid w:val="000604B9"/>
    <w:rsid w:val="00063975"/>
    <w:rsid w:val="000A7D55"/>
    <w:rsid w:val="000C12C8"/>
    <w:rsid w:val="000C2E8E"/>
    <w:rsid w:val="000E0E7C"/>
    <w:rsid w:val="000E2916"/>
    <w:rsid w:val="000E65C3"/>
    <w:rsid w:val="000F1B4B"/>
    <w:rsid w:val="001002D2"/>
    <w:rsid w:val="0012744F"/>
    <w:rsid w:val="00131178"/>
    <w:rsid w:val="00136F21"/>
    <w:rsid w:val="00140FF8"/>
    <w:rsid w:val="00156F66"/>
    <w:rsid w:val="00157488"/>
    <w:rsid w:val="00163271"/>
    <w:rsid w:val="00172122"/>
    <w:rsid w:val="00182528"/>
    <w:rsid w:val="0018500B"/>
    <w:rsid w:val="00196A19"/>
    <w:rsid w:val="001A6F6D"/>
    <w:rsid w:val="001C053C"/>
    <w:rsid w:val="001E44D1"/>
    <w:rsid w:val="00202DC1"/>
    <w:rsid w:val="002116EE"/>
    <w:rsid w:val="002140D0"/>
    <w:rsid w:val="002309D8"/>
    <w:rsid w:val="002A7FE2"/>
    <w:rsid w:val="002C1D48"/>
    <w:rsid w:val="002E1B4F"/>
    <w:rsid w:val="002E3FCB"/>
    <w:rsid w:val="002F0B42"/>
    <w:rsid w:val="002F2E67"/>
    <w:rsid w:val="002F7538"/>
    <w:rsid w:val="002F7CB3"/>
    <w:rsid w:val="00313E19"/>
    <w:rsid w:val="00315546"/>
    <w:rsid w:val="00330567"/>
    <w:rsid w:val="00374E56"/>
    <w:rsid w:val="00386A9D"/>
    <w:rsid w:val="00391081"/>
    <w:rsid w:val="003B2789"/>
    <w:rsid w:val="003C13CE"/>
    <w:rsid w:val="003C697E"/>
    <w:rsid w:val="003E2518"/>
    <w:rsid w:val="003E7CEF"/>
    <w:rsid w:val="00416A54"/>
    <w:rsid w:val="004507DC"/>
    <w:rsid w:val="004626D8"/>
    <w:rsid w:val="00471143"/>
    <w:rsid w:val="004B1EF7"/>
    <w:rsid w:val="004B3FAD"/>
    <w:rsid w:val="004C5749"/>
    <w:rsid w:val="00501DCA"/>
    <w:rsid w:val="00513A47"/>
    <w:rsid w:val="005408DF"/>
    <w:rsid w:val="00562D3D"/>
    <w:rsid w:val="00573344"/>
    <w:rsid w:val="00583F9B"/>
    <w:rsid w:val="005B0D29"/>
    <w:rsid w:val="005E48EC"/>
    <w:rsid w:val="005E5C10"/>
    <w:rsid w:val="005F0CBE"/>
    <w:rsid w:val="005F2C78"/>
    <w:rsid w:val="006144E4"/>
    <w:rsid w:val="0063204B"/>
    <w:rsid w:val="00650299"/>
    <w:rsid w:val="006507BB"/>
    <w:rsid w:val="00655FC5"/>
    <w:rsid w:val="006C072C"/>
    <w:rsid w:val="006C20CE"/>
    <w:rsid w:val="006F3263"/>
    <w:rsid w:val="00702DC0"/>
    <w:rsid w:val="007269EA"/>
    <w:rsid w:val="0077066A"/>
    <w:rsid w:val="00791391"/>
    <w:rsid w:val="0080538C"/>
    <w:rsid w:val="00814E0A"/>
    <w:rsid w:val="00822581"/>
    <w:rsid w:val="008309DD"/>
    <w:rsid w:val="0083227A"/>
    <w:rsid w:val="00866900"/>
    <w:rsid w:val="00876A8A"/>
    <w:rsid w:val="00881BA1"/>
    <w:rsid w:val="00882D87"/>
    <w:rsid w:val="00887DE9"/>
    <w:rsid w:val="008C2302"/>
    <w:rsid w:val="008C26B8"/>
    <w:rsid w:val="008C6B3B"/>
    <w:rsid w:val="008D0E37"/>
    <w:rsid w:val="008E5E6B"/>
    <w:rsid w:val="008E6FCB"/>
    <w:rsid w:val="008F208F"/>
    <w:rsid w:val="00982084"/>
    <w:rsid w:val="00995963"/>
    <w:rsid w:val="009B61EB"/>
    <w:rsid w:val="009C185B"/>
    <w:rsid w:val="009C1E09"/>
    <w:rsid w:val="009C2064"/>
    <w:rsid w:val="009C78DC"/>
    <w:rsid w:val="009D1697"/>
    <w:rsid w:val="009F30B4"/>
    <w:rsid w:val="009F3A46"/>
    <w:rsid w:val="009F6520"/>
    <w:rsid w:val="00A014F8"/>
    <w:rsid w:val="00A327D7"/>
    <w:rsid w:val="00A5173C"/>
    <w:rsid w:val="00A61AEF"/>
    <w:rsid w:val="00A64B62"/>
    <w:rsid w:val="00A65426"/>
    <w:rsid w:val="00AD2345"/>
    <w:rsid w:val="00AE06EF"/>
    <w:rsid w:val="00AF173A"/>
    <w:rsid w:val="00B066A4"/>
    <w:rsid w:val="00B07A13"/>
    <w:rsid w:val="00B34816"/>
    <w:rsid w:val="00B4279B"/>
    <w:rsid w:val="00B45FC9"/>
    <w:rsid w:val="00B61A03"/>
    <w:rsid w:val="00B632A7"/>
    <w:rsid w:val="00B65DBF"/>
    <w:rsid w:val="00B76F35"/>
    <w:rsid w:val="00B81138"/>
    <w:rsid w:val="00B90ECC"/>
    <w:rsid w:val="00BC7CCF"/>
    <w:rsid w:val="00BE470B"/>
    <w:rsid w:val="00BF3EC6"/>
    <w:rsid w:val="00C57A91"/>
    <w:rsid w:val="00C77711"/>
    <w:rsid w:val="00C85297"/>
    <w:rsid w:val="00CA698B"/>
    <w:rsid w:val="00CC01C2"/>
    <w:rsid w:val="00CF21F2"/>
    <w:rsid w:val="00CF608F"/>
    <w:rsid w:val="00D02712"/>
    <w:rsid w:val="00D046A7"/>
    <w:rsid w:val="00D214D0"/>
    <w:rsid w:val="00D6546B"/>
    <w:rsid w:val="00D83D6C"/>
    <w:rsid w:val="00DA0F4E"/>
    <w:rsid w:val="00DB178B"/>
    <w:rsid w:val="00DC17D3"/>
    <w:rsid w:val="00DD3160"/>
    <w:rsid w:val="00DD4BED"/>
    <w:rsid w:val="00DD6625"/>
    <w:rsid w:val="00DE39F0"/>
    <w:rsid w:val="00DE3EAE"/>
    <w:rsid w:val="00DF0AF3"/>
    <w:rsid w:val="00DF7E9F"/>
    <w:rsid w:val="00E10C3B"/>
    <w:rsid w:val="00E27D7E"/>
    <w:rsid w:val="00E30E04"/>
    <w:rsid w:val="00E42E13"/>
    <w:rsid w:val="00E56258"/>
    <w:rsid w:val="00E56D5C"/>
    <w:rsid w:val="00E6257C"/>
    <w:rsid w:val="00E63C59"/>
    <w:rsid w:val="00EC18DE"/>
    <w:rsid w:val="00F25662"/>
    <w:rsid w:val="00F8081F"/>
    <w:rsid w:val="00FA124A"/>
    <w:rsid w:val="00FC08DD"/>
    <w:rsid w:val="00FC2316"/>
    <w:rsid w:val="00FC2CFD"/>
    <w:rsid w:val="00FD166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D87D77"/>
  <w15:docId w15:val="{26C55FAA-76EA-43FA-A278-3EC419B6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H11"/>
    <w:basedOn w:val="Normal"/>
    <w:next w:val="Normal"/>
    <w:link w:val="Heading1Char"/>
    <w:qFormat/>
    <w:rsid w:val="009C185B"/>
    <w:pPr>
      <w:keepNext/>
      <w:keepLines/>
      <w:spacing w:before="280"/>
      <w:ind w:left="1134" w:hanging="1134"/>
      <w:outlineLvl w:val="0"/>
    </w:pPr>
    <w:rPr>
      <w:b/>
      <w:sz w:val="28"/>
    </w:rPr>
  </w:style>
  <w:style w:type="paragraph" w:styleId="Heading2">
    <w:name w:val="heading 2"/>
    <w:basedOn w:val="Heading1"/>
    <w:next w:val="Normal"/>
    <w:link w:val="Heading2Char"/>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R"/>
    <w:basedOn w:val="DefaultParagraphFont"/>
    <w:qFormat/>
    <w:rsid w:val="009C185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DNV-FT"/>
    <w:basedOn w:val="Normal"/>
    <w:link w:val="FootnoteTextChar"/>
    <w:qFormat/>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0"/>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arattere"/>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uiPriority w:val="99"/>
    <w:qFormat/>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link w:val="TableNoChar"/>
    <w:rsid w:val="009C185B"/>
    <w:pPr>
      <w:keepNext/>
      <w:spacing w:before="560" w:after="120"/>
      <w:jc w:val="center"/>
    </w:pPr>
    <w:rPr>
      <w:caps/>
      <w:sz w:val="20"/>
    </w:rPr>
  </w:style>
  <w:style w:type="paragraph" w:customStyle="1" w:styleId="Tabletitle">
    <w:name w:val="Table_title"/>
    <w:basedOn w:val="Normal"/>
    <w:next w:val="Tabletext"/>
    <w:link w:val="Tabletitle0"/>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arattere"/>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qFormat/>
    <w:rsid w:val="006C072C"/>
    <w:rPr>
      <w:rFonts w:ascii="Times New Roman" w:hAnsi="Times New Roman"/>
      <w:b/>
      <w:sz w:val="28"/>
      <w:lang w:val="en-GB" w:eastAsia="en-US"/>
    </w:rPr>
  </w:style>
  <w:style w:type="character" w:styleId="Hyperlink">
    <w:name w:val="Hyperlink"/>
    <w:aliases w:val="CEO_Hyperlink"/>
    <w:basedOn w:val="DefaultParagraphFont"/>
    <w:unhideWhenUsed/>
    <w:rsid w:val="006C072C"/>
    <w:rPr>
      <w:color w:val="0000FF" w:themeColor="hyperlink"/>
      <w:u w:val="single"/>
    </w:rPr>
  </w:style>
  <w:style w:type="character" w:customStyle="1" w:styleId="TabletextChar">
    <w:name w:val="Table_text Char"/>
    <w:link w:val="Tabletext"/>
    <w:qFormat/>
    <w:locked/>
    <w:rsid w:val="006C072C"/>
    <w:rPr>
      <w:rFonts w:ascii="Times New Roman" w:hAnsi="Times New Roman"/>
      <w:lang w:val="en-GB" w:eastAsia="en-US"/>
    </w:rPr>
  </w:style>
  <w:style w:type="character" w:customStyle="1" w:styleId="TableheadChar">
    <w:name w:val="Table_head Char"/>
    <w:link w:val="Tablehead"/>
    <w:uiPriority w:val="99"/>
    <w:qFormat/>
    <w:locked/>
    <w:rsid w:val="006C072C"/>
    <w:rPr>
      <w:rFonts w:ascii="Times New Roman Bold" w:hAnsi="Times New Roman Bold" w:cs="Times New Roman Bold"/>
      <w:b/>
      <w:lang w:val="en-GB" w:eastAsia="en-US"/>
    </w:rPr>
  </w:style>
  <w:style w:type="character" w:customStyle="1" w:styleId="TableNoChar">
    <w:name w:val="Table_No Char"/>
    <w:link w:val="TableNo"/>
    <w:locked/>
    <w:rsid w:val="006C072C"/>
    <w:rPr>
      <w:rFonts w:ascii="Times New Roman" w:hAnsi="Times New Roman"/>
      <w:caps/>
      <w:lang w:val="en-GB" w:eastAsia="en-US"/>
    </w:rPr>
  </w:style>
  <w:style w:type="character" w:customStyle="1" w:styleId="Title1Carattere">
    <w:name w:val="Title 1 Carattere"/>
    <w:basedOn w:val="DefaultParagraphFont"/>
    <w:link w:val="Title1"/>
    <w:locked/>
    <w:rsid w:val="006C072C"/>
    <w:rPr>
      <w:rFonts w:ascii="Times New Roman" w:hAnsi="Times New Roman"/>
      <w:caps/>
      <w:sz w:val="28"/>
      <w:lang w:val="en-GB" w:eastAsia="en-US"/>
    </w:rPr>
  </w:style>
  <w:style w:type="character" w:customStyle="1" w:styleId="SourceCarattere">
    <w:name w:val="Source Carattere"/>
    <w:basedOn w:val="DefaultParagraphFont"/>
    <w:link w:val="Source"/>
    <w:locked/>
    <w:rsid w:val="006C072C"/>
    <w:rPr>
      <w:rFonts w:ascii="Times New Roman" w:hAnsi="Times New Roman"/>
      <w:b/>
      <w:sz w:val="28"/>
      <w:lang w:val="en-GB" w:eastAsia="en-US"/>
    </w:rPr>
  </w:style>
  <w:style w:type="character" w:customStyle="1" w:styleId="href">
    <w:name w:val="href"/>
    <w:basedOn w:val="DefaultParagraphFont"/>
    <w:rsid w:val="006C072C"/>
  </w:style>
  <w:style w:type="paragraph" w:customStyle="1" w:styleId="HeadingSum">
    <w:name w:val="Heading_Sum"/>
    <w:basedOn w:val="Headingb"/>
    <w:next w:val="Normal"/>
    <w:autoRedefine/>
    <w:rsid w:val="006C072C"/>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AnnexNoTitle">
    <w:name w:val="Annex_NoTitle"/>
    <w:basedOn w:val="Normal"/>
    <w:next w:val="Normalaftertitle"/>
    <w:link w:val="AnnexNoTitleChar"/>
    <w:rsid w:val="006C072C"/>
    <w:pPr>
      <w:keepNext/>
      <w:keepLines/>
      <w:tabs>
        <w:tab w:val="clear" w:pos="1134"/>
        <w:tab w:val="clear" w:pos="1871"/>
        <w:tab w:val="clear" w:pos="2268"/>
        <w:tab w:val="left" w:pos="794"/>
        <w:tab w:val="left" w:pos="1191"/>
        <w:tab w:val="left" w:pos="1588"/>
        <w:tab w:val="left" w:pos="1985"/>
      </w:tabs>
      <w:spacing w:before="480" w:after="80"/>
      <w:jc w:val="center"/>
      <w:outlineLvl w:val="0"/>
    </w:pPr>
    <w:rPr>
      <w:b/>
      <w:sz w:val="28"/>
    </w:rPr>
  </w:style>
  <w:style w:type="paragraph" w:customStyle="1" w:styleId="Line">
    <w:name w:val="Line"/>
    <w:basedOn w:val="Normal"/>
    <w:next w:val="Normal"/>
    <w:rsid w:val="006C072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link w:val="SummaryZchn"/>
    <w:autoRedefine/>
    <w:rsid w:val="006C072C"/>
    <w:pPr>
      <w:tabs>
        <w:tab w:val="clear" w:pos="1134"/>
        <w:tab w:val="clear" w:pos="1871"/>
        <w:tab w:val="clear" w:pos="2268"/>
        <w:tab w:val="left" w:pos="794"/>
        <w:tab w:val="left" w:pos="1191"/>
        <w:tab w:val="left" w:pos="1588"/>
        <w:tab w:val="left" w:pos="1985"/>
      </w:tabs>
      <w:jc w:val="both"/>
    </w:pPr>
    <w:rPr>
      <w:sz w:val="22"/>
      <w:lang w:val="es-ES_tradnl"/>
    </w:rPr>
  </w:style>
  <w:style w:type="character" w:customStyle="1" w:styleId="HeadingbChar">
    <w:name w:val="Heading_b Char"/>
    <w:basedOn w:val="DefaultParagraphFont"/>
    <w:link w:val="Headingb"/>
    <w:locked/>
    <w:rsid w:val="006C072C"/>
    <w:rPr>
      <w:rFonts w:ascii="Times New Roman Bold" w:hAnsi="Times New Roman Bold" w:cs="Times New Roman Bold"/>
      <w:b/>
      <w:sz w:val="24"/>
      <w:lang w:val="en-GB"/>
    </w:rPr>
  </w:style>
  <w:style w:type="character" w:customStyle="1" w:styleId="NoteChar">
    <w:name w:val="Note Char"/>
    <w:basedOn w:val="DefaultParagraphFont"/>
    <w:link w:val="Note"/>
    <w:locked/>
    <w:rsid w:val="006C072C"/>
    <w:rPr>
      <w:rFonts w:ascii="Times New Roman" w:hAnsi="Times New Roman"/>
      <w:sz w:val="22"/>
      <w:lang w:val="en-GB" w:eastAsia="en-US"/>
    </w:rPr>
  </w:style>
  <w:style w:type="character" w:customStyle="1" w:styleId="FigureNoChar">
    <w:name w:val="Figure_No Char"/>
    <w:basedOn w:val="DefaultParagraphFont"/>
    <w:link w:val="FigureNo"/>
    <w:locked/>
    <w:rsid w:val="006C072C"/>
    <w:rPr>
      <w:rFonts w:ascii="Times New Roman" w:hAnsi="Times New Roman"/>
      <w:caps/>
      <w:lang w:val="en-GB" w:eastAsia="en-US"/>
    </w:rPr>
  </w:style>
  <w:style w:type="character" w:customStyle="1" w:styleId="CallChar">
    <w:name w:val="Call Char"/>
    <w:basedOn w:val="DefaultParagraphFont"/>
    <w:link w:val="Call"/>
    <w:locked/>
    <w:rsid w:val="006C072C"/>
    <w:rPr>
      <w:rFonts w:ascii="Times New Roman" w:hAnsi="Times New Roman"/>
      <w:i/>
      <w:sz w:val="24"/>
      <w:lang w:val="en-GB" w:eastAsia="en-US"/>
    </w:rPr>
  </w:style>
  <w:style w:type="character" w:customStyle="1" w:styleId="NormalaftertitleChar">
    <w:name w:val="Normal_after_title Char"/>
    <w:basedOn w:val="DefaultParagraphFont"/>
    <w:link w:val="Normalaftertitle"/>
    <w:locked/>
    <w:rsid w:val="006C072C"/>
    <w:rPr>
      <w:rFonts w:ascii="Times New Roman" w:hAnsi="Times New Roman"/>
      <w:sz w:val="24"/>
      <w:lang w:val="en-GB" w:eastAsia="en-US"/>
    </w:rPr>
  </w:style>
  <w:style w:type="character" w:customStyle="1" w:styleId="FigureChar">
    <w:name w:val="Figure Char"/>
    <w:basedOn w:val="DefaultParagraphFont"/>
    <w:link w:val="Figure"/>
    <w:locked/>
    <w:rsid w:val="006C072C"/>
    <w:rPr>
      <w:rFonts w:ascii="Times New Roman" w:hAnsi="Times New Roman"/>
      <w:noProof/>
      <w:sz w:val="24"/>
      <w:lang w:val="en-GB"/>
    </w:rPr>
  </w:style>
  <w:style w:type="character" w:customStyle="1" w:styleId="Tabletitle0">
    <w:name w:val="Table_title Знак"/>
    <w:link w:val="Tabletitle"/>
    <w:locked/>
    <w:rsid w:val="006C072C"/>
    <w:rPr>
      <w:rFonts w:ascii="Times New Roman Bold" w:hAnsi="Times New Roman Bold"/>
      <w:b/>
      <w:lang w:val="en-GB" w:eastAsia="en-US"/>
    </w:rPr>
  </w:style>
  <w:style w:type="character" w:customStyle="1" w:styleId="SummaryZchn">
    <w:name w:val="Summary Zchn"/>
    <w:basedOn w:val="DefaultParagraphFont"/>
    <w:link w:val="Summary"/>
    <w:rsid w:val="006C072C"/>
    <w:rPr>
      <w:rFonts w:ascii="Times New Roman" w:hAnsi="Times New Roman"/>
      <w:sz w:val="22"/>
      <w:lang w:val="es-ES_tradnl" w:eastAsia="en-US"/>
    </w:rPr>
  </w:style>
  <w:style w:type="character" w:customStyle="1" w:styleId="enumlev1Char">
    <w:name w:val="enumlev1 Char"/>
    <w:basedOn w:val="DefaultParagraphFont"/>
    <w:link w:val="enumlev1"/>
    <w:rsid w:val="006C072C"/>
    <w:rPr>
      <w:rFonts w:ascii="Times New Roman" w:hAnsi="Times New Roman"/>
      <w:sz w:val="24"/>
      <w:lang w:val="en-GB" w:eastAsia="en-US"/>
    </w:rPr>
  </w:style>
  <w:style w:type="character" w:customStyle="1" w:styleId="AnnexNoTitleChar">
    <w:name w:val="Annex_NoTitle Char"/>
    <w:basedOn w:val="DefaultParagraphFont"/>
    <w:link w:val="AnnexNoTitle"/>
    <w:rsid w:val="006C072C"/>
    <w:rPr>
      <w:rFonts w:ascii="Times New Roman" w:hAnsi="Times New Roman"/>
      <w:b/>
      <w:sz w:val="28"/>
      <w:lang w:val="en-GB" w:eastAsia="en-US"/>
    </w:rPr>
  </w:style>
  <w:style w:type="character" w:customStyle="1" w:styleId="Rectitle0">
    <w:name w:val="Rec_title Знак"/>
    <w:basedOn w:val="DefaultParagraphFont"/>
    <w:link w:val="Rectitle"/>
    <w:locked/>
    <w:rsid w:val="006C072C"/>
    <w:rPr>
      <w:rFonts w:ascii="Times New Roman Bold" w:hAnsi="Times New Roman Bold"/>
      <w:b/>
      <w:sz w:val="28"/>
      <w:lang w:val="en-GB" w:eastAsia="en-US"/>
    </w:rPr>
  </w:style>
  <w:style w:type="paragraph" w:customStyle="1" w:styleId="StyleSectionNo14ptCenteredBefore24pt">
    <w:name w:val="Style Section_No + 14 pt Centered Before:  24 pt"/>
    <w:basedOn w:val="SectionNo"/>
    <w:rsid w:val="006C072C"/>
    <w:pPr>
      <w:keepNext w:val="0"/>
      <w:keepLines w:val="0"/>
      <w:tabs>
        <w:tab w:val="clear" w:pos="1134"/>
        <w:tab w:val="clear" w:pos="1871"/>
        <w:tab w:val="clear" w:pos="2268"/>
        <w:tab w:val="left" w:pos="794"/>
        <w:tab w:val="left" w:pos="1191"/>
        <w:tab w:val="left" w:pos="1588"/>
        <w:tab w:val="left" w:pos="1985"/>
      </w:tabs>
      <w:spacing w:after="0"/>
      <w:outlineLvl w:val="0"/>
    </w:pPr>
    <w:rPr>
      <w:caps w:val="0"/>
    </w:rPr>
  </w:style>
  <w:style w:type="character" w:styleId="UnresolvedMention">
    <w:name w:val="Unresolved Mention"/>
    <w:basedOn w:val="DefaultParagraphFont"/>
    <w:uiPriority w:val="99"/>
    <w:semiHidden/>
    <w:unhideWhenUsed/>
    <w:rsid w:val="006C072C"/>
    <w:rPr>
      <w:color w:val="605E5C"/>
      <w:shd w:val="clear" w:color="auto" w:fill="E1DFDD"/>
    </w:rPr>
  </w:style>
  <w:style w:type="character" w:styleId="FollowedHyperlink">
    <w:name w:val="FollowedHyperlink"/>
    <w:basedOn w:val="DefaultParagraphFont"/>
    <w:semiHidden/>
    <w:unhideWhenUsed/>
    <w:rsid w:val="00A64B62"/>
    <w:rPr>
      <w:color w:val="800080" w:themeColor="followedHyperlink"/>
      <w:u w:val="single"/>
    </w:rPr>
  </w:style>
  <w:style w:type="paragraph" w:styleId="Revision">
    <w:name w:val="Revision"/>
    <w:hidden/>
    <w:uiPriority w:val="99"/>
    <w:semiHidden/>
    <w:rsid w:val="00A64B62"/>
    <w:rPr>
      <w:rFonts w:ascii="Times New Roman" w:hAnsi="Times New Roman"/>
      <w:sz w:val="24"/>
      <w:lang w:val="en-GB" w:eastAsia="en-US"/>
    </w:rPr>
  </w:style>
  <w:style w:type="character" w:customStyle="1" w:styleId="Heading2Char">
    <w:name w:val="Heading 2 Char"/>
    <w:basedOn w:val="DefaultParagraphFont"/>
    <w:link w:val="Heading2"/>
    <w:rsid w:val="006507BB"/>
    <w:rPr>
      <w:rFonts w:ascii="Times New Roman" w:hAnsi="Times New Roman"/>
      <w:b/>
      <w:sz w:val="24"/>
      <w:lang w:val="en-GB" w:eastAsia="en-US"/>
    </w:rPr>
  </w:style>
  <w:style w:type="paragraph" w:customStyle="1" w:styleId="TabletitleBR">
    <w:name w:val="Table_title_BR"/>
    <w:basedOn w:val="Normal"/>
    <w:next w:val="Normal"/>
    <w:qFormat/>
    <w:rsid w:val="006507BB"/>
    <w:pPr>
      <w:keepNext/>
      <w:keepLines/>
      <w:tabs>
        <w:tab w:val="clear" w:pos="1134"/>
        <w:tab w:val="clear" w:pos="1871"/>
        <w:tab w:val="clear" w:pos="2268"/>
        <w:tab w:val="left" w:pos="794"/>
        <w:tab w:val="left" w:pos="1191"/>
        <w:tab w:val="left" w:pos="1588"/>
        <w:tab w:val="left" w:pos="1985"/>
      </w:tabs>
      <w:spacing w:before="0" w:after="120" w:line="259" w:lineRule="auto"/>
      <w:jc w:val="center"/>
    </w:pPr>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webSettings" Target="webSettings.xml"/><Relationship Id="rId7" Type="http://schemas.openxmlformats.org/officeDocument/2006/relationships/hyperlink" Target="https://www.itu.int/md/R23-WP1A-C-0032/en"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carconnectivity.org/wp-content/uploads/2022/11/CCC_Digital_Key_Whitepaper_Approved.pdf" TargetMode="External"/><Relationship Id="rId2" Type="http://schemas.openxmlformats.org/officeDocument/2006/relationships/hyperlink" Target="https://www.autosinnovate.org/resources/papers-reports/Ultra-Wideband%20%28UWB%29%20Technology.pdf" TargetMode="External"/><Relationship Id="rId1" Type="http://schemas.openxmlformats.org/officeDocument/2006/relationships/hyperlink" Target="https://csa-iot.org/all-solutions/alir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BR\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568178ef-2b90-40ee-86de-4595a529cba9}" enabled="1" method="Standard" siteId="{d6cff1bd-67dd-4ce8-945d-d07dc775672f}" removed="0"/>
</clbl:labelList>
</file>

<file path=docProps/app.xml><?xml version="1.0" encoding="utf-8"?>
<Properties xmlns="http://schemas.openxmlformats.org/officeDocument/2006/extended-properties" xmlns:vt="http://schemas.openxmlformats.org/officeDocument/2006/docPropsVTypes">
  <Template>C:\Users\fernandv\AppData\Roaming\Microsoft\Templates\POOL\POOL E - ITU\BR\PE_BR.dotm</Template>
  <TotalTime>29</TotalTime>
  <Pages>5</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Dan Mansergh</cp:lastModifiedBy>
  <cp:revision>6</cp:revision>
  <cp:lastPrinted>2008-02-21T14:04:00Z</cp:lastPrinted>
  <dcterms:created xsi:type="dcterms:W3CDTF">2025-04-04T19:28:00Z</dcterms:created>
  <dcterms:modified xsi:type="dcterms:W3CDTF">2025-04-08T15:42:00Z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