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101B07BB"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231C4F">
              <w:t>0</w:t>
            </w:r>
            <w:r w:rsidR="004F4364">
              <w:t>2</w:t>
            </w:r>
          </w:p>
        </w:tc>
      </w:tr>
      <w:tr w:rsidR="00790A03" w:rsidRPr="00A02BF0" w14:paraId="77748261" w14:textId="77777777" w:rsidTr="00B54F31">
        <w:trPr>
          <w:trHeight w:val="378"/>
        </w:trPr>
        <w:tc>
          <w:tcPr>
            <w:tcW w:w="3984" w:type="dxa"/>
            <w:tcBorders>
              <w:left w:val="double" w:sz="6" w:space="0" w:color="auto"/>
            </w:tcBorders>
          </w:tcPr>
          <w:p w14:paraId="631520EE" w14:textId="040B31A4" w:rsidR="00790A03" w:rsidRPr="00A02BF0" w:rsidRDefault="00790A03" w:rsidP="00790A03">
            <w:pPr>
              <w:ind w:left="144" w:right="144"/>
            </w:pPr>
            <w:r w:rsidRPr="00A02BF0">
              <w:rPr>
                <w:b/>
              </w:rPr>
              <w:t>Ref:</w:t>
            </w:r>
            <w:r>
              <w:rPr>
                <w:b/>
              </w:rPr>
              <w:t xml:space="preserve">  </w:t>
            </w:r>
            <w:r w:rsidR="00AD0A7D">
              <w:rPr>
                <w:b/>
              </w:rPr>
              <w:t xml:space="preserve">Annex </w:t>
            </w:r>
            <w:r w:rsidR="008A654E">
              <w:rPr>
                <w:b/>
              </w:rPr>
              <w:t>4</w:t>
            </w:r>
            <w:r w:rsidR="00AD0A7D">
              <w:rPr>
                <w:b/>
              </w:rPr>
              <w:t xml:space="preserve"> to </w:t>
            </w:r>
            <w:r w:rsidR="00E5228B">
              <w:rPr>
                <w:b/>
              </w:rPr>
              <w:t>1A/</w:t>
            </w:r>
            <w:r w:rsidR="008A654E">
              <w:rPr>
                <w:b/>
              </w:rPr>
              <w:t>43</w:t>
            </w:r>
            <w:r w:rsidR="00E5228B">
              <w:rPr>
                <w:b/>
              </w:rPr>
              <w:t>-E</w:t>
            </w:r>
            <w:r w:rsidR="00AD0A7D">
              <w:rPr>
                <w:b/>
              </w:rPr>
              <w:t xml:space="preserve">, </w:t>
            </w:r>
            <w:r w:rsidR="00B933F7" w:rsidRPr="00B933F7">
              <w:rPr>
                <w:bCs/>
              </w:rPr>
              <w:t xml:space="preserve">Preliminary Draft Revision of </w:t>
            </w:r>
            <w:r w:rsidR="00535ACD" w:rsidRPr="00B933F7">
              <w:rPr>
                <w:bCs/>
              </w:rPr>
              <w:t>Recommendation ITU-R SM.2110-1</w:t>
            </w:r>
            <w:r>
              <w:rPr>
                <w:b/>
              </w:rPr>
              <w:br/>
            </w:r>
            <w:r w:rsidRPr="00B96F28">
              <w:t xml:space="preserve"> </w:t>
            </w:r>
          </w:p>
        </w:tc>
        <w:tc>
          <w:tcPr>
            <w:tcW w:w="5409" w:type="dxa"/>
            <w:tcBorders>
              <w:right w:val="double" w:sz="6" w:space="0" w:color="auto"/>
            </w:tcBorders>
          </w:tcPr>
          <w:p w14:paraId="3C9D3E87" w14:textId="76F63BEB" w:rsidR="00790A03" w:rsidRPr="00A02BF0" w:rsidRDefault="00790A03" w:rsidP="006D17BF">
            <w:pPr>
              <w:tabs>
                <w:tab w:val="left" w:pos="162"/>
              </w:tabs>
              <w:ind w:left="612" w:right="144" w:hanging="468"/>
            </w:pPr>
            <w:r w:rsidRPr="00A02BF0">
              <w:rPr>
                <w:b/>
              </w:rPr>
              <w:t>Date:</w:t>
            </w:r>
            <w:r w:rsidRPr="00A02BF0">
              <w:t xml:space="preserve">  </w:t>
            </w:r>
            <w:r w:rsidR="003313DF">
              <w:t>4</w:t>
            </w:r>
            <w:r w:rsidR="00C52078">
              <w:t xml:space="preserve"> </w:t>
            </w:r>
            <w:r w:rsidR="003313DF">
              <w:t>April</w:t>
            </w:r>
            <w:r w:rsidR="00C52078">
              <w:t xml:space="preserve"> 20</w:t>
            </w:r>
            <w:r w:rsidR="00654F3B">
              <w:t>2</w:t>
            </w:r>
            <w:r w:rsidR="008A654E">
              <w:t>5</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283BD351"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the P</w:t>
            </w:r>
            <w:r w:rsidR="00D200A9">
              <w:rPr>
                <w:b w:val="0"/>
                <w:lang w:eastAsia="zh-CN"/>
              </w:rPr>
              <w:t xml:space="preserve">reliminary </w:t>
            </w:r>
            <w:r w:rsidR="00335434">
              <w:rPr>
                <w:b w:val="0"/>
                <w:lang w:eastAsia="zh-CN"/>
              </w:rPr>
              <w:t>D</w:t>
            </w:r>
            <w:r w:rsidR="00D200A9">
              <w:rPr>
                <w:b w:val="0"/>
                <w:lang w:eastAsia="zh-CN"/>
              </w:rPr>
              <w:t>raft</w:t>
            </w:r>
            <w:r w:rsidR="00D461F5">
              <w:rPr>
                <w:b w:val="0"/>
                <w:lang w:eastAsia="zh-CN"/>
              </w:rPr>
              <w:t xml:space="preserve"> </w:t>
            </w:r>
            <w:r w:rsidR="00335434">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SM.2110-1</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1198965C" w:rsidR="00790A03" w:rsidRDefault="00D70A41" w:rsidP="00B54F31">
            <w:pPr>
              <w:ind w:left="144" w:right="144"/>
              <w:rPr>
                <w:bCs/>
                <w:iCs/>
              </w:rPr>
            </w:pPr>
            <w:r>
              <w:rPr>
                <w:bCs/>
                <w:iCs/>
              </w:rPr>
              <w:t>Morris Kesler</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465EB5AE" w:rsidR="00790A03" w:rsidRDefault="00790A03" w:rsidP="00790A03">
            <w:pPr>
              <w:ind w:right="144"/>
              <w:rPr>
                <w:bCs/>
              </w:rPr>
            </w:pPr>
            <w:r>
              <w:rPr>
                <w:b/>
                <w:bCs/>
              </w:rPr>
              <w:t>Email</w:t>
            </w:r>
            <w:r>
              <w:rPr>
                <w:bCs/>
              </w:rPr>
              <w:t>:</w:t>
            </w:r>
            <w:r w:rsidR="00161EC2">
              <w:rPr>
                <w:bCs/>
              </w:rPr>
              <w:t xml:space="preserve"> </w:t>
            </w:r>
            <w:r w:rsidR="00D70A41">
              <w:rPr>
                <w:bCs/>
              </w:rPr>
              <w:t>morris.kesler</w:t>
            </w:r>
            <w:r w:rsidR="005D19B6">
              <w:rPr>
                <w:bCs/>
              </w:rPr>
              <w:t>@witricity.com</w:t>
            </w:r>
            <w:r>
              <w:rPr>
                <w:bCs/>
              </w:rPr>
              <w:br/>
            </w:r>
            <w:r>
              <w:rPr>
                <w:b/>
                <w:bCs/>
              </w:rPr>
              <w:t>Phone</w:t>
            </w:r>
            <w:r>
              <w:rPr>
                <w:bCs/>
              </w:rPr>
              <w:t xml:space="preserve">:  </w:t>
            </w:r>
            <w:r w:rsidR="005D19B6">
              <w:rPr>
                <w:bCs/>
              </w:rPr>
              <w:t xml:space="preserve">+1 </w:t>
            </w:r>
            <w:r w:rsidR="00327FE0">
              <w:rPr>
                <w:bCs/>
              </w:rPr>
              <w:t>(857) 228-12</w:t>
            </w:r>
            <w:r w:rsidR="009351D7">
              <w:rPr>
                <w:bCs/>
              </w:rPr>
              <w:t>27</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6F455950"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D6037E">
              <w:rPr>
                <w:bCs/>
              </w:rPr>
              <w:t xml:space="preserve"> to the </w:t>
            </w:r>
            <w:r w:rsidR="00882AF0">
              <w:rPr>
                <w:bCs/>
              </w:rPr>
              <w:t>preliminary draft</w:t>
            </w:r>
            <w:r w:rsidR="00D6037E">
              <w:rPr>
                <w:bCs/>
              </w:rPr>
              <w:t xml:space="preserve"> document</w:t>
            </w:r>
            <w:r w:rsidR="00387C53">
              <w:rPr>
                <w:bCs/>
              </w:rPr>
              <w:t>.  Also, to provide information and request elevation of the document.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4A1A3A11"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882AF0">
              <w:rPr>
                <w:bCs/>
              </w:rPr>
              <w:t>Simple</w:t>
            </w:r>
            <w:r w:rsidR="00592903">
              <w:rPr>
                <w:bCs/>
              </w:rPr>
              <w:t xml:space="preserve"> editorial</w:t>
            </w:r>
            <w:r w:rsidR="00882AF0">
              <w:rPr>
                <w:bCs/>
              </w:rPr>
              <w:t xml:space="preserve"> and clarifying</w:t>
            </w:r>
            <w:r w:rsidR="00592903">
              <w:rPr>
                <w:bCs/>
              </w:rPr>
              <w:t xml:space="preserve"> updates </w:t>
            </w:r>
            <w:r w:rsidR="00882AF0">
              <w:rPr>
                <w:bCs/>
              </w:rPr>
              <w:t>were</w:t>
            </w:r>
            <w:r w:rsidR="00C257E6">
              <w:rPr>
                <w:bCs/>
              </w:rPr>
              <w:t xml:space="preserve"> provided in the last meeting on this document</w:t>
            </w:r>
            <w:r w:rsidR="00882AF0">
              <w:rPr>
                <w:bCs/>
              </w:rPr>
              <w:t xml:space="preserve"> along with the removal of a proposed frequency band</w:t>
            </w:r>
            <w:r w:rsidR="00C257E6">
              <w:rPr>
                <w:bCs/>
              </w:rPr>
              <w:t xml:space="preserve">.  The intent is to </w:t>
            </w:r>
            <w:r w:rsidR="0005773C">
              <w:rPr>
                <w:bCs/>
              </w:rPr>
              <w:t>provide</w:t>
            </w:r>
            <w:r w:rsidR="00882AF0">
              <w:rPr>
                <w:bCs/>
              </w:rPr>
              <w:t xml:space="preserve"> additional</w:t>
            </w:r>
            <w:r w:rsidR="0005773C">
              <w:rPr>
                <w:bCs/>
              </w:rPr>
              <w:t xml:space="preserve"> minor editorial corrections</w:t>
            </w:r>
            <w:r w:rsidR="00882AF0">
              <w:rPr>
                <w:bCs/>
              </w:rPr>
              <w:t xml:space="preserve"> and clarifications to improve the document based on comments in the last meeting</w:t>
            </w:r>
            <w:r w:rsidR="00BD0658">
              <w:rPr>
                <w:bCs/>
              </w:rPr>
              <w:t xml:space="preserve"> </w:t>
            </w:r>
            <w:r w:rsidR="0005773C">
              <w:rPr>
                <w:bCs/>
              </w:rPr>
              <w:t>and request elevation of this document.</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7A3D93EC" w14:textId="77777777" w:rsidR="0005773C" w:rsidRDefault="0005773C" w:rsidP="0005773C">
      <w:pPr>
        <w:pStyle w:val="Normalaftertitle"/>
        <w:rPr>
          <w:lang w:val="en-US"/>
        </w:rPr>
      </w:pPr>
    </w:p>
    <w:p w14:paraId="329772E6" w14:textId="77777777" w:rsidR="00134855" w:rsidRDefault="00134855" w:rsidP="00134855"/>
    <w:p w14:paraId="4E4F1408" w14:textId="77777777" w:rsidR="00D8347D" w:rsidRDefault="00D8347D" w:rsidP="00134855">
      <w:pPr>
        <w:sectPr w:rsidR="00D8347D" w:rsidSect="003804EA">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20D81" w14:paraId="7F2E6D00" w14:textId="77777777" w:rsidTr="0067507C">
        <w:trPr>
          <w:cantSplit/>
        </w:trPr>
        <w:tc>
          <w:tcPr>
            <w:tcW w:w="6487" w:type="dxa"/>
            <w:vAlign w:val="center"/>
          </w:tcPr>
          <w:p w14:paraId="1A9DA42E" w14:textId="77777777" w:rsidR="00020D81" w:rsidRPr="00D8032B" w:rsidRDefault="00020D81" w:rsidP="0067507C">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CB036AE" w14:textId="77777777" w:rsidR="00020D81" w:rsidRDefault="00020D81" w:rsidP="0067507C">
            <w:pPr>
              <w:shd w:val="solid" w:color="FFFFFF" w:fill="FFFFFF"/>
              <w:spacing w:line="240" w:lineRule="atLeast"/>
            </w:pPr>
            <w:bookmarkStart w:id="0" w:name="ditulogo"/>
            <w:bookmarkEnd w:id="0"/>
            <w:r>
              <w:rPr>
                <w:noProof/>
                <w:lang w:eastAsia="en-GB"/>
              </w:rPr>
              <w:drawing>
                <wp:inline distT="0" distB="0" distL="0" distR="0" wp14:anchorId="6DADC473" wp14:editId="5F65915E">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20D81" w:rsidRPr="0051782D" w14:paraId="3BE8596A" w14:textId="77777777" w:rsidTr="0067507C">
        <w:trPr>
          <w:cantSplit/>
        </w:trPr>
        <w:tc>
          <w:tcPr>
            <w:tcW w:w="6487" w:type="dxa"/>
            <w:tcBorders>
              <w:bottom w:val="single" w:sz="12" w:space="0" w:color="auto"/>
            </w:tcBorders>
          </w:tcPr>
          <w:p w14:paraId="33189741" w14:textId="77777777" w:rsidR="00020D81" w:rsidRPr="00163271" w:rsidRDefault="00020D81" w:rsidP="0067507C">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516F7500" w14:textId="77777777" w:rsidR="00020D81" w:rsidRPr="0051782D" w:rsidRDefault="00020D81" w:rsidP="0067507C">
            <w:pPr>
              <w:shd w:val="solid" w:color="FFFFFF" w:fill="FFFFFF"/>
              <w:spacing w:after="48" w:line="240" w:lineRule="atLeast"/>
              <w:rPr>
                <w:sz w:val="22"/>
                <w:szCs w:val="22"/>
              </w:rPr>
            </w:pPr>
          </w:p>
        </w:tc>
      </w:tr>
      <w:tr w:rsidR="00020D81" w14:paraId="3D3A05F3" w14:textId="77777777" w:rsidTr="0067507C">
        <w:trPr>
          <w:cantSplit/>
        </w:trPr>
        <w:tc>
          <w:tcPr>
            <w:tcW w:w="6487" w:type="dxa"/>
            <w:tcBorders>
              <w:top w:val="single" w:sz="12" w:space="0" w:color="auto"/>
            </w:tcBorders>
          </w:tcPr>
          <w:p w14:paraId="5BBB1E3C" w14:textId="77777777" w:rsidR="00020D81" w:rsidRPr="0051782D" w:rsidRDefault="00020D81" w:rsidP="0067507C">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3483BEC3" w14:textId="77777777" w:rsidR="00020D81" w:rsidRPr="00710D66" w:rsidRDefault="00020D81" w:rsidP="0067507C">
            <w:pPr>
              <w:shd w:val="solid" w:color="FFFFFF" w:fill="FFFFFF"/>
              <w:spacing w:after="48" w:line="240" w:lineRule="atLeast"/>
            </w:pPr>
          </w:p>
        </w:tc>
      </w:tr>
      <w:tr w:rsidR="00020D81" w14:paraId="40610473" w14:textId="77777777" w:rsidTr="0067507C">
        <w:trPr>
          <w:cantSplit/>
        </w:trPr>
        <w:tc>
          <w:tcPr>
            <w:tcW w:w="6487" w:type="dxa"/>
            <w:vMerge w:val="restart"/>
          </w:tcPr>
          <w:p w14:paraId="7602FD36" w14:textId="3C48D57A" w:rsidR="00020D81" w:rsidRDefault="00020D81" w:rsidP="0067507C">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w:t>
            </w:r>
            <w:r w:rsidR="003E0F4A">
              <w:rPr>
                <w:rFonts w:ascii="Verdana" w:hAnsi="Verdana"/>
                <w:sz w:val="20"/>
              </w:rPr>
              <w:t>5</w:t>
            </w:r>
          </w:p>
          <w:p w14:paraId="6BB8FAD3" w14:textId="4D33BAD2" w:rsidR="00020D81" w:rsidRPr="00982084" w:rsidRDefault="00020D81" w:rsidP="0067507C">
            <w:pPr>
              <w:shd w:val="solid" w:color="FFFFFF" w:fill="FFFFFF"/>
              <w:spacing w:after="240"/>
              <w:ind w:left="1134" w:hanging="1134"/>
              <w:rPr>
                <w:rFonts w:ascii="Verdana" w:hAnsi="Verdana"/>
                <w:sz w:val="20"/>
              </w:rPr>
            </w:pPr>
            <w:r>
              <w:rPr>
                <w:rFonts w:ascii="Verdana" w:hAnsi="Verdana"/>
                <w:sz w:val="20"/>
              </w:rPr>
              <w:t xml:space="preserve">Subject: </w:t>
            </w:r>
            <w:r>
              <w:t xml:space="preserve"> </w:t>
            </w:r>
            <w:r w:rsidRPr="00C20E19">
              <w:rPr>
                <w:rFonts w:ascii="Verdana" w:hAnsi="Verdana"/>
                <w:sz w:val="20"/>
              </w:rPr>
              <w:t>Preliminary Draft Revision of Recommendation ITU-R SM.</w:t>
            </w:r>
            <w:r>
              <w:rPr>
                <w:rFonts w:ascii="Verdana" w:hAnsi="Verdana"/>
                <w:sz w:val="20"/>
              </w:rPr>
              <w:t>2110-1</w:t>
            </w:r>
          </w:p>
        </w:tc>
        <w:tc>
          <w:tcPr>
            <w:tcW w:w="3402" w:type="dxa"/>
          </w:tcPr>
          <w:p w14:paraId="327B5462" w14:textId="77777777" w:rsidR="00020D81" w:rsidRPr="00140FF8" w:rsidRDefault="00020D81" w:rsidP="0067507C">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020D81" w14:paraId="3EF02E7A" w14:textId="77777777" w:rsidTr="0067507C">
        <w:trPr>
          <w:cantSplit/>
        </w:trPr>
        <w:tc>
          <w:tcPr>
            <w:tcW w:w="6487" w:type="dxa"/>
            <w:vMerge/>
          </w:tcPr>
          <w:p w14:paraId="64F4893D" w14:textId="77777777" w:rsidR="00020D81" w:rsidRDefault="00020D81" w:rsidP="0067507C">
            <w:pPr>
              <w:spacing w:before="60"/>
              <w:jc w:val="center"/>
              <w:rPr>
                <w:b/>
                <w:smallCaps/>
                <w:sz w:val="32"/>
                <w:lang w:eastAsia="zh-CN"/>
              </w:rPr>
            </w:pPr>
            <w:bookmarkStart w:id="3" w:name="ddate" w:colFirst="1" w:colLast="1"/>
            <w:bookmarkEnd w:id="2"/>
          </w:p>
        </w:tc>
        <w:tc>
          <w:tcPr>
            <w:tcW w:w="3402" w:type="dxa"/>
          </w:tcPr>
          <w:p w14:paraId="1441E4B8" w14:textId="2368EA9A" w:rsidR="00020D81" w:rsidRPr="00140FF8" w:rsidRDefault="00020D81" w:rsidP="0067507C">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w:t>
            </w:r>
            <w:r w:rsidR="003E0F4A">
              <w:rPr>
                <w:rFonts w:ascii="Verdana" w:hAnsi="Verdana"/>
                <w:b/>
                <w:sz w:val="20"/>
                <w:lang w:eastAsia="zh-CN"/>
              </w:rPr>
              <w:t>5</w:t>
            </w:r>
          </w:p>
        </w:tc>
      </w:tr>
      <w:tr w:rsidR="00020D81" w14:paraId="3E28D8C0" w14:textId="77777777" w:rsidTr="0067507C">
        <w:trPr>
          <w:cantSplit/>
        </w:trPr>
        <w:tc>
          <w:tcPr>
            <w:tcW w:w="6487" w:type="dxa"/>
            <w:vMerge/>
          </w:tcPr>
          <w:p w14:paraId="1F33CAAD" w14:textId="77777777" w:rsidR="00020D81" w:rsidRDefault="00020D81" w:rsidP="0067507C">
            <w:pPr>
              <w:spacing w:before="60"/>
              <w:jc w:val="center"/>
              <w:rPr>
                <w:b/>
                <w:smallCaps/>
                <w:sz w:val="32"/>
                <w:lang w:eastAsia="zh-CN"/>
              </w:rPr>
            </w:pPr>
            <w:bookmarkStart w:id="4" w:name="dorlang" w:colFirst="1" w:colLast="1"/>
            <w:bookmarkEnd w:id="3"/>
          </w:p>
        </w:tc>
        <w:tc>
          <w:tcPr>
            <w:tcW w:w="3402" w:type="dxa"/>
          </w:tcPr>
          <w:p w14:paraId="20F305D9" w14:textId="77777777" w:rsidR="00020D81" w:rsidRDefault="00020D81" w:rsidP="0067507C">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263415BF" w14:textId="77777777" w:rsidR="00020D81" w:rsidRDefault="00020D81" w:rsidP="0067507C">
            <w:pPr>
              <w:shd w:val="solid" w:color="FFFFFF" w:fill="FFFFFF"/>
              <w:spacing w:line="240" w:lineRule="atLeast"/>
              <w:rPr>
                <w:rFonts w:ascii="Verdana" w:eastAsia="SimSun" w:hAnsi="Verdana"/>
                <w:b/>
                <w:sz w:val="20"/>
                <w:lang w:eastAsia="zh-CN"/>
              </w:rPr>
            </w:pPr>
          </w:p>
          <w:p w14:paraId="373317E7" w14:textId="77777777" w:rsidR="00020D81" w:rsidRPr="00140FF8" w:rsidRDefault="00020D81" w:rsidP="0067507C">
            <w:pPr>
              <w:shd w:val="solid" w:color="FFFFFF" w:fill="FFFFFF"/>
              <w:spacing w:line="240" w:lineRule="atLeast"/>
              <w:rPr>
                <w:rFonts w:ascii="Verdana" w:eastAsia="SimSun" w:hAnsi="Verdana"/>
                <w:sz w:val="20"/>
                <w:lang w:eastAsia="zh-CN"/>
              </w:rPr>
            </w:pPr>
          </w:p>
        </w:tc>
      </w:tr>
      <w:tr w:rsidR="00020D81" w14:paraId="463A5872" w14:textId="77777777" w:rsidTr="0067507C">
        <w:trPr>
          <w:cantSplit/>
        </w:trPr>
        <w:tc>
          <w:tcPr>
            <w:tcW w:w="9889" w:type="dxa"/>
            <w:gridSpan w:val="2"/>
          </w:tcPr>
          <w:p w14:paraId="401023CD" w14:textId="77777777" w:rsidR="00020D81" w:rsidRDefault="00020D81" w:rsidP="0067507C">
            <w:pPr>
              <w:pStyle w:val="Source"/>
              <w:rPr>
                <w:lang w:eastAsia="zh-CN"/>
              </w:rPr>
            </w:pPr>
            <w:bookmarkStart w:id="5" w:name="dsource" w:colFirst="0" w:colLast="0"/>
            <w:bookmarkEnd w:id="4"/>
            <w:r>
              <w:rPr>
                <w:lang w:eastAsia="zh-CN"/>
              </w:rPr>
              <w:t>United States of America</w:t>
            </w:r>
          </w:p>
        </w:tc>
      </w:tr>
      <w:tr w:rsidR="00020D81" w14:paraId="47F7BA9A" w14:textId="77777777" w:rsidTr="0067507C">
        <w:trPr>
          <w:cantSplit/>
        </w:trPr>
        <w:tc>
          <w:tcPr>
            <w:tcW w:w="9889" w:type="dxa"/>
            <w:gridSpan w:val="2"/>
          </w:tcPr>
          <w:p w14:paraId="475FF99C" w14:textId="52E36761" w:rsidR="00020D81" w:rsidRDefault="00020D81" w:rsidP="0067507C">
            <w:pPr>
              <w:pStyle w:val="Title1"/>
              <w:rPr>
                <w:lang w:eastAsia="zh-CN"/>
              </w:rPr>
            </w:pPr>
            <w:bookmarkStart w:id="6" w:name="drec" w:colFirst="0" w:colLast="0"/>
            <w:bookmarkEnd w:id="5"/>
            <w:r w:rsidRPr="00420A55">
              <w:rPr>
                <w:lang w:eastAsia="zh-CN"/>
              </w:rPr>
              <w:t>Preliminary Draft Revision of Recommendation ITU-R SM.</w:t>
            </w:r>
            <w:r>
              <w:rPr>
                <w:lang w:eastAsia="zh-CN"/>
              </w:rPr>
              <w:t>2110-1</w:t>
            </w:r>
          </w:p>
        </w:tc>
      </w:tr>
      <w:tr w:rsidR="00020D81" w14:paraId="7653498B" w14:textId="77777777" w:rsidTr="0067507C">
        <w:trPr>
          <w:cantSplit/>
        </w:trPr>
        <w:tc>
          <w:tcPr>
            <w:tcW w:w="9889" w:type="dxa"/>
            <w:gridSpan w:val="2"/>
          </w:tcPr>
          <w:p w14:paraId="05BE7320" w14:textId="77777777" w:rsidR="00020D81" w:rsidRDefault="00020D81" w:rsidP="0067507C">
            <w:pPr>
              <w:pStyle w:val="Title4"/>
              <w:rPr>
                <w:lang w:eastAsia="zh-CN"/>
              </w:rPr>
            </w:pPr>
            <w:bookmarkStart w:id="7" w:name="dtitle1" w:colFirst="0" w:colLast="0"/>
            <w:bookmarkEnd w:id="6"/>
            <w:r>
              <w:t>US Proposal for Updates and Elevation</w:t>
            </w:r>
          </w:p>
        </w:tc>
      </w:tr>
    </w:tbl>
    <w:bookmarkEnd w:id="7"/>
    <w:p w14:paraId="74395F2A" w14:textId="77777777" w:rsidR="00020D81" w:rsidRPr="00DC3D01" w:rsidRDefault="00020D81" w:rsidP="00020D81">
      <w:pPr>
        <w:pStyle w:val="Headingb"/>
        <w:spacing w:before="360"/>
      </w:pPr>
      <w:r>
        <w:t>Background</w:t>
      </w:r>
    </w:p>
    <w:p w14:paraId="5804D042" w14:textId="7FD28E9A" w:rsidR="00020D81" w:rsidRDefault="00020D81" w:rsidP="00020D81">
      <w:pPr>
        <w:rPr>
          <w:lang w:eastAsia="zh-CN"/>
        </w:rPr>
      </w:pPr>
      <w:r>
        <w:rPr>
          <w:lang w:eastAsia="ja-JP"/>
        </w:rPr>
        <w:t>In the June 202</w:t>
      </w:r>
      <w:r w:rsidR="00A727DA">
        <w:rPr>
          <w:lang w:eastAsia="ja-JP"/>
        </w:rPr>
        <w:t>4</w:t>
      </w:r>
      <w:r>
        <w:rPr>
          <w:lang w:eastAsia="ja-JP"/>
        </w:rPr>
        <w:t xml:space="preserve"> WP1A meetings, </w:t>
      </w:r>
      <w:r w:rsidRPr="008478F1">
        <w:rPr>
          <w:lang w:eastAsia="ja-JP"/>
        </w:rPr>
        <w:t xml:space="preserve">the </w:t>
      </w:r>
      <w:r>
        <w:rPr>
          <w:lang w:eastAsia="ja-JP"/>
        </w:rPr>
        <w:t>p</w:t>
      </w:r>
      <w:r w:rsidRPr="008478F1">
        <w:rPr>
          <w:lang w:eastAsia="ja-JP"/>
        </w:rPr>
        <w:t xml:space="preserve">reliminary </w:t>
      </w:r>
      <w:r>
        <w:rPr>
          <w:lang w:eastAsia="ja-JP"/>
        </w:rPr>
        <w:t>d</w:t>
      </w:r>
      <w:r w:rsidRPr="008478F1">
        <w:rPr>
          <w:lang w:eastAsia="ja-JP"/>
        </w:rPr>
        <w:t xml:space="preserve">raft </w:t>
      </w:r>
      <w:r>
        <w:rPr>
          <w:lang w:eastAsia="ja-JP"/>
        </w:rPr>
        <w:t>r</w:t>
      </w:r>
      <w:r w:rsidRPr="008478F1">
        <w:rPr>
          <w:lang w:eastAsia="ja-JP"/>
        </w:rPr>
        <w:t>evision of Recommendation ITU-R SM.2110-1, A</w:t>
      </w:r>
      <w:r>
        <w:rPr>
          <w:lang w:eastAsia="ja-JP"/>
        </w:rPr>
        <w:t xml:space="preserve">nnex </w:t>
      </w:r>
      <w:r w:rsidR="00F7009D">
        <w:rPr>
          <w:lang w:eastAsia="ja-JP"/>
        </w:rPr>
        <w:t>4</w:t>
      </w:r>
      <w:r>
        <w:rPr>
          <w:lang w:eastAsia="ja-JP"/>
        </w:rPr>
        <w:t xml:space="preserve"> of the Chairman’s Report, was carried forward. This document provides several important updates</w:t>
      </w:r>
      <w:r w:rsidR="00B3688A">
        <w:rPr>
          <w:lang w:eastAsia="ja-JP"/>
        </w:rPr>
        <w:t xml:space="preserve"> to the published version of Recommendation ITU-R SM.2110-1</w:t>
      </w:r>
      <w:r>
        <w:rPr>
          <w:lang w:eastAsia="ja-JP"/>
        </w:rPr>
        <w:t xml:space="preserve"> based on the most recent information. However, </w:t>
      </w:r>
      <w:r w:rsidR="00F7009D">
        <w:rPr>
          <w:lang w:eastAsia="ja-JP"/>
        </w:rPr>
        <w:t>some small additional editorial</w:t>
      </w:r>
      <w:r w:rsidR="00C375E5">
        <w:rPr>
          <w:lang w:eastAsia="ja-JP"/>
        </w:rPr>
        <w:t xml:space="preserve"> corrections are needed</w:t>
      </w:r>
      <w:r w:rsidR="003727E2">
        <w:rPr>
          <w:lang w:eastAsia="ja-JP"/>
        </w:rPr>
        <w:t xml:space="preserve"> along with some minor clarifications on the </w:t>
      </w:r>
      <w:r w:rsidR="006D7601">
        <w:rPr>
          <w:lang w:eastAsia="ja-JP"/>
        </w:rPr>
        <w:t>55-57 kHz and 63-65 kHz bands</w:t>
      </w:r>
      <w:r w:rsidR="00C375E5">
        <w:rPr>
          <w:lang w:eastAsia="ja-JP"/>
        </w:rPr>
        <w:t>.</w:t>
      </w:r>
    </w:p>
    <w:p w14:paraId="4BB65382" w14:textId="77777777" w:rsidR="00020D81" w:rsidRPr="008E5E6B" w:rsidRDefault="00020D81" w:rsidP="00020D81">
      <w:pPr>
        <w:pStyle w:val="Headingb"/>
        <w:spacing w:before="360"/>
      </w:pPr>
      <w:r w:rsidRPr="008E5E6B">
        <w:t>Discussion</w:t>
      </w:r>
    </w:p>
    <w:p w14:paraId="2CAE92C5" w14:textId="451427F3" w:rsidR="00020D81" w:rsidRDefault="00020D81" w:rsidP="00020D81">
      <w:pPr>
        <w:rPr>
          <w:lang w:eastAsia="zh-CN"/>
        </w:rPr>
      </w:pPr>
      <w:r>
        <w:rPr>
          <w:lang w:eastAsia="zh-CN"/>
        </w:rPr>
        <w:t xml:space="preserve">The United States of America (USA) has reviewed Annex </w:t>
      </w:r>
      <w:r w:rsidR="00C375E5">
        <w:rPr>
          <w:lang w:eastAsia="zh-CN"/>
        </w:rPr>
        <w:t>4</w:t>
      </w:r>
      <w:r>
        <w:rPr>
          <w:lang w:eastAsia="zh-CN"/>
        </w:rPr>
        <w:t xml:space="preserve"> of the Chairman’s Report and </w:t>
      </w:r>
      <w:r w:rsidR="007244A4">
        <w:rPr>
          <w:lang w:eastAsia="zh-CN"/>
        </w:rPr>
        <w:t>suggests some minor editorial corrections as provided in the attachment</w:t>
      </w:r>
      <w:r w:rsidR="00466908">
        <w:rPr>
          <w:lang w:eastAsia="zh-CN"/>
        </w:rPr>
        <w:t>. Additionally, the USA notes that there has been some confusion caused by the fact that the 55-57 kHz and 63-65 kHz bands are included in the fundamental frequency table</w:t>
      </w:r>
      <w:r w:rsidR="009B4B53">
        <w:rPr>
          <w:lang w:eastAsia="zh-CN"/>
        </w:rPr>
        <w:t xml:space="preserve"> (Table 1)</w:t>
      </w:r>
      <w:r w:rsidR="00466908">
        <w:rPr>
          <w:lang w:eastAsia="zh-CN"/>
        </w:rPr>
        <w:t xml:space="preserve"> </w:t>
      </w:r>
      <w:r w:rsidR="00213CF7">
        <w:rPr>
          <w:lang w:eastAsia="zh-CN"/>
        </w:rPr>
        <w:t>even though</w:t>
      </w:r>
      <w:r w:rsidR="00466908">
        <w:rPr>
          <w:lang w:eastAsia="zh-CN"/>
        </w:rPr>
        <w:t xml:space="preserve"> these frequencies were included</w:t>
      </w:r>
      <w:r w:rsidR="00A61C56">
        <w:rPr>
          <w:lang w:eastAsia="zh-CN"/>
        </w:rPr>
        <w:t xml:space="preserve"> only for </w:t>
      </w:r>
      <w:r w:rsidR="00213CF7">
        <w:rPr>
          <w:lang w:eastAsia="zh-CN"/>
        </w:rPr>
        <w:t>providing power transfer using the</w:t>
      </w:r>
      <w:r w:rsidR="00A61C56">
        <w:rPr>
          <w:lang w:eastAsia="zh-CN"/>
        </w:rPr>
        <w:t xml:space="preserve"> third harmonic by one specific technology</w:t>
      </w:r>
      <w:r w:rsidR="00193BBC">
        <w:rPr>
          <w:lang w:eastAsia="zh-CN"/>
        </w:rPr>
        <w:t>.</w:t>
      </w:r>
      <w:r w:rsidR="009A0611">
        <w:rPr>
          <w:lang w:eastAsia="zh-CN"/>
        </w:rPr>
        <w:t xml:space="preserve"> In </w:t>
      </w:r>
      <w:r w:rsidR="009B4B53">
        <w:rPr>
          <w:lang w:eastAsia="zh-CN"/>
        </w:rPr>
        <w:t>all</w:t>
      </w:r>
      <w:r w:rsidR="006004B8">
        <w:rPr>
          <w:lang w:eastAsia="zh-CN"/>
        </w:rPr>
        <w:t xml:space="preserve"> the referenced </w:t>
      </w:r>
      <w:r w:rsidR="009D2E60">
        <w:rPr>
          <w:lang w:eastAsia="zh-CN"/>
        </w:rPr>
        <w:t xml:space="preserve">standards </w:t>
      </w:r>
      <w:r w:rsidR="00A770AC">
        <w:rPr>
          <w:lang w:eastAsia="zh-CN"/>
        </w:rPr>
        <w:t>for WPT</w:t>
      </w:r>
      <w:r w:rsidR="009D2E60">
        <w:rPr>
          <w:lang w:eastAsia="zh-CN"/>
        </w:rPr>
        <w:t>-EV</w:t>
      </w:r>
      <w:r w:rsidR="009918CD">
        <w:rPr>
          <w:lang w:eastAsia="zh-CN"/>
        </w:rPr>
        <w:t xml:space="preserve"> in the Recommendation</w:t>
      </w:r>
      <w:r w:rsidR="009A0611">
        <w:rPr>
          <w:lang w:eastAsia="zh-CN"/>
        </w:rPr>
        <w:t xml:space="preserve">, power transfer only occurs </w:t>
      </w:r>
      <w:r w:rsidR="00A770AC">
        <w:rPr>
          <w:lang w:eastAsia="zh-CN"/>
        </w:rPr>
        <w:t>by using the</w:t>
      </w:r>
      <w:r w:rsidR="009A0611">
        <w:rPr>
          <w:lang w:eastAsia="zh-CN"/>
        </w:rPr>
        <w:t xml:space="preserve"> fundamental frequency</w:t>
      </w:r>
      <w:r w:rsidR="006004B8">
        <w:rPr>
          <w:lang w:eastAsia="zh-CN"/>
        </w:rPr>
        <w:t>.</w:t>
      </w:r>
      <w:r w:rsidR="009A0611">
        <w:rPr>
          <w:lang w:eastAsia="zh-CN"/>
        </w:rPr>
        <w:t xml:space="preserve"> </w:t>
      </w:r>
      <w:r w:rsidR="006004B8">
        <w:rPr>
          <w:lang w:eastAsia="zh-CN"/>
        </w:rPr>
        <w:t>The additional usage of the</w:t>
      </w:r>
      <w:r w:rsidR="00F865EE">
        <w:rPr>
          <w:lang w:eastAsia="zh-CN"/>
        </w:rPr>
        <w:t xml:space="preserve"> third harmonic falling within the</w:t>
      </w:r>
      <w:r w:rsidR="009A0611">
        <w:rPr>
          <w:lang w:eastAsia="zh-CN"/>
        </w:rPr>
        <w:t xml:space="preserve"> </w:t>
      </w:r>
      <w:r w:rsidR="00A770AC">
        <w:rPr>
          <w:lang w:eastAsia="zh-CN"/>
        </w:rPr>
        <w:t xml:space="preserve">55-57 kHz </w:t>
      </w:r>
      <w:r w:rsidR="00F865EE">
        <w:rPr>
          <w:lang w:eastAsia="zh-CN"/>
        </w:rPr>
        <w:t>or</w:t>
      </w:r>
      <w:r w:rsidR="00A770AC">
        <w:rPr>
          <w:lang w:eastAsia="zh-CN"/>
        </w:rPr>
        <w:t xml:space="preserve"> 63-65 kHz bands </w:t>
      </w:r>
      <w:r w:rsidR="00F865EE">
        <w:rPr>
          <w:lang w:eastAsia="zh-CN"/>
        </w:rPr>
        <w:t xml:space="preserve">was originally introduced by South Korea and </w:t>
      </w:r>
      <w:r w:rsidR="00A770AC">
        <w:rPr>
          <w:lang w:eastAsia="zh-CN"/>
        </w:rPr>
        <w:t>represent a unique</w:t>
      </w:r>
      <w:r w:rsidR="00F865EE">
        <w:rPr>
          <w:lang w:eastAsia="zh-CN"/>
        </w:rPr>
        <w:t xml:space="preserve"> (non-standardized)</w:t>
      </w:r>
      <w:r w:rsidR="00A770AC">
        <w:rPr>
          <w:lang w:eastAsia="zh-CN"/>
        </w:rPr>
        <w:t xml:space="preserve"> use-case</w:t>
      </w:r>
      <w:r w:rsidR="004D583B">
        <w:rPr>
          <w:lang w:eastAsia="zh-CN"/>
        </w:rPr>
        <w:t xml:space="preserve"> for the possibility to transfer power using both the 19-21 kHz band (fundamental) and the 55-57 kHz / </w:t>
      </w:r>
      <w:r w:rsidR="00EB7966">
        <w:rPr>
          <w:lang w:eastAsia="zh-CN"/>
        </w:rPr>
        <w:t>63-65 kHz (third harmonic) with specified restriction</w:t>
      </w:r>
      <w:r w:rsidR="00F865EE">
        <w:rPr>
          <w:lang w:eastAsia="zh-CN"/>
        </w:rPr>
        <w:t xml:space="preserve">s </w:t>
      </w:r>
      <w:r w:rsidR="009B4B53">
        <w:rPr>
          <w:lang w:eastAsia="zh-CN"/>
        </w:rPr>
        <w:t>as noted below the table</w:t>
      </w:r>
      <w:r w:rsidR="00A770AC">
        <w:rPr>
          <w:lang w:eastAsia="zh-CN"/>
        </w:rPr>
        <w:t>.</w:t>
      </w:r>
      <w:r w:rsidR="0074008D">
        <w:rPr>
          <w:lang w:eastAsia="zh-CN"/>
        </w:rPr>
        <w:t xml:space="preserve"> Finally, the USA notes that ISO recently withdrew ISO 19363 and replaced it with ISO 5474-4</w:t>
      </w:r>
      <w:r w:rsidR="00056731">
        <w:rPr>
          <w:lang w:eastAsia="zh-CN"/>
        </w:rPr>
        <w:t>.</w:t>
      </w:r>
    </w:p>
    <w:p w14:paraId="7BD8DD5E" w14:textId="77777777" w:rsidR="00020D81" w:rsidRPr="008E5E6B" w:rsidRDefault="00020D81" w:rsidP="00020D81">
      <w:pPr>
        <w:pStyle w:val="Headingb"/>
        <w:spacing w:before="360"/>
      </w:pPr>
      <w:r w:rsidRPr="008E5E6B">
        <w:t>Proposal</w:t>
      </w:r>
    </w:p>
    <w:p w14:paraId="49B15862" w14:textId="79336E34" w:rsidR="00020D81" w:rsidRDefault="004435EF" w:rsidP="00020D81">
      <w:pPr>
        <w:rPr>
          <w:lang w:eastAsia="zh-CN"/>
        </w:rPr>
      </w:pPr>
      <w:r>
        <w:rPr>
          <w:lang w:eastAsia="zh-CN"/>
        </w:rPr>
        <w:t>T</w:t>
      </w:r>
      <w:r w:rsidR="00020D81">
        <w:rPr>
          <w:lang w:eastAsia="zh-CN"/>
        </w:rPr>
        <w:t>he USA proposes the following:</w:t>
      </w:r>
    </w:p>
    <w:p w14:paraId="7C152472" w14:textId="07DA4044" w:rsidR="00020D81" w:rsidRDefault="00020D81" w:rsidP="00020D81">
      <w:pPr>
        <w:pStyle w:val="ListParagraph"/>
        <w:numPr>
          <w:ilvl w:val="0"/>
          <w:numId w:val="1"/>
        </w:numPr>
        <w:rPr>
          <w:lang w:eastAsia="zh-CN"/>
        </w:rPr>
      </w:pPr>
      <w:r>
        <w:rPr>
          <w:lang w:eastAsia="zh-CN"/>
        </w:rPr>
        <w:t>Editorial updates to the</w:t>
      </w:r>
      <w:r w:rsidR="00734F25">
        <w:rPr>
          <w:lang w:eastAsia="zh-CN"/>
        </w:rPr>
        <w:t xml:space="preserve"> </w:t>
      </w:r>
      <w:r w:rsidR="0015171D">
        <w:rPr>
          <w:lang w:eastAsia="zh-CN"/>
        </w:rPr>
        <w:t>p</w:t>
      </w:r>
      <w:r w:rsidRPr="00927962">
        <w:rPr>
          <w:lang w:eastAsia="zh-CN"/>
        </w:rPr>
        <w:t xml:space="preserve">reliminary </w:t>
      </w:r>
      <w:r>
        <w:rPr>
          <w:lang w:eastAsia="zh-CN"/>
        </w:rPr>
        <w:t>d</w:t>
      </w:r>
      <w:r w:rsidRPr="00927962">
        <w:rPr>
          <w:lang w:eastAsia="zh-CN"/>
        </w:rPr>
        <w:t xml:space="preserve">raft </w:t>
      </w:r>
      <w:r>
        <w:rPr>
          <w:lang w:eastAsia="zh-CN"/>
        </w:rPr>
        <w:t>r</w:t>
      </w:r>
      <w:r w:rsidRPr="00927962">
        <w:rPr>
          <w:lang w:eastAsia="zh-CN"/>
        </w:rPr>
        <w:t xml:space="preserve">evision of </w:t>
      </w:r>
      <w:r>
        <w:rPr>
          <w:lang w:eastAsia="zh-CN"/>
        </w:rPr>
        <w:t xml:space="preserve">Recommendation </w:t>
      </w:r>
      <w:r w:rsidRPr="00927962">
        <w:rPr>
          <w:lang w:eastAsia="zh-CN"/>
        </w:rPr>
        <w:t>ITU-R SM.2110-1.</w:t>
      </w:r>
    </w:p>
    <w:p w14:paraId="32977356" w14:textId="2576C5C1" w:rsidR="00BF2490" w:rsidRPr="001C2208" w:rsidRDefault="00BF2490" w:rsidP="00020D81">
      <w:pPr>
        <w:pStyle w:val="ListParagraph"/>
        <w:numPr>
          <w:ilvl w:val="0"/>
          <w:numId w:val="1"/>
        </w:numPr>
        <w:rPr>
          <w:lang w:eastAsia="zh-CN"/>
        </w:rPr>
      </w:pPr>
      <w:r>
        <w:rPr>
          <w:lang w:eastAsia="zh-CN"/>
        </w:rPr>
        <w:t>Modification of Table 1 and its note to clarify the intended potential usage</w:t>
      </w:r>
      <w:r w:rsidR="00A91BE8">
        <w:rPr>
          <w:lang w:eastAsia="zh-CN"/>
        </w:rPr>
        <w:t xml:space="preserve"> and restrictions</w:t>
      </w:r>
      <w:r>
        <w:rPr>
          <w:lang w:eastAsia="zh-CN"/>
        </w:rPr>
        <w:t xml:space="preserve"> </w:t>
      </w:r>
      <w:r w:rsidR="00A91BE8">
        <w:rPr>
          <w:lang w:eastAsia="zh-CN"/>
        </w:rPr>
        <w:t>for</w:t>
      </w:r>
      <w:r>
        <w:rPr>
          <w:lang w:eastAsia="zh-CN"/>
        </w:rPr>
        <w:t xml:space="preserve"> the 55-57 kHz and </w:t>
      </w:r>
      <w:r w:rsidR="00A91BE8">
        <w:rPr>
          <w:lang w:eastAsia="zh-CN"/>
        </w:rPr>
        <w:t>63-65 kHz bands.</w:t>
      </w:r>
    </w:p>
    <w:p w14:paraId="52241948" w14:textId="56E3DA3E" w:rsidR="00020D81" w:rsidRDefault="00020D81" w:rsidP="00020D81">
      <w:pPr>
        <w:pStyle w:val="ListParagraph"/>
        <w:numPr>
          <w:ilvl w:val="0"/>
          <w:numId w:val="1"/>
        </w:numPr>
        <w:rPr>
          <w:lang w:eastAsia="zh-CN"/>
        </w:rPr>
      </w:pPr>
      <w:r>
        <w:rPr>
          <w:lang w:eastAsia="zh-CN"/>
        </w:rPr>
        <w:t>Elevation of the w</w:t>
      </w:r>
      <w:r w:rsidRPr="00853D70">
        <w:rPr>
          <w:lang w:eastAsia="zh-CN"/>
        </w:rPr>
        <w:t xml:space="preserve">orking </w:t>
      </w:r>
      <w:r>
        <w:rPr>
          <w:lang w:eastAsia="zh-CN"/>
        </w:rPr>
        <w:t>d</w:t>
      </w:r>
      <w:r w:rsidRPr="00853D70">
        <w:rPr>
          <w:lang w:eastAsia="zh-CN"/>
        </w:rPr>
        <w:t xml:space="preserve">ocument </w:t>
      </w:r>
      <w:r w:rsidR="0015171D">
        <w:rPr>
          <w:lang w:eastAsia="zh-CN"/>
        </w:rPr>
        <w:t>to a</w:t>
      </w:r>
      <w:r w:rsidRPr="00853D70">
        <w:rPr>
          <w:lang w:eastAsia="zh-CN"/>
        </w:rPr>
        <w:t xml:space="preserve"> </w:t>
      </w:r>
      <w:r>
        <w:rPr>
          <w:lang w:eastAsia="zh-CN"/>
        </w:rPr>
        <w:t>d</w:t>
      </w:r>
      <w:r w:rsidRPr="00853D70">
        <w:rPr>
          <w:lang w:eastAsia="zh-CN"/>
        </w:rPr>
        <w:t xml:space="preserve">raft </w:t>
      </w:r>
      <w:r>
        <w:rPr>
          <w:lang w:eastAsia="zh-CN"/>
        </w:rPr>
        <w:t>r</w:t>
      </w:r>
      <w:r w:rsidRPr="00853D70">
        <w:rPr>
          <w:lang w:eastAsia="zh-CN"/>
        </w:rPr>
        <w:t xml:space="preserve">evision of </w:t>
      </w:r>
      <w:r>
        <w:rPr>
          <w:lang w:eastAsia="zh-CN"/>
        </w:rPr>
        <w:t xml:space="preserve">Recommendation </w:t>
      </w:r>
      <w:r w:rsidRPr="00853D70">
        <w:rPr>
          <w:lang w:eastAsia="zh-CN"/>
        </w:rPr>
        <w:t xml:space="preserve">ITU-R SM.2110 </w:t>
      </w:r>
      <w:r>
        <w:rPr>
          <w:lang w:eastAsia="zh-CN"/>
        </w:rPr>
        <w:t xml:space="preserve">to </w:t>
      </w:r>
      <w:r w:rsidR="0015171D">
        <w:rPr>
          <w:lang w:eastAsia="zh-CN"/>
        </w:rPr>
        <w:t>be considered</w:t>
      </w:r>
      <w:r w:rsidR="00833A98">
        <w:rPr>
          <w:lang w:eastAsia="zh-CN"/>
        </w:rPr>
        <w:t xml:space="preserve"> for publication</w:t>
      </w:r>
      <w:r w:rsidR="0015171D">
        <w:rPr>
          <w:lang w:eastAsia="zh-CN"/>
        </w:rPr>
        <w:t xml:space="preserve"> by Study Group 1</w:t>
      </w:r>
      <w:r>
        <w:rPr>
          <w:lang w:eastAsia="zh-CN"/>
        </w:rPr>
        <w:t>.</w:t>
      </w:r>
    </w:p>
    <w:p w14:paraId="4DEAC056" w14:textId="77777777" w:rsidR="00020D81" w:rsidRDefault="00020D81" w:rsidP="00020D81">
      <w:pPr>
        <w:rPr>
          <w:lang w:eastAsia="zh-CN"/>
        </w:rPr>
      </w:pPr>
    </w:p>
    <w:p w14:paraId="41E193A3" w14:textId="38EC943C" w:rsidR="00020D81" w:rsidRDefault="00020D81" w:rsidP="00020D81">
      <w:r w:rsidRPr="006C072C">
        <w:rPr>
          <w:b/>
          <w:bCs/>
          <w:lang w:eastAsia="zh-CN"/>
        </w:rPr>
        <w:t>Attachment:</w:t>
      </w:r>
      <w:r w:rsidR="00833A98">
        <w:rPr>
          <w:lang w:eastAsia="zh-CN"/>
        </w:rPr>
        <w:t xml:space="preserve"> </w:t>
      </w:r>
      <w:r>
        <w:rPr>
          <w:lang w:eastAsia="zh-CN"/>
        </w:rPr>
        <w:t>USA proposed updates to the p</w:t>
      </w:r>
      <w:r w:rsidRPr="00636FFE">
        <w:rPr>
          <w:lang w:eastAsia="zh-CN"/>
        </w:rPr>
        <w:t xml:space="preserve">reliminary </w:t>
      </w:r>
      <w:r>
        <w:rPr>
          <w:lang w:eastAsia="zh-CN"/>
        </w:rPr>
        <w:t>d</w:t>
      </w:r>
      <w:r w:rsidRPr="00636FFE">
        <w:rPr>
          <w:lang w:eastAsia="zh-CN"/>
        </w:rPr>
        <w:t xml:space="preserve">raft </w:t>
      </w:r>
      <w:r>
        <w:rPr>
          <w:lang w:eastAsia="zh-CN"/>
        </w:rPr>
        <w:t>r</w:t>
      </w:r>
      <w:r w:rsidRPr="00636FFE">
        <w:rPr>
          <w:lang w:eastAsia="zh-CN"/>
        </w:rPr>
        <w:t xml:space="preserve">evision of </w:t>
      </w:r>
      <w:r>
        <w:rPr>
          <w:lang w:eastAsia="zh-CN"/>
        </w:rPr>
        <w:t xml:space="preserve">Recommendation </w:t>
      </w:r>
      <w:r w:rsidRPr="00636FFE">
        <w:rPr>
          <w:lang w:eastAsia="zh-CN"/>
        </w:rPr>
        <w:t>ITU-R SM.2110</w:t>
      </w:r>
      <w:r>
        <w:rPr>
          <w:lang w:eastAsia="zh-CN"/>
        </w:rPr>
        <w:t>-1</w:t>
      </w:r>
    </w:p>
    <w:p w14:paraId="2FAFCCA0" w14:textId="1C0AAB54" w:rsidR="00A817E6" w:rsidRDefault="00020D81" w:rsidP="002420CF">
      <w:pPr>
        <w:jc w:val="center"/>
      </w:pPr>
      <w:r>
        <w:rPr>
          <w:lang w:eastAsia="zh-CN"/>
        </w:rPr>
        <w:t>_________________</w:t>
      </w:r>
    </w:p>
    <w:p w14:paraId="0D7BB6A3" w14:textId="77777777" w:rsidR="005E1C01" w:rsidRDefault="005E1C01" w:rsidP="00134855">
      <w:pPr>
        <w:sectPr w:rsidR="005E1C01" w:rsidSect="003804EA">
          <w:pgSz w:w="11907" w:h="16834" w:code="9"/>
          <w:pgMar w:top="1418" w:right="1134" w:bottom="1134" w:left="1134" w:header="720" w:footer="482" w:gutter="0"/>
          <w:paperSrc w:first="15" w:other="15"/>
          <w:pgNumType w:start="1"/>
          <w:cols w:space="720"/>
        </w:sectPr>
      </w:pPr>
    </w:p>
    <w:p w14:paraId="7B3AA92B" w14:textId="77777777" w:rsidR="00DE5F7C" w:rsidRDefault="00DE5F7C" w:rsidP="00DE5F7C">
      <w:pPr>
        <w:pStyle w:val="AnnexNo"/>
      </w:pPr>
      <w:r w:rsidRPr="004E63B4">
        <w:lastRenderedPageBreak/>
        <w:t>Attachment</w:t>
      </w:r>
    </w:p>
    <w:p w14:paraId="4A85C638" w14:textId="77777777" w:rsidR="00535F26" w:rsidRDefault="00535F26" w:rsidP="00D24D3E">
      <w:pPr>
        <w:rPr>
          <w:i/>
          <w:iCs/>
          <w:lang w:val="en-GB"/>
        </w:rPr>
      </w:pPr>
    </w:p>
    <w:p w14:paraId="1D7942B1" w14:textId="3E9C22B0" w:rsidR="00D24D3E" w:rsidRPr="00B86C68" w:rsidRDefault="00B86C68" w:rsidP="003A51DE">
      <w:pPr>
        <w:jc w:val="center"/>
        <w:rPr>
          <w:i/>
          <w:iCs/>
          <w:lang w:val="en-GB"/>
        </w:rPr>
      </w:pPr>
      <w:r w:rsidRPr="004449CD">
        <w:rPr>
          <w:i/>
          <w:iCs/>
          <w:highlight w:val="green"/>
          <w:lang w:val="en-GB"/>
        </w:rPr>
        <w:t xml:space="preserve">[USA Note (not for inclusion): The </w:t>
      </w:r>
      <w:r w:rsidR="00535F26" w:rsidRPr="004449CD">
        <w:rPr>
          <w:i/>
          <w:iCs/>
          <w:highlight w:val="green"/>
          <w:lang w:val="en-GB"/>
        </w:rPr>
        <w:t>new USA proposed changes are highlighted in green.]</w:t>
      </w:r>
    </w:p>
    <w:p w14:paraId="1478DC85" w14:textId="77777777" w:rsidR="00DE5F7C" w:rsidRPr="00206D82" w:rsidRDefault="00DE5F7C" w:rsidP="00DE5F7C">
      <w:pPr>
        <w:pStyle w:val="RecNo"/>
      </w:pPr>
      <w:r w:rsidRPr="00206D82">
        <w:t>PRELIMINARY DRAFT REVISION OF RECOMMENDATION ITU-R SM.2110-1</w:t>
      </w:r>
    </w:p>
    <w:p w14:paraId="7BB0A491" w14:textId="77777777" w:rsidR="00DE5F7C" w:rsidRPr="00206D82" w:rsidRDefault="00DE5F7C" w:rsidP="00DE5F7C">
      <w:pPr>
        <w:pStyle w:val="Rectitle"/>
      </w:pPr>
      <w:r w:rsidRPr="00206D82">
        <w:t xml:space="preserve">Guidance on </w:t>
      </w:r>
      <w:proofErr w:type="spellStart"/>
      <w:r w:rsidRPr="00206D82">
        <w:t>frequency</w:t>
      </w:r>
      <w:proofErr w:type="spellEnd"/>
      <w:r w:rsidRPr="00206D82">
        <w:t xml:space="preserve"> ranges for </w:t>
      </w:r>
      <w:proofErr w:type="spellStart"/>
      <w:r w:rsidRPr="00206D82">
        <w:t>operation</w:t>
      </w:r>
      <w:proofErr w:type="spellEnd"/>
      <w:r w:rsidRPr="00206D82">
        <w:t xml:space="preserve"> of non-</w:t>
      </w:r>
      <w:proofErr w:type="spellStart"/>
      <w:r w:rsidRPr="00206D82">
        <w:t>beam</w:t>
      </w:r>
      <w:proofErr w:type="spellEnd"/>
      <w:r w:rsidRPr="00206D82">
        <w:t xml:space="preserve"> </w:t>
      </w:r>
      <w:r w:rsidRPr="00206D82">
        <w:br/>
      </w:r>
      <w:proofErr w:type="spellStart"/>
      <w:r w:rsidRPr="00206D82">
        <w:t>wireless</w:t>
      </w:r>
      <w:proofErr w:type="spellEnd"/>
      <w:r w:rsidRPr="00206D82">
        <w:t xml:space="preserve"> power transmission for </w:t>
      </w:r>
      <w:proofErr w:type="spellStart"/>
      <w:r w:rsidRPr="00206D82">
        <w:t>electric</w:t>
      </w:r>
      <w:proofErr w:type="spellEnd"/>
      <w:r w:rsidRPr="00206D82">
        <w:t xml:space="preserve"> </w:t>
      </w:r>
      <w:proofErr w:type="spellStart"/>
      <w:r w:rsidRPr="00206D82">
        <w:t>vehicles</w:t>
      </w:r>
      <w:proofErr w:type="spellEnd"/>
    </w:p>
    <w:p w14:paraId="42A64F1A" w14:textId="77777777" w:rsidR="00DE5F7C" w:rsidRPr="00206D82" w:rsidRDefault="00DE5F7C" w:rsidP="00DE5F7C">
      <w:pPr>
        <w:pStyle w:val="Recref"/>
        <w:rPr>
          <w:ins w:id="8" w:author="Author"/>
        </w:rPr>
      </w:pPr>
      <w:ins w:id="9" w:author="Author">
        <w:r w:rsidRPr="00206D82">
          <w:t>(Question ITU-R 210-4/1)</w:t>
        </w:r>
      </w:ins>
    </w:p>
    <w:p w14:paraId="01357F2D" w14:textId="77777777" w:rsidR="00DE5F7C" w:rsidRPr="00206D82" w:rsidRDefault="00DE5F7C" w:rsidP="00DE5F7C">
      <w:pPr>
        <w:pStyle w:val="Recdate"/>
        <w:rPr>
          <w:szCs w:val="24"/>
        </w:rPr>
      </w:pPr>
      <w:r w:rsidRPr="00206D82">
        <w:rPr>
          <w:szCs w:val="24"/>
        </w:rPr>
        <w:t>(2017-2019)</w:t>
      </w:r>
    </w:p>
    <w:p w14:paraId="7C5C95F2" w14:textId="77777777" w:rsidR="00DE5F7C" w:rsidRPr="00206D82" w:rsidRDefault="00DE5F7C">
      <w:pPr>
        <w:keepNext/>
        <w:keepLines/>
        <w:spacing w:before="160"/>
        <w:rPr>
          <w:rFonts w:ascii="Times New Roman Bold" w:hAnsi="Times New Roman Bold" w:cs="Times New Roman Bold"/>
          <w:lang w:eastAsia="zh-CN"/>
        </w:rPr>
        <w:pPrChange w:id="10" w:author="Author">
          <w:pPr>
            <w:pStyle w:val="HeadingSum"/>
          </w:pPr>
        </w:pPrChange>
      </w:pPr>
      <w:r w:rsidRPr="00AF65CD">
        <w:rPr>
          <w:rFonts w:ascii="Times New Roman Bold" w:hAnsi="Times New Roman Bold" w:cs="Times New Roman Bold"/>
          <w:b/>
          <w:sz w:val="22"/>
          <w:lang w:val="en-GB" w:eastAsia="zh-CN"/>
          <w:rPrChange w:id="11" w:author="Author">
            <w:rPr>
              <w:rFonts w:eastAsiaTheme="minorEastAsia"/>
              <w:b w:val="0"/>
            </w:rPr>
          </w:rPrChange>
        </w:rPr>
        <w:t>Scope</w:t>
      </w:r>
    </w:p>
    <w:p w14:paraId="06F15264" w14:textId="77777777" w:rsidR="00DE5F7C" w:rsidRPr="00206D82" w:rsidRDefault="00DE5F7C">
      <w:pPr>
        <w:tabs>
          <w:tab w:val="left" w:pos="794"/>
          <w:tab w:val="left" w:pos="1191"/>
          <w:tab w:val="left" w:pos="1588"/>
          <w:tab w:val="left" w:pos="1985"/>
        </w:tabs>
        <w:spacing w:after="480"/>
        <w:jc w:val="both"/>
        <w:pPrChange w:id="12" w:author="Author">
          <w:pPr>
            <w:pStyle w:val="Summary"/>
          </w:pPr>
        </w:pPrChange>
      </w:pPr>
      <w:r w:rsidRPr="00AF65CD">
        <w:rPr>
          <w:sz w:val="22"/>
          <w:lang w:val="en-GB"/>
          <w:rPrChange w:id="13" w:author="Author">
            <w:rPr>
              <w:rFonts w:eastAsiaTheme="minorEastAsia"/>
            </w:rPr>
          </w:rPrChange>
        </w:rPr>
        <w:t xml:space="preserve">This Recommendation provides </w:t>
      </w:r>
      <w:del w:id="14" w:author="Author">
        <w:r w:rsidRPr="00206D82">
          <w:delText>guidelines for the use of</w:delText>
        </w:r>
      </w:del>
      <w:ins w:id="15" w:author="Author">
        <w:r w:rsidRPr="00206D82">
          <w:rPr>
            <w:sz w:val="22"/>
          </w:rPr>
          <w:t>guidance on</w:t>
        </w:r>
      </w:ins>
      <w:r w:rsidRPr="00AF65CD">
        <w:rPr>
          <w:sz w:val="22"/>
          <w:lang w:val="en-GB"/>
          <w:rPrChange w:id="16" w:author="Author">
            <w:rPr>
              <w:rFonts w:eastAsiaTheme="minorEastAsia"/>
            </w:rPr>
          </w:rPrChange>
        </w:rPr>
        <w:t xml:space="preserve"> frequency ranges for the operation of non-beam wireless power transmission (</w:t>
      </w:r>
      <w:ins w:id="17" w:author="Author">
        <w:r w:rsidRPr="00206D82">
          <w:rPr>
            <w:sz w:val="22"/>
            <w:lang w:eastAsia="ko-KR"/>
          </w:rPr>
          <w:t xml:space="preserve">non-beam </w:t>
        </w:r>
      </w:ins>
      <w:r w:rsidRPr="00AF65CD">
        <w:rPr>
          <w:sz w:val="22"/>
          <w:lang w:val="en-GB"/>
          <w:rPrChange w:id="18" w:author="Author">
            <w:rPr>
              <w:rFonts w:eastAsiaTheme="minorEastAsia"/>
            </w:rPr>
          </w:rPrChange>
        </w:rPr>
        <w:t>WPT) for electric vehicles</w:t>
      </w:r>
      <w:del w:id="19" w:author="Author">
        <w:r w:rsidRPr="00206D82">
          <w:rPr>
            <w:lang w:eastAsia="ko-KR"/>
          </w:rPr>
          <w:delText>.</w:delText>
        </w:r>
      </w:del>
      <w:ins w:id="20" w:author="Author">
        <w:r w:rsidRPr="00206D82">
          <w:rPr>
            <w:sz w:val="22"/>
            <w:lang w:eastAsia="ko-KR"/>
          </w:rPr>
          <w:t xml:space="preserve"> (EV).</w:t>
        </w:r>
      </w:ins>
      <w:r w:rsidRPr="00AF65CD">
        <w:rPr>
          <w:sz w:val="22"/>
          <w:lang w:val="en-GB"/>
          <w:rPrChange w:id="21" w:author="Author">
            <w:rPr>
              <w:rFonts w:eastAsiaTheme="minorEastAsia"/>
            </w:rPr>
          </w:rPrChange>
        </w:rPr>
        <w:t xml:space="preserve"> </w:t>
      </w:r>
    </w:p>
    <w:p w14:paraId="72F26D83" w14:textId="77777777" w:rsidR="00DE5F7C" w:rsidRPr="00AF65CD" w:rsidRDefault="00DE5F7C" w:rsidP="00DE5F7C">
      <w:pPr>
        <w:keepNext/>
        <w:keepLines/>
        <w:spacing w:before="160"/>
        <w:rPr>
          <w:rFonts w:ascii="Times New Roman Bold" w:hAnsi="Times New Roman Bold" w:cs="Times New Roman Bold"/>
          <w:b/>
          <w:lang w:val="en-GB" w:eastAsia="zh-CN"/>
          <w:rPrChange w:id="22" w:author="Author">
            <w:rPr/>
          </w:rPrChange>
        </w:rPr>
      </w:pPr>
      <w:r w:rsidRPr="00AF65CD">
        <w:rPr>
          <w:rFonts w:ascii="Times New Roman Bold" w:hAnsi="Times New Roman Bold" w:cs="Times New Roman Bold"/>
          <w:b/>
          <w:lang w:val="en-GB" w:eastAsia="zh-CN"/>
          <w:rPrChange w:id="23" w:author="Author">
            <w:rPr/>
          </w:rPrChange>
        </w:rPr>
        <w:t>Keywords</w:t>
      </w:r>
    </w:p>
    <w:p w14:paraId="59603AB7" w14:textId="77777777" w:rsidR="00DE5F7C" w:rsidRPr="00206D82" w:rsidRDefault="00DE5F7C">
      <w:pPr>
        <w:tabs>
          <w:tab w:val="left" w:pos="794"/>
          <w:tab w:val="left" w:pos="1191"/>
          <w:tab w:val="left" w:pos="1588"/>
          <w:tab w:val="left" w:pos="1985"/>
        </w:tabs>
        <w:jc w:val="both"/>
        <w:pPrChange w:id="24" w:author="Author">
          <w:pPr/>
        </w:pPrChange>
      </w:pPr>
      <w:r w:rsidRPr="00AF65CD">
        <w:rPr>
          <w:lang w:val="en-GB"/>
          <w:rPrChange w:id="25" w:author="Author">
            <w:rPr/>
          </w:rPrChange>
        </w:rPr>
        <w:t xml:space="preserve">Wireless power transmission, short-range devices, </w:t>
      </w:r>
      <w:r w:rsidRPr="00AF65CD">
        <w:rPr>
          <w:rFonts w:eastAsia="Calibri"/>
          <w:lang w:val="en-GB"/>
          <w:rPrChange w:id="26" w:author="Author">
            <w:rPr>
              <w:rFonts w:eastAsia="Calibri"/>
            </w:rPr>
          </w:rPrChange>
        </w:rPr>
        <w:t>ISM, non-beam</w:t>
      </w:r>
      <w:ins w:id="27" w:author="Author">
        <w:r w:rsidRPr="00206D82">
          <w:rPr>
            <w:rFonts w:eastAsia="Calibri"/>
          </w:rPr>
          <w:t xml:space="preserve"> WPT</w:t>
        </w:r>
      </w:ins>
    </w:p>
    <w:p w14:paraId="5BB96FB2" w14:textId="77777777" w:rsidR="00DE5F7C" w:rsidRPr="00AF65CD" w:rsidRDefault="00DE5F7C" w:rsidP="00DE5F7C">
      <w:pPr>
        <w:keepNext/>
        <w:keepLines/>
        <w:spacing w:before="160"/>
        <w:rPr>
          <w:rFonts w:ascii="Times New Roman Bold" w:hAnsi="Times New Roman Bold" w:cs="Times New Roman Bold"/>
          <w:b/>
          <w:lang w:eastAsia="zh-CN"/>
          <w:rPrChange w:id="28" w:author="Author">
            <w:rPr>
              <w:rFonts w:asciiTheme="majorBidi" w:hAnsiTheme="majorBidi"/>
            </w:rPr>
          </w:rPrChange>
        </w:rPr>
      </w:pPr>
      <w:r w:rsidRPr="00AF65CD">
        <w:rPr>
          <w:rFonts w:ascii="Times New Roman Bold" w:hAnsi="Times New Roman Bold" w:cs="Times New Roman Bold"/>
          <w:b/>
          <w:lang w:val="en-GB" w:eastAsia="zh-CN"/>
          <w:rPrChange w:id="29" w:author="Author">
            <w:rPr/>
          </w:rPrChange>
        </w:rPr>
        <w:t>Abbreviations</w:t>
      </w:r>
      <w:r w:rsidRPr="00AF65CD">
        <w:rPr>
          <w:rFonts w:ascii="Times New Roman Bold" w:hAnsi="Times New Roman Bold" w:cs="Times New Roman Bold"/>
          <w:b/>
          <w:lang w:val="en-GB" w:eastAsia="zh-CN"/>
          <w:rPrChange w:id="30" w:author="Author">
            <w:rPr>
              <w:rFonts w:asciiTheme="majorBidi" w:hAnsiTheme="majorBidi"/>
            </w:rPr>
          </w:rPrChange>
        </w:rPr>
        <w:t xml:space="preserve">/Glossary </w:t>
      </w:r>
    </w:p>
    <w:p w14:paraId="73FEEB1C" w14:textId="77777777" w:rsidR="00DE5F7C" w:rsidRPr="00AF65CD" w:rsidRDefault="00DE5F7C">
      <w:pPr>
        <w:tabs>
          <w:tab w:val="left" w:pos="1191"/>
          <w:tab w:val="left" w:pos="1588"/>
          <w:tab w:val="left" w:pos="1985"/>
        </w:tabs>
        <w:jc w:val="both"/>
        <w:rPr>
          <w:lang w:val="en-GB"/>
          <w:rPrChange w:id="31" w:author="Author">
            <w:rPr/>
          </w:rPrChange>
        </w:rPr>
        <w:pPrChange w:id="32" w:author="Author">
          <w:pPr/>
        </w:pPrChange>
      </w:pPr>
      <w:r w:rsidRPr="00AF65CD">
        <w:rPr>
          <w:lang w:val="en-GB"/>
          <w:rPrChange w:id="33" w:author="Author">
            <w:rPr/>
          </w:rPrChange>
        </w:rPr>
        <w:t>CISPR</w:t>
      </w:r>
      <w:r w:rsidRPr="00AF65CD">
        <w:rPr>
          <w:lang w:val="en-GB"/>
          <w:rPrChange w:id="34" w:author="Author">
            <w:rPr/>
          </w:rPrChange>
        </w:rPr>
        <w:tab/>
        <w:t>In French “</w:t>
      </w:r>
      <w:proofErr w:type="spellStart"/>
      <w:r w:rsidRPr="00AF65CD">
        <w:rPr>
          <w:lang w:val="en-GB"/>
          <w:rPrChange w:id="35" w:author="Author">
            <w:rPr/>
          </w:rPrChange>
        </w:rPr>
        <w:t>Comité</w:t>
      </w:r>
      <w:proofErr w:type="spellEnd"/>
      <w:r w:rsidRPr="00AF65CD">
        <w:rPr>
          <w:lang w:val="en-GB"/>
          <w:rPrChange w:id="36" w:author="Author">
            <w:rPr/>
          </w:rPrChange>
        </w:rPr>
        <w:t xml:space="preserve"> International </w:t>
      </w:r>
      <w:proofErr w:type="spellStart"/>
      <w:r w:rsidRPr="00AF65CD">
        <w:rPr>
          <w:lang w:val="en-GB"/>
          <w:rPrChange w:id="37" w:author="Author">
            <w:rPr/>
          </w:rPrChange>
        </w:rPr>
        <w:t>Spécial</w:t>
      </w:r>
      <w:proofErr w:type="spellEnd"/>
      <w:r w:rsidRPr="00AF65CD">
        <w:rPr>
          <w:lang w:val="en-GB"/>
          <w:rPrChange w:id="38" w:author="Author">
            <w:rPr/>
          </w:rPrChange>
        </w:rPr>
        <w:t xml:space="preserve"> des Perturbations </w:t>
      </w:r>
      <w:proofErr w:type="spellStart"/>
      <w:r w:rsidRPr="00AF65CD">
        <w:rPr>
          <w:lang w:val="en-GB"/>
          <w:rPrChange w:id="39" w:author="Author">
            <w:rPr/>
          </w:rPrChange>
        </w:rPr>
        <w:t>Radioélectriques</w:t>
      </w:r>
      <w:proofErr w:type="spellEnd"/>
      <w:r w:rsidRPr="00AF65CD">
        <w:rPr>
          <w:lang w:val="en-GB"/>
          <w:rPrChange w:id="40" w:author="Author">
            <w:rPr/>
          </w:rPrChange>
        </w:rPr>
        <w:t xml:space="preserve">”, </w:t>
      </w:r>
      <w:r w:rsidRPr="00AF65CD">
        <w:rPr>
          <w:lang w:val="en-GB"/>
          <w:rPrChange w:id="41" w:author="Author">
            <w:rPr/>
          </w:rPrChange>
        </w:rPr>
        <w:br/>
        <w:t xml:space="preserve"> </w:t>
      </w:r>
      <w:r w:rsidRPr="00AF65CD">
        <w:rPr>
          <w:lang w:val="en-GB"/>
          <w:rPrChange w:id="42" w:author="Author">
            <w:rPr/>
          </w:rPrChange>
        </w:rPr>
        <w:tab/>
        <w:t>International Special Committee on Radio Interference</w:t>
      </w:r>
    </w:p>
    <w:p w14:paraId="158E7D25" w14:textId="77777777" w:rsidR="00DE5F7C" w:rsidRPr="00206D82" w:rsidRDefault="00DE5F7C" w:rsidP="00DE5F7C">
      <w:pPr>
        <w:tabs>
          <w:tab w:val="left" w:pos="1191"/>
          <w:tab w:val="left" w:pos="1588"/>
          <w:tab w:val="left" w:pos="1985"/>
        </w:tabs>
        <w:jc w:val="both"/>
        <w:rPr>
          <w:ins w:id="43" w:author="Author"/>
        </w:rPr>
      </w:pPr>
      <w:ins w:id="44" w:author="Author">
        <w:r w:rsidRPr="00206D82">
          <w:t>ICES</w:t>
        </w:r>
        <w:r w:rsidRPr="00206D82">
          <w:tab/>
          <w:t>International Committee on Electromagnetic Safety</w:t>
        </w:r>
      </w:ins>
    </w:p>
    <w:p w14:paraId="1663C48B" w14:textId="77777777" w:rsidR="00DE5F7C" w:rsidRPr="00AF65CD" w:rsidRDefault="00DE5F7C">
      <w:pPr>
        <w:tabs>
          <w:tab w:val="left" w:pos="1191"/>
          <w:tab w:val="left" w:pos="1588"/>
          <w:tab w:val="left" w:pos="1985"/>
        </w:tabs>
        <w:jc w:val="both"/>
        <w:rPr>
          <w:lang w:val="en-GB"/>
          <w:rPrChange w:id="45" w:author="Author">
            <w:rPr/>
          </w:rPrChange>
        </w:rPr>
        <w:pPrChange w:id="46" w:author="Author">
          <w:pPr/>
        </w:pPrChange>
      </w:pPr>
      <w:r w:rsidRPr="00AF65CD">
        <w:rPr>
          <w:lang w:val="en-GB"/>
          <w:rPrChange w:id="47" w:author="Author">
            <w:rPr/>
          </w:rPrChange>
        </w:rPr>
        <w:t>ICNIRP</w:t>
      </w:r>
      <w:r w:rsidRPr="00AF65CD">
        <w:rPr>
          <w:lang w:val="en-GB"/>
          <w:rPrChange w:id="48" w:author="Author">
            <w:rPr/>
          </w:rPrChange>
        </w:rPr>
        <w:tab/>
        <w:t>International Commission on Non</w:t>
      </w:r>
      <w:r w:rsidRPr="00AF65CD">
        <w:rPr>
          <w:lang w:val="en-GB"/>
          <w:rPrChange w:id="49" w:author="Author">
            <w:rPr/>
          </w:rPrChange>
        </w:rPr>
        <w:noBreakHyphen/>
        <w:t>ionizing Radiation Protection</w:t>
      </w:r>
    </w:p>
    <w:p w14:paraId="0C77C2A5" w14:textId="77777777" w:rsidR="00DE5F7C" w:rsidRPr="00AF65CD" w:rsidRDefault="00DE5F7C">
      <w:pPr>
        <w:tabs>
          <w:tab w:val="left" w:pos="1191"/>
          <w:tab w:val="left" w:pos="1588"/>
          <w:tab w:val="left" w:pos="1985"/>
        </w:tabs>
        <w:jc w:val="both"/>
        <w:rPr>
          <w:lang w:val="en-GB"/>
          <w:rPrChange w:id="50" w:author="Author">
            <w:rPr/>
          </w:rPrChange>
        </w:rPr>
        <w:pPrChange w:id="51" w:author="Author">
          <w:pPr/>
        </w:pPrChange>
      </w:pPr>
      <w:r w:rsidRPr="00AF65CD">
        <w:rPr>
          <w:lang w:val="en-GB"/>
          <w:rPrChange w:id="52" w:author="Author">
            <w:rPr/>
          </w:rPrChange>
        </w:rPr>
        <w:t>IEC</w:t>
      </w:r>
      <w:r w:rsidRPr="00AF65CD">
        <w:rPr>
          <w:lang w:val="en-GB"/>
          <w:rPrChange w:id="53" w:author="Author">
            <w:rPr/>
          </w:rPrChange>
        </w:rPr>
        <w:tab/>
        <w:t>International Electrotechnical Commission</w:t>
      </w:r>
    </w:p>
    <w:p w14:paraId="6972E59E" w14:textId="77777777" w:rsidR="00DE5F7C" w:rsidRPr="00206D82" w:rsidRDefault="00DE5F7C" w:rsidP="00DE5F7C">
      <w:pPr>
        <w:tabs>
          <w:tab w:val="left" w:pos="1191"/>
          <w:tab w:val="left" w:pos="1588"/>
          <w:tab w:val="left" w:pos="1985"/>
        </w:tabs>
        <w:jc w:val="both"/>
        <w:rPr>
          <w:ins w:id="54" w:author="Author"/>
          <w:lang w:eastAsia="zh-CN"/>
        </w:rPr>
      </w:pPr>
      <w:ins w:id="55" w:author="Author">
        <w:r w:rsidRPr="00206D82">
          <w:rPr>
            <w:lang w:eastAsia="zh-CN"/>
          </w:rPr>
          <w:t>IEEE</w:t>
        </w:r>
        <w:r w:rsidRPr="00206D82">
          <w:rPr>
            <w:lang w:eastAsia="zh-CN"/>
          </w:rPr>
          <w:tab/>
          <w:t>Institute of Electrical and Electronics Engineers</w:t>
        </w:r>
      </w:ins>
    </w:p>
    <w:p w14:paraId="77DFC8A5" w14:textId="77777777" w:rsidR="00DE5F7C" w:rsidRPr="00AF65CD" w:rsidRDefault="00DE5F7C">
      <w:pPr>
        <w:tabs>
          <w:tab w:val="left" w:pos="1191"/>
          <w:tab w:val="left" w:pos="1588"/>
          <w:tab w:val="left" w:pos="1985"/>
        </w:tabs>
        <w:jc w:val="both"/>
        <w:rPr>
          <w:lang w:val="en-GB"/>
          <w:rPrChange w:id="56" w:author="Author">
            <w:rPr/>
          </w:rPrChange>
        </w:rPr>
        <w:pPrChange w:id="57" w:author="Author">
          <w:pPr/>
        </w:pPrChange>
      </w:pPr>
      <w:r w:rsidRPr="00AF65CD">
        <w:rPr>
          <w:lang w:val="en-GB"/>
          <w:rPrChange w:id="58" w:author="Author">
            <w:rPr/>
          </w:rPrChange>
        </w:rPr>
        <w:t>ISO</w:t>
      </w:r>
      <w:r w:rsidRPr="00AF65CD">
        <w:rPr>
          <w:lang w:val="en-GB"/>
          <w:rPrChange w:id="59" w:author="Author">
            <w:rPr/>
          </w:rPrChange>
        </w:rPr>
        <w:tab/>
        <w:t>International Organization for Standardization</w:t>
      </w:r>
    </w:p>
    <w:p w14:paraId="5F215182" w14:textId="77777777" w:rsidR="00DE5F7C" w:rsidRPr="00AF65CD" w:rsidRDefault="00DE5F7C">
      <w:pPr>
        <w:tabs>
          <w:tab w:val="left" w:pos="1191"/>
          <w:tab w:val="left" w:pos="1588"/>
          <w:tab w:val="left" w:pos="1985"/>
        </w:tabs>
        <w:jc w:val="both"/>
        <w:rPr>
          <w:lang w:val="en-GB"/>
          <w:rPrChange w:id="60" w:author="Author">
            <w:rPr/>
          </w:rPrChange>
        </w:rPr>
        <w:pPrChange w:id="61" w:author="Author">
          <w:pPr/>
        </w:pPrChange>
      </w:pPr>
      <w:r w:rsidRPr="00AF65CD">
        <w:rPr>
          <w:rFonts w:eastAsia="Calibri"/>
          <w:lang w:val="en-GB"/>
          <w:rPrChange w:id="62" w:author="Author">
            <w:rPr>
              <w:rFonts w:eastAsia="Calibri"/>
            </w:rPr>
          </w:rPrChange>
        </w:rPr>
        <w:t>ISM</w:t>
      </w:r>
      <w:r w:rsidRPr="00AF65CD">
        <w:rPr>
          <w:rFonts w:eastAsia="Calibri"/>
          <w:lang w:val="en-GB"/>
          <w:rPrChange w:id="63" w:author="Author">
            <w:rPr>
              <w:rFonts w:eastAsia="Calibri"/>
            </w:rPr>
          </w:rPrChange>
        </w:rPr>
        <w:tab/>
        <w:t>Industrial, scientific, medical</w:t>
      </w:r>
      <w:r w:rsidRPr="00AF65CD">
        <w:rPr>
          <w:lang w:val="en-GB"/>
          <w:rPrChange w:id="64" w:author="Author">
            <w:rPr/>
          </w:rPrChange>
        </w:rPr>
        <w:t xml:space="preserve"> </w:t>
      </w:r>
    </w:p>
    <w:p w14:paraId="1C40D3E7" w14:textId="77777777" w:rsidR="00DE5F7C" w:rsidRPr="00206D82" w:rsidRDefault="00DE5F7C">
      <w:pPr>
        <w:tabs>
          <w:tab w:val="left" w:pos="1191"/>
          <w:tab w:val="left" w:pos="1588"/>
          <w:tab w:val="left" w:pos="1985"/>
        </w:tabs>
        <w:jc w:val="both"/>
        <w:pPrChange w:id="65" w:author="Author">
          <w:pPr/>
        </w:pPrChange>
      </w:pPr>
      <w:r w:rsidRPr="00AF65CD">
        <w:rPr>
          <w:lang w:val="en-GB"/>
          <w:rPrChange w:id="66" w:author="Author">
            <w:rPr/>
          </w:rPrChange>
        </w:rPr>
        <w:t>RR</w:t>
      </w:r>
      <w:r w:rsidRPr="00AF65CD">
        <w:rPr>
          <w:lang w:val="en-GB"/>
          <w:rPrChange w:id="67" w:author="Author">
            <w:rPr/>
          </w:rPrChange>
        </w:rPr>
        <w:tab/>
        <w:t>Radio Regulations</w:t>
      </w:r>
    </w:p>
    <w:p w14:paraId="7E0DF911" w14:textId="77777777" w:rsidR="00DE5F7C" w:rsidRPr="00AF65CD" w:rsidRDefault="00DE5F7C">
      <w:pPr>
        <w:tabs>
          <w:tab w:val="left" w:pos="1191"/>
          <w:tab w:val="left" w:pos="1588"/>
          <w:tab w:val="left" w:pos="1985"/>
        </w:tabs>
        <w:jc w:val="both"/>
        <w:rPr>
          <w:lang w:val="en-GB"/>
          <w:rPrChange w:id="68" w:author="Author">
            <w:rPr/>
          </w:rPrChange>
        </w:rPr>
        <w:pPrChange w:id="69" w:author="Author">
          <w:pPr/>
        </w:pPrChange>
      </w:pPr>
      <w:r w:rsidRPr="00AF65CD">
        <w:rPr>
          <w:lang w:val="en-GB"/>
          <w:rPrChange w:id="70" w:author="Author">
            <w:rPr/>
          </w:rPrChange>
        </w:rPr>
        <w:t>SAE</w:t>
      </w:r>
      <w:r w:rsidRPr="00AF65CD">
        <w:rPr>
          <w:lang w:val="en-GB"/>
          <w:rPrChange w:id="71" w:author="Author">
            <w:rPr/>
          </w:rPrChange>
        </w:rPr>
        <w:tab/>
        <w:t>Society of Automotive Engineers</w:t>
      </w:r>
    </w:p>
    <w:p w14:paraId="7918EB32" w14:textId="77777777" w:rsidR="00DE5F7C" w:rsidRPr="00AF65CD" w:rsidRDefault="00DE5F7C">
      <w:pPr>
        <w:tabs>
          <w:tab w:val="left" w:pos="1191"/>
          <w:tab w:val="left" w:pos="1588"/>
          <w:tab w:val="left" w:pos="1985"/>
        </w:tabs>
        <w:jc w:val="both"/>
        <w:rPr>
          <w:lang w:val="en-GB"/>
          <w:rPrChange w:id="72" w:author="Author">
            <w:rPr/>
          </w:rPrChange>
        </w:rPr>
        <w:pPrChange w:id="73" w:author="Author">
          <w:pPr/>
        </w:pPrChange>
      </w:pPr>
      <w:del w:id="74" w:author="Author">
        <w:r w:rsidRPr="00206D82">
          <w:delText>SFTSS</w:delText>
        </w:r>
      </w:del>
      <w:ins w:id="75" w:author="Author">
        <w:r w:rsidRPr="00206D82">
          <w:t>SFTS</w:t>
        </w:r>
      </w:ins>
      <w:r w:rsidRPr="00AF65CD">
        <w:rPr>
          <w:lang w:val="en-GB"/>
          <w:rPrChange w:id="76" w:author="Author">
            <w:rPr/>
          </w:rPrChange>
        </w:rPr>
        <w:tab/>
        <w:t>Standard frequency and time signal service</w:t>
      </w:r>
      <w:ins w:id="77" w:author="Author">
        <w:r w:rsidRPr="00206D82" w:rsidDel="00210000">
          <w:rPr>
            <w:lang w:eastAsia="zh-CN"/>
          </w:rPr>
          <w:t xml:space="preserve"> </w:t>
        </w:r>
        <w:r w:rsidRPr="00206D82">
          <w:rPr>
            <w:lang w:eastAsia="zh-CN"/>
          </w:rPr>
          <w:t>Frequency and Time Signal Service</w:t>
        </w:r>
      </w:ins>
    </w:p>
    <w:p w14:paraId="4C03DE44" w14:textId="77777777" w:rsidR="00DE5F7C" w:rsidRPr="00AF65CD" w:rsidRDefault="00DE5F7C">
      <w:pPr>
        <w:tabs>
          <w:tab w:val="left" w:pos="1191"/>
          <w:tab w:val="left" w:pos="1588"/>
          <w:tab w:val="left" w:pos="1985"/>
        </w:tabs>
        <w:jc w:val="both"/>
        <w:rPr>
          <w:lang w:val="en-GB"/>
          <w:rPrChange w:id="78" w:author="Author">
            <w:rPr/>
          </w:rPrChange>
        </w:rPr>
        <w:pPrChange w:id="79" w:author="Author">
          <w:pPr/>
        </w:pPrChange>
      </w:pPr>
      <w:r w:rsidRPr="00AF65CD">
        <w:rPr>
          <w:lang w:val="en-GB"/>
          <w:rPrChange w:id="80" w:author="Author">
            <w:rPr/>
          </w:rPrChange>
        </w:rPr>
        <w:t>WHO</w:t>
      </w:r>
      <w:r w:rsidRPr="00AF65CD">
        <w:rPr>
          <w:lang w:val="en-GB"/>
          <w:rPrChange w:id="81" w:author="Author">
            <w:rPr/>
          </w:rPrChange>
        </w:rPr>
        <w:tab/>
        <w:t>World Health Organization</w:t>
      </w:r>
    </w:p>
    <w:p w14:paraId="4B72AF58" w14:textId="77777777" w:rsidR="00DE5F7C" w:rsidRPr="00AF65CD" w:rsidRDefault="00DE5F7C">
      <w:pPr>
        <w:tabs>
          <w:tab w:val="left" w:pos="1191"/>
          <w:tab w:val="left" w:pos="1588"/>
          <w:tab w:val="left" w:pos="1985"/>
        </w:tabs>
        <w:jc w:val="both"/>
        <w:rPr>
          <w:lang w:val="en-GB"/>
          <w:rPrChange w:id="82" w:author="Author">
            <w:rPr/>
          </w:rPrChange>
        </w:rPr>
        <w:pPrChange w:id="83" w:author="Author">
          <w:pPr/>
        </w:pPrChange>
      </w:pPr>
      <w:r w:rsidRPr="00206D82">
        <w:t>WPT</w:t>
      </w:r>
      <w:r w:rsidRPr="00206D82">
        <w:tab/>
      </w:r>
      <w:del w:id="84" w:author="Author">
        <w:r w:rsidRPr="00206D82">
          <w:rPr>
            <w:lang w:eastAsia="ko-KR"/>
          </w:rPr>
          <w:delText>wireless</w:delText>
        </w:r>
      </w:del>
      <w:ins w:id="85" w:author="Author">
        <w:r w:rsidRPr="00206D82">
          <w:rPr>
            <w:lang w:eastAsia="ko-KR"/>
          </w:rPr>
          <w:t>Wireless</w:t>
        </w:r>
      </w:ins>
      <w:r w:rsidRPr="00AF65CD">
        <w:rPr>
          <w:lang w:val="en-GB"/>
          <w:rPrChange w:id="86" w:author="Author">
            <w:rPr/>
          </w:rPrChange>
        </w:rPr>
        <w:t xml:space="preserve"> power transmission</w:t>
      </w:r>
      <w:ins w:id="87" w:author="Author">
        <w:r w:rsidRPr="00206D82" w:rsidDel="00210000">
          <w:rPr>
            <w:lang w:eastAsia="ko-KR"/>
          </w:rPr>
          <w:t xml:space="preserve"> </w:t>
        </w:r>
        <w:r w:rsidRPr="00206D82">
          <w:rPr>
            <w:lang w:eastAsia="ko-KR"/>
          </w:rPr>
          <w:t>Power Transmission</w:t>
        </w:r>
      </w:ins>
    </w:p>
    <w:p w14:paraId="09BD983E" w14:textId="77777777" w:rsidR="00DE5F7C" w:rsidRPr="00AF65CD" w:rsidRDefault="00DE5F7C">
      <w:pPr>
        <w:tabs>
          <w:tab w:val="left" w:pos="1191"/>
          <w:tab w:val="left" w:pos="1588"/>
          <w:tab w:val="left" w:pos="1985"/>
        </w:tabs>
        <w:jc w:val="both"/>
        <w:rPr>
          <w:lang w:val="en-GB"/>
          <w:rPrChange w:id="88" w:author="Author">
            <w:rPr/>
          </w:rPrChange>
        </w:rPr>
        <w:pPrChange w:id="89" w:author="Author">
          <w:pPr/>
        </w:pPrChange>
      </w:pPr>
      <w:r w:rsidRPr="00206D82">
        <w:t>WPT-EV</w:t>
      </w:r>
      <w:r w:rsidRPr="00206D82">
        <w:tab/>
      </w:r>
      <w:r w:rsidRPr="00AF65CD">
        <w:rPr>
          <w:lang w:val="en-GB"/>
          <w:rPrChange w:id="90" w:author="Author">
            <w:rPr/>
          </w:rPrChange>
        </w:rPr>
        <w:t>Wireless power transmission for electric vehicles</w:t>
      </w:r>
    </w:p>
    <w:p w14:paraId="49862AC2" w14:textId="77777777" w:rsidR="00DE5F7C" w:rsidRPr="00206D82" w:rsidRDefault="00DE5F7C" w:rsidP="00DE5F7C">
      <w:pPr>
        <w:rPr>
          <w:del w:id="91" w:author="Author"/>
        </w:rPr>
      </w:pPr>
      <w:del w:id="92" w:author="Author">
        <w:r w:rsidRPr="00206D82">
          <w:delText>WRC-19</w:delText>
        </w:r>
        <w:r w:rsidRPr="00206D82">
          <w:tab/>
          <w:delText>World Radiocommunication Conference 2019</w:delText>
        </w:r>
      </w:del>
    </w:p>
    <w:p w14:paraId="3B234312" w14:textId="77777777" w:rsidR="00DE5F7C" w:rsidRPr="00AF65CD" w:rsidRDefault="00DE5F7C" w:rsidP="00DE5F7C">
      <w:pPr>
        <w:keepNext/>
        <w:keepLines/>
        <w:spacing w:before="160"/>
        <w:rPr>
          <w:rFonts w:ascii="Times New Roman Bold" w:eastAsia="SimSun" w:hAnsi="Times New Roman Bold" w:cs="Times New Roman Bold"/>
          <w:b/>
          <w:lang w:val="en-GB" w:eastAsia="zh-CN"/>
          <w:rPrChange w:id="93" w:author="Author">
            <w:rPr>
              <w:rFonts w:eastAsia="SimSun"/>
            </w:rPr>
          </w:rPrChange>
        </w:rPr>
      </w:pPr>
      <w:r w:rsidRPr="00AF65CD">
        <w:rPr>
          <w:rFonts w:ascii="Times New Roman Bold" w:eastAsia="SimSun" w:hAnsi="Times New Roman Bold" w:cs="Times New Roman Bold"/>
          <w:b/>
          <w:lang w:val="en-GB" w:eastAsia="zh-CN"/>
          <w:rPrChange w:id="94" w:author="Author">
            <w:rPr>
              <w:rFonts w:eastAsia="SimSun"/>
            </w:rPr>
          </w:rPrChange>
        </w:rPr>
        <w:t>Related ITU Recommendations, Reports</w:t>
      </w:r>
    </w:p>
    <w:p w14:paraId="52D0E746" w14:textId="77777777" w:rsidR="00DE5F7C" w:rsidRPr="00AF65CD" w:rsidRDefault="00DE5F7C">
      <w:pPr>
        <w:tabs>
          <w:tab w:val="left" w:pos="794"/>
          <w:tab w:val="left" w:pos="1191"/>
          <w:tab w:val="left" w:pos="1588"/>
          <w:tab w:val="left" w:pos="1985"/>
        </w:tabs>
        <w:jc w:val="both"/>
        <w:rPr>
          <w:lang w:val="en-GB"/>
          <w:rPrChange w:id="95" w:author="Author">
            <w:rPr/>
          </w:rPrChange>
        </w:rPr>
        <w:pPrChange w:id="96" w:author="Author">
          <w:pPr/>
        </w:pPrChange>
      </w:pPr>
      <w:r w:rsidRPr="00AF65CD">
        <w:rPr>
          <w:rFonts w:eastAsia="Calibri"/>
          <w:lang w:val="en-GB"/>
          <w:rPrChange w:id="97" w:author="Author">
            <w:rPr>
              <w:rFonts w:eastAsia="Calibri"/>
            </w:rPr>
          </w:rPrChange>
        </w:rPr>
        <w:t xml:space="preserve">Recommendation </w:t>
      </w:r>
      <w:del w:id="98" w:author="Author">
        <w:r w:rsidRPr="00206D82">
          <w:rPr>
            <w:rFonts w:eastAsia="Calibri"/>
          </w:rPr>
          <w:delText>ITU-R SM.1056;</w:delText>
        </w:r>
      </w:del>
      <w:ins w:id="99" w:author="Author">
        <w:r w:rsidRPr="00206D82">
          <w:rPr>
            <w:rFonts w:eastAsia="Calibri"/>
          </w:rPr>
          <w:fldChar w:fldCharType="begin"/>
        </w:r>
        <w:r w:rsidRPr="00206D82">
          <w:rPr>
            <w:rFonts w:eastAsia="Calibri"/>
          </w:rPr>
          <w:instrText>HYPERLINK "https://www.itu.int/rec/R-REC-SM.1056/en"</w:instrText>
        </w:r>
        <w:r w:rsidRPr="00206D82">
          <w:rPr>
            <w:rFonts w:eastAsia="Calibri"/>
          </w:rPr>
        </w:r>
        <w:r w:rsidRPr="00206D82">
          <w:rPr>
            <w:rFonts w:eastAsia="Calibri"/>
          </w:rPr>
          <w:fldChar w:fldCharType="separate"/>
        </w:r>
        <w:r w:rsidRPr="00206D82">
          <w:rPr>
            <w:rFonts w:eastAsia="Calibri"/>
            <w:color w:val="0563C1" w:themeColor="hyperlink"/>
            <w:u w:val="single"/>
          </w:rPr>
          <w:t>ITU-R SM.1056</w:t>
        </w:r>
        <w:r w:rsidRPr="00206D82">
          <w:rPr>
            <w:rFonts w:eastAsia="Calibri"/>
          </w:rPr>
          <w:fldChar w:fldCharType="end"/>
        </w:r>
        <w:r w:rsidRPr="00206D82">
          <w:rPr>
            <w:rFonts w:eastAsia="Calibri"/>
          </w:rPr>
          <w:t>;</w:t>
        </w:r>
      </w:ins>
      <w:r w:rsidRPr="00AF65CD">
        <w:rPr>
          <w:rFonts w:eastAsia="Calibri"/>
          <w:lang w:val="en-GB"/>
          <w:rPrChange w:id="100" w:author="Author">
            <w:rPr>
              <w:rFonts w:eastAsia="Calibri"/>
            </w:rPr>
          </w:rPrChange>
        </w:rPr>
        <w:t xml:space="preserve"> </w:t>
      </w:r>
      <w:r w:rsidRPr="00AF65CD">
        <w:rPr>
          <w:lang w:val="en-GB"/>
          <w:rPrChange w:id="101" w:author="Author">
            <w:rPr/>
          </w:rPrChange>
        </w:rPr>
        <w:t xml:space="preserve">Recommendation </w:t>
      </w:r>
      <w:del w:id="102" w:author="Author">
        <w:r w:rsidRPr="00206D82">
          <w:rPr>
            <w:lang w:eastAsia="ko-KR"/>
          </w:rPr>
          <w:delText>ITU-R SM.1896</w:delText>
        </w:r>
        <w:r w:rsidRPr="00206D82">
          <w:rPr>
            <w:rFonts w:eastAsia="Calibri"/>
          </w:rPr>
          <w:delText>;</w:delText>
        </w:r>
      </w:del>
      <w:ins w:id="103" w:author="Author">
        <w:r w:rsidRPr="00206D82">
          <w:rPr>
            <w:lang w:eastAsia="ko-KR"/>
          </w:rPr>
          <w:fldChar w:fldCharType="begin"/>
        </w:r>
        <w:r w:rsidRPr="00206D82">
          <w:rPr>
            <w:lang w:eastAsia="ko-KR"/>
          </w:rPr>
          <w:instrText>HYPERLINK "https://www.itu.int/rec/R-REC-SM.1896"</w:instrText>
        </w:r>
        <w:r w:rsidRPr="00206D82">
          <w:rPr>
            <w:lang w:eastAsia="ko-KR"/>
          </w:rPr>
        </w:r>
        <w:r w:rsidRPr="00206D82">
          <w:rPr>
            <w:lang w:eastAsia="ko-KR"/>
          </w:rPr>
          <w:fldChar w:fldCharType="separate"/>
        </w:r>
        <w:r w:rsidRPr="00206D82">
          <w:rPr>
            <w:color w:val="0563C1" w:themeColor="hyperlink"/>
            <w:u w:val="single"/>
            <w:lang w:eastAsia="ko-KR"/>
          </w:rPr>
          <w:t>ITU-R SM.1896</w:t>
        </w:r>
        <w:r w:rsidRPr="00206D82">
          <w:rPr>
            <w:lang w:eastAsia="ko-KR"/>
          </w:rPr>
          <w:fldChar w:fldCharType="end"/>
        </w:r>
        <w:r w:rsidRPr="00206D82">
          <w:rPr>
            <w:rFonts w:eastAsia="Calibri"/>
          </w:rPr>
          <w:t>;</w:t>
        </w:r>
      </w:ins>
      <w:r w:rsidRPr="00AF65CD">
        <w:rPr>
          <w:rFonts w:eastAsia="Calibri"/>
          <w:lang w:val="en-GB"/>
          <w:rPrChange w:id="104" w:author="Author">
            <w:rPr>
              <w:rFonts w:eastAsia="Calibri"/>
            </w:rPr>
          </w:rPrChange>
        </w:rPr>
        <w:t xml:space="preserve"> Recommendation </w:t>
      </w:r>
      <w:del w:id="105" w:author="Author">
        <w:r w:rsidRPr="00206D82">
          <w:rPr>
            <w:rFonts w:eastAsia="Calibri"/>
          </w:rPr>
          <w:delText>ITU-R SM.2129;</w:delText>
        </w:r>
      </w:del>
      <w:ins w:id="106" w:author="Author">
        <w:r w:rsidRPr="00206D82">
          <w:rPr>
            <w:rFonts w:eastAsia="Calibri"/>
          </w:rPr>
          <w:fldChar w:fldCharType="begin"/>
        </w:r>
        <w:r w:rsidRPr="00206D82">
          <w:rPr>
            <w:rFonts w:eastAsia="Calibri"/>
          </w:rPr>
          <w:instrText>HYPERLINK "https://www.itu.int/rec/R-REC-SM.2129"</w:instrText>
        </w:r>
        <w:r w:rsidRPr="00206D82">
          <w:rPr>
            <w:rFonts w:eastAsia="Calibri"/>
          </w:rPr>
        </w:r>
        <w:r w:rsidRPr="00206D82">
          <w:rPr>
            <w:rFonts w:eastAsia="Calibri"/>
          </w:rPr>
          <w:fldChar w:fldCharType="separate"/>
        </w:r>
        <w:r w:rsidRPr="00206D82">
          <w:rPr>
            <w:rFonts w:eastAsia="Calibri"/>
            <w:color w:val="0563C1" w:themeColor="hyperlink"/>
            <w:u w:val="single"/>
          </w:rPr>
          <w:t>ITU-R SM.2129</w:t>
        </w:r>
        <w:r w:rsidRPr="00206D82">
          <w:rPr>
            <w:rFonts w:eastAsia="Calibri"/>
          </w:rPr>
          <w:fldChar w:fldCharType="end"/>
        </w:r>
        <w:r w:rsidRPr="00206D82">
          <w:rPr>
            <w:rFonts w:eastAsia="Calibri"/>
          </w:rPr>
          <w:t>;</w:t>
        </w:r>
      </w:ins>
      <w:r w:rsidRPr="00AF65CD">
        <w:rPr>
          <w:rFonts w:eastAsia="Calibri"/>
          <w:lang w:val="en-GB"/>
          <w:rPrChange w:id="107" w:author="Author">
            <w:rPr>
              <w:rFonts w:eastAsia="Calibri"/>
            </w:rPr>
          </w:rPrChange>
        </w:rPr>
        <w:t xml:space="preserve"> </w:t>
      </w:r>
      <w:r w:rsidRPr="00AF65CD">
        <w:rPr>
          <w:lang w:val="en-GB"/>
          <w:rPrChange w:id="108" w:author="Author">
            <w:rPr/>
          </w:rPrChange>
        </w:rPr>
        <w:t xml:space="preserve">Report </w:t>
      </w:r>
      <w:del w:id="109" w:author="Author">
        <w:r w:rsidRPr="00206D82">
          <w:rPr>
            <w:lang w:eastAsia="ko-KR"/>
          </w:rPr>
          <w:delText>ITU-R SM.2153</w:delText>
        </w:r>
        <w:r w:rsidRPr="00206D82">
          <w:rPr>
            <w:rFonts w:eastAsia="Calibri"/>
          </w:rPr>
          <w:delText>;</w:delText>
        </w:r>
      </w:del>
      <w:ins w:id="110" w:author="Author">
        <w:r w:rsidRPr="00206D82">
          <w:rPr>
            <w:lang w:eastAsia="ko-KR"/>
          </w:rPr>
          <w:fldChar w:fldCharType="begin"/>
        </w:r>
        <w:r w:rsidRPr="00206D82">
          <w:rPr>
            <w:lang w:eastAsia="ko-KR"/>
          </w:rPr>
          <w:instrText>HYPERLINK "https://www.itu.int/pub/R-REP-SM.2153"</w:instrText>
        </w:r>
        <w:r w:rsidRPr="00206D82">
          <w:rPr>
            <w:lang w:eastAsia="ko-KR"/>
          </w:rPr>
        </w:r>
        <w:r w:rsidRPr="00206D82">
          <w:rPr>
            <w:lang w:eastAsia="ko-KR"/>
          </w:rPr>
          <w:fldChar w:fldCharType="separate"/>
        </w:r>
        <w:r w:rsidRPr="00206D82">
          <w:rPr>
            <w:color w:val="0563C1" w:themeColor="hyperlink"/>
            <w:u w:val="single"/>
            <w:lang w:eastAsia="ko-KR"/>
          </w:rPr>
          <w:t>ITU-R SM.2153</w:t>
        </w:r>
        <w:r w:rsidRPr="00206D82">
          <w:rPr>
            <w:lang w:eastAsia="ko-KR"/>
          </w:rPr>
          <w:fldChar w:fldCharType="end"/>
        </w:r>
        <w:r w:rsidRPr="00206D82">
          <w:rPr>
            <w:rFonts w:eastAsia="Calibri"/>
          </w:rPr>
          <w:t>;</w:t>
        </w:r>
      </w:ins>
      <w:r w:rsidRPr="00AF65CD">
        <w:rPr>
          <w:rFonts w:eastAsia="Calibri"/>
          <w:lang w:val="en-GB"/>
          <w:rPrChange w:id="111" w:author="Author">
            <w:rPr>
              <w:rFonts w:eastAsia="Calibri"/>
            </w:rPr>
          </w:rPrChange>
        </w:rPr>
        <w:t xml:space="preserve"> Report </w:t>
      </w:r>
      <w:del w:id="112" w:author="Author">
        <w:r w:rsidRPr="00206D82">
          <w:rPr>
            <w:rFonts w:eastAsia="Calibri"/>
          </w:rPr>
          <w:delText>ITU-R SM.2303;</w:delText>
        </w:r>
      </w:del>
      <w:ins w:id="113" w:author="Author">
        <w:r w:rsidRPr="00206D82">
          <w:rPr>
            <w:rFonts w:eastAsia="Calibri"/>
          </w:rPr>
          <w:fldChar w:fldCharType="begin"/>
        </w:r>
        <w:r w:rsidRPr="00206D82">
          <w:rPr>
            <w:rFonts w:eastAsia="Calibri"/>
          </w:rPr>
          <w:instrText>HYPERLINK "https://www.itu.int/pub/R-REP-SM.2303"</w:instrText>
        </w:r>
        <w:r w:rsidRPr="00206D82">
          <w:rPr>
            <w:rFonts w:eastAsia="Calibri"/>
          </w:rPr>
        </w:r>
        <w:r w:rsidRPr="00206D82">
          <w:rPr>
            <w:rFonts w:eastAsia="Calibri"/>
          </w:rPr>
          <w:fldChar w:fldCharType="separate"/>
        </w:r>
        <w:r w:rsidRPr="00206D82">
          <w:rPr>
            <w:rFonts w:eastAsia="Calibri"/>
            <w:color w:val="0563C1" w:themeColor="hyperlink"/>
            <w:u w:val="single"/>
          </w:rPr>
          <w:t>ITU-R SM.2303</w:t>
        </w:r>
        <w:r w:rsidRPr="00206D82">
          <w:rPr>
            <w:rFonts w:eastAsia="Calibri"/>
          </w:rPr>
          <w:fldChar w:fldCharType="end"/>
        </w:r>
        <w:r w:rsidRPr="00206D82">
          <w:rPr>
            <w:rFonts w:eastAsia="Calibri"/>
          </w:rPr>
          <w:t>;</w:t>
        </w:r>
      </w:ins>
      <w:r w:rsidRPr="00AF65CD">
        <w:rPr>
          <w:rFonts w:eastAsia="Calibri"/>
          <w:lang w:val="en-GB"/>
          <w:rPrChange w:id="114" w:author="Author">
            <w:rPr>
              <w:rFonts w:eastAsia="Calibri"/>
            </w:rPr>
          </w:rPrChange>
        </w:rPr>
        <w:t xml:space="preserve"> Report </w:t>
      </w:r>
      <w:del w:id="115" w:author="Author">
        <w:r w:rsidRPr="00206D82">
          <w:rPr>
            <w:rFonts w:eastAsia="Calibri"/>
          </w:rPr>
          <w:delText>ITU</w:delText>
        </w:r>
        <w:r w:rsidRPr="00206D82">
          <w:rPr>
            <w:rFonts w:eastAsia="Calibri"/>
          </w:rPr>
          <w:noBreakHyphen/>
          <w:delText>R SM.2451.</w:delText>
        </w:r>
      </w:del>
      <w:ins w:id="116" w:author="Author">
        <w:r w:rsidRPr="00206D82">
          <w:rPr>
            <w:rFonts w:eastAsia="Calibri"/>
          </w:rPr>
          <w:fldChar w:fldCharType="begin"/>
        </w:r>
        <w:r w:rsidRPr="00206D82">
          <w:rPr>
            <w:rFonts w:eastAsia="Calibri"/>
          </w:rPr>
          <w:instrText>HYPERLINK "https://www.itu.int/pub/R-REP-SM.2451"</w:instrText>
        </w:r>
        <w:r w:rsidRPr="00206D82">
          <w:rPr>
            <w:rFonts w:eastAsia="Calibri"/>
          </w:rPr>
        </w:r>
        <w:r w:rsidRPr="00206D82">
          <w:rPr>
            <w:rFonts w:eastAsia="Calibri"/>
          </w:rPr>
          <w:fldChar w:fldCharType="separate"/>
        </w:r>
        <w:r w:rsidRPr="00206D82">
          <w:rPr>
            <w:rFonts w:eastAsia="Calibri"/>
            <w:color w:val="0563C1" w:themeColor="hyperlink"/>
            <w:u w:val="single"/>
          </w:rPr>
          <w:t>ITU</w:t>
        </w:r>
        <w:r w:rsidRPr="00206D82">
          <w:rPr>
            <w:rFonts w:eastAsia="Calibri"/>
            <w:color w:val="0563C1" w:themeColor="hyperlink"/>
            <w:u w:val="single"/>
          </w:rPr>
          <w:noBreakHyphen/>
          <w:t>R SM.2451</w:t>
        </w:r>
        <w:r w:rsidRPr="00206D82">
          <w:rPr>
            <w:rFonts w:eastAsia="Calibri"/>
          </w:rPr>
          <w:fldChar w:fldCharType="end"/>
        </w:r>
        <w:r w:rsidRPr="00206D82">
          <w:rPr>
            <w:rFonts w:eastAsia="Calibri"/>
          </w:rPr>
          <w:t>.</w:t>
        </w:r>
      </w:ins>
    </w:p>
    <w:p w14:paraId="33454B30" w14:textId="77777777" w:rsidR="00DE5F7C" w:rsidRPr="00AF65CD" w:rsidRDefault="00DE5F7C">
      <w:pPr>
        <w:keepNext/>
        <w:keepLines/>
        <w:tabs>
          <w:tab w:val="left" w:pos="794"/>
          <w:tab w:val="left" w:pos="1191"/>
          <w:tab w:val="left" w:pos="1588"/>
          <w:tab w:val="left" w:pos="1985"/>
        </w:tabs>
        <w:spacing w:before="320"/>
        <w:jc w:val="both"/>
        <w:rPr>
          <w:lang w:val="en-GB"/>
          <w:rPrChange w:id="117" w:author="Author">
            <w:rPr>
              <w:lang w:val="en-US"/>
            </w:rPr>
          </w:rPrChange>
        </w:rPr>
        <w:pPrChange w:id="118" w:author="Author">
          <w:pPr>
            <w:pStyle w:val="Normalaftertitle"/>
            <w:keepNext/>
            <w:keepLines/>
          </w:pPr>
        </w:pPrChange>
      </w:pPr>
      <w:r w:rsidRPr="00AF65CD">
        <w:rPr>
          <w:lang w:val="en-GB"/>
          <w:rPrChange w:id="119" w:author="Author">
            <w:rPr/>
          </w:rPrChange>
        </w:rPr>
        <w:lastRenderedPageBreak/>
        <w:t>The ITU Radiocommunication Assembly,</w:t>
      </w:r>
    </w:p>
    <w:p w14:paraId="0462335A" w14:textId="77777777" w:rsidR="00DE5F7C" w:rsidRPr="00AF65CD" w:rsidRDefault="00DE5F7C" w:rsidP="00DE5F7C">
      <w:pPr>
        <w:keepNext/>
        <w:keepLines/>
        <w:spacing w:before="160"/>
        <w:ind w:left="1134"/>
        <w:rPr>
          <w:i/>
          <w:lang w:val="en-GB"/>
          <w:rPrChange w:id="120" w:author="Author">
            <w:rPr/>
          </w:rPrChange>
        </w:rPr>
      </w:pPr>
      <w:r w:rsidRPr="00AF65CD">
        <w:rPr>
          <w:i/>
          <w:lang w:val="en-GB"/>
          <w:rPrChange w:id="121" w:author="Author">
            <w:rPr/>
          </w:rPrChange>
        </w:rPr>
        <w:t>considering</w:t>
      </w:r>
    </w:p>
    <w:p w14:paraId="4658BF0A" w14:textId="77777777" w:rsidR="00DE5F7C" w:rsidRPr="00AF65CD" w:rsidRDefault="00DE5F7C">
      <w:pPr>
        <w:keepNext/>
        <w:keepLines/>
        <w:tabs>
          <w:tab w:val="left" w:pos="794"/>
          <w:tab w:val="left" w:pos="1191"/>
          <w:tab w:val="left" w:pos="1588"/>
          <w:tab w:val="left" w:pos="1985"/>
        </w:tabs>
        <w:jc w:val="both"/>
        <w:rPr>
          <w:lang w:val="en-GB"/>
          <w:rPrChange w:id="122" w:author="Author">
            <w:rPr/>
          </w:rPrChange>
        </w:rPr>
        <w:pPrChange w:id="123" w:author="Author">
          <w:pPr>
            <w:keepNext/>
            <w:keepLines/>
          </w:pPr>
        </w:pPrChange>
      </w:pPr>
      <w:r w:rsidRPr="00AF65CD">
        <w:rPr>
          <w:i/>
          <w:lang w:val="en-GB"/>
          <w:rPrChange w:id="124" w:author="Author">
            <w:rPr>
              <w:i/>
            </w:rPr>
          </w:rPrChange>
        </w:rPr>
        <w:t>a)</w:t>
      </w:r>
      <w:r w:rsidRPr="00AF65CD">
        <w:rPr>
          <w:lang w:val="en-GB"/>
          <w:rPrChange w:id="125" w:author="Author">
            <w:rPr/>
          </w:rPrChange>
        </w:rPr>
        <w:tab/>
        <w:t xml:space="preserve">that wireless power transmission (WPT) is defined as the transmission of power from a power source to an electrical load wirelessly using the electromagnetic </w:t>
      </w:r>
      <w:proofErr w:type="gramStart"/>
      <w:r w:rsidRPr="00AF65CD">
        <w:rPr>
          <w:lang w:val="en-GB"/>
          <w:rPrChange w:id="126" w:author="Author">
            <w:rPr/>
          </w:rPrChange>
        </w:rPr>
        <w:t>field;</w:t>
      </w:r>
      <w:proofErr w:type="gramEnd"/>
    </w:p>
    <w:p w14:paraId="55A5B713" w14:textId="77777777" w:rsidR="00DE5F7C" w:rsidRPr="00AF65CD" w:rsidRDefault="00DE5F7C">
      <w:pPr>
        <w:keepNext/>
        <w:keepLines/>
        <w:tabs>
          <w:tab w:val="left" w:pos="794"/>
          <w:tab w:val="left" w:pos="1191"/>
          <w:tab w:val="left" w:pos="1588"/>
          <w:tab w:val="left" w:pos="1985"/>
        </w:tabs>
        <w:jc w:val="both"/>
        <w:rPr>
          <w:lang w:val="en-GB"/>
          <w:rPrChange w:id="127" w:author="Author">
            <w:rPr/>
          </w:rPrChange>
        </w:rPr>
        <w:pPrChange w:id="128" w:author="Author">
          <w:pPr>
            <w:keepNext/>
            <w:keepLines/>
          </w:pPr>
        </w:pPrChange>
      </w:pPr>
      <w:r w:rsidRPr="00AF65CD">
        <w:rPr>
          <w:i/>
          <w:lang w:val="en-GB"/>
          <w:rPrChange w:id="129" w:author="Author">
            <w:rPr>
              <w:i/>
            </w:rPr>
          </w:rPrChange>
        </w:rPr>
        <w:t>b)</w:t>
      </w:r>
      <w:r w:rsidRPr="00AF65CD">
        <w:rPr>
          <w:lang w:val="en-GB"/>
          <w:rPrChange w:id="130" w:author="Author">
            <w:rPr/>
          </w:rPrChange>
        </w:rPr>
        <w:tab/>
        <w:t>that WPT technologies utilize various mechanisms, such as transmission via radio frequency radiated transmissions in the far-field (WPT beams) and near-field inductive, resonant and capacitive coupling (WPT non-beam</w:t>
      </w:r>
      <w:proofErr w:type="gramStart"/>
      <w:r w:rsidRPr="00AF65CD">
        <w:rPr>
          <w:lang w:val="en-GB"/>
          <w:rPrChange w:id="131" w:author="Author">
            <w:rPr/>
          </w:rPrChange>
        </w:rPr>
        <w:t>);</w:t>
      </w:r>
      <w:proofErr w:type="gramEnd"/>
    </w:p>
    <w:p w14:paraId="516D48F1" w14:textId="77777777" w:rsidR="00DE5F7C" w:rsidRPr="00AF65CD" w:rsidRDefault="00DE5F7C">
      <w:pPr>
        <w:tabs>
          <w:tab w:val="left" w:pos="794"/>
          <w:tab w:val="left" w:pos="1191"/>
          <w:tab w:val="left" w:pos="1588"/>
          <w:tab w:val="left" w:pos="1985"/>
        </w:tabs>
        <w:jc w:val="both"/>
        <w:rPr>
          <w:lang w:val="en-GB"/>
          <w:rPrChange w:id="132" w:author="Author">
            <w:rPr/>
          </w:rPrChange>
        </w:rPr>
        <w:pPrChange w:id="133" w:author="Author">
          <w:pPr/>
        </w:pPrChange>
      </w:pPr>
      <w:r w:rsidRPr="00AF65CD">
        <w:rPr>
          <w:i/>
          <w:lang w:val="en-GB"/>
          <w:rPrChange w:id="134" w:author="Author">
            <w:rPr>
              <w:i/>
            </w:rPr>
          </w:rPrChange>
        </w:rPr>
        <w:t>c)</w:t>
      </w:r>
      <w:r w:rsidRPr="00AF65CD">
        <w:rPr>
          <w:lang w:val="en-GB"/>
          <w:rPrChange w:id="135" w:author="Author">
            <w:rPr/>
          </w:rPrChange>
        </w:rPr>
        <w:tab/>
        <w:t>that</w:t>
      </w:r>
      <w:del w:id="136" w:author="Author">
        <w:r w:rsidRPr="00206D82">
          <w:delText xml:space="preserve"> such</w:delText>
        </w:r>
      </w:del>
      <w:r w:rsidRPr="00AF65CD">
        <w:rPr>
          <w:lang w:val="en-GB"/>
          <w:rPrChange w:id="137" w:author="Author">
            <w:rPr/>
          </w:rPrChange>
        </w:rPr>
        <w:t xml:space="preserve"> WPT technologies are being considered for applications such as charging of electric </w:t>
      </w:r>
      <w:proofErr w:type="gramStart"/>
      <w:r w:rsidRPr="00AF65CD">
        <w:rPr>
          <w:lang w:val="en-GB"/>
          <w:rPrChange w:id="138" w:author="Author">
            <w:rPr/>
          </w:rPrChange>
        </w:rPr>
        <w:t>vehicles;</w:t>
      </w:r>
      <w:proofErr w:type="gramEnd"/>
    </w:p>
    <w:p w14:paraId="689414BF" w14:textId="77777777" w:rsidR="00DE5F7C" w:rsidRPr="00AF65CD" w:rsidRDefault="00DE5F7C">
      <w:pPr>
        <w:tabs>
          <w:tab w:val="left" w:pos="794"/>
          <w:tab w:val="left" w:pos="1191"/>
          <w:tab w:val="left" w:pos="1588"/>
          <w:tab w:val="left" w:pos="1985"/>
        </w:tabs>
        <w:jc w:val="both"/>
        <w:rPr>
          <w:lang w:val="en-GB"/>
          <w:rPrChange w:id="139" w:author="Author">
            <w:rPr/>
          </w:rPrChange>
        </w:rPr>
        <w:pPrChange w:id="140" w:author="Author">
          <w:pPr/>
        </w:pPrChange>
      </w:pPr>
      <w:r w:rsidRPr="00AF65CD">
        <w:rPr>
          <w:i/>
          <w:lang w:val="en-GB"/>
          <w:rPrChange w:id="141" w:author="Author">
            <w:rPr>
              <w:i/>
            </w:rPr>
          </w:rPrChange>
        </w:rPr>
        <w:t>d)</w:t>
      </w:r>
      <w:r w:rsidRPr="00AF65CD">
        <w:rPr>
          <w:lang w:val="en-GB"/>
          <w:rPrChange w:id="142" w:author="Author">
            <w:rPr/>
          </w:rPrChange>
        </w:rPr>
        <w:tab/>
        <w:t xml:space="preserve">that WPT standards are currently being developed at national, regional, and international </w:t>
      </w:r>
      <w:proofErr w:type="gramStart"/>
      <w:r w:rsidRPr="00AF65CD">
        <w:rPr>
          <w:lang w:val="en-GB"/>
          <w:rPrChange w:id="143" w:author="Author">
            <w:rPr/>
          </w:rPrChange>
        </w:rPr>
        <w:t>levels;</w:t>
      </w:r>
      <w:proofErr w:type="gramEnd"/>
    </w:p>
    <w:p w14:paraId="13ECE35E" w14:textId="6C809A6E" w:rsidR="00DE5F7C" w:rsidRPr="00AF65CD" w:rsidRDefault="00DE5F7C">
      <w:pPr>
        <w:tabs>
          <w:tab w:val="left" w:pos="794"/>
          <w:tab w:val="left" w:pos="1191"/>
          <w:tab w:val="left" w:pos="1588"/>
          <w:tab w:val="left" w:pos="1985"/>
        </w:tabs>
        <w:jc w:val="both"/>
        <w:rPr>
          <w:lang w:val="en-GB"/>
          <w:rPrChange w:id="144" w:author="Author">
            <w:rPr/>
          </w:rPrChange>
        </w:rPr>
        <w:pPrChange w:id="145" w:author="Author">
          <w:pPr/>
        </w:pPrChange>
      </w:pPr>
      <w:r w:rsidRPr="00AF65CD">
        <w:rPr>
          <w:i/>
          <w:lang w:val="en-GB"/>
          <w:rPrChange w:id="146" w:author="Author">
            <w:rPr>
              <w:i/>
            </w:rPr>
          </w:rPrChange>
        </w:rPr>
        <w:t>e)</w:t>
      </w:r>
      <w:r w:rsidRPr="00AF65CD">
        <w:rPr>
          <w:lang w:val="en-GB"/>
          <w:rPrChange w:id="147" w:author="Author">
            <w:rPr/>
          </w:rPrChange>
        </w:rPr>
        <w:tab/>
        <w:t xml:space="preserve">that industrial alliances, consortia, and academia have investigated several </w:t>
      </w:r>
      <w:ins w:id="148" w:author="USA" w:date="2025-03-17T16:31:00Z" w16du:dateUtc="2025-03-17T22:31:00Z">
        <w:r w:rsidR="00D965CE" w:rsidRPr="00D965CE">
          <w:rPr>
            <w:highlight w:val="green"/>
            <w:lang w:val="en-GB"/>
            <w:rPrChange w:id="149" w:author="USA" w:date="2025-03-17T16:31:00Z" w16du:dateUtc="2025-03-17T22:31:00Z">
              <w:rPr>
                <w:lang w:val="en-GB"/>
              </w:rPr>
            </w:rPrChange>
          </w:rPr>
          <w:t>fundamental</w:t>
        </w:r>
        <w:r w:rsidR="00D965CE">
          <w:rPr>
            <w:lang w:val="en-GB"/>
          </w:rPr>
          <w:t xml:space="preserve"> </w:t>
        </w:r>
      </w:ins>
      <w:r w:rsidRPr="00AF65CD">
        <w:rPr>
          <w:lang w:val="en-GB"/>
          <w:rPrChange w:id="150" w:author="Author">
            <w:rPr/>
          </w:rPrChange>
        </w:rPr>
        <w:t>frequency bands for WPT technologies, including; 19</w:t>
      </w:r>
      <w:r w:rsidRPr="00AF65CD">
        <w:rPr>
          <w:lang w:val="en-GB"/>
          <w:rPrChange w:id="151" w:author="Author">
            <w:rPr/>
          </w:rPrChange>
        </w:rPr>
        <w:noBreakHyphen/>
        <w:t>21 kHz and</w:t>
      </w:r>
      <w:del w:id="152" w:author="USA" w:date="2025-03-17T16:28:00Z" w16du:dateUtc="2025-03-17T22:28:00Z">
        <w:r w:rsidRPr="00AF65CD" w:rsidDel="00F24E4B">
          <w:rPr>
            <w:lang w:val="en-GB"/>
            <w:rPrChange w:id="153" w:author="Author">
              <w:rPr/>
            </w:rPrChange>
          </w:rPr>
          <w:delText xml:space="preserve"> </w:delText>
        </w:r>
      </w:del>
      <w:ins w:id="154" w:author="Author">
        <w:del w:id="155" w:author="USA" w:date="2025-03-17T16:28:00Z" w16du:dateUtc="2025-03-17T22:28:00Z">
          <w:r w:rsidRPr="008A18A1" w:rsidDel="00F24E4B">
            <w:rPr>
              <w:highlight w:val="green"/>
              <w:rPrChange w:id="156" w:author="USA" w:date="2025-03-17T16:30:00Z" w16du:dateUtc="2025-03-17T22:30:00Z">
                <w:rPr>
                  <w:highlight w:val="cyan"/>
                </w:rPr>
              </w:rPrChange>
            </w:rPr>
            <w:delText>[</w:delText>
          </w:r>
        </w:del>
      </w:ins>
      <w:del w:id="157" w:author="USA" w:date="2025-03-17T16:28:00Z" w16du:dateUtc="2025-03-17T22:28:00Z">
        <w:r w:rsidRPr="008A18A1" w:rsidDel="00F24E4B">
          <w:rPr>
            <w:highlight w:val="green"/>
            <w:lang w:val="en-GB"/>
            <w:rPrChange w:id="158" w:author="USA" w:date="2025-03-17T16:30:00Z" w16du:dateUtc="2025-03-17T22:30:00Z">
              <w:rPr/>
            </w:rPrChange>
          </w:rPr>
          <w:delText>55</w:delText>
        </w:r>
        <w:r w:rsidRPr="008A18A1" w:rsidDel="00F24E4B">
          <w:rPr>
            <w:highlight w:val="green"/>
            <w:lang w:val="en-GB"/>
            <w:rPrChange w:id="159" w:author="USA" w:date="2025-03-17T16:30:00Z" w16du:dateUtc="2025-03-17T22:30:00Z">
              <w:rPr/>
            </w:rPrChange>
          </w:rPr>
          <w:noBreakHyphen/>
          <w:delText>65 kHz for the shaped magnetic field in resonance for electric vehicles</w:delText>
        </w:r>
      </w:del>
      <w:ins w:id="160" w:author="Author">
        <w:del w:id="161" w:author="USA" w:date="2025-03-17T16:28:00Z" w16du:dateUtc="2025-03-17T22:28:00Z">
          <w:r w:rsidRPr="008A18A1" w:rsidDel="00F24E4B">
            <w:rPr>
              <w:highlight w:val="green"/>
              <w:rPrChange w:id="162" w:author="USA" w:date="2025-03-17T16:30:00Z" w16du:dateUtc="2025-03-17T22:30:00Z">
                <w:rPr>
                  <w:highlight w:val="cyan"/>
                </w:rPr>
              </w:rPrChange>
            </w:rPr>
            <w:delText>]</w:delText>
          </w:r>
        </w:del>
      </w:ins>
      <w:del w:id="163" w:author="USA" w:date="2025-03-17T16:28:00Z" w16du:dateUtc="2025-03-17T22:28:00Z">
        <w:r w:rsidRPr="008A18A1" w:rsidDel="00F24E4B">
          <w:rPr>
            <w:highlight w:val="green"/>
            <w:lang w:val="en-GB"/>
            <w:rPrChange w:id="164" w:author="USA" w:date="2025-03-17T16:30:00Z" w16du:dateUtc="2025-03-17T22:30:00Z">
              <w:rPr/>
            </w:rPrChange>
          </w:rPr>
          <w:delText>,</w:delText>
        </w:r>
      </w:del>
      <w:r w:rsidRPr="00AF65CD">
        <w:rPr>
          <w:lang w:val="en-GB"/>
          <w:rPrChange w:id="165" w:author="Author">
            <w:rPr/>
          </w:rPrChange>
        </w:rPr>
        <w:t xml:space="preserve"> 79</w:t>
      </w:r>
      <w:r w:rsidRPr="00AF65CD">
        <w:rPr>
          <w:lang w:val="en-GB"/>
          <w:rPrChange w:id="166" w:author="Author">
            <w:rPr/>
          </w:rPrChange>
        </w:rPr>
        <w:noBreakHyphen/>
        <w:t xml:space="preserve">90 kHz for </w:t>
      </w:r>
      <w:del w:id="167" w:author="USA" w:date="2025-03-17T16:32:00Z" w16du:dateUtc="2025-03-17T22:32:00Z">
        <w:r w:rsidRPr="00D965CE" w:rsidDel="00D965CE">
          <w:rPr>
            <w:highlight w:val="green"/>
            <w:lang w:val="en-GB"/>
            <w:rPrChange w:id="168" w:author="USA" w:date="2025-03-17T16:32:00Z" w16du:dateUtc="2025-03-17T22:32:00Z">
              <w:rPr/>
            </w:rPrChange>
          </w:rPr>
          <w:delText>magnetic resonant technology for</w:delText>
        </w:r>
        <w:r w:rsidRPr="00AF65CD" w:rsidDel="00D965CE">
          <w:rPr>
            <w:lang w:val="en-GB"/>
            <w:rPrChange w:id="169" w:author="Author">
              <w:rPr/>
            </w:rPrChange>
          </w:rPr>
          <w:delText xml:space="preserve"> </w:delText>
        </w:r>
      </w:del>
      <w:r w:rsidRPr="00AF65CD">
        <w:rPr>
          <w:lang w:val="en-GB"/>
          <w:rPrChange w:id="170" w:author="Author">
            <w:rPr/>
          </w:rPrChange>
        </w:rPr>
        <w:t>electric vehicles;</w:t>
      </w:r>
    </w:p>
    <w:p w14:paraId="01DB49EB" w14:textId="7E94F3D2" w:rsidR="00DE5F7C" w:rsidRPr="00AF65CD" w:rsidRDefault="00DE5F7C">
      <w:pPr>
        <w:keepLines/>
        <w:tabs>
          <w:tab w:val="left" w:pos="794"/>
          <w:tab w:val="left" w:pos="1191"/>
          <w:tab w:val="left" w:pos="1588"/>
          <w:tab w:val="left" w:pos="1985"/>
        </w:tabs>
        <w:jc w:val="both"/>
        <w:rPr>
          <w:lang w:val="en-GB"/>
          <w:rPrChange w:id="171" w:author="Author">
            <w:rPr>
              <w:i/>
            </w:rPr>
          </w:rPrChange>
        </w:rPr>
        <w:pPrChange w:id="172" w:author="Author">
          <w:pPr>
            <w:keepLines/>
          </w:pPr>
        </w:pPrChange>
      </w:pPr>
      <w:r w:rsidRPr="00AF65CD">
        <w:rPr>
          <w:i/>
          <w:lang w:val="en-GB"/>
          <w:rPrChange w:id="173" w:author="Author">
            <w:rPr>
              <w:i/>
            </w:rPr>
          </w:rPrChange>
        </w:rPr>
        <w:t>f)</w:t>
      </w:r>
      <w:r w:rsidRPr="00AF65CD">
        <w:rPr>
          <w:lang w:val="en-GB"/>
          <w:rPrChange w:id="174" w:author="Author">
            <w:rPr/>
          </w:rPrChange>
        </w:rPr>
        <w:tab/>
        <w:t xml:space="preserve">that for the purpose of WPT studies the standard frequency and time signal and the radio astronomy services are to be treated as radiocommunication </w:t>
      </w:r>
      <w:proofErr w:type="gramStart"/>
      <w:r w:rsidRPr="00AF65CD">
        <w:rPr>
          <w:lang w:val="en-GB"/>
          <w:rPrChange w:id="175" w:author="Author">
            <w:rPr/>
          </w:rPrChange>
        </w:rPr>
        <w:t>service</w:t>
      </w:r>
      <w:ins w:id="176" w:author="USA" w:date="2025-03-17T16:31:00Z" w16du:dateUtc="2025-03-17T22:31:00Z">
        <w:r w:rsidR="00A5410E" w:rsidRPr="00A5410E">
          <w:rPr>
            <w:highlight w:val="green"/>
            <w:lang w:val="en-GB"/>
            <w:rPrChange w:id="177" w:author="USA" w:date="2025-03-17T16:31:00Z" w16du:dateUtc="2025-03-17T22:31:00Z">
              <w:rPr>
                <w:lang w:val="en-GB"/>
              </w:rPr>
            </w:rPrChange>
          </w:rPr>
          <w:t>s</w:t>
        </w:r>
      </w:ins>
      <w:r w:rsidRPr="00AF65CD">
        <w:rPr>
          <w:lang w:val="en-GB"/>
          <w:rPrChange w:id="178" w:author="Author">
            <w:rPr/>
          </w:rPrChange>
        </w:rPr>
        <w:t>;</w:t>
      </w:r>
      <w:proofErr w:type="gramEnd"/>
    </w:p>
    <w:p w14:paraId="54AF7BC2" w14:textId="77777777" w:rsidR="00DE5F7C" w:rsidRPr="00AF65CD" w:rsidRDefault="00DE5F7C">
      <w:pPr>
        <w:keepLines/>
        <w:tabs>
          <w:tab w:val="left" w:pos="794"/>
          <w:tab w:val="left" w:pos="1191"/>
          <w:tab w:val="left" w:pos="1588"/>
          <w:tab w:val="left" w:pos="1985"/>
        </w:tabs>
        <w:jc w:val="both"/>
        <w:rPr>
          <w:lang w:val="en-GB"/>
          <w:rPrChange w:id="179" w:author="Author">
            <w:rPr/>
          </w:rPrChange>
        </w:rPr>
        <w:pPrChange w:id="180" w:author="Author">
          <w:pPr>
            <w:keepLines/>
          </w:pPr>
        </w:pPrChange>
      </w:pPr>
      <w:r w:rsidRPr="00AF65CD">
        <w:rPr>
          <w:i/>
          <w:lang w:val="en-GB"/>
          <w:rPrChange w:id="181" w:author="Author">
            <w:rPr>
              <w:i/>
            </w:rPr>
          </w:rPrChange>
        </w:rPr>
        <w:t>g)</w:t>
      </w:r>
      <w:r w:rsidRPr="00AF65CD">
        <w:rPr>
          <w:lang w:val="en-GB"/>
          <w:rPrChange w:id="182" w:author="Author">
            <w:rPr/>
          </w:rPrChange>
        </w:rPr>
        <w:tab/>
        <w:t>that studies have been conducted on the impact of non-beam WPT to radiocommunication services in the bands 19-21 kHz, 55-57 kHz, 63-65 kHz and 79</w:t>
      </w:r>
      <w:r w:rsidRPr="00AF65CD">
        <w:rPr>
          <w:lang w:val="en-GB"/>
          <w:rPrChange w:id="183" w:author="Author">
            <w:rPr/>
          </w:rPrChange>
        </w:rPr>
        <w:noBreakHyphen/>
        <w:t xml:space="preserve">90 </w:t>
      </w:r>
      <w:proofErr w:type="gramStart"/>
      <w:r w:rsidRPr="00AF65CD">
        <w:rPr>
          <w:lang w:val="en-GB"/>
          <w:rPrChange w:id="184" w:author="Author">
            <w:rPr/>
          </w:rPrChange>
        </w:rPr>
        <w:t>kHz;</w:t>
      </w:r>
      <w:proofErr w:type="gramEnd"/>
    </w:p>
    <w:p w14:paraId="6B2BB4F1" w14:textId="77777777" w:rsidR="00DE5F7C" w:rsidRPr="00AF65CD" w:rsidRDefault="00DE5F7C">
      <w:pPr>
        <w:tabs>
          <w:tab w:val="left" w:pos="794"/>
          <w:tab w:val="left" w:pos="1191"/>
          <w:tab w:val="left" w:pos="1588"/>
          <w:tab w:val="left" w:pos="1985"/>
        </w:tabs>
        <w:jc w:val="both"/>
        <w:rPr>
          <w:lang w:val="en-GB"/>
          <w:rPrChange w:id="185" w:author="Author">
            <w:rPr/>
          </w:rPrChange>
        </w:rPr>
        <w:pPrChange w:id="186" w:author="Author">
          <w:pPr/>
        </w:pPrChange>
      </w:pPr>
      <w:r w:rsidRPr="00AF65CD">
        <w:rPr>
          <w:i/>
          <w:lang w:val="en-GB"/>
          <w:rPrChange w:id="187" w:author="Author">
            <w:rPr>
              <w:i/>
            </w:rPr>
          </w:rPrChange>
        </w:rPr>
        <w:t>h)</w:t>
      </w:r>
      <w:r w:rsidRPr="00AF65CD">
        <w:rPr>
          <w:lang w:val="en-GB"/>
          <w:rPrChange w:id="188" w:author="Author">
            <w:rPr/>
          </w:rPrChange>
        </w:rPr>
        <w:tab/>
        <w:t xml:space="preserve">that as more WPT devices proliferate globally, the use of WPT technologies may have an impact on radiocommunication services including the standard frequency and time signal service and the radio astronomy service, WPT must not cause harmful interference to radio communication </w:t>
      </w:r>
      <w:proofErr w:type="gramStart"/>
      <w:r w:rsidRPr="00AF65CD">
        <w:rPr>
          <w:lang w:val="en-GB"/>
          <w:rPrChange w:id="189" w:author="Author">
            <w:rPr/>
          </w:rPrChange>
        </w:rPr>
        <w:t>services;</w:t>
      </w:r>
      <w:proofErr w:type="gramEnd"/>
    </w:p>
    <w:p w14:paraId="06C96EE0" w14:textId="77777777" w:rsidR="00DE5F7C" w:rsidRPr="00AF65CD" w:rsidRDefault="00DE5F7C">
      <w:pPr>
        <w:tabs>
          <w:tab w:val="left" w:pos="794"/>
          <w:tab w:val="left" w:pos="1191"/>
          <w:tab w:val="left" w:pos="1588"/>
          <w:tab w:val="left" w:pos="1985"/>
        </w:tabs>
        <w:jc w:val="both"/>
        <w:rPr>
          <w:lang w:val="en-GB"/>
          <w:rPrChange w:id="190" w:author="Author">
            <w:rPr/>
          </w:rPrChange>
        </w:rPr>
        <w:pPrChange w:id="191" w:author="Author">
          <w:pPr/>
        </w:pPrChange>
      </w:pPr>
      <w:proofErr w:type="spellStart"/>
      <w:r w:rsidRPr="00AF65CD">
        <w:rPr>
          <w:i/>
          <w:lang w:val="en-GB"/>
          <w:rPrChange w:id="192" w:author="Author">
            <w:rPr>
              <w:i/>
            </w:rPr>
          </w:rPrChange>
        </w:rPr>
        <w:t>i</w:t>
      </w:r>
      <w:proofErr w:type="spellEnd"/>
      <w:r w:rsidRPr="00AF65CD">
        <w:rPr>
          <w:i/>
          <w:lang w:val="en-GB"/>
          <w:rPrChange w:id="193" w:author="Author">
            <w:rPr>
              <w:i/>
            </w:rPr>
          </w:rPrChange>
        </w:rPr>
        <w:t>)</w:t>
      </w:r>
      <w:r w:rsidRPr="00AF65CD">
        <w:rPr>
          <w:lang w:val="en-GB"/>
          <w:rPrChange w:id="194" w:author="Author">
            <w:rPr/>
          </w:rPrChange>
        </w:rPr>
        <w:tab/>
        <w:t>that to mitigate the impact of WPT devices on the operation of radiocommunication services some solutions utilize frequency bands designated for industrial, scientific, medical (ISM) applications,</w:t>
      </w:r>
    </w:p>
    <w:p w14:paraId="78AF3B72" w14:textId="77777777" w:rsidR="00DE5F7C" w:rsidRPr="00AF65CD" w:rsidRDefault="00DE5F7C" w:rsidP="00DE5F7C">
      <w:pPr>
        <w:keepNext/>
        <w:keepLines/>
        <w:spacing w:before="160"/>
        <w:ind w:left="1134"/>
        <w:rPr>
          <w:i/>
          <w:lang w:val="en-GB"/>
          <w:rPrChange w:id="195" w:author="Author">
            <w:rPr/>
          </w:rPrChange>
        </w:rPr>
      </w:pPr>
      <w:r w:rsidRPr="00AF65CD">
        <w:rPr>
          <w:i/>
          <w:lang w:val="en-GB"/>
          <w:rPrChange w:id="196" w:author="Author">
            <w:rPr/>
          </w:rPrChange>
        </w:rPr>
        <w:t>recognizing</w:t>
      </w:r>
    </w:p>
    <w:p w14:paraId="75888DD4" w14:textId="77777777" w:rsidR="00DE5F7C" w:rsidRPr="00AF65CD" w:rsidRDefault="00DE5F7C">
      <w:pPr>
        <w:tabs>
          <w:tab w:val="left" w:pos="794"/>
          <w:tab w:val="left" w:pos="1191"/>
          <w:tab w:val="left" w:pos="1588"/>
          <w:tab w:val="left" w:pos="1985"/>
        </w:tabs>
        <w:jc w:val="both"/>
        <w:rPr>
          <w:lang w:val="en-GB"/>
          <w:rPrChange w:id="197" w:author="Author">
            <w:rPr/>
          </w:rPrChange>
        </w:rPr>
        <w:pPrChange w:id="198" w:author="Author">
          <w:pPr/>
        </w:pPrChange>
      </w:pPr>
      <w:r w:rsidRPr="00AF65CD">
        <w:rPr>
          <w:i/>
          <w:lang w:val="en-GB"/>
          <w:rPrChange w:id="199" w:author="Author">
            <w:rPr>
              <w:i/>
            </w:rPr>
          </w:rPrChange>
        </w:rPr>
        <w:t>a)</w:t>
      </w:r>
      <w:r w:rsidRPr="00AF65CD">
        <w:rPr>
          <w:lang w:val="en-GB"/>
          <w:rPrChange w:id="200" w:author="Author">
            <w:rPr/>
          </w:rPrChange>
        </w:rPr>
        <w:tab/>
        <w:t>that WPT is not a radiocommunication service and has no status in the Radio Regulations (RR), but may be regarded as subject to RR Nos</w:t>
      </w:r>
      <w:ins w:id="201" w:author="Author">
        <w:r w:rsidRPr="00206D82">
          <w:rPr>
            <w:lang w:eastAsia="zh-CN"/>
          </w:rPr>
          <w:t>.</w:t>
        </w:r>
      </w:ins>
      <w:r w:rsidRPr="00AF65CD">
        <w:rPr>
          <w:lang w:val="en-GB"/>
          <w:rPrChange w:id="202" w:author="Author">
            <w:rPr/>
          </w:rPrChange>
        </w:rPr>
        <w:t xml:space="preserve"> </w:t>
      </w:r>
      <w:r w:rsidRPr="00AF65CD">
        <w:rPr>
          <w:b/>
          <w:lang w:val="en-GB"/>
          <w:rPrChange w:id="203" w:author="Author">
            <w:rPr>
              <w:b/>
            </w:rPr>
          </w:rPrChange>
        </w:rPr>
        <w:t>15.12</w:t>
      </w:r>
      <w:r w:rsidRPr="00AF65CD">
        <w:rPr>
          <w:lang w:val="en-GB"/>
          <w:rPrChange w:id="204" w:author="Author">
            <w:rPr/>
          </w:rPrChange>
        </w:rPr>
        <w:t xml:space="preserve"> or </w:t>
      </w:r>
      <w:r w:rsidRPr="00AF65CD">
        <w:rPr>
          <w:b/>
          <w:lang w:val="en-GB"/>
          <w:rPrChange w:id="205" w:author="Author">
            <w:rPr>
              <w:b/>
            </w:rPr>
          </w:rPrChange>
        </w:rPr>
        <w:t>15.13</w:t>
      </w:r>
      <w:r w:rsidRPr="00AF65CD">
        <w:rPr>
          <w:lang w:val="en-GB"/>
          <w:rPrChange w:id="206" w:author="Author">
            <w:rPr/>
          </w:rPrChange>
        </w:rPr>
        <w:t xml:space="preserve"> as the case may </w:t>
      </w:r>
      <w:proofErr w:type="gramStart"/>
      <w:r w:rsidRPr="00AF65CD">
        <w:rPr>
          <w:lang w:val="en-GB"/>
          <w:rPrChange w:id="207" w:author="Author">
            <w:rPr/>
          </w:rPrChange>
        </w:rPr>
        <w:t>be;</w:t>
      </w:r>
      <w:proofErr w:type="gramEnd"/>
      <w:r w:rsidRPr="00AF65CD">
        <w:rPr>
          <w:lang w:val="en-GB"/>
          <w:rPrChange w:id="208" w:author="Author">
            <w:rPr/>
          </w:rPrChange>
        </w:rPr>
        <w:t xml:space="preserve"> </w:t>
      </w:r>
    </w:p>
    <w:p w14:paraId="12B60351" w14:textId="77777777" w:rsidR="00DE5F7C" w:rsidRPr="00AF65CD" w:rsidRDefault="00DE5F7C">
      <w:pPr>
        <w:tabs>
          <w:tab w:val="left" w:pos="794"/>
          <w:tab w:val="left" w:pos="1191"/>
          <w:tab w:val="left" w:pos="1588"/>
          <w:tab w:val="left" w:pos="1985"/>
        </w:tabs>
        <w:jc w:val="both"/>
        <w:rPr>
          <w:lang w:val="en-GB"/>
          <w:rPrChange w:id="209" w:author="Author">
            <w:rPr/>
          </w:rPrChange>
        </w:rPr>
        <w:pPrChange w:id="210" w:author="Author">
          <w:pPr/>
        </w:pPrChange>
      </w:pPr>
      <w:r w:rsidRPr="00AF65CD">
        <w:rPr>
          <w:i/>
          <w:lang w:val="en-GB"/>
          <w:rPrChange w:id="211" w:author="Author">
            <w:rPr>
              <w:i/>
            </w:rPr>
          </w:rPrChange>
        </w:rPr>
        <w:t>b)</w:t>
      </w:r>
      <w:r w:rsidRPr="00AF65CD">
        <w:rPr>
          <w:lang w:val="en-GB"/>
          <w:rPrChange w:id="212" w:author="Author">
            <w:rPr/>
          </w:rPrChange>
        </w:rPr>
        <w:tab/>
        <w:t xml:space="preserve">that the criteria to protect various radiocommunication services from harmful interference are specified in existing ITU-R </w:t>
      </w:r>
      <w:proofErr w:type="gramStart"/>
      <w:r w:rsidRPr="00AF65CD">
        <w:rPr>
          <w:lang w:val="en-GB"/>
          <w:rPrChange w:id="213" w:author="Author">
            <w:rPr/>
          </w:rPrChange>
        </w:rPr>
        <w:t>Recommendations;</w:t>
      </w:r>
      <w:proofErr w:type="gramEnd"/>
      <w:r w:rsidRPr="00AF65CD">
        <w:rPr>
          <w:lang w:val="en-GB"/>
          <w:rPrChange w:id="214" w:author="Author">
            <w:rPr/>
          </w:rPrChange>
        </w:rPr>
        <w:t xml:space="preserve"> </w:t>
      </w:r>
    </w:p>
    <w:p w14:paraId="6BA9F34B" w14:textId="77777777" w:rsidR="00DE5F7C" w:rsidRPr="00AF65CD" w:rsidRDefault="00DE5F7C">
      <w:pPr>
        <w:tabs>
          <w:tab w:val="left" w:pos="794"/>
          <w:tab w:val="left" w:pos="1191"/>
          <w:tab w:val="left" w:pos="1588"/>
          <w:tab w:val="left" w:pos="1985"/>
        </w:tabs>
        <w:jc w:val="both"/>
        <w:rPr>
          <w:lang w:val="en-GB"/>
          <w:rPrChange w:id="215" w:author="Author">
            <w:rPr/>
          </w:rPrChange>
        </w:rPr>
        <w:pPrChange w:id="216" w:author="Author">
          <w:pPr/>
        </w:pPrChange>
      </w:pPr>
      <w:r w:rsidRPr="00AF65CD">
        <w:rPr>
          <w:i/>
          <w:lang w:val="en-GB"/>
          <w:rPrChange w:id="217" w:author="Author">
            <w:rPr>
              <w:i/>
            </w:rPr>
          </w:rPrChange>
        </w:rPr>
        <w:t>c)</w:t>
      </w:r>
      <w:r w:rsidRPr="00AF65CD">
        <w:rPr>
          <w:lang w:val="en-GB"/>
          <w:rPrChange w:id="218" w:author="Author">
            <w:rPr/>
          </w:rPrChange>
        </w:rPr>
        <w:tab/>
        <w:t xml:space="preserve">that both consumers and manufacturers may benefit from harmonized frequency ranges and technical conditions </w:t>
      </w:r>
      <w:ins w:id="219" w:author="Author">
        <w:r w:rsidRPr="00206D82">
          <w:rPr>
            <w:lang w:eastAsia="zh-CN"/>
          </w:rPr>
          <w:t xml:space="preserve">for </w:t>
        </w:r>
      </w:ins>
      <w:r w:rsidRPr="00AF65CD">
        <w:rPr>
          <w:lang w:val="en-GB"/>
          <w:rPrChange w:id="220" w:author="Author">
            <w:rPr/>
          </w:rPrChange>
        </w:rPr>
        <w:t xml:space="preserve">WPT </w:t>
      </w:r>
      <w:proofErr w:type="gramStart"/>
      <w:r w:rsidRPr="00AF65CD">
        <w:rPr>
          <w:lang w:val="en-GB"/>
          <w:rPrChange w:id="221" w:author="Author">
            <w:rPr/>
          </w:rPrChange>
        </w:rPr>
        <w:t>technologies;</w:t>
      </w:r>
      <w:proofErr w:type="gramEnd"/>
    </w:p>
    <w:p w14:paraId="71E77F47" w14:textId="77777777" w:rsidR="00DE5F7C" w:rsidRPr="00AF65CD" w:rsidRDefault="00DE5F7C">
      <w:pPr>
        <w:tabs>
          <w:tab w:val="left" w:pos="794"/>
          <w:tab w:val="left" w:pos="1191"/>
          <w:tab w:val="left" w:pos="1588"/>
          <w:tab w:val="left" w:pos="1985"/>
        </w:tabs>
        <w:jc w:val="both"/>
        <w:rPr>
          <w:lang w:val="en-GB"/>
          <w:rPrChange w:id="222" w:author="Author">
            <w:rPr/>
          </w:rPrChange>
        </w:rPr>
        <w:pPrChange w:id="223" w:author="Author">
          <w:pPr/>
        </w:pPrChange>
      </w:pPr>
      <w:r w:rsidRPr="00AF65CD">
        <w:rPr>
          <w:i/>
          <w:lang w:val="en-GB"/>
          <w:rPrChange w:id="224" w:author="Author">
            <w:rPr>
              <w:i/>
            </w:rPr>
          </w:rPrChange>
        </w:rPr>
        <w:t>d)</w:t>
      </w:r>
      <w:r w:rsidRPr="00AF65CD">
        <w:rPr>
          <w:i/>
          <w:lang w:val="en-GB"/>
          <w:rPrChange w:id="225" w:author="Author">
            <w:rPr>
              <w:i/>
            </w:rPr>
          </w:rPrChange>
        </w:rPr>
        <w:tab/>
      </w:r>
      <w:r w:rsidRPr="00AF65CD">
        <w:rPr>
          <w:lang w:val="en-GB"/>
          <w:rPrChange w:id="226" w:author="Author">
            <w:rPr/>
          </w:rPrChange>
        </w:rPr>
        <w:t xml:space="preserve">that some Administrations classify the non-beam WPT energy transfer as an ISM application, even for operation outside bands designated for ISM </w:t>
      </w:r>
      <w:proofErr w:type="gramStart"/>
      <w:r w:rsidRPr="00AF65CD">
        <w:rPr>
          <w:lang w:val="en-GB"/>
          <w:rPrChange w:id="227" w:author="Author">
            <w:rPr/>
          </w:rPrChange>
        </w:rPr>
        <w:t>use;</w:t>
      </w:r>
      <w:proofErr w:type="gramEnd"/>
    </w:p>
    <w:p w14:paraId="590AAA85" w14:textId="77777777" w:rsidR="00DE5F7C" w:rsidRPr="00AF65CD" w:rsidRDefault="00DE5F7C">
      <w:pPr>
        <w:tabs>
          <w:tab w:val="left" w:pos="794"/>
          <w:tab w:val="left" w:pos="1191"/>
          <w:tab w:val="left" w:pos="1588"/>
          <w:tab w:val="left" w:pos="1985"/>
        </w:tabs>
        <w:jc w:val="both"/>
        <w:rPr>
          <w:i/>
          <w:lang w:val="en-GB"/>
          <w:rPrChange w:id="228" w:author="Author">
            <w:rPr>
              <w:i/>
            </w:rPr>
          </w:rPrChange>
        </w:rPr>
        <w:pPrChange w:id="229" w:author="Author">
          <w:pPr/>
        </w:pPrChange>
      </w:pPr>
      <w:r w:rsidRPr="00AF65CD">
        <w:rPr>
          <w:i/>
          <w:lang w:val="en-GB"/>
          <w:rPrChange w:id="230" w:author="Author">
            <w:rPr>
              <w:i/>
            </w:rPr>
          </w:rPrChange>
        </w:rPr>
        <w:t>e)</w:t>
      </w:r>
      <w:r w:rsidRPr="00AF65CD">
        <w:rPr>
          <w:lang w:val="en-GB"/>
          <w:rPrChange w:id="231" w:author="Author">
            <w:rPr/>
          </w:rPrChange>
        </w:rPr>
        <w:tab/>
        <w:t xml:space="preserve">that some Administrations classify non-beam WPT systems as radio application such as short-range </w:t>
      </w:r>
      <w:proofErr w:type="gramStart"/>
      <w:r w:rsidRPr="00AF65CD">
        <w:rPr>
          <w:lang w:val="en-GB"/>
          <w:rPrChange w:id="232" w:author="Author">
            <w:rPr/>
          </w:rPrChange>
        </w:rPr>
        <w:t>devices;</w:t>
      </w:r>
      <w:proofErr w:type="gramEnd"/>
    </w:p>
    <w:p w14:paraId="093CA788" w14:textId="77777777" w:rsidR="00DE5F7C" w:rsidRPr="00AF65CD" w:rsidRDefault="00DE5F7C">
      <w:pPr>
        <w:tabs>
          <w:tab w:val="left" w:pos="794"/>
          <w:tab w:val="left" w:pos="1191"/>
          <w:tab w:val="left" w:pos="1588"/>
          <w:tab w:val="left" w:pos="1985"/>
        </w:tabs>
        <w:jc w:val="both"/>
        <w:rPr>
          <w:lang w:val="en-GB"/>
          <w:rPrChange w:id="233" w:author="Author">
            <w:rPr/>
          </w:rPrChange>
        </w:rPr>
        <w:pPrChange w:id="234" w:author="Author">
          <w:pPr/>
        </w:pPrChange>
      </w:pPr>
      <w:r w:rsidRPr="00AF65CD">
        <w:rPr>
          <w:i/>
          <w:lang w:val="en-GB"/>
          <w:rPrChange w:id="235" w:author="Author">
            <w:rPr>
              <w:i/>
            </w:rPr>
          </w:rPrChange>
        </w:rPr>
        <w:t>f)</w:t>
      </w:r>
      <w:r w:rsidRPr="00AF65CD">
        <w:rPr>
          <w:lang w:val="en-GB"/>
          <w:rPrChange w:id="236" w:author="Author">
            <w:rPr/>
          </w:rPrChange>
        </w:rPr>
        <w:tab/>
        <w:t xml:space="preserve">that some non-ISM bands are taken into consideration for the global or regional harmonized use of specific WPT </w:t>
      </w:r>
      <w:proofErr w:type="gramStart"/>
      <w:r w:rsidRPr="00AF65CD">
        <w:rPr>
          <w:lang w:val="en-GB"/>
          <w:rPrChange w:id="237" w:author="Author">
            <w:rPr/>
          </w:rPrChange>
        </w:rPr>
        <w:t>applications;</w:t>
      </w:r>
      <w:proofErr w:type="gramEnd"/>
    </w:p>
    <w:p w14:paraId="76F3BF81" w14:textId="77777777" w:rsidR="00DE5F7C" w:rsidRPr="00AF65CD" w:rsidRDefault="00DE5F7C">
      <w:pPr>
        <w:tabs>
          <w:tab w:val="left" w:pos="794"/>
          <w:tab w:val="left" w:pos="1191"/>
          <w:tab w:val="left" w:pos="1588"/>
          <w:tab w:val="left" w:pos="1985"/>
        </w:tabs>
        <w:jc w:val="both"/>
        <w:rPr>
          <w:lang w:val="en-GB"/>
          <w:rPrChange w:id="238" w:author="Author">
            <w:rPr/>
          </w:rPrChange>
        </w:rPr>
        <w:pPrChange w:id="239" w:author="Author">
          <w:pPr/>
        </w:pPrChange>
      </w:pPr>
      <w:r w:rsidRPr="00AF65CD">
        <w:rPr>
          <w:i/>
          <w:lang w:val="en-GB"/>
          <w:rPrChange w:id="240" w:author="Author">
            <w:rPr>
              <w:i/>
            </w:rPr>
          </w:rPrChange>
        </w:rPr>
        <w:t>g)</w:t>
      </w:r>
      <w:r w:rsidRPr="00AF65CD">
        <w:rPr>
          <w:i/>
          <w:lang w:val="en-GB"/>
          <w:rPrChange w:id="241" w:author="Author">
            <w:rPr>
              <w:i/>
            </w:rPr>
          </w:rPrChange>
        </w:rPr>
        <w:tab/>
      </w:r>
      <w:r w:rsidRPr="00AF65CD">
        <w:rPr>
          <w:lang w:val="en-GB"/>
          <w:rPrChange w:id="242" w:author="Author">
            <w:rPr/>
          </w:rPrChange>
        </w:rPr>
        <w:t xml:space="preserve">that the WPT energy transfer can be treated separately from data communications, especially when the receiving device receives data communications at a frequency different from that for the energy </w:t>
      </w:r>
      <w:proofErr w:type="gramStart"/>
      <w:r w:rsidRPr="00AF65CD">
        <w:rPr>
          <w:lang w:val="en-GB"/>
          <w:rPrChange w:id="243" w:author="Author">
            <w:rPr/>
          </w:rPrChange>
        </w:rPr>
        <w:t>transfer;</w:t>
      </w:r>
      <w:proofErr w:type="gramEnd"/>
      <w:r w:rsidRPr="00AF65CD">
        <w:rPr>
          <w:lang w:val="en-GB"/>
          <w:rPrChange w:id="244" w:author="Author">
            <w:rPr/>
          </w:rPrChange>
        </w:rPr>
        <w:t xml:space="preserve"> </w:t>
      </w:r>
    </w:p>
    <w:p w14:paraId="0006B36D" w14:textId="77777777" w:rsidR="00DE5F7C" w:rsidRPr="00AF65CD" w:rsidRDefault="00DE5F7C">
      <w:pPr>
        <w:tabs>
          <w:tab w:val="left" w:pos="794"/>
          <w:tab w:val="left" w:pos="1191"/>
          <w:tab w:val="left" w:pos="1588"/>
          <w:tab w:val="left" w:pos="1985"/>
        </w:tabs>
        <w:jc w:val="both"/>
        <w:rPr>
          <w:i/>
          <w:lang w:val="en-GB"/>
          <w:rPrChange w:id="245" w:author="Author">
            <w:rPr>
              <w:i/>
            </w:rPr>
          </w:rPrChange>
        </w:rPr>
        <w:pPrChange w:id="246" w:author="Author">
          <w:pPr/>
        </w:pPrChange>
      </w:pPr>
      <w:r w:rsidRPr="00AF65CD">
        <w:rPr>
          <w:i/>
          <w:lang w:val="en-GB"/>
          <w:rPrChange w:id="247" w:author="Author">
            <w:rPr>
              <w:i/>
            </w:rPr>
          </w:rPrChange>
        </w:rPr>
        <w:t>h)</w:t>
      </w:r>
      <w:r w:rsidRPr="00AF65CD">
        <w:rPr>
          <w:i/>
          <w:lang w:val="en-GB"/>
          <w:rPrChange w:id="248" w:author="Author">
            <w:rPr>
              <w:i/>
            </w:rPr>
          </w:rPrChange>
        </w:rPr>
        <w:tab/>
      </w:r>
      <w:r w:rsidRPr="00AF65CD">
        <w:rPr>
          <w:lang w:val="en-GB"/>
          <w:rPrChange w:id="249" w:author="Author">
            <w:rPr/>
          </w:rPrChange>
        </w:rPr>
        <w:t xml:space="preserve">that in the absence of a load, the WPT-EV </w:t>
      </w:r>
      <w:ins w:id="250" w:author="Author">
        <w:r w:rsidRPr="00206D82">
          <w:rPr>
            <w:lang w:eastAsia="ko-KR"/>
          </w:rPr>
          <w:t xml:space="preserve">shuts off and </w:t>
        </w:r>
      </w:ins>
      <w:r w:rsidRPr="00AF65CD">
        <w:rPr>
          <w:lang w:val="en-GB"/>
          <w:rPrChange w:id="251" w:author="Author">
            <w:rPr/>
          </w:rPrChange>
        </w:rPr>
        <w:t>does not</w:t>
      </w:r>
      <w:ins w:id="252" w:author="Author">
        <w:r w:rsidRPr="00206D82">
          <w:rPr>
            <w:lang w:eastAsia="ko-KR"/>
          </w:rPr>
          <w:t xml:space="preserve"> </w:t>
        </w:r>
        <w:proofErr w:type="gramStart"/>
        <w:r w:rsidRPr="00206D82">
          <w:rPr>
            <w:lang w:eastAsia="ko-KR"/>
          </w:rPr>
          <w:t>radiate</w:t>
        </w:r>
      </w:ins>
      <w:r w:rsidRPr="00206D82">
        <w:t>;</w:t>
      </w:r>
      <w:proofErr w:type="gramEnd"/>
    </w:p>
    <w:p w14:paraId="1C1DFDF1" w14:textId="77777777" w:rsidR="00DE5F7C" w:rsidRPr="00AF65CD" w:rsidRDefault="00DE5F7C">
      <w:pPr>
        <w:tabs>
          <w:tab w:val="left" w:pos="794"/>
          <w:tab w:val="left" w:pos="1191"/>
          <w:tab w:val="left" w:pos="1588"/>
          <w:tab w:val="left" w:pos="1985"/>
        </w:tabs>
        <w:jc w:val="both"/>
        <w:rPr>
          <w:lang w:val="en-GB"/>
          <w:rPrChange w:id="253" w:author="Author">
            <w:rPr/>
          </w:rPrChange>
        </w:rPr>
        <w:pPrChange w:id="254" w:author="Author">
          <w:pPr/>
        </w:pPrChange>
      </w:pPr>
      <w:proofErr w:type="spellStart"/>
      <w:r w:rsidRPr="00AF65CD">
        <w:rPr>
          <w:i/>
          <w:lang w:val="en-GB"/>
          <w:rPrChange w:id="255" w:author="Author">
            <w:rPr>
              <w:i/>
            </w:rPr>
          </w:rPrChange>
        </w:rPr>
        <w:t>i</w:t>
      </w:r>
      <w:proofErr w:type="spellEnd"/>
      <w:r w:rsidRPr="00AF65CD">
        <w:rPr>
          <w:i/>
          <w:lang w:val="en-GB"/>
          <w:rPrChange w:id="256" w:author="Author">
            <w:rPr>
              <w:i/>
            </w:rPr>
          </w:rPrChange>
        </w:rPr>
        <w:t>)</w:t>
      </w:r>
      <w:r w:rsidRPr="00AF65CD">
        <w:rPr>
          <w:lang w:val="en-GB"/>
          <w:rPrChange w:id="257" w:author="Author">
            <w:rPr/>
          </w:rPrChange>
        </w:rPr>
        <w:tab/>
        <w:t xml:space="preserve">that for non-beam WPT-EV, the radiated </w:t>
      </w:r>
      <w:ins w:id="258" w:author="Author">
        <w:r w:rsidRPr="00206D82">
          <w:rPr>
            <w:lang w:eastAsia="ko-KR"/>
          </w:rPr>
          <w:t xml:space="preserve">RF </w:t>
        </w:r>
      </w:ins>
      <w:r w:rsidRPr="00AF65CD">
        <w:rPr>
          <w:lang w:val="en-GB"/>
          <w:rPrChange w:id="259" w:author="Author">
            <w:rPr/>
          </w:rPrChange>
        </w:rPr>
        <w:t>power</w:t>
      </w:r>
      <w:ins w:id="260" w:author="Author">
        <w:r w:rsidRPr="00206D82">
          <w:rPr>
            <w:lang w:eastAsia="ko-KR"/>
          </w:rPr>
          <w:t xml:space="preserve"> external to the WPT-EV system</w:t>
        </w:r>
      </w:ins>
      <w:r w:rsidRPr="00AF65CD">
        <w:rPr>
          <w:lang w:val="en-GB"/>
          <w:rPrChange w:id="261" w:author="Author">
            <w:rPr/>
          </w:rPrChange>
        </w:rPr>
        <w:t xml:space="preserve"> is much lower than RF power transferred</w:t>
      </w:r>
      <w:ins w:id="262" w:author="Author">
        <w:r w:rsidRPr="00206D82">
          <w:rPr>
            <w:lang w:eastAsia="ko-KR"/>
          </w:rPr>
          <w:t xml:space="preserve"> to the vehicle</w:t>
        </w:r>
      </w:ins>
      <w:r w:rsidRPr="00AF65CD">
        <w:rPr>
          <w:lang w:val="en-GB"/>
          <w:rPrChange w:id="263" w:author="Author">
            <w:rPr/>
          </w:rPrChange>
        </w:rPr>
        <w:t xml:space="preserve">. Most power is transferred to the receiver through mechanisms such as capacitive, resonant and inductive </w:t>
      </w:r>
      <w:proofErr w:type="gramStart"/>
      <w:r w:rsidRPr="00AF65CD">
        <w:rPr>
          <w:lang w:val="en-GB"/>
          <w:rPrChange w:id="264" w:author="Author">
            <w:rPr/>
          </w:rPrChange>
        </w:rPr>
        <w:t>coupling;</w:t>
      </w:r>
      <w:proofErr w:type="gramEnd"/>
      <w:r w:rsidRPr="00AF65CD">
        <w:rPr>
          <w:lang w:val="en-GB"/>
          <w:rPrChange w:id="265" w:author="Author">
            <w:rPr/>
          </w:rPrChange>
        </w:rPr>
        <w:t xml:space="preserve"> </w:t>
      </w:r>
    </w:p>
    <w:p w14:paraId="45A3D9DF" w14:textId="77777777" w:rsidR="00DE5F7C" w:rsidRPr="00AF65CD" w:rsidRDefault="00DE5F7C">
      <w:pPr>
        <w:tabs>
          <w:tab w:val="left" w:pos="794"/>
          <w:tab w:val="left" w:pos="1191"/>
          <w:tab w:val="left" w:pos="1588"/>
          <w:tab w:val="left" w:pos="1985"/>
        </w:tabs>
        <w:jc w:val="both"/>
        <w:rPr>
          <w:lang w:val="en-GB"/>
          <w:rPrChange w:id="266" w:author="Author">
            <w:rPr/>
          </w:rPrChange>
        </w:rPr>
        <w:pPrChange w:id="267" w:author="Author">
          <w:pPr/>
        </w:pPrChange>
      </w:pPr>
      <w:r w:rsidRPr="00AF65CD">
        <w:rPr>
          <w:i/>
          <w:lang w:val="en-GB"/>
          <w:rPrChange w:id="268" w:author="Author">
            <w:rPr>
              <w:i/>
            </w:rPr>
          </w:rPrChange>
        </w:rPr>
        <w:t>j)</w:t>
      </w:r>
      <w:r w:rsidRPr="00AF65CD">
        <w:rPr>
          <w:lang w:val="en-GB"/>
          <w:rPrChange w:id="269" w:author="Author">
            <w:rPr/>
          </w:rPrChange>
        </w:rPr>
        <w:tab/>
        <w:t>that Recommendation ITU-R SM.1056 on the limitation of radiation from ISM equipment recommends that administrations consider the use of the latest edition of CISPR publication 11. These limits do not necessarily protect radiocommunication services,</w:t>
      </w:r>
    </w:p>
    <w:p w14:paraId="39EA26E4" w14:textId="77777777" w:rsidR="00DE5F7C" w:rsidRPr="00AF65CD" w:rsidRDefault="00DE5F7C" w:rsidP="00DE5F7C">
      <w:pPr>
        <w:keepNext/>
        <w:keepLines/>
        <w:spacing w:before="160"/>
        <w:ind w:left="1134"/>
        <w:rPr>
          <w:i/>
          <w:lang w:val="en-GB"/>
          <w:rPrChange w:id="270" w:author="Author">
            <w:rPr/>
          </w:rPrChange>
        </w:rPr>
      </w:pPr>
      <w:r w:rsidRPr="00AF65CD">
        <w:rPr>
          <w:i/>
          <w:lang w:val="en-GB"/>
          <w:rPrChange w:id="271" w:author="Author">
            <w:rPr/>
          </w:rPrChange>
        </w:rPr>
        <w:lastRenderedPageBreak/>
        <w:t>noting</w:t>
      </w:r>
    </w:p>
    <w:p w14:paraId="66E2BB5D" w14:textId="2EAD0B01" w:rsidR="00DE5F7C" w:rsidRPr="00AF65CD" w:rsidRDefault="00DE5F7C">
      <w:pPr>
        <w:tabs>
          <w:tab w:val="left" w:pos="794"/>
          <w:tab w:val="left" w:pos="1191"/>
          <w:tab w:val="left" w:pos="1588"/>
          <w:tab w:val="left" w:pos="1985"/>
        </w:tabs>
        <w:jc w:val="both"/>
        <w:rPr>
          <w:lang w:val="en-GB"/>
          <w:rPrChange w:id="272" w:author="Author">
            <w:rPr/>
          </w:rPrChange>
        </w:rPr>
        <w:pPrChange w:id="273" w:author="Author">
          <w:pPr/>
        </w:pPrChange>
      </w:pPr>
      <w:r w:rsidRPr="00AF65CD">
        <w:rPr>
          <w:i/>
          <w:lang w:val="en-GB"/>
          <w:rPrChange w:id="274" w:author="Author">
            <w:rPr>
              <w:i/>
            </w:rPr>
          </w:rPrChange>
        </w:rPr>
        <w:t>a)</w:t>
      </w:r>
      <w:r w:rsidRPr="00AF65CD">
        <w:rPr>
          <w:lang w:val="en-GB"/>
          <w:rPrChange w:id="275" w:author="Author">
            <w:rPr/>
          </w:rPrChange>
        </w:rPr>
        <w:tab/>
        <w:t xml:space="preserve">that the IEC TC 69 published IEC International Standard (IS) 61980-1 on </w:t>
      </w:r>
      <w:ins w:id="276" w:author="Author">
        <w:r w:rsidRPr="00206D82">
          <w:rPr>
            <w:lang w:eastAsia="zh-CN"/>
          </w:rPr>
          <w:t>‘</w:t>
        </w:r>
      </w:ins>
      <w:r w:rsidRPr="00AF65CD">
        <w:rPr>
          <w:lang w:val="en-GB"/>
          <w:rPrChange w:id="277" w:author="Author">
            <w:rPr/>
          </w:rPrChange>
        </w:rPr>
        <w:t xml:space="preserve">general requirement of electric vehicle wireless power transfer </w:t>
      </w:r>
      <w:del w:id="278" w:author="Author">
        <w:r w:rsidRPr="00206D82">
          <w:rPr>
            <w:lang w:eastAsia="zh-CN"/>
          </w:rPr>
          <w:delText>systems, is developing</w:delText>
        </w:r>
      </w:del>
      <w:ins w:id="279" w:author="Author">
        <w:r w:rsidRPr="00206D82">
          <w:rPr>
            <w:lang w:eastAsia="zh-CN"/>
          </w:rPr>
          <w:t>systems’,</w:t>
        </w:r>
      </w:ins>
      <w:r w:rsidRPr="00AF65CD">
        <w:rPr>
          <w:lang w:val="en-GB"/>
          <w:rPrChange w:id="280" w:author="Author">
            <w:rPr/>
          </w:rPrChange>
        </w:rPr>
        <w:t xml:space="preserve"> IEC </w:t>
      </w:r>
      <w:del w:id="281" w:author="Author">
        <w:r w:rsidRPr="00206D82">
          <w:rPr>
            <w:lang w:eastAsia="zh-CN"/>
          </w:rPr>
          <w:delText xml:space="preserve">Technical Specifications (TS) and </w:delText>
        </w:r>
      </w:del>
      <w:r w:rsidRPr="00AF65CD">
        <w:rPr>
          <w:lang w:val="en-GB"/>
          <w:rPrChange w:id="282" w:author="Author">
            <w:rPr/>
          </w:rPrChange>
        </w:rPr>
        <w:t xml:space="preserve">IS 61980-2 on </w:t>
      </w:r>
      <w:ins w:id="283" w:author="Author">
        <w:r w:rsidRPr="00206D82">
          <w:rPr>
            <w:lang w:eastAsia="zh-CN"/>
          </w:rPr>
          <w:t xml:space="preserve">‘specific requirements for </w:t>
        </w:r>
      </w:ins>
      <w:r w:rsidRPr="00AF65CD">
        <w:rPr>
          <w:lang w:val="en-GB"/>
          <w:rPrChange w:id="284" w:author="Author">
            <w:rPr/>
          </w:rPrChange>
        </w:rPr>
        <w:t xml:space="preserve">communication </w:t>
      </w:r>
      <w:del w:id="285" w:author="Author">
        <w:r w:rsidRPr="00206D82">
          <w:rPr>
            <w:lang w:eastAsia="zh-CN"/>
          </w:rPr>
          <w:delText>and control of</w:delText>
        </w:r>
      </w:del>
      <w:ins w:id="286" w:author="Author">
        <w:r w:rsidRPr="00206D82">
          <w:rPr>
            <w:lang w:eastAsia="zh-CN"/>
          </w:rPr>
          <w:t>between</w:t>
        </w:r>
      </w:ins>
      <w:r w:rsidRPr="00AF65CD">
        <w:rPr>
          <w:lang w:val="en-GB"/>
          <w:rPrChange w:id="287" w:author="Author">
            <w:rPr/>
          </w:rPrChange>
        </w:rPr>
        <w:t xml:space="preserve"> electric </w:t>
      </w:r>
      <w:ins w:id="288" w:author="Author">
        <w:r w:rsidRPr="00206D82">
          <w:rPr>
            <w:lang w:eastAsia="zh-CN"/>
          </w:rPr>
          <w:t xml:space="preserve">road </w:t>
        </w:r>
      </w:ins>
      <w:r w:rsidRPr="00AF65CD">
        <w:rPr>
          <w:lang w:val="en-GB"/>
          <w:rPrChange w:id="289" w:author="Author">
            <w:rPr/>
          </w:rPrChange>
        </w:rPr>
        <w:t xml:space="preserve">vehicle </w:t>
      </w:r>
      <w:del w:id="290" w:author="Author">
        <w:r w:rsidRPr="00206D82">
          <w:rPr>
            <w:lang w:eastAsia="zh-CN"/>
          </w:rPr>
          <w:delText xml:space="preserve">wireless power transfer systems by 2019 and 2020 respectively, and is developing </w:delText>
        </w:r>
      </w:del>
      <w:ins w:id="291" w:author="Author">
        <w:r w:rsidRPr="00206D82">
          <w:rPr>
            <w:lang w:eastAsia="zh-CN"/>
          </w:rPr>
          <w:t xml:space="preserve">(EV) and infrastructure’, and </w:t>
        </w:r>
      </w:ins>
      <w:r w:rsidRPr="00AF65CD">
        <w:rPr>
          <w:lang w:val="en-GB"/>
          <w:rPrChange w:id="292" w:author="Author">
            <w:rPr/>
          </w:rPrChange>
        </w:rPr>
        <w:t xml:space="preserve">IEC </w:t>
      </w:r>
      <w:del w:id="293" w:author="Author">
        <w:r w:rsidRPr="00206D82">
          <w:rPr>
            <w:lang w:eastAsia="zh-CN"/>
          </w:rPr>
          <w:delText xml:space="preserve">TS and </w:delText>
        </w:r>
      </w:del>
      <w:r w:rsidRPr="00AF65CD">
        <w:rPr>
          <w:lang w:val="en-GB"/>
          <w:rPrChange w:id="294" w:author="Author">
            <w:rPr/>
          </w:rPrChange>
        </w:rPr>
        <w:t xml:space="preserve">IS 61980-3 on </w:t>
      </w:r>
      <w:ins w:id="295" w:author="Author">
        <w:r w:rsidRPr="00206D82">
          <w:rPr>
            <w:lang w:eastAsia="zh-CN"/>
          </w:rPr>
          <w:t>‘</w:t>
        </w:r>
      </w:ins>
      <w:r w:rsidRPr="00AF65CD">
        <w:rPr>
          <w:lang w:val="en-GB"/>
          <w:rPrChange w:id="296" w:author="Author">
            <w:rPr/>
          </w:rPrChange>
        </w:rPr>
        <w:t xml:space="preserve">specific requirements for the magnetic field power transfer systems of </w:t>
      </w:r>
      <w:del w:id="297" w:author="Author">
        <w:r w:rsidRPr="00206D82">
          <w:rPr>
            <w:lang w:eastAsia="zh-CN"/>
          </w:rPr>
          <w:delText>electric vehicle wireless power transfer systems by 2019 and 2020 respectively</w:delText>
        </w:r>
      </w:del>
      <w:ins w:id="298" w:author="Author">
        <w:r w:rsidRPr="00206D82">
          <w:rPr>
            <w:lang w:eastAsia="zh-CN"/>
          </w:rPr>
          <w:t>WPT-EV’</w:t>
        </w:r>
      </w:ins>
      <w:r w:rsidRPr="00AF65CD">
        <w:rPr>
          <w:lang w:val="en-GB"/>
          <w:rPrChange w:id="299" w:author="Author">
            <w:rPr/>
          </w:rPrChange>
        </w:rPr>
        <w:t>;</w:t>
      </w:r>
    </w:p>
    <w:p w14:paraId="233AC404" w14:textId="401908CD" w:rsidR="00DE5F7C" w:rsidRPr="00AF65CD" w:rsidRDefault="00DE5F7C">
      <w:pPr>
        <w:tabs>
          <w:tab w:val="left" w:pos="794"/>
          <w:tab w:val="left" w:pos="1191"/>
          <w:tab w:val="left" w:pos="1588"/>
          <w:tab w:val="left" w:pos="1985"/>
        </w:tabs>
        <w:jc w:val="both"/>
        <w:rPr>
          <w:lang w:val="en-GB"/>
          <w:rPrChange w:id="300" w:author="Author">
            <w:rPr/>
          </w:rPrChange>
        </w:rPr>
        <w:pPrChange w:id="301" w:author="Author">
          <w:pPr/>
        </w:pPrChange>
      </w:pPr>
      <w:r w:rsidRPr="00AF65CD">
        <w:rPr>
          <w:i/>
          <w:lang w:val="en-GB"/>
          <w:rPrChange w:id="302" w:author="Author">
            <w:rPr>
              <w:i/>
            </w:rPr>
          </w:rPrChange>
        </w:rPr>
        <w:t>b)</w:t>
      </w:r>
      <w:r w:rsidRPr="00AF65CD">
        <w:rPr>
          <w:lang w:val="en-GB"/>
          <w:rPrChange w:id="303" w:author="Author">
            <w:rPr/>
          </w:rPrChange>
        </w:rPr>
        <w:tab/>
        <w:t xml:space="preserve">that the International Organization for Standardization (ISO/TC22/SC37) </w:t>
      </w:r>
      <w:del w:id="304" w:author="Author">
        <w:r w:rsidRPr="00206D82">
          <w:rPr>
            <w:lang w:eastAsia="zh-CN"/>
          </w:rPr>
          <w:delText xml:space="preserve">is developing </w:delText>
        </w:r>
      </w:del>
      <w:ins w:id="305" w:author="Author">
        <w:r w:rsidRPr="00206D82">
          <w:rPr>
            <w:lang w:eastAsia="zh-CN"/>
          </w:rPr>
          <w:t xml:space="preserve">published </w:t>
        </w:r>
      </w:ins>
      <w:r w:rsidRPr="00AF65CD">
        <w:rPr>
          <w:lang w:val="en-GB"/>
          <w:rPrChange w:id="306" w:author="Author">
            <w:rPr/>
          </w:rPrChange>
        </w:rPr>
        <w:t xml:space="preserve">ISO International Standard (IS) </w:t>
      </w:r>
      <w:del w:id="307" w:author="USA" w:date="2025-03-17T16:50:00Z" w16du:dateUtc="2025-03-17T22:50:00Z">
        <w:r w:rsidRPr="005C2DF7" w:rsidDel="00804997">
          <w:rPr>
            <w:highlight w:val="green"/>
            <w:lang w:val="en-GB"/>
            <w:rPrChange w:id="308" w:author="USA" w:date="2025-03-17T16:53:00Z" w16du:dateUtc="2025-03-17T22:53:00Z">
              <w:rPr/>
            </w:rPrChange>
          </w:rPr>
          <w:delText xml:space="preserve">19363 </w:delText>
        </w:r>
      </w:del>
      <w:ins w:id="309" w:author="USA" w:date="2025-03-17T16:50:00Z" w16du:dateUtc="2025-03-17T22:50:00Z">
        <w:r w:rsidR="00804997" w:rsidRPr="005C2DF7">
          <w:rPr>
            <w:highlight w:val="green"/>
            <w:lang w:val="en-GB"/>
            <w:rPrChange w:id="310" w:author="USA" w:date="2025-03-17T16:53:00Z" w16du:dateUtc="2025-03-17T22:53:00Z">
              <w:rPr>
                <w:lang w:val="en-GB"/>
              </w:rPr>
            </w:rPrChange>
          </w:rPr>
          <w:t>5474-4</w:t>
        </w:r>
        <w:r w:rsidR="00804997" w:rsidRPr="00AF65CD">
          <w:rPr>
            <w:lang w:val="en-GB"/>
            <w:rPrChange w:id="311" w:author="Author">
              <w:rPr/>
            </w:rPrChange>
          </w:rPr>
          <w:t xml:space="preserve"> </w:t>
        </w:r>
      </w:ins>
      <w:r w:rsidRPr="00AF65CD">
        <w:rPr>
          <w:lang w:val="en-GB"/>
          <w:rPrChange w:id="312" w:author="Author">
            <w:rPr/>
          </w:rPrChange>
        </w:rPr>
        <w:t xml:space="preserve">on </w:t>
      </w:r>
      <w:ins w:id="313" w:author="Author">
        <w:r w:rsidRPr="00206D82">
          <w:rPr>
            <w:lang w:eastAsia="zh-CN"/>
          </w:rPr>
          <w:t>‘</w:t>
        </w:r>
      </w:ins>
      <w:r w:rsidRPr="00AF65CD">
        <w:rPr>
          <w:lang w:val="en-GB"/>
          <w:rPrChange w:id="314" w:author="Author">
            <w:rPr/>
          </w:rPrChange>
        </w:rPr>
        <w:t xml:space="preserve">electrically propelled road vehicles – </w:t>
      </w:r>
      <w:ins w:id="315" w:author="USA" w:date="2025-03-17T16:51:00Z" w16du:dateUtc="2025-03-17T22:51:00Z">
        <w:r w:rsidR="003D4958" w:rsidRPr="005C2DF7">
          <w:rPr>
            <w:highlight w:val="green"/>
            <w:lang w:val="en-GB"/>
            <w:rPrChange w:id="316" w:author="USA" w:date="2025-03-17T16:53:00Z" w16du:dateUtc="2025-03-17T22:53:00Z">
              <w:rPr>
                <w:lang w:val="en-GB"/>
              </w:rPr>
            </w:rPrChange>
          </w:rPr>
          <w:t>functional and safety requirements for power transfer between vehicle and external electric circuit</w:t>
        </w:r>
        <w:r w:rsidR="0091079E" w:rsidRPr="005C2DF7">
          <w:rPr>
            <w:highlight w:val="green"/>
            <w:lang w:val="en-GB"/>
            <w:rPrChange w:id="317" w:author="USA" w:date="2025-03-17T16:53:00Z" w16du:dateUtc="2025-03-17T22:53:00Z">
              <w:rPr>
                <w:lang w:val="en-GB"/>
              </w:rPr>
            </w:rPrChange>
          </w:rPr>
          <w:t xml:space="preserve"> part 4</w:t>
        </w:r>
      </w:ins>
      <w:ins w:id="318" w:author="USA" w:date="2025-03-17T16:52:00Z" w16du:dateUtc="2025-03-17T22:52:00Z">
        <w:r w:rsidR="0091079E" w:rsidRPr="005C2DF7">
          <w:rPr>
            <w:highlight w:val="green"/>
            <w:lang w:val="en-GB"/>
            <w:rPrChange w:id="319" w:author="USA" w:date="2025-03-17T16:53:00Z" w16du:dateUtc="2025-03-17T22:53:00Z">
              <w:rPr>
                <w:lang w:val="en-GB"/>
              </w:rPr>
            </w:rPrChange>
          </w:rPr>
          <w:t>:</w:t>
        </w:r>
        <w:r w:rsidR="0091079E">
          <w:rPr>
            <w:lang w:val="en-GB"/>
          </w:rPr>
          <w:t xml:space="preserve"> </w:t>
        </w:r>
      </w:ins>
      <w:r w:rsidRPr="00AF65CD">
        <w:rPr>
          <w:lang w:val="en-GB"/>
          <w:rPrChange w:id="320" w:author="Author">
            <w:rPr/>
          </w:rPrChange>
        </w:rPr>
        <w:t xml:space="preserve">magnetic field wireless power </w:t>
      </w:r>
      <w:del w:id="321" w:author="Author">
        <w:r w:rsidRPr="00206D82">
          <w:rPr>
            <w:lang w:eastAsia="zh-CN"/>
          </w:rPr>
          <w:delText>transfer by 2019</w:delText>
        </w:r>
      </w:del>
      <w:ins w:id="322" w:author="Author">
        <w:r w:rsidRPr="00206D82">
          <w:rPr>
            <w:lang w:eastAsia="zh-CN"/>
          </w:rPr>
          <w:t>transfer</w:t>
        </w:r>
        <w:proofErr w:type="gramStart"/>
        <w:r w:rsidRPr="00206D82">
          <w:rPr>
            <w:lang w:eastAsia="zh-CN"/>
          </w:rPr>
          <w:t>’</w:t>
        </w:r>
      </w:ins>
      <w:r w:rsidRPr="00AF65CD">
        <w:rPr>
          <w:lang w:val="en-GB"/>
          <w:rPrChange w:id="323" w:author="Author">
            <w:rPr/>
          </w:rPrChange>
        </w:rPr>
        <w:t>;</w:t>
      </w:r>
      <w:proofErr w:type="gramEnd"/>
    </w:p>
    <w:p w14:paraId="207E9024" w14:textId="77777777" w:rsidR="00DE5F7C" w:rsidRPr="00AF65CD" w:rsidRDefault="00DE5F7C">
      <w:pPr>
        <w:tabs>
          <w:tab w:val="left" w:pos="794"/>
          <w:tab w:val="left" w:pos="1191"/>
          <w:tab w:val="left" w:pos="1588"/>
          <w:tab w:val="left" w:pos="1985"/>
        </w:tabs>
        <w:jc w:val="both"/>
        <w:rPr>
          <w:lang w:val="en-GB"/>
          <w:rPrChange w:id="324" w:author="Author">
            <w:rPr/>
          </w:rPrChange>
        </w:rPr>
        <w:pPrChange w:id="325" w:author="Author">
          <w:pPr/>
        </w:pPrChange>
      </w:pPr>
      <w:r w:rsidRPr="00AF65CD">
        <w:rPr>
          <w:i/>
          <w:lang w:val="en-GB"/>
          <w:rPrChange w:id="326" w:author="Author">
            <w:rPr>
              <w:i/>
            </w:rPr>
          </w:rPrChange>
        </w:rPr>
        <w:t>c)</w:t>
      </w:r>
      <w:r w:rsidRPr="00AF65CD">
        <w:rPr>
          <w:lang w:val="en-GB"/>
          <w:rPrChange w:id="327" w:author="Author">
            <w:rPr/>
          </w:rPrChange>
        </w:rPr>
        <w:tab/>
        <w:t xml:space="preserve">that </w:t>
      </w:r>
      <w:del w:id="328" w:author="Author">
        <w:r w:rsidRPr="00206D82">
          <w:rPr>
            <w:lang w:eastAsia="zh-CN"/>
          </w:rPr>
          <w:delText>the Society of Automotive Engineers (</w:delText>
        </w:r>
      </w:del>
      <w:r w:rsidRPr="00AF65CD">
        <w:rPr>
          <w:lang w:val="en-GB"/>
          <w:rPrChange w:id="329" w:author="Author">
            <w:rPr/>
          </w:rPrChange>
        </w:rPr>
        <w:t>SAE</w:t>
      </w:r>
      <w:del w:id="330" w:author="Author">
        <w:r w:rsidRPr="00206D82">
          <w:rPr>
            <w:lang w:eastAsia="zh-CN"/>
          </w:rPr>
          <w:delText>)</w:delText>
        </w:r>
      </w:del>
      <w:r w:rsidRPr="00AF65CD">
        <w:rPr>
          <w:lang w:val="en-GB"/>
          <w:rPrChange w:id="331" w:author="Author">
            <w:rPr/>
          </w:rPrChange>
        </w:rPr>
        <w:t xml:space="preserve"> International </w:t>
      </w:r>
      <w:ins w:id="332" w:author="Author">
        <w:r w:rsidRPr="00206D82">
          <w:rPr>
            <w:lang w:eastAsia="zh-CN"/>
          </w:rPr>
          <w:t xml:space="preserve">published the Standard </w:t>
        </w:r>
      </w:ins>
      <w:r w:rsidRPr="00AF65CD">
        <w:rPr>
          <w:lang w:val="en-GB"/>
          <w:rPrChange w:id="333" w:author="Author">
            <w:rPr/>
          </w:rPrChange>
        </w:rPr>
        <w:t xml:space="preserve">J2954 </w:t>
      </w:r>
      <w:del w:id="334" w:author="Author">
        <w:r w:rsidRPr="00206D82">
          <w:rPr>
            <w:lang w:eastAsia="zh-CN"/>
          </w:rPr>
          <w:delText xml:space="preserve">published Recommended Practice (RP) </w:delText>
        </w:r>
      </w:del>
      <w:r w:rsidRPr="00AF65CD">
        <w:rPr>
          <w:lang w:val="en-GB"/>
          <w:rPrChange w:id="335" w:author="Author">
            <w:rPr/>
          </w:rPrChange>
        </w:rPr>
        <w:t xml:space="preserve">on </w:t>
      </w:r>
      <w:ins w:id="336" w:author="Author">
        <w:r w:rsidRPr="00206D82">
          <w:rPr>
            <w:lang w:eastAsia="zh-CN"/>
          </w:rPr>
          <w:t>‘</w:t>
        </w:r>
      </w:ins>
      <w:r w:rsidRPr="00AF65CD">
        <w:rPr>
          <w:lang w:val="en-GB"/>
          <w:rPrChange w:id="337" w:author="Author">
            <w:rPr/>
          </w:rPrChange>
        </w:rPr>
        <w:t xml:space="preserve">wireless power transfer for light-duty </w:t>
      </w:r>
      <w:ins w:id="338" w:author="Author">
        <w:r w:rsidRPr="00206D82">
          <w:rPr>
            <w:lang w:eastAsia="zh-CN"/>
          </w:rPr>
          <w:t>plug-in/</w:t>
        </w:r>
      </w:ins>
      <w:r w:rsidRPr="00AF65CD">
        <w:rPr>
          <w:lang w:val="en-GB"/>
          <w:rPrChange w:id="339" w:author="Author">
            <w:rPr/>
          </w:rPrChange>
        </w:rPr>
        <w:t xml:space="preserve">electric vehicles </w:t>
      </w:r>
      <w:del w:id="340" w:author="Author">
        <w:r w:rsidRPr="00206D82">
          <w:rPr>
            <w:lang w:eastAsia="zh-CN"/>
          </w:rPr>
          <w:delText xml:space="preserve">in 2017 </w:delText>
        </w:r>
      </w:del>
      <w:r w:rsidRPr="00AF65CD">
        <w:rPr>
          <w:lang w:val="en-GB"/>
          <w:rPrChange w:id="341" w:author="Author">
            <w:rPr/>
          </w:rPrChange>
        </w:rPr>
        <w:t xml:space="preserve">and </w:t>
      </w:r>
      <w:del w:id="342" w:author="Author">
        <w:r w:rsidRPr="00206D82">
          <w:rPr>
            <w:lang w:eastAsia="zh-CN"/>
          </w:rPr>
          <w:delText>2019</w:delText>
        </w:r>
      </w:del>
      <w:ins w:id="343" w:author="Author">
        <w:r w:rsidRPr="00206D82">
          <w:rPr>
            <w:lang w:eastAsia="zh-CN"/>
          </w:rPr>
          <w:t>alignment methodology’</w:t>
        </w:r>
      </w:ins>
      <w:r w:rsidRPr="00AF65CD">
        <w:rPr>
          <w:lang w:val="en-GB"/>
          <w:rPrChange w:id="344" w:author="Author">
            <w:rPr/>
          </w:rPrChange>
        </w:rPr>
        <w:t>;</w:t>
      </w:r>
    </w:p>
    <w:p w14:paraId="326C81E1" w14:textId="77777777" w:rsidR="00DE5F7C" w:rsidRPr="00AF65CD" w:rsidRDefault="00DE5F7C">
      <w:pPr>
        <w:tabs>
          <w:tab w:val="left" w:pos="794"/>
          <w:tab w:val="left" w:pos="1191"/>
          <w:tab w:val="left" w:pos="1588"/>
          <w:tab w:val="left" w:pos="1985"/>
        </w:tabs>
        <w:jc w:val="both"/>
        <w:rPr>
          <w:lang w:val="en-GB"/>
          <w:rPrChange w:id="345" w:author="Author">
            <w:rPr/>
          </w:rPrChange>
        </w:rPr>
        <w:pPrChange w:id="346" w:author="Author">
          <w:pPr/>
        </w:pPrChange>
      </w:pPr>
      <w:r w:rsidRPr="00AF65CD">
        <w:rPr>
          <w:i/>
          <w:lang w:val="en-GB"/>
          <w:rPrChange w:id="347" w:author="Author">
            <w:rPr>
              <w:i/>
            </w:rPr>
          </w:rPrChange>
        </w:rPr>
        <w:t>d)</w:t>
      </w:r>
      <w:r w:rsidRPr="00AF65CD">
        <w:rPr>
          <w:lang w:val="en-GB"/>
          <w:rPrChange w:id="348" w:author="Author">
            <w:rPr/>
          </w:rPrChange>
        </w:rPr>
        <w:tab/>
        <w:t xml:space="preserve">that issues of non-ionizing radiation exposure are dealt with by international organizations such as the </w:t>
      </w:r>
      <w:del w:id="349" w:author="Author">
        <w:r w:rsidRPr="00206D82">
          <w:delText>World Health Organization (WHO), the International Commission on Non</w:delText>
        </w:r>
        <w:r w:rsidRPr="00206D82">
          <w:noBreakHyphen/>
          <w:delText xml:space="preserve">ionizing Radiation Protection (ICNIRP), and International Electrotechnical Commission TC106, and </w:delText>
        </w:r>
        <w:r w:rsidRPr="00206D82">
          <w:rPr>
            <w:rFonts w:eastAsia="Calibri"/>
          </w:rPr>
          <w:delText>that ICNIRP 2010 provides guidelines for limiting exposure (up to 10 MHz), and ICNIRP 1998 provides Guidelines for limiting exposure (up to 300 GHz),</w:delText>
        </w:r>
      </w:del>
      <w:ins w:id="350" w:author="Author">
        <w:r w:rsidRPr="00206D82">
          <w:t>WHO, ICNIRP, IEC TC106, and ICES;</w:t>
        </w:r>
      </w:ins>
    </w:p>
    <w:p w14:paraId="07BF758D" w14:textId="77777777" w:rsidR="00DE5F7C" w:rsidRPr="00206D82" w:rsidRDefault="00DE5F7C" w:rsidP="00DE5F7C">
      <w:pPr>
        <w:tabs>
          <w:tab w:val="left" w:pos="794"/>
          <w:tab w:val="left" w:pos="1191"/>
          <w:tab w:val="left" w:pos="1588"/>
          <w:tab w:val="left" w:pos="1985"/>
        </w:tabs>
        <w:jc w:val="both"/>
        <w:rPr>
          <w:ins w:id="351" w:author="Author"/>
          <w:rFonts w:eastAsia="Calibri"/>
        </w:rPr>
      </w:pPr>
      <w:ins w:id="352" w:author="Author">
        <w:r w:rsidRPr="00206D82">
          <w:rPr>
            <w:i/>
            <w:iCs/>
          </w:rPr>
          <w:t>e)</w:t>
        </w:r>
        <w:r w:rsidRPr="00206D82">
          <w:rPr>
            <w:i/>
            <w:iCs/>
          </w:rPr>
          <w:tab/>
        </w:r>
        <w:r w:rsidRPr="00206D82">
          <w:t xml:space="preserve">and </w:t>
        </w:r>
        <w:r w:rsidRPr="00206D82">
          <w:rPr>
            <w:rFonts w:eastAsia="Calibri"/>
          </w:rPr>
          <w:t>that ICNIRP 2010 provides guidelines for limiting exposure from 1 Hz to 100 kHz, ICNIRP 2020 provides guidelines for limiting exposure from 100 kHz to 300 GHz, and IEEE C95.1 provides a standard for limiting exposure from 0 Hz to 300 GHz,</w:t>
        </w:r>
      </w:ins>
    </w:p>
    <w:p w14:paraId="570D4969" w14:textId="77777777" w:rsidR="00DE5F7C" w:rsidRPr="00AF65CD" w:rsidRDefault="00DE5F7C" w:rsidP="00DE5F7C">
      <w:pPr>
        <w:keepNext/>
        <w:keepLines/>
        <w:spacing w:before="160"/>
        <w:ind w:left="1134"/>
        <w:rPr>
          <w:i/>
          <w:lang w:val="en-GB"/>
          <w:rPrChange w:id="353" w:author="Author">
            <w:rPr/>
          </w:rPrChange>
        </w:rPr>
      </w:pPr>
      <w:r w:rsidRPr="00AF65CD">
        <w:rPr>
          <w:i/>
          <w:lang w:val="en-GB"/>
          <w:rPrChange w:id="354" w:author="Author">
            <w:rPr/>
          </w:rPrChange>
        </w:rPr>
        <w:t>recommends</w:t>
      </w:r>
    </w:p>
    <w:p w14:paraId="33C61AE9" w14:textId="77777777" w:rsidR="00DE5F7C" w:rsidRPr="00AF65CD" w:rsidRDefault="00DE5F7C">
      <w:pPr>
        <w:tabs>
          <w:tab w:val="left" w:pos="794"/>
          <w:tab w:val="left" w:pos="1191"/>
          <w:tab w:val="left" w:pos="1588"/>
          <w:tab w:val="left" w:pos="1985"/>
        </w:tabs>
        <w:jc w:val="both"/>
        <w:rPr>
          <w:lang w:val="en-GB"/>
          <w:rPrChange w:id="355" w:author="Author">
            <w:rPr/>
          </w:rPrChange>
        </w:rPr>
        <w:pPrChange w:id="356" w:author="Author">
          <w:pPr/>
        </w:pPrChange>
      </w:pPr>
      <w:r w:rsidRPr="00AF65CD">
        <w:rPr>
          <w:b/>
          <w:lang w:val="en-GB"/>
          <w:rPrChange w:id="357" w:author="Author">
            <w:rPr>
              <w:b/>
            </w:rPr>
          </w:rPrChange>
        </w:rPr>
        <w:t>1</w:t>
      </w:r>
      <w:r w:rsidRPr="00AF65CD">
        <w:rPr>
          <w:lang w:val="en-GB"/>
          <w:rPrChange w:id="358" w:author="Author">
            <w:rPr/>
          </w:rPrChange>
        </w:rPr>
        <w:tab/>
        <w:t xml:space="preserve">that the use of the frequency range, or portions thereof, listed in Table 1 below should be considered as guidance for the operation of non-beam WPT-EV </w:t>
      </w:r>
      <w:proofErr w:type="gramStart"/>
      <w:r w:rsidRPr="00AF65CD">
        <w:rPr>
          <w:lang w:val="en-GB"/>
          <w:rPrChange w:id="359" w:author="Author">
            <w:rPr/>
          </w:rPrChange>
        </w:rPr>
        <w:t>systems;</w:t>
      </w:r>
      <w:proofErr w:type="gramEnd"/>
    </w:p>
    <w:p w14:paraId="52032759" w14:textId="77777777" w:rsidR="00DE5F7C" w:rsidRPr="00AF65CD" w:rsidRDefault="00DE5F7C">
      <w:pPr>
        <w:tabs>
          <w:tab w:val="left" w:pos="794"/>
          <w:tab w:val="left" w:pos="1191"/>
          <w:tab w:val="left" w:pos="1588"/>
          <w:tab w:val="left" w:pos="1985"/>
        </w:tabs>
        <w:jc w:val="both"/>
        <w:rPr>
          <w:lang w:val="en-GB"/>
          <w:rPrChange w:id="360" w:author="Author">
            <w:rPr/>
          </w:rPrChange>
        </w:rPr>
        <w:pPrChange w:id="361" w:author="Author">
          <w:pPr/>
        </w:pPrChange>
      </w:pPr>
      <w:r w:rsidRPr="00AF65CD">
        <w:rPr>
          <w:b/>
          <w:lang w:val="en-GB"/>
          <w:rPrChange w:id="362" w:author="Author">
            <w:rPr>
              <w:b/>
            </w:rPr>
          </w:rPrChange>
        </w:rPr>
        <w:t>2</w:t>
      </w:r>
      <w:r w:rsidRPr="00AF65CD">
        <w:rPr>
          <w:lang w:val="en-GB"/>
          <w:rPrChange w:id="363" w:author="Author">
            <w:rPr/>
          </w:rPrChange>
        </w:rPr>
        <w:tab/>
        <w:t>that the following Note is considered as integral part of this Recommendation.</w:t>
      </w:r>
    </w:p>
    <w:p w14:paraId="5E095ED7" w14:textId="77777777" w:rsidR="00DE5F7C" w:rsidRPr="00AF65CD" w:rsidRDefault="00DE5F7C">
      <w:pPr>
        <w:tabs>
          <w:tab w:val="left" w:pos="284"/>
        </w:tabs>
        <w:spacing w:before="80"/>
        <w:rPr>
          <w:sz w:val="22"/>
          <w:lang w:val="en-GB"/>
          <w:rPrChange w:id="364" w:author="Author">
            <w:rPr/>
          </w:rPrChange>
        </w:rPr>
        <w:pPrChange w:id="365" w:author="Author">
          <w:pPr/>
        </w:pPrChange>
      </w:pPr>
      <w:r w:rsidRPr="00AF65CD">
        <w:rPr>
          <w:sz w:val="22"/>
          <w:lang w:val="en-GB"/>
          <w:rPrChange w:id="366" w:author="Author">
            <w:rPr/>
          </w:rPrChange>
        </w:rPr>
        <w:t>NOTE – Additional guidance can be found in Table 1 on necessary steps that should be taken to ensure that non-beam WPT-EV applications and equipment minimize the potential for harmful interference to radiocommunication services including the standard frequency and time signal service (</w:t>
      </w:r>
      <w:del w:id="367" w:author="Author">
        <w:r w:rsidRPr="00206D82">
          <w:rPr>
            <w:sz w:val="22"/>
          </w:rPr>
          <w:delText>SFTSS</w:delText>
        </w:r>
      </w:del>
      <w:ins w:id="368" w:author="Author">
        <w:r w:rsidRPr="00206D82">
          <w:rPr>
            <w:sz w:val="22"/>
          </w:rPr>
          <w:t>SFTS</w:t>
        </w:r>
      </w:ins>
      <w:r w:rsidRPr="00AF65CD">
        <w:rPr>
          <w:sz w:val="22"/>
          <w:lang w:val="en-GB"/>
          <w:rPrChange w:id="369" w:author="Author">
            <w:rPr/>
          </w:rPrChange>
        </w:rPr>
        <w:t>) and the radio astronomy service, so that these remain protected from radio frequency energy emanating from WPT-</w:t>
      </w:r>
      <w:del w:id="370" w:author="Author">
        <w:r w:rsidRPr="00206D82">
          <w:rPr>
            <w:sz w:val="22"/>
          </w:rPr>
          <w:delText>EVfalling</w:delText>
        </w:r>
      </w:del>
      <w:ins w:id="371" w:author="Author">
        <w:r w:rsidRPr="00206D82">
          <w:rPr>
            <w:sz w:val="22"/>
          </w:rPr>
          <w:t>EV falling</w:t>
        </w:r>
      </w:ins>
      <w:r w:rsidRPr="00206D82">
        <w:rPr>
          <w:sz w:val="22"/>
        </w:rPr>
        <w:t xml:space="preserve"> into all bands</w:t>
      </w:r>
      <w:r w:rsidRPr="00AF65CD">
        <w:rPr>
          <w:sz w:val="22"/>
          <w:lang w:val="en-GB"/>
          <w:rPrChange w:id="372" w:author="Author">
            <w:rPr/>
          </w:rPrChange>
        </w:rPr>
        <w:t>.</w:t>
      </w:r>
    </w:p>
    <w:p w14:paraId="28885252" w14:textId="562B65FD" w:rsidR="00DE5F7C" w:rsidRPr="001B578F" w:rsidDel="001B578F" w:rsidRDefault="00DE5F7C" w:rsidP="00DE5F7C">
      <w:pPr>
        <w:tabs>
          <w:tab w:val="left" w:pos="284"/>
          <w:tab w:val="left" w:pos="567"/>
          <w:tab w:val="left" w:pos="851"/>
        </w:tabs>
        <w:rPr>
          <w:ins w:id="373" w:author="Author"/>
          <w:del w:id="374" w:author="USA" w:date="2025-03-17T16:40:00Z" w16du:dateUtc="2025-03-17T22:40:00Z"/>
          <w:highlight w:val="green"/>
          <w:rPrChange w:id="375" w:author="USA" w:date="2025-03-17T16:40:00Z" w16du:dateUtc="2025-03-17T22:40:00Z">
            <w:rPr>
              <w:ins w:id="376" w:author="Author"/>
              <w:del w:id="377" w:author="USA" w:date="2025-03-17T16:40:00Z" w16du:dateUtc="2025-03-17T22:40:00Z"/>
              <w:highlight w:val="cyan"/>
            </w:rPr>
          </w:rPrChange>
        </w:rPr>
      </w:pPr>
      <w:ins w:id="378" w:author="Author">
        <w:del w:id="379" w:author="USA" w:date="2025-03-17T16:40:00Z" w16du:dateUtc="2025-03-17T22:40:00Z">
          <w:r w:rsidRPr="001B578F" w:rsidDel="001B578F">
            <w:rPr>
              <w:i/>
              <w:highlight w:val="green"/>
              <w:rPrChange w:id="380" w:author="USA" w:date="2025-03-17T16:40:00Z" w16du:dateUtc="2025-03-17T22:40:00Z">
                <w:rPr>
                  <w:i/>
                  <w:highlight w:val="cyan"/>
                </w:rPr>
              </w:rPrChange>
            </w:rPr>
            <w:delText xml:space="preserve">Editor’s Note: </w:delText>
          </w:r>
          <w:r w:rsidRPr="001B578F" w:rsidDel="001B578F">
            <w:rPr>
              <w:highlight w:val="green"/>
              <w:rPrChange w:id="381" w:author="USA" w:date="2025-03-17T16:40:00Z" w16du:dateUtc="2025-03-17T22:40:00Z">
                <w:rPr>
                  <w:highlight w:val="cyan"/>
                </w:rPr>
              </w:rPrChange>
            </w:rPr>
            <w:delText>to finalize this revision, the next meeting of WP1A may consider the following two options:</w:delText>
          </w:r>
        </w:del>
      </w:ins>
    </w:p>
    <w:p w14:paraId="10CAE311" w14:textId="5BA6E693" w:rsidR="00DE5F7C" w:rsidRPr="001B578F" w:rsidDel="001B578F" w:rsidRDefault="00DE5F7C" w:rsidP="00DE5F7C">
      <w:pPr>
        <w:pStyle w:val="ListParagraph"/>
        <w:numPr>
          <w:ilvl w:val="0"/>
          <w:numId w:val="2"/>
        </w:numPr>
        <w:tabs>
          <w:tab w:val="left" w:pos="284"/>
          <w:tab w:val="left" w:pos="567"/>
          <w:tab w:val="left" w:pos="851"/>
          <w:tab w:val="left" w:pos="1134"/>
          <w:tab w:val="left" w:pos="1871"/>
          <w:tab w:val="left" w:pos="2268"/>
        </w:tabs>
        <w:overflowPunct w:val="0"/>
        <w:autoSpaceDE w:val="0"/>
        <w:autoSpaceDN w:val="0"/>
        <w:adjustRightInd w:val="0"/>
        <w:spacing w:before="40" w:after="40"/>
        <w:rPr>
          <w:ins w:id="382" w:author="Author"/>
          <w:del w:id="383" w:author="USA" w:date="2025-03-17T16:40:00Z" w16du:dateUtc="2025-03-17T22:40:00Z"/>
          <w:highlight w:val="green"/>
          <w:rPrChange w:id="384" w:author="USA" w:date="2025-03-17T16:40:00Z" w16du:dateUtc="2025-03-17T22:40:00Z">
            <w:rPr>
              <w:ins w:id="385" w:author="Author"/>
              <w:del w:id="386" w:author="USA" w:date="2025-03-17T16:40:00Z" w16du:dateUtc="2025-03-17T22:40:00Z"/>
              <w:highlight w:val="cyan"/>
            </w:rPr>
          </w:rPrChange>
        </w:rPr>
      </w:pPr>
      <w:ins w:id="387" w:author="Author">
        <w:del w:id="388" w:author="USA" w:date="2025-03-17T16:40:00Z" w16du:dateUtc="2025-03-17T22:40:00Z">
          <w:r w:rsidRPr="001B578F" w:rsidDel="001B578F">
            <w:rPr>
              <w:highlight w:val="green"/>
              <w:rPrChange w:id="389" w:author="USA" w:date="2025-03-17T16:40:00Z" w16du:dateUtc="2025-03-17T22:40:00Z">
                <w:rPr>
                  <w:highlight w:val="cyan"/>
                </w:rPr>
              </w:rPrChange>
            </w:rPr>
            <w:delText xml:space="preserve">to </w:delText>
          </w:r>
          <w:r w:rsidRPr="001B578F" w:rsidDel="001B578F">
            <w:rPr>
              <w:rFonts w:eastAsia="MS Mincho"/>
              <w:highlight w:val="green"/>
              <w:rPrChange w:id="390" w:author="USA" w:date="2025-03-17T16:40:00Z" w16du:dateUtc="2025-03-17T22:40:00Z">
                <w:rPr>
                  <w:rFonts w:eastAsia="MS Mincho"/>
                  <w:highlight w:val="cyan"/>
                </w:rPr>
              </w:rPrChange>
            </w:rPr>
            <w:delText>delete from the Table 1 frequency bands 55-57 kHz and 63-65 kHz</w:delText>
          </w:r>
          <w:r w:rsidRPr="001B578F" w:rsidDel="001B578F">
            <w:rPr>
              <w:highlight w:val="green"/>
              <w:rPrChange w:id="391" w:author="USA" w:date="2025-03-17T16:40:00Z" w16du:dateUtc="2025-03-17T22:40:00Z">
                <w:rPr>
                  <w:highlight w:val="cyan"/>
                </w:rPr>
              </w:rPrChange>
            </w:rPr>
            <w:delText>;</w:delText>
          </w:r>
        </w:del>
      </w:ins>
    </w:p>
    <w:p w14:paraId="5275BD65" w14:textId="536A9D5C" w:rsidR="00DE5F7C" w:rsidRPr="001B578F" w:rsidDel="001B578F" w:rsidRDefault="00DE5F7C" w:rsidP="00DE5F7C">
      <w:pPr>
        <w:pStyle w:val="ListParagraph"/>
        <w:numPr>
          <w:ilvl w:val="0"/>
          <w:numId w:val="2"/>
        </w:numPr>
        <w:tabs>
          <w:tab w:val="left" w:pos="284"/>
          <w:tab w:val="left" w:pos="567"/>
          <w:tab w:val="left" w:pos="851"/>
          <w:tab w:val="left" w:pos="1134"/>
          <w:tab w:val="left" w:pos="1871"/>
          <w:tab w:val="left" w:pos="2268"/>
        </w:tabs>
        <w:overflowPunct w:val="0"/>
        <w:autoSpaceDE w:val="0"/>
        <w:autoSpaceDN w:val="0"/>
        <w:adjustRightInd w:val="0"/>
        <w:spacing w:before="40" w:after="40"/>
        <w:rPr>
          <w:ins w:id="392" w:author="Author"/>
          <w:del w:id="393" w:author="USA" w:date="2025-03-17T16:40:00Z" w16du:dateUtc="2025-03-17T22:40:00Z"/>
          <w:rFonts w:eastAsia="MS Mincho"/>
          <w:highlight w:val="green"/>
          <w:rPrChange w:id="394" w:author="USA" w:date="2025-03-17T16:40:00Z" w16du:dateUtc="2025-03-17T22:40:00Z">
            <w:rPr>
              <w:ins w:id="395" w:author="Author"/>
              <w:del w:id="396" w:author="USA" w:date="2025-03-17T16:40:00Z" w16du:dateUtc="2025-03-17T22:40:00Z"/>
              <w:rFonts w:eastAsia="MS Mincho"/>
              <w:highlight w:val="cyan"/>
            </w:rPr>
          </w:rPrChange>
        </w:rPr>
      </w:pPr>
      <w:ins w:id="397" w:author="Author">
        <w:del w:id="398" w:author="USA" w:date="2025-03-17T16:40:00Z" w16du:dateUtc="2025-03-17T22:40:00Z">
          <w:r w:rsidRPr="001B578F" w:rsidDel="001B578F">
            <w:rPr>
              <w:rFonts w:eastAsia="MS Mincho"/>
              <w:highlight w:val="green"/>
              <w:rPrChange w:id="399" w:author="USA" w:date="2025-03-17T16:40:00Z" w16du:dateUtc="2025-03-17T22:40:00Z">
                <w:rPr>
                  <w:rFonts w:eastAsia="MS Mincho"/>
                  <w:highlight w:val="cyan"/>
                </w:rPr>
              </w:rPrChange>
            </w:rPr>
            <w:delText>to</w:delText>
          </w:r>
          <w:r w:rsidRPr="001B578F" w:rsidDel="001B578F">
            <w:rPr>
              <w:highlight w:val="green"/>
              <w:rPrChange w:id="400" w:author="USA" w:date="2025-03-17T16:40:00Z" w16du:dateUtc="2025-03-17T22:40:00Z">
                <w:rPr>
                  <w:highlight w:val="cyan"/>
                </w:rPr>
              </w:rPrChange>
            </w:rPr>
            <w:delText xml:space="preserve"> keep in the Table 1 the bands</w:delText>
          </w:r>
          <w:r w:rsidRPr="001B578F" w:rsidDel="001B578F">
            <w:rPr>
              <w:rFonts w:eastAsia="MS Mincho"/>
              <w:highlight w:val="green"/>
              <w:rPrChange w:id="401" w:author="USA" w:date="2025-03-17T16:40:00Z" w16du:dateUtc="2025-03-17T22:40:00Z">
                <w:rPr>
                  <w:rFonts w:eastAsia="MS Mincho"/>
                  <w:highlight w:val="cyan"/>
                </w:rPr>
              </w:rPrChange>
            </w:rPr>
            <w:delText xml:space="preserve"> 55-57 kHz</w:delText>
          </w:r>
          <w:r w:rsidRPr="001B578F" w:rsidDel="001B578F">
            <w:rPr>
              <w:highlight w:val="green"/>
              <w:rPrChange w:id="402" w:author="USA" w:date="2025-03-17T16:40:00Z" w16du:dateUtc="2025-03-17T22:40:00Z">
                <w:rPr>
                  <w:highlight w:val="cyan"/>
                </w:rPr>
              </w:rPrChange>
            </w:rPr>
            <w:delText xml:space="preserve"> </w:delText>
          </w:r>
          <w:r w:rsidRPr="001B578F" w:rsidDel="001B578F">
            <w:rPr>
              <w:rFonts w:eastAsia="MS Mincho"/>
              <w:highlight w:val="green"/>
              <w:rPrChange w:id="403" w:author="USA" w:date="2025-03-17T16:40:00Z" w16du:dateUtc="2025-03-17T22:40:00Z">
                <w:rPr>
                  <w:rFonts w:eastAsia="MS Mincho"/>
                  <w:highlight w:val="cyan"/>
                </w:rPr>
              </w:rPrChange>
            </w:rPr>
            <w:delText>and 63-65 kHz</w:delText>
          </w:r>
          <w:r w:rsidRPr="001B578F" w:rsidDel="001B578F">
            <w:rPr>
              <w:highlight w:val="green"/>
              <w:rPrChange w:id="404" w:author="USA" w:date="2025-03-17T16:40:00Z" w16du:dateUtc="2025-03-17T22:40:00Z">
                <w:rPr>
                  <w:highlight w:val="cyan"/>
                </w:rPr>
              </w:rPrChange>
            </w:rPr>
            <w:delText xml:space="preserve"> with the modified Note (1).</w:delText>
          </w:r>
        </w:del>
      </w:ins>
    </w:p>
    <w:p w14:paraId="09EFAAB4" w14:textId="77777777" w:rsidR="00DE5F7C" w:rsidRPr="00AF65CD" w:rsidRDefault="00DE5F7C">
      <w:pPr>
        <w:keepNext/>
        <w:spacing w:before="560" w:after="120"/>
        <w:jc w:val="center"/>
        <w:rPr>
          <w:lang w:val="en-GB"/>
          <w:rPrChange w:id="405" w:author="Author">
            <w:rPr>
              <w:lang w:val="en-US"/>
            </w:rPr>
          </w:rPrChange>
        </w:rPr>
        <w:pPrChange w:id="406" w:author="Author">
          <w:pPr>
            <w:pStyle w:val="TableNo"/>
            <w:keepLines/>
          </w:pPr>
        </w:pPrChange>
      </w:pPr>
      <w:r w:rsidRPr="00AF65CD">
        <w:rPr>
          <w:caps/>
          <w:sz w:val="20"/>
          <w:lang w:val="en-GB"/>
          <w:rPrChange w:id="407" w:author="Author">
            <w:rPr>
              <w:caps/>
              <w:sz w:val="20"/>
            </w:rPr>
          </w:rPrChange>
        </w:rPr>
        <w:t>TABLE 1</w:t>
      </w:r>
    </w:p>
    <w:p w14:paraId="4A747B27" w14:textId="77777777" w:rsidR="00DE5F7C" w:rsidRPr="00AF65CD" w:rsidRDefault="00DE5F7C">
      <w:pPr>
        <w:keepNext/>
        <w:keepLines/>
        <w:spacing w:after="120"/>
        <w:jc w:val="center"/>
        <w:rPr>
          <w:lang w:val="en-GB"/>
          <w:rPrChange w:id="408" w:author="Author">
            <w:rPr>
              <w:lang w:val="en-US"/>
            </w:rPr>
          </w:rPrChange>
        </w:rPr>
        <w:pPrChange w:id="409" w:author="Author">
          <w:pPr>
            <w:pStyle w:val="Tabletitle"/>
          </w:pPr>
        </w:pPrChange>
      </w:pPr>
      <w:r w:rsidRPr="00AF65CD">
        <w:rPr>
          <w:rFonts w:ascii="Times New Roman Bold" w:hAnsi="Times New Roman Bold"/>
          <w:b/>
          <w:sz w:val="20"/>
          <w:lang w:val="en-GB"/>
          <w:rPrChange w:id="410" w:author="Author">
            <w:rPr>
              <w:rFonts w:ascii="Times New Roman Bold" w:hAnsi="Times New Roman Bold"/>
              <w:b w:val="0"/>
              <w:sz w:val="20"/>
            </w:rPr>
          </w:rPrChange>
        </w:rPr>
        <w:t>Frequency range for operation of non-beam WPT systems for electric vehicles</w:t>
      </w:r>
    </w:p>
    <w:tbl>
      <w:tblPr>
        <w:tblStyle w:val="TableGrid1"/>
        <w:tblW w:w="0" w:type="auto"/>
        <w:tblInd w:w="0" w:type="dxa"/>
        <w:tblLook w:val="04A0" w:firstRow="1" w:lastRow="0" w:firstColumn="1" w:lastColumn="0" w:noHBand="0" w:noVBand="1"/>
      </w:tblPr>
      <w:tblGrid>
        <w:gridCol w:w="3256"/>
        <w:gridCol w:w="6373"/>
      </w:tblGrid>
      <w:tr w:rsidR="00DE5F7C" w:rsidRPr="00E20E68" w14:paraId="26EE3744" w14:textId="77777777" w:rsidTr="0067507C">
        <w:tc>
          <w:tcPr>
            <w:tcW w:w="3256" w:type="dxa"/>
            <w:tcBorders>
              <w:top w:val="single" w:sz="4" w:space="0" w:color="auto"/>
              <w:left w:val="single" w:sz="4" w:space="0" w:color="auto"/>
              <w:bottom w:val="single" w:sz="4" w:space="0" w:color="auto"/>
              <w:right w:val="single" w:sz="4" w:space="0" w:color="auto"/>
            </w:tcBorders>
            <w:hideMark/>
          </w:tcPr>
          <w:p w14:paraId="71A5771C" w14:textId="77777777" w:rsidR="00DE5F7C" w:rsidRPr="00AF65CD" w:rsidRDefault="00DE5F7C">
            <w:pPr>
              <w:spacing w:before="80" w:after="80"/>
              <w:jc w:val="center"/>
              <w:rPr>
                <w:lang w:val="en-GB"/>
                <w:rPrChange w:id="411" w:author="Author">
                  <w:rPr>
                    <w:lang w:val="en-US"/>
                  </w:rPr>
                </w:rPrChange>
              </w:rPr>
              <w:pPrChange w:id="412" w:author="Author">
                <w:pPr>
                  <w:pStyle w:val="Tablehead"/>
                  <w:keepLines/>
                </w:pPr>
              </w:pPrChange>
            </w:pPr>
            <w:r w:rsidRPr="00AF65CD">
              <w:rPr>
                <w:rFonts w:ascii="Times New Roman Bold" w:hAnsi="Times New Roman Bold" w:cs="Times New Roman Bold"/>
                <w:sz w:val="20"/>
                <w:lang w:val="en-GB"/>
                <w:rPrChange w:id="413" w:author="Author">
                  <w:rPr>
                    <w:rFonts w:ascii="Times New Roman Bold" w:hAnsi="Times New Roman Bold" w:cs="Times New Roman Bold"/>
                    <w:b w:val="0"/>
                    <w:sz w:val="20"/>
                  </w:rPr>
                </w:rPrChange>
              </w:rPr>
              <w:t>Frequency range</w:t>
            </w:r>
          </w:p>
        </w:tc>
        <w:tc>
          <w:tcPr>
            <w:tcW w:w="6373" w:type="dxa"/>
            <w:tcBorders>
              <w:top w:val="single" w:sz="4" w:space="0" w:color="auto"/>
              <w:left w:val="single" w:sz="4" w:space="0" w:color="auto"/>
              <w:bottom w:val="single" w:sz="4" w:space="0" w:color="auto"/>
              <w:right w:val="single" w:sz="4" w:space="0" w:color="auto"/>
            </w:tcBorders>
            <w:hideMark/>
          </w:tcPr>
          <w:p w14:paraId="73D7553F" w14:textId="77777777" w:rsidR="00DE5F7C" w:rsidRPr="00AF65CD" w:rsidRDefault="00DE5F7C">
            <w:pPr>
              <w:spacing w:before="80" w:after="80"/>
              <w:jc w:val="center"/>
              <w:rPr>
                <w:lang w:val="fr-FR"/>
                <w:rPrChange w:id="414" w:author="Author">
                  <w:rPr>
                    <w:lang w:val="fr-CH"/>
                  </w:rPr>
                </w:rPrChange>
              </w:rPr>
              <w:pPrChange w:id="415" w:author="Author">
                <w:pPr>
                  <w:pStyle w:val="Tablehead"/>
                  <w:keepLines/>
                </w:pPr>
              </w:pPrChange>
            </w:pPr>
            <w:proofErr w:type="spellStart"/>
            <w:r w:rsidRPr="00AF65CD">
              <w:rPr>
                <w:rFonts w:ascii="Times New Roman Bold" w:hAnsi="Times New Roman Bold" w:cs="Times New Roman Bold"/>
                <w:sz w:val="20"/>
                <w:lang w:val="fr-FR"/>
                <w:rPrChange w:id="416" w:author="Author">
                  <w:rPr>
                    <w:rFonts w:ascii="Times New Roman Bold" w:hAnsi="Times New Roman Bold" w:cs="Times New Roman Bold"/>
                    <w:b w:val="0"/>
                    <w:sz w:val="20"/>
                    <w:lang w:val="fr-CH"/>
                  </w:rPr>
                </w:rPrChange>
              </w:rPr>
              <w:t>Suitable</w:t>
            </w:r>
            <w:proofErr w:type="spellEnd"/>
            <w:r w:rsidRPr="00AF65CD">
              <w:rPr>
                <w:rFonts w:ascii="Times New Roman Bold" w:hAnsi="Times New Roman Bold" w:cs="Times New Roman Bold"/>
                <w:sz w:val="20"/>
                <w:lang w:val="fr-FR"/>
                <w:rPrChange w:id="417" w:author="Author">
                  <w:rPr>
                    <w:rFonts w:ascii="Times New Roman Bold" w:hAnsi="Times New Roman Bold" w:cs="Times New Roman Bold"/>
                    <w:b w:val="0"/>
                    <w:sz w:val="20"/>
                    <w:lang w:val="fr-CH"/>
                  </w:rPr>
                </w:rPrChange>
              </w:rPr>
              <w:t xml:space="preserve"> non-</w:t>
            </w:r>
            <w:proofErr w:type="spellStart"/>
            <w:r w:rsidRPr="00AF65CD">
              <w:rPr>
                <w:rFonts w:ascii="Times New Roman Bold" w:hAnsi="Times New Roman Bold" w:cs="Times New Roman Bold"/>
                <w:sz w:val="20"/>
                <w:lang w:val="fr-FR"/>
                <w:rPrChange w:id="418" w:author="Author">
                  <w:rPr>
                    <w:rFonts w:ascii="Times New Roman Bold" w:hAnsi="Times New Roman Bold" w:cs="Times New Roman Bold"/>
                    <w:b w:val="0"/>
                    <w:sz w:val="20"/>
                    <w:lang w:val="fr-CH"/>
                  </w:rPr>
                </w:rPrChange>
              </w:rPr>
              <w:t>beam</w:t>
            </w:r>
            <w:proofErr w:type="spellEnd"/>
            <w:r w:rsidRPr="00AF65CD">
              <w:rPr>
                <w:rFonts w:ascii="Times New Roman Bold" w:hAnsi="Times New Roman Bold" w:cs="Times New Roman Bold"/>
                <w:sz w:val="20"/>
                <w:lang w:val="fr-FR"/>
                <w:rPrChange w:id="419" w:author="Author">
                  <w:rPr>
                    <w:rFonts w:ascii="Times New Roman Bold" w:hAnsi="Times New Roman Bold" w:cs="Times New Roman Bold"/>
                    <w:b w:val="0"/>
                    <w:sz w:val="20"/>
                    <w:lang w:val="fr-CH"/>
                  </w:rPr>
                </w:rPrChange>
              </w:rPr>
              <w:t xml:space="preserve"> WPT-EV</w:t>
            </w:r>
          </w:p>
        </w:tc>
      </w:tr>
      <w:tr w:rsidR="00DE5F7C" w:rsidRPr="00206D82" w14:paraId="577A0F59" w14:textId="77777777" w:rsidTr="0067507C">
        <w:tc>
          <w:tcPr>
            <w:tcW w:w="3256" w:type="dxa"/>
            <w:tcBorders>
              <w:top w:val="single" w:sz="4" w:space="0" w:color="auto"/>
              <w:left w:val="single" w:sz="4" w:space="0" w:color="auto"/>
              <w:bottom w:val="single" w:sz="4" w:space="0" w:color="auto"/>
              <w:right w:val="single" w:sz="4" w:space="0" w:color="auto"/>
            </w:tcBorders>
          </w:tcPr>
          <w:p w14:paraId="1BCAFC67" w14:textId="66F36A0B" w:rsidR="00DE5F7C" w:rsidRPr="00206D82"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pPrChange w:id="420" w:author="Author">
                <w:pPr>
                  <w:pStyle w:val="Tabletext"/>
                  <w:keepNext/>
                  <w:keepLines/>
                  <w:jc w:val="center"/>
                </w:pPr>
              </w:pPrChange>
            </w:pPr>
            <w:r w:rsidRPr="00206D82">
              <w:rPr>
                <w:sz w:val="20"/>
              </w:rPr>
              <w:t xml:space="preserve">19-21 </w:t>
            </w:r>
            <w:proofErr w:type="gramStart"/>
            <w:r w:rsidRPr="00206D82">
              <w:rPr>
                <w:sz w:val="20"/>
              </w:rPr>
              <w:t>kHz</w:t>
            </w:r>
            <w:ins w:id="421" w:author="USA" w:date="2025-03-17T16:41:00Z" w16du:dateUtc="2025-03-17T22:41:00Z">
              <w:r w:rsidR="007F51DB" w:rsidRPr="007F51DB">
                <w:rPr>
                  <w:highlight w:val="green"/>
                  <w:vertAlign w:val="superscript"/>
                  <w:rPrChange w:id="422" w:author="USA" w:date="2025-03-17T16:41:00Z" w16du:dateUtc="2025-03-17T22:41:00Z">
                    <w:rPr>
                      <w:vertAlign w:val="superscript"/>
                    </w:rPr>
                  </w:rPrChange>
                </w:rPr>
                <w:t>(</w:t>
              </w:r>
              <w:proofErr w:type="gramEnd"/>
              <w:r w:rsidR="007F51DB" w:rsidRPr="007F51DB">
                <w:rPr>
                  <w:highlight w:val="green"/>
                  <w:vertAlign w:val="superscript"/>
                  <w:rPrChange w:id="423" w:author="USA" w:date="2025-03-17T16:41:00Z" w16du:dateUtc="2025-03-17T22:41:00Z">
                    <w:rPr>
                      <w:vertAlign w:val="superscript"/>
                    </w:rPr>
                  </w:rPrChange>
                </w:rPr>
                <w:t>1)</w:t>
              </w:r>
            </w:ins>
          </w:p>
        </w:tc>
        <w:tc>
          <w:tcPr>
            <w:tcW w:w="6373" w:type="dxa"/>
            <w:tcBorders>
              <w:top w:val="single" w:sz="4" w:space="0" w:color="auto"/>
              <w:left w:val="single" w:sz="4" w:space="0" w:color="auto"/>
              <w:bottom w:val="single" w:sz="4" w:space="0" w:color="auto"/>
              <w:right w:val="single" w:sz="4" w:space="0" w:color="auto"/>
            </w:tcBorders>
          </w:tcPr>
          <w:p w14:paraId="5541C6F2" w14:textId="77777777" w:rsidR="00DE5F7C" w:rsidRPr="00AF65CD"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lang w:val="en-GB"/>
                <w:rPrChange w:id="424" w:author="Author">
                  <w:rPr>
                    <w:lang w:val="en-US"/>
                  </w:rPr>
                </w:rPrChange>
              </w:rPr>
              <w:pPrChange w:id="425" w:author="Author">
                <w:pPr>
                  <w:pStyle w:val="Tabletext"/>
                  <w:keepNext/>
                  <w:keepLines/>
                </w:pPr>
              </w:pPrChange>
            </w:pPr>
            <w:r w:rsidRPr="00AF65CD">
              <w:rPr>
                <w:sz w:val="20"/>
                <w:lang w:val="en-GB"/>
                <w:rPrChange w:id="426" w:author="Author">
                  <w:rPr>
                    <w:sz w:val="20"/>
                  </w:rPr>
                </w:rPrChange>
              </w:rPr>
              <w:t xml:space="preserve">Magnetic induction technology or Magnetic resonant technology </w:t>
            </w:r>
          </w:p>
        </w:tc>
      </w:tr>
      <w:tr w:rsidR="00DE5F7C" w:rsidRPr="00206D82" w14:paraId="3F20481B" w14:textId="77777777" w:rsidTr="0067507C">
        <w:tc>
          <w:tcPr>
            <w:tcW w:w="3256" w:type="dxa"/>
            <w:tcBorders>
              <w:top w:val="single" w:sz="4" w:space="0" w:color="auto"/>
              <w:left w:val="single" w:sz="4" w:space="0" w:color="auto"/>
              <w:bottom w:val="single" w:sz="4" w:space="0" w:color="auto"/>
              <w:right w:val="single" w:sz="4" w:space="0" w:color="auto"/>
            </w:tcBorders>
          </w:tcPr>
          <w:p w14:paraId="00ABB695" w14:textId="49053C97"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highlight w:val="green"/>
                <w:rPrChange w:id="427" w:author="USA" w:date="2025-03-17T16:40:00Z" w16du:dateUtc="2025-03-17T22:40:00Z">
                  <w:rPr/>
                </w:rPrChange>
              </w:rPr>
              <w:pPrChange w:id="428" w:author="Author">
                <w:pPr>
                  <w:pStyle w:val="Tabletext"/>
                  <w:keepNext/>
                  <w:keepLines/>
                  <w:jc w:val="center"/>
                </w:pPr>
              </w:pPrChange>
            </w:pPr>
            <w:ins w:id="429" w:author="Author">
              <w:del w:id="430" w:author="USA" w:date="2025-03-17T16:40:00Z" w16du:dateUtc="2025-03-17T22:40:00Z">
                <w:r w:rsidRPr="00124FCC" w:rsidDel="00124FCC">
                  <w:rPr>
                    <w:sz w:val="20"/>
                    <w:highlight w:val="green"/>
                    <w:rPrChange w:id="431" w:author="USA" w:date="2025-03-17T16:40:00Z" w16du:dateUtc="2025-03-17T22:40:00Z">
                      <w:rPr>
                        <w:sz w:val="20"/>
                        <w:highlight w:val="cyan"/>
                      </w:rPr>
                    </w:rPrChange>
                  </w:rPr>
                  <w:delText>[</w:delText>
                </w:r>
              </w:del>
            </w:ins>
            <w:del w:id="432" w:author="USA" w:date="2025-03-17T16:40:00Z" w16du:dateUtc="2025-03-17T22:40:00Z">
              <w:r w:rsidRPr="00124FCC" w:rsidDel="00124FCC">
                <w:rPr>
                  <w:sz w:val="20"/>
                  <w:highlight w:val="green"/>
                  <w:rPrChange w:id="433" w:author="USA" w:date="2025-03-17T16:40:00Z" w16du:dateUtc="2025-03-17T22:40:00Z">
                    <w:rPr>
                      <w:sz w:val="20"/>
                    </w:rPr>
                  </w:rPrChange>
                </w:rPr>
                <w:delText>55-57 kHz</w:delText>
              </w:r>
              <w:r w:rsidRPr="00124FCC" w:rsidDel="00124FCC">
                <w:rPr>
                  <w:sz w:val="20"/>
                  <w:highlight w:val="green"/>
                  <w:vertAlign w:val="superscript"/>
                  <w:rPrChange w:id="434" w:author="USA" w:date="2025-03-17T16:40:00Z" w16du:dateUtc="2025-03-17T22:40:00Z">
                    <w:rPr>
                      <w:sz w:val="20"/>
                      <w:vertAlign w:val="superscript"/>
                    </w:rPr>
                  </w:rPrChange>
                </w:rPr>
                <w:delText>(1)</w:delText>
              </w:r>
            </w:del>
          </w:p>
        </w:tc>
        <w:tc>
          <w:tcPr>
            <w:tcW w:w="6373" w:type="dxa"/>
            <w:tcBorders>
              <w:top w:val="single" w:sz="4" w:space="0" w:color="auto"/>
              <w:left w:val="single" w:sz="4" w:space="0" w:color="auto"/>
              <w:bottom w:val="single" w:sz="4" w:space="0" w:color="auto"/>
              <w:right w:val="single" w:sz="4" w:space="0" w:color="auto"/>
            </w:tcBorders>
          </w:tcPr>
          <w:p w14:paraId="56881F29" w14:textId="398DC68A"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highlight w:val="green"/>
                <w:lang w:val="en-GB"/>
                <w:rPrChange w:id="435" w:author="USA" w:date="2025-03-17T16:40:00Z" w16du:dateUtc="2025-03-17T22:40:00Z">
                  <w:rPr>
                    <w:lang w:val="en-US"/>
                  </w:rPr>
                </w:rPrChange>
              </w:rPr>
              <w:pPrChange w:id="436" w:author="Author">
                <w:pPr>
                  <w:pStyle w:val="Tabletext"/>
                  <w:keepNext/>
                  <w:keepLines/>
                </w:pPr>
              </w:pPrChange>
            </w:pPr>
            <w:del w:id="437" w:author="USA" w:date="2025-03-17T16:40:00Z" w16du:dateUtc="2025-03-17T22:40:00Z">
              <w:r w:rsidRPr="00124FCC" w:rsidDel="00124FCC">
                <w:rPr>
                  <w:sz w:val="20"/>
                  <w:highlight w:val="green"/>
                  <w:lang w:val="en-GB"/>
                  <w:rPrChange w:id="438" w:author="USA" w:date="2025-03-17T16:40:00Z" w16du:dateUtc="2025-03-17T22:40:00Z">
                    <w:rPr>
                      <w:sz w:val="20"/>
                    </w:rPr>
                  </w:rPrChange>
                </w:rPr>
                <w:delText>Magnetic induction technology or Magnetic resonant technology</w:delText>
              </w:r>
            </w:del>
            <w:ins w:id="439" w:author="Author">
              <w:del w:id="440" w:author="USA" w:date="2025-03-17T16:40:00Z" w16du:dateUtc="2025-03-17T22:40:00Z">
                <w:r w:rsidRPr="00124FCC" w:rsidDel="00124FCC">
                  <w:rPr>
                    <w:sz w:val="20"/>
                    <w:highlight w:val="green"/>
                    <w:rPrChange w:id="441" w:author="USA" w:date="2025-03-17T16:40:00Z" w16du:dateUtc="2025-03-17T22:40:00Z">
                      <w:rPr>
                        <w:sz w:val="20"/>
                        <w:highlight w:val="cyan"/>
                      </w:rPr>
                    </w:rPrChange>
                  </w:rPr>
                  <w:delText>]</w:delText>
                </w:r>
              </w:del>
            </w:ins>
            <w:del w:id="442" w:author="USA" w:date="2025-03-17T16:40:00Z" w16du:dateUtc="2025-03-17T22:40:00Z">
              <w:r w:rsidRPr="00124FCC" w:rsidDel="00124FCC">
                <w:rPr>
                  <w:sz w:val="20"/>
                  <w:highlight w:val="green"/>
                  <w:lang w:val="en-GB"/>
                  <w:rPrChange w:id="443" w:author="USA" w:date="2025-03-17T16:40:00Z" w16du:dateUtc="2025-03-17T22:40:00Z">
                    <w:rPr>
                      <w:sz w:val="20"/>
                    </w:rPr>
                  </w:rPrChange>
                </w:rPr>
                <w:delText xml:space="preserve"> </w:delText>
              </w:r>
            </w:del>
          </w:p>
        </w:tc>
      </w:tr>
      <w:tr w:rsidR="00DE5F7C" w:rsidRPr="00206D82" w14:paraId="43894EC7" w14:textId="77777777" w:rsidTr="0067507C">
        <w:tc>
          <w:tcPr>
            <w:tcW w:w="3256" w:type="dxa"/>
            <w:tcBorders>
              <w:top w:val="single" w:sz="4" w:space="0" w:color="auto"/>
              <w:left w:val="single" w:sz="4" w:space="0" w:color="auto"/>
              <w:bottom w:val="single" w:sz="4" w:space="0" w:color="auto"/>
              <w:right w:val="single" w:sz="4" w:space="0" w:color="auto"/>
            </w:tcBorders>
          </w:tcPr>
          <w:p w14:paraId="547AFB70" w14:textId="6139EB95"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highlight w:val="green"/>
                <w:lang w:val="en-GB"/>
                <w:rPrChange w:id="444" w:author="USA" w:date="2025-03-17T16:40:00Z" w16du:dateUtc="2025-03-17T22:40:00Z">
                  <w:rPr>
                    <w:lang w:val="en-US"/>
                  </w:rPr>
                </w:rPrChange>
              </w:rPr>
              <w:pPrChange w:id="445" w:author="Author">
                <w:pPr>
                  <w:pStyle w:val="Tabletext"/>
                  <w:keepNext/>
                  <w:keepLines/>
                  <w:jc w:val="center"/>
                </w:pPr>
              </w:pPrChange>
            </w:pPr>
            <w:ins w:id="446" w:author="Author">
              <w:del w:id="447" w:author="USA" w:date="2025-03-17T16:40:00Z" w16du:dateUtc="2025-03-17T22:40:00Z">
                <w:r w:rsidRPr="00124FCC" w:rsidDel="00124FCC">
                  <w:rPr>
                    <w:sz w:val="20"/>
                    <w:highlight w:val="green"/>
                    <w:rPrChange w:id="448" w:author="USA" w:date="2025-03-17T16:40:00Z" w16du:dateUtc="2025-03-17T22:40:00Z">
                      <w:rPr>
                        <w:sz w:val="20"/>
                        <w:highlight w:val="cyan"/>
                      </w:rPr>
                    </w:rPrChange>
                  </w:rPr>
                  <w:delText>[</w:delText>
                </w:r>
              </w:del>
            </w:ins>
            <w:del w:id="449" w:author="USA" w:date="2025-03-17T16:40:00Z" w16du:dateUtc="2025-03-17T22:40:00Z">
              <w:r w:rsidRPr="00124FCC" w:rsidDel="00124FCC">
                <w:rPr>
                  <w:sz w:val="20"/>
                  <w:highlight w:val="green"/>
                  <w:lang w:val="en-GB"/>
                  <w:rPrChange w:id="450" w:author="USA" w:date="2025-03-17T16:40:00Z" w16du:dateUtc="2025-03-17T22:40:00Z">
                    <w:rPr>
                      <w:sz w:val="20"/>
                    </w:rPr>
                  </w:rPrChange>
                </w:rPr>
                <w:delText>63-65 kHz</w:delText>
              </w:r>
              <w:r w:rsidRPr="00124FCC" w:rsidDel="00124FCC">
                <w:rPr>
                  <w:sz w:val="20"/>
                  <w:highlight w:val="green"/>
                  <w:vertAlign w:val="superscript"/>
                  <w:rPrChange w:id="451" w:author="USA" w:date="2025-03-17T16:40:00Z" w16du:dateUtc="2025-03-17T22:40:00Z">
                    <w:rPr>
                      <w:sz w:val="20"/>
                      <w:vertAlign w:val="superscript"/>
                    </w:rPr>
                  </w:rPrChange>
                </w:rPr>
                <w:delText>(1)</w:delText>
              </w:r>
            </w:del>
          </w:p>
        </w:tc>
        <w:tc>
          <w:tcPr>
            <w:tcW w:w="6373" w:type="dxa"/>
            <w:tcBorders>
              <w:top w:val="single" w:sz="4" w:space="0" w:color="auto"/>
              <w:left w:val="single" w:sz="4" w:space="0" w:color="auto"/>
              <w:bottom w:val="single" w:sz="4" w:space="0" w:color="auto"/>
              <w:right w:val="single" w:sz="4" w:space="0" w:color="auto"/>
            </w:tcBorders>
          </w:tcPr>
          <w:p w14:paraId="0D0CEA68" w14:textId="6DA4FD0B" w:rsidR="00DE5F7C" w:rsidRPr="00124FCC"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highlight w:val="green"/>
                <w:lang w:val="en-GB"/>
                <w:rPrChange w:id="452" w:author="USA" w:date="2025-03-17T16:40:00Z" w16du:dateUtc="2025-03-17T22:40:00Z">
                  <w:rPr>
                    <w:lang w:val="en-US"/>
                  </w:rPr>
                </w:rPrChange>
              </w:rPr>
              <w:pPrChange w:id="453" w:author="Author">
                <w:pPr>
                  <w:pStyle w:val="Tabletext"/>
                  <w:keepNext/>
                  <w:keepLines/>
                </w:pPr>
              </w:pPrChange>
            </w:pPr>
            <w:del w:id="454" w:author="USA" w:date="2025-03-17T16:40:00Z" w16du:dateUtc="2025-03-17T22:40:00Z">
              <w:r w:rsidRPr="00124FCC" w:rsidDel="00124FCC">
                <w:rPr>
                  <w:sz w:val="20"/>
                  <w:highlight w:val="green"/>
                  <w:lang w:val="en-GB"/>
                  <w:rPrChange w:id="455" w:author="USA" w:date="2025-03-17T16:40:00Z" w16du:dateUtc="2025-03-17T22:40:00Z">
                    <w:rPr>
                      <w:sz w:val="20"/>
                    </w:rPr>
                  </w:rPrChange>
                </w:rPr>
                <w:delText>Magnetic induction technology or Magnetic resonant technology</w:delText>
              </w:r>
            </w:del>
            <w:ins w:id="456" w:author="Author">
              <w:del w:id="457" w:author="USA" w:date="2025-03-17T16:40:00Z" w16du:dateUtc="2025-03-17T22:40:00Z">
                <w:r w:rsidRPr="00124FCC" w:rsidDel="00124FCC">
                  <w:rPr>
                    <w:sz w:val="20"/>
                    <w:highlight w:val="green"/>
                    <w:rPrChange w:id="458" w:author="USA" w:date="2025-03-17T16:40:00Z" w16du:dateUtc="2025-03-17T22:40:00Z">
                      <w:rPr>
                        <w:sz w:val="20"/>
                        <w:highlight w:val="cyan"/>
                      </w:rPr>
                    </w:rPrChange>
                  </w:rPr>
                  <w:delText>]</w:delText>
                </w:r>
              </w:del>
            </w:ins>
            <w:del w:id="459" w:author="USA" w:date="2025-03-17T16:40:00Z" w16du:dateUtc="2025-03-17T22:40:00Z">
              <w:r w:rsidRPr="00124FCC" w:rsidDel="00124FCC">
                <w:rPr>
                  <w:sz w:val="20"/>
                  <w:highlight w:val="green"/>
                  <w:lang w:val="en-GB"/>
                  <w:rPrChange w:id="460" w:author="USA" w:date="2025-03-17T16:40:00Z" w16du:dateUtc="2025-03-17T22:40:00Z">
                    <w:rPr>
                      <w:sz w:val="20"/>
                    </w:rPr>
                  </w:rPrChange>
                </w:rPr>
                <w:delText xml:space="preserve"> </w:delText>
              </w:r>
            </w:del>
          </w:p>
        </w:tc>
      </w:tr>
      <w:tr w:rsidR="00DE5F7C" w:rsidRPr="00206D82" w14:paraId="250FFD6C" w14:textId="77777777" w:rsidTr="0067507C">
        <w:tc>
          <w:tcPr>
            <w:tcW w:w="3256" w:type="dxa"/>
            <w:tcBorders>
              <w:top w:val="single" w:sz="4" w:space="0" w:color="auto"/>
              <w:left w:val="single" w:sz="4" w:space="0" w:color="auto"/>
              <w:bottom w:val="single" w:sz="4" w:space="0" w:color="auto"/>
              <w:right w:val="single" w:sz="4" w:space="0" w:color="auto"/>
            </w:tcBorders>
          </w:tcPr>
          <w:p w14:paraId="05A00E93" w14:textId="77777777" w:rsidR="00DE5F7C" w:rsidRPr="00AF65CD"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lang w:val="en-GB"/>
                <w:rPrChange w:id="461" w:author="Author">
                  <w:rPr>
                    <w:lang w:val="en-US"/>
                  </w:rPr>
                </w:rPrChange>
              </w:rPr>
              <w:pPrChange w:id="462" w:author="Author">
                <w:pPr>
                  <w:pStyle w:val="Tabletext"/>
                  <w:keepNext/>
                  <w:keepLines/>
                  <w:jc w:val="center"/>
                </w:pPr>
              </w:pPrChange>
            </w:pPr>
            <w:r w:rsidRPr="00AF65CD">
              <w:rPr>
                <w:sz w:val="20"/>
                <w:lang w:val="en-GB"/>
                <w:rPrChange w:id="463" w:author="Author">
                  <w:rPr>
                    <w:sz w:val="20"/>
                  </w:rPr>
                </w:rPrChange>
              </w:rPr>
              <w:t>79-90 kHz</w:t>
            </w:r>
          </w:p>
        </w:tc>
        <w:tc>
          <w:tcPr>
            <w:tcW w:w="6373" w:type="dxa"/>
            <w:tcBorders>
              <w:top w:val="single" w:sz="4" w:space="0" w:color="auto"/>
              <w:left w:val="single" w:sz="4" w:space="0" w:color="auto"/>
              <w:bottom w:val="single" w:sz="4" w:space="0" w:color="auto"/>
              <w:right w:val="single" w:sz="4" w:space="0" w:color="auto"/>
            </w:tcBorders>
          </w:tcPr>
          <w:p w14:paraId="685BCE8E" w14:textId="77777777" w:rsidR="00DE5F7C" w:rsidRPr="00AF65CD" w:rsidRDefault="00DE5F7C">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lang w:val="en-GB"/>
                <w:rPrChange w:id="464" w:author="Author">
                  <w:rPr>
                    <w:lang w:val="en-US"/>
                  </w:rPr>
                </w:rPrChange>
              </w:rPr>
              <w:pPrChange w:id="465" w:author="Author">
                <w:pPr>
                  <w:pStyle w:val="Tabletext"/>
                  <w:keepNext/>
                  <w:keepLines/>
                </w:pPr>
              </w:pPrChange>
            </w:pPr>
            <w:r w:rsidRPr="00AF65CD">
              <w:rPr>
                <w:sz w:val="20"/>
                <w:lang w:val="en-GB"/>
                <w:rPrChange w:id="466" w:author="Author">
                  <w:rPr>
                    <w:sz w:val="20"/>
                  </w:rPr>
                </w:rPrChange>
              </w:rPr>
              <w:t xml:space="preserve">Magnetic resonant technology </w:t>
            </w:r>
          </w:p>
        </w:tc>
      </w:tr>
      <w:tr w:rsidR="00DE5F7C" w:rsidRPr="003F7C90" w14:paraId="6A5D61B5" w14:textId="77777777" w:rsidTr="0067507C">
        <w:tc>
          <w:tcPr>
            <w:tcW w:w="9629" w:type="dxa"/>
            <w:gridSpan w:val="2"/>
            <w:tcBorders>
              <w:top w:val="single" w:sz="4" w:space="0" w:color="auto"/>
              <w:left w:val="nil"/>
              <w:bottom w:val="nil"/>
              <w:right w:val="nil"/>
            </w:tcBorders>
          </w:tcPr>
          <w:p w14:paraId="7179D7EC" w14:textId="1A97390A" w:rsidR="00DE5F7C" w:rsidRPr="003F7C90" w:rsidRDefault="00DE5F7C">
            <w:pPr>
              <w:pStyle w:val="Tabletext"/>
              <w:ind w:left="284" w:hanging="284"/>
              <w:rPr>
                <w:lang w:val="en-GB"/>
                <w:rPrChange w:id="467" w:author="USA" w:date="2025-03-17T16:43:00Z" w16du:dateUtc="2025-03-17T22:43:00Z">
                  <w:rPr>
                    <w:lang w:val="en-US"/>
                  </w:rPr>
                </w:rPrChange>
              </w:rPr>
              <w:pPrChange w:id="468" w:author="Author">
                <w:pPr>
                  <w:pStyle w:val="Tabletext"/>
                  <w:keepNext/>
                  <w:keepLines/>
                  <w:ind w:left="284" w:hanging="284"/>
                </w:pPr>
              </w:pPrChange>
            </w:pPr>
            <w:r w:rsidRPr="003F7C90">
              <w:rPr>
                <w:vertAlign w:val="superscript"/>
                <w:lang w:val="en-GB"/>
                <w:rPrChange w:id="469" w:author="USA" w:date="2025-03-17T16:43:00Z" w16du:dateUtc="2025-03-17T22:43:00Z">
                  <w:rPr>
                    <w:vertAlign w:val="superscript"/>
                  </w:rPr>
                </w:rPrChange>
              </w:rPr>
              <w:t>(1)</w:t>
            </w:r>
            <w:r w:rsidRPr="003F7C90">
              <w:rPr>
                <w:lang w:val="en-GB"/>
                <w:rPrChange w:id="470" w:author="USA" w:date="2025-03-17T16:43:00Z" w16du:dateUtc="2025-03-17T22:43:00Z">
                  <w:rPr/>
                </w:rPrChange>
              </w:rPr>
              <w:tab/>
            </w:r>
            <w:ins w:id="471" w:author="Author">
              <w:del w:id="472" w:author="USA" w:date="2025-03-17T16:41:00Z" w16du:dateUtc="2025-03-17T22:41:00Z">
                <w:r w:rsidRPr="003F7C90" w:rsidDel="007F51DB">
                  <w:rPr>
                    <w:highlight w:val="green"/>
                    <w:lang w:val="en-GB"/>
                    <w:rPrChange w:id="473" w:author="USA" w:date="2025-03-17T16:43:00Z" w16du:dateUtc="2025-03-17T22:43:00Z">
                      <w:rPr>
                        <w:highlight w:val="cyan"/>
                      </w:rPr>
                    </w:rPrChange>
                  </w:rPr>
                  <w:delText>[</w:delText>
                </w:r>
              </w:del>
            </w:ins>
            <w:del w:id="474" w:author="USA" w:date="2025-03-17T16:42:00Z" w16du:dateUtc="2025-03-17T22:42:00Z">
              <w:r w:rsidRPr="003F7C90" w:rsidDel="00F05CA7">
                <w:rPr>
                  <w:lang w:val="en-GB"/>
                  <w:rPrChange w:id="475" w:author="USA" w:date="2025-03-17T16:43:00Z" w16du:dateUtc="2025-03-17T22:43:00Z">
                    <w:rPr/>
                  </w:rPrChange>
                </w:rPr>
                <w:delText>Not to be used for the fundamental frequency of WPT-EV.</w:delText>
              </w:r>
              <w:r w:rsidRPr="003F7C90" w:rsidDel="00F05CA7">
                <w:rPr>
                  <w:lang w:val="en-GB"/>
                  <w:rPrChange w:id="476" w:author="USA" w:date="2025-03-17T16:43:00Z" w16du:dateUtc="2025-03-17T22:43:00Z">
                    <w:rPr>
                      <w:lang w:val="en-US"/>
                    </w:rPr>
                  </w:rPrChange>
                </w:rPr>
                <w:delText xml:space="preserve"> A</w:delText>
              </w:r>
            </w:del>
            <w:ins w:id="477" w:author="USA" w:date="2025-03-17T16:42:00Z" w16du:dateUtc="2025-03-17T22:42:00Z">
              <w:r w:rsidR="00F05CA7" w:rsidRPr="003F7C90">
                <w:rPr>
                  <w:lang w:val="en-GB"/>
                  <w:rPrChange w:id="478" w:author="USA" w:date="2025-03-17T16:43:00Z" w16du:dateUtc="2025-03-17T22:43:00Z">
                    <w:rPr/>
                  </w:rPrChange>
                </w:rPr>
                <w:t>When also utilizing the third h</w:t>
              </w:r>
            </w:ins>
            <w:ins w:id="479" w:author="USA" w:date="2025-03-17T16:43:00Z" w16du:dateUtc="2025-03-17T22:43:00Z">
              <w:r w:rsidR="00F05CA7" w:rsidRPr="003F7C90">
                <w:rPr>
                  <w:lang w:val="en-GB"/>
                  <w:rPrChange w:id="480" w:author="USA" w:date="2025-03-17T16:43:00Z" w16du:dateUtc="2025-03-17T22:43:00Z">
                    <w:rPr/>
                  </w:rPrChange>
                </w:rPr>
                <w:t>armonic for power transfer and a</w:t>
              </w:r>
            </w:ins>
            <w:r w:rsidRPr="003F7C90">
              <w:rPr>
                <w:lang w:val="en-GB"/>
                <w:rPrChange w:id="481" w:author="USA" w:date="2025-03-17T16:43:00Z" w16du:dateUtc="2025-03-17T22:43:00Z">
                  <w:rPr>
                    <w:lang w:val="en-US"/>
                  </w:rPr>
                </w:rPrChange>
              </w:rPr>
              <w:t>ssuming a minimum separation distance of 50 m between WPT-EV and SFTS receivers, the third harmonic must fall within the 64-65 kHz and 55</w:t>
            </w:r>
            <w:r w:rsidRPr="003F7C90">
              <w:rPr>
                <w:lang w:val="en-GB"/>
                <w:rPrChange w:id="482" w:author="USA" w:date="2025-03-17T16:43:00Z" w16du:dateUtc="2025-03-17T22:43:00Z">
                  <w:rPr>
                    <w:lang w:val="en-US"/>
                  </w:rPr>
                </w:rPrChange>
              </w:rPr>
              <w:noBreakHyphen/>
              <w:t xml:space="preserve">56 kHz frequency range and the </w:t>
            </w:r>
            <w:r w:rsidRPr="003F7C90">
              <w:rPr>
                <w:lang w:val="en-GB"/>
                <w:rPrChange w:id="483" w:author="USA" w:date="2025-03-17T16:43:00Z" w16du:dateUtc="2025-03-17T22:43:00Z">
                  <w:rPr>
                    <w:lang w:val="en-US"/>
                  </w:rPr>
                </w:rPrChange>
              </w:rPr>
              <w:lastRenderedPageBreak/>
              <w:t xml:space="preserve">WPT emission be limited to 35 </w:t>
            </w:r>
            <w:proofErr w:type="spellStart"/>
            <w:r w:rsidRPr="003F7C90">
              <w:rPr>
                <w:lang w:val="en-GB"/>
                <w:rPrChange w:id="484" w:author="USA" w:date="2025-03-17T16:43:00Z" w16du:dateUtc="2025-03-17T22:43:00Z">
                  <w:rPr>
                    <w:lang w:val="en-US"/>
                  </w:rPr>
                </w:rPrChange>
              </w:rPr>
              <w:t>dBµA</w:t>
            </w:r>
            <w:proofErr w:type="spellEnd"/>
            <w:r w:rsidRPr="003F7C90">
              <w:rPr>
                <w:lang w:val="en-GB"/>
                <w:rPrChange w:id="485" w:author="USA" w:date="2025-03-17T16:43:00Z" w16du:dateUtc="2025-03-17T22:43:00Z">
                  <w:rPr>
                    <w:lang w:val="en-US"/>
                  </w:rPr>
                </w:rPrChange>
              </w:rPr>
              <w:t>/m at 10 m. Where a separation distance of greater than 100 m between WPT-EV and SFTS receivers can be guaranteed, the third harmonic may fall within the 63</w:t>
            </w:r>
            <w:r w:rsidRPr="003F7C90">
              <w:rPr>
                <w:lang w:val="en-GB"/>
                <w:rPrChange w:id="486" w:author="USA" w:date="2025-03-17T16:43:00Z" w16du:dateUtc="2025-03-17T22:43:00Z">
                  <w:rPr/>
                </w:rPrChange>
              </w:rPr>
              <w:noBreakHyphen/>
            </w:r>
            <w:r w:rsidRPr="003F7C90">
              <w:rPr>
                <w:lang w:val="en-GB"/>
                <w:rPrChange w:id="487" w:author="USA" w:date="2025-03-17T16:43:00Z" w16du:dateUtc="2025-03-17T22:43:00Z">
                  <w:rPr>
                    <w:lang w:val="en-US"/>
                  </w:rPr>
                </w:rPrChange>
              </w:rPr>
              <w:t>65 kHz and 55</w:t>
            </w:r>
            <w:r w:rsidRPr="003F7C90">
              <w:rPr>
                <w:lang w:val="en-GB"/>
                <w:rPrChange w:id="488" w:author="USA" w:date="2025-03-17T16:43:00Z" w16du:dateUtc="2025-03-17T22:43:00Z">
                  <w:rPr>
                    <w:lang w:val="en-US"/>
                  </w:rPr>
                </w:rPrChange>
              </w:rPr>
              <w:noBreakHyphen/>
              <w:t xml:space="preserve">57 kHz and the WPT emission be limited to 44 </w:t>
            </w:r>
            <w:proofErr w:type="spellStart"/>
            <w:r w:rsidRPr="003F7C90">
              <w:rPr>
                <w:lang w:val="en-GB"/>
                <w:rPrChange w:id="489" w:author="USA" w:date="2025-03-17T16:43:00Z" w16du:dateUtc="2025-03-17T22:43:00Z">
                  <w:rPr>
                    <w:lang w:val="en-US"/>
                  </w:rPr>
                </w:rPrChange>
              </w:rPr>
              <w:t>dBµA</w:t>
            </w:r>
            <w:proofErr w:type="spellEnd"/>
            <w:r w:rsidRPr="003F7C90">
              <w:rPr>
                <w:lang w:val="en-GB"/>
                <w:rPrChange w:id="490" w:author="USA" w:date="2025-03-17T16:43:00Z" w16du:dateUtc="2025-03-17T22:43:00Z">
                  <w:rPr>
                    <w:lang w:val="en-US"/>
                  </w:rPr>
                </w:rPrChange>
              </w:rPr>
              <w:t>/m at 10 m.</w:t>
            </w:r>
            <w:ins w:id="491" w:author="Author">
              <w:del w:id="492" w:author="USA" w:date="2025-03-17T16:41:00Z" w16du:dateUtc="2025-03-17T22:41:00Z">
                <w:r w:rsidRPr="003F7C90" w:rsidDel="007F51DB">
                  <w:rPr>
                    <w:highlight w:val="green"/>
                    <w:lang w:val="en-GB"/>
                    <w:rPrChange w:id="493" w:author="USA" w:date="2025-03-17T16:43:00Z" w16du:dateUtc="2025-03-17T22:43:00Z">
                      <w:rPr>
                        <w:highlight w:val="cyan"/>
                      </w:rPr>
                    </w:rPrChange>
                  </w:rPr>
                  <w:delText>]</w:delText>
                </w:r>
              </w:del>
            </w:ins>
          </w:p>
        </w:tc>
      </w:tr>
    </w:tbl>
    <w:p w14:paraId="1B7A4907" w14:textId="77777777" w:rsidR="00DE5F7C" w:rsidRPr="003F7C90" w:rsidRDefault="00DE5F7C" w:rsidP="00DE5F7C">
      <w:pPr>
        <w:pStyle w:val="Reasons"/>
      </w:pPr>
    </w:p>
    <w:p w14:paraId="58C1FF5D" w14:textId="77777777" w:rsidR="00A817E6" w:rsidRPr="00DE5F7C" w:rsidRDefault="00A817E6" w:rsidP="00134855">
      <w:pPr>
        <w:rPr>
          <w:lang w:val="en-GB"/>
        </w:rPr>
      </w:pPr>
    </w:p>
    <w:sectPr w:rsidR="00A817E6" w:rsidRPr="00DE5F7C" w:rsidSect="00DE5F7C">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8CFF8" w14:textId="77777777" w:rsidR="009848E0" w:rsidRDefault="009848E0" w:rsidP="00D73705">
      <w:r>
        <w:separator/>
      </w:r>
    </w:p>
  </w:endnote>
  <w:endnote w:type="continuationSeparator" w:id="0">
    <w:p w14:paraId="7EF2A548" w14:textId="77777777" w:rsidR="009848E0" w:rsidRDefault="009848E0"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68315" w14:textId="4F459ACE" w:rsidR="00644D91" w:rsidRPr="00E20E68" w:rsidRDefault="003A51DE" w:rsidP="00E20E68">
    <w:pPr>
      <w:pStyle w:val="Footer"/>
    </w:pPr>
    <w:fldSimple w:instr=" FILENAME \p \* MERGEFORMAT ">
      <w:r w:rsidRPr="00E20E68">
        <w:t>M</w:t>
      </w:r>
      <w:r>
        <w:t>:\BRSGD\TEXT2023\SG01\WP1A\000\043\043N04e.docx</w:t>
      </w:r>
    </w:fldSimple>
    <w:r>
      <w:t xml:space="preserve"> </w:t>
    </w:r>
    <w:r>
      <w:tab/>
    </w:r>
    <w:r>
      <w:fldChar w:fldCharType="begin"/>
    </w:r>
    <w:r>
      <w:instrText xml:space="preserve"> savedate \@ dd.MM.yy </w:instrText>
    </w:r>
    <w:r>
      <w:fldChar w:fldCharType="separate"/>
    </w:r>
    <w:r w:rsidR="003313DF">
      <w:rPr>
        <w:noProof/>
      </w:rPr>
      <w:t>17.03.25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42C49" w14:textId="2125F015" w:rsidR="00644D91" w:rsidRPr="00E20E68" w:rsidRDefault="003A51DE" w:rsidP="00E20E68">
    <w:pPr>
      <w:pStyle w:val="Footer"/>
    </w:pPr>
    <w:fldSimple w:instr=" FILENAME \p \* MERGEFORMAT ">
      <w:r w:rsidRPr="00E20E68">
        <w:t>M</w:t>
      </w:r>
      <w:r>
        <w:t>:\BRSGD\TEXT2023\SG01\WP1A\000\043\043N04e.docx</w:t>
      </w:r>
    </w:fldSimple>
    <w:r>
      <w:t xml:space="preserve"> </w:t>
    </w:r>
    <w:r>
      <w:tab/>
    </w:r>
    <w:r>
      <w:fldChar w:fldCharType="begin"/>
    </w:r>
    <w:r>
      <w:instrText xml:space="preserve"> savedate \@ dd.MM.yy </w:instrText>
    </w:r>
    <w:r>
      <w:fldChar w:fldCharType="separate"/>
    </w:r>
    <w:r w:rsidR="003313DF">
      <w:rPr>
        <w:noProof/>
      </w:rPr>
      <w:t>17.03.25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8BF55" w14:textId="77777777" w:rsidR="009848E0" w:rsidRDefault="009848E0" w:rsidP="00D73705">
      <w:r>
        <w:separator/>
      </w:r>
    </w:p>
  </w:footnote>
  <w:footnote w:type="continuationSeparator" w:id="0">
    <w:p w14:paraId="7C031FEC" w14:textId="77777777" w:rsidR="009848E0" w:rsidRDefault="009848E0"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E1191" w14:textId="1F0DDCE9"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1E74" w14:textId="77777777" w:rsidR="00644D91" w:rsidRDefault="003A51DE" w:rsidP="00F0063B">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78A0FD90" w14:textId="77777777" w:rsidR="00644D91" w:rsidRPr="000D23C1" w:rsidRDefault="003A51DE" w:rsidP="000D23C1">
    <w:pPr>
      <w:pStyle w:val="Header"/>
      <w:rPr>
        <w:rStyle w:val="PageNumber"/>
      </w:rPr>
    </w:pPr>
    <w:r>
      <w:t>1A/43 (Annex 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ED698B"/>
    <w:multiLevelType w:val="hybridMultilevel"/>
    <w:tmpl w:val="A85EA5DC"/>
    <w:lvl w:ilvl="0" w:tplc="274E5E22">
      <w:start w:val="56"/>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7DDF202C"/>
    <w:multiLevelType w:val="hybridMultilevel"/>
    <w:tmpl w:val="D578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3710">
    <w:abstractNumId w:val="1"/>
  </w:num>
  <w:num w:numId="2" w16cid:durableId="5012850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20D81"/>
    <w:rsid w:val="00030964"/>
    <w:rsid w:val="00040081"/>
    <w:rsid w:val="00040CCA"/>
    <w:rsid w:val="000458CC"/>
    <w:rsid w:val="000521E0"/>
    <w:rsid w:val="00056731"/>
    <w:rsid w:val="0005773C"/>
    <w:rsid w:val="000824FE"/>
    <w:rsid w:val="0009371E"/>
    <w:rsid w:val="000C2066"/>
    <w:rsid w:val="000C6639"/>
    <w:rsid w:val="000D77B0"/>
    <w:rsid w:val="000E546C"/>
    <w:rsid w:val="00115FEB"/>
    <w:rsid w:val="00124FCC"/>
    <w:rsid w:val="00130799"/>
    <w:rsid w:val="00134855"/>
    <w:rsid w:val="0015171D"/>
    <w:rsid w:val="00161EC2"/>
    <w:rsid w:val="0016346E"/>
    <w:rsid w:val="001643EE"/>
    <w:rsid w:val="00164664"/>
    <w:rsid w:val="00165375"/>
    <w:rsid w:val="00180BCA"/>
    <w:rsid w:val="0018720C"/>
    <w:rsid w:val="00193BBC"/>
    <w:rsid w:val="001A0102"/>
    <w:rsid w:val="001B19A7"/>
    <w:rsid w:val="001B2928"/>
    <w:rsid w:val="001B300D"/>
    <w:rsid w:val="001B578F"/>
    <w:rsid w:val="001B6EAB"/>
    <w:rsid w:val="001D3C62"/>
    <w:rsid w:val="001D5407"/>
    <w:rsid w:val="001E390C"/>
    <w:rsid w:val="00212611"/>
    <w:rsid w:val="00213CF7"/>
    <w:rsid w:val="00231C4F"/>
    <w:rsid w:val="002420CF"/>
    <w:rsid w:val="00273DC8"/>
    <w:rsid w:val="002759A3"/>
    <w:rsid w:val="002A7FF5"/>
    <w:rsid w:val="002B3631"/>
    <w:rsid w:val="002C1E6F"/>
    <w:rsid w:val="002C5316"/>
    <w:rsid w:val="002D4579"/>
    <w:rsid w:val="00327FE0"/>
    <w:rsid w:val="003313DF"/>
    <w:rsid w:val="00335434"/>
    <w:rsid w:val="0036249C"/>
    <w:rsid w:val="00363CFA"/>
    <w:rsid w:val="003727E2"/>
    <w:rsid w:val="00373EED"/>
    <w:rsid w:val="00377072"/>
    <w:rsid w:val="0038079F"/>
    <w:rsid w:val="00387C53"/>
    <w:rsid w:val="003A4063"/>
    <w:rsid w:val="003A51DE"/>
    <w:rsid w:val="003A736B"/>
    <w:rsid w:val="003B061A"/>
    <w:rsid w:val="003D4958"/>
    <w:rsid w:val="003D7C15"/>
    <w:rsid w:val="003E0F4A"/>
    <w:rsid w:val="003F4E34"/>
    <w:rsid w:val="003F7C90"/>
    <w:rsid w:val="004046A8"/>
    <w:rsid w:val="00404AA6"/>
    <w:rsid w:val="00430E0A"/>
    <w:rsid w:val="00434A34"/>
    <w:rsid w:val="004435EF"/>
    <w:rsid w:val="004449CD"/>
    <w:rsid w:val="00466908"/>
    <w:rsid w:val="00472FE6"/>
    <w:rsid w:val="0047534E"/>
    <w:rsid w:val="00487B62"/>
    <w:rsid w:val="004A0632"/>
    <w:rsid w:val="004A162C"/>
    <w:rsid w:val="004A3ECA"/>
    <w:rsid w:val="004D583B"/>
    <w:rsid w:val="004D67F8"/>
    <w:rsid w:val="004F2A8A"/>
    <w:rsid w:val="004F4364"/>
    <w:rsid w:val="00515E78"/>
    <w:rsid w:val="0051720A"/>
    <w:rsid w:val="00520DFE"/>
    <w:rsid w:val="00521103"/>
    <w:rsid w:val="00527834"/>
    <w:rsid w:val="00535516"/>
    <w:rsid w:val="00535ACD"/>
    <w:rsid w:val="00535F26"/>
    <w:rsid w:val="00540A6D"/>
    <w:rsid w:val="00543D8E"/>
    <w:rsid w:val="00547FCB"/>
    <w:rsid w:val="005508CF"/>
    <w:rsid w:val="005555F3"/>
    <w:rsid w:val="00557F97"/>
    <w:rsid w:val="005606F2"/>
    <w:rsid w:val="005737F3"/>
    <w:rsid w:val="005818A6"/>
    <w:rsid w:val="00587146"/>
    <w:rsid w:val="00592903"/>
    <w:rsid w:val="005A66F4"/>
    <w:rsid w:val="005B2696"/>
    <w:rsid w:val="005C2DF7"/>
    <w:rsid w:val="005C67EE"/>
    <w:rsid w:val="005D19B6"/>
    <w:rsid w:val="005E1C01"/>
    <w:rsid w:val="005E374D"/>
    <w:rsid w:val="005F1618"/>
    <w:rsid w:val="005F5B1C"/>
    <w:rsid w:val="006004B8"/>
    <w:rsid w:val="006046ED"/>
    <w:rsid w:val="00604F4A"/>
    <w:rsid w:val="00610FA8"/>
    <w:rsid w:val="0062179F"/>
    <w:rsid w:val="00631F3B"/>
    <w:rsid w:val="00644D91"/>
    <w:rsid w:val="00647157"/>
    <w:rsid w:val="00652CA8"/>
    <w:rsid w:val="00654F3B"/>
    <w:rsid w:val="006769D1"/>
    <w:rsid w:val="006877FC"/>
    <w:rsid w:val="00693323"/>
    <w:rsid w:val="006C71F8"/>
    <w:rsid w:val="006D17BF"/>
    <w:rsid w:val="006D7601"/>
    <w:rsid w:val="006E2162"/>
    <w:rsid w:val="006E3DEC"/>
    <w:rsid w:val="006F2011"/>
    <w:rsid w:val="00716647"/>
    <w:rsid w:val="00716965"/>
    <w:rsid w:val="00722804"/>
    <w:rsid w:val="007244A4"/>
    <w:rsid w:val="00734F25"/>
    <w:rsid w:val="0074008D"/>
    <w:rsid w:val="0074380E"/>
    <w:rsid w:val="00764452"/>
    <w:rsid w:val="007661D3"/>
    <w:rsid w:val="00772663"/>
    <w:rsid w:val="007751AF"/>
    <w:rsid w:val="00786317"/>
    <w:rsid w:val="00790A03"/>
    <w:rsid w:val="00792AF6"/>
    <w:rsid w:val="007C0510"/>
    <w:rsid w:val="007E10C1"/>
    <w:rsid w:val="007E459C"/>
    <w:rsid w:val="007E5164"/>
    <w:rsid w:val="007F1B37"/>
    <w:rsid w:val="007F218A"/>
    <w:rsid w:val="007F51DB"/>
    <w:rsid w:val="00804997"/>
    <w:rsid w:val="008069A7"/>
    <w:rsid w:val="008069B8"/>
    <w:rsid w:val="00815F99"/>
    <w:rsid w:val="00833A98"/>
    <w:rsid w:val="00833B54"/>
    <w:rsid w:val="0084160D"/>
    <w:rsid w:val="00875A8A"/>
    <w:rsid w:val="008814CF"/>
    <w:rsid w:val="00882AF0"/>
    <w:rsid w:val="008A18A1"/>
    <w:rsid w:val="008A6547"/>
    <w:rsid w:val="008A654E"/>
    <w:rsid w:val="008C2E75"/>
    <w:rsid w:val="008D227D"/>
    <w:rsid w:val="008D58D4"/>
    <w:rsid w:val="008E7E63"/>
    <w:rsid w:val="009009A5"/>
    <w:rsid w:val="0091079E"/>
    <w:rsid w:val="009351D7"/>
    <w:rsid w:val="00935CDD"/>
    <w:rsid w:val="009451DC"/>
    <w:rsid w:val="009576A8"/>
    <w:rsid w:val="00957E23"/>
    <w:rsid w:val="00977343"/>
    <w:rsid w:val="009848E0"/>
    <w:rsid w:val="009918CD"/>
    <w:rsid w:val="00994609"/>
    <w:rsid w:val="009A0611"/>
    <w:rsid w:val="009B01EE"/>
    <w:rsid w:val="009B4626"/>
    <w:rsid w:val="009B4B53"/>
    <w:rsid w:val="009D0CC5"/>
    <w:rsid w:val="009D2E60"/>
    <w:rsid w:val="009D774B"/>
    <w:rsid w:val="009E146A"/>
    <w:rsid w:val="00A00A65"/>
    <w:rsid w:val="00A06C4C"/>
    <w:rsid w:val="00A159AB"/>
    <w:rsid w:val="00A25717"/>
    <w:rsid w:val="00A26C26"/>
    <w:rsid w:val="00A30D7E"/>
    <w:rsid w:val="00A32E9B"/>
    <w:rsid w:val="00A5410E"/>
    <w:rsid w:val="00A61C56"/>
    <w:rsid w:val="00A6767F"/>
    <w:rsid w:val="00A727DA"/>
    <w:rsid w:val="00A770AC"/>
    <w:rsid w:val="00A817E6"/>
    <w:rsid w:val="00A868F5"/>
    <w:rsid w:val="00A91BE8"/>
    <w:rsid w:val="00A94279"/>
    <w:rsid w:val="00AC7DDC"/>
    <w:rsid w:val="00AD0A7D"/>
    <w:rsid w:val="00AE1A68"/>
    <w:rsid w:val="00AE1B36"/>
    <w:rsid w:val="00B164D4"/>
    <w:rsid w:val="00B2547E"/>
    <w:rsid w:val="00B30978"/>
    <w:rsid w:val="00B3688A"/>
    <w:rsid w:val="00B52044"/>
    <w:rsid w:val="00B743FD"/>
    <w:rsid w:val="00B86C68"/>
    <w:rsid w:val="00B933F7"/>
    <w:rsid w:val="00BB2E38"/>
    <w:rsid w:val="00BC64C3"/>
    <w:rsid w:val="00BD0658"/>
    <w:rsid w:val="00BD0DE4"/>
    <w:rsid w:val="00BE23D0"/>
    <w:rsid w:val="00BF2490"/>
    <w:rsid w:val="00BF5D5E"/>
    <w:rsid w:val="00C04A00"/>
    <w:rsid w:val="00C16E18"/>
    <w:rsid w:val="00C171CF"/>
    <w:rsid w:val="00C17326"/>
    <w:rsid w:val="00C24B8A"/>
    <w:rsid w:val="00C257E6"/>
    <w:rsid w:val="00C26286"/>
    <w:rsid w:val="00C375E5"/>
    <w:rsid w:val="00C454D3"/>
    <w:rsid w:val="00C47424"/>
    <w:rsid w:val="00C52078"/>
    <w:rsid w:val="00CA3503"/>
    <w:rsid w:val="00CA7A73"/>
    <w:rsid w:val="00CB7F0C"/>
    <w:rsid w:val="00CC38C6"/>
    <w:rsid w:val="00CD5BDA"/>
    <w:rsid w:val="00CF1D27"/>
    <w:rsid w:val="00D017C9"/>
    <w:rsid w:val="00D063A2"/>
    <w:rsid w:val="00D12ADD"/>
    <w:rsid w:val="00D14D6F"/>
    <w:rsid w:val="00D1773D"/>
    <w:rsid w:val="00D17DCC"/>
    <w:rsid w:val="00D200A9"/>
    <w:rsid w:val="00D24D3E"/>
    <w:rsid w:val="00D24F11"/>
    <w:rsid w:val="00D36C0F"/>
    <w:rsid w:val="00D40FA3"/>
    <w:rsid w:val="00D461F5"/>
    <w:rsid w:val="00D6037E"/>
    <w:rsid w:val="00D70A41"/>
    <w:rsid w:val="00D73705"/>
    <w:rsid w:val="00D75637"/>
    <w:rsid w:val="00D8347D"/>
    <w:rsid w:val="00D85C42"/>
    <w:rsid w:val="00D92590"/>
    <w:rsid w:val="00D95B3C"/>
    <w:rsid w:val="00D965CE"/>
    <w:rsid w:val="00DE5F7C"/>
    <w:rsid w:val="00E220CC"/>
    <w:rsid w:val="00E220F7"/>
    <w:rsid w:val="00E22D4B"/>
    <w:rsid w:val="00E24E48"/>
    <w:rsid w:val="00E30772"/>
    <w:rsid w:val="00E5228B"/>
    <w:rsid w:val="00E64963"/>
    <w:rsid w:val="00E65774"/>
    <w:rsid w:val="00E658D1"/>
    <w:rsid w:val="00E9534B"/>
    <w:rsid w:val="00E96F18"/>
    <w:rsid w:val="00EB290D"/>
    <w:rsid w:val="00EB7966"/>
    <w:rsid w:val="00F05CA7"/>
    <w:rsid w:val="00F13C6D"/>
    <w:rsid w:val="00F24E4B"/>
    <w:rsid w:val="00F7009D"/>
    <w:rsid w:val="00F700C9"/>
    <w:rsid w:val="00F85F37"/>
    <w:rsid w:val="00F865EE"/>
    <w:rsid w:val="00F92878"/>
    <w:rsid w:val="00F97F05"/>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aliases w:val="encabezado"/>
    <w:basedOn w:val="Normal"/>
    <w:link w:val="HeaderChar"/>
    <w:uiPriority w:val="99"/>
    <w:unhideWhenUsed/>
    <w:rsid w:val="00D73705"/>
    <w:pPr>
      <w:tabs>
        <w:tab w:val="center" w:pos="4680"/>
        <w:tab w:val="right" w:pos="9360"/>
      </w:tabs>
    </w:pPr>
  </w:style>
  <w:style w:type="character" w:customStyle="1" w:styleId="HeaderChar">
    <w:name w:val="Header Char"/>
    <w:aliases w:val="encabezado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qForma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basedOn w:val="DefaultParagraphFont"/>
    <w:semiHidden/>
    <w:rsid w:val="00E22D4B"/>
    <w:rPr>
      <w:position w:val="6"/>
      <w:sz w:val="18"/>
    </w:rPr>
  </w:style>
  <w:style w:type="paragraph" w:styleId="FootnoteText">
    <w:name w:val="footnote text"/>
    <w:basedOn w:val="Normal"/>
    <w:link w:val="FootnoteTextChar"/>
    <w:semiHidden/>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basedOn w:val="DefaultParagraphFont"/>
    <w:link w:val="FootnoteText"/>
    <w:semiHidden/>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uiPriority w:val="99"/>
    <w:semiHidden/>
    <w:unhideWhenUsed/>
    <w:rsid w:val="00A159AB"/>
    <w:rPr>
      <w:sz w:val="16"/>
      <w:szCs w:val="16"/>
    </w:rPr>
  </w:style>
  <w:style w:type="paragraph" w:styleId="CommentText">
    <w:name w:val="annotation text"/>
    <w:basedOn w:val="Normal"/>
    <w:link w:val="CommentTextChar"/>
    <w:uiPriority w:val="99"/>
    <w:unhideWhenUsed/>
    <w:rsid w:val="00A159AB"/>
    <w:rPr>
      <w:sz w:val="20"/>
      <w:szCs w:val="20"/>
    </w:rPr>
  </w:style>
  <w:style w:type="character" w:customStyle="1" w:styleId="CommentTextChar">
    <w:name w:val="Comment Text Char"/>
    <w:basedOn w:val="DefaultParagraphFont"/>
    <w:link w:val="CommentText"/>
    <w:uiPriority w:val="99"/>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020D81"/>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020D81"/>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020D81"/>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020D81"/>
    <w:pPr>
      <w:ind w:left="720"/>
      <w:contextualSpacing/>
    </w:pPr>
  </w:style>
  <w:style w:type="paragraph" w:customStyle="1" w:styleId="Recref">
    <w:name w:val="Rec_ref"/>
    <w:basedOn w:val="Rectitle"/>
    <w:next w:val="Recdate"/>
    <w:rsid w:val="00DE5F7C"/>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AnnexNo">
    <w:name w:val="Annex_No"/>
    <w:basedOn w:val="Normal"/>
    <w:next w:val="Normal"/>
    <w:rsid w:val="00DE5F7C"/>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rPr>
  </w:style>
  <w:style w:type="paragraph" w:customStyle="1" w:styleId="Reasons">
    <w:name w:val="Reasons"/>
    <w:basedOn w:val="Normal"/>
    <w:qFormat/>
    <w:rsid w:val="00DE5F7C"/>
    <w:pPr>
      <w:tabs>
        <w:tab w:val="left" w:pos="1134"/>
        <w:tab w:val="left" w:pos="1588"/>
        <w:tab w:val="left" w:pos="1985"/>
      </w:tabs>
      <w:overflowPunct w:val="0"/>
      <w:autoSpaceDE w:val="0"/>
      <w:autoSpaceDN w:val="0"/>
      <w:adjustRightInd w:val="0"/>
      <w:spacing w:before="120"/>
      <w:textAlignment w:val="baseline"/>
    </w:pPr>
    <w:rPr>
      <w:szCs w:val="20"/>
      <w:lang w:val="en-GB"/>
    </w:rPr>
  </w:style>
  <w:style w:type="paragraph" w:customStyle="1" w:styleId="AppArtNo">
    <w:name w:val="App_Art_No"/>
    <w:basedOn w:val="Normal"/>
    <w:qFormat/>
    <w:rsid w:val="00DE5F7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DocData">
    <w:name w:val="DocData"/>
    <w:basedOn w:val="Normal"/>
    <w:rsid w:val="00DE5F7C"/>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b5758c1-6df0-4e8d-a4f7-f588283d5d0d}" enabled="1" method="Privilege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69</TotalTime>
  <Pages>6</Pages>
  <Words>1881</Words>
  <Characters>10724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Ky Sealy</cp:lastModifiedBy>
  <cp:revision>84</cp:revision>
  <dcterms:created xsi:type="dcterms:W3CDTF">2024-02-23T18:06:00Z</dcterms:created>
  <dcterms:modified xsi:type="dcterms:W3CDTF">2025-04-08T15:55:00Z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