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673C2" w:rsidRPr="008A5AF1" w14:paraId="57969AE5" w14:textId="77777777" w:rsidTr="00C633E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FB5930" w14:textId="77777777" w:rsidR="00E673C2" w:rsidRPr="006F661E" w:rsidRDefault="00E673C2" w:rsidP="00C633E4">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35995D21" w14:textId="77777777" w:rsidR="00E673C2" w:rsidRPr="006F661E" w:rsidRDefault="00E673C2" w:rsidP="00C633E4">
            <w:pPr>
              <w:pStyle w:val="TabletitleBR"/>
              <w:rPr>
                <w:spacing w:val="-3"/>
                <w:szCs w:val="24"/>
              </w:rPr>
            </w:pPr>
            <w:r w:rsidRPr="006F661E">
              <w:rPr>
                <w:spacing w:val="-3"/>
                <w:szCs w:val="24"/>
              </w:rPr>
              <w:t>Fact Sheet</w:t>
            </w:r>
          </w:p>
        </w:tc>
      </w:tr>
      <w:tr w:rsidR="00E673C2" w:rsidRPr="008A5AF1" w14:paraId="5645242A" w14:textId="77777777" w:rsidTr="00C633E4">
        <w:trPr>
          <w:trHeight w:val="348"/>
        </w:trPr>
        <w:tc>
          <w:tcPr>
            <w:tcW w:w="3984" w:type="dxa"/>
            <w:tcBorders>
              <w:left w:val="double" w:sz="6" w:space="0" w:color="auto"/>
            </w:tcBorders>
          </w:tcPr>
          <w:p w14:paraId="47C13036" w14:textId="77777777" w:rsidR="00E673C2" w:rsidRPr="006F661E" w:rsidRDefault="00E673C2" w:rsidP="00C633E4">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14:paraId="59636C78" w14:textId="65CAF7E3" w:rsidR="00E673C2" w:rsidRPr="006F661E" w:rsidRDefault="00E673C2" w:rsidP="00C633E4">
            <w:pPr>
              <w:spacing w:after="120"/>
              <w:ind w:left="144" w:right="144"/>
              <w:rPr>
                <w:szCs w:val="24"/>
              </w:rPr>
            </w:pPr>
            <w:r w:rsidRPr="006F661E">
              <w:rPr>
                <w:b/>
                <w:szCs w:val="24"/>
              </w:rPr>
              <w:t>Document No:</w:t>
            </w:r>
            <w:r>
              <w:rPr>
                <w:szCs w:val="24"/>
              </w:rPr>
              <w:t xml:space="preserve">  USWP5B25-10</w:t>
            </w:r>
            <w:r w:rsidR="00B40188">
              <w:rPr>
                <w:szCs w:val="24"/>
              </w:rPr>
              <w:t xml:space="preserve"> (Rev 1)</w:t>
            </w:r>
          </w:p>
        </w:tc>
      </w:tr>
      <w:tr w:rsidR="00E673C2" w:rsidRPr="008A5AF1" w14:paraId="46289D76" w14:textId="77777777" w:rsidTr="00C633E4">
        <w:trPr>
          <w:trHeight w:val="378"/>
        </w:trPr>
        <w:tc>
          <w:tcPr>
            <w:tcW w:w="3984" w:type="dxa"/>
            <w:tcBorders>
              <w:left w:val="double" w:sz="6" w:space="0" w:color="auto"/>
            </w:tcBorders>
          </w:tcPr>
          <w:p w14:paraId="358940AA" w14:textId="77777777" w:rsidR="00E673C2" w:rsidRPr="0014430B" w:rsidRDefault="00E673C2" w:rsidP="00C633E4">
            <w:pPr>
              <w:spacing w:before="0"/>
              <w:ind w:left="144" w:right="144"/>
              <w:rPr>
                <w:szCs w:val="24"/>
                <w:lang w:val="pt-BR"/>
              </w:rPr>
            </w:pPr>
            <w:r w:rsidRPr="006F661E">
              <w:rPr>
                <w:b/>
                <w:szCs w:val="24"/>
                <w:lang w:val="pt-BR"/>
              </w:rPr>
              <w:t>Ref:</w:t>
            </w:r>
            <w:r>
              <w:rPr>
                <w:szCs w:val="24"/>
                <w:lang w:val="pt-BR"/>
              </w:rPr>
              <w:tab/>
              <w:t>Document 5B/77</w:t>
            </w:r>
          </w:p>
        </w:tc>
        <w:tc>
          <w:tcPr>
            <w:tcW w:w="5409" w:type="dxa"/>
            <w:tcBorders>
              <w:right w:val="double" w:sz="6" w:space="0" w:color="auto"/>
            </w:tcBorders>
          </w:tcPr>
          <w:p w14:paraId="6D8298B1" w14:textId="020E45CC" w:rsidR="00E673C2" w:rsidRPr="006F661E" w:rsidRDefault="00E673C2" w:rsidP="00B40188">
            <w:pPr>
              <w:tabs>
                <w:tab w:val="left" w:pos="162"/>
              </w:tabs>
              <w:spacing w:before="0"/>
              <w:ind w:left="612" w:right="144" w:hanging="468"/>
              <w:rPr>
                <w:szCs w:val="24"/>
              </w:rPr>
            </w:pPr>
            <w:r w:rsidRPr="006F661E">
              <w:rPr>
                <w:b/>
                <w:szCs w:val="24"/>
              </w:rPr>
              <w:t>Date:</w:t>
            </w:r>
            <w:r>
              <w:rPr>
                <w:szCs w:val="24"/>
              </w:rPr>
              <w:t xml:space="preserve">  </w:t>
            </w:r>
            <w:r w:rsidR="00B40188">
              <w:rPr>
                <w:szCs w:val="24"/>
              </w:rPr>
              <w:t>October 7</w:t>
            </w:r>
            <w:r>
              <w:rPr>
                <w:szCs w:val="24"/>
              </w:rPr>
              <w:t>, 2020</w:t>
            </w:r>
          </w:p>
        </w:tc>
      </w:tr>
      <w:tr w:rsidR="00E673C2" w:rsidRPr="008A5AF1" w14:paraId="306FB31F" w14:textId="77777777" w:rsidTr="00C633E4">
        <w:trPr>
          <w:trHeight w:val="459"/>
        </w:trPr>
        <w:tc>
          <w:tcPr>
            <w:tcW w:w="9393" w:type="dxa"/>
            <w:gridSpan w:val="2"/>
            <w:tcBorders>
              <w:left w:val="double" w:sz="6" w:space="0" w:color="auto"/>
              <w:right w:val="double" w:sz="6" w:space="0" w:color="auto"/>
            </w:tcBorders>
          </w:tcPr>
          <w:p w14:paraId="1F2D85B8" w14:textId="5941719F" w:rsidR="00E673C2" w:rsidRPr="00F636D5" w:rsidRDefault="00E673C2" w:rsidP="00127BF9">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w:t>
            </w:r>
            <w:r w:rsidRPr="006E51AE">
              <w:rPr>
                <w:lang w:eastAsia="zh-CN"/>
              </w:rPr>
              <w:t>P</w:t>
            </w:r>
            <w:r>
              <w:rPr>
                <w:lang w:eastAsia="zh-CN"/>
              </w:rPr>
              <w:t>RELIMINARY DRAFT NEW RECOMMENDATION</w:t>
            </w:r>
            <w:r w:rsidRPr="006E51AE">
              <w:rPr>
                <w:lang w:eastAsia="zh-CN"/>
              </w:rPr>
              <w:t xml:space="preserve"> ITU-R M.[</w:t>
            </w:r>
            <w:r w:rsidRPr="004E3DC9">
              <w:rPr>
                <w:lang w:eastAsia="zh-CN"/>
              </w:rPr>
              <w:t xml:space="preserve">TER_AG_CNPC_CHAR] -  </w:t>
            </w:r>
            <w:r w:rsidRPr="004E3DC9">
              <w:rPr>
                <w:b/>
                <w:bCs/>
                <w:lang w:eastAsia="zh-CN"/>
              </w:rPr>
              <w:t xml:space="preserve">Characteristics of terrestrial, air-ground, unmanned </w:t>
            </w:r>
            <w:r w:rsidRPr="004E3DC9">
              <w:rPr>
                <w:b/>
                <w:bCs/>
                <w:lang w:eastAsia="zh-CN"/>
              </w:rPr>
              <w:t xml:space="preserve">aircraft system control and non-payload communications links operating in the </w:t>
            </w:r>
            <w:r w:rsidR="00127BF9" w:rsidRPr="004E3DC9">
              <w:rPr>
                <w:b/>
                <w:bCs/>
                <w:lang w:eastAsia="zh-CN"/>
              </w:rPr>
              <w:t xml:space="preserve">aeronautical mobile (route) service in the frequency band 5 030-5 091 MHz </w:t>
            </w:r>
          </w:p>
        </w:tc>
      </w:tr>
      <w:tr w:rsidR="00E673C2" w:rsidRPr="00490665" w14:paraId="3230B07F" w14:textId="77777777" w:rsidTr="00C633E4">
        <w:trPr>
          <w:trHeight w:val="1960"/>
        </w:trPr>
        <w:tc>
          <w:tcPr>
            <w:tcW w:w="3984" w:type="dxa"/>
            <w:tcBorders>
              <w:left w:val="double" w:sz="6" w:space="0" w:color="auto"/>
            </w:tcBorders>
          </w:tcPr>
          <w:p w14:paraId="4837667B" w14:textId="77777777" w:rsidR="00E673C2" w:rsidRPr="006F661E" w:rsidRDefault="00E673C2" w:rsidP="00C633E4">
            <w:pPr>
              <w:ind w:left="144" w:right="144"/>
              <w:rPr>
                <w:b/>
                <w:szCs w:val="24"/>
              </w:rPr>
            </w:pPr>
            <w:r w:rsidRPr="006F661E">
              <w:rPr>
                <w:b/>
                <w:szCs w:val="24"/>
              </w:rPr>
              <w:t>Author(s)/Contributors(s):</w:t>
            </w:r>
          </w:p>
          <w:p w14:paraId="10635BB2" w14:textId="77777777" w:rsidR="00E673C2" w:rsidRPr="006F661E" w:rsidRDefault="00E673C2" w:rsidP="00C633E4">
            <w:pPr>
              <w:spacing w:before="0"/>
              <w:ind w:left="144" w:right="144"/>
              <w:rPr>
                <w:bCs/>
                <w:iCs/>
                <w:szCs w:val="24"/>
                <w:lang w:val="en-US"/>
              </w:rPr>
            </w:pPr>
          </w:p>
          <w:p w14:paraId="4EC17B6D" w14:textId="77777777" w:rsidR="00E673C2" w:rsidRPr="003B1914" w:rsidRDefault="00E673C2" w:rsidP="00C633E4">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14:paraId="6FA8F48A" w14:textId="77777777" w:rsidR="00E673C2" w:rsidRDefault="00E673C2" w:rsidP="00C633E4">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14:paraId="3FBA3A35" w14:textId="77777777" w:rsidR="00E673C2" w:rsidRDefault="00E673C2" w:rsidP="00C633E4">
            <w:pPr>
              <w:spacing w:before="0"/>
              <w:ind w:left="144" w:right="144"/>
              <w:rPr>
                <w:bCs/>
                <w:iCs/>
                <w:szCs w:val="24"/>
                <w:lang w:val="en-US"/>
              </w:rPr>
            </w:pPr>
          </w:p>
          <w:p w14:paraId="6657E8A1"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14:paraId="55845F79"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14:paraId="524F8FE1" w14:textId="77777777" w:rsidR="00E673C2" w:rsidRDefault="00E673C2" w:rsidP="00C633E4">
            <w:pPr>
              <w:spacing w:before="0"/>
              <w:ind w:left="144" w:right="144"/>
              <w:rPr>
                <w:bCs/>
                <w:iCs/>
                <w:szCs w:val="24"/>
                <w:lang w:val="en-US"/>
              </w:rPr>
            </w:pPr>
          </w:p>
          <w:p w14:paraId="514F8C4B" w14:textId="77777777" w:rsidR="00E673C2" w:rsidRDefault="00E673C2" w:rsidP="00C633E4">
            <w:pPr>
              <w:spacing w:before="0"/>
              <w:ind w:left="144" w:right="144"/>
              <w:rPr>
                <w:bCs/>
                <w:iCs/>
                <w:szCs w:val="24"/>
                <w:lang w:val="en-US"/>
              </w:rPr>
            </w:pPr>
            <w:r>
              <w:rPr>
                <w:bCs/>
                <w:iCs/>
                <w:szCs w:val="24"/>
                <w:lang w:val="en-US"/>
              </w:rPr>
              <w:t>Name:  Michael Neale</w:t>
            </w:r>
          </w:p>
          <w:p w14:paraId="73C6061D" w14:textId="77777777" w:rsidR="00E673C2" w:rsidRPr="006F661E" w:rsidRDefault="00E673C2" w:rsidP="00C633E4">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14:paraId="0EE583D2" w14:textId="77777777" w:rsidR="00E673C2" w:rsidRPr="006F661E" w:rsidRDefault="00E673C2" w:rsidP="00C633E4">
            <w:pPr>
              <w:spacing w:before="0"/>
              <w:ind w:right="144"/>
              <w:rPr>
                <w:bCs/>
                <w:iCs/>
                <w:szCs w:val="24"/>
                <w:lang w:val="en-US"/>
              </w:rPr>
            </w:pPr>
          </w:p>
        </w:tc>
        <w:tc>
          <w:tcPr>
            <w:tcW w:w="5409" w:type="dxa"/>
            <w:tcBorders>
              <w:right w:val="double" w:sz="6" w:space="0" w:color="auto"/>
            </w:tcBorders>
          </w:tcPr>
          <w:p w14:paraId="15FEB761" w14:textId="77777777" w:rsidR="00E673C2" w:rsidRPr="006F661E" w:rsidRDefault="00E673C2" w:rsidP="00C633E4">
            <w:pPr>
              <w:ind w:left="144" w:right="144"/>
              <w:rPr>
                <w:bCs/>
                <w:szCs w:val="24"/>
                <w:lang w:val="fr-FR"/>
              </w:rPr>
            </w:pPr>
          </w:p>
          <w:p w14:paraId="67CDBE88" w14:textId="77777777" w:rsidR="00E673C2" w:rsidRPr="006F661E" w:rsidRDefault="00E673C2" w:rsidP="00C633E4">
            <w:pPr>
              <w:spacing w:before="0"/>
              <w:ind w:left="144" w:right="144"/>
              <w:rPr>
                <w:bCs/>
                <w:szCs w:val="24"/>
                <w:lang w:val="fr-FR"/>
              </w:rPr>
            </w:pPr>
          </w:p>
          <w:p w14:paraId="5B134D62"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14:paraId="0E8C8A9C"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8" w:history="1">
              <w:r w:rsidRPr="00635061">
                <w:rPr>
                  <w:rStyle w:val="Hyperlink"/>
                  <w:rFonts w:ascii="Arial" w:hAnsi="Arial"/>
                  <w:sz w:val="20"/>
                  <w:lang w:val="en-US"/>
                </w:rPr>
                <w:t>Donald.Nellis@faa.gov</w:t>
              </w:r>
            </w:hyperlink>
          </w:p>
          <w:p w14:paraId="40AE4CA0" w14:textId="77777777" w:rsidR="00E673C2" w:rsidRPr="006F661E" w:rsidRDefault="00E673C2" w:rsidP="00C633E4">
            <w:pPr>
              <w:spacing w:before="0"/>
              <w:ind w:left="144" w:right="144"/>
              <w:rPr>
                <w:bCs/>
                <w:color w:val="000000"/>
                <w:szCs w:val="24"/>
                <w:lang w:val="fr-FR"/>
              </w:rPr>
            </w:pPr>
          </w:p>
          <w:p w14:paraId="79BE7AAD" w14:textId="77777777" w:rsidR="00E673C2" w:rsidRDefault="00E673C2" w:rsidP="00C633E4">
            <w:pPr>
              <w:spacing w:before="0"/>
              <w:ind w:left="194"/>
              <w:rPr>
                <w:bCs/>
                <w:color w:val="000000"/>
                <w:szCs w:val="24"/>
                <w:lang w:val="fr-FR"/>
              </w:rPr>
            </w:pPr>
            <w:r>
              <w:rPr>
                <w:bCs/>
                <w:color w:val="000000"/>
                <w:szCs w:val="24"/>
                <w:lang w:val="fr-FR"/>
              </w:rPr>
              <w:t>Phone : (202) 267-9914</w:t>
            </w:r>
          </w:p>
          <w:p w14:paraId="1B7535E9" w14:textId="77777777" w:rsidR="00E673C2" w:rsidRDefault="00E673C2" w:rsidP="00C633E4">
            <w:pPr>
              <w:spacing w:before="0"/>
              <w:ind w:left="194"/>
              <w:rPr>
                <w:bCs/>
                <w:color w:val="000000"/>
                <w:szCs w:val="24"/>
                <w:lang w:val="fr-FR"/>
              </w:rPr>
            </w:pPr>
            <w:r>
              <w:rPr>
                <w:bCs/>
                <w:color w:val="000000"/>
                <w:szCs w:val="24"/>
                <w:lang w:val="fr-FR"/>
              </w:rPr>
              <w:t xml:space="preserve">Email : </w:t>
            </w:r>
            <w:hyperlink r:id="rId9" w:history="1">
              <w:r w:rsidRPr="00BD1029">
                <w:rPr>
                  <w:rStyle w:val="Hyperlink"/>
                  <w:bCs/>
                  <w:szCs w:val="24"/>
                  <w:lang w:val="fr-FR"/>
                </w:rPr>
                <w:t>peter.georgiou@faa.gov</w:t>
              </w:r>
            </w:hyperlink>
          </w:p>
          <w:p w14:paraId="7AA1F73E" w14:textId="77777777" w:rsidR="00E673C2" w:rsidRDefault="00E673C2" w:rsidP="00C633E4">
            <w:pPr>
              <w:spacing w:before="0"/>
              <w:ind w:left="194"/>
              <w:rPr>
                <w:bCs/>
                <w:color w:val="000000"/>
                <w:szCs w:val="24"/>
                <w:lang w:val="fr-FR"/>
              </w:rPr>
            </w:pPr>
          </w:p>
          <w:p w14:paraId="3297104B" w14:textId="77777777" w:rsidR="00E673C2" w:rsidRPr="00B748BA" w:rsidRDefault="00E673C2" w:rsidP="00C633E4">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14:paraId="6858D001"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E673C2" w:rsidRPr="008A5AF1" w14:paraId="1A1FB403" w14:textId="77777777" w:rsidTr="00C633E4">
        <w:trPr>
          <w:trHeight w:val="541"/>
        </w:trPr>
        <w:tc>
          <w:tcPr>
            <w:tcW w:w="9393" w:type="dxa"/>
            <w:gridSpan w:val="2"/>
            <w:tcBorders>
              <w:left w:val="double" w:sz="6" w:space="0" w:color="auto"/>
              <w:right w:val="double" w:sz="6" w:space="0" w:color="auto"/>
            </w:tcBorders>
          </w:tcPr>
          <w:p w14:paraId="10EFD4D4" w14:textId="77777777" w:rsidR="00E673C2" w:rsidRDefault="00E673C2" w:rsidP="00C633E4">
            <w:pPr>
              <w:rPr>
                <w:bCs/>
                <w:szCs w:val="24"/>
              </w:rPr>
            </w:pPr>
            <w:r w:rsidRPr="006F661E">
              <w:rPr>
                <w:b/>
                <w:szCs w:val="24"/>
              </w:rPr>
              <w:t>Purpose/Objective:</w:t>
            </w:r>
            <w:r w:rsidRPr="006F661E">
              <w:rPr>
                <w:bCs/>
                <w:szCs w:val="24"/>
              </w:rPr>
              <w:t xml:space="preserve">  </w:t>
            </w:r>
            <w:r>
              <w:rPr>
                <w:bCs/>
                <w:szCs w:val="24"/>
              </w:rPr>
              <w:t>The purpose of this contribution is to update the characteristics of terrestrial air-ground UAS CNPC links to enable any future sharing studies to use the correct values of the parameters of the characteristics of these systems.</w:t>
            </w:r>
          </w:p>
          <w:p w14:paraId="5BC47094" w14:textId="77777777" w:rsidR="00E673C2" w:rsidRPr="001616A4" w:rsidRDefault="00E673C2" w:rsidP="00C633E4">
            <w:pPr>
              <w:rPr>
                <w:rFonts w:ascii="Arial" w:hAnsi="Arial" w:cs="Arial"/>
                <w:sz w:val="20"/>
                <w:szCs w:val="24"/>
                <w:lang w:val="en-US"/>
              </w:rPr>
            </w:pPr>
          </w:p>
        </w:tc>
      </w:tr>
      <w:tr w:rsidR="00E673C2" w:rsidRPr="008A5AF1" w14:paraId="1AAEDFE6" w14:textId="77777777" w:rsidTr="00C633E4">
        <w:trPr>
          <w:trHeight w:val="948"/>
        </w:trPr>
        <w:tc>
          <w:tcPr>
            <w:tcW w:w="9393" w:type="dxa"/>
            <w:gridSpan w:val="2"/>
            <w:tcBorders>
              <w:left w:val="double" w:sz="6" w:space="0" w:color="auto"/>
              <w:bottom w:val="single" w:sz="12" w:space="0" w:color="auto"/>
              <w:right w:val="double" w:sz="6" w:space="0" w:color="auto"/>
            </w:tcBorders>
          </w:tcPr>
          <w:p w14:paraId="4D498D30" w14:textId="77777777" w:rsidR="00E673C2" w:rsidRDefault="00E673C2" w:rsidP="00C633E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14:paraId="19BA49D3" w14:textId="77777777" w:rsidR="00E673C2" w:rsidRPr="00E526AF" w:rsidRDefault="00E673C2" w:rsidP="00C633E4">
            <w:pPr>
              <w:pStyle w:val="enumlev2"/>
              <w:ind w:left="0" w:firstLine="0"/>
              <w:rPr>
                <w:bCs/>
                <w:sz w:val="20"/>
              </w:rPr>
            </w:pPr>
          </w:p>
        </w:tc>
      </w:tr>
    </w:tbl>
    <w:p w14:paraId="1E8C1D83" w14:textId="77777777" w:rsidR="00E673C2" w:rsidRDefault="00E673C2"/>
    <w:p w14:paraId="1C31B212" w14:textId="77777777" w:rsidR="00E673C2" w:rsidRDefault="00E673C2"/>
    <w:p w14:paraId="226A35F7" w14:textId="7906FD56" w:rsidR="00E673C2" w:rsidRDefault="00E673C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DB82FF" w14:textId="77777777" w:rsidTr="00876A8A">
        <w:trPr>
          <w:cantSplit/>
        </w:trPr>
        <w:tc>
          <w:tcPr>
            <w:tcW w:w="6487" w:type="dxa"/>
            <w:vAlign w:val="center"/>
          </w:tcPr>
          <w:p w14:paraId="36806C06" w14:textId="3E00091B"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7BCE649" w14:textId="3855BAB6" w:rsidR="009F6520" w:rsidRDefault="001F0858" w:rsidP="001F0858">
            <w:pPr>
              <w:shd w:val="solid" w:color="FFFFFF" w:fill="FFFFFF"/>
              <w:spacing w:before="0" w:line="240" w:lineRule="atLeast"/>
            </w:pPr>
            <w:bookmarkStart w:id="0" w:name="ditulogo"/>
            <w:bookmarkEnd w:id="0"/>
            <w:r>
              <w:rPr>
                <w:noProof/>
                <w:lang w:val="en-US"/>
              </w:rPr>
              <w:drawing>
                <wp:inline distT="0" distB="0" distL="0" distR="0" wp14:anchorId="4BE89CD3" wp14:editId="35D53A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3F018C5" w14:textId="77777777" w:rsidTr="00876A8A">
        <w:trPr>
          <w:cantSplit/>
        </w:trPr>
        <w:tc>
          <w:tcPr>
            <w:tcW w:w="6487" w:type="dxa"/>
            <w:tcBorders>
              <w:bottom w:val="single" w:sz="12" w:space="0" w:color="auto"/>
            </w:tcBorders>
          </w:tcPr>
          <w:p w14:paraId="143D298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6E34E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5F4811E" w14:textId="77777777" w:rsidTr="00876A8A">
        <w:trPr>
          <w:cantSplit/>
        </w:trPr>
        <w:tc>
          <w:tcPr>
            <w:tcW w:w="6487" w:type="dxa"/>
            <w:tcBorders>
              <w:top w:val="single" w:sz="12" w:space="0" w:color="auto"/>
            </w:tcBorders>
          </w:tcPr>
          <w:p w14:paraId="0CF326C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2307F0" w14:textId="77777777" w:rsidR="000069D4" w:rsidRPr="00710D66" w:rsidRDefault="000069D4" w:rsidP="00A5173C">
            <w:pPr>
              <w:shd w:val="solid" w:color="FFFFFF" w:fill="FFFFFF"/>
              <w:spacing w:before="0" w:after="48" w:line="240" w:lineRule="atLeast"/>
              <w:rPr>
                <w:lang w:val="en-US"/>
              </w:rPr>
            </w:pPr>
          </w:p>
        </w:tc>
      </w:tr>
      <w:tr w:rsidR="000069D4" w14:paraId="2A2C941C" w14:textId="77777777" w:rsidTr="00876A8A">
        <w:trPr>
          <w:cantSplit/>
        </w:trPr>
        <w:tc>
          <w:tcPr>
            <w:tcW w:w="6487" w:type="dxa"/>
            <w:vMerge w:val="restart"/>
          </w:tcPr>
          <w:p w14:paraId="6B2CE543" w14:textId="06ABF791" w:rsidR="000069D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00E673C2">
              <w:rPr>
                <w:rFonts w:ascii="Verdana" w:hAnsi="Verdana"/>
                <w:sz w:val="20"/>
              </w:rPr>
              <w:t>XX</w:t>
            </w:r>
            <w:r>
              <w:rPr>
                <w:rFonts w:ascii="Verdana" w:hAnsi="Verdana"/>
                <w:sz w:val="20"/>
              </w:rPr>
              <w:t xml:space="preserve"> </w:t>
            </w:r>
            <w:r w:rsidR="00E673C2">
              <w:rPr>
                <w:rFonts w:ascii="Verdana" w:hAnsi="Verdana"/>
                <w:sz w:val="20"/>
              </w:rPr>
              <w:t>October</w:t>
            </w:r>
            <w:r>
              <w:rPr>
                <w:rFonts w:ascii="Verdana" w:hAnsi="Verdana"/>
                <w:sz w:val="20"/>
              </w:rPr>
              <w:t xml:space="preserve"> 2020</w:t>
            </w:r>
          </w:p>
          <w:p w14:paraId="1C877432" w14:textId="08AAC13A" w:rsidR="001F0858" w:rsidRPr="001F0858" w:rsidRDefault="001F0858" w:rsidP="001F0858">
            <w:pPr>
              <w:shd w:val="solid" w:color="FFFFFF" w:fill="FFFFFF"/>
              <w:spacing w:before="0" w:after="240"/>
              <w:ind w:left="1134" w:hanging="1134"/>
              <w:rPr>
                <w:rFonts w:ascii="Verdana" w:eastAsia="MS Mincho" w:hAnsi="Verdana"/>
                <w:sz w:val="20"/>
                <w:lang w:val="en-US"/>
              </w:rPr>
            </w:pPr>
            <w:r w:rsidRPr="001F0858">
              <w:rPr>
                <w:rFonts w:ascii="Verdana" w:eastAsia="MS Mincho" w:hAnsi="Verdana"/>
                <w:sz w:val="20"/>
                <w:lang w:val="en-US"/>
              </w:rPr>
              <w:t>Source:</w:t>
            </w:r>
            <w:r w:rsidRPr="001F0858">
              <w:rPr>
                <w:rFonts w:ascii="Verdana" w:eastAsia="MS Mincho" w:hAnsi="Verdana"/>
                <w:sz w:val="20"/>
                <w:lang w:val="en-US"/>
              </w:rPr>
              <w:tab/>
              <w:t>Document</w:t>
            </w:r>
            <w:r w:rsidR="00E673C2">
              <w:rPr>
                <w:rFonts w:ascii="Verdana" w:eastAsia="MS Mincho" w:hAnsi="Verdana"/>
                <w:sz w:val="20"/>
                <w:lang w:val="en-US"/>
              </w:rPr>
              <w:t>s</w:t>
            </w:r>
            <w:r w:rsidRPr="001F0858">
              <w:rPr>
                <w:rFonts w:ascii="Verdana" w:eastAsia="MS Mincho" w:hAnsi="Verdana"/>
                <w:sz w:val="20"/>
                <w:lang w:val="en-US"/>
              </w:rPr>
              <w:t xml:space="preserve"> </w:t>
            </w:r>
            <w:r w:rsidR="00E673C2">
              <w:rPr>
                <w:rFonts w:ascii="Verdana" w:eastAsia="MS Mincho" w:hAnsi="Verdana"/>
                <w:sz w:val="20"/>
                <w:lang w:val="en-US"/>
              </w:rPr>
              <w:t xml:space="preserve">5B/77 and </w:t>
            </w:r>
            <w:r w:rsidRPr="001F0858">
              <w:rPr>
                <w:rFonts w:ascii="Verdana" w:eastAsia="MS Mincho" w:hAnsi="Verdana"/>
                <w:sz w:val="20"/>
                <w:lang w:val="en-US"/>
              </w:rPr>
              <w:t>5B/712, Annex 1</w:t>
            </w:r>
          </w:p>
          <w:p w14:paraId="500A2A33" w14:textId="73B530B7" w:rsidR="001F0858" w:rsidRPr="0098208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r w:rsidRPr="009B0C18">
              <w:rPr>
                <w:rFonts w:ascii="Verdana" w:eastAsia="MS Mincho" w:hAnsi="Verdana"/>
                <w:sz w:val="20"/>
                <w:lang w:val="fr-FR"/>
              </w:rPr>
              <w:t>Subject:</w:t>
            </w:r>
            <w:r w:rsidRPr="009B0C18">
              <w:rPr>
                <w:rFonts w:ascii="Verdana" w:eastAsia="MS Mincho" w:hAnsi="Verdana"/>
                <w:sz w:val="20"/>
                <w:lang w:val="fr-FR"/>
              </w:rPr>
              <w:tab/>
              <w:t>No. 5.443C</w:t>
            </w:r>
            <w:r w:rsidR="00CA32B2">
              <w:rPr>
                <w:rFonts w:ascii="Verdana" w:eastAsia="MS Mincho" w:hAnsi="Verdana"/>
                <w:sz w:val="20"/>
                <w:lang w:val="fr-FR"/>
              </w:rPr>
              <w:t>,</w:t>
            </w:r>
            <w:r w:rsidRPr="009B0C18">
              <w:rPr>
                <w:rFonts w:ascii="Verdana" w:eastAsia="MS Mincho" w:hAnsi="Verdana"/>
                <w:sz w:val="20"/>
                <w:lang w:val="fr-FR"/>
              </w:rPr>
              <w:t xml:space="preserve"> WRC-12</w:t>
            </w:r>
          </w:p>
        </w:tc>
        <w:tc>
          <w:tcPr>
            <w:tcW w:w="3402" w:type="dxa"/>
          </w:tcPr>
          <w:p w14:paraId="3101B940" w14:textId="0D87F9FB" w:rsidR="000069D4" w:rsidRPr="001F0858" w:rsidRDefault="001F0858" w:rsidP="00FC59B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FC59BC">
              <w:rPr>
                <w:rFonts w:ascii="Verdana" w:hAnsi="Verdana"/>
                <w:b/>
                <w:sz w:val="20"/>
                <w:lang w:eastAsia="zh-CN"/>
              </w:rPr>
              <w:t>XXX</w:t>
            </w:r>
            <w:r>
              <w:rPr>
                <w:rFonts w:ascii="Verdana" w:hAnsi="Verdana"/>
                <w:b/>
                <w:sz w:val="20"/>
                <w:lang w:eastAsia="zh-CN"/>
              </w:rPr>
              <w:t>-E</w:t>
            </w:r>
          </w:p>
        </w:tc>
      </w:tr>
      <w:tr w:rsidR="000069D4" w14:paraId="6C384162" w14:textId="77777777" w:rsidTr="00876A8A">
        <w:trPr>
          <w:cantSplit/>
        </w:trPr>
        <w:tc>
          <w:tcPr>
            <w:tcW w:w="6487" w:type="dxa"/>
            <w:vMerge/>
          </w:tcPr>
          <w:p w14:paraId="0B3AB112"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5A7AA2C" w14:textId="2852E61F" w:rsidR="000069D4" w:rsidRPr="001F0858" w:rsidRDefault="00B40188" w:rsidP="00FC59BC">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1F0858">
              <w:rPr>
                <w:rFonts w:ascii="Verdana" w:hAnsi="Verdana"/>
                <w:b/>
                <w:sz w:val="20"/>
                <w:lang w:eastAsia="zh-CN"/>
              </w:rPr>
              <w:t xml:space="preserve"> 2020</w:t>
            </w:r>
          </w:p>
        </w:tc>
      </w:tr>
      <w:tr w:rsidR="000069D4" w14:paraId="4BA3AB4B" w14:textId="77777777" w:rsidTr="00876A8A">
        <w:trPr>
          <w:cantSplit/>
        </w:trPr>
        <w:tc>
          <w:tcPr>
            <w:tcW w:w="6487" w:type="dxa"/>
            <w:vMerge/>
          </w:tcPr>
          <w:p w14:paraId="45313FE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0D6DE2D5" w14:textId="1CD9ECAA" w:rsidR="000069D4" w:rsidRPr="001F0858" w:rsidRDefault="001F085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376819D" w14:textId="77777777" w:rsidTr="00D046A7">
        <w:trPr>
          <w:cantSplit/>
        </w:trPr>
        <w:tc>
          <w:tcPr>
            <w:tcW w:w="9889" w:type="dxa"/>
            <w:gridSpan w:val="2"/>
          </w:tcPr>
          <w:p w14:paraId="60EF32A3" w14:textId="0922B311" w:rsidR="000069D4" w:rsidRDefault="001F0858" w:rsidP="001F0858">
            <w:pPr>
              <w:pStyle w:val="Source"/>
              <w:rPr>
                <w:lang w:eastAsia="zh-CN"/>
              </w:rPr>
            </w:pPr>
            <w:bookmarkStart w:id="5" w:name="dsource" w:colFirst="0" w:colLast="0"/>
            <w:bookmarkEnd w:id="4"/>
            <w:r w:rsidRPr="00423074">
              <w:rPr>
                <w:rFonts w:eastAsia="MS Mincho"/>
                <w:lang w:val="en-US"/>
              </w:rPr>
              <w:t>United Sates of America</w:t>
            </w:r>
          </w:p>
        </w:tc>
      </w:tr>
      <w:tr w:rsidR="000069D4" w14:paraId="218610B4" w14:textId="77777777" w:rsidTr="00D046A7">
        <w:trPr>
          <w:cantSplit/>
        </w:trPr>
        <w:tc>
          <w:tcPr>
            <w:tcW w:w="9889" w:type="dxa"/>
            <w:gridSpan w:val="2"/>
          </w:tcPr>
          <w:p w14:paraId="04573B2E" w14:textId="34E14677" w:rsidR="000069D4" w:rsidRDefault="001F0858" w:rsidP="00A5173C">
            <w:pPr>
              <w:pStyle w:val="Title1"/>
              <w:rPr>
                <w:lang w:eastAsia="zh-CN"/>
              </w:rPr>
            </w:pPr>
            <w:bookmarkStart w:id="6" w:name="drec" w:colFirst="0" w:colLast="0"/>
            <w:bookmarkEnd w:id="5"/>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tc>
      </w:tr>
      <w:tr w:rsidR="000069D4" w14:paraId="1D1D29AE" w14:textId="77777777" w:rsidTr="00D046A7">
        <w:trPr>
          <w:cantSplit/>
        </w:trPr>
        <w:tc>
          <w:tcPr>
            <w:tcW w:w="9889" w:type="dxa"/>
            <w:gridSpan w:val="2"/>
          </w:tcPr>
          <w:p w14:paraId="2F3B9DB0" w14:textId="2DC4505B" w:rsidR="000069D4" w:rsidRPr="001F0858" w:rsidRDefault="001F0858" w:rsidP="00127BF9">
            <w:pPr>
              <w:jc w:val="center"/>
              <w:rPr>
                <w:rFonts w:eastAsia="MS Mincho"/>
                <w:lang w:val="en-US"/>
              </w:rPr>
            </w:pPr>
            <w:bookmarkStart w:id="7" w:name="dtitle1" w:colFirst="0" w:colLast="0"/>
            <w:bookmarkEnd w:id="6"/>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w:t>
            </w:r>
            <w:ins w:id="8" w:author="Nellis, Donald (FAA)" w:date="2020-10-06T21:58:00Z">
              <w:r w:rsidR="00127BF9">
                <w:rPr>
                  <w:rFonts w:eastAsia="MS Mincho"/>
                  <w:b/>
                  <w:bCs/>
                  <w:sz w:val="28"/>
                  <w:szCs w:val="22"/>
                  <w:lang w:val="en-US"/>
                </w:rPr>
                <w:br/>
              </w:r>
            </w:ins>
            <w:r>
              <w:rPr>
                <w:rFonts w:eastAsia="MS Mincho"/>
                <w:b/>
                <w:bCs/>
                <w:sz w:val="28"/>
                <w:szCs w:val="22"/>
                <w:lang w:val="en-US"/>
              </w:rPr>
              <w:t xml:space="preserve">in </w:t>
            </w:r>
            <w:r w:rsidRPr="004E3DC9">
              <w:rPr>
                <w:rFonts w:eastAsia="MS Mincho"/>
                <w:b/>
                <w:bCs/>
                <w:sz w:val="28"/>
                <w:szCs w:val="22"/>
                <w:lang w:val="en-US"/>
              </w:rPr>
              <w:t xml:space="preserve">the </w:t>
            </w:r>
            <w:ins w:id="9" w:author="Nellis, Donald (FAA)" w:date="2020-10-06T21:57:00Z">
              <w:r w:rsidR="00127BF9" w:rsidRPr="004E3DC9">
                <w:rPr>
                  <w:rFonts w:eastAsia="MS Mincho"/>
                  <w:b/>
                  <w:bCs/>
                  <w:sz w:val="28"/>
                  <w:szCs w:val="22"/>
                  <w:lang w:val="en-US"/>
                </w:rPr>
                <w:t xml:space="preserve">aeronautical mobile (route) service </w:t>
              </w:r>
              <w:r w:rsidR="00127BF9" w:rsidRPr="004E3DC9">
                <w:rPr>
                  <w:rFonts w:eastAsia="MS Mincho"/>
                  <w:b/>
                  <w:bCs/>
                  <w:sz w:val="28"/>
                  <w:szCs w:val="22"/>
                  <w:lang w:val="en-US"/>
                </w:rPr>
                <w:br/>
                <w:t xml:space="preserve">in the frequency band 5 030-5 091 MHz </w:t>
              </w:r>
            </w:ins>
            <w:ins w:id="10" w:author="Nellis, Donald (FAA)" w:date="2020-10-06T21:58:00Z">
              <w:r w:rsidR="00127BF9" w:rsidRPr="004E3DC9">
                <w:rPr>
                  <w:rFonts w:eastAsia="MS Mincho"/>
                  <w:b/>
                  <w:bCs/>
                  <w:sz w:val="28"/>
                  <w:szCs w:val="22"/>
                  <w:lang w:val="en-US"/>
                </w:rPr>
                <w:br/>
              </w:r>
            </w:ins>
            <w:del w:id="11" w:author="Nellis, Donald (FAA)" w:date="2020-10-06T21:58:00Z">
              <w:r w:rsidRPr="004E3DC9" w:rsidDel="00127BF9">
                <w:rPr>
                  <w:rFonts w:eastAsia="MS Mincho"/>
                  <w:b/>
                  <w:bCs/>
                  <w:sz w:val="28"/>
                  <w:szCs w:val="22"/>
                  <w:lang w:val="en-US"/>
                </w:rPr>
                <w:delText>AM(R)S allocation under No. 5.443C</w:delText>
              </w:r>
            </w:del>
          </w:p>
        </w:tc>
      </w:tr>
    </w:tbl>
    <w:p w14:paraId="36C902FF" w14:textId="77777777" w:rsidR="001F0858" w:rsidRPr="00423074" w:rsidRDefault="001F0858" w:rsidP="00CA32B2">
      <w:pPr>
        <w:pStyle w:val="Headingb"/>
        <w:rPr>
          <w:rFonts w:eastAsia="SimSun"/>
          <w:lang w:eastAsia="zh-CN"/>
        </w:rPr>
      </w:pPr>
      <w:bookmarkStart w:id="12" w:name="dbreak"/>
      <w:bookmarkEnd w:id="7"/>
      <w:bookmarkEnd w:id="12"/>
      <w:r w:rsidRPr="00423074">
        <w:rPr>
          <w:rFonts w:eastAsia="SimSun"/>
          <w:lang w:eastAsia="zh-CN"/>
        </w:rPr>
        <w:t>Introduction</w:t>
      </w:r>
    </w:p>
    <w:p w14:paraId="5884C707" w14:textId="77777777" w:rsidR="001F0858" w:rsidRPr="00423074" w:rsidRDefault="001F0858" w:rsidP="00CA32B2">
      <w:pPr>
        <w:spacing w:before="160"/>
        <w:rPr>
          <w:lang w:val="en-US"/>
        </w:rPr>
      </w:pPr>
      <w:r w:rsidRPr="00423074">
        <w:rPr>
          <w:lang w:val="en-US"/>
        </w:rPr>
        <w:t xml:space="preserve">At WRC-2012 it was agreed, under </w:t>
      </w:r>
      <w:r>
        <w:rPr>
          <w:lang w:val="en-US"/>
        </w:rPr>
        <w:t>No.</w:t>
      </w:r>
      <w:r w:rsidRPr="00423074">
        <w:rPr>
          <w:lang w:val="en-US"/>
        </w:rPr>
        <w:t xml:space="preserve"> 5.443C, that the frequency band 5 030-5 091MHz could be used by the aeronautical mobile (R) service limited to internationally standardized </w:t>
      </w:r>
      <w:r>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Pr>
          <w:lang w:val="en-US"/>
        </w:rPr>
        <w:t xml:space="preserve"> for use</w:t>
      </w:r>
      <w:r w:rsidRPr="00423074">
        <w:rPr>
          <w:lang w:val="en-US"/>
        </w:rPr>
        <w:t xml:space="preserve"> in any future sharing studies within ITU-R.</w:t>
      </w:r>
    </w:p>
    <w:p w14:paraId="269130C1" w14:textId="77777777" w:rsidR="001F0858" w:rsidRPr="00423074" w:rsidRDefault="001F0858" w:rsidP="00CA32B2">
      <w:pPr>
        <w:pStyle w:val="Headingb"/>
      </w:pPr>
      <w:r w:rsidRPr="00423074">
        <w:t>Proposal</w:t>
      </w:r>
    </w:p>
    <w:p w14:paraId="2B08319C" w14:textId="77777777" w:rsidR="001F0858" w:rsidRPr="00423074" w:rsidRDefault="001F0858" w:rsidP="00CA32B2">
      <w:pPr>
        <w:rPr>
          <w:lang w:val="en-US"/>
        </w:rPr>
      </w:pPr>
      <w:r w:rsidRPr="00423074">
        <w:rPr>
          <w:lang w:val="en-US"/>
        </w:rPr>
        <w:t xml:space="preserve">The United States of America proposes to assist in answering the above need by providing characteristics for such Control and Non-Payload Communications (CNPC) links </w:t>
      </w:r>
      <w:r>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7463EACF" w14:textId="77777777" w:rsidR="001F0858" w:rsidRDefault="001F0858" w:rsidP="001F0858">
      <w:pPr>
        <w:jc w:val="both"/>
        <w:rPr>
          <w:b/>
          <w:lang w:val="en-US"/>
        </w:rPr>
      </w:pPr>
    </w:p>
    <w:p w14:paraId="38340FCB" w14:textId="4DC78BBB" w:rsidR="001F0858" w:rsidRPr="00423074" w:rsidRDefault="001F0858" w:rsidP="00CA32B2">
      <w:r w:rsidRPr="00CA32B2">
        <w:rPr>
          <w:b/>
          <w:bCs/>
        </w:rPr>
        <w:t>Attachment</w:t>
      </w:r>
      <w:r w:rsidRPr="00423074">
        <w:t>:</w:t>
      </w:r>
      <w:r w:rsidR="00CA32B2">
        <w:tab/>
        <w:t>1</w:t>
      </w:r>
    </w:p>
    <w:p w14:paraId="46153618" w14:textId="77777777" w:rsidR="001F0858" w:rsidRPr="001F0858" w:rsidRDefault="001F0858" w:rsidP="001F0858">
      <w:pPr>
        <w:rPr>
          <w:lang w:val="en-US" w:eastAsia="zh-CN"/>
        </w:rPr>
      </w:pPr>
    </w:p>
    <w:p w14:paraId="75194680" w14:textId="77777777" w:rsidR="001F0858" w:rsidRPr="001F0858" w:rsidRDefault="001F0858">
      <w:pPr>
        <w:tabs>
          <w:tab w:val="clear" w:pos="1134"/>
          <w:tab w:val="clear" w:pos="1871"/>
          <w:tab w:val="clear" w:pos="2268"/>
        </w:tabs>
        <w:overflowPunct/>
        <w:autoSpaceDE/>
        <w:autoSpaceDN/>
        <w:adjustRightInd/>
        <w:spacing w:before="0"/>
        <w:textAlignment w:val="auto"/>
        <w:rPr>
          <w:lang w:val="en-US" w:eastAsia="zh-CN"/>
        </w:rPr>
      </w:pPr>
      <w:r w:rsidRPr="001F0858">
        <w:rPr>
          <w:lang w:val="en-US" w:eastAsia="zh-CN"/>
        </w:rPr>
        <w:br w:type="page"/>
      </w:r>
    </w:p>
    <w:p w14:paraId="7CE8C582" w14:textId="77777777" w:rsidR="001F0858" w:rsidRDefault="001F0858" w:rsidP="00CA32B2">
      <w:pPr>
        <w:pStyle w:val="AnnexNo"/>
        <w:rPr>
          <w:lang w:eastAsia="zh-CN"/>
        </w:rPr>
      </w:pPr>
      <w:r w:rsidRPr="00423074">
        <w:rPr>
          <w:lang w:eastAsia="zh-CN"/>
        </w:rPr>
        <w:lastRenderedPageBreak/>
        <w:t>attachment</w:t>
      </w:r>
    </w:p>
    <w:p w14:paraId="08EDF98D" w14:textId="77777777" w:rsidR="001F0858" w:rsidRPr="00423074" w:rsidRDefault="001F0858" w:rsidP="00CA32B2">
      <w:pPr>
        <w:pStyle w:val="RecNo"/>
        <w:rPr>
          <w:rFonts w:eastAsia="MS Mincho"/>
          <w:lang w:val="en-US"/>
        </w:rPr>
      </w:pPr>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p w14:paraId="2C8B4A4D" w14:textId="58FC8297" w:rsidR="001F0858" w:rsidRPr="004E3DC9" w:rsidRDefault="001F0858" w:rsidP="00CA32B2">
      <w:pPr>
        <w:pStyle w:val="Rectitle"/>
        <w:rPr>
          <w:rFonts w:eastAsia="MS Mincho"/>
          <w:lang w:val="en-US"/>
        </w:rPr>
      </w:pPr>
      <w:r w:rsidRPr="00423074">
        <w:rPr>
          <w:rFonts w:eastAsia="MS Mincho"/>
          <w:lang w:val="en-US"/>
        </w:rPr>
        <w:t xml:space="preserve">Characteristics and </w:t>
      </w:r>
      <w:r w:rsidRPr="004E3DC9">
        <w:rPr>
          <w:rFonts w:eastAsia="MS Mincho"/>
          <w:lang w:val="en-US"/>
        </w:rPr>
        <w:t xml:space="preserve">Protection Criteria of Terrestrial Air-Ground, Unmanned Aircraft System Control and Non-Payload Communications Links </w:t>
      </w:r>
      <w:r w:rsidR="00CA32B2" w:rsidRPr="004E3DC9">
        <w:rPr>
          <w:rFonts w:eastAsia="MS Mincho"/>
          <w:lang w:val="en-US"/>
        </w:rPr>
        <w:br/>
      </w:r>
      <w:r w:rsidRPr="004E3DC9">
        <w:rPr>
          <w:rFonts w:eastAsia="MS Mincho"/>
          <w:lang w:val="en-US"/>
        </w:rPr>
        <w:t xml:space="preserve">operating in the </w:t>
      </w:r>
      <w:ins w:id="13" w:author="Nellis, Donald (FAA)" w:date="2020-10-06T21:56:00Z">
        <w:r w:rsidR="00127BF9" w:rsidRPr="004E3DC9">
          <w:rPr>
            <w:rFonts w:eastAsia="MS Mincho"/>
            <w:lang w:val="en-US"/>
          </w:rPr>
          <w:t xml:space="preserve">aeronautical mobile (route) service </w:t>
        </w:r>
        <w:r w:rsidR="00127BF9" w:rsidRPr="004E3DC9">
          <w:rPr>
            <w:rFonts w:eastAsia="MS Mincho"/>
            <w:lang w:val="en-US"/>
          </w:rPr>
          <w:br/>
        </w:r>
      </w:ins>
      <w:ins w:id="14" w:author="Nellis, Donald (FAA)" w:date="2020-10-06T21:57:00Z">
        <w:r w:rsidR="00127BF9" w:rsidRPr="004E3DC9">
          <w:t>in the frequency band 5 030-5 091 MHz</w:t>
        </w:r>
        <w:r w:rsidR="00127BF9" w:rsidRPr="004E3DC9" w:rsidDel="00127BF9">
          <w:rPr>
            <w:rFonts w:eastAsia="MS Mincho"/>
            <w:lang w:val="en-US"/>
          </w:rPr>
          <w:t xml:space="preserve"> </w:t>
        </w:r>
        <w:r w:rsidR="00127BF9" w:rsidRPr="004E3DC9">
          <w:rPr>
            <w:rFonts w:eastAsia="MS Mincho"/>
            <w:lang w:val="en-US"/>
          </w:rPr>
          <w:br/>
        </w:r>
      </w:ins>
      <w:del w:id="15" w:author="Nellis, Donald (FAA)" w:date="2020-10-06T21:56:00Z">
        <w:r w:rsidRPr="004E3DC9" w:rsidDel="00127BF9">
          <w:rPr>
            <w:rFonts w:eastAsia="MS Mincho"/>
            <w:lang w:val="en-US"/>
          </w:rPr>
          <w:delText>AM(R)S allocation under No. 5.443C</w:delText>
        </w:r>
      </w:del>
    </w:p>
    <w:p w14:paraId="1ABD56A3" w14:textId="77777777" w:rsidR="00B40188" w:rsidRPr="004E3DC9" w:rsidRDefault="00B40188" w:rsidP="00B40188">
      <w:pPr>
        <w:tabs>
          <w:tab w:val="clear" w:pos="1134"/>
          <w:tab w:val="clear" w:pos="1871"/>
          <w:tab w:val="clear" w:pos="2268"/>
          <w:tab w:val="left" w:pos="794"/>
          <w:tab w:val="left" w:pos="1191"/>
          <w:tab w:val="left" w:pos="1588"/>
          <w:tab w:val="left" w:pos="1985"/>
        </w:tabs>
        <w:jc w:val="right"/>
        <w:rPr>
          <w:ins w:id="16" w:author="Nellis, Donald (FAA)" w:date="2020-10-06T21:44:00Z"/>
        </w:rPr>
      </w:pPr>
      <w:ins w:id="17" w:author="Nellis, Donald (FAA)" w:date="2020-10-06T21:44:00Z">
        <w:r w:rsidRPr="004E3DC9">
          <w:t>(202X)</w:t>
        </w:r>
      </w:ins>
    </w:p>
    <w:p w14:paraId="6CB16043"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240"/>
        <w:jc w:val="both"/>
        <w:rPr>
          <w:ins w:id="18" w:author="Nellis, Donald (FAA)" w:date="2020-10-06T21:44:00Z"/>
          <w:b/>
          <w:szCs w:val="24"/>
        </w:rPr>
      </w:pPr>
      <w:ins w:id="19" w:author="Nellis, Donald (FAA)" w:date="2020-10-06T21:44:00Z">
        <w:r w:rsidRPr="004E3DC9">
          <w:rPr>
            <w:b/>
            <w:szCs w:val="24"/>
          </w:rPr>
          <w:t>Scope</w:t>
        </w:r>
      </w:ins>
    </w:p>
    <w:p w14:paraId="40EB16F0" w14:textId="5B3947EA" w:rsidR="00B40188" w:rsidRPr="004E3DC9" w:rsidRDefault="00127BF9" w:rsidP="00B40188">
      <w:pPr>
        <w:rPr>
          <w:ins w:id="20" w:author="Nellis, Donald (FAA)" w:date="2020-10-06T22:07:00Z"/>
          <w:szCs w:val="24"/>
        </w:rPr>
      </w:pPr>
      <w:ins w:id="21" w:author="Nellis, Donald (FAA)" w:date="2020-10-06T22:01:00Z">
        <w:r w:rsidRPr="004E3DC9">
          <w:rPr>
            <w:szCs w:val="24"/>
          </w:rPr>
          <w:t>This Recommendation specifies the characteristics</w:t>
        </w:r>
      </w:ins>
      <w:ins w:id="22" w:author="Nellis, Donald (FAA)" w:date="2020-10-06T22:02:00Z">
        <w:r w:rsidR="009B5909" w:rsidRPr="004E3DC9">
          <w:rPr>
            <w:szCs w:val="24"/>
          </w:rPr>
          <w:t xml:space="preserve"> of terrestrial air-ground links operating in the aeronautical mobile </w:t>
        </w:r>
      </w:ins>
      <w:ins w:id="23" w:author="Nellis, Donald (FAA)" w:date="2020-10-06T22:03:00Z">
        <w:r w:rsidR="009B5909" w:rsidRPr="004E3DC9">
          <w:rPr>
            <w:szCs w:val="24"/>
          </w:rPr>
          <w:t xml:space="preserve">(route) service (AM(R)S) in the frequency band 5 030-5 091 MHz.  The technical </w:t>
        </w:r>
      </w:ins>
      <w:ins w:id="24" w:author="Nellis, Donald (FAA)" w:date="2020-10-06T22:04:00Z">
        <w:r w:rsidR="009B5909" w:rsidRPr="004E3DC9">
          <w:rPr>
            <w:szCs w:val="24"/>
          </w:rPr>
          <w:t xml:space="preserve">and operational </w:t>
        </w:r>
      </w:ins>
      <w:ins w:id="25" w:author="Nellis, Donald (FAA)" w:date="2020-10-06T22:03:00Z">
        <w:r w:rsidR="009B5909" w:rsidRPr="004E3DC9">
          <w:rPr>
            <w:szCs w:val="24"/>
          </w:rPr>
          <w:t xml:space="preserve">characteristics </w:t>
        </w:r>
      </w:ins>
      <w:ins w:id="26" w:author="Nellis, Donald (FAA)" w:date="2020-10-06T22:04:00Z">
        <w:r w:rsidR="009B5909" w:rsidRPr="004E3DC9">
          <w:rPr>
            <w:szCs w:val="24"/>
          </w:rPr>
          <w:t xml:space="preserve">should be used in </w:t>
        </w:r>
      </w:ins>
      <w:ins w:id="27" w:author="Nellis, Donald (FAA)" w:date="2020-10-06T22:05:00Z">
        <w:r w:rsidR="009B5909" w:rsidRPr="004E3DC9">
          <w:rPr>
            <w:szCs w:val="24"/>
          </w:rPr>
          <w:t>analysing</w:t>
        </w:r>
      </w:ins>
      <w:ins w:id="28" w:author="Nellis, Donald (FAA)" w:date="2020-10-06T22:04:00Z">
        <w:r w:rsidR="009B5909" w:rsidRPr="004E3DC9">
          <w:rPr>
            <w:szCs w:val="24"/>
          </w:rPr>
          <w:t xml:space="preserve"> </w:t>
        </w:r>
      </w:ins>
      <w:ins w:id="29" w:author="Nellis, Donald (FAA)" w:date="2020-10-06T22:05:00Z">
        <w:r w:rsidR="009B5909" w:rsidRPr="004E3DC9">
          <w:rPr>
            <w:szCs w:val="24"/>
          </w:rPr>
          <w:t xml:space="preserve">compatibility between unmanned aircraft systems (UAS) control and non-payload communication </w:t>
        </w:r>
      </w:ins>
      <w:ins w:id="30" w:author="Nellis, Donald (FAA)" w:date="2020-10-06T22:06:00Z">
        <w:r w:rsidR="009B5909" w:rsidRPr="004E3DC9">
          <w:rPr>
            <w:szCs w:val="24"/>
          </w:rPr>
          <w:t xml:space="preserve">(CNPC) links operating in the AM(R)S and other </w:t>
        </w:r>
      </w:ins>
      <w:ins w:id="31" w:author="Nellis, Donald (FAA)" w:date="2020-10-06T22:07:00Z">
        <w:r w:rsidR="009B5909" w:rsidRPr="004E3DC9">
          <w:rPr>
            <w:szCs w:val="24"/>
          </w:rPr>
          <w:t>services</w:t>
        </w:r>
      </w:ins>
      <w:ins w:id="32" w:author="Nellis, Donald (FAA)" w:date="2020-10-06T22:06:00Z">
        <w:r w:rsidR="009B5909" w:rsidRPr="004E3DC9">
          <w:rPr>
            <w:szCs w:val="24"/>
          </w:rPr>
          <w:t>.</w:t>
        </w:r>
      </w:ins>
    </w:p>
    <w:p w14:paraId="3F88BFE3" w14:textId="77777777" w:rsidR="009B5909" w:rsidRPr="004E3DC9" w:rsidRDefault="009B5909" w:rsidP="00B40188">
      <w:pPr>
        <w:rPr>
          <w:ins w:id="33" w:author="Nellis, Donald (FAA)" w:date="2020-10-06T21:43:00Z"/>
          <w:rFonts w:eastAsia="MS Mincho"/>
        </w:rPr>
      </w:pPr>
    </w:p>
    <w:p w14:paraId="41BF3C39"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160"/>
        <w:jc w:val="both"/>
        <w:rPr>
          <w:ins w:id="34" w:author="Nellis, Donald (FAA)" w:date="2020-10-06T21:44:00Z"/>
          <w:b/>
        </w:rPr>
      </w:pPr>
      <w:ins w:id="35" w:author="Nellis, Donald (FAA)" w:date="2020-10-06T21:44:00Z">
        <w:r w:rsidRPr="004E3DC9">
          <w:rPr>
            <w:b/>
          </w:rPr>
          <w:t>Keywords</w:t>
        </w:r>
      </w:ins>
    </w:p>
    <w:p w14:paraId="26C8BBC7" w14:textId="3C03FB49" w:rsidR="00B40188" w:rsidRPr="004E3DC9" w:rsidRDefault="009B5909" w:rsidP="00B40188">
      <w:pPr>
        <w:rPr>
          <w:ins w:id="36" w:author="Nellis, Donald (FAA)" w:date="2020-10-06T22:07:00Z"/>
          <w:szCs w:val="24"/>
        </w:rPr>
      </w:pPr>
      <w:ins w:id="37" w:author="Nellis, Donald (FAA)" w:date="2020-10-06T22:07:00Z">
        <w:r w:rsidRPr="004E3DC9">
          <w:rPr>
            <w:szCs w:val="24"/>
          </w:rPr>
          <w:t>5 030-5 091 MHz</w:t>
        </w:r>
      </w:ins>
    </w:p>
    <w:p w14:paraId="7FCBFADB" w14:textId="77777777" w:rsidR="009B5909" w:rsidRPr="004E3DC9" w:rsidRDefault="009B5909" w:rsidP="00B40188">
      <w:pPr>
        <w:rPr>
          <w:ins w:id="38" w:author="Nellis, Donald (FAA)" w:date="2020-10-06T21:45:00Z"/>
          <w:rFonts w:eastAsia="MS Mincho"/>
        </w:rPr>
      </w:pPr>
    </w:p>
    <w:p w14:paraId="6D3E61A1"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160" w:after="120"/>
        <w:jc w:val="both"/>
        <w:rPr>
          <w:ins w:id="39" w:author="Nellis, Donald (FAA)" w:date="2020-10-06T21:45:00Z"/>
          <w:b/>
        </w:rPr>
      </w:pPr>
      <w:ins w:id="40" w:author="Nellis, Donald (FAA)" w:date="2020-10-06T21:45:00Z">
        <w:r w:rsidRPr="004E3DC9">
          <w:rPr>
            <w:b/>
          </w:rPr>
          <w:t>Abbreviations/Glossary</w:t>
        </w:r>
      </w:ins>
    </w:p>
    <w:p w14:paraId="21C8869F" w14:textId="77777777" w:rsidR="009B5909" w:rsidRPr="004E3DC9" w:rsidRDefault="009B5909" w:rsidP="00B40188">
      <w:pPr>
        <w:tabs>
          <w:tab w:val="clear" w:pos="1134"/>
          <w:tab w:val="clear" w:pos="1871"/>
          <w:tab w:val="clear" w:pos="2268"/>
          <w:tab w:val="left" w:pos="1191"/>
          <w:tab w:val="left" w:pos="1588"/>
          <w:tab w:val="left" w:pos="1985"/>
        </w:tabs>
        <w:jc w:val="both"/>
        <w:rPr>
          <w:ins w:id="41" w:author="Nellis, Donald (FAA)" w:date="2020-10-06T22:08:00Z"/>
        </w:rPr>
      </w:pPr>
      <w:ins w:id="42" w:author="Nellis, Donald (FAA)" w:date="2020-10-06T22:07:00Z">
        <w:r w:rsidRPr="004E3DC9">
          <w:t>CNPC</w:t>
        </w:r>
        <w:r w:rsidRPr="004E3DC9">
          <w:tab/>
          <w:t xml:space="preserve">Control and Non-Payload </w:t>
        </w:r>
      </w:ins>
      <w:ins w:id="43" w:author="Nellis, Donald (FAA)" w:date="2020-10-06T22:08:00Z">
        <w:r w:rsidRPr="004E3DC9">
          <w:t>Communications</w:t>
        </w:r>
      </w:ins>
    </w:p>
    <w:p w14:paraId="6059745D" w14:textId="57EC5D6A" w:rsidR="00B40188" w:rsidRPr="004E3DC9" w:rsidRDefault="00B40188" w:rsidP="00B40188">
      <w:pPr>
        <w:tabs>
          <w:tab w:val="clear" w:pos="1134"/>
          <w:tab w:val="clear" w:pos="1871"/>
          <w:tab w:val="clear" w:pos="2268"/>
          <w:tab w:val="left" w:pos="1191"/>
          <w:tab w:val="left" w:pos="1588"/>
          <w:tab w:val="left" w:pos="1985"/>
        </w:tabs>
        <w:jc w:val="both"/>
        <w:rPr>
          <w:ins w:id="44" w:author="Nellis, Donald (FAA)" w:date="2020-10-06T21:45:00Z"/>
        </w:rPr>
      </w:pPr>
      <w:ins w:id="45" w:author="Nellis, Donald (FAA)" w:date="2020-10-06T21:45:00Z">
        <w:r w:rsidRPr="004E3DC9">
          <w:t>UA</w:t>
        </w:r>
        <w:r w:rsidRPr="004E3DC9">
          <w:tab/>
          <w:t>Unmanned aircraft</w:t>
        </w:r>
      </w:ins>
    </w:p>
    <w:p w14:paraId="62D206A6" w14:textId="77777777" w:rsidR="00B40188" w:rsidRPr="00B40188" w:rsidRDefault="00B40188" w:rsidP="00B40188">
      <w:pPr>
        <w:tabs>
          <w:tab w:val="clear" w:pos="1134"/>
          <w:tab w:val="clear" w:pos="1871"/>
          <w:tab w:val="clear" w:pos="2268"/>
          <w:tab w:val="left" w:pos="1191"/>
          <w:tab w:val="left" w:pos="1588"/>
          <w:tab w:val="left" w:pos="1985"/>
        </w:tabs>
        <w:jc w:val="both"/>
        <w:rPr>
          <w:ins w:id="46" w:author="Nellis, Donald (FAA)" w:date="2020-10-06T21:45:00Z"/>
        </w:rPr>
      </w:pPr>
      <w:ins w:id="47" w:author="Nellis, Donald (FAA)" w:date="2020-10-06T21:45:00Z">
        <w:r w:rsidRPr="004E3DC9">
          <w:t>UAS</w:t>
        </w:r>
        <w:r w:rsidRPr="004E3DC9">
          <w:tab/>
          <w:t>Unmanned aircraft system</w:t>
        </w:r>
      </w:ins>
    </w:p>
    <w:p w14:paraId="12004AAE" w14:textId="0058304B" w:rsidR="00B40188" w:rsidRDefault="00B40188" w:rsidP="00B40188">
      <w:pPr>
        <w:rPr>
          <w:ins w:id="48" w:author="Nellis, Donald (FAA)" w:date="2020-10-06T21:45:00Z"/>
          <w:rFonts w:eastAsia="MS Mincho"/>
        </w:rPr>
      </w:pPr>
    </w:p>
    <w:p w14:paraId="396E8751" w14:textId="77777777" w:rsidR="00B40188" w:rsidRPr="004E3DC9" w:rsidRDefault="00B40188" w:rsidP="00B40188">
      <w:pPr>
        <w:tabs>
          <w:tab w:val="clear" w:pos="1134"/>
          <w:tab w:val="clear" w:pos="1871"/>
          <w:tab w:val="clear" w:pos="2268"/>
          <w:tab w:val="left" w:pos="794"/>
          <w:tab w:val="left" w:pos="1191"/>
          <w:tab w:val="left" w:pos="1588"/>
          <w:tab w:val="left" w:pos="1985"/>
        </w:tabs>
        <w:spacing w:before="320"/>
        <w:jc w:val="both"/>
        <w:rPr>
          <w:ins w:id="49" w:author="Nellis, Donald (FAA)" w:date="2020-10-06T21:45:00Z"/>
          <w:bCs/>
        </w:rPr>
      </w:pPr>
      <w:ins w:id="50" w:author="Nellis, Donald (FAA)" w:date="2020-10-06T21:45:00Z">
        <w:r w:rsidRPr="004E3DC9">
          <w:rPr>
            <w:bCs/>
          </w:rPr>
          <w:t>The ITU Radiocommunication Assembly,</w:t>
        </w:r>
      </w:ins>
    </w:p>
    <w:p w14:paraId="604A09D6"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51" w:author="Nellis, Donald (FAA)" w:date="2020-10-06T21:45:00Z"/>
          <w:i/>
        </w:rPr>
      </w:pPr>
      <w:ins w:id="52" w:author="Nellis, Donald (FAA)" w:date="2020-10-06T21:45:00Z">
        <w:r w:rsidRPr="004E3DC9">
          <w:rPr>
            <w:i/>
          </w:rPr>
          <w:t>considering</w:t>
        </w:r>
      </w:ins>
    </w:p>
    <w:p w14:paraId="30AAED71" w14:textId="7D4CE341" w:rsidR="00AA419D" w:rsidRPr="004E3DC9" w:rsidRDefault="00B40188" w:rsidP="00B40188">
      <w:pPr>
        <w:rPr>
          <w:ins w:id="53" w:author="Nellis, Donald (FAA)" w:date="2020-10-06T22:19:00Z"/>
        </w:rPr>
      </w:pPr>
      <w:ins w:id="54" w:author="Nellis, Donald (FAA)" w:date="2020-10-06T21:45:00Z">
        <w:r w:rsidRPr="004E3DC9">
          <w:rPr>
            <w:i/>
            <w:iCs/>
          </w:rPr>
          <w:t>a)</w:t>
        </w:r>
        <w:r w:rsidRPr="004E3DC9">
          <w:tab/>
          <w:t>that</w:t>
        </w:r>
      </w:ins>
      <w:ins w:id="55" w:author="Nellis, Donald (FAA)" w:date="2020-10-06T22:14:00Z">
        <w:r w:rsidR="00AA419D" w:rsidRPr="004E3DC9">
          <w:t xml:space="preserve"> the frequency band </w:t>
        </w:r>
      </w:ins>
      <w:ins w:id="56" w:author="Nellis, Donald (FAA)" w:date="2020-10-06T22:15:00Z">
        <w:r w:rsidR="00AA419D" w:rsidRPr="004E3DC9">
          <w:t xml:space="preserve">5 030-5 091 MHz </w:t>
        </w:r>
      </w:ins>
      <w:ins w:id="57" w:author="Nellis, Donald (FAA)" w:date="2020-10-06T22:14:00Z">
        <w:r w:rsidR="00AA419D" w:rsidRPr="004E3DC9">
          <w:t xml:space="preserve">is allocated to the </w:t>
        </w:r>
      </w:ins>
      <w:ins w:id="58" w:author="Nellis, Donald (FAA)" w:date="2020-10-06T22:15:00Z">
        <w:r w:rsidR="00AA419D" w:rsidRPr="004E3DC9">
          <w:t xml:space="preserve">AM(R)S for </w:t>
        </w:r>
      </w:ins>
      <w:ins w:id="59" w:author="Nellis, Donald (FAA)" w:date="2020-10-06T22:17:00Z">
        <w:r w:rsidR="00AA419D" w:rsidRPr="004E3DC9">
          <w:t xml:space="preserve">unmanned aircraft control and non-payload communications links to support the safe operation of </w:t>
        </w:r>
      </w:ins>
      <w:ins w:id="60" w:author="Nellis, Donald (FAA)" w:date="2020-10-06T22:21:00Z">
        <w:r w:rsidR="00AA419D" w:rsidRPr="004E3DC9">
          <w:t>unmanned</w:t>
        </w:r>
      </w:ins>
      <w:ins w:id="61" w:author="Nellis, Donald (FAA)" w:date="2020-10-06T22:17:00Z">
        <w:r w:rsidR="00AA419D" w:rsidRPr="004E3DC9">
          <w:t xml:space="preserve"> </w:t>
        </w:r>
      </w:ins>
      <w:ins w:id="62" w:author="Nellis, Donald (FAA)" w:date="2020-10-06T22:21:00Z">
        <w:r w:rsidR="00AA419D" w:rsidRPr="004E3DC9">
          <w:t>aircraft;</w:t>
        </w:r>
      </w:ins>
    </w:p>
    <w:p w14:paraId="47CB41A6" w14:textId="1F4083DE" w:rsidR="00AA419D" w:rsidRPr="004E3DC9" w:rsidRDefault="00AA419D" w:rsidP="00B40188">
      <w:pPr>
        <w:rPr>
          <w:ins w:id="63" w:author="Nellis, Donald (FAA)" w:date="2020-10-06T22:22:00Z"/>
        </w:rPr>
      </w:pPr>
      <w:ins w:id="64" w:author="Nellis, Donald (FAA)" w:date="2020-10-06T22:19:00Z">
        <w:r w:rsidRPr="004E3DC9">
          <w:rPr>
            <w:i/>
          </w:rPr>
          <w:t>b)</w:t>
        </w:r>
        <w:r w:rsidRPr="004E3DC9">
          <w:tab/>
          <w:t xml:space="preserve">that the </w:t>
        </w:r>
      </w:ins>
      <w:ins w:id="65" w:author="Nellis, Donald (FAA)" w:date="2020-10-06T22:20:00Z">
        <w:r w:rsidRPr="004E3DC9">
          <w:t xml:space="preserve">frequency band 5 030-5 091 MHz is also allocated to the aeronautical radionavigation service to the </w:t>
        </w:r>
      </w:ins>
      <w:ins w:id="66" w:author="Nellis, Donald (FAA)" w:date="2020-10-06T22:21:00Z">
        <w:r w:rsidRPr="004E3DC9">
          <w:t>globally</w:t>
        </w:r>
      </w:ins>
      <w:ins w:id="67" w:author="Nellis, Donald (FAA)" w:date="2020-10-06T22:20:00Z">
        <w:r w:rsidRPr="004E3DC9">
          <w:t xml:space="preserve"> standardized </w:t>
        </w:r>
      </w:ins>
      <w:ins w:id="68" w:author="Nellis, Donald (FAA)" w:date="2020-10-06T22:21:00Z">
        <w:r w:rsidRPr="004E3DC9">
          <w:t>Microwave Landing System</w:t>
        </w:r>
      </w:ins>
      <w:ins w:id="69" w:author="Nellis, Donald (FAA)" w:date="2020-10-06T22:20:00Z">
        <w:r w:rsidRPr="004E3DC9">
          <w:t>;</w:t>
        </w:r>
      </w:ins>
    </w:p>
    <w:p w14:paraId="090FAF32" w14:textId="572328C2" w:rsidR="00AA419D" w:rsidRPr="004E3DC9" w:rsidRDefault="00AA419D" w:rsidP="00B40188">
      <w:pPr>
        <w:rPr>
          <w:ins w:id="70" w:author="Nellis, Donald (FAA)" w:date="2020-10-06T22:19:00Z"/>
        </w:rPr>
      </w:pPr>
      <w:ins w:id="71" w:author="Nellis, Donald (FAA)" w:date="2020-10-06T22:23:00Z">
        <w:r w:rsidRPr="004E3DC9">
          <w:rPr>
            <w:i/>
          </w:rPr>
          <w:t>c)</w:t>
        </w:r>
        <w:r w:rsidRPr="004E3DC9">
          <w:tab/>
          <w:t>that the frequency band 5 030-5 091 MHz is also allocated to the aeronautical mobile-satellite (route) service</w:t>
        </w:r>
      </w:ins>
      <w:ins w:id="72" w:author="Nellis, Donald (FAA)" w:date="2020-10-06T22:24:00Z">
        <w:r w:rsidR="003045E9" w:rsidRPr="004E3DC9">
          <w:t xml:space="preserve"> for long distance communications;</w:t>
        </w:r>
      </w:ins>
    </w:p>
    <w:p w14:paraId="29F859FD" w14:textId="77777777" w:rsidR="00AA419D" w:rsidRPr="004E3DC9" w:rsidRDefault="00AA419D" w:rsidP="00B40188">
      <w:pPr>
        <w:rPr>
          <w:ins w:id="73" w:author="Nellis, Donald (FAA)" w:date="2020-10-06T21:45:00Z"/>
        </w:rPr>
      </w:pPr>
    </w:p>
    <w:p w14:paraId="5A511380"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74" w:author="Nellis, Donald (FAA)" w:date="2020-10-06T21:46:00Z"/>
          <w:i/>
          <w:szCs w:val="24"/>
        </w:rPr>
      </w:pPr>
      <w:ins w:id="75" w:author="Nellis, Donald (FAA)" w:date="2020-10-06T21:46:00Z">
        <w:r w:rsidRPr="004E3DC9">
          <w:rPr>
            <w:i/>
            <w:szCs w:val="24"/>
          </w:rPr>
          <w:lastRenderedPageBreak/>
          <w:t>recognizing</w:t>
        </w:r>
      </w:ins>
    </w:p>
    <w:p w14:paraId="5618B61C" w14:textId="44509EC3" w:rsidR="00B40188" w:rsidRPr="004E3DC9" w:rsidRDefault="00B40188" w:rsidP="003045E9">
      <w:pPr>
        <w:rPr>
          <w:ins w:id="76" w:author="Nellis, Donald (FAA)" w:date="2020-10-06T21:43:00Z"/>
          <w:rFonts w:eastAsia="MS Mincho"/>
        </w:rPr>
      </w:pPr>
      <w:ins w:id="77" w:author="Nellis, Donald (FAA)" w:date="2020-10-06T21:46:00Z">
        <w:r w:rsidRPr="004E3DC9">
          <w:tab/>
          <w:t>that</w:t>
        </w:r>
      </w:ins>
      <w:ins w:id="78" w:author="Nellis, Donald (FAA)" w:date="2020-10-06T22:25:00Z">
        <w:r w:rsidR="003045E9" w:rsidRPr="004E3DC9">
          <w:t xml:space="preserve"> </w:t>
        </w:r>
      </w:ins>
      <w:ins w:id="79" w:author="Nellis, Donald (FAA)" w:date="2020-10-06T22:28:00Z">
        <w:r w:rsidR="003045E9" w:rsidRPr="004E3DC9">
          <w:t>use of the frequency band 5</w:t>
        </w:r>
      </w:ins>
      <w:ins w:id="80" w:author="Nellis, Donald (FAA)" w:date="2020-10-06T22:32:00Z">
        <w:r w:rsidR="003045E9" w:rsidRPr="004E3DC9">
          <w:t> </w:t>
        </w:r>
      </w:ins>
      <w:ins w:id="81" w:author="Nellis, Donald (FAA)" w:date="2020-10-06T22:28:00Z">
        <w:r w:rsidR="003045E9" w:rsidRPr="004E3DC9">
          <w:t>030-5</w:t>
        </w:r>
      </w:ins>
      <w:ins w:id="82" w:author="Nellis, Donald (FAA)" w:date="2020-10-06T22:32:00Z">
        <w:r w:rsidR="003045E9" w:rsidRPr="004E3DC9">
          <w:t> </w:t>
        </w:r>
      </w:ins>
      <w:ins w:id="83" w:author="Nellis, Donald (FAA)" w:date="2020-10-06T22:28:00Z">
        <w:r w:rsidR="003045E9" w:rsidRPr="004E3DC9">
          <w:t>091</w:t>
        </w:r>
      </w:ins>
      <w:ins w:id="84" w:author="Nellis, Donald (FAA)" w:date="2020-10-06T22:32:00Z">
        <w:r w:rsidR="003045E9" w:rsidRPr="004E3DC9">
          <w:t> </w:t>
        </w:r>
      </w:ins>
      <w:ins w:id="85" w:author="Nellis, Donald (FAA)" w:date="2020-10-06T22:28:00Z">
        <w:r w:rsidR="003045E9" w:rsidRPr="004E3DC9">
          <w:t>MHz by the aeronautical mobile (R) service is limited to internationally standardized aeronautical systems;</w:t>
        </w:r>
      </w:ins>
    </w:p>
    <w:p w14:paraId="1D8D8CAA" w14:textId="77777777" w:rsidR="00B40188" w:rsidRPr="004E3DC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86" w:author="Nellis, Donald (FAA)" w:date="2020-10-06T21:46:00Z"/>
          <w:i/>
          <w:szCs w:val="24"/>
        </w:rPr>
      </w:pPr>
      <w:ins w:id="87" w:author="Nellis, Donald (FAA)" w:date="2020-10-06T21:46:00Z">
        <w:r w:rsidRPr="004E3DC9">
          <w:rPr>
            <w:i/>
            <w:szCs w:val="24"/>
          </w:rPr>
          <w:t>recommends</w:t>
        </w:r>
      </w:ins>
    </w:p>
    <w:p w14:paraId="5A5A0B55" w14:textId="39287412" w:rsidR="00B40188" w:rsidRPr="00B40188" w:rsidRDefault="00B40188" w:rsidP="00B40188">
      <w:pPr>
        <w:tabs>
          <w:tab w:val="clear" w:pos="1134"/>
          <w:tab w:val="clear" w:pos="1871"/>
          <w:tab w:val="clear" w:pos="2268"/>
          <w:tab w:val="left" w:pos="794"/>
          <w:tab w:val="left" w:pos="1191"/>
          <w:tab w:val="left" w:pos="1588"/>
          <w:tab w:val="left" w:pos="1985"/>
        </w:tabs>
        <w:jc w:val="both"/>
        <w:rPr>
          <w:ins w:id="88" w:author="Nellis, Donald (FAA)" w:date="2020-10-06T21:46:00Z"/>
          <w:szCs w:val="24"/>
        </w:rPr>
      </w:pPr>
      <w:ins w:id="89" w:author="Nellis, Donald (FAA)" w:date="2020-10-06T21:46:00Z">
        <w:r w:rsidRPr="004E3DC9">
          <w:rPr>
            <w:b/>
            <w:bCs/>
            <w:szCs w:val="24"/>
          </w:rPr>
          <w:t>1</w:t>
        </w:r>
        <w:r w:rsidRPr="004E3DC9">
          <w:rPr>
            <w:szCs w:val="24"/>
          </w:rPr>
          <w:tab/>
          <w:t xml:space="preserve">that the technical and operational characteristics of the </w:t>
        </w:r>
      </w:ins>
      <w:ins w:id="90" w:author="Nellis, Donald (FAA)" w:date="2020-10-06T22:29:00Z">
        <w:r w:rsidR="003045E9" w:rsidRPr="004E3DC9">
          <w:t xml:space="preserve">unmanned aircraft control and non-payload communications links </w:t>
        </w:r>
      </w:ins>
      <w:ins w:id="91" w:author="Nellis, Donald (FAA)" w:date="2020-10-06T21:46:00Z">
        <w:r w:rsidRPr="004E3DC9">
          <w:rPr>
            <w:szCs w:val="24"/>
          </w:rPr>
          <w:t>operating in the A</w:t>
        </w:r>
      </w:ins>
      <w:ins w:id="92" w:author="Nellis, Donald (FAA)" w:date="2020-10-06T22:30:00Z">
        <w:r w:rsidR="003045E9" w:rsidRPr="004E3DC9">
          <w:rPr>
            <w:szCs w:val="24"/>
          </w:rPr>
          <w:t>M(R)</w:t>
        </w:r>
      </w:ins>
      <w:ins w:id="93" w:author="Nellis, Donald (FAA)" w:date="2020-10-06T21:46:00Z">
        <w:r w:rsidRPr="004E3DC9">
          <w:rPr>
            <w:szCs w:val="24"/>
          </w:rPr>
          <w:t xml:space="preserve">S described in the Annex should be considered representative of </w:t>
        </w:r>
      </w:ins>
      <w:ins w:id="94" w:author="Nellis, Donald (FAA)" w:date="2020-10-06T22:31:00Z">
        <w:r w:rsidR="003045E9" w:rsidRPr="004E3DC9">
          <w:rPr>
            <w:szCs w:val="24"/>
          </w:rPr>
          <w:t xml:space="preserve">AM(R)S systems </w:t>
        </w:r>
      </w:ins>
      <w:ins w:id="95" w:author="Nellis, Donald (FAA)" w:date="2020-10-06T21:46:00Z">
        <w:r w:rsidRPr="004E3DC9">
          <w:rPr>
            <w:szCs w:val="24"/>
          </w:rPr>
          <w:t>operating in the frequency band</w:t>
        </w:r>
      </w:ins>
      <w:ins w:id="96" w:author="Nellis, Donald (FAA)" w:date="2020-10-06T22:32:00Z">
        <w:r w:rsidR="003045E9" w:rsidRPr="004E3DC9">
          <w:rPr>
            <w:szCs w:val="24"/>
          </w:rPr>
          <w:t xml:space="preserve"> </w:t>
        </w:r>
        <w:r w:rsidR="003045E9" w:rsidRPr="004E3DC9">
          <w:t xml:space="preserve">5 030-5 091 MHz </w:t>
        </w:r>
      </w:ins>
      <w:ins w:id="97" w:author="Nellis, Donald (FAA)" w:date="2020-10-06T21:46:00Z">
        <w:r w:rsidRPr="004E3DC9">
          <w:rPr>
            <w:szCs w:val="24"/>
          </w:rPr>
          <w:t>and used in studies of compatibility with systems in other services;</w:t>
        </w:r>
      </w:ins>
    </w:p>
    <w:p w14:paraId="58B01F8C" w14:textId="0448829B" w:rsidR="00B40188" w:rsidRDefault="00B40188" w:rsidP="00B40188">
      <w:pPr>
        <w:rPr>
          <w:ins w:id="98" w:author="Nellis, Donald (FAA)" w:date="2020-10-06T21:45:00Z"/>
          <w:rFonts w:eastAsia="MS Mincho"/>
        </w:rPr>
      </w:pPr>
    </w:p>
    <w:p w14:paraId="16CD6367" w14:textId="121E3967" w:rsidR="00B40188" w:rsidRDefault="00B40188" w:rsidP="00B40188">
      <w:pPr>
        <w:rPr>
          <w:ins w:id="99" w:author="Nellis, Donald (FAA)" w:date="2020-10-06T21:46:00Z"/>
          <w:rFonts w:eastAsia="MS Mincho"/>
        </w:rPr>
      </w:pPr>
    </w:p>
    <w:p w14:paraId="4FCADCFA" w14:textId="46FA648C" w:rsidR="00B40188" w:rsidRDefault="00B40188" w:rsidP="00B40188">
      <w:pPr>
        <w:pStyle w:val="AnnexNoTitle"/>
        <w:rPr>
          <w:ins w:id="100" w:author="Nellis, Donald (FAA)" w:date="2020-10-06T21:49:00Z"/>
          <w:lang w:val="en-GB"/>
        </w:rPr>
      </w:pPr>
      <w:ins w:id="101" w:author="Nellis, Donald (FAA)" w:date="2020-10-06T21:47:00Z">
        <w:r w:rsidRPr="004E3DC9">
          <w:rPr>
            <w:lang w:val="en-GB"/>
          </w:rPr>
          <w:t>Annex</w:t>
        </w:r>
        <w:r w:rsidRPr="004E3DC9">
          <w:rPr>
            <w:lang w:val="en-GB"/>
          </w:rPr>
          <w:br/>
        </w:r>
        <w:r w:rsidRPr="004E3DC9">
          <w:rPr>
            <w:lang w:val="en-GB"/>
          </w:rPr>
          <w:br/>
          <w:t xml:space="preserve">Technical and operational characteristics of </w:t>
        </w:r>
      </w:ins>
      <w:ins w:id="102" w:author="Nellis, Donald (FAA)" w:date="2020-10-06T21:53:00Z">
        <w:r w:rsidR="00127BF9" w:rsidRPr="004E3DC9">
          <w:rPr>
            <w:rFonts w:eastAsia="MS Mincho"/>
            <w:lang w:val="en-US"/>
          </w:rPr>
          <w:t xml:space="preserve">Terrestrial Air-Ground, Unmanned Aircraft System </w:t>
        </w:r>
      </w:ins>
      <w:ins w:id="103" w:author="Nellis, Donald (FAA)" w:date="2020-10-06T21:48:00Z">
        <w:r w:rsidRPr="004E3DC9">
          <w:rPr>
            <w:lang w:val="en-GB"/>
          </w:rPr>
          <w:t>Control and Non-Payload Communications Link</w:t>
        </w:r>
      </w:ins>
      <w:ins w:id="104" w:author="Nellis, Donald (FAA)" w:date="2020-10-06T21:53:00Z">
        <w:r w:rsidR="00127BF9" w:rsidRPr="004E3DC9">
          <w:rPr>
            <w:lang w:val="en-GB"/>
          </w:rPr>
          <w:t>s</w:t>
        </w:r>
        <w:r w:rsidR="00127BF9" w:rsidRPr="004E3DC9">
          <w:rPr>
            <w:lang w:val="en-GB"/>
          </w:rPr>
          <w:br/>
        </w:r>
      </w:ins>
      <w:ins w:id="105" w:author="Nellis, Donald (FAA)" w:date="2020-10-06T21:47:00Z">
        <w:r w:rsidRPr="004E3DC9">
          <w:rPr>
            <w:lang w:val="en-GB"/>
          </w:rPr>
          <w:t>operating in the</w:t>
        </w:r>
      </w:ins>
      <w:ins w:id="106" w:author="Nellis, Donald (FAA)" w:date="2020-10-06T21:54:00Z">
        <w:r w:rsidR="00127BF9" w:rsidRPr="004E3DC9">
          <w:t xml:space="preserve"> aeronautical mobile (route) service </w:t>
        </w:r>
      </w:ins>
      <w:ins w:id="107" w:author="Nellis, Donald (FAA)" w:date="2020-10-06T21:47:00Z">
        <w:r w:rsidRPr="004E3DC9">
          <w:rPr>
            <w:lang w:val="en-GB"/>
          </w:rPr>
          <w:br/>
          <w:t>in the</w:t>
        </w:r>
      </w:ins>
      <w:ins w:id="108" w:author="Nellis, Donald (FAA)" w:date="2020-10-06T21:55:00Z">
        <w:r w:rsidR="00127BF9" w:rsidRPr="004E3DC9">
          <w:rPr>
            <w:lang w:val="en-GB"/>
          </w:rPr>
          <w:t xml:space="preserve"> </w:t>
        </w:r>
      </w:ins>
      <w:ins w:id="109" w:author="Nellis, Donald (FAA)" w:date="2020-10-06T21:47:00Z">
        <w:r w:rsidRPr="004E3DC9">
          <w:rPr>
            <w:lang w:val="en-GB"/>
          </w:rPr>
          <w:t xml:space="preserve">frequency band </w:t>
        </w:r>
      </w:ins>
      <w:ins w:id="110" w:author="Nellis, Donald (FAA)" w:date="2020-10-06T21:51:00Z">
        <w:r w:rsidR="00127BF9" w:rsidRPr="004E3DC9">
          <w:rPr>
            <w:lang w:val="en-GB"/>
          </w:rPr>
          <w:t>5 030</w:t>
        </w:r>
      </w:ins>
      <w:ins w:id="111" w:author="Nellis, Donald (FAA)" w:date="2020-10-06T21:47:00Z">
        <w:r w:rsidRPr="004E3DC9">
          <w:rPr>
            <w:lang w:val="en-GB"/>
          </w:rPr>
          <w:t>-</w:t>
        </w:r>
      </w:ins>
      <w:ins w:id="112" w:author="Nellis, Donald (FAA)" w:date="2020-10-06T21:51:00Z">
        <w:r w:rsidR="00127BF9" w:rsidRPr="004E3DC9">
          <w:rPr>
            <w:lang w:val="en-GB"/>
          </w:rPr>
          <w:t>5 091</w:t>
        </w:r>
      </w:ins>
      <w:ins w:id="113" w:author="Nellis, Donald (FAA)" w:date="2020-10-06T21:47:00Z">
        <w:r w:rsidRPr="004E3DC9">
          <w:rPr>
            <w:lang w:val="en-GB"/>
          </w:rPr>
          <w:t> </w:t>
        </w:r>
      </w:ins>
      <w:ins w:id="114" w:author="Nellis, Donald (FAA)" w:date="2020-10-06T21:52:00Z">
        <w:r w:rsidR="00127BF9" w:rsidRPr="004E3DC9">
          <w:rPr>
            <w:lang w:val="en-GB"/>
          </w:rPr>
          <w:t>M</w:t>
        </w:r>
      </w:ins>
      <w:ins w:id="115" w:author="Nellis, Donald (FAA)" w:date="2020-10-06T21:47:00Z">
        <w:r w:rsidRPr="004E3DC9">
          <w:rPr>
            <w:lang w:val="en-GB"/>
          </w:rPr>
          <w:t>Hz</w:t>
        </w:r>
      </w:ins>
      <w:bookmarkStart w:id="116" w:name="_GoBack"/>
      <w:bookmarkEnd w:id="116"/>
    </w:p>
    <w:p w14:paraId="7E55C239" w14:textId="66270808" w:rsidR="00B40188" w:rsidRDefault="00B40188" w:rsidP="00086D69">
      <w:pPr>
        <w:pStyle w:val="Normalaftertitle"/>
        <w:rPr>
          <w:ins w:id="117" w:author="Nellis, Donald (FAA)" w:date="2020-10-06T21:49:00Z"/>
        </w:rPr>
      </w:pPr>
    </w:p>
    <w:p w14:paraId="25EDEE02" w14:textId="77777777" w:rsidR="00B40188" w:rsidRPr="00B40188" w:rsidRDefault="00B40188" w:rsidP="00086D69">
      <w:pPr>
        <w:rPr>
          <w:ins w:id="118" w:author="Nellis, Donald (FAA)" w:date="2020-10-06T21:47:00Z"/>
        </w:rPr>
      </w:pPr>
    </w:p>
    <w:p w14:paraId="20E21E12" w14:textId="77777777" w:rsidR="001F0858" w:rsidRPr="00423074" w:rsidRDefault="001F0858" w:rsidP="00CA32B2">
      <w:pPr>
        <w:pStyle w:val="Heading1"/>
        <w:rPr>
          <w:rFonts w:eastAsia="MS Mincho"/>
        </w:rPr>
      </w:pPr>
      <w:r w:rsidRPr="00423074">
        <w:rPr>
          <w:rFonts w:eastAsia="MS Mincho"/>
        </w:rPr>
        <w:t>1</w:t>
      </w:r>
      <w:r w:rsidRPr="00423074">
        <w:rPr>
          <w:rFonts w:eastAsia="MS Mincho"/>
        </w:rPr>
        <w:tab/>
        <w:t xml:space="preserve">Introduction and </w:t>
      </w:r>
      <w:r>
        <w:rPr>
          <w:rFonts w:eastAsia="MS Mincho"/>
        </w:rPr>
        <w:t>S</w:t>
      </w:r>
      <w:r w:rsidRPr="00423074">
        <w:rPr>
          <w:rFonts w:eastAsia="MS Mincho"/>
        </w:rPr>
        <w:t>cope</w:t>
      </w:r>
    </w:p>
    <w:p w14:paraId="1DA85216" w14:textId="757ED6B6" w:rsidR="001F0858" w:rsidRPr="006908FD" w:rsidRDefault="001F0858" w:rsidP="00CA32B2">
      <w:pPr>
        <w:rPr>
          <w:rFonts w:eastAsia="MS Mincho"/>
        </w:rPr>
      </w:pPr>
      <w:del w:id="119" w:author="Georgiou, Peter (FAA)" w:date="2020-09-21T06:08:00Z">
        <w:r w:rsidRPr="00423074" w:rsidDel="00966BF8">
          <w:rPr>
            <w:rFonts w:eastAsia="MS Mincho"/>
          </w:rPr>
          <w:delText xml:space="preserve">As described in </w:delText>
        </w:r>
        <w:r w:rsidRPr="006908FD" w:rsidDel="00966BF8">
          <w:rPr>
            <w:rFonts w:eastAsia="MS Mincho"/>
          </w:rPr>
          <w:delText xml:space="preserve">Report ITU-R M.2171, </w:delText>
        </w:r>
      </w:del>
      <w:ins w:id="120" w:author="Georgiou, Peter (FAA)" w:date="2020-09-21T06:00:00Z">
        <w:r w:rsidR="00966BF8">
          <w:rPr>
            <w:rFonts w:eastAsia="MS Mincho"/>
          </w:rPr>
          <w:t xml:space="preserve">The </w:t>
        </w:r>
      </w:ins>
      <w:r w:rsidRPr="006908FD">
        <w:rPr>
          <w:rFonts w:eastAsia="MS Mincho"/>
        </w:rPr>
        <w:t xml:space="preserve">Characteristics of Unmanned Aircraft Systems (UAS) and spectrum requirements </w:t>
      </w:r>
      <w:del w:id="121" w:author="Georgiou, Peter (FAA)" w:date="2020-09-21T06:01:00Z">
        <w:r w:rsidRPr="006908FD" w:rsidDel="00966BF8">
          <w:rPr>
            <w:rFonts w:eastAsia="MS Mincho"/>
          </w:rPr>
          <w:delText xml:space="preserve">to </w:delText>
        </w:r>
      </w:del>
      <w:ins w:id="122" w:author="Georgiou, Peter (FAA)" w:date="2020-09-21T06:01:00Z">
        <w:r w:rsidR="00966BF8">
          <w:rPr>
            <w:rFonts w:eastAsia="MS Mincho"/>
          </w:rPr>
          <w:t xml:space="preserve">must </w:t>
        </w:r>
      </w:ins>
      <w:r w:rsidRPr="006908FD">
        <w:rPr>
          <w:rFonts w:eastAsia="MS Mincho"/>
        </w:rPr>
        <w:t>support their safe operation in non-segregated airspace</w:t>
      </w:r>
      <w:ins w:id="123" w:author="Georgiou, Peter (FAA)" w:date="2020-09-21T06:01:00Z">
        <w:r w:rsidR="00966BF8">
          <w:rPr>
            <w:rFonts w:eastAsia="MS Mincho"/>
          </w:rPr>
          <w:t>.</w:t>
        </w:r>
      </w:ins>
      <w:ins w:id="124" w:author="Georgiou, Peter (FAA)" w:date="2020-09-21T06:08:00Z">
        <w:r w:rsidR="00966BF8">
          <w:rPr>
            <w:rStyle w:val="FootnoteReference"/>
            <w:rFonts w:eastAsia="MS Mincho"/>
          </w:rPr>
          <w:footnoteReference w:id="1"/>
        </w:r>
      </w:ins>
      <w:del w:id="128" w:author="Georgiou, Peter (FAA)" w:date="2020-09-21T06:05:00Z">
        <w:r w:rsidRPr="006908FD" w:rsidDel="00966BF8">
          <w:rPr>
            <w:rFonts w:eastAsia="MS Mincho"/>
          </w:rPr>
          <w:delText xml:space="preserve">, </w:delText>
        </w:r>
      </w:del>
      <w:del w:id="129" w:author="Georgiou, Peter (FAA)" w:date="2020-09-21T06:02:00Z">
        <w:r w:rsidRPr="006908FD" w:rsidDel="00966BF8">
          <w:rPr>
            <w:rFonts w:eastAsia="MS Mincho"/>
          </w:rPr>
          <w:delText>t</w:delText>
        </w:r>
      </w:del>
      <w:ins w:id="130" w:author="Georgiou, Peter (FAA)" w:date="2020-09-21T06:02:00Z">
        <w:r w:rsidR="00966BF8">
          <w:rPr>
            <w:rFonts w:eastAsia="MS Mincho"/>
          </w:rPr>
          <w:t>T</w:t>
        </w:r>
      </w:ins>
      <w:r w:rsidRPr="006908FD">
        <w:rPr>
          <w:rFonts w:eastAsia="MS Mincho"/>
        </w:rPr>
        <w:t>here is a strong and growing demand for the use of UAS (also known as Remote Pilot Aircraft (RPA) by ICAO) in civil applications.  These UAS flights will share airspace with passenger carrying aircraft so their operation needs to be managed to safely allow the introduction of this new paradigm in aviation.</w:t>
      </w:r>
    </w:p>
    <w:p w14:paraId="225D3E46" w14:textId="108EED3D" w:rsidR="00966BF8" w:rsidRDefault="001F0858" w:rsidP="00CA32B2">
      <w:pPr>
        <w:rPr>
          <w:ins w:id="131" w:author="Georgiou, Peter (FAA)" w:date="2020-09-21T06:03:00Z"/>
          <w:rFonts w:eastAsia="MS Mincho"/>
        </w:rPr>
      </w:pPr>
      <w:moveFromRangeStart w:id="132" w:author="Georgiou, Peter (FAA)" w:date="2020-09-22T04:34:00Z" w:name="move51641660"/>
      <w:moveFrom w:id="133" w:author="Georgiou, Peter (FAA)" w:date="2020-09-22T04:34:00Z">
        <w:r w:rsidRPr="006908FD" w:rsidDel="00F46A4D">
          <w:rPr>
            <w:rFonts w:eastAsia="MS Mincho"/>
          </w:rPr>
          <w:t xml:space="preserve">One aspect of the management of safe UAS operations is the management of the interference received by the </w:t>
        </w:r>
        <w:r w:rsidRPr="006908FD" w:rsidDel="00F46A4D">
          <w:rPr>
            <w:lang w:val="en-US"/>
          </w:rPr>
          <w:t>Control and Non-Payload Communications (</w:t>
        </w:r>
        <w:r w:rsidRPr="006908FD" w:rsidDel="00F46A4D">
          <w:rPr>
            <w:rFonts w:eastAsia="MS Mincho"/>
          </w:rPr>
          <w:t xml:space="preserve">CNPC) receivers that link the </w:t>
        </w:r>
        <w:r w:rsidRPr="006908FD" w:rsidDel="00F46A4D">
          <w:rPr>
            <w:lang w:val="en-US"/>
          </w:rPr>
          <w:t>Unmanned Aircraft (</w:t>
        </w:r>
        <w:r w:rsidRPr="006908FD" w:rsidDel="00F46A4D">
          <w:rPr>
            <w:rFonts w:eastAsia="MS Mincho"/>
          </w:rPr>
          <w:t xml:space="preserve">UA) and the </w:t>
        </w:r>
        <w:r w:rsidRPr="006908FD" w:rsidDel="00F46A4D">
          <w:rPr>
            <w:lang w:val="en-US"/>
          </w:rPr>
          <w:t>Control Station (</w:t>
        </w:r>
        <w:r w:rsidRPr="006908FD" w:rsidDel="00F46A4D">
          <w:rPr>
            <w:rFonts w:eastAsia="MS Mincho"/>
          </w:rPr>
          <w:t>CS).  Additionally, since the frequency band is shared with other Route Service systems, the interference caused by the UAS must also be</w:t>
        </w:r>
        <w:r w:rsidRPr="00423074" w:rsidDel="00F46A4D">
          <w:rPr>
            <w:rFonts w:eastAsia="MS Mincho"/>
          </w:rPr>
          <w:t xml:space="preserve"> managed to ensure that the levels of safety </w:t>
        </w:r>
        <w:r w:rsidDel="00F46A4D">
          <w:rPr>
            <w:rFonts w:eastAsia="MS Mincho"/>
          </w:rPr>
          <w:t>are appropriately maintained</w:t>
        </w:r>
        <w:r w:rsidRPr="00423074" w:rsidDel="00F46A4D">
          <w:rPr>
            <w:rFonts w:eastAsia="MS Mincho"/>
          </w:rPr>
          <w:t>.</w:t>
        </w:r>
      </w:moveFrom>
      <w:moveFromRangeEnd w:id="132"/>
    </w:p>
    <w:p w14:paraId="17C2A9CC" w14:textId="77777777" w:rsidR="00966BF8" w:rsidRPr="00D23340" w:rsidRDefault="00966BF8" w:rsidP="00966BF8">
      <w:pPr>
        <w:pStyle w:val="Default"/>
        <w:rPr>
          <w:ins w:id="134" w:author="Georgiou, Peter (FAA)" w:date="2020-09-21T06:03:00Z"/>
          <w:rFonts w:eastAsia="MS Mincho"/>
          <w:rPrChange w:id="135" w:author="Georgiou, Peter (FAA)" w:date="2020-09-22T04:46:00Z">
            <w:rPr>
              <w:ins w:id="136" w:author="Georgiou, Peter (FAA)" w:date="2020-09-21T06:03:00Z"/>
              <w:rFonts w:eastAsia="MS Mincho"/>
              <w:highlight w:val="yellow"/>
            </w:rPr>
          </w:rPrChange>
        </w:rPr>
      </w:pPr>
      <w:ins w:id="137" w:author="Georgiou, Peter (FAA)" w:date="2020-09-21T06:03:00Z">
        <w:r w:rsidRPr="00D23340">
          <w:rPr>
            <w:rFonts w:eastAsia="MS Mincho"/>
            <w:rPrChange w:id="138" w:author="Georgiou, Peter (FAA)" w:date="2020-09-22T04:46:00Z">
              <w:rPr>
                <w:rFonts w:eastAsia="MS Mincho"/>
                <w:highlight w:val="yellow"/>
              </w:rPr>
            </w:rPrChange>
          </w:rPr>
          <w:t xml:space="preserve">The </w:t>
        </w:r>
        <w:r w:rsidRPr="00D23340">
          <w:rPr>
            <w:rPrChange w:id="139" w:author="Georgiou, Peter (FAA)" w:date="2020-09-22T04:46:00Z">
              <w:rPr>
                <w:highlight w:val="yellow"/>
              </w:rPr>
            </w:rPrChange>
          </w:rPr>
          <w:t>Control and Non-Payload Communications (</w:t>
        </w:r>
        <w:r w:rsidRPr="00D23340">
          <w:rPr>
            <w:rFonts w:eastAsia="MS Mincho"/>
            <w:rPrChange w:id="140" w:author="Georgiou, Peter (FAA)" w:date="2020-09-22T04:46:00Z">
              <w:rPr>
                <w:rFonts w:eastAsia="MS Mincho"/>
                <w:highlight w:val="yellow"/>
              </w:rPr>
            </w:rPrChange>
          </w:rPr>
          <w:t>CNPC) Link System consists of the CNPC Ground Radio System (GRS) Link (</w:t>
        </w:r>
        <w:r w:rsidRPr="00D23340">
          <w:rPr>
            <w:rPrChange w:id="141" w:author="Georgiou, Peter (FAA)" w:date="2020-09-22T04:46:00Z">
              <w:rPr>
                <w:highlight w:val="yellow"/>
              </w:rPr>
            </w:rPrChange>
          </w:rPr>
          <w:t xml:space="preserve">fixed, or mobile) </w:t>
        </w:r>
        <w:r w:rsidRPr="00D23340">
          <w:rPr>
            <w:rFonts w:eastAsia="MS Mincho"/>
            <w:rPrChange w:id="142" w:author="Georgiou, Peter (FAA)" w:date="2020-09-22T04:46:00Z">
              <w:rPr>
                <w:rFonts w:eastAsia="MS Mincho"/>
                <w:highlight w:val="yellow"/>
              </w:rPr>
            </w:rPrChange>
          </w:rPr>
          <w:t>and the CNPC Airborne Radio System (ARS) Link. Each link consists of the transceiver radio, the antenna(s), and the associated cabling.</w:t>
        </w:r>
      </w:ins>
    </w:p>
    <w:p w14:paraId="08248098" w14:textId="283A4803" w:rsidR="00966BF8" w:rsidRPr="00D23340" w:rsidDel="00966BF8" w:rsidRDefault="00966BF8" w:rsidP="00CA32B2">
      <w:pPr>
        <w:rPr>
          <w:del w:id="143" w:author="Georgiou, Peter (FAA)" w:date="2020-09-21T06:03:00Z"/>
          <w:rFonts w:eastAsia="MS Mincho"/>
        </w:rPr>
      </w:pPr>
      <w:ins w:id="144" w:author="Georgiou, Peter (FAA)" w:date="2020-09-21T06:03:00Z">
        <w:r w:rsidRPr="00D23340">
          <w:rPr>
            <w:noProof/>
            <w:sz w:val="20"/>
            <w:lang w:val="en-US"/>
            <w:rPrChange w:id="145" w:author="Georgiou, Peter (FAA)" w:date="2020-09-22T04:46:00Z">
              <w:rPr>
                <w:noProof/>
                <w:sz w:val="20"/>
                <w:highlight w:val="yellow"/>
                <w:lang w:val="en-US"/>
              </w:rPr>
            </w:rPrChange>
          </w:rPr>
          <w:lastRenderedPageBreak/>
          <mc:AlternateContent>
            <mc:Choice Requires="wpg">
              <w:drawing>
                <wp:inline distT="0" distB="0" distL="0" distR="0" wp14:anchorId="785BF540" wp14:editId="2F56D713">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wps:txbx>
                          <wps:bodyPr rot="0" vert="horz" wrap="square" lIns="0" tIns="0" rIns="0" bIns="0" anchor="t" anchorCtr="0" upright="1">
                            <a:noAutofit/>
                          </wps:bodyPr>
                        </wps:wsp>
                      </wpg:wgp>
                    </a:graphicData>
                  </a:graphic>
                </wp:inline>
              </w:drawing>
            </mc:Choice>
            <mc:Fallback>
              <w:pict>
                <v:group w14:anchorId="785BF540"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v:textbox>
                  </v:shape>
                  <w10:anchorlock/>
                </v:group>
              </w:pict>
            </mc:Fallback>
          </mc:AlternateContent>
        </w:r>
      </w:ins>
    </w:p>
    <w:p w14:paraId="40930D71" w14:textId="77777777" w:rsidR="006276D7" w:rsidRPr="00D23340" w:rsidRDefault="00966BF8">
      <w:pPr>
        <w:jc w:val="center"/>
        <w:rPr>
          <w:ins w:id="146" w:author="Georgiou, Peter (FAA)" w:date="2020-09-22T04:29:00Z"/>
          <w:rFonts w:eastAsia="MS Mincho"/>
          <w:b/>
        </w:rPr>
        <w:pPrChange w:id="147" w:author="Georgiou, Peter (FAA)" w:date="2020-09-22T04:29:00Z">
          <w:pPr>
            <w:keepNext/>
            <w:keepLines/>
            <w:tabs>
              <w:tab w:val="clear" w:pos="1134"/>
              <w:tab w:val="clear" w:pos="1871"/>
              <w:tab w:val="clear" w:pos="2268"/>
              <w:tab w:val="left" w:pos="794"/>
              <w:tab w:val="left" w:pos="1191"/>
              <w:tab w:val="left" w:pos="1588"/>
              <w:tab w:val="left" w:pos="1985"/>
            </w:tabs>
            <w:spacing w:before="200"/>
            <w:ind w:left="794" w:hanging="794"/>
            <w:jc w:val="both"/>
            <w:outlineLvl w:val="2"/>
          </w:pPr>
        </w:pPrChange>
      </w:pPr>
      <w:ins w:id="148" w:author="Georgiou, Peter (FAA)" w:date="2020-09-21T06:04:00Z">
        <w:r w:rsidRPr="00D23340">
          <w:rPr>
            <w:rFonts w:eastAsia="MS Mincho"/>
            <w:b/>
            <w:rPrChange w:id="149" w:author="Georgiou, Peter (FAA)" w:date="2020-09-22T04:46:00Z">
              <w:rPr>
                <w:rFonts w:eastAsia="MS Mincho"/>
              </w:rPr>
            </w:rPrChange>
          </w:rPr>
          <w:t>Figure. CNPCLink System Components</w:t>
        </w:r>
      </w:ins>
    </w:p>
    <w:p w14:paraId="0419070F" w14:textId="3009B8AC" w:rsidR="006276D7" w:rsidRPr="00D23340" w:rsidRDefault="006276D7" w:rsidP="006276D7">
      <w:pPr>
        <w:tabs>
          <w:tab w:val="clear" w:pos="1134"/>
          <w:tab w:val="clear" w:pos="1871"/>
          <w:tab w:val="clear" w:pos="2268"/>
          <w:tab w:val="left" w:pos="794"/>
          <w:tab w:val="left" w:pos="1191"/>
          <w:tab w:val="left" w:pos="1588"/>
          <w:tab w:val="left" w:pos="1985"/>
        </w:tabs>
        <w:jc w:val="both"/>
        <w:rPr>
          <w:ins w:id="150" w:author="Georgiou, Peter (FAA)" w:date="2020-09-22T04:29:00Z"/>
          <w:lang w:val="en-US"/>
          <w:rPrChange w:id="151" w:author="Georgiou, Peter (FAA)" w:date="2020-09-22T04:46:00Z">
            <w:rPr>
              <w:ins w:id="152" w:author="Georgiou, Peter (FAA)" w:date="2020-09-22T04:29:00Z"/>
              <w:highlight w:val="yellow"/>
              <w:lang w:val="en-US"/>
            </w:rPr>
          </w:rPrChange>
        </w:rPr>
      </w:pPr>
      <w:ins w:id="153" w:author="Georgiou, Peter (FAA)" w:date="2020-09-22T04:29:00Z">
        <w:r w:rsidRPr="00D23340">
          <w:rPr>
            <w:lang w:val="en-US"/>
            <w:rPrChange w:id="154" w:author="Georgiou, Peter (FAA)" w:date="2020-09-22T04:46:00Z">
              <w:rPr>
                <w:highlight w:val="yellow"/>
                <w:lang w:val="en-US"/>
              </w:rPr>
            </w:rPrChange>
          </w:rPr>
          <w:t xml:space="preserve">In non-segregated airspace a link between air traffic control and the </w:t>
        </w:r>
      </w:ins>
      <w:ins w:id="155" w:author="Georgiou, Peter (FAA)" w:date="2020-09-23T12:40:00Z">
        <w:r w:rsidR="0032013E">
          <w:rPr>
            <w:lang w:val="en-US"/>
          </w:rPr>
          <w:t>Unmanned Aircraft Control Station (</w:t>
        </w:r>
      </w:ins>
      <w:ins w:id="156" w:author="Georgiou, Peter (FAA)" w:date="2020-09-22T04:29:00Z">
        <w:r w:rsidRPr="00D23340">
          <w:rPr>
            <w:lang w:val="en-US"/>
            <w:rPrChange w:id="157" w:author="Georgiou, Peter (FAA)" w:date="2020-09-22T04:46:00Z">
              <w:rPr>
                <w:highlight w:val="yellow"/>
                <w:lang w:val="en-US"/>
              </w:rPr>
            </w:rPrChange>
          </w:rPr>
          <w:t>UACS</w:t>
        </w:r>
      </w:ins>
      <w:ins w:id="158" w:author="Georgiou, Peter (FAA)" w:date="2020-09-23T12:40:00Z">
        <w:r w:rsidR="0032013E">
          <w:rPr>
            <w:lang w:val="en-US"/>
          </w:rPr>
          <w:t>)</w:t>
        </w:r>
      </w:ins>
      <w:ins w:id="159" w:author="Georgiou, Peter (FAA)" w:date="2020-09-22T04:29:00Z">
        <w:r w:rsidRPr="00D23340">
          <w:rPr>
            <w:lang w:val="en-US"/>
            <w:rPrChange w:id="160" w:author="Georgiou, Peter (FAA)" w:date="2020-09-22T04:46:00Z">
              <w:rPr>
                <w:highlight w:val="yellow"/>
                <w:lang w:val="en-US"/>
              </w:rPr>
            </w:rPrChange>
          </w:rPr>
          <w:t xml:space="preserve"> via the UA, called </w:t>
        </w:r>
      </w:ins>
      <w:ins w:id="161" w:author="Georgiou, Peter (FAA)" w:date="2020-09-23T12:40:00Z">
        <w:r w:rsidR="0032013E">
          <w:rPr>
            <w:lang w:val="en-US"/>
          </w:rPr>
          <w:t>Air Traffic Control (</w:t>
        </w:r>
      </w:ins>
      <w:ins w:id="162" w:author="Georgiou, Peter (FAA)" w:date="2020-09-22T04:29:00Z">
        <w:r w:rsidRPr="00D23340">
          <w:rPr>
            <w:lang w:val="en-US"/>
            <w:rPrChange w:id="163" w:author="Georgiou, Peter (FAA)" w:date="2020-09-22T04:46:00Z">
              <w:rPr>
                <w:highlight w:val="yellow"/>
                <w:lang w:val="en-US"/>
              </w:rPr>
            </w:rPrChange>
          </w:rPr>
          <w:t>ATC</w:t>
        </w:r>
      </w:ins>
      <w:ins w:id="164" w:author="Georgiou, Peter (FAA)" w:date="2020-09-23T12:41:00Z">
        <w:r w:rsidR="0032013E">
          <w:rPr>
            <w:lang w:val="en-US"/>
          </w:rPr>
          <w:t>)</w:t>
        </w:r>
      </w:ins>
      <w:ins w:id="165" w:author="Georgiou, Peter (FAA)" w:date="2020-09-22T04:29:00Z">
        <w:r w:rsidRPr="00D23340">
          <w:rPr>
            <w:lang w:val="en-US"/>
            <w:rPrChange w:id="166" w:author="Georgiou, Peter (FAA)" w:date="2020-09-22T04:46:00Z">
              <w:rPr>
                <w:highlight w:val="yellow"/>
                <w:lang w:val="en-US"/>
              </w:rPr>
            </w:rPrChange>
          </w:rPr>
          <w:t xml:space="preserve"> relay, will be required to relay ATC and air-to-air communications received and transmitted by the UA. </w:t>
        </w:r>
      </w:ins>
    </w:p>
    <w:p w14:paraId="4F308F88"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67" w:author="Georgiou, Peter (FAA)" w:date="2020-09-22T04:29:00Z"/>
          <w:szCs w:val="24"/>
          <w:lang w:val="en-US"/>
          <w:rPrChange w:id="168" w:author="Georgiou, Peter (FAA)" w:date="2020-09-22T20:31:00Z">
            <w:rPr>
              <w:ins w:id="169" w:author="Georgiou, Peter (FAA)" w:date="2020-09-22T04:29:00Z"/>
              <w:highlight w:val="yellow"/>
              <w:lang w:val="en-US"/>
            </w:rPr>
          </w:rPrChange>
        </w:rPr>
      </w:pPr>
      <w:ins w:id="170" w:author="Georgiou, Peter (FAA)" w:date="2020-09-22T04:29:00Z">
        <w:r w:rsidRPr="00511783">
          <w:rPr>
            <w:szCs w:val="24"/>
            <w:lang w:val="en-US"/>
            <w:rPrChange w:id="171" w:author="Georgiou, Peter (FAA)" w:date="2020-09-22T20:31:00Z">
              <w:rPr>
                <w:highlight w:val="yellow"/>
                <w:lang w:val="en-US"/>
              </w:rPr>
            </w:rPrChange>
          </w:rPr>
          <w:t>For communicating with ATC, the UA uses the same equipment as a manned aircraft. This report only considers the downlink bringing the ATC information from the UA to the UACS and the uplink from the UACS to the UA allowing the UACS to communicate with ATC.</w:t>
        </w:r>
      </w:ins>
    </w:p>
    <w:p w14:paraId="14FF4062"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72" w:author="Georgiou, Peter (FAA)" w:date="2020-09-22T04:29:00Z"/>
          <w:szCs w:val="24"/>
          <w:lang w:val="en-US"/>
          <w:rPrChange w:id="173" w:author="Georgiou, Peter (FAA)" w:date="2020-09-22T20:31:00Z">
            <w:rPr>
              <w:ins w:id="174" w:author="Georgiou, Peter (FAA)" w:date="2020-09-22T04:29:00Z"/>
              <w:highlight w:val="yellow"/>
              <w:lang w:val="en-US"/>
            </w:rPr>
          </w:rPrChange>
        </w:rPr>
      </w:pPr>
      <w:ins w:id="175" w:author="Georgiou, Peter (FAA)" w:date="2020-09-22T04:29:00Z">
        <w:r w:rsidRPr="00511783">
          <w:rPr>
            <w:szCs w:val="24"/>
            <w:lang w:val="en-US"/>
            <w:rPrChange w:id="176" w:author="Georgiou, Peter (FAA)" w:date="2020-09-22T20:31:00Z">
              <w:rPr>
                <w:highlight w:val="yellow"/>
                <w:lang w:val="en-US"/>
              </w:rPr>
            </w:rPrChange>
          </w:rPr>
          <w:t>As these communications are critical for a safe management of the controlled airspaces, especially in terminal approach areas with high density of aircraft, future ICAO standards are obviously mandatory for these kinds of communications.</w:t>
        </w:r>
      </w:ins>
    </w:p>
    <w:p w14:paraId="31E578E1"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77" w:author="Georgiou, Peter (FAA)" w:date="2020-09-22T04:29:00Z"/>
          <w:szCs w:val="24"/>
          <w:lang w:val="en-US"/>
          <w:rPrChange w:id="178" w:author="Georgiou, Peter (FAA)" w:date="2020-09-22T20:31:00Z">
            <w:rPr>
              <w:ins w:id="179" w:author="Georgiou, Peter (FAA)" w:date="2020-09-22T04:29:00Z"/>
              <w:highlight w:val="yellow"/>
              <w:lang w:val="en-US"/>
            </w:rPr>
          </w:rPrChange>
        </w:rPr>
      </w:pPr>
      <w:ins w:id="180" w:author="Georgiou, Peter (FAA)" w:date="2020-09-22T04:29:00Z">
        <w:r w:rsidRPr="00511783">
          <w:rPr>
            <w:szCs w:val="24"/>
            <w:lang w:val="en-US"/>
            <w:rPrChange w:id="181" w:author="Georgiou, Peter (FAA)" w:date="2020-09-22T20:31:00Z">
              <w:rPr>
                <w:highlight w:val="yellow"/>
                <w:lang w:val="en-US"/>
              </w:rPr>
            </w:rPrChange>
          </w:rPr>
          <w:t>Command and control is the typical link between the UACS and the UA. The following two ways of communications are:</w:t>
        </w:r>
      </w:ins>
    </w:p>
    <w:p w14:paraId="4B5B2BE6" w14:textId="77777777" w:rsidR="006276D7" w:rsidRPr="00BE25C8" w:rsidRDefault="006276D7">
      <w:pPr>
        <w:pStyle w:val="ListParagraph"/>
        <w:numPr>
          <w:ilvl w:val="0"/>
          <w:numId w:val="8"/>
        </w:numPr>
        <w:tabs>
          <w:tab w:val="left" w:pos="794"/>
          <w:tab w:val="left" w:pos="1191"/>
          <w:tab w:val="left" w:pos="1588"/>
          <w:tab w:val="left" w:pos="1985"/>
        </w:tabs>
        <w:spacing w:before="120"/>
        <w:jc w:val="both"/>
        <w:rPr>
          <w:ins w:id="182" w:author="Georgiou, Peter (FAA)" w:date="2020-09-22T04:29:00Z"/>
          <w:rPrChange w:id="183" w:author="Nellis, Donald (FAA)" w:date="2020-09-24T15:25:00Z">
            <w:rPr>
              <w:ins w:id="184" w:author="Georgiou, Peter (FAA)" w:date="2020-09-22T04:29:00Z"/>
              <w:highlight w:val="yellow"/>
              <w:lang w:val="en-US"/>
            </w:rPr>
          </w:rPrChange>
        </w:rPr>
        <w:pPrChange w:id="185" w:author="Nellis, Donald (FAA)" w:date="2020-09-24T15:25:00Z">
          <w:pPr>
            <w:tabs>
              <w:tab w:val="clear" w:pos="1134"/>
              <w:tab w:val="clear" w:pos="1871"/>
              <w:tab w:val="clear" w:pos="2268"/>
              <w:tab w:val="left" w:pos="794"/>
              <w:tab w:val="left" w:pos="1191"/>
              <w:tab w:val="left" w:pos="1588"/>
              <w:tab w:val="left" w:pos="1985"/>
            </w:tabs>
            <w:jc w:val="both"/>
          </w:pPr>
        </w:pPrChange>
      </w:pPr>
      <w:ins w:id="186" w:author="Georgiou, Peter (FAA)" w:date="2020-09-22T04:29:00Z">
        <w:r w:rsidRPr="00BE25C8">
          <w:rPr>
            <w:bCs/>
            <w:i/>
            <w:iCs/>
            <w:rPrChange w:id="187" w:author="Nellis, Donald (FAA)" w:date="2020-09-24T15:25:00Z">
              <w:rPr>
                <w:bCs/>
                <w:i/>
                <w:iCs/>
                <w:highlight w:val="yellow"/>
              </w:rPr>
            </w:rPrChange>
          </w:rPr>
          <w:t>The uplink</w:t>
        </w:r>
        <w:r w:rsidRPr="00BE25C8">
          <w:rPr>
            <w:bCs/>
            <w:rPrChange w:id="188" w:author="Nellis, Donald (FAA)" w:date="2020-09-24T15:25:00Z">
              <w:rPr>
                <w:bCs/>
                <w:highlight w:val="yellow"/>
              </w:rPr>
            </w:rPrChange>
          </w:rPr>
          <w:t>:</w:t>
        </w:r>
        <w:r w:rsidRPr="00BE25C8">
          <w:rPr>
            <w:b/>
            <w:rPrChange w:id="189" w:author="Nellis, Donald (FAA)" w:date="2020-09-24T15:25:00Z">
              <w:rPr>
                <w:b/>
                <w:highlight w:val="yellow"/>
              </w:rPr>
            </w:rPrChange>
          </w:rPr>
          <w:t xml:space="preserve"> </w:t>
        </w:r>
        <w:r w:rsidRPr="00BE25C8">
          <w:rPr>
            <w:rPrChange w:id="190" w:author="Nellis, Donald (FAA)" w:date="2020-09-24T15:25:00Z">
              <w:rPr>
                <w:highlight w:val="yellow"/>
              </w:rPr>
            </w:rPrChange>
          </w:rPr>
          <w:t xml:space="preserve">To send telecommands to the aircraft for flight and navigation equipment control. </w:t>
        </w:r>
      </w:ins>
    </w:p>
    <w:p w14:paraId="03B0006F" w14:textId="675FDF87" w:rsidR="006276D7" w:rsidRPr="00BE25C8" w:rsidRDefault="006276D7">
      <w:pPr>
        <w:pStyle w:val="ListParagraph"/>
        <w:numPr>
          <w:ilvl w:val="0"/>
          <w:numId w:val="8"/>
        </w:numPr>
        <w:tabs>
          <w:tab w:val="left" w:pos="794"/>
          <w:tab w:val="left" w:pos="1191"/>
          <w:tab w:val="left" w:pos="1588"/>
          <w:tab w:val="left" w:pos="1985"/>
        </w:tabs>
        <w:spacing w:before="120"/>
        <w:jc w:val="both"/>
        <w:rPr>
          <w:ins w:id="191" w:author="Georgiou, Peter (FAA)" w:date="2020-09-22T04:29:00Z"/>
          <w:rPrChange w:id="192" w:author="Nellis, Donald (FAA)" w:date="2020-09-24T15:25:00Z">
            <w:rPr>
              <w:ins w:id="193" w:author="Georgiou, Peter (FAA)" w:date="2020-09-22T04:29:00Z"/>
              <w:highlight w:val="yellow"/>
              <w:lang w:val="en-US"/>
            </w:rPr>
          </w:rPrChange>
        </w:rPr>
        <w:pPrChange w:id="194" w:author="Nellis, Donald (FAA)" w:date="2020-09-24T15:25:00Z">
          <w:pPr>
            <w:tabs>
              <w:tab w:val="clear" w:pos="1134"/>
              <w:tab w:val="clear" w:pos="1871"/>
              <w:tab w:val="clear" w:pos="2268"/>
              <w:tab w:val="left" w:pos="794"/>
              <w:tab w:val="left" w:pos="1191"/>
              <w:tab w:val="left" w:pos="1588"/>
              <w:tab w:val="left" w:pos="1985"/>
            </w:tabs>
            <w:jc w:val="both"/>
          </w:pPr>
        </w:pPrChange>
      </w:pPr>
      <w:ins w:id="195" w:author="Georgiou, Peter (FAA)" w:date="2020-09-22T04:29:00Z">
        <w:r w:rsidRPr="00BE25C8">
          <w:rPr>
            <w:bCs/>
            <w:i/>
            <w:iCs/>
            <w:rPrChange w:id="196" w:author="Nellis, Donald (FAA)" w:date="2020-09-24T15:25:00Z">
              <w:rPr>
                <w:bCs/>
                <w:i/>
                <w:iCs/>
                <w:highlight w:val="yellow"/>
              </w:rPr>
            </w:rPrChange>
          </w:rPr>
          <w:t>The downlink</w:t>
        </w:r>
        <w:r w:rsidRPr="00BE25C8">
          <w:rPr>
            <w:bCs/>
            <w:rPrChange w:id="197" w:author="Nellis, Donald (FAA)" w:date="2020-09-24T15:25:00Z">
              <w:rPr>
                <w:bCs/>
                <w:highlight w:val="yellow"/>
              </w:rPr>
            </w:rPrChange>
          </w:rPr>
          <w:t xml:space="preserve">: </w:t>
        </w:r>
        <w:r w:rsidRPr="00BE25C8">
          <w:rPr>
            <w:rPrChange w:id="198" w:author="Nellis, Donald (FAA)" w:date="2020-09-24T15:25:00Z">
              <w:rPr>
                <w:highlight w:val="yellow"/>
              </w:rPr>
            </w:rPrChange>
          </w:rPr>
          <w:t>To send telemetry (e.g. flight status) from the UA to the UACS. It is anticipated that in some flight conditions or in specific airspaces it could be necessary to downlink video streams.</w:t>
        </w:r>
        <w:del w:id="199" w:author="Nellis, Donald (FAA)" w:date="2020-09-24T15:28:00Z">
          <w:r w:rsidRPr="00BE25C8" w:rsidDel="00BE25C8">
            <w:rPr>
              <w:rPrChange w:id="200" w:author="Nellis, Donald (FAA)" w:date="2020-09-24T15:25:00Z">
                <w:rPr>
                  <w:highlight w:val="yellow"/>
                </w:rPr>
              </w:rPrChange>
            </w:rPr>
            <w:delText xml:space="preserve"> This consideration is of a high importance for the work of the ITU-R related to Resolution 421 (WRC</w:delText>
          </w:r>
          <w:r w:rsidRPr="00BE25C8" w:rsidDel="00BE25C8">
            <w:rPr>
              <w:rPrChange w:id="201" w:author="Nellis, Donald (FAA)" w:date="2020-09-24T15:25:00Z">
                <w:rPr>
                  <w:highlight w:val="yellow"/>
                </w:rPr>
              </w:rPrChange>
            </w:rPr>
            <w:noBreakHyphen/>
          </w:r>
          <w:smartTag w:uri="schemas.1und1.de/SoftPhone" w:element="Rufnummer">
            <w:r w:rsidRPr="00BE25C8" w:rsidDel="00BE25C8">
              <w:rPr>
                <w:rPrChange w:id="202" w:author="Nellis, Donald (FAA)" w:date="2020-09-24T15:25:00Z">
                  <w:rPr>
                    <w:highlight w:val="yellow"/>
                  </w:rPr>
                </w:rPrChange>
              </w:rPr>
              <w:delText>07</w:delText>
            </w:r>
          </w:smartTag>
          <w:r w:rsidRPr="00BE25C8" w:rsidDel="00BE25C8">
            <w:rPr>
              <w:rPrChange w:id="203" w:author="Nellis, Donald (FAA)" w:date="2020-09-24T15:25:00Z">
                <w:rPr>
                  <w:highlight w:val="yellow"/>
                </w:rPr>
              </w:rPrChange>
            </w:rPr>
            <w:delText>) and it must also be considered with the similar requirement that may come from the support of sense and avoid function</w:delText>
          </w:r>
        </w:del>
        <w:del w:id="204" w:author="Nellis, Donald (FAA)" w:date="2020-09-24T15:26:00Z">
          <w:r w:rsidRPr="00BE25C8" w:rsidDel="00BE25C8">
            <w:rPr>
              <w:rPrChange w:id="205" w:author="Nellis, Donald (FAA)" w:date="2020-09-24T15:25:00Z">
                <w:rPr>
                  <w:highlight w:val="yellow"/>
                </w:rPr>
              </w:rPrChange>
            </w:rPr>
            <w:delText xml:space="preserve"> (see § 2.3.4</w:delText>
          </w:r>
        </w:del>
        <w:del w:id="206" w:author="Nellis, Donald (FAA)" w:date="2020-09-24T15:25:00Z">
          <w:r w:rsidRPr="00BE25C8" w:rsidDel="00BE25C8">
            <w:rPr>
              <w:rPrChange w:id="207" w:author="Nellis, Donald (FAA)" w:date="2020-09-24T15:25:00Z">
                <w:rPr>
                  <w:highlight w:val="yellow"/>
                </w:rPr>
              </w:rPrChange>
            </w:rPr>
            <w:delText>)</w:delText>
          </w:r>
        </w:del>
        <w:del w:id="208" w:author="Nellis, Donald (FAA)" w:date="2020-09-24T15:28:00Z">
          <w:r w:rsidRPr="00BE25C8" w:rsidDel="00BE25C8">
            <w:rPr>
              <w:rPrChange w:id="209" w:author="Nellis, Donald (FAA)" w:date="2020-09-24T15:25:00Z">
                <w:rPr>
                  <w:highlight w:val="yellow"/>
                </w:rPr>
              </w:rPrChange>
            </w:rPr>
            <w:delText>. Such a requirement could lead to data rates of several hundreds of kbit/s per UA.</w:delText>
          </w:r>
        </w:del>
      </w:ins>
    </w:p>
    <w:p w14:paraId="120D48B1" w14:textId="6B65D75F" w:rsidR="006276D7" w:rsidRPr="00F95408" w:rsidRDefault="006276D7" w:rsidP="006276D7">
      <w:pPr>
        <w:tabs>
          <w:tab w:val="clear" w:pos="1134"/>
          <w:tab w:val="clear" w:pos="1871"/>
          <w:tab w:val="clear" w:pos="2268"/>
          <w:tab w:val="left" w:pos="794"/>
          <w:tab w:val="left" w:pos="1191"/>
          <w:tab w:val="left" w:pos="1588"/>
          <w:tab w:val="left" w:pos="1985"/>
        </w:tabs>
        <w:jc w:val="both"/>
        <w:rPr>
          <w:ins w:id="210" w:author="Georgiou, Peter (FAA)" w:date="2020-09-22T04:34:00Z"/>
          <w:szCs w:val="24"/>
          <w:lang w:val="en-US"/>
        </w:rPr>
      </w:pPr>
      <w:ins w:id="211" w:author="Georgiou, Peter (FAA)" w:date="2020-09-22T04:29:00Z">
        <w:r w:rsidRPr="00511783">
          <w:rPr>
            <w:szCs w:val="24"/>
            <w:lang w:val="en-US"/>
            <w:rPrChange w:id="212" w:author="Georgiou, Peter (FAA)" w:date="2020-09-22T20:31:00Z">
              <w:rPr>
                <w:highlight w:val="yellow"/>
                <w:lang w:val="en-US"/>
              </w:rPr>
            </w:rPrChange>
          </w:rPr>
          <w:t xml:space="preserve">In areas under the responsibility of the aeronautical authorities, </w:t>
        </w:r>
        <w:del w:id="213" w:author="Nellis, Donald (FAA)" w:date="2020-09-24T15:30:00Z">
          <w:r w:rsidRPr="00511783" w:rsidDel="00BE25C8">
            <w:rPr>
              <w:szCs w:val="24"/>
              <w:lang w:val="en-US"/>
              <w:rPrChange w:id="214" w:author="Georgiou, Peter (FAA)" w:date="2020-09-22T20:31:00Z">
                <w:rPr>
                  <w:highlight w:val="yellow"/>
                  <w:lang w:val="en-US"/>
                </w:rPr>
              </w:rPrChange>
            </w:rPr>
            <w:delText xml:space="preserve">it is expected that </w:delText>
          </w:r>
        </w:del>
        <w:r w:rsidRPr="00511783">
          <w:rPr>
            <w:szCs w:val="24"/>
            <w:lang w:val="en-US"/>
            <w:rPrChange w:id="215" w:author="Georgiou, Peter (FAA)" w:date="2020-09-22T20:31:00Z">
              <w:rPr>
                <w:highlight w:val="yellow"/>
                <w:lang w:val="en-US"/>
              </w:rPr>
            </w:rPrChange>
          </w:rPr>
          <w:t>the command and control communications will have to be compliant with ICAO standards</w:t>
        </w:r>
        <w:del w:id="216" w:author="Nellis, Donald (FAA)" w:date="2020-09-24T15:30:00Z">
          <w:r w:rsidRPr="00511783" w:rsidDel="00BE25C8">
            <w:rPr>
              <w:szCs w:val="24"/>
              <w:lang w:val="en-US"/>
              <w:rPrChange w:id="217" w:author="Georgiou, Peter (FAA)" w:date="2020-09-22T20:31:00Z">
                <w:rPr>
                  <w:highlight w:val="yellow"/>
                  <w:lang w:val="en-US"/>
                </w:rPr>
              </w:rPrChange>
            </w:rPr>
            <w:delText xml:space="preserve"> to be further specified on this function</w:delText>
          </w:r>
        </w:del>
        <w:r w:rsidRPr="00511783">
          <w:rPr>
            <w:szCs w:val="24"/>
            <w:lang w:val="en-US"/>
            <w:rPrChange w:id="218" w:author="Georgiou, Peter (FAA)" w:date="2020-09-22T20:31:00Z">
              <w:rPr>
                <w:highlight w:val="yellow"/>
                <w:lang w:val="en-US"/>
              </w:rPr>
            </w:rPrChange>
          </w:rPr>
          <w:t>. Nevertheless, in the periods where the UA will follow a full autonomous flight, the up and down links could have very low data rates.</w:t>
        </w:r>
      </w:ins>
    </w:p>
    <w:p w14:paraId="0739D677" w14:textId="77777777" w:rsidR="00F46A4D" w:rsidRPr="00511783" w:rsidRDefault="00F46A4D" w:rsidP="00F46A4D">
      <w:pPr>
        <w:tabs>
          <w:tab w:val="clear" w:pos="1134"/>
          <w:tab w:val="clear" w:pos="1871"/>
          <w:tab w:val="clear" w:pos="2268"/>
          <w:tab w:val="left" w:pos="794"/>
          <w:tab w:val="left" w:pos="1191"/>
          <w:tab w:val="left" w:pos="1588"/>
          <w:tab w:val="left" w:pos="1985"/>
        </w:tabs>
        <w:jc w:val="both"/>
        <w:rPr>
          <w:ins w:id="219" w:author="Georgiou, Peter (FAA)" w:date="2020-09-22T04:34:00Z"/>
          <w:szCs w:val="24"/>
          <w:lang w:val="en-US"/>
          <w:rPrChange w:id="220" w:author="Georgiou, Peter (FAA)" w:date="2020-09-22T20:31:00Z">
            <w:rPr>
              <w:ins w:id="221" w:author="Georgiou, Peter (FAA)" w:date="2020-09-22T04:34:00Z"/>
              <w:highlight w:val="yellow"/>
              <w:lang w:val="en-US"/>
            </w:rPr>
          </w:rPrChange>
        </w:rPr>
      </w:pPr>
      <w:ins w:id="222" w:author="Georgiou, Peter (FAA)" w:date="2020-09-22T04:34:00Z">
        <w:r w:rsidRPr="00511783">
          <w:rPr>
            <w:szCs w:val="24"/>
            <w:lang w:val="en-US"/>
            <w:rPrChange w:id="223" w:author="Georgiou, Peter (FAA)" w:date="2020-09-22T20:31:00Z">
              <w:rPr>
                <w:highlight w:val="yellow"/>
                <w:lang w:val="en-US"/>
              </w:rPr>
            </w:rPrChange>
          </w:rPr>
          <w:t>A UA designed to fly in controlled airspace must be able to operate in both high and low density airspace. The air traffic control system would not necessarily be able to restrict UA to low density airspace only. Therefore, it is recommended that larger UA be equipped with a terrestrial link capability wherever possible and a UA may use a GEO satellite link in low density sectors and also probably in high density sectors where the total number of UA in that sector is low.</w:t>
        </w:r>
      </w:ins>
    </w:p>
    <w:p w14:paraId="50E550AC" w14:textId="509A23FC" w:rsidR="00F46A4D" w:rsidRDefault="00F46A4D" w:rsidP="00F46A4D">
      <w:pPr>
        <w:tabs>
          <w:tab w:val="clear" w:pos="1134"/>
          <w:tab w:val="clear" w:pos="1871"/>
          <w:tab w:val="clear" w:pos="2268"/>
          <w:tab w:val="left" w:pos="794"/>
          <w:tab w:val="left" w:pos="1191"/>
          <w:tab w:val="left" w:pos="1588"/>
          <w:tab w:val="left" w:pos="1985"/>
        </w:tabs>
        <w:jc w:val="both"/>
        <w:rPr>
          <w:ins w:id="224" w:author="Georgiou, Peter (FAA)" w:date="2020-09-23T11:02:00Z"/>
          <w:szCs w:val="24"/>
          <w:lang w:val="en-US"/>
        </w:rPr>
      </w:pPr>
      <w:ins w:id="225" w:author="Georgiou, Peter (FAA)" w:date="2020-09-22T04:34:00Z">
        <w:r w:rsidRPr="00511783">
          <w:rPr>
            <w:szCs w:val="24"/>
            <w:lang w:val="en-US"/>
            <w:rPrChange w:id="226" w:author="Georgiou, Peter (FAA)" w:date="2020-09-22T20:31:00Z">
              <w:rPr>
                <w:highlight w:val="yellow"/>
                <w:lang w:val="en-US"/>
              </w:rPr>
            </w:rPrChange>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ins>
    </w:p>
    <w:p w14:paraId="5B108622" w14:textId="77777777" w:rsidR="00DC484E" w:rsidRPr="0032013E" w:rsidRDefault="00DC484E" w:rsidP="00DC484E">
      <w:pPr>
        <w:rPr>
          <w:ins w:id="227" w:author="Georgiou, Peter (FAA)" w:date="2020-09-23T11:02:00Z"/>
          <w:rFonts w:eastAsia="TimesNewRomanPSMT"/>
          <w:color w:val="000000"/>
          <w:szCs w:val="24"/>
        </w:rPr>
      </w:pPr>
      <w:ins w:id="228" w:author="Georgiou, Peter (FAA)" w:date="2020-09-23T11:02:00Z">
        <w:r w:rsidRPr="0032013E">
          <w:rPr>
            <w:rFonts w:eastAsia="TimesNewRomanPSMT"/>
            <w:color w:val="000000"/>
            <w:szCs w:val="24"/>
            <w:rPrChange w:id="229" w:author="Georgiou, Peter (FAA)" w:date="2020-09-23T12:41:00Z">
              <w:rPr>
                <w:rFonts w:eastAsia="TimesNewRomanPSMT"/>
                <w:color w:val="000000"/>
                <w:szCs w:val="24"/>
                <w:highlight w:val="yellow"/>
              </w:rPr>
            </w:rPrChange>
          </w:rPr>
          <w:lastRenderedPageBreak/>
          <w:t>The potential types of information exchanges over the C2 Link System are:</w:t>
        </w:r>
        <w:r w:rsidRPr="0032013E">
          <w:rPr>
            <w:rFonts w:eastAsia="TimesNewRomanPSMT"/>
            <w:color w:val="000000"/>
            <w:szCs w:val="24"/>
          </w:rPr>
          <w:t xml:space="preserve"> </w:t>
        </w:r>
      </w:ins>
    </w:p>
    <w:p w14:paraId="23F6B82B" w14:textId="77777777" w:rsidR="00DC484E" w:rsidRPr="0032013E" w:rsidRDefault="00DC484E">
      <w:pPr>
        <w:ind w:left="720"/>
        <w:rPr>
          <w:ins w:id="230" w:author="Georgiou, Peter (FAA)" w:date="2020-09-23T11:02:00Z"/>
          <w:rFonts w:eastAsia="TimesNewRomanPSMT"/>
          <w:color w:val="000000"/>
          <w:szCs w:val="24"/>
        </w:rPr>
        <w:pPrChange w:id="231" w:author="Nellis, Donald (FAA)" w:date="2020-09-24T15:32:00Z">
          <w:pPr/>
        </w:pPrChange>
      </w:pPr>
      <w:ins w:id="232" w:author="Georgiou, Peter (FAA)" w:date="2020-09-23T11:02:00Z">
        <w:r w:rsidRPr="0032013E">
          <w:rPr>
            <w:rFonts w:eastAsia="TimesNewRomanPS-BoldMT"/>
            <w:bCs/>
            <w:color w:val="000000"/>
            <w:szCs w:val="24"/>
            <w:rPrChange w:id="233" w:author="Georgiou, Peter (FAA)" w:date="2020-09-23T12:41:00Z">
              <w:rPr>
                <w:rFonts w:eastAsia="TimesNewRomanPS-BoldMT"/>
                <w:b/>
                <w:bCs/>
                <w:color w:val="000000"/>
                <w:szCs w:val="24"/>
              </w:rPr>
            </w:rPrChange>
          </w:rPr>
          <w:t xml:space="preserve">The UA Control - </w:t>
        </w:r>
        <w:r w:rsidRPr="0032013E">
          <w:rPr>
            <w:rFonts w:eastAsia="TimesNewRomanPSMT"/>
            <w:color w:val="000000"/>
            <w:szCs w:val="24"/>
            <w:rPrChange w:id="234" w:author="Georgiou, Peter (FAA)" w:date="2020-09-23T12:41:00Z">
              <w:rPr>
                <w:rFonts w:eastAsia="TimesNewRomanPSMT"/>
                <w:color w:val="000000"/>
                <w:szCs w:val="24"/>
                <w:highlight w:val="yellow"/>
              </w:rPr>
            </w:rPrChange>
          </w:rPr>
          <w:t>To support the remote pilot's activity to aviate the UA</w:t>
        </w:r>
        <w:r w:rsidRPr="0032013E">
          <w:rPr>
            <w:rFonts w:eastAsia="TimesNewRomanPSMT"/>
            <w:color w:val="000000"/>
            <w:szCs w:val="24"/>
          </w:rPr>
          <w:t xml:space="preserve">, </w:t>
        </w:r>
        <w:r w:rsidRPr="0032013E">
          <w:rPr>
            <w:rFonts w:eastAsia="TimesNewRomanPSMT"/>
            <w:color w:val="000000"/>
            <w:szCs w:val="24"/>
            <w:rPrChange w:id="235" w:author="Georgiou, Peter (FAA)" w:date="2020-09-23T12:41:00Z">
              <w:rPr>
                <w:rFonts w:eastAsia="TimesNewRomanPSMT"/>
                <w:color w:val="000000"/>
                <w:szCs w:val="24"/>
                <w:highlight w:val="yellow"/>
              </w:rPr>
            </w:rPrChange>
          </w:rPr>
          <w:t>power plant status information from the aircraft back to the remote pilot is essential on a frequent basis relative to the dynamics of the UA</w:t>
        </w:r>
        <w:r w:rsidRPr="0032013E">
          <w:rPr>
            <w:rFonts w:eastAsia="TimesNewRomanPSMT"/>
            <w:color w:val="000000"/>
            <w:szCs w:val="24"/>
          </w:rPr>
          <w:t xml:space="preserve">. </w:t>
        </w:r>
      </w:ins>
    </w:p>
    <w:p w14:paraId="4B042017" w14:textId="77777777" w:rsidR="00DC484E" w:rsidRPr="0032013E" w:rsidRDefault="00DC484E">
      <w:pPr>
        <w:ind w:left="720"/>
        <w:rPr>
          <w:ins w:id="236" w:author="Georgiou, Peter (FAA)" w:date="2020-09-23T11:02:00Z"/>
          <w:rFonts w:eastAsia="TimesNewRomanPSMT"/>
          <w:color w:val="000000"/>
          <w:szCs w:val="24"/>
          <w:lang w:val="en-US" w:eastAsia="zh-CN"/>
          <w:rPrChange w:id="237" w:author="Georgiou, Peter (FAA)" w:date="2020-09-23T12:41:00Z">
            <w:rPr>
              <w:ins w:id="238" w:author="Georgiou, Peter (FAA)" w:date="2020-09-23T11:02:00Z"/>
              <w:rFonts w:eastAsia="TimesNewRomanPSMT"/>
              <w:color w:val="000000"/>
              <w:szCs w:val="24"/>
              <w:highlight w:val="yellow"/>
              <w:lang w:val="en-US" w:eastAsia="zh-CN"/>
            </w:rPr>
          </w:rPrChange>
        </w:rPr>
        <w:pPrChange w:id="239" w:author="Nellis, Donald (FAA)" w:date="2020-09-24T15:32:00Z">
          <w:pPr/>
        </w:pPrChange>
      </w:pPr>
      <w:ins w:id="240" w:author="Georgiou, Peter (FAA)" w:date="2020-09-23T11:02:00Z">
        <w:r w:rsidRPr="0032013E">
          <w:rPr>
            <w:rFonts w:eastAsia="TimesNewRomanPS-BoldMT"/>
            <w:bCs/>
            <w:color w:val="000000"/>
            <w:szCs w:val="24"/>
            <w:rPrChange w:id="241" w:author="Georgiou, Peter (FAA)" w:date="2020-09-23T12:41:00Z">
              <w:rPr>
                <w:rFonts w:eastAsia="TimesNewRomanPS-BoldMT"/>
                <w:b/>
                <w:bCs/>
                <w:color w:val="000000"/>
                <w:szCs w:val="24"/>
              </w:rPr>
            </w:rPrChange>
          </w:rPr>
          <w:t xml:space="preserve">The Avionics - </w:t>
        </w:r>
        <w:r w:rsidRPr="0032013E">
          <w:rPr>
            <w:rFonts w:eastAsia="TimesNewRomanPS-BoldMT"/>
            <w:bCs/>
            <w:color w:val="000000"/>
            <w:szCs w:val="24"/>
          </w:rPr>
          <w:t>A</w:t>
        </w:r>
        <w:r w:rsidRPr="0032013E">
          <w:rPr>
            <w:rFonts w:eastAsia="TimesNewRomanPSMT"/>
            <w:color w:val="000000"/>
            <w:szCs w:val="24"/>
            <w:lang w:val="en-US" w:eastAsia="zh-CN"/>
            <w:rPrChange w:id="242" w:author="Georgiou, Peter (FAA)" w:date="2020-09-23T12:41:00Z">
              <w:rPr>
                <w:rFonts w:eastAsia="TimesNewRomanPSMT"/>
                <w:color w:val="000000"/>
                <w:szCs w:val="24"/>
                <w:highlight w:val="yellow"/>
                <w:lang w:val="en-US" w:eastAsia="zh-CN"/>
              </w:rPr>
            </w:rPrChange>
          </w:rPr>
          <w:t>vionics systems</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243" w:author="Georgiou, Peter (FAA)" w:date="2020-09-23T12:41:00Z">
              <w:rPr>
                <w:rFonts w:eastAsia="TimesNewRomanPSMT"/>
                <w:color w:val="000000"/>
                <w:szCs w:val="24"/>
                <w:highlight w:val="yellow"/>
                <w:lang w:val="en-US" w:eastAsia="zh-CN"/>
              </w:rPr>
            </w:rPrChange>
          </w:rPr>
          <w:t>send information (e.g.</w:t>
        </w:r>
        <w:r w:rsidRPr="0032013E">
          <w:rPr>
            <w:rFonts w:eastAsia="TimesNewRomanPSMT"/>
            <w:bCs/>
            <w:color w:val="000000"/>
            <w:szCs w:val="24"/>
            <w:u w:val="single"/>
            <w:lang w:val="en-US" w:eastAsia="zh-CN"/>
            <w:rPrChange w:id="244" w:author="Georgiou, Peter (FAA)" w:date="2020-09-23T12:41:00Z">
              <w:rPr>
                <w:rFonts w:eastAsia="TimesNewRomanPSMT"/>
                <w:bCs/>
                <w:color w:val="000000"/>
                <w:szCs w:val="24"/>
                <w:highlight w:val="yellow"/>
                <w:u w:val="single"/>
                <w:lang w:val="en-US" w:eastAsia="zh-CN"/>
              </w:rPr>
            </w:rPrChange>
          </w:rPr>
          <w:t xml:space="preserve"> Flight Guidance System, Flight Management System (FMS), ATC Communication, DAA, Weather Radar, Status Reporting System)</w:t>
        </w:r>
        <w:r w:rsidRPr="0032013E">
          <w:rPr>
            <w:rFonts w:eastAsia="TimesNewRomanPSMT"/>
            <w:color w:val="000000"/>
            <w:szCs w:val="24"/>
            <w:lang w:val="en-US" w:eastAsia="zh-CN"/>
            <w:rPrChange w:id="245" w:author="Georgiou, Peter (FAA)" w:date="2020-09-23T12:41:00Z">
              <w:rPr>
                <w:rFonts w:eastAsia="TimesNewRomanPSMT"/>
                <w:color w:val="000000"/>
                <w:szCs w:val="24"/>
                <w:highlight w:val="yellow"/>
                <w:lang w:val="en-US" w:eastAsia="zh-CN"/>
              </w:rPr>
            </w:rPrChange>
          </w:rPr>
          <w:t xml:space="preserve"> over the C2 Link</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246" w:author="Georgiou, Peter (FAA)" w:date="2020-09-23T12:41:00Z">
              <w:rPr>
                <w:rFonts w:eastAsia="TimesNewRomanPSMT"/>
                <w:color w:val="000000"/>
                <w:szCs w:val="24"/>
                <w:highlight w:val="yellow"/>
                <w:lang w:val="en-US" w:eastAsia="zh-CN"/>
              </w:rPr>
            </w:rPrChange>
          </w:rPr>
          <w:t>System from the UA to the CS.</w:t>
        </w:r>
      </w:ins>
    </w:p>
    <w:p w14:paraId="44636685" w14:textId="784FDD5B" w:rsidR="00DC484E" w:rsidRPr="00F95408" w:rsidRDefault="00DC484E">
      <w:pPr>
        <w:tabs>
          <w:tab w:val="clear" w:pos="1134"/>
          <w:tab w:val="clear" w:pos="1871"/>
          <w:tab w:val="clear" w:pos="2268"/>
          <w:tab w:val="left" w:pos="794"/>
          <w:tab w:val="left" w:pos="1191"/>
          <w:tab w:val="left" w:pos="1588"/>
          <w:tab w:val="left" w:pos="1985"/>
        </w:tabs>
        <w:ind w:left="720"/>
        <w:jc w:val="both"/>
        <w:rPr>
          <w:ins w:id="247" w:author="Georgiou, Peter (FAA)" w:date="2020-09-22T04:34:00Z"/>
          <w:szCs w:val="24"/>
          <w:lang w:val="en-US"/>
        </w:rPr>
        <w:pPrChange w:id="248" w:author="Nellis, Donald (FAA)" w:date="2020-09-24T15:32:00Z">
          <w:pPr>
            <w:tabs>
              <w:tab w:val="clear" w:pos="1134"/>
              <w:tab w:val="clear" w:pos="1871"/>
              <w:tab w:val="clear" w:pos="2268"/>
              <w:tab w:val="left" w:pos="794"/>
              <w:tab w:val="left" w:pos="1191"/>
              <w:tab w:val="left" w:pos="1588"/>
              <w:tab w:val="left" w:pos="1985"/>
            </w:tabs>
            <w:jc w:val="both"/>
          </w:pPr>
        </w:pPrChange>
      </w:pPr>
      <w:ins w:id="249" w:author="Georgiou, Peter (FAA)" w:date="2020-09-23T11:02:00Z">
        <w:r w:rsidRPr="0032013E">
          <w:rPr>
            <w:rFonts w:eastAsia="TimesNewRomanPSMT"/>
            <w:color w:val="000000"/>
            <w:szCs w:val="24"/>
            <w:lang w:val="en-US" w:eastAsia="zh-CN"/>
            <w:rPrChange w:id="250" w:author="Georgiou, Peter (FAA)" w:date="2020-09-23T12:41:00Z">
              <w:rPr>
                <w:rFonts w:eastAsia="TimesNewRomanPSMT"/>
                <w:b/>
                <w:color w:val="000000"/>
                <w:szCs w:val="24"/>
                <w:highlight w:val="yellow"/>
                <w:lang w:val="en-US" w:eastAsia="zh-CN"/>
              </w:rPr>
            </w:rPrChange>
          </w:rPr>
          <w:t xml:space="preserve">The </w:t>
        </w:r>
        <w:r w:rsidRPr="0032013E">
          <w:rPr>
            <w:rFonts w:eastAsia="TimesNewRomanPS-BoldMT"/>
            <w:bCs/>
            <w:color w:val="000000"/>
            <w:szCs w:val="24"/>
            <w:u w:val="single"/>
            <w:lang w:val="en-US" w:eastAsia="zh-CN"/>
            <w:rPrChange w:id="251" w:author="Georgiou, Peter (FAA)" w:date="2020-09-23T12:41:00Z">
              <w:rPr>
                <w:rFonts w:eastAsia="TimesNewRomanPS-BoldMT"/>
                <w:b/>
                <w:bCs/>
                <w:color w:val="000000"/>
                <w:szCs w:val="24"/>
                <w:highlight w:val="yellow"/>
                <w:u w:val="single"/>
                <w:lang w:val="en-US" w:eastAsia="zh-CN"/>
              </w:rPr>
            </w:rPrChange>
          </w:rPr>
          <w:t>Payload</w:t>
        </w:r>
        <w:r w:rsidRPr="0032013E">
          <w:rPr>
            <w:rFonts w:eastAsia="TimesNewRomanPS-BoldMT"/>
            <w:b/>
            <w:bCs/>
            <w:color w:val="000000"/>
            <w:szCs w:val="24"/>
            <w:u w:val="single"/>
            <w:lang w:val="en-US" w:eastAsia="zh-CN"/>
            <w:rPrChange w:id="252" w:author="Georgiou, Peter (FAA)" w:date="2020-09-23T12:41:00Z">
              <w:rPr>
                <w:rFonts w:eastAsia="TimesNewRomanPS-BoldMT"/>
                <w:b/>
                <w:bCs/>
                <w:color w:val="000000"/>
                <w:szCs w:val="24"/>
                <w:highlight w:val="yellow"/>
                <w:u w:val="single"/>
                <w:lang w:val="en-US" w:eastAsia="zh-CN"/>
              </w:rPr>
            </w:rPrChange>
          </w:rPr>
          <w:t xml:space="preserve"> - </w:t>
        </w:r>
        <w:r w:rsidRPr="0032013E">
          <w:rPr>
            <w:rFonts w:eastAsia="TimesNewRomanPSMT"/>
            <w:color w:val="000000"/>
            <w:szCs w:val="24"/>
            <w:u w:val="single"/>
            <w:lang w:val="en-US" w:eastAsia="zh-CN"/>
            <w:rPrChange w:id="253" w:author="Georgiou, Peter (FAA)" w:date="2020-09-23T12:41:00Z">
              <w:rPr>
                <w:rFonts w:eastAsia="TimesNewRomanPSMT"/>
                <w:color w:val="000000"/>
                <w:szCs w:val="24"/>
                <w:highlight w:val="yellow"/>
                <w:u w:val="single"/>
                <w:lang w:val="en-US" w:eastAsia="zh-CN"/>
              </w:rPr>
            </w:rPrChange>
          </w:rPr>
          <w:t>Payload communications are not allowed to be carried in the C2 Link</w:t>
        </w:r>
        <w:r w:rsidRPr="0032013E">
          <w:rPr>
            <w:rFonts w:eastAsia="TimesNewRomanPSMT"/>
            <w:color w:val="000000"/>
            <w:szCs w:val="24"/>
            <w:lang w:val="en-US" w:eastAsia="zh-CN"/>
            <w:rPrChange w:id="254" w:author="Georgiou, Peter (FAA)" w:date="2020-09-23T12:41:00Z">
              <w:rPr>
                <w:rFonts w:eastAsia="TimesNewRomanPSMT"/>
                <w:color w:val="000000"/>
                <w:szCs w:val="24"/>
                <w:highlight w:val="yellow"/>
                <w:lang w:val="en-US" w:eastAsia="zh-CN"/>
              </w:rPr>
            </w:rPrChange>
          </w:rPr>
          <w:t xml:space="preserve"> System. In some cases the </w:t>
        </w:r>
        <w:r w:rsidRPr="0032013E">
          <w:rPr>
            <w:rFonts w:eastAsia="TimesNewRomanPSMT"/>
            <w:szCs w:val="24"/>
            <w:lang w:val="en-US" w:eastAsia="zh-CN"/>
            <w:rPrChange w:id="255" w:author="Georgiou, Peter (FAA)" w:date="2020-09-23T12:41:00Z">
              <w:rPr>
                <w:rFonts w:eastAsia="TimesNewRomanPSMT"/>
                <w:szCs w:val="24"/>
                <w:highlight w:val="yellow"/>
                <w:lang w:val="en-US" w:eastAsia="zh-CN"/>
              </w:rPr>
            </w:rPrChange>
          </w:rPr>
          <w:t xml:space="preserve">C2 Link System and </w:t>
        </w:r>
        <w:r w:rsidRPr="0032013E">
          <w:rPr>
            <w:rFonts w:eastAsia="TimesNewRomanPSMT"/>
            <w:color w:val="000000"/>
            <w:szCs w:val="24"/>
            <w:lang w:val="en-US" w:eastAsia="zh-CN"/>
            <w:rPrChange w:id="256" w:author="Georgiou, Peter (FAA)" w:date="2020-09-23T12:41:00Z">
              <w:rPr>
                <w:rFonts w:eastAsia="TimesNewRomanPSMT"/>
                <w:color w:val="000000"/>
                <w:szCs w:val="24"/>
                <w:highlight w:val="yellow"/>
                <w:lang w:val="en-US" w:eastAsia="zh-CN"/>
              </w:rPr>
            </w:rPrChange>
          </w:rPr>
          <w:t>payload communications information may be carried over a common link.</w:t>
        </w:r>
      </w:ins>
    </w:p>
    <w:p w14:paraId="1515D2CB" w14:textId="7279087E" w:rsidR="00F46A4D" w:rsidRPr="00BE25C8" w:rsidRDefault="00F46A4D" w:rsidP="00F46A4D">
      <w:pPr>
        <w:rPr>
          <w:ins w:id="257" w:author="Georgiou, Peter (FAA)" w:date="2020-09-22T20:17:00Z"/>
          <w:rFonts w:eastAsia="MS Mincho"/>
          <w:szCs w:val="24"/>
        </w:rPr>
      </w:pPr>
      <w:moveToRangeStart w:id="258" w:author="Georgiou, Peter (FAA)" w:date="2020-09-22T04:34:00Z" w:name="move51641660"/>
      <w:moveTo w:id="259" w:author="Georgiou, Peter (FAA)" w:date="2020-09-22T04:34:00Z">
        <w:r w:rsidRPr="00F95408">
          <w:rPr>
            <w:rFonts w:eastAsia="MS Mincho"/>
            <w:szCs w:val="24"/>
          </w:rPr>
          <w:t>One aspect</w:t>
        </w:r>
        <w:r w:rsidRPr="00E673C2">
          <w:rPr>
            <w:rFonts w:eastAsia="MS Mincho"/>
            <w:szCs w:val="24"/>
          </w:rPr>
          <w:t xml:space="preserve"> of the management of safe UAS operations is the management of the interference received by the </w:t>
        </w:r>
        <w:r w:rsidRPr="00E673C2">
          <w:rPr>
            <w:szCs w:val="24"/>
            <w:lang w:val="en-US"/>
          </w:rPr>
          <w:t>Control and Non-Payload Communications (</w:t>
        </w:r>
        <w:r w:rsidRPr="00E673C2">
          <w:rPr>
            <w:rFonts w:eastAsia="MS Mincho"/>
            <w:szCs w:val="24"/>
          </w:rPr>
          <w:t xml:space="preserve">CNPC) receivers that link the </w:t>
        </w:r>
        <w:r w:rsidRPr="00C178A2">
          <w:rPr>
            <w:szCs w:val="24"/>
            <w:lang w:val="en-US"/>
          </w:rPr>
          <w:t>Unmanned Aircraft (</w:t>
        </w:r>
        <w:r w:rsidRPr="00C178A2">
          <w:rPr>
            <w:rFonts w:eastAsia="MS Mincho"/>
            <w:szCs w:val="24"/>
          </w:rPr>
          <w:t xml:space="preserve">UA) and the </w:t>
        </w:r>
        <w:r w:rsidRPr="00C178A2">
          <w:rPr>
            <w:szCs w:val="24"/>
            <w:lang w:val="en-US"/>
          </w:rPr>
          <w:t>Control Station (</w:t>
        </w:r>
        <w:r w:rsidRPr="00C178A2">
          <w:rPr>
            <w:rFonts w:eastAsia="MS Mincho"/>
            <w:szCs w:val="24"/>
          </w:rPr>
          <w:t>CS).  Additionally, since the frequency band is shared with other Route Service systems, the interference caused by the UAS must also be managed to ensure that the levels of safety are appropriately maintained.</w:t>
        </w:r>
      </w:moveTo>
    </w:p>
    <w:p w14:paraId="2847B24D" w14:textId="603C1836" w:rsidR="00F00C61" w:rsidRPr="00511783" w:rsidDel="00F00C61" w:rsidRDefault="00F00C61" w:rsidP="00F46A4D">
      <w:pPr>
        <w:rPr>
          <w:del w:id="260" w:author="Georgiou, Peter (FAA)" w:date="2020-09-22T20:17:00Z"/>
          <w:moveTo w:id="261" w:author="Georgiou, Peter (FAA)" w:date="2020-09-22T04:34:00Z"/>
          <w:rFonts w:eastAsia="TimesNewRomanPS-BoldMT"/>
          <w:b/>
          <w:bCs/>
          <w:color w:val="000000"/>
          <w:szCs w:val="24"/>
          <w:lang w:val="en-US" w:eastAsia="zh-CN"/>
          <w:rPrChange w:id="262" w:author="Georgiou, Peter (FAA)" w:date="2020-09-22T20:31:00Z">
            <w:rPr>
              <w:del w:id="263" w:author="Georgiou, Peter (FAA)" w:date="2020-09-22T20:17:00Z"/>
              <w:moveTo w:id="264" w:author="Georgiou, Peter (FAA)" w:date="2020-09-22T04:34:00Z"/>
              <w:rFonts w:eastAsia="MS Mincho"/>
            </w:rPr>
          </w:rPrChange>
        </w:rPr>
      </w:pPr>
    </w:p>
    <w:moveToRangeEnd w:id="258"/>
    <w:p w14:paraId="0E5AB129" w14:textId="596A5D06" w:rsidR="001F0858" w:rsidRPr="00C178A2" w:rsidRDefault="001F0858" w:rsidP="00CA32B2">
      <w:pPr>
        <w:rPr>
          <w:ins w:id="265" w:author="Georgiou, Peter (FAA)" w:date="2020-09-22T19:45:00Z"/>
          <w:rFonts w:eastAsia="MS Mincho"/>
          <w:szCs w:val="24"/>
        </w:rPr>
      </w:pPr>
      <w:r w:rsidRPr="00F95408">
        <w:rPr>
          <w:rFonts w:eastAsia="MS Mincho"/>
          <w:szCs w:val="24"/>
        </w:rPr>
        <w:t xml:space="preserve">To enable this interference analysis to be undertaken the characteristics and protection criteria for these Terrestrial, Air-Ground CNPC links operating in the AM(R)S allocation under No. 5.443C are required.  This report contains those characteristics and protection criteria based on systems that are being developed for </w:t>
      </w:r>
      <w:r w:rsidRPr="00E673C2">
        <w:rPr>
          <w:szCs w:val="24"/>
          <w:lang w:val="en-US"/>
        </w:rPr>
        <w:t xml:space="preserve">international standardization </w:t>
      </w:r>
      <w:r w:rsidRPr="00FC59BC">
        <w:rPr>
          <w:rFonts w:eastAsia="MS Mincho"/>
          <w:szCs w:val="24"/>
        </w:rPr>
        <w:t>by ICAO and which will be included within Annex 10, Volume VI, of their Standards and Recommended Practices.</w:t>
      </w:r>
    </w:p>
    <w:p w14:paraId="3C3FB7F7" w14:textId="1C6F3BBE" w:rsidR="00EE2B62" w:rsidRPr="00EE2B62" w:rsidRDefault="00EE2B62" w:rsidP="00EE2B62">
      <w:pPr>
        <w:tabs>
          <w:tab w:val="clear" w:pos="1134"/>
          <w:tab w:val="clear" w:pos="1871"/>
          <w:tab w:val="clear" w:pos="2268"/>
        </w:tabs>
        <w:overflowPunct/>
        <w:spacing w:before="0"/>
        <w:textAlignment w:val="auto"/>
        <w:rPr>
          <w:ins w:id="266" w:author="Georgiou, Peter (FAA)" w:date="2020-09-22T19:57:00Z"/>
          <w:rFonts w:eastAsia="TimesNewRomanPSMT"/>
          <w:b/>
          <w:bCs/>
          <w:color w:val="000000"/>
          <w:sz w:val="22"/>
          <w:szCs w:val="22"/>
          <w:highlight w:val="yellow"/>
          <w:lang w:val="en-US" w:eastAsia="zh-CN"/>
        </w:rPr>
      </w:pPr>
    </w:p>
    <w:p w14:paraId="03402D60" w14:textId="7787C7E8" w:rsidR="00CF4560" w:rsidRPr="006D37EC" w:rsidRDefault="00CF4560">
      <w:pPr>
        <w:pStyle w:val="ListParagraph"/>
        <w:numPr>
          <w:ilvl w:val="1"/>
          <w:numId w:val="4"/>
        </w:numPr>
        <w:rPr>
          <w:ins w:id="267" w:author="Georgiou, Peter (FAA)" w:date="2020-09-23T10:40:00Z"/>
          <w:rFonts w:eastAsia="MS Mincho"/>
          <w:b/>
          <w:sz w:val="28"/>
          <w:szCs w:val="28"/>
          <w:rPrChange w:id="268" w:author="Georgiou, Peter (FAA)" w:date="2020-09-23T10:40:00Z">
            <w:rPr>
              <w:ins w:id="269" w:author="Georgiou, Peter (FAA)" w:date="2020-09-23T10:40:00Z"/>
              <w:rFonts w:eastAsia="MS Mincho"/>
            </w:rPr>
          </w:rPrChange>
        </w:rPr>
        <w:pPrChange w:id="270" w:author="Georgiou, Peter (FAA)" w:date="2020-09-23T10:40:00Z">
          <w:pPr/>
        </w:pPrChange>
      </w:pPr>
      <w:ins w:id="271" w:author="Georgiou, Peter (FAA)" w:date="2020-09-22T10:45:00Z">
        <w:r w:rsidRPr="006D37EC">
          <w:rPr>
            <w:rFonts w:eastAsia="MS Mincho"/>
            <w:b/>
            <w:sz w:val="28"/>
            <w:szCs w:val="28"/>
            <w:rPrChange w:id="272" w:author="Georgiou, Peter (FAA)" w:date="2020-09-23T10:40:00Z">
              <w:rPr>
                <w:rFonts w:eastAsia="MS Mincho"/>
                <w:b/>
                <w:sz w:val="28"/>
                <w:szCs w:val="28"/>
                <w:highlight w:val="yellow"/>
              </w:rPr>
            </w:rPrChange>
          </w:rPr>
          <w:t>Definitions</w:t>
        </w:r>
        <w:r w:rsidRPr="006D37EC">
          <w:rPr>
            <w:rFonts w:eastAsia="MS Mincho"/>
            <w:b/>
            <w:sz w:val="28"/>
            <w:szCs w:val="28"/>
            <w:rPrChange w:id="273" w:author="Georgiou, Peter (FAA)" w:date="2020-09-23T10:40:00Z">
              <w:rPr>
                <w:rFonts w:eastAsia="MS Mincho"/>
              </w:rPr>
            </w:rPrChange>
          </w:rPr>
          <w:t xml:space="preserve"> </w:t>
        </w:r>
      </w:ins>
    </w:p>
    <w:p w14:paraId="0F8ED5CA" w14:textId="77777777" w:rsidR="006D37EC" w:rsidRPr="006D37EC" w:rsidRDefault="006D37EC">
      <w:pPr>
        <w:pStyle w:val="ListParagraph"/>
        <w:ind w:left="1128"/>
        <w:rPr>
          <w:ins w:id="274" w:author="Georgiou, Peter (FAA)" w:date="2020-09-22T10:45:00Z"/>
          <w:rFonts w:eastAsia="MS Mincho"/>
          <w:b/>
          <w:sz w:val="28"/>
          <w:szCs w:val="28"/>
          <w:rPrChange w:id="275" w:author="Georgiou, Peter (FAA)" w:date="2020-09-23T10:40:00Z">
            <w:rPr>
              <w:ins w:id="276" w:author="Georgiou, Peter (FAA)" w:date="2020-09-22T10:45:00Z"/>
              <w:rFonts w:eastAsia="MS Mincho"/>
            </w:rPr>
          </w:rPrChange>
        </w:rPr>
        <w:pPrChange w:id="277" w:author="Georgiou, Peter (FAA)" w:date="2020-09-23T10:40:00Z">
          <w:pPr/>
        </w:pPrChange>
      </w:pPr>
    </w:p>
    <w:p w14:paraId="147A5D01" w14:textId="77777777" w:rsidR="006D37EC" w:rsidRDefault="006D37EC">
      <w:pPr>
        <w:tabs>
          <w:tab w:val="clear" w:pos="1134"/>
          <w:tab w:val="clear" w:pos="1871"/>
          <w:tab w:val="clear" w:pos="2268"/>
        </w:tabs>
        <w:overflowPunct/>
        <w:textAlignment w:val="auto"/>
        <w:rPr>
          <w:ins w:id="278" w:author="Georgiou, Peter (FAA)" w:date="2020-09-23T10:38:00Z"/>
          <w:rFonts w:ascii="TimesNewRoman" w:hAnsi="TimesNewRoman" w:cs="TimesNewRoman"/>
          <w:szCs w:val="24"/>
          <w:lang w:val="en-US" w:eastAsia="zh-CN"/>
        </w:rPr>
        <w:pPrChange w:id="279" w:author="Nellis, Donald (FAA)" w:date="2020-09-24T15:00:00Z">
          <w:pPr>
            <w:tabs>
              <w:tab w:val="clear" w:pos="1134"/>
              <w:tab w:val="clear" w:pos="1871"/>
              <w:tab w:val="clear" w:pos="2268"/>
            </w:tabs>
            <w:overflowPunct/>
            <w:spacing w:before="0"/>
            <w:textAlignment w:val="auto"/>
          </w:pPr>
        </w:pPrChange>
      </w:pPr>
      <w:ins w:id="280" w:author="Georgiou, Peter (FAA)" w:date="2020-09-23T10:38:00Z">
        <w:r w:rsidRPr="00381D07">
          <w:rPr>
            <w:rFonts w:ascii="TimesNewRoman,Italic" w:hAnsi="TimesNewRoman,Italic" w:cs="TimesNewRoman,Italic"/>
            <w:b/>
            <w:i/>
            <w:iCs/>
            <w:szCs w:val="24"/>
            <w:lang w:val="en-US" w:eastAsia="zh-CN"/>
            <w:rPrChange w:id="281" w:author="Nellis, Donald (FAA)" w:date="2020-09-24T15:00:00Z">
              <w:rPr>
                <w:rFonts w:ascii="TimesNewRoman,Italic" w:hAnsi="TimesNewRoman,Italic" w:cs="TimesNewRoman,Italic"/>
                <w:i/>
                <w:iCs/>
                <w:szCs w:val="24"/>
                <w:lang w:val="en-US" w:eastAsia="zh-CN"/>
              </w:rPr>
            </w:rPrChange>
          </w:rPr>
          <w:t>Unmanned Aircraft (UA)</w:t>
        </w:r>
        <w:r w:rsidRPr="00381D07">
          <w:rPr>
            <w:rFonts w:ascii="TimesNewRoman" w:hAnsi="TimesNewRoman" w:cs="TimesNewRoman"/>
            <w:b/>
            <w:szCs w:val="24"/>
            <w:lang w:val="en-US" w:eastAsia="zh-CN"/>
            <w:rPrChange w:id="282"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Designates all types of aircraft remotely controlled.</w:t>
        </w:r>
      </w:ins>
    </w:p>
    <w:p w14:paraId="354EA709" w14:textId="77777777" w:rsidR="006D37EC" w:rsidRDefault="006D37EC">
      <w:pPr>
        <w:tabs>
          <w:tab w:val="clear" w:pos="1134"/>
          <w:tab w:val="clear" w:pos="1871"/>
          <w:tab w:val="clear" w:pos="2268"/>
        </w:tabs>
        <w:overflowPunct/>
        <w:textAlignment w:val="auto"/>
        <w:rPr>
          <w:ins w:id="283" w:author="Georgiou, Peter (FAA)" w:date="2020-09-23T10:38:00Z"/>
          <w:rFonts w:ascii="TimesNewRoman" w:hAnsi="TimesNewRoman" w:cs="TimesNewRoman"/>
          <w:szCs w:val="24"/>
          <w:lang w:val="en-US" w:eastAsia="zh-CN"/>
        </w:rPr>
        <w:pPrChange w:id="284" w:author="Nellis, Donald (FAA)" w:date="2020-09-24T15:00:00Z">
          <w:pPr>
            <w:tabs>
              <w:tab w:val="clear" w:pos="1134"/>
              <w:tab w:val="clear" w:pos="1871"/>
              <w:tab w:val="clear" w:pos="2268"/>
            </w:tabs>
            <w:overflowPunct/>
            <w:spacing w:before="0"/>
            <w:textAlignment w:val="auto"/>
          </w:pPr>
        </w:pPrChange>
      </w:pPr>
      <w:ins w:id="285" w:author="Georgiou, Peter (FAA)" w:date="2020-09-23T10:38:00Z">
        <w:r w:rsidRPr="00381D07">
          <w:rPr>
            <w:rFonts w:ascii="TimesNewRoman,Italic" w:hAnsi="TimesNewRoman,Italic" w:cs="TimesNewRoman,Italic"/>
            <w:b/>
            <w:i/>
            <w:iCs/>
            <w:szCs w:val="24"/>
            <w:lang w:val="en-US" w:eastAsia="zh-CN"/>
            <w:rPrChange w:id="286" w:author="Nellis, Donald (FAA)" w:date="2020-09-24T15:00:00Z">
              <w:rPr>
                <w:rFonts w:ascii="TimesNewRoman,Italic" w:hAnsi="TimesNewRoman,Italic" w:cs="TimesNewRoman,Italic"/>
                <w:i/>
                <w:iCs/>
                <w:szCs w:val="24"/>
                <w:lang w:val="en-US" w:eastAsia="zh-CN"/>
              </w:rPr>
            </w:rPrChange>
          </w:rPr>
          <w:t>Unmanned Aircraft Control Station (UACS)</w:t>
        </w:r>
        <w:r w:rsidRPr="00381D07">
          <w:rPr>
            <w:rFonts w:ascii="TimesNewRoman" w:hAnsi="TimesNewRoman" w:cs="TimesNewRoman"/>
            <w:b/>
            <w:szCs w:val="24"/>
            <w:lang w:val="en-US" w:eastAsia="zh-CN"/>
            <w:rPrChange w:id="287"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Facilities from which a UA is controlled remotely.</w:t>
        </w:r>
      </w:ins>
    </w:p>
    <w:p w14:paraId="256ADC89" w14:textId="1F19DF0F" w:rsidR="006D37EC" w:rsidDel="00C178A2" w:rsidRDefault="006D37EC">
      <w:pPr>
        <w:tabs>
          <w:tab w:val="clear" w:pos="1134"/>
          <w:tab w:val="clear" w:pos="1871"/>
          <w:tab w:val="clear" w:pos="2268"/>
        </w:tabs>
        <w:overflowPunct/>
        <w:textAlignment w:val="auto"/>
        <w:rPr>
          <w:ins w:id="288" w:author="Georgiou, Peter (FAA)" w:date="2020-09-23T10:38:00Z"/>
          <w:del w:id="289" w:author="Nellis, Donald (FAA)" w:date="2020-09-24T15:18:00Z"/>
          <w:rFonts w:ascii="TimesNewRoman" w:hAnsi="TimesNewRoman" w:cs="TimesNewRoman"/>
          <w:szCs w:val="24"/>
          <w:lang w:val="en-US" w:eastAsia="zh-CN"/>
        </w:rPr>
        <w:pPrChange w:id="290" w:author="Nellis, Donald (FAA)" w:date="2020-09-24T15:00:00Z">
          <w:pPr>
            <w:tabs>
              <w:tab w:val="clear" w:pos="1134"/>
              <w:tab w:val="clear" w:pos="1871"/>
              <w:tab w:val="clear" w:pos="2268"/>
            </w:tabs>
            <w:overflowPunct/>
            <w:spacing w:before="0"/>
            <w:textAlignment w:val="auto"/>
          </w:pPr>
        </w:pPrChange>
      </w:pPr>
      <w:commentRangeStart w:id="291"/>
      <w:ins w:id="292" w:author="Georgiou, Peter (FAA)" w:date="2020-09-23T10:38:00Z">
        <w:del w:id="293" w:author="Nellis, Donald (FAA)" w:date="2020-09-24T15:18:00Z">
          <w:r w:rsidDel="00C178A2">
            <w:rPr>
              <w:rFonts w:ascii="TimesNewRoman,Italic" w:hAnsi="TimesNewRoman,Italic" w:cs="TimesNewRoman,Italic"/>
              <w:i/>
              <w:iCs/>
              <w:szCs w:val="24"/>
              <w:lang w:val="en-US" w:eastAsia="zh-CN"/>
            </w:rPr>
            <w:delText>Control Link subsystem</w:delText>
          </w:r>
          <w:r w:rsidDel="00C178A2">
            <w:rPr>
              <w:rFonts w:ascii="TimesNewRoman" w:hAnsi="TimesNewRoman" w:cs="TimesNewRoman"/>
              <w:szCs w:val="24"/>
              <w:lang w:val="en-US" w:eastAsia="zh-CN"/>
            </w:rPr>
            <w:delText>: Communication link between the UA and the UACS carrying</w:delText>
          </w:r>
        </w:del>
      </w:ins>
    </w:p>
    <w:p w14:paraId="0F9B4C90" w14:textId="0E5D8CAF" w:rsidR="006D37EC" w:rsidDel="00C178A2" w:rsidRDefault="006D37EC">
      <w:pPr>
        <w:tabs>
          <w:tab w:val="clear" w:pos="1134"/>
          <w:tab w:val="clear" w:pos="1871"/>
          <w:tab w:val="clear" w:pos="2268"/>
        </w:tabs>
        <w:overflowPunct/>
        <w:textAlignment w:val="auto"/>
        <w:rPr>
          <w:ins w:id="294" w:author="Georgiou, Peter (FAA)" w:date="2020-09-23T10:38:00Z"/>
          <w:del w:id="295" w:author="Nellis, Donald (FAA)" w:date="2020-09-24T15:18:00Z"/>
          <w:rFonts w:ascii="TimesNewRoman" w:hAnsi="TimesNewRoman" w:cs="TimesNewRoman"/>
          <w:szCs w:val="24"/>
          <w:lang w:val="en-US" w:eastAsia="zh-CN"/>
        </w:rPr>
        <w:pPrChange w:id="296" w:author="Nellis, Donald (FAA)" w:date="2020-09-24T15:00:00Z">
          <w:pPr>
            <w:tabs>
              <w:tab w:val="clear" w:pos="1134"/>
              <w:tab w:val="clear" w:pos="1871"/>
              <w:tab w:val="clear" w:pos="2268"/>
            </w:tabs>
            <w:overflowPunct/>
            <w:spacing w:before="0"/>
            <w:textAlignment w:val="auto"/>
          </w:pPr>
        </w:pPrChange>
      </w:pPr>
      <w:ins w:id="297" w:author="Georgiou, Peter (FAA)" w:date="2020-09-23T10:38:00Z">
        <w:del w:id="298" w:author="Nellis, Donald (FAA)" w:date="2020-09-24T15:18:00Z">
          <w:r w:rsidDel="00C178A2">
            <w:rPr>
              <w:rFonts w:ascii="TimesNewRoman" w:hAnsi="TimesNewRoman" w:cs="TimesNewRoman"/>
              <w:szCs w:val="24"/>
              <w:lang w:val="en-US" w:eastAsia="zh-CN"/>
            </w:rPr>
            <w:delText>telecommands (from the pilot to the UA) and telemetry (from the UA to the pilot).</w:delText>
          </w:r>
        </w:del>
      </w:ins>
      <w:commentRangeEnd w:id="291"/>
      <w:r w:rsidR="00C178A2">
        <w:rPr>
          <w:rStyle w:val="CommentReference"/>
        </w:rPr>
        <w:commentReference w:id="291"/>
      </w:r>
    </w:p>
    <w:p w14:paraId="53D4ED27" w14:textId="77777777" w:rsidR="006D37EC" w:rsidRDefault="006D37EC">
      <w:pPr>
        <w:tabs>
          <w:tab w:val="clear" w:pos="1134"/>
          <w:tab w:val="clear" w:pos="1871"/>
          <w:tab w:val="clear" w:pos="2268"/>
        </w:tabs>
        <w:overflowPunct/>
        <w:textAlignment w:val="auto"/>
        <w:rPr>
          <w:ins w:id="299" w:author="Georgiou, Peter (FAA)" w:date="2020-09-23T10:38:00Z"/>
          <w:rFonts w:ascii="TimesNewRoman" w:hAnsi="TimesNewRoman" w:cs="TimesNewRoman"/>
          <w:szCs w:val="24"/>
          <w:lang w:val="en-US" w:eastAsia="zh-CN"/>
        </w:rPr>
        <w:pPrChange w:id="300" w:author="Nellis, Donald (FAA)" w:date="2020-09-24T15:00:00Z">
          <w:pPr>
            <w:tabs>
              <w:tab w:val="clear" w:pos="1134"/>
              <w:tab w:val="clear" w:pos="1871"/>
              <w:tab w:val="clear" w:pos="2268"/>
            </w:tabs>
            <w:overflowPunct/>
            <w:spacing w:before="0"/>
            <w:textAlignment w:val="auto"/>
          </w:pPr>
        </w:pPrChange>
      </w:pPr>
      <w:ins w:id="301" w:author="Georgiou, Peter (FAA)" w:date="2020-09-23T10:38:00Z">
        <w:r w:rsidRPr="00381D07">
          <w:rPr>
            <w:rFonts w:ascii="TimesNewRoman,Italic" w:hAnsi="TimesNewRoman,Italic" w:cs="TimesNewRoman,Italic"/>
            <w:b/>
            <w:i/>
            <w:iCs/>
            <w:szCs w:val="24"/>
            <w:lang w:val="en-US" w:eastAsia="zh-CN"/>
            <w:rPrChange w:id="302" w:author="Nellis, Donald (FAA)" w:date="2020-09-24T15:01:00Z">
              <w:rPr>
                <w:rFonts w:ascii="TimesNewRoman,Italic" w:hAnsi="TimesNewRoman,Italic" w:cs="TimesNewRoman,Italic"/>
                <w:i/>
                <w:iCs/>
                <w:szCs w:val="24"/>
                <w:lang w:val="en-US" w:eastAsia="zh-CN"/>
              </w:rPr>
            </w:rPrChange>
          </w:rPr>
          <w:t>Control and non-payload communications (CNPC)</w:t>
        </w:r>
        <w:r w:rsidRPr="00381D07">
          <w:rPr>
            <w:rFonts w:ascii="TimesNewRoman" w:hAnsi="TimesNewRoman" w:cs="TimesNewRoman"/>
            <w:b/>
            <w:szCs w:val="24"/>
            <w:lang w:val="en-US" w:eastAsia="zh-CN"/>
            <w:rPrChange w:id="303" w:author="Nellis, Donald (FAA)" w:date="2020-09-24T15:01: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The radio links, used to exchange information</w:t>
        </w:r>
      </w:ins>
    </w:p>
    <w:p w14:paraId="2A9ADDE4" w14:textId="77777777" w:rsidR="006D37EC" w:rsidRDefault="006D37EC">
      <w:pPr>
        <w:tabs>
          <w:tab w:val="clear" w:pos="1134"/>
          <w:tab w:val="clear" w:pos="1871"/>
          <w:tab w:val="clear" w:pos="2268"/>
        </w:tabs>
        <w:overflowPunct/>
        <w:textAlignment w:val="auto"/>
        <w:rPr>
          <w:ins w:id="304" w:author="Georgiou, Peter (FAA)" w:date="2020-09-23T10:38:00Z"/>
          <w:rFonts w:ascii="TimesNewRoman" w:hAnsi="TimesNewRoman" w:cs="TimesNewRoman"/>
          <w:szCs w:val="24"/>
          <w:lang w:val="en-US" w:eastAsia="zh-CN"/>
        </w:rPr>
        <w:pPrChange w:id="305" w:author="Nellis, Donald (FAA)" w:date="2020-09-24T15:00:00Z">
          <w:pPr>
            <w:tabs>
              <w:tab w:val="clear" w:pos="1134"/>
              <w:tab w:val="clear" w:pos="1871"/>
              <w:tab w:val="clear" w:pos="2268"/>
            </w:tabs>
            <w:overflowPunct/>
            <w:spacing w:before="0"/>
            <w:textAlignment w:val="auto"/>
          </w:pPr>
        </w:pPrChange>
      </w:pPr>
      <w:ins w:id="306" w:author="Georgiou, Peter (FAA)" w:date="2020-09-23T10:38:00Z">
        <w:r>
          <w:rPr>
            <w:rFonts w:ascii="TimesNewRoman" w:hAnsi="TimesNewRoman" w:cs="TimesNewRoman"/>
            <w:szCs w:val="24"/>
            <w:lang w:val="en-US" w:eastAsia="zh-CN"/>
          </w:rPr>
          <w:t>between the UA and UACS, that ensure safe, reliable, and effective UA flight operation. The</w:t>
        </w:r>
      </w:ins>
    </w:p>
    <w:p w14:paraId="123F3CD0" w14:textId="77777777" w:rsidR="006D37EC" w:rsidRDefault="006D37EC">
      <w:pPr>
        <w:tabs>
          <w:tab w:val="clear" w:pos="1134"/>
          <w:tab w:val="clear" w:pos="1871"/>
          <w:tab w:val="clear" w:pos="2268"/>
        </w:tabs>
        <w:overflowPunct/>
        <w:textAlignment w:val="auto"/>
        <w:rPr>
          <w:ins w:id="307" w:author="Georgiou, Peter (FAA)" w:date="2020-09-23T10:38:00Z"/>
          <w:rFonts w:ascii="TimesNewRoman" w:hAnsi="TimesNewRoman" w:cs="TimesNewRoman"/>
          <w:szCs w:val="24"/>
          <w:lang w:val="en-US" w:eastAsia="zh-CN"/>
        </w:rPr>
        <w:pPrChange w:id="308" w:author="Nellis, Donald (FAA)" w:date="2020-09-24T15:00:00Z">
          <w:pPr>
            <w:tabs>
              <w:tab w:val="clear" w:pos="1134"/>
              <w:tab w:val="clear" w:pos="1871"/>
              <w:tab w:val="clear" w:pos="2268"/>
            </w:tabs>
            <w:overflowPunct/>
            <w:spacing w:before="0"/>
            <w:textAlignment w:val="auto"/>
          </w:pPr>
        </w:pPrChange>
      </w:pPr>
      <w:ins w:id="309" w:author="Georgiou, Peter (FAA)" w:date="2020-09-23T10:38:00Z">
        <w:r>
          <w:rPr>
            <w:rFonts w:ascii="TimesNewRoman" w:hAnsi="TimesNewRoman" w:cs="TimesNewRoman"/>
            <w:szCs w:val="24"/>
            <w:lang w:val="en-US" w:eastAsia="zh-CN"/>
          </w:rPr>
          <w:t>functions of CNPC can be related to different types of information such as: telecommand messages,</w:t>
        </w:r>
      </w:ins>
    </w:p>
    <w:p w14:paraId="1F0CA7E5" w14:textId="77777777" w:rsidR="006D37EC" w:rsidRDefault="006D37EC">
      <w:pPr>
        <w:tabs>
          <w:tab w:val="clear" w:pos="1134"/>
          <w:tab w:val="clear" w:pos="1871"/>
          <w:tab w:val="clear" w:pos="2268"/>
        </w:tabs>
        <w:overflowPunct/>
        <w:textAlignment w:val="auto"/>
        <w:rPr>
          <w:ins w:id="310" w:author="Georgiou, Peter (FAA)" w:date="2020-09-23T10:38:00Z"/>
          <w:rFonts w:ascii="TimesNewRoman" w:hAnsi="TimesNewRoman" w:cs="TimesNewRoman"/>
          <w:szCs w:val="24"/>
          <w:lang w:val="en-US" w:eastAsia="zh-CN"/>
        </w:rPr>
        <w:pPrChange w:id="311" w:author="Nellis, Donald (FAA)" w:date="2020-09-24T15:00:00Z">
          <w:pPr>
            <w:tabs>
              <w:tab w:val="clear" w:pos="1134"/>
              <w:tab w:val="clear" w:pos="1871"/>
              <w:tab w:val="clear" w:pos="2268"/>
            </w:tabs>
            <w:overflowPunct/>
            <w:spacing w:before="0"/>
            <w:textAlignment w:val="auto"/>
          </w:pPr>
        </w:pPrChange>
      </w:pPr>
      <w:ins w:id="312" w:author="Georgiou, Peter (FAA)" w:date="2020-09-23T10:38:00Z">
        <w:r>
          <w:rPr>
            <w:rFonts w:ascii="TimesNewRoman" w:hAnsi="TimesNewRoman" w:cs="TimesNewRoman"/>
            <w:szCs w:val="24"/>
            <w:lang w:val="en-US" w:eastAsia="zh-CN"/>
          </w:rPr>
          <w:t>non-payload telemetry data, support for navigation aids, air traffic control voice relay, air traffic</w:t>
        </w:r>
      </w:ins>
    </w:p>
    <w:p w14:paraId="4391B5BD" w14:textId="77777777" w:rsidR="006D37EC" w:rsidRDefault="006D37EC">
      <w:pPr>
        <w:tabs>
          <w:tab w:val="clear" w:pos="1134"/>
          <w:tab w:val="clear" w:pos="1871"/>
          <w:tab w:val="clear" w:pos="2268"/>
        </w:tabs>
        <w:overflowPunct/>
        <w:textAlignment w:val="auto"/>
        <w:rPr>
          <w:ins w:id="313" w:author="Georgiou, Peter (FAA)" w:date="2020-09-23T10:38:00Z"/>
          <w:rFonts w:ascii="TimesNewRoman" w:hAnsi="TimesNewRoman" w:cs="TimesNewRoman"/>
          <w:szCs w:val="24"/>
          <w:lang w:val="en-US" w:eastAsia="zh-CN"/>
        </w:rPr>
        <w:pPrChange w:id="314" w:author="Nellis, Donald (FAA)" w:date="2020-09-24T15:00:00Z">
          <w:pPr>
            <w:tabs>
              <w:tab w:val="clear" w:pos="1134"/>
              <w:tab w:val="clear" w:pos="1871"/>
              <w:tab w:val="clear" w:pos="2268"/>
            </w:tabs>
            <w:overflowPunct/>
            <w:spacing w:before="0"/>
            <w:textAlignment w:val="auto"/>
          </w:pPr>
        </w:pPrChange>
      </w:pPr>
      <w:ins w:id="315" w:author="Georgiou, Peter (FAA)" w:date="2020-09-23T10:38:00Z">
        <w:r>
          <w:rPr>
            <w:rFonts w:ascii="TimesNewRoman" w:hAnsi="TimesNewRoman" w:cs="TimesNewRoman"/>
            <w:szCs w:val="24"/>
            <w:lang w:val="en-US" w:eastAsia="zh-CN"/>
          </w:rPr>
          <w:t>services data relay, target track data, airborne weather radar downlink data, non-payload video</w:t>
        </w:r>
      </w:ins>
    </w:p>
    <w:p w14:paraId="47F5DA51" w14:textId="77777777" w:rsidR="006D37EC" w:rsidRDefault="006D37EC">
      <w:pPr>
        <w:tabs>
          <w:tab w:val="clear" w:pos="1134"/>
          <w:tab w:val="clear" w:pos="1871"/>
          <w:tab w:val="clear" w:pos="2268"/>
        </w:tabs>
        <w:overflowPunct/>
        <w:textAlignment w:val="auto"/>
        <w:rPr>
          <w:ins w:id="316" w:author="Georgiou, Peter (FAA)" w:date="2020-09-23T10:38:00Z"/>
          <w:rFonts w:ascii="TimesNewRoman" w:hAnsi="TimesNewRoman" w:cs="TimesNewRoman"/>
          <w:szCs w:val="24"/>
          <w:lang w:val="en-US" w:eastAsia="zh-CN"/>
        </w:rPr>
        <w:pPrChange w:id="317" w:author="Nellis, Donald (FAA)" w:date="2020-09-24T15:00:00Z">
          <w:pPr>
            <w:tabs>
              <w:tab w:val="clear" w:pos="1134"/>
              <w:tab w:val="clear" w:pos="1871"/>
              <w:tab w:val="clear" w:pos="2268"/>
            </w:tabs>
            <w:overflowPunct/>
            <w:spacing w:before="0"/>
            <w:textAlignment w:val="auto"/>
          </w:pPr>
        </w:pPrChange>
      </w:pPr>
      <w:ins w:id="318" w:author="Georgiou, Peter (FAA)" w:date="2020-09-23T10:38:00Z">
        <w:r>
          <w:rPr>
            <w:rFonts w:ascii="TimesNewRoman" w:hAnsi="TimesNewRoman" w:cs="TimesNewRoman"/>
            <w:szCs w:val="24"/>
            <w:lang w:val="en-US" w:eastAsia="zh-CN"/>
          </w:rPr>
          <w:t>downlink data.</w:t>
        </w:r>
      </w:ins>
    </w:p>
    <w:p w14:paraId="3DC53A48" w14:textId="77777777" w:rsidR="006D37EC" w:rsidRDefault="006D37EC">
      <w:pPr>
        <w:tabs>
          <w:tab w:val="clear" w:pos="1134"/>
          <w:tab w:val="clear" w:pos="1871"/>
          <w:tab w:val="clear" w:pos="2268"/>
        </w:tabs>
        <w:overflowPunct/>
        <w:textAlignment w:val="auto"/>
        <w:rPr>
          <w:ins w:id="319" w:author="Georgiou, Peter (FAA)" w:date="2020-09-23T10:38:00Z"/>
          <w:rFonts w:ascii="TimesNewRoman" w:hAnsi="TimesNewRoman" w:cs="TimesNewRoman"/>
          <w:szCs w:val="24"/>
          <w:lang w:val="en-US" w:eastAsia="zh-CN"/>
        </w:rPr>
        <w:pPrChange w:id="320" w:author="Nellis, Donald (FAA)" w:date="2020-09-24T15:00:00Z">
          <w:pPr>
            <w:tabs>
              <w:tab w:val="clear" w:pos="1134"/>
              <w:tab w:val="clear" w:pos="1871"/>
              <w:tab w:val="clear" w:pos="2268"/>
            </w:tabs>
            <w:overflowPunct/>
            <w:spacing w:before="0"/>
            <w:textAlignment w:val="auto"/>
          </w:pPr>
        </w:pPrChange>
      </w:pPr>
      <w:ins w:id="321" w:author="Georgiou, Peter (FAA)" w:date="2020-09-23T10:38:00Z">
        <w:r w:rsidRPr="00381D07">
          <w:rPr>
            <w:rFonts w:ascii="TimesNewRoman,Italic" w:hAnsi="TimesNewRoman,Italic" w:cs="TimesNewRoman,Italic"/>
            <w:b/>
            <w:i/>
            <w:iCs/>
            <w:szCs w:val="24"/>
            <w:lang w:val="en-US" w:eastAsia="zh-CN"/>
            <w:rPrChange w:id="322" w:author="Nellis, Donald (FAA)" w:date="2020-09-24T15:03:00Z">
              <w:rPr>
                <w:rFonts w:ascii="TimesNewRoman,Italic" w:hAnsi="TimesNewRoman,Italic" w:cs="TimesNewRoman,Italic"/>
                <w:i/>
                <w:iCs/>
                <w:szCs w:val="24"/>
                <w:lang w:val="en-US" w:eastAsia="zh-CN"/>
              </w:rPr>
            </w:rPrChange>
          </w:rPr>
          <w:t>Sense and avoid (S&amp;A)</w:t>
        </w:r>
        <w:r w:rsidRPr="00381D07">
          <w:rPr>
            <w:rFonts w:ascii="TimesNewRoman" w:hAnsi="TimesNewRoman" w:cs="TimesNewRoman"/>
            <w:b/>
            <w:szCs w:val="24"/>
            <w:lang w:val="en-US" w:eastAsia="zh-CN"/>
            <w:rPrChange w:id="323" w:author="Nellis, Donald (FAA)" w:date="2020-09-24T15:03: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S&amp;A corresponds to the piloting principle “see and avoid” used in all air</w:t>
        </w:r>
      </w:ins>
    </w:p>
    <w:p w14:paraId="5259A25D" w14:textId="77777777" w:rsidR="006D37EC" w:rsidRDefault="006D37EC">
      <w:pPr>
        <w:tabs>
          <w:tab w:val="clear" w:pos="1134"/>
          <w:tab w:val="clear" w:pos="1871"/>
          <w:tab w:val="clear" w:pos="2268"/>
        </w:tabs>
        <w:overflowPunct/>
        <w:textAlignment w:val="auto"/>
        <w:rPr>
          <w:ins w:id="324" w:author="Georgiou, Peter (FAA)" w:date="2020-09-23T10:38:00Z"/>
          <w:rFonts w:ascii="TimesNewRoman" w:hAnsi="TimesNewRoman" w:cs="TimesNewRoman"/>
          <w:szCs w:val="24"/>
          <w:lang w:val="en-US" w:eastAsia="zh-CN"/>
        </w:rPr>
        <w:pPrChange w:id="325" w:author="Nellis, Donald (FAA)" w:date="2020-09-24T15:00:00Z">
          <w:pPr>
            <w:tabs>
              <w:tab w:val="clear" w:pos="1134"/>
              <w:tab w:val="clear" w:pos="1871"/>
              <w:tab w:val="clear" w:pos="2268"/>
            </w:tabs>
            <w:overflowPunct/>
            <w:spacing w:before="0"/>
            <w:textAlignment w:val="auto"/>
          </w:pPr>
        </w:pPrChange>
      </w:pPr>
      <w:ins w:id="326" w:author="Georgiou, Peter (FAA)" w:date="2020-09-23T10:38:00Z">
        <w:r>
          <w:rPr>
            <w:rFonts w:ascii="TimesNewRoman" w:hAnsi="TimesNewRoman" w:cs="TimesNewRoman"/>
            <w:szCs w:val="24"/>
            <w:lang w:val="en-US" w:eastAsia="zh-CN"/>
          </w:rPr>
          <w:t>space volumes where the pilot is responsible for ensuring separation from nearby aircraft, terrain</w:t>
        </w:r>
      </w:ins>
    </w:p>
    <w:p w14:paraId="53B6AB31" w14:textId="77777777" w:rsidR="006D37EC" w:rsidRDefault="006D37EC">
      <w:pPr>
        <w:tabs>
          <w:tab w:val="clear" w:pos="1134"/>
          <w:tab w:val="clear" w:pos="1871"/>
          <w:tab w:val="clear" w:pos="2268"/>
        </w:tabs>
        <w:overflowPunct/>
        <w:textAlignment w:val="auto"/>
        <w:rPr>
          <w:ins w:id="327" w:author="Georgiou, Peter (FAA)" w:date="2020-09-23T10:38:00Z"/>
          <w:rFonts w:ascii="TimesNewRoman" w:hAnsi="TimesNewRoman" w:cs="TimesNewRoman"/>
          <w:szCs w:val="24"/>
          <w:lang w:val="en-US" w:eastAsia="zh-CN"/>
        </w:rPr>
        <w:pPrChange w:id="328" w:author="Nellis, Donald (FAA)" w:date="2020-09-24T15:00:00Z">
          <w:pPr>
            <w:tabs>
              <w:tab w:val="clear" w:pos="1134"/>
              <w:tab w:val="clear" w:pos="1871"/>
              <w:tab w:val="clear" w:pos="2268"/>
            </w:tabs>
            <w:overflowPunct/>
            <w:spacing w:before="0"/>
            <w:textAlignment w:val="auto"/>
          </w:pPr>
        </w:pPrChange>
      </w:pPr>
      <w:ins w:id="329" w:author="Georgiou, Peter (FAA)" w:date="2020-09-23T10:38:00Z">
        <w:r>
          <w:rPr>
            <w:rFonts w:ascii="TimesNewRoman" w:hAnsi="TimesNewRoman" w:cs="TimesNewRoman"/>
            <w:szCs w:val="24"/>
            <w:lang w:val="en-US" w:eastAsia="zh-CN"/>
          </w:rPr>
          <w:t>and obstacles.</w:t>
        </w:r>
      </w:ins>
    </w:p>
    <w:p w14:paraId="21D255BD" w14:textId="77777777" w:rsidR="006D37EC" w:rsidRDefault="006D37EC">
      <w:pPr>
        <w:tabs>
          <w:tab w:val="clear" w:pos="1134"/>
          <w:tab w:val="clear" w:pos="1871"/>
          <w:tab w:val="clear" w:pos="2268"/>
        </w:tabs>
        <w:overflowPunct/>
        <w:textAlignment w:val="auto"/>
        <w:rPr>
          <w:ins w:id="330" w:author="Georgiou, Peter (FAA)" w:date="2020-09-23T10:38:00Z"/>
          <w:rFonts w:ascii="TimesNewRoman" w:hAnsi="TimesNewRoman" w:cs="TimesNewRoman"/>
          <w:szCs w:val="24"/>
          <w:lang w:val="en-US" w:eastAsia="zh-CN"/>
        </w:rPr>
        <w:pPrChange w:id="331" w:author="Nellis, Donald (FAA)" w:date="2020-09-24T15:00:00Z">
          <w:pPr>
            <w:tabs>
              <w:tab w:val="clear" w:pos="1134"/>
              <w:tab w:val="clear" w:pos="1871"/>
              <w:tab w:val="clear" w:pos="2268"/>
            </w:tabs>
            <w:overflowPunct/>
            <w:spacing w:before="0"/>
            <w:textAlignment w:val="auto"/>
          </w:pPr>
        </w:pPrChange>
      </w:pPr>
      <w:ins w:id="332" w:author="Georgiou, Peter (FAA)" w:date="2020-09-23T10:38:00Z">
        <w:r w:rsidRPr="00381D07">
          <w:rPr>
            <w:rFonts w:ascii="TimesNewRoman,Italic" w:hAnsi="TimesNewRoman,Italic" w:cs="TimesNewRoman,Italic"/>
            <w:b/>
            <w:i/>
            <w:iCs/>
            <w:szCs w:val="24"/>
            <w:lang w:val="en-US" w:eastAsia="zh-CN"/>
            <w:rPrChange w:id="333" w:author="Nellis, Donald (FAA)" w:date="2020-09-24T15:02:00Z">
              <w:rPr>
                <w:rFonts w:ascii="TimesNewRoman,Italic" w:hAnsi="TimesNewRoman,Italic" w:cs="TimesNewRoman,Italic"/>
                <w:i/>
                <w:iCs/>
                <w:szCs w:val="24"/>
                <w:lang w:val="en-US" w:eastAsia="zh-CN"/>
              </w:rPr>
            </w:rPrChange>
          </w:rPr>
          <w:t>Unmanned Aircraft System (UAS)</w:t>
        </w:r>
        <w:r w:rsidRPr="00381D07">
          <w:rPr>
            <w:rFonts w:ascii="TimesNewRoman" w:hAnsi="TimesNewRoman" w:cs="TimesNewRoman"/>
            <w:b/>
            <w:szCs w:val="24"/>
            <w:lang w:val="en-US" w:eastAsia="zh-CN"/>
            <w:rPrChange w:id="334" w:author="Nellis, Donald (FAA)" w:date="2020-09-24T15:02: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Consists of the following subsystems:</w:t>
        </w:r>
      </w:ins>
    </w:p>
    <w:p w14:paraId="1D2FEC75" w14:textId="1DDC9489" w:rsidR="006D37EC" w:rsidRPr="00381D07" w:rsidRDefault="006D37EC">
      <w:pPr>
        <w:pStyle w:val="ListParagraph"/>
        <w:numPr>
          <w:ilvl w:val="0"/>
          <w:numId w:val="5"/>
        </w:numPr>
        <w:spacing w:before="120"/>
        <w:rPr>
          <w:ins w:id="335" w:author="Georgiou, Peter (FAA)" w:date="2020-09-23T10:38:00Z"/>
          <w:rFonts w:ascii="TimesNewRoman" w:hAnsi="TimesNewRoman" w:cs="TimesNewRoman"/>
          <w:rPrChange w:id="336" w:author="Nellis, Donald (FAA)" w:date="2020-09-24T15:02:00Z">
            <w:rPr>
              <w:ins w:id="337" w:author="Georgiou, Peter (FAA)" w:date="2020-09-23T10:38:00Z"/>
            </w:rPr>
          </w:rPrChange>
        </w:rPr>
        <w:pPrChange w:id="338" w:author="Nellis, Donald (FAA)" w:date="2020-09-24T15:22:00Z">
          <w:pPr>
            <w:tabs>
              <w:tab w:val="clear" w:pos="1134"/>
              <w:tab w:val="clear" w:pos="1871"/>
              <w:tab w:val="clear" w:pos="2268"/>
            </w:tabs>
            <w:overflowPunct/>
            <w:spacing w:before="0"/>
            <w:textAlignment w:val="auto"/>
          </w:pPr>
        </w:pPrChange>
      </w:pPr>
      <w:ins w:id="339" w:author="Georgiou, Peter (FAA)" w:date="2020-09-23T10:38:00Z">
        <w:r w:rsidRPr="00381D07">
          <w:rPr>
            <w:rFonts w:ascii="TimesNewRoman" w:hAnsi="TimesNewRoman" w:cs="TimesNewRoman"/>
            <w:rPrChange w:id="340" w:author="Nellis, Donald (FAA)" w:date="2020-09-24T15:02:00Z">
              <w:rPr/>
            </w:rPrChange>
          </w:rPr>
          <w:t>Unmanned aircraft (UA) subsystem (i.e. the aircraft itself);</w:t>
        </w:r>
      </w:ins>
    </w:p>
    <w:p w14:paraId="528F1234" w14:textId="523DD604" w:rsidR="006D37EC" w:rsidRPr="00381D07" w:rsidRDefault="006D37EC">
      <w:pPr>
        <w:pStyle w:val="ListParagraph"/>
        <w:numPr>
          <w:ilvl w:val="0"/>
          <w:numId w:val="5"/>
        </w:numPr>
        <w:spacing w:before="120"/>
        <w:rPr>
          <w:ins w:id="341" w:author="Georgiou, Peter (FAA)" w:date="2020-09-23T10:38:00Z"/>
          <w:rFonts w:ascii="TimesNewRoman" w:hAnsi="TimesNewRoman" w:cs="TimesNewRoman"/>
          <w:rPrChange w:id="342" w:author="Nellis, Donald (FAA)" w:date="2020-09-24T15:02:00Z">
            <w:rPr>
              <w:ins w:id="343" w:author="Georgiou, Peter (FAA)" w:date="2020-09-23T10:38:00Z"/>
            </w:rPr>
          </w:rPrChange>
        </w:rPr>
        <w:pPrChange w:id="344" w:author="Nellis, Donald (FAA)" w:date="2020-09-24T15:22:00Z">
          <w:pPr>
            <w:tabs>
              <w:tab w:val="clear" w:pos="1134"/>
              <w:tab w:val="clear" w:pos="1871"/>
              <w:tab w:val="clear" w:pos="2268"/>
            </w:tabs>
            <w:overflowPunct/>
            <w:spacing w:before="0"/>
            <w:textAlignment w:val="auto"/>
          </w:pPr>
        </w:pPrChange>
      </w:pPr>
      <w:ins w:id="345" w:author="Georgiou, Peter (FAA)" w:date="2020-09-23T10:38:00Z">
        <w:r w:rsidRPr="00381D07">
          <w:rPr>
            <w:rFonts w:ascii="TimesNewRoman" w:hAnsi="TimesNewRoman" w:cs="TimesNewRoman"/>
            <w:rPrChange w:id="346" w:author="Nellis, Donald (FAA)" w:date="2020-09-24T15:02:00Z">
              <w:rPr/>
            </w:rPrChange>
          </w:rPr>
          <w:t>Unmanned aircraft control station (UACS) subsystem;</w:t>
        </w:r>
      </w:ins>
    </w:p>
    <w:p w14:paraId="64B355AE" w14:textId="2B395F23" w:rsidR="006D37EC" w:rsidRPr="00381D07" w:rsidRDefault="006D37EC">
      <w:pPr>
        <w:pStyle w:val="ListParagraph"/>
        <w:numPr>
          <w:ilvl w:val="0"/>
          <w:numId w:val="5"/>
        </w:numPr>
        <w:spacing w:before="120"/>
        <w:rPr>
          <w:ins w:id="347" w:author="Georgiou, Peter (FAA)" w:date="2020-09-23T10:38:00Z"/>
          <w:rFonts w:ascii="TimesNewRoman" w:hAnsi="TimesNewRoman" w:cs="TimesNewRoman"/>
          <w:rPrChange w:id="348" w:author="Nellis, Donald (FAA)" w:date="2020-09-24T15:03:00Z">
            <w:rPr>
              <w:ins w:id="349" w:author="Georgiou, Peter (FAA)" w:date="2020-09-23T10:38:00Z"/>
            </w:rPr>
          </w:rPrChange>
        </w:rPr>
        <w:pPrChange w:id="350" w:author="Nellis, Donald (FAA)" w:date="2020-09-24T15:22:00Z">
          <w:pPr>
            <w:tabs>
              <w:tab w:val="clear" w:pos="1134"/>
              <w:tab w:val="clear" w:pos="1871"/>
              <w:tab w:val="clear" w:pos="2268"/>
            </w:tabs>
            <w:overflowPunct/>
            <w:spacing w:before="0"/>
            <w:textAlignment w:val="auto"/>
          </w:pPr>
        </w:pPrChange>
      </w:pPr>
      <w:ins w:id="351" w:author="Georgiou, Peter (FAA)" w:date="2020-09-23T10:38:00Z">
        <w:r w:rsidRPr="00381D07">
          <w:rPr>
            <w:rFonts w:ascii="TimesNewRoman" w:hAnsi="TimesNewRoman" w:cs="TimesNewRoman"/>
            <w:rPrChange w:id="352" w:author="Nellis, Donald (FAA)" w:date="2020-09-24T15:02:00Z">
              <w:rPr/>
            </w:rPrChange>
          </w:rPr>
          <w:lastRenderedPageBreak/>
          <w:t>Air traffic control (ATC) communications subsystem (not necessarily relayed through the</w:t>
        </w:r>
      </w:ins>
      <w:r w:rsidR="00381D07">
        <w:rPr>
          <w:rFonts w:ascii="TimesNewRoman" w:hAnsi="TimesNewRoman" w:cs="TimesNewRoman"/>
        </w:rPr>
        <w:t xml:space="preserve"> </w:t>
      </w:r>
      <w:ins w:id="353" w:author="Georgiou, Peter (FAA)" w:date="2020-09-23T10:38:00Z">
        <w:r w:rsidRPr="00381D07">
          <w:rPr>
            <w:rFonts w:ascii="TimesNewRoman" w:hAnsi="TimesNewRoman" w:cs="TimesNewRoman"/>
            <w:rPrChange w:id="354" w:author="Nellis, Donald (FAA)" w:date="2020-09-24T15:03:00Z">
              <w:rPr/>
            </w:rPrChange>
          </w:rPr>
          <w:t>UA);</w:t>
        </w:r>
      </w:ins>
    </w:p>
    <w:p w14:paraId="4EEAD278" w14:textId="7BDDCEA1" w:rsidR="006D37EC" w:rsidRPr="00381D07" w:rsidRDefault="006D37EC">
      <w:pPr>
        <w:pStyle w:val="ListParagraph"/>
        <w:numPr>
          <w:ilvl w:val="0"/>
          <w:numId w:val="5"/>
        </w:numPr>
        <w:spacing w:before="120"/>
        <w:rPr>
          <w:ins w:id="355" w:author="Georgiou, Peter (FAA)" w:date="2020-09-23T10:38:00Z"/>
          <w:rFonts w:ascii="TimesNewRoman" w:hAnsi="TimesNewRoman" w:cs="TimesNewRoman"/>
          <w:rPrChange w:id="356" w:author="Nellis, Donald (FAA)" w:date="2020-09-24T15:02:00Z">
            <w:rPr>
              <w:ins w:id="357" w:author="Georgiou, Peter (FAA)" w:date="2020-09-23T10:38:00Z"/>
            </w:rPr>
          </w:rPrChange>
        </w:rPr>
        <w:pPrChange w:id="358" w:author="Nellis, Donald (FAA)" w:date="2020-09-24T15:22:00Z">
          <w:pPr>
            <w:tabs>
              <w:tab w:val="clear" w:pos="1134"/>
              <w:tab w:val="clear" w:pos="1871"/>
              <w:tab w:val="clear" w:pos="2268"/>
            </w:tabs>
            <w:overflowPunct/>
            <w:spacing w:before="0"/>
            <w:textAlignment w:val="auto"/>
          </w:pPr>
        </w:pPrChange>
      </w:pPr>
      <w:ins w:id="359" w:author="Georgiou, Peter (FAA)" w:date="2020-09-23T10:38:00Z">
        <w:r w:rsidRPr="00381D07">
          <w:rPr>
            <w:rFonts w:ascii="TimesNewRoman" w:hAnsi="TimesNewRoman" w:cs="TimesNewRoman"/>
            <w:rPrChange w:id="360" w:author="Nellis, Donald (FAA)" w:date="2020-09-24T15:02:00Z">
              <w:rPr/>
            </w:rPrChange>
          </w:rPr>
          <w:t>Sense and avoid (S&amp;A) subsystem;</w:t>
        </w:r>
      </w:ins>
    </w:p>
    <w:p w14:paraId="0CBCBA7B" w14:textId="46ED10F5" w:rsidR="006D37EC" w:rsidRPr="006D37EC" w:rsidRDefault="006D37EC">
      <w:pPr>
        <w:pStyle w:val="Paragraph"/>
        <w:numPr>
          <w:ilvl w:val="0"/>
          <w:numId w:val="5"/>
        </w:numPr>
        <w:rPr>
          <w:ins w:id="361" w:author="Georgiou, Peter (FAA)" w:date="2020-09-23T10:41:00Z"/>
          <w:rFonts w:ascii="TimesNewRoman" w:hAnsi="TimesNewRoman" w:cs="TimesNewRoman"/>
          <w:sz w:val="24"/>
          <w:szCs w:val="24"/>
          <w:lang w:eastAsia="zh-CN"/>
          <w:rPrChange w:id="362" w:author="Georgiou, Peter (FAA)" w:date="2020-09-23T10:42:00Z">
            <w:rPr>
              <w:ins w:id="363" w:author="Georgiou, Peter (FAA)" w:date="2020-09-23T10:41:00Z"/>
              <w:rFonts w:ascii="TimesNewRoman" w:hAnsi="TimesNewRoman" w:cs="TimesNewRoman"/>
              <w:szCs w:val="24"/>
              <w:lang w:eastAsia="zh-CN"/>
            </w:rPr>
          </w:rPrChange>
        </w:rPr>
        <w:pPrChange w:id="364" w:author="Nellis, Donald (FAA)" w:date="2020-09-24T15:02:00Z">
          <w:pPr>
            <w:pStyle w:val="Paragraph"/>
            <w:ind w:left="0"/>
          </w:pPr>
        </w:pPrChange>
      </w:pPr>
      <w:ins w:id="365" w:author="Georgiou, Peter (FAA)" w:date="2020-09-23T10:38:00Z">
        <w:r w:rsidRPr="006D37EC">
          <w:rPr>
            <w:rFonts w:ascii="TimesNewRoman" w:hAnsi="TimesNewRoman" w:cs="TimesNewRoman"/>
            <w:sz w:val="24"/>
            <w:szCs w:val="24"/>
            <w:lang w:eastAsia="zh-CN"/>
            <w:rPrChange w:id="366" w:author="Georgiou, Peter (FAA)" w:date="2020-09-23T10:42:00Z">
              <w:rPr>
                <w:rFonts w:ascii="TimesNewRoman" w:hAnsi="TimesNewRoman" w:cs="TimesNewRoman"/>
                <w:szCs w:val="24"/>
                <w:lang w:eastAsia="zh-CN"/>
              </w:rPr>
            </w:rPrChange>
          </w:rPr>
          <w:t>Payload subsystem (e.g. video camera …).</w:t>
        </w:r>
      </w:ins>
    </w:p>
    <w:p w14:paraId="50196B4E" w14:textId="7058DDC9" w:rsidR="00CF4560" w:rsidDel="00C178A2" w:rsidRDefault="00CF4560" w:rsidP="006D37EC">
      <w:pPr>
        <w:pStyle w:val="Paragraph"/>
        <w:ind w:left="0"/>
        <w:rPr>
          <w:ins w:id="367" w:author="Georgiou, Peter (FAA)" w:date="2020-09-23T10:43:00Z"/>
          <w:del w:id="368" w:author="Nellis, Donald (FAA)" w:date="2020-09-24T15:10:00Z"/>
          <w:rFonts w:ascii="TimesNewRoman" w:hAnsi="TimesNewRoman" w:cs="TimesNewRoman"/>
          <w:sz w:val="24"/>
          <w:szCs w:val="24"/>
          <w:lang w:eastAsia="zh-CN"/>
        </w:rPr>
      </w:pPr>
      <w:commentRangeStart w:id="369"/>
      <w:ins w:id="370" w:author="Georgiou, Peter (FAA)" w:date="2020-09-22T10:45:00Z">
        <w:del w:id="371" w:author="Nellis, Donald (FAA)" w:date="2020-09-24T15:10:00Z">
          <w:r w:rsidRPr="00511783" w:rsidDel="00C178A2">
            <w:rPr>
              <w:iCs/>
              <w:sz w:val="24"/>
              <w:szCs w:val="24"/>
              <w:lang w:eastAsia="zh-CN"/>
              <w:rPrChange w:id="372" w:author="Georgiou, Peter (FAA)" w:date="2020-09-22T20:31:00Z">
                <w:rPr>
                  <w:iCs/>
                  <w:szCs w:val="24"/>
                  <w:highlight w:val="yellow"/>
                  <w:lang w:eastAsia="zh-CN"/>
                </w:rPr>
              </w:rPrChange>
            </w:rPr>
            <w:delText>Beyond radio Line-of-Sight (BLoS)</w:delText>
          </w:r>
          <w:r w:rsidRPr="00511783" w:rsidDel="00C178A2">
            <w:rPr>
              <w:sz w:val="24"/>
              <w:szCs w:val="24"/>
              <w:lang w:eastAsia="zh-CN"/>
              <w:rPrChange w:id="373" w:author="Georgiou, Peter (FAA)" w:date="2020-09-22T20:31:00Z">
                <w:rPr>
                  <w:szCs w:val="24"/>
                  <w:highlight w:val="yellow"/>
                  <w:lang w:eastAsia="zh-CN"/>
                </w:rPr>
              </w:rPrChange>
            </w:rPr>
            <w:delText>: is defined as the indirect radio communication between the UA and a UASCS</w:delText>
          </w:r>
          <w:r w:rsidRPr="00511783" w:rsidDel="00C178A2">
            <w:rPr>
              <w:rFonts w:ascii="TimesNewRoman" w:hAnsi="TimesNewRoman" w:cs="TimesNewRoman"/>
              <w:sz w:val="24"/>
              <w:szCs w:val="24"/>
              <w:lang w:eastAsia="zh-CN"/>
              <w:rPrChange w:id="374" w:author="Georgiou, Peter (FAA)" w:date="2020-09-22T20:31:00Z">
                <w:rPr>
                  <w:rFonts w:ascii="TimesNewRoman" w:hAnsi="TimesNewRoman" w:cs="TimesNewRoman"/>
                  <w:szCs w:val="24"/>
                  <w:highlight w:val="yellow"/>
                  <w:lang w:eastAsia="zh-CN"/>
                </w:rPr>
              </w:rPrChange>
            </w:rPr>
            <w:delText xml:space="preserve"> using satellite communication services.</w:delText>
          </w:r>
        </w:del>
      </w:ins>
      <w:commentRangeEnd w:id="369"/>
      <w:r w:rsidR="00C178A2">
        <w:rPr>
          <w:rStyle w:val="CommentReference"/>
          <w:lang w:val="en-GB"/>
        </w:rPr>
        <w:commentReference w:id="369"/>
      </w:r>
    </w:p>
    <w:p w14:paraId="23A3D1F9" w14:textId="77777777" w:rsidR="006D37EC" w:rsidRDefault="006D37EC">
      <w:pPr>
        <w:tabs>
          <w:tab w:val="clear" w:pos="1134"/>
          <w:tab w:val="clear" w:pos="1871"/>
          <w:tab w:val="clear" w:pos="2268"/>
        </w:tabs>
        <w:overflowPunct/>
        <w:textAlignment w:val="auto"/>
        <w:rPr>
          <w:ins w:id="375" w:author="Georgiou, Peter (FAA)" w:date="2020-09-23T10:43:00Z"/>
          <w:rFonts w:ascii="TimesNewRoman" w:hAnsi="TimesNewRoman" w:cs="TimesNewRoman"/>
          <w:szCs w:val="24"/>
          <w:lang w:val="en-US" w:eastAsia="zh-CN"/>
        </w:rPr>
        <w:pPrChange w:id="376" w:author="Nellis, Donald (FAA)" w:date="2020-09-24T15:22:00Z">
          <w:pPr>
            <w:tabs>
              <w:tab w:val="clear" w:pos="1134"/>
              <w:tab w:val="clear" w:pos="1871"/>
              <w:tab w:val="clear" w:pos="2268"/>
            </w:tabs>
            <w:overflowPunct/>
            <w:spacing w:before="0"/>
            <w:textAlignment w:val="auto"/>
          </w:pPr>
        </w:pPrChange>
      </w:pPr>
      <w:ins w:id="377" w:author="Georgiou, Peter (FAA)" w:date="2020-09-23T10:43:00Z">
        <w:r w:rsidRPr="00C178A2">
          <w:rPr>
            <w:rFonts w:ascii="TimesNewRoman,Italic" w:hAnsi="TimesNewRoman,Italic" w:cs="TimesNewRoman,Italic"/>
            <w:b/>
            <w:i/>
            <w:iCs/>
            <w:szCs w:val="24"/>
            <w:lang w:val="en-US" w:eastAsia="zh-CN"/>
            <w:rPrChange w:id="378" w:author="Nellis, Donald (FAA)" w:date="2020-09-24T15:18:00Z">
              <w:rPr>
                <w:rFonts w:ascii="TimesNewRoman,Italic" w:hAnsi="TimesNewRoman,Italic" w:cs="TimesNewRoman,Italic"/>
                <w:i/>
                <w:iCs/>
                <w:szCs w:val="24"/>
                <w:lang w:val="en-US" w:eastAsia="zh-CN"/>
              </w:rPr>
            </w:rPrChange>
          </w:rPr>
          <w:t>Handover operations</w:t>
        </w:r>
        <w:r w:rsidRPr="00C178A2">
          <w:rPr>
            <w:rFonts w:ascii="TimesNewRoman" w:hAnsi="TimesNewRoman" w:cs="TimesNewRoman"/>
            <w:b/>
            <w:szCs w:val="24"/>
            <w:lang w:val="en-US" w:eastAsia="zh-CN"/>
            <w:rPrChange w:id="379" w:author="Nellis, Donald (FAA)" w:date="2020-09-24T15:18: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is the transfer:</w:t>
        </w:r>
      </w:ins>
    </w:p>
    <w:p w14:paraId="45328D10" w14:textId="241D988B" w:rsidR="006D37EC" w:rsidRPr="00C178A2" w:rsidRDefault="006D37EC">
      <w:pPr>
        <w:pStyle w:val="ListParagraph"/>
        <w:numPr>
          <w:ilvl w:val="0"/>
          <w:numId w:val="7"/>
        </w:numPr>
        <w:spacing w:before="120"/>
        <w:rPr>
          <w:ins w:id="380" w:author="Georgiou, Peter (FAA)" w:date="2020-09-23T10:43:00Z"/>
          <w:rFonts w:ascii="TimesNewRoman" w:hAnsi="TimesNewRoman" w:cs="TimesNewRoman"/>
          <w:rPrChange w:id="381" w:author="Nellis, Donald (FAA)" w:date="2020-09-24T15:17:00Z">
            <w:rPr>
              <w:ins w:id="382" w:author="Georgiou, Peter (FAA)" w:date="2020-09-23T10:43:00Z"/>
            </w:rPr>
          </w:rPrChange>
        </w:rPr>
        <w:pPrChange w:id="383" w:author="Nellis, Donald (FAA)" w:date="2020-09-24T15:22:00Z">
          <w:pPr>
            <w:tabs>
              <w:tab w:val="clear" w:pos="1134"/>
              <w:tab w:val="clear" w:pos="1871"/>
              <w:tab w:val="clear" w:pos="2268"/>
            </w:tabs>
            <w:overflowPunct/>
            <w:spacing w:before="0"/>
            <w:textAlignment w:val="auto"/>
          </w:pPr>
        </w:pPrChange>
      </w:pPr>
      <w:ins w:id="384" w:author="Georgiou, Peter (FAA)" w:date="2020-09-23T10:43:00Z">
        <w:r w:rsidRPr="00C178A2">
          <w:rPr>
            <w:rFonts w:ascii="TimesNewRoman" w:hAnsi="TimesNewRoman" w:cs="TimesNewRoman"/>
            <w:rPrChange w:id="385" w:author="Nellis, Donald (FAA)" w:date="2020-09-24T15:17:00Z">
              <w:rPr/>
            </w:rPrChange>
          </w:rPr>
          <w:t>of a direct (LoS) RF communication from one dedicated UACS to another (LoS) dedicated</w:t>
        </w:r>
      </w:ins>
      <w:r w:rsidR="00C178A2">
        <w:rPr>
          <w:rFonts w:ascii="TimesNewRoman" w:hAnsi="TimesNewRoman" w:cs="TimesNewRoman"/>
        </w:rPr>
        <w:t xml:space="preserve"> </w:t>
      </w:r>
      <w:ins w:id="386" w:author="Georgiou, Peter (FAA)" w:date="2020-09-23T10:43:00Z">
        <w:r w:rsidRPr="00C178A2">
          <w:rPr>
            <w:rFonts w:ascii="TimesNewRoman" w:hAnsi="TimesNewRoman" w:cs="TimesNewRoman"/>
            <w:rPrChange w:id="387" w:author="Nellis, Donald (FAA)" w:date="2020-09-24T15:17:00Z">
              <w:rPr/>
            </w:rPrChange>
          </w:rPr>
          <w:t>UACS;</w:t>
        </w:r>
      </w:ins>
    </w:p>
    <w:p w14:paraId="09826136" w14:textId="7D99322A" w:rsidR="006D37EC" w:rsidRPr="006D37EC" w:rsidRDefault="006D37EC">
      <w:pPr>
        <w:pStyle w:val="Paragraph"/>
        <w:numPr>
          <w:ilvl w:val="0"/>
          <w:numId w:val="7"/>
        </w:numPr>
        <w:rPr>
          <w:ins w:id="388" w:author="Georgiou, Peter (FAA)" w:date="2020-09-22T10:45:00Z"/>
          <w:sz w:val="24"/>
          <w:szCs w:val="24"/>
          <w:rPrChange w:id="389" w:author="Georgiou, Peter (FAA)" w:date="2020-09-23T10:43:00Z">
            <w:rPr>
              <w:ins w:id="390" w:author="Georgiou, Peter (FAA)" w:date="2020-09-22T10:45:00Z"/>
              <w:highlight w:val="yellow"/>
            </w:rPr>
          </w:rPrChange>
        </w:rPr>
        <w:pPrChange w:id="391" w:author="Nellis, Donald (FAA)" w:date="2020-09-24T15:17:00Z">
          <w:pPr>
            <w:pStyle w:val="Paragraph"/>
            <w:ind w:left="0"/>
          </w:pPr>
        </w:pPrChange>
      </w:pPr>
      <w:ins w:id="392" w:author="Georgiou, Peter (FAA)" w:date="2020-09-23T10:43:00Z">
        <w:r w:rsidRPr="006D37EC">
          <w:rPr>
            <w:rFonts w:ascii="TimesNewRoman" w:hAnsi="TimesNewRoman" w:cs="TimesNewRoman"/>
            <w:sz w:val="24"/>
            <w:szCs w:val="24"/>
            <w:lang w:eastAsia="zh-CN"/>
            <w:rPrChange w:id="393" w:author="Georgiou, Peter (FAA)" w:date="2020-09-23T10:43:00Z">
              <w:rPr>
                <w:rFonts w:ascii="TimesNewRoman" w:hAnsi="TimesNewRoman" w:cs="TimesNewRoman"/>
                <w:szCs w:val="24"/>
                <w:lang w:eastAsia="zh-CN"/>
              </w:rPr>
            </w:rPrChange>
          </w:rPr>
          <w:t>of a direct (LoS) to an indirect (BLoS) RF communication link or vice versa.</w:t>
        </w:r>
      </w:ins>
    </w:p>
    <w:p w14:paraId="7A36685A" w14:textId="77777777" w:rsidR="00CF4560" w:rsidRPr="00511783" w:rsidRDefault="00CF4560" w:rsidP="00CF4560">
      <w:pPr>
        <w:pStyle w:val="Paragraph"/>
        <w:ind w:left="0"/>
        <w:rPr>
          <w:ins w:id="394" w:author="Georgiou, Peter (FAA)" w:date="2020-09-22T10:45:00Z"/>
          <w:sz w:val="24"/>
          <w:szCs w:val="24"/>
          <w:rPrChange w:id="395" w:author="Georgiou, Peter (FAA)" w:date="2020-09-22T20:31:00Z">
            <w:rPr>
              <w:ins w:id="396" w:author="Georgiou, Peter (FAA)" w:date="2020-09-22T10:45:00Z"/>
              <w:highlight w:val="yellow"/>
            </w:rPr>
          </w:rPrChange>
        </w:rPr>
      </w:pPr>
      <w:ins w:id="397" w:author="Georgiou, Peter (FAA)" w:date="2020-09-22T10:45:00Z">
        <w:r w:rsidRPr="00C178A2">
          <w:rPr>
            <w:b/>
            <w:i/>
            <w:sz w:val="24"/>
            <w:szCs w:val="24"/>
            <w:rPrChange w:id="398" w:author="Nellis, Donald (FAA)" w:date="2020-09-24T15:14:00Z">
              <w:rPr>
                <w:highlight w:val="yellow"/>
              </w:rPr>
            </w:rPrChange>
          </w:rPr>
          <w:t>CNPC Link System:</w:t>
        </w:r>
        <w:r w:rsidRPr="00511783">
          <w:rPr>
            <w:sz w:val="24"/>
            <w:szCs w:val="24"/>
            <w:rPrChange w:id="399" w:author="Georgiou, Peter (FAA)" w:date="2020-09-22T20:31:00Z">
              <w:rPr>
                <w:highlight w:val="yellow"/>
              </w:rPr>
            </w:rPrChange>
          </w:rPr>
          <w:t xml:space="preserve"> The combination of airborne and ground UAS radios and antennas that support the data and information exchanges between the UA and the Pilot Station for the purposes of managing and controlling the flight and operation of the UA.</w:t>
        </w:r>
      </w:ins>
    </w:p>
    <w:p w14:paraId="144E2D73" w14:textId="77777777" w:rsidR="00CF4560" w:rsidRPr="00511783" w:rsidRDefault="00CF4560" w:rsidP="00CF4560">
      <w:pPr>
        <w:pStyle w:val="Paragraph"/>
        <w:ind w:left="0"/>
        <w:rPr>
          <w:ins w:id="400" w:author="Georgiou, Peter (FAA)" w:date="2020-09-22T10:45:00Z"/>
          <w:sz w:val="24"/>
          <w:szCs w:val="24"/>
          <w:rPrChange w:id="401" w:author="Georgiou, Peter (FAA)" w:date="2020-09-22T20:31:00Z">
            <w:rPr>
              <w:ins w:id="402" w:author="Georgiou, Peter (FAA)" w:date="2020-09-22T10:45:00Z"/>
              <w:highlight w:val="yellow"/>
            </w:rPr>
          </w:rPrChange>
        </w:rPr>
      </w:pPr>
      <w:ins w:id="403" w:author="Georgiou, Peter (FAA)" w:date="2020-09-22T10:45:00Z">
        <w:r w:rsidRPr="00C178A2">
          <w:rPr>
            <w:b/>
            <w:sz w:val="24"/>
            <w:szCs w:val="24"/>
            <w:rPrChange w:id="404" w:author="Nellis, Donald (FAA)" w:date="2020-09-24T15:19:00Z">
              <w:rPr>
                <w:highlight w:val="yellow"/>
              </w:rPr>
            </w:rPrChange>
          </w:rPr>
          <w:t>CNPC Link Airborne Radio System (ARS):</w:t>
        </w:r>
        <w:r w:rsidRPr="00511783">
          <w:rPr>
            <w:sz w:val="24"/>
            <w:szCs w:val="24"/>
            <w:rPrChange w:id="405" w:author="Georgiou, Peter (FAA)" w:date="2020-09-22T20:31:00Z">
              <w:rPr>
                <w:highlight w:val="yellow"/>
              </w:rPr>
            </w:rPrChange>
          </w:rPr>
          <w:t xml:space="preserve"> The system that resides on the UA to transmit and receive control and communication data to and from the CNPC Link Ground Radio System.  The ARS consists of the CNPC Link System Airborne Radio, one or more airborne antennas, and all associated cabling.</w:t>
        </w:r>
      </w:ins>
    </w:p>
    <w:p w14:paraId="163245DC" w14:textId="77777777" w:rsidR="00CF4560" w:rsidRPr="00511783" w:rsidRDefault="00CF4560" w:rsidP="00CF4560">
      <w:pPr>
        <w:pStyle w:val="Paragraph"/>
        <w:ind w:left="0"/>
        <w:rPr>
          <w:ins w:id="406" w:author="Georgiou, Peter (FAA)" w:date="2020-09-22T10:45:00Z"/>
          <w:sz w:val="24"/>
          <w:szCs w:val="24"/>
          <w:rPrChange w:id="407" w:author="Georgiou, Peter (FAA)" w:date="2020-09-22T20:31:00Z">
            <w:rPr>
              <w:ins w:id="408" w:author="Georgiou, Peter (FAA)" w:date="2020-09-22T10:45:00Z"/>
              <w:highlight w:val="yellow"/>
            </w:rPr>
          </w:rPrChange>
        </w:rPr>
      </w:pPr>
      <w:ins w:id="409" w:author="Georgiou, Peter (FAA)" w:date="2020-09-22T10:45:00Z">
        <w:r w:rsidRPr="00C178A2">
          <w:rPr>
            <w:b/>
            <w:sz w:val="24"/>
            <w:szCs w:val="24"/>
            <w:rPrChange w:id="410" w:author="Nellis, Donald (FAA)" w:date="2020-09-24T15:19:00Z">
              <w:rPr>
                <w:highlight w:val="yellow"/>
              </w:rPr>
            </w:rPrChange>
          </w:rPr>
          <w:t>CNPC Link System Airborne Radio:</w:t>
        </w:r>
        <w:r w:rsidRPr="00511783">
          <w:rPr>
            <w:sz w:val="24"/>
            <w:szCs w:val="24"/>
            <w:rPrChange w:id="411" w:author="Georgiou, Peter (FAA)" w:date="2020-09-22T20:31:00Z">
              <w:rPr>
                <w:highlight w:val="yellow"/>
              </w:rPr>
            </w:rPrChange>
          </w:rPr>
          <w:t xml:space="preserve"> The CNPC radio that is part of the CNPC Link Airborne Radio System (ARS).</w:t>
        </w:r>
      </w:ins>
    </w:p>
    <w:p w14:paraId="21AEBB6D" w14:textId="77777777" w:rsidR="00CF4560" w:rsidRPr="00511783" w:rsidRDefault="00CF4560" w:rsidP="00CF4560">
      <w:pPr>
        <w:pStyle w:val="Paragraph"/>
        <w:ind w:left="0"/>
        <w:rPr>
          <w:ins w:id="412" w:author="Georgiou, Peter (FAA)" w:date="2020-09-22T10:45:00Z"/>
          <w:sz w:val="24"/>
          <w:szCs w:val="24"/>
          <w:rPrChange w:id="413" w:author="Georgiou, Peter (FAA)" w:date="2020-09-22T20:31:00Z">
            <w:rPr>
              <w:ins w:id="414" w:author="Georgiou, Peter (FAA)" w:date="2020-09-22T10:45:00Z"/>
              <w:highlight w:val="yellow"/>
            </w:rPr>
          </w:rPrChange>
        </w:rPr>
      </w:pPr>
      <w:ins w:id="415" w:author="Georgiou, Peter (FAA)" w:date="2020-09-22T10:45:00Z">
        <w:r w:rsidRPr="00C178A2">
          <w:rPr>
            <w:b/>
            <w:sz w:val="24"/>
            <w:szCs w:val="24"/>
            <w:rPrChange w:id="416" w:author="Nellis, Donald (FAA)" w:date="2020-09-24T15:20:00Z">
              <w:rPr>
                <w:highlight w:val="yellow"/>
              </w:rPr>
            </w:rPrChange>
          </w:rPr>
          <w:t>CNPC Link Ground Radio System (GRS):</w:t>
        </w:r>
        <w:r w:rsidRPr="00511783">
          <w:rPr>
            <w:sz w:val="24"/>
            <w:szCs w:val="24"/>
            <w:rPrChange w:id="417" w:author="Georgiou, Peter (FAA)" w:date="2020-09-22T20:31:00Z">
              <w:rPr>
                <w:highlight w:val="yellow"/>
              </w:rPr>
            </w:rPrChange>
          </w:rPr>
          <w:t xml:space="preserve"> The system that resides on the ground to transmit and receive control and communication data to and from the CNPC Link Airborne Radio System.  The GRS consists of the CNPC Link System Ground Radio, one or more antennas, and all associated cabling.</w:t>
        </w:r>
      </w:ins>
    </w:p>
    <w:p w14:paraId="47590868" w14:textId="77777777" w:rsidR="00CF4560" w:rsidRPr="00511783" w:rsidRDefault="00CF4560" w:rsidP="00CF4560">
      <w:pPr>
        <w:pStyle w:val="Paragraph"/>
        <w:ind w:left="0"/>
        <w:rPr>
          <w:ins w:id="418" w:author="Georgiou, Peter (FAA)" w:date="2020-09-22T10:45:00Z"/>
          <w:sz w:val="24"/>
          <w:szCs w:val="24"/>
          <w:rPrChange w:id="419" w:author="Georgiou, Peter (FAA)" w:date="2020-09-22T20:31:00Z">
            <w:rPr>
              <w:ins w:id="420" w:author="Georgiou, Peter (FAA)" w:date="2020-09-22T10:45:00Z"/>
              <w:highlight w:val="yellow"/>
            </w:rPr>
          </w:rPrChange>
        </w:rPr>
      </w:pPr>
      <w:ins w:id="421" w:author="Georgiou, Peter (FAA)" w:date="2020-09-22T10:45:00Z">
        <w:r w:rsidRPr="00C178A2">
          <w:rPr>
            <w:b/>
            <w:sz w:val="24"/>
            <w:szCs w:val="24"/>
            <w:rPrChange w:id="422" w:author="Nellis, Donald (FAA)" w:date="2020-09-24T15:20:00Z">
              <w:rPr>
                <w:highlight w:val="yellow"/>
              </w:rPr>
            </w:rPrChange>
          </w:rPr>
          <w:t>CNPC Link System Ground Radio:</w:t>
        </w:r>
        <w:r w:rsidRPr="00511783">
          <w:rPr>
            <w:sz w:val="24"/>
            <w:szCs w:val="24"/>
            <w:rPrChange w:id="423" w:author="Georgiou, Peter (FAA)" w:date="2020-09-22T20:31:00Z">
              <w:rPr>
                <w:highlight w:val="yellow"/>
              </w:rPr>
            </w:rPrChange>
          </w:rPr>
          <w:t xml:space="preserve"> The CNPC radio that is part of the CNPC Link Ground Radio System (GRS).</w:t>
        </w:r>
      </w:ins>
    </w:p>
    <w:p w14:paraId="3DA46662" w14:textId="77777777" w:rsidR="00CF4560" w:rsidRPr="00511783" w:rsidRDefault="00CF4560" w:rsidP="00CF4560">
      <w:pPr>
        <w:pStyle w:val="Paragraph"/>
        <w:ind w:left="0"/>
        <w:rPr>
          <w:ins w:id="424" w:author="Georgiou, Peter (FAA)" w:date="2020-09-22T10:45:00Z"/>
          <w:rFonts w:ascii="TimesNewRoman,Italic" w:hAnsi="TimesNewRoman,Italic" w:cs="TimesNewRoman,Italic"/>
          <w:iCs/>
          <w:sz w:val="24"/>
          <w:szCs w:val="24"/>
          <w:lang w:eastAsia="zh-CN"/>
          <w:rPrChange w:id="425" w:author="Georgiou, Peter (FAA)" w:date="2020-09-22T20:31:00Z">
            <w:rPr>
              <w:ins w:id="426" w:author="Georgiou, Peter (FAA)" w:date="2020-09-22T10:45:00Z"/>
              <w:rFonts w:ascii="TimesNewRoman,Italic" w:hAnsi="TimesNewRoman,Italic" w:cs="TimesNewRoman,Italic"/>
              <w:iCs/>
              <w:szCs w:val="24"/>
              <w:highlight w:val="yellow"/>
              <w:lang w:eastAsia="zh-CN"/>
            </w:rPr>
          </w:rPrChange>
        </w:rPr>
      </w:pPr>
      <w:ins w:id="427" w:author="Georgiou, Peter (FAA)" w:date="2020-09-22T10:45:00Z">
        <w:r w:rsidRPr="00C178A2">
          <w:rPr>
            <w:b/>
            <w:sz w:val="24"/>
            <w:szCs w:val="24"/>
            <w:rPrChange w:id="428" w:author="Nellis, Donald (FAA)" w:date="2020-09-24T15:20:00Z">
              <w:rPr>
                <w:szCs w:val="22"/>
                <w:highlight w:val="yellow"/>
              </w:rPr>
            </w:rPrChange>
          </w:rPr>
          <w:t>Pilot Station:</w:t>
        </w:r>
        <w:r w:rsidRPr="00511783">
          <w:rPr>
            <w:sz w:val="24"/>
            <w:szCs w:val="24"/>
            <w:rPrChange w:id="429" w:author="Georgiou, Peter (FAA)" w:date="2020-09-22T20:31:00Z">
              <w:rPr>
                <w:szCs w:val="22"/>
                <w:highlight w:val="yellow"/>
              </w:rPr>
            </w:rPrChange>
          </w:rPr>
          <w:t xml:space="preserve"> </w:t>
        </w:r>
        <w:r w:rsidRPr="00511783">
          <w:rPr>
            <w:color w:val="000000" w:themeColor="text1"/>
            <w:sz w:val="24"/>
            <w:szCs w:val="24"/>
            <w:rPrChange w:id="430" w:author="Georgiou, Peter (FAA)" w:date="2020-09-22T20:31:00Z">
              <w:rPr>
                <w:color w:val="000000" w:themeColor="text1"/>
                <w:szCs w:val="22"/>
                <w:highlight w:val="yellow"/>
              </w:rPr>
            </w:rPrChange>
          </w:rPr>
          <w:t>The equipment used to maintain control, communicate, guide, or otherwise manage an unmanned aircraft (UA).</w:t>
        </w:r>
      </w:ins>
    </w:p>
    <w:p w14:paraId="675E382C" w14:textId="1239B514" w:rsidR="00CF4560" w:rsidRPr="00511783" w:rsidRDefault="00CF4560" w:rsidP="00BE25C8">
      <w:pPr>
        <w:tabs>
          <w:tab w:val="clear" w:pos="1134"/>
          <w:tab w:val="clear" w:pos="1871"/>
          <w:tab w:val="clear" w:pos="2268"/>
        </w:tabs>
        <w:overflowPunct/>
        <w:spacing w:before="0"/>
        <w:textAlignment w:val="auto"/>
        <w:rPr>
          <w:ins w:id="431" w:author="Georgiou, Peter (FAA)" w:date="2020-09-22T10:45:00Z"/>
          <w:rFonts w:ascii="TimesNewRoman" w:hAnsi="TimesNewRoman" w:cs="TimesNewRoman"/>
          <w:szCs w:val="24"/>
          <w:lang w:val="en-US" w:eastAsia="zh-CN"/>
          <w:rPrChange w:id="432" w:author="Georgiou, Peter (FAA)" w:date="2020-09-22T20:31:00Z">
            <w:rPr>
              <w:ins w:id="433" w:author="Georgiou, Peter (FAA)" w:date="2020-09-22T10:45:00Z"/>
              <w:rFonts w:ascii="TimesNewRoman" w:hAnsi="TimesNewRoman" w:cs="TimesNewRoman"/>
              <w:szCs w:val="24"/>
              <w:highlight w:val="yellow"/>
              <w:lang w:val="en-US" w:eastAsia="zh-CN"/>
            </w:rPr>
          </w:rPrChange>
        </w:rPr>
      </w:pPr>
      <w:ins w:id="434" w:author="Georgiou, Peter (FAA)" w:date="2020-09-22T10:45:00Z">
        <w:r w:rsidRPr="00C178A2">
          <w:rPr>
            <w:rFonts w:ascii="TimesNewRoman,Italic" w:hAnsi="TimesNewRoman,Italic" w:cs="TimesNewRoman,Italic"/>
            <w:b/>
            <w:iCs/>
            <w:szCs w:val="24"/>
            <w:lang w:val="en-US" w:eastAsia="zh-CN"/>
            <w:rPrChange w:id="435" w:author="Nellis, Donald (FAA)" w:date="2020-09-24T15:20:00Z">
              <w:rPr>
                <w:rFonts w:ascii="TimesNewRoman,Italic" w:hAnsi="TimesNewRoman,Italic" w:cs="TimesNewRoman,Italic"/>
                <w:iCs/>
                <w:szCs w:val="24"/>
                <w:highlight w:val="yellow"/>
                <w:lang w:val="en-US" w:eastAsia="zh-CN"/>
              </w:rPr>
            </w:rPrChange>
          </w:rPr>
          <w:t>Radio line-of-Sight (LoS)</w:t>
        </w:r>
        <w:r w:rsidRPr="00C178A2">
          <w:rPr>
            <w:rFonts w:ascii="TimesNewRoman" w:hAnsi="TimesNewRoman" w:cs="TimesNewRoman"/>
            <w:b/>
            <w:szCs w:val="24"/>
            <w:lang w:val="en-US" w:eastAsia="zh-CN"/>
            <w:rPrChange w:id="436" w:author="Nellis, Donald (FAA)" w:date="2020-09-24T15:20:00Z">
              <w:rPr>
                <w:rFonts w:ascii="TimesNewRoman" w:hAnsi="TimesNewRoman" w:cs="TimesNewRoman"/>
                <w:szCs w:val="24"/>
                <w:highlight w:val="yellow"/>
                <w:lang w:val="en-US" w:eastAsia="zh-CN"/>
              </w:rPr>
            </w:rPrChange>
          </w:rPr>
          <w:t>:</w:t>
        </w:r>
        <w:r w:rsidRPr="00511783">
          <w:rPr>
            <w:rFonts w:ascii="TimesNewRoman" w:hAnsi="TimesNewRoman" w:cs="TimesNewRoman"/>
            <w:szCs w:val="24"/>
            <w:lang w:val="en-US" w:eastAsia="zh-CN"/>
            <w:rPrChange w:id="437" w:author="Georgiou, Peter (FAA)" w:date="2020-09-22T20:31:00Z">
              <w:rPr>
                <w:rFonts w:ascii="TimesNewRoman" w:hAnsi="TimesNewRoman" w:cs="TimesNewRoman"/>
                <w:szCs w:val="24"/>
                <w:highlight w:val="yellow"/>
                <w:lang w:val="en-US" w:eastAsia="zh-CN"/>
              </w:rPr>
            </w:rPrChange>
          </w:rPr>
          <w:t xml:space="preserve"> is defined as the direct radio line of sight radiocommunication between</w:t>
        </w:r>
      </w:ins>
      <w:r w:rsidR="00BE25C8">
        <w:rPr>
          <w:rFonts w:ascii="TimesNewRoman" w:hAnsi="TimesNewRoman" w:cs="TimesNewRoman"/>
          <w:szCs w:val="24"/>
          <w:lang w:val="en-US" w:eastAsia="zh-CN"/>
        </w:rPr>
        <w:t xml:space="preserve"> </w:t>
      </w:r>
      <w:ins w:id="438" w:author="Georgiou, Peter (FAA)" w:date="2020-09-22T10:45:00Z">
        <w:r w:rsidRPr="00511783">
          <w:rPr>
            <w:rFonts w:ascii="TimesNewRoman" w:hAnsi="TimesNewRoman" w:cs="TimesNewRoman"/>
            <w:szCs w:val="24"/>
            <w:lang w:val="en-US" w:eastAsia="zh-CN"/>
            <w:rPrChange w:id="439" w:author="Georgiou, Peter (FAA)" w:date="2020-09-22T20:31:00Z">
              <w:rPr>
                <w:rFonts w:ascii="TimesNewRoman" w:hAnsi="TimesNewRoman" w:cs="TimesNewRoman"/>
                <w:szCs w:val="24"/>
                <w:highlight w:val="yellow"/>
                <w:lang w:val="en-US" w:eastAsia="zh-CN"/>
              </w:rPr>
            </w:rPrChange>
          </w:rPr>
          <w:t>the UA and UACS.</w:t>
        </w:r>
      </w:ins>
    </w:p>
    <w:p w14:paraId="249DE1A7" w14:textId="2EDF3AE2" w:rsidR="00CF4560" w:rsidRPr="00511783" w:rsidDel="00C178A2" w:rsidRDefault="00CF4560" w:rsidP="00CF4560">
      <w:pPr>
        <w:tabs>
          <w:tab w:val="clear" w:pos="1134"/>
          <w:tab w:val="clear" w:pos="1871"/>
          <w:tab w:val="clear" w:pos="2268"/>
        </w:tabs>
        <w:overflowPunct/>
        <w:spacing w:before="0" w:line="360" w:lineRule="auto"/>
        <w:textAlignment w:val="auto"/>
        <w:rPr>
          <w:ins w:id="440" w:author="Georgiou, Peter (FAA)" w:date="2020-09-22T10:45:00Z"/>
          <w:del w:id="441" w:author="Nellis, Donald (FAA)" w:date="2020-09-24T15:11:00Z"/>
          <w:rFonts w:ascii="TimesNewRoman" w:hAnsi="TimesNewRoman" w:cs="TimesNewRoman"/>
          <w:szCs w:val="24"/>
          <w:lang w:val="en-US" w:eastAsia="zh-CN"/>
          <w:rPrChange w:id="442" w:author="Georgiou, Peter (FAA)" w:date="2020-09-22T20:31:00Z">
            <w:rPr>
              <w:ins w:id="443" w:author="Georgiou, Peter (FAA)" w:date="2020-09-22T10:45:00Z"/>
              <w:del w:id="444" w:author="Nellis, Donald (FAA)" w:date="2020-09-24T15:11:00Z"/>
              <w:rFonts w:ascii="TimesNewRoman" w:hAnsi="TimesNewRoman" w:cs="TimesNewRoman"/>
              <w:szCs w:val="24"/>
              <w:highlight w:val="yellow"/>
              <w:lang w:val="en-US" w:eastAsia="zh-CN"/>
            </w:rPr>
          </w:rPrChange>
        </w:rPr>
      </w:pPr>
      <w:commentRangeStart w:id="445"/>
      <w:ins w:id="446" w:author="Georgiou, Peter (FAA)" w:date="2020-09-22T10:45:00Z">
        <w:del w:id="447" w:author="Nellis, Donald (FAA)" w:date="2020-09-24T15:11:00Z">
          <w:r w:rsidRPr="00511783" w:rsidDel="00C178A2">
            <w:rPr>
              <w:rFonts w:ascii="TimesNewRoman,Italic" w:hAnsi="TimesNewRoman,Italic" w:cs="TimesNewRoman,Italic"/>
              <w:iCs/>
              <w:szCs w:val="24"/>
              <w:lang w:val="en-US" w:eastAsia="zh-CN"/>
              <w:rPrChange w:id="448" w:author="Georgiou, Peter (FAA)" w:date="2020-09-22T20:31:00Z">
                <w:rPr>
                  <w:rFonts w:ascii="TimesNewRoman,Italic" w:hAnsi="TimesNewRoman,Italic" w:cs="TimesNewRoman,Italic"/>
                  <w:iCs/>
                  <w:szCs w:val="24"/>
                  <w:highlight w:val="yellow"/>
                  <w:lang w:val="en-US" w:eastAsia="zh-CN"/>
                </w:rPr>
              </w:rPrChange>
            </w:rPr>
            <w:delText>Unmanned Aircraft (UA)</w:delText>
          </w:r>
          <w:r w:rsidRPr="00511783" w:rsidDel="00C178A2">
            <w:rPr>
              <w:rFonts w:ascii="TimesNewRoman" w:hAnsi="TimesNewRoman" w:cs="TimesNewRoman"/>
              <w:szCs w:val="24"/>
              <w:lang w:val="en-US" w:eastAsia="zh-CN"/>
              <w:rPrChange w:id="449" w:author="Georgiou, Peter (FAA)" w:date="2020-09-22T20:31:00Z">
                <w:rPr>
                  <w:rFonts w:ascii="TimesNewRoman" w:hAnsi="TimesNewRoman" w:cs="TimesNewRoman"/>
                  <w:szCs w:val="24"/>
                  <w:highlight w:val="yellow"/>
                  <w:lang w:val="en-US" w:eastAsia="zh-CN"/>
                </w:rPr>
              </w:rPrChange>
            </w:rPr>
            <w:delText>: Designates all types of aircraft remotely controlled.</w:delText>
          </w:r>
        </w:del>
      </w:ins>
    </w:p>
    <w:p w14:paraId="57E68C33" w14:textId="0074DAC6" w:rsidR="00CF4560" w:rsidRPr="00511783" w:rsidDel="00C178A2" w:rsidRDefault="00CF4560" w:rsidP="00CF4560">
      <w:pPr>
        <w:tabs>
          <w:tab w:val="clear" w:pos="1134"/>
          <w:tab w:val="clear" w:pos="1871"/>
          <w:tab w:val="clear" w:pos="2268"/>
        </w:tabs>
        <w:overflowPunct/>
        <w:spacing w:before="0"/>
        <w:textAlignment w:val="auto"/>
        <w:rPr>
          <w:ins w:id="450" w:author="Georgiou, Peter (FAA)" w:date="2020-09-22T19:08:00Z"/>
          <w:del w:id="451" w:author="Nellis, Donald (FAA)" w:date="2020-09-24T15:11:00Z"/>
          <w:rFonts w:ascii="TimesNewRoman" w:hAnsi="TimesNewRoman" w:cs="TimesNewRoman"/>
          <w:szCs w:val="24"/>
          <w:lang w:val="en-US" w:eastAsia="zh-CN"/>
        </w:rPr>
      </w:pPr>
      <w:ins w:id="452" w:author="Georgiou, Peter (FAA)" w:date="2020-09-22T10:45:00Z">
        <w:del w:id="453" w:author="Nellis, Donald (FAA)" w:date="2020-09-24T15:11:00Z">
          <w:r w:rsidRPr="00511783" w:rsidDel="00C178A2">
            <w:rPr>
              <w:rFonts w:ascii="TimesNewRoman,Italic" w:hAnsi="TimesNewRoman,Italic" w:cs="TimesNewRoman,Italic"/>
              <w:iCs/>
              <w:szCs w:val="24"/>
              <w:lang w:val="en-US" w:eastAsia="zh-CN"/>
              <w:rPrChange w:id="454" w:author="Georgiou, Peter (FAA)" w:date="2020-09-22T20:31:00Z">
                <w:rPr>
                  <w:rFonts w:ascii="TimesNewRoman,Italic" w:hAnsi="TimesNewRoman,Italic" w:cs="TimesNewRoman,Italic"/>
                  <w:iCs/>
                  <w:szCs w:val="24"/>
                  <w:highlight w:val="yellow"/>
                  <w:lang w:val="en-US" w:eastAsia="zh-CN"/>
                </w:rPr>
              </w:rPrChange>
            </w:rPr>
            <w:delText>Unmanned Aircraft Control Station (UACS)</w:delText>
          </w:r>
          <w:r w:rsidRPr="00511783" w:rsidDel="00C178A2">
            <w:rPr>
              <w:rFonts w:ascii="TimesNewRoman" w:hAnsi="TimesNewRoman" w:cs="TimesNewRoman"/>
              <w:szCs w:val="24"/>
              <w:lang w:val="en-US" w:eastAsia="zh-CN"/>
              <w:rPrChange w:id="455" w:author="Georgiou, Peter (FAA)" w:date="2020-09-22T20:31:00Z">
                <w:rPr>
                  <w:rFonts w:ascii="TimesNewRoman" w:hAnsi="TimesNewRoman" w:cs="TimesNewRoman"/>
                  <w:szCs w:val="24"/>
                  <w:highlight w:val="yellow"/>
                  <w:lang w:val="en-US" w:eastAsia="zh-CN"/>
                </w:rPr>
              </w:rPrChange>
            </w:rPr>
            <w:delText>: Facilities from which a UA is controlled remotely.</w:delText>
          </w:r>
        </w:del>
      </w:ins>
    </w:p>
    <w:p w14:paraId="07C0A67B" w14:textId="09B97B0E" w:rsidR="00A13AAA" w:rsidRPr="00511783" w:rsidDel="00C178A2" w:rsidRDefault="00A13AAA" w:rsidP="00CF4560">
      <w:pPr>
        <w:tabs>
          <w:tab w:val="clear" w:pos="1134"/>
          <w:tab w:val="clear" w:pos="1871"/>
          <w:tab w:val="clear" w:pos="2268"/>
        </w:tabs>
        <w:overflowPunct/>
        <w:spacing w:before="0"/>
        <w:textAlignment w:val="auto"/>
        <w:rPr>
          <w:ins w:id="456" w:author="Georgiou, Peter (FAA)" w:date="2020-09-22T10:45:00Z"/>
          <w:del w:id="457" w:author="Nellis, Donald (FAA)" w:date="2020-09-24T15:11:00Z"/>
          <w:rFonts w:ascii="TimesNewRoman" w:hAnsi="TimesNewRoman" w:cs="TimesNewRoman"/>
          <w:szCs w:val="24"/>
          <w:lang w:val="en-US" w:eastAsia="zh-CN"/>
          <w:rPrChange w:id="458" w:author="Georgiou, Peter (FAA)" w:date="2020-09-22T20:31:00Z">
            <w:rPr>
              <w:ins w:id="459" w:author="Georgiou, Peter (FAA)" w:date="2020-09-22T10:45:00Z"/>
              <w:del w:id="460" w:author="Nellis, Donald (FAA)" w:date="2020-09-24T15:11:00Z"/>
              <w:rFonts w:ascii="TimesNewRoman" w:hAnsi="TimesNewRoman" w:cs="TimesNewRoman"/>
              <w:szCs w:val="24"/>
              <w:highlight w:val="yellow"/>
              <w:lang w:val="en-US" w:eastAsia="zh-CN"/>
            </w:rPr>
          </w:rPrChange>
        </w:rPr>
      </w:pPr>
      <w:ins w:id="461" w:author="Georgiou, Peter (FAA)" w:date="2020-09-22T19:08:00Z">
        <w:del w:id="462" w:author="Nellis, Donald (FAA)" w:date="2020-09-24T15:11:00Z">
          <w:r w:rsidRPr="00511783" w:rsidDel="00C178A2">
            <w:rPr>
              <w:rFonts w:ascii="TimesNewRoman" w:hAnsi="TimesNewRoman" w:cs="TimesNewRoman"/>
              <w:szCs w:val="24"/>
              <w:lang w:val="en-US" w:eastAsia="zh-CN"/>
            </w:rPr>
            <w:delText>Unmanned Aircraft Systems (UAS)</w:delText>
          </w:r>
        </w:del>
      </w:ins>
      <w:commentRangeEnd w:id="445"/>
      <w:r w:rsidR="00BE25C8">
        <w:rPr>
          <w:rStyle w:val="CommentReference"/>
        </w:rPr>
        <w:commentReference w:id="445"/>
      </w:r>
    </w:p>
    <w:p w14:paraId="58B862E5" w14:textId="77777777" w:rsidR="00CF4560" w:rsidRPr="00423074" w:rsidRDefault="00CF4560" w:rsidP="00CA32B2">
      <w:pPr>
        <w:rPr>
          <w:rFonts w:eastAsia="MS Mincho"/>
        </w:rPr>
      </w:pPr>
    </w:p>
    <w:p w14:paraId="484B381A" w14:textId="20F91649" w:rsidR="001F0858" w:rsidRPr="00423074" w:rsidRDefault="001F0858" w:rsidP="00CA32B2">
      <w:pPr>
        <w:pStyle w:val="Heading1"/>
      </w:pPr>
      <w:r w:rsidRPr="00423074">
        <w:lastRenderedPageBreak/>
        <w:t>2</w:t>
      </w:r>
      <w:r w:rsidRPr="00423074">
        <w:tab/>
        <w:t>Characteristics of Terrestrial Air-Ground CNPC links</w:t>
      </w:r>
    </w:p>
    <w:p w14:paraId="08B41EDB" w14:textId="53A326A9" w:rsidR="001F0858" w:rsidRDefault="001F0858" w:rsidP="001F0858">
      <w:pPr>
        <w:keepNext/>
        <w:keepLines/>
        <w:spacing w:after="120"/>
        <w:ind w:left="1134" w:hanging="1134"/>
        <w:jc w:val="both"/>
        <w:outlineLvl w:val="0"/>
        <w:rPr>
          <w:b/>
          <w:sz w:val="28"/>
        </w:rPr>
      </w:pPr>
      <w:r w:rsidRPr="00423074">
        <w:rPr>
          <w:b/>
          <w:sz w:val="28"/>
        </w:rPr>
        <w:t>2.1</w:t>
      </w:r>
      <w:r w:rsidRPr="00423074">
        <w:rPr>
          <w:b/>
          <w:sz w:val="28"/>
        </w:rPr>
        <w:tab/>
        <w:t>UA and CS Link Characteristics</w:t>
      </w:r>
    </w:p>
    <w:p w14:paraId="6EAA8125" w14:textId="77777777" w:rsidR="001F0858" w:rsidRPr="00423074" w:rsidRDefault="001F0858" w:rsidP="0098606E">
      <w:pPr>
        <w:pStyle w:val="TableNo"/>
        <w:rPr>
          <w:rFonts w:eastAsia="MS Mincho"/>
        </w:rPr>
      </w:pPr>
      <w:r w:rsidRPr="00423074">
        <w:rPr>
          <w:rFonts w:eastAsia="MS Mincho"/>
        </w:rPr>
        <w:t>TABLE 1</w:t>
      </w:r>
    </w:p>
    <w:p w14:paraId="1E295C82" w14:textId="34F74869" w:rsidR="001F0858" w:rsidRPr="00423074" w:rsidRDefault="001F0858" w:rsidP="0098606E">
      <w:pPr>
        <w:pStyle w:val="Tabletitle"/>
        <w:rPr>
          <w:rFonts w:eastAsia="MS Mincho"/>
        </w:rPr>
      </w:pPr>
      <w:r w:rsidRPr="00423074">
        <w:rPr>
          <w:rFonts w:eastAsia="MS Mincho"/>
        </w:rPr>
        <w:t xml:space="preserve">Transmission </w:t>
      </w:r>
      <w:r w:rsidR="0098606E" w:rsidRPr="00423074">
        <w:rPr>
          <w:rFonts w:eastAsia="MS Mincho"/>
        </w:rPr>
        <w:t xml:space="preserve">and </w:t>
      </w:r>
      <w:r w:rsidRPr="00423074">
        <w:rPr>
          <w:rFonts w:eastAsia="MS Mincho"/>
        </w:rPr>
        <w:t>Reception Characteristics</w:t>
      </w:r>
    </w:p>
    <w:tbl>
      <w:tblPr>
        <w:tblStyle w:val="TableGrid3"/>
        <w:tblW w:w="9630" w:type="dxa"/>
        <w:tblInd w:w="85" w:type="dxa"/>
        <w:tblLayout w:type="fixed"/>
        <w:tblLook w:val="04A0" w:firstRow="1" w:lastRow="0" w:firstColumn="1" w:lastColumn="0" w:noHBand="0" w:noVBand="1"/>
      </w:tblPr>
      <w:tblGrid>
        <w:gridCol w:w="2433"/>
        <w:gridCol w:w="992"/>
        <w:gridCol w:w="3119"/>
        <w:gridCol w:w="3086"/>
      </w:tblGrid>
      <w:tr w:rsidR="001F0858" w:rsidRPr="00423074" w14:paraId="0F6639D7" w14:textId="77777777" w:rsidTr="0098606E">
        <w:trPr>
          <w:tblHeader/>
        </w:trPr>
        <w:tc>
          <w:tcPr>
            <w:tcW w:w="2433" w:type="dxa"/>
          </w:tcPr>
          <w:p w14:paraId="1BE31118" w14:textId="77777777" w:rsidR="001F0858" w:rsidRPr="00423074" w:rsidRDefault="001F0858" w:rsidP="0098606E">
            <w:pPr>
              <w:pStyle w:val="Tablehead"/>
            </w:pPr>
          </w:p>
        </w:tc>
        <w:tc>
          <w:tcPr>
            <w:tcW w:w="992" w:type="dxa"/>
          </w:tcPr>
          <w:p w14:paraId="71138B06" w14:textId="77777777" w:rsidR="001F0858" w:rsidRPr="00423074" w:rsidRDefault="001F0858" w:rsidP="0098606E">
            <w:pPr>
              <w:pStyle w:val="Tablehead"/>
            </w:pPr>
            <w:r w:rsidRPr="00423074">
              <w:t>Units</w:t>
            </w:r>
          </w:p>
        </w:tc>
        <w:tc>
          <w:tcPr>
            <w:tcW w:w="3119" w:type="dxa"/>
            <w:vAlign w:val="center"/>
          </w:tcPr>
          <w:p w14:paraId="15C9660F" w14:textId="45A72B66" w:rsidR="001F0858" w:rsidRPr="00423074" w:rsidRDefault="001F0858" w:rsidP="0098606E">
            <w:pPr>
              <w:pStyle w:val="Tablehead"/>
            </w:pPr>
            <w:r w:rsidRPr="005F30DF">
              <w:t>CNPC</w:t>
            </w:r>
            <w:r w:rsidR="0098606E">
              <w:br/>
            </w:r>
            <w:r w:rsidRPr="005F30DF">
              <w:t xml:space="preserve">Link System </w:t>
            </w:r>
            <w:r>
              <w:t>Airborne</w:t>
            </w:r>
            <w:r w:rsidRPr="005F30DF">
              <w:t xml:space="preserve"> Radios</w:t>
            </w:r>
          </w:p>
        </w:tc>
        <w:tc>
          <w:tcPr>
            <w:tcW w:w="3086" w:type="dxa"/>
          </w:tcPr>
          <w:p w14:paraId="6A5D111B" w14:textId="543C1FCA" w:rsidR="001F0858" w:rsidRPr="00423074" w:rsidRDefault="001F0858" w:rsidP="0098606E">
            <w:pPr>
              <w:pStyle w:val="Tablehead"/>
            </w:pPr>
            <w:r w:rsidRPr="005F30DF">
              <w:t>CNPC</w:t>
            </w:r>
            <w:r w:rsidR="0098606E">
              <w:br/>
            </w:r>
            <w:r w:rsidRPr="005F30DF">
              <w:t xml:space="preserve">Link System </w:t>
            </w:r>
            <w:r>
              <w:t>Ground</w:t>
            </w:r>
            <w:r w:rsidRPr="005F30DF">
              <w:t xml:space="preserve"> Radios</w:t>
            </w:r>
          </w:p>
        </w:tc>
      </w:tr>
      <w:tr w:rsidR="001F0858" w:rsidRPr="00423074" w14:paraId="504BD0C1" w14:textId="77777777" w:rsidTr="0098606E">
        <w:tc>
          <w:tcPr>
            <w:tcW w:w="2433" w:type="dxa"/>
          </w:tcPr>
          <w:p w14:paraId="5FC59856" w14:textId="77777777" w:rsidR="001F0858" w:rsidRPr="00423074" w:rsidRDefault="001F0858" w:rsidP="0098606E">
            <w:pPr>
              <w:pStyle w:val="Tabletext"/>
            </w:pPr>
            <w:r w:rsidRPr="00423074">
              <w:rPr>
                <w:bCs/>
              </w:rPr>
              <w:t>Frequency of Operation</w:t>
            </w:r>
          </w:p>
        </w:tc>
        <w:tc>
          <w:tcPr>
            <w:tcW w:w="992" w:type="dxa"/>
          </w:tcPr>
          <w:p w14:paraId="3A721407" w14:textId="77777777" w:rsidR="001F0858" w:rsidRPr="00423074" w:rsidRDefault="001F0858" w:rsidP="0098606E">
            <w:pPr>
              <w:pStyle w:val="Tabletext"/>
              <w:jc w:val="center"/>
              <w:rPr>
                <w:bCs/>
              </w:rPr>
            </w:pPr>
            <w:r w:rsidRPr="00423074">
              <w:rPr>
                <w:bCs/>
              </w:rPr>
              <w:t>MHz</w:t>
            </w:r>
          </w:p>
        </w:tc>
        <w:tc>
          <w:tcPr>
            <w:tcW w:w="3119" w:type="dxa"/>
          </w:tcPr>
          <w:p w14:paraId="457722E4" w14:textId="77777777" w:rsidR="001F0858" w:rsidRPr="00423074" w:rsidRDefault="001F0858" w:rsidP="0098606E">
            <w:pPr>
              <w:pStyle w:val="Tabletext"/>
              <w:jc w:val="center"/>
              <w:rPr>
                <w:bCs/>
              </w:rPr>
            </w:pPr>
            <w:r w:rsidRPr="00423074">
              <w:rPr>
                <w:bCs/>
              </w:rPr>
              <w:t>5 030 to 5 091</w:t>
            </w:r>
          </w:p>
        </w:tc>
        <w:tc>
          <w:tcPr>
            <w:tcW w:w="3086" w:type="dxa"/>
          </w:tcPr>
          <w:p w14:paraId="06825036" w14:textId="77777777" w:rsidR="001F0858" w:rsidRPr="00423074" w:rsidRDefault="001F0858" w:rsidP="0098606E">
            <w:pPr>
              <w:pStyle w:val="Tabletext"/>
              <w:jc w:val="center"/>
              <w:rPr>
                <w:bCs/>
              </w:rPr>
            </w:pPr>
            <w:r w:rsidRPr="00423074">
              <w:rPr>
                <w:bCs/>
              </w:rPr>
              <w:t>5 030 to 5 091</w:t>
            </w:r>
          </w:p>
        </w:tc>
      </w:tr>
      <w:tr w:rsidR="001F0858" w:rsidRPr="00423074" w14:paraId="63AB5922" w14:textId="77777777" w:rsidTr="0098606E">
        <w:tc>
          <w:tcPr>
            <w:tcW w:w="2433" w:type="dxa"/>
          </w:tcPr>
          <w:p w14:paraId="07944B3E" w14:textId="77777777" w:rsidR="001F0858" w:rsidRPr="00423074" w:rsidRDefault="001F0858" w:rsidP="0098606E">
            <w:pPr>
              <w:pStyle w:val="Tabletext"/>
              <w:rPr>
                <w:bCs/>
              </w:rPr>
            </w:pPr>
            <w:r w:rsidRPr="00423074">
              <w:rPr>
                <w:bCs/>
              </w:rPr>
              <w:t>Baseband Signal</w:t>
            </w:r>
          </w:p>
        </w:tc>
        <w:tc>
          <w:tcPr>
            <w:tcW w:w="992" w:type="dxa"/>
          </w:tcPr>
          <w:p w14:paraId="5F1735CE" w14:textId="77777777" w:rsidR="001F0858" w:rsidRPr="00423074" w:rsidRDefault="001F0858" w:rsidP="0098606E">
            <w:pPr>
              <w:pStyle w:val="Tabletext"/>
              <w:jc w:val="center"/>
            </w:pPr>
          </w:p>
        </w:tc>
        <w:tc>
          <w:tcPr>
            <w:tcW w:w="3119" w:type="dxa"/>
          </w:tcPr>
          <w:p w14:paraId="18780717" w14:textId="77777777" w:rsidR="001F0858" w:rsidRPr="00423074" w:rsidRDefault="001F0858" w:rsidP="0098606E">
            <w:pPr>
              <w:pStyle w:val="Tabletext"/>
              <w:jc w:val="center"/>
              <w:rPr>
                <w:bCs/>
              </w:rPr>
            </w:pPr>
            <w:r w:rsidRPr="00423074">
              <w:rPr>
                <w:bCs/>
              </w:rPr>
              <w:t>Data</w:t>
            </w:r>
          </w:p>
        </w:tc>
        <w:tc>
          <w:tcPr>
            <w:tcW w:w="3086" w:type="dxa"/>
          </w:tcPr>
          <w:p w14:paraId="4FB4BC5F" w14:textId="77777777" w:rsidR="001F0858" w:rsidRPr="00423074" w:rsidRDefault="001F0858" w:rsidP="0098606E">
            <w:pPr>
              <w:pStyle w:val="Tabletext"/>
              <w:jc w:val="center"/>
              <w:rPr>
                <w:bCs/>
              </w:rPr>
            </w:pPr>
            <w:r w:rsidRPr="00423074">
              <w:rPr>
                <w:bCs/>
              </w:rPr>
              <w:t>Data</w:t>
            </w:r>
          </w:p>
        </w:tc>
      </w:tr>
      <w:tr w:rsidR="001F0858" w:rsidRPr="00423074" w14:paraId="6949F4D5" w14:textId="77777777" w:rsidTr="0098606E">
        <w:tc>
          <w:tcPr>
            <w:tcW w:w="2433" w:type="dxa"/>
          </w:tcPr>
          <w:p w14:paraId="3F875846" w14:textId="77777777" w:rsidR="001F0858" w:rsidRPr="00423074" w:rsidRDefault="001F0858" w:rsidP="0098606E">
            <w:pPr>
              <w:pStyle w:val="Tabletext"/>
              <w:rPr>
                <w:bCs/>
              </w:rPr>
            </w:pPr>
            <w:r w:rsidRPr="00423074">
              <w:rPr>
                <w:bCs/>
              </w:rPr>
              <w:t>User Data Rates</w:t>
            </w:r>
          </w:p>
        </w:tc>
        <w:tc>
          <w:tcPr>
            <w:tcW w:w="992" w:type="dxa"/>
          </w:tcPr>
          <w:p w14:paraId="465256FC" w14:textId="77777777" w:rsidR="001F0858" w:rsidRPr="00423074" w:rsidRDefault="001F0858" w:rsidP="0098606E">
            <w:pPr>
              <w:pStyle w:val="Tabletext"/>
              <w:jc w:val="center"/>
              <w:rPr>
                <w:bCs/>
              </w:rPr>
            </w:pPr>
            <w:r w:rsidRPr="00423074">
              <w:rPr>
                <w:bCs/>
              </w:rPr>
              <w:t>kbps</w:t>
            </w:r>
          </w:p>
        </w:tc>
        <w:tc>
          <w:tcPr>
            <w:tcW w:w="3119" w:type="dxa"/>
          </w:tcPr>
          <w:p w14:paraId="5FDFEE6B" w14:textId="77777777" w:rsidR="001F0858" w:rsidRPr="00423074" w:rsidRDefault="001F0858" w:rsidP="0098606E">
            <w:pPr>
              <w:pStyle w:val="Tabletext"/>
              <w:jc w:val="center"/>
              <w:rPr>
                <w:bCs/>
              </w:rPr>
            </w:pPr>
            <w:r w:rsidRPr="00423074">
              <w:rPr>
                <w:bCs/>
              </w:rPr>
              <w:t>7.04 to 34.8</w:t>
            </w:r>
          </w:p>
        </w:tc>
        <w:tc>
          <w:tcPr>
            <w:tcW w:w="3086" w:type="dxa"/>
          </w:tcPr>
          <w:p w14:paraId="2CCA55CA" w14:textId="77777777" w:rsidR="001F0858" w:rsidRPr="00423074" w:rsidRDefault="001F0858" w:rsidP="0098606E">
            <w:pPr>
              <w:pStyle w:val="Tabletext"/>
              <w:jc w:val="center"/>
              <w:rPr>
                <w:bCs/>
              </w:rPr>
            </w:pPr>
            <w:r w:rsidRPr="00423074">
              <w:rPr>
                <w:bCs/>
              </w:rPr>
              <w:t>7.04 to 34.8</w:t>
            </w:r>
          </w:p>
        </w:tc>
      </w:tr>
      <w:tr w:rsidR="001F0858" w:rsidRPr="00423074" w14:paraId="520E4BFF" w14:textId="77777777" w:rsidTr="0098606E">
        <w:tc>
          <w:tcPr>
            <w:tcW w:w="2433" w:type="dxa"/>
          </w:tcPr>
          <w:p w14:paraId="55427009" w14:textId="77777777" w:rsidR="001F0858" w:rsidRPr="00423074" w:rsidRDefault="001F0858" w:rsidP="0098606E">
            <w:pPr>
              <w:pStyle w:val="Tabletext"/>
              <w:rPr>
                <w:bCs/>
              </w:rPr>
            </w:pPr>
            <w:r w:rsidRPr="00423074">
              <w:rPr>
                <w:bCs/>
              </w:rPr>
              <w:t>Duplexing</w:t>
            </w:r>
          </w:p>
        </w:tc>
        <w:tc>
          <w:tcPr>
            <w:tcW w:w="992" w:type="dxa"/>
          </w:tcPr>
          <w:p w14:paraId="70D0EF3F" w14:textId="77777777" w:rsidR="001F0858" w:rsidRPr="00423074" w:rsidRDefault="001F0858" w:rsidP="0098606E">
            <w:pPr>
              <w:pStyle w:val="Tabletext"/>
              <w:jc w:val="center"/>
            </w:pPr>
          </w:p>
        </w:tc>
        <w:tc>
          <w:tcPr>
            <w:tcW w:w="3119" w:type="dxa"/>
          </w:tcPr>
          <w:p w14:paraId="1A7725E5" w14:textId="77777777" w:rsidR="001F0858" w:rsidRPr="00423074" w:rsidRDefault="001F0858" w:rsidP="0098606E">
            <w:pPr>
              <w:pStyle w:val="Tabletext"/>
              <w:jc w:val="center"/>
              <w:rPr>
                <w:bCs/>
              </w:rPr>
            </w:pPr>
            <w:r w:rsidRPr="00423074">
              <w:rPr>
                <w:bCs/>
              </w:rPr>
              <w:t>Time Division</w:t>
            </w:r>
          </w:p>
        </w:tc>
        <w:tc>
          <w:tcPr>
            <w:tcW w:w="3086" w:type="dxa"/>
          </w:tcPr>
          <w:p w14:paraId="67F58C25" w14:textId="77777777" w:rsidR="001F0858" w:rsidRPr="00423074" w:rsidRDefault="001F0858" w:rsidP="0098606E">
            <w:pPr>
              <w:pStyle w:val="Tabletext"/>
              <w:jc w:val="center"/>
              <w:rPr>
                <w:bCs/>
              </w:rPr>
            </w:pPr>
            <w:r w:rsidRPr="00423074">
              <w:rPr>
                <w:bCs/>
              </w:rPr>
              <w:t>Time Division</w:t>
            </w:r>
          </w:p>
        </w:tc>
      </w:tr>
      <w:tr w:rsidR="001F0858" w:rsidRPr="00423074" w14:paraId="521C6FB9" w14:textId="77777777" w:rsidTr="0098606E">
        <w:tc>
          <w:tcPr>
            <w:tcW w:w="2433" w:type="dxa"/>
          </w:tcPr>
          <w:p w14:paraId="09864657" w14:textId="77777777" w:rsidR="001F0858" w:rsidRPr="00423074" w:rsidRDefault="001F0858" w:rsidP="0098606E">
            <w:pPr>
              <w:pStyle w:val="Tabletext"/>
              <w:rPr>
                <w:bCs/>
              </w:rPr>
            </w:pPr>
            <w:r w:rsidRPr="00423074">
              <w:rPr>
                <w:bCs/>
              </w:rPr>
              <w:t>Transmit/Receive Duration</w:t>
            </w:r>
          </w:p>
          <w:p w14:paraId="7F451CC4" w14:textId="77777777" w:rsidR="001F0858" w:rsidRPr="00423074" w:rsidRDefault="001F0858" w:rsidP="0098606E">
            <w:pPr>
              <w:pStyle w:val="Tabletext"/>
              <w:rPr>
                <w:bCs/>
              </w:rPr>
            </w:pPr>
            <w:r w:rsidRPr="00423074">
              <w:rPr>
                <w:bCs/>
              </w:rPr>
              <w:t>Up from CS</w:t>
            </w:r>
          </w:p>
          <w:p w14:paraId="196D8F01" w14:textId="77777777" w:rsidR="001F0858" w:rsidRPr="00423074" w:rsidRDefault="001F0858" w:rsidP="0098606E">
            <w:pPr>
              <w:pStyle w:val="Tabletext"/>
              <w:rPr>
                <w:bCs/>
              </w:rPr>
            </w:pPr>
            <w:r w:rsidRPr="00423074">
              <w:rPr>
                <w:bCs/>
              </w:rPr>
              <w:t>Down form UA</w:t>
            </w:r>
          </w:p>
        </w:tc>
        <w:tc>
          <w:tcPr>
            <w:tcW w:w="992" w:type="dxa"/>
          </w:tcPr>
          <w:p w14:paraId="1B13E053" w14:textId="77777777" w:rsidR="001F0858" w:rsidRPr="00423074" w:rsidRDefault="001F0858" w:rsidP="0098606E">
            <w:pPr>
              <w:pStyle w:val="Tabletext"/>
              <w:jc w:val="center"/>
              <w:rPr>
                <w:bCs/>
              </w:rPr>
            </w:pPr>
            <w:r w:rsidRPr="00423074">
              <w:rPr>
                <w:bCs/>
              </w:rPr>
              <w:t>msec</w:t>
            </w:r>
          </w:p>
        </w:tc>
        <w:tc>
          <w:tcPr>
            <w:tcW w:w="3119" w:type="dxa"/>
          </w:tcPr>
          <w:p w14:paraId="64918427" w14:textId="77777777" w:rsidR="001F0858" w:rsidRPr="00423074" w:rsidRDefault="001F0858" w:rsidP="0098606E">
            <w:pPr>
              <w:pStyle w:val="Tabletext"/>
              <w:rPr>
                <w:bCs/>
              </w:rPr>
            </w:pPr>
            <w:r w:rsidRPr="00423074">
              <w:rPr>
                <w:bCs/>
              </w:rPr>
              <w:t>23 Up plus 1.3 Guard</w:t>
            </w:r>
          </w:p>
          <w:p w14:paraId="3D87A841" w14:textId="77777777" w:rsidR="001F0858" w:rsidRPr="00423074" w:rsidRDefault="001F0858" w:rsidP="0098606E">
            <w:pPr>
              <w:pStyle w:val="Tabletext"/>
              <w:rPr>
                <w:bCs/>
              </w:rPr>
            </w:pPr>
            <w:r w:rsidRPr="00423074">
              <w:rPr>
                <w:bCs/>
              </w:rPr>
              <w:t>23 Down plus 2.7 Guard</w:t>
            </w:r>
          </w:p>
        </w:tc>
        <w:tc>
          <w:tcPr>
            <w:tcW w:w="3086" w:type="dxa"/>
          </w:tcPr>
          <w:p w14:paraId="184EA885" w14:textId="77777777" w:rsidR="001F0858" w:rsidRPr="00423074" w:rsidRDefault="001F0858" w:rsidP="0098606E">
            <w:pPr>
              <w:pStyle w:val="Tabletext"/>
              <w:rPr>
                <w:bCs/>
              </w:rPr>
            </w:pPr>
            <w:r w:rsidRPr="00423074">
              <w:rPr>
                <w:bCs/>
              </w:rPr>
              <w:t>23 Up plus 1.3 Guard</w:t>
            </w:r>
          </w:p>
          <w:p w14:paraId="1CA3C72B" w14:textId="77777777" w:rsidR="001F0858" w:rsidRPr="00423074" w:rsidRDefault="001F0858" w:rsidP="0098606E">
            <w:pPr>
              <w:pStyle w:val="Tabletext"/>
              <w:rPr>
                <w:bCs/>
              </w:rPr>
            </w:pPr>
            <w:r w:rsidRPr="00423074">
              <w:rPr>
                <w:bCs/>
              </w:rPr>
              <w:t xml:space="preserve">23 Down plus 2.7 Guard </w:t>
            </w:r>
          </w:p>
        </w:tc>
      </w:tr>
      <w:tr w:rsidR="001F0858" w:rsidRPr="00423074" w14:paraId="6400C99D" w14:textId="77777777" w:rsidTr="0098606E">
        <w:tc>
          <w:tcPr>
            <w:tcW w:w="2433" w:type="dxa"/>
          </w:tcPr>
          <w:p w14:paraId="27F6E167" w14:textId="77777777" w:rsidR="001F0858" w:rsidRPr="00423074" w:rsidRDefault="001F0858" w:rsidP="0098606E">
            <w:pPr>
              <w:pStyle w:val="Tabletext"/>
              <w:rPr>
                <w:bCs/>
              </w:rPr>
            </w:pPr>
            <w:r w:rsidRPr="00423074">
              <w:rPr>
                <w:bCs/>
              </w:rPr>
              <w:t>Modulation</w:t>
            </w:r>
          </w:p>
        </w:tc>
        <w:tc>
          <w:tcPr>
            <w:tcW w:w="992" w:type="dxa"/>
          </w:tcPr>
          <w:p w14:paraId="4531F40D" w14:textId="77777777" w:rsidR="001F0858" w:rsidRPr="00423074" w:rsidRDefault="001F0858" w:rsidP="0098606E">
            <w:pPr>
              <w:pStyle w:val="Tabletext"/>
              <w:jc w:val="center"/>
            </w:pPr>
          </w:p>
        </w:tc>
        <w:tc>
          <w:tcPr>
            <w:tcW w:w="3119" w:type="dxa"/>
          </w:tcPr>
          <w:p w14:paraId="286C6314" w14:textId="77777777" w:rsidR="001F0858" w:rsidRPr="00423074" w:rsidRDefault="001F0858" w:rsidP="0098606E">
            <w:pPr>
              <w:pStyle w:val="Tabletext"/>
              <w:jc w:val="center"/>
              <w:rPr>
                <w:bCs/>
              </w:rPr>
            </w:pPr>
            <w:r w:rsidRPr="00423074">
              <w:rPr>
                <w:bCs/>
              </w:rPr>
              <w:t>GMSK or QPSK</w:t>
            </w:r>
          </w:p>
        </w:tc>
        <w:tc>
          <w:tcPr>
            <w:tcW w:w="3086" w:type="dxa"/>
          </w:tcPr>
          <w:p w14:paraId="6121AD43" w14:textId="77777777" w:rsidR="001F0858" w:rsidRPr="00423074" w:rsidRDefault="001F0858" w:rsidP="0098606E">
            <w:pPr>
              <w:pStyle w:val="Tabletext"/>
              <w:jc w:val="center"/>
              <w:rPr>
                <w:bCs/>
              </w:rPr>
            </w:pPr>
            <w:r w:rsidRPr="00423074">
              <w:rPr>
                <w:bCs/>
              </w:rPr>
              <w:t>GMSK or QPSK</w:t>
            </w:r>
          </w:p>
        </w:tc>
      </w:tr>
      <w:tr w:rsidR="001F0858" w:rsidRPr="00423074" w14:paraId="329202CD" w14:textId="77777777" w:rsidTr="0098606E">
        <w:tc>
          <w:tcPr>
            <w:tcW w:w="2433" w:type="dxa"/>
          </w:tcPr>
          <w:p w14:paraId="0D4389EB" w14:textId="77777777" w:rsidR="001F0858" w:rsidRPr="00423074" w:rsidRDefault="001F0858" w:rsidP="0098606E">
            <w:pPr>
              <w:pStyle w:val="Tabletext"/>
              <w:rPr>
                <w:bCs/>
              </w:rPr>
            </w:pPr>
            <w:r w:rsidRPr="00423074">
              <w:rPr>
                <w:bCs/>
              </w:rPr>
              <w:t>Symbol Rates</w:t>
            </w:r>
          </w:p>
        </w:tc>
        <w:tc>
          <w:tcPr>
            <w:tcW w:w="992" w:type="dxa"/>
          </w:tcPr>
          <w:p w14:paraId="730EB5D7" w14:textId="77777777" w:rsidR="001F0858" w:rsidRPr="00423074" w:rsidRDefault="001F0858" w:rsidP="0098606E">
            <w:pPr>
              <w:pStyle w:val="Tabletext"/>
              <w:jc w:val="center"/>
              <w:rPr>
                <w:bCs/>
              </w:rPr>
            </w:pPr>
            <w:r w:rsidRPr="00423074">
              <w:rPr>
                <w:bCs/>
              </w:rPr>
              <w:t>ksps</w:t>
            </w:r>
          </w:p>
        </w:tc>
        <w:tc>
          <w:tcPr>
            <w:tcW w:w="3119" w:type="dxa"/>
          </w:tcPr>
          <w:p w14:paraId="1662DF29" w14:textId="77777777" w:rsidR="001F0858" w:rsidRPr="00423074" w:rsidRDefault="001F0858" w:rsidP="0098606E">
            <w:pPr>
              <w:pStyle w:val="Tabletext"/>
              <w:rPr>
                <w:bCs/>
              </w:rPr>
            </w:pPr>
            <w:r w:rsidRPr="00423074">
              <w:rPr>
                <w:bCs/>
              </w:rPr>
              <w:t>34.5 to 138 including TDD, error correction/detection, guard times and synchronization overhead</w:t>
            </w:r>
          </w:p>
        </w:tc>
        <w:tc>
          <w:tcPr>
            <w:tcW w:w="3086" w:type="dxa"/>
          </w:tcPr>
          <w:p w14:paraId="6A17EAA7" w14:textId="77777777" w:rsidR="001F0858" w:rsidRPr="00423074" w:rsidRDefault="001F0858" w:rsidP="0098606E">
            <w:pPr>
              <w:pStyle w:val="Tabletext"/>
              <w:rPr>
                <w:bCs/>
              </w:rPr>
            </w:pPr>
            <w:r w:rsidRPr="00423074">
              <w:rPr>
                <w:bCs/>
              </w:rPr>
              <w:t>34.5 to 138 including TDD, error correction/detection, guard times and synchronization overhead</w:t>
            </w:r>
          </w:p>
        </w:tc>
      </w:tr>
      <w:tr w:rsidR="001F0858" w:rsidRPr="00423074" w14:paraId="2B4BA3E8" w14:textId="77777777" w:rsidTr="0098606E">
        <w:tc>
          <w:tcPr>
            <w:tcW w:w="2433" w:type="dxa"/>
          </w:tcPr>
          <w:p w14:paraId="26824F29" w14:textId="77777777" w:rsidR="001F0858" w:rsidRPr="00423074" w:rsidRDefault="001F0858" w:rsidP="0098606E">
            <w:pPr>
              <w:pStyle w:val="Tabletext"/>
              <w:rPr>
                <w:bCs/>
              </w:rPr>
            </w:pPr>
            <w:r w:rsidRPr="00423074">
              <w:rPr>
                <w:bCs/>
              </w:rPr>
              <w:t>Occupied Bandwidth, C</w:t>
            </w:r>
          </w:p>
        </w:tc>
        <w:tc>
          <w:tcPr>
            <w:tcW w:w="992" w:type="dxa"/>
          </w:tcPr>
          <w:p w14:paraId="7023A5D1" w14:textId="77777777" w:rsidR="001F0858" w:rsidRPr="00423074" w:rsidRDefault="001F0858" w:rsidP="0098606E">
            <w:pPr>
              <w:pStyle w:val="Tabletext"/>
              <w:jc w:val="center"/>
              <w:rPr>
                <w:bCs/>
              </w:rPr>
            </w:pPr>
            <w:r w:rsidRPr="00423074">
              <w:rPr>
                <w:bCs/>
              </w:rPr>
              <w:t>kHz</w:t>
            </w:r>
          </w:p>
        </w:tc>
        <w:tc>
          <w:tcPr>
            <w:tcW w:w="3119" w:type="dxa"/>
          </w:tcPr>
          <w:p w14:paraId="229D3F89" w14:textId="77777777" w:rsidR="001F0858" w:rsidRPr="00423074" w:rsidRDefault="001F0858" w:rsidP="0098606E">
            <w:pPr>
              <w:pStyle w:val="Tabletext"/>
              <w:rPr>
                <w:bCs/>
              </w:rPr>
            </w:pPr>
            <w:r w:rsidRPr="00423074">
              <w:rPr>
                <w:bCs/>
              </w:rPr>
              <w:t>Variable per application with a Maximum of 250</w:t>
            </w:r>
          </w:p>
        </w:tc>
        <w:tc>
          <w:tcPr>
            <w:tcW w:w="3086" w:type="dxa"/>
          </w:tcPr>
          <w:p w14:paraId="059B20F2" w14:textId="77777777" w:rsidR="001F0858" w:rsidRPr="00423074" w:rsidRDefault="001F0858" w:rsidP="0098606E">
            <w:pPr>
              <w:pStyle w:val="Tabletext"/>
              <w:rPr>
                <w:bCs/>
              </w:rPr>
            </w:pPr>
            <w:r w:rsidRPr="00423074">
              <w:rPr>
                <w:bCs/>
              </w:rPr>
              <w:t>Variable per application with a Maximum of 250</w:t>
            </w:r>
          </w:p>
        </w:tc>
      </w:tr>
      <w:tr w:rsidR="001F0858" w:rsidRPr="00423074" w14:paraId="7A3511D3" w14:textId="77777777" w:rsidTr="0098606E">
        <w:tc>
          <w:tcPr>
            <w:tcW w:w="2433" w:type="dxa"/>
          </w:tcPr>
          <w:p w14:paraId="0FDBB368" w14:textId="77777777" w:rsidR="001F0858" w:rsidRPr="00423074" w:rsidRDefault="001F0858" w:rsidP="0098606E">
            <w:pPr>
              <w:pStyle w:val="Tabletext"/>
              <w:rPr>
                <w:bCs/>
              </w:rPr>
            </w:pPr>
            <w:r w:rsidRPr="00423074">
              <w:rPr>
                <w:bCs/>
              </w:rPr>
              <w:t>Antenna Gain</w:t>
            </w:r>
          </w:p>
        </w:tc>
        <w:tc>
          <w:tcPr>
            <w:tcW w:w="992" w:type="dxa"/>
          </w:tcPr>
          <w:p w14:paraId="7A7E5221" w14:textId="77777777" w:rsidR="001F0858" w:rsidRPr="00423074" w:rsidRDefault="001F0858" w:rsidP="0098606E">
            <w:pPr>
              <w:pStyle w:val="Tabletext"/>
              <w:jc w:val="center"/>
              <w:rPr>
                <w:bCs/>
              </w:rPr>
            </w:pPr>
            <w:r w:rsidRPr="00423074">
              <w:rPr>
                <w:bCs/>
              </w:rPr>
              <w:t>dBi</w:t>
            </w:r>
          </w:p>
        </w:tc>
        <w:tc>
          <w:tcPr>
            <w:tcW w:w="3119" w:type="dxa"/>
          </w:tcPr>
          <w:p w14:paraId="5B21A26A" w14:textId="77777777" w:rsidR="001F0858" w:rsidRPr="00423074" w:rsidRDefault="001F0858" w:rsidP="0098606E">
            <w:pPr>
              <w:pStyle w:val="Tabletext"/>
              <w:jc w:val="center"/>
              <w:rPr>
                <w:bCs/>
              </w:rPr>
            </w:pPr>
            <w:r w:rsidRPr="00423074">
              <w:rPr>
                <w:bCs/>
              </w:rPr>
              <w:t>3</w:t>
            </w:r>
          </w:p>
        </w:tc>
        <w:tc>
          <w:tcPr>
            <w:tcW w:w="3086" w:type="dxa"/>
          </w:tcPr>
          <w:p w14:paraId="3460A209" w14:textId="77777777" w:rsidR="001F0858" w:rsidRPr="00423074" w:rsidRDefault="001F0858" w:rsidP="0098606E">
            <w:pPr>
              <w:pStyle w:val="Tabletext"/>
              <w:jc w:val="center"/>
              <w:rPr>
                <w:bCs/>
              </w:rPr>
            </w:pPr>
            <w:r w:rsidRPr="00423074">
              <w:rPr>
                <w:bCs/>
              </w:rPr>
              <w:t>22.5</w:t>
            </w:r>
          </w:p>
        </w:tc>
      </w:tr>
      <w:tr w:rsidR="001F0858" w:rsidRPr="00423074" w14:paraId="4F986F3C" w14:textId="77777777" w:rsidTr="0098606E">
        <w:tc>
          <w:tcPr>
            <w:tcW w:w="2433" w:type="dxa"/>
          </w:tcPr>
          <w:p w14:paraId="60F9D4B2" w14:textId="77777777" w:rsidR="001F0858" w:rsidRPr="00423074" w:rsidRDefault="001F0858" w:rsidP="0098606E">
            <w:pPr>
              <w:pStyle w:val="Tabletext"/>
              <w:rPr>
                <w:bCs/>
              </w:rPr>
            </w:pPr>
            <w:r w:rsidRPr="00423074">
              <w:rPr>
                <w:bCs/>
              </w:rPr>
              <w:t>Cable Loss</w:t>
            </w:r>
          </w:p>
        </w:tc>
        <w:tc>
          <w:tcPr>
            <w:tcW w:w="992" w:type="dxa"/>
          </w:tcPr>
          <w:p w14:paraId="6B61930B" w14:textId="77777777" w:rsidR="001F0858" w:rsidRPr="00423074" w:rsidRDefault="001F0858" w:rsidP="0098606E">
            <w:pPr>
              <w:pStyle w:val="Tabletext"/>
              <w:jc w:val="center"/>
              <w:rPr>
                <w:bCs/>
              </w:rPr>
            </w:pPr>
            <w:r w:rsidRPr="00423074">
              <w:rPr>
                <w:bCs/>
              </w:rPr>
              <w:t>dB</w:t>
            </w:r>
          </w:p>
        </w:tc>
        <w:tc>
          <w:tcPr>
            <w:tcW w:w="3119" w:type="dxa"/>
          </w:tcPr>
          <w:p w14:paraId="1952F9CB" w14:textId="77777777" w:rsidR="001F0858" w:rsidRPr="00423074" w:rsidRDefault="001F0858" w:rsidP="0098606E">
            <w:pPr>
              <w:pStyle w:val="Tabletext"/>
              <w:jc w:val="center"/>
              <w:rPr>
                <w:bCs/>
              </w:rPr>
            </w:pPr>
            <w:r w:rsidRPr="00423074">
              <w:rPr>
                <w:bCs/>
              </w:rPr>
              <w:t>2</w:t>
            </w:r>
          </w:p>
        </w:tc>
        <w:tc>
          <w:tcPr>
            <w:tcW w:w="3086" w:type="dxa"/>
          </w:tcPr>
          <w:p w14:paraId="1F45B0B2" w14:textId="77777777" w:rsidR="001F0858" w:rsidRPr="00423074" w:rsidRDefault="001F0858" w:rsidP="0098606E">
            <w:pPr>
              <w:pStyle w:val="Tabletext"/>
              <w:jc w:val="center"/>
              <w:rPr>
                <w:bCs/>
              </w:rPr>
            </w:pPr>
            <w:r w:rsidRPr="00423074">
              <w:rPr>
                <w:bCs/>
              </w:rPr>
              <w:t>3</w:t>
            </w:r>
          </w:p>
        </w:tc>
      </w:tr>
      <w:tr w:rsidR="001F0858" w:rsidRPr="00423074" w14:paraId="3E28B192" w14:textId="77777777" w:rsidTr="0098606E">
        <w:tc>
          <w:tcPr>
            <w:tcW w:w="2433" w:type="dxa"/>
          </w:tcPr>
          <w:p w14:paraId="25F03115" w14:textId="77777777" w:rsidR="001F0858" w:rsidRPr="00423074" w:rsidRDefault="001F0858" w:rsidP="0098606E">
            <w:pPr>
              <w:pStyle w:val="Tabletext"/>
              <w:rPr>
                <w:bCs/>
              </w:rPr>
            </w:pPr>
            <w:r w:rsidRPr="00423074">
              <w:rPr>
                <w:bCs/>
              </w:rPr>
              <w:t xml:space="preserve">Antenna Pattern </w:t>
            </w:r>
          </w:p>
        </w:tc>
        <w:tc>
          <w:tcPr>
            <w:tcW w:w="992" w:type="dxa"/>
          </w:tcPr>
          <w:p w14:paraId="0A97B5C5" w14:textId="77777777" w:rsidR="001F0858" w:rsidRPr="00423074" w:rsidRDefault="001F0858" w:rsidP="0098606E">
            <w:pPr>
              <w:pStyle w:val="Tabletext"/>
              <w:jc w:val="center"/>
              <w:rPr>
                <w:bCs/>
              </w:rPr>
            </w:pPr>
          </w:p>
        </w:tc>
        <w:tc>
          <w:tcPr>
            <w:tcW w:w="3119" w:type="dxa"/>
          </w:tcPr>
          <w:p w14:paraId="7924F073" w14:textId="77777777" w:rsidR="001F0858" w:rsidRPr="00423074" w:rsidRDefault="001F0858" w:rsidP="0098606E">
            <w:pPr>
              <w:pStyle w:val="Tabletext"/>
              <w:rPr>
                <w:bCs/>
              </w:rPr>
            </w:pPr>
            <w:r w:rsidRPr="00423074">
              <w:rPr>
                <w:bCs/>
              </w:rPr>
              <w:t>Constant Azimuth</w:t>
            </w:r>
          </w:p>
          <w:p w14:paraId="19295A39" w14:textId="77777777" w:rsidR="001F0858" w:rsidRPr="00423074" w:rsidRDefault="001F0858" w:rsidP="0098606E">
            <w:pPr>
              <w:pStyle w:val="Tabletext"/>
              <w:rPr>
                <w:bCs/>
              </w:rPr>
            </w:pPr>
            <w:r w:rsidRPr="00423074">
              <w:rPr>
                <w:bCs/>
              </w:rPr>
              <w:t>Constant Elevation</w:t>
            </w:r>
          </w:p>
        </w:tc>
        <w:tc>
          <w:tcPr>
            <w:tcW w:w="3086" w:type="dxa"/>
          </w:tcPr>
          <w:p w14:paraId="62770CA7" w14:textId="77777777" w:rsidR="001F0858" w:rsidRPr="00423074" w:rsidRDefault="001F0858" w:rsidP="0098606E">
            <w:pPr>
              <w:pStyle w:val="Tabletext"/>
              <w:rPr>
                <w:bCs/>
              </w:rPr>
            </w:pPr>
            <w:r w:rsidRPr="00423074">
              <w:rPr>
                <w:bCs/>
              </w:rPr>
              <w:t>Constant Azimuth</w:t>
            </w:r>
          </w:p>
          <w:p w14:paraId="0C2D5B9B" w14:textId="77777777" w:rsidR="001F0858" w:rsidRPr="00423074" w:rsidRDefault="001F0858" w:rsidP="0098606E">
            <w:pPr>
              <w:pStyle w:val="Tabletext"/>
              <w:rPr>
                <w:bCs/>
              </w:rPr>
            </w:pPr>
            <w:r w:rsidRPr="00423074">
              <w:rPr>
                <w:bCs/>
              </w:rPr>
              <w:t>Tailored in Elevation</w:t>
            </w:r>
          </w:p>
          <w:p w14:paraId="4320033A" w14:textId="77777777" w:rsidR="001F0858" w:rsidRPr="00423074" w:rsidRDefault="001F0858" w:rsidP="0098606E">
            <w:pPr>
              <w:pStyle w:val="Tabletext"/>
              <w:rPr>
                <w:bCs/>
              </w:rPr>
            </w:pPr>
            <w:r w:rsidRPr="00423074">
              <w:rPr>
                <w:bCs/>
              </w:rPr>
              <w:t>See Table 1</w:t>
            </w:r>
          </w:p>
        </w:tc>
      </w:tr>
      <w:tr w:rsidR="001F0858" w:rsidRPr="00423074" w14:paraId="10BB9529" w14:textId="77777777" w:rsidTr="0098606E">
        <w:tc>
          <w:tcPr>
            <w:tcW w:w="2433" w:type="dxa"/>
          </w:tcPr>
          <w:p w14:paraId="3A30FE4A" w14:textId="77777777" w:rsidR="001F0858" w:rsidRPr="00423074" w:rsidRDefault="001F0858" w:rsidP="0098606E">
            <w:pPr>
              <w:pStyle w:val="Tabletext"/>
              <w:rPr>
                <w:bCs/>
              </w:rPr>
            </w:pPr>
            <w:r w:rsidRPr="00423074">
              <w:rPr>
                <w:bCs/>
              </w:rPr>
              <w:t>Antenna Polarization</w:t>
            </w:r>
          </w:p>
        </w:tc>
        <w:tc>
          <w:tcPr>
            <w:tcW w:w="992" w:type="dxa"/>
          </w:tcPr>
          <w:p w14:paraId="049824F8" w14:textId="77777777" w:rsidR="001F0858" w:rsidRPr="00423074" w:rsidRDefault="001F0858" w:rsidP="0098606E">
            <w:pPr>
              <w:pStyle w:val="Tabletext"/>
              <w:jc w:val="center"/>
              <w:rPr>
                <w:bCs/>
              </w:rPr>
            </w:pPr>
          </w:p>
        </w:tc>
        <w:tc>
          <w:tcPr>
            <w:tcW w:w="3119" w:type="dxa"/>
          </w:tcPr>
          <w:p w14:paraId="5BCEE787" w14:textId="77777777" w:rsidR="001F0858" w:rsidRPr="00423074" w:rsidRDefault="001F0858" w:rsidP="0098606E">
            <w:pPr>
              <w:pStyle w:val="Tabletext"/>
              <w:rPr>
                <w:bCs/>
              </w:rPr>
            </w:pPr>
            <w:r w:rsidRPr="00423074">
              <w:rPr>
                <w:bCs/>
              </w:rPr>
              <w:t>Vertical with aircraft flying straight and level</w:t>
            </w:r>
          </w:p>
        </w:tc>
        <w:tc>
          <w:tcPr>
            <w:tcW w:w="3086" w:type="dxa"/>
          </w:tcPr>
          <w:p w14:paraId="2B95110B" w14:textId="77777777" w:rsidR="001F0858" w:rsidRPr="00423074" w:rsidRDefault="001F0858" w:rsidP="0098606E">
            <w:pPr>
              <w:pStyle w:val="Tabletext"/>
              <w:jc w:val="center"/>
              <w:rPr>
                <w:bCs/>
              </w:rPr>
            </w:pPr>
            <w:r w:rsidRPr="00423074">
              <w:rPr>
                <w:bCs/>
              </w:rPr>
              <w:t>Vertical</w:t>
            </w:r>
          </w:p>
        </w:tc>
      </w:tr>
      <w:tr w:rsidR="001F0858" w:rsidRPr="00423074" w14:paraId="2D51F143" w14:textId="77777777" w:rsidTr="0098606E">
        <w:tc>
          <w:tcPr>
            <w:tcW w:w="2433" w:type="dxa"/>
          </w:tcPr>
          <w:p w14:paraId="07560849" w14:textId="77777777" w:rsidR="001F0858" w:rsidRPr="00423074" w:rsidRDefault="001F0858" w:rsidP="0098606E">
            <w:pPr>
              <w:pStyle w:val="Tabletext"/>
              <w:rPr>
                <w:bCs/>
              </w:rPr>
            </w:pPr>
            <w:r w:rsidRPr="00423074">
              <w:rPr>
                <w:bCs/>
              </w:rPr>
              <w:t>Maximum Antenna Height</w:t>
            </w:r>
          </w:p>
        </w:tc>
        <w:tc>
          <w:tcPr>
            <w:tcW w:w="992" w:type="dxa"/>
          </w:tcPr>
          <w:p w14:paraId="0A888974" w14:textId="77777777" w:rsidR="001F0858" w:rsidRPr="00423074" w:rsidRDefault="001F0858" w:rsidP="0098606E">
            <w:pPr>
              <w:pStyle w:val="Tabletext"/>
              <w:jc w:val="center"/>
              <w:rPr>
                <w:bCs/>
              </w:rPr>
            </w:pPr>
            <w:r w:rsidRPr="00423074">
              <w:rPr>
                <w:bCs/>
              </w:rPr>
              <w:t>m</w:t>
            </w:r>
          </w:p>
        </w:tc>
        <w:tc>
          <w:tcPr>
            <w:tcW w:w="3119" w:type="dxa"/>
          </w:tcPr>
          <w:p w14:paraId="330DCBB5" w14:textId="77777777" w:rsidR="001F0858" w:rsidRPr="00423074" w:rsidRDefault="001F0858" w:rsidP="0098606E">
            <w:pPr>
              <w:pStyle w:val="Tabletext"/>
              <w:jc w:val="center"/>
              <w:rPr>
                <w:bCs/>
              </w:rPr>
            </w:pPr>
            <w:r w:rsidRPr="00423074">
              <w:rPr>
                <w:bCs/>
              </w:rPr>
              <w:t>22 860 (MSL)</w:t>
            </w:r>
          </w:p>
          <w:p w14:paraId="334CAACF" w14:textId="77777777" w:rsidR="001F0858" w:rsidRPr="00423074" w:rsidRDefault="001F0858" w:rsidP="0098606E">
            <w:pPr>
              <w:pStyle w:val="Tabletext"/>
              <w:jc w:val="center"/>
              <w:rPr>
                <w:bCs/>
              </w:rPr>
            </w:pPr>
            <w:r w:rsidRPr="00423074">
              <w:rPr>
                <w:bCs/>
              </w:rPr>
              <w:t>Typical 8 000</w:t>
            </w:r>
          </w:p>
        </w:tc>
        <w:tc>
          <w:tcPr>
            <w:tcW w:w="3086" w:type="dxa"/>
          </w:tcPr>
          <w:p w14:paraId="1F4188B0" w14:textId="77777777" w:rsidR="001F0858" w:rsidRPr="00423074" w:rsidRDefault="001F0858" w:rsidP="0098606E">
            <w:pPr>
              <w:pStyle w:val="Tabletext"/>
              <w:jc w:val="center"/>
              <w:rPr>
                <w:bCs/>
              </w:rPr>
            </w:pPr>
            <w:r w:rsidRPr="00423074">
              <w:rPr>
                <w:bCs/>
              </w:rPr>
              <w:t>2 to 50</w:t>
            </w:r>
          </w:p>
          <w:p w14:paraId="30259856" w14:textId="77777777" w:rsidR="001F0858" w:rsidRPr="00423074" w:rsidRDefault="001F0858" w:rsidP="0098606E">
            <w:pPr>
              <w:pStyle w:val="Tabletext"/>
              <w:jc w:val="center"/>
              <w:rPr>
                <w:bCs/>
              </w:rPr>
            </w:pPr>
            <w:r w:rsidRPr="00423074">
              <w:rPr>
                <w:bCs/>
              </w:rPr>
              <w:t>Typical 10</w:t>
            </w:r>
          </w:p>
        </w:tc>
      </w:tr>
      <w:tr w:rsidR="001F0858" w:rsidRPr="00423074" w14:paraId="4FAE2FFF" w14:textId="77777777" w:rsidTr="0098606E">
        <w:tc>
          <w:tcPr>
            <w:tcW w:w="2433" w:type="dxa"/>
          </w:tcPr>
          <w:p w14:paraId="3BA15EE6" w14:textId="77777777" w:rsidR="001F0858" w:rsidRPr="00423074" w:rsidRDefault="001F0858" w:rsidP="0098606E">
            <w:pPr>
              <w:pStyle w:val="Tabletext"/>
              <w:rPr>
                <w:bCs/>
              </w:rPr>
            </w:pPr>
            <w:r w:rsidRPr="00423074">
              <w:rPr>
                <w:bCs/>
              </w:rPr>
              <w:t>Service Range</w:t>
            </w:r>
          </w:p>
        </w:tc>
        <w:tc>
          <w:tcPr>
            <w:tcW w:w="992" w:type="dxa"/>
          </w:tcPr>
          <w:p w14:paraId="38C262F0" w14:textId="77777777" w:rsidR="001F0858" w:rsidRPr="00423074" w:rsidRDefault="001F0858" w:rsidP="0098606E">
            <w:pPr>
              <w:pStyle w:val="Tabletext"/>
              <w:jc w:val="center"/>
              <w:rPr>
                <w:bCs/>
              </w:rPr>
            </w:pPr>
            <w:r w:rsidRPr="00423074">
              <w:rPr>
                <w:bCs/>
              </w:rPr>
              <w:t>km</w:t>
            </w:r>
          </w:p>
        </w:tc>
        <w:tc>
          <w:tcPr>
            <w:tcW w:w="3119" w:type="dxa"/>
          </w:tcPr>
          <w:p w14:paraId="145A72AC" w14:textId="77777777" w:rsidR="001F0858" w:rsidRPr="00423074" w:rsidRDefault="001F0858" w:rsidP="0098606E">
            <w:pPr>
              <w:pStyle w:val="Tabletext"/>
              <w:jc w:val="center"/>
              <w:rPr>
                <w:bCs/>
              </w:rPr>
            </w:pPr>
            <w:r w:rsidRPr="00423074">
              <w:rPr>
                <w:bCs/>
              </w:rPr>
              <w:t>550</w:t>
            </w:r>
          </w:p>
          <w:p w14:paraId="6CEDF005" w14:textId="77777777" w:rsidR="001F0858" w:rsidRPr="00423074" w:rsidRDefault="001F0858" w:rsidP="0098606E">
            <w:pPr>
              <w:pStyle w:val="Tabletext"/>
              <w:jc w:val="center"/>
              <w:rPr>
                <w:bCs/>
              </w:rPr>
            </w:pPr>
            <w:r w:rsidRPr="00423074">
              <w:rPr>
                <w:bCs/>
              </w:rPr>
              <w:t>Typical 200</w:t>
            </w:r>
          </w:p>
        </w:tc>
        <w:tc>
          <w:tcPr>
            <w:tcW w:w="3086" w:type="dxa"/>
          </w:tcPr>
          <w:p w14:paraId="7F1DF137" w14:textId="77777777" w:rsidR="001F0858" w:rsidRPr="00423074" w:rsidRDefault="001F0858" w:rsidP="0098606E">
            <w:pPr>
              <w:pStyle w:val="Tabletext"/>
              <w:jc w:val="center"/>
              <w:rPr>
                <w:bCs/>
              </w:rPr>
            </w:pPr>
            <w:r w:rsidRPr="00423074">
              <w:rPr>
                <w:bCs/>
              </w:rPr>
              <w:t>550</w:t>
            </w:r>
          </w:p>
          <w:p w14:paraId="3ABBBF7F" w14:textId="77777777" w:rsidR="001F0858" w:rsidRPr="00423074" w:rsidRDefault="001F0858" w:rsidP="0098606E">
            <w:pPr>
              <w:pStyle w:val="Tabletext"/>
              <w:jc w:val="center"/>
              <w:rPr>
                <w:bCs/>
              </w:rPr>
            </w:pPr>
            <w:r w:rsidRPr="00423074">
              <w:rPr>
                <w:bCs/>
              </w:rPr>
              <w:t>Typical 200</w:t>
            </w:r>
          </w:p>
        </w:tc>
      </w:tr>
      <w:tr w:rsidR="001F0858" w:rsidRPr="00423074" w14:paraId="486C3AA6" w14:textId="77777777" w:rsidTr="0098606E">
        <w:tc>
          <w:tcPr>
            <w:tcW w:w="2433" w:type="dxa"/>
          </w:tcPr>
          <w:p w14:paraId="687420B4" w14:textId="77777777" w:rsidR="001F0858" w:rsidRPr="00423074" w:rsidRDefault="001F0858" w:rsidP="0098606E">
            <w:pPr>
              <w:pStyle w:val="Tabletext"/>
              <w:rPr>
                <w:bCs/>
              </w:rPr>
            </w:pPr>
            <w:r w:rsidRPr="00423074">
              <w:rPr>
                <w:bCs/>
              </w:rPr>
              <w:t>Transmitter Conducted Power</w:t>
            </w:r>
          </w:p>
        </w:tc>
        <w:tc>
          <w:tcPr>
            <w:tcW w:w="992" w:type="dxa"/>
          </w:tcPr>
          <w:p w14:paraId="4A1775C7" w14:textId="77777777" w:rsidR="001F0858" w:rsidRPr="00423074" w:rsidRDefault="001F0858" w:rsidP="0098606E">
            <w:pPr>
              <w:pStyle w:val="Tabletext"/>
              <w:jc w:val="center"/>
              <w:rPr>
                <w:bCs/>
              </w:rPr>
            </w:pPr>
            <w:r w:rsidRPr="00423074">
              <w:rPr>
                <w:bCs/>
              </w:rPr>
              <w:t>dBm</w:t>
            </w:r>
          </w:p>
        </w:tc>
        <w:tc>
          <w:tcPr>
            <w:tcW w:w="3119" w:type="dxa"/>
          </w:tcPr>
          <w:p w14:paraId="010E2BB6" w14:textId="77777777" w:rsidR="001F0858" w:rsidRPr="00423074" w:rsidRDefault="001F0858" w:rsidP="0098606E">
            <w:pPr>
              <w:pStyle w:val="Tabletext"/>
              <w:jc w:val="center"/>
              <w:rPr>
                <w:bCs/>
              </w:rPr>
            </w:pPr>
            <w:r w:rsidRPr="00423074">
              <w:rPr>
                <w:bCs/>
              </w:rPr>
              <w:t>40</w:t>
            </w:r>
          </w:p>
        </w:tc>
        <w:tc>
          <w:tcPr>
            <w:tcW w:w="3086" w:type="dxa"/>
          </w:tcPr>
          <w:p w14:paraId="17AFA57C" w14:textId="77777777" w:rsidR="001F0858" w:rsidRPr="00423074" w:rsidRDefault="001F0858" w:rsidP="0098606E">
            <w:pPr>
              <w:pStyle w:val="Tabletext"/>
              <w:jc w:val="center"/>
              <w:rPr>
                <w:bCs/>
              </w:rPr>
            </w:pPr>
            <w:r w:rsidRPr="00423074">
              <w:rPr>
                <w:bCs/>
              </w:rPr>
              <w:t>40</w:t>
            </w:r>
          </w:p>
        </w:tc>
      </w:tr>
      <w:tr w:rsidR="001F0858" w:rsidRPr="00423074" w14:paraId="40A0BA68" w14:textId="77777777" w:rsidTr="0098606E">
        <w:tc>
          <w:tcPr>
            <w:tcW w:w="2433" w:type="dxa"/>
          </w:tcPr>
          <w:p w14:paraId="7B12C4E9" w14:textId="77777777" w:rsidR="001F0858" w:rsidRPr="00423074" w:rsidRDefault="001F0858" w:rsidP="0098606E">
            <w:pPr>
              <w:pStyle w:val="Tabletext"/>
              <w:rPr>
                <w:bCs/>
              </w:rPr>
            </w:pPr>
            <w:r w:rsidRPr="00423074">
              <w:rPr>
                <w:bCs/>
              </w:rPr>
              <w:t>Transmitter In Band Emission Limits</w:t>
            </w:r>
          </w:p>
        </w:tc>
        <w:tc>
          <w:tcPr>
            <w:tcW w:w="992" w:type="dxa"/>
          </w:tcPr>
          <w:p w14:paraId="1A1915A2" w14:textId="77777777" w:rsidR="001F0858" w:rsidRPr="00423074" w:rsidRDefault="001F0858" w:rsidP="0098606E">
            <w:pPr>
              <w:pStyle w:val="Tabletext"/>
              <w:jc w:val="center"/>
              <w:rPr>
                <w:bCs/>
              </w:rPr>
            </w:pPr>
            <w:r w:rsidRPr="00423074">
              <w:rPr>
                <w:bCs/>
              </w:rPr>
              <w:t>dBc/kHz</w:t>
            </w:r>
          </w:p>
        </w:tc>
        <w:tc>
          <w:tcPr>
            <w:tcW w:w="3119" w:type="dxa"/>
          </w:tcPr>
          <w:p w14:paraId="4F5FAC69" w14:textId="77777777" w:rsidR="001F0858" w:rsidRPr="00423074" w:rsidRDefault="001F0858" w:rsidP="0098606E">
            <w:pPr>
              <w:pStyle w:val="Tabletext"/>
              <w:jc w:val="center"/>
              <w:rPr>
                <w:bCs/>
              </w:rPr>
            </w:pPr>
            <w:r w:rsidRPr="00423074">
              <w:rPr>
                <w:bCs/>
              </w:rPr>
              <w:t>-96 at 2MHz</w:t>
            </w:r>
            <w:r>
              <w:rPr>
                <w:bCs/>
              </w:rPr>
              <w:t xml:space="preserve"> offset</w:t>
            </w:r>
          </w:p>
          <w:p w14:paraId="246619B4" w14:textId="77777777" w:rsidR="001F0858" w:rsidRPr="00423074" w:rsidRDefault="001F0858" w:rsidP="0098606E">
            <w:pPr>
              <w:pStyle w:val="Tabletext"/>
              <w:jc w:val="center"/>
              <w:rPr>
                <w:bCs/>
              </w:rPr>
            </w:pPr>
            <w:r w:rsidRPr="00423074">
              <w:rPr>
                <w:bCs/>
              </w:rPr>
              <w:t>See Table 2</w:t>
            </w:r>
          </w:p>
        </w:tc>
        <w:tc>
          <w:tcPr>
            <w:tcW w:w="3086" w:type="dxa"/>
          </w:tcPr>
          <w:p w14:paraId="7BF4D4E5" w14:textId="77777777" w:rsidR="001F0858" w:rsidRPr="00423074" w:rsidRDefault="001F0858" w:rsidP="0098606E">
            <w:pPr>
              <w:pStyle w:val="Tabletext"/>
              <w:jc w:val="center"/>
              <w:rPr>
                <w:bCs/>
              </w:rPr>
            </w:pPr>
            <w:r w:rsidRPr="00423074">
              <w:rPr>
                <w:bCs/>
              </w:rPr>
              <w:t>-96 at 2MHz</w:t>
            </w:r>
            <w:r>
              <w:rPr>
                <w:bCs/>
              </w:rPr>
              <w:t xml:space="preserve"> offset</w:t>
            </w:r>
          </w:p>
          <w:p w14:paraId="7A985278" w14:textId="77777777" w:rsidR="001F0858" w:rsidRPr="00423074" w:rsidRDefault="001F0858" w:rsidP="0098606E">
            <w:pPr>
              <w:pStyle w:val="Tabletext"/>
              <w:jc w:val="center"/>
              <w:rPr>
                <w:bCs/>
              </w:rPr>
            </w:pPr>
            <w:r w:rsidRPr="00423074">
              <w:rPr>
                <w:bCs/>
              </w:rPr>
              <w:t>See Table 2</w:t>
            </w:r>
          </w:p>
        </w:tc>
      </w:tr>
      <w:tr w:rsidR="001F0858" w:rsidRPr="00423074" w14:paraId="6692D43C" w14:textId="77777777" w:rsidTr="0098606E">
        <w:tc>
          <w:tcPr>
            <w:tcW w:w="2433" w:type="dxa"/>
          </w:tcPr>
          <w:p w14:paraId="711C0883" w14:textId="77777777" w:rsidR="001F0858" w:rsidRPr="00423074" w:rsidRDefault="001F0858" w:rsidP="0098606E">
            <w:pPr>
              <w:pStyle w:val="Tabletext"/>
              <w:rPr>
                <w:bCs/>
              </w:rPr>
            </w:pPr>
            <w:r w:rsidRPr="00423074">
              <w:rPr>
                <w:bCs/>
              </w:rPr>
              <w:t>Receiver Noise Figure</w:t>
            </w:r>
          </w:p>
        </w:tc>
        <w:tc>
          <w:tcPr>
            <w:tcW w:w="992" w:type="dxa"/>
          </w:tcPr>
          <w:p w14:paraId="5B7F7689" w14:textId="77777777" w:rsidR="001F0858" w:rsidRPr="00423074" w:rsidRDefault="001F0858" w:rsidP="0098606E">
            <w:pPr>
              <w:pStyle w:val="Tabletext"/>
              <w:jc w:val="center"/>
              <w:rPr>
                <w:bCs/>
              </w:rPr>
            </w:pPr>
            <w:r w:rsidRPr="00423074">
              <w:rPr>
                <w:bCs/>
              </w:rPr>
              <w:t>dB</w:t>
            </w:r>
          </w:p>
        </w:tc>
        <w:tc>
          <w:tcPr>
            <w:tcW w:w="3119" w:type="dxa"/>
          </w:tcPr>
          <w:p w14:paraId="43F343CE" w14:textId="77777777" w:rsidR="001F0858" w:rsidRPr="00423074" w:rsidRDefault="001F0858" w:rsidP="0098606E">
            <w:pPr>
              <w:pStyle w:val="Tabletext"/>
              <w:jc w:val="center"/>
              <w:rPr>
                <w:bCs/>
              </w:rPr>
            </w:pPr>
            <w:r w:rsidRPr="00423074">
              <w:rPr>
                <w:bCs/>
              </w:rPr>
              <w:t>6</w:t>
            </w:r>
          </w:p>
        </w:tc>
        <w:tc>
          <w:tcPr>
            <w:tcW w:w="3086" w:type="dxa"/>
          </w:tcPr>
          <w:p w14:paraId="667D0E19" w14:textId="77777777" w:rsidR="001F0858" w:rsidRPr="00423074" w:rsidRDefault="001F0858" w:rsidP="0098606E">
            <w:pPr>
              <w:pStyle w:val="Tabletext"/>
              <w:jc w:val="center"/>
              <w:rPr>
                <w:bCs/>
              </w:rPr>
            </w:pPr>
            <w:r w:rsidRPr="00423074">
              <w:rPr>
                <w:bCs/>
              </w:rPr>
              <w:t>6</w:t>
            </w:r>
          </w:p>
        </w:tc>
      </w:tr>
      <w:tr w:rsidR="001F0858" w:rsidRPr="00423074" w14:paraId="32F35CE6" w14:textId="77777777" w:rsidTr="0098606E">
        <w:tc>
          <w:tcPr>
            <w:tcW w:w="2433" w:type="dxa"/>
          </w:tcPr>
          <w:p w14:paraId="29E4E501" w14:textId="77777777" w:rsidR="001F0858" w:rsidRPr="00423074" w:rsidRDefault="001F0858" w:rsidP="0098606E">
            <w:pPr>
              <w:pStyle w:val="Tabletext"/>
              <w:rPr>
                <w:bCs/>
              </w:rPr>
            </w:pPr>
            <w:r w:rsidRPr="00423074">
              <w:rPr>
                <w:bCs/>
              </w:rPr>
              <w:t>Receiver In Band Rejection – except the operating channel</w:t>
            </w:r>
          </w:p>
        </w:tc>
        <w:tc>
          <w:tcPr>
            <w:tcW w:w="992" w:type="dxa"/>
          </w:tcPr>
          <w:p w14:paraId="4D321DB8" w14:textId="77777777" w:rsidR="001F0858" w:rsidRPr="00423074" w:rsidRDefault="001F0858" w:rsidP="0098606E">
            <w:pPr>
              <w:pStyle w:val="Tabletext"/>
              <w:jc w:val="center"/>
              <w:rPr>
                <w:bCs/>
              </w:rPr>
            </w:pPr>
            <w:r w:rsidRPr="00423074">
              <w:rPr>
                <w:bCs/>
              </w:rPr>
              <w:t>dB</w:t>
            </w:r>
          </w:p>
        </w:tc>
        <w:tc>
          <w:tcPr>
            <w:tcW w:w="3119" w:type="dxa"/>
          </w:tcPr>
          <w:p w14:paraId="16AB0B31" w14:textId="77777777" w:rsidR="001F0858" w:rsidRPr="00423074" w:rsidRDefault="001F0858" w:rsidP="0098606E">
            <w:pPr>
              <w:pStyle w:val="Tabletext"/>
              <w:jc w:val="center"/>
              <w:rPr>
                <w:bCs/>
              </w:rPr>
            </w:pPr>
            <w:r>
              <w:rPr>
                <w:bCs/>
              </w:rPr>
              <w:t>44</w:t>
            </w:r>
          </w:p>
        </w:tc>
        <w:tc>
          <w:tcPr>
            <w:tcW w:w="3086" w:type="dxa"/>
          </w:tcPr>
          <w:p w14:paraId="3AD90721" w14:textId="77777777" w:rsidR="001F0858" w:rsidRPr="00423074" w:rsidRDefault="001F0858" w:rsidP="0098606E">
            <w:pPr>
              <w:pStyle w:val="Tabletext"/>
              <w:jc w:val="center"/>
              <w:rPr>
                <w:bCs/>
              </w:rPr>
            </w:pPr>
            <w:r>
              <w:rPr>
                <w:bCs/>
              </w:rPr>
              <w:t>44</w:t>
            </w:r>
          </w:p>
        </w:tc>
      </w:tr>
      <w:tr w:rsidR="001F0858" w:rsidRPr="00423074" w14:paraId="5B75B51E" w14:textId="77777777" w:rsidTr="0098606E">
        <w:tc>
          <w:tcPr>
            <w:tcW w:w="2433" w:type="dxa"/>
            <w:tcBorders>
              <w:bottom w:val="single" w:sz="4" w:space="0" w:color="auto"/>
            </w:tcBorders>
          </w:tcPr>
          <w:p w14:paraId="4E71BE78" w14:textId="661D451E" w:rsidR="001F0858" w:rsidRPr="00423074" w:rsidRDefault="001F0858" w:rsidP="0098606E">
            <w:pPr>
              <w:pStyle w:val="Tabletext"/>
              <w:rPr>
                <w:bCs/>
              </w:rPr>
            </w:pPr>
            <w:r w:rsidRPr="00423074">
              <w:rPr>
                <w:bCs/>
              </w:rPr>
              <w:t>Protection Criteria I/N</w:t>
            </w:r>
            <w:r>
              <w:rPr>
                <w:bCs/>
              </w:rPr>
              <w:t xml:space="preserve"> *</w:t>
            </w:r>
          </w:p>
        </w:tc>
        <w:tc>
          <w:tcPr>
            <w:tcW w:w="992" w:type="dxa"/>
            <w:tcBorders>
              <w:bottom w:val="single" w:sz="4" w:space="0" w:color="auto"/>
            </w:tcBorders>
          </w:tcPr>
          <w:p w14:paraId="7CA4EE29" w14:textId="77777777" w:rsidR="001F0858" w:rsidRPr="00423074" w:rsidRDefault="001F0858" w:rsidP="0098606E">
            <w:pPr>
              <w:pStyle w:val="Tabletext"/>
              <w:jc w:val="center"/>
              <w:rPr>
                <w:bCs/>
              </w:rPr>
            </w:pPr>
            <w:r w:rsidRPr="00423074">
              <w:rPr>
                <w:bCs/>
              </w:rPr>
              <w:t>dB</w:t>
            </w:r>
          </w:p>
        </w:tc>
        <w:tc>
          <w:tcPr>
            <w:tcW w:w="3119" w:type="dxa"/>
            <w:tcBorders>
              <w:bottom w:val="single" w:sz="4" w:space="0" w:color="auto"/>
            </w:tcBorders>
          </w:tcPr>
          <w:p w14:paraId="7CDA32B0" w14:textId="0BF18B4F" w:rsidR="001F0858" w:rsidRPr="00423074" w:rsidRDefault="0098606E" w:rsidP="0098606E">
            <w:pPr>
              <w:pStyle w:val="Tabletext"/>
              <w:jc w:val="center"/>
              <w:rPr>
                <w:bCs/>
              </w:rPr>
            </w:pPr>
            <w:r>
              <w:rPr>
                <w:bCs/>
              </w:rPr>
              <w:t>−</w:t>
            </w:r>
            <w:r w:rsidR="001F0858" w:rsidRPr="00423074">
              <w:rPr>
                <w:bCs/>
              </w:rPr>
              <w:t>10</w:t>
            </w:r>
          </w:p>
        </w:tc>
        <w:tc>
          <w:tcPr>
            <w:tcW w:w="3086" w:type="dxa"/>
            <w:tcBorders>
              <w:bottom w:val="single" w:sz="4" w:space="0" w:color="auto"/>
            </w:tcBorders>
          </w:tcPr>
          <w:p w14:paraId="3DA76FB8" w14:textId="4C7A0F65" w:rsidR="001F0858" w:rsidRPr="00423074" w:rsidRDefault="0098606E" w:rsidP="0098606E">
            <w:pPr>
              <w:pStyle w:val="Tabletext"/>
              <w:jc w:val="center"/>
              <w:rPr>
                <w:bCs/>
              </w:rPr>
            </w:pPr>
            <w:r>
              <w:rPr>
                <w:bCs/>
              </w:rPr>
              <w:t>−</w:t>
            </w:r>
            <w:r w:rsidR="001F0858" w:rsidRPr="00423074">
              <w:rPr>
                <w:bCs/>
              </w:rPr>
              <w:t>10</w:t>
            </w:r>
          </w:p>
        </w:tc>
      </w:tr>
      <w:tr w:rsidR="0098606E" w:rsidRPr="00423074" w14:paraId="28027947" w14:textId="77777777" w:rsidTr="0098606E">
        <w:tc>
          <w:tcPr>
            <w:tcW w:w="9630" w:type="dxa"/>
            <w:gridSpan w:val="4"/>
            <w:tcBorders>
              <w:left w:val="nil"/>
              <w:bottom w:val="nil"/>
              <w:right w:val="nil"/>
            </w:tcBorders>
          </w:tcPr>
          <w:p w14:paraId="7B312918" w14:textId="77A60253" w:rsidR="0098606E" w:rsidRDefault="0098606E" w:rsidP="0098606E">
            <w:pPr>
              <w:pStyle w:val="Tabletext"/>
              <w:ind w:left="284" w:hanging="284"/>
              <w:rPr>
                <w:bCs/>
              </w:rPr>
            </w:pPr>
            <w:r>
              <w:t>*</w:t>
            </w:r>
            <w:r>
              <w:tab/>
              <w:t>Compatibility/sharing analyses could consider an aeronautical safety margin as recommended by ICAO. Values from 0 to 6 dB have been discussed.</w:t>
            </w:r>
          </w:p>
        </w:tc>
      </w:tr>
    </w:tbl>
    <w:p w14:paraId="4594EDB1" w14:textId="23092C15" w:rsidR="001F0858" w:rsidRDefault="001F0858" w:rsidP="0098606E">
      <w:pPr>
        <w:pStyle w:val="Tablefin"/>
      </w:pPr>
    </w:p>
    <w:p w14:paraId="7D6F856D" w14:textId="77777777" w:rsidR="001F0858" w:rsidRPr="00423074" w:rsidRDefault="001F0858" w:rsidP="0098606E">
      <w:pPr>
        <w:pStyle w:val="TableNo"/>
        <w:rPr>
          <w:rFonts w:eastAsia="MS Mincho"/>
        </w:rPr>
      </w:pPr>
      <w:r w:rsidRPr="00423074">
        <w:rPr>
          <w:rFonts w:eastAsia="MS Mincho"/>
        </w:rPr>
        <w:lastRenderedPageBreak/>
        <w:t xml:space="preserve">TABLE </w:t>
      </w:r>
      <w:r>
        <w:rPr>
          <w:rFonts w:eastAsia="MS Mincho"/>
        </w:rPr>
        <w:t>2</w:t>
      </w:r>
    </w:p>
    <w:p w14:paraId="59C2145B" w14:textId="23DCC3FD" w:rsidR="001F0858" w:rsidRPr="00423074" w:rsidRDefault="001F0858" w:rsidP="0098606E">
      <w:pPr>
        <w:pStyle w:val="Tabletitle"/>
        <w:rPr>
          <w:rFonts w:eastAsia="MS Mincho"/>
        </w:rPr>
      </w:pPr>
      <w:r w:rsidRPr="00423074">
        <w:rPr>
          <w:rFonts w:eastAsia="MS Mincho"/>
        </w:rPr>
        <w:t>C</w:t>
      </w:r>
      <w:r>
        <w:rPr>
          <w:rFonts w:eastAsia="MS Mincho"/>
        </w:rPr>
        <w:t xml:space="preserve">ontrol </w:t>
      </w:r>
      <w:r w:rsidRPr="00423074">
        <w:rPr>
          <w:rFonts w:eastAsia="MS Mincho"/>
        </w:rPr>
        <w:t>S</w:t>
      </w:r>
      <w:r>
        <w:rPr>
          <w:rFonts w:eastAsia="MS Mincho"/>
        </w:rPr>
        <w:t>tation Elevation</w:t>
      </w:r>
      <w:r w:rsidRPr="00423074">
        <w:rPr>
          <w:rFonts w:eastAsia="MS Mincho"/>
        </w:rPr>
        <w:t xml:space="preserve"> Antenna Pattern</w:t>
      </w:r>
      <w:r w:rsidR="0098606E">
        <w:rPr>
          <w:rFonts w:eastAsia="MS Mincho"/>
        </w:rPr>
        <w:br/>
      </w:r>
      <w:r>
        <w:rPr>
          <w:rFonts w:eastAsia="MS Mincho"/>
        </w:rPr>
        <w:t>Pattern is constant in azimuth</w:t>
      </w:r>
    </w:p>
    <w:tbl>
      <w:tblPr>
        <w:tblStyle w:val="TableGrid3"/>
        <w:tblW w:w="5670" w:type="dxa"/>
        <w:jc w:val="center"/>
        <w:tblLook w:val="04A0" w:firstRow="1" w:lastRow="0" w:firstColumn="1" w:lastColumn="0" w:noHBand="0" w:noVBand="1"/>
      </w:tblPr>
      <w:tblGrid>
        <w:gridCol w:w="2865"/>
        <w:gridCol w:w="2805"/>
      </w:tblGrid>
      <w:tr w:rsidR="001F0858" w:rsidRPr="00423074" w14:paraId="0463E4D6" w14:textId="77777777" w:rsidTr="0098606E">
        <w:trPr>
          <w:jc w:val="center"/>
        </w:trPr>
        <w:tc>
          <w:tcPr>
            <w:tcW w:w="3209" w:type="dxa"/>
          </w:tcPr>
          <w:p w14:paraId="142A7D63" w14:textId="77777777" w:rsidR="001F0858" w:rsidRPr="005E6B01" w:rsidRDefault="001F0858" w:rsidP="0098606E">
            <w:pPr>
              <w:pStyle w:val="Tablehead"/>
            </w:pPr>
            <w:r w:rsidRPr="005E6B01">
              <w:t>Elevation Degrees</w:t>
            </w:r>
          </w:p>
        </w:tc>
        <w:tc>
          <w:tcPr>
            <w:tcW w:w="3210" w:type="dxa"/>
          </w:tcPr>
          <w:p w14:paraId="3D190865" w14:textId="77777777" w:rsidR="001F0858" w:rsidRPr="005E6B01" w:rsidRDefault="001F0858" w:rsidP="0098606E">
            <w:pPr>
              <w:pStyle w:val="Tablehead"/>
            </w:pPr>
            <w:r w:rsidRPr="005E6B01">
              <w:t>Gain dBi</w:t>
            </w:r>
          </w:p>
        </w:tc>
      </w:tr>
      <w:tr w:rsidR="001F0858" w:rsidRPr="00423074" w14:paraId="3FF43311" w14:textId="77777777" w:rsidTr="0098606E">
        <w:trPr>
          <w:jc w:val="center"/>
        </w:trPr>
        <w:tc>
          <w:tcPr>
            <w:tcW w:w="3209" w:type="dxa"/>
          </w:tcPr>
          <w:p w14:paraId="074E8691" w14:textId="77777777" w:rsidR="001F0858" w:rsidRPr="00423074" w:rsidRDefault="001F0858" w:rsidP="0098606E">
            <w:pPr>
              <w:pStyle w:val="Tabletext"/>
              <w:jc w:val="center"/>
            </w:pPr>
            <w:r w:rsidRPr="00423074">
              <w:t>0.5</w:t>
            </w:r>
          </w:p>
        </w:tc>
        <w:tc>
          <w:tcPr>
            <w:tcW w:w="3210" w:type="dxa"/>
          </w:tcPr>
          <w:p w14:paraId="6A8D0B37" w14:textId="77777777" w:rsidR="001F0858" w:rsidRPr="00423074" w:rsidRDefault="001F0858" w:rsidP="0098606E">
            <w:pPr>
              <w:pStyle w:val="Tabletext"/>
              <w:jc w:val="center"/>
            </w:pPr>
            <w:r w:rsidRPr="00423074">
              <w:t>20.0</w:t>
            </w:r>
          </w:p>
        </w:tc>
      </w:tr>
      <w:tr w:rsidR="001F0858" w:rsidRPr="00423074" w14:paraId="4A3DDA25" w14:textId="77777777" w:rsidTr="0098606E">
        <w:trPr>
          <w:jc w:val="center"/>
        </w:trPr>
        <w:tc>
          <w:tcPr>
            <w:tcW w:w="3209" w:type="dxa"/>
          </w:tcPr>
          <w:p w14:paraId="1657F735" w14:textId="77777777" w:rsidR="001F0858" w:rsidRPr="00423074" w:rsidRDefault="001F0858" w:rsidP="0098606E">
            <w:pPr>
              <w:pStyle w:val="Tabletext"/>
              <w:jc w:val="center"/>
            </w:pPr>
            <w:r w:rsidRPr="00423074">
              <w:t>1</w:t>
            </w:r>
          </w:p>
        </w:tc>
        <w:tc>
          <w:tcPr>
            <w:tcW w:w="3210" w:type="dxa"/>
          </w:tcPr>
          <w:p w14:paraId="47B37289" w14:textId="77777777" w:rsidR="001F0858" w:rsidRPr="00423074" w:rsidRDefault="001F0858" w:rsidP="0098606E">
            <w:pPr>
              <w:pStyle w:val="Tabletext"/>
              <w:jc w:val="center"/>
            </w:pPr>
            <w:r w:rsidRPr="00423074">
              <w:t>20.5</w:t>
            </w:r>
          </w:p>
        </w:tc>
      </w:tr>
      <w:tr w:rsidR="001F0858" w:rsidRPr="00423074" w14:paraId="31DCDCFC" w14:textId="77777777" w:rsidTr="0098606E">
        <w:trPr>
          <w:jc w:val="center"/>
        </w:trPr>
        <w:tc>
          <w:tcPr>
            <w:tcW w:w="3209" w:type="dxa"/>
          </w:tcPr>
          <w:p w14:paraId="41E69841" w14:textId="77777777" w:rsidR="001F0858" w:rsidRPr="00423074" w:rsidRDefault="001F0858" w:rsidP="0098606E">
            <w:pPr>
              <w:pStyle w:val="Tabletext"/>
              <w:jc w:val="center"/>
            </w:pPr>
            <w:r w:rsidRPr="00423074">
              <w:t>2</w:t>
            </w:r>
          </w:p>
        </w:tc>
        <w:tc>
          <w:tcPr>
            <w:tcW w:w="3210" w:type="dxa"/>
          </w:tcPr>
          <w:p w14:paraId="466BD526" w14:textId="77777777" w:rsidR="001F0858" w:rsidRPr="00423074" w:rsidRDefault="001F0858" w:rsidP="0098606E">
            <w:pPr>
              <w:pStyle w:val="Tabletext"/>
              <w:jc w:val="center"/>
            </w:pPr>
            <w:r w:rsidRPr="00423074">
              <w:t>21.5</w:t>
            </w:r>
          </w:p>
        </w:tc>
      </w:tr>
      <w:tr w:rsidR="001F0858" w:rsidRPr="00423074" w14:paraId="7F104871" w14:textId="77777777" w:rsidTr="0098606E">
        <w:trPr>
          <w:jc w:val="center"/>
        </w:trPr>
        <w:tc>
          <w:tcPr>
            <w:tcW w:w="3209" w:type="dxa"/>
          </w:tcPr>
          <w:p w14:paraId="011682A6" w14:textId="77777777" w:rsidR="001F0858" w:rsidRPr="00423074" w:rsidRDefault="001F0858" w:rsidP="0098606E">
            <w:pPr>
              <w:pStyle w:val="Tabletext"/>
              <w:jc w:val="center"/>
            </w:pPr>
            <w:r w:rsidRPr="00423074">
              <w:t>4</w:t>
            </w:r>
          </w:p>
        </w:tc>
        <w:tc>
          <w:tcPr>
            <w:tcW w:w="3210" w:type="dxa"/>
          </w:tcPr>
          <w:p w14:paraId="579EB846" w14:textId="77777777" w:rsidR="001F0858" w:rsidRPr="00423074" w:rsidRDefault="001F0858" w:rsidP="0098606E">
            <w:pPr>
              <w:pStyle w:val="Tabletext"/>
              <w:jc w:val="center"/>
            </w:pPr>
            <w:r w:rsidRPr="00423074">
              <w:t>22.5</w:t>
            </w:r>
          </w:p>
        </w:tc>
      </w:tr>
      <w:tr w:rsidR="001F0858" w:rsidRPr="00423074" w14:paraId="648C7D38" w14:textId="77777777" w:rsidTr="0098606E">
        <w:trPr>
          <w:jc w:val="center"/>
        </w:trPr>
        <w:tc>
          <w:tcPr>
            <w:tcW w:w="3209" w:type="dxa"/>
          </w:tcPr>
          <w:p w14:paraId="2EB81BC0" w14:textId="77777777" w:rsidR="001F0858" w:rsidRPr="00423074" w:rsidRDefault="001F0858" w:rsidP="0098606E">
            <w:pPr>
              <w:pStyle w:val="Tabletext"/>
              <w:jc w:val="center"/>
            </w:pPr>
            <w:r w:rsidRPr="00423074">
              <w:t>8</w:t>
            </w:r>
          </w:p>
        </w:tc>
        <w:tc>
          <w:tcPr>
            <w:tcW w:w="3210" w:type="dxa"/>
          </w:tcPr>
          <w:p w14:paraId="680D6299" w14:textId="77777777" w:rsidR="001F0858" w:rsidRPr="00423074" w:rsidRDefault="001F0858" w:rsidP="0098606E">
            <w:pPr>
              <w:pStyle w:val="Tabletext"/>
              <w:jc w:val="center"/>
            </w:pPr>
            <w:r w:rsidRPr="00423074">
              <w:t>20.5</w:t>
            </w:r>
          </w:p>
        </w:tc>
      </w:tr>
      <w:tr w:rsidR="001F0858" w:rsidRPr="00423074" w14:paraId="1CA3BDF0" w14:textId="77777777" w:rsidTr="0098606E">
        <w:trPr>
          <w:jc w:val="center"/>
        </w:trPr>
        <w:tc>
          <w:tcPr>
            <w:tcW w:w="3209" w:type="dxa"/>
          </w:tcPr>
          <w:p w14:paraId="7CACADEC" w14:textId="77777777" w:rsidR="001F0858" w:rsidRPr="00423074" w:rsidRDefault="001F0858" w:rsidP="0098606E">
            <w:pPr>
              <w:pStyle w:val="Tabletext"/>
              <w:jc w:val="center"/>
            </w:pPr>
            <w:r w:rsidRPr="00423074">
              <w:t>16</w:t>
            </w:r>
          </w:p>
        </w:tc>
        <w:tc>
          <w:tcPr>
            <w:tcW w:w="3210" w:type="dxa"/>
          </w:tcPr>
          <w:p w14:paraId="07993C1C" w14:textId="77777777" w:rsidR="001F0858" w:rsidRPr="00423074" w:rsidRDefault="001F0858" w:rsidP="0098606E">
            <w:pPr>
              <w:pStyle w:val="Tabletext"/>
              <w:jc w:val="center"/>
            </w:pPr>
            <w:r w:rsidRPr="00423074">
              <w:t>14.0</w:t>
            </w:r>
          </w:p>
        </w:tc>
      </w:tr>
      <w:tr w:rsidR="001F0858" w:rsidRPr="00423074" w14:paraId="18DEC519" w14:textId="77777777" w:rsidTr="0098606E">
        <w:trPr>
          <w:jc w:val="center"/>
        </w:trPr>
        <w:tc>
          <w:tcPr>
            <w:tcW w:w="3209" w:type="dxa"/>
          </w:tcPr>
          <w:p w14:paraId="50BA69C4" w14:textId="77777777" w:rsidR="001F0858" w:rsidRPr="00423074" w:rsidRDefault="001F0858" w:rsidP="0098606E">
            <w:pPr>
              <w:pStyle w:val="Tabletext"/>
              <w:jc w:val="center"/>
            </w:pPr>
            <w:r w:rsidRPr="00423074">
              <w:t>32</w:t>
            </w:r>
          </w:p>
        </w:tc>
        <w:tc>
          <w:tcPr>
            <w:tcW w:w="3210" w:type="dxa"/>
          </w:tcPr>
          <w:p w14:paraId="1A786C48" w14:textId="77777777" w:rsidR="001F0858" w:rsidRPr="00423074" w:rsidRDefault="001F0858" w:rsidP="0098606E">
            <w:pPr>
              <w:pStyle w:val="Tabletext"/>
              <w:jc w:val="center"/>
            </w:pPr>
            <w:r w:rsidRPr="00423074">
              <w:t>6.5</w:t>
            </w:r>
          </w:p>
        </w:tc>
      </w:tr>
      <w:tr w:rsidR="001F0858" w:rsidRPr="00423074" w14:paraId="64AF5AC9" w14:textId="77777777" w:rsidTr="0098606E">
        <w:trPr>
          <w:jc w:val="center"/>
        </w:trPr>
        <w:tc>
          <w:tcPr>
            <w:tcW w:w="3209" w:type="dxa"/>
          </w:tcPr>
          <w:p w14:paraId="353C19BD" w14:textId="77777777" w:rsidR="001F0858" w:rsidRPr="00423074" w:rsidRDefault="001F0858" w:rsidP="0098606E">
            <w:pPr>
              <w:pStyle w:val="Tabletext"/>
              <w:jc w:val="center"/>
            </w:pPr>
            <w:r w:rsidRPr="00423074">
              <w:t>64</w:t>
            </w:r>
          </w:p>
        </w:tc>
        <w:tc>
          <w:tcPr>
            <w:tcW w:w="3210" w:type="dxa"/>
          </w:tcPr>
          <w:p w14:paraId="5DB43057" w14:textId="77777777" w:rsidR="001F0858" w:rsidRPr="00423074" w:rsidRDefault="001F0858" w:rsidP="0098606E">
            <w:pPr>
              <w:pStyle w:val="Tabletext"/>
              <w:jc w:val="center"/>
            </w:pPr>
            <w:r w:rsidRPr="00423074">
              <w:t>3.0</w:t>
            </w:r>
          </w:p>
        </w:tc>
      </w:tr>
      <w:tr w:rsidR="001F0858" w:rsidRPr="00423074" w14:paraId="28F7A0B3" w14:textId="77777777" w:rsidTr="0098606E">
        <w:trPr>
          <w:jc w:val="center"/>
        </w:trPr>
        <w:tc>
          <w:tcPr>
            <w:tcW w:w="3209" w:type="dxa"/>
          </w:tcPr>
          <w:p w14:paraId="363AC16A" w14:textId="77777777" w:rsidR="001F0858" w:rsidRPr="00423074" w:rsidRDefault="001F0858" w:rsidP="0098606E">
            <w:pPr>
              <w:pStyle w:val="Tabletext"/>
              <w:jc w:val="center"/>
            </w:pPr>
            <w:r w:rsidRPr="00423074">
              <w:t>&gt;64</w:t>
            </w:r>
          </w:p>
        </w:tc>
        <w:tc>
          <w:tcPr>
            <w:tcW w:w="3210" w:type="dxa"/>
          </w:tcPr>
          <w:p w14:paraId="071AC4AC" w14:textId="77777777" w:rsidR="001F0858" w:rsidRPr="00423074" w:rsidRDefault="001F0858" w:rsidP="0098606E">
            <w:pPr>
              <w:pStyle w:val="Tabletext"/>
              <w:jc w:val="center"/>
            </w:pPr>
            <w:r w:rsidRPr="00423074">
              <w:t>3.0</w:t>
            </w:r>
          </w:p>
        </w:tc>
      </w:tr>
    </w:tbl>
    <w:p w14:paraId="3EDCBEEE" w14:textId="77777777" w:rsidR="001F0858" w:rsidRPr="00423074" w:rsidRDefault="001F0858" w:rsidP="001E747E">
      <w:pPr>
        <w:pStyle w:val="Tablefin"/>
      </w:pPr>
    </w:p>
    <w:p w14:paraId="35958A60"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3</w:t>
      </w:r>
    </w:p>
    <w:p w14:paraId="44EA5D84" w14:textId="77777777" w:rsidR="001F0858" w:rsidRPr="00423074" w:rsidRDefault="001F0858" w:rsidP="0098606E">
      <w:pPr>
        <w:pStyle w:val="Tabletitle"/>
        <w:rPr>
          <w:rFonts w:eastAsia="MS Mincho"/>
        </w:rPr>
      </w:pPr>
      <w:r w:rsidRPr="00423074">
        <w:rPr>
          <w:rFonts w:eastAsia="MS Mincho"/>
        </w:rPr>
        <w:t>Transmitter In Band Emission Limits</w:t>
      </w:r>
    </w:p>
    <w:tbl>
      <w:tblPr>
        <w:tblStyle w:val="TableGrid3"/>
        <w:tblW w:w="5670" w:type="dxa"/>
        <w:jc w:val="center"/>
        <w:tblLook w:val="04A0" w:firstRow="1" w:lastRow="0" w:firstColumn="1" w:lastColumn="0" w:noHBand="0" w:noVBand="1"/>
      </w:tblPr>
      <w:tblGrid>
        <w:gridCol w:w="3403"/>
        <w:gridCol w:w="2267"/>
      </w:tblGrid>
      <w:tr w:rsidR="001F0858" w:rsidRPr="00423074" w14:paraId="201CAD12" w14:textId="77777777" w:rsidTr="0098606E">
        <w:trPr>
          <w:jc w:val="center"/>
        </w:trPr>
        <w:tc>
          <w:tcPr>
            <w:tcW w:w="3403" w:type="dxa"/>
          </w:tcPr>
          <w:p w14:paraId="52E8674E" w14:textId="77777777" w:rsidR="001F0858" w:rsidRPr="005E6B01" w:rsidRDefault="001F0858" w:rsidP="0098606E">
            <w:pPr>
              <w:pStyle w:val="Tablehead"/>
            </w:pPr>
            <w:r w:rsidRPr="005E6B01">
              <w:t>Offset from Carrier Frequency</w:t>
            </w:r>
          </w:p>
        </w:tc>
        <w:tc>
          <w:tcPr>
            <w:tcW w:w="2267" w:type="dxa"/>
          </w:tcPr>
          <w:p w14:paraId="38D00A01" w14:textId="77777777" w:rsidR="001F0858" w:rsidRPr="005E6B01" w:rsidRDefault="001F0858" w:rsidP="0098606E">
            <w:pPr>
              <w:pStyle w:val="Tablehead"/>
            </w:pPr>
            <w:r w:rsidRPr="005E6B01">
              <w:t>dBc/kHz</w:t>
            </w:r>
          </w:p>
        </w:tc>
      </w:tr>
      <w:tr w:rsidR="001F0858" w:rsidRPr="00423074" w14:paraId="548A7404" w14:textId="77777777" w:rsidTr="0098606E">
        <w:trPr>
          <w:jc w:val="center"/>
        </w:trPr>
        <w:tc>
          <w:tcPr>
            <w:tcW w:w="3403" w:type="dxa"/>
          </w:tcPr>
          <w:p w14:paraId="072843D0" w14:textId="77777777" w:rsidR="001F0858" w:rsidRPr="00423074" w:rsidRDefault="001F0858" w:rsidP="0098606E">
            <w:pPr>
              <w:pStyle w:val="Tabletext"/>
              <w:jc w:val="center"/>
            </w:pPr>
            <w:r w:rsidRPr="00423074">
              <w:t>C</w:t>
            </w:r>
            <w:r>
              <w:t xml:space="preserve">hannel Width ÷ </w:t>
            </w:r>
            <w:r w:rsidRPr="00423074">
              <w:t>2</w:t>
            </w:r>
          </w:p>
        </w:tc>
        <w:tc>
          <w:tcPr>
            <w:tcW w:w="2267" w:type="dxa"/>
          </w:tcPr>
          <w:p w14:paraId="2EBE45D9" w14:textId="54CB25C1" w:rsidR="001F0858" w:rsidRPr="00423074" w:rsidRDefault="0098606E" w:rsidP="0098606E">
            <w:pPr>
              <w:pStyle w:val="Tabletext"/>
              <w:jc w:val="center"/>
            </w:pPr>
            <w:r>
              <w:t>−</w:t>
            </w:r>
            <w:r w:rsidR="001F0858" w:rsidRPr="00423074">
              <w:t>54</w:t>
            </w:r>
          </w:p>
        </w:tc>
      </w:tr>
      <w:tr w:rsidR="001F0858" w:rsidRPr="00423074" w14:paraId="7E2DF5B7" w14:textId="77777777" w:rsidTr="0098606E">
        <w:trPr>
          <w:jc w:val="center"/>
        </w:trPr>
        <w:tc>
          <w:tcPr>
            <w:tcW w:w="3403" w:type="dxa"/>
          </w:tcPr>
          <w:p w14:paraId="5E91A3A7" w14:textId="77777777" w:rsidR="001F0858" w:rsidRPr="00423074" w:rsidRDefault="001F0858" w:rsidP="0098606E">
            <w:pPr>
              <w:pStyle w:val="Tabletext"/>
              <w:jc w:val="center"/>
            </w:pPr>
            <w:r w:rsidRPr="00423074">
              <w:t>1.5</w:t>
            </w:r>
            <w:r>
              <w:t xml:space="preserve"> x </w:t>
            </w:r>
            <w:r w:rsidRPr="00423074">
              <w:t>C</w:t>
            </w:r>
            <w:r>
              <w:t>hannel Width</w:t>
            </w:r>
          </w:p>
        </w:tc>
        <w:tc>
          <w:tcPr>
            <w:tcW w:w="2267" w:type="dxa"/>
          </w:tcPr>
          <w:p w14:paraId="14403495" w14:textId="54BDA833" w:rsidR="001F0858" w:rsidRPr="00423074" w:rsidRDefault="0098606E" w:rsidP="0098606E">
            <w:pPr>
              <w:pStyle w:val="Tabletext"/>
              <w:jc w:val="center"/>
            </w:pPr>
            <w:r>
              <w:t>−</w:t>
            </w:r>
            <w:r w:rsidR="001F0858" w:rsidRPr="00423074">
              <w:t>7</w:t>
            </w:r>
            <w:r w:rsidR="001F0858">
              <w:t>4</w:t>
            </w:r>
          </w:p>
        </w:tc>
      </w:tr>
      <w:tr w:rsidR="001F0858" w:rsidRPr="00423074" w14:paraId="5F2618DF" w14:textId="77777777" w:rsidTr="0098606E">
        <w:trPr>
          <w:jc w:val="center"/>
        </w:trPr>
        <w:tc>
          <w:tcPr>
            <w:tcW w:w="3403" w:type="dxa"/>
          </w:tcPr>
          <w:p w14:paraId="44387986" w14:textId="77777777" w:rsidR="001F0858" w:rsidRPr="00423074" w:rsidRDefault="001F0858" w:rsidP="0098606E">
            <w:pPr>
              <w:pStyle w:val="Tabletext"/>
              <w:jc w:val="center"/>
            </w:pPr>
            <w:r w:rsidRPr="00423074">
              <w:t>500 kHz</w:t>
            </w:r>
          </w:p>
        </w:tc>
        <w:tc>
          <w:tcPr>
            <w:tcW w:w="2267" w:type="dxa"/>
          </w:tcPr>
          <w:p w14:paraId="459ACFE3" w14:textId="654DD1FF" w:rsidR="001F0858" w:rsidRPr="00423074" w:rsidRDefault="0098606E" w:rsidP="0098606E">
            <w:pPr>
              <w:pStyle w:val="Tabletext"/>
              <w:jc w:val="center"/>
            </w:pPr>
            <w:r>
              <w:t>−</w:t>
            </w:r>
            <w:r w:rsidR="001F0858" w:rsidRPr="00423074">
              <w:t>90</w:t>
            </w:r>
          </w:p>
        </w:tc>
      </w:tr>
      <w:tr w:rsidR="001F0858" w:rsidRPr="00423074" w14:paraId="27D6269B" w14:textId="77777777" w:rsidTr="0098606E">
        <w:trPr>
          <w:jc w:val="center"/>
        </w:trPr>
        <w:tc>
          <w:tcPr>
            <w:tcW w:w="3403" w:type="dxa"/>
          </w:tcPr>
          <w:p w14:paraId="539501F2" w14:textId="77777777" w:rsidR="001F0858" w:rsidRPr="00423074" w:rsidRDefault="001F0858" w:rsidP="0098606E">
            <w:pPr>
              <w:pStyle w:val="Tabletext"/>
              <w:jc w:val="center"/>
            </w:pPr>
            <w:r w:rsidRPr="00423074">
              <w:t>2</w:t>
            </w:r>
            <w:r>
              <w:t xml:space="preserve"> </w:t>
            </w:r>
            <w:r w:rsidRPr="00423074">
              <w:t>000 kHz</w:t>
            </w:r>
          </w:p>
        </w:tc>
        <w:tc>
          <w:tcPr>
            <w:tcW w:w="2267" w:type="dxa"/>
          </w:tcPr>
          <w:p w14:paraId="16788013" w14:textId="7EC81399" w:rsidR="001F0858" w:rsidRPr="00423074" w:rsidRDefault="0098606E" w:rsidP="0098606E">
            <w:pPr>
              <w:pStyle w:val="Tabletext"/>
              <w:jc w:val="center"/>
            </w:pPr>
            <w:r>
              <w:t>−</w:t>
            </w:r>
            <w:r w:rsidR="001F0858" w:rsidRPr="00423074">
              <w:t>96</w:t>
            </w:r>
          </w:p>
        </w:tc>
      </w:tr>
    </w:tbl>
    <w:p w14:paraId="5D93C9A5" w14:textId="77777777" w:rsidR="001F0858" w:rsidRDefault="001F0858" w:rsidP="001E747E">
      <w:pPr>
        <w:pStyle w:val="Tablefin"/>
      </w:pPr>
    </w:p>
    <w:p w14:paraId="09ABA7C5"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4</w:t>
      </w:r>
    </w:p>
    <w:p w14:paraId="194FE877" w14:textId="77777777" w:rsidR="001F0858" w:rsidRDefault="001F0858" w:rsidP="0098606E">
      <w:pPr>
        <w:pStyle w:val="Tabletitle"/>
        <w:rPr>
          <w:rFonts w:eastAsia="MS Mincho"/>
        </w:rPr>
      </w:pPr>
      <w:r w:rsidRPr="00423074">
        <w:rPr>
          <w:rFonts w:eastAsia="MS Mincho"/>
        </w:rPr>
        <w:t>Transmitter Out Of Band Emission Limits</w:t>
      </w:r>
    </w:p>
    <w:tbl>
      <w:tblPr>
        <w:tblStyle w:val="TableGrid21"/>
        <w:tblW w:w="7371" w:type="dxa"/>
        <w:jc w:val="center"/>
        <w:tblLayout w:type="fixed"/>
        <w:tblLook w:val="04A0" w:firstRow="1" w:lastRow="0" w:firstColumn="1" w:lastColumn="0" w:noHBand="0" w:noVBand="1"/>
      </w:tblPr>
      <w:tblGrid>
        <w:gridCol w:w="3755"/>
        <w:gridCol w:w="3616"/>
      </w:tblGrid>
      <w:tr w:rsidR="001F0858" w:rsidRPr="0041334E" w14:paraId="7A8CC3C6" w14:textId="77777777" w:rsidTr="0098606E">
        <w:trPr>
          <w:jc w:val="center"/>
        </w:trPr>
        <w:tc>
          <w:tcPr>
            <w:tcW w:w="9360" w:type="dxa"/>
            <w:gridSpan w:val="2"/>
            <w:vAlign w:val="center"/>
          </w:tcPr>
          <w:p w14:paraId="765A200F" w14:textId="77777777" w:rsidR="001F0858" w:rsidRPr="005F30DF" w:rsidRDefault="001F0858" w:rsidP="0098606E">
            <w:pPr>
              <w:pStyle w:val="Tablehead"/>
            </w:pPr>
            <w:r w:rsidRPr="005F30DF">
              <w:t>Maximum CNPC Link System Power Spectral Density</w:t>
            </w:r>
          </w:p>
        </w:tc>
      </w:tr>
      <w:tr w:rsidR="001F0858" w:rsidRPr="0041334E" w14:paraId="17B1D032" w14:textId="77777777" w:rsidTr="0098606E">
        <w:trPr>
          <w:jc w:val="center"/>
        </w:trPr>
        <w:tc>
          <w:tcPr>
            <w:tcW w:w="4770" w:type="dxa"/>
            <w:vAlign w:val="center"/>
          </w:tcPr>
          <w:p w14:paraId="053F8B87" w14:textId="77777777" w:rsidR="001F0858" w:rsidRPr="005F30DF" w:rsidRDefault="001F0858" w:rsidP="0098606E">
            <w:pPr>
              <w:pStyle w:val="Tablehead"/>
            </w:pPr>
            <w:r w:rsidRPr="005F30DF">
              <w:t xml:space="preserve">CNPC Link System </w:t>
            </w:r>
            <w:r>
              <w:t>Airborne</w:t>
            </w:r>
            <w:r w:rsidRPr="005F30DF">
              <w:t xml:space="preserve"> Radios</w:t>
            </w:r>
          </w:p>
        </w:tc>
        <w:tc>
          <w:tcPr>
            <w:tcW w:w="4590" w:type="dxa"/>
            <w:vAlign w:val="center"/>
          </w:tcPr>
          <w:p w14:paraId="71D8729C" w14:textId="77777777" w:rsidR="001F0858" w:rsidRPr="005F30DF" w:rsidRDefault="001F0858" w:rsidP="0098606E">
            <w:pPr>
              <w:pStyle w:val="Tablehead"/>
            </w:pPr>
            <w:r w:rsidRPr="005F30DF">
              <w:t xml:space="preserve">CNPC Link System </w:t>
            </w:r>
            <w:r>
              <w:t>Ground</w:t>
            </w:r>
            <w:r w:rsidRPr="005F30DF">
              <w:t xml:space="preserve"> Radios</w:t>
            </w:r>
          </w:p>
        </w:tc>
      </w:tr>
      <w:tr w:rsidR="001F0858" w:rsidRPr="0041334E" w14:paraId="307C4427" w14:textId="77777777" w:rsidTr="0098606E">
        <w:trPr>
          <w:jc w:val="center"/>
        </w:trPr>
        <w:tc>
          <w:tcPr>
            <w:tcW w:w="4770" w:type="dxa"/>
            <w:tcBorders>
              <w:bottom w:val="single" w:sz="4" w:space="0" w:color="auto"/>
            </w:tcBorders>
            <w:shd w:val="clear" w:color="auto" w:fill="auto"/>
          </w:tcPr>
          <w:p w14:paraId="1B8CDC04" w14:textId="77777777" w:rsidR="001F0858" w:rsidRPr="005F30DF" w:rsidRDefault="001F0858" w:rsidP="0098606E">
            <w:pPr>
              <w:pStyle w:val="Tabletext"/>
              <w:jc w:val="center"/>
            </w:pPr>
            <w:r w:rsidRPr="005F30DF">
              <w:t>TBD</w:t>
            </w:r>
          </w:p>
        </w:tc>
        <w:tc>
          <w:tcPr>
            <w:tcW w:w="4590" w:type="dxa"/>
            <w:shd w:val="clear" w:color="auto" w:fill="auto"/>
          </w:tcPr>
          <w:p w14:paraId="05E154BB" w14:textId="77777777" w:rsidR="001F0858" w:rsidRPr="005F30DF" w:rsidRDefault="001F0858" w:rsidP="0098606E">
            <w:pPr>
              <w:pStyle w:val="Tabletext"/>
              <w:jc w:val="center"/>
            </w:pPr>
            <w:r w:rsidRPr="005F30DF">
              <w:t>TBD</w:t>
            </w:r>
          </w:p>
        </w:tc>
      </w:tr>
    </w:tbl>
    <w:p w14:paraId="2A4F6B2E" w14:textId="77777777" w:rsidR="001F0858" w:rsidRDefault="001F0858" w:rsidP="0098606E">
      <w:pPr>
        <w:pStyle w:val="Tablefin"/>
      </w:pPr>
    </w:p>
    <w:p w14:paraId="43CF837A" w14:textId="77777777" w:rsidR="001F0858" w:rsidRPr="0098606E" w:rsidRDefault="001F0858" w:rsidP="0098606E">
      <w:pPr>
        <w:rPr>
          <w:i/>
          <w:iCs/>
          <w:szCs w:val="24"/>
        </w:rPr>
      </w:pPr>
      <w:r w:rsidRPr="0098606E">
        <w:rPr>
          <w:rFonts w:eastAsia="MS Mincho"/>
          <w:b/>
          <w:bCs/>
          <w:i/>
          <w:iCs/>
          <w:spacing w:val="-4"/>
        </w:rPr>
        <w:t>Editor’s Note:</w:t>
      </w:r>
      <w:r w:rsidRPr="0098606E">
        <w:rPr>
          <w:rFonts w:eastAsia="MS Mincho"/>
          <w:i/>
          <w:iCs/>
          <w:spacing w:val="-4"/>
        </w:rPr>
        <w:t>  It is envisioned that the proposed Recommendation ITU-R M.[TER_AG_CNPC_CHAR]</w:t>
      </w:r>
      <w:r w:rsidRPr="0098606E">
        <w:rPr>
          <w:rFonts w:eastAsia="MS Mincho"/>
          <w:i/>
          <w:iCs/>
        </w:rPr>
        <w:t xml:space="preserve"> will eventually include the out of band emission characteristics of AM(R)S transmissions into adjacent bands including those below 5 030 MHz that would be necessary for sharing studies to resolve the provisional nature of the -75 dBW/MHz protection value in </w:t>
      </w:r>
      <w:r w:rsidRPr="0098606E">
        <w:rPr>
          <w:rFonts w:eastAsia="MS Mincho"/>
          <w:b/>
          <w:bCs/>
          <w:i/>
          <w:iCs/>
        </w:rPr>
        <w:t>No. 5.443C</w:t>
      </w:r>
      <w:r w:rsidRPr="0098606E">
        <w:rPr>
          <w:rFonts w:eastAsia="MS Mincho"/>
          <w:i/>
          <w:iCs/>
        </w:rPr>
        <w:t>.</w:t>
      </w:r>
    </w:p>
    <w:p w14:paraId="0F1B2EE1" w14:textId="745F770B" w:rsidR="001F0858" w:rsidRDefault="001F0858" w:rsidP="00DD4BED">
      <w:pPr>
        <w:rPr>
          <w:i/>
          <w:iCs/>
          <w:lang w:eastAsia="zh-CN"/>
        </w:rPr>
      </w:pPr>
    </w:p>
    <w:p w14:paraId="6AF829B0" w14:textId="77777777" w:rsidR="0098606E" w:rsidRPr="003D2130" w:rsidRDefault="0098606E" w:rsidP="00AF2EAB">
      <w:pPr>
        <w:jc w:val="center"/>
      </w:pPr>
      <w:r>
        <w:t>______________</w:t>
      </w:r>
    </w:p>
    <w:p w14:paraId="0D66DE0E" w14:textId="56F40888" w:rsidR="0098606E" w:rsidRPr="0098606E" w:rsidRDefault="0098606E" w:rsidP="00DD4BED">
      <w:pPr>
        <w:rPr>
          <w:i/>
          <w:iCs/>
          <w:lang w:eastAsia="zh-CN"/>
        </w:rPr>
      </w:pPr>
    </w:p>
    <w:sectPr w:rsidR="0098606E" w:rsidRPr="0098606E"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1" w:author="Nellis, Donald (FAA)" w:date="2020-09-24T15:18:00Z" w:initials="ND(">
    <w:p w14:paraId="1B7FBCA5" w14:textId="28AFBE8F" w:rsidR="00C178A2" w:rsidRDefault="00C178A2">
      <w:pPr>
        <w:pStyle w:val="CommentText"/>
      </w:pPr>
      <w:r>
        <w:rPr>
          <w:rStyle w:val="CommentReference"/>
        </w:rPr>
        <w:annotationRef/>
      </w:r>
      <w:r>
        <w:t>Duplicates CNPC Link Systems below.</w:t>
      </w:r>
    </w:p>
  </w:comment>
  <w:comment w:id="369" w:author="Nellis, Donald (FAA)" w:date="2020-09-24T15:12:00Z" w:initials="ND(">
    <w:p w14:paraId="20BDC36B" w14:textId="118D0E04" w:rsidR="00C178A2" w:rsidRDefault="00C178A2">
      <w:pPr>
        <w:pStyle w:val="CommentText"/>
      </w:pPr>
      <w:r>
        <w:rPr>
          <w:rStyle w:val="CommentReference"/>
        </w:rPr>
        <w:annotationRef/>
      </w:r>
      <w:r>
        <w:t>This document will only be covering terrestrial systems therefore this definition is not needed.</w:t>
      </w:r>
    </w:p>
  </w:comment>
  <w:comment w:id="445" w:author="Nellis, Donald (FAA)" w:date="2020-09-24T15:21:00Z" w:initials="ND(">
    <w:p w14:paraId="2713DB22" w14:textId="4B8E296A" w:rsidR="00BE25C8" w:rsidRDefault="00BE25C8">
      <w:pPr>
        <w:pStyle w:val="CommentText"/>
      </w:pPr>
      <w:r>
        <w:rPr>
          <w:rStyle w:val="CommentReference"/>
        </w:rPr>
        <w:annotationRef/>
      </w:r>
      <w:r>
        <w:t>Duplicated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7FBCA5" w15:done="0"/>
  <w15:commentEx w15:paraId="20BDC36B" w15:done="0"/>
  <w15:commentEx w15:paraId="2713DB2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088F3" w14:textId="77777777" w:rsidR="003C1048" w:rsidRDefault="003C1048">
      <w:r>
        <w:separator/>
      </w:r>
    </w:p>
  </w:endnote>
  <w:endnote w:type="continuationSeparator" w:id="0">
    <w:p w14:paraId="31A5CC75" w14:textId="77777777" w:rsidR="003C1048" w:rsidRDefault="003C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43B6" w14:textId="295AED75" w:rsidR="00FA124A" w:rsidRPr="00FF1932" w:rsidRDefault="00FF1932" w:rsidP="00FF1932">
    <w:pPr>
      <w:pStyle w:val="Footer"/>
      <w:jc w:val="right"/>
    </w:pPr>
    <w:r>
      <w:t>9/24/2020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9F065" w14:textId="2ED6736B" w:rsidR="00FA124A" w:rsidRPr="002F7CB3" w:rsidRDefault="00FF1932" w:rsidP="00FF1932">
    <w:pPr>
      <w:pStyle w:val="Footer"/>
      <w:jc w:val="right"/>
      <w:rPr>
        <w:lang w:val="en-US"/>
      </w:rPr>
    </w:pPr>
    <w:r>
      <w:t>9/24/2020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8E5C0" w14:textId="77777777" w:rsidR="003C1048" w:rsidRDefault="003C1048">
      <w:r>
        <w:t>____________________</w:t>
      </w:r>
    </w:p>
  </w:footnote>
  <w:footnote w:type="continuationSeparator" w:id="0">
    <w:p w14:paraId="1B955569" w14:textId="77777777" w:rsidR="003C1048" w:rsidRDefault="003C1048">
      <w:r>
        <w:continuationSeparator/>
      </w:r>
    </w:p>
  </w:footnote>
  <w:footnote w:id="1">
    <w:p w14:paraId="6830E1A1" w14:textId="70115268" w:rsidR="00966BF8" w:rsidRPr="00966BF8" w:rsidRDefault="00966BF8">
      <w:pPr>
        <w:pStyle w:val="FootnoteText"/>
        <w:rPr>
          <w:lang w:val="en-US"/>
          <w:rPrChange w:id="125" w:author="Georgiou, Peter (FAA)" w:date="2020-09-21T06:08:00Z">
            <w:rPr/>
          </w:rPrChange>
        </w:rPr>
      </w:pPr>
      <w:ins w:id="126" w:author="Georgiou, Peter (FAA)" w:date="2020-09-21T06:08:00Z">
        <w:r>
          <w:rPr>
            <w:rStyle w:val="FootnoteReference"/>
          </w:rPr>
          <w:footnoteRef/>
        </w:r>
        <w:r>
          <w:t xml:space="preserve"> </w:t>
        </w:r>
        <w:r>
          <w:rPr>
            <w:lang w:val="en-US"/>
          </w:rPr>
          <w:t>Report ITU-R M.2171</w:t>
        </w:r>
      </w:ins>
      <w:ins w:id="127" w:author="Nellis, Donald (FAA)" w:date="2020-09-24T13:55:00Z">
        <w:r w:rsidR="00FC59BC">
          <w:rPr>
            <w:lang w:val="en-US"/>
          </w:rPr>
          <w:t xml:space="preserve"> </w:t>
        </w:r>
        <w:r w:rsidR="00FC59BC" w:rsidRPr="00FC59BC">
          <w:rPr>
            <w:lang w:val="en-US"/>
          </w:rPr>
          <w:t>– Characteristics of unmanned aircraft systems and spectrum requirements to support their safe operation in non-segregated airspace, December 2009.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DC97" w14:textId="156E585F"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E3DC9">
      <w:rPr>
        <w:rStyle w:val="PageNumber"/>
        <w:noProof/>
      </w:rPr>
      <w:t>4</w:t>
    </w:r>
    <w:r w:rsidR="00D02712">
      <w:rPr>
        <w:rStyle w:val="PageNumber"/>
      </w:rPr>
      <w:fldChar w:fldCharType="end"/>
    </w:r>
    <w:r>
      <w:rPr>
        <w:rStyle w:val="PageNumber"/>
      </w:rPr>
      <w:t xml:space="preserve"> -</w:t>
    </w:r>
  </w:p>
  <w:p w14:paraId="4AB6607A" w14:textId="6FAE122E" w:rsidR="00FA124A" w:rsidRDefault="00FF1932">
    <w:pPr>
      <w:pStyle w:val="Header"/>
      <w:rPr>
        <w:lang w:val="en-US"/>
      </w:rPr>
    </w:pPr>
    <w:r>
      <w:rPr>
        <w:lang w:val="en-US"/>
      </w:rPr>
      <w:t>USWP5B25-10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672B"/>
    <w:multiLevelType w:val="hybridMultilevel"/>
    <w:tmpl w:val="F62EC36E"/>
    <w:lvl w:ilvl="0" w:tplc="19B8F93C">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41889"/>
    <w:multiLevelType w:val="hybridMultilevel"/>
    <w:tmpl w:val="F1863B20"/>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0C22A7"/>
    <w:multiLevelType w:val="multilevel"/>
    <w:tmpl w:val="309A1036"/>
    <w:lvl w:ilvl="0">
      <w:start w:val="1"/>
      <w:numFmt w:val="decimal"/>
      <w:lvlText w:val="%1"/>
      <w:lvlJc w:val="left"/>
      <w:pPr>
        <w:ind w:left="1128" w:hanging="1128"/>
      </w:pPr>
      <w:rPr>
        <w:rFonts w:hint="default"/>
      </w:rPr>
    </w:lvl>
    <w:lvl w:ilvl="1">
      <w:start w:val="1"/>
      <w:numFmt w:val="decimal"/>
      <w:lvlText w:val="%1.%2"/>
      <w:lvlJc w:val="left"/>
      <w:pPr>
        <w:ind w:left="1128" w:hanging="1128"/>
      </w:pPr>
      <w:rPr>
        <w:rFonts w:hint="default"/>
      </w:rPr>
    </w:lvl>
    <w:lvl w:ilvl="2">
      <w:start w:val="1"/>
      <w:numFmt w:val="decimal"/>
      <w:lvlText w:val="%1.%2.%3"/>
      <w:lvlJc w:val="left"/>
      <w:pPr>
        <w:ind w:left="1128" w:hanging="1128"/>
      </w:pPr>
      <w:rPr>
        <w:rFonts w:hint="default"/>
      </w:rPr>
    </w:lvl>
    <w:lvl w:ilvl="3">
      <w:start w:val="1"/>
      <w:numFmt w:val="decimal"/>
      <w:lvlText w:val="%1.%2.%3.%4"/>
      <w:lvlJc w:val="left"/>
      <w:pPr>
        <w:ind w:left="1128" w:hanging="1128"/>
      </w:pPr>
      <w:rPr>
        <w:rFonts w:hint="default"/>
      </w:rPr>
    </w:lvl>
    <w:lvl w:ilvl="4">
      <w:start w:val="1"/>
      <w:numFmt w:val="decimal"/>
      <w:lvlText w:val="%1.%2.%3.%4.%5"/>
      <w:lvlJc w:val="left"/>
      <w:pPr>
        <w:ind w:left="1128" w:hanging="112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2A91D5E"/>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C5CA3"/>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801600"/>
    <w:multiLevelType w:val="hybridMultilevel"/>
    <w:tmpl w:val="6DE8EE2A"/>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1B5958"/>
    <w:multiLevelType w:val="hybridMultilevel"/>
    <w:tmpl w:val="7D722178"/>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44EE2"/>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2"/>
  </w:num>
  <w:num w:numId="5">
    <w:abstractNumId w:val="1"/>
  </w:num>
  <w:num w:numId="6">
    <w:abstractNumId w:val="0"/>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Georgiou, Peter (FAA)">
    <w15:presenceInfo w15:providerId="AD" w15:userId="S-1-5-21-3215564045-1863808890-1157122868-2623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858"/>
    <w:rsid w:val="000069D4"/>
    <w:rsid w:val="000174AD"/>
    <w:rsid w:val="00034238"/>
    <w:rsid w:val="00047A1D"/>
    <w:rsid w:val="000604B9"/>
    <w:rsid w:val="00086D69"/>
    <w:rsid w:val="000A7D55"/>
    <w:rsid w:val="000C12C8"/>
    <w:rsid w:val="000C2E8E"/>
    <w:rsid w:val="000E0B92"/>
    <w:rsid w:val="000E0E7C"/>
    <w:rsid w:val="000F1B4B"/>
    <w:rsid w:val="0012744F"/>
    <w:rsid w:val="00127BF9"/>
    <w:rsid w:val="00131178"/>
    <w:rsid w:val="00156F66"/>
    <w:rsid w:val="00163271"/>
    <w:rsid w:val="00172122"/>
    <w:rsid w:val="00182528"/>
    <w:rsid w:val="0018500B"/>
    <w:rsid w:val="00194029"/>
    <w:rsid w:val="00196A19"/>
    <w:rsid w:val="001E747E"/>
    <w:rsid w:val="001F0858"/>
    <w:rsid w:val="00202DC1"/>
    <w:rsid w:val="002116EE"/>
    <w:rsid w:val="00212473"/>
    <w:rsid w:val="002309D8"/>
    <w:rsid w:val="00292167"/>
    <w:rsid w:val="002A7FE2"/>
    <w:rsid w:val="002E1B4F"/>
    <w:rsid w:val="002F2E67"/>
    <w:rsid w:val="002F7CB3"/>
    <w:rsid w:val="003045E9"/>
    <w:rsid w:val="00315546"/>
    <w:rsid w:val="0032013E"/>
    <w:rsid w:val="00330567"/>
    <w:rsid w:val="00340A30"/>
    <w:rsid w:val="00381D07"/>
    <w:rsid w:val="00386A9D"/>
    <w:rsid w:val="00391081"/>
    <w:rsid w:val="003B2789"/>
    <w:rsid w:val="003C1048"/>
    <w:rsid w:val="003C13CE"/>
    <w:rsid w:val="003C697E"/>
    <w:rsid w:val="003E2518"/>
    <w:rsid w:val="003E7CEF"/>
    <w:rsid w:val="003F6275"/>
    <w:rsid w:val="0046143B"/>
    <w:rsid w:val="004868B7"/>
    <w:rsid w:val="004974ED"/>
    <w:rsid w:val="004A3749"/>
    <w:rsid w:val="004B1EF7"/>
    <w:rsid w:val="004B3FAD"/>
    <w:rsid w:val="004C5749"/>
    <w:rsid w:val="004E3DC9"/>
    <w:rsid w:val="00501DCA"/>
    <w:rsid w:val="00511783"/>
    <w:rsid w:val="00513174"/>
    <w:rsid w:val="00513A47"/>
    <w:rsid w:val="00526124"/>
    <w:rsid w:val="005408DF"/>
    <w:rsid w:val="00573344"/>
    <w:rsid w:val="0058032E"/>
    <w:rsid w:val="00583F9B"/>
    <w:rsid w:val="005B0D29"/>
    <w:rsid w:val="005E5C10"/>
    <w:rsid w:val="005F2C78"/>
    <w:rsid w:val="006144E4"/>
    <w:rsid w:val="006276D7"/>
    <w:rsid w:val="00650299"/>
    <w:rsid w:val="00655FC5"/>
    <w:rsid w:val="006D37EC"/>
    <w:rsid w:val="00737E3A"/>
    <w:rsid w:val="0080538C"/>
    <w:rsid w:val="00814E0A"/>
    <w:rsid w:val="00822581"/>
    <w:rsid w:val="008309DD"/>
    <w:rsid w:val="0083227A"/>
    <w:rsid w:val="00866900"/>
    <w:rsid w:val="00876A8A"/>
    <w:rsid w:val="00881BA1"/>
    <w:rsid w:val="008868CC"/>
    <w:rsid w:val="00896D5A"/>
    <w:rsid w:val="008C2302"/>
    <w:rsid w:val="008C26B8"/>
    <w:rsid w:val="008F208F"/>
    <w:rsid w:val="00936774"/>
    <w:rsid w:val="00966BF8"/>
    <w:rsid w:val="00982084"/>
    <w:rsid w:val="0098606E"/>
    <w:rsid w:val="00995963"/>
    <w:rsid w:val="00997FFB"/>
    <w:rsid w:val="009B5909"/>
    <w:rsid w:val="009B61EB"/>
    <w:rsid w:val="009C2064"/>
    <w:rsid w:val="009D1697"/>
    <w:rsid w:val="009F3A46"/>
    <w:rsid w:val="009F6520"/>
    <w:rsid w:val="00A014F8"/>
    <w:rsid w:val="00A13AAA"/>
    <w:rsid w:val="00A5173C"/>
    <w:rsid w:val="00A61AEF"/>
    <w:rsid w:val="00AA419D"/>
    <w:rsid w:val="00AD2345"/>
    <w:rsid w:val="00AF173A"/>
    <w:rsid w:val="00B066A4"/>
    <w:rsid w:val="00B07A13"/>
    <w:rsid w:val="00B40188"/>
    <w:rsid w:val="00B4279B"/>
    <w:rsid w:val="00B4433C"/>
    <w:rsid w:val="00B45FC9"/>
    <w:rsid w:val="00B76F35"/>
    <w:rsid w:val="00B81138"/>
    <w:rsid w:val="00BC7CCF"/>
    <w:rsid w:val="00BE25C8"/>
    <w:rsid w:val="00BE470B"/>
    <w:rsid w:val="00C178A2"/>
    <w:rsid w:val="00C57A91"/>
    <w:rsid w:val="00C92045"/>
    <w:rsid w:val="00CA32B2"/>
    <w:rsid w:val="00CC01C2"/>
    <w:rsid w:val="00CF21F2"/>
    <w:rsid w:val="00CF4560"/>
    <w:rsid w:val="00D02712"/>
    <w:rsid w:val="00D046A7"/>
    <w:rsid w:val="00D214D0"/>
    <w:rsid w:val="00D23340"/>
    <w:rsid w:val="00D5323F"/>
    <w:rsid w:val="00D6546B"/>
    <w:rsid w:val="00DB178B"/>
    <w:rsid w:val="00DC17D3"/>
    <w:rsid w:val="00DC484E"/>
    <w:rsid w:val="00DD4BED"/>
    <w:rsid w:val="00DE39F0"/>
    <w:rsid w:val="00DF0AF3"/>
    <w:rsid w:val="00DF7E9F"/>
    <w:rsid w:val="00E27D7E"/>
    <w:rsid w:val="00E42E13"/>
    <w:rsid w:val="00E56D5C"/>
    <w:rsid w:val="00E6257C"/>
    <w:rsid w:val="00E6343A"/>
    <w:rsid w:val="00E63C59"/>
    <w:rsid w:val="00E673C2"/>
    <w:rsid w:val="00EE2B62"/>
    <w:rsid w:val="00F00C61"/>
    <w:rsid w:val="00F25662"/>
    <w:rsid w:val="00F46A4D"/>
    <w:rsid w:val="00F54564"/>
    <w:rsid w:val="00F95408"/>
    <w:rsid w:val="00FA124A"/>
    <w:rsid w:val="00FC08DD"/>
    <w:rsid w:val="00FC2316"/>
    <w:rsid w:val="00FC2CFD"/>
    <w:rsid w:val="00FC59BC"/>
    <w:rsid w:val="00FF19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4097"/>
    <o:shapelayout v:ext="edit">
      <o:idmap v:ext="edit" data="1"/>
    </o:shapelayout>
  </w:shapeDefaults>
  <w:decimalSymbol w:val="."/>
  <w:listSeparator w:val=","/>
  <w14:docId w14:val="25C703B7"/>
  <w15:docId w15:val="{FD78C15E-AE16-4736-9009-2B2567B5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table" w:customStyle="1" w:styleId="TableGrid3">
    <w:name w:val="Table Grid3"/>
    <w:basedOn w:val="TableNormal"/>
    <w:next w:val="TableGrid"/>
    <w:uiPriority w:val="59"/>
    <w:rsid w:val="001F085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F0858"/>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F0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Tabletext"/>
    <w:rsid w:val="0098606E"/>
    <w:rPr>
      <w:rFonts w:eastAsia="MS Mincho"/>
    </w:rPr>
  </w:style>
  <w:style w:type="paragraph" w:customStyle="1" w:styleId="Default">
    <w:name w:val="Default"/>
    <w:rsid w:val="00966BF8"/>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1"/>
    <w:qFormat/>
    <w:rsid w:val="00966BF8"/>
    <w:pPr>
      <w:tabs>
        <w:tab w:val="clear" w:pos="1134"/>
        <w:tab w:val="clear" w:pos="1871"/>
        <w:tab w:val="clear" w:pos="2268"/>
      </w:tabs>
      <w:overflowPunct/>
      <w:spacing w:before="0"/>
      <w:textAlignment w:val="auto"/>
    </w:pPr>
    <w:rPr>
      <w:szCs w:val="24"/>
      <w:lang w:val="en-US" w:eastAsia="zh-CN"/>
    </w:rPr>
  </w:style>
  <w:style w:type="paragraph" w:customStyle="1" w:styleId="Paragraph">
    <w:name w:val="Paragraph"/>
    <w:aliases w:val="p"/>
    <w:basedOn w:val="Normal"/>
    <w:link w:val="pChar"/>
    <w:qFormat/>
    <w:rsid w:val="00CF4560"/>
    <w:pPr>
      <w:tabs>
        <w:tab w:val="clear" w:pos="1134"/>
        <w:tab w:val="clear" w:pos="1871"/>
        <w:tab w:val="clear" w:pos="2268"/>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jc w:val="both"/>
      <w:textAlignment w:val="auto"/>
    </w:pPr>
    <w:rPr>
      <w:sz w:val="22"/>
      <w:lang w:val="en-US"/>
    </w:rPr>
  </w:style>
  <w:style w:type="character" w:customStyle="1" w:styleId="pChar">
    <w:name w:val="p Char"/>
    <w:link w:val="Paragraph"/>
    <w:locked/>
    <w:rsid w:val="00CF4560"/>
    <w:rPr>
      <w:rFonts w:ascii="Times New Roman" w:hAnsi="Times New Roman"/>
      <w:sz w:val="22"/>
      <w:lang w:eastAsia="en-US"/>
    </w:rPr>
  </w:style>
  <w:style w:type="paragraph" w:styleId="BalloonText">
    <w:name w:val="Balloon Text"/>
    <w:basedOn w:val="Normal"/>
    <w:link w:val="BalloonTextChar"/>
    <w:semiHidden/>
    <w:unhideWhenUsed/>
    <w:rsid w:val="00F9540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95408"/>
    <w:rPr>
      <w:rFonts w:ascii="Segoe UI" w:hAnsi="Segoe UI" w:cs="Segoe UI"/>
      <w:sz w:val="18"/>
      <w:szCs w:val="18"/>
      <w:lang w:val="en-GB" w:eastAsia="en-US"/>
    </w:rPr>
  </w:style>
  <w:style w:type="character" w:styleId="Hyperlink">
    <w:name w:val="Hyperlink"/>
    <w:aliases w:val="CEO_Hyperlink"/>
    <w:rsid w:val="00E673C2"/>
    <w:rPr>
      <w:color w:val="0000FF"/>
      <w:u w:val="single"/>
    </w:rPr>
  </w:style>
  <w:style w:type="paragraph" w:customStyle="1" w:styleId="TabletitleBR">
    <w:name w:val="Table_title_BR"/>
    <w:basedOn w:val="Normal"/>
    <w:next w:val="Normal"/>
    <w:rsid w:val="00E673C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E673C2"/>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E673C2"/>
    <w:rPr>
      <w:sz w:val="24"/>
      <w:lang w:val="en-GB" w:eastAsia="en-US"/>
    </w:rPr>
  </w:style>
  <w:style w:type="character" w:styleId="CommentReference">
    <w:name w:val="annotation reference"/>
    <w:basedOn w:val="DefaultParagraphFont"/>
    <w:semiHidden/>
    <w:unhideWhenUsed/>
    <w:rsid w:val="00C178A2"/>
    <w:rPr>
      <w:sz w:val="16"/>
      <w:szCs w:val="16"/>
    </w:rPr>
  </w:style>
  <w:style w:type="paragraph" w:styleId="CommentText">
    <w:name w:val="annotation text"/>
    <w:basedOn w:val="Normal"/>
    <w:link w:val="CommentTextChar"/>
    <w:semiHidden/>
    <w:unhideWhenUsed/>
    <w:rsid w:val="00C178A2"/>
    <w:rPr>
      <w:sz w:val="20"/>
    </w:rPr>
  </w:style>
  <w:style w:type="character" w:customStyle="1" w:styleId="CommentTextChar">
    <w:name w:val="Comment Text Char"/>
    <w:basedOn w:val="DefaultParagraphFont"/>
    <w:link w:val="CommentText"/>
    <w:semiHidden/>
    <w:rsid w:val="00C178A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178A2"/>
    <w:rPr>
      <w:b/>
      <w:bCs/>
    </w:rPr>
  </w:style>
  <w:style w:type="character" w:customStyle="1" w:styleId="CommentSubjectChar">
    <w:name w:val="Comment Subject Char"/>
    <w:basedOn w:val="CommentTextChar"/>
    <w:link w:val="CommentSubject"/>
    <w:semiHidden/>
    <w:rsid w:val="00C178A2"/>
    <w:rPr>
      <w:rFonts w:ascii="Times New Roman" w:hAnsi="Times New Roman"/>
      <w:b/>
      <w:bCs/>
      <w:lang w:val="en-GB" w:eastAsia="en-US"/>
    </w:rPr>
  </w:style>
  <w:style w:type="paragraph" w:customStyle="1" w:styleId="AnnexNoTitle">
    <w:name w:val="Annex_NoTitle"/>
    <w:basedOn w:val="Normal"/>
    <w:next w:val="Normalaftertitle"/>
    <w:rsid w:val="00B40188"/>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peter.georgiou@faa.gov"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2942B-88C7-4259-BA03-2679A599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9</Pages>
  <Words>2301</Words>
  <Characters>14457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2</cp:revision>
  <cp:lastPrinted>2008-02-21T14:04:00Z</cp:lastPrinted>
  <dcterms:created xsi:type="dcterms:W3CDTF">2020-10-16T16:13:00Z</dcterms:created>
  <dcterms:modified xsi:type="dcterms:W3CDTF">2020-10-16T16:13:00Z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