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6576B9" w:rsidRPr="006576B9" w14:paraId="3A6A8942" w14:textId="77777777" w:rsidTr="00A50D4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43B2E70" w14:textId="77777777" w:rsidR="006576B9" w:rsidRPr="006576B9" w:rsidRDefault="006576B9" w:rsidP="00A50D47">
            <w:pPr>
              <w:pStyle w:val="TabletitleBR"/>
              <w:keepNext w:val="0"/>
              <w:keepLines w:val="0"/>
              <w:tabs>
                <w:tab w:val="center" w:pos="4680"/>
              </w:tabs>
              <w:suppressAutoHyphens/>
              <w:spacing w:after="0"/>
              <w:rPr>
                <w:spacing w:val="-3"/>
                <w:szCs w:val="24"/>
              </w:rPr>
            </w:pPr>
            <w:r w:rsidRPr="006576B9">
              <w:rPr>
                <w:lang w:val="en-US"/>
              </w:rPr>
              <w:br w:type="page"/>
            </w:r>
            <w:r w:rsidRPr="006576B9">
              <w:rPr>
                <w:spacing w:val="-3"/>
                <w:szCs w:val="24"/>
              </w:rPr>
              <w:t>U.S. Radiocommunications Sector</w:t>
            </w:r>
          </w:p>
          <w:p w14:paraId="3D7130D1" w14:textId="77777777" w:rsidR="006576B9" w:rsidRPr="006576B9" w:rsidRDefault="006576B9" w:rsidP="00A50D47">
            <w:pPr>
              <w:pStyle w:val="TabletitleBR"/>
              <w:rPr>
                <w:spacing w:val="-3"/>
                <w:szCs w:val="24"/>
              </w:rPr>
            </w:pPr>
            <w:r w:rsidRPr="006576B9">
              <w:rPr>
                <w:spacing w:val="-3"/>
                <w:szCs w:val="24"/>
              </w:rPr>
              <w:t>Fact Sheet</w:t>
            </w:r>
          </w:p>
        </w:tc>
      </w:tr>
      <w:tr w:rsidR="006576B9" w:rsidRPr="006576B9" w14:paraId="27DE0459" w14:textId="77777777" w:rsidTr="00A50D47">
        <w:trPr>
          <w:trHeight w:val="348"/>
        </w:trPr>
        <w:tc>
          <w:tcPr>
            <w:tcW w:w="4387" w:type="dxa"/>
            <w:tcBorders>
              <w:left w:val="double" w:sz="6" w:space="0" w:color="auto"/>
            </w:tcBorders>
          </w:tcPr>
          <w:p w14:paraId="24207FD2" w14:textId="77777777" w:rsidR="006576B9" w:rsidRPr="006576B9" w:rsidRDefault="006576B9" w:rsidP="00A50D47">
            <w:pPr>
              <w:spacing w:after="120"/>
              <w:ind w:left="900" w:right="144" w:hanging="756"/>
              <w:rPr>
                <w:rFonts w:ascii="Times New Roman" w:hAnsi="Times New Roman" w:cs="Times New Roman"/>
                <w:rPrChange w:id="0" w:author="TK_ACES" w:date="2025-08-10T19:06:00Z" w16du:dateUtc="2025-08-10T23:06:00Z">
                  <w:rPr/>
                </w:rPrChange>
              </w:rPr>
            </w:pPr>
            <w:r w:rsidRPr="006576B9">
              <w:rPr>
                <w:rFonts w:ascii="Times New Roman" w:hAnsi="Times New Roman" w:cs="Times New Roman"/>
                <w:b/>
                <w:rPrChange w:id="1" w:author="TK_ACES" w:date="2025-08-10T19:06:00Z" w16du:dateUtc="2025-08-10T23:06:00Z">
                  <w:rPr>
                    <w:b/>
                  </w:rPr>
                </w:rPrChange>
              </w:rPr>
              <w:t>Working Party:</w:t>
            </w:r>
            <w:r w:rsidRPr="006576B9">
              <w:rPr>
                <w:rFonts w:ascii="Times New Roman" w:hAnsi="Times New Roman" w:cs="Times New Roman"/>
                <w:rPrChange w:id="2" w:author="TK_ACES" w:date="2025-08-10T19:06:00Z" w16du:dateUtc="2025-08-10T23:06:00Z">
                  <w:rPr/>
                </w:rPrChange>
              </w:rPr>
              <w:t xml:space="preserve">  ITU-R WP-5B</w:t>
            </w:r>
          </w:p>
        </w:tc>
        <w:tc>
          <w:tcPr>
            <w:tcW w:w="5006" w:type="dxa"/>
            <w:tcBorders>
              <w:right w:val="double" w:sz="6" w:space="0" w:color="auto"/>
            </w:tcBorders>
          </w:tcPr>
          <w:p w14:paraId="0DD462C6" w14:textId="681C1CC5" w:rsidR="006576B9" w:rsidRPr="006576B9" w:rsidRDefault="006576B9" w:rsidP="00A50D47">
            <w:pPr>
              <w:spacing w:after="120"/>
              <w:ind w:left="144" w:right="144"/>
              <w:rPr>
                <w:rFonts w:ascii="Times New Roman" w:hAnsi="Times New Roman" w:cs="Times New Roman"/>
                <w:rPrChange w:id="3" w:author="TK_ACES" w:date="2025-08-10T19:06:00Z" w16du:dateUtc="2025-08-10T23:06:00Z">
                  <w:rPr/>
                </w:rPrChange>
              </w:rPr>
            </w:pPr>
            <w:r w:rsidRPr="006576B9">
              <w:rPr>
                <w:rFonts w:ascii="Times New Roman" w:hAnsi="Times New Roman" w:cs="Times New Roman"/>
                <w:b/>
                <w:rPrChange w:id="4" w:author="TK_ACES" w:date="2025-08-10T19:06:00Z" w16du:dateUtc="2025-08-10T23:06:00Z">
                  <w:rPr>
                    <w:b/>
                  </w:rPr>
                </w:rPrChange>
              </w:rPr>
              <w:t>Document No:</w:t>
            </w:r>
            <w:r w:rsidRPr="006576B9">
              <w:rPr>
                <w:rFonts w:ascii="Times New Roman" w:hAnsi="Times New Roman" w:cs="Times New Roman"/>
                <w:rPrChange w:id="5" w:author="TK_ACES" w:date="2025-08-10T19:06:00Z" w16du:dateUtc="2025-08-10T23:06:00Z">
                  <w:rPr/>
                </w:rPrChange>
              </w:rPr>
              <w:t xml:space="preserve"> USWP5B35-</w:t>
            </w:r>
            <w:r w:rsidR="003613B5">
              <w:rPr>
                <w:rFonts w:ascii="Times New Roman" w:hAnsi="Times New Roman" w:cs="Times New Roman"/>
              </w:rPr>
              <w:t>17</w:t>
            </w:r>
          </w:p>
        </w:tc>
      </w:tr>
      <w:tr w:rsidR="006576B9" w:rsidRPr="006576B9" w14:paraId="5A9A183C" w14:textId="77777777" w:rsidTr="00A50D47">
        <w:trPr>
          <w:trHeight w:val="378"/>
        </w:trPr>
        <w:tc>
          <w:tcPr>
            <w:tcW w:w="4387" w:type="dxa"/>
            <w:tcBorders>
              <w:left w:val="double" w:sz="6" w:space="0" w:color="auto"/>
            </w:tcBorders>
          </w:tcPr>
          <w:p w14:paraId="0B598993" w14:textId="24F03BB3" w:rsidR="006576B9" w:rsidRPr="006576B9" w:rsidRDefault="006576B9" w:rsidP="00A50D47">
            <w:pPr>
              <w:ind w:left="144" w:right="144"/>
              <w:rPr>
                <w:rFonts w:ascii="Times New Roman" w:hAnsi="Times New Roman" w:cs="Times New Roman"/>
                <w:rPrChange w:id="6" w:author="TK_ACES" w:date="2025-08-10T19:06:00Z" w16du:dateUtc="2025-08-10T23:06:00Z">
                  <w:rPr/>
                </w:rPrChange>
              </w:rPr>
            </w:pPr>
            <w:r w:rsidRPr="006576B9">
              <w:rPr>
                <w:rFonts w:ascii="Times New Roman" w:hAnsi="Times New Roman" w:cs="Times New Roman"/>
                <w:b/>
                <w:lang w:val="pt-BR"/>
                <w:rPrChange w:id="7" w:author="TK_ACES" w:date="2025-08-10T19:06:00Z" w16du:dateUtc="2025-08-10T23:06:00Z">
                  <w:rPr>
                    <w:b/>
                    <w:lang w:val="pt-BR"/>
                  </w:rPr>
                </w:rPrChange>
              </w:rPr>
              <w:t>Ref:</w:t>
            </w:r>
            <w:r w:rsidRPr="006576B9">
              <w:rPr>
                <w:rFonts w:ascii="Times New Roman" w:hAnsi="Times New Roman" w:cs="Times New Roman"/>
                <w:lang w:val="pt-BR"/>
                <w:rPrChange w:id="8" w:author="TK_ACES" w:date="2025-08-10T19:06:00Z" w16du:dateUtc="2025-08-10T23:06:00Z">
                  <w:rPr>
                    <w:lang w:val="pt-BR"/>
                  </w:rPr>
                </w:rPrChange>
              </w:rPr>
              <w:t xml:space="preserve"> </w:t>
            </w:r>
          </w:p>
        </w:tc>
        <w:tc>
          <w:tcPr>
            <w:tcW w:w="5006" w:type="dxa"/>
            <w:tcBorders>
              <w:right w:val="double" w:sz="6" w:space="0" w:color="auto"/>
            </w:tcBorders>
          </w:tcPr>
          <w:p w14:paraId="04FF8B92" w14:textId="77777777" w:rsidR="006576B9" w:rsidRPr="006576B9" w:rsidRDefault="006576B9" w:rsidP="00A50D47">
            <w:pPr>
              <w:tabs>
                <w:tab w:val="left" w:pos="162"/>
              </w:tabs>
              <w:ind w:left="612" w:right="144" w:hanging="468"/>
              <w:rPr>
                <w:rFonts w:ascii="Times New Roman" w:hAnsi="Times New Roman" w:cs="Times New Roman"/>
                <w:rPrChange w:id="9" w:author="TK_ACES" w:date="2025-08-10T19:06:00Z" w16du:dateUtc="2025-08-10T23:06:00Z">
                  <w:rPr/>
                </w:rPrChange>
              </w:rPr>
            </w:pPr>
            <w:r w:rsidRPr="006576B9">
              <w:rPr>
                <w:rFonts w:ascii="Times New Roman" w:hAnsi="Times New Roman" w:cs="Times New Roman"/>
                <w:b/>
                <w:rPrChange w:id="10" w:author="TK_ACES" w:date="2025-08-10T19:06:00Z" w16du:dateUtc="2025-08-10T23:06:00Z">
                  <w:rPr>
                    <w:b/>
                  </w:rPr>
                </w:rPrChange>
              </w:rPr>
              <w:t>Date:</w:t>
            </w:r>
            <w:r w:rsidRPr="006576B9">
              <w:rPr>
                <w:rFonts w:ascii="Times New Roman" w:hAnsi="Times New Roman" w:cs="Times New Roman"/>
                <w:rPrChange w:id="11" w:author="TK_ACES" w:date="2025-08-10T19:06:00Z" w16du:dateUtc="2025-08-10T23:06:00Z">
                  <w:rPr/>
                </w:rPrChange>
              </w:rPr>
              <w:t xml:space="preserve"> 11 August 2025</w:t>
            </w:r>
          </w:p>
        </w:tc>
      </w:tr>
      <w:tr w:rsidR="006576B9" w:rsidRPr="006576B9" w14:paraId="000662A1" w14:textId="77777777" w:rsidTr="00A50D47">
        <w:trPr>
          <w:trHeight w:val="459"/>
        </w:trPr>
        <w:tc>
          <w:tcPr>
            <w:tcW w:w="9393" w:type="dxa"/>
            <w:gridSpan w:val="2"/>
            <w:tcBorders>
              <w:left w:val="double" w:sz="6" w:space="0" w:color="auto"/>
              <w:right w:val="double" w:sz="6" w:space="0" w:color="auto"/>
            </w:tcBorders>
          </w:tcPr>
          <w:p w14:paraId="64A0987A" w14:textId="36699E5F" w:rsidR="006576B9" w:rsidRPr="006A76FE" w:rsidRDefault="006576B9" w:rsidP="00A50D47">
            <w:pPr>
              <w:pStyle w:val="BodyTextIndent"/>
              <w:spacing w:before="0"/>
              <w:ind w:left="187"/>
            </w:pPr>
            <w:r w:rsidRPr="006576B9">
              <w:rPr>
                <w:rFonts w:ascii="Times New Roman" w:hAnsi="Times New Roman"/>
                <w:b/>
                <w:bCs/>
                <w:szCs w:val="24"/>
              </w:rPr>
              <w:t>Document Title:</w:t>
            </w:r>
            <w:r w:rsidRPr="006576B9">
              <w:rPr>
                <w:rFonts w:ascii="Times New Roman" w:hAnsi="Times New Roman"/>
                <w:bCs/>
                <w:szCs w:val="24"/>
              </w:rPr>
              <w:t xml:space="preserve"> </w:t>
            </w:r>
            <w:r w:rsidR="006A76FE" w:rsidRPr="006576B9">
              <w:rPr>
                <w:rFonts w:ascii="Times New Roman" w:eastAsia="Calibri" w:hAnsi="Times New Roman"/>
                <w:caps/>
                <w:szCs w:val="24"/>
                <w:lang w:eastAsia="zh-CN"/>
              </w:rPr>
              <w:t>Proposed text for the CPM text on agenda item 1.</w:t>
            </w:r>
            <w:r w:rsidR="006A76FE" w:rsidRPr="006A76FE">
              <w:rPr>
                <w:rFonts w:ascii="Times New Roman" w:eastAsia="Calibri" w:hAnsi="Times New Roman"/>
                <w:caps/>
                <w:szCs w:val="24"/>
                <w:lang w:eastAsia="zh-CN"/>
              </w:rPr>
              <w:t>9</w:t>
            </w:r>
          </w:p>
        </w:tc>
      </w:tr>
      <w:tr w:rsidR="006576B9" w:rsidRPr="006576B9" w14:paraId="7EE05413" w14:textId="77777777" w:rsidTr="00A50D47">
        <w:trPr>
          <w:trHeight w:val="1960"/>
        </w:trPr>
        <w:tc>
          <w:tcPr>
            <w:tcW w:w="4387" w:type="dxa"/>
            <w:tcBorders>
              <w:left w:val="double" w:sz="6" w:space="0" w:color="auto"/>
            </w:tcBorders>
          </w:tcPr>
          <w:p w14:paraId="100279F5" w14:textId="77777777" w:rsidR="006576B9" w:rsidRPr="006576B9" w:rsidRDefault="006576B9" w:rsidP="00A50D47">
            <w:pPr>
              <w:ind w:left="144" w:right="144"/>
              <w:rPr>
                <w:rFonts w:ascii="Times New Roman" w:hAnsi="Times New Roman" w:cs="Times New Roman"/>
                <w:b/>
              </w:rPr>
            </w:pPr>
            <w:r w:rsidRPr="006576B9">
              <w:rPr>
                <w:rFonts w:ascii="Times New Roman" w:hAnsi="Times New Roman" w:cs="Times New Roman"/>
                <w:b/>
              </w:rPr>
              <w:t>Author(s)/Contributors(s):</w:t>
            </w:r>
          </w:p>
          <w:p w14:paraId="4A0D59B6" w14:textId="77777777" w:rsidR="006576B9" w:rsidRPr="006576B9" w:rsidRDefault="006576B9" w:rsidP="00A50D47">
            <w:pPr>
              <w:ind w:left="144" w:right="144"/>
              <w:rPr>
                <w:rFonts w:ascii="Times New Roman" w:hAnsi="Times New Roman" w:cs="Times New Roman"/>
                <w:bCs/>
                <w:iCs/>
              </w:rPr>
            </w:pPr>
          </w:p>
          <w:p w14:paraId="7D377AF7"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Fumie Wingo</w:t>
            </w:r>
          </w:p>
          <w:p w14:paraId="54755A47"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 xml:space="preserve">DON CIO </w:t>
            </w:r>
          </w:p>
          <w:p w14:paraId="35153C12" w14:textId="77777777" w:rsidR="006576B9" w:rsidRPr="006576B9" w:rsidRDefault="006576B9" w:rsidP="00A50D47">
            <w:pPr>
              <w:ind w:left="144" w:right="144"/>
              <w:rPr>
                <w:rFonts w:ascii="Times New Roman" w:hAnsi="Times New Roman" w:cs="Times New Roman"/>
                <w:bCs/>
                <w:iCs/>
              </w:rPr>
            </w:pPr>
          </w:p>
          <w:p w14:paraId="0AAE560F"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 xml:space="preserve">Taylor King </w:t>
            </w:r>
          </w:p>
          <w:p w14:paraId="5D2836EB"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ACES for DON CIO</w:t>
            </w:r>
          </w:p>
          <w:p w14:paraId="6ACFBB6C" w14:textId="77777777" w:rsidR="006576B9" w:rsidRPr="006576B9" w:rsidRDefault="006576B9" w:rsidP="00A50D47">
            <w:pPr>
              <w:ind w:right="144"/>
              <w:rPr>
                <w:rFonts w:ascii="Times New Roman" w:hAnsi="Times New Roman" w:cs="Times New Roman"/>
                <w:bCs/>
                <w:iCs/>
              </w:rPr>
            </w:pPr>
          </w:p>
          <w:p w14:paraId="3E560736" w14:textId="77777777" w:rsidR="006576B9" w:rsidRPr="006576B9" w:rsidRDefault="006576B9" w:rsidP="00A50D47">
            <w:pPr>
              <w:ind w:right="144"/>
              <w:rPr>
                <w:rFonts w:ascii="Times New Roman" w:hAnsi="Times New Roman" w:cs="Times New Roman"/>
                <w:bCs/>
                <w:iCs/>
              </w:rPr>
            </w:pPr>
            <w:r w:rsidRPr="006576B9">
              <w:rPr>
                <w:rFonts w:ascii="Times New Roman" w:hAnsi="Times New Roman" w:cs="Times New Roman"/>
                <w:bCs/>
                <w:iCs/>
              </w:rPr>
              <w:t xml:space="preserve">Robert Leck </w:t>
            </w:r>
          </w:p>
          <w:p w14:paraId="055F6887" w14:textId="77777777" w:rsidR="006576B9" w:rsidRDefault="006576B9" w:rsidP="00A50D47">
            <w:pPr>
              <w:ind w:right="144"/>
              <w:rPr>
                <w:rFonts w:ascii="Times New Roman" w:hAnsi="Times New Roman" w:cs="Times New Roman"/>
                <w:bCs/>
                <w:iCs/>
              </w:rPr>
            </w:pPr>
            <w:r w:rsidRPr="006576B9">
              <w:rPr>
                <w:rFonts w:ascii="Times New Roman" w:hAnsi="Times New Roman" w:cs="Times New Roman"/>
                <w:bCs/>
                <w:iCs/>
              </w:rPr>
              <w:t>ACES for DON CIO</w:t>
            </w:r>
          </w:p>
          <w:p w14:paraId="357046C3" w14:textId="77777777" w:rsidR="006A76FE" w:rsidRDefault="006A76FE" w:rsidP="00A50D47">
            <w:pPr>
              <w:ind w:right="144"/>
              <w:rPr>
                <w:rFonts w:ascii="Times New Roman" w:hAnsi="Times New Roman" w:cs="Times New Roman"/>
                <w:bCs/>
                <w:iCs/>
              </w:rPr>
            </w:pPr>
          </w:p>
          <w:p w14:paraId="41D2FF90" w14:textId="2F6243FE" w:rsidR="006A76FE" w:rsidRDefault="006A76FE" w:rsidP="00A50D47">
            <w:pPr>
              <w:ind w:right="144"/>
              <w:rPr>
                <w:rFonts w:ascii="Times New Roman" w:hAnsi="Times New Roman" w:cs="Times New Roman"/>
                <w:bCs/>
                <w:iCs/>
              </w:rPr>
            </w:pPr>
            <w:r>
              <w:rPr>
                <w:rFonts w:ascii="Times New Roman" w:hAnsi="Times New Roman" w:cs="Times New Roman"/>
                <w:bCs/>
                <w:iCs/>
              </w:rPr>
              <w:t>Hank Beard</w:t>
            </w:r>
          </w:p>
          <w:p w14:paraId="0273F7C9" w14:textId="341B1EE4" w:rsidR="006A76FE" w:rsidRPr="006576B9" w:rsidRDefault="006A76FE" w:rsidP="00A50D47">
            <w:pPr>
              <w:ind w:right="144"/>
              <w:rPr>
                <w:rFonts w:ascii="Times New Roman" w:hAnsi="Times New Roman" w:cs="Times New Roman"/>
                <w:bCs/>
                <w:iCs/>
              </w:rPr>
            </w:pPr>
            <w:r>
              <w:rPr>
                <w:rFonts w:ascii="Times New Roman" w:hAnsi="Times New Roman" w:cs="Times New Roman"/>
                <w:bCs/>
                <w:iCs/>
              </w:rPr>
              <w:t>HII for DON CIO</w:t>
            </w:r>
          </w:p>
          <w:p w14:paraId="3839C894" w14:textId="77777777" w:rsidR="006576B9" w:rsidRPr="006576B9" w:rsidRDefault="006576B9" w:rsidP="00A50D47">
            <w:pPr>
              <w:ind w:right="144"/>
              <w:rPr>
                <w:rFonts w:ascii="Times New Roman" w:hAnsi="Times New Roman" w:cs="Times New Roman"/>
                <w:bCs/>
                <w:iCs/>
              </w:rPr>
            </w:pPr>
          </w:p>
        </w:tc>
        <w:tc>
          <w:tcPr>
            <w:tcW w:w="5006" w:type="dxa"/>
            <w:tcBorders>
              <w:right w:val="double" w:sz="6" w:space="0" w:color="auto"/>
            </w:tcBorders>
          </w:tcPr>
          <w:p w14:paraId="1BD09ED3" w14:textId="77777777" w:rsidR="006576B9" w:rsidRPr="006576B9" w:rsidRDefault="006576B9" w:rsidP="00A50D47">
            <w:pPr>
              <w:ind w:left="144" w:right="144"/>
              <w:rPr>
                <w:rFonts w:ascii="Times New Roman" w:hAnsi="Times New Roman" w:cs="Times New Roman"/>
                <w:bCs/>
                <w:lang w:val="fr-FR"/>
              </w:rPr>
            </w:pPr>
          </w:p>
          <w:p w14:paraId="2D69BBF3" w14:textId="77777777" w:rsidR="006576B9" w:rsidRPr="006576B9" w:rsidRDefault="006576B9" w:rsidP="00A50D47">
            <w:pPr>
              <w:ind w:left="144" w:right="144"/>
              <w:rPr>
                <w:rFonts w:ascii="Times New Roman" w:hAnsi="Times New Roman" w:cs="Times New Roman"/>
                <w:bCs/>
                <w:lang w:val="fr-FR"/>
              </w:rPr>
            </w:pPr>
          </w:p>
          <w:p w14:paraId="4C5C3510"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Phone: 703-697-0066</w:t>
            </w:r>
          </w:p>
          <w:p w14:paraId="086C9436"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 xml:space="preserve">E-mail: </w:t>
            </w:r>
            <w:hyperlink r:id="rId6" w:history="1">
              <w:r w:rsidRPr="006576B9">
                <w:rPr>
                  <w:rStyle w:val="Hyperlink"/>
                  <w:rFonts w:ascii="Times New Roman" w:hAnsi="Times New Roman" w:cs="Times New Roman"/>
                  <w:bCs/>
                </w:rPr>
                <w:t>fumie.n.wingo.civ@us.navy.mil</w:t>
              </w:r>
            </w:hyperlink>
            <w:r w:rsidRPr="006576B9">
              <w:rPr>
                <w:rFonts w:ascii="Times New Roman" w:hAnsi="Times New Roman" w:cs="Times New Roman"/>
                <w:bCs/>
              </w:rPr>
              <w:t xml:space="preserve"> </w:t>
            </w:r>
          </w:p>
          <w:p w14:paraId="487E9696" w14:textId="77777777" w:rsidR="006576B9" w:rsidRPr="006576B9" w:rsidRDefault="006576B9" w:rsidP="00A50D47">
            <w:pPr>
              <w:ind w:right="144"/>
              <w:rPr>
                <w:rFonts w:ascii="Times New Roman" w:hAnsi="Times New Roman" w:cs="Times New Roman"/>
                <w:bCs/>
                <w:color w:val="000000"/>
                <w:lang w:val="fr-FR"/>
              </w:rPr>
            </w:pPr>
          </w:p>
          <w:p w14:paraId="3B63D075"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Phone: 443-966-0550</w:t>
            </w:r>
          </w:p>
          <w:p w14:paraId="7F40FBC8"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 xml:space="preserve">E-mail: </w:t>
            </w:r>
            <w:hyperlink r:id="rId7" w:history="1">
              <w:r w:rsidRPr="006576B9">
                <w:rPr>
                  <w:rStyle w:val="Hyperlink"/>
                  <w:rFonts w:ascii="Times New Roman" w:hAnsi="Times New Roman" w:cs="Times New Roman"/>
                  <w:bCs/>
                  <w:lang w:val="fr-FR"/>
                </w:rPr>
                <w:t>taylor.king@aces-inc.com</w:t>
              </w:r>
            </w:hyperlink>
            <w:r w:rsidRPr="006576B9">
              <w:rPr>
                <w:rFonts w:ascii="Times New Roman" w:hAnsi="Times New Roman" w:cs="Times New Roman"/>
                <w:bCs/>
                <w:color w:val="000000"/>
                <w:lang w:val="fr-FR"/>
              </w:rPr>
              <w:t xml:space="preserve"> </w:t>
            </w:r>
          </w:p>
          <w:p w14:paraId="7B081B58" w14:textId="77777777" w:rsidR="006576B9" w:rsidRPr="006576B9" w:rsidRDefault="006576B9" w:rsidP="00A50D47">
            <w:pPr>
              <w:tabs>
                <w:tab w:val="left" w:pos="966"/>
              </w:tabs>
              <w:ind w:right="144"/>
              <w:rPr>
                <w:rFonts w:ascii="Times New Roman" w:hAnsi="Times New Roman" w:cs="Times New Roman"/>
                <w:bCs/>
                <w:color w:val="000000"/>
                <w:lang w:val="fr-FR"/>
              </w:rPr>
            </w:pPr>
          </w:p>
          <w:p w14:paraId="010DEA32"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Phone: 321-332-2111</w:t>
            </w:r>
          </w:p>
          <w:p w14:paraId="0DDE30F2" w14:textId="77777777" w:rsidR="006576B9" w:rsidRPr="006576B9" w:rsidRDefault="006576B9" w:rsidP="00A50D47">
            <w:pPr>
              <w:tabs>
                <w:tab w:val="left" w:pos="966"/>
              </w:tabs>
              <w:ind w:right="144"/>
              <w:rPr>
                <w:rFonts w:ascii="Times New Roman" w:hAnsi="Times New Roman" w:cs="Times New Roman"/>
                <w:bCs/>
                <w:color w:val="000000"/>
                <w:lang w:val="fr-FR"/>
              </w:rPr>
            </w:pPr>
            <w:r w:rsidRPr="006576B9">
              <w:rPr>
                <w:rFonts w:ascii="Times New Roman" w:hAnsi="Times New Roman" w:cs="Times New Roman"/>
                <w:bCs/>
                <w:color w:val="000000"/>
                <w:lang w:val="fr-FR"/>
              </w:rPr>
              <w:t xml:space="preserve">E-mail: </w:t>
            </w:r>
            <w:hyperlink r:id="rId8" w:history="1">
              <w:r w:rsidRPr="006576B9">
                <w:rPr>
                  <w:rStyle w:val="Hyperlink"/>
                  <w:rFonts w:ascii="Times New Roman" w:hAnsi="Times New Roman" w:cs="Times New Roman"/>
                  <w:bCs/>
                  <w:lang w:val="fr-FR"/>
                </w:rPr>
                <w:t>robert.leck@aces-inc.com</w:t>
              </w:r>
            </w:hyperlink>
            <w:r w:rsidRPr="006576B9">
              <w:rPr>
                <w:rFonts w:ascii="Times New Roman" w:hAnsi="Times New Roman" w:cs="Times New Roman"/>
                <w:bCs/>
                <w:color w:val="000000"/>
                <w:lang w:val="fr-FR"/>
              </w:rPr>
              <w:t xml:space="preserve"> </w:t>
            </w:r>
          </w:p>
          <w:p w14:paraId="2060C8E2" w14:textId="77777777" w:rsidR="006576B9" w:rsidRDefault="006576B9" w:rsidP="00A50D47">
            <w:pPr>
              <w:tabs>
                <w:tab w:val="left" w:pos="966"/>
              </w:tabs>
              <w:ind w:right="144"/>
              <w:rPr>
                <w:rFonts w:ascii="Times New Roman" w:hAnsi="Times New Roman" w:cs="Times New Roman"/>
                <w:bCs/>
                <w:color w:val="000000"/>
                <w:lang w:val="fr-FR"/>
              </w:rPr>
            </w:pPr>
          </w:p>
          <w:p w14:paraId="19FBB885" w14:textId="77777777" w:rsidR="00C10FA1" w:rsidRPr="00C10FA1" w:rsidRDefault="00C10FA1" w:rsidP="00C10FA1">
            <w:pPr>
              <w:tabs>
                <w:tab w:val="left" w:pos="966"/>
              </w:tabs>
              <w:ind w:right="144"/>
              <w:rPr>
                <w:rFonts w:ascii="Times New Roman" w:hAnsi="Times New Roman" w:cs="Times New Roman"/>
                <w:bCs/>
                <w:color w:val="000000"/>
                <w:lang w:val="fr-FR"/>
              </w:rPr>
            </w:pPr>
            <w:r w:rsidRPr="00C10FA1">
              <w:rPr>
                <w:rFonts w:ascii="Times New Roman" w:hAnsi="Times New Roman" w:cs="Times New Roman"/>
                <w:bCs/>
                <w:color w:val="000000"/>
                <w:lang w:val="fr-FR"/>
              </w:rPr>
              <w:t>Phone: 410-991-4920</w:t>
            </w:r>
          </w:p>
          <w:p w14:paraId="68E2918B" w14:textId="77777777" w:rsidR="00C10FA1" w:rsidRPr="00C10FA1" w:rsidRDefault="00C10FA1" w:rsidP="00C10FA1">
            <w:pPr>
              <w:tabs>
                <w:tab w:val="left" w:pos="966"/>
              </w:tabs>
              <w:ind w:right="144"/>
              <w:rPr>
                <w:rFonts w:ascii="Times New Roman" w:hAnsi="Times New Roman" w:cs="Times New Roman"/>
                <w:bCs/>
                <w:color w:val="000000"/>
                <w:lang w:val="fr-FR"/>
              </w:rPr>
            </w:pPr>
            <w:r w:rsidRPr="00C10FA1">
              <w:rPr>
                <w:rFonts w:ascii="Times New Roman" w:hAnsi="Times New Roman" w:cs="Times New Roman"/>
                <w:bCs/>
                <w:color w:val="000000"/>
                <w:lang w:val="fr-FR"/>
              </w:rPr>
              <w:t xml:space="preserve">E-mail: </w:t>
            </w:r>
            <w:hyperlink r:id="rId9" w:history="1">
              <w:r w:rsidRPr="00C10FA1">
                <w:rPr>
                  <w:rStyle w:val="Hyperlink"/>
                  <w:rFonts w:ascii="Times New Roman" w:hAnsi="Times New Roman" w:cs="Times New Roman"/>
                  <w:bCs/>
                  <w:lang w:val="fr-FR"/>
                </w:rPr>
                <w:t>armand.beard@hii.com</w:t>
              </w:r>
            </w:hyperlink>
            <w:r w:rsidRPr="00C10FA1">
              <w:rPr>
                <w:rFonts w:ascii="Times New Roman" w:hAnsi="Times New Roman" w:cs="Times New Roman"/>
                <w:bCs/>
                <w:color w:val="000000"/>
                <w:lang w:val="fr-FR"/>
              </w:rPr>
              <w:t xml:space="preserve"> </w:t>
            </w:r>
          </w:p>
          <w:p w14:paraId="200870E9" w14:textId="2A5117E9" w:rsidR="00C10FA1" w:rsidRPr="006576B9" w:rsidRDefault="00C10FA1" w:rsidP="00A50D47">
            <w:pPr>
              <w:tabs>
                <w:tab w:val="left" w:pos="966"/>
              </w:tabs>
              <w:ind w:right="144"/>
              <w:rPr>
                <w:rFonts w:ascii="Times New Roman" w:hAnsi="Times New Roman" w:cs="Times New Roman"/>
                <w:bCs/>
                <w:color w:val="000000"/>
                <w:lang w:val="fr-FR"/>
              </w:rPr>
            </w:pPr>
          </w:p>
        </w:tc>
      </w:tr>
      <w:tr w:rsidR="006576B9" w:rsidRPr="006576B9" w14:paraId="309DA88F" w14:textId="77777777" w:rsidTr="00A50D47">
        <w:trPr>
          <w:trHeight w:val="541"/>
        </w:trPr>
        <w:tc>
          <w:tcPr>
            <w:tcW w:w="9393" w:type="dxa"/>
            <w:gridSpan w:val="2"/>
            <w:tcBorders>
              <w:left w:val="double" w:sz="6" w:space="0" w:color="auto"/>
              <w:right w:val="double" w:sz="6" w:space="0" w:color="auto"/>
            </w:tcBorders>
          </w:tcPr>
          <w:p w14:paraId="7F0652A6" w14:textId="4074F016" w:rsidR="006576B9" w:rsidRPr="006A76FE" w:rsidRDefault="006576B9" w:rsidP="00A50D47">
            <w:pPr>
              <w:spacing w:after="120"/>
              <w:ind w:left="187" w:right="144"/>
              <w:rPr>
                <w:rFonts w:ascii="Times New Roman" w:hAnsi="Times New Roman" w:cs="Times New Roman"/>
                <w:bCs/>
              </w:rPr>
            </w:pPr>
            <w:r w:rsidRPr="006576B9">
              <w:rPr>
                <w:rFonts w:ascii="Times New Roman" w:hAnsi="Times New Roman" w:cs="Times New Roman"/>
                <w:b/>
              </w:rPr>
              <w:t>Purpose/Objective:</w:t>
            </w:r>
            <w:r w:rsidRPr="006576B9">
              <w:rPr>
                <w:rFonts w:ascii="Times New Roman" w:hAnsi="Times New Roman" w:cs="Times New Roman"/>
                <w:bCs/>
              </w:rPr>
              <w:t xml:space="preserve"> </w:t>
            </w:r>
            <w:r w:rsidR="006A76FE">
              <w:rPr>
                <w:rFonts w:ascii="Times New Roman" w:hAnsi="Times New Roman" w:cs="Times New Roman"/>
                <w:bCs/>
              </w:rPr>
              <w:t xml:space="preserve">The purpose of this paper is to begin drafting the CPM text for Agenda Item 1.9, in accordance with Resolution </w:t>
            </w:r>
            <w:r w:rsidR="006A76FE">
              <w:rPr>
                <w:rFonts w:ascii="Times New Roman" w:hAnsi="Times New Roman" w:cs="Times New Roman"/>
                <w:b/>
              </w:rPr>
              <w:t>411 (WRC-23)</w:t>
            </w:r>
            <w:r w:rsidR="006A76FE">
              <w:rPr>
                <w:rFonts w:ascii="Times New Roman" w:hAnsi="Times New Roman" w:cs="Times New Roman"/>
                <w:bCs/>
              </w:rPr>
              <w:t xml:space="preserve">. </w:t>
            </w:r>
          </w:p>
        </w:tc>
      </w:tr>
      <w:tr w:rsidR="006576B9" w:rsidRPr="006576B9" w14:paraId="302364C2" w14:textId="77777777" w:rsidTr="00A50D47">
        <w:trPr>
          <w:trHeight w:val="1380"/>
        </w:trPr>
        <w:tc>
          <w:tcPr>
            <w:tcW w:w="9393" w:type="dxa"/>
            <w:gridSpan w:val="2"/>
            <w:tcBorders>
              <w:left w:val="double" w:sz="6" w:space="0" w:color="auto"/>
              <w:bottom w:val="single" w:sz="12" w:space="0" w:color="auto"/>
              <w:right w:val="double" w:sz="6" w:space="0" w:color="auto"/>
            </w:tcBorders>
          </w:tcPr>
          <w:p w14:paraId="2B585256" w14:textId="04B4674E" w:rsidR="006576B9" w:rsidRPr="00C30964" w:rsidRDefault="006576B9" w:rsidP="006D5ACB">
            <w:pPr>
              <w:ind w:left="180" w:right="144"/>
              <w:rPr>
                <w:rFonts w:ascii="Times New Roman" w:hAnsi="Times New Roman" w:cs="Times New Roman"/>
                <w:bCs/>
              </w:rPr>
            </w:pPr>
            <w:r w:rsidRPr="006576B9">
              <w:rPr>
                <w:rFonts w:ascii="Times New Roman" w:hAnsi="Times New Roman" w:cs="Times New Roman"/>
                <w:b/>
              </w:rPr>
              <w:t xml:space="preserve">Abstract: </w:t>
            </w:r>
            <w:r w:rsidR="00C30964">
              <w:rPr>
                <w:rFonts w:ascii="Times New Roman" w:hAnsi="Times New Roman" w:cs="Times New Roman"/>
                <w:bCs/>
              </w:rPr>
              <w:t xml:space="preserve">Working Party 5B is the responsible Working Party for reviewing Appendix 26 in accordance with Resolution </w:t>
            </w:r>
            <w:r w:rsidR="00C30964">
              <w:rPr>
                <w:rFonts w:ascii="Times New Roman" w:hAnsi="Times New Roman" w:cs="Times New Roman"/>
                <w:b/>
              </w:rPr>
              <w:t>411 (WRC-23)</w:t>
            </w:r>
            <w:r w:rsidR="00C30964">
              <w:rPr>
                <w:rFonts w:ascii="Times New Roman" w:hAnsi="Times New Roman" w:cs="Times New Roman"/>
                <w:bCs/>
              </w:rPr>
              <w:t xml:space="preserve"> and developing draft CPM text. To date, WP 5B has initiated a W</w:t>
            </w:r>
            <w:r w:rsidR="006D5ACB">
              <w:rPr>
                <w:rFonts w:ascii="Times New Roman" w:hAnsi="Times New Roman" w:cs="Times New Roman"/>
                <w:bCs/>
              </w:rPr>
              <w:t xml:space="preserve">orking </w:t>
            </w:r>
            <w:r w:rsidR="00C30964">
              <w:rPr>
                <w:rFonts w:ascii="Times New Roman" w:hAnsi="Times New Roman" w:cs="Times New Roman"/>
                <w:bCs/>
              </w:rPr>
              <w:t>D</w:t>
            </w:r>
            <w:r w:rsidR="006D5ACB">
              <w:rPr>
                <w:rFonts w:ascii="Times New Roman" w:hAnsi="Times New Roman" w:cs="Times New Roman"/>
                <w:bCs/>
              </w:rPr>
              <w:t xml:space="preserve">ocument towards a Preliminary Draft New </w:t>
            </w:r>
            <w:r w:rsidR="00C30964">
              <w:rPr>
                <w:rFonts w:ascii="Times New Roman" w:hAnsi="Times New Roman" w:cs="Times New Roman"/>
                <w:bCs/>
              </w:rPr>
              <w:t>Report for modernization of HF AM(OR)</w:t>
            </w:r>
            <w:r w:rsidR="006D5ACB">
              <w:rPr>
                <w:rFonts w:ascii="Times New Roman" w:hAnsi="Times New Roman" w:cs="Times New Roman"/>
                <w:bCs/>
              </w:rPr>
              <w:t xml:space="preserve">S. This paper will propose an initial framework and edits to the draft CPM text for Agenda Item 1.9. </w:t>
            </w:r>
          </w:p>
          <w:p w14:paraId="765B85A8" w14:textId="77777777" w:rsidR="006576B9" w:rsidRPr="006576B9" w:rsidRDefault="006576B9" w:rsidP="00A50D47">
            <w:pPr>
              <w:ind w:right="144"/>
              <w:rPr>
                <w:rFonts w:ascii="Times New Roman" w:hAnsi="Times New Roman" w:cs="Times New Roman"/>
                <w:bCs/>
              </w:rPr>
            </w:pPr>
          </w:p>
        </w:tc>
      </w:tr>
    </w:tbl>
    <w:p w14:paraId="58DD4183" w14:textId="77777777" w:rsidR="006576B9" w:rsidRPr="006576B9" w:rsidRDefault="006576B9" w:rsidP="006576B9">
      <w:pPr>
        <w:rPr>
          <w:rFonts w:ascii="Times New Roman" w:hAnsi="Times New Roman" w:cs="Times New Roman"/>
        </w:rPr>
      </w:pPr>
      <w:r w:rsidRPr="006576B9">
        <w:rPr>
          <w:rFonts w:ascii="Times New Roman" w:hAnsi="Times New Roman" w:cs="Times New Roman"/>
        </w:rPr>
        <w:t xml:space="preserve"> </w:t>
      </w:r>
    </w:p>
    <w:p w14:paraId="3B273307" w14:textId="77777777" w:rsidR="006576B9" w:rsidRPr="006576B9" w:rsidRDefault="006576B9" w:rsidP="006576B9">
      <w:pPr>
        <w:rPr>
          <w:rFonts w:ascii="Times New Roman" w:hAnsi="Times New Roman" w:cs="Times New Roman"/>
        </w:rPr>
      </w:pPr>
      <w:r w:rsidRPr="006576B9">
        <w:rPr>
          <w:rFonts w:ascii="Times New Roman" w:hAnsi="Times New Roman" w:cs="Times New Roman"/>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6576B9" w:rsidRPr="006576B9" w14:paraId="6683DDBB" w14:textId="77777777" w:rsidTr="00A50D47">
        <w:trPr>
          <w:cantSplit/>
        </w:trPr>
        <w:tc>
          <w:tcPr>
            <w:tcW w:w="6484" w:type="dxa"/>
            <w:vAlign w:val="center"/>
            <w:hideMark/>
          </w:tcPr>
          <w:p w14:paraId="69DD77B8" w14:textId="77777777" w:rsidR="006576B9" w:rsidRPr="006576B9" w:rsidRDefault="006576B9" w:rsidP="00A50D47">
            <w:pPr>
              <w:shd w:val="solid" w:color="FFFFFF" w:fill="FFFFFF"/>
              <w:rPr>
                <w:rFonts w:ascii="Times New Roman" w:hAnsi="Times New Roman" w:cs="Times New Roman"/>
                <w:b/>
                <w:bCs/>
                <w:sz w:val="26"/>
                <w:szCs w:val="26"/>
                <w:lang w:eastAsia="zh-CN"/>
              </w:rPr>
            </w:pPr>
            <w:r w:rsidRPr="006576B9">
              <w:rPr>
                <w:rFonts w:ascii="Times New Roman" w:hAnsi="Times New Roman" w:cs="Times New Roman"/>
                <w:b/>
                <w:bCs/>
                <w:sz w:val="26"/>
                <w:szCs w:val="26"/>
                <w:lang w:eastAsia="zh-CN"/>
              </w:rPr>
              <w:lastRenderedPageBreak/>
              <w:t>Radiocommunication Study Groups</w:t>
            </w:r>
          </w:p>
        </w:tc>
        <w:tc>
          <w:tcPr>
            <w:tcW w:w="3401" w:type="dxa"/>
            <w:hideMark/>
          </w:tcPr>
          <w:p w14:paraId="7046C86C" w14:textId="77777777" w:rsidR="006576B9" w:rsidRPr="006576B9" w:rsidRDefault="006576B9" w:rsidP="00A50D47">
            <w:pPr>
              <w:shd w:val="solid" w:color="FFFFFF" w:fill="FFFFFF"/>
              <w:spacing w:line="240" w:lineRule="atLeast"/>
              <w:rPr>
                <w:rFonts w:ascii="Times New Roman" w:hAnsi="Times New Roman" w:cs="Times New Roman"/>
                <w:lang w:eastAsia="zh-CN"/>
              </w:rPr>
            </w:pPr>
            <w:r w:rsidRPr="006576B9">
              <w:rPr>
                <w:rFonts w:ascii="Times New Roman" w:hAnsi="Times New Roman" w:cs="Times New Roman"/>
                <w:noProof/>
                <w:lang w:eastAsia="zh-CN"/>
              </w:rPr>
              <w:drawing>
                <wp:inline distT="0" distB="0" distL="0" distR="0" wp14:anchorId="0CC0AAC0" wp14:editId="5804E080">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6576B9" w:rsidRPr="006576B9" w14:paraId="2BB0ABDD" w14:textId="77777777" w:rsidTr="00A50D47">
        <w:trPr>
          <w:cantSplit/>
        </w:trPr>
        <w:tc>
          <w:tcPr>
            <w:tcW w:w="6484" w:type="dxa"/>
            <w:tcBorders>
              <w:top w:val="nil"/>
              <w:left w:val="nil"/>
              <w:bottom w:val="single" w:sz="12" w:space="0" w:color="auto"/>
              <w:right w:val="nil"/>
            </w:tcBorders>
          </w:tcPr>
          <w:p w14:paraId="6BDE2A92" w14:textId="77777777" w:rsidR="006576B9" w:rsidRPr="006576B9" w:rsidRDefault="006576B9" w:rsidP="00A50D47">
            <w:pPr>
              <w:shd w:val="solid" w:color="FFFFFF" w:fill="FFFFFF"/>
              <w:spacing w:after="48"/>
              <w:rPr>
                <w:rFonts w:ascii="Times New Roman" w:hAnsi="Times New Roman" w:cs="Times New Roman"/>
                <w:b/>
                <w:sz w:val="22"/>
                <w:szCs w:val="22"/>
                <w:lang w:eastAsia="zh-CN"/>
              </w:rPr>
            </w:pPr>
          </w:p>
        </w:tc>
        <w:tc>
          <w:tcPr>
            <w:tcW w:w="3401" w:type="dxa"/>
            <w:tcBorders>
              <w:top w:val="nil"/>
              <w:left w:val="nil"/>
              <w:bottom w:val="single" w:sz="12" w:space="0" w:color="auto"/>
              <w:right w:val="nil"/>
            </w:tcBorders>
          </w:tcPr>
          <w:p w14:paraId="4514027F" w14:textId="77777777" w:rsidR="006576B9" w:rsidRPr="006576B9" w:rsidRDefault="006576B9" w:rsidP="00A50D47">
            <w:pPr>
              <w:shd w:val="solid" w:color="FFFFFF" w:fill="FFFFFF"/>
              <w:spacing w:after="48" w:line="240" w:lineRule="atLeast"/>
              <w:rPr>
                <w:rFonts w:ascii="Times New Roman" w:hAnsi="Times New Roman" w:cs="Times New Roman"/>
                <w:sz w:val="22"/>
                <w:szCs w:val="22"/>
                <w:lang w:eastAsia="zh-CN"/>
              </w:rPr>
            </w:pPr>
          </w:p>
        </w:tc>
      </w:tr>
      <w:tr w:rsidR="006576B9" w:rsidRPr="006576B9" w14:paraId="2CBC0279" w14:textId="77777777" w:rsidTr="00A50D47">
        <w:trPr>
          <w:cantSplit/>
        </w:trPr>
        <w:tc>
          <w:tcPr>
            <w:tcW w:w="6484" w:type="dxa"/>
            <w:tcBorders>
              <w:top w:val="single" w:sz="12" w:space="0" w:color="auto"/>
              <w:left w:val="nil"/>
              <w:bottom w:val="nil"/>
              <w:right w:val="nil"/>
            </w:tcBorders>
          </w:tcPr>
          <w:p w14:paraId="33BDFC13" w14:textId="77777777" w:rsidR="006576B9" w:rsidRPr="006576B9" w:rsidRDefault="006576B9" w:rsidP="00A50D47">
            <w:pPr>
              <w:shd w:val="solid" w:color="FFFFFF" w:fill="FFFFFF"/>
              <w:spacing w:after="48"/>
              <w:rPr>
                <w:rFonts w:ascii="Times New Roman" w:hAnsi="Times New Roman" w:cs="Times New Roman"/>
                <w:bCs/>
                <w:sz w:val="22"/>
                <w:szCs w:val="22"/>
                <w:lang w:eastAsia="zh-CN"/>
              </w:rPr>
            </w:pPr>
          </w:p>
        </w:tc>
        <w:tc>
          <w:tcPr>
            <w:tcW w:w="3401" w:type="dxa"/>
            <w:tcBorders>
              <w:top w:val="single" w:sz="12" w:space="0" w:color="auto"/>
              <w:left w:val="nil"/>
              <w:bottom w:val="nil"/>
              <w:right w:val="nil"/>
            </w:tcBorders>
          </w:tcPr>
          <w:p w14:paraId="1A7C46FC" w14:textId="77777777" w:rsidR="006576B9" w:rsidRPr="006576B9" w:rsidRDefault="006576B9" w:rsidP="00A50D47">
            <w:pPr>
              <w:shd w:val="solid" w:color="FFFFFF" w:fill="FFFFFF"/>
              <w:spacing w:after="48" w:line="240" w:lineRule="atLeast"/>
              <w:rPr>
                <w:rFonts w:ascii="Times New Roman" w:hAnsi="Times New Roman" w:cs="Times New Roman"/>
                <w:lang w:eastAsia="zh-CN"/>
              </w:rPr>
            </w:pPr>
          </w:p>
        </w:tc>
      </w:tr>
      <w:tr w:rsidR="006576B9" w:rsidRPr="006576B9" w14:paraId="1F8A52B0" w14:textId="77777777" w:rsidTr="00A50D47">
        <w:trPr>
          <w:cantSplit/>
        </w:trPr>
        <w:tc>
          <w:tcPr>
            <w:tcW w:w="6484" w:type="dxa"/>
            <w:vMerge w:val="restart"/>
            <w:hideMark/>
          </w:tcPr>
          <w:p w14:paraId="43B79607" w14:textId="77777777" w:rsidR="006576B9" w:rsidRPr="006576B9" w:rsidRDefault="006576B9" w:rsidP="00A50D47">
            <w:pPr>
              <w:shd w:val="solid" w:color="FFFFFF" w:fill="FFFFFF"/>
              <w:tabs>
                <w:tab w:val="left" w:pos="720"/>
              </w:tabs>
              <w:spacing w:after="240"/>
              <w:ind w:left="1134" w:hanging="1134"/>
              <w:rPr>
                <w:rFonts w:ascii="Times New Roman" w:hAnsi="Times New Roman" w:cs="Times New Roman"/>
                <w:sz w:val="20"/>
                <w:lang w:eastAsia="zh-CN"/>
              </w:rPr>
            </w:pPr>
            <w:r w:rsidRPr="006576B9">
              <w:rPr>
                <w:rFonts w:ascii="Times New Roman" w:hAnsi="Times New Roman" w:cs="Times New Roman"/>
                <w:sz w:val="20"/>
                <w:lang w:eastAsia="zh-CN"/>
              </w:rPr>
              <w:t xml:space="preserve">Received: </w:t>
            </w:r>
          </w:p>
          <w:p w14:paraId="75035B9D" w14:textId="15911567" w:rsidR="006576B9" w:rsidRPr="006576B9" w:rsidRDefault="006576B9" w:rsidP="00A50D47">
            <w:pPr>
              <w:shd w:val="solid" w:color="FFFFFF" w:fill="FFFFFF"/>
              <w:tabs>
                <w:tab w:val="left" w:pos="720"/>
              </w:tabs>
              <w:spacing w:after="240"/>
              <w:rPr>
                <w:rFonts w:ascii="Times New Roman" w:hAnsi="Times New Roman" w:cs="Times New Roman"/>
                <w:sz w:val="20"/>
                <w:lang w:eastAsia="zh-CN"/>
              </w:rPr>
            </w:pPr>
            <w:r w:rsidRPr="006576B9">
              <w:rPr>
                <w:rFonts w:ascii="Times New Roman" w:hAnsi="Times New Roman" w:cs="Times New Roman"/>
                <w:sz w:val="20"/>
                <w:lang w:eastAsia="zh-CN"/>
              </w:rPr>
              <w:t>Source:</w:t>
            </w:r>
          </w:p>
        </w:tc>
        <w:tc>
          <w:tcPr>
            <w:tcW w:w="3401" w:type="dxa"/>
            <w:hideMark/>
          </w:tcPr>
          <w:p w14:paraId="1CDE8468" w14:textId="77777777" w:rsidR="006576B9" w:rsidRPr="006576B9" w:rsidRDefault="006576B9" w:rsidP="00A50D47">
            <w:pPr>
              <w:shd w:val="solid" w:color="FFFFFF" w:fill="FFFFFF"/>
              <w:spacing w:line="240" w:lineRule="atLeast"/>
              <w:rPr>
                <w:rFonts w:ascii="Times New Roman" w:hAnsi="Times New Roman" w:cs="Times New Roman"/>
                <w:b/>
                <w:sz w:val="20"/>
                <w:lang w:eastAsia="zh-CN"/>
              </w:rPr>
            </w:pPr>
            <w:r w:rsidRPr="006576B9">
              <w:rPr>
                <w:rFonts w:ascii="Times New Roman" w:hAnsi="Times New Roman" w:cs="Times New Roman"/>
                <w:b/>
                <w:sz w:val="20"/>
                <w:lang w:eastAsia="zh-CN"/>
              </w:rPr>
              <w:t>Document 5B/XX-E</w:t>
            </w:r>
          </w:p>
        </w:tc>
      </w:tr>
      <w:tr w:rsidR="006576B9" w:rsidRPr="006576B9" w14:paraId="386397E2" w14:textId="77777777" w:rsidTr="00A50D47">
        <w:trPr>
          <w:cantSplit/>
        </w:trPr>
        <w:tc>
          <w:tcPr>
            <w:tcW w:w="6484" w:type="dxa"/>
            <w:vMerge/>
            <w:vAlign w:val="center"/>
            <w:hideMark/>
          </w:tcPr>
          <w:p w14:paraId="1892F9AA" w14:textId="77777777" w:rsidR="006576B9" w:rsidRPr="006576B9" w:rsidRDefault="006576B9" w:rsidP="00A50D47">
            <w:pPr>
              <w:rPr>
                <w:rFonts w:ascii="Times New Roman" w:hAnsi="Times New Roman" w:cs="Times New Roman"/>
                <w:sz w:val="20"/>
                <w:lang w:eastAsia="zh-CN"/>
              </w:rPr>
            </w:pPr>
          </w:p>
        </w:tc>
        <w:tc>
          <w:tcPr>
            <w:tcW w:w="3401" w:type="dxa"/>
            <w:hideMark/>
          </w:tcPr>
          <w:p w14:paraId="5980AC6C" w14:textId="77777777" w:rsidR="006576B9" w:rsidRPr="006576B9" w:rsidRDefault="006576B9" w:rsidP="00A50D47">
            <w:pPr>
              <w:shd w:val="solid" w:color="FFFFFF" w:fill="FFFFFF"/>
              <w:spacing w:line="240" w:lineRule="atLeast"/>
              <w:rPr>
                <w:rFonts w:ascii="Times New Roman" w:hAnsi="Times New Roman" w:cs="Times New Roman"/>
                <w:b/>
                <w:sz w:val="20"/>
                <w:lang w:eastAsia="zh-CN"/>
              </w:rPr>
            </w:pPr>
            <w:r w:rsidRPr="006576B9">
              <w:rPr>
                <w:rFonts w:ascii="Times New Roman" w:hAnsi="Times New Roman" w:cs="Times New Roman"/>
                <w:b/>
                <w:sz w:val="20"/>
                <w:lang w:eastAsia="zh-CN"/>
              </w:rPr>
              <w:t>XX November 2025</w:t>
            </w:r>
          </w:p>
        </w:tc>
      </w:tr>
      <w:tr w:rsidR="006576B9" w:rsidRPr="006576B9" w14:paraId="7E914FDD" w14:textId="77777777" w:rsidTr="00A50D47">
        <w:trPr>
          <w:cantSplit/>
        </w:trPr>
        <w:tc>
          <w:tcPr>
            <w:tcW w:w="6484" w:type="dxa"/>
            <w:vMerge/>
            <w:vAlign w:val="center"/>
            <w:hideMark/>
          </w:tcPr>
          <w:p w14:paraId="5FC67B1D" w14:textId="77777777" w:rsidR="006576B9" w:rsidRPr="006576B9" w:rsidRDefault="006576B9" w:rsidP="00A50D47">
            <w:pPr>
              <w:rPr>
                <w:rFonts w:ascii="Times New Roman" w:hAnsi="Times New Roman" w:cs="Times New Roman"/>
                <w:sz w:val="20"/>
                <w:lang w:eastAsia="zh-CN"/>
              </w:rPr>
            </w:pPr>
          </w:p>
        </w:tc>
        <w:tc>
          <w:tcPr>
            <w:tcW w:w="3401" w:type="dxa"/>
            <w:hideMark/>
          </w:tcPr>
          <w:p w14:paraId="5C6DE259" w14:textId="77777777" w:rsidR="006576B9" w:rsidRPr="006576B9" w:rsidRDefault="006576B9" w:rsidP="00A50D47">
            <w:pPr>
              <w:shd w:val="solid" w:color="FFFFFF" w:fill="FFFFFF"/>
              <w:spacing w:line="240" w:lineRule="atLeast"/>
              <w:rPr>
                <w:rFonts w:ascii="Times New Roman" w:eastAsia="SimSun" w:hAnsi="Times New Roman" w:cs="Times New Roman"/>
                <w:b/>
                <w:sz w:val="20"/>
                <w:lang w:eastAsia="zh-CN"/>
              </w:rPr>
            </w:pPr>
            <w:r w:rsidRPr="006576B9">
              <w:rPr>
                <w:rFonts w:ascii="Times New Roman" w:eastAsia="SimSun" w:hAnsi="Times New Roman" w:cs="Times New Roman"/>
                <w:b/>
                <w:sz w:val="20"/>
                <w:lang w:eastAsia="zh-CN"/>
              </w:rPr>
              <w:t>English only</w:t>
            </w:r>
          </w:p>
        </w:tc>
      </w:tr>
      <w:tr w:rsidR="006576B9" w:rsidRPr="006576B9" w14:paraId="39965472" w14:textId="77777777" w:rsidTr="00A50D47">
        <w:trPr>
          <w:cantSplit/>
          <w:trHeight w:val="1038"/>
        </w:trPr>
        <w:tc>
          <w:tcPr>
            <w:tcW w:w="9885" w:type="dxa"/>
            <w:gridSpan w:val="2"/>
          </w:tcPr>
          <w:p w14:paraId="27B1C1D4" w14:textId="77777777" w:rsidR="006576B9" w:rsidRPr="006576B9" w:rsidRDefault="006576B9" w:rsidP="00A50D47">
            <w:pPr>
              <w:shd w:val="solid" w:color="FFFFFF" w:fill="FFFFFF"/>
              <w:spacing w:line="240" w:lineRule="atLeast"/>
              <w:jc w:val="center"/>
              <w:rPr>
                <w:rFonts w:ascii="Times New Roman" w:eastAsia="Calibri" w:hAnsi="Times New Roman" w:cs="Times New Roman"/>
                <w:b/>
                <w:sz w:val="28"/>
                <w:lang w:eastAsia="zh-CN"/>
              </w:rPr>
            </w:pPr>
          </w:p>
          <w:p w14:paraId="6965B542" w14:textId="77777777" w:rsidR="006576B9" w:rsidRPr="006576B9" w:rsidRDefault="006576B9" w:rsidP="00A50D47">
            <w:pPr>
              <w:shd w:val="solid" w:color="FFFFFF" w:fill="FFFFFF"/>
              <w:spacing w:line="240" w:lineRule="atLeast"/>
              <w:jc w:val="center"/>
              <w:rPr>
                <w:rFonts w:ascii="Times New Roman" w:eastAsia="Calibri" w:hAnsi="Times New Roman" w:cs="Times New Roman"/>
                <w:b/>
                <w:sz w:val="28"/>
                <w:lang w:eastAsia="zh-CN"/>
              </w:rPr>
            </w:pPr>
          </w:p>
          <w:p w14:paraId="7DE79D9C" w14:textId="77777777" w:rsidR="006576B9" w:rsidRPr="006576B9" w:rsidRDefault="006576B9" w:rsidP="00A50D47">
            <w:pPr>
              <w:shd w:val="solid" w:color="FFFFFF" w:fill="FFFFFF"/>
              <w:spacing w:line="240" w:lineRule="atLeast"/>
              <w:jc w:val="center"/>
              <w:rPr>
                <w:rFonts w:ascii="Times New Roman" w:eastAsia="SimSun" w:hAnsi="Times New Roman" w:cs="Times New Roman"/>
                <w:b/>
                <w:sz w:val="20"/>
                <w:lang w:eastAsia="zh-CN"/>
              </w:rPr>
            </w:pPr>
            <w:r w:rsidRPr="006576B9">
              <w:rPr>
                <w:rFonts w:ascii="Times New Roman" w:eastAsia="Calibri" w:hAnsi="Times New Roman" w:cs="Times New Roman"/>
                <w:b/>
                <w:sz w:val="28"/>
                <w:lang w:eastAsia="zh-CN"/>
              </w:rPr>
              <w:t>United States of America</w:t>
            </w:r>
          </w:p>
        </w:tc>
      </w:tr>
      <w:tr w:rsidR="006576B9" w:rsidRPr="006576B9" w14:paraId="7B791CDF" w14:textId="77777777" w:rsidTr="00A50D47">
        <w:trPr>
          <w:cantSplit/>
          <w:trHeight w:val="633"/>
        </w:trPr>
        <w:tc>
          <w:tcPr>
            <w:tcW w:w="9885" w:type="dxa"/>
            <w:gridSpan w:val="2"/>
          </w:tcPr>
          <w:tbl>
            <w:tblPr>
              <w:tblpPr w:leftFromText="180" w:rightFromText="180" w:horzAnchor="margin" w:tblpY="-687"/>
              <w:tblW w:w="9885" w:type="dxa"/>
              <w:tblLayout w:type="fixed"/>
              <w:tblLook w:val="04A0" w:firstRow="1" w:lastRow="0" w:firstColumn="1" w:lastColumn="0" w:noHBand="0" w:noVBand="1"/>
            </w:tblPr>
            <w:tblGrid>
              <w:gridCol w:w="9885"/>
            </w:tblGrid>
            <w:tr w:rsidR="006576B9" w:rsidRPr="006576B9" w14:paraId="7BD52CFA" w14:textId="77777777" w:rsidTr="006576B9">
              <w:trPr>
                <w:cantSplit/>
              </w:trPr>
              <w:tc>
                <w:tcPr>
                  <w:tcW w:w="9889" w:type="dxa"/>
                  <w:hideMark/>
                </w:tcPr>
                <w:p w14:paraId="04D1B338" w14:textId="1804AD6C" w:rsidR="006576B9" w:rsidRPr="006576B9" w:rsidRDefault="006576B9" w:rsidP="006576B9">
                  <w:pPr>
                    <w:shd w:val="solid" w:color="FFFFFF" w:fill="FFFFFF"/>
                    <w:spacing w:line="240" w:lineRule="atLeast"/>
                    <w:jc w:val="center"/>
                    <w:rPr>
                      <w:rFonts w:ascii="Times New Roman" w:eastAsia="Calibri" w:hAnsi="Times New Roman" w:cs="Times New Roman"/>
                      <w:caps/>
                      <w:sz w:val="28"/>
                      <w:lang w:val="en-GB" w:eastAsia="zh-CN"/>
                    </w:rPr>
                  </w:pPr>
                  <w:r w:rsidRPr="006576B9">
                    <w:rPr>
                      <w:rFonts w:ascii="Times New Roman" w:eastAsia="Calibri" w:hAnsi="Times New Roman" w:cs="Times New Roman"/>
                      <w:caps/>
                      <w:sz w:val="28"/>
                      <w:lang w:val="en-GB" w:eastAsia="zh-CN"/>
                    </w:rPr>
                    <w:t>Proposed text for the CPM text on agenda item 1.</w:t>
                  </w:r>
                  <w:r>
                    <w:rPr>
                      <w:rFonts w:ascii="Times New Roman" w:eastAsia="Calibri" w:hAnsi="Times New Roman" w:cs="Times New Roman"/>
                      <w:caps/>
                      <w:sz w:val="28"/>
                      <w:lang w:val="en-GB" w:eastAsia="zh-CN"/>
                    </w:rPr>
                    <w:t>9</w:t>
                  </w:r>
                </w:p>
              </w:tc>
            </w:tr>
          </w:tbl>
          <w:p w14:paraId="4490A0E4" w14:textId="453E5F10" w:rsidR="006576B9" w:rsidRPr="006576B9" w:rsidRDefault="006576B9" w:rsidP="00A50D47">
            <w:pPr>
              <w:shd w:val="solid" w:color="FFFFFF" w:fill="FFFFFF"/>
              <w:spacing w:line="240" w:lineRule="atLeast"/>
              <w:jc w:val="center"/>
              <w:rPr>
                <w:rFonts w:ascii="Times New Roman" w:eastAsia="Calibri" w:hAnsi="Times New Roman" w:cs="Times New Roman"/>
                <w:b/>
                <w:sz w:val="28"/>
                <w:lang w:eastAsia="zh-CN"/>
              </w:rPr>
            </w:pPr>
          </w:p>
        </w:tc>
      </w:tr>
    </w:tbl>
    <w:p w14:paraId="4A144094" w14:textId="77777777" w:rsidR="006576B9" w:rsidRPr="006576B9" w:rsidRDefault="006576B9" w:rsidP="006576B9">
      <w:pPr>
        <w:rPr>
          <w:rFonts w:ascii="Times New Roman" w:eastAsia="FangSong_GB2312" w:hAnsi="Times New Roman" w:cs="Times New Roman"/>
          <w:b/>
          <w:sz w:val="28"/>
          <w:lang w:eastAsia="zh-CN"/>
        </w:rPr>
      </w:pPr>
    </w:p>
    <w:p w14:paraId="05FE5758" w14:textId="35BA14EC" w:rsidR="006576B9" w:rsidRPr="006576B9" w:rsidRDefault="006A76FE" w:rsidP="006576B9">
      <w:pPr>
        <w:rPr>
          <w:rFonts w:ascii="Times New Roman" w:hAnsi="Times New Roman" w:cs="Times New Roman"/>
          <w:lang w:eastAsia="zh-CN"/>
        </w:rPr>
      </w:pPr>
      <w:r>
        <w:rPr>
          <w:rFonts w:ascii="Times New Roman" w:hAnsi="Times New Roman" w:cs="Times New Roman"/>
          <w:lang w:eastAsia="zh-CN"/>
        </w:rPr>
        <w:t xml:space="preserve">The United States proposes the following Attachment be considered </w:t>
      </w:r>
      <w:r w:rsidR="006D5ACB">
        <w:rPr>
          <w:rFonts w:ascii="Times New Roman" w:hAnsi="Times New Roman" w:cs="Times New Roman"/>
          <w:lang w:eastAsia="zh-CN"/>
        </w:rPr>
        <w:t xml:space="preserve">for the development of Draft CPM text for Agenda Item 1.9. </w:t>
      </w:r>
    </w:p>
    <w:p w14:paraId="09697BD3" w14:textId="77777777" w:rsidR="006576B9" w:rsidRPr="006576B9" w:rsidRDefault="006576B9" w:rsidP="006576B9">
      <w:pPr>
        <w:spacing w:before="360"/>
        <w:rPr>
          <w:rFonts w:ascii="Times New Roman" w:eastAsia="Calibri" w:hAnsi="Times New Roman" w:cs="Times New Roman"/>
          <w:lang w:eastAsia="zh-CN"/>
        </w:rPr>
      </w:pPr>
      <w:r w:rsidRPr="006576B9">
        <w:rPr>
          <w:rFonts w:ascii="Times New Roman" w:eastAsia="Calibri" w:hAnsi="Times New Roman" w:cs="Times New Roman"/>
          <w:b/>
          <w:bCs/>
        </w:rPr>
        <w:t>Attachment:</w:t>
      </w:r>
      <w:r w:rsidRPr="006576B9">
        <w:rPr>
          <w:rFonts w:ascii="Times New Roman" w:eastAsia="Calibri" w:hAnsi="Times New Roman" w:cs="Times New Roman"/>
          <w:b/>
          <w:bCs/>
        </w:rPr>
        <w:tab/>
      </w:r>
      <w:r w:rsidRPr="006576B9">
        <w:rPr>
          <w:rFonts w:ascii="Times New Roman" w:eastAsia="Calibri" w:hAnsi="Times New Roman" w:cs="Times New Roman"/>
        </w:rPr>
        <w:t>1</w:t>
      </w:r>
    </w:p>
    <w:p w14:paraId="2EC0119D" w14:textId="77777777" w:rsidR="006576B9" w:rsidRPr="006576B9" w:rsidRDefault="006576B9" w:rsidP="006576B9">
      <w:pPr>
        <w:spacing w:line="256" w:lineRule="auto"/>
        <w:rPr>
          <w:rFonts w:ascii="Times New Roman" w:hAnsi="Times New Roman" w:cs="Times New Roman"/>
          <w:caps/>
          <w:sz w:val="28"/>
        </w:rPr>
      </w:pPr>
      <w:r w:rsidRPr="006576B9">
        <w:rPr>
          <w:rFonts w:ascii="Times New Roman" w:hAnsi="Times New Roman" w:cs="Times New Roman"/>
          <w:caps/>
          <w:sz w:val="28"/>
        </w:rPr>
        <w:br w:type="page"/>
      </w:r>
    </w:p>
    <w:p w14:paraId="19708436" w14:textId="77777777" w:rsidR="006576B9" w:rsidRDefault="006576B9" w:rsidP="006576B9"/>
    <w:tbl>
      <w:tblPr>
        <w:tblpPr w:leftFromText="180" w:rightFromText="180" w:horzAnchor="margin" w:tblpY="-687"/>
        <w:tblW w:w="9889" w:type="dxa"/>
        <w:tblLayout w:type="fixed"/>
        <w:tblLook w:val="0000" w:firstRow="0" w:lastRow="0" w:firstColumn="0" w:lastColumn="0" w:noHBand="0" w:noVBand="0"/>
      </w:tblPr>
      <w:tblGrid>
        <w:gridCol w:w="9889"/>
      </w:tblGrid>
      <w:tr w:rsidR="006576B9" w:rsidRPr="00F67876" w14:paraId="325A2CE8" w14:textId="77777777" w:rsidTr="00A50D47">
        <w:trPr>
          <w:cantSplit/>
        </w:trPr>
        <w:tc>
          <w:tcPr>
            <w:tcW w:w="9889" w:type="dxa"/>
          </w:tcPr>
          <w:p w14:paraId="73D44B50" w14:textId="02AC5159" w:rsidR="006576B9" w:rsidRPr="00F67876" w:rsidRDefault="006576B9" w:rsidP="00A50D47">
            <w:pPr>
              <w:pStyle w:val="Source"/>
              <w:rPr>
                <w:lang w:eastAsia="zh-CN"/>
              </w:rPr>
            </w:pPr>
            <w:bookmarkStart w:id="12" w:name="dsource" w:colFirst="0" w:colLast="0"/>
            <w:r>
              <w:rPr>
                <w:lang w:eastAsia="zh-CN"/>
              </w:rPr>
              <w:t>ATTACHMENT</w:t>
            </w:r>
          </w:p>
        </w:tc>
      </w:tr>
      <w:tr w:rsidR="006576B9" w:rsidRPr="00F67876" w14:paraId="798B066B" w14:textId="77777777" w:rsidTr="00A50D47">
        <w:trPr>
          <w:cantSplit/>
        </w:trPr>
        <w:tc>
          <w:tcPr>
            <w:tcW w:w="9889" w:type="dxa"/>
          </w:tcPr>
          <w:tbl>
            <w:tblPr>
              <w:tblpPr w:leftFromText="180" w:rightFromText="180" w:horzAnchor="margin" w:tblpY="-687"/>
              <w:tblW w:w="9885" w:type="dxa"/>
              <w:tblLayout w:type="fixed"/>
              <w:tblLook w:val="04A0" w:firstRow="1" w:lastRow="0" w:firstColumn="1" w:lastColumn="0" w:noHBand="0" w:noVBand="1"/>
            </w:tblPr>
            <w:tblGrid>
              <w:gridCol w:w="9885"/>
            </w:tblGrid>
            <w:tr w:rsidR="006576B9" w:rsidRPr="006576B9" w14:paraId="20CD222B" w14:textId="77777777" w:rsidTr="006576B9">
              <w:trPr>
                <w:cantSplit/>
              </w:trPr>
              <w:tc>
                <w:tcPr>
                  <w:tcW w:w="9889" w:type="dxa"/>
                  <w:hideMark/>
                </w:tcPr>
                <w:p w14:paraId="1DA6BDD4" w14:textId="52D72D63" w:rsidR="006576B9" w:rsidRPr="006576B9" w:rsidRDefault="006576B9" w:rsidP="006576B9">
                  <w:pPr>
                    <w:pStyle w:val="RecNo"/>
                  </w:pPr>
                  <w:bookmarkStart w:id="13" w:name="drec" w:colFirst="0" w:colLast="0"/>
                  <w:bookmarkEnd w:id="12"/>
                  <w:r w:rsidRPr="006576B9">
                    <w:t>Proposed text for the CPM text on agenda item 1.</w:t>
                  </w:r>
                  <w:r>
                    <w:t>9</w:t>
                  </w:r>
                </w:p>
              </w:tc>
            </w:tr>
          </w:tbl>
          <w:p w14:paraId="48798909" w14:textId="20E8CA54" w:rsidR="006576B9" w:rsidRPr="00F67876" w:rsidRDefault="006576B9" w:rsidP="00A50D47">
            <w:pPr>
              <w:pStyle w:val="RecNo"/>
            </w:pPr>
          </w:p>
        </w:tc>
      </w:tr>
    </w:tbl>
    <w:bookmarkEnd w:id="13"/>
    <w:p w14:paraId="2084D422" w14:textId="77777777" w:rsidR="006576B9" w:rsidRPr="006576B9" w:rsidRDefault="006576B9" w:rsidP="006576B9">
      <w:pPr>
        <w:tabs>
          <w:tab w:val="left" w:pos="1134"/>
          <w:tab w:val="left" w:pos="1871"/>
          <w:tab w:val="left" w:pos="2268"/>
        </w:tabs>
        <w:spacing w:before="240" w:after="0" w:line="240" w:lineRule="auto"/>
        <w:jc w:val="center"/>
        <w:rPr>
          <w:rFonts w:ascii="Times New Roman" w:eastAsia="Times New Roman" w:hAnsi="Times New Roman" w:cs="Times New Roman"/>
          <w:b/>
          <w:kern w:val="0"/>
          <w:sz w:val="28"/>
          <w:szCs w:val="20"/>
          <w:lang w:val="en-GB"/>
          <w14:ligatures w14:val="none"/>
        </w:rPr>
      </w:pPr>
      <w:r w:rsidRPr="006576B9">
        <w:rPr>
          <w:rFonts w:ascii="Times New Roman" w:eastAsia="Times New Roman" w:hAnsi="Times New Roman" w:cs="Times New Roman"/>
          <w:b/>
          <w:kern w:val="0"/>
          <w:sz w:val="28"/>
          <w:szCs w:val="20"/>
          <w:lang w:val="en-GB"/>
          <w14:ligatures w14:val="none"/>
        </w:rPr>
        <w:t>CHAPTER 2</w:t>
      </w:r>
    </w:p>
    <w:p w14:paraId="22CAF299" w14:textId="77777777" w:rsidR="006576B9" w:rsidRPr="006576B9" w:rsidRDefault="006576B9" w:rsidP="006576B9">
      <w:pPr>
        <w:tabs>
          <w:tab w:val="left" w:pos="1134"/>
          <w:tab w:val="left" w:pos="1871"/>
          <w:tab w:val="left" w:pos="2268"/>
        </w:tabs>
        <w:spacing w:before="240" w:after="0" w:line="240" w:lineRule="auto"/>
        <w:jc w:val="center"/>
        <w:rPr>
          <w:rFonts w:ascii="Times New Roman" w:eastAsia="Times New Roman" w:hAnsi="Times New Roman" w:cs="Times New Roman"/>
          <w:b/>
          <w:kern w:val="0"/>
          <w:sz w:val="28"/>
          <w:szCs w:val="20"/>
          <w:lang w:val="en-GB"/>
          <w14:ligatures w14:val="none"/>
        </w:rPr>
      </w:pPr>
      <w:r w:rsidRPr="006576B9">
        <w:rPr>
          <w:rFonts w:ascii="Times New Roman" w:eastAsia="Times New Roman" w:hAnsi="Times New Roman" w:cs="Times New Roman"/>
          <w:b/>
          <w:kern w:val="0"/>
          <w:sz w:val="28"/>
          <w:szCs w:val="20"/>
          <w:lang w:val="en-GB"/>
          <w14:ligatures w14:val="none"/>
        </w:rPr>
        <w:t>Fixed, mobile and radiolocation issues</w:t>
      </w:r>
    </w:p>
    <w:p w14:paraId="12983462" w14:textId="62CFF93F" w:rsidR="006576B9" w:rsidRDefault="006576B9" w:rsidP="006576B9">
      <w:pPr>
        <w:tabs>
          <w:tab w:val="left" w:pos="1134"/>
          <w:tab w:val="left" w:pos="1871"/>
          <w:tab w:val="left" w:pos="2268"/>
        </w:tabs>
        <w:spacing w:before="240" w:after="0" w:line="240" w:lineRule="auto"/>
        <w:jc w:val="center"/>
        <w:rPr>
          <w:rFonts w:ascii="Times New Roman" w:eastAsia="Times New Roman" w:hAnsi="Times New Roman" w:cs="Times New Roman"/>
          <w:kern w:val="0"/>
          <w:sz w:val="28"/>
          <w:szCs w:val="20"/>
          <w:lang w:val="en-GB"/>
          <w14:ligatures w14:val="none"/>
        </w:rPr>
      </w:pPr>
      <w:r w:rsidRPr="006576B9">
        <w:rPr>
          <w:rFonts w:ascii="Times New Roman" w:eastAsia="Times New Roman" w:hAnsi="Times New Roman" w:cs="Times New Roman"/>
          <w:kern w:val="0"/>
          <w:sz w:val="28"/>
          <w:szCs w:val="20"/>
          <w:lang w:val="en-GB"/>
          <w14:ligatures w14:val="none"/>
        </w:rPr>
        <w:t>(Agenda items 1.7, 1.8, 1.9, 1.10)</w:t>
      </w:r>
    </w:p>
    <w:p w14:paraId="307EE999" w14:textId="40658B27" w:rsidR="00FD2B08" w:rsidRPr="00FD2B08" w:rsidRDefault="00FD2B08" w:rsidP="00FD2B08">
      <w:pPr>
        <w:tabs>
          <w:tab w:val="left" w:pos="1134"/>
          <w:tab w:val="left" w:pos="1871"/>
          <w:tab w:val="left" w:pos="2268"/>
        </w:tabs>
        <w:spacing w:before="240" w:after="0" w:line="240" w:lineRule="auto"/>
        <w:jc w:val="center"/>
        <w:rPr>
          <w:rFonts w:ascii="Times New Roman" w:eastAsia="Times New Roman" w:hAnsi="Times New Roman" w:cs="Times New Roman"/>
          <w:kern w:val="0"/>
          <w:sz w:val="28"/>
          <w:szCs w:val="20"/>
          <w:lang w:val="en-GB"/>
          <w14:ligatures w14:val="none"/>
        </w:rPr>
      </w:pPr>
      <w:r w:rsidRPr="00FD2B08">
        <w:rPr>
          <w:rFonts w:ascii="Times New Roman" w:eastAsia="Times New Roman" w:hAnsi="Times New Roman" w:cs="Times New Roman"/>
          <w:kern w:val="0"/>
          <w:sz w:val="28"/>
          <w:szCs w:val="20"/>
          <w:lang w:val="en-GB"/>
          <w14:ligatures w14:val="none"/>
        </w:rPr>
        <w:t>Agenda item 1.9</w:t>
      </w:r>
    </w:p>
    <w:p w14:paraId="0FD45DE3" w14:textId="77777777" w:rsidR="00FD2B08" w:rsidRPr="00FD2B08" w:rsidRDefault="00FD2B08" w:rsidP="00FD2B08">
      <w:pPr>
        <w:tabs>
          <w:tab w:val="left" w:pos="1134"/>
          <w:tab w:val="left" w:pos="1871"/>
          <w:tab w:val="left" w:pos="2268"/>
        </w:tabs>
        <w:spacing w:before="240" w:after="0" w:line="240" w:lineRule="auto"/>
        <w:jc w:val="center"/>
        <w:rPr>
          <w:rFonts w:ascii="Times New Roman" w:eastAsia="Times New Roman" w:hAnsi="Times New Roman" w:cs="Times New Roman"/>
          <w:kern w:val="0"/>
          <w:sz w:val="28"/>
          <w:szCs w:val="20"/>
          <w:lang w:val="en-GB"/>
          <w14:ligatures w14:val="none"/>
        </w:rPr>
      </w:pPr>
      <w:r w:rsidRPr="00FD2B08">
        <w:rPr>
          <w:rFonts w:ascii="Times New Roman" w:eastAsia="Times New Roman" w:hAnsi="Times New Roman" w:cs="Times New Roman"/>
          <w:kern w:val="0"/>
          <w:sz w:val="28"/>
          <w:szCs w:val="20"/>
          <w:lang w:val="en-GB"/>
          <w14:ligatures w14:val="none"/>
        </w:rPr>
        <w:t>(</w:t>
      </w:r>
      <w:r w:rsidRPr="00FD2B08">
        <w:rPr>
          <w:rFonts w:ascii="Times New Roman" w:eastAsia="Times New Roman" w:hAnsi="Times New Roman" w:cs="Times New Roman"/>
          <w:b/>
          <w:bCs/>
          <w:kern w:val="0"/>
          <w:sz w:val="28"/>
          <w:szCs w:val="20"/>
          <w:lang w:val="en-GB"/>
          <w14:ligatures w14:val="none"/>
        </w:rPr>
        <w:t>WP 5B / WP 3L, WP 5C, WP 6A, WP 7A</w:t>
      </w:r>
      <w:r w:rsidRPr="00FD2B08">
        <w:rPr>
          <w:rFonts w:ascii="Times New Roman" w:eastAsia="Times New Roman" w:hAnsi="Times New Roman" w:cs="Times New Roman"/>
          <w:kern w:val="0"/>
          <w:sz w:val="28"/>
          <w:szCs w:val="20"/>
          <w:lang w:val="en-GB"/>
          <w14:ligatures w14:val="none"/>
        </w:rPr>
        <w:t>)</w:t>
      </w:r>
    </w:p>
    <w:p w14:paraId="612295FE" w14:textId="77777777" w:rsidR="00FD2B08" w:rsidRPr="00FD2B08" w:rsidRDefault="00FD2B08" w:rsidP="00FD2B08">
      <w:pPr>
        <w:tabs>
          <w:tab w:val="left" w:pos="1134"/>
          <w:tab w:val="left" w:pos="1871"/>
          <w:tab w:val="left" w:pos="2268"/>
        </w:tabs>
        <w:overflowPunct w:val="0"/>
        <w:autoSpaceDE w:val="0"/>
        <w:autoSpaceDN w:val="0"/>
        <w:adjustRightInd w:val="0"/>
        <w:spacing w:before="240" w:after="0" w:line="240" w:lineRule="auto"/>
        <w:textAlignment w:val="baseline"/>
        <w:rPr>
          <w:rFonts w:ascii="Times New Roman" w:eastAsia="Times New Roman" w:hAnsi="Times New Roman" w:cs="Times New Roman"/>
          <w:b/>
          <w:i/>
          <w:iCs/>
          <w:kern w:val="0"/>
          <w:szCs w:val="20"/>
          <w:lang w:val="en-GB"/>
          <w14:ligatures w14:val="none"/>
        </w:rPr>
      </w:pPr>
      <w:r w:rsidRPr="00FD2B08">
        <w:rPr>
          <w:rFonts w:ascii="Times New Roman" w:eastAsia="Times New Roman" w:hAnsi="Times New Roman" w:cs="Times New Roman"/>
          <w:i/>
          <w:iCs/>
          <w:kern w:val="0"/>
          <w:szCs w:val="20"/>
          <w:lang w:val="en-GB"/>
          <w14:ligatures w14:val="none"/>
        </w:rPr>
        <w:t>1.9</w:t>
      </w:r>
      <w:r w:rsidRPr="00FD2B08">
        <w:rPr>
          <w:rFonts w:ascii="Times New Roman" w:eastAsia="Times New Roman" w:hAnsi="Times New Roman" w:cs="Times New Roman"/>
          <w:i/>
          <w:iCs/>
          <w:kern w:val="0"/>
          <w:szCs w:val="20"/>
          <w:lang w:val="en-GB"/>
          <w14:ligatures w14:val="none"/>
        </w:rPr>
        <w:tab/>
        <w:t>to consider appropriate regulatory actions to update Appendix </w:t>
      </w:r>
      <w:r w:rsidRPr="00FD2B08">
        <w:rPr>
          <w:rFonts w:ascii="Times New Roman" w:eastAsia="Times New Roman" w:hAnsi="Times New Roman" w:cs="Times New Roman"/>
          <w:b/>
          <w:bCs/>
          <w:i/>
          <w:iCs/>
          <w:kern w:val="0"/>
          <w:szCs w:val="20"/>
          <w:lang w:val="en-GB"/>
          <w14:ligatures w14:val="none"/>
        </w:rPr>
        <w:t>26</w:t>
      </w:r>
      <w:r w:rsidRPr="00FD2B08">
        <w:rPr>
          <w:rFonts w:ascii="Times New Roman" w:eastAsia="Times New Roman" w:hAnsi="Times New Roman" w:cs="Times New Roman"/>
          <w:i/>
          <w:iCs/>
          <w:kern w:val="0"/>
          <w:szCs w:val="20"/>
          <w:lang w:val="en-GB"/>
          <w14:ligatures w14:val="none"/>
        </w:rPr>
        <w:t xml:space="preserve"> to the Radio Regulations in support of aeronautical mobile (OR) high frequency modernization, in accordance with Resolution </w:t>
      </w:r>
      <w:r w:rsidRPr="00FD2B08">
        <w:rPr>
          <w:rFonts w:ascii="Times New Roman" w:eastAsia="Times New Roman" w:hAnsi="Times New Roman" w:cs="Times New Roman"/>
          <w:b/>
          <w:bCs/>
          <w:i/>
          <w:iCs/>
          <w:kern w:val="0"/>
          <w:szCs w:val="20"/>
          <w:lang w:val="en-GB"/>
          <w14:ligatures w14:val="none"/>
        </w:rPr>
        <w:t>411</w:t>
      </w:r>
      <w:r w:rsidRPr="00FD2B08">
        <w:rPr>
          <w:rFonts w:ascii="Times New Roman" w:eastAsia="Times New Roman" w:hAnsi="Times New Roman" w:cs="Times New Roman"/>
          <w:i/>
          <w:iCs/>
          <w:kern w:val="0"/>
          <w:szCs w:val="20"/>
          <w:lang w:val="en-GB"/>
          <w14:ligatures w14:val="none"/>
        </w:rPr>
        <w:t xml:space="preserve"> (</w:t>
      </w:r>
      <w:r w:rsidRPr="00FD2B08">
        <w:rPr>
          <w:rFonts w:ascii="Times New Roman" w:eastAsia="Times New Roman" w:hAnsi="Times New Roman" w:cs="Times New Roman"/>
          <w:b/>
          <w:i/>
          <w:iCs/>
          <w:kern w:val="0"/>
          <w:szCs w:val="20"/>
          <w:lang w:val="en-GB"/>
          <w14:ligatures w14:val="none"/>
        </w:rPr>
        <w:t>WRC</w:t>
      </w:r>
      <w:r w:rsidRPr="00FD2B08">
        <w:rPr>
          <w:rFonts w:ascii="Times New Roman" w:eastAsia="Times New Roman" w:hAnsi="Times New Roman" w:cs="Times New Roman"/>
          <w:b/>
          <w:i/>
          <w:iCs/>
          <w:kern w:val="0"/>
          <w:szCs w:val="20"/>
          <w:lang w:val="en-GB"/>
          <w14:ligatures w14:val="none"/>
        </w:rPr>
        <w:noBreakHyphen/>
        <w:t>23</w:t>
      </w:r>
      <w:proofErr w:type="gramStart"/>
      <w:r w:rsidRPr="00FD2B08">
        <w:rPr>
          <w:rFonts w:ascii="Times New Roman" w:eastAsia="Times New Roman" w:hAnsi="Times New Roman" w:cs="Times New Roman"/>
          <w:b/>
          <w:i/>
          <w:iCs/>
          <w:kern w:val="0"/>
          <w:szCs w:val="20"/>
          <w:lang w:val="en-GB"/>
          <w14:ligatures w14:val="none"/>
        </w:rPr>
        <w:t>)</w:t>
      </w:r>
      <w:r w:rsidRPr="00FD2B08">
        <w:rPr>
          <w:rFonts w:ascii="Times New Roman" w:eastAsia="SimSun" w:hAnsi="Times New Roman" w:cs="Times New Roman"/>
          <w:i/>
          <w:iCs/>
          <w:kern w:val="0"/>
          <w:szCs w:val="20"/>
          <w:lang w:val="en-GB"/>
          <w14:ligatures w14:val="none"/>
        </w:rPr>
        <w:t>;</w:t>
      </w:r>
      <w:proofErr w:type="gramEnd"/>
    </w:p>
    <w:p w14:paraId="06E12AE3" w14:textId="77777777" w:rsidR="00FD2B08" w:rsidRPr="00FD2B08" w:rsidRDefault="00FD2B08" w:rsidP="00FD2B08">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i/>
          <w:iCs/>
          <w:kern w:val="0"/>
          <w:szCs w:val="20"/>
          <w:lang w:val="en-GB"/>
          <w14:ligatures w14:val="none"/>
        </w:rPr>
      </w:pPr>
      <w:r w:rsidRPr="00FD2B08">
        <w:rPr>
          <w:rFonts w:ascii="Times New Roman" w:eastAsia="Times New Roman" w:hAnsi="Times New Roman" w:cs="Times New Roman"/>
          <w:kern w:val="0"/>
          <w:szCs w:val="20"/>
          <w:lang w:val="en-GB"/>
          <w14:ligatures w14:val="none"/>
        </w:rPr>
        <w:t xml:space="preserve">Resolution </w:t>
      </w:r>
      <w:r w:rsidRPr="00FD2B08">
        <w:rPr>
          <w:rFonts w:ascii="Times New Roman" w:eastAsia="Times New Roman" w:hAnsi="Times New Roman" w:cs="Times New Roman"/>
          <w:b/>
          <w:bCs/>
          <w:kern w:val="0"/>
          <w:szCs w:val="20"/>
          <w:lang w:val="en-GB"/>
          <w14:ligatures w14:val="none"/>
        </w:rPr>
        <w:t>411 (WRC-23)</w:t>
      </w:r>
      <w:r w:rsidRPr="00FD2B08">
        <w:rPr>
          <w:rFonts w:ascii="Times New Roman" w:eastAsia="Times New Roman" w:hAnsi="Times New Roman" w:cs="Times New Roman"/>
          <w:kern w:val="0"/>
          <w:szCs w:val="20"/>
          <w:lang w:val="en-GB"/>
          <w14:ligatures w14:val="none"/>
        </w:rPr>
        <w:t xml:space="preserve"> – </w:t>
      </w:r>
      <w:r w:rsidRPr="00FD2B08">
        <w:rPr>
          <w:rFonts w:ascii="Times New Roman" w:eastAsia="Times New Roman" w:hAnsi="Times New Roman" w:cs="Times New Roman"/>
          <w:i/>
          <w:iCs/>
          <w:kern w:val="0"/>
          <w:szCs w:val="16"/>
          <w:lang w:val="en-GB"/>
          <w14:ligatures w14:val="none"/>
        </w:rPr>
        <w:t>Consideration of appropriate regulatory actions to update Appendix </w:t>
      </w:r>
      <w:r w:rsidRPr="00FD2B08">
        <w:rPr>
          <w:rFonts w:ascii="Times New Roman" w:eastAsia="Times New Roman" w:hAnsi="Times New Roman" w:cs="Times New Roman"/>
          <w:b/>
          <w:bCs/>
          <w:i/>
          <w:iCs/>
          <w:kern w:val="0"/>
          <w:szCs w:val="16"/>
          <w:lang w:val="en-GB"/>
          <w14:ligatures w14:val="none"/>
        </w:rPr>
        <w:t>26</w:t>
      </w:r>
      <w:r w:rsidRPr="00FD2B08">
        <w:rPr>
          <w:rFonts w:ascii="Times New Roman" w:eastAsia="Times New Roman" w:hAnsi="Times New Roman" w:cs="Times New Roman"/>
          <w:i/>
          <w:iCs/>
          <w:kern w:val="0"/>
          <w:szCs w:val="16"/>
          <w:lang w:val="en-GB"/>
          <w14:ligatures w14:val="none"/>
        </w:rPr>
        <w:t xml:space="preserve"> in support of modernization of high-frequency spectrum use in the aeronautical mobile (OR) service</w:t>
      </w:r>
    </w:p>
    <w:p w14:paraId="0736F260" w14:textId="77777777" w:rsid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t>2/1.9/1</w:t>
      </w:r>
      <w:r w:rsidRPr="00FD2B08">
        <w:rPr>
          <w:rFonts w:ascii="Times New Roman" w:eastAsia="Times New Roman" w:hAnsi="Times New Roman" w:cs="Times New Roman"/>
          <w:b/>
          <w:kern w:val="0"/>
          <w:sz w:val="28"/>
          <w:szCs w:val="20"/>
          <w:lang w:val="en-GB"/>
          <w14:ligatures w14:val="none"/>
        </w:rPr>
        <w:tab/>
        <w:t>Executive summary</w:t>
      </w:r>
    </w:p>
    <w:p w14:paraId="678BC346" w14:textId="77777777" w:rsidR="00AF4BFD" w:rsidRPr="00FD2B08" w:rsidRDefault="00AF4BFD"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p>
    <w:p w14:paraId="5BE8EB98" w14:textId="0E439E67" w:rsidR="00AF4BFD" w:rsidRPr="00AF4BFD" w:rsidRDefault="00AF4BFD" w:rsidP="00AF4BFD">
      <w:pPr>
        <w:spacing w:line="259" w:lineRule="auto"/>
        <w:rPr>
          <w:rFonts w:ascii="Times New Roman" w:eastAsia="Calibri" w:hAnsi="Times New Roman" w:cs="Times New Roman"/>
          <w:lang w:val="en-GB"/>
        </w:rPr>
      </w:pPr>
      <w:r w:rsidRPr="00AF4BFD">
        <w:rPr>
          <w:rFonts w:ascii="Times New Roman" w:eastAsia="Calibri" w:hAnsi="Times New Roman" w:cs="Times New Roman"/>
          <w:lang w:val="en-GB"/>
        </w:rPr>
        <w:t>To address this agenda item, ITU-R has undertaken a regulatory analysis, pursuant to Resolution </w:t>
      </w:r>
      <w:r>
        <w:rPr>
          <w:rFonts w:ascii="Times New Roman" w:eastAsia="Calibri" w:hAnsi="Times New Roman" w:cs="Times New Roman"/>
          <w:b/>
          <w:bCs/>
          <w:lang w:val="en-GB"/>
        </w:rPr>
        <w:t>411</w:t>
      </w:r>
      <w:r w:rsidRPr="00AF4BFD">
        <w:rPr>
          <w:rFonts w:ascii="Times New Roman" w:eastAsia="Calibri" w:hAnsi="Times New Roman" w:cs="Times New Roman"/>
          <w:b/>
          <w:bCs/>
          <w:lang w:val="en-GB"/>
        </w:rPr>
        <w:t xml:space="preserve"> (WRC-</w:t>
      </w:r>
      <w:r>
        <w:rPr>
          <w:rFonts w:ascii="Times New Roman" w:eastAsia="Calibri" w:hAnsi="Times New Roman" w:cs="Times New Roman"/>
          <w:b/>
          <w:bCs/>
          <w:lang w:val="en-GB"/>
        </w:rPr>
        <w:t>23</w:t>
      </w:r>
      <w:r w:rsidRPr="00AF4BFD">
        <w:rPr>
          <w:rFonts w:ascii="Times New Roman" w:eastAsia="Calibri" w:hAnsi="Times New Roman" w:cs="Times New Roman"/>
          <w:b/>
          <w:bCs/>
          <w:lang w:val="en-GB"/>
        </w:rPr>
        <w:t>)</w:t>
      </w:r>
      <w:r w:rsidRPr="00AF4BFD">
        <w:rPr>
          <w:rFonts w:ascii="Times New Roman" w:eastAsia="Calibri" w:hAnsi="Times New Roman" w:cs="Times New Roman"/>
          <w:lang w:val="en-GB"/>
        </w:rPr>
        <w:t>, on consideration of regulatory provisions for updating Appendix </w:t>
      </w:r>
      <w:r w:rsidRPr="00AF4BFD">
        <w:rPr>
          <w:rFonts w:ascii="Times New Roman" w:eastAsia="Calibri" w:hAnsi="Times New Roman" w:cs="Times New Roman"/>
          <w:b/>
          <w:bCs/>
          <w:lang w:val="en-GB"/>
        </w:rPr>
        <w:t>2</w:t>
      </w:r>
      <w:r>
        <w:rPr>
          <w:rFonts w:ascii="Times New Roman" w:eastAsia="Calibri" w:hAnsi="Times New Roman" w:cs="Times New Roman"/>
          <w:b/>
          <w:bCs/>
          <w:lang w:val="en-GB"/>
        </w:rPr>
        <w:t>6</w:t>
      </w:r>
      <w:r w:rsidRPr="00AF4BFD">
        <w:rPr>
          <w:rFonts w:ascii="Times New Roman" w:eastAsia="Calibri" w:hAnsi="Times New Roman" w:cs="Times New Roman"/>
          <w:lang w:val="en-GB"/>
        </w:rPr>
        <w:t xml:space="preserve"> of the Radio Regulations (RR) in support of aeronautical</w:t>
      </w:r>
      <w:r>
        <w:rPr>
          <w:rFonts w:ascii="Times New Roman" w:eastAsia="Calibri" w:hAnsi="Times New Roman" w:cs="Times New Roman"/>
          <w:lang w:val="en-GB"/>
        </w:rPr>
        <w:t xml:space="preserve"> (OR) HF</w:t>
      </w:r>
      <w:r w:rsidRPr="00AF4BFD">
        <w:rPr>
          <w:rFonts w:ascii="Times New Roman" w:eastAsia="Calibri" w:hAnsi="Times New Roman" w:cs="Times New Roman"/>
          <w:lang w:val="en-GB"/>
        </w:rPr>
        <w:t xml:space="preserve"> modernization. </w:t>
      </w:r>
    </w:p>
    <w:p w14:paraId="11A307EE" w14:textId="77777777" w:rsidR="00AF4BFD" w:rsidRPr="00AF4BFD" w:rsidRDefault="00AF4BFD" w:rsidP="00AF4BFD">
      <w:pPr>
        <w:spacing w:line="259" w:lineRule="auto"/>
        <w:rPr>
          <w:rFonts w:ascii="Times New Roman" w:eastAsia="Calibri" w:hAnsi="Times New Roman" w:cs="Times New Roman"/>
          <w:iCs/>
          <w:lang w:val="en-GB"/>
        </w:rPr>
      </w:pPr>
      <w:r w:rsidRPr="00AF4BFD">
        <w:rPr>
          <w:rFonts w:ascii="Times New Roman" w:eastAsia="Calibri" w:hAnsi="Times New Roman" w:cs="Times New Roman"/>
          <w:iCs/>
          <w:lang w:val="en-GB"/>
        </w:rPr>
        <w:t xml:space="preserve">Two methods are considered to address this agenda item: </w:t>
      </w:r>
    </w:p>
    <w:p w14:paraId="3673E38B" w14:textId="77777777" w:rsidR="00AF4BFD" w:rsidRPr="00AF4BFD" w:rsidRDefault="00AF4BFD" w:rsidP="00AF4BFD">
      <w:pPr>
        <w:spacing w:line="259" w:lineRule="auto"/>
        <w:rPr>
          <w:rFonts w:ascii="Times New Roman" w:eastAsia="Calibri" w:hAnsi="Times New Roman" w:cs="Times New Roman"/>
          <w:lang w:val="en-GB"/>
        </w:rPr>
      </w:pPr>
      <w:r w:rsidRPr="00AF4BFD">
        <w:rPr>
          <w:rFonts w:ascii="Times New Roman" w:eastAsia="Calibri" w:hAnsi="Times New Roman" w:cs="Times New Roman"/>
          <w:lang w:val="en-GB"/>
        </w:rPr>
        <w:t>–</w:t>
      </w:r>
      <w:r w:rsidRPr="00AF4BFD">
        <w:rPr>
          <w:rFonts w:ascii="Times New Roman" w:eastAsia="Calibri" w:hAnsi="Times New Roman" w:cs="Times New Roman"/>
          <w:lang w:val="en-GB"/>
        </w:rPr>
        <w:tab/>
        <w:t>Method A: no change (NOC</w:t>
      </w:r>
      <w:proofErr w:type="gramStart"/>
      <w:r w:rsidRPr="00AF4BFD">
        <w:rPr>
          <w:rFonts w:ascii="Times New Roman" w:eastAsia="Calibri" w:hAnsi="Times New Roman" w:cs="Times New Roman"/>
          <w:lang w:val="en-GB"/>
        </w:rPr>
        <w:t>);</w:t>
      </w:r>
      <w:proofErr w:type="gramEnd"/>
    </w:p>
    <w:p w14:paraId="16ED1A2C" w14:textId="0A2C8A81" w:rsidR="00AF4BFD" w:rsidRPr="00AF4BFD" w:rsidRDefault="00AF4BFD" w:rsidP="00AF4BFD">
      <w:pPr>
        <w:spacing w:line="259" w:lineRule="auto"/>
        <w:rPr>
          <w:rFonts w:ascii="Times New Roman" w:eastAsia="Calibri" w:hAnsi="Times New Roman" w:cs="Times New Roman"/>
          <w:iCs/>
          <w:lang w:val="en-GB"/>
        </w:rPr>
      </w:pPr>
      <w:r w:rsidRPr="00AF4BFD">
        <w:rPr>
          <w:rFonts w:ascii="Times New Roman" w:eastAsia="Calibri" w:hAnsi="Times New Roman" w:cs="Times New Roman"/>
          <w:lang w:val="en-GB"/>
        </w:rPr>
        <w:t>–</w:t>
      </w:r>
      <w:r w:rsidRPr="00AF4BFD">
        <w:rPr>
          <w:rFonts w:ascii="Times New Roman" w:eastAsia="Calibri" w:hAnsi="Times New Roman" w:cs="Times New Roman"/>
          <w:lang w:val="en-GB"/>
        </w:rPr>
        <w:tab/>
        <w:t xml:space="preserve">Method B: inclusion into RR Appendix </w:t>
      </w:r>
      <w:r w:rsidRPr="00AF4BFD">
        <w:rPr>
          <w:rFonts w:ascii="Times New Roman" w:eastAsia="Calibri" w:hAnsi="Times New Roman" w:cs="Times New Roman"/>
          <w:b/>
          <w:bCs/>
          <w:lang w:val="en-GB"/>
        </w:rPr>
        <w:t>2</w:t>
      </w:r>
      <w:r>
        <w:rPr>
          <w:rFonts w:ascii="Times New Roman" w:eastAsia="Calibri" w:hAnsi="Times New Roman" w:cs="Times New Roman"/>
          <w:b/>
          <w:bCs/>
          <w:lang w:val="en-GB"/>
        </w:rPr>
        <w:t>6</w:t>
      </w:r>
      <w:r w:rsidRPr="00AF4BFD">
        <w:rPr>
          <w:rFonts w:ascii="Times New Roman" w:eastAsia="Calibri" w:hAnsi="Times New Roman" w:cs="Times New Roman"/>
          <w:lang w:val="en-GB"/>
        </w:rPr>
        <w:t xml:space="preserve">, </w:t>
      </w:r>
      <w:r>
        <w:rPr>
          <w:rFonts w:ascii="Times New Roman" w:eastAsia="Calibri" w:hAnsi="Times New Roman" w:cs="Times New Roman"/>
          <w:lang w:val="en-GB"/>
        </w:rPr>
        <w:t xml:space="preserve">the </w:t>
      </w:r>
      <w:r w:rsidRPr="00AF4BFD">
        <w:rPr>
          <w:rFonts w:ascii="Times New Roman" w:eastAsia="Calibri" w:hAnsi="Times New Roman" w:cs="Times New Roman"/>
          <w:lang w:val="en-GB"/>
        </w:rPr>
        <w:t>explicit recognition of the aggregation of single</w:t>
      </w:r>
      <w:r w:rsidR="009B26EB">
        <w:rPr>
          <w:rFonts w:ascii="Times New Roman" w:eastAsia="Calibri" w:hAnsi="Times New Roman" w:cs="Times New Roman"/>
          <w:lang w:val="en-GB"/>
        </w:rPr>
        <w:t xml:space="preserve"> contiguous and non-contiguous</w:t>
      </w:r>
      <w:r w:rsidRPr="00AF4BFD">
        <w:rPr>
          <w:rFonts w:ascii="Times New Roman" w:eastAsia="Calibri" w:hAnsi="Times New Roman" w:cs="Times New Roman"/>
          <w:lang w:val="en-GB"/>
        </w:rPr>
        <w:t xml:space="preserve"> channels for wideband digital communications</w:t>
      </w:r>
      <w:r w:rsidRPr="00AF4BFD">
        <w:rPr>
          <w:rFonts w:ascii="Times New Roman" w:eastAsia="Calibri" w:hAnsi="Times New Roman" w:cs="Times New Roman"/>
          <w:iCs/>
          <w:lang w:val="en-GB"/>
        </w:rPr>
        <w:t>.</w:t>
      </w:r>
    </w:p>
    <w:p w14:paraId="448CF124" w14:textId="77777777" w:rsid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t>2/1.9/2</w:t>
      </w:r>
      <w:r w:rsidRPr="00FD2B08">
        <w:rPr>
          <w:rFonts w:ascii="Times New Roman" w:eastAsia="Times New Roman" w:hAnsi="Times New Roman" w:cs="Times New Roman"/>
          <w:b/>
          <w:kern w:val="0"/>
          <w:sz w:val="28"/>
          <w:szCs w:val="20"/>
          <w:lang w:val="en-GB"/>
          <w14:ligatures w14:val="none"/>
        </w:rPr>
        <w:tab/>
        <w:t>Background</w:t>
      </w:r>
    </w:p>
    <w:p w14:paraId="2FEBAC74" w14:textId="77777777" w:rsidR="005263F6" w:rsidRDefault="005263F6"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p>
    <w:p w14:paraId="01F69EBC" w14:textId="7D09B046" w:rsidR="005263F6" w:rsidRPr="00657431" w:rsidRDefault="005263F6" w:rsidP="005263F6">
      <w:pPr>
        <w:spacing w:after="0" w:line="240" w:lineRule="auto"/>
        <w:jc w:val="both"/>
        <w:rPr>
          <w:rFonts w:ascii="Times New Roman" w:eastAsia="Times New Roman" w:hAnsi="Times New Roman" w:cs="Times New Roman"/>
          <w:kern w:val="0"/>
          <w:sz w:val="22"/>
          <w:szCs w:val="22"/>
          <w14:ligatures w14:val="none"/>
        </w:rPr>
      </w:pPr>
      <w:r w:rsidRPr="005263F6">
        <w:rPr>
          <w:rFonts w:ascii="Times New Roman" w:eastAsia="Calibri" w:hAnsi="Times New Roman" w:cs="Times New Roman"/>
          <w:kern w:val="0"/>
          <w:sz w:val="22"/>
          <w:szCs w:val="22"/>
          <w14:ligatures w14:val="none"/>
        </w:rPr>
        <w:t xml:space="preserve">The High Frequency (HF) band has been identified as an effective alternative to provide </w:t>
      </w:r>
      <w:r w:rsidR="00484689" w:rsidRPr="005263F6">
        <w:rPr>
          <w:rFonts w:ascii="Times New Roman" w:eastAsia="Calibri" w:hAnsi="Times New Roman" w:cs="Times New Roman"/>
          <w:kern w:val="0"/>
          <w:sz w:val="22"/>
          <w:szCs w:val="22"/>
          <w14:ligatures w14:val="none"/>
        </w:rPr>
        <w:t>much-needed</w:t>
      </w:r>
      <w:r w:rsidRPr="005263F6">
        <w:rPr>
          <w:rFonts w:ascii="Times New Roman" w:eastAsia="Calibri" w:hAnsi="Times New Roman" w:cs="Times New Roman"/>
          <w:kern w:val="0"/>
          <w:sz w:val="22"/>
          <w:szCs w:val="22"/>
          <w14:ligatures w14:val="none"/>
        </w:rPr>
        <w:t xml:space="preserve"> integrated and interoperable Beyond-Line-of-Sight (BLOS) communications capabilities. HF is also a critical and affordable option for global broadcasting and amateur radio, and an alternative when other communications services are unavailable due to natural disasters or other national emergencies. The challenge </w:t>
      </w:r>
      <w:proofErr w:type="gramStart"/>
      <w:r w:rsidRPr="005263F6">
        <w:rPr>
          <w:rFonts w:ascii="Times New Roman" w:eastAsia="Calibri" w:hAnsi="Times New Roman" w:cs="Times New Roman"/>
          <w:kern w:val="0"/>
          <w:sz w:val="22"/>
          <w:szCs w:val="22"/>
          <w14:ligatures w14:val="none"/>
        </w:rPr>
        <w:t>with</w:t>
      </w:r>
      <w:proofErr w:type="gramEnd"/>
      <w:r w:rsidRPr="005263F6">
        <w:rPr>
          <w:rFonts w:ascii="Times New Roman" w:eastAsia="Calibri" w:hAnsi="Times New Roman" w:cs="Times New Roman"/>
          <w:kern w:val="0"/>
          <w:sz w:val="22"/>
          <w:szCs w:val="22"/>
          <w14:ligatures w14:val="none"/>
        </w:rPr>
        <w:t xml:space="preserve"> meeting the growing requirement for modern HF is the need for </w:t>
      </w:r>
      <w:proofErr w:type="gramStart"/>
      <w:r w:rsidRPr="005263F6">
        <w:rPr>
          <w:rFonts w:ascii="Times New Roman" w:eastAsia="Calibri" w:hAnsi="Times New Roman" w:cs="Times New Roman"/>
          <w:kern w:val="0"/>
          <w:sz w:val="22"/>
          <w:szCs w:val="22"/>
          <w14:ligatures w14:val="none"/>
        </w:rPr>
        <w:t>the increased</w:t>
      </w:r>
      <w:proofErr w:type="gramEnd"/>
      <w:r w:rsidRPr="005263F6">
        <w:rPr>
          <w:rFonts w:ascii="Times New Roman" w:eastAsia="Calibri" w:hAnsi="Times New Roman" w:cs="Times New Roman"/>
          <w:kern w:val="0"/>
          <w:sz w:val="22"/>
          <w:szCs w:val="22"/>
          <w14:ligatures w14:val="none"/>
        </w:rPr>
        <w:t xml:space="preserve"> bandwidth </w:t>
      </w:r>
      <w:r w:rsidRPr="005263F6">
        <w:rPr>
          <w:rFonts w:ascii="Times New Roman" w:eastAsia="Calibri" w:hAnsi="Times New Roman" w:cs="Times New Roman"/>
          <w:kern w:val="0"/>
          <w:sz w:val="22"/>
          <w:szCs w:val="22"/>
          <w14:ligatures w14:val="none"/>
        </w:rPr>
        <w:lastRenderedPageBreak/>
        <w:t>allocations</w:t>
      </w:r>
      <w:r w:rsidR="00446826">
        <w:rPr>
          <w:rFonts w:ascii="Times New Roman" w:eastAsia="Calibri" w:hAnsi="Times New Roman" w:cs="Times New Roman"/>
          <w:kern w:val="0"/>
          <w:sz w:val="22"/>
          <w:szCs w:val="22"/>
          <w14:ligatures w14:val="none"/>
        </w:rPr>
        <w:t xml:space="preserve">. </w:t>
      </w:r>
      <w:r w:rsidR="00446826" w:rsidRPr="00657431">
        <w:rPr>
          <w:rFonts w:ascii="Times New Roman" w:eastAsia="Calibri" w:hAnsi="Times New Roman" w:cs="Times New Roman"/>
          <w:kern w:val="0"/>
          <w:sz w:val="22"/>
          <w:szCs w:val="22"/>
          <w14:ligatures w14:val="none"/>
        </w:rPr>
        <w:t xml:space="preserve">These allocations </w:t>
      </w:r>
      <w:r w:rsidRPr="00657431">
        <w:rPr>
          <w:rFonts w:ascii="Times New Roman" w:eastAsia="Calibri" w:hAnsi="Times New Roman" w:cs="Times New Roman"/>
          <w:kern w:val="0"/>
          <w:sz w:val="22"/>
          <w:szCs w:val="22"/>
          <w14:ligatures w14:val="none"/>
        </w:rPr>
        <w:t>would be required to achieve</w:t>
      </w:r>
      <w:r w:rsidR="00446826" w:rsidRPr="00657431">
        <w:rPr>
          <w:rFonts w:ascii="Times New Roman" w:eastAsia="Calibri" w:hAnsi="Times New Roman" w:cs="Times New Roman"/>
          <w:kern w:val="0"/>
          <w:sz w:val="22"/>
          <w:szCs w:val="22"/>
          <w14:ligatures w14:val="none"/>
        </w:rPr>
        <w:t xml:space="preserve"> higher data rates and improved voice quality communications </w:t>
      </w:r>
      <w:r w:rsidRPr="00657431">
        <w:rPr>
          <w:rFonts w:ascii="Times New Roman" w:eastAsia="Calibri" w:hAnsi="Times New Roman" w:cs="Times New Roman"/>
          <w:kern w:val="0"/>
          <w:sz w:val="22"/>
          <w:szCs w:val="22"/>
          <w14:ligatures w14:val="none"/>
        </w:rPr>
        <w:t xml:space="preserve">while not impeding the legacy frequency needs of incumbent users, groups, or countries. </w:t>
      </w:r>
      <w:r w:rsidRPr="00657431">
        <w:rPr>
          <w:rFonts w:ascii="Times New Roman" w:eastAsia="Times New Roman" w:hAnsi="Times New Roman" w:cs="Times New Roman"/>
          <w:kern w:val="0"/>
          <w:sz w:val="22"/>
          <w:szCs w:val="22"/>
          <w14:ligatures w14:val="none"/>
        </w:rPr>
        <w:t xml:space="preserve">Appendix </w:t>
      </w:r>
      <w:r w:rsidRPr="00657431">
        <w:rPr>
          <w:rFonts w:ascii="Times New Roman" w:eastAsia="Times New Roman" w:hAnsi="Times New Roman" w:cs="Times New Roman"/>
          <w:b/>
          <w:kern w:val="0"/>
          <w:sz w:val="22"/>
          <w:szCs w:val="22"/>
          <w14:ligatures w14:val="none"/>
        </w:rPr>
        <w:t>26</w:t>
      </w:r>
      <w:r w:rsidRPr="00657431">
        <w:rPr>
          <w:rFonts w:ascii="Times New Roman" w:eastAsia="Times New Roman" w:hAnsi="Times New Roman" w:cs="Times New Roman"/>
          <w:kern w:val="0"/>
          <w:sz w:val="22"/>
          <w:szCs w:val="22"/>
          <w14:ligatures w14:val="none"/>
        </w:rPr>
        <w:t xml:space="preserve"> of the ITU Radio Regulations limits Aeronautical Mobile (OR) Service (AM(OR)S) to a maximum bandwidth of 2.8 kHz.</w:t>
      </w:r>
    </w:p>
    <w:p w14:paraId="35FFE0EB" w14:textId="77777777" w:rsidR="005263F6" w:rsidRPr="00657431" w:rsidRDefault="005263F6" w:rsidP="005263F6">
      <w:pPr>
        <w:spacing w:after="0" w:line="240" w:lineRule="auto"/>
        <w:jc w:val="both"/>
        <w:rPr>
          <w:rFonts w:ascii="Times New Roman" w:eastAsia="Times New Roman" w:hAnsi="Times New Roman" w:cs="Times New Roman"/>
          <w:kern w:val="0"/>
          <w:sz w:val="22"/>
          <w:szCs w:val="22"/>
          <w14:ligatures w14:val="none"/>
        </w:rPr>
      </w:pPr>
    </w:p>
    <w:p w14:paraId="0CDCA4F8" w14:textId="143F40BC" w:rsidR="005263F6" w:rsidRDefault="005263F6" w:rsidP="005263F6">
      <w:pPr>
        <w:spacing w:after="0" w:line="240" w:lineRule="auto"/>
        <w:jc w:val="both"/>
        <w:rPr>
          <w:rFonts w:ascii="Times New Roman" w:eastAsia="Times New Roman" w:hAnsi="Times New Roman" w:cs="Times New Roman"/>
          <w:kern w:val="0"/>
          <w:sz w:val="22"/>
          <w:szCs w:val="22"/>
          <w:shd w:val="clear" w:color="auto" w:fill="FFFFFF"/>
          <w14:ligatures w14:val="none"/>
        </w:rPr>
      </w:pPr>
      <w:r w:rsidRPr="00657431">
        <w:rPr>
          <w:rFonts w:ascii="Times New Roman" w:eastAsia="Times New Roman" w:hAnsi="Times New Roman" w:cs="Times New Roman"/>
          <w:bCs/>
          <w:kern w:val="0"/>
          <w:sz w:val="22"/>
          <w:szCs w:val="22"/>
          <w14:ligatures w14:val="none"/>
        </w:rPr>
        <w:t xml:space="preserve">There are modern wideband </w:t>
      </w:r>
      <w:r w:rsidRPr="00657431">
        <w:rPr>
          <w:rFonts w:ascii="Times New Roman" w:eastAsia="Times New Roman" w:hAnsi="Times New Roman" w:cs="Times New Roman"/>
          <w:kern w:val="0"/>
          <w:sz w:val="22"/>
          <w:szCs w:val="22"/>
          <w14:ligatures w14:val="none"/>
        </w:rPr>
        <w:t xml:space="preserve">HF (WBHF) technologies available that </w:t>
      </w:r>
      <w:r w:rsidRPr="00657431">
        <w:rPr>
          <w:rFonts w:ascii="Times New Roman" w:eastAsia="Times New Roman" w:hAnsi="Times New Roman" w:cs="Times New Roman"/>
          <w:color w:val="000000"/>
          <w:kern w:val="0"/>
          <w:sz w:val="22"/>
          <w:szCs w:val="22"/>
          <w14:ligatures w14:val="none"/>
        </w:rPr>
        <w:t xml:space="preserve">enable the flexibility to use wider channel </w:t>
      </w:r>
      <w:r w:rsidRPr="00657431">
        <w:rPr>
          <w:rFonts w:ascii="Times New Roman" w:eastAsia="Times New Roman" w:hAnsi="Times New Roman" w:cs="Times New Roman"/>
          <w:kern w:val="0"/>
          <w:sz w:val="22"/>
          <w:szCs w:val="22"/>
          <w14:ligatures w14:val="none"/>
        </w:rPr>
        <w:t>bandwidths within advanced digital H</w:t>
      </w:r>
      <w:r w:rsidR="00446826" w:rsidRPr="00657431">
        <w:rPr>
          <w:rFonts w:ascii="Times New Roman" w:eastAsia="Times New Roman" w:hAnsi="Times New Roman" w:cs="Times New Roman"/>
          <w:kern w:val="0"/>
          <w:sz w:val="22"/>
          <w:szCs w:val="22"/>
          <w14:ligatures w14:val="none"/>
        </w:rPr>
        <w:t>F. This includes</w:t>
      </w:r>
      <w:r w:rsidRPr="00657431">
        <w:rPr>
          <w:rFonts w:ascii="Times New Roman" w:eastAsia="Times New Roman" w:hAnsi="Times New Roman" w:cs="Times New Roman"/>
          <w:kern w:val="0"/>
          <w:sz w:val="22"/>
          <w:szCs w:val="22"/>
          <w14:ligatures w14:val="none"/>
        </w:rPr>
        <w:t xml:space="preserve"> enhanced</w:t>
      </w:r>
      <w:r w:rsidRPr="005263F6">
        <w:rPr>
          <w:rFonts w:ascii="Times New Roman" w:eastAsia="Times New Roman" w:hAnsi="Times New Roman" w:cs="Times New Roman"/>
          <w:kern w:val="0"/>
          <w:sz w:val="22"/>
          <w:szCs w:val="22"/>
          <w14:ligatures w14:val="none"/>
        </w:rPr>
        <w:t xml:space="preserve"> applications that can support a shared environment while also maximizing spectrum efficiency. </w:t>
      </w:r>
      <w:bookmarkStart w:id="14" w:name="_Hlk109289150"/>
      <w:r w:rsidRPr="005263F6">
        <w:rPr>
          <w:rFonts w:ascii="Times New Roman" w:eastAsia="Times New Roman" w:hAnsi="Times New Roman" w:cs="Times New Roman"/>
          <w:kern w:val="0"/>
          <w:sz w:val="22"/>
          <w:szCs w:val="22"/>
          <w:shd w:val="clear" w:color="auto" w:fill="FFFFFF"/>
          <w14:ligatures w14:val="none"/>
        </w:rPr>
        <w:t>Current wideband technology and methodologies are available that automate the negotiating of the Radio Frequency (RF) environment while mitigating any harmful interference to users in, or adjacent to, a desired HF frequency range.</w:t>
      </w:r>
      <w:bookmarkEnd w:id="14"/>
    </w:p>
    <w:p w14:paraId="0D5AAAA7" w14:textId="77777777" w:rsidR="005263F6" w:rsidRPr="005263F6" w:rsidRDefault="005263F6" w:rsidP="005263F6">
      <w:pPr>
        <w:spacing w:after="0" w:line="240" w:lineRule="auto"/>
        <w:jc w:val="both"/>
        <w:rPr>
          <w:rFonts w:ascii="Times New Roman" w:eastAsia="Times New Roman" w:hAnsi="Times New Roman" w:cs="Times New Roman"/>
          <w:kern w:val="0"/>
          <w:sz w:val="22"/>
          <w:szCs w:val="22"/>
          <w:shd w:val="clear" w:color="auto" w:fill="FFFFFF"/>
          <w14:ligatures w14:val="none"/>
        </w:rPr>
      </w:pPr>
    </w:p>
    <w:p w14:paraId="7CCDEAC7" w14:textId="77777777" w:rsidR="005263F6" w:rsidRPr="005263F6" w:rsidRDefault="005263F6" w:rsidP="005263F6">
      <w:pPr>
        <w:spacing w:after="0" w:line="240" w:lineRule="auto"/>
        <w:jc w:val="both"/>
        <w:rPr>
          <w:rFonts w:ascii="Times New Roman" w:eastAsia="Times New Roman" w:hAnsi="Times New Roman" w:cs="Times New Roman"/>
          <w:kern w:val="0"/>
          <w:sz w:val="22"/>
          <w:szCs w:val="22"/>
          <w14:ligatures w14:val="none"/>
        </w:rPr>
      </w:pPr>
      <w:r w:rsidRPr="005263F6">
        <w:rPr>
          <w:rFonts w:ascii="Times New Roman" w:eastAsia="Times New Roman" w:hAnsi="Times New Roman" w:cs="Times New Roman"/>
          <w:kern w:val="0"/>
          <w:sz w:val="22"/>
          <w:szCs w:val="22"/>
          <w14:ligatures w14:val="none"/>
        </w:rPr>
        <w:t xml:space="preserve">WRC-23 through Resolution </w:t>
      </w:r>
      <w:r w:rsidRPr="005263F6">
        <w:rPr>
          <w:rFonts w:ascii="Times New Roman" w:eastAsia="Times New Roman" w:hAnsi="Times New Roman" w:cs="Times New Roman"/>
          <w:b/>
          <w:kern w:val="0"/>
          <w:sz w:val="22"/>
          <w:szCs w:val="22"/>
          <w14:ligatures w14:val="none"/>
        </w:rPr>
        <w:t>411</w:t>
      </w:r>
      <w:r w:rsidRPr="005263F6">
        <w:rPr>
          <w:rFonts w:ascii="Times New Roman" w:eastAsia="Times New Roman" w:hAnsi="Times New Roman" w:cs="Times New Roman"/>
          <w:kern w:val="0"/>
          <w:sz w:val="22"/>
          <w:szCs w:val="22"/>
          <w14:ligatures w14:val="none"/>
        </w:rPr>
        <w:t xml:space="preserve"> (</w:t>
      </w:r>
      <w:r w:rsidRPr="005263F6">
        <w:rPr>
          <w:rFonts w:ascii="Times New Roman" w:eastAsia="Times New Roman" w:hAnsi="Times New Roman" w:cs="Times New Roman"/>
          <w:b/>
          <w:kern w:val="0"/>
          <w:sz w:val="22"/>
          <w:szCs w:val="22"/>
          <w14:ligatures w14:val="none"/>
        </w:rPr>
        <w:t>WRC-23</w:t>
      </w:r>
      <w:r w:rsidRPr="005263F6">
        <w:rPr>
          <w:rFonts w:ascii="Times New Roman" w:eastAsia="Times New Roman" w:hAnsi="Times New Roman" w:cs="Times New Roman"/>
          <w:kern w:val="0"/>
          <w:sz w:val="22"/>
          <w:szCs w:val="22"/>
          <w14:ligatures w14:val="none"/>
        </w:rPr>
        <w:t xml:space="preserve">) resolves to invite the Radiocommunication Sector to review Appendix </w:t>
      </w:r>
      <w:r w:rsidRPr="005263F6">
        <w:rPr>
          <w:rFonts w:ascii="Times New Roman" w:eastAsia="Times New Roman" w:hAnsi="Times New Roman" w:cs="Times New Roman"/>
          <w:b/>
          <w:kern w:val="0"/>
          <w:sz w:val="22"/>
          <w:szCs w:val="22"/>
          <w14:ligatures w14:val="none"/>
        </w:rPr>
        <w:t>26</w:t>
      </w:r>
      <w:r w:rsidRPr="005263F6">
        <w:rPr>
          <w:rFonts w:ascii="Times New Roman" w:eastAsia="Times New Roman" w:hAnsi="Times New Roman" w:cs="Times New Roman"/>
          <w:kern w:val="0"/>
          <w:sz w:val="22"/>
          <w:szCs w:val="22"/>
          <w14:ligatures w14:val="none"/>
        </w:rPr>
        <w:t xml:space="preserve"> of the Radio Regulations and consider necessary changes, as appropriate, to Appendix </w:t>
      </w:r>
      <w:r w:rsidRPr="005263F6">
        <w:rPr>
          <w:rFonts w:ascii="Times New Roman" w:eastAsia="Times New Roman" w:hAnsi="Times New Roman" w:cs="Times New Roman"/>
          <w:b/>
          <w:kern w:val="0"/>
          <w:sz w:val="22"/>
          <w:szCs w:val="22"/>
          <w14:ligatures w14:val="none"/>
        </w:rPr>
        <w:t>26</w:t>
      </w:r>
      <w:r w:rsidRPr="005263F6">
        <w:rPr>
          <w:rFonts w:ascii="Times New Roman" w:eastAsia="Times New Roman" w:hAnsi="Times New Roman" w:cs="Times New Roman"/>
          <w:kern w:val="0"/>
          <w:sz w:val="22"/>
          <w:szCs w:val="22"/>
          <w14:ligatures w14:val="none"/>
        </w:rPr>
        <w:t xml:space="preserve">, on the basis of studies without modifying the existing area allotments, and while taking into account that the current use of the narrowband systems shall remain unchanged and shall not be impacted nor precluded by the revision of Appendix </w:t>
      </w:r>
      <w:r w:rsidRPr="005263F6">
        <w:rPr>
          <w:rFonts w:ascii="Times New Roman" w:eastAsia="Times New Roman" w:hAnsi="Times New Roman" w:cs="Times New Roman"/>
          <w:b/>
          <w:kern w:val="0"/>
          <w:sz w:val="22"/>
          <w:szCs w:val="22"/>
          <w14:ligatures w14:val="none"/>
        </w:rPr>
        <w:t>26</w:t>
      </w:r>
      <w:r w:rsidRPr="005263F6">
        <w:rPr>
          <w:rFonts w:ascii="Times New Roman" w:eastAsia="Times New Roman" w:hAnsi="Times New Roman" w:cs="Times New Roman"/>
          <w:kern w:val="0"/>
          <w:sz w:val="22"/>
          <w:szCs w:val="22"/>
          <w14:ligatures w14:val="none"/>
        </w:rPr>
        <w:t>.</w:t>
      </w:r>
    </w:p>
    <w:p w14:paraId="6388AEC5" w14:textId="77777777" w:rsidR="005263F6" w:rsidRPr="005263F6" w:rsidRDefault="005263F6" w:rsidP="005263F6">
      <w:pPr>
        <w:spacing w:after="0" w:line="240" w:lineRule="auto"/>
        <w:jc w:val="both"/>
        <w:rPr>
          <w:rFonts w:ascii="Times New Roman" w:eastAsia="Times New Roman" w:hAnsi="Times New Roman" w:cs="Times New Roman"/>
          <w:kern w:val="0"/>
          <w:sz w:val="22"/>
          <w:szCs w:val="22"/>
          <w14:ligatures w14:val="none"/>
        </w:rPr>
      </w:pPr>
    </w:p>
    <w:p w14:paraId="6E0BC0D3" w14:textId="169F8D26" w:rsidR="00FD2B08" w:rsidRPr="00FD2B08" w:rsidRDefault="00FD2B08" w:rsidP="00FD2B08">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i/>
          <w:iCs/>
          <w:kern w:val="0"/>
          <w:szCs w:val="20"/>
          <w:lang w:val="en-GB"/>
          <w14:ligatures w14:val="none"/>
        </w:rPr>
      </w:pPr>
    </w:p>
    <w:p w14:paraId="53F15B2F" w14:textId="77777777" w:rsidR="00FD2B08" w:rsidRP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t>2/1.9/3</w:t>
      </w:r>
      <w:r w:rsidRPr="00FD2B08">
        <w:rPr>
          <w:rFonts w:ascii="Times New Roman" w:eastAsia="Times New Roman" w:hAnsi="Times New Roman" w:cs="Times New Roman"/>
          <w:b/>
          <w:kern w:val="0"/>
          <w:sz w:val="28"/>
          <w:szCs w:val="20"/>
          <w:lang w:val="en-GB"/>
          <w14:ligatures w14:val="none"/>
        </w:rPr>
        <w:tab/>
        <w:t>Summary and analysis of the results of ITU</w:t>
      </w:r>
      <w:r w:rsidRPr="00FD2B08">
        <w:rPr>
          <w:rFonts w:ascii="Times New Roman" w:eastAsia="Times New Roman" w:hAnsi="Times New Roman" w:cs="Times New Roman"/>
          <w:b/>
          <w:kern w:val="0"/>
          <w:sz w:val="28"/>
          <w:szCs w:val="20"/>
          <w:lang w:val="en-GB"/>
          <w14:ligatures w14:val="none"/>
        </w:rPr>
        <w:noBreakHyphen/>
        <w:t>R studies</w:t>
      </w:r>
    </w:p>
    <w:p w14:paraId="6D43EFB7" w14:textId="77777777" w:rsidR="00FD2B08" w:rsidRDefault="00FD2B08" w:rsidP="00FD2B08">
      <w:pPr>
        <w:tabs>
          <w:tab w:val="left" w:pos="1134"/>
          <w:tab w:val="left" w:pos="1871"/>
          <w:tab w:val="left" w:pos="2268"/>
        </w:tabs>
        <w:overflowPunct w:val="0"/>
        <w:autoSpaceDE w:val="0"/>
        <w:autoSpaceDN w:val="0"/>
        <w:adjustRightInd w:val="0"/>
        <w:spacing w:before="120" w:after="0" w:line="240" w:lineRule="auto"/>
        <w:textAlignment w:val="baseline"/>
        <w:rPr>
          <w:ins w:id="15" w:author="USA" w:date="2025-06-23T11:21:00Z" w16du:dateUtc="2025-06-23T15:21:00Z"/>
          <w:rFonts w:ascii="Times New Roman" w:eastAsia="Times New Roman" w:hAnsi="Times New Roman" w:cs="Times New Roman"/>
          <w:i/>
          <w:iCs/>
          <w:kern w:val="0"/>
          <w:szCs w:val="20"/>
          <w:lang w:val="en-GB"/>
          <w14:ligatures w14:val="none"/>
        </w:rPr>
      </w:pPr>
      <w:r w:rsidRPr="00FD2B08">
        <w:rPr>
          <w:rFonts w:ascii="Times New Roman" w:eastAsia="Times New Roman" w:hAnsi="Times New Roman" w:cs="Times New Roman"/>
          <w:i/>
          <w:iCs/>
          <w:kern w:val="0"/>
          <w:szCs w:val="20"/>
          <w:lang w:val="en-GB"/>
          <w14:ligatures w14:val="none"/>
        </w:rPr>
        <w:t xml:space="preserve">[Summary of the technical and operational studies, including a list of relevant ITU-R Recommendations, and analysis of the results of studies relating to the possible methods of satisfying the agenda item (see </w:t>
      </w:r>
      <w:r w:rsidRPr="00FD2B08">
        <w:rPr>
          <w:rFonts w:ascii="Times New Roman" w:eastAsia="Times New Roman" w:hAnsi="Times New Roman" w:cs="Times New Roman"/>
          <w:i/>
          <w:iCs/>
          <w:kern w:val="0"/>
          <w:szCs w:val="20"/>
          <w14:ligatures w14:val="none"/>
        </w:rPr>
        <w:t>§§ </w:t>
      </w:r>
      <w:r w:rsidRPr="00FD2B08">
        <w:rPr>
          <w:rFonts w:ascii="Times New Roman" w:eastAsia="Times New Roman" w:hAnsi="Times New Roman" w:cs="Times New Roman"/>
          <w:i/>
          <w:iCs/>
          <w:kern w:val="0"/>
          <w:szCs w:val="20"/>
          <w:lang w:val="en-GB"/>
          <w14:ligatures w14:val="none"/>
        </w:rPr>
        <w:t xml:space="preserve"> </w:t>
      </w:r>
      <w:r w:rsidRPr="00FD2B08">
        <w:rPr>
          <w:rFonts w:ascii="Times New Roman" w:eastAsia="Times New Roman" w:hAnsi="Times New Roman" w:cs="Times New Roman"/>
          <w:i/>
          <w:iCs/>
          <w:kern w:val="0"/>
          <w:szCs w:val="20"/>
          <w14:ligatures w14:val="none"/>
        </w:rPr>
        <w:t>A</w:t>
      </w:r>
      <w:r w:rsidRPr="00FD2B08">
        <w:rPr>
          <w:rFonts w:ascii="Times New Roman" w:eastAsia="Times New Roman" w:hAnsi="Times New Roman" w:cs="Times New Roman"/>
          <w:i/>
          <w:iCs/>
          <w:kern w:val="0"/>
          <w:szCs w:val="20"/>
          <w:lang w:val="en-GB"/>
          <w14:ligatures w14:val="none"/>
        </w:rPr>
        <w:t xml:space="preserve">2.3, </w:t>
      </w:r>
      <w:r w:rsidRPr="00FD2B08">
        <w:rPr>
          <w:rFonts w:ascii="Times New Roman" w:eastAsia="Times New Roman" w:hAnsi="Times New Roman" w:cs="Times New Roman"/>
          <w:i/>
          <w:iCs/>
          <w:kern w:val="0"/>
          <w:szCs w:val="20"/>
          <w14:ligatures w14:val="none"/>
        </w:rPr>
        <w:t>A</w:t>
      </w:r>
      <w:r w:rsidRPr="00FD2B08">
        <w:rPr>
          <w:rFonts w:ascii="Times New Roman" w:eastAsia="Times New Roman" w:hAnsi="Times New Roman" w:cs="Times New Roman"/>
          <w:i/>
          <w:iCs/>
          <w:kern w:val="0"/>
          <w:szCs w:val="20"/>
          <w:lang w:val="en-GB"/>
          <w14:ligatures w14:val="none"/>
        </w:rPr>
        <w:t xml:space="preserve">2.5 and </w:t>
      </w:r>
      <w:r w:rsidRPr="00FD2B08">
        <w:rPr>
          <w:rFonts w:ascii="Times New Roman" w:eastAsia="Times New Roman" w:hAnsi="Times New Roman" w:cs="Times New Roman"/>
          <w:i/>
          <w:iCs/>
          <w:kern w:val="0"/>
          <w:szCs w:val="20"/>
          <w14:ligatures w14:val="none"/>
        </w:rPr>
        <w:t>A</w:t>
      </w:r>
      <w:r w:rsidRPr="00FD2B08">
        <w:rPr>
          <w:rFonts w:ascii="Times New Roman" w:eastAsia="Times New Roman" w:hAnsi="Times New Roman" w:cs="Times New Roman"/>
          <w:i/>
          <w:iCs/>
          <w:kern w:val="0"/>
          <w:szCs w:val="20"/>
          <w:lang w:val="en-GB"/>
          <w14:ligatures w14:val="none"/>
        </w:rPr>
        <w:t xml:space="preserve">2.6 of Annex 2 to </w:t>
      </w:r>
      <w:hyperlink r:id="rId11" w:history="1">
        <w:r w:rsidRPr="00FD2B08">
          <w:rPr>
            <w:rFonts w:ascii="Times New Roman" w:eastAsia="Times New Roman" w:hAnsi="Times New Roman" w:cs="Times New Roman"/>
            <w:i/>
            <w:iCs/>
            <w:color w:val="0000FF"/>
            <w:kern w:val="0"/>
            <w:szCs w:val="20"/>
            <w:u w:val="single"/>
            <w:lang w:val="en-GB"/>
            <w14:ligatures w14:val="none"/>
          </w:rPr>
          <w:t>Resolution ITU-R 2-9</w:t>
        </w:r>
      </w:hyperlink>
      <w:r w:rsidRPr="00FD2B08">
        <w:rPr>
          <w:rFonts w:ascii="Times New Roman" w:eastAsia="Times New Roman" w:hAnsi="Times New Roman" w:cs="Times New Roman"/>
          <w:i/>
          <w:iCs/>
          <w:kern w:val="0"/>
          <w:szCs w:val="20"/>
          <w:lang w:val="en-GB"/>
          <w14:ligatures w14:val="none"/>
        </w:rPr>
        <w:t>)]</w:t>
      </w:r>
    </w:p>
    <w:p w14:paraId="68F696C2" w14:textId="4CC64033" w:rsidR="009547A1" w:rsidRPr="00FD2B08" w:rsidDel="00323F97" w:rsidRDefault="006576B9" w:rsidP="00FD2B08">
      <w:pPr>
        <w:tabs>
          <w:tab w:val="left" w:pos="1134"/>
          <w:tab w:val="left" w:pos="1871"/>
          <w:tab w:val="left" w:pos="2268"/>
        </w:tabs>
        <w:overflowPunct w:val="0"/>
        <w:autoSpaceDE w:val="0"/>
        <w:autoSpaceDN w:val="0"/>
        <w:adjustRightInd w:val="0"/>
        <w:spacing w:before="120" w:after="0" w:line="240" w:lineRule="auto"/>
        <w:textAlignment w:val="baseline"/>
        <w:rPr>
          <w:del w:id="16" w:author="USA" w:date="2025-06-23T12:44:00Z" w16du:dateUtc="2025-06-23T16:44:00Z"/>
          <w:rFonts w:ascii="Times New Roman" w:eastAsia="Times New Roman" w:hAnsi="Times New Roman" w:cs="Times New Roman"/>
          <w:i/>
          <w:iCs/>
          <w:kern w:val="0"/>
          <w:szCs w:val="20"/>
          <w:lang w:val="en-GB"/>
          <w14:ligatures w14:val="none"/>
        </w:rPr>
      </w:pPr>
      <w:ins w:id="17" w:author="TK_ACES" w:date="2025-08-10T19:05:00Z" w16du:dateUtc="2025-08-10T23:05:00Z">
        <w:r>
          <w:rPr>
            <w:rFonts w:ascii="Times New Roman" w:eastAsia="Times New Roman" w:hAnsi="Times New Roman" w:cs="Times New Roman"/>
            <w:i/>
            <w:iCs/>
            <w:kern w:val="0"/>
            <w:szCs w:val="20"/>
            <w:lang w:val="en-GB"/>
            <w14:ligatures w14:val="none"/>
          </w:rPr>
          <w:t>TBD</w:t>
        </w:r>
      </w:ins>
    </w:p>
    <w:p w14:paraId="625030EC" w14:textId="77777777" w:rsid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t>2/1.9/4</w:t>
      </w:r>
      <w:r w:rsidRPr="00FD2B08">
        <w:rPr>
          <w:rFonts w:ascii="Times New Roman" w:eastAsia="Times New Roman" w:hAnsi="Times New Roman" w:cs="Times New Roman"/>
          <w:b/>
          <w:kern w:val="0"/>
          <w:sz w:val="28"/>
          <w:szCs w:val="20"/>
          <w:lang w:val="en-GB"/>
          <w14:ligatures w14:val="none"/>
        </w:rPr>
        <w:tab/>
        <w:t>Methods to satisfy the agenda item</w:t>
      </w:r>
    </w:p>
    <w:p w14:paraId="342EC5BD" w14:textId="77777777" w:rsidR="00AF4BFD" w:rsidRPr="00FD2B08" w:rsidRDefault="00AF4BFD"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p>
    <w:p w14:paraId="597AB794" w14:textId="77777777" w:rsidR="00AF4BFD" w:rsidRPr="00AF4BFD" w:rsidRDefault="00AF4BFD" w:rsidP="00AF4BFD">
      <w:pPr>
        <w:spacing w:line="259" w:lineRule="auto"/>
        <w:rPr>
          <w:rFonts w:ascii="Times New Roman" w:eastAsia="Calibri" w:hAnsi="Times New Roman" w:cs="Times New Roman"/>
          <w:b/>
          <w:lang w:val="en-GB"/>
        </w:rPr>
      </w:pPr>
      <w:bookmarkStart w:id="18" w:name="_Toc132813801"/>
      <w:r w:rsidRPr="00AF4BFD">
        <w:rPr>
          <w:rFonts w:ascii="Times New Roman" w:eastAsia="Calibri" w:hAnsi="Times New Roman" w:cs="Times New Roman"/>
          <w:b/>
          <w:lang w:val="en-GB"/>
        </w:rPr>
        <w:t>2/1.9/4.1</w:t>
      </w:r>
      <w:r w:rsidRPr="00AF4BFD">
        <w:rPr>
          <w:rFonts w:ascii="Times New Roman" w:eastAsia="Calibri" w:hAnsi="Times New Roman" w:cs="Times New Roman"/>
          <w:b/>
          <w:lang w:val="en-GB"/>
        </w:rPr>
        <w:tab/>
        <w:t>Method A: No change</w:t>
      </w:r>
      <w:bookmarkEnd w:id="18"/>
    </w:p>
    <w:p w14:paraId="53E196C2" w14:textId="43C9904D" w:rsidR="00AF4BFD" w:rsidRPr="00AF4BFD" w:rsidRDefault="00AF4BFD" w:rsidP="00AF4BFD">
      <w:pPr>
        <w:spacing w:line="259" w:lineRule="auto"/>
        <w:rPr>
          <w:rFonts w:ascii="Times New Roman" w:eastAsia="Calibri" w:hAnsi="Times New Roman" w:cs="Times New Roman"/>
          <w:i/>
          <w:iCs/>
          <w:lang w:val="en-GB"/>
        </w:rPr>
      </w:pPr>
      <w:r w:rsidRPr="00AF4BFD">
        <w:rPr>
          <w:rFonts w:ascii="Times New Roman" w:eastAsia="Calibri" w:hAnsi="Times New Roman" w:cs="Times New Roman"/>
          <w:lang w:val="en-GB"/>
        </w:rPr>
        <w:t xml:space="preserve">It may be considered that the current version of RR Appendix </w:t>
      </w:r>
      <w:r w:rsidRPr="00AF4BFD">
        <w:rPr>
          <w:rFonts w:ascii="Times New Roman" w:eastAsia="Calibri" w:hAnsi="Times New Roman" w:cs="Times New Roman"/>
          <w:b/>
          <w:bCs/>
          <w:lang w:val="en-GB"/>
        </w:rPr>
        <w:t>2</w:t>
      </w:r>
      <w:r>
        <w:rPr>
          <w:rFonts w:ascii="Times New Roman" w:eastAsia="Calibri" w:hAnsi="Times New Roman" w:cs="Times New Roman"/>
          <w:b/>
          <w:bCs/>
          <w:lang w:val="en-GB"/>
        </w:rPr>
        <w:t>6</w:t>
      </w:r>
      <w:r w:rsidRPr="00AF4BFD">
        <w:rPr>
          <w:rFonts w:ascii="Times New Roman" w:eastAsia="Calibri" w:hAnsi="Times New Roman" w:cs="Times New Roman"/>
          <w:lang w:val="en-GB"/>
        </w:rPr>
        <w:t xml:space="preserve"> does not preclude the wideband digital HF communication for the relevant type of classes. In this method, the suppression of Resolution </w:t>
      </w:r>
      <w:r>
        <w:rPr>
          <w:rFonts w:ascii="Times New Roman" w:eastAsia="Calibri" w:hAnsi="Times New Roman" w:cs="Times New Roman"/>
          <w:b/>
          <w:bCs/>
          <w:lang w:val="en-GB"/>
        </w:rPr>
        <w:t>411</w:t>
      </w:r>
      <w:r w:rsidRPr="00AF4BFD">
        <w:rPr>
          <w:rFonts w:ascii="Times New Roman" w:eastAsia="Calibri" w:hAnsi="Times New Roman" w:cs="Times New Roman"/>
          <w:b/>
          <w:bCs/>
          <w:lang w:val="en-GB"/>
        </w:rPr>
        <w:t xml:space="preserve"> (WRC-</w:t>
      </w:r>
      <w:r>
        <w:rPr>
          <w:rFonts w:ascii="Times New Roman" w:eastAsia="Calibri" w:hAnsi="Times New Roman" w:cs="Times New Roman"/>
          <w:b/>
          <w:bCs/>
          <w:lang w:val="en-GB"/>
        </w:rPr>
        <w:t>23</w:t>
      </w:r>
      <w:r w:rsidRPr="00AF4BFD">
        <w:rPr>
          <w:rFonts w:ascii="Times New Roman" w:eastAsia="Calibri" w:hAnsi="Times New Roman" w:cs="Times New Roman"/>
          <w:b/>
          <w:bCs/>
          <w:lang w:val="en-GB"/>
        </w:rPr>
        <w:t>)</w:t>
      </w:r>
      <w:r w:rsidRPr="00AF4BFD">
        <w:rPr>
          <w:rFonts w:ascii="Times New Roman" w:eastAsia="Calibri" w:hAnsi="Times New Roman" w:cs="Times New Roman"/>
          <w:lang w:val="en-GB"/>
        </w:rPr>
        <w:t xml:space="preserve"> is also proposed</w:t>
      </w:r>
      <w:r>
        <w:rPr>
          <w:rFonts w:ascii="Times New Roman" w:eastAsia="Calibri" w:hAnsi="Times New Roman" w:cs="Times New Roman"/>
          <w:lang w:val="en-GB"/>
        </w:rPr>
        <w:t>.</w:t>
      </w:r>
    </w:p>
    <w:p w14:paraId="10618332" w14:textId="34163373" w:rsidR="00AF4BFD" w:rsidRPr="00AF4BFD" w:rsidRDefault="00AF4BFD" w:rsidP="00AF4BFD">
      <w:pPr>
        <w:spacing w:line="259" w:lineRule="auto"/>
        <w:rPr>
          <w:rFonts w:ascii="Times New Roman" w:eastAsia="Calibri" w:hAnsi="Times New Roman" w:cs="Times New Roman"/>
          <w:b/>
          <w:lang w:val="en-GB"/>
        </w:rPr>
      </w:pPr>
      <w:bookmarkStart w:id="19" w:name="_Toc132813802"/>
      <w:r w:rsidRPr="00AF4BFD">
        <w:rPr>
          <w:rFonts w:ascii="Times New Roman" w:eastAsia="Calibri" w:hAnsi="Times New Roman" w:cs="Times New Roman"/>
          <w:b/>
          <w:lang w:val="en-GB"/>
        </w:rPr>
        <w:t>2/1.9/4.2</w:t>
      </w:r>
      <w:r w:rsidRPr="00AF4BFD">
        <w:rPr>
          <w:rFonts w:ascii="Times New Roman" w:eastAsia="Calibri" w:hAnsi="Times New Roman" w:cs="Times New Roman"/>
          <w:b/>
          <w:lang w:val="en-GB"/>
        </w:rPr>
        <w:tab/>
        <w:t xml:space="preserve">Method B: Inclusion </w:t>
      </w:r>
      <w:r w:rsidRPr="00AF4BFD">
        <w:rPr>
          <w:rFonts w:ascii="Times New Roman" w:eastAsia="Calibri" w:hAnsi="Times New Roman" w:cs="Times New Roman"/>
          <w:b/>
          <w:bCs/>
          <w:lang w:val="en-GB"/>
        </w:rPr>
        <w:t>into RR Appendix 2</w:t>
      </w:r>
      <w:r>
        <w:rPr>
          <w:rFonts w:ascii="Times New Roman" w:eastAsia="Calibri" w:hAnsi="Times New Roman" w:cs="Times New Roman"/>
          <w:b/>
          <w:bCs/>
          <w:lang w:val="en-GB"/>
        </w:rPr>
        <w:t>6</w:t>
      </w:r>
      <w:r w:rsidRPr="00AF4BFD">
        <w:rPr>
          <w:rFonts w:ascii="Times New Roman" w:eastAsia="Calibri" w:hAnsi="Times New Roman" w:cs="Times New Roman"/>
          <w:b/>
          <w:bCs/>
          <w:lang w:val="en-GB"/>
        </w:rPr>
        <w:t xml:space="preserve">, </w:t>
      </w:r>
      <w:r>
        <w:rPr>
          <w:rFonts w:ascii="Times New Roman" w:eastAsia="Calibri" w:hAnsi="Times New Roman" w:cs="Times New Roman"/>
          <w:b/>
          <w:bCs/>
          <w:lang w:val="en-GB"/>
        </w:rPr>
        <w:t xml:space="preserve">the </w:t>
      </w:r>
      <w:r w:rsidRPr="00AF4BFD">
        <w:rPr>
          <w:rFonts w:ascii="Times New Roman" w:eastAsia="Calibri" w:hAnsi="Times New Roman" w:cs="Times New Roman"/>
          <w:b/>
          <w:bCs/>
          <w:lang w:val="en-GB"/>
        </w:rPr>
        <w:t xml:space="preserve">explicit recognition of the aggregation of single channels for </w:t>
      </w:r>
      <w:r w:rsidRPr="00AF4BFD">
        <w:rPr>
          <w:rFonts w:ascii="Times New Roman" w:eastAsia="Calibri" w:hAnsi="Times New Roman" w:cs="Times New Roman"/>
          <w:b/>
          <w:lang w:val="en-GB"/>
        </w:rPr>
        <w:t>wideband digital communications</w:t>
      </w:r>
      <w:bookmarkEnd w:id="19"/>
    </w:p>
    <w:p w14:paraId="07F2CC2A" w14:textId="77D4FA6B" w:rsidR="00AF4BFD" w:rsidRPr="00AF4BFD" w:rsidRDefault="009A6C90" w:rsidP="00AF4BFD">
      <w:pPr>
        <w:spacing w:line="259" w:lineRule="auto"/>
        <w:rPr>
          <w:rFonts w:ascii="Times New Roman" w:eastAsia="Calibri" w:hAnsi="Times New Roman" w:cs="Times New Roman"/>
          <w:lang w:val="en-GB"/>
        </w:rPr>
      </w:pPr>
      <w:r w:rsidRPr="006576B9">
        <w:rPr>
          <w:rFonts w:ascii="Times New Roman" w:eastAsia="Calibri" w:hAnsi="Times New Roman" w:cs="Times New Roman"/>
          <w:lang w:val="en-GB"/>
        </w:rPr>
        <w:t xml:space="preserve">This agenda item could be the opportunity to include appropriate language in Appendix </w:t>
      </w:r>
      <w:r w:rsidRPr="001D6AB1">
        <w:rPr>
          <w:rFonts w:ascii="Times New Roman" w:eastAsia="Calibri" w:hAnsi="Times New Roman" w:cs="Times New Roman"/>
          <w:lang w:val="en-GB"/>
        </w:rPr>
        <w:t xml:space="preserve">26 </w:t>
      </w:r>
      <w:r w:rsidR="001D6AB1" w:rsidRPr="001D6AB1">
        <w:rPr>
          <w:rFonts w:ascii="Times New Roman" w:eastAsia="Calibri" w:hAnsi="Times New Roman" w:cs="Times New Roman"/>
          <w:lang w:val="en-GB"/>
        </w:rPr>
        <w:t>for the</w:t>
      </w:r>
      <w:r w:rsidRPr="001D6AB1">
        <w:rPr>
          <w:rFonts w:ascii="Times New Roman" w:eastAsia="Calibri" w:hAnsi="Times New Roman" w:cs="Times New Roman"/>
          <w:lang w:val="en-GB"/>
        </w:rPr>
        <w:t xml:space="preserve"> use of wideband digital emissions</w:t>
      </w:r>
      <w:r w:rsidRPr="006576B9">
        <w:rPr>
          <w:rFonts w:ascii="Times New Roman" w:eastAsia="Calibri" w:hAnsi="Times New Roman" w:cs="Times New Roman"/>
          <w:lang w:val="en-GB"/>
        </w:rPr>
        <w:t>.</w:t>
      </w:r>
      <w:r>
        <w:rPr>
          <w:rFonts w:ascii="Times New Roman" w:eastAsia="Calibri" w:hAnsi="Times New Roman" w:cs="Times New Roman"/>
          <w:lang w:val="en-GB"/>
        </w:rPr>
        <w:t xml:space="preserve"> </w:t>
      </w:r>
      <w:r w:rsidR="00AF4BFD" w:rsidRPr="00AF4BFD">
        <w:rPr>
          <w:rFonts w:ascii="Times New Roman" w:eastAsia="Calibri" w:hAnsi="Times New Roman" w:cs="Times New Roman"/>
          <w:lang w:val="en-GB"/>
        </w:rPr>
        <w:t xml:space="preserve">Although aggregation of carriers could be considered, this method proposes to explicitly recognize the possibility to aggregate single channels </w:t>
      </w:r>
      <w:r w:rsidRPr="006576B9">
        <w:rPr>
          <w:rFonts w:ascii="Times New Roman" w:eastAsia="Calibri" w:hAnsi="Times New Roman" w:cs="Times New Roman"/>
          <w:lang w:val="en-GB"/>
        </w:rPr>
        <w:t>to</w:t>
      </w:r>
      <w:r w:rsidR="00AF4BFD" w:rsidRPr="00AF4BFD">
        <w:rPr>
          <w:rFonts w:ascii="Times New Roman" w:eastAsia="Calibri" w:hAnsi="Times New Roman" w:cs="Times New Roman"/>
          <w:lang w:val="en-GB"/>
        </w:rPr>
        <w:t xml:space="preserve"> benefit from wideband digital communications without modifying the existing Plan. In this method, the suppression of Resolution </w:t>
      </w:r>
      <w:r w:rsidR="00EC59DE">
        <w:rPr>
          <w:rFonts w:ascii="Times New Roman" w:eastAsia="Calibri" w:hAnsi="Times New Roman" w:cs="Times New Roman"/>
          <w:b/>
          <w:bCs/>
          <w:lang w:val="en-GB"/>
        </w:rPr>
        <w:t>411</w:t>
      </w:r>
      <w:r w:rsidR="00AF4BFD" w:rsidRPr="00AF4BFD">
        <w:rPr>
          <w:rFonts w:ascii="Times New Roman" w:eastAsia="Calibri" w:hAnsi="Times New Roman" w:cs="Times New Roman"/>
          <w:b/>
          <w:bCs/>
          <w:lang w:val="en-GB"/>
        </w:rPr>
        <w:t xml:space="preserve"> (WRC-</w:t>
      </w:r>
      <w:r w:rsidR="00EC59DE">
        <w:rPr>
          <w:rFonts w:ascii="Times New Roman" w:eastAsia="Calibri" w:hAnsi="Times New Roman" w:cs="Times New Roman"/>
          <w:b/>
          <w:bCs/>
          <w:lang w:val="en-GB"/>
        </w:rPr>
        <w:t>23</w:t>
      </w:r>
      <w:r w:rsidR="00AF4BFD" w:rsidRPr="00AF4BFD">
        <w:rPr>
          <w:rFonts w:ascii="Times New Roman" w:eastAsia="Calibri" w:hAnsi="Times New Roman" w:cs="Times New Roman"/>
          <w:b/>
          <w:bCs/>
          <w:lang w:val="en-GB"/>
        </w:rPr>
        <w:t>)</w:t>
      </w:r>
      <w:r w:rsidR="00AF4BFD" w:rsidRPr="00AF4BFD">
        <w:rPr>
          <w:rFonts w:ascii="Times New Roman" w:eastAsia="Calibri" w:hAnsi="Times New Roman" w:cs="Times New Roman"/>
          <w:lang w:val="en-GB"/>
        </w:rPr>
        <w:t xml:space="preserve"> is also </w:t>
      </w:r>
      <w:r w:rsidR="00EC59DE" w:rsidRPr="00AF4BFD">
        <w:rPr>
          <w:rFonts w:ascii="Times New Roman" w:eastAsia="Calibri" w:hAnsi="Times New Roman" w:cs="Times New Roman"/>
          <w:lang w:val="en-GB"/>
        </w:rPr>
        <w:t>proposed.</w:t>
      </w:r>
    </w:p>
    <w:p w14:paraId="5842038E" w14:textId="4AE7400F" w:rsidR="00FD2B08" w:rsidRPr="00FD2B08" w:rsidRDefault="00FD2B08" w:rsidP="00FD2B08">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FD2B08">
        <w:rPr>
          <w:rFonts w:ascii="Times New Roman" w:eastAsia="Times New Roman" w:hAnsi="Times New Roman" w:cs="Times New Roman"/>
          <w:b/>
          <w:kern w:val="0"/>
          <w:sz w:val="28"/>
          <w:szCs w:val="20"/>
          <w:lang w:val="en-GB"/>
          <w14:ligatures w14:val="none"/>
        </w:rPr>
        <w:t>2/1.9/5</w:t>
      </w:r>
      <w:r w:rsidRPr="00FD2B08">
        <w:rPr>
          <w:rFonts w:ascii="Times New Roman" w:eastAsia="Times New Roman" w:hAnsi="Times New Roman" w:cs="Times New Roman"/>
          <w:b/>
          <w:kern w:val="0"/>
          <w:sz w:val="28"/>
          <w:szCs w:val="20"/>
          <w:lang w:val="en-GB"/>
          <w14:ligatures w14:val="none"/>
        </w:rPr>
        <w:tab/>
        <w:t>Regulatory and procedural considerations</w:t>
      </w:r>
    </w:p>
    <w:p w14:paraId="1FA4C7D5" w14:textId="77777777" w:rsidR="009E31AC" w:rsidRDefault="009E31AC" w:rsidP="00FD2B08">
      <w:pPr>
        <w:spacing w:after="0" w:line="240" w:lineRule="auto"/>
        <w:rPr>
          <w:rFonts w:ascii="Times New Roman" w:eastAsia="Times New Roman" w:hAnsi="Times New Roman" w:cs="Times New Roman"/>
          <w:kern w:val="0"/>
          <w:szCs w:val="20"/>
          <w:lang w:val="en-GB"/>
          <w14:ligatures w14:val="none"/>
        </w:rPr>
      </w:pPr>
    </w:p>
    <w:p w14:paraId="79E23296" w14:textId="48977BA8" w:rsidR="009E31AC" w:rsidRDefault="00EC59DE" w:rsidP="00FD2B08">
      <w:pPr>
        <w:spacing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2/1.9/5.1 </w:t>
      </w:r>
      <w:r w:rsidR="009E31AC">
        <w:rPr>
          <w:rFonts w:ascii="Times New Roman" w:eastAsia="Times New Roman" w:hAnsi="Times New Roman" w:cs="Times New Roman"/>
          <w:kern w:val="0"/>
          <w:szCs w:val="20"/>
          <w:lang w:val="en-GB"/>
          <w14:ligatures w14:val="none"/>
        </w:rPr>
        <w:t>Method A:</w:t>
      </w:r>
    </w:p>
    <w:p w14:paraId="25A3EE09" w14:textId="77777777" w:rsidR="009E31AC" w:rsidRDefault="009E31AC" w:rsidP="00FD2B08">
      <w:pPr>
        <w:spacing w:after="0" w:line="240" w:lineRule="auto"/>
        <w:rPr>
          <w:rFonts w:ascii="Times New Roman" w:eastAsia="Times New Roman" w:hAnsi="Times New Roman" w:cs="Times New Roman"/>
          <w:kern w:val="0"/>
          <w:szCs w:val="20"/>
          <w:lang w:val="en-GB"/>
          <w14:ligatures w14:val="none"/>
        </w:rPr>
      </w:pPr>
    </w:p>
    <w:p w14:paraId="1F6EC577" w14:textId="2CD04946" w:rsidR="009E31AC" w:rsidRDefault="009E31AC" w:rsidP="00FD2B08">
      <w:pPr>
        <w:spacing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NOC to </w:t>
      </w:r>
      <w:r w:rsidR="00EC59DE">
        <w:rPr>
          <w:rFonts w:ascii="Times New Roman" w:eastAsia="Times New Roman" w:hAnsi="Times New Roman" w:cs="Times New Roman"/>
          <w:kern w:val="0"/>
          <w:szCs w:val="20"/>
          <w:lang w:val="en-GB"/>
          <w14:ligatures w14:val="none"/>
        </w:rPr>
        <w:t>Appendix</w:t>
      </w:r>
      <w:r>
        <w:rPr>
          <w:rFonts w:ascii="Times New Roman" w:eastAsia="Times New Roman" w:hAnsi="Times New Roman" w:cs="Times New Roman"/>
          <w:kern w:val="0"/>
          <w:szCs w:val="20"/>
          <w:lang w:val="en-GB"/>
          <w14:ligatures w14:val="none"/>
        </w:rPr>
        <w:t xml:space="preserve"> 26</w:t>
      </w:r>
    </w:p>
    <w:p w14:paraId="409D4DED" w14:textId="77777777" w:rsidR="009E31AC" w:rsidRDefault="009E31AC" w:rsidP="00FD2B08">
      <w:pPr>
        <w:spacing w:after="0" w:line="240" w:lineRule="auto"/>
        <w:rPr>
          <w:rFonts w:ascii="Times New Roman" w:eastAsia="Times New Roman" w:hAnsi="Times New Roman" w:cs="Times New Roman"/>
          <w:kern w:val="0"/>
          <w:szCs w:val="20"/>
          <w:lang w:val="en-GB"/>
          <w14:ligatures w14:val="none"/>
        </w:rPr>
      </w:pPr>
    </w:p>
    <w:p w14:paraId="4DC33028" w14:textId="37A4C0B9" w:rsidR="009E31AC" w:rsidRDefault="00EC59DE" w:rsidP="00FD2B08">
      <w:pPr>
        <w:spacing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2/1.9/5.2 </w:t>
      </w:r>
      <w:r w:rsidR="009E31AC">
        <w:rPr>
          <w:rFonts w:ascii="Times New Roman" w:eastAsia="Times New Roman" w:hAnsi="Times New Roman" w:cs="Times New Roman"/>
          <w:kern w:val="0"/>
          <w:szCs w:val="20"/>
          <w:lang w:val="en-GB"/>
          <w14:ligatures w14:val="none"/>
        </w:rPr>
        <w:t xml:space="preserve">Method B: </w:t>
      </w:r>
    </w:p>
    <w:p w14:paraId="6FE57AAF" w14:textId="77777777" w:rsidR="009E31AC" w:rsidRDefault="009E31AC" w:rsidP="00FD2B08">
      <w:pPr>
        <w:spacing w:after="0" w:line="240" w:lineRule="auto"/>
        <w:rPr>
          <w:rFonts w:ascii="Times New Roman" w:eastAsia="Times New Roman" w:hAnsi="Times New Roman" w:cs="Times New Roman"/>
          <w:kern w:val="0"/>
          <w:szCs w:val="20"/>
          <w:lang w:val="en-GB"/>
          <w14:ligatures w14:val="none"/>
        </w:rPr>
      </w:pPr>
    </w:p>
    <w:p w14:paraId="348CCDE9" w14:textId="581329F5" w:rsidR="009E31AC" w:rsidRDefault="009E31AC" w:rsidP="00FD2B08">
      <w:pPr>
        <w:spacing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MOD Appendix 26 26/3</w:t>
      </w:r>
      <w:r w:rsidR="004D7EF5">
        <w:rPr>
          <w:rFonts w:ascii="Times New Roman" w:eastAsia="Times New Roman" w:hAnsi="Times New Roman" w:cs="Times New Roman"/>
          <w:kern w:val="0"/>
          <w:szCs w:val="20"/>
          <w:lang w:val="en-GB"/>
          <w14:ligatures w14:val="none"/>
        </w:rPr>
        <w:t>.6</w:t>
      </w:r>
      <w:r>
        <w:rPr>
          <w:rFonts w:ascii="Times New Roman" w:eastAsia="Times New Roman" w:hAnsi="Times New Roman" w:cs="Times New Roman"/>
          <w:kern w:val="0"/>
          <w:szCs w:val="20"/>
          <w:lang w:val="en-GB"/>
          <w14:ligatures w14:val="none"/>
        </w:rPr>
        <w:t>:</w:t>
      </w:r>
    </w:p>
    <w:p w14:paraId="78568218" w14:textId="77777777" w:rsidR="009E31AC" w:rsidRDefault="009E31AC" w:rsidP="00FD2B08">
      <w:pPr>
        <w:spacing w:after="0" w:line="240" w:lineRule="auto"/>
        <w:rPr>
          <w:rFonts w:ascii="Times New Roman" w:eastAsia="Times New Roman" w:hAnsi="Times New Roman" w:cs="Times New Roman"/>
          <w:kern w:val="0"/>
          <w:szCs w:val="20"/>
          <w:lang w:val="en-GB"/>
          <w14:ligatures w14:val="none"/>
        </w:rPr>
      </w:pPr>
    </w:p>
    <w:p w14:paraId="606B1B6E" w14:textId="77777777" w:rsidR="009E31AC" w:rsidRPr="005263F6" w:rsidRDefault="009E31AC"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ab/>
      </w:r>
      <w:r w:rsidRPr="005263F6">
        <w:rPr>
          <w:rFonts w:ascii="Times New Roman" w:eastAsia="Times New Roman" w:hAnsi="Times New Roman" w:cs="Times New Roman"/>
          <w:kern w:val="0"/>
          <w:szCs w:val="20"/>
          <w:lang w:val="en-GB"/>
          <w14:ligatures w14:val="none"/>
        </w:rPr>
        <w:t>The channelling arrangement specified in No. </w:t>
      </w:r>
      <w:r w:rsidRPr="005263F6">
        <w:rPr>
          <w:rFonts w:ascii="Times New Roman" w:eastAsia="Times New Roman" w:hAnsi="Times New Roman" w:cs="Times New Roman"/>
          <w:b/>
          <w:kern w:val="0"/>
          <w:szCs w:val="20"/>
          <w:lang w:val="en-GB"/>
          <w14:ligatures w14:val="none"/>
        </w:rPr>
        <w:t>26</w:t>
      </w:r>
      <w:r w:rsidRPr="005263F6">
        <w:rPr>
          <w:rFonts w:ascii="Times New Roman" w:eastAsia="Times New Roman" w:hAnsi="Times New Roman" w:cs="Times New Roman"/>
          <w:kern w:val="0"/>
          <w:szCs w:val="20"/>
          <w:lang w:val="en-GB"/>
          <w14:ligatures w14:val="none"/>
        </w:rPr>
        <w:t>/3.1 does not prejudice the rights of</w:t>
      </w:r>
      <w:r>
        <w:rPr>
          <w:rFonts w:ascii="Times New Roman" w:eastAsia="Times New Roman" w:hAnsi="Times New Roman" w:cs="Times New Roman"/>
          <w:kern w:val="0"/>
          <w:szCs w:val="20"/>
          <w:lang w:val="en-GB"/>
          <w14:ligatures w14:val="none"/>
        </w:rPr>
        <w:t xml:space="preserve"> </w:t>
      </w:r>
      <w:r w:rsidRPr="005263F6">
        <w:rPr>
          <w:rFonts w:ascii="Times New Roman" w:eastAsia="Times New Roman" w:hAnsi="Times New Roman" w:cs="Times New Roman"/>
          <w:kern w:val="0"/>
          <w:szCs w:val="20"/>
          <w:lang w:val="en-GB"/>
          <w14:ligatures w14:val="none"/>
        </w:rPr>
        <w:t>administrations to establish, and to notify assignments to stations in the aeronautical mobile (OR) service other than those using radiotelephony, provided that:</w:t>
      </w:r>
    </w:p>
    <w:p w14:paraId="10CACFE8" w14:textId="786DEB0E" w:rsidR="00446826" w:rsidRPr="001D6AB1" w:rsidRDefault="009E31AC"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ins w:id="20" w:author="USA" w:date="2025-07-01T10:39:00Z" w16du:dateUtc="2025-07-01T14:39:00Z"/>
          <w:rFonts w:ascii="Times New Roman" w:eastAsia="Times New Roman" w:hAnsi="Times New Roman" w:cs="Times New Roman"/>
          <w:kern w:val="0"/>
          <w:szCs w:val="20"/>
          <w:lang w:val="en-GB"/>
          <w14:ligatures w14:val="none"/>
        </w:rPr>
      </w:pPr>
      <w:r w:rsidRPr="005263F6">
        <w:rPr>
          <w:rFonts w:ascii="Times New Roman" w:eastAsia="Times New Roman" w:hAnsi="Times New Roman" w:cs="Times New Roman"/>
          <w:kern w:val="0"/>
          <w:szCs w:val="20"/>
          <w:lang w:val="en-GB"/>
          <w14:ligatures w14:val="none"/>
        </w:rPr>
        <w:t>–</w:t>
      </w:r>
      <w:r w:rsidRPr="005263F6">
        <w:rPr>
          <w:rFonts w:ascii="Times New Roman" w:eastAsia="Times New Roman" w:hAnsi="Times New Roman" w:cs="Times New Roman"/>
          <w:kern w:val="0"/>
          <w:szCs w:val="20"/>
          <w:lang w:val="en-GB"/>
          <w14:ligatures w14:val="none"/>
        </w:rPr>
        <w:tab/>
      </w:r>
      <w:ins w:id="21" w:author="USA" w:date="2025-07-01T10:39:00Z" w16du:dateUtc="2025-07-01T14:39:00Z">
        <w:r w:rsidR="00446826" w:rsidRPr="001D6AB1">
          <w:rPr>
            <w:rFonts w:ascii="Times New Roman" w:eastAsia="Times New Roman" w:hAnsi="Times New Roman" w:cs="Times New Roman"/>
            <w:kern w:val="0"/>
            <w:szCs w:val="20"/>
            <w:lang w:val="en-GB"/>
            <w14:ligatures w14:val="none"/>
          </w:rPr>
          <w:t>channel bandwidth does not exceed 2.8 for legacy systems</w:t>
        </w:r>
      </w:ins>
    </w:p>
    <w:p w14:paraId="314107EF" w14:textId="61074E26" w:rsidR="00ED7A80" w:rsidRPr="001D6AB1" w:rsidRDefault="00446826"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ins w:id="22" w:author="USA" w:date="2025-07-01T10:46:00Z" w16du:dateUtc="2025-07-01T14:46:00Z"/>
          <w:rFonts w:ascii="Times New Roman" w:eastAsia="Times New Roman" w:hAnsi="Times New Roman" w:cs="Times New Roman"/>
          <w:kern w:val="0"/>
          <w:szCs w:val="20"/>
          <w:lang w:val="en-GB"/>
          <w14:ligatures w14:val="none"/>
        </w:rPr>
      </w:pPr>
      <w:ins w:id="23" w:author="USA" w:date="2025-07-01T10:39:00Z" w16du:dateUtc="2025-07-01T14:39:00Z">
        <w:r w:rsidRPr="001D6AB1">
          <w:rPr>
            <w:rFonts w:ascii="Times New Roman" w:eastAsia="Times New Roman" w:hAnsi="Times New Roman" w:cs="Times New Roman"/>
            <w:kern w:val="0"/>
            <w:szCs w:val="20"/>
            <w:lang w:val="en-GB"/>
            <w14:ligatures w14:val="none"/>
          </w:rPr>
          <w:tab/>
        </w:r>
      </w:ins>
      <w:bookmarkStart w:id="24" w:name="_Hlk202259388"/>
      <w:ins w:id="25" w:author="USA" w:date="2025-07-01T10:45:00Z" w16du:dateUtc="2025-07-01T14:45:00Z">
        <w:r w:rsidR="00ED7A80" w:rsidRPr="001D6AB1">
          <w:rPr>
            <w:rFonts w:ascii="Times New Roman" w:eastAsia="Times New Roman" w:hAnsi="Times New Roman" w:cs="Times New Roman"/>
            <w:kern w:val="0"/>
            <w:szCs w:val="20"/>
            <w:lang w:val="en-GB"/>
            <w14:ligatures w14:val="none"/>
          </w:rPr>
          <w:t xml:space="preserve">For </w:t>
        </w:r>
      </w:ins>
      <w:del w:id="26" w:author="USA" w:date="2025-07-01T10:45:00Z" w16du:dateUtc="2025-07-01T14:45:00Z">
        <w:r w:rsidR="00C71CB1" w:rsidRPr="001D6AB1" w:rsidDel="00ED7A80">
          <w:rPr>
            <w:rFonts w:ascii="Times New Roman" w:eastAsia="Times New Roman" w:hAnsi="Times New Roman" w:cs="Times New Roman"/>
            <w:kern w:val="0"/>
            <w:szCs w:val="20"/>
            <w:lang w:val="en-GB"/>
            <w14:ligatures w14:val="none"/>
          </w:rPr>
          <w:delText>the</w:delText>
        </w:r>
      </w:del>
      <w:ins w:id="27" w:author="USA" w:date="2025-07-01T10:45:00Z" w16du:dateUtc="2025-07-01T14:45:00Z">
        <w:r w:rsidR="00ED7A80" w:rsidRPr="001D6AB1">
          <w:rPr>
            <w:rFonts w:ascii="Times New Roman" w:eastAsia="Times New Roman" w:hAnsi="Times New Roman" w:cs="Times New Roman"/>
            <w:kern w:val="0"/>
            <w:szCs w:val="20"/>
            <w:lang w:val="en-GB"/>
            <w14:ligatures w14:val="none"/>
          </w:rPr>
          <w:t>non-</w:t>
        </w:r>
      </w:ins>
      <w:del w:id="28" w:author="USA" w:date="2025-07-01T10:51:00Z" w16du:dateUtc="2025-07-01T14:51:00Z">
        <w:r w:rsidR="00C71CB1" w:rsidRPr="001D6AB1" w:rsidDel="00464CFC">
          <w:rPr>
            <w:rFonts w:ascii="Times New Roman" w:eastAsia="Times New Roman" w:hAnsi="Times New Roman" w:cs="Times New Roman"/>
            <w:kern w:val="0"/>
            <w:szCs w:val="20"/>
            <w:lang w:val="en-GB"/>
            <w14:ligatures w14:val="none"/>
          </w:rPr>
          <w:delText xml:space="preserve"> </w:delText>
        </w:r>
      </w:del>
      <w:ins w:id="29" w:author="USA" w:date="2025-07-01T10:51:00Z" w16du:dateUtc="2025-07-01T14:51:00Z">
        <w:r w:rsidR="00464CFC" w:rsidRPr="006576B9">
          <w:rPr>
            <w:rFonts w:ascii="Times New Roman" w:eastAsia="Times New Roman" w:hAnsi="Times New Roman" w:cs="Times New Roman"/>
            <w:kern w:val="0"/>
            <w:szCs w:val="20"/>
            <w:lang w:val="en-GB"/>
            <w14:ligatures w14:val="none"/>
          </w:rPr>
          <w:t>contiguous aggregation</w:t>
        </w:r>
      </w:ins>
      <w:ins w:id="30" w:author="USA" w:date="2025-07-01T10:45:00Z" w16du:dateUtc="2025-07-01T14:45:00Z">
        <w:r w:rsidR="00ED7A80" w:rsidRPr="001D6AB1">
          <w:rPr>
            <w:rFonts w:ascii="Times New Roman" w:eastAsia="Times New Roman" w:hAnsi="Times New Roman" w:cs="Times New Roman"/>
            <w:kern w:val="0"/>
            <w:szCs w:val="20"/>
            <w:lang w:val="en-GB"/>
            <w14:ligatures w14:val="none"/>
          </w:rPr>
          <w:t xml:space="preserve"> </w:t>
        </w:r>
      </w:ins>
      <w:ins w:id="31" w:author="USA" w:date="2025-07-01T10:15:00Z" w16du:dateUtc="2025-07-01T14:15:00Z">
        <w:r w:rsidR="009A6C90" w:rsidRPr="001D6AB1">
          <w:rPr>
            <w:rFonts w:ascii="Times New Roman" w:eastAsia="Times New Roman" w:hAnsi="Times New Roman" w:cs="Times New Roman"/>
            <w:kern w:val="0"/>
            <w:szCs w:val="20"/>
            <w:lang w:val="en-GB"/>
            <w14:ligatures w14:val="none"/>
          </w:rPr>
          <w:t xml:space="preserve"> </w:t>
        </w:r>
      </w:ins>
      <w:ins w:id="32" w:author="USA" w:date="2025-07-01T10:44:00Z" w16du:dateUtc="2025-07-01T14:44:00Z">
        <w:r w:rsidR="00ED7A80" w:rsidRPr="001D6AB1">
          <w:rPr>
            <w:rFonts w:ascii="Times New Roman" w:eastAsia="Times New Roman" w:hAnsi="Times New Roman" w:cs="Times New Roman"/>
            <w:kern w:val="0"/>
            <w:szCs w:val="20"/>
            <w:lang w:val="en-GB"/>
            <w14:ligatures w14:val="none"/>
          </w:rPr>
          <w:t xml:space="preserve">channel </w:t>
        </w:r>
      </w:ins>
      <w:del w:id="33" w:author="USA" w:date="2025-07-01T10:44:00Z" w16du:dateUtc="2025-07-01T14:44:00Z">
        <w:r w:rsidR="00C71CB1" w:rsidRPr="001D6AB1" w:rsidDel="00ED7A80">
          <w:rPr>
            <w:rFonts w:ascii="Times New Roman" w:eastAsia="Times New Roman" w:hAnsi="Times New Roman" w:cs="Times New Roman"/>
            <w:kern w:val="0"/>
            <w:szCs w:val="20"/>
            <w:lang w:val="en-GB"/>
            <w14:ligatures w14:val="none"/>
          </w:rPr>
          <w:delText>occupied</w:delText>
        </w:r>
      </w:del>
      <w:ins w:id="34" w:author="USA" w:date="2025-07-01T10:14:00Z" w16du:dateUtc="2025-07-01T14:14:00Z">
        <w:r w:rsidR="009A6C90" w:rsidRPr="001D6AB1">
          <w:rPr>
            <w:rFonts w:ascii="Times New Roman" w:eastAsia="Times New Roman" w:hAnsi="Times New Roman" w:cs="Times New Roman"/>
            <w:kern w:val="0"/>
            <w:szCs w:val="20"/>
            <w:lang w:val="en-GB"/>
            <w14:ligatures w14:val="none"/>
          </w:rPr>
          <w:t xml:space="preserve"> </w:t>
        </w:r>
      </w:ins>
      <w:del w:id="35" w:author="USA" w:date="2025-07-01T10:14:00Z" w16du:dateUtc="2025-07-01T14:14:00Z">
        <w:r w:rsidR="00C71CB1" w:rsidRPr="001D6AB1" w:rsidDel="009A6C90">
          <w:rPr>
            <w:rFonts w:ascii="Times New Roman" w:eastAsia="Times New Roman" w:hAnsi="Times New Roman" w:cs="Times New Roman"/>
            <w:kern w:val="0"/>
            <w:szCs w:val="20"/>
            <w:lang w:val="en-GB"/>
            <w14:ligatures w14:val="none"/>
          </w:rPr>
          <w:delText xml:space="preserve"> </w:delText>
        </w:r>
      </w:del>
      <w:r w:rsidR="00C71CB1" w:rsidRPr="001D6AB1">
        <w:rPr>
          <w:rFonts w:ascii="Times New Roman" w:eastAsia="Times New Roman" w:hAnsi="Times New Roman" w:cs="Times New Roman"/>
          <w:kern w:val="0"/>
          <w:szCs w:val="20"/>
          <w:lang w:val="en-GB"/>
          <w14:ligatures w14:val="none"/>
        </w:rPr>
        <w:t>bandwidth does not exceed 2</w:t>
      </w:r>
      <w:ins w:id="36" w:author="Carmelo Rivera" w:date="2025-07-01T09:12:00Z" w16du:dateUtc="2025-07-01T13:12:00Z">
        <w:r w:rsidR="004D7EF5" w:rsidRPr="001D6AB1">
          <w:rPr>
            <w:rFonts w:ascii="Times New Roman" w:eastAsia="Times New Roman" w:hAnsi="Times New Roman" w:cs="Times New Roman"/>
            <w:kern w:val="0"/>
            <w:szCs w:val="20"/>
            <w:lang w:val="en-GB"/>
            <w14:ligatures w14:val="none"/>
          </w:rPr>
          <w:t>.</w:t>
        </w:r>
      </w:ins>
      <w:del w:id="37" w:author="Carmelo Rivera" w:date="2025-07-01T09:12:00Z" w16du:dateUtc="2025-07-01T13:12:00Z">
        <w:r w:rsidR="00C71CB1" w:rsidRPr="001D6AB1" w:rsidDel="004D7EF5">
          <w:rPr>
            <w:rFonts w:ascii="Times New Roman" w:eastAsia="Times New Roman" w:hAnsi="Times New Roman" w:cs="Times New Roman"/>
            <w:kern w:val="0"/>
            <w:szCs w:val="20"/>
            <w:lang w:val="en-GB"/>
            <w14:ligatures w14:val="none"/>
          </w:rPr>
          <w:delText> </w:delText>
        </w:r>
      </w:del>
      <w:r w:rsidR="00C71CB1" w:rsidRPr="001D6AB1">
        <w:rPr>
          <w:rFonts w:ascii="Times New Roman" w:eastAsia="Times New Roman" w:hAnsi="Times New Roman" w:cs="Times New Roman"/>
          <w:kern w:val="0"/>
          <w:szCs w:val="20"/>
          <w:lang w:val="en-GB"/>
          <w14:ligatures w14:val="none"/>
        </w:rPr>
        <w:t>8</w:t>
      </w:r>
      <w:del w:id="38" w:author="Carmelo Rivera" w:date="2025-07-01T09:13:00Z" w16du:dateUtc="2025-07-01T13:13:00Z">
        <w:r w:rsidR="00C71CB1" w:rsidRPr="001D6AB1" w:rsidDel="004D7EF5">
          <w:rPr>
            <w:rFonts w:ascii="Times New Roman" w:eastAsia="Times New Roman" w:hAnsi="Times New Roman" w:cs="Times New Roman"/>
            <w:kern w:val="0"/>
            <w:szCs w:val="20"/>
            <w:lang w:val="en-GB"/>
            <w14:ligatures w14:val="none"/>
          </w:rPr>
          <w:delText>00</w:delText>
        </w:r>
      </w:del>
      <w:r w:rsidR="00C71CB1" w:rsidRPr="001D6AB1">
        <w:rPr>
          <w:rFonts w:ascii="Times New Roman" w:eastAsia="Times New Roman" w:hAnsi="Times New Roman" w:cs="Times New Roman"/>
          <w:kern w:val="0"/>
          <w:szCs w:val="20"/>
          <w:lang w:val="en-GB"/>
          <w14:ligatures w14:val="none"/>
        </w:rPr>
        <w:t> </w:t>
      </w:r>
      <w:ins w:id="39" w:author="Carmelo Rivera" w:date="2025-07-01T09:13:00Z" w16du:dateUtc="2025-07-01T13:13:00Z">
        <w:r w:rsidR="004D7EF5" w:rsidRPr="001D6AB1">
          <w:rPr>
            <w:rFonts w:ascii="Times New Roman" w:eastAsia="Times New Roman" w:hAnsi="Times New Roman" w:cs="Times New Roman"/>
            <w:kern w:val="0"/>
            <w:szCs w:val="20"/>
            <w:lang w:val="en-GB"/>
            <w14:ligatures w14:val="none"/>
          </w:rPr>
          <w:t>k</w:t>
        </w:r>
      </w:ins>
      <w:r w:rsidR="00C71CB1" w:rsidRPr="001D6AB1">
        <w:rPr>
          <w:rFonts w:ascii="Times New Roman" w:eastAsia="Times New Roman" w:hAnsi="Times New Roman" w:cs="Times New Roman"/>
          <w:kern w:val="0"/>
          <w:szCs w:val="20"/>
          <w:lang w:val="en-GB"/>
          <w14:ligatures w14:val="none"/>
        </w:rPr>
        <w:t xml:space="preserve">Hz </w:t>
      </w:r>
      <w:ins w:id="40" w:author="Carmelo Rivera" w:date="2025-07-01T09:13:00Z" w16du:dateUtc="2025-07-01T13:13:00Z">
        <w:del w:id="41" w:author="USA" w:date="2025-07-01T10:45:00Z" w16du:dateUtc="2025-07-01T14:45:00Z">
          <w:r w:rsidR="004D7EF5" w:rsidRPr="001D6AB1" w:rsidDel="00ED7A80">
            <w:rPr>
              <w:rFonts w:ascii="Times New Roman" w:eastAsia="Times New Roman" w:hAnsi="Times New Roman" w:cs="Times New Roman"/>
              <w:kern w:val="0"/>
              <w:szCs w:val="20"/>
              <w:lang w:val="en-GB"/>
              <w14:ligatures w14:val="none"/>
            </w:rPr>
            <w:delText xml:space="preserve">non-contiguous </w:delText>
          </w:r>
        </w:del>
        <w:r w:rsidR="004D7EF5" w:rsidRPr="001D6AB1">
          <w:rPr>
            <w:rFonts w:ascii="Times New Roman" w:eastAsia="Times New Roman" w:hAnsi="Times New Roman" w:cs="Times New Roman"/>
            <w:kern w:val="0"/>
            <w:szCs w:val="20"/>
            <w:lang w:val="en-GB"/>
            <w14:ligatures w14:val="none"/>
          </w:rPr>
          <w:t xml:space="preserve">(within a 200 kHz bandwidth) </w:t>
        </w:r>
      </w:ins>
    </w:p>
    <w:p w14:paraId="5C375EA8" w14:textId="5A37B492" w:rsidR="00C71CB1" w:rsidRDefault="00ED7A80"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ins w:id="42" w:author="Carmelo Rivera" w:date="2025-07-01T09:10:00Z" w16du:dateUtc="2025-07-01T13:10:00Z"/>
          <w:rFonts w:ascii="Times New Roman" w:eastAsia="Times New Roman" w:hAnsi="Times New Roman" w:cs="Times New Roman"/>
          <w:kern w:val="0"/>
          <w:szCs w:val="20"/>
          <w:lang w:val="en-GB"/>
          <w14:ligatures w14:val="none"/>
        </w:rPr>
      </w:pPr>
      <w:ins w:id="43" w:author="USA" w:date="2025-07-01T10:47:00Z" w16du:dateUtc="2025-07-01T14:47:00Z">
        <w:r w:rsidRPr="001D6AB1">
          <w:rPr>
            <w:rFonts w:ascii="Times New Roman" w:eastAsia="Times New Roman" w:hAnsi="Times New Roman" w:cs="Times New Roman"/>
            <w:kern w:val="0"/>
            <w:szCs w:val="20"/>
            <w:lang w:val="en-GB"/>
            <w14:ligatures w14:val="none"/>
          </w:rPr>
          <w:tab/>
        </w:r>
      </w:ins>
      <w:ins w:id="44" w:author="USA" w:date="2025-07-01T10:46:00Z" w16du:dateUtc="2025-07-01T14:46:00Z">
        <w:r w:rsidRPr="001D6AB1">
          <w:rPr>
            <w:rFonts w:ascii="Times New Roman" w:eastAsia="Times New Roman" w:hAnsi="Times New Roman" w:cs="Times New Roman"/>
            <w:kern w:val="0"/>
            <w:szCs w:val="20"/>
            <w:lang w:val="en-GB"/>
            <w14:ligatures w14:val="none"/>
          </w:rPr>
          <w:t xml:space="preserve">For contiguous aggregation </w:t>
        </w:r>
      </w:ins>
      <w:ins w:id="45" w:author="USA" w:date="2025-07-01T10:51:00Z" w16du:dateUtc="2025-07-01T14:51:00Z">
        <w:r w:rsidR="00464CFC" w:rsidRPr="00C10FA1">
          <w:rPr>
            <w:rFonts w:ascii="Times New Roman" w:eastAsia="Times New Roman" w:hAnsi="Times New Roman" w:cs="Times New Roman"/>
            <w:kern w:val="0"/>
            <w:szCs w:val="20"/>
            <w:lang w:val="en-GB"/>
            <w14:ligatures w14:val="none"/>
          </w:rPr>
          <w:t>occupied bandwidths</w:t>
        </w:r>
      </w:ins>
      <w:ins w:id="46" w:author="USA" w:date="2025-07-01T10:46:00Z" w16du:dateUtc="2025-07-01T14:46:00Z">
        <w:r w:rsidRPr="001D6AB1">
          <w:rPr>
            <w:rFonts w:ascii="Times New Roman" w:eastAsia="Times New Roman" w:hAnsi="Times New Roman" w:cs="Times New Roman"/>
            <w:kern w:val="0"/>
            <w:szCs w:val="20"/>
            <w:lang w:val="en-GB"/>
            <w14:ligatures w14:val="none"/>
          </w:rPr>
          <w:t xml:space="preserve"> </w:t>
        </w:r>
      </w:ins>
      <w:ins w:id="47" w:author="Carmelo Rivera" w:date="2025-07-01T09:13:00Z" w16du:dateUtc="2025-07-01T13:13:00Z">
        <w:r w:rsidR="004D7EF5" w:rsidRPr="001D6AB1">
          <w:rPr>
            <w:rFonts w:ascii="Times New Roman" w:eastAsia="Times New Roman" w:hAnsi="Times New Roman" w:cs="Times New Roman"/>
            <w:kern w:val="0"/>
            <w:szCs w:val="20"/>
            <w:lang w:val="en-GB"/>
            <w14:ligatures w14:val="none"/>
          </w:rPr>
          <w:t>o</w:t>
        </w:r>
      </w:ins>
      <w:ins w:id="48" w:author="USA" w:date="2025-07-01T10:47:00Z" w16du:dateUtc="2025-07-01T14:47:00Z">
        <w:r w:rsidRPr="001D6AB1">
          <w:rPr>
            <w:rFonts w:ascii="Times New Roman" w:eastAsia="Times New Roman" w:hAnsi="Times New Roman" w:cs="Times New Roman"/>
            <w:kern w:val="0"/>
            <w:szCs w:val="20"/>
            <w:lang w:val="en-GB"/>
            <w14:ligatures w14:val="none"/>
          </w:rPr>
          <w:t>f</w:t>
        </w:r>
      </w:ins>
      <w:ins w:id="49" w:author="Carmelo Rivera" w:date="2025-07-01T09:13:00Z" w16du:dateUtc="2025-07-01T13:13:00Z">
        <w:del w:id="50" w:author="USA" w:date="2025-07-01T10:47:00Z" w16du:dateUtc="2025-07-01T14:47:00Z">
          <w:r w:rsidR="004D7EF5" w:rsidRPr="001D6AB1" w:rsidDel="00ED7A80">
            <w:rPr>
              <w:rFonts w:ascii="Times New Roman" w:eastAsia="Times New Roman" w:hAnsi="Times New Roman" w:cs="Times New Roman"/>
              <w:kern w:val="0"/>
              <w:szCs w:val="20"/>
              <w:lang w:val="en-GB"/>
              <w14:ligatures w14:val="none"/>
            </w:rPr>
            <w:delText>r</w:delText>
          </w:r>
        </w:del>
      </w:ins>
      <w:ins w:id="51" w:author="USA" w:date="2025-07-01T10:15:00Z" w16du:dateUtc="2025-07-01T14:15:00Z">
        <w:r w:rsidR="009A6C90" w:rsidRPr="001D6AB1">
          <w:rPr>
            <w:rFonts w:ascii="Times New Roman" w:eastAsia="Times New Roman" w:hAnsi="Times New Roman" w:cs="Times New Roman"/>
            <w:kern w:val="0"/>
            <w:szCs w:val="20"/>
            <w:lang w:val="en-GB"/>
            <w14:ligatures w14:val="none"/>
          </w:rPr>
          <w:t xml:space="preserve"> 6 to</w:t>
        </w:r>
      </w:ins>
      <w:ins w:id="52" w:author="Carmelo Rivera" w:date="2025-07-01T09:13:00Z" w16du:dateUtc="2025-07-01T13:13:00Z">
        <w:r w:rsidR="004D7EF5" w:rsidRPr="001D6AB1">
          <w:rPr>
            <w:rFonts w:ascii="Times New Roman" w:eastAsia="Times New Roman" w:hAnsi="Times New Roman" w:cs="Times New Roman"/>
            <w:kern w:val="0"/>
            <w:szCs w:val="20"/>
            <w:lang w:val="en-GB"/>
            <w14:ligatures w14:val="none"/>
          </w:rPr>
          <w:t xml:space="preserve"> 48 kHz </w:t>
        </w:r>
      </w:ins>
      <w:ins w:id="53" w:author="USA" w:date="2025-07-01T10:48:00Z" w16du:dateUtc="2025-07-01T14:48:00Z">
        <w:r w:rsidRPr="001D6AB1">
          <w:rPr>
            <w:rFonts w:ascii="Times New Roman" w:eastAsia="Times New Roman" w:hAnsi="Times New Roman" w:cs="Times New Roman"/>
            <w:kern w:val="0"/>
            <w:szCs w:val="20"/>
            <w:lang w:val="en-GB"/>
            <w14:ligatures w14:val="none"/>
          </w:rPr>
          <w:t xml:space="preserve">can be implemented </w:t>
        </w:r>
      </w:ins>
      <w:ins w:id="54" w:author="Carmelo Rivera" w:date="2025-07-01T09:13:00Z" w16du:dateUtc="2025-07-01T13:13:00Z">
        <w:del w:id="55" w:author="USA" w:date="2025-07-01T10:48:00Z" w16du:dateUtc="2025-07-01T14:48:00Z">
          <w:r w:rsidR="004D7EF5" w:rsidRPr="001D6AB1" w:rsidDel="00ED7A80">
            <w:rPr>
              <w:rFonts w:ascii="Times New Roman" w:eastAsia="Times New Roman" w:hAnsi="Times New Roman" w:cs="Times New Roman"/>
              <w:kern w:val="0"/>
              <w:szCs w:val="20"/>
              <w:lang w:val="en-GB"/>
              <w14:ligatures w14:val="none"/>
            </w:rPr>
            <w:delText xml:space="preserve">contiguous </w:delText>
          </w:r>
        </w:del>
      </w:ins>
      <w:del w:id="56" w:author="Carmelo Rivera" w:date="2025-07-01T09:14:00Z" w16du:dateUtc="2025-07-01T13:14:00Z">
        <w:r w:rsidR="00C71CB1" w:rsidRPr="001D6AB1" w:rsidDel="004D7EF5">
          <w:rPr>
            <w:rFonts w:ascii="Times New Roman" w:eastAsia="Times New Roman" w:hAnsi="Times New Roman" w:cs="Times New Roman"/>
            <w:kern w:val="0"/>
            <w:szCs w:val="20"/>
            <w:lang w:val="en-GB"/>
            <w14:ligatures w14:val="none"/>
          </w:rPr>
          <w:delText xml:space="preserve">and is situated wholly within one </w:delText>
        </w:r>
      </w:del>
      <w:ins w:id="57" w:author="Carmelo Rivera" w:date="2025-07-01T09:14:00Z" w16du:dateUtc="2025-07-01T13:14:00Z">
        <w:r w:rsidR="004D7EF5" w:rsidRPr="001D6AB1">
          <w:rPr>
            <w:rFonts w:ascii="Times New Roman" w:eastAsia="Times New Roman" w:hAnsi="Times New Roman" w:cs="Times New Roman"/>
            <w:kern w:val="0"/>
            <w:szCs w:val="20"/>
            <w:lang w:val="en-GB"/>
            <w14:ligatures w14:val="none"/>
          </w:rPr>
          <w:t xml:space="preserve">using currently allotted </w:t>
        </w:r>
      </w:ins>
      <w:r w:rsidR="00C71CB1" w:rsidRPr="001D6AB1">
        <w:rPr>
          <w:rFonts w:ascii="Times New Roman" w:eastAsia="Times New Roman" w:hAnsi="Times New Roman" w:cs="Times New Roman"/>
          <w:kern w:val="0"/>
          <w:szCs w:val="20"/>
          <w:lang w:val="en-GB"/>
          <w14:ligatures w14:val="none"/>
        </w:rPr>
        <w:t>frequency channel</w:t>
      </w:r>
      <w:ins w:id="58" w:author="Carmelo Rivera" w:date="2025-07-01T09:14:00Z" w16du:dateUtc="2025-07-01T13:14:00Z">
        <w:r w:rsidR="004D7EF5" w:rsidRPr="001D6AB1">
          <w:rPr>
            <w:rFonts w:ascii="Times New Roman" w:eastAsia="Times New Roman" w:hAnsi="Times New Roman" w:cs="Times New Roman"/>
            <w:kern w:val="0"/>
            <w:szCs w:val="20"/>
            <w:lang w:val="en-GB"/>
            <w14:ligatures w14:val="none"/>
          </w:rPr>
          <w:t>s</w:t>
        </w:r>
      </w:ins>
    </w:p>
    <w:bookmarkEnd w:id="24"/>
    <w:p w14:paraId="3E138024" w14:textId="541C495D" w:rsidR="009E31AC" w:rsidRDefault="00C71CB1"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ins w:id="59" w:author="Carmelo Rivera" w:date="2025-07-01T09:15:00Z" w16du:dateUtc="2025-07-01T13:15:00Z"/>
          <w:rFonts w:ascii="Times New Roman" w:eastAsia="Times New Roman" w:hAnsi="Times New Roman" w:cs="Times New Roman"/>
          <w:kern w:val="0"/>
          <w:szCs w:val="20"/>
          <w:lang w:val="en-GB"/>
          <w14:ligatures w14:val="none"/>
        </w:rPr>
      </w:pPr>
      <w:r w:rsidRPr="0023632F">
        <w:rPr>
          <w:rFonts w:ascii="Times New Roman" w:eastAsia="Times New Roman" w:hAnsi="Times New Roman" w:cs="Times New Roman"/>
          <w:kern w:val="0"/>
          <w:szCs w:val="20"/>
          <w:lang w:val="en-GB"/>
          <w14:ligatures w14:val="none"/>
        </w:rPr>
        <w:t>;</w:t>
      </w:r>
      <w:r w:rsidR="009E31AC" w:rsidRPr="005263F6">
        <w:rPr>
          <w:rFonts w:ascii="Times New Roman" w:eastAsia="Times New Roman" w:hAnsi="Times New Roman" w:cs="Times New Roman"/>
          <w:kern w:val="0"/>
          <w:szCs w:val="20"/>
          <w:lang w:val="en-GB"/>
          <w14:ligatures w14:val="none"/>
        </w:rPr>
        <w:t>–</w:t>
      </w:r>
      <w:r w:rsidR="009E31AC" w:rsidRPr="005263F6">
        <w:rPr>
          <w:rFonts w:ascii="Times New Roman" w:eastAsia="Times New Roman" w:hAnsi="Times New Roman" w:cs="Times New Roman"/>
          <w:kern w:val="0"/>
          <w:szCs w:val="20"/>
          <w:lang w:val="en-GB"/>
          <w14:ligatures w14:val="none"/>
        </w:rPr>
        <w:tab/>
        <w:t>the limits of unwanted emission are met (see Appendix </w:t>
      </w:r>
      <w:r w:rsidR="009E31AC" w:rsidRPr="005263F6">
        <w:rPr>
          <w:rFonts w:ascii="Times New Roman" w:eastAsia="Times New Roman" w:hAnsi="Times New Roman" w:cs="Times New Roman"/>
          <w:b/>
          <w:kern w:val="0"/>
          <w:szCs w:val="20"/>
          <w:lang w:val="en-GB"/>
          <w14:ligatures w14:val="none"/>
        </w:rPr>
        <w:t>27</w:t>
      </w:r>
      <w:r w:rsidR="009E31AC" w:rsidRPr="005263F6">
        <w:rPr>
          <w:rFonts w:ascii="Times New Roman" w:eastAsia="Times New Roman" w:hAnsi="Times New Roman" w:cs="Times New Roman"/>
          <w:kern w:val="0"/>
          <w:szCs w:val="20"/>
          <w:lang w:val="en-GB"/>
          <w14:ligatures w14:val="none"/>
        </w:rPr>
        <w:t>, No. </w:t>
      </w:r>
      <w:r w:rsidR="009E31AC" w:rsidRPr="005263F6">
        <w:rPr>
          <w:rFonts w:ascii="Times New Roman" w:eastAsia="Times New Roman" w:hAnsi="Times New Roman" w:cs="Times New Roman"/>
          <w:b/>
          <w:kern w:val="0"/>
          <w:szCs w:val="20"/>
          <w:lang w:val="en-GB"/>
          <w14:ligatures w14:val="none"/>
        </w:rPr>
        <w:t>27</w:t>
      </w:r>
      <w:r w:rsidR="009E31AC" w:rsidRPr="005263F6">
        <w:rPr>
          <w:rFonts w:ascii="Times New Roman" w:eastAsia="Times New Roman" w:hAnsi="Times New Roman" w:cs="Times New Roman"/>
          <w:kern w:val="0"/>
          <w:szCs w:val="20"/>
          <w:lang w:val="en-GB"/>
          <w14:ligatures w14:val="none"/>
        </w:rPr>
        <w:t>/74).     (WRC</w:t>
      </w:r>
      <w:r w:rsidR="009E31AC" w:rsidRPr="005263F6">
        <w:rPr>
          <w:rFonts w:ascii="Times New Roman" w:eastAsia="Times New Roman" w:hAnsi="Times New Roman" w:cs="Times New Roman"/>
          <w:kern w:val="0"/>
          <w:szCs w:val="20"/>
          <w:lang w:val="en-GB"/>
          <w14:ligatures w14:val="none"/>
        </w:rPr>
        <w:noBreakHyphen/>
        <w:t>2000)</w:t>
      </w:r>
    </w:p>
    <w:p w14:paraId="27D6DDF8" w14:textId="7CCA8589" w:rsidR="004D7EF5" w:rsidRDefault="004D7EF5" w:rsidP="009E31AC">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kern w:val="0"/>
          <w:szCs w:val="20"/>
          <w:lang w:val="en-GB"/>
          <w14:ligatures w14:val="none"/>
        </w:rPr>
      </w:pPr>
      <w:ins w:id="60" w:author="Carmelo Rivera" w:date="2025-07-01T09:15:00Z" w16du:dateUtc="2025-07-01T13:15:00Z">
        <w:r>
          <w:rPr>
            <w:rFonts w:ascii="Times New Roman" w:eastAsia="Times New Roman" w:hAnsi="Times New Roman" w:cs="Times New Roman"/>
            <w:kern w:val="0"/>
            <w:szCs w:val="20"/>
            <w:lang w:val="en-GB"/>
            <w14:ligatures w14:val="none"/>
          </w:rPr>
          <w:tab/>
        </w:r>
      </w:ins>
      <w:ins w:id="61" w:author="Carmelo Rivera" w:date="2025-07-01T09:16:00Z" w16du:dateUtc="2025-07-01T13:16:00Z">
        <w:r>
          <w:rPr>
            <w:rFonts w:ascii="Times New Roman" w:eastAsia="Times New Roman" w:hAnsi="Times New Roman" w:cs="Times New Roman"/>
            <w:kern w:val="0"/>
            <w:szCs w:val="20"/>
            <w:lang w:val="en-GB"/>
            <w14:ligatures w14:val="none"/>
          </w:rPr>
          <w:t xml:space="preserve">Individual </w:t>
        </w:r>
        <w:bookmarkStart w:id="62" w:name="_Hlk202254095"/>
        <w:r>
          <w:rPr>
            <w:rFonts w:ascii="Times New Roman" w:eastAsia="Times New Roman" w:hAnsi="Times New Roman" w:cs="Times New Roman"/>
            <w:kern w:val="0"/>
            <w:szCs w:val="20"/>
            <w:lang w:val="en-GB"/>
            <w14:ligatures w14:val="none"/>
          </w:rPr>
          <w:t xml:space="preserve">contiguous channels complying with the provisions of Appendix 26 5/2 may be </w:t>
        </w:r>
      </w:ins>
      <w:ins w:id="63" w:author="Carmelo Rivera" w:date="2025-07-01T09:17:00Z" w16du:dateUtc="2025-07-01T13:17:00Z">
        <w:r>
          <w:rPr>
            <w:rFonts w:ascii="Times New Roman" w:eastAsia="Times New Roman" w:hAnsi="Times New Roman" w:cs="Times New Roman"/>
            <w:kern w:val="0"/>
            <w:szCs w:val="20"/>
            <w:lang w:val="en-GB"/>
            <w14:ligatures w14:val="none"/>
          </w:rPr>
          <w:t>aggregated to provide wideband communication without changing the plan of individual channels.</w:t>
        </w:r>
      </w:ins>
      <w:bookmarkEnd w:id="62"/>
    </w:p>
    <w:p w14:paraId="0E7B80D8" w14:textId="77777777" w:rsidR="00EC59DE" w:rsidRDefault="00EC59DE" w:rsidP="00EC59DE">
      <w:pPr>
        <w:keepNext/>
        <w:keepLines/>
        <w:tabs>
          <w:tab w:val="left" w:pos="1134"/>
          <w:tab w:val="left" w:pos="1871"/>
          <w:tab w:val="left" w:pos="2268"/>
        </w:tabs>
        <w:overflowPunct w:val="0"/>
        <w:autoSpaceDE w:val="0"/>
        <w:autoSpaceDN w:val="0"/>
        <w:adjustRightInd w:val="0"/>
        <w:spacing w:before="280" w:after="0" w:line="240" w:lineRule="auto"/>
        <w:textAlignment w:val="baseline"/>
        <w:outlineLvl w:val="0"/>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2/1.9/5.3 </w:t>
      </w:r>
    </w:p>
    <w:p w14:paraId="62A859F1" w14:textId="48AF772B" w:rsidR="00EC59DE" w:rsidRDefault="00EC59DE" w:rsidP="00EC59DE">
      <w:pPr>
        <w:keepNext/>
        <w:keepLines/>
        <w:tabs>
          <w:tab w:val="left" w:pos="1134"/>
          <w:tab w:val="left" w:pos="1871"/>
          <w:tab w:val="left" w:pos="2268"/>
        </w:tabs>
        <w:overflowPunct w:val="0"/>
        <w:autoSpaceDE w:val="0"/>
        <w:autoSpaceDN w:val="0"/>
        <w:adjustRightInd w:val="0"/>
        <w:spacing w:before="280" w:after="0" w:line="240" w:lineRule="auto"/>
        <w:textAlignment w:val="baseline"/>
        <w:outlineLvl w:val="0"/>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SUP RESOLUTION 411 (WRC-23)</w:t>
      </w:r>
    </w:p>
    <w:p w14:paraId="28436901" w14:textId="4841FDC9" w:rsidR="00EC59DE" w:rsidRPr="005263F6" w:rsidRDefault="00EC59DE" w:rsidP="00C10FA1">
      <w:pPr>
        <w:keepNext/>
        <w:keepLines/>
        <w:tabs>
          <w:tab w:val="left" w:pos="1134"/>
          <w:tab w:val="left" w:pos="1871"/>
          <w:tab w:val="left" w:pos="2268"/>
        </w:tabs>
        <w:overflowPunct w:val="0"/>
        <w:autoSpaceDE w:val="0"/>
        <w:autoSpaceDN w:val="0"/>
        <w:adjustRightInd w:val="0"/>
        <w:spacing w:before="280" w:after="0" w:line="240" w:lineRule="auto"/>
        <w:textAlignment w:val="baseline"/>
        <w:outlineLvl w:val="0"/>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ab/>
      </w:r>
    </w:p>
    <w:p w14:paraId="547FF478" w14:textId="5E07851E" w:rsidR="006560B6" w:rsidRPr="008E372A" w:rsidRDefault="006560B6" w:rsidP="008E372A">
      <w:pPr>
        <w:spacing w:after="0" w:line="240" w:lineRule="auto"/>
        <w:rPr>
          <w:rFonts w:ascii="Times New Roman" w:eastAsia="Times New Roman" w:hAnsi="Times New Roman" w:cs="Times New Roman"/>
          <w:kern w:val="0"/>
          <w:szCs w:val="20"/>
          <w:lang w:val="en-GB"/>
          <w14:ligatures w14:val="none"/>
        </w:rPr>
      </w:pPr>
    </w:p>
    <w:sectPr w:rsidR="006560B6" w:rsidRPr="008E37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806BC" w14:textId="77777777" w:rsidR="0022210A" w:rsidRDefault="0022210A" w:rsidP="00FD2B08">
      <w:pPr>
        <w:spacing w:after="0" w:line="240" w:lineRule="auto"/>
      </w:pPr>
      <w:r>
        <w:separator/>
      </w:r>
    </w:p>
  </w:endnote>
  <w:endnote w:type="continuationSeparator" w:id="0">
    <w:p w14:paraId="3CA99B2F" w14:textId="77777777" w:rsidR="0022210A" w:rsidRDefault="0022210A" w:rsidP="00FD2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angSong_GB2312">
    <w:altName w:val="仿宋"/>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D4335" w14:textId="77777777" w:rsidR="0022210A" w:rsidRDefault="0022210A" w:rsidP="00FD2B08">
      <w:pPr>
        <w:spacing w:after="0" w:line="240" w:lineRule="auto"/>
      </w:pPr>
      <w:r>
        <w:separator/>
      </w:r>
    </w:p>
  </w:footnote>
  <w:footnote w:type="continuationSeparator" w:id="0">
    <w:p w14:paraId="22492E18" w14:textId="77777777" w:rsidR="0022210A" w:rsidRDefault="0022210A" w:rsidP="00FD2B08">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K_ACES">
    <w15:presenceInfo w15:providerId="None" w15:userId="TK_ACES"/>
  </w15:person>
  <w15:person w15:author="USA">
    <w15:presenceInfo w15:providerId="None" w15:userId="USA"/>
  </w15:person>
  <w15:person w15:author="Carmelo Rivera">
    <w15:presenceInfo w15:providerId="Windows Live" w15:userId="acecc714fea69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B08"/>
    <w:rsid w:val="00013A51"/>
    <w:rsid w:val="000531DB"/>
    <w:rsid w:val="000B255A"/>
    <w:rsid w:val="000F7EEC"/>
    <w:rsid w:val="00101D58"/>
    <w:rsid w:val="001C7676"/>
    <w:rsid w:val="001D60D2"/>
    <w:rsid w:val="001D6AB1"/>
    <w:rsid w:val="00207E01"/>
    <w:rsid w:val="0022210A"/>
    <w:rsid w:val="00266848"/>
    <w:rsid w:val="002E661E"/>
    <w:rsid w:val="00320EA1"/>
    <w:rsid w:val="00323F97"/>
    <w:rsid w:val="00325537"/>
    <w:rsid w:val="003613B5"/>
    <w:rsid w:val="00383DC2"/>
    <w:rsid w:val="0039032E"/>
    <w:rsid w:val="00406BAA"/>
    <w:rsid w:val="00446826"/>
    <w:rsid w:val="00463466"/>
    <w:rsid w:val="00464CFC"/>
    <w:rsid w:val="00484689"/>
    <w:rsid w:val="004A1795"/>
    <w:rsid w:val="004D7EF5"/>
    <w:rsid w:val="005263F6"/>
    <w:rsid w:val="005365B8"/>
    <w:rsid w:val="0062257C"/>
    <w:rsid w:val="006375DA"/>
    <w:rsid w:val="00645202"/>
    <w:rsid w:val="006560B6"/>
    <w:rsid w:val="00657431"/>
    <w:rsid w:val="006576B9"/>
    <w:rsid w:val="006A76FE"/>
    <w:rsid w:val="006D5ACB"/>
    <w:rsid w:val="006F505A"/>
    <w:rsid w:val="007162FB"/>
    <w:rsid w:val="0072234D"/>
    <w:rsid w:val="00751BAC"/>
    <w:rsid w:val="007E14D3"/>
    <w:rsid w:val="007E625C"/>
    <w:rsid w:val="008D7D21"/>
    <w:rsid w:val="008E372A"/>
    <w:rsid w:val="008F7858"/>
    <w:rsid w:val="0092731D"/>
    <w:rsid w:val="00945961"/>
    <w:rsid w:val="009547A1"/>
    <w:rsid w:val="0097602C"/>
    <w:rsid w:val="009A6C90"/>
    <w:rsid w:val="009B26EB"/>
    <w:rsid w:val="009E31AC"/>
    <w:rsid w:val="00A96B63"/>
    <w:rsid w:val="00AD12FB"/>
    <w:rsid w:val="00AF4BFD"/>
    <w:rsid w:val="00B35A83"/>
    <w:rsid w:val="00BB1C19"/>
    <w:rsid w:val="00C10FA1"/>
    <w:rsid w:val="00C30964"/>
    <w:rsid w:val="00C575F4"/>
    <w:rsid w:val="00C71CB1"/>
    <w:rsid w:val="00D0044F"/>
    <w:rsid w:val="00D05DB3"/>
    <w:rsid w:val="00D70AF9"/>
    <w:rsid w:val="00DA3ED1"/>
    <w:rsid w:val="00DF5344"/>
    <w:rsid w:val="00DF59BB"/>
    <w:rsid w:val="00E41ADC"/>
    <w:rsid w:val="00E72E38"/>
    <w:rsid w:val="00EC59DE"/>
    <w:rsid w:val="00EC6D2D"/>
    <w:rsid w:val="00ED7A80"/>
    <w:rsid w:val="00F356A0"/>
    <w:rsid w:val="00FD2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F468C"/>
  <w15:chartTrackingRefBased/>
  <w15:docId w15:val="{92D6384B-65C5-46F5-A5B0-35DD5A518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2B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2B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2B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2B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2B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2B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2B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2B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2B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2B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2B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2B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2B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2B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2B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2B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2B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2B08"/>
    <w:rPr>
      <w:rFonts w:eastAsiaTheme="majorEastAsia" w:cstheme="majorBidi"/>
      <w:color w:val="272727" w:themeColor="text1" w:themeTint="D8"/>
    </w:rPr>
  </w:style>
  <w:style w:type="paragraph" w:styleId="Title">
    <w:name w:val="Title"/>
    <w:basedOn w:val="Normal"/>
    <w:next w:val="Normal"/>
    <w:link w:val="TitleChar"/>
    <w:uiPriority w:val="10"/>
    <w:qFormat/>
    <w:rsid w:val="00FD2B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2B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2B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2B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2B08"/>
    <w:pPr>
      <w:spacing w:before="160"/>
      <w:jc w:val="center"/>
    </w:pPr>
    <w:rPr>
      <w:i/>
      <w:iCs/>
      <w:color w:val="404040" w:themeColor="text1" w:themeTint="BF"/>
    </w:rPr>
  </w:style>
  <w:style w:type="character" w:customStyle="1" w:styleId="QuoteChar">
    <w:name w:val="Quote Char"/>
    <w:basedOn w:val="DefaultParagraphFont"/>
    <w:link w:val="Quote"/>
    <w:uiPriority w:val="29"/>
    <w:rsid w:val="00FD2B08"/>
    <w:rPr>
      <w:i/>
      <w:iCs/>
      <w:color w:val="404040" w:themeColor="text1" w:themeTint="BF"/>
    </w:rPr>
  </w:style>
  <w:style w:type="paragraph" w:styleId="ListParagraph">
    <w:name w:val="List Paragraph"/>
    <w:basedOn w:val="Normal"/>
    <w:uiPriority w:val="34"/>
    <w:qFormat/>
    <w:rsid w:val="00FD2B08"/>
    <w:pPr>
      <w:ind w:left="720"/>
      <w:contextualSpacing/>
    </w:pPr>
  </w:style>
  <w:style w:type="character" w:styleId="IntenseEmphasis">
    <w:name w:val="Intense Emphasis"/>
    <w:basedOn w:val="DefaultParagraphFont"/>
    <w:uiPriority w:val="21"/>
    <w:qFormat/>
    <w:rsid w:val="00FD2B08"/>
    <w:rPr>
      <w:i/>
      <w:iCs/>
      <w:color w:val="0F4761" w:themeColor="accent1" w:themeShade="BF"/>
    </w:rPr>
  </w:style>
  <w:style w:type="paragraph" w:styleId="IntenseQuote">
    <w:name w:val="Intense Quote"/>
    <w:basedOn w:val="Normal"/>
    <w:next w:val="Normal"/>
    <w:link w:val="IntenseQuoteChar"/>
    <w:uiPriority w:val="30"/>
    <w:qFormat/>
    <w:rsid w:val="00FD2B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2B08"/>
    <w:rPr>
      <w:i/>
      <w:iCs/>
      <w:color w:val="0F4761" w:themeColor="accent1" w:themeShade="BF"/>
    </w:rPr>
  </w:style>
  <w:style w:type="character" w:styleId="IntenseReference">
    <w:name w:val="Intense Reference"/>
    <w:basedOn w:val="DefaultParagraphFont"/>
    <w:uiPriority w:val="32"/>
    <w:qFormat/>
    <w:rsid w:val="00FD2B08"/>
    <w:rPr>
      <w:b/>
      <w:bCs/>
      <w:smallCaps/>
      <w:color w:val="0F4761" w:themeColor="accent1" w:themeShade="BF"/>
      <w:spacing w:val="5"/>
    </w:rPr>
  </w:style>
  <w:style w:type="paragraph" w:styleId="FootnoteText">
    <w:name w:val="footnote text"/>
    <w:basedOn w:val="Normal"/>
    <w:link w:val="FootnoteTextChar"/>
    <w:uiPriority w:val="99"/>
    <w:semiHidden/>
    <w:unhideWhenUsed/>
    <w:rsid w:val="00FD2B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2B08"/>
    <w:rPr>
      <w:sz w:val="20"/>
      <w:szCs w:val="2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rsid w:val="00FD2B08"/>
    <w:rPr>
      <w:position w:val="6"/>
      <w:sz w:val="18"/>
    </w:rPr>
  </w:style>
  <w:style w:type="paragraph" w:styleId="Revision">
    <w:name w:val="Revision"/>
    <w:hidden/>
    <w:uiPriority w:val="99"/>
    <w:semiHidden/>
    <w:rsid w:val="005263F6"/>
    <w:pPr>
      <w:spacing w:after="0" w:line="240" w:lineRule="auto"/>
    </w:pPr>
  </w:style>
  <w:style w:type="character" w:styleId="CommentReference">
    <w:name w:val="annotation reference"/>
    <w:basedOn w:val="DefaultParagraphFont"/>
    <w:uiPriority w:val="99"/>
    <w:semiHidden/>
    <w:unhideWhenUsed/>
    <w:rsid w:val="009547A1"/>
    <w:rPr>
      <w:sz w:val="16"/>
      <w:szCs w:val="16"/>
    </w:rPr>
  </w:style>
  <w:style w:type="paragraph" w:styleId="CommentText">
    <w:name w:val="annotation text"/>
    <w:basedOn w:val="Normal"/>
    <w:link w:val="CommentTextChar"/>
    <w:uiPriority w:val="99"/>
    <w:unhideWhenUsed/>
    <w:rsid w:val="009547A1"/>
    <w:pPr>
      <w:spacing w:line="240" w:lineRule="auto"/>
    </w:pPr>
    <w:rPr>
      <w:sz w:val="20"/>
      <w:szCs w:val="20"/>
    </w:rPr>
  </w:style>
  <w:style w:type="character" w:customStyle="1" w:styleId="CommentTextChar">
    <w:name w:val="Comment Text Char"/>
    <w:basedOn w:val="DefaultParagraphFont"/>
    <w:link w:val="CommentText"/>
    <w:uiPriority w:val="99"/>
    <w:rsid w:val="009547A1"/>
    <w:rPr>
      <w:sz w:val="20"/>
      <w:szCs w:val="20"/>
    </w:rPr>
  </w:style>
  <w:style w:type="paragraph" w:styleId="CommentSubject">
    <w:name w:val="annotation subject"/>
    <w:basedOn w:val="CommentText"/>
    <w:next w:val="CommentText"/>
    <w:link w:val="CommentSubjectChar"/>
    <w:uiPriority w:val="99"/>
    <w:semiHidden/>
    <w:unhideWhenUsed/>
    <w:rsid w:val="009547A1"/>
    <w:rPr>
      <w:b/>
      <w:bCs/>
    </w:rPr>
  </w:style>
  <w:style w:type="character" w:customStyle="1" w:styleId="CommentSubjectChar">
    <w:name w:val="Comment Subject Char"/>
    <w:basedOn w:val="CommentTextChar"/>
    <w:link w:val="CommentSubject"/>
    <w:uiPriority w:val="99"/>
    <w:semiHidden/>
    <w:rsid w:val="009547A1"/>
    <w:rPr>
      <w:b/>
      <w:bCs/>
      <w:sz w:val="20"/>
      <w:szCs w:val="20"/>
    </w:rPr>
  </w:style>
  <w:style w:type="paragraph" w:customStyle="1" w:styleId="RecNo">
    <w:name w:val="Rec_No"/>
    <w:basedOn w:val="Normal"/>
    <w:next w:val="Normal"/>
    <w:rsid w:val="006576B9"/>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Batang" w:hAnsi="Times New Roman" w:cs="Times New Roman"/>
      <w:caps/>
      <w:kern w:val="0"/>
      <w:sz w:val="28"/>
      <w:szCs w:val="20"/>
      <w:lang w:val="en-GB"/>
      <w14:ligatures w14:val="none"/>
    </w:rPr>
  </w:style>
  <w:style w:type="paragraph" w:customStyle="1" w:styleId="Source">
    <w:name w:val="Source"/>
    <w:basedOn w:val="Normal"/>
    <w:next w:val="Normal"/>
    <w:rsid w:val="006576B9"/>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Batang" w:hAnsi="Times New Roman" w:cs="Times New Roman"/>
      <w:b/>
      <w:kern w:val="0"/>
      <w:sz w:val="28"/>
      <w:szCs w:val="20"/>
      <w:lang w:val="en-GB"/>
      <w14:ligatures w14:val="none"/>
    </w:rPr>
  </w:style>
  <w:style w:type="paragraph" w:customStyle="1" w:styleId="Title4">
    <w:name w:val="Title 4"/>
    <w:basedOn w:val="Normal"/>
    <w:next w:val="Heading1"/>
    <w:rsid w:val="006576B9"/>
    <w:pPr>
      <w:tabs>
        <w:tab w:val="left" w:pos="1134"/>
        <w:tab w:val="left" w:pos="1871"/>
        <w:tab w:val="left" w:pos="2268"/>
      </w:tabs>
      <w:spacing w:before="240" w:after="0" w:line="240" w:lineRule="auto"/>
      <w:jc w:val="center"/>
    </w:pPr>
    <w:rPr>
      <w:rFonts w:ascii="Times New Roman" w:eastAsia="Batang" w:hAnsi="Times New Roman" w:cs="Times New Roman"/>
      <w:b/>
      <w:kern w:val="0"/>
      <w:sz w:val="28"/>
      <w:szCs w:val="20"/>
      <w:lang w:val="en-GB"/>
      <w14:ligatures w14:val="none"/>
    </w:rPr>
  </w:style>
  <w:style w:type="paragraph" w:customStyle="1" w:styleId="DocData">
    <w:name w:val="DocData"/>
    <w:basedOn w:val="Normal"/>
    <w:rsid w:val="006576B9"/>
    <w:pPr>
      <w:framePr w:hSpace="180" w:wrap="around" w:hAnchor="margin" w:y="-687"/>
      <w:shd w:val="solid" w:color="FFFFFF" w:fill="FFFFFF"/>
      <w:tabs>
        <w:tab w:val="left" w:pos="1134"/>
        <w:tab w:val="left" w:pos="1871"/>
        <w:tab w:val="left" w:pos="2268"/>
      </w:tabs>
      <w:overflowPunct w:val="0"/>
      <w:autoSpaceDE w:val="0"/>
      <w:autoSpaceDN w:val="0"/>
      <w:adjustRightInd w:val="0"/>
      <w:spacing w:after="0" w:line="240" w:lineRule="atLeast"/>
      <w:textAlignment w:val="baseline"/>
    </w:pPr>
    <w:rPr>
      <w:rFonts w:ascii="Verdana" w:eastAsia="Batang" w:hAnsi="Verdana" w:cs="Times New Roman"/>
      <w:b/>
      <w:kern w:val="0"/>
      <w:sz w:val="20"/>
      <w:szCs w:val="20"/>
      <w:lang w:val="en-GB" w:eastAsia="zh-CN"/>
      <w14:ligatures w14:val="none"/>
    </w:rPr>
  </w:style>
  <w:style w:type="character" w:styleId="Hyperlink">
    <w:name w:val="Hyperlink"/>
    <w:basedOn w:val="DefaultParagraphFont"/>
    <w:unhideWhenUsed/>
    <w:rsid w:val="006576B9"/>
    <w:rPr>
      <w:color w:val="467886" w:themeColor="hyperlink"/>
      <w:u w:val="single"/>
    </w:rPr>
  </w:style>
  <w:style w:type="paragraph" w:customStyle="1" w:styleId="TabletitleBR">
    <w:name w:val="Table_title_BR"/>
    <w:basedOn w:val="Normal"/>
    <w:next w:val="Normal"/>
    <w:rsid w:val="006576B9"/>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kern w:val="0"/>
      <w:szCs w:val="20"/>
      <w:lang w:val="en-GB"/>
      <w14:ligatures w14:val="none"/>
    </w:rPr>
  </w:style>
  <w:style w:type="paragraph" w:styleId="BodyTextIndent">
    <w:name w:val="Body Text Indent"/>
    <w:basedOn w:val="Normal"/>
    <w:link w:val="BodyTextIndentChar"/>
    <w:rsid w:val="006576B9"/>
    <w:pPr>
      <w:tabs>
        <w:tab w:val="left" w:pos="794"/>
        <w:tab w:val="left" w:pos="1191"/>
        <w:tab w:val="left" w:pos="1588"/>
        <w:tab w:val="left" w:pos="1985"/>
      </w:tabs>
      <w:overflowPunct w:val="0"/>
      <w:autoSpaceDE w:val="0"/>
      <w:autoSpaceDN w:val="0"/>
      <w:adjustRightInd w:val="0"/>
      <w:spacing w:before="120" w:after="120" w:line="240" w:lineRule="auto"/>
      <w:ind w:left="360"/>
      <w:textAlignment w:val="baseline"/>
    </w:pPr>
    <w:rPr>
      <w:rFonts w:ascii="CG Times" w:eastAsia="Times New Roman" w:hAnsi="CG Times" w:cs="Times New Roman"/>
      <w:kern w:val="0"/>
      <w:szCs w:val="20"/>
      <w:lang w:val="en-GB"/>
      <w14:ligatures w14:val="none"/>
    </w:rPr>
  </w:style>
  <w:style w:type="character" w:customStyle="1" w:styleId="BodyTextIndentChar">
    <w:name w:val="Body Text Indent Char"/>
    <w:basedOn w:val="DefaultParagraphFont"/>
    <w:link w:val="BodyTextIndent"/>
    <w:rsid w:val="006576B9"/>
    <w:rPr>
      <w:rFonts w:ascii="CG Times" w:eastAsia="Times New Roman" w:hAnsi="CG Times" w:cs="Times New Roman"/>
      <w:kern w:val="0"/>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308400">
      <w:bodyDiv w:val="1"/>
      <w:marLeft w:val="0"/>
      <w:marRight w:val="0"/>
      <w:marTop w:val="0"/>
      <w:marBottom w:val="0"/>
      <w:divBdr>
        <w:top w:val="none" w:sz="0" w:space="0" w:color="auto"/>
        <w:left w:val="none" w:sz="0" w:space="0" w:color="auto"/>
        <w:bottom w:val="none" w:sz="0" w:space="0" w:color="auto"/>
        <w:right w:val="none" w:sz="0" w:space="0" w:color="auto"/>
      </w:divBdr>
    </w:div>
    <w:div w:id="997346929">
      <w:bodyDiv w:val="1"/>
      <w:marLeft w:val="0"/>
      <w:marRight w:val="0"/>
      <w:marTop w:val="0"/>
      <w:marBottom w:val="0"/>
      <w:divBdr>
        <w:top w:val="none" w:sz="0" w:space="0" w:color="auto"/>
        <w:left w:val="none" w:sz="0" w:space="0" w:color="auto"/>
        <w:bottom w:val="none" w:sz="0" w:space="0" w:color="auto"/>
        <w:right w:val="none" w:sz="0" w:space="0" w:color="auto"/>
      </w:divBdr>
    </w:div>
    <w:div w:id="1106735710">
      <w:bodyDiv w:val="1"/>
      <w:marLeft w:val="0"/>
      <w:marRight w:val="0"/>
      <w:marTop w:val="0"/>
      <w:marBottom w:val="0"/>
      <w:divBdr>
        <w:top w:val="none" w:sz="0" w:space="0" w:color="auto"/>
        <w:left w:val="none" w:sz="0" w:space="0" w:color="auto"/>
        <w:bottom w:val="none" w:sz="0" w:space="0" w:color="auto"/>
        <w:right w:val="none" w:sz="0" w:space="0" w:color="auto"/>
      </w:divBdr>
    </w:div>
    <w:div w:id="1115952359">
      <w:bodyDiv w:val="1"/>
      <w:marLeft w:val="0"/>
      <w:marRight w:val="0"/>
      <w:marTop w:val="0"/>
      <w:marBottom w:val="0"/>
      <w:divBdr>
        <w:top w:val="none" w:sz="0" w:space="0" w:color="auto"/>
        <w:left w:val="none" w:sz="0" w:space="0" w:color="auto"/>
        <w:bottom w:val="none" w:sz="0" w:space="0" w:color="auto"/>
        <w:right w:val="none" w:sz="0" w:space="0" w:color="auto"/>
      </w:divBdr>
    </w:div>
    <w:div w:id="1173228691">
      <w:bodyDiv w:val="1"/>
      <w:marLeft w:val="0"/>
      <w:marRight w:val="0"/>
      <w:marTop w:val="0"/>
      <w:marBottom w:val="0"/>
      <w:divBdr>
        <w:top w:val="none" w:sz="0" w:space="0" w:color="auto"/>
        <w:left w:val="none" w:sz="0" w:space="0" w:color="auto"/>
        <w:bottom w:val="none" w:sz="0" w:space="0" w:color="auto"/>
        <w:right w:val="none" w:sz="0" w:space="0" w:color="auto"/>
      </w:divBdr>
    </w:div>
    <w:div w:id="1193691281">
      <w:bodyDiv w:val="1"/>
      <w:marLeft w:val="0"/>
      <w:marRight w:val="0"/>
      <w:marTop w:val="0"/>
      <w:marBottom w:val="0"/>
      <w:divBdr>
        <w:top w:val="none" w:sz="0" w:space="0" w:color="auto"/>
        <w:left w:val="none" w:sz="0" w:space="0" w:color="auto"/>
        <w:bottom w:val="none" w:sz="0" w:space="0" w:color="auto"/>
        <w:right w:val="none" w:sz="0" w:space="0" w:color="auto"/>
      </w:divBdr>
    </w:div>
    <w:div w:id="1199971864">
      <w:bodyDiv w:val="1"/>
      <w:marLeft w:val="0"/>
      <w:marRight w:val="0"/>
      <w:marTop w:val="0"/>
      <w:marBottom w:val="0"/>
      <w:divBdr>
        <w:top w:val="none" w:sz="0" w:space="0" w:color="auto"/>
        <w:left w:val="none" w:sz="0" w:space="0" w:color="auto"/>
        <w:bottom w:val="none" w:sz="0" w:space="0" w:color="auto"/>
        <w:right w:val="none" w:sz="0" w:space="0" w:color="auto"/>
      </w:divBdr>
    </w:div>
    <w:div w:id="1593508447">
      <w:bodyDiv w:val="1"/>
      <w:marLeft w:val="0"/>
      <w:marRight w:val="0"/>
      <w:marTop w:val="0"/>
      <w:marBottom w:val="0"/>
      <w:divBdr>
        <w:top w:val="none" w:sz="0" w:space="0" w:color="auto"/>
        <w:left w:val="none" w:sz="0" w:space="0" w:color="auto"/>
        <w:bottom w:val="none" w:sz="0" w:space="0" w:color="auto"/>
        <w:right w:val="none" w:sz="0" w:space="0" w:color="auto"/>
      </w:divBdr>
    </w:div>
    <w:div w:id="1814518017">
      <w:bodyDiv w:val="1"/>
      <w:marLeft w:val="0"/>
      <w:marRight w:val="0"/>
      <w:marTop w:val="0"/>
      <w:marBottom w:val="0"/>
      <w:divBdr>
        <w:top w:val="none" w:sz="0" w:space="0" w:color="auto"/>
        <w:left w:val="none" w:sz="0" w:space="0" w:color="auto"/>
        <w:bottom w:val="none" w:sz="0" w:space="0" w:color="auto"/>
        <w:right w:val="none" w:sz="0" w:space="0" w:color="auto"/>
      </w:divBdr>
    </w:div>
    <w:div w:id="214099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leck@aces-inc.com" TargetMode="Externa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hyperlink" Target="mailto:taylor.king@aces-inc.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umie.n.wingo.civ@us.navy.mil" TargetMode="External"/><Relationship Id="rId11" Type="http://schemas.openxmlformats.org/officeDocument/2006/relationships/hyperlink" Target="http://www.itu.int/pub/R-RES-R.2-9-2023" TargetMode="Externa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mailto:armand.beard@hii.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1031</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Carmelo</dc:creator>
  <cp:keywords/>
  <dc:description/>
  <cp:lastModifiedBy>USA</cp:lastModifiedBy>
  <cp:revision>2</cp:revision>
  <dcterms:created xsi:type="dcterms:W3CDTF">2025-08-11T21:57:00Z</dcterms:created>
  <dcterms:modified xsi:type="dcterms:W3CDTF">2025-08-11T21:57:00Z</dcterms:modified>
</cp:coreProperties>
</file>