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999F8" w14:textId="77777777" w:rsidR="00C04553" w:rsidRDefault="00C04553" w:rsidP="00C04553"/>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C04553" w14:paraId="566409E2" w14:textId="77777777" w:rsidTr="00924CF2">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0DF7715" w14:textId="6B9BEBDF"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w:t>
            </w:r>
            <w:r w:rsidR="00E748CF">
              <w:rPr>
                <w:szCs w:val="24"/>
                <w:lang w:val="en-US" w:eastAsia="zh-CN"/>
              </w:rPr>
              <w:t>5</w:t>
            </w:r>
            <w:r w:rsidR="00B10D1F">
              <w:rPr>
                <w:szCs w:val="24"/>
                <w:lang w:val="en-US" w:eastAsia="zh-CN"/>
              </w:rPr>
              <w:t>-</w:t>
            </w:r>
            <w:r w:rsidR="008853D1">
              <w:rPr>
                <w:szCs w:val="24"/>
                <w:lang w:val="en-US" w:eastAsia="zh-CN"/>
              </w:rPr>
              <w:t>04</w:t>
            </w:r>
          </w:p>
        </w:tc>
      </w:tr>
      <w:tr w:rsidR="00C04553" w14:paraId="5B92E774" w14:textId="77777777" w:rsidTr="003E0F39">
        <w:trPr>
          <w:trHeight w:val="849"/>
          <w:jc w:val="center"/>
        </w:trPr>
        <w:tc>
          <w:tcPr>
            <w:tcW w:w="4837" w:type="dxa"/>
            <w:tcBorders>
              <w:top w:val="single" w:sz="6" w:space="0" w:color="auto"/>
              <w:left w:val="double" w:sz="6" w:space="0" w:color="auto"/>
              <w:bottom w:val="single" w:sz="6" w:space="0" w:color="auto"/>
              <w:right w:val="single" w:sz="6" w:space="0" w:color="auto"/>
            </w:tcBorders>
          </w:tcPr>
          <w:p w14:paraId="1C0D7BF3" w14:textId="09BBCB5C" w:rsidR="00CE0E43" w:rsidRDefault="00CE0E43" w:rsidP="003E0F39">
            <w:pPr>
              <w:widowControl w:val="0"/>
              <w:overflowPunct/>
              <w:autoSpaceDE/>
              <w:autoSpaceDN/>
              <w:adjustRightInd/>
              <w:spacing w:before="0"/>
              <w:rPr>
                <w:b/>
                <w:szCs w:val="24"/>
                <w:lang w:val="en-CA" w:eastAsia="zh-CN"/>
              </w:rPr>
            </w:pPr>
            <w:r w:rsidRPr="003E0F39">
              <w:rPr>
                <w:rFonts w:eastAsia="CG Times"/>
                <w:b/>
                <w:szCs w:val="24"/>
                <w:lang w:val="en"/>
              </w:rPr>
              <w:t>Reference</w:t>
            </w:r>
            <w:r w:rsidR="00C04553">
              <w:rPr>
                <w:b/>
                <w:szCs w:val="24"/>
                <w:lang w:val="en-CA" w:eastAsia="zh-CN"/>
              </w:rPr>
              <w:t>:</w:t>
            </w:r>
            <w:r w:rsidR="00D100EE">
              <w:rPr>
                <w:b/>
                <w:szCs w:val="24"/>
                <w:lang w:val="en-CA" w:eastAsia="zh-CN"/>
              </w:rPr>
              <w:t xml:space="preserve"> </w:t>
            </w:r>
          </w:p>
          <w:p w14:paraId="3C9F90B9" w14:textId="3958BC39" w:rsidR="00C04553" w:rsidRPr="00137654" w:rsidRDefault="00A53427" w:rsidP="003E0F39">
            <w:pPr>
              <w:widowControl w:val="0"/>
              <w:overflowPunct/>
              <w:autoSpaceDE/>
              <w:autoSpaceDN/>
              <w:adjustRightInd/>
              <w:spacing w:before="0"/>
              <w:rPr>
                <w:bCs/>
                <w:szCs w:val="24"/>
                <w:lang w:val="en-CA" w:eastAsia="zh-CN"/>
              </w:rPr>
            </w:pPr>
            <w:r w:rsidRPr="003E0F39">
              <w:rPr>
                <w:rFonts w:eastAsia="CG Times"/>
                <w:szCs w:val="24"/>
                <w:lang w:val="en"/>
              </w:rPr>
              <w:t>Document</w:t>
            </w:r>
            <w:r w:rsidRPr="00714DA3">
              <w:rPr>
                <w:szCs w:val="24"/>
                <w:lang w:val="en-CA" w:eastAsia="zh-CN"/>
              </w:rPr>
              <w:t xml:space="preserve"> </w:t>
            </w:r>
            <w:r w:rsidR="00115C37" w:rsidRPr="00714DA3">
              <w:rPr>
                <w:szCs w:val="24"/>
                <w:lang w:val="en-CA" w:eastAsia="zh-CN"/>
              </w:rPr>
              <w:t>5B/</w:t>
            </w:r>
            <w:r w:rsidR="00115C37">
              <w:rPr>
                <w:szCs w:val="24"/>
                <w:lang w:val="en-CA" w:eastAsia="zh-CN"/>
              </w:rPr>
              <w:t xml:space="preserve">315 </w:t>
            </w:r>
            <w:r w:rsidR="00115C37" w:rsidRPr="00714DA3">
              <w:rPr>
                <w:szCs w:val="24"/>
                <w:lang w:val="en-CA" w:eastAsia="zh-CN"/>
              </w:rPr>
              <w:t xml:space="preserve">Annex </w:t>
            </w:r>
            <w:r w:rsidR="00115C37">
              <w:rPr>
                <w:szCs w:val="24"/>
                <w:lang w:val="en-CA" w:eastAsia="zh-CN"/>
              </w:rPr>
              <w:t>4.4</w:t>
            </w:r>
            <w:r w:rsidR="00115C37" w:rsidRPr="00714DA3">
              <w:rPr>
                <w:szCs w:val="24"/>
                <w:lang w:val="en-CA" w:eastAsia="zh-CN"/>
              </w:rPr>
              <w:t xml:space="preserve"> </w:t>
            </w:r>
          </w:p>
        </w:tc>
        <w:tc>
          <w:tcPr>
            <w:tcW w:w="4541" w:type="dxa"/>
            <w:tcBorders>
              <w:top w:val="single" w:sz="6" w:space="0" w:color="auto"/>
              <w:left w:val="single" w:sz="6" w:space="0" w:color="auto"/>
              <w:bottom w:val="single" w:sz="6" w:space="0" w:color="auto"/>
              <w:right w:val="double" w:sz="6" w:space="0" w:color="auto"/>
            </w:tcBorders>
          </w:tcPr>
          <w:p w14:paraId="507FE9CA" w14:textId="079EDB28"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631676">
              <w:rPr>
                <w:szCs w:val="24"/>
                <w:lang w:val="en-US" w:eastAsia="zh-CN"/>
              </w:rPr>
              <w:t>24 July</w:t>
            </w:r>
            <w:r w:rsidR="00990270" w:rsidRPr="00631676">
              <w:rPr>
                <w:szCs w:val="24"/>
                <w:lang w:val="en-US" w:eastAsia="zh-CN"/>
              </w:rPr>
              <w:t xml:space="preserve"> </w:t>
            </w:r>
            <w:r w:rsidRPr="00631676">
              <w:rPr>
                <w:szCs w:val="24"/>
                <w:lang w:val="en-US" w:eastAsia="zh-CN"/>
              </w:rPr>
              <w:t>202</w:t>
            </w:r>
            <w:r w:rsidR="00E36805" w:rsidRPr="00631676">
              <w:rPr>
                <w:szCs w:val="24"/>
                <w:lang w:val="en-US" w:eastAsia="zh-CN"/>
              </w:rPr>
              <w:t>5</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3E0F39">
        <w:trPr>
          <w:trHeight w:val="1155"/>
          <w:jc w:val="center"/>
        </w:trPr>
        <w:tc>
          <w:tcPr>
            <w:tcW w:w="9378" w:type="dxa"/>
            <w:gridSpan w:val="2"/>
            <w:tcBorders>
              <w:top w:val="single" w:sz="6" w:space="0" w:color="auto"/>
              <w:left w:val="double" w:sz="6" w:space="0" w:color="auto"/>
              <w:bottom w:val="single" w:sz="6" w:space="0" w:color="auto"/>
              <w:right w:val="double" w:sz="6" w:space="0" w:color="auto"/>
            </w:tcBorders>
          </w:tcPr>
          <w:p w14:paraId="20997CB2" w14:textId="081B47A0" w:rsidR="00C015E8" w:rsidRPr="00C015E8" w:rsidRDefault="00A53427" w:rsidP="003E0F39">
            <w:pPr>
              <w:widowControl w:val="0"/>
              <w:overflowPunct/>
              <w:autoSpaceDE/>
              <w:autoSpaceDN/>
              <w:adjustRightInd/>
              <w:spacing w:before="0"/>
              <w:rPr>
                <w:lang w:val="fr-FR" w:eastAsia="zh-CN"/>
              </w:rPr>
            </w:pPr>
            <w:r w:rsidRPr="003E0F39">
              <w:rPr>
                <w:rFonts w:eastAsia="CG Times"/>
                <w:b/>
                <w:szCs w:val="24"/>
                <w:lang w:val="en"/>
              </w:rPr>
              <w:t>Document</w:t>
            </w:r>
            <w:r>
              <w:rPr>
                <w:b/>
                <w:szCs w:val="24"/>
                <w:lang w:val="en-US" w:eastAsia="zh-CN"/>
              </w:rPr>
              <w:t xml:space="preserve"> Title: </w:t>
            </w:r>
            <w:r w:rsidR="003E0F39">
              <w:rPr>
                <w:bCs/>
                <w:szCs w:val="24"/>
                <w:lang w:val="en-US" w:eastAsia="zh-CN"/>
              </w:rPr>
              <w:t xml:space="preserve">Preliminary Draft Revision of Recommendation </w:t>
            </w:r>
            <w:r w:rsidRPr="00126EA6">
              <w:rPr>
                <w:bCs/>
                <w:szCs w:val="24"/>
                <w:lang w:val="en-US" w:eastAsia="zh-CN"/>
              </w:rPr>
              <w:t>ITU-R M.1371-5</w:t>
            </w:r>
            <w:r w:rsidR="003E0F39">
              <w:rPr>
                <w:bCs/>
                <w:szCs w:val="24"/>
                <w:lang w:val="en-US" w:eastAsia="zh-CN"/>
              </w:rPr>
              <w:t>,</w:t>
            </w:r>
            <w:r>
              <w:rPr>
                <w:bCs/>
                <w:szCs w:val="24"/>
                <w:lang w:val="en-US" w:eastAsia="zh-CN"/>
              </w:rPr>
              <w:t xml:space="preserve"> </w:t>
            </w:r>
            <w:r w:rsidRPr="00126EA6">
              <w:rPr>
                <w:bCs/>
                <w:szCs w:val="24"/>
                <w:lang w:val="en-US" w:eastAsia="zh-CN"/>
              </w:rPr>
              <w:t>Technical characteristics for an automatic identification system using time division multiple access in the VHF maritime mobile frequency band</w:t>
            </w:r>
          </w:p>
        </w:tc>
      </w:tr>
      <w:tr w:rsidR="00C04553" w14:paraId="7183496B"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6F9F39BA" w14:textId="77777777" w:rsidR="00AA231C" w:rsidRDefault="00AA231C">
            <w:pPr>
              <w:spacing w:before="0"/>
              <w:ind w:right="144"/>
              <w:rPr>
                <w:bCs/>
                <w:iCs/>
                <w:szCs w:val="24"/>
                <w:lang w:val="en-US" w:eastAsia="zh-CN"/>
              </w:rPr>
            </w:pPr>
          </w:p>
          <w:p w14:paraId="2E0BEF4A" w14:textId="1735EB51" w:rsidR="006960F7" w:rsidRDefault="00996812">
            <w:pPr>
              <w:spacing w:before="0"/>
              <w:ind w:right="144"/>
              <w:rPr>
                <w:bCs/>
                <w:iCs/>
                <w:szCs w:val="24"/>
                <w:lang w:val="en-US" w:eastAsia="zh-CN"/>
              </w:rPr>
            </w:pPr>
            <w:r>
              <w:rPr>
                <w:bCs/>
                <w:iCs/>
                <w:szCs w:val="24"/>
                <w:lang w:val="en-US" w:eastAsia="zh-CN"/>
              </w:rPr>
              <w:t>Pamela Murray</w:t>
            </w:r>
            <w:del w:id="0" w:author="USA" w:date="2025-02-05T09:06:00Z" w16du:dateUtc="2025-02-05T14:06:00Z">
              <w:r w:rsidDel="00C70261">
                <w:rPr>
                  <w:bCs/>
                  <w:iCs/>
                  <w:szCs w:val="24"/>
                  <w:lang w:val="en-US" w:eastAsia="zh-CN"/>
                </w:rPr>
                <w:delText>,</w:delText>
              </w:r>
            </w:del>
            <w:r>
              <w:rPr>
                <w:bCs/>
                <w:iCs/>
                <w:szCs w:val="24"/>
                <w:lang w:val="en-US" w:eastAsia="zh-CN"/>
              </w:rPr>
              <w:t xml:space="preserve"> </w:t>
            </w:r>
          </w:p>
          <w:p w14:paraId="73BDBCD3" w14:textId="326028DA" w:rsidR="00996812" w:rsidRDefault="00996812">
            <w:pPr>
              <w:spacing w:before="0"/>
              <w:ind w:right="144"/>
              <w:rPr>
                <w:bCs/>
                <w:iCs/>
                <w:szCs w:val="24"/>
                <w:lang w:val="en-US" w:eastAsia="zh-CN"/>
              </w:rPr>
            </w:pPr>
            <w:r>
              <w:rPr>
                <w:bCs/>
                <w:iCs/>
                <w:szCs w:val="24"/>
                <w:lang w:val="en-US" w:eastAsia="zh-CN"/>
              </w:rPr>
              <w:t>USCG</w:t>
            </w:r>
          </w:p>
          <w:p w14:paraId="2ABC51CB" w14:textId="77777777" w:rsidR="00AA231C" w:rsidRDefault="00AA231C">
            <w:pPr>
              <w:spacing w:before="0"/>
              <w:ind w:right="144"/>
              <w:rPr>
                <w:bCs/>
                <w:iCs/>
                <w:szCs w:val="24"/>
                <w:lang w:val="en-US" w:eastAsia="zh-CN"/>
              </w:rPr>
            </w:pPr>
          </w:p>
          <w:p w14:paraId="52B2B294" w14:textId="64DDAE92" w:rsidR="006960F7" w:rsidRDefault="00C04553">
            <w:pPr>
              <w:spacing w:before="0"/>
              <w:ind w:right="144"/>
              <w:rPr>
                <w:bCs/>
                <w:iCs/>
                <w:szCs w:val="24"/>
                <w:lang w:val="en-US" w:eastAsia="zh-CN"/>
              </w:rPr>
            </w:pPr>
            <w:r>
              <w:rPr>
                <w:bCs/>
                <w:iCs/>
                <w:szCs w:val="24"/>
                <w:lang w:val="en-US" w:eastAsia="zh-CN"/>
              </w:rPr>
              <w:t>Jerry Ulcek</w:t>
            </w:r>
            <w:r w:rsidR="00996812">
              <w:rPr>
                <w:bCs/>
                <w:iCs/>
                <w:szCs w:val="24"/>
                <w:lang w:val="en-US" w:eastAsia="zh-CN"/>
              </w:rPr>
              <w:t xml:space="preserve"> </w:t>
            </w:r>
          </w:p>
          <w:p w14:paraId="6DDCDEA3" w14:textId="0873849A" w:rsidR="00C04553" w:rsidRDefault="00996812">
            <w:pPr>
              <w:spacing w:before="0"/>
              <w:ind w:right="144"/>
              <w:rPr>
                <w:bCs/>
                <w:iCs/>
                <w:szCs w:val="24"/>
                <w:lang w:val="en-US" w:eastAsia="zh-CN"/>
              </w:rPr>
            </w:pPr>
            <w:r>
              <w:rPr>
                <w:bCs/>
                <w:iCs/>
                <w:szCs w:val="24"/>
                <w:lang w:val="en-US" w:eastAsia="zh-CN"/>
              </w:rPr>
              <w:t>USCG</w:t>
            </w:r>
          </w:p>
          <w:p w14:paraId="68DC2C05" w14:textId="77777777" w:rsidR="00AA231C" w:rsidRDefault="00AA231C">
            <w:pPr>
              <w:spacing w:before="0"/>
              <w:ind w:right="144"/>
              <w:rPr>
                <w:bCs/>
                <w:iCs/>
                <w:szCs w:val="24"/>
                <w:lang w:val="en-US" w:eastAsia="zh-CN"/>
              </w:rPr>
            </w:pPr>
          </w:p>
          <w:p w14:paraId="647BE963" w14:textId="08823E1E" w:rsidR="006960F7" w:rsidRDefault="00C04553">
            <w:pPr>
              <w:spacing w:before="0"/>
              <w:ind w:right="144"/>
              <w:rPr>
                <w:bCs/>
                <w:iCs/>
                <w:szCs w:val="24"/>
                <w:lang w:val="en-US" w:eastAsia="zh-CN"/>
              </w:rPr>
            </w:pPr>
            <w:r>
              <w:rPr>
                <w:bCs/>
                <w:iCs/>
                <w:szCs w:val="24"/>
                <w:lang w:val="en-US" w:eastAsia="zh-CN"/>
              </w:rPr>
              <w:t>Johnny Schultz</w:t>
            </w:r>
            <w:del w:id="1" w:author="USA" w:date="2025-02-05T09:06:00Z" w16du:dateUtc="2025-02-05T14:06:00Z">
              <w:r w:rsidR="00996812" w:rsidDel="00C70261">
                <w:rPr>
                  <w:bCs/>
                  <w:iCs/>
                  <w:szCs w:val="24"/>
                  <w:lang w:val="en-US" w:eastAsia="zh-CN"/>
                </w:rPr>
                <w:delText>,</w:delText>
              </w:r>
            </w:del>
            <w:r w:rsidR="00996812">
              <w:rPr>
                <w:bCs/>
                <w:iCs/>
                <w:szCs w:val="24"/>
                <w:lang w:val="en-US" w:eastAsia="zh-CN"/>
              </w:rPr>
              <w:t xml:space="preserve"> </w:t>
            </w:r>
          </w:p>
          <w:p w14:paraId="63B8F74C" w14:textId="44F0C9D6" w:rsidR="00C04553" w:rsidRDefault="00C04553">
            <w:pPr>
              <w:spacing w:before="0"/>
              <w:ind w:right="144"/>
              <w:rPr>
                <w:bCs/>
                <w:iCs/>
                <w:szCs w:val="24"/>
                <w:lang w:val="en-US" w:eastAsia="zh-CN"/>
              </w:rPr>
            </w:pPr>
            <w:r>
              <w:rPr>
                <w:bCs/>
                <w:iCs/>
                <w:szCs w:val="24"/>
                <w:lang w:val="en-US" w:eastAsia="zh-CN"/>
              </w:rPr>
              <w:t>Sev1Tech, Inc.</w:t>
            </w:r>
          </w:p>
          <w:p w14:paraId="29F8F644" w14:textId="77777777" w:rsidR="00AA231C" w:rsidRDefault="00AA231C" w:rsidP="00D01530">
            <w:pPr>
              <w:spacing w:before="0"/>
              <w:ind w:right="144"/>
              <w:rPr>
                <w:bCs/>
                <w:iCs/>
                <w:szCs w:val="24"/>
                <w:lang w:val="en-US" w:eastAsia="zh-CN"/>
              </w:rPr>
            </w:pPr>
          </w:p>
          <w:p w14:paraId="601EF362" w14:textId="75EB5D41" w:rsidR="006960F7" w:rsidRDefault="00D01530" w:rsidP="00D01530">
            <w:pPr>
              <w:spacing w:before="0"/>
              <w:ind w:right="144"/>
              <w:rPr>
                <w:bCs/>
                <w:iCs/>
                <w:szCs w:val="24"/>
                <w:lang w:val="en-US" w:eastAsia="zh-CN"/>
              </w:rPr>
            </w:pPr>
            <w:r>
              <w:rPr>
                <w:bCs/>
                <w:iCs/>
                <w:szCs w:val="24"/>
                <w:lang w:val="en-US" w:eastAsia="zh-CN"/>
              </w:rPr>
              <w:t>Ross Norsworthy</w:t>
            </w:r>
            <w:del w:id="2" w:author="USA" w:date="2025-02-05T09:06:00Z" w16du:dateUtc="2025-02-05T14:06:00Z">
              <w:r w:rsidR="00996812" w:rsidDel="00C70261">
                <w:rPr>
                  <w:bCs/>
                  <w:iCs/>
                  <w:szCs w:val="24"/>
                  <w:lang w:val="en-US" w:eastAsia="zh-CN"/>
                </w:rPr>
                <w:delText>,</w:delText>
              </w:r>
            </w:del>
            <w:r w:rsidR="00996812">
              <w:rPr>
                <w:bCs/>
                <w:iCs/>
                <w:szCs w:val="24"/>
                <w:lang w:val="en-US" w:eastAsia="zh-CN"/>
              </w:rPr>
              <w:t xml:space="preserve"> </w:t>
            </w:r>
          </w:p>
          <w:p w14:paraId="145400CC" w14:textId="2ABE430C"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467A2206" w14:textId="77777777" w:rsidR="00C04553" w:rsidRDefault="00C04553">
            <w:pPr>
              <w:overflowPunct/>
              <w:autoSpaceDE/>
              <w:adjustRightInd/>
              <w:spacing w:before="0"/>
              <w:rPr>
                <w:b/>
                <w:szCs w:val="24"/>
                <w:lang w:val="en-CA" w:eastAsia="zh-CN"/>
              </w:rPr>
            </w:pPr>
          </w:p>
          <w:p w14:paraId="41280DD5" w14:textId="77777777" w:rsidR="00AA231C" w:rsidRDefault="00AA231C">
            <w:pPr>
              <w:spacing w:before="0"/>
              <w:ind w:right="144"/>
              <w:rPr>
                <w:bCs/>
                <w:color w:val="000000"/>
                <w:szCs w:val="24"/>
                <w:lang w:val="fr-CH" w:eastAsia="zh-CN"/>
              </w:rPr>
            </w:pPr>
          </w:p>
          <w:p w14:paraId="560FC011" w14:textId="7119702B" w:rsidR="00C04553" w:rsidRDefault="00C04553">
            <w:pPr>
              <w:spacing w:before="0"/>
              <w:ind w:right="144"/>
              <w:rPr>
                <w:bCs/>
                <w:color w:val="000000"/>
                <w:szCs w:val="24"/>
                <w:lang w:val="fr-CH" w:eastAsia="zh-CN"/>
              </w:rPr>
            </w:pPr>
            <w:r>
              <w:rPr>
                <w:bCs/>
                <w:color w:val="000000"/>
                <w:szCs w:val="24"/>
                <w:lang w:val="fr-CH" w:eastAsia="zh-CN"/>
              </w:rPr>
              <w:t>Phone</w:t>
            </w:r>
            <w:r w:rsidR="00EB565A">
              <w:rPr>
                <w:bCs/>
                <w:color w:val="000000"/>
                <w:szCs w:val="24"/>
                <w:lang w:val="fr-CH" w:eastAsia="zh-CN"/>
              </w:rPr>
              <w:t xml:space="preserve"> : </w:t>
            </w:r>
            <w:r w:rsidR="00042A7A">
              <w:rPr>
                <w:bCs/>
                <w:color w:val="000000"/>
                <w:szCs w:val="24"/>
                <w:lang w:val="fr-CH" w:eastAsia="zh-CN"/>
              </w:rPr>
              <w:t>(</w:t>
            </w:r>
            <w:r w:rsidR="00EB565A">
              <w:rPr>
                <w:bCs/>
                <w:color w:val="000000"/>
                <w:szCs w:val="24"/>
                <w:lang w:val="fr-CH" w:eastAsia="zh-CN"/>
              </w:rPr>
              <w:t>202</w:t>
            </w:r>
            <w:r w:rsidR="00AA231C">
              <w:rPr>
                <w:bCs/>
                <w:color w:val="000000"/>
                <w:szCs w:val="24"/>
                <w:lang w:val="fr-CH" w:eastAsia="zh-CN"/>
              </w:rPr>
              <w:t>) 657-3081</w:t>
            </w:r>
          </w:p>
          <w:p w14:paraId="354841F7" w14:textId="547D32EF"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w:t>
            </w:r>
            <w:r w:rsidR="00CA5535">
              <w:rPr>
                <w:bCs/>
                <w:color w:val="000000"/>
                <w:szCs w:val="24"/>
                <w:lang w:val="fr-CH" w:eastAsia="zh-CN"/>
              </w:rPr>
              <w:t xml:space="preserve"> </w:t>
            </w:r>
            <w:r w:rsidR="007605AF">
              <w:rPr>
                <w:bCs/>
                <w:color w:val="000000"/>
                <w:szCs w:val="24"/>
                <w:lang w:val="fr-CH" w:eastAsia="zh-CN"/>
              </w:rPr>
              <w:t>pamela.j.murray</w:t>
            </w:r>
            <w:r>
              <w:rPr>
                <w:bCs/>
                <w:color w:val="000000"/>
                <w:szCs w:val="24"/>
                <w:lang w:val="fr-CH" w:eastAsia="zh-CN"/>
              </w:rPr>
              <w:t>@uscg.mil</w:t>
            </w:r>
          </w:p>
          <w:p w14:paraId="4093761E" w14:textId="77777777" w:rsidR="007605AF" w:rsidRDefault="007605AF" w:rsidP="007605AF">
            <w:pPr>
              <w:spacing w:before="0"/>
              <w:ind w:right="144"/>
              <w:rPr>
                <w:bCs/>
                <w:color w:val="000000"/>
                <w:szCs w:val="24"/>
                <w:lang w:val="fr-CH" w:eastAsia="zh-CN"/>
              </w:rPr>
            </w:pPr>
          </w:p>
          <w:p w14:paraId="6BD35A45" w14:textId="73454A89" w:rsidR="007605AF" w:rsidRDefault="007605AF" w:rsidP="007605AF">
            <w:pPr>
              <w:spacing w:before="0"/>
              <w:ind w:right="144"/>
              <w:rPr>
                <w:bCs/>
                <w:color w:val="000000"/>
                <w:szCs w:val="24"/>
                <w:lang w:val="fr-CH" w:eastAsia="zh-CN"/>
              </w:rPr>
            </w:pPr>
            <w:r>
              <w:rPr>
                <w:bCs/>
                <w:color w:val="000000"/>
                <w:szCs w:val="24"/>
                <w:lang w:val="fr-CH" w:eastAsia="zh-CN"/>
              </w:rPr>
              <w:t xml:space="preserve">Phone : </w:t>
            </w:r>
            <w:r w:rsidR="00042A7A">
              <w:rPr>
                <w:bCs/>
                <w:color w:val="000000"/>
                <w:szCs w:val="24"/>
                <w:lang w:val="fr-CH" w:eastAsia="zh-CN"/>
              </w:rPr>
              <w:t>(</w:t>
            </w:r>
            <w:r>
              <w:rPr>
                <w:bCs/>
                <w:color w:val="000000"/>
                <w:szCs w:val="24"/>
                <w:lang w:val="fr-CH" w:eastAsia="zh-CN"/>
              </w:rPr>
              <w:t>202</w:t>
            </w:r>
            <w:r w:rsidR="00042A7A">
              <w:rPr>
                <w:bCs/>
                <w:color w:val="000000"/>
                <w:szCs w:val="24"/>
                <w:lang w:val="fr-CH" w:eastAsia="zh-CN"/>
              </w:rPr>
              <w:t xml:space="preserve">) </w:t>
            </w:r>
            <w:r>
              <w:rPr>
                <w:bCs/>
                <w:color w:val="000000"/>
                <w:szCs w:val="24"/>
                <w:lang w:val="fr-CH" w:eastAsia="zh-CN"/>
              </w:rPr>
              <w:t>579-5924</w:t>
            </w:r>
          </w:p>
          <w:p w14:paraId="263B0560" w14:textId="35219854" w:rsidR="007605AF" w:rsidRDefault="007605AF" w:rsidP="007605AF">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w:t>
            </w:r>
            <w:r w:rsidR="00CA5535">
              <w:rPr>
                <w:bCs/>
                <w:color w:val="000000"/>
                <w:szCs w:val="24"/>
                <w:lang w:val="fr-CH" w:eastAsia="zh-CN"/>
              </w:rPr>
              <w:t xml:space="preserve"> </w:t>
            </w:r>
            <w:r w:rsidR="00DE455A">
              <w:rPr>
                <w:bCs/>
                <w:color w:val="000000"/>
                <w:szCs w:val="24"/>
                <w:lang w:val="fr-CH" w:eastAsia="zh-CN"/>
              </w:rPr>
              <w:t>j</w:t>
            </w:r>
            <w:r>
              <w:rPr>
                <w:bCs/>
                <w:color w:val="000000"/>
                <w:szCs w:val="24"/>
                <w:lang w:val="fr-CH" w:eastAsia="zh-CN"/>
              </w:rPr>
              <w:t>erry.l.</w:t>
            </w:r>
            <w:r w:rsidR="00C70261">
              <w:rPr>
                <w:bCs/>
                <w:color w:val="000000"/>
                <w:szCs w:val="24"/>
                <w:lang w:val="fr-CH" w:eastAsia="zh-CN"/>
              </w:rPr>
              <w:t>u</w:t>
            </w:r>
            <w:r>
              <w:rPr>
                <w:bCs/>
                <w:color w:val="000000"/>
                <w:szCs w:val="24"/>
                <w:lang w:val="fr-CH" w:eastAsia="zh-CN"/>
              </w:rPr>
              <w:t>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46C21561"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sidR="00CA5535">
              <w:rPr>
                <w:bCs/>
                <w:color w:val="000000"/>
                <w:szCs w:val="24"/>
                <w:lang w:val="fr-CH" w:eastAsia="zh-CN"/>
              </w:rPr>
              <w:t xml:space="preserve"> </w:t>
            </w:r>
            <w:r>
              <w:rPr>
                <w:bCs/>
                <w:color w:val="000000"/>
                <w:szCs w:val="24"/>
                <w:lang w:val="fr-CH" w:eastAsia="zh-CN"/>
              </w:rPr>
              <w:t xml:space="preserve">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51D346A9" w:rsidR="00D01530" w:rsidRDefault="00D01530" w:rsidP="00D01530">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w:t>
            </w:r>
            <w:r w:rsidR="00CA5535">
              <w:rPr>
                <w:bCs/>
                <w:color w:val="000000"/>
                <w:szCs w:val="24"/>
                <w:lang w:val="fr-CH" w:eastAsia="zh-CN"/>
              </w:rPr>
              <w:t xml:space="preserve"> </w:t>
            </w:r>
            <w:r w:rsidR="006E5FCB">
              <w:rPr>
                <w:bCs/>
                <w:color w:val="000000"/>
                <w:szCs w:val="24"/>
                <w:lang w:val="fr-CH" w:eastAsia="zh-CN"/>
              </w:rPr>
              <w:t>r</w:t>
            </w:r>
            <w:r>
              <w:rPr>
                <w:bCs/>
                <w:color w:val="000000"/>
                <w:szCs w:val="24"/>
                <w:lang w:val="fr-CH" w:eastAsia="zh-CN"/>
              </w:rPr>
              <w:t>oss_</w:t>
            </w:r>
            <w:r w:rsidR="006E5FCB">
              <w:rPr>
                <w:bCs/>
                <w:color w:val="000000"/>
                <w:szCs w:val="24"/>
                <w:lang w:val="fr-CH" w:eastAsia="zh-CN"/>
              </w:rPr>
              <w:t>n</w:t>
            </w:r>
            <w:r>
              <w:rPr>
                <w:bCs/>
                <w:color w:val="000000"/>
                <w:szCs w:val="24"/>
                <w:lang w:val="fr-CH" w:eastAsia="zh-CN"/>
              </w:rPr>
              <w:t>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3E0F39">
        <w:trPr>
          <w:trHeight w:val="1254"/>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07E1363D" w14:textId="77777777" w:rsidR="00CE0E43" w:rsidRDefault="00C04553" w:rsidP="003E0F39">
            <w:pPr>
              <w:overflowPunct/>
              <w:autoSpaceDE/>
              <w:adjustRightInd/>
              <w:spacing w:before="0"/>
              <w:rPr>
                <w:lang w:val="en-US" w:eastAsia="zh-CN"/>
              </w:rPr>
            </w:pPr>
            <w:r w:rsidRPr="003E0F39">
              <w:rPr>
                <w:b/>
                <w:szCs w:val="24"/>
                <w:lang w:val="en-US" w:eastAsia="zh-CN"/>
              </w:rPr>
              <w:t>Purpose</w:t>
            </w:r>
            <w:r>
              <w:rPr>
                <w:b/>
                <w:lang w:val="en-US" w:eastAsia="zh-CN"/>
              </w:rPr>
              <w:t>/Objective:</w:t>
            </w:r>
            <w:r>
              <w:rPr>
                <w:lang w:val="en-US" w:eastAsia="zh-CN"/>
              </w:rPr>
              <w:t xml:space="preserve">  </w:t>
            </w:r>
          </w:p>
          <w:p w14:paraId="54A48229" w14:textId="6AE05617" w:rsidR="00C04553" w:rsidRDefault="00C16C1D" w:rsidP="00CE0E43">
            <w:pPr>
              <w:overflowPunct/>
              <w:autoSpaceDE/>
              <w:adjustRightInd/>
              <w:spacing w:before="0"/>
              <w:ind w:right="144"/>
              <w:rPr>
                <w:lang w:eastAsia="zh-CN"/>
              </w:rPr>
            </w:pPr>
            <w:r>
              <w:rPr>
                <w:lang w:val="en-US" w:eastAsia="zh-CN"/>
              </w:rPr>
              <w:t>The purpose of this document is to provide updated content for the proposed AIS Message 28</w:t>
            </w:r>
            <w:r w:rsidR="003579C3">
              <w:rPr>
                <w:lang w:val="en-US" w:eastAsia="zh-CN"/>
              </w:rPr>
              <w:t xml:space="preserve"> and to clarify the requirement to receive AMRD Group B devices</w:t>
            </w:r>
            <w:r w:rsidR="00A53427" w:rsidRPr="00CE0E43">
              <w:rPr>
                <w:szCs w:val="24"/>
                <w:lang w:val="en-US" w:eastAsia="zh-CN"/>
              </w:rPr>
              <w:t>.</w:t>
            </w:r>
            <w:r w:rsidR="00A53427">
              <w:rPr>
                <w:lang w:val="en-US" w:eastAsia="zh-CN"/>
              </w:rPr>
              <w:t xml:space="preserve"> </w:t>
            </w:r>
          </w:p>
        </w:tc>
      </w:tr>
      <w:tr w:rsidR="00C04553" w14:paraId="61B86CC3" w14:textId="77777777" w:rsidTr="003E0F39">
        <w:trPr>
          <w:trHeight w:val="1605"/>
          <w:jc w:val="center"/>
        </w:trPr>
        <w:tc>
          <w:tcPr>
            <w:tcW w:w="9378" w:type="dxa"/>
            <w:gridSpan w:val="2"/>
            <w:tcBorders>
              <w:top w:val="single" w:sz="6" w:space="0" w:color="auto"/>
              <w:left w:val="double" w:sz="6" w:space="0" w:color="auto"/>
              <w:bottom w:val="single" w:sz="12" w:space="0" w:color="auto"/>
              <w:right w:val="double" w:sz="6" w:space="0" w:color="auto"/>
            </w:tcBorders>
          </w:tcPr>
          <w:p w14:paraId="6DC9CA3B" w14:textId="77777777" w:rsidR="00CE0E43" w:rsidRPr="00CE0E43" w:rsidRDefault="00C04553" w:rsidP="003E0F39">
            <w:pPr>
              <w:overflowPunct/>
              <w:autoSpaceDE/>
              <w:adjustRightInd/>
              <w:spacing w:before="0"/>
              <w:rPr>
                <w:b/>
                <w:lang w:val="en-US" w:eastAsia="zh-CN"/>
              </w:rPr>
            </w:pPr>
            <w:r w:rsidRPr="003E0F39">
              <w:rPr>
                <w:b/>
                <w:szCs w:val="24"/>
                <w:lang w:val="en-US" w:eastAsia="zh-CN"/>
              </w:rPr>
              <w:t>Abstract</w:t>
            </w:r>
            <w:r w:rsidRPr="00CE0E43">
              <w:rPr>
                <w:b/>
                <w:lang w:val="en-US" w:eastAsia="zh-CN"/>
              </w:rPr>
              <w:t xml:space="preserve">: </w:t>
            </w:r>
          </w:p>
          <w:p w14:paraId="5401BCE5" w14:textId="35E8DC66" w:rsidR="004B7313" w:rsidRDefault="00C16C1D">
            <w:pPr>
              <w:overflowPunct/>
              <w:autoSpaceDE/>
              <w:adjustRightInd/>
              <w:spacing w:before="0"/>
              <w:ind w:right="144"/>
              <w:rPr>
                <w:szCs w:val="24"/>
                <w:lang w:val="en-US" w:eastAsia="zh-CN"/>
              </w:rPr>
            </w:pPr>
            <w:r>
              <w:rPr>
                <w:szCs w:val="24"/>
                <w:lang w:val="en-US" w:eastAsia="zh-CN"/>
              </w:rPr>
              <w:t>The USCG had previously proposed a new AIS Message 28, a single slot Aids to Navigation (</w:t>
            </w:r>
            <w:proofErr w:type="spellStart"/>
            <w:r>
              <w:rPr>
                <w:szCs w:val="24"/>
                <w:lang w:val="en-US" w:eastAsia="zh-CN"/>
              </w:rPr>
              <w:t>AtoN</w:t>
            </w:r>
            <w:proofErr w:type="spellEnd"/>
            <w:r>
              <w:rPr>
                <w:szCs w:val="24"/>
                <w:lang w:val="en-US" w:eastAsia="zh-CN"/>
              </w:rPr>
              <w:t xml:space="preserve">) message, </w:t>
            </w:r>
            <w:r w:rsidR="00EE4D7E">
              <w:rPr>
                <w:szCs w:val="24"/>
                <w:lang w:val="en-US" w:eastAsia="zh-CN"/>
              </w:rPr>
              <w:t>3</w:t>
            </w:r>
            <w:r>
              <w:rPr>
                <w:szCs w:val="24"/>
                <w:lang w:val="en-US" w:eastAsia="zh-CN"/>
              </w:rPr>
              <w:t xml:space="preserve"> years ago.  Since that time, we have refined the message content. This contribution provides an update to the message content.</w:t>
            </w:r>
            <w:r w:rsidR="003579C3">
              <w:rPr>
                <w:szCs w:val="24"/>
                <w:lang w:val="en-US" w:eastAsia="zh-CN"/>
              </w:rPr>
              <w:t xml:space="preserve"> This contribution also clarifies the requirement to receive AMRD Group B devices.</w:t>
            </w:r>
          </w:p>
        </w:tc>
      </w:tr>
    </w:tbl>
    <w:p w14:paraId="2CE3B866" w14:textId="5FD0A926" w:rsidR="004F711B" w:rsidRDefault="004F711B">
      <w:pPr>
        <w:rPr>
          <w:ins w:id="3" w:author="USA" w:date="2025-01-31T15:33:00Z" w16du:dateUtc="2025-01-31T20:33:00Z"/>
        </w:rPr>
      </w:pPr>
    </w:p>
    <w:p w14:paraId="62F5F5A9" w14:textId="77777777" w:rsidR="004F711B" w:rsidRDefault="004F711B">
      <w:pPr>
        <w:tabs>
          <w:tab w:val="clear" w:pos="1134"/>
          <w:tab w:val="clear" w:pos="1871"/>
          <w:tab w:val="clear" w:pos="2268"/>
        </w:tabs>
        <w:overflowPunct/>
        <w:autoSpaceDE/>
        <w:autoSpaceDN/>
        <w:adjustRightInd/>
        <w:spacing w:before="0" w:after="160" w:line="259" w:lineRule="auto"/>
        <w:rPr>
          <w:ins w:id="4" w:author="USA" w:date="2025-01-31T15:33:00Z" w16du:dateUtc="2025-01-31T20:33:00Z"/>
        </w:rPr>
      </w:pPr>
      <w:ins w:id="5" w:author="USA" w:date="2025-01-31T15:33:00Z" w16du:dateUtc="2025-01-31T20:33:00Z">
        <w:r>
          <w:br w:type="page"/>
        </w:r>
      </w:ins>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45C95" w:rsidRPr="004B0F80" w14:paraId="249C7B66" w14:textId="77777777" w:rsidTr="00B93110">
        <w:trPr>
          <w:cantSplit/>
        </w:trPr>
        <w:tc>
          <w:tcPr>
            <w:tcW w:w="6487" w:type="dxa"/>
            <w:vAlign w:val="center"/>
          </w:tcPr>
          <w:p w14:paraId="329BE0EF" w14:textId="77777777" w:rsidR="00445C95" w:rsidRPr="004B0F80" w:rsidRDefault="00445C95" w:rsidP="00B93110">
            <w:pPr>
              <w:shd w:val="solid" w:color="FFFFFF" w:fill="FFFFFF"/>
              <w:spacing w:before="0"/>
              <w:rPr>
                <w:rFonts w:ascii="Verdana" w:hAnsi="Verdana" w:cs="Times New Roman Bold"/>
                <w:b/>
                <w:bCs/>
                <w:sz w:val="26"/>
                <w:szCs w:val="26"/>
              </w:rPr>
            </w:pPr>
            <w:r w:rsidRPr="004B0F80">
              <w:rPr>
                <w:rFonts w:ascii="Verdana" w:hAnsi="Verdana" w:cs="Times New Roman Bold"/>
                <w:b/>
                <w:bCs/>
                <w:sz w:val="26"/>
                <w:szCs w:val="26"/>
              </w:rPr>
              <w:lastRenderedPageBreak/>
              <w:t>Radiocommunication Study Groups</w:t>
            </w:r>
          </w:p>
        </w:tc>
        <w:tc>
          <w:tcPr>
            <w:tcW w:w="3402" w:type="dxa"/>
          </w:tcPr>
          <w:p w14:paraId="21110293" w14:textId="77777777" w:rsidR="00445C95" w:rsidRPr="004B0F80" w:rsidRDefault="00445C95" w:rsidP="00B93110">
            <w:pPr>
              <w:shd w:val="solid" w:color="FFFFFF" w:fill="FFFFFF"/>
              <w:spacing w:before="0" w:line="240" w:lineRule="atLeast"/>
            </w:pPr>
            <w:r w:rsidRPr="004B0F80">
              <w:rPr>
                <w:b/>
                <w:bCs/>
                <w:noProof/>
                <w:sz w:val="20"/>
              </w:rPr>
              <w:drawing>
                <wp:inline distT="0" distB="0" distL="0" distR="0" wp14:anchorId="7C7B7D03" wp14:editId="2877E5CF">
                  <wp:extent cx="579396" cy="657225"/>
                  <wp:effectExtent l="0" t="0" r="0" b="0"/>
                  <wp:docPr id="903909544" name="Picture 90390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445C95" w:rsidRPr="004B0F80" w14:paraId="48ED8DA3" w14:textId="77777777" w:rsidTr="00B93110">
        <w:trPr>
          <w:cantSplit/>
        </w:trPr>
        <w:tc>
          <w:tcPr>
            <w:tcW w:w="6487" w:type="dxa"/>
            <w:tcBorders>
              <w:bottom w:val="single" w:sz="12" w:space="0" w:color="auto"/>
            </w:tcBorders>
          </w:tcPr>
          <w:p w14:paraId="2236C229" w14:textId="77777777" w:rsidR="00445C95" w:rsidRPr="004B0F80" w:rsidRDefault="00445C95" w:rsidP="00B9311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9C36B06" w14:textId="77777777" w:rsidR="00445C95" w:rsidRPr="004B0F80" w:rsidRDefault="00445C95" w:rsidP="00B93110">
            <w:pPr>
              <w:shd w:val="solid" w:color="FFFFFF" w:fill="FFFFFF"/>
              <w:spacing w:before="0" w:after="48" w:line="240" w:lineRule="atLeast"/>
              <w:rPr>
                <w:sz w:val="22"/>
                <w:szCs w:val="22"/>
              </w:rPr>
            </w:pPr>
          </w:p>
        </w:tc>
      </w:tr>
      <w:tr w:rsidR="00445C95" w:rsidRPr="004B0F80" w14:paraId="37038FA8" w14:textId="77777777" w:rsidTr="00B93110">
        <w:trPr>
          <w:cantSplit/>
        </w:trPr>
        <w:tc>
          <w:tcPr>
            <w:tcW w:w="6487" w:type="dxa"/>
            <w:tcBorders>
              <w:top w:val="single" w:sz="12" w:space="0" w:color="auto"/>
            </w:tcBorders>
          </w:tcPr>
          <w:p w14:paraId="5C5F727E" w14:textId="77777777" w:rsidR="00445C95" w:rsidRPr="004B0F80" w:rsidRDefault="00445C95" w:rsidP="00B9311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4B8222A" w14:textId="77777777" w:rsidR="00445C95" w:rsidRPr="004B0F80" w:rsidRDefault="00445C95" w:rsidP="00B93110">
            <w:pPr>
              <w:shd w:val="solid" w:color="FFFFFF" w:fill="FFFFFF"/>
              <w:spacing w:before="0" w:after="48" w:line="240" w:lineRule="atLeast"/>
            </w:pPr>
          </w:p>
        </w:tc>
      </w:tr>
      <w:tr w:rsidR="00445C95" w:rsidRPr="004B0F80" w14:paraId="1934BD7A" w14:textId="77777777" w:rsidTr="00B93110">
        <w:trPr>
          <w:cantSplit/>
        </w:trPr>
        <w:tc>
          <w:tcPr>
            <w:tcW w:w="6487" w:type="dxa"/>
            <w:vMerge w:val="restart"/>
          </w:tcPr>
          <w:p w14:paraId="1EAAF72D" w14:textId="4A6F484A" w:rsidR="00445C95" w:rsidRPr="004B0F80" w:rsidRDefault="00445C95" w:rsidP="00B93110">
            <w:pPr>
              <w:shd w:val="solid" w:color="FFFFFF" w:fill="FFFFFF"/>
              <w:tabs>
                <w:tab w:val="clear" w:pos="1134"/>
                <w:tab w:val="clear" w:pos="1871"/>
                <w:tab w:val="clear" w:pos="2268"/>
              </w:tabs>
              <w:spacing w:before="0" w:after="240"/>
              <w:ind w:left="1134" w:hanging="1134"/>
              <w:rPr>
                <w:rFonts w:ascii="Verdana" w:hAnsi="Verdana"/>
                <w:sz w:val="20"/>
              </w:rPr>
            </w:pPr>
            <w:r w:rsidRPr="004B0F80">
              <w:rPr>
                <w:rFonts w:ascii="Verdana" w:hAnsi="Verdana"/>
                <w:sz w:val="20"/>
              </w:rPr>
              <w:t>Source:</w:t>
            </w:r>
            <w:proofErr w:type="gramStart"/>
            <w:r w:rsidRPr="004B0F80">
              <w:rPr>
                <w:rFonts w:ascii="Verdana" w:hAnsi="Verdana"/>
                <w:sz w:val="20"/>
              </w:rPr>
              <w:tab/>
            </w:r>
            <w:r w:rsidRPr="004B0F80">
              <w:rPr>
                <w:rFonts w:ascii="Verdana" w:hAnsi="Verdana"/>
                <w:b/>
                <w:sz w:val="20"/>
                <w:lang w:eastAsia="zh-CN"/>
              </w:rPr>
              <w:t xml:space="preserve"> </w:t>
            </w:r>
            <w:r w:rsidRPr="004B0F80">
              <w:rPr>
                <w:szCs w:val="24"/>
                <w:lang w:eastAsia="zh-CN"/>
              </w:rPr>
              <w:t xml:space="preserve"> </w:t>
            </w:r>
            <w:r w:rsidRPr="00714DA3">
              <w:rPr>
                <w:szCs w:val="24"/>
                <w:lang w:val="en-CA" w:eastAsia="zh-CN"/>
              </w:rPr>
              <w:t>5</w:t>
            </w:r>
            <w:proofErr w:type="gramEnd"/>
            <w:r w:rsidRPr="00714DA3">
              <w:rPr>
                <w:szCs w:val="24"/>
                <w:lang w:val="en-CA" w:eastAsia="zh-CN"/>
              </w:rPr>
              <w:t>B/</w:t>
            </w:r>
            <w:r w:rsidR="00EE4D7E">
              <w:rPr>
                <w:szCs w:val="24"/>
                <w:lang w:val="en-CA" w:eastAsia="zh-CN"/>
              </w:rPr>
              <w:t>315</w:t>
            </w:r>
            <w:r>
              <w:rPr>
                <w:szCs w:val="24"/>
                <w:lang w:val="en-CA" w:eastAsia="zh-CN"/>
              </w:rPr>
              <w:t xml:space="preserve"> </w:t>
            </w:r>
            <w:r w:rsidRPr="00714DA3">
              <w:rPr>
                <w:szCs w:val="24"/>
                <w:lang w:val="en-CA" w:eastAsia="zh-CN"/>
              </w:rPr>
              <w:t xml:space="preserve">Annex </w:t>
            </w:r>
            <w:r w:rsidR="00EE4D7E">
              <w:rPr>
                <w:szCs w:val="24"/>
                <w:lang w:val="en-CA" w:eastAsia="zh-CN"/>
              </w:rPr>
              <w:t>4.4</w:t>
            </w:r>
            <w:r w:rsidRPr="00714DA3">
              <w:rPr>
                <w:szCs w:val="24"/>
                <w:lang w:val="en-CA" w:eastAsia="zh-CN"/>
              </w:rPr>
              <w:t xml:space="preserve"> </w:t>
            </w:r>
          </w:p>
          <w:p w14:paraId="1FD93657" w14:textId="77777777" w:rsidR="00445C95" w:rsidRPr="004B0F80" w:rsidRDefault="00445C95" w:rsidP="00A130D4">
            <w:pPr>
              <w:tabs>
                <w:tab w:val="left" w:pos="1421"/>
              </w:tabs>
              <w:spacing w:before="0"/>
              <w:ind w:right="144"/>
              <w:rPr>
                <w:szCs w:val="24"/>
              </w:rPr>
            </w:pPr>
            <w:r w:rsidRPr="004B0F80">
              <w:rPr>
                <w:rFonts w:ascii="Verdana" w:hAnsi="Verdana"/>
                <w:sz w:val="20"/>
              </w:rPr>
              <w:t>Reference</w:t>
            </w:r>
            <w:r w:rsidRPr="004B0F80">
              <w:rPr>
                <w:b/>
                <w:szCs w:val="24"/>
              </w:rPr>
              <w:t>:</w:t>
            </w:r>
            <w:r w:rsidRPr="004B0F80">
              <w:rPr>
                <w:szCs w:val="24"/>
              </w:rPr>
              <w:t xml:space="preserve">   ITU-R M.1371-5</w:t>
            </w:r>
          </w:p>
          <w:p w14:paraId="6B067BE6" w14:textId="2A352011" w:rsidR="00445C95" w:rsidRPr="004B0F80" w:rsidRDefault="00445C95" w:rsidP="00B93110">
            <w:pPr>
              <w:spacing w:before="0"/>
              <w:ind w:left="144" w:right="144"/>
              <w:rPr>
                <w:rFonts w:ascii="Verdana" w:hAnsi="Verdana"/>
                <w:sz w:val="20"/>
              </w:rPr>
            </w:pPr>
          </w:p>
        </w:tc>
        <w:tc>
          <w:tcPr>
            <w:tcW w:w="3402" w:type="dxa"/>
          </w:tcPr>
          <w:p w14:paraId="72CC0DA7" w14:textId="4EE7FCFD" w:rsidR="00445C95" w:rsidRPr="004B0F80" w:rsidRDefault="00445C95" w:rsidP="00B93110">
            <w:pPr>
              <w:shd w:val="solid" w:color="FFFFFF" w:fill="FFFFFF"/>
              <w:spacing w:before="0" w:line="240" w:lineRule="atLeast"/>
              <w:rPr>
                <w:rFonts w:ascii="Verdana" w:hAnsi="Verdana"/>
                <w:sz w:val="20"/>
                <w:lang w:eastAsia="zh-CN"/>
              </w:rPr>
            </w:pPr>
            <w:r w:rsidRPr="004B0F80">
              <w:rPr>
                <w:rFonts w:ascii="Verdana" w:hAnsi="Verdana"/>
                <w:b/>
                <w:sz w:val="20"/>
                <w:lang w:eastAsia="zh-CN"/>
              </w:rPr>
              <w:t>Document: USWP5B3</w:t>
            </w:r>
            <w:r w:rsidR="00EE4D7E">
              <w:rPr>
                <w:rFonts w:ascii="Verdana" w:hAnsi="Verdana"/>
                <w:b/>
                <w:sz w:val="20"/>
                <w:lang w:eastAsia="zh-CN"/>
              </w:rPr>
              <w:t>5</w:t>
            </w:r>
            <w:r w:rsidRPr="004B0F80">
              <w:rPr>
                <w:rFonts w:ascii="Verdana" w:hAnsi="Verdana"/>
                <w:b/>
                <w:sz w:val="20"/>
                <w:lang w:eastAsia="zh-CN"/>
              </w:rPr>
              <w:t>-</w:t>
            </w:r>
            <w:r w:rsidR="00B956EB">
              <w:rPr>
                <w:rFonts w:ascii="Verdana" w:hAnsi="Verdana"/>
                <w:b/>
                <w:sz w:val="20"/>
                <w:lang w:eastAsia="zh-CN"/>
              </w:rPr>
              <w:t>XX</w:t>
            </w:r>
          </w:p>
        </w:tc>
      </w:tr>
      <w:tr w:rsidR="00445C95" w:rsidRPr="004B0F80" w14:paraId="27A4965C" w14:textId="77777777" w:rsidTr="00B93110">
        <w:trPr>
          <w:cantSplit/>
        </w:trPr>
        <w:tc>
          <w:tcPr>
            <w:tcW w:w="6487" w:type="dxa"/>
            <w:vMerge/>
          </w:tcPr>
          <w:p w14:paraId="1755A3E6" w14:textId="77777777" w:rsidR="00445C95" w:rsidRPr="004B0F80" w:rsidRDefault="00445C95" w:rsidP="00B93110">
            <w:pPr>
              <w:spacing w:before="60"/>
              <w:jc w:val="center"/>
              <w:rPr>
                <w:b/>
                <w:smallCaps/>
                <w:sz w:val="32"/>
                <w:lang w:eastAsia="zh-CN"/>
              </w:rPr>
            </w:pPr>
          </w:p>
        </w:tc>
        <w:tc>
          <w:tcPr>
            <w:tcW w:w="3402" w:type="dxa"/>
          </w:tcPr>
          <w:p w14:paraId="4B7D7955" w14:textId="25CA4B16" w:rsidR="00445C95" w:rsidRPr="00B956EB" w:rsidRDefault="00631676" w:rsidP="00B93110">
            <w:pPr>
              <w:shd w:val="solid" w:color="FFFFFF" w:fill="FFFFFF"/>
              <w:spacing w:before="0" w:line="240" w:lineRule="atLeast"/>
              <w:rPr>
                <w:rFonts w:ascii="Verdana" w:hAnsi="Verdana"/>
                <w:sz w:val="20"/>
                <w:lang w:eastAsia="zh-CN"/>
              </w:rPr>
            </w:pPr>
            <w:r>
              <w:rPr>
                <w:rFonts w:ascii="Verdana" w:hAnsi="Verdana"/>
                <w:b/>
                <w:sz w:val="20"/>
                <w:lang w:eastAsia="zh-CN"/>
              </w:rPr>
              <w:t>24 July</w:t>
            </w:r>
            <w:r w:rsidR="00445C95" w:rsidRPr="00631676">
              <w:rPr>
                <w:rFonts w:ascii="Verdana" w:hAnsi="Verdana"/>
                <w:b/>
                <w:sz w:val="20"/>
                <w:lang w:eastAsia="zh-CN"/>
              </w:rPr>
              <w:t xml:space="preserve"> 2025</w:t>
            </w:r>
          </w:p>
        </w:tc>
      </w:tr>
      <w:tr w:rsidR="00445C95" w:rsidRPr="004B0F80" w14:paraId="46883310" w14:textId="77777777" w:rsidTr="00B93110">
        <w:trPr>
          <w:cantSplit/>
        </w:trPr>
        <w:tc>
          <w:tcPr>
            <w:tcW w:w="6487" w:type="dxa"/>
            <w:vMerge/>
          </w:tcPr>
          <w:p w14:paraId="70291126" w14:textId="77777777" w:rsidR="00445C95" w:rsidRPr="004B0F80" w:rsidRDefault="00445C95" w:rsidP="00B93110">
            <w:pPr>
              <w:spacing w:before="60"/>
              <w:jc w:val="center"/>
              <w:rPr>
                <w:b/>
                <w:smallCaps/>
                <w:sz w:val="32"/>
                <w:lang w:eastAsia="zh-CN"/>
              </w:rPr>
            </w:pPr>
          </w:p>
        </w:tc>
        <w:tc>
          <w:tcPr>
            <w:tcW w:w="3402" w:type="dxa"/>
          </w:tcPr>
          <w:p w14:paraId="7283D4D0" w14:textId="77777777" w:rsidR="00445C95" w:rsidRPr="00B956EB" w:rsidRDefault="00445C95" w:rsidP="00B93110">
            <w:pPr>
              <w:shd w:val="solid" w:color="FFFFFF" w:fill="FFFFFF"/>
              <w:spacing w:before="0" w:line="240" w:lineRule="atLeast"/>
              <w:rPr>
                <w:rFonts w:ascii="Verdana" w:eastAsia="SimSun" w:hAnsi="Verdana"/>
                <w:sz w:val="20"/>
                <w:lang w:eastAsia="zh-CN"/>
              </w:rPr>
            </w:pPr>
            <w:r w:rsidRPr="00B956EB">
              <w:rPr>
                <w:rFonts w:ascii="Verdana" w:eastAsia="SimSun" w:hAnsi="Verdana"/>
                <w:b/>
                <w:sz w:val="20"/>
                <w:lang w:eastAsia="zh-CN"/>
              </w:rPr>
              <w:t>English only</w:t>
            </w:r>
          </w:p>
        </w:tc>
      </w:tr>
      <w:tr w:rsidR="00445C95" w:rsidRPr="004B0F80" w14:paraId="2D5ED4D3" w14:textId="77777777" w:rsidTr="00B93110">
        <w:trPr>
          <w:cantSplit/>
        </w:trPr>
        <w:tc>
          <w:tcPr>
            <w:tcW w:w="9889" w:type="dxa"/>
            <w:gridSpan w:val="2"/>
          </w:tcPr>
          <w:p w14:paraId="721BBE42" w14:textId="77777777" w:rsidR="00445C95" w:rsidRPr="004B0F80" w:rsidRDefault="00445C95" w:rsidP="00B93110">
            <w:pPr>
              <w:pStyle w:val="Source"/>
              <w:spacing w:before="360" w:after="360"/>
              <w:rPr>
                <w:lang w:eastAsia="zh-CN"/>
              </w:rPr>
            </w:pPr>
            <w:r w:rsidRPr="004B0F80">
              <w:rPr>
                <w:lang w:eastAsia="zh-CN"/>
              </w:rPr>
              <w:t>United States of America</w:t>
            </w:r>
          </w:p>
        </w:tc>
      </w:tr>
      <w:tr w:rsidR="00445C95" w:rsidRPr="004B0F80" w14:paraId="62323DE4" w14:textId="77777777" w:rsidTr="00B93110">
        <w:trPr>
          <w:cantSplit/>
        </w:trPr>
        <w:tc>
          <w:tcPr>
            <w:tcW w:w="9889" w:type="dxa"/>
            <w:gridSpan w:val="2"/>
          </w:tcPr>
          <w:p w14:paraId="2A177D64" w14:textId="77777777" w:rsidR="00445C95" w:rsidRPr="004B0F80" w:rsidRDefault="00445C95" w:rsidP="00B93110">
            <w:pPr>
              <w:rPr>
                <w:lang w:eastAsia="zh-CN"/>
              </w:rPr>
            </w:pPr>
          </w:p>
        </w:tc>
      </w:tr>
    </w:tbl>
    <w:p w14:paraId="3C7D487E" w14:textId="77777777" w:rsidR="00445C95" w:rsidRPr="004B0F80" w:rsidRDefault="00445C95" w:rsidP="00445C95">
      <w:pPr>
        <w:tabs>
          <w:tab w:val="clear" w:pos="1134"/>
          <w:tab w:val="clear" w:pos="1871"/>
          <w:tab w:val="clear" w:pos="2268"/>
        </w:tabs>
        <w:overflowPunct/>
        <w:autoSpaceDE/>
        <w:autoSpaceDN/>
        <w:adjustRightInd/>
        <w:spacing w:before="0"/>
        <w:jc w:val="right"/>
        <w:rPr>
          <w:sz w:val="20"/>
          <w:lang w:eastAsia="zh-CN"/>
        </w:rPr>
      </w:pPr>
    </w:p>
    <w:p w14:paraId="2D52DC7F" w14:textId="77777777" w:rsidR="00445C95" w:rsidRPr="004B0F80" w:rsidRDefault="00445C95" w:rsidP="00445C95">
      <w:pPr>
        <w:keepNext/>
        <w:keepLines/>
        <w:numPr>
          <w:ilvl w:val="0"/>
          <w:numId w:val="1"/>
        </w:numPr>
        <w:spacing w:before="280"/>
        <w:textAlignment w:val="baseline"/>
        <w:outlineLvl w:val="0"/>
        <w:rPr>
          <w:b/>
          <w:sz w:val="28"/>
        </w:rPr>
      </w:pPr>
      <w:r w:rsidRPr="004B0F80">
        <w:rPr>
          <w:b/>
          <w:sz w:val="28"/>
        </w:rPr>
        <w:t>Introduction</w:t>
      </w:r>
    </w:p>
    <w:p w14:paraId="5EE1BBFE" w14:textId="678EF773" w:rsidR="00445C95" w:rsidRPr="004B0F80" w:rsidRDefault="00445C95" w:rsidP="00445C95">
      <w:pPr>
        <w:rPr>
          <w:szCs w:val="24"/>
        </w:rPr>
      </w:pPr>
      <w:r w:rsidRPr="00BC165A">
        <w:rPr>
          <w:szCs w:val="24"/>
        </w:rPr>
        <w:t xml:space="preserve">This document proposes updated technical content to Recommendation ITU-R M.1371-5.  These changes are a result of </w:t>
      </w:r>
      <w:r w:rsidR="00DB39E8">
        <w:rPr>
          <w:szCs w:val="24"/>
        </w:rPr>
        <w:t xml:space="preserve">ongoing refinement of the </w:t>
      </w:r>
      <w:r w:rsidR="00DB39E8">
        <w:rPr>
          <w:szCs w:val="24"/>
          <w:lang w:val="en-US" w:eastAsia="zh-CN"/>
        </w:rPr>
        <w:t>new AIS Message 28, a single slot Aids to Navigation (</w:t>
      </w:r>
      <w:proofErr w:type="spellStart"/>
      <w:r w:rsidR="00DB39E8">
        <w:rPr>
          <w:szCs w:val="24"/>
          <w:lang w:val="en-US" w:eastAsia="zh-CN"/>
        </w:rPr>
        <w:t>AtoN</w:t>
      </w:r>
      <w:proofErr w:type="spellEnd"/>
      <w:r w:rsidR="00DB39E8">
        <w:rPr>
          <w:szCs w:val="24"/>
          <w:lang w:val="en-US" w:eastAsia="zh-CN"/>
        </w:rPr>
        <w:t xml:space="preserve">) message. </w:t>
      </w:r>
      <w:r w:rsidR="00C65A2D">
        <w:rPr>
          <w:szCs w:val="24"/>
          <w:lang w:val="en-US" w:eastAsia="zh-CN"/>
        </w:rPr>
        <w:t>This contribution also clarifies the requirement to receive AMRD Group B devices.</w:t>
      </w:r>
      <w:r w:rsidRPr="004B0F80">
        <w:rPr>
          <w:szCs w:val="24"/>
        </w:rPr>
        <w:t xml:space="preserve"> </w:t>
      </w:r>
    </w:p>
    <w:p w14:paraId="14F5E089" w14:textId="77777777" w:rsidR="00445C95" w:rsidRPr="004B0F80" w:rsidRDefault="00445C95" w:rsidP="00445C95">
      <w:pPr>
        <w:keepNext/>
        <w:keepLines/>
        <w:numPr>
          <w:ilvl w:val="0"/>
          <w:numId w:val="1"/>
        </w:numPr>
        <w:spacing w:before="280"/>
        <w:textAlignment w:val="baseline"/>
        <w:outlineLvl w:val="0"/>
        <w:rPr>
          <w:b/>
          <w:sz w:val="28"/>
        </w:rPr>
      </w:pPr>
      <w:r w:rsidRPr="004B0F80">
        <w:rPr>
          <w:b/>
          <w:sz w:val="28"/>
        </w:rPr>
        <w:t>Summary of changes</w:t>
      </w:r>
    </w:p>
    <w:p w14:paraId="37B39268" w14:textId="4BD0BF09" w:rsidR="00445C95" w:rsidRPr="00F05289" w:rsidRDefault="00445C95" w:rsidP="00445C95">
      <w:pPr>
        <w:rPr>
          <w:szCs w:val="24"/>
        </w:rPr>
      </w:pPr>
      <w:r w:rsidRPr="00F05289">
        <w:rPr>
          <w:szCs w:val="24"/>
        </w:rPr>
        <w:t>Listed below are the proposed changes to</w:t>
      </w:r>
      <w:r w:rsidRPr="00F05289">
        <w:t xml:space="preserve"> Document </w:t>
      </w:r>
      <w:r w:rsidR="00DB39E8" w:rsidRPr="00714DA3">
        <w:rPr>
          <w:szCs w:val="24"/>
          <w:lang w:val="en-CA" w:eastAsia="zh-CN"/>
        </w:rPr>
        <w:t>5B/</w:t>
      </w:r>
      <w:r w:rsidR="00DB39E8">
        <w:rPr>
          <w:szCs w:val="24"/>
          <w:lang w:val="en-CA" w:eastAsia="zh-CN"/>
        </w:rPr>
        <w:t xml:space="preserve">315 </w:t>
      </w:r>
      <w:r w:rsidR="00DB39E8" w:rsidRPr="00714DA3">
        <w:rPr>
          <w:szCs w:val="24"/>
          <w:lang w:val="en-CA" w:eastAsia="zh-CN"/>
        </w:rPr>
        <w:t xml:space="preserve">Annex </w:t>
      </w:r>
      <w:proofErr w:type="gramStart"/>
      <w:r w:rsidR="00DB39E8">
        <w:rPr>
          <w:szCs w:val="24"/>
          <w:lang w:val="en-CA" w:eastAsia="zh-CN"/>
        </w:rPr>
        <w:t>4.4</w:t>
      </w:r>
      <w:r w:rsidR="00DB39E8" w:rsidRPr="00714DA3">
        <w:rPr>
          <w:szCs w:val="24"/>
          <w:lang w:val="en-CA" w:eastAsia="zh-CN"/>
        </w:rPr>
        <w:t xml:space="preserve"> </w:t>
      </w:r>
      <w:r w:rsidRPr="00F05289">
        <w:rPr>
          <w:szCs w:val="24"/>
        </w:rPr>
        <w:t>,</w:t>
      </w:r>
      <w:proofErr w:type="gramEnd"/>
      <w:r w:rsidRPr="00F05289">
        <w:rPr>
          <w:szCs w:val="24"/>
        </w:rPr>
        <w:t xml:space="preserve"> </w:t>
      </w:r>
      <w:r w:rsidRPr="00F05289">
        <w:t xml:space="preserve">which contribute to the revision of </w:t>
      </w:r>
      <w:r w:rsidRPr="00F05289">
        <w:rPr>
          <w:szCs w:val="24"/>
        </w:rPr>
        <w:t>Recommendation ITU-R M.1371-5:</w:t>
      </w:r>
    </w:p>
    <w:p w14:paraId="7F0460D1" w14:textId="00451CAB" w:rsidR="00445C95" w:rsidRPr="00F05289" w:rsidRDefault="00E748CF" w:rsidP="00C93C86">
      <w:pPr>
        <w:pStyle w:val="ListParagraph"/>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GB"/>
        </w:rPr>
      </w:pPr>
      <w:r>
        <w:rPr>
          <w:rFonts w:ascii="Times New Roman" w:hAnsi="Times New Roman" w:cs="Times New Roman"/>
          <w:lang w:val="en-GB"/>
        </w:rPr>
        <w:t>To be added before the final draft</w:t>
      </w:r>
      <w:r w:rsidR="00445C95" w:rsidRPr="00F05289">
        <w:rPr>
          <w:rFonts w:ascii="Times New Roman" w:hAnsi="Times New Roman" w:cs="Times New Roman"/>
          <w:lang w:val="en-GB"/>
        </w:rPr>
        <w:t>.</w:t>
      </w:r>
    </w:p>
    <w:p w14:paraId="679A8542" w14:textId="060DEEAC" w:rsidR="00445C95" w:rsidRPr="00F05289" w:rsidRDefault="00445C95" w:rsidP="00445C95">
      <w:pPr>
        <w:keepNext/>
        <w:keepLines/>
        <w:numPr>
          <w:ilvl w:val="0"/>
          <w:numId w:val="1"/>
        </w:numPr>
        <w:spacing w:before="280"/>
        <w:textAlignment w:val="baseline"/>
        <w:outlineLvl w:val="0"/>
        <w:rPr>
          <w:b/>
          <w:sz w:val="28"/>
        </w:rPr>
      </w:pPr>
      <w:r w:rsidRPr="00F05289">
        <w:rPr>
          <w:b/>
          <w:sz w:val="28"/>
        </w:rPr>
        <w:t>Attachment</w:t>
      </w:r>
    </w:p>
    <w:p w14:paraId="2DF71F60" w14:textId="5FAFAE23" w:rsidR="00445C95" w:rsidRDefault="00445C95" w:rsidP="00445C95">
      <w:pPr>
        <w:rPr>
          <w:szCs w:val="24"/>
        </w:rPr>
      </w:pPr>
      <w:r w:rsidRPr="004B0F80">
        <w:rPr>
          <w:szCs w:val="24"/>
        </w:rPr>
        <w:t xml:space="preserve">The following attachment contains the proposed changes to Annex </w:t>
      </w:r>
      <w:r w:rsidR="00DB39E8">
        <w:rPr>
          <w:szCs w:val="24"/>
        </w:rPr>
        <w:t>4.4</w:t>
      </w:r>
      <w:r w:rsidRPr="004B0F80">
        <w:rPr>
          <w:szCs w:val="24"/>
        </w:rPr>
        <w:t xml:space="preserve"> of the chairman’s report</w:t>
      </w:r>
      <w:r>
        <w:rPr>
          <w:szCs w:val="24"/>
        </w:rPr>
        <w:t xml:space="preserve">.   All track changes from Annex </w:t>
      </w:r>
      <w:r w:rsidR="00DB39E8">
        <w:rPr>
          <w:szCs w:val="24"/>
        </w:rPr>
        <w:t>4.4</w:t>
      </w:r>
      <w:r>
        <w:rPr>
          <w:szCs w:val="24"/>
        </w:rPr>
        <w:t xml:space="preserve"> have been accepted</w:t>
      </w:r>
      <w:r w:rsidR="009F079E">
        <w:rPr>
          <w:szCs w:val="24"/>
        </w:rPr>
        <w:t>; only</w:t>
      </w:r>
      <w:r>
        <w:rPr>
          <w:szCs w:val="24"/>
        </w:rPr>
        <w:t xml:space="preserve"> the new proposed changes are shown in </w:t>
      </w:r>
      <w:r w:rsidRPr="004B0F80">
        <w:rPr>
          <w:szCs w:val="24"/>
        </w:rPr>
        <w:t>track changes.  Note that only the relevant sections have been included in this proposal.</w:t>
      </w:r>
    </w:p>
    <w:p w14:paraId="57A13DE7" w14:textId="2619FFAC" w:rsidR="00445C95" w:rsidRDefault="00445C95">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45C95" w:rsidRPr="00AD66D2" w14:paraId="79C02DD5" w14:textId="77777777" w:rsidTr="00B93110">
        <w:trPr>
          <w:cantSplit/>
        </w:trPr>
        <w:tc>
          <w:tcPr>
            <w:tcW w:w="6487" w:type="dxa"/>
            <w:vAlign w:val="center"/>
          </w:tcPr>
          <w:p w14:paraId="7321A601" w14:textId="77777777" w:rsidR="00445C95" w:rsidRPr="00AD66D2" w:rsidRDefault="00445C95" w:rsidP="00B93110">
            <w:pPr>
              <w:shd w:val="solid" w:color="FFFFFF" w:fill="FFFFFF"/>
              <w:spacing w:before="0"/>
              <w:rPr>
                <w:rFonts w:ascii="Verdana" w:hAnsi="Verdana" w:cs="Times New Roman Bold"/>
                <w:b/>
                <w:bCs/>
                <w:sz w:val="26"/>
                <w:szCs w:val="26"/>
              </w:rPr>
            </w:pPr>
            <w:r w:rsidRPr="00AD66D2">
              <w:rPr>
                <w:rFonts w:ascii="Verdana" w:hAnsi="Verdana" w:cs="Times New Roman Bold"/>
                <w:b/>
                <w:bCs/>
                <w:sz w:val="26"/>
                <w:szCs w:val="26"/>
              </w:rPr>
              <w:lastRenderedPageBreak/>
              <w:t>Radiocommunication Study Groups</w:t>
            </w:r>
          </w:p>
        </w:tc>
        <w:tc>
          <w:tcPr>
            <w:tcW w:w="3402" w:type="dxa"/>
          </w:tcPr>
          <w:p w14:paraId="6CEA7610" w14:textId="1AECA4FA" w:rsidR="00445C95" w:rsidRPr="00AD66D2" w:rsidRDefault="00445C95" w:rsidP="00B93110">
            <w:pPr>
              <w:shd w:val="solid" w:color="FFFFFF" w:fill="FFFFFF"/>
              <w:spacing w:before="0" w:line="240" w:lineRule="atLeast"/>
            </w:pPr>
            <w:bookmarkStart w:id="6" w:name="ditulogo"/>
            <w:bookmarkEnd w:id="6"/>
            <w:r w:rsidRPr="00AD66D2">
              <w:rPr>
                <w:noProof/>
              </w:rPr>
              <w:drawing>
                <wp:inline distT="0" distB="0" distL="0" distR="0" wp14:anchorId="2C00F07C" wp14:editId="57B4BE86">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45C95" w:rsidRPr="00AD66D2" w14:paraId="496A3D6C" w14:textId="77777777" w:rsidTr="00B93110">
        <w:trPr>
          <w:cantSplit/>
        </w:trPr>
        <w:tc>
          <w:tcPr>
            <w:tcW w:w="6487" w:type="dxa"/>
            <w:tcBorders>
              <w:bottom w:val="single" w:sz="12" w:space="0" w:color="auto"/>
            </w:tcBorders>
          </w:tcPr>
          <w:p w14:paraId="5CAB457B" w14:textId="77777777" w:rsidR="00445C95" w:rsidRPr="00AD66D2" w:rsidRDefault="00445C95" w:rsidP="00B9311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1955853" w14:textId="77777777" w:rsidR="00445C95" w:rsidRPr="00AD66D2" w:rsidRDefault="00445C95" w:rsidP="00B93110">
            <w:pPr>
              <w:shd w:val="solid" w:color="FFFFFF" w:fill="FFFFFF"/>
              <w:spacing w:before="0" w:after="48" w:line="240" w:lineRule="atLeast"/>
              <w:rPr>
                <w:sz w:val="22"/>
                <w:szCs w:val="22"/>
              </w:rPr>
            </w:pPr>
          </w:p>
        </w:tc>
      </w:tr>
      <w:tr w:rsidR="00445C95" w:rsidRPr="00AD66D2" w14:paraId="4BF9D931" w14:textId="77777777" w:rsidTr="00B93110">
        <w:trPr>
          <w:cantSplit/>
        </w:trPr>
        <w:tc>
          <w:tcPr>
            <w:tcW w:w="6487" w:type="dxa"/>
            <w:tcBorders>
              <w:top w:val="single" w:sz="12" w:space="0" w:color="auto"/>
            </w:tcBorders>
          </w:tcPr>
          <w:p w14:paraId="0BC326D6" w14:textId="77777777" w:rsidR="00445C95" w:rsidRPr="00AD66D2" w:rsidRDefault="00445C95" w:rsidP="00B9311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8B5A7F9" w14:textId="77777777" w:rsidR="00445C95" w:rsidRPr="00AD66D2" w:rsidRDefault="00445C95" w:rsidP="00B93110">
            <w:pPr>
              <w:shd w:val="solid" w:color="FFFFFF" w:fill="FFFFFF"/>
              <w:spacing w:before="0" w:after="48" w:line="240" w:lineRule="atLeast"/>
            </w:pPr>
          </w:p>
        </w:tc>
      </w:tr>
      <w:tr w:rsidR="00445C95" w:rsidRPr="00B306BC" w14:paraId="7448C4EE" w14:textId="77777777" w:rsidTr="00B93110">
        <w:trPr>
          <w:cantSplit/>
        </w:trPr>
        <w:tc>
          <w:tcPr>
            <w:tcW w:w="6487" w:type="dxa"/>
            <w:vMerge w:val="restart"/>
          </w:tcPr>
          <w:p w14:paraId="4B0E0F8E" w14:textId="0E991DEE" w:rsidR="00445C95" w:rsidRPr="00B306BC" w:rsidRDefault="00445C95" w:rsidP="00B93110">
            <w:pPr>
              <w:shd w:val="solid" w:color="FFFFFF" w:fill="FFFFFF"/>
              <w:tabs>
                <w:tab w:val="clear" w:pos="1134"/>
                <w:tab w:val="clear" w:pos="1871"/>
                <w:tab w:val="clear" w:pos="2268"/>
              </w:tabs>
              <w:spacing w:before="0" w:after="120"/>
              <w:ind w:left="1134" w:hanging="1134"/>
              <w:rPr>
                <w:rFonts w:ascii="Verdana" w:hAnsi="Verdana"/>
                <w:sz w:val="20"/>
                <w:lang w:val="fr-FR"/>
              </w:rPr>
            </w:pPr>
            <w:proofErr w:type="gramStart"/>
            <w:r w:rsidRPr="00B306BC">
              <w:rPr>
                <w:rFonts w:ascii="Verdana" w:hAnsi="Verdana"/>
                <w:sz w:val="20"/>
                <w:lang w:val="fr-FR"/>
              </w:rPr>
              <w:t>Source:</w:t>
            </w:r>
            <w:proofErr w:type="gramEnd"/>
            <w:r w:rsidRPr="00B306BC">
              <w:rPr>
                <w:rFonts w:ascii="Verdana" w:hAnsi="Verdana"/>
                <w:sz w:val="20"/>
                <w:lang w:val="fr-FR"/>
              </w:rPr>
              <w:tab/>
            </w:r>
            <w:r w:rsidR="00EE4D7E" w:rsidRPr="00B306BC">
              <w:rPr>
                <w:rFonts w:ascii="Verdana" w:hAnsi="Verdana"/>
                <w:sz w:val="20"/>
                <w:lang w:val="fr-FR"/>
              </w:rPr>
              <w:t>Document 5B/</w:t>
            </w:r>
            <w:r w:rsidR="00EE4D7E">
              <w:rPr>
                <w:rFonts w:ascii="Verdana" w:hAnsi="Verdana" w:hint="eastAsia"/>
                <w:sz w:val="20"/>
                <w:lang w:val="fr-FR" w:eastAsia="ko-KR"/>
              </w:rPr>
              <w:t>TEMP/112</w:t>
            </w:r>
          </w:p>
          <w:p w14:paraId="7577A3DB" w14:textId="77777777" w:rsidR="00445C95" w:rsidRPr="00B306BC" w:rsidRDefault="00445C95" w:rsidP="00B93110">
            <w:pPr>
              <w:shd w:val="solid" w:color="FFFFFF" w:fill="FFFFFF"/>
              <w:tabs>
                <w:tab w:val="clear" w:pos="1134"/>
                <w:tab w:val="clear" w:pos="1871"/>
                <w:tab w:val="clear" w:pos="2268"/>
              </w:tabs>
              <w:spacing w:before="0" w:after="120"/>
              <w:ind w:left="1134" w:hanging="1134"/>
              <w:rPr>
                <w:rFonts w:ascii="Verdana" w:hAnsi="Verdana"/>
                <w:sz w:val="20"/>
                <w:lang w:val="fr-FR"/>
              </w:rPr>
            </w:pPr>
            <w:proofErr w:type="spellStart"/>
            <w:proofErr w:type="gramStart"/>
            <w:r w:rsidRPr="00B306BC">
              <w:rPr>
                <w:rFonts w:ascii="Verdana" w:hAnsi="Verdana"/>
                <w:sz w:val="20"/>
                <w:lang w:val="fr-FR"/>
              </w:rPr>
              <w:t>Subject</w:t>
            </w:r>
            <w:proofErr w:type="spellEnd"/>
            <w:r w:rsidRPr="00B306BC">
              <w:rPr>
                <w:rFonts w:ascii="Verdana" w:hAnsi="Verdana"/>
                <w:sz w:val="20"/>
                <w:lang w:val="fr-FR"/>
              </w:rPr>
              <w:t>:</w:t>
            </w:r>
            <w:proofErr w:type="gramEnd"/>
            <w:r w:rsidRPr="00B306BC">
              <w:rPr>
                <w:rFonts w:ascii="Verdana" w:hAnsi="Verdana"/>
                <w:sz w:val="20"/>
                <w:lang w:val="fr-FR"/>
              </w:rPr>
              <w:tab/>
            </w:r>
            <w:proofErr w:type="spellStart"/>
            <w:r w:rsidRPr="00B306BC">
              <w:rPr>
                <w:rFonts w:ascii="Verdana" w:hAnsi="Verdana"/>
                <w:sz w:val="20"/>
                <w:lang w:val="fr-FR"/>
              </w:rPr>
              <w:t>Recommendation</w:t>
            </w:r>
            <w:proofErr w:type="spellEnd"/>
            <w:r w:rsidRPr="00B306BC">
              <w:rPr>
                <w:rFonts w:ascii="Verdana" w:hAnsi="Verdana"/>
                <w:sz w:val="20"/>
                <w:lang w:val="fr-FR"/>
              </w:rPr>
              <w:t xml:space="preserve"> </w:t>
            </w:r>
            <w:hyperlink r:id="rId9" w:history="1">
              <w:r w:rsidRPr="00B306BC">
                <w:rPr>
                  <w:rStyle w:val="Hyperlink"/>
                  <w:rFonts w:ascii="Verdana" w:hAnsi="Verdana"/>
                  <w:sz w:val="20"/>
                  <w:lang w:val="fr-FR"/>
                </w:rPr>
                <w:t>ITU-R M.1371-5</w:t>
              </w:r>
            </w:hyperlink>
          </w:p>
        </w:tc>
        <w:tc>
          <w:tcPr>
            <w:tcW w:w="3402" w:type="dxa"/>
          </w:tcPr>
          <w:p w14:paraId="3DF20619" w14:textId="77777777" w:rsidR="00EE4D7E" w:rsidRDefault="00EE4D7E" w:rsidP="00EE4D7E">
            <w:pPr>
              <w:pStyle w:val="DocData"/>
              <w:framePr w:hSpace="0" w:wrap="auto" w:hAnchor="text" w:yAlign="inline"/>
              <w:rPr>
                <w:lang w:val="it-IT" w:eastAsia="ko-KR"/>
              </w:rPr>
            </w:pPr>
            <w:r>
              <w:rPr>
                <w:rFonts w:hint="eastAsia"/>
                <w:lang w:val="it-IT" w:eastAsia="ko-KR"/>
              </w:rPr>
              <w:t>Annex 4.4 to</w:t>
            </w:r>
          </w:p>
          <w:p w14:paraId="09D610A2" w14:textId="08E0B1F2" w:rsidR="00445C95" w:rsidRPr="00B306BC" w:rsidRDefault="00EE4D7E" w:rsidP="00EE4D7E">
            <w:pPr>
              <w:pStyle w:val="DocData"/>
              <w:framePr w:hSpace="0" w:wrap="auto" w:hAnchor="text" w:yAlign="inline"/>
              <w:rPr>
                <w:lang w:val="it-IT"/>
              </w:rPr>
            </w:pPr>
            <w:r w:rsidRPr="00B306BC">
              <w:rPr>
                <w:lang w:val="it-IT"/>
              </w:rPr>
              <w:t>Document 5B/</w:t>
            </w:r>
            <w:r>
              <w:rPr>
                <w:rFonts w:hint="eastAsia"/>
                <w:lang w:val="it-IT" w:eastAsia="ko-KR"/>
              </w:rPr>
              <w:t>315-</w:t>
            </w:r>
            <w:r w:rsidRPr="00B306BC">
              <w:rPr>
                <w:lang w:val="it-IT"/>
              </w:rPr>
              <w:t>E</w:t>
            </w:r>
          </w:p>
        </w:tc>
      </w:tr>
      <w:tr w:rsidR="00445C95" w:rsidRPr="00AD66D2" w14:paraId="3F760062" w14:textId="77777777" w:rsidTr="00B93110">
        <w:trPr>
          <w:cantSplit/>
        </w:trPr>
        <w:tc>
          <w:tcPr>
            <w:tcW w:w="6487" w:type="dxa"/>
            <w:vMerge/>
          </w:tcPr>
          <w:p w14:paraId="26B7D380" w14:textId="77777777" w:rsidR="00445C95" w:rsidRPr="00B306BC" w:rsidRDefault="00445C95" w:rsidP="00B93110">
            <w:pPr>
              <w:spacing w:before="60"/>
              <w:jc w:val="center"/>
              <w:rPr>
                <w:b/>
                <w:smallCaps/>
                <w:sz w:val="32"/>
                <w:lang w:val="it-IT" w:eastAsia="zh-CN"/>
              </w:rPr>
            </w:pPr>
          </w:p>
        </w:tc>
        <w:tc>
          <w:tcPr>
            <w:tcW w:w="3402" w:type="dxa"/>
          </w:tcPr>
          <w:p w14:paraId="7539A4D9" w14:textId="4E21103F" w:rsidR="00445C95" w:rsidRPr="00AD66D2" w:rsidRDefault="00EE4D7E" w:rsidP="00B93110">
            <w:pPr>
              <w:pStyle w:val="DocData"/>
              <w:framePr w:hSpace="0" w:wrap="auto" w:hAnchor="text" w:yAlign="inline"/>
            </w:pPr>
            <w:r>
              <w:rPr>
                <w:rFonts w:hint="eastAsia"/>
                <w:lang w:eastAsia="ko-KR"/>
              </w:rPr>
              <w:t>13</w:t>
            </w:r>
            <w:r>
              <w:t xml:space="preserve"> May 2025</w:t>
            </w:r>
          </w:p>
        </w:tc>
      </w:tr>
      <w:tr w:rsidR="00445C95" w:rsidRPr="00AD66D2" w14:paraId="04EF81DA" w14:textId="77777777" w:rsidTr="00B93110">
        <w:trPr>
          <w:cantSplit/>
        </w:trPr>
        <w:tc>
          <w:tcPr>
            <w:tcW w:w="6487" w:type="dxa"/>
            <w:vMerge/>
          </w:tcPr>
          <w:p w14:paraId="2CF98AA4" w14:textId="77777777" w:rsidR="00445C95" w:rsidRPr="00AD66D2" w:rsidRDefault="00445C95" w:rsidP="00B93110">
            <w:pPr>
              <w:spacing w:before="60"/>
              <w:jc w:val="center"/>
              <w:rPr>
                <w:b/>
                <w:smallCaps/>
                <w:sz w:val="32"/>
                <w:lang w:eastAsia="zh-CN"/>
              </w:rPr>
            </w:pPr>
          </w:p>
        </w:tc>
        <w:tc>
          <w:tcPr>
            <w:tcW w:w="3402" w:type="dxa"/>
          </w:tcPr>
          <w:p w14:paraId="7C4883A6" w14:textId="77777777" w:rsidR="00445C95" w:rsidRPr="00AD66D2" w:rsidRDefault="00445C95" w:rsidP="00B93110">
            <w:pPr>
              <w:pStyle w:val="DocData"/>
              <w:framePr w:hSpace="0" w:wrap="auto" w:hAnchor="text" w:yAlign="inline"/>
              <w:rPr>
                <w:rFonts w:eastAsia="SimSun"/>
              </w:rPr>
            </w:pPr>
            <w:r w:rsidRPr="00AD66D2">
              <w:rPr>
                <w:rFonts w:eastAsia="SimSun"/>
              </w:rPr>
              <w:t>English only</w:t>
            </w:r>
          </w:p>
        </w:tc>
      </w:tr>
      <w:tr w:rsidR="00445C95" w:rsidRPr="00AD66D2" w14:paraId="270A50BA" w14:textId="77777777" w:rsidTr="00B93110">
        <w:trPr>
          <w:cantSplit/>
        </w:trPr>
        <w:tc>
          <w:tcPr>
            <w:tcW w:w="9889" w:type="dxa"/>
            <w:gridSpan w:val="2"/>
          </w:tcPr>
          <w:p w14:paraId="73553620" w14:textId="3A9BA673" w:rsidR="00445C95" w:rsidRPr="00AD66D2" w:rsidRDefault="00EE4D7E" w:rsidP="00B93110">
            <w:pPr>
              <w:pStyle w:val="Source"/>
              <w:spacing w:before="720"/>
              <w:rPr>
                <w:lang w:eastAsia="zh-CN"/>
              </w:rPr>
            </w:pPr>
            <w:r w:rsidRPr="00AD66D2">
              <w:rPr>
                <w:rFonts w:eastAsia="MS Mincho"/>
              </w:rPr>
              <w:t xml:space="preserve">Annex </w:t>
            </w:r>
            <w:r>
              <w:rPr>
                <w:rFonts w:eastAsia="Malgun Gothic" w:hint="eastAsia"/>
                <w:lang w:eastAsia="ko-KR"/>
              </w:rPr>
              <w:t>4.4</w:t>
            </w:r>
            <w:r w:rsidRPr="00AD66D2">
              <w:rPr>
                <w:rFonts w:eastAsia="MS Mincho"/>
              </w:rPr>
              <w:t xml:space="preserve"> to </w:t>
            </w:r>
            <w:r w:rsidRPr="00AA4E5F">
              <w:rPr>
                <w:lang w:eastAsia="ja-JP"/>
              </w:rPr>
              <w:t>Working</w:t>
            </w:r>
            <w:r w:rsidRPr="00AD66D2">
              <w:rPr>
                <w:rFonts w:eastAsia="MS Mincho"/>
              </w:rPr>
              <w:t xml:space="preserve"> Party 5B Chair’s Report</w:t>
            </w:r>
          </w:p>
        </w:tc>
      </w:tr>
      <w:tr w:rsidR="00445C95" w:rsidRPr="00AD66D2" w14:paraId="782A96F4" w14:textId="77777777" w:rsidTr="00B93110">
        <w:trPr>
          <w:cantSplit/>
        </w:trPr>
        <w:tc>
          <w:tcPr>
            <w:tcW w:w="9889" w:type="dxa"/>
            <w:gridSpan w:val="2"/>
          </w:tcPr>
          <w:p w14:paraId="51C7C703" w14:textId="77777777" w:rsidR="00445C95" w:rsidRPr="00AD66D2" w:rsidRDefault="00445C95" w:rsidP="00B93110">
            <w:pPr>
              <w:pStyle w:val="Title1"/>
              <w:rPr>
                <w:lang w:eastAsia="zh-CN"/>
              </w:rPr>
            </w:pPr>
            <w:r w:rsidRPr="00AD66D2">
              <w:rPr>
                <w:caps w:val="0"/>
              </w:rPr>
              <w:t>PRELIMINARY DRAFT REVISION OF RECOMMENDATION ITU-R M.1371-5</w:t>
            </w:r>
          </w:p>
        </w:tc>
      </w:tr>
      <w:tr w:rsidR="00445C95" w:rsidRPr="00AD66D2" w14:paraId="086F2C3E" w14:textId="77777777" w:rsidTr="00B93110">
        <w:trPr>
          <w:cantSplit/>
        </w:trPr>
        <w:tc>
          <w:tcPr>
            <w:tcW w:w="9889" w:type="dxa"/>
            <w:gridSpan w:val="2"/>
          </w:tcPr>
          <w:p w14:paraId="14EDF8D1" w14:textId="77777777" w:rsidR="00445C95" w:rsidRPr="00AD66D2" w:rsidRDefault="00445C95" w:rsidP="00B93110">
            <w:pPr>
              <w:pStyle w:val="Title4"/>
              <w:rPr>
                <w:lang w:eastAsia="zh-CN"/>
              </w:rPr>
            </w:pPr>
            <w:r w:rsidRPr="00AD66D2">
              <w:t>Technical characteristics for an automatic identification system using time division multiple access in the VHF maritime mobile frequency band</w:t>
            </w:r>
          </w:p>
        </w:tc>
      </w:tr>
    </w:tbl>
    <w:p w14:paraId="4E723310" w14:textId="77777777" w:rsidR="00256DDE" w:rsidRDefault="00256DDE"/>
    <w:p w14:paraId="08E99EE5" w14:textId="722049DC" w:rsidR="00A3763E" w:rsidRPr="00A3763E" w:rsidRDefault="00A3763E" w:rsidP="00A3763E">
      <w:pPr>
        <w:rPr>
          <w:i/>
          <w:iCs/>
        </w:rPr>
      </w:pPr>
      <w:r w:rsidRPr="00A3763E">
        <w:rPr>
          <w:i/>
          <w:iCs/>
        </w:rPr>
        <w:t>(No additional changes prior to this section)</w:t>
      </w:r>
    </w:p>
    <w:p w14:paraId="1212558F" w14:textId="11E8D6CF" w:rsidR="00445C95" w:rsidRDefault="00445C95"/>
    <w:p w14:paraId="78691B44" w14:textId="77777777" w:rsidR="00E748CF" w:rsidRPr="0096699C" w:rsidRDefault="00E748CF" w:rsidP="00E748CF">
      <w:pPr>
        <w:keepNext/>
        <w:keepLines/>
        <w:spacing w:before="200"/>
        <w:ind w:left="1134" w:hanging="1134"/>
        <w:textAlignment w:val="baseline"/>
        <w:outlineLvl w:val="2"/>
        <w:rPr>
          <w:rFonts w:eastAsia="Batang"/>
          <w:b/>
        </w:rPr>
      </w:pPr>
      <w:bookmarkStart w:id="7" w:name="_Toc197413818"/>
      <w:bookmarkStart w:id="8" w:name="_Toc197414828"/>
      <w:bookmarkStart w:id="9" w:name="_Toc197415709"/>
      <w:r w:rsidRPr="0096699C">
        <w:rPr>
          <w:rFonts w:eastAsia="Batang"/>
          <w:b/>
        </w:rPr>
        <w:t>A2-2.1.4</w:t>
      </w:r>
      <w:r w:rsidRPr="0096699C">
        <w:rPr>
          <w:rFonts w:eastAsia="Batang"/>
          <w:b/>
        </w:rPr>
        <w:tab/>
      </w:r>
      <w:proofErr w:type="gramStart"/>
      <w:r w:rsidRPr="0096699C">
        <w:rPr>
          <w:rFonts w:eastAsia="Batang"/>
          <w:b/>
          <w:lang w:eastAsia="ja-JP"/>
        </w:rPr>
        <w:t>Multi-</w:t>
      </w:r>
      <w:r w:rsidRPr="0096699C">
        <w:rPr>
          <w:rFonts w:eastAsia="Batang"/>
          <w:b/>
        </w:rPr>
        <w:t>channel</w:t>
      </w:r>
      <w:proofErr w:type="gramEnd"/>
      <w:r w:rsidRPr="0096699C">
        <w:rPr>
          <w:rFonts w:eastAsia="Batang"/>
          <w:b/>
        </w:rPr>
        <w:t xml:space="preserve"> operation</w:t>
      </w:r>
      <w:bookmarkEnd w:id="7"/>
      <w:bookmarkEnd w:id="8"/>
      <w:bookmarkEnd w:id="9"/>
    </w:p>
    <w:p w14:paraId="7347F5CA" w14:textId="77777777" w:rsidR="00E748CF" w:rsidRDefault="00E748CF" w:rsidP="00E748CF">
      <w:pPr>
        <w:rPr>
          <w:ins w:id="10" w:author="Johnny Schultz" w:date="2025-07-09T16:41:00Z" w16du:dateUtc="2025-07-09T20:41:00Z"/>
          <w:rFonts w:eastAsia="Batang"/>
        </w:rPr>
      </w:pPr>
      <w:r w:rsidRPr="0096699C">
        <w:rPr>
          <w:rFonts w:eastAsia="Batang"/>
        </w:rPr>
        <w:t xml:space="preserve">The AIS should be capable of </w:t>
      </w:r>
      <w:r w:rsidRPr="0096699C">
        <w:rPr>
          <w:rFonts w:eastAsia="Batang"/>
          <w:lang w:eastAsia="ja-JP"/>
        </w:rPr>
        <w:t xml:space="preserve">receiving </w:t>
      </w:r>
      <w:r w:rsidRPr="0096699C">
        <w:rPr>
          <w:rFonts w:eastAsia="Batang"/>
        </w:rPr>
        <w:t xml:space="preserve">on </w:t>
      </w:r>
      <w:del w:id="11" w:author="Johnny Schultz" w:date="2025-07-09T10:39:00Z" w16du:dateUtc="2025-07-09T14:39:00Z">
        <w:r w:rsidRPr="0096699C" w:rsidDel="0096699C">
          <w:rPr>
            <w:rFonts w:eastAsia="Batang"/>
          </w:rPr>
          <w:delText>two</w:delText>
        </w:r>
      </w:del>
      <w:ins w:id="12" w:author="Johnny Schultz" w:date="2025-07-09T10:39:00Z" w16du:dateUtc="2025-07-09T14:39:00Z">
        <w:r>
          <w:rPr>
            <w:rFonts w:eastAsia="Batang"/>
          </w:rPr>
          <w:t>three</w:t>
        </w:r>
      </w:ins>
      <w:r w:rsidRPr="0096699C">
        <w:rPr>
          <w:rFonts w:eastAsia="Batang"/>
        </w:rPr>
        <w:t xml:space="preserve"> parallel channels </w:t>
      </w:r>
      <w:r w:rsidRPr="0096699C">
        <w:rPr>
          <w:rFonts w:eastAsia="Batang"/>
          <w:lang w:eastAsia="ja-JP"/>
        </w:rPr>
        <w:t xml:space="preserve">and transmitting on four independent channels </w:t>
      </w:r>
      <w:r w:rsidRPr="0096699C">
        <w:rPr>
          <w:rFonts w:eastAsia="Batang"/>
        </w:rPr>
        <w:t xml:space="preserve">in accordance with § A2-4.1. </w:t>
      </w:r>
      <w:del w:id="13" w:author="Johnny Schultz" w:date="2025-07-09T11:02:00Z" w16du:dateUtc="2025-07-09T15:02:00Z">
        <w:r w:rsidRPr="0096699C" w:rsidDel="008F6EA2">
          <w:rPr>
            <w:rFonts w:eastAsia="Batang"/>
          </w:rPr>
          <w:delText>Two</w:delText>
        </w:r>
      </w:del>
      <w:ins w:id="14" w:author="Johnny Schultz" w:date="2025-07-09T11:02:00Z" w16du:dateUtc="2025-07-09T15:02:00Z">
        <w:r>
          <w:rPr>
            <w:rFonts w:eastAsia="Batang"/>
          </w:rPr>
          <w:t>Three</w:t>
        </w:r>
      </w:ins>
      <w:r w:rsidRPr="0096699C">
        <w:rPr>
          <w:rFonts w:eastAsia="Batang"/>
        </w:rPr>
        <w:t xml:space="preserve"> separate </w:t>
      </w:r>
      <w:ins w:id="15" w:author="Johnny Schultz" w:date="2025-07-09T11:02:00Z" w16du:dateUtc="2025-07-09T15:02:00Z">
        <w:r>
          <w:rPr>
            <w:rFonts w:eastAsia="Batang"/>
          </w:rPr>
          <w:t>AIS</w:t>
        </w:r>
      </w:ins>
      <w:del w:id="16" w:author="Johnny Schultz" w:date="2025-07-09T11:02:00Z" w16du:dateUtc="2025-07-09T15:02:00Z">
        <w:r w:rsidRPr="0096699C" w:rsidDel="008F6EA2">
          <w:rPr>
            <w:rFonts w:eastAsia="Batang"/>
          </w:rPr>
          <w:delText>TDMA</w:delText>
        </w:r>
      </w:del>
      <w:r w:rsidRPr="0096699C">
        <w:rPr>
          <w:rFonts w:eastAsia="Batang"/>
        </w:rPr>
        <w:t xml:space="preserve"> receiving processes should be used to simultaneously receive on </w:t>
      </w:r>
      <w:ins w:id="17" w:author="Johnny Schultz" w:date="2025-07-09T16:48:00Z" w16du:dateUtc="2025-07-09T20:48:00Z">
        <w:r w:rsidRPr="0026059E">
          <w:rPr>
            <w:rFonts w:eastAsia="Batang"/>
          </w:rPr>
          <w:t>AIS channels A</w:t>
        </w:r>
        <w:r>
          <w:rPr>
            <w:rFonts w:eastAsia="Batang"/>
          </w:rPr>
          <w:t>,</w:t>
        </w:r>
        <w:r w:rsidRPr="0026059E">
          <w:rPr>
            <w:rFonts w:eastAsia="Batang"/>
          </w:rPr>
          <w:t xml:space="preserve"> B</w:t>
        </w:r>
        <w:r>
          <w:rPr>
            <w:rFonts w:eastAsia="Batang"/>
          </w:rPr>
          <w:t>, and 2006</w:t>
        </w:r>
      </w:ins>
      <w:del w:id="18" w:author="Johnny Schultz" w:date="2025-07-09T16:48:00Z" w16du:dateUtc="2025-07-09T20:48:00Z">
        <w:r w:rsidDel="0026059E">
          <w:rPr>
            <w:rFonts w:eastAsia="Batang"/>
          </w:rPr>
          <w:delText>three</w:delText>
        </w:r>
        <w:r w:rsidRPr="0096699C" w:rsidDel="0026059E">
          <w:rPr>
            <w:rFonts w:eastAsia="Batang"/>
          </w:rPr>
          <w:delText xml:space="preserve"> independent frequency channels</w:delText>
        </w:r>
      </w:del>
      <w:r w:rsidRPr="0096699C">
        <w:rPr>
          <w:rFonts w:eastAsia="Batang"/>
        </w:rPr>
        <w:t xml:space="preserve">. One TDMA transmitter should be used to alternate </w:t>
      </w:r>
      <w:ins w:id="19" w:author="Johnny Schultz" w:date="2025-07-09T14:20:00Z" w16du:dateUtc="2025-07-09T18:20:00Z">
        <w:r>
          <w:rPr>
            <w:rFonts w:eastAsia="Batang"/>
          </w:rPr>
          <w:t>AIS</w:t>
        </w:r>
      </w:ins>
      <w:del w:id="20" w:author="Johnny Schultz" w:date="2025-07-09T14:20:00Z" w16du:dateUtc="2025-07-09T18:20:00Z">
        <w:r w:rsidRPr="0096699C" w:rsidDel="00E45F86">
          <w:rPr>
            <w:rFonts w:eastAsia="Batang"/>
          </w:rPr>
          <w:delText>TDMA</w:delText>
        </w:r>
      </w:del>
      <w:r w:rsidRPr="0096699C">
        <w:rPr>
          <w:rFonts w:eastAsia="Batang"/>
        </w:rPr>
        <w:t xml:space="preserve"> transmissions on </w:t>
      </w:r>
      <w:r w:rsidRPr="0096699C">
        <w:rPr>
          <w:rFonts w:eastAsia="Batang"/>
          <w:lang w:eastAsia="ja-JP"/>
        </w:rPr>
        <w:t>four </w:t>
      </w:r>
      <w:r w:rsidRPr="0096699C">
        <w:rPr>
          <w:rFonts w:eastAsia="Batang"/>
        </w:rPr>
        <w:t>independent frequency channels.</w:t>
      </w:r>
    </w:p>
    <w:p w14:paraId="17321C01" w14:textId="77777777" w:rsidR="00E748CF" w:rsidRDefault="00E748CF"/>
    <w:p w14:paraId="0B1EF2EC" w14:textId="77777777" w:rsidR="00E748CF" w:rsidRPr="00A3763E" w:rsidRDefault="00E748CF" w:rsidP="00E748CF">
      <w:pPr>
        <w:rPr>
          <w:i/>
          <w:iCs/>
        </w:rPr>
      </w:pPr>
      <w:r w:rsidRPr="00A3763E">
        <w:rPr>
          <w:i/>
          <w:iCs/>
        </w:rPr>
        <w:t>(No additional changes prior to this section)</w:t>
      </w:r>
    </w:p>
    <w:p w14:paraId="095B3578" w14:textId="77777777" w:rsidR="00E748CF" w:rsidRDefault="00E748CF"/>
    <w:p w14:paraId="79BE4F0A" w14:textId="77777777" w:rsidR="00E748CF" w:rsidRPr="0026059E" w:rsidRDefault="00E748CF" w:rsidP="00E748CF">
      <w:pPr>
        <w:keepNext/>
        <w:keepLines/>
        <w:spacing w:before="200"/>
        <w:ind w:left="1134" w:hanging="1134"/>
        <w:textAlignment w:val="baseline"/>
        <w:outlineLvl w:val="1"/>
        <w:rPr>
          <w:rFonts w:eastAsia="Batang"/>
          <w:b/>
        </w:rPr>
      </w:pPr>
      <w:bookmarkStart w:id="21" w:name="_Ref498497785"/>
      <w:bookmarkStart w:id="22" w:name="_Toc96428241"/>
      <w:bookmarkStart w:id="23" w:name="_Toc916265"/>
      <w:bookmarkStart w:id="24" w:name="_Toc48639559"/>
      <w:bookmarkStart w:id="25" w:name="_Toc197413922"/>
      <w:bookmarkStart w:id="26" w:name="_Toc197414932"/>
      <w:bookmarkStart w:id="27" w:name="_Toc197415812"/>
      <w:bookmarkStart w:id="28" w:name="_Toc470591017"/>
      <w:r w:rsidRPr="0026059E">
        <w:rPr>
          <w:rFonts w:eastAsia="Batang"/>
          <w:b/>
        </w:rPr>
        <w:t>A6-3.1</w:t>
      </w:r>
      <w:r w:rsidRPr="0026059E">
        <w:rPr>
          <w:rFonts w:eastAsia="Batang"/>
          <w:b/>
        </w:rPr>
        <w:tab/>
        <w:t>Composition</w:t>
      </w:r>
      <w:bookmarkEnd w:id="21"/>
      <w:bookmarkEnd w:id="22"/>
      <w:bookmarkEnd w:id="23"/>
      <w:bookmarkEnd w:id="24"/>
      <w:bookmarkEnd w:id="25"/>
      <w:bookmarkEnd w:id="26"/>
      <w:bookmarkEnd w:id="27"/>
      <w:r w:rsidRPr="0026059E">
        <w:rPr>
          <w:rFonts w:eastAsia="Batang"/>
          <w:b/>
        </w:rPr>
        <w:t xml:space="preserve"> </w:t>
      </w:r>
      <w:bookmarkEnd w:id="28"/>
    </w:p>
    <w:p w14:paraId="14EB2B45" w14:textId="77777777" w:rsidR="00E748CF" w:rsidRPr="0026059E" w:rsidRDefault="00E748CF" w:rsidP="00E748CF">
      <w:pPr>
        <w:textAlignment w:val="baseline"/>
        <w:rPr>
          <w:rFonts w:eastAsia="Batang"/>
        </w:rPr>
      </w:pPr>
      <w:r w:rsidRPr="0026059E">
        <w:rPr>
          <w:rFonts w:eastAsia="Batang"/>
        </w:rPr>
        <w:t>The Class B “CS” AIS should comprise:</w:t>
      </w:r>
    </w:p>
    <w:p w14:paraId="1CE7BAA1" w14:textId="77777777" w:rsidR="00E748CF" w:rsidRPr="0026059E" w:rsidRDefault="00E748CF" w:rsidP="00E748CF">
      <w:pPr>
        <w:tabs>
          <w:tab w:val="left" w:pos="2608"/>
          <w:tab w:val="left" w:pos="3345"/>
        </w:tabs>
        <w:spacing w:before="80"/>
        <w:ind w:left="1134" w:hanging="1134"/>
        <w:textAlignment w:val="baseline"/>
        <w:rPr>
          <w:rFonts w:eastAsia="Batang"/>
        </w:rPr>
      </w:pPr>
      <w:r w:rsidRPr="0026059E">
        <w:rPr>
          <w:rFonts w:eastAsia="Batang"/>
        </w:rPr>
        <w:t>–</w:t>
      </w:r>
      <w:r w:rsidRPr="0026059E">
        <w:rPr>
          <w:rFonts w:eastAsia="Batang"/>
        </w:rPr>
        <w:tab/>
        <w:t>A communication processor, capable of operating in a part of the VHF maritime mobile service (MMS) frequency band, in support of short-range, VHF, applications.</w:t>
      </w:r>
    </w:p>
    <w:p w14:paraId="00EF6DB0" w14:textId="77777777" w:rsidR="00E748CF" w:rsidRPr="0026059E" w:rsidRDefault="00E748CF" w:rsidP="00E748CF">
      <w:pPr>
        <w:tabs>
          <w:tab w:val="left" w:pos="2608"/>
          <w:tab w:val="left" w:pos="3345"/>
        </w:tabs>
        <w:spacing w:before="80"/>
        <w:ind w:left="1134" w:hanging="1134"/>
        <w:textAlignment w:val="baseline"/>
        <w:rPr>
          <w:rFonts w:eastAsia="Batang"/>
        </w:rPr>
      </w:pPr>
      <w:r w:rsidRPr="0026059E">
        <w:rPr>
          <w:rFonts w:eastAsia="Batang"/>
        </w:rPr>
        <w:t>–</w:t>
      </w:r>
      <w:r w:rsidRPr="0026059E">
        <w:rPr>
          <w:rFonts w:eastAsia="Batang"/>
        </w:rPr>
        <w:tab/>
        <w:t xml:space="preserve">At least one transmitter and </w:t>
      </w:r>
      <w:ins w:id="29" w:author="Johnny Schultz" w:date="2025-07-09T16:42:00Z" w16du:dateUtc="2025-07-09T20:42:00Z">
        <w:r>
          <w:rPr>
            <w:rFonts w:eastAsia="Batang"/>
          </w:rPr>
          <w:t>three</w:t>
        </w:r>
      </w:ins>
      <w:del w:id="30" w:author="Johnny Schultz" w:date="2025-07-09T16:42:00Z" w16du:dateUtc="2025-07-09T20:42:00Z">
        <w:r w:rsidRPr="0026059E" w:rsidDel="0026059E">
          <w:rPr>
            <w:rFonts w:eastAsia="Batang"/>
          </w:rPr>
          <w:delText>two</w:delText>
        </w:r>
      </w:del>
      <w:r w:rsidRPr="0026059E">
        <w:rPr>
          <w:rFonts w:eastAsia="Batang"/>
        </w:rPr>
        <w:t xml:space="preserve"> receiving processes for </w:t>
      </w:r>
      <w:ins w:id="31" w:author="Johnny Schultz" w:date="2025-07-09T16:42:00Z" w16du:dateUtc="2025-07-09T20:42:00Z">
        <w:r>
          <w:rPr>
            <w:rFonts w:eastAsia="Batang"/>
          </w:rPr>
          <w:t>AIS</w:t>
        </w:r>
      </w:ins>
      <w:del w:id="32" w:author="Johnny Schultz" w:date="2025-07-09T16:42:00Z" w16du:dateUtc="2025-07-09T20:42:00Z">
        <w:r w:rsidRPr="0026059E" w:rsidDel="0026059E">
          <w:rPr>
            <w:rFonts w:eastAsia="Batang"/>
          </w:rPr>
          <w:delText>TDMA</w:delText>
        </w:r>
      </w:del>
      <w:r w:rsidRPr="0026059E">
        <w:rPr>
          <w:rFonts w:eastAsia="Batang"/>
        </w:rPr>
        <w:t xml:space="preserve">. The </w:t>
      </w:r>
      <w:ins w:id="33" w:author="Johnny Schultz" w:date="2025-07-09T16:47:00Z" w16du:dateUtc="2025-07-09T20:47:00Z">
        <w:r>
          <w:rPr>
            <w:rFonts w:eastAsia="Batang"/>
          </w:rPr>
          <w:t>three</w:t>
        </w:r>
      </w:ins>
      <w:del w:id="34" w:author="Johnny Schultz" w:date="2025-07-09T16:47:00Z" w16du:dateUtc="2025-07-09T20:47:00Z">
        <w:r w:rsidRPr="0026059E" w:rsidDel="0026059E">
          <w:rPr>
            <w:rFonts w:eastAsia="Batang"/>
          </w:rPr>
          <w:delText>two</w:delText>
        </w:r>
      </w:del>
      <w:r w:rsidRPr="0026059E">
        <w:rPr>
          <w:rFonts w:eastAsia="Batang"/>
        </w:rPr>
        <w:t xml:space="preserve"> </w:t>
      </w:r>
      <w:ins w:id="35" w:author="Johnny Schultz" w:date="2025-07-09T16:42:00Z" w16du:dateUtc="2025-07-09T20:42:00Z">
        <w:r>
          <w:rPr>
            <w:rFonts w:eastAsia="Batang"/>
          </w:rPr>
          <w:t>AIS</w:t>
        </w:r>
      </w:ins>
      <w:del w:id="36" w:author="Johnny Schultz" w:date="2025-07-09T16:42:00Z" w16du:dateUtc="2025-07-09T20:42:00Z">
        <w:r w:rsidRPr="0026059E" w:rsidDel="0026059E">
          <w:rPr>
            <w:rFonts w:eastAsia="Batang"/>
          </w:rPr>
          <w:delText>TDMA</w:delText>
        </w:r>
      </w:del>
      <w:r w:rsidRPr="0026059E">
        <w:rPr>
          <w:rFonts w:eastAsia="Batang"/>
        </w:rPr>
        <w:t xml:space="preserve"> receiving processes should work independently and simultaneously on AIS channels A</w:t>
      </w:r>
      <w:ins w:id="37" w:author="Johnny Schultz" w:date="2025-07-09T16:46:00Z" w16du:dateUtc="2025-07-09T20:46:00Z">
        <w:r>
          <w:rPr>
            <w:rFonts w:eastAsia="Batang"/>
          </w:rPr>
          <w:t>,</w:t>
        </w:r>
      </w:ins>
      <w:r w:rsidRPr="0026059E">
        <w:rPr>
          <w:rFonts w:eastAsia="Batang"/>
        </w:rPr>
        <w:t xml:space="preserve"> </w:t>
      </w:r>
      <w:del w:id="38" w:author="Johnny Schultz" w:date="2025-07-09T16:46:00Z" w16du:dateUtc="2025-07-09T20:46:00Z">
        <w:r w:rsidRPr="0026059E" w:rsidDel="0026059E">
          <w:rPr>
            <w:rFonts w:eastAsia="Batang"/>
          </w:rPr>
          <w:delText xml:space="preserve">and </w:delText>
        </w:r>
      </w:del>
      <w:r w:rsidRPr="0026059E">
        <w:rPr>
          <w:rFonts w:eastAsia="Batang"/>
        </w:rPr>
        <w:t>B</w:t>
      </w:r>
      <w:ins w:id="39" w:author="Johnny Schultz" w:date="2025-07-09T16:42:00Z" w16du:dateUtc="2025-07-09T20:42:00Z">
        <w:r>
          <w:rPr>
            <w:rFonts w:eastAsia="Batang"/>
          </w:rPr>
          <w:t xml:space="preserve">, and </w:t>
        </w:r>
      </w:ins>
      <w:ins w:id="40" w:author="Johnny Schultz" w:date="2025-07-09T16:43:00Z" w16du:dateUtc="2025-07-09T20:43:00Z">
        <w:r>
          <w:rPr>
            <w:rFonts w:eastAsia="Batang"/>
          </w:rPr>
          <w:t>2006</w:t>
        </w:r>
      </w:ins>
      <w:r w:rsidRPr="0026059E">
        <w:rPr>
          <w:rFonts w:eastAsia="Batang"/>
        </w:rPr>
        <w:t>.</w:t>
      </w:r>
    </w:p>
    <w:p w14:paraId="7C4F9914" w14:textId="77777777" w:rsidR="00E748CF" w:rsidRPr="009568B2" w:rsidRDefault="00E748CF" w:rsidP="00E748CF">
      <w:pPr>
        <w:tabs>
          <w:tab w:val="left" w:pos="2608"/>
          <w:tab w:val="left" w:pos="3345"/>
        </w:tabs>
        <w:spacing w:before="80"/>
        <w:ind w:left="1134" w:hanging="1134"/>
        <w:textAlignment w:val="baseline"/>
        <w:rPr>
          <w:rFonts w:eastAsia="Batang"/>
        </w:rPr>
      </w:pPr>
      <w:r w:rsidRPr="0026059E">
        <w:rPr>
          <w:rFonts w:eastAsia="Batang"/>
        </w:rPr>
        <w:t>–</w:t>
      </w:r>
      <w:r w:rsidRPr="0026059E">
        <w:rPr>
          <w:rFonts w:eastAsia="Batang"/>
        </w:rPr>
        <w:tab/>
      </w:r>
      <w:r w:rsidRPr="009568B2">
        <w:rPr>
          <w:rFonts w:eastAsia="Batang"/>
        </w:rPr>
        <w:t xml:space="preserve">An internal GNSS position sensor, which provides a resolution of one ten thousandth of a minute of arc and uses the WGS-84 datum (see § </w:t>
      </w:r>
      <w:ins w:id="41" w:author="Bober, Stefan" w:date="2024-05-20T10:04:00Z">
        <w:r w:rsidRPr="009568B2">
          <w:rPr>
            <w:rFonts w:eastAsia="Batang"/>
          </w:rPr>
          <w:t>A6-</w:t>
        </w:r>
      </w:ins>
      <w:r w:rsidRPr="009568B2">
        <w:rPr>
          <w:rFonts w:eastAsia="Batang"/>
        </w:rPr>
        <w:t>3.3).</w:t>
      </w:r>
    </w:p>
    <w:p w14:paraId="14B0918D" w14:textId="77777777" w:rsidR="00E748CF" w:rsidRDefault="00E748CF" w:rsidP="00E748CF">
      <w:pPr>
        <w:rPr>
          <w:ins w:id="42" w:author="Johnny Schultz" w:date="2025-07-10T12:36:00Z" w16du:dateUtc="2025-07-10T16:36:00Z"/>
        </w:rPr>
      </w:pPr>
    </w:p>
    <w:p w14:paraId="54CC81D9" w14:textId="77777777" w:rsidR="00E748CF" w:rsidRDefault="00E748CF" w:rsidP="00E748CF"/>
    <w:p w14:paraId="449E4171" w14:textId="77777777" w:rsidR="00E748CF" w:rsidRPr="009568B2" w:rsidRDefault="00E748CF" w:rsidP="00E748CF">
      <w:pPr>
        <w:keepNext/>
        <w:keepLines/>
        <w:spacing w:before="200"/>
        <w:ind w:left="1134" w:hanging="1134"/>
        <w:textAlignment w:val="baseline"/>
        <w:outlineLvl w:val="1"/>
        <w:rPr>
          <w:rFonts w:eastAsia="Batang"/>
          <w:b/>
        </w:rPr>
      </w:pPr>
      <w:bookmarkStart w:id="43" w:name="_Toc96428242"/>
      <w:bookmarkStart w:id="44" w:name="_Ref40698147"/>
      <w:bookmarkStart w:id="45" w:name="_Toc48639560"/>
      <w:bookmarkStart w:id="46" w:name="_Toc197413923"/>
      <w:bookmarkStart w:id="47" w:name="_Toc197414933"/>
      <w:bookmarkStart w:id="48" w:name="_Toc197415813"/>
      <w:r w:rsidRPr="009568B2">
        <w:rPr>
          <w:rFonts w:eastAsia="Batang"/>
          <w:b/>
        </w:rPr>
        <w:lastRenderedPageBreak/>
        <w:t>A6-3.2</w:t>
      </w:r>
      <w:r w:rsidRPr="009568B2">
        <w:rPr>
          <w:rFonts w:eastAsia="Batang"/>
          <w:b/>
        </w:rPr>
        <w:tab/>
        <w:t>Operating frequency channels</w:t>
      </w:r>
      <w:bookmarkEnd w:id="43"/>
      <w:bookmarkEnd w:id="44"/>
      <w:bookmarkEnd w:id="45"/>
      <w:bookmarkEnd w:id="46"/>
      <w:bookmarkEnd w:id="47"/>
      <w:bookmarkEnd w:id="48"/>
    </w:p>
    <w:p w14:paraId="06415D34" w14:textId="77777777" w:rsidR="00E748CF" w:rsidRPr="009568B2" w:rsidRDefault="00E748CF" w:rsidP="00E748CF">
      <w:pPr>
        <w:textAlignment w:val="baseline"/>
        <w:rPr>
          <w:rFonts w:eastAsia="Batang"/>
        </w:rPr>
      </w:pPr>
      <w:r w:rsidRPr="009568B2">
        <w:rPr>
          <w:rFonts w:eastAsia="Batang"/>
        </w:rPr>
        <w:t xml:space="preserve">The Class B “CS” AIS station should operate at AIS 1 and AIS </w:t>
      </w:r>
      <w:r w:rsidRPr="00EE727F">
        <w:rPr>
          <w:rFonts w:eastAsia="Batang"/>
        </w:rPr>
        <w:t>2</w:t>
      </w:r>
      <w:ins w:id="49" w:author="Johnny Schultz" w:date="2025-07-10T12:23:00Z" w16du:dateUtc="2025-07-10T16:23:00Z">
        <w:r w:rsidRPr="00EE727F">
          <w:rPr>
            <w:rFonts w:eastAsia="Batang"/>
          </w:rPr>
          <w:t xml:space="preserve"> and </w:t>
        </w:r>
      </w:ins>
      <w:ins w:id="50" w:author="Johnny Schultz" w:date="2025-07-10T12:30:00Z" w16du:dateUtc="2025-07-10T16:30:00Z">
        <w:r w:rsidRPr="00EE727F">
          <w:rPr>
            <w:rFonts w:eastAsia="Batang"/>
            <w:lang w:eastAsia="ja-JP"/>
          </w:rPr>
          <w:t>channel 2006 (160.9 MHz) for reception of transmissions by AMRD Group B using AIS technology in accordance with Recommendation ITU-R M.2135.</w:t>
        </w:r>
      </w:ins>
      <w:r w:rsidRPr="009568B2">
        <w:rPr>
          <w:rFonts w:eastAsia="Batang"/>
        </w:rPr>
        <w:t xml:space="preserve"> </w:t>
      </w:r>
    </w:p>
    <w:p w14:paraId="4A06963C" w14:textId="77777777" w:rsidR="00E748CF" w:rsidRDefault="00E748CF"/>
    <w:p w14:paraId="6DE2E8FB" w14:textId="77777777" w:rsidR="00E748CF" w:rsidRPr="00A3763E" w:rsidRDefault="00E748CF" w:rsidP="00E748CF">
      <w:pPr>
        <w:rPr>
          <w:i/>
          <w:iCs/>
        </w:rPr>
      </w:pPr>
      <w:r w:rsidRPr="00A3763E">
        <w:rPr>
          <w:i/>
          <w:iCs/>
        </w:rPr>
        <w:t>(No additional changes prior to this section)</w:t>
      </w:r>
    </w:p>
    <w:p w14:paraId="512E0782" w14:textId="77777777" w:rsidR="00E748CF" w:rsidRDefault="00E748CF"/>
    <w:p w14:paraId="5CC7F394" w14:textId="77777777" w:rsidR="00E748CF" w:rsidRPr="009568B2" w:rsidRDefault="00E748CF" w:rsidP="00E748CF">
      <w:pPr>
        <w:keepNext/>
        <w:keepLines/>
        <w:spacing w:before="200"/>
        <w:ind w:left="1134" w:hanging="1134"/>
        <w:textAlignment w:val="baseline"/>
        <w:outlineLvl w:val="3"/>
        <w:rPr>
          <w:rFonts w:eastAsia="Batang"/>
          <w:b/>
        </w:rPr>
      </w:pPr>
      <w:r w:rsidRPr="009568B2">
        <w:rPr>
          <w:rFonts w:eastAsia="Batang"/>
          <w:b/>
        </w:rPr>
        <w:t>A6-4.2.1.1</w:t>
      </w:r>
      <w:r w:rsidRPr="009568B2">
        <w:rPr>
          <w:rFonts w:eastAsia="Batang"/>
          <w:b/>
        </w:rPr>
        <w:tab/>
        <w:t>Dual channel operation</w:t>
      </w:r>
    </w:p>
    <w:p w14:paraId="7DD85DE3" w14:textId="77777777" w:rsidR="00E748CF" w:rsidRPr="009568B2" w:rsidRDefault="00E748CF" w:rsidP="00E748CF">
      <w:pPr>
        <w:textAlignment w:val="baseline"/>
        <w:rPr>
          <w:rFonts w:eastAsia="Batang"/>
        </w:rPr>
      </w:pPr>
      <w:r w:rsidRPr="009568B2">
        <w:rPr>
          <w:rFonts w:eastAsia="Batang"/>
        </w:rPr>
        <w:t xml:space="preserve">The AIS should be capable of operating on </w:t>
      </w:r>
      <w:ins w:id="51" w:author="Johnny Schultz" w:date="2025-07-10T12:25:00Z" w16du:dateUtc="2025-07-10T16:25:00Z">
        <w:r>
          <w:rPr>
            <w:rFonts w:eastAsia="Batang"/>
          </w:rPr>
          <w:t>three</w:t>
        </w:r>
      </w:ins>
      <w:del w:id="52" w:author="Johnny Schultz" w:date="2025-07-10T12:26:00Z" w16du:dateUtc="2025-07-10T16:26:00Z">
        <w:r w:rsidRPr="009568B2" w:rsidDel="00EE727F">
          <w:rPr>
            <w:rFonts w:eastAsia="Batang"/>
          </w:rPr>
          <w:delText>two</w:delText>
        </w:r>
      </w:del>
      <w:r w:rsidRPr="009568B2">
        <w:rPr>
          <w:rFonts w:eastAsia="Batang"/>
        </w:rPr>
        <w:t xml:space="preserve"> parallel channels in accordance with § A6-</w:t>
      </w:r>
      <w:ins w:id="53" w:author="Johnny Schultz" w:date="2025-07-10T12:34:00Z" w16du:dateUtc="2025-07-10T16:34:00Z">
        <w:r>
          <w:rPr>
            <w:rFonts w:eastAsia="Batang"/>
          </w:rPr>
          <w:t>3.2</w:t>
        </w:r>
      </w:ins>
      <w:del w:id="54" w:author="Johnny Schultz" w:date="2025-07-10T12:34:00Z" w16du:dateUtc="2025-07-10T16:34:00Z">
        <w:r w:rsidRPr="009568B2" w:rsidDel="00EE727F">
          <w:rPr>
            <w:rFonts w:eastAsia="Batang"/>
          </w:rPr>
          <w:delText>4.41</w:delText>
        </w:r>
      </w:del>
      <w:r w:rsidRPr="009568B2">
        <w:rPr>
          <w:rFonts w:eastAsia="Batang"/>
        </w:rPr>
        <w:t xml:space="preserve">. </w:t>
      </w:r>
      <w:ins w:id="55" w:author="Johnny Schultz" w:date="2025-07-10T12:34:00Z" w16du:dateUtc="2025-07-10T16:34:00Z">
        <w:r>
          <w:rPr>
            <w:rFonts w:eastAsia="Batang"/>
          </w:rPr>
          <w:t>Three</w:t>
        </w:r>
      </w:ins>
      <w:del w:id="56" w:author="Johnny Schultz" w:date="2025-07-10T12:34:00Z" w16du:dateUtc="2025-07-10T16:34:00Z">
        <w:r w:rsidRPr="009568B2" w:rsidDel="00EE727F">
          <w:rPr>
            <w:rFonts w:eastAsia="Batang"/>
          </w:rPr>
          <w:delText>Two</w:delText>
        </w:r>
      </w:del>
      <w:r w:rsidRPr="009568B2">
        <w:rPr>
          <w:rFonts w:eastAsia="Batang"/>
        </w:rPr>
        <w:t xml:space="preserve"> separate </w:t>
      </w:r>
      <w:ins w:id="57" w:author="Johnny Schultz" w:date="2025-07-10T12:34:00Z" w16du:dateUtc="2025-07-10T16:34:00Z">
        <w:r>
          <w:rPr>
            <w:rFonts w:eastAsia="Batang"/>
          </w:rPr>
          <w:t>AIS</w:t>
        </w:r>
      </w:ins>
      <w:del w:id="58" w:author="Johnny Schultz" w:date="2025-07-10T12:34:00Z" w16du:dateUtc="2025-07-10T16:34:00Z">
        <w:r w:rsidRPr="009568B2" w:rsidDel="00EE727F">
          <w:rPr>
            <w:rFonts w:eastAsia="Batang"/>
          </w:rPr>
          <w:delText>TDMA</w:delText>
        </w:r>
      </w:del>
      <w:r w:rsidRPr="009568B2">
        <w:rPr>
          <w:rFonts w:eastAsia="Batang"/>
        </w:rPr>
        <w:t xml:space="preserve"> receive channels or processes should be used to simultaneously receive information on </w:t>
      </w:r>
      <w:ins w:id="59" w:author="Johnny Schultz" w:date="2025-07-10T12:34:00Z" w16du:dateUtc="2025-07-10T16:34:00Z">
        <w:r>
          <w:rPr>
            <w:rFonts w:eastAsia="Batang"/>
          </w:rPr>
          <w:t>three</w:t>
        </w:r>
      </w:ins>
      <w:del w:id="60" w:author="Johnny Schultz" w:date="2025-07-10T12:34:00Z" w16du:dateUtc="2025-07-10T16:34:00Z">
        <w:r w:rsidRPr="009568B2" w:rsidDel="00EE727F">
          <w:rPr>
            <w:rFonts w:eastAsia="Batang"/>
          </w:rPr>
          <w:delText>two</w:delText>
        </w:r>
      </w:del>
      <w:r w:rsidRPr="009568B2">
        <w:rPr>
          <w:rFonts w:eastAsia="Batang"/>
        </w:rPr>
        <w:t xml:space="preserve"> independent frequency channels. One </w:t>
      </w:r>
      <w:ins w:id="61" w:author="Johnny Schultz" w:date="2025-07-10T12:34:00Z" w16du:dateUtc="2025-07-10T16:34:00Z">
        <w:r>
          <w:rPr>
            <w:rFonts w:eastAsia="Batang"/>
          </w:rPr>
          <w:t>AIS</w:t>
        </w:r>
      </w:ins>
      <w:del w:id="62" w:author="Johnny Schultz" w:date="2025-07-10T12:34:00Z" w16du:dateUtc="2025-07-10T16:34:00Z">
        <w:r w:rsidRPr="009568B2" w:rsidDel="00EE727F">
          <w:rPr>
            <w:rFonts w:eastAsia="Batang"/>
          </w:rPr>
          <w:delText>TDMA</w:delText>
        </w:r>
      </w:del>
      <w:r w:rsidRPr="009568B2">
        <w:rPr>
          <w:rFonts w:eastAsia="Batang"/>
        </w:rPr>
        <w:t xml:space="preserve"> transmitter should be used to alternate </w:t>
      </w:r>
      <w:ins w:id="63" w:author="Johnny Schultz" w:date="2025-07-10T12:34:00Z" w16du:dateUtc="2025-07-10T16:34:00Z">
        <w:r>
          <w:rPr>
            <w:rFonts w:eastAsia="Batang"/>
          </w:rPr>
          <w:t>AIS</w:t>
        </w:r>
      </w:ins>
      <w:del w:id="64" w:author="Johnny Schultz" w:date="2025-07-10T12:34:00Z" w16du:dateUtc="2025-07-10T16:34:00Z">
        <w:r w:rsidRPr="009568B2" w:rsidDel="00EE727F">
          <w:rPr>
            <w:rFonts w:eastAsia="Batang"/>
          </w:rPr>
          <w:delText>TDMA</w:delText>
        </w:r>
      </w:del>
      <w:r w:rsidRPr="009568B2">
        <w:rPr>
          <w:rFonts w:eastAsia="Batang"/>
        </w:rPr>
        <w:t xml:space="preserve"> transmissions on two independent frequency channels. </w:t>
      </w:r>
    </w:p>
    <w:p w14:paraId="7096C798" w14:textId="77777777" w:rsidR="00E748CF" w:rsidRPr="009568B2" w:rsidDel="00EE727F" w:rsidRDefault="00E748CF" w:rsidP="00E748CF">
      <w:pPr>
        <w:textAlignment w:val="baseline"/>
        <w:rPr>
          <w:del w:id="65" w:author="Johnny Schultz" w:date="2025-07-10T12:35:00Z" w16du:dateUtc="2025-07-10T16:35:00Z"/>
          <w:rFonts w:eastAsia="Batang"/>
        </w:rPr>
      </w:pPr>
      <w:del w:id="66" w:author="Johnny Schultz" w:date="2025-07-10T12:35:00Z" w16du:dateUtc="2025-07-10T16:35:00Z">
        <w:r w:rsidRPr="009568B2" w:rsidDel="00EE727F">
          <w:rPr>
            <w:rFonts w:eastAsia="Batang"/>
          </w:rPr>
          <w:delText>Data transmissions should default to AIS 1 and AIS 2 unless otherwise specified by a competent authority, as described in § A6-4.4.1 and § A6-4.6.</w:delText>
        </w:r>
      </w:del>
    </w:p>
    <w:p w14:paraId="51AC5F11" w14:textId="77777777" w:rsidR="00E748CF" w:rsidRDefault="00E748CF"/>
    <w:p w14:paraId="56D46AA3" w14:textId="77777777" w:rsidR="00B8519B" w:rsidRPr="00A3763E" w:rsidRDefault="00B8519B" w:rsidP="00B8519B">
      <w:pPr>
        <w:rPr>
          <w:i/>
          <w:iCs/>
        </w:rPr>
      </w:pPr>
      <w:r w:rsidRPr="00A3763E">
        <w:rPr>
          <w:i/>
          <w:iCs/>
        </w:rPr>
        <w:t>(No additional changes prior to this section)</w:t>
      </w:r>
    </w:p>
    <w:p w14:paraId="6675F8BD" w14:textId="6636959F" w:rsidR="00B8519B" w:rsidRDefault="0086735D">
      <w:r>
        <w:t>[</w:t>
      </w:r>
      <w:r w:rsidR="00701F40">
        <w:rPr>
          <w:i/>
          <w:iCs/>
        </w:rPr>
        <w:t>Editor’s</w:t>
      </w:r>
      <w:r w:rsidRPr="00701F40">
        <w:rPr>
          <w:i/>
          <w:iCs/>
        </w:rPr>
        <w:t xml:space="preserve"> note: </w:t>
      </w:r>
      <w:r w:rsidR="00701F40">
        <w:rPr>
          <w:i/>
          <w:iCs/>
        </w:rPr>
        <w:t>More</w:t>
      </w:r>
      <w:r w:rsidRPr="00701F40">
        <w:rPr>
          <w:i/>
          <w:iCs/>
        </w:rPr>
        <w:t xml:space="preserve"> work to be done on the following section</w:t>
      </w:r>
      <w:r>
        <w:t>]</w:t>
      </w:r>
    </w:p>
    <w:p w14:paraId="402F4105" w14:textId="77777777" w:rsidR="00B41E1D" w:rsidRPr="00B41E1D" w:rsidRDefault="00B41E1D" w:rsidP="00B41E1D">
      <w:pPr>
        <w:keepNext/>
        <w:keepLines/>
        <w:spacing w:before="200"/>
        <w:textAlignment w:val="baseline"/>
        <w:outlineLvl w:val="1"/>
        <w:rPr>
          <w:rFonts w:eastAsia="Batang"/>
        </w:rPr>
      </w:pPr>
      <w:bookmarkStart w:id="67" w:name="_Toc197413981"/>
      <w:bookmarkStart w:id="68" w:name="_Toc197414991"/>
      <w:bookmarkStart w:id="69" w:name="_Toc197415871"/>
      <w:r w:rsidRPr="00B41E1D">
        <w:rPr>
          <w:rFonts w:eastAsia="Batang"/>
          <w:b/>
        </w:rPr>
        <w:t>A7-3.26</w:t>
      </w:r>
      <w:r w:rsidRPr="00B41E1D">
        <w:rPr>
          <w:rFonts w:eastAsia="Batang"/>
          <w:b/>
        </w:rPr>
        <w:tab/>
      </w:r>
      <w:bookmarkStart w:id="70" w:name="_Hlk183441224"/>
      <w:r w:rsidRPr="00B41E1D">
        <w:rPr>
          <w:rFonts w:eastAsia="Batang"/>
          <w:b/>
        </w:rPr>
        <w:t>Message 28: Aid-to-Navigation Report (Single-slot message)</w:t>
      </w:r>
      <w:bookmarkEnd w:id="67"/>
      <w:bookmarkEnd w:id="68"/>
      <w:bookmarkEnd w:id="69"/>
    </w:p>
    <w:p w14:paraId="6FDE3348" w14:textId="77777777" w:rsidR="00B41E1D" w:rsidRPr="00B41E1D" w:rsidRDefault="00B41E1D" w:rsidP="00B41E1D">
      <w:pPr>
        <w:textAlignment w:val="baseline"/>
        <w:rPr>
          <w:rFonts w:eastAsia="Batang"/>
        </w:rPr>
      </w:pPr>
      <w:r w:rsidRPr="00B41E1D">
        <w:rPr>
          <w:rFonts w:eastAsia="Batang"/>
        </w:rPr>
        <w:t xml:space="preserve">Message 28 provides similar information as AIS Message 21, but in one slot versus two slot, and can be used to report </w:t>
      </w:r>
      <w:proofErr w:type="spellStart"/>
      <w:r w:rsidRPr="00B41E1D">
        <w:rPr>
          <w:rFonts w:eastAsia="Batang"/>
        </w:rPr>
        <w:t>MAtoN</w:t>
      </w:r>
      <w:proofErr w:type="spellEnd"/>
      <w:r w:rsidRPr="00B41E1D">
        <w:rPr>
          <w:rFonts w:eastAsia="Batang"/>
        </w:rPr>
        <w:t xml:space="preserve"> direction and speed or provide extended information on the </w:t>
      </w:r>
      <w:proofErr w:type="spellStart"/>
      <w:r w:rsidRPr="00B41E1D">
        <w:rPr>
          <w:rFonts w:eastAsia="Batang"/>
        </w:rPr>
        <w:t>AtoN</w:t>
      </w:r>
      <w:proofErr w:type="spellEnd"/>
      <w:r w:rsidRPr="00B41E1D">
        <w:rPr>
          <w:rFonts w:eastAsia="Batang"/>
        </w:rPr>
        <w:t xml:space="preserve"> (i.e., its height) and what it’s marking (i.e., hazardous area). It may be accompanied by Message 24A - Static Data Report, Part A to provide the charted name of the </w:t>
      </w:r>
      <w:proofErr w:type="spellStart"/>
      <w:r w:rsidRPr="00B41E1D">
        <w:rPr>
          <w:rFonts w:eastAsia="Batang"/>
        </w:rPr>
        <w:t>AtoN</w:t>
      </w:r>
      <w:proofErr w:type="spellEnd"/>
      <w:r w:rsidRPr="00B41E1D">
        <w:rPr>
          <w:rFonts w:eastAsia="Batang"/>
        </w:rPr>
        <w:t>.</w:t>
      </w:r>
    </w:p>
    <w:p w14:paraId="3A624286" w14:textId="77777777" w:rsidR="00B41E1D" w:rsidRPr="00B41E1D" w:rsidRDefault="00B41E1D" w:rsidP="00B41E1D">
      <w:pPr>
        <w:tabs>
          <w:tab w:val="clear" w:pos="1134"/>
          <w:tab w:val="clear" w:pos="1871"/>
          <w:tab w:val="clear" w:pos="2268"/>
        </w:tabs>
        <w:spacing w:before="0"/>
        <w:textAlignment w:val="baseline"/>
        <w:rPr>
          <w:rFonts w:eastAsia="Batang"/>
          <w:szCs w:val="24"/>
        </w:rPr>
      </w:pPr>
      <w:r w:rsidRPr="00B41E1D">
        <w:rPr>
          <w:rFonts w:eastAsia="Batang"/>
          <w:szCs w:val="24"/>
        </w:rPr>
        <w:t xml:space="preserve">This message may also be sent by a vessel to report an </w:t>
      </w:r>
      <w:proofErr w:type="spellStart"/>
      <w:r w:rsidRPr="00B41E1D">
        <w:rPr>
          <w:rFonts w:eastAsia="Batang"/>
          <w:szCs w:val="24"/>
        </w:rPr>
        <w:t>AtoN</w:t>
      </w:r>
      <w:proofErr w:type="spellEnd"/>
      <w:r w:rsidRPr="00B41E1D">
        <w:rPr>
          <w:rFonts w:eastAsia="Batang"/>
          <w:szCs w:val="24"/>
        </w:rPr>
        <w:t xml:space="preserve"> off-position or malfunction, or navigational hazard or obstruction, or to confirm an </w:t>
      </w:r>
      <w:proofErr w:type="spellStart"/>
      <w:r w:rsidRPr="00B41E1D">
        <w:rPr>
          <w:rFonts w:eastAsia="Batang"/>
          <w:szCs w:val="24"/>
        </w:rPr>
        <w:t>AtoN</w:t>
      </w:r>
      <w:proofErr w:type="spellEnd"/>
      <w:r w:rsidRPr="00B41E1D">
        <w:rPr>
          <w:rFonts w:eastAsia="Batang"/>
          <w:szCs w:val="24"/>
        </w:rPr>
        <w:t xml:space="preserve"> position and status.</w:t>
      </w:r>
    </w:p>
    <w:p w14:paraId="669EE1C6" w14:textId="77777777" w:rsidR="00B41E1D" w:rsidRPr="00B41E1D" w:rsidRDefault="00B41E1D" w:rsidP="00B41E1D">
      <w:pPr>
        <w:keepNext/>
        <w:spacing w:before="560" w:after="120"/>
        <w:jc w:val="center"/>
        <w:textAlignment w:val="baseline"/>
        <w:rPr>
          <w:rFonts w:eastAsia="Batang"/>
          <w:caps/>
          <w:sz w:val="20"/>
        </w:rPr>
      </w:pPr>
      <w:r w:rsidRPr="00B41E1D">
        <w:rPr>
          <w:rFonts w:eastAsia="Batang"/>
          <w:caps/>
          <w:sz w:val="20"/>
        </w:rPr>
        <w:t>TABLE A7-41</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B41E1D" w:rsidRPr="00B41E1D" w14:paraId="4E34CEF1" w14:textId="77777777" w:rsidTr="009F075D">
        <w:trPr>
          <w:cantSplit/>
          <w:tblHeader/>
          <w:jc w:val="center"/>
        </w:trPr>
        <w:tc>
          <w:tcPr>
            <w:tcW w:w="1682" w:type="dxa"/>
            <w:shd w:val="clear" w:color="auto" w:fill="FFFFFF"/>
            <w:vAlign w:val="center"/>
          </w:tcPr>
          <w:p w14:paraId="784853A0"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r w:rsidRPr="00B41E1D">
              <w:rPr>
                <w:rFonts w:ascii="Times New Roman Bold" w:eastAsia="Batang" w:hAnsi="Times New Roman Bold" w:cs="Times New Roman Bold"/>
                <w:b/>
                <w:sz w:val="20"/>
              </w:rPr>
              <w:t>Parameter</w:t>
            </w:r>
          </w:p>
        </w:tc>
        <w:tc>
          <w:tcPr>
            <w:tcW w:w="1145" w:type="dxa"/>
            <w:shd w:val="clear" w:color="auto" w:fill="FFFFFF"/>
            <w:vAlign w:val="center"/>
          </w:tcPr>
          <w:p w14:paraId="09BD1425"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r w:rsidRPr="00B41E1D">
              <w:rPr>
                <w:rFonts w:ascii="Times New Roman Bold" w:eastAsia="Batang" w:hAnsi="Times New Roman Bold" w:cs="Times New Roman Bold"/>
                <w:b/>
                <w:sz w:val="20"/>
              </w:rPr>
              <w:t>Bits</w:t>
            </w:r>
          </w:p>
        </w:tc>
        <w:tc>
          <w:tcPr>
            <w:tcW w:w="6806" w:type="dxa"/>
            <w:shd w:val="clear" w:color="auto" w:fill="FFFFFF"/>
            <w:vAlign w:val="center"/>
          </w:tcPr>
          <w:p w14:paraId="35BA7C06"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r w:rsidRPr="00B41E1D">
              <w:rPr>
                <w:rFonts w:ascii="Times New Roman Bold" w:eastAsia="Batang" w:hAnsi="Times New Roman Bold" w:cs="Times New Roman Bold"/>
                <w:b/>
                <w:sz w:val="20"/>
              </w:rPr>
              <w:t>Description</w:t>
            </w:r>
          </w:p>
        </w:tc>
      </w:tr>
      <w:tr w:rsidR="00B41E1D" w:rsidRPr="00B41E1D" w14:paraId="3525B12C" w14:textId="77777777" w:rsidTr="009F075D">
        <w:trPr>
          <w:cantSplit/>
          <w:jc w:val="center"/>
        </w:trPr>
        <w:tc>
          <w:tcPr>
            <w:tcW w:w="1682" w:type="dxa"/>
            <w:vAlign w:val="center"/>
          </w:tcPr>
          <w:p w14:paraId="5AF3C87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Message ID</w:t>
            </w:r>
          </w:p>
        </w:tc>
        <w:tc>
          <w:tcPr>
            <w:tcW w:w="1145" w:type="dxa"/>
            <w:vAlign w:val="center"/>
          </w:tcPr>
          <w:p w14:paraId="555D8F8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6</w:t>
            </w:r>
          </w:p>
        </w:tc>
        <w:tc>
          <w:tcPr>
            <w:tcW w:w="6806" w:type="dxa"/>
            <w:vAlign w:val="center"/>
          </w:tcPr>
          <w:p w14:paraId="0158579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Identifier for this message; always 28.</w:t>
            </w:r>
          </w:p>
        </w:tc>
      </w:tr>
      <w:tr w:rsidR="00B41E1D" w:rsidRPr="00B41E1D" w14:paraId="077FE2F2" w14:textId="77777777" w:rsidTr="009F075D">
        <w:trPr>
          <w:cantSplit/>
          <w:jc w:val="center"/>
        </w:trPr>
        <w:tc>
          <w:tcPr>
            <w:tcW w:w="1682" w:type="dxa"/>
            <w:vAlign w:val="center"/>
          </w:tcPr>
          <w:p w14:paraId="020AB2FD"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Repeat indicator</w:t>
            </w:r>
          </w:p>
        </w:tc>
        <w:tc>
          <w:tcPr>
            <w:tcW w:w="1145" w:type="dxa"/>
            <w:vAlign w:val="center"/>
          </w:tcPr>
          <w:p w14:paraId="6F81564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w:t>
            </w:r>
          </w:p>
        </w:tc>
        <w:tc>
          <w:tcPr>
            <w:tcW w:w="6806" w:type="dxa"/>
            <w:vAlign w:val="center"/>
          </w:tcPr>
          <w:p w14:paraId="4FD708F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Used by the repeater to indicate how many times a message has been repeated.</w:t>
            </w:r>
          </w:p>
        </w:tc>
      </w:tr>
      <w:tr w:rsidR="00B41E1D" w:rsidRPr="00B41E1D" w14:paraId="79AC2189" w14:textId="77777777" w:rsidTr="009F075D">
        <w:trPr>
          <w:cantSplit/>
          <w:jc w:val="center"/>
        </w:trPr>
        <w:tc>
          <w:tcPr>
            <w:tcW w:w="1682" w:type="dxa"/>
            <w:vAlign w:val="center"/>
          </w:tcPr>
          <w:p w14:paraId="5032110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Source ID</w:t>
            </w:r>
          </w:p>
        </w:tc>
        <w:tc>
          <w:tcPr>
            <w:tcW w:w="1145" w:type="dxa"/>
            <w:vAlign w:val="center"/>
          </w:tcPr>
          <w:p w14:paraId="2BC39BA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30</w:t>
            </w:r>
          </w:p>
        </w:tc>
        <w:tc>
          <w:tcPr>
            <w:tcW w:w="6806" w:type="dxa"/>
            <w:vAlign w:val="center"/>
          </w:tcPr>
          <w:p w14:paraId="0A36F6F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Identity (in the MMS) of the source of the message (see RR Art. </w:t>
            </w:r>
            <w:r w:rsidRPr="00B41E1D">
              <w:rPr>
                <w:rFonts w:eastAsia="Batang"/>
                <w:b/>
                <w:bCs/>
                <w:sz w:val="20"/>
              </w:rPr>
              <w:t>19</w:t>
            </w:r>
            <w:r w:rsidRPr="00B41E1D">
              <w:rPr>
                <w:rFonts w:eastAsia="Batang"/>
                <w:sz w:val="20"/>
              </w:rPr>
              <w:t xml:space="preserve"> and Rec. ITU-R M.585)</w:t>
            </w:r>
          </w:p>
        </w:tc>
      </w:tr>
      <w:tr w:rsidR="00B41E1D" w:rsidRPr="00B41E1D" w14:paraId="7CA7E9C5" w14:textId="77777777" w:rsidTr="009F075D">
        <w:trPr>
          <w:cantSplit/>
          <w:jc w:val="center"/>
        </w:trPr>
        <w:tc>
          <w:tcPr>
            <w:tcW w:w="1682" w:type="dxa"/>
            <w:vAlign w:val="center"/>
          </w:tcPr>
          <w:p w14:paraId="5B8F887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Time stamp</w:t>
            </w:r>
          </w:p>
        </w:tc>
        <w:tc>
          <w:tcPr>
            <w:tcW w:w="1145" w:type="dxa"/>
            <w:vAlign w:val="center"/>
          </w:tcPr>
          <w:p w14:paraId="2C74303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6</w:t>
            </w:r>
          </w:p>
        </w:tc>
        <w:tc>
          <w:tcPr>
            <w:tcW w:w="6806" w:type="dxa"/>
            <w:vAlign w:val="center"/>
          </w:tcPr>
          <w:p w14:paraId="0069F9F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B41E1D" w:rsidRPr="00B41E1D" w14:paraId="771897AE" w14:textId="77777777" w:rsidTr="009F075D">
        <w:trPr>
          <w:cantSplit/>
          <w:jc w:val="center"/>
        </w:trPr>
        <w:tc>
          <w:tcPr>
            <w:tcW w:w="1682" w:type="dxa"/>
            <w:vAlign w:val="center"/>
          </w:tcPr>
          <w:p w14:paraId="50C037B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Longitude</w:t>
            </w:r>
          </w:p>
        </w:tc>
        <w:tc>
          <w:tcPr>
            <w:tcW w:w="1145" w:type="dxa"/>
            <w:vAlign w:val="center"/>
          </w:tcPr>
          <w:p w14:paraId="7926F13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28</w:t>
            </w:r>
          </w:p>
        </w:tc>
        <w:tc>
          <w:tcPr>
            <w:tcW w:w="6806" w:type="dxa"/>
            <w:vAlign w:val="center"/>
          </w:tcPr>
          <w:p w14:paraId="660208CD"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Longitude in 1/10 000 min of position of an </w:t>
            </w:r>
            <w:proofErr w:type="spellStart"/>
            <w:r w:rsidRPr="00B41E1D">
              <w:rPr>
                <w:rFonts w:eastAsia="Batang"/>
                <w:sz w:val="20"/>
              </w:rPr>
              <w:t>AtoN</w:t>
            </w:r>
            <w:proofErr w:type="spellEnd"/>
            <w:r w:rsidRPr="00B41E1D">
              <w:rPr>
                <w:rFonts w:eastAsia="Batang"/>
                <w:sz w:val="20"/>
              </w:rPr>
              <w:t xml:space="preserve"> (±180°, East = positive, West = negative, 181 = (6791AC0h) = not available = default)</w:t>
            </w:r>
          </w:p>
        </w:tc>
      </w:tr>
      <w:tr w:rsidR="00B41E1D" w:rsidRPr="00B41E1D" w14:paraId="295CF671" w14:textId="77777777" w:rsidTr="009F075D">
        <w:trPr>
          <w:cantSplit/>
          <w:jc w:val="center"/>
        </w:trPr>
        <w:tc>
          <w:tcPr>
            <w:tcW w:w="1682" w:type="dxa"/>
            <w:vAlign w:val="center"/>
          </w:tcPr>
          <w:p w14:paraId="057FEE0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lastRenderedPageBreak/>
              <w:t>Latitude</w:t>
            </w:r>
          </w:p>
        </w:tc>
        <w:tc>
          <w:tcPr>
            <w:tcW w:w="1145" w:type="dxa"/>
            <w:vAlign w:val="center"/>
          </w:tcPr>
          <w:p w14:paraId="17DBCAF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27</w:t>
            </w:r>
          </w:p>
        </w:tc>
        <w:tc>
          <w:tcPr>
            <w:tcW w:w="6806" w:type="dxa"/>
            <w:vAlign w:val="center"/>
          </w:tcPr>
          <w:p w14:paraId="6606AE6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Latitude in 1/10 000 min of an </w:t>
            </w:r>
            <w:proofErr w:type="spellStart"/>
            <w:r w:rsidRPr="00B41E1D">
              <w:rPr>
                <w:rFonts w:eastAsia="Batang"/>
                <w:sz w:val="20"/>
              </w:rPr>
              <w:t>AtoN</w:t>
            </w:r>
            <w:proofErr w:type="spellEnd"/>
            <w:r w:rsidRPr="00B41E1D">
              <w:rPr>
                <w:rFonts w:eastAsia="Batang"/>
                <w:sz w:val="20"/>
              </w:rPr>
              <w:t xml:space="preserve"> (±90°, North = positive, South = negative, 91 = (3412140h) = not available = default)</w:t>
            </w:r>
          </w:p>
        </w:tc>
      </w:tr>
      <w:tr w:rsidR="00B41E1D" w:rsidRPr="00B41E1D" w14:paraId="0BEF33A1" w14:textId="77777777" w:rsidTr="009F075D">
        <w:trPr>
          <w:cantSplit/>
          <w:jc w:val="center"/>
        </w:trPr>
        <w:tc>
          <w:tcPr>
            <w:tcW w:w="1682" w:type="dxa"/>
            <w:vAlign w:val="center"/>
          </w:tcPr>
          <w:p w14:paraId="6E6704C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Restricted Use Indicator</w:t>
            </w:r>
          </w:p>
        </w:tc>
        <w:tc>
          <w:tcPr>
            <w:tcW w:w="1145" w:type="dxa"/>
            <w:vAlign w:val="center"/>
          </w:tcPr>
          <w:p w14:paraId="012FE55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w:t>
            </w:r>
          </w:p>
        </w:tc>
        <w:tc>
          <w:tcPr>
            <w:tcW w:w="6806" w:type="dxa"/>
            <w:vAlign w:val="center"/>
          </w:tcPr>
          <w:p w14:paraId="257E35B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Denotes where the </w:t>
            </w:r>
            <w:proofErr w:type="spellStart"/>
            <w:r w:rsidRPr="00B41E1D">
              <w:rPr>
                <w:rFonts w:eastAsia="Batang"/>
                <w:sz w:val="20"/>
              </w:rPr>
              <w:t>AtoN</w:t>
            </w:r>
            <w:proofErr w:type="spellEnd"/>
            <w:r w:rsidRPr="00B41E1D">
              <w:rPr>
                <w:rFonts w:eastAsia="Batang"/>
                <w:sz w:val="20"/>
              </w:rPr>
              <w:t xml:space="preserve"> may be operated.</w:t>
            </w:r>
          </w:p>
          <w:p w14:paraId="75DF71A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unrestricted use = default</w:t>
            </w:r>
            <w:r w:rsidRPr="00B41E1D">
              <w:rPr>
                <w:rFonts w:eastAsia="Batang"/>
                <w:sz w:val="20"/>
              </w:rPr>
              <w:br/>
              <w:t>1 = use restricted to territorial waters of the flag state (of MMSI MID)</w:t>
            </w:r>
            <w:r w:rsidRPr="00B41E1D">
              <w:rPr>
                <w:rFonts w:eastAsia="Batang"/>
                <w:sz w:val="20"/>
              </w:rPr>
              <w:br/>
              <w:t>2 = use restricted the Exclusive Economic Zone (EEZ) of the flag state (of MMSI MID)</w:t>
            </w:r>
            <w:r w:rsidRPr="00B41E1D">
              <w:rPr>
                <w:rFonts w:eastAsia="Batang"/>
                <w:sz w:val="20"/>
              </w:rPr>
              <w:br/>
              <w:t>3 = use restricted as defined by its flag state (of MMSI MID)</w:t>
            </w:r>
          </w:p>
          <w:p w14:paraId="1818775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NOTE 1 – Use outside of a restricted area requires permission of the flag state competent authority.</w:t>
            </w:r>
          </w:p>
          <w:p w14:paraId="7DA7081D"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NOTE 2 – This parameter should not be available and reported as 0 if </w:t>
            </w:r>
            <w:proofErr w:type="spellStart"/>
            <w:r w:rsidRPr="00B41E1D">
              <w:rPr>
                <w:rFonts w:eastAsia="Batang"/>
                <w:sz w:val="20"/>
              </w:rPr>
              <w:t>AtoN</w:t>
            </w:r>
            <w:proofErr w:type="spellEnd"/>
            <w:r w:rsidRPr="00B41E1D">
              <w:rPr>
                <w:rFonts w:eastAsia="Batang"/>
                <w:sz w:val="20"/>
              </w:rPr>
              <w:t xml:space="preserve"> Report Originator = 1.</w:t>
            </w:r>
          </w:p>
        </w:tc>
      </w:tr>
      <w:tr w:rsidR="00B41E1D" w:rsidRPr="00B41E1D" w14:paraId="4AAD79D7" w14:textId="77777777" w:rsidTr="009F075D">
        <w:trPr>
          <w:cantSplit/>
          <w:jc w:val="center"/>
        </w:trPr>
        <w:tc>
          <w:tcPr>
            <w:tcW w:w="1682" w:type="dxa"/>
            <w:vAlign w:val="center"/>
          </w:tcPr>
          <w:p w14:paraId="729C5AF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AIS </w:t>
            </w:r>
            <w:proofErr w:type="spellStart"/>
            <w:r w:rsidRPr="00B41E1D">
              <w:rPr>
                <w:rFonts w:eastAsia="Batang"/>
                <w:sz w:val="20"/>
              </w:rPr>
              <w:t>AtoN</w:t>
            </w:r>
            <w:proofErr w:type="spellEnd"/>
            <w:r w:rsidRPr="00B41E1D">
              <w:rPr>
                <w:rFonts w:eastAsia="Batang"/>
                <w:sz w:val="20"/>
              </w:rPr>
              <w:t xml:space="preserve"> Station Type</w:t>
            </w:r>
          </w:p>
        </w:tc>
        <w:tc>
          <w:tcPr>
            <w:tcW w:w="1145" w:type="dxa"/>
            <w:vAlign w:val="center"/>
          </w:tcPr>
          <w:p w14:paraId="735A876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w:t>
            </w:r>
          </w:p>
        </w:tc>
        <w:tc>
          <w:tcPr>
            <w:tcW w:w="6806" w:type="dxa"/>
            <w:vAlign w:val="center"/>
          </w:tcPr>
          <w:p w14:paraId="730953F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Denotes the type of AIS </w:t>
            </w:r>
            <w:proofErr w:type="spellStart"/>
            <w:r w:rsidRPr="00B41E1D">
              <w:rPr>
                <w:rFonts w:eastAsia="Batang"/>
                <w:sz w:val="20"/>
              </w:rPr>
              <w:t>AtoN</w:t>
            </w:r>
            <w:proofErr w:type="spellEnd"/>
            <w:r w:rsidRPr="00B41E1D">
              <w:rPr>
                <w:rFonts w:eastAsia="Batang"/>
                <w:sz w:val="20"/>
              </w:rPr>
              <w:t xml:space="preserve"> station. See IALA Recommendation R0126, The Use of the AIS in Marine </w:t>
            </w:r>
            <w:proofErr w:type="spellStart"/>
            <w:r w:rsidRPr="00B41E1D">
              <w:rPr>
                <w:rFonts w:eastAsia="Batang"/>
                <w:sz w:val="20"/>
              </w:rPr>
              <w:t>AtoN</w:t>
            </w:r>
            <w:proofErr w:type="spellEnd"/>
            <w:r w:rsidRPr="00B41E1D">
              <w:rPr>
                <w:rFonts w:eastAsia="Batang"/>
                <w:sz w:val="20"/>
              </w:rPr>
              <w:t xml:space="preserve"> Services, R1016, Mobile Marine Aids to Navigation (</w:t>
            </w:r>
            <w:proofErr w:type="spellStart"/>
            <w:r w:rsidRPr="00B41E1D">
              <w:rPr>
                <w:rFonts w:eastAsia="Batang"/>
                <w:sz w:val="20"/>
              </w:rPr>
              <w:t>MAtoN</w:t>
            </w:r>
            <w:proofErr w:type="spellEnd"/>
            <w:r w:rsidRPr="00B41E1D">
              <w:rPr>
                <w:rFonts w:eastAsia="Batang"/>
                <w:sz w:val="20"/>
              </w:rPr>
              <w:t>) and IMO MSC Circular 1473, Policy on Use of AIS Aids to Navigation.</w:t>
            </w:r>
          </w:p>
          <w:p w14:paraId="47E6BA3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0 = a physical AIS </w:t>
            </w:r>
            <w:proofErr w:type="spellStart"/>
            <w:r w:rsidRPr="00B41E1D">
              <w:rPr>
                <w:rFonts w:eastAsia="Batang"/>
                <w:sz w:val="20"/>
              </w:rPr>
              <w:t>AtoN</w:t>
            </w:r>
            <w:proofErr w:type="spellEnd"/>
            <w:r w:rsidRPr="00B41E1D">
              <w:rPr>
                <w:rFonts w:eastAsia="Batang"/>
                <w:sz w:val="20"/>
              </w:rPr>
              <w:t xml:space="preserve"> (floating)</w:t>
            </w:r>
            <w:r w:rsidRPr="00B41E1D">
              <w:rPr>
                <w:rFonts w:eastAsia="Batang"/>
                <w:sz w:val="20"/>
              </w:rPr>
              <w:br/>
              <w:t xml:space="preserve">1 = a physical AIS </w:t>
            </w:r>
            <w:proofErr w:type="spellStart"/>
            <w:r w:rsidRPr="00B41E1D">
              <w:rPr>
                <w:rFonts w:eastAsia="Batang"/>
                <w:sz w:val="20"/>
              </w:rPr>
              <w:t>AtoN</w:t>
            </w:r>
            <w:proofErr w:type="spellEnd"/>
            <w:r w:rsidRPr="00B41E1D">
              <w:rPr>
                <w:rFonts w:eastAsia="Batang"/>
                <w:sz w:val="20"/>
              </w:rPr>
              <w:t xml:space="preserve"> (fixed)</w:t>
            </w:r>
          </w:p>
          <w:p w14:paraId="7983A713" w14:textId="6D04972C"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2 = a synthetic predicted AIS </w:t>
            </w:r>
            <w:proofErr w:type="spellStart"/>
            <w:r w:rsidRPr="00B41E1D">
              <w:rPr>
                <w:rFonts w:eastAsia="Batang"/>
                <w:sz w:val="20"/>
              </w:rPr>
              <w:t>AtoN</w:t>
            </w:r>
            <w:proofErr w:type="spellEnd"/>
            <w:r w:rsidRPr="00B41E1D">
              <w:rPr>
                <w:rFonts w:eastAsia="Batang"/>
                <w:sz w:val="20"/>
              </w:rPr>
              <w:br/>
              <w:t xml:space="preserve">3 = a synthetic monitored AIS </w:t>
            </w:r>
            <w:proofErr w:type="spellStart"/>
            <w:r w:rsidRPr="00B41E1D">
              <w:rPr>
                <w:rFonts w:eastAsia="Batang"/>
                <w:sz w:val="20"/>
              </w:rPr>
              <w:t>AtoN</w:t>
            </w:r>
            <w:proofErr w:type="spellEnd"/>
            <w:r w:rsidRPr="00B41E1D">
              <w:rPr>
                <w:rFonts w:eastAsia="Batang"/>
                <w:sz w:val="20"/>
              </w:rPr>
              <w:br/>
              <w:t xml:space="preserve">4 = a virtual AIS </w:t>
            </w:r>
            <w:proofErr w:type="spellStart"/>
            <w:r w:rsidRPr="00B41E1D">
              <w:rPr>
                <w:rFonts w:eastAsia="Batang"/>
                <w:sz w:val="20"/>
              </w:rPr>
              <w:t>AtoN</w:t>
            </w:r>
            <w:proofErr w:type="spellEnd"/>
            <w:r w:rsidRPr="00B41E1D">
              <w:rPr>
                <w:rFonts w:eastAsia="Batang"/>
                <w:sz w:val="20"/>
              </w:rPr>
              <w:br/>
              <w:t xml:space="preserve">5 = a mobile AIS </w:t>
            </w:r>
            <w:proofErr w:type="spellStart"/>
            <w:r w:rsidRPr="00B41E1D">
              <w:rPr>
                <w:rFonts w:eastAsia="Batang"/>
                <w:sz w:val="20"/>
              </w:rPr>
              <w:t>AtoN</w:t>
            </w:r>
            <w:proofErr w:type="spellEnd"/>
            <w:r w:rsidRPr="00B41E1D">
              <w:rPr>
                <w:rFonts w:eastAsia="Batang"/>
                <w:sz w:val="20"/>
              </w:rPr>
              <w:br/>
            </w:r>
            <w:r w:rsidRPr="00B41E1D">
              <w:rPr>
                <w:rFonts w:eastAsia="Batang"/>
                <w:sz w:val="20"/>
              </w:rPr>
              <w:br/>
              <w:t>6-7 = reserved for future use</w:t>
            </w:r>
          </w:p>
        </w:tc>
      </w:tr>
      <w:tr w:rsidR="00B41E1D" w:rsidRPr="00B41E1D" w14:paraId="3D71CA57" w14:textId="77777777" w:rsidTr="009F075D">
        <w:trPr>
          <w:cantSplit/>
          <w:jc w:val="center"/>
        </w:trPr>
        <w:tc>
          <w:tcPr>
            <w:tcW w:w="1682" w:type="dxa"/>
            <w:vAlign w:val="center"/>
          </w:tcPr>
          <w:p w14:paraId="7C28035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Types of </w:t>
            </w:r>
            <w:proofErr w:type="spellStart"/>
            <w:r w:rsidRPr="00B41E1D">
              <w:rPr>
                <w:rFonts w:eastAsia="Batang"/>
                <w:sz w:val="20"/>
              </w:rPr>
              <w:t>AtoN</w:t>
            </w:r>
            <w:proofErr w:type="spellEnd"/>
          </w:p>
        </w:tc>
        <w:tc>
          <w:tcPr>
            <w:tcW w:w="1145" w:type="dxa"/>
            <w:vAlign w:val="center"/>
          </w:tcPr>
          <w:p w14:paraId="261549C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7</w:t>
            </w:r>
          </w:p>
        </w:tc>
        <w:tc>
          <w:tcPr>
            <w:tcW w:w="6806" w:type="dxa"/>
            <w:vAlign w:val="center"/>
          </w:tcPr>
          <w:p w14:paraId="19BCD04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0 = not available = default </w:t>
            </w:r>
          </w:p>
          <w:p w14:paraId="7B8F245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1-127 = refer to message 21 Table 29 or Table BIS 2 below).</w:t>
            </w:r>
          </w:p>
        </w:tc>
      </w:tr>
      <w:tr w:rsidR="00B41E1D" w:rsidRPr="00B41E1D" w14:paraId="69400CD5" w14:textId="77777777" w:rsidTr="009F075D">
        <w:trPr>
          <w:cantSplit/>
          <w:jc w:val="center"/>
        </w:trPr>
        <w:tc>
          <w:tcPr>
            <w:tcW w:w="1682" w:type="dxa"/>
            <w:vAlign w:val="center"/>
          </w:tcPr>
          <w:p w14:paraId="516C300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IALA </w:t>
            </w:r>
            <w:proofErr w:type="spellStart"/>
            <w:r w:rsidRPr="00B41E1D">
              <w:rPr>
                <w:rFonts w:eastAsia="Batang"/>
                <w:sz w:val="20"/>
              </w:rPr>
              <w:t>AtoN</w:t>
            </w:r>
            <w:proofErr w:type="spellEnd"/>
            <w:r w:rsidRPr="00B41E1D">
              <w:rPr>
                <w:rFonts w:eastAsia="Batang"/>
                <w:sz w:val="20"/>
              </w:rPr>
              <w:t xml:space="preserve"> MRN </w:t>
            </w:r>
          </w:p>
        </w:tc>
        <w:tc>
          <w:tcPr>
            <w:tcW w:w="1145" w:type="dxa"/>
            <w:vAlign w:val="center"/>
          </w:tcPr>
          <w:p w14:paraId="3E7ADD1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17</w:t>
            </w:r>
          </w:p>
        </w:tc>
        <w:tc>
          <w:tcPr>
            <w:tcW w:w="6806" w:type="dxa"/>
            <w:vAlign w:val="center"/>
          </w:tcPr>
          <w:p w14:paraId="0A7FF0A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roofErr w:type="spellStart"/>
            <w:r w:rsidRPr="00B41E1D">
              <w:rPr>
                <w:rFonts w:eastAsia="Batang"/>
                <w:sz w:val="20"/>
              </w:rPr>
              <w:t>AtoN</w:t>
            </w:r>
            <w:proofErr w:type="spellEnd"/>
            <w:r w:rsidRPr="00B41E1D">
              <w:rPr>
                <w:rFonts w:eastAsia="Batang"/>
                <w:sz w:val="20"/>
              </w:rPr>
              <w:t xml:space="preserve"> unique IALA Marine Resource Name (MRN). national identification number. The MMSI MID represents the nationality. See IALA Guideline G1143, IALA MRN for </w:t>
            </w:r>
            <w:proofErr w:type="spellStart"/>
            <w:r w:rsidRPr="00B41E1D">
              <w:rPr>
                <w:rFonts w:eastAsia="Batang"/>
                <w:sz w:val="20"/>
              </w:rPr>
              <w:t>AtoN</w:t>
            </w:r>
            <w:proofErr w:type="spellEnd"/>
            <w:r w:rsidRPr="00B41E1D">
              <w:rPr>
                <w:rFonts w:eastAsia="Batang"/>
                <w:sz w:val="20"/>
              </w:rPr>
              <w:t xml:space="preserve">, e.g., </w:t>
            </w:r>
            <w:proofErr w:type="spellStart"/>
            <w:proofErr w:type="gramStart"/>
            <w:r w:rsidRPr="00B41E1D">
              <w:rPr>
                <w:rFonts w:eastAsia="Batang"/>
                <w:sz w:val="20"/>
              </w:rPr>
              <w:t>urn:mrn</w:t>
            </w:r>
            <w:proofErr w:type="gramEnd"/>
            <w:r w:rsidRPr="00B41E1D">
              <w:rPr>
                <w:rFonts w:eastAsia="Batang"/>
                <w:sz w:val="20"/>
              </w:rPr>
              <w:t>:</w:t>
            </w:r>
            <w:proofErr w:type="gramStart"/>
            <w:r w:rsidRPr="00B41E1D">
              <w:rPr>
                <w:rFonts w:eastAsia="Batang"/>
                <w:sz w:val="20"/>
              </w:rPr>
              <w:t>iala:aton</w:t>
            </w:r>
            <w:proofErr w:type="spellEnd"/>
            <w:proofErr w:type="gramEnd"/>
            <w:r w:rsidRPr="00B41E1D">
              <w:rPr>
                <w:rFonts w:eastAsia="Batang"/>
                <w:sz w:val="20"/>
              </w:rPr>
              <w:t>:&lt;ISO 3166-1 alpha-2 code for its nationality&gt;:&lt;national identification number&gt;.</w:t>
            </w:r>
            <w:r w:rsidRPr="00B41E1D">
              <w:rPr>
                <w:rFonts w:eastAsia="Batang"/>
                <w:sz w:val="20"/>
              </w:rPr>
              <w:br/>
            </w:r>
            <w:r w:rsidRPr="00B41E1D">
              <w:rPr>
                <w:rFonts w:eastAsia="Batang"/>
                <w:sz w:val="20"/>
              </w:rPr>
              <w:br/>
              <w:t>000001-131 071, 0 = unassigned or unknown = default.</w:t>
            </w:r>
          </w:p>
        </w:tc>
      </w:tr>
      <w:tr w:rsidR="00B41E1D" w:rsidRPr="00B41E1D" w14:paraId="10BCDDC1" w14:textId="77777777" w:rsidTr="009F075D">
        <w:trPr>
          <w:cantSplit/>
          <w:jc w:val="center"/>
        </w:trPr>
        <w:tc>
          <w:tcPr>
            <w:tcW w:w="1682" w:type="dxa"/>
            <w:vAlign w:val="center"/>
          </w:tcPr>
          <w:p w14:paraId="5939433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roofErr w:type="spellStart"/>
            <w:r w:rsidRPr="00B41E1D">
              <w:rPr>
                <w:rFonts w:eastAsia="Batang"/>
                <w:sz w:val="20"/>
              </w:rPr>
              <w:lastRenderedPageBreak/>
              <w:t>AtoN</w:t>
            </w:r>
            <w:proofErr w:type="spellEnd"/>
            <w:r w:rsidRPr="00B41E1D">
              <w:rPr>
                <w:rFonts w:eastAsia="Batang"/>
                <w:sz w:val="20"/>
              </w:rPr>
              <w:t xml:space="preserve"> Dimensions Type</w:t>
            </w:r>
          </w:p>
        </w:tc>
        <w:tc>
          <w:tcPr>
            <w:tcW w:w="1145" w:type="dxa"/>
            <w:vAlign w:val="center"/>
          </w:tcPr>
          <w:p w14:paraId="04D5384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w:t>
            </w:r>
          </w:p>
        </w:tc>
        <w:tc>
          <w:tcPr>
            <w:tcW w:w="6806" w:type="dxa"/>
            <w:vAlign w:val="center"/>
          </w:tcPr>
          <w:p w14:paraId="02DDC43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Defines what Dimensions A and B represent.</w:t>
            </w:r>
            <w:r w:rsidRPr="00B41E1D">
              <w:rPr>
                <w:rFonts w:eastAsia="Batang"/>
                <w:sz w:val="20"/>
              </w:rPr>
              <w:br/>
            </w:r>
            <w:r w:rsidRPr="00B41E1D">
              <w:rPr>
                <w:rFonts w:eastAsia="Batang"/>
                <w:sz w:val="20"/>
              </w:rPr>
              <w:br/>
              <w:t xml:space="preserve">0 = </w:t>
            </w:r>
            <w:proofErr w:type="spellStart"/>
            <w:r w:rsidRPr="00B41E1D">
              <w:rPr>
                <w:rFonts w:eastAsia="Batang"/>
                <w:sz w:val="20"/>
              </w:rPr>
              <w:t>AtoN</w:t>
            </w:r>
            <w:proofErr w:type="spellEnd"/>
            <w:r w:rsidRPr="00B41E1D">
              <w:rPr>
                <w:rFonts w:eastAsia="Batang"/>
                <w:sz w:val="20"/>
              </w:rPr>
              <w:t xml:space="preserve"> Height and Width. Dimension A = represents a height above mean water (i.e., platform, structure, wind turbine, etc.), in 1-meter steps, 0-510, 511 = height greater than 510 meters; Dimension B = represents a circle radius from the broadcasted position encompassing the structure/object, in 10-meter steps, 0-126, 127 = a circle greater than 1260 meters. Used to convey the physical dimensions of a large </w:t>
            </w:r>
            <w:proofErr w:type="spellStart"/>
            <w:r w:rsidRPr="00B41E1D">
              <w:rPr>
                <w:rFonts w:eastAsia="Batang"/>
                <w:sz w:val="20"/>
              </w:rPr>
              <w:t>AtoN</w:t>
            </w:r>
            <w:proofErr w:type="spellEnd"/>
            <w:r w:rsidRPr="00B41E1D">
              <w:rPr>
                <w:rFonts w:eastAsia="Batang"/>
                <w:sz w:val="20"/>
              </w:rPr>
              <w:t xml:space="preserve"> or structure and assist its sightings. Dimension A = Dimension B = 0 = unknown = default.</w:t>
            </w:r>
            <w:r w:rsidRPr="00B41E1D">
              <w:rPr>
                <w:rFonts w:eastAsia="Batang"/>
                <w:sz w:val="20"/>
              </w:rPr>
              <w:br/>
            </w:r>
            <w:r w:rsidRPr="00B41E1D">
              <w:rPr>
                <w:rFonts w:eastAsia="Batang"/>
                <w:sz w:val="20"/>
              </w:rPr>
              <w:br/>
              <w:t xml:space="preserve">1 = Mobile </w:t>
            </w:r>
            <w:proofErr w:type="spellStart"/>
            <w:r w:rsidRPr="00B41E1D">
              <w:rPr>
                <w:rFonts w:eastAsia="Batang"/>
                <w:sz w:val="20"/>
              </w:rPr>
              <w:t>AtoN</w:t>
            </w:r>
            <w:proofErr w:type="spellEnd"/>
            <w:r w:rsidRPr="00B41E1D">
              <w:rPr>
                <w:rFonts w:eastAsia="Batang"/>
                <w:sz w:val="20"/>
              </w:rPr>
              <w:t xml:space="preserve"> Vector. Dimension A = COG, in true degrees: 0-359 in 1 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dynamically positioned on station, SOG unreported, 62 = purposedly adrift, SOG unreported, 63 = self-propelled, SOG unreported; 64 = tethered, SOG unreported, 65 = SOG unknown = default, 66-127 reserved for future use. </w:t>
            </w:r>
            <w:r w:rsidRPr="00B41E1D">
              <w:rPr>
                <w:rFonts w:eastAsia="Batang"/>
                <w:sz w:val="20"/>
              </w:rPr>
              <w:br/>
            </w:r>
            <w:r w:rsidRPr="00B41E1D">
              <w:rPr>
                <w:rFonts w:eastAsia="Batang"/>
                <w:sz w:val="20"/>
              </w:rPr>
              <w:br/>
              <w:t xml:space="preserve">2 = </w:t>
            </w:r>
            <w:proofErr w:type="spellStart"/>
            <w:r w:rsidRPr="00B41E1D">
              <w:rPr>
                <w:rFonts w:eastAsia="Batang"/>
                <w:sz w:val="20"/>
              </w:rPr>
              <w:t>AtoN</w:t>
            </w:r>
            <w:proofErr w:type="spellEnd"/>
            <w:r w:rsidRPr="00B41E1D">
              <w:rPr>
                <w:rFonts w:eastAsia="Batang"/>
                <w:sz w:val="20"/>
              </w:rPr>
              <w:t xml:space="preserve"> Area/Line. The broadcasted position represents the mid-point of the height and width of a rectangular area denoting the area of the </w:t>
            </w:r>
            <w:proofErr w:type="spellStart"/>
            <w:r w:rsidRPr="00B41E1D">
              <w:rPr>
                <w:rFonts w:eastAsia="Batang"/>
                <w:sz w:val="20"/>
              </w:rPr>
              <w:t>AtoN</w:t>
            </w:r>
            <w:proofErr w:type="spellEnd"/>
            <w:r w:rsidRPr="00B41E1D">
              <w:rPr>
                <w:rFonts w:eastAsia="Batang"/>
                <w:sz w:val="20"/>
              </w:rPr>
              <w:t xml:space="preserve"> description; Dimension A = length of a rectangle area or line, in 10-meter steps, 0 – 510, 511 = length greater than 5100 meters; Dimension B = width of the area, in 10-meter steps, 0 – 126, 127 = width greater than 1260 meters. If Dimension B = 0, then it represents a line. Dimension A = Dimension B = 0 = unknown = default.</w:t>
            </w:r>
            <w:r w:rsidRPr="00B41E1D">
              <w:rPr>
                <w:rFonts w:eastAsia="Batang"/>
                <w:sz w:val="20"/>
              </w:rPr>
              <w:br/>
            </w:r>
            <w:r w:rsidRPr="00B41E1D">
              <w:rPr>
                <w:rFonts w:eastAsia="Batang"/>
                <w:sz w:val="20"/>
              </w:rPr>
              <w:br/>
              <w:t xml:space="preserve">3 = Swing Circle. Dimension A = Dimension B = 0 represents a point = default; Dimension A (in 1-meter steps, 0-127 meters) + Dimension B (in 10-meter steps, 0-1270 meters) = represents a radius from the broadcasted position to convey a large swing circle of this </w:t>
            </w:r>
            <w:proofErr w:type="spellStart"/>
            <w:r w:rsidRPr="00B41E1D">
              <w:rPr>
                <w:rFonts w:eastAsia="Batang"/>
                <w:sz w:val="20"/>
              </w:rPr>
              <w:t>AtoN</w:t>
            </w:r>
            <w:proofErr w:type="spellEnd"/>
            <w:r w:rsidRPr="00B41E1D">
              <w:rPr>
                <w:rFonts w:eastAsia="Batang"/>
                <w:sz w:val="20"/>
              </w:rPr>
              <w:t xml:space="preserve">. </w:t>
            </w:r>
            <w:r w:rsidRPr="00B41E1D">
              <w:rPr>
                <w:rFonts w:eastAsia="Batang"/>
                <w:sz w:val="20"/>
              </w:rPr>
              <w:br/>
            </w:r>
            <w:r w:rsidRPr="00B41E1D">
              <w:rPr>
                <w:rFonts w:eastAsia="Batang"/>
                <w:sz w:val="20"/>
              </w:rPr>
              <w:br/>
              <w:t xml:space="preserve">NOTE: </w:t>
            </w:r>
            <w:proofErr w:type="spellStart"/>
            <w:r w:rsidRPr="00B41E1D">
              <w:rPr>
                <w:rFonts w:eastAsia="Batang"/>
                <w:sz w:val="20"/>
              </w:rPr>
              <w:t>AtoN</w:t>
            </w:r>
            <w:proofErr w:type="spellEnd"/>
            <w:r w:rsidRPr="00B41E1D">
              <w:rPr>
                <w:rFonts w:eastAsia="Batang"/>
                <w:sz w:val="20"/>
              </w:rPr>
              <w:t xml:space="preserve"> Dimension Types may alternate to provide more information about the </w:t>
            </w:r>
            <w:proofErr w:type="spellStart"/>
            <w:r w:rsidRPr="00B41E1D">
              <w:rPr>
                <w:rFonts w:eastAsia="Batang"/>
                <w:sz w:val="20"/>
              </w:rPr>
              <w:t>AtoN</w:t>
            </w:r>
            <w:proofErr w:type="spellEnd"/>
            <w:r w:rsidRPr="00B41E1D">
              <w:rPr>
                <w:rFonts w:eastAsia="Batang"/>
                <w:sz w:val="20"/>
              </w:rPr>
              <w:t xml:space="preserve">, i.e., using Type 0 to provide the height and width of a Mobile </w:t>
            </w:r>
            <w:proofErr w:type="spellStart"/>
            <w:r w:rsidRPr="00B41E1D">
              <w:rPr>
                <w:rFonts w:eastAsia="Batang"/>
                <w:sz w:val="20"/>
              </w:rPr>
              <w:t>AtoN</w:t>
            </w:r>
            <w:proofErr w:type="spellEnd"/>
            <w:r w:rsidRPr="00B41E1D">
              <w:rPr>
                <w:rFonts w:eastAsia="Batang"/>
                <w:sz w:val="20"/>
              </w:rPr>
              <w:t xml:space="preserve">, using Type 2 to provide the area a Mobile </w:t>
            </w:r>
            <w:proofErr w:type="spellStart"/>
            <w:r w:rsidRPr="00B41E1D">
              <w:rPr>
                <w:rFonts w:eastAsia="Batang"/>
                <w:sz w:val="20"/>
              </w:rPr>
              <w:t>AtoN</w:t>
            </w:r>
            <w:proofErr w:type="spellEnd"/>
            <w:r w:rsidRPr="00B41E1D">
              <w:rPr>
                <w:rFonts w:eastAsia="Batang"/>
                <w:sz w:val="20"/>
              </w:rPr>
              <w:t xml:space="preserve"> is marking, e.g., oil spill.</w:t>
            </w:r>
          </w:p>
        </w:tc>
      </w:tr>
      <w:tr w:rsidR="00B41E1D" w:rsidRPr="00B41E1D" w14:paraId="3D1DD686" w14:textId="77777777" w:rsidTr="009F075D">
        <w:trPr>
          <w:cantSplit/>
          <w:jc w:val="center"/>
        </w:trPr>
        <w:tc>
          <w:tcPr>
            <w:tcW w:w="1682" w:type="dxa"/>
            <w:vAlign w:val="center"/>
          </w:tcPr>
          <w:p w14:paraId="3893E6F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roofErr w:type="spellStart"/>
            <w:r w:rsidRPr="00B41E1D">
              <w:rPr>
                <w:rFonts w:eastAsia="Batang"/>
                <w:sz w:val="20"/>
              </w:rPr>
              <w:t>AtoN</w:t>
            </w:r>
            <w:proofErr w:type="spellEnd"/>
            <w:r w:rsidRPr="00B41E1D">
              <w:rPr>
                <w:rFonts w:eastAsia="Batang"/>
                <w:sz w:val="20"/>
              </w:rPr>
              <w:t xml:space="preserve"> Dimensions A</w:t>
            </w:r>
          </w:p>
        </w:tc>
        <w:tc>
          <w:tcPr>
            <w:tcW w:w="1145" w:type="dxa"/>
            <w:vAlign w:val="center"/>
          </w:tcPr>
          <w:p w14:paraId="1D0F946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9</w:t>
            </w:r>
          </w:p>
        </w:tc>
        <w:tc>
          <w:tcPr>
            <w:tcW w:w="6806" w:type="dxa"/>
            <w:vAlign w:val="center"/>
          </w:tcPr>
          <w:p w14:paraId="79BC052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0-511 as defined by its </w:t>
            </w:r>
            <w:proofErr w:type="spellStart"/>
            <w:r w:rsidRPr="00B41E1D">
              <w:rPr>
                <w:rFonts w:eastAsia="Batang"/>
                <w:sz w:val="20"/>
              </w:rPr>
              <w:t>AtoN</w:t>
            </w:r>
            <w:proofErr w:type="spellEnd"/>
            <w:r w:rsidRPr="00B41E1D">
              <w:rPr>
                <w:rFonts w:eastAsia="Batang"/>
                <w:sz w:val="20"/>
              </w:rPr>
              <w:t xml:space="preserve"> Dimension Type (0 = default)</w:t>
            </w:r>
          </w:p>
        </w:tc>
      </w:tr>
      <w:tr w:rsidR="00B41E1D" w:rsidRPr="00B41E1D" w14:paraId="472EBE1B" w14:textId="77777777" w:rsidTr="009F075D">
        <w:trPr>
          <w:cantSplit/>
          <w:jc w:val="center"/>
        </w:trPr>
        <w:tc>
          <w:tcPr>
            <w:tcW w:w="1682" w:type="dxa"/>
            <w:vAlign w:val="center"/>
          </w:tcPr>
          <w:p w14:paraId="3CBB9F2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roofErr w:type="spellStart"/>
            <w:r w:rsidRPr="00B41E1D">
              <w:rPr>
                <w:rFonts w:eastAsia="Batang"/>
                <w:sz w:val="20"/>
              </w:rPr>
              <w:t>AtoN</w:t>
            </w:r>
            <w:proofErr w:type="spellEnd"/>
            <w:r w:rsidRPr="00B41E1D">
              <w:rPr>
                <w:rFonts w:eastAsia="Batang"/>
                <w:sz w:val="20"/>
              </w:rPr>
              <w:t xml:space="preserve"> Dimension B</w:t>
            </w:r>
          </w:p>
        </w:tc>
        <w:tc>
          <w:tcPr>
            <w:tcW w:w="1145" w:type="dxa"/>
            <w:vAlign w:val="center"/>
          </w:tcPr>
          <w:p w14:paraId="04D6930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7</w:t>
            </w:r>
          </w:p>
        </w:tc>
        <w:tc>
          <w:tcPr>
            <w:tcW w:w="6806" w:type="dxa"/>
            <w:vAlign w:val="center"/>
          </w:tcPr>
          <w:p w14:paraId="36D291C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0-127 as defined by its </w:t>
            </w:r>
            <w:proofErr w:type="spellStart"/>
            <w:r w:rsidRPr="00B41E1D">
              <w:rPr>
                <w:rFonts w:eastAsia="Batang"/>
                <w:sz w:val="20"/>
              </w:rPr>
              <w:t>AtoN</w:t>
            </w:r>
            <w:proofErr w:type="spellEnd"/>
            <w:r w:rsidRPr="00B41E1D">
              <w:rPr>
                <w:rFonts w:eastAsia="Batang"/>
                <w:sz w:val="20"/>
              </w:rPr>
              <w:t xml:space="preserve"> Dimension Type (0 = default)</w:t>
            </w:r>
          </w:p>
        </w:tc>
      </w:tr>
      <w:tr w:rsidR="00B41E1D" w:rsidRPr="00B41E1D" w14:paraId="1E47B40F" w14:textId="77777777" w:rsidTr="009F075D">
        <w:trPr>
          <w:cantSplit/>
          <w:jc w:val="center"/>
        </w:trPr>
        <w:tc>
          <w:tcPr>
            <w:tcW w:w="1682" w:type="dxa"/>
            <w:vAlign w:val="center"/>
          </w:tcPr>
          <w:p w14:paraId="673FEA9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roofErr w:type="spellStart"/>
            <w:r w:rsidRPr="00B41E1D">
              <w:rPr>
                <w:rFonts w:eastAsia="Batang"/>
                <w:sz w:val="20"/>
              </w:rPr>
              <w:t>AtoN</w:t>
            </w:r>
            <w:proofErr w:type="spellEnd"/>
            <w:r w:rsidRPr="00B41E1D">
              <w:rPr>
                <w:rFonts w:eastAsia="Batang"/>
                <w:sz w:val="20"/>
              </w:rPr>
              <w:t xml:space="preserve"> Charted Status</w:t>
            </w:r>
          </w:p>
        </w:tc>
        <w:tc>
          <w:tcPr>
            <w:tcW w:w="1145" w:type="dxa"/>
            <w:vAlign w:val="center"/>
          </w:tcPr>
          <w:p w14:paraId="1A17D2C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w:t>
            </w:r>
          </w:p>
        </w:tc>
        <w:tc>
          <w:tcPr>
            <w:tcW w:w="6806" w:type="dxa"/>
            <w:vAlign w:val="center"/>
          </w:tcPr>
          <w:p w14:paraId="1EFE55B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Denotes whether the </w:t>
            </w:r>
            <w:proofErr w:type="spellStart"/>
            <w:r w:rsidRPr="00B41E1D">
              <w:rPr>
                <w:rFonts w:eastAsia="Batang"/>
                <w:sz w:val="20"/>
              </w:rPr>
              <w:t>AtoN</w:t>
            </w:r>
            <w:proofErr w:type="spellEnd"/>
            <w:r w:rsidRPr="00B41E1D">
              <w:rPr>
                <w:rFonts w:eastAsia="Batang"/>
                <w:sz w:val="20"/>
              </w:rPr>
              <w:t xml:space="preserve"> is charted or not.</w:t>
            </w:r>
          </w:p>
          <w:p w14:paraId="1E2C230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0 = </w:t>
            </w:r>
            <w:proofErr w:type="spellStart"/>
            <w:r w:rsidRPr="00B41E1D">
              <w:rPr>
                <w:rFonts w:eastAsia="Batang"/>
                <w:sz w:val="20"/>
              </w:rPr>
              <w:t>AtoN</w:t>
            </w:r>
            <w:proofErr w:type="spellEnd"/>
            <w:r w:rsidRPr="00B41E1D">
              <w:rPr>
                <w:rFonts w:eastAsia="Batang"/>
                <w:sz w:val="20"/>
              </w:rPr>
              <w:t xml:space="preserve"> is uncharted = default</w:t>
            </w:r>
            <w:r w:rsidRPr="00B41E1D">
              <w:rPr>
                <w:rFonts w:eastAsia="Batang"/>
                <w:sz w:val="20"/>
              </w:rPr>
              <w:br/>
              <w:t xml:space="preserve">1 = </w:t>
            </w:r>
            <w:proofErr w:type="spellStart"/>
            <w:r w:rsidRPr="00B41E1D">
              <w:rPr>
                <w:rFonts w:eastAsia="Batang"/>
                <w:sz w:val="20"/>
              </w:rPr>
              <w:t>AtoN</w:t>
            </w:r>
            <w:proofErr w:type="spellEnd"/>
            <w:r w:rsidRPr="00B41E1D">
              <w:rPr>
                <w:rFonts w:eastAsia="Batang"/>
                <w:sz w:val="20"/>
              </w:rPr>
              <w:t xml:space="preserve"> charted</w:t>
            </w:r>
          </w:p>
        </w:tc>
      </w:tr>
      <w:tr w:rsidR="00B41E1D" w:rsidRPr="00B41E1D" w14:paraId="14C8E1E7" w14:textId="77777777" w:rsidTr="009F075D">
        <w:trPr>
          <w:cantSplit/>
          <w:jc w:val="center"/>
        </w:trPr>
        <w:tc>
          <w:tcPr>
            <w:tcW w:w="1682" w:type="dxa"/>
            <w:vAlign w:val="center"/>
          </w:tcPr>
          <w:p w14:paraId="3FD35CF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roofErr w:type="spellStart"/>
            <w:r w:rsidRPr="00B41E1D">
              <w:rPr>
                <w:rFonts w:eastAsia="Batang"/>
                <w:sz w:val="20"/>
              </w:rPr>
              <w:lastRenderedPageBreak/>
              <w:t>AtoN</w:t>
            </w:r>
            <w:proofErr w:type="spellEnd"/>
            <w:r w:rsidRPr="00B41E1D">
              <w:rPr>
                <w:rFonts w:eastAsia="Batang"/>
                <w:sz w:val="20"/>
              </w:rPr>
              <w:t xml:space="preserve"> On-station Status</w:t>
            </w:r>
          </w:p>
        </w:tc>
        <w:tc>
          <w:tcPr>
            <w:tcW w:w="1145" w:type="dxa"/>
            <w:vAlign w:val="center"/>
          </w:tcPr>
          <w:p w14:paraId="2AA3694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w:t>
            </w:r>
          </w:p>
        </w:tc>
        <w:tc>
          <w:tcPr>
            <w:tcW w:w="6806" w:type="dxa"/>
            <w:vAlign w:val="center"/>
          </w:tcPr>
          <w:p w14:paraId="5A0B471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Denotes whether the </w:t>
            </w:r>
            <w:proofErr w:type="spellStart"/>
            <w:r w:rsidRPr="00B41E1D">
              <w:rPr>
                <w:rFonts w:eastAsia="Batang"/>
                <w:sz w:val="20"/>
              </w:rPr>
              <w:t>AtoN</w:t>
            </w:r>
            <w:proofErr w:type="spellEnd"/>
            <w:r w:rsidRPr="00B41E1D">
              <w:rPr>
                <w:rFonts w:eastAsia="Batang"/>
                <w:sz w:val="20"/>
              </w:rPr>
              <w:t xml:space="preserve"> is on-station or not.</w:t>
            </w:r>
          </w:p>
          <w:p w14:paraId="7DB376A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on-station = default</w:t>
            </w:r>
          </w:p>
          <w:p w14:paraId="68DBC61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1 = on-station or on course (Mobile </w:t>
            </w:r>
            <w:proofErr w:type="spellStart"/>
            <w:r w:rsidRPr="00B41E1D">
              <w:rPr>
                <w:rFonts w:eastAsia="Batang"/>
                <w:sz w:val="20"/>
              </w:rPr>
              <w:t>AtoN</w:t>
            </w:r>
            <w:proofErr w:type="spellEnd"/>
            <w:r w:rsidRPr="00B41E1D">
              <w:rPr>
                <w:rFonts w:eastAsia="Batang"/>
                <w:sz w:val="20"/>
              </w:rPr>
              <w:t>)</w:t>
            </w:r>
            <w:r w:rsidRPr="00B41E1D">
              <w:rPr>
                <w:rFonts w:eastAsia="Batang"/>
                <w:sz w:val="20"/>
              </w:rPr>
              <w:br/>
              <w:t>2 = on-station, but damaged, occulted, submerged or otherwise not properly visible</w:t>
            </w:r>
            <w:r w:rsidRPr="00B41E1D">
              <w:rPr>
                <w:rFonts w:eastAsia="Batang"/>
                <w:sz w:val="20"/>
              </w:rPr>
              <w:br/>
              <w:t>3 = off-station location unknown (also used to report when synthetic or virtual AIS reports are not being broadcasted)</w:t>
            </w:r>
            <w:r w:rsidRPr="00B41E1D">
              <w:rPr>
                <w:rFonts w:eastAsia="Batang"/>
                <w:sz w:val="20"/>
              </w:rPr>
              <w:br/>
              <w:t>4 = off-station, but reporting its current position</w:t>
            </w:r>
            <w:r w:rsidRPr="00B41E1D">
              <w:rPr>
                <w:rFonts w:eastAsia="Batang"/>
                <w:sz w:val="20"/>
              </w:rPr>
              <w:br/>
              <w:t>5 = off-station adrift</w:t>
            </w:r>
            <w:r w:rsidRPr="00B41E1D">
              <w:rPr>
                <w:rFonts w:eastAsia="Batang"/>
                <w:sz w:val="20"/>
              </w:rPr>
              <w:br/>
              <w:t>6 = off-station, removed or relocated</w:t>
            </w:r>
            <w:r w:rsidRPr="00B41E1D">
              <w:rPr>
                <w:rFonts w:eastAsia="Batang"/>
                <w:sz w:val="20"/>
              </w:rPr>
              <w:br/>
              <w:t xml:space="preserve">7 = on-station, as a new or temporary </w:t>
            </w:r>
            <w:proofErr w:type="spellStart"/>
            <w:r w:rsidRPr="00B41E1D">
              <w:rPr>
                <w:rFonts w:eastAsia="Batang"/>
                <w:sz w:val="20"/>
              </w:rPr>
              <w:t>AtoN</w:t>
            </w:r>
            <w:proofErr w:type="spellEnd"/>
            <w:r w:rsidRPr="00B41E1D">
              <w:rPr>
                <w:rFonts w:eastAsia="Batang"/>
                <w:sz w:val="20"/>
              </w:rPr>
              <w:br/>
              <w:t xml:space="preserve">8 = unmarked navigation hazard, used by a vessel to inform of an unmarked navigation hazard. Type of </w:t>
            </w:r>
            <w:proofErr w:type="spellStart"/>
            <w:r w:rsidRPr="00B41E1D">
              <w:rPr>
                <w:rFonts w:eastAsia="Batang"/>
                <w:sz w:val="20"/>
              </w:rPr>
              <w:t>AtoN</w:t>
            </w:r>
            <w:proofErr w:type="spellEnd"/>
            <w:r w:rsidRPr="00B41E1D">
              <w:rPr>
                <w:rFonts w:eastAsia="Batang"/>
                <w:sz w:val="20"/>
              </w:rPr>
              <w:t xml:space="preserve"> should be denoted as 1 = reference point. Should be accompanied by a message 14 that provides a description of the hazard, e.g., floating container.</w:t>
            </w:r>
            <w:r w:rsidRPr="00B41E1D">
              <w:rPr>
                <w:rFonts w:eastAsia="Batang"/>
                <w:sz w:val="20"/>
              </w:rPr>
              <w:br/>
              <w:t xml:space="preserve">9 = unmarked obstruction (anything that restricts, endangers, or interferes with navigation). Type of </w:t>
            </w:r>
            <w:proofErr w:type="spellStart"/>
            <w:r w:rsidRPr="00B41E1D">
              <w:rPr>
                <w:rFonts w:eastAsia="Batang"/>
                <w:sz w:val="20"/>
              </w:rPr>
              <w:t>AtoN</w:t>
            </w:r>
            <w:proofErr w:type="spellEnd"/>
            <w:r w:rsidRPr="00B41E1D">
              <w:rPr>
                <w:rFonts w:eastAsia="Batang"/>
                <w:sz w:val="20"/>
              </w:rPr>
              <w:t xml:space="preserve"> should be denoted as 1 = reference point. Should be accompanied by a message 14 that provides a description of the hazard, e.g., vessel aground.</w:t>
            </w:r>
          </w:p>
          <w:p w14:paraId="524AA5D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10-15 = reserved for future use.</w:t>
            </w:r>
          </w:p>
        </w:tc>
      </w:tr>
      <w:tr w:rsidR="00B41E1D" w:rsidRPr="00B41E1D" w14:paraId="73F0254D" w14:textId="77777777" w:rsidTr="009F075D">
        <w:trPr>
          <w:cantSplit/>
          <w:jc w:val="center"/>
        </w:trPr>
        <w:tc>
          <w:tcPr>
            <w:tcW w:w="1682" w:type="dxa"/>
            <w:vAlign w:val="center"/>
          </w:tcPr>
          <w:p w14:paraId="798F289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roofErr w:type="spellStart"/>
            <w:r w:rsidRPr="00B41E1D">
              <w:rPr>
                <w:rFonts w:eastAsia="Batang"/>
                <w:sz w:val="20"/>
              </w:rPr>
              <w:t>AtoN</w:t>
            </w:r>
            <w:proofErr w:type="spellEnd"/>
            <w:r w:rsidRPr="00B41E1D">
              <w:rPr>
                <w:rFonts w:eastAsia="Batang"/>
                <w:sz w:val="20"/>
              </w:rPr>
              <w:t xml:space="preserve"> Status bits</w:t>
            </w:r>
          </w:p>
        </w:tc>
        <w:tc>
          <w:tcPr>
            <w:tcW w:w="1145" w:type="dxa"/>
            <w:vAlign w:val="center"/>
          </w:tcPr>
          <w:p w14:paraId="04161D1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8</w:t>
            </w:r>
          </w:p>
        </w:tc>
        <w:tc>
          <w:tcPr>
            <w:tcW w:w="6806" w:type="dxa"/>
            <w:vAlign w:val="center"/>
          </w:tcPr>
          <w:p w14:paraId="5F6730E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Reserved for the indication of the </w:t>
            </w:r>
            <w:proofErr w:type="spellStart"/>
            <w:r w:rsidRPr="00B41E1D">
              <w:rPr>
                <w:rFonts w:eastAsia="Batang"/>
                <w:sz w:val="20"/>
              </w:rPr>
              <w:t>AtoN</w:t>
            </w:r>
            <w:proofErr w:type="spellEnd"/>
            <w:r w:rsidRPr="00B41E1D">
              <w:rPr>
                <w:rFonts w:eastAsia="Batang"/>
                <w:sz w:val="20"/>
              </w:rPr>
              <w:t xml:space="preserve"> status. See IALA Recommendation R0126, The Use of the AIS in Marine </w:t>
            </w:r>
            <w:proofErr w:type="spellStart"/>
            <w:r w:rsidRPr="00B41E1D">
              <w:rPr>
                <w:rFonts w:eastAsia="Batang"/>
                <w:sz w:val="20"/>
              </w:rPr>
              <w:t>AtoN</w:t>
            </w:r>
            <w:proofErr w:type="spellEnd"/>
            <w:r w:rsidRPr="00B41E1D">
              <w:rPr>
                <w:rFonts w:eastAsia="Batang"/>
                <w:sz w:val="20"/>
              </w:rPr>
              <w:t xml:space="preserve"> Services.</w:t>
            </w:r>
          </w:p>
          <w:p w14:paraId="14CC128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00000000 = default</w:t>
            </w:r>
          </w:p>
        </w:tc>
      </w:tr>
      <w:tr w:rsidR="00B41E1D" w:rsidRPr="00B41E1D" w14:paraId="20473730" w14:textId="77777777" w:rsidTr="009F075D">
        <w:trPr>
          <w:cantSplit/>
          <w:jc w:val="center"/>
        </w:trPr>
        <w:tc>
          <w:tcPr>
            <w:tcW w:w="1682" w:type="dxa"/>
            <w:vAlign w:val="center"/>
          </w:tcPr>
          <w:p w14:paraId="5ED3EDC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Rebroadcast Flag</w:t>
            </w:r>
          </w:p>
        </w:tc>
        <w:tc>
          <w:tcPr>
            <w:tcW w:w="1145" w:type="dxa"/>
            <w:vAlign w:val="center"/>
          </w:tcPr>
          <w:p w14:paraId="0355362C" w14:textId="77777777" w:rsidR="00B41E1D" w:rsidRPr="00B41E1D" w:rsidDel="009736B6"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w:t>
            </w:r>
          </w:p>
        </w:tc>
        <w:tc>
          <w:tcPr>
            <w:tcW w:w="6806" w:type="dxa"/>
            <w:vAlign w:val="center"/>
          </w:tcPr>
          <w:p w14:paraId="770BF1C6" w14:textId="77777777" w:rsidR="00B41E1D" w:rsidRPr="00B41E1D" w:rsidDel="009736B6"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Use to indicate whether this </w:t>
            </w:r>
            <w:proofErr w:type="spellStart"/>
            <w:r w:rsidRPr="00B41E1D">
              <w:rPr>
                <w:rFonts w:eastAsia="Batang"/>
                <w:sz w:val="20"/>
              </w:rPr>
              <w:t>AtoN</w:t>
            </w:r>
            <w:proofErr w:type="spellEnd"/>
            <w:r w:rsidRPr="00B41E1D">
              <w:rPr>
                <w:rFonts w:eastAsia="Batang"/>
                <w:sz w:val="20"/>
              </w:rPr>
              <w:t xml:space="preserve"> Report should be rebroadcasted upon receipt; to extend the range of the original report.</w:t>
            </w:r>
            <w:r w:rsidRPr="00B41E1D">
              <w:rPr>
                <w:rFonts w:eastAsia="Batang"/>
                <w:sz w:val="20"/>
              </w:rPr>
              <w:br/>
              <w:t>0 = do not rebroadcast = default</w:t>
            </w:r>
            <w:r w:rsidRPr="00B41E1D">
              <w:rPr>
                <w:rFonts w:eastAsia="Batang"/>
                <w:sz w:val="20"/>
              </w:rPr>
              <w:br/>
              <w:t>1 = rebroadcast this report</w:t>
            </w:r>
          </w:p>
        </w:tc>
      </w:tr>
      <w:tr w:rsidR="00B41E1D" w:rsidRPr="00B41E1D" w14:paraId="4A63F4D4" w14:textId="77777777" w:rsidTr="009F075D">
        <w:trPr>
          <w:cantSplit/>
          <w:jc w:val="center"/>
        </w:trPr>
        <w:tc>
          <w:tcPr>
            <w:tcW w:w="1682" w:type="dxa"/>
            <w:vAlign w:val="center"/>
          </w:tcPr>
          <w:p w14:paraId="671CF96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roofErr w:type="spellStart"/>
            <w:r w:rsidRPr="00B41E1D">
              <w:rPr>
                <w:rFonts w:eastAsia="Batang"/>
                <w:sz w:val="20"/>
              </w:rPr>
              <w:t>AtoN</w:t>
            </w:r>
            <w:proofErr w:type="spellEnd"/>
            <w:r w:rsidRPr="00B41E1D">
              <w:rPr>
                <w:rFonts w:eastAsia="Batang"/>
                <w:sz w:val="20"/>
              </w:rPr>
              <w:t xml:space="preserve"> Report Originator</w:t>
            </w:r>
          </w:p>
        </w:tc>
        <w:tc>
          <w:tcPr>
            <w:tcW w:w="1145" w:type="dxa"/>
            <w:vAlign w:val="center"/>
          </w:tcPr>
          <w:p w14:paraId="5D9839B5" w14:textId="77777777" w:rsidR="00B41E1D" w:rsidRPr="00B41E1D" w:rsidDel="009736B6"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w:t>
            </w:r>
          </w:p>
        </w:tc>
        <w:tc>
          <w:tcPr>
            <w:tcW w:w="6806" w:type="dxa"/>
            <w:vAlign w:val="center"/>
          </w:tcPr>
          <w:p w14:paraId="33EAC06D"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Denotes the originator of the report.</w:t>
            </w:r>
          </w:p>
          <w:p w14:paraId="4FE4F01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competent authority originated report = default</w:t>
            </w:r>
          </w:p>
          <w:p w14:paraId="1CDC4C33" w14:textId="77777777" w:rsidR="00B41E1D" w:rsidRPr="00B41E1D" w:rsidDel="009736B6"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1 = vessel originated report</w:t>
            </w:r>
          </w:p>
        </w:tc>
      </w:tr>
      <w:tr w:rsidR="00B41E1D" w:rsidRPr="00B41E1D" w14:paraId="0FD4E401" w14:textId="77777777" w:rsidTr="009F075D">
        <w:trPr>
          <w:cantSplit/>
          <w:jc w:val="center"/>
        </w:trPr>
        <w:tc>
          <w:tcPr>
            <w:tcW w:w="1682" w:type="dxa"/>
            <w:vAlign w:val="center"/>
          </w:tcPr>
          <w:p w14:paraId="77B43A9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roofErr w:type="spellStart"/>
            <w:r w:rsidRPr="00B41E1D">
              <w:rPr>
                <w:rFonts w:eastAsia="Batang"/>
                <w:sz w:val="20"/>
              </w:rPr>
              <w:t>AtoN</w:t>
            </w:r>
            <w:proofErr w:type="spellEnd"/>
            <w:r w:rsidRPr="00B41E1D">
              <w:rPr>
                <w:rFonts w:eastAsia="Batang"/>
                <w:sz w:val="20"/>
              </w:rPr>
              <w:t xml:space="preserve"> Confirmation Flag</w:t>
            </w:r>
          </w:p>
        </w:tc>
        <w:tc>
          <w:tcPr>
            <w:tcW w:w="1145" w:type="dxa"/>
            <w:vAlign w:val="center"/>
          </w:tcPr>
          <w:p w14:paraId="58396B75" w14:textId="77777777" w:rsidR="00B41E1D" w:rsidRPr="00B41E1D" w:rsidDel="009736B6"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2</w:t>
            </w:r>
          </w:p>
        </w:tc>
        <w:tc>
          <w:tcPr>
            <w:tcW w:w="6806" w:type="dxa"/>
            <w:vAlign w:val="center"/>
          </w:tcPr>
          <w:p w14:paraId="2DDC39D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This parameter may be used by competent authorities to seek confirmation(s) on the position and/or status of this reported </w:t>
            </w:r>
            <w:proofErr w:type="spellStart"/>
            <w:r w:rsidRPr="00B41E1D">
              <w:rPr>
                <w:rFonts w:eastAsia="Batang"/>
                <w:sz w:val="20"/>
              </w:rPr>
              <w:t>AtoN</w:t>
            </w:r>
            <w:proofErr w:type="spellEnd"/>
            <w:r w:rsidRPr="00B41E1D">
              <w:rPr>
                <w:rFonts w:eastAsia="Batang"/>
                <w:sz w:val="20"/>
              </w:rPr>
              <w:t>. If Source ID = 00MIDxxxx</w:t>
            </w:r>
            <w:r w:rsidRPr="00B41E1D" w:rsidDel="009169EA">
              <w:rPr>
                <w:rFonts w:eastAsia="Batang"/>
                <w:sz w:val="20"/>
              </w:rPr>
              <w:t xml:space="preserve"> </w:t>
            </w:r>
            <w:r w:rsidRPr="00B41E1D">
              <w:rPr>
                <w:rFonts w:eastAsia="Batang"/>
                <w:sz w:val="20"/>
              </w:rPr>
              <w:t>or 99MIDxxxx, 0 = no confirmation requested = default; 1 = confirmation requested.</w:t>
            </w:r>
          </w:p>
          <w:p w14:paraId="74A42B9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p w14:paraId="592875E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If a confirmation is requested, the latest request received by the vessel should be automatically retained for at least 24 hours or until overridden by a no confirmation requested message. If the vessel should come within 2000 m of the reported </w:t>
            </w:r>
            <w:proofErr w:type="spellStart"/>
            <w:r w:rsidRPr="00B41E1D">
              <w:rPr>
                <w:rFonts w:eastAsia="Batang"/>
                <w:sz w:val="20"/>
              </w:rPr>
              <w:t>AtoN</w:t>
            </w:r>
            <w:proofErr w:type="spellEnd"/>
            <w:r w:rsidRPr="00B41E1D">
              <w:rPr>
                <w:rFonts w:eastAsia="Batang"/>
                <w:sz w:val="20"/>
              </w:rPr>
              <w:t xml:space="preserve"> it should rebroadcast its latest confirmation request message unchanged or updated with the observed latitude, longitude, </w:t>
            </w:r>
            <w:proofErr w:type="spellStart"/>
            <w:r w:rsidRPr="00B41E1D">
              <w:rPr>
                <w:rFonts w:eastAsia="Batang"/>
                <w:sz w:val="20"/>
              </w:rPr>
              <w:t>AtoN</w:t>
            </w:r>
            <w:proofErr w:type="spellEnd"/>
            <w:r w:rsidRPr="00B41E1D">
              <w:rPr>
                <w:rFonts w:eastAsia="Batang"/>
                <w:sz w:val="20"/>
              </w:rPr>
              <w:t xml:space="preserve"> On-station Status, and </w:t>
            </w:r>
            <w:proofErr w:type="spellStart"/>
            <w:r w:rsidRPr="00B41E1D">
              <w:rPr>
                <w:rFonts w:eastAsia="Batang"/>
                <w:sz w:val="20"/>
              </w:rPr>
              <w:t>AtoN</w:t>
            </w:r>
            <w:proofErr w:type="spellEnd"/>
            <w:r w:rsidRPr="00B41E1D">
              <w:rPr>
                <w:rFonts w:eastAsia="Batang"/>
                <w:sz w:val="20"/>
              </w:rPr>
              <w:t xml:space="preserve"> Status bits.</w:t>
            </w:r>
          </w:p>
          <w:p w14:paraId="003FEE1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0 = unknown or unable to confirm = default</w:t>
            </w:r>
          </w:p>
          <w:p w14:paraId="2F9ECE8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1 = reported latitude, longitude, </w:t>
            </w:r>
            <w:proofErr w:type="spellStart"/>
            <w:r w:rsidRPr="00B41E1D">
              <w:rPr>
                <w:rFonts w:eastAsia="Batang"/>
                <w:sz w:val="20"/>
              </w:rPr>
              <w:t>AtoN</w:t>
            </w:r>
            <w:proofErr w:type="spellEnd"/>
            <w:r w:rsidRPr="00B41E1D">
              <w:rPr>
                <w:rFonts w:eastAsia="Batang"/>
                <w:sz w:val="20"/>
              </w:rPr>
              <w:t xml:space="preserve"> On-station Status, and </w:t>
            </w:r>
            <w:proofErr w:type="spellStart"/>
            <w:r w:rsidRPr="00B41E1D">
              <w:rPr>
                <w:rFonts w:eastAsia="Batang"/>
                <w:sz w:val="20"/>
              </w:rPr>
              <w:t>AtoN</w:t>
            </w:r>
            <w:proofErr w:type="spellEnd"/>
            <w:r w:rsidRPr="00B41E1D">
              <w:rPr>
                <w:rFonts w:eastAsia="Batang"/>
                <w:sz w:val="20"/>
              </w:rPr>
              <w:t xml:space="preserve"> Status bits</w:t>
            </w:r>
            <w:r w:rsidRPr="00B41E1D" w:rsidDel="00BA7E2C">
              <w:rPr>
                <w:rFonts w:eastAsia="Batang"/>
                <w:sz w:val="20"/>
              </w:rPr>
              <w:t xml:space="preserve"> </w:t>
            </w:r>
            <w:r w:rsidRPr="00B41E1D">
              <w:rPr>
                <w:rFonts w:eastAsia="Batang"/>
                <w:sz w:val="20"/>
              </w:rPr>
              <w:t>confirmed, unchanged</w:t>
            </w:r>
          </w:p>
          <w:p w14:paraId="7A655AB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2 = reported latitude, longitude, </w:t>
            </w:r>
            <w:proofErr w:type="spellStart"/>
            <w:r w:rsidRPr="00B41E1D">
              <w:rPr>
                <w:rFonts w:eastAsia="Batang"/>
                <w:sz w:val="20"/>
              </w:rPr>
              <w:t>AtoN</w:t>
            </w:r>
            <w:proofErr w:type="spellEnd"/>
            <w:r w:rsidRPr="00B41E1D">
              <w:rPr>
                <w:rFonts w:eastAsia="Batang"/>
                <w:sz w:val="20"/>
              </w:rPr>
              <w:t xml:space="preserve"> On-station Status, or </w:t>
            </w:r>
            <w:proofErr w:type="spellStart"/>
            <w:r w:rsidRPr="00B41E1D">
              <w:rPr>
                <w:rFonts w:eastAsia="Batang"/>
                <w:sz w:val="20"/>
              </w:rPr>
              <w:t>AtoN</w:t>
            </w:r>
            <w:proofErr w:type="spellEnd"/>
            <w:r w:rsidRPr="00B41E1D">
              <w:rPr>
                <w:rFonts w:eastAsia="Batang"/>
                <w:sz w:val="20"/>
              </w:rPr>
              <w:t xml:space="preserve"> Status bits confirmed and updated</w:t>
            </w:r>
          </w:p>
          <w:p w14:paraId="1D5638FC" w14:textId="77777777" w:rsidR="00B41E1D" w:rsidRPr="00B41E1D" w:rsidDel="009736B6"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3 = reserved for future use</w:t>
            </w:r>
          </w:p>
        </w:tc>
      </w:tr>
      <w:tr w:rsidR="00B41E1D" w:rsidRPr="00B41E1D" w14:paraId="600B2BC9" w14:textId="77777777" w:rsidTr="009F075D">
        <w:trPr>
          <w:cantSplit/>
          <w:jc w:val="center"/>
        </w:trPr>
        <w:tc>
          <w:tcPr>
            <w:tcW w:w="1682" w:type="dxa"/>
            <w:vAlign w:val="center"/>
          </w:tcPr>
          <w:p w14:paraId="753BC6A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Spare</w:t>
            </w:r>
          </w:p>
        </w:tc>
        <w:tc>
          <w:tcPr>
            <w:tcW w:w="1145" w:type="dxa"/>
            <w:vAlign w:val="center"/>
          </w:tcPr>
          <w:p w14:paraId="114057F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5</w:t>
            </w:r>
          </w:p>
        </w:tc>
        <w:tc>
          <w:tcPr>
            <w:tcW w:w="6806" w:type="dxa"/>
            <w:vAlign w:val="center"/>
          </w:tcPr>
          <w:p w14:paraId="6C7BAF9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Should be set to zero. Reserved for future use</w:t>
            </w:r>
          </w:p>
        </w:tc>
      </w:tr>
      <w:tr w:rsidR="00B41E1D" w:rsidRPr="00B41E1D" w14:paraId="12A5A180" w14:textId="77777777" w:rsidTr="009F075D">
        <w:trPr>
          <w:cantSplit/>
          <w:jc w:val="center"/>
        </w:trPr>
        <w:tc>
          <w:tcPr>
            <w:tcW w:w="1682" w:type="dxa"/>
            <w:vAlign w:val="center"/>
          </w:tcPr>
          <w:p w14:paraId="279B9D4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Number of bits</w:t>
            </w:r>
          </w:p>
        </w:tc>
        <w:tc>
          <w:tcPr>
            <w:tcW w:w="1145" w:type="dxa"/>
            <w:vAlign w:val="center"/>
          </w:tcPr>
          <w:p w14:paraId="17EC9B4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168</w:t>
            </w:r>
          </w:p>
        </w:tc>
        <w:tc>
          <w:tcPr>
            <w:tcW w:w="6806" w:type="dxa"/>
            <w:vAlign w:val="center"/>
          </w:tcPr>
          <w:p w14:paraId="6B0DFCB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Occupies one slot</w:t>
            </w:r>
          </w:p>
        </w:tc>
      </w:tr>
    </w:tbl>
    <w:p w14:paraId="77315FDF" w14:textId="77777777" w:rsidR="00B41E1D" w:rsidRPr="00B41E1D" w:rsidRDefault="00B41E1D" w:rsidP="00B41E1D">
      <w:pPr>
        <w:tabs>
          <w:tab w:val="clear" w:pos="1134"/>
          <w:tab w:val="clear" w:pos="1871"/>
          <w:tab w:val="clear" w:pos="2268"/>
        </w:tabs>
        <w:spacing w:before="0"/>
        <w:textAlignment w:val="baseline"/>
        <w:rPr>
          <w:rFonts w:eastAsia="Batang"/>
          <w:sz w:val="20"/>
          <w:lang w:eastAsia="zh-CN"/>
        </w:rPr>
      </w:pPr>
    </w:p>
    <w:p w14:paraId="3C37ECF1" w14:textId="77777777" w:rsidR="00B41E1D" w:rsidRPr="00B41E1D" w:rsidRDefault="00B41E1D" w:rsidP="00B41E1D">
      <w:pPr>
        <w:keepNext/>
        <w:spacing w:before="560" w:after="120"/>
        <w:jc w:val="center"/>
        <w:textAlignment w:val="baseline"/>
        <w:rPr>
          <w:rFonts w:eastAsia="Batang"/>
          <w:sz w:val="20"/>
        </w:rPr>
      </w:pPr>
      <w:r w:rsidRPr="00B41E1D">
        <w:rPr>
          <w:rFonts w:eastAsia="Batang"/>
          <w:caps/>
          <w:sz w:val="20"/>
        </w:rPr>
        <w:lastRenderedPageBreak/>
        <w:t>Table A7-42</w:t>
      </w:r>
    </w:p>
    <w:p w14:paraId="4889A800" w14:textId="77777777" w:rsidR="00B41E1D" w:rsidRPr="00B41E1D" w:rsidRDefault="00B41E1D" w:rsidP="00B41E1D">
      <w:pPr>
        <w:keepNext/>
        <w:keepLines/>
        <w:spacing w:before="0" w:after="120"/>
        <w:jc w:val="center"/>
        <w:textAlignment w:val="baseline"/>
        <w:rPr>
          <w:rFonts w:ascii="Times New Roman Bold" w:eastAsia="Batang" w:hAnsi="Times New Roman Bold"/>
          <w:b/>
          <w:sz w:val="20"/>
        </w:rPr>
      </w:pPr>
      <w:r w:rsidRPr="00B41E1D">
        <w:rPr>
          <w:rFonts w:ascii="Times New Roman Bold" w:eastAsia="Batang" w:hAnsi="Times New Roman Bold"/>
          <w:b/>
          <w:sz w:val="20"/>
        </w:rPr>
        <w:t>Type of aids-to-navigation</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6030"/>
      </w:tblGrid>
      <w:tr w:rsidR="00B41E1D" w:rsidRPr="00B41E1D" w14:paraId="4EED1F40" w14:textId="77777777" w:rsidTr="009F075D">
        <w:trPr>
          <w:cantSplit/>
          <w:jc w:val="center"/>
        </w:trPr>
        <w:tc>
          <w:tcPr>
            <w:tcW w:w="1696" w:type="dxa"/>
          </w:tcPr>
          <w:p w14:paraId="63FEE8A8"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sz w:val="20"/>
              </w:rPr>
            </w:pPr>
          </w:p>
        </w:tc>
        <w:tc>
          <w:tcPr>
            <w:tcW w:w="1134" w:type="dxa"/>
            <w:noWrap/>
          </w:tcPr>
          <w:p w14:paraId="45305B02"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bCs/>
                <w:sz w:val="20"/>
              </w:rPr>
            </w:pPr>
            <w:r w:rsidRPr="00B41E1D">
              <w:rPr>
                <w:rFonts w:ascii="Times New Roman Bold" w:eastAsia="Batang" w:hAnsi="Times New Roman Bold" w:cs="Times New Roman Bold"/>
                <w:b/>
                <w:bCs/>
                <w:sz w:val="20"/>
              </w:rPr>
              <w:t>Code</w:t>
            </w:r>
          </w:p>
        </w:tc>
        <w:tc>
          <w:tcPr>
            <w:tcW w:w="6030" w:type="dxa"/>
            <w:noWrap/>
          </w:tcPr>
          <w:p w14:paraId="6B203DBB" w14:textId="77777777" w:rsidR="00B41E1D" w:rsidRPr="00B41E1D" w:rsidRDefault="00B41E1D" w:rsidP="00B41E1D">
            <w:pPr>
              <w:keepNext/>
              <w:spacing w:before="80" w:after="80"/>
              <w:jc w:val="center"/>
              <w:textAlignment w:val="baseline"/>
              <w:rPr>
                <w:rFonts w:ascii="Times New Roman Bold" w:eastAsia="Batang" w:hAnsi="Times New Roman Bold" w:cs="Times New Roman Bold"/>
                <w:b/>
                <w:bCs/>
                <w:sz w:val="20"/>
              </w:rPr>
            </w:pPr>
            <w:r w:rsidRPr="00B41E1D">
              <w:rPr>
                <w:rFonts w:ascii="Times New Roman Bold" w:eastAsia="Batang" w:hAnsi="Times New Roman Bold" w:cs="Times New Roman Bold"/>
                <w:b/>
                <w:bCs/>
                <w:sz w:val="20"/>
              </w:rPr>
              <w:t>Definition (Type of aid to navigation)</w:t>
            </w:r>
          </w:p>
        </w:tc>
      </w:tr>
      <w:tr w:rsidR="00B41E1D" w:rsidRPr="00B41E1D" w14:paraId="41EE9510" w14:textId="77777777" w:rsidTr="009F075D">
        <w:trPr>
          <w:cantSplit/>
          <w:jc w:val="center"/>
        </w:trPr>
        <w:tc>
          <w:tcPr>
            <w:tcW w:w="1696" w:type="dxa"/>
            <w:vAlign w:val="center"/>
          </w:tcPr>
          <w:p w14:paraId="79D4BEE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tcPr>
          <w:p w14:paraId="71AB956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0-31</w:t>
            </w:r>
          </w:p>
        </w:tc>
        <w:tc>
          <w:tcPr>
            <w:tcW w:w="6030" w:type="dxa"/>
            <w:noWrap/>
            <w:vAlign w:val="center"/>
          </w:tcPr>
          <w:p w14:paraId="5E8F7E5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Refer to Table A7-29</w:t>
            </w:r>
          </w:p>
        </w:tc>
      </w:tr>
      <w:tr w:rsidR="00B41E1D" w:rsidRPr="00B41E1D" w14:paraId="06B78E47" w14:textId="77777777" w:rsidTr="009F075D">
        <w:trPr>
          <w:cantSplit/>
          <w:jc w:val="center"/>
        </w:trPr>
        <w:tc>
          <w:tcPr>
            <w:tcW w:w="1696" w:type="dxa"/>
            <w:vMerge w:val="restart"/>
            <w:vAlign w:val="center"/>
            <w:hideMark/>
          </w:tcPr>
          <w:p w14:paraId="78D96F4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p>
        </w:tc>
        <w:tc>
          <w:tcPr>
            <w:tcW w:w="1134" w:type="dxa"/>
            <w:noWrap/>
            <w:vAlign w:val="center"/>
            <w:hideMark/>
          </w:tcPr>
          <w:p w14:paraId="488E3F1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32</w:t>
            </w:r>
          </w:p>
        </w:tc>
        <w:tc>
          <w:tcPr>
            <w:tcW w:w="6030" w:type="dxa"/>
            <w:noWrap/>
            <w:vAlign w:val="center"/>
            <w:hideMark/>
          </w:tcPr>
          <w:p w14:paraId="141863C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xml:space="preserve"> Ocean Data Acquisition System (ODAS)</w:t>
            </w:r>
          </w:p>
        </w:tc>
      </w:tr>
      <w:tr w:rsidR="00B41E1D" w:rsidRPr="00B41E1D" w14:paraId="606F9F04" w14:textId="77777777" w:rsidTr="009F075D">
        <w:trPr>
          <w:cantSplit/>
          <w:jc w:val="center"/>
        </w:trPr>
        <w:tc>
          <w:tcPr>
            <w:tcW w:w="1696" w:type="dxa"/>
            <w:vMerge/>
            <w:vAlign w:val="center"/>
            <w:hideMark/>
          </w:tcPr>
          <w:p w14:paraId="4AD9DEE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23485A9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33</w:t>
            </w:r>
          </w:p>
        </w:tc>
        <w:tc>
          <w:tcPr>
            <w:tcW w:w="6030" w:type="dxa"/>
            <w:noWrap/>
            <w:vAlign w:val="center"/>
            <w:hideMark/>
          </w:tcPr>
          <w:p w14:paraId="29C75E0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xml:space="preserve"> Water Sampling and/or Monitoring Vehicle</w:t>
            </w:r>
          </w:p>
        </w:tc>
      </w:tr>
      <w:tr w:rsidR="00B41E1D" w:rsidRPr="00B41E1D" w14:paraId="21C73DD5" w14:textId="77777777" w:rsidTr="009F075D">
        <w:trPr>
          <w:cantSplit/>
          <w:jc w:val="center"/>
        </w:trPr>
        <w:tc>
          <w:tcPr>
            <w:tcW w:w="1696" w:type="dxa"/>
            <w:vMerge/>
            <w:vAlign w:val="center"/>
            <w:hideMark/>
          </w:tcPr>
          <w:p w14:paraId="3534402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308F1BD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34</w:t>
            </w:r>
          </w:p>
        </w:tc>
        <w:tc>
          <w:tcPr>
            <w:tcW w:w="6030" w:type="dxa"/>
            <w:noWrap/>
            <w:vAlign w:val="center"/>
            <w:hideMark/>
          </w:tcPr>
          <w:p w14:paraId="7D2C265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xml:space="preserve"> Research Vehicle</w:t>
            </w:r>
          </w:p>
        </w:tc>
      </w:tr>
      <w:tr w:rsidR="00B41E1D" w:rsidRPr="00B41E1D" w14:paraId="3094B027" w14:textId="77777777" w:rsidTr="009F075D">
        <w:trPr>
          <w:cantSplit/>
          <w:jc w:val="center"/>
        </w:trPr>
        <w:tc>
          <w:tcPr>
            <w:tcW w:w="1696" w:type="dxa"/>
            <w:vMerge/>
            <w:vAlign w:val="center"/>
            <w:hideMark/>
          </w:tcPr>
          <w:p w14:paraId="739BDBA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3D45CC1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35</w:t>
            </w:r>
          </w:p>
        </w:tc>
        <w:tc>
          <w:tcPr>
            <w:tcW w:w="6030" w:type="dxa"/>
            <w:noWrap/>
            <w:vAlign w:val="center"/>
            <w:hideMark/>
          </w:tcPr>
          <w:p w14:paraId="39B35A1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Towed Cable, Pipe or Semi-submerged Object Marker</w:t>
            </w:r>
          </w:p>
        </w:tc>
      </w:tr>
      <w:tr w:rsidR="00B41E1D" w:rsidRPr="00B41E1D" w14:paraId="61DB00F5" w14:textId="77777777" w:rsidTr="009F075D">
        <w:trPr>
          <w:cantSplit/>
          <w:jc w:val="center"/>
        </w:trPr>
        <w:tc>
          <w:tcPr>
            <w:tcW w:w="1696" w:type="dxa"/>
            <w:vMerge/>
            <w:vAlign w:val="center"/>
            <w:hideMark/>
          </w:tcPr>
          <w:p w14:paraId="533682B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D406E7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36</w:t>
            </w:r>
          </w:p>
        </w:tc>
        <w:tc>
          <w:tcPr>
            <w:tcW w:w="6030" w:type="dxa"/>
            <w:noWrap/>
            <w:vAlign w:val="center"/>
            <w:hideMark/>
          </w:tcPr>
          <w:p w14:paraId="5BDA542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Towed Vessel or Object</w:t>
            </w:r>
          </w:p>
        </w:tc>
      </w:tr>
      <w:tr w:rsidR="00B41E1D" w:rsidRPr="00B41E1D" w14:paraId="53729315" w14:textId="77777777" w:rsidTr="009F075D">
        <w:trPr>
          <w:cantSplit/>
          <w:jc w:val="center"/>
        </w:trPr>
        <w:tc>
          <w:tcPr>
            <w:tcW w:w="1696" w:type="dxa"/>
            <w:vMerge/>
            <w:vAlign w:val="center"/>
            <w:hideMark/>
          </w:tcPr>
          <w:p w14:paraId="29C097F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5C9293D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37</w:t>
            </w:r>
          </w:p>
        </w:tc>
        <w:tc>
          <w:tcPr>
            <w:tcW w:w="6030" w:type="dxa"/>
            <w:noWrap/>
            <w:vAlign w:val="center"/>
            <w:hideMark/>
          </w:tcPr>
          <w:p w14:paraId="7E3F0A1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Flotsam Marker, Large (greater than XX meters)</w:t>
            </w:r>
          </w:p>
        </w:tc>
      </w:tr>
      <w:tr w:rsidR="00B41E1D" w:rsidRPr="00B41E1D" w14:paraId="1591F2C4" w14:textId="77777777" w:rsidTr="009F075D">
        <w:trPr>
          <w:cantSplit/>
          <w:jc w:val="center"/>
        </w:trPr>
        <w:tc>
          <w:tcPr>
            <w:tcW w:w="1696" w:type="dxa"/>
            <w:vMerge/>
            <w:vAlign w:val="center"/>
            <w:hideMark/>
          </w:tcPr>
          <w:p w14:paraId="6D81632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17C660F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38</w:t>
            </w:r>
          </w:p>
        </w:tc>
        <w:tc>
          <w:tcPr>
            <w:tcW w:w="6030" w:type="dxa"/>
            <w:noWrap/>
            <w:vAlign w:val="center"/>
            <w:hideMark/>
          </w:tcPr>
          <w:p w14:paraId="3082660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Flotsam Marker, Small (less than XX meters)</w:t>
            </w:r>
          </w:p>
        </w:tc>
      </w:tr>
      <w:tr w:rsidR="00B41E1D" w:rsidRPr="00B41E1D" w14:paraId="62476A85" w14:textId="77777777" w:rsidTr="009F075D">
        <w:trPr>
          <w:cantSplit/>
          <w:jc w:val="center"/>
        </w:trPr>
        <w:tc>
          <w:tcPr>
            <w:tcW w:w="1696" w:type="dxa"/>
            <w:vMerge/>
            <w:vAlign w:val="center"/>
            <w:hideMark/>
          </w:tcPr>
          <w:p w14:paraId="1B1B0E3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77FD129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39</w:t>
            </w:r>
          </w:p>
        </w:tc>
        <w:tc>
          <w:tcPr>
            <w:tcW w:w="6030" w:type="dxa"/>
            <w:noWrap/>
            <w:vAlign w:val="center"/>
            <w:hideMark/>
          </w:tcPr>
          <w:p w14:paraId="42C031E8" w14:textId="64286E8A"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Navigation hazard</w:t>
            </w:r>
          </w:p>
        </w:tc>
      </w:tr>
      <w:tr w:rsidR="00B41E1D" w:rsidRPr="00B41E1D" w14:paraId="3F15810E" w14:textId="77777777" w:rsidTr="009F075D">
        <w:trPr>
          <w:cantSplit/>
          <w:jc w:val="center"/>
        </w:trPr>
        <w:tc>
          <w:tcPr>
            <w:tcW w:w="1696" w:type="dxa"/>
            <w:vMerge/>
            <w:vAlign w:val="center"/>
            <w:hideMark/>
          </w:tcPr>
          <w:p w14:paraId="68CE56F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EEB3C1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40</w:t>
            </w:r>
          </w:p>
        </w:tc>
        <w:tc>
          <w:tcPr>
            <w:tcW w:w="6030" w:type="dxa"/>
            <w:noWrap/>
            <w:vAlign w:val="center"/>
            <w:hideMark/>
          </w:tcPr>
          <w:p w14:paraId="316D099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xml:space="preserve">: Synthetic Target Marker </w:t>
            </w:r>
          </w:p>
        </w:tc>
      </w:tr>
      <w:tr w:rsidR="00B41E1D" w:rsidRPr="00B41E1D" w14:paraId="3B371C8A" w14:textId="77777777" w:rsidTr="009F075D">
        <w:trPr>
          <w:cantSplit/>
          <w:jc w:val="center"/>
        </w:trPr>
        <w:tc>
          <w:tcPr>
            <w:tcW w:w="1696" w:type="dxa"/>
            <w:vMerge/>
            <w:vAlign w:val="center"/>
            <w:hideMark/>
          </w:tcPr>
          <w:p w14:paraId="3704CD7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E4AAD0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41</w:t>
            </w:r>
          </w:p>
        </w:tc>
        <w:tc>
          <w:tcPr>
            <w:tcW w:w="6030" w:type="dxa"/>
            <w:noWrap/>
            <w:vAlign w:val="center"/>
            <w:hideMark/>
          </w:tcPr>
          <w:p w14:paraId="21DD2091"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Protected Species Marker</w:t>
            </w:r>
          </w:p>
        </w:tc>
      </w:tr>
      <w:tr w:rsidR="00B41E1D" w:rsidRPr="00B41E1D" w14:paraId="17FA1464" w14:textId="77777777" w:rsidTr="009F075D">
        <w:trPr>
          <w:cantSplit/>
          <w:jc w:val="center"/>
        </w:trPr>
        <w:tc>
          <w:tcPr>
            <w:tcW w:w="1696" w:type="dxa"/>
            <w:vMerge/>
            <w:vAlign w:val="center"/>
            <w:hideMark/>
          </w:tcPr>
          <w:p w14:paraId="4C4EA70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0069DF8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42</w:t>
            </w:r>
          </w:p>
        </w:tc>
        <w:tc>
          <w:tcPr>
            <w:tcW w:w="6030" w:type="dxa"/>
            <w:noWrap/>
            <w:vAlign w:val="center"/>
            <w:hideMark/>
          </w:tcPr>
          <w:p w14:paraId="78B0214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Military Operation Target Marker</w:t>
            </w:r>
          </w:p>
        </w:tc>
      </w:tr>
      <w:tr w:rsidR="00B41E1D" w:rsidRPr="00B41E1D" w14:paraId="06652317" w14:textId="77777777" w:rsidTr="009F075D">
        <w:trPr>
          <w:cantSplit/>
          <w:jc w:val="center"/>
        </w:trPr>
        <w:tc>
          <w:tcPr>
            <w:tcW w:w="1696" w:type="dxa"/>
            <w:vMerge/>
            <w:vAlign w:val="center"/>
            <w:hideMark/>
          </w:tcPr>
          <w:p w14:paraId="6FECEF9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FB0FEB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43</w:t>
            </w:r>
          </w:p>
        </w:tc>
        <w:tc>
          <w:tcPr>
            <w:tcW w:w="6030" w:type="dxa"/>
            <w:noWrap/>
            <w:vAlign w:val="center"/>
            <w:hideMark/>
          </w:tcPr>
          <w:p w14:paraId="7429E5E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Dangerous Object</w:t>
            </w:r>
          </w:p>
        </w:tc>
      </w:tr>
      <w:tr w:rsidR="00B41E1D" w:rsidRPr="00B41E1D" w14:paraId="3BEE58BD" w14:textId="77777777" w:rsidTr="009F075D">
        <w:trPr>
          <w:cantSplit/>
          <w:jc w:val="center"/>
        </w:trPr>
        <w:tc>
          <w:tcPr>
            <w:tcW w:w="1696" w:type="dxa"/>
            <w:vMerge/>
            <w:vAlign w:val="center"/>
            <w:hideMark/>
          </w:tcPr>
          <w:p w14:paraId="70FFD2F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214C3A2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44</w:t>
            </w:r>
          </w:p>
        </w:tc>
        <w:tc>
          <w:tcPr>
            <w:tcW w:w="6030" w:type="dxa"/>
            <w:noWrap/>
            <w:vAlign w:val="center"/>
            <w:hideMark/>
          </w:tcPr>
          <w:p w14:paraId="045E97B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Pollution Spill Marker</w:t>
            </w:r>
          </w:p>
        </w:tc>
      </w:tr>
      <w:tr w:rsidR="00B41E1D" w:rsidRPr="00B41E1D" w14:paraId="784A61D7" w14:textId="77777777" w:rsidTr="009F075D">
        <w:trPr>
          <w:cantSplit/>
          <w:jc w:val="center"/>
        </w:trPr>
        <w:tc>
          <w:tcPr>
            <w:tcW w:w="1696" w:type="dxa"/>
            <w:vMerge/>
            <w:vAlign w:val="center"/>
            <w:hideMark/>
          </w:tcPr>
          <w:p w14:paraId="41CF12A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00BF2F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45</w:t>
            </w:r>
          </w:p>
        </w:tc>
        <w:tc>
          <w:tcPr>
            <w:tcW w:w="6030" w:type="dxa"/>
            <w:noWrap/>
            <w:vAlign w:val="center"/>
            <w:hideMark/>
          </w:tcPr>
          <w:p w14:paraId="25744366"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lang w:val="de-DE"/>
              </w:rPr>
            </w:pPr>
            <w:r w:rsidRPr="00B41E1D">
              <w:rPr>
                <w:rFonts w:eastAsia="Batang"/>
                <w:sz w:val="20"/>
                <w:lang w:val="de-DE"/>
              </w:rPr>
              <w:t xml:space="preserve">Mobile </w:t>
            </w:r>
            <w:proofErr w:type="spellStart"/>
            <w:r w:rsidRPr="00B41E1D">
              <w:rPr>
                <w:rFonts w:eastAsia="Batang"/>
                <w:sz w:val="20"/>
                <w:lang w:val="de-DE"/>
              </w:rPr>
              <w:t>AtoN</w:t>
            </w:r>
            <w:proofErr w:type="spellEnd"/>
            <w:r w:rsidRPr="00B41E1D">
              <w:rPr>
                <w:rFonts w:eastAsia="Batang"/>
                <w:sz w:val="20"/>
                <w:lang w:val="de-DE"/>
              </w:rPr>
              <w:t>: Search &amp; Rescue Datum Mark</w:t>
            </w:r>
          </w:p>
        </w:tc>
      </w:tr>
      <w:tr w:rsidR="00B41E1D" w:rsidRPr="00B41E1D" w14:paraId="11E5521A" w14:textId="77777777" w:rsidTr="009F075D">
        <w:trPr>
          <w:cantSplit/>
          <w:jc w:val="center"/>
        </w:trPr>
        <w:tc>
          <w:tcPr>
            <w:tcW w:w="1696" w:type="dxa"/>
            <w:vMerge/>
            <w:vAlign w:val="center"/>
            <w:hideMark/>
          </w:tcPr>
          <w:p w14:paraId="5898616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lang w:val="de-DE"/>
              </w:rPr>
            </w:pPr>
          </w:p>
        </w:tc>
        <w:tc>
          <w:tcPr>
            <w:tcW w:w="1134" w:type="dxa"/>
            <w:noWrap/>
            <w:vAlign w:val="center"/>
            <w:hideMark/>
          </w:tcPr>
          <w:p w14:paraId="68DC8BD8"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46</w:t>
            </w:r>
          </w:p>
        </w:tc>
        <w:tc>
          <w:tcPr>
            <w:tcW w:w="6030" w:type="dxa"/>
            <w:noWrap/>
            <w:vAlign w:val="center"/>
            <w:hideMark/>
          </w:tcPr>
          <w:p w14:paraId="6FEDD3D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Datum Mark</w:t>
            </w:r>
          </w:p>
        </w:tc>
      </w:tr>
      <w:tr w:rsidR="00B41E1D" w:rsidRPr="00B41E1D" w14:paraId="793C90C5" w14:textId="77777777" w:rsidTr="009F075D">
        <w:trPr>
          <w:cantSplit/>
          <w:jc w:val="center"/>
        </w:trPr>
        <w:tc>
          <w:tcPr>
            <w:tcW w:w="1696" w:type="dxa"/>
            <w:vMerge/>
            <w:vAlign w:val="center"/>
            <w:hideMark/>
          </w:tcPr>
          <w:p w14:paraId="258B6552"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FBAC54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47</w:t>
            </w:r>
          </w:p>
        </w:tc>
        <w:tc>
          <w:tcPr>
            <w:tcW w:w="6030" w:type="dxa"/>
            <w:noWrap/>
            <w:vAlign w:val="center"/>
            <w:hideMark/>
          </w:tcPr>
          <w:p w14:paraId="6B2EB0AB"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xml:space="preserve">: Operating Underwater (at times) </w:t>
            </w:r>
          </w:p>
        </w:tc>
      </w:tr>
      <w:tr w:rsidR="00B41E1D" w:rsidRPr="00B41E1D" w14:paraId="0E0F4DC5" w14:textId="77777777" w:rsidTr="009F075D">
        <w:trPr>
          <w:cantSplit/>
          <w:jc w:val="center"/>
        </w:trPr>
        <w:tc>
          <w:tcPr>
            <w:tcW w:w="1696" w:type="dxa"/>
            <w:vMerge/>
            <w:vAlign w:val="center"/>
            <w:hideMark/>
          </w:tcPr>
          <w:p w14:paraId="238AD120"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1F858055"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48</w:t>
            </w:r>
          </w:p>
        </w:tc>
        <w:tc>
          <w:tcPr>
            <w:tcW w:w="6030" w:type="dxa"/>
            <w:noWrap/>
            <w:vAlign w:val="center"/>
            <w:hideMark/>
          </w:tcPr>
          <w:p w14:paraId="5F991033"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Underwater Operations Marker</w:t>
            </w:r>
          </w:p>
        </w:tc>
      </w:tr>
      <w:tr w:rsidR="00B41E1D" w:rsidRPr="00B41E1D" w14:paraId="5917405C" w14:textId="77777777" w:rsidTr="009F075D">
        <w:trPr>
          <w:cantSplit/>
          <w:jc w:val="center"/>
        </w:trPr>
        <w:tc>
          <w:tcPr>
            <w:tcW w:w="1696" w:type="dxa"/>
            <w:vMerge/>
            <w:vAlign w:val="center"/>
            <w:hideMark/>
          </w:tcPr>
          <w:p w14:paraId="7C273ED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08A32B8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49</w:t>
            </w:r>
          </w:p>
        </w:tc>
        <w:tc>
          <w:tcPr>
            <w:tcW w:w="6030" w:type="dxa"/>
            <w:noWrap/>
            <w:vAlign w:val="center"/>
            <w:hideMark/>
          </w:tcPr>
          <w:p w14:paraId="76CAB1E3" w14:textId="7E259233"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xml:space="preserve">: Military Operation or Restricted Area </w:t>
            </w:r>
          </w:p>
        </w:tc>
      </w:tr>
      <w:tr w:rsidR="00B41E1D" w:rsidRPr="00B41E1D" w14:paraId="55FD31CE" w14:textId="77777777" w:rsidTr="009F075D">
        <w:trPr>
          <w:cantSplit/>
          <w:jc w:val="center"/>
        </w:trPr>
        <w:tc>
          <w:tcPr>
            <w:tcW w:w="1696" w:type="dxa"/>
            <w:vMerge/>
            <w:vAlign w:val="center"/>
            <w:hideMark/>
          </w:tcPr>
          <w:p w14:paraId="6C0CDCAA"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47A5E64" w14:textId="0266A83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25840D41" w14:textId="374FF8DC"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5109938E" w14:textId="77777777" w:rsidTr="009F075D">
        <w:trPr>
          <w:cantSplit/>
          <w:jc w:val="center"/>
        </w:trPr>
        <w:tc>
          <w:tcPr>
            <w:tcW w:w="1696" w:type="dxa"/>
            <w:vMerge/>
            <w:vAlign w:val="center"/>
            <w:hideMark/>
          </w:tcPr>
          <w:p w14:paraId="6D6C98B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7A2B2EAB" w14:textId="120AD03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65AA4AEF" w14:textId="43E2929D"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5CC8D14E" w14:textId="77777777" w:rsidTr="009F075D">
        <w:trPr>
          <w:cantSplit/>
          <w:jc w:val="center"/>
        </w:trPr>
        <w:tc>
          <w:tcPr>
            <w:tcW w:w="1696" w:type="dxa"/>
            <w:vMerge/>
            <w:vAlign w:val="center"/>
            <w:hideMark/>
          </w:tcPr>
          <w:p w14:paraId="776E9B8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69518E4A" w14:textId="661F798F"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78CC9DA6" w14:textId="60874BB3"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7A9E83A4" w14:textId="77777777" w:rsidTr="009F075D">
        <w:trPr>
          <w:cantSplit/>
          <w:jc w:val="center"/>
        </w:trPr>
        <w:tc>
          <w:tcPr>
            <w:tcW w:w="1696" w:type="dxa"/>
            <w:vMerge/>
            <w:vAlign w:val="center"/>
            <w:hideMark/>
          </w:tcPr>
          <w:p w14:paraId="1F127BA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231F4343" w14:textId="416FE952"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50</w:t>
            </w:r>
          </w:p>
        </w:tc>
        <w:tc>
          <w:tcPr>
            <w:tcW w:w="6030" w:type="dxa"/>
            <w:noWrap/>
            <w:vAlign w:val="center"/>
            <w:hideMark/>
          </w:tcPr>
          <w:p w14:paraId="016429A6" w14:textId="031F93E6"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 xml:space="preserve">Mobile </w:t>
            </w:r>
            <w:proofErr w:type="spellStart"/>
            <w:r w:rsidRPr="00B41E1D">
              <w:rPr>
                <w:rFonts w:eastAsia="Batang"/>
                <w:sz w:val="20"/>
              </w:rPr>
              <w:t>AtoN</w:t>
            </w:r>
            <w:proofErr w:type="spellEnd"/>
            <w:r w:rsidRPr="00B41E1D">
              <w:rPr>
                <w:rFonts w:eastAsia="Batang"/>
                <w:sz w:val="20"/>
              </w:rPr>
              <w:t>: Dynamic Area</w:t>
            </w:r>
          </w:p>
        </w:tc>
      </w:tr>
      <w:tr w:rsidR="00B41E1D" w:rsidRPr="00B41E1D" w14:paraId="41097B89" w14:textId="77777777" w:rsidTr="009F075D">
        <w:trPr>
          <w:cantSplit/>
          <w:jc w:val="center"/>
        </w:trPr>
        <w:tc>
          <w:tcPr>
            <w:tcW w:w="1696" w:type="dxa"/>
            <w:vMerge/>
            <w:vAlign w:val="center"/>
            <w:hideMark/>
          </w:tcPr>
          <w:p w14:paraId="2E2D2F94"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16870FAB" w14:textId="6D79A01D"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5670D0DC" w14:textId="6E007644"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4953FAD5" w14:textId="77777777" w:rsidTr="009F075D">
        <w:trPr>
          <w:cantSplit/>
          <w:jc w:val="center"/>
        </w:trPr>
        <w:tc>
          <w:tcPr>
            <w:tcW w:w="1696" w:type="dxa"/>
            <w:vMerge/>
            <w:vAlign w:val="center"/>
            <w:hideMark/>
          </w:tcPr>
          <w:p w14:paraId="23D51B07"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417A905E" w14:textId="22C5F7AE"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1601422A" w14:textId="1FBB941F"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160D9284" w14:textId="77777777" w:rsidTr="009F075D">
        <w:trPr>
          <w:cantSplit/>
          <w:jc w:val="center"/>
        </w:trPr>
        <w:tc>
          <w:tcPr>
            <w:tcW w:w="1696" w:type="dxa"/>
            <w:vMerge/>
            <w:vAlign w:val="center"/>
            <w:hideMark/>
          </w:tcPr>
          <w:p w14:paraId="35CA9259"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375D396C" w14:textId="7A2E2ECB"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p>
        </w:tc>
        <w:tc>
          <w:tcPr>
            <w:tcW w:w="6030" w:type="dxa"/>
            <w:noWrap/>
            <w:vAlign w:val="center"/>
            <w:hideMark/>
          </w:tcPr>
          <w:p w14:paraId="0E70BCF4" w14:textId="58C6112A"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r>
      <w:tr w:rsidR="00B41E1D" w:rsidRPr="00B41E1D" w14:paraId="4D3DF4FF" w14:textId="77777777" w:rsidTr="009F075D">
        <w:trPr>
          <w:cantSplit/>
          <w:jc w:val="center"/>
        </w:trPr>
        <w:tc>
          <w:tcPr>
            <w:tcW w:w="1696" w:type="dxa"/>
            <w:vMerge/>
            <w:vAlign w:val="center"/>
            <w:hideMark/>
          </w:tcPr>
          <w:p w14:paraId="21BA9C6F"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hideMark/>
          </w:tcPr>
          <w:p w14:paraId="0F1016EF" w14:textId="418D55FE"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51-63</w:t>
            </w:r>
          </w:p>
        </w:tc>
        <w:tc>
          <w:tcPr>
            <w:tcW w:w="6030" w:type="dxa"/>
            <w:noWrap/>
            <w:vAlign w:val="center"/>
            <w:hideMark/>
          </w:tcPr>
          <w:p w14:paraId="774C82A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Reserved for future use</w:t>
            </w:r>
          </w:p>
        </w:tc>
      </w:tr>
      <w:tr w:rsidR="00B41E1D" w:rsidRPr="00B41E1D" w14:paraId="0982C108" w14:textId="77777777" w:rsidTr="009F075D">
        <w:trPr>
          <w:cantSplit/>
          <w:jc w:val="center"/>
        </w:trPr>
        <w:tc>
          <w:tcPr>
            <w:tcW w:w="1696" w:type="dxa"/>
            <w:vAlign w:val="center"/>
          </w:tcPr>
          <w:p w14:paraId="5CECC5DC"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p>
        </w:tc>
        <w:tc>
          <w:tcPr>
            <w:tcW w:w="1134" w:type="dxa"/>
            <w:noWrap/>
            <w:vAlign w:val="center"/>
          </w:tcPr>
          <w:p w14:paraId="026F5FFE"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Batang"/>
                <w:sz w:val="20"/>
              </w:rPr>
            </w:pPr>
            <w:r w:rsidRPr="00B41E1D">
              <w:rPr>
                <w:rFonts w:eastAsia="Batang"/>
                <w:sz w:val="20"/>
              </w:rPr>
              <w:t>64-127</w:t>
            </w:r>
          </w:p>
        </w:tc>
        <w:tc>
          <w:tcPr>
            <w:tcW w:w="6030" w:type="dxa"/>
            <w:noWrap/>
            <w:vAlign w:val="center"/>
          </w:tcPr>
          <w:p w14:paraId="05C2494D" w14:textId="77777777" w:rsidR="00B41E1D" w:rsidRPr="00B41E1D" w:rsidRDefault="00B41E1D" w:rsidP="00B41E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Batang"/>
                <w:sz w:val="20"/>
              </w:rPr>
            </w:pPr>
            <w:r w:rsidRPr="00B41E1D">
              <w:rPr>
                <w:rFonts w:eastAsia="Batang"/>
                <w:sz w:val="20"/>
              </w:rPr>
              <w:t>Reserved for regional use</w:t>
            </w:r>
          </w:p>
        </w:tc>
      </w:tr>
    </w:tbl>
    <w:p w14:paraId="783400E6" w14:textId="77777777" w:rsidR="00B41E1D" w:rsidRPr="00B41E1D" w:rsidRDefault="00B41E1D" w:rsidP="00B41E1D">
      <w:pPr>
        <w:tabs>
          <w:tab w:val="clear" w:pos="1134"/>
          <w:tab w:val="clear" w:pos="1871"/>
          <w:tab w:val="clear" w:pos="2268"/>
        </w:tabs>
        <w:spacing w:before="0"/>
        <w:textAlignment w:val="baseline"/>
        <w:rPr>
          <w:rFonts w:eastAsia="Batang"/>
          <w:sz w:val="20"/>
          <w:lang w:eastAsia="zh-CN"/>
        </w:rPr>
      </w:pPr>
    </w:p>
    <w:bookmarkEnd w:id="70"/>
    <w:p w14:paraId="13A6760B" w14:textId="6CC7F485" w:rsidR="005E7F2A" w:rsidRPr="00B41E1D" w:rsidRDefault="005E7F2A" w:rsidP="00B41E1D">
      <w:pPr>
        <w:tabs>
          <w:tab w:val="clear" w:pos="1134"/>
          <w:tab w:val="clear" w:pos="1871"/>
          <w:tab w:val="clear" w:pos="2268"/>
        </w:tabs>
        <w:overflowPunct/>
        <w:autoSpaceDE/>
        <w:autoSpaceDN/>
        <w:adjustRightInd/>
        <w:spacing w:before="0"/>
        <w:rPr>
          <w:rFonts w:eastAsia="Batang"/>
          <w:b/>
          <w:sz w:val="28"/>
        </w:rPr>
      </w:pPr>
    </w:p>
    <w:sectPr w:rsidR="005E7F2A" w:rsidRPr="00B41E1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07577" w14:textId="77777777" w:rsidR="00F81575" w:rsidRDefault="00F81575" w:rsidP="00F52D20">
      <w:pPr>
        <w:spacing w:before="0"/>
      </w:pPr>
      <w:r>
        <w:separator/>
      </w:r>
    </w:p>
  </w:endnote>
  <w:endnote w:type="continuationSeparator" w:id="0">
    <w:p w14:paraId="130457C3" w14:textId="77777777" w:rsidR="00F81575" w:rsidRDefault="00F81575" w:rsidP="00F52D2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08F3D" w14:textId="77777777" w:rsidR="00F81575" w:rsidRDefault="00F81575" w:rsidP="00F52D20">
      <w:pPr>
        <w:spacing w:before="0"/>
      </w:pPr>
      <w:r>
        <w:separator/>
      </w:r>
    </w:p>
  </w:footnote>
  <w:footnote w:type="continuationSeparator" w:id="0">
    <w:p w14:paraId="5CF65B91" w14:textId="77777777" w:rsidR="00F81575" w:rsidRDefault="00F81575" w:rsidP="00F52D2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301256"/>
      <w:docPartObj>
        <w:docPartGallery w:val="Page Numbers (Top of Page)"/>
        <w:docPartUnique/>
      </w:docPartObj>
    </w:sdtPr>
    <w:sdtEndPr>
      <w:rPr>
        <w:noProof/>
      </w:rPr>
    </w:sdtEndPr>
    <w:sdtContent>
      <w:p w14:paraId="51842EAC" w14:textId="745249E4" w:rsidR="00B956EB" w:rsidRDefault="00B956EB">
        <w:pPr>
          <w:pStyle w:val="Header"/>
        </w:pPr>
        <w:r>
          <w:fldChar w:fldCharType="begin"/>
        </w:r>
        <w:r>
          <w:instrText xml:space="preserve"> PAGE   \* MERGEFORMAT </w:instrText>
        </w:r>
        <w:r>
          <w:fldChar w:fldCharType="separate"/>
        </w:r>
        <w:r>
          <w:rPr>
            <w:noProof/>
          </w:rPr>
          <w:t>2</w:t>
        </w:r>
        <w:r>
          <w:rPr>
            <w:noProof/>
          </w:rPr>
          <w:fldChar w:fldCharType="end"/>
        </w:r>
      </w:p>
    </w:sdtContent>
  </w:sdt>
  <w:p w14:paraId="1E724729" w14:textId="77777777" w:rsidR="00B956EB" w:rsidRDefault="00B95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A500B9"/>
    <w:multiLevelType w:val="multilevel"/>
    <w:tmpl w:val="8702F2B2"/>
    <w:lvl w:ilvl="0">
      <w:start w:val="4"/>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43D41A7"/>
    <w:multiLevelType w:val="multilevel"/>
    <w:tmpl w:val="72BE78BA"/>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366054196">
    <w:abstractNumId w:val="0"/>
  </w:num>
  <w:num w:numId="2" w16cid:durableId="2015180500">
    <w:abstractNumId w:val="1"/>
  </w:num>
  <w:num w:numId="3" w16cid:durableId="1523014526">
    <w:abstractNumId w:val="3"/>
  </w:num>
  <w:num w:numId="4" w16cid:durableId="165799552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Johnny Schultz">
    <w15:presenceInfo w15:providerId="None" w15:userId="Johnny Schultz"/>
  </w15:person>
  <w15:person w15:author="Bober, Stefan">
    <w15:presenceInfo w15:providerId="None" w15:userId="Bober, Stef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03D4A"/>
    <w:rsid w:val="00007126"/>
    <w:rsid w:val="00013511"/>
    <w:rsid w:val="00024235"/>
    <w:rsid w:val="00027A62"/>
    <w:rsid w:val="000304DF"/>
    <w:rsid w:val="00031CE2"/>
    <w:rsid w:val="00033850"/>
    <w:rsid w:val="000347C9"/>
    <w:rsid w:val="0003660E"/>
    <w:rsid w:val="000419B0"/>
    <w:rsid w:val="00042A7A"/>
    <w:rsid w:val="0004445D"/>
    <w:rsid w:val="00047E75"/>
    <w:rsid w:val="00051A5F"/>
    <w:rsid w:val="00070773"/>
    <w:rsid w:val="00072EDB"/>
    <w:rsid w:val="0008249C"/>
    <w:rsid w:val="00094013"/>
    <w:rsid w:val="0009573D"/>
    <w:rsid w:val="00097E33"/>
    <w:rsid w:val="000B4052"/>
    <w:rsid w:val="000D50D4"/>
    <w:rsid w:val="000D649C"/>
    <w:rsid w:val="000E2482"/>
    <w:rsid w:val="000E67D8"/>
    <w:rsid w:val="000F5D64"/>
    <w:rsid w:val="00113ED0"/>
    <w:rsid w:val="00115C37"/>
    <w:rsid w:val="00132DCE"/>
    <w:rsid w:val="00137654"/>
    <w:rsid w:val="001410B6"/>
    <w:rsid w:val="00142231"/>
    <w:rsid w:val="00142306"/>
    <w:rsid w:val="0014351C"/>
    <w:rsid w:val="0015173F"/>
    <w:rsid w:val="001605E4"/>
    <w:rsid w:val="00161EF9"/>
    <w:rsid w:val="00166DD2"/>
    <w:rsid w:val="00171967"/>
    <w:rsid w:val="00180CF9"/>
    <w:rsid w:val="001B342E"/>
    <w:rsid w:val="001B53C6"/>
    <w:rsid w:val="001B72DA"/>
    <w:rsid w:val="001C0C71"/>
    <w:rsid w:val="001D0CB9"/>
    <w:rsid w:val="001E081E"/>
    <w:rsid w:val="001F3A0C"/>
    <w:rsid w:val="00204D55"/>
    <w:rsid w:val="00216AF0"/>
    <w:rsid w:val="002227F1"/>
    <w:rsid w:val="002235E7"/>
    <w:rsid w:val="0022574A"/>
    <w:rsid w:val="00227BC0"/>
    <w:rsid w:val="0025050E"/>
    <w:rsid w:val="00256DDE"/>
    <w:rsid w:val="00260A96"/>
    <w:rsid w:val="00260F23"/>
    <w:rsid w:val="00272625"/>
    <w:rsid w:val="002826FD"/>
    <w:rsid w:val="0028649D"/>
    <w:rsid w:val="00286FA0"/>
    <w:rsid w:val="002A5CDA"/>
    <w:rsid w:val="002C6CA8"/>
    <w:rsid w:val="002E3E13"/>
    <w:rsid w:val="002F2D69"/>
    <w:rsid w:val="002F5F11"/>
    <w:rsid w:val="00333FD1"/>
    <w:rsid w:val="00346C57"/>
    <w:rsid w:val="00353E01"/>
    <w:rsid w:val="0035696B"/>
    <w:rsid w:val="003579C3"/>
    <w:rsid w:val="00370602"/>
    <w:rsid w:val="00383CE1"/>
    <w:rsid w:val="003914A0"/>
    <w:rsid w:val="003A28EF"/>
    <w:rsid w:val="003B397A"/>
    <w:rsid w:val="003C0538"/>
    <w:rsid w:val="003E0F39"/>
    <w:rsid w:val="004015E1"/>
    <w:rsid w:val="00404C20"/>
    <w:rsid w:val="00412A80"/>
    <w:rsid w:val="0041555F"/>
    <w:rsid w:val="00417101"/>
    <w:rsid w:val="00421A1E"/>
    <w:rsid w:val="00421EBE"/>
    <w:rsid w:val="00434B65"/>
    <w:rsid w:val="00441933"/>
    <w:rsid w:val="00445C95"/>
    <w:rsid w:val="0045069F"/>
    <w:rsid w:val="00453717"/>
    <w:rsid w:val="00482647"/>
    <w:rsid w:val="00485B5E"/>
    <w:rsid w:val="004B7313"/>
    <w:rsid w:val="004C7449"/>
    <w:rsid w:val="004D3B7E"/>
    <w:rsid w:val="004D5C68"/>
    <w:rsid w:val="004E002D"/>
    <w:rsid w:val="004E6EDC"/>
    <w:rsid w:val="004F1CAF"/>
    <w:rsid w:val="004F711B"/>
    <w:rsid w:val="00501514"/>
    <w:rsid w:val="0051579C"/>
    <w:rsid w:val="0051620E"/>
    <w:rsid w:val="005256DE"/>
    <w:rsid w:val="0055106B"/>
    <w:rsid w:val="0055457C"/>
    <w:rsid w:val="005575E7"/>
    <w:rsid w:val="00571B27"/>
    <w:rsid w:val="00593512"/>
    <w:rsid w:val="0059679C"/>
    <w:rsid w:val="005A3019"/>
    <w:rsid w:val="005D38AC"/>
    <w:rsid w:val="005D7DB7"/>
    <w:rsid w:val="005E26F3"/>
    <w:rsid w:val="005E7F2A"/>
    <w:rsid w:val="005F0E9B"/>
    <w:rsid w:val="005F1F12"/>
    <w:rsid w:val="0060734F"/>
    <w:rsid w:val="00630F01"/>
    <w:rsid w:val="00631472"/>
    <w:rsid w:val="00631676"/>
    <w:rsid w:val="0063189D"/>
    <w:rsid w:val="00641660"/>
    <w:rsid w:val="00642F65"/>
    <w:rsid w:val="0065129C"/>
    <w:rsid w:val="00654AEC"/>
    <w:rsid w:val="006550E0"/>
    <w:rsid w:val="006675A0"/>
    <w:rsid w:val="00677CE4"/>
    <w:rsid w:val="00684CC7"/>
    <w:rsid w:val="00691741"/>
    <w:rsid w:val="006960F7"/>
    <w:rsid w:val="006A7276"/>
    <w:rsid w:val="006C29CD"/>
    <w:rsid w:val="006D5220"/>
    <w:rsid w:val="006E0A79"/>
    <w:rsid w:val="006E5FCB"/>
    <w:rsid w:val="006F4AAE"/>
    <w:rsid w:val="00701F40"/>
    <w:rsid w:val="00716540"/>
    <w:rsid w:val="00721EB1"/>
    <w:rsid w:val="00734D77"/>
    <w:rsid w:val="007357D4"/>
    <w:rsid w:val="00737F96"/>
    <w:rsid w:val="0074130A"/>
    <w:rsid w:val="007417CD"/>
    <w:rsid w:val="00743EA2"/>
    <w:rsid w:val="007448B1"/>
    <w:rsid w:val="00750389"/>
    <w:rsid w:val="007536E0"/>
    <w:rsid w:val="00757614"/>
    <w:rsid w:val="007605AF"/>
    <w:rsid w:val="00761239"/>
    <w:rsid w:val="0076250D"/>
    <w:rsid w:val="00771C09"/>
    <w:rsid w:val="00774AC4"/>
    <w:rsid w:val="00792E0A"/>
    <w:rsid w:val="00792F50"/>
    <w:rsid w:val="007955AD"/>
    <w:rsid w:val="007A168F"/>
    <w:rsid w:val="007A3531"/>
    <w:rsid w:val="007B0FAE"/>
    <w:rsid w:val="007B282A"/>
    <w:rsid w:val="007B675C"/>
    <w:rsid w:val="007D22C5"/>
    <w:rsid w:val="007E577C"/>
    <w:rsid w:val="007F7962"/>
    <w:rsid w:val="008004E5"/>
    <w:rsid w:val="00810710"/>
    <w:rsid w:val="00824833"/>
    <w:rsid w:val="00843BF7"/>
    <w:rsid w:val="00846994"/>
    <w:rsid w:val="008512ED"/>
    <w:rsid w:val="00852E68"/>
    <w:rsid w:val="00862FBF"/>
    <w:rsid w:val="0086735D"/>
    <w:rsid w:val="00867673"/>
    <w:rsid w:val="008853D1"/>
    <w:rsid w:val="008978D9"/>
    <w:rsid w:val="008A2E97"/>
    <w:rsid w:val="008A5D84"/>
    <w:rsid w:val="008B2E2B"/>
    <w:rsid w:val="008B53E5"/>
    <w:rsid w:val="008C3BD6"/>
    <w:rsid w:val="008C73A9"/>
    <w:rsid w:val="008F4213"/>
    <w:rsid w:val="009023AB"/>
    <w:rsid w:val="00902B41"/>
    <w:rsid w:val="00906486"/>
    <w:rsid w:val="00924CF2"/>
    <w:rsid w:val="00924DF3"/>
    <w:rsid w:val="00926F9C"/>
    <w:rsid w:val="00933DD6"/>
    <w:rsid w:val="00937A8C"/>
    <w:rsid w:val="00946B65"/>
    <w:rsid w:val="00961007"/>
    <w:rsid w:val="00972A9F"/>
    <w:rsid w:val="0097531B"/>
    <w:rsid w:val="00977B5A"/>
    <w:rsid w:val="00982338"/>
    <w:rsid w:val="009878AF"/>
    <w:rsid w:val="009900AB"/>
    <w:rsid w:val="00990270"/>
    <w:rsid w:val="00996812"/>
    <w:rsid w:val="009B0A0E"/>
    <w:rsid w:val="009B30B5"/>
    <w:rsid w:val="009B3CFA"/>
    <w:rsid w:val="009B409A"/>
    <w:rsid w:val="009B75D4"/>
    <w:rsid w:val="009C0ED5"/>
    <w:rsid w:val="009D5CDE"/>
    <w:rsid w:val="009F079E"/>
    <w:rsid w:val="009F6D16"/>
    <w:rsid w:val="00A130D4"/>
    <w:rsid w:val="00A352F7"/>
    <w:rsid w:val="00A35F43"/>
    <w:rsid w:val="00A3763E"/>
    <w:rsid w:val="00A405D6"/>
    <w:rsid w:val="00A53427"/>
    <w:rsid w:val="00A713F8"/>
    <w:rsid w:val="00A728AF"/>
    <w:rsid w:val="00A7384C"/>
    <w:rsid w:val="00A824C8"/>
    <w:rsid w:val="00AA13C4"/>
    <w:rsid w:val="00AA231C"/>
    <w:rsid w:val="00AA244B"/>
    <w:rsid w:val="00AA653F"/>
    <w:rsid w:val="00AB5B43"/>
    <w:rsid w:val="00AC6C95"/>
    <w:rsid w:val="00AD4F22"/>
    <w:rsid w:val="00AE351C"/>
    <w:rsid w:val="00AF5495"/>
    <w:rsid w:val="00B10D1F"/>
    <w:rsid w:val="00B138F1"/>
    <w:rsid w:val="00B139F4"/>
    <w:rsid w:val="00B153F3"/>
    <w:rsid w:val="00B161E5"/>
    <w:rsid w:val="00B16EC6"/>
    <w:rsid w:val="00B335A8"/>
    <w:rsid w:val="00B34F02"/>
    <w:rsid w:val="00B41E1D"/>
    <w:rsid w:val="00B5099C"/>
    <w:rsid w:val="00B630EE"/>
    <w:rsid w:val="00B82633"/>
    <w:rsid w:val="00B8519B"/>
    <w:rsid w:val="00B94E33"/>
    <w:rsid w:val="00B956EB"/>
    <w:rsid w:val="00BA56A2"/>
    <w:rsid w:val="00BB3801"/>
    <w:rsid w:val="00BB3F74"/>
    <w:rsid w:val="00BB7180"/>
    <w:rsid w:val="00BC3CF7"/>
    <w:rsid w:val="00BD116F"/>
    <w:rsid w:val="00BD57F7"/>
    <w:rsid w:val="00BE53AE"/>
    <w:rsid w:val="00BF63B8"/>
    <w:rsid w:val="00BF77B9"/>
    <w:rsid w:val="00BF7953"/>
    <w:rsid w:val="00C01390"/>
    <w:rsid w:val="00C015E8"/>
    <w:rsid w:val="00C04553"/>
    <w:rsid w:val="00C07408"/>
    <w:rsid w:val="00C07C0B"/>
    <w:rsid w:val="00C15645"/>
    <w:rsid w:val="00C16C1D"/>
    <w:rsid w:val="00C20D4C"/>
    <w:rsid w:val="00C5637C"/>
    <w:rsid w:val="00C64B5C"/>
    <w:rsid w:val="00C658E7"/>
    <w:rsid w:val="00C65A2D"/>
    <w:rsid w:val="00C70261"/>
    <w:rsid w:val="00C93C86"/>
    <w:rsid w:val="00CA5535"/>
    <w:rsid w:val="00CA7A92"/>
    <w:rsid w:val="00CB43E1"/>
    <w:rsid w:val="00CC59C7"/>
    <w:rsid w:val="00CD4507"/>
    <w:rsid w:val="00CD586F"/>
    <w:rsid w:val="00CD73B2"/>
    <w:rsid w:val="00CE0E43"/>
    <w:rsid w:val="00CE28D8"/>
    <w:rsid w:val="00CE40DB"/>
    <w:rsid w:val="00CF0A92"/>
    <w:rsid w:val="00D01530"/>
    <w:rsid w:val="00D100EE"/>
    <w:rsid w:val="00D17168"/>
    <w:rsid w:val="00D264F4"/>
    <w:rsid w:val="00D320F1"/>
    <w:rsid w:val="00D327D9"/>
    <w:rsid w:val="00D425A9"/>
    <w:rsid w:val="00D506F2"/>
    <w:rsid w:val="00D55518"/>
    <w:rsid w:val="00D628F8"/>
    <w:rsid w:val="00D67808"/>
    <w:rsid w:val="00D7477A"/>
    <w:rsid w:val="00D80ACD"/>
    <w:rsid w:val="00DB11BF"/>
    <w:rsid w:val="00DB39E8"/>
    <w:rsid w:val="00DB50D5"/>
    <w:rsid w:val="00DC1A74"/>
    <w:rsid w:val="00DC7EFA"/>
    <w:rsid w:val="00DD26EF"/>
    <w:rsid w:val="00DD71A8"/>
    <w:rsid w:val="00DE455A"/>
    <w:rsid w:val="00DF2407"/>
    <w:rsid w:val="00DF3308"/>
    <w:rsid w:val="00DF3489"/>
    <w:rsid w:val="00DF5FA0"/>
    <w:rsid w:val="00E15306"/>
    <w:rsid w:val="00E201ED"/>
    <w:rsid w:val="00E35BAF"/>
    <w:rsid w:val="00E36805"/>
    <w:rsid w:val="00E377AF"/>
    <w:rsid w:val="00E41C9F"/>
    <w:rsid w:val="00E56ABF"/>
    <w:rsid w:val="00E71235"/>
    <w:rsid w:val="00E72B82"/>
    <w:rsid w:val="00E748CF"/>
    <w:rsid w:val="00E76E1F"/>
    <w:rsid w:val="00E86B3B"/>
    <w:rsid w:val="00E963D0"/>
    <w:rsid w:val="00E96CBC"/>
    <w:rsid w:val="00EA24C9"/>
    <w:rsid w:val="00EA3615"/>
    <w:rsid w:val="00EB565A"/>
    <w:rsid w:val="00EC340D"/>
    <w:rsid w:val="00EC4F6E"/>
    <w:rsid w:val="00EE4D7E"/>
    <w:rsid w:val="00EF1E4A"/>
    <w:rsid w:val="00EF5823"/>
    <w:rsid w:val="00F173D7"/>
    <w:rsid w:val="00F265D9"/>
    <w:rsid w:val="00F40962"/>
    <w:rsid w:val="00F4539D"/>
    <w:rsid w:val="00F52D20"/>
    <w:rsid w:val="00F54D57"/>
    <w:rsid w:val="00F5727E"/>
    <w:rsid w:val="00F624AD"/>
    <w:rsid w:val="00F653AD"/>
    <w:rsid w:val="00F722E0"/>
    <w:rsid w:val="00F81575"/>
    <w:rsid w:val="00F907F4"/>
    <w:rsid w:val="00FA5010"/>
    <w:rsid w:val="00FA5FBC"/>
    <w:rsid w:val="00FC56CD"/>
    <w:rsid w:val="00FD1899"/>
    <w:rsid w:val="00FD23D7"/>
    <w:rsid w:val="00FE18B2"/>
    <w:rsid w:val="00FF6778"/>
    <w:rsid w:val="00FF73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445C9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45C9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title">
    <w:name w:val="Rec_title"/>
    <w:basedOn w:val="Normal"/>
    <w:next w:val="Normal"/>
    <w:rsid w:val="00B5099C"/>
    <w:pPr>
      <w:keepNext/>
      <w:keepLines/>
      <w:tabs>
        <w:tab w:val="clear" w:pos="1134"/>
        <w:tab w:val="clear" w:pos="1871"/>
        <w:tab w:val="clear" w:pos="2268"/>
        <w:tab w:val="left" w:pos="794"/>
        <w:tab w:val="left" w:pos="1191"/>
        <w:tab w:val="left" w:pos="1588"/>
        <w:tab w:val="left" w:pos="1985"/>
      </w:tabs>
      <w:spacing w:before="240"/>
      <w:jc w:val="center"/>
      <w:textAlignment w:val="baseline"/>
    </w:pPr>
    <w:rPr>
      <w:b/>
      <w:sz w:val="28"/>
      <w:lang w:val="fr-FR"/>
    </w:rPr>
  </w:style>
  <w:style w:type="paragraph" w:styleId="Revision">
    <w:name w:val="Revision"/>
    <w:hidden/>
    <w:uiPriority w:val="99"/>
    <w:semiHidden/>
    <w:rsid w:val="004F711B"/>
    <w:pPr>
      <w:spacing w:after="0" w:line="240" w:lineRule="auto"/>
    </w:pPr>
    <w:rPr>
      <w:rFonts w:ascii="Times New Roman" w:eastAsia="Times New Roman" w:hAnsi="Times New Roman" w:cs="Times New Roman"/>
      <w:sz w:val="24"/>
      <w:szCs w:val="20"/>
      <w:lang w:val="en-GB"/>
    </w:rPr>
  </w:style>
  <w:style w:type="paragraph" w:customStyle="1" w:styleId="Source">
    <w:name w:val="Source"/>
    <w:basedOn w:val="Normal"/>
    <w:next w:val="Normal"/>
    <w:link w:val="SourceChar"/>
    <w:qFormat/>
    <w:rsid w:val="00445C95"/>
    <w:pPr>
      <w:spacing w:before="840"/>
      <w:jc w:val="center"/>
      <w:textAlignment w:val="baseline"/>
    </w:pPr>
    <w:rPr>
      <w:b/>
      <w:sz w:val="28"/>
    </w:rPr>
  </w:style>
  <w:style w:type="character" w:customStyle="1" w:styleId="SourceChar">
    <w:name w:val="Source Char"/>
    <w:basedOn w:val="DefaultParagraphFont"/>
    <w:link w:val="Source"/>
    <w:locked/>
    <w:rsid w:val="00445C95"/>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445C95"/>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paragraph" w:customStyle="1" w:styleId="Title1">
    <w:name w:val="Title 1"/>
    <w:basedOn w:val="Source"/>
    <w:next w:val="Normal"/>
    <w:link w:val="Title1Char"/>
    <w:rsid w:val="00445C95"/>
    <w:pPr>
      <w:tabs>
        <w:tab w:val="left" w:pos="567"/>
        <w:tab w:val="left" w:pos="1701"/>
        <w:tab w:val="left" w:pos="2835"/>
      </w:tabs>
      <w:spacing w:before="240"/>
    </w:pPr>
    <w:rPr>
      <w:b w:val="0"/>
      <w:caps/>
    </w:rPr>
  </w:style>
  <w:style w:type="paragraph" w:customStyle="1" w:styleId="Title4">
    <w:name w:val="Title 4"/>
    <w:basedOn w:val="Normal"/>
    <w:next w:val="Heading1"/>
    <w:qFormat/>
    <w:rsid w:val="00445C95"/>
    <w:pPr>
      <w:overflowPunct/>
      <w:autoSpaceDE/>
      <w:autoSpaceDN/>
      <w:adjustRightInd/>
      <w:spacing w:before="240"/>
      <w:jc w:val="center"/>
    </w:pPr>
    <w:rPr>
      <w:b/>
      <w:sz w:val="28"/>
    </w:rPr>
  </w:style>
  <w:style w:type="paragraph" w:customStyle="1" w:styleId="DocData">
    <w:name w:val="DocData"/>
    <w:basedOn w:val="Normal"/>
    <w:rsid w:val="00445C95"/>
    <w:pPr>
      <w:framePr w:hSpace="180" w:wrap="around" w:hAnchor="margin" w:y="-687"/>
      <w:shd w:val="solid" w:color="FFFFFF" w:fill="FFFFFF"/>
      <w:spacing w:before="0" w:line="240" w:lineRule="atLeast"/>
      <w:textAlignment w:val="baseline"/>
    </w:pPr>
    <w:rPr>
      <w:rFonts w:ascii="Verdana" w:hAnsi="Verdana"/>
      <w:b/>
      <w:sz w:val="20"/>
      <w:lang w:eastAsia="zh-CN"/>
    </w:rPr>
  </w:style>
  <w:style w:type="character" w:styleId="Hyperlink">
    <w:name w:val="Hyperlink"/>
    <w:uiPriority w:val="99"/>
    <w:qFormat/>
    <w:rsid w:val="00445C95"/>
    <w:rPr>
      <w:color w:val="0000FF"/>
      <w:u w:val="single"/>
    </w:rPr>
  </w:style>
  <w:style w:type="character" w:customStyle="1" w:styleId="Title1Char">
    <w:name w:val="Title 1 Char"/>
    <w:link w:val="Title1"/>
    <w:qFormat/>
    <w:locked/>
    <w:rsid w:val="00445C95"/>
    <w:rPr>
      <w:rFonts w:ascii="Times New Roman" w:eastAsia="Times New Roman" w:hAnsi="Times New Roman" w:cs="Times New Roman"/>
      <w:caps/>
      <w:sz w:val="28"/>
      <w:szCs w:val="20"/>
      <w:lang w:val="en-GB"/>
    </w:rPr>
  </w:style>
  <w:style w:type="character" w:customStyle="1" w:styleId="Heading1Char">
    <w:name w:val="Heading 1 Char"/>
    <w:basedOn w:val="DefaultParagraphFont"/>
    <w:link w:val="Heading1"/>
    <w:uiPriority w:val="9"/>
    <w:rsid w:val="00445C95"/>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semiHidden/>
    <w:rsid w:val="00445C95"/>
    <w:rPr>
      <w:rFonts w:asciiTheme="majorHAnsi" w:eastAsiaTheme="majorEastAsia" w:hAnsiTheme="majorHAnsi" w:cstheme="majorBidi"/>
      <w:color w:val="2F5496" w:themeColor="accent1" w:themeShade="BF"/>
      <w:sz w:val="26"/>
      <w:szCs w:val="26"/>
      <w:lang w:val="en-GB"/>
    </w:rPr>
  </w:style>
  <w:style w:type="paragraph" w:customStyle="1" w:styleId="PARAGRAPH">
    <w:name w:val="PARAGRAPH"/>
    <w:aliases w:val="paragraph,p,P,para,p2,Paragaph,Paragraph 2,paragraph2,Para,at,pa,P Char,PARAGRAPH Char Char Char Char Char Char Char Char,P Char1,P Char Char Char Char Char Char,PARAGRAPH Char Char Char Char Char Char Char Char Char Char Char,P Char Char Char"/>
    <w:link w:val="PARAGRAPHChar"/>
    <w:qFormat/>
    <w:rsid w:val="00F52D20"/>
    <w:pPr>
      <w:snapToGrid w:val="0"/>
      <w:spacing w:before="100" w:after="100" w:line="240" w:lineRule="auto"/>
      <w:jc w:val="both"/>
    </w:pPr>
    <w:rPr>
      <w:rFonts w:ascii="Arial" w:eastAsia="Times New Roman" w:hAnsi="Arial" w:cs="Arial"/>
      <w:spacing w:val="8"/>
      <w:sz w:val="20"/>
      <w:szCs w:val="20"/>
      <w:lang w:val="en-GB" w:eastAsia="zh-CN"/>
    </w:rPr>
  </w:style>
  <w:style w:type="character" w:customStyle="1" w:styleId="Reference">
    <w:name w:val="Reference"/>
    <w:rsid w:val="00F52D20"/>
    <w:rPr>
      <w:rFonts w:ascii="Arial" w:hAnsi="Arial"/>
      <w:noProof/>
      <w:sz w:val="20"/>
      <w:szCs w:val="20"/>
    </w:rPr>
  </w:style>
  <w:style w:type="character" w:customStyle="1" w:styleId="PARAGRAPHChar">
    <w:name w:val="PARAGRAPH Char"/>
    <w:aliases w:val="paragraph Char,p Char,para Char,p2 Char,Paragaph Char,Paragraph 2 Char,paragraph2 Char,Para Char,at Char,pa Char"/>
    <w:link w:val="PARAGRAPH"/>
    <w:rsid w:val="00F52D20"/>
    <w:rPr>
      <w:rFonts w:ascii="Arial" w:eastAsia="Times New Roman" w:hAnsi="Arial" w:cs="Arial"/>
      <w:spacing w:val="8"/>
      <w:sz w:val="20"/>
      <w:szCs w:val="20"/>
      <w:lang w:val="en-GB" w:eastAsia="zh-CN"/>
    </w:rPr>
  </w:style>
  <w:style w:type="character" w:styleId="FootnoteReference">
    <w:name w:val="footnote reference"/>
    <w:basedOn w:val="DefaultParagraphFont"/>
    <w:uiPriority w:val="99"/>
    <w:semiHidden/>
    <w:unhideWhenUsed/>
    <w:rsid w:val="00F52D20"/>
    <w:rPr>
      <w:vertAlign w:val="superscript"/>
    </w:rPr>
  </w:style>
  <w:style w:type="paragraph" w:styleId="Header">
    <w:name w:val="header"/>
    <w:basedOn w:val="Normal"/>
    <w:link w:val="HeaderChar"/>
    <w:uiPriority w:val="99"/>
    <w:unhideWhenUsed/>
    <w:rsid w:val="00B956EB"/>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B956EB"/>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B956EB"/>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B956EB"/>
    <w:rPr>
      <w:rFonts w:ascii="Times New Roman" w:eastAsia="Times New Roman" w:hAnsi="Times New Roman" w:cs="Times New Roman"/>
      <w:sz w:val="24"/>
      <w:szCs w:val="20"/>
      <w:lang w:val="en-GB"/>
    </w:rPr>
  </w:style>
  <w:style w:type="paragraph" w:styleId="FootnoteText">
    <w:name w:val="footnote text"/>
    <w:basedOn w:val="Normal"/>
    <w:link w:val="FootnoteTextChar"/>
    <w:uiPriority w:val="99"/>
    <w:semiHidden/>
    <w:unhideWhenUsed/>
    <w:rsid w:val="00404C20"/>
    <w:pPr>
      <w:spacing w:before="0"/>
    </w:pPr>
    <w:rPr>
      <w:sz w:val="20"/>
    </w:rPr>
  </w:style>
  <w:style w:type="character" w:customStyle="1" w:styleId="FootnoteTextChar">
    <w:name w:val="Footnote Text Char"/>
    <w:basedOn w:val="DefaultParagraphFont"/>
    <w:link w:val="FootnoteText"/>
    <w:uiPriority w:val="99"/>
    <w:semiHidden/>
    <w:rsid w:val="00404C20"/>
    <w:rPr>
      <w:rFonts w:ascii="Times New Roman" w:eastAsia="Times New Roman" w:hAnsi="Times New Roman" w:cs="Times New Roman"/>
      <w:sz w:val="20"/>
      <w:szCs w:val="20"/>
      <w:lang w:val="en-GB"/>
    </w:rPr>
  </w:style>
  <w:style w:type="paragraph" w:customStyle="1" w:styleId="Chaptitle">
    <w:name w:val="Chap_title"/>
    <w:basedOn w:val="Normal"/>
    <w:next w:val="Normal"/>
    <w:link w:val="ChaptitleChar"/>
    <w:uiPriority w:val="99"/>
    <w:rsid w:val="00EE4D7E"/>
    <w:pPr>
      <w:keepNext/>
      <w:keepLines/>
      <w:spacing w:before="240"/>
      <w:jc w:val="center"/>
      <w:textAlignment w:val="baseline"/>
    </w:pPr>
    <w:rPr>
      <w:rFonts w:eastAsia="Batang"/>
      <w:b/>
      <w:sz w:val="28"/>
    </w:rPr>
  </w:style>
  <w:style w:type="character" w:customStyle="1" w:styleId="ChaptitleChar">
    <w:name w:val="Chap_title Char"/>
    <w:basedOn w:val="DefaultParagraphFont"/>
    <w:link w:val="Chaptitle"/>
    <w:uiPriority w:val="99"/>
    <w:locked/>
    <w:rsid w:val="00EE4D7E"/>
    <w:rPr>
      <w:rFonts w:ascii="Times New Roman" w:eastAsia="Batang" w:hAnsi="Times New Roman" w:cs="Times New Roman"/>
      <w:b/>
      <w:sz w:val="28"/>
      <w:szCs w:val="20"/>
      <w:lang w:val="en-GB"/>
    </w:rPr>
  </w:style>
  <w:style w:type="paragraph" w:customStyle="1" w:styleId="Tablefin">
    <w:name w:val="Table_fin"/>
    <w:basedOn w:val="Normal"/>
    <w:qFormat/>
    <w:rsid w:val="00B41E1D"/>
    <w:pPr>
      <w:tabs>
        <w:tab w:val="clear" w:pos="1134"/>
        <w:tab w:val="clear" w:pos="1871"/>
        <w:tab w:val="clear" w:pos="2268"/>
      </w:tabs>
      <w:spacing w:before="0"/>
      <w:textAlignment w:val="baseline"/>
    </w:pPr>
    <w:rPr>
      <w:rFonts w:eastAsia="Batang"/>
      <w:sz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tu.int/rec/R-REC-M.1371-5-201402-I/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69ba0d5-02cb-4d2f-94fd-9212cc24b78c}" enabled="0" method="" siteId="{369ba0d5-02cb-4d2f-94fd-9212cc24b78c}" removed="1"/>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8</Pages>
  <Words>2069</Words>
  <Characters>11799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USA2</cp:lastModifiedBy>
  <cp:revision>2</cp:revision>
  <dcterms:created xsi:type="dcterms:W3CDTF">2025-07-30T10:24:00Z</dcterms:created>
  <dcterms:modified xsi:type="dcterms:W3CDTF">2025-07-30T10:24:00Z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