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455355" w:rsidRPr="008A5AF1" w14:paraId="1D4E568D"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E566798" w14:textId="77777777" w:rsidR="00455355" w:rsidRPr="006F661E" w:rsidRDefault="00455355"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53D13E42" w14:textId="77777777" w:rsidR="00455355" w:rsidRPr="006F661E" w:rsidRDefault="00455355" w:rsidP="00A50D47">
            <w:pPr>
              <w:pStyle w:val="TabletitleBR"/>
              <w:rPr>
                <w:spacing w:val="-3"/>
                <w:szCs w:val="24"/>
              </w:rPr>
            </w:pPr>
            <w:r w:rsidRPr="006F661E">
              <w:rPr>
                <w:spacing w:val="-3"/>
                <w:szCs w:val="24"/>
              </w:rPr>
              <w:t>Fact Sheet</w:t>
            </w:r>
          </w:p>
        </w:tc>
      </w:tr>
      <w:tr w:rsidR="00455355" w:rsidRPr="008A5AF1" w14:paraId="7779295F" w14:textId="77777777" w:rsidTr="00455355">
        <w:trPr>
          <w:trHeight w:val="348"/>
        </w:trPr>
        <w:tc>
          <w:tcPr>
            <w:tcW w:w="4747" w:type="dxa"/>
            <w:tcBorders>
              <w:left w:val="double" w:sz="6" w:space="0" w:color="auto"/>
            </w:tcBorders>
          </w:tcPr>
          <w:p w14:paraId="615B1A44" w14:textId="77777777" w:rsidR="00455355" w:rsidRPr="006F661E" w:rsidRDefault="00455355" w:rsidP="00A50D47">
            <w:pPr>
              <w:spacing w:after="120"/>
              <w:ind w:left="900" w:right="144" w:hanging="756"/>
              <w:rPr>
                <w:szCs w:val="24"/>
              </w:rPr>
            </w:pPr>
            <w:r w:rsidRPr="006F661E">
              <w:rPr>
                <w:b/>
                <w:szCs w:val="24"/>
              </w:rPr>
              <w:t>Working Party:</w:t>
            </w:r>
            <w:r>
              <w:rPr>
                <w:szCs w:val="24"/>
              </w:rPr>
              <w:t xml:space="preserve">  ITU-R WP-5B</w:t>
            </w:r>
          </w:p>
        </w:tc>
        <w:tc>
          <w:tcPr>
            <w:tcW w:w="4646" w:type="dxa"/>
            <w:tcBorders>
              <w:right w:val="double" w:sz="6" w:space="0" w:color="auto"/>
            </w:tcBorders>
          </w:tcPr>
          <w:p w14:paraId="7F0B81A2" w14:textId="6539C226" w:rsidR="00455355" w:rsidRPr="006F661E" w:rsidRDefault="00455355" w:rsidP="00A50D47">
            <w:pPr>
              <w:spacing w:after="120"/>
              <w:ind w:left="144" w:right="144"/>
              <w:rPr>
                <w:szCs w:val="24"/>
              </w:rPr>
            </w:pPr>
            <w:r w:rsidRPr="006F661E">
              <w:rPr>
                <w:b/>
                <w:szCs w:val="24"/>
              </w:rPr>
              <w:t>Document No:</w:t>
            </w:r>
            <w:r>
              <w:rPr>
                <w:szCs w:val="24"/>
              </w:rPr>
              <w:t xml:space="preserve">  USWP5B35-</w:t>
            </w:r>
            <w:r w:rsidR="00F80F7D">
              <w:rPr>
                <w:szCs w:val="24"/>
              </w:rPr>
              <w:t>20</w:t>
            </w:r>
          </w:p>
        </w:tc>
      </w:tr>
      <w:tr w:rsidR="00455355" w:rsidRPr="008A5AF1" w14:paraId="75F9D1FE" w14:textId="77777777" w:rsidTr="00455355">
        <w:trPr>
          <w:trHeight w:val="378"/>
        </w:trPr>
        <w:tc>
          <w:tcPr>
            <w:tcW w:w="4747" w:type="dxa"/>
            <w:tcBorders>
              <w:left w:val="double" w:sz="6" w:space="0" w:color="auto"/>
            </w:tcBorders>
          </w:tcPr>
          <w:p w14:paraId="7E3515B9" w14:textId="7A1CDEE5" w:rsidR="00455355" w:rsidRPr="006F661E" w:rsidRDefault="00455355" w:rsidP="00A50D47">
            <w:pPr>
              <w:spacing w:before="0"/>
              <w:ind w:left="144" w:right="144"/>
              <w:rPr>
                <w:szCs w:val="24"/>
              </w:rPr>
            </w:pPr>
            <w:r w:rsidRPr="006F661E">
              <w:rPr>
                <w:b/>
                <w:szCs w:val="24"/>
                <w:lang w:val="pt-BR"/>
              </w:rPr>
              <w:t>Ref:</w:t>
            </w:r>
            <w:r>
              <w:rPr>
                <w:szCs w:val="24"/>
                <w:lang w:val="pt-BR"/>
              </w:rPr>
              <w:t xml:space="preserve"> 5B/216 Annex 28; 5B/315 Annex 2.11</w:t>
            </w:r>
          </w:p>
        </w:tc>
        <w:tc>
          <w:tcPr>
            <w:tcW w:w="4646" w:type="dxa"/>
            <w:tcBorders>
              <w:right w:val="double" w:sz="6" w:space="0" w:color="auto"/>
            </w:tcBorders>
          </w:tcPr>
          <w:p w14:paraId="558F4FEB" w14:textId="77777777" w:rsidR="00455355" w:rsidRPr="006F661E" w:rsidRDefault="00455355"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455355" w:rsidRPr="008A5AF1" w14:paraId="11B1954F" w14:textId="77777777" w:rsidTr="00A50D47">
        <w:trPr>
          <w:trHeight w:val="459"/>
        </w:trPr>
        <w:tc>
          <w:tcPr>
            <w:tcW w:w="9393" w:type="dxa"/>
            <w:gridSpan w:val="2"/>
            <w:tcBorders>
              <w:left w:val="double" w:sz="6" w:space="0" w:color="auto"/>
              <w:right w:val="double" w:sz="6" w:space="0" w:color="auto"/>
            </w:tcBorders>
          </w:tcPr>
          <w:p w14:paraId="0BFA057F" w14:textId="55BE3169" w:rsidR="00455355" w:rsidRPr="00603EE0" w:rsidRDefault="00455355" w:rsidP="00A50D47">
            <w:pPr>
              <w:pStyle w:val="BodyTextIndent"/>
              <w:spacing w:before="0"/>
              <w:ind w:left="187"/>
              <w:rPr>
                <w:lang w:eastAsia="zh-CN"/>
              </w:rPr>
            </w:pPr>
            <w:r w:rsidRPr="00F636D5">
              <w:rPr>
                <w:b/>
                <w:bCs/>
                <w:szCs w:val="24"/>
              </w:rPr>
              <w:t>Document Title:</w:t>
            </w:r>
            <w:r>
              <w:rPr>
                <w:bCs/>
                <w:szCs w:val="24"/>
              </w:rPr>
              <w:t xml:space="preserve"> </w:t>
            </w: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490665" w14:paraId="795A9BF1" w14:textId="77777777" w:rsidTr="00455355">
        <w:trPr>
          <w:trHeight w:val="1960"/>
        </w:trPr>
        <w:tc>
          <w:tcPr>
            <w:tcW w:w="4747" w:type="dxa"/>
            <w:tcBorders>
              <w:left w:val="double" w:sz="6" w:space="0" w:color="auto"/>
            </w:tcBorders>
          </w:tcPr>
          <w:p w14:paraId="64B9A5B4" w14:textId="77777777" w:rsidR="00455355" w:rsidRPr="006F661E" w:rsidRDefault="00455355" w:rsidP="00A50D47">
            <w:pPr>
              <w:ind w:left="144" w:right="144"/>
              <w:rPr>
                <w:b/>
                <w:szCs w:val="24"/>
              </w:rPr>
            </w:pPr>
            <w:r w:rsidRPr="006F661E">
              <w:rPr>
                <w:b/>
                <w:szCs w:val="24"/>
              </w:rPr>
              <w:t>Author(s)/Contributors(s):</w:t>
            </w:r>
          </w:p>
          <w:p w14:paraId="4116D876" w14:textId="77777777" w:rsidR="00455355" w:rsidRPr="006F661E" w:rsidRDefault="00455355" w:rsidP="00A50D47">
            <w:pPr>
              <w:spacing w:before="0"/>
              <w:ind w:left="144" w:right="144"/>
              <w:rPr>
                <w:bCs/>
                <w:iCs/>
                <w:szCs w:val="24"/>
                <w:lang w:val="en-US"/>
              </w:rPr>
            </w:pPr>
          </w:p>
          <w:p w14:paraId="247AFA31" w14:textId="77777777" w:rsidR="00455355" w:rsidRDefault="00455355" w:rsidP="00A50D47">
            <w:pPr>
              <w:spacing w:before="0"/>
              <w:ind w:right="144"/>
              <w:rPr>
                <w:bCs/>
                <w:iCs/>
                <w:szCs w:val="24"/>
                <w:lang w:val="en-US"/>
              </w:rPr>
            </w:pPr>
            <w:r>
              <w:rPr>
                <w:bCs/>
                <w:iCs/>
                <w:szCs w:val="24"/>
                <w:lang w:val="en-US"/>
              </w:rPr>
              <w:t>Fumie Wingo</w:t>
            </w:r>
          </w:p>
          <w:p w14:paraId="1CDCDCAE" w14:textId="77777777" w:rsidR="00455355" w:rsidRDefault="00455355" w:rsidP="00A50D47">
            <w:pPr>
              <w:spacing w:before="0"/>
              <w:ind w:right="144"/>
              <w:rPr>
                <w:bCs/>
                <w:iCs/>
                <w:szCs w:val="24"/>
                <w:lang w:val="en-US"/>
              </w:rPr>
            </w:pPr>
            <w:r>
              <w:rPr>
                <w:bCs/>
                <w:iCs/>
                <w:szCs w:val="24"/>
                <w:lang w:val="en-US"/>
              </w:rPr>
              <w:t xml:space="preserve">DON CIO </w:t>
            </w:r>
          </w:p>
          <w:p w14:paraId="600ABF7F" w14:textId="77777777" w:rsidR="00455355" w:rsidRDefault="00455355" w:rsidP="00A50D47">
            <w:pPr>
              <w:spacing w:before="0"/>
              <w:ind w:left="144" w:right="144"/>
              <w:rPr>
                <w:bCs/>
                <w:iCs/>
                <w:szCs w:val="24"/>
                <w:lang w:val="en-US"/>
              </w:rPr>
            </w:pPr>
          </w:p>
          <w:p w14:paraId="1761657F" w14:textId="77777777" w:rsidR="00455355" w:rsidRDefault="00455355" w:rsidP="00A50D47">
            <w:pPr>
              <w:spacing w:before="0"/>
              <w:ind w:right="144"/>
              <w:rPr>
                <w:bCs/>
                <w:iCs/>
                <w:szCs w:val="24"/>
                <w:lang w:val="en-US"/>
              </w:rPr>
            </w:pPr>
            <w:r>
              <w:rPr>
                <w:bCs/>
                <w:iCs/>
                <w:szCs w:val="24"/>
                <w:lang w:val="en-US"/>
              </w:rPr>
              <w:t xml:space="preserve">Taylor King </w:t>
            </w:r>
          </w:p>
          <w:p w14:paraId="0E7F845E" w14:textId="77777777" w:rsidR="00455355" w:rsidRDefault="00455355" w:rsidP="00A50D47">
            <w:pPr>
              <w:spacing w:before="0"/>
              <w:ind w:right="144"/>
              <w:rPr>
                <w:bCs/>
                <w:iCs/>
                <w:szCs w:val="24"/>
                <w:lang w:val="en-US"/>
              </w:rPr>
            </w:pPr>
            <w:r>
              <w:rPr>
                <w:bCs/>
                <w:iCs/>
                <w:szCs w:val="24"/>
                <w:lang w:val="en-US"/>
              </w:rPr>
              <w:t>ACES for DON CIO</w:t>
            </w:r>
          </w:p>
          <w:p w14:paraId="64251A09" w14:textId="77777777" w:rsidR="00AB20C0" w:rsidRDefault="00AB20C0" w:rsidP="00A50D47">
            <w:pPr>
              <w:spacing w:before="0"/>
              <w:ind w:right="144"/>
              <w:rPr>
                <w:bCs/>
                <w:iCs/>
                <w:szCs w:val="24"/>
                <w:lang w:val="en-US"/>
              </w:rPr>
            </w:pPr>
          </w:p>
          <w:p w14:paraId="33C9018D" w14:textId="77777777" w:rsidR="00AB20C0" w:rsidRDefault="00AB20C0" w:rsidP="00AB20C0">
            <w:pPr>
              <w:spacing w:before="0"/>
              <w:ind w:right="144"/>
              <w:rPr>
                <w:bCs/>
                <w:iCs/>
                <w:szCs w:val="24"/>
                <w:lang w:val="en-US"/>
              </w:rPr>
            </w:pPr>
            <w:r>
              <w:rPr>
                <w:bCs/>
                <w:iCs/>
                <w:szCs w:val="24"/>
                <w:lang w:val="en-US"/>
              </w:rPr>
              <w:t>Hank Beard</w:t>
            </w:r>
          </w:p>
          <w:p w14:paraId="414D50CB" w14:textId="77777777" w:rsidR="00AB20C0" w:rsidRDefault="00AB20C0" w:rsidP="00AB20C0">
            <w:pPr>
              <w:spacing w:before="0"/>
              <w:ind w:right="144"/>
              <w:rPr>
                <w:bCs/>
                <w:iCs/>
                <w:szCs w:val="24"/>
                <w:lang w:val="en-US"/>
              </w:rPr>
            </w:pPr>
            <w:r>
              <w:rPr>
                <w:bCs/>
                <w:iCs/>
                <w:szCs w:val="24"/>
                <w:lang w:val="en-US"/>
              </w:rPr>
              <w:t xml:space="preserve">HII for DON CIO </w:t>
            </w:r>
          </w:p>
          <w:p w14:paraId="19A6D04E" w14:textId="77777777" w:rsidR="00AB20C0" w:rsidRDefault="00AB20C0" w:rsidP="00A50D47">
            <w:pPr>
              <w:spacing w:before="0"/>
              <w:ind w:right="144"/>
              <w:rPr>
                <w:bCs/>
                <w:iCs/>
                <w:szCs w:val="24"/>
                <w:lang w:val="en-US"/>
              </w:rPr>
            </w:pPr>
          </w:p>
          <w:p w14:paraId="4D05CBB6" w14:textId="77777777" w:rsidR="00455355" w:rsidRPr="006F661E" w:rsidRDefault="00455355" w:rsidP="00A50D47">
            <w:pPr>
              <w:spacing w:before="0"/>
              <w:ind w:right="144"/>
              <w:rPr>
                <w:bCs/>
                <w:iCs/>
                <w:szCs w:val="24"/>
                <w:lang w:val="en-US"/>
              </w:rPr>
            </w:pPr>
          </w:p>
        </w:tc>
        <w:tc>
          <w:tcPr>
            <w:tcW w:w="4646" w:type="dxa"/>
            <w:tcBorders>
              <w:right w:val="double" w:sz="6" w:space="0" w:color="auto"/>
            </w:tcBorders>
          </w:tcPr>
          <w:p w14:paraId="7264DC7B" w14:textId="77777777" w:rsidR="00455355" w:rsidRDefault="00455355" w:rsidP="00A50D47">
            <w:pPr>
              <w:spacing w:before="0"/>
              <w:ind w:left="144" w:right="144"/>
              <w:rPr>
                <w:bCs/>
                <w:szCs w:val="24"/>
                <w:lang w:val="fr-FR"/>
              </w:rPr>
            </w:pPr>
          </w:p>
          <w:p w14:paraId="226B52F2" w14:textId="77777777" w:rsidR="00455355" w:rsidRPr="006F661E" w:rsidRDefault="00455355" w:rsidP="00A50D47">
            <w:pPr>
              <w:spacing w:before="0"/>
              <w:ind w:left="144" w:right="144"/>
              <w:rPr>
                <w:bCs/>
                <w:szCs w:val="24"/>
                <w:lang w:val="fr-FR"/>
              </w:rPr>
            </w:pPr>
          </w:p>
          <w:p w14:paraId="0A59D5EC" w14:textId="77777777" w:rsidR="00455355" w:rsidRPr="007D1623" w:rsidRDefault="00455355" w:rsidP="00A50D47">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703-697-0066</w:t>
            </w:r>
          </w:p>
          <w:p w14:paraId="33708791" w14:textId="77777777" w:rsidR="00455355" w:rsidRPr="007D1623" w:rsidRDefault="00455355" w:rsidP="00A50D47">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6" w:history="1">
              <w:r w:rsidRPr="00FB3F86">
                <w:rPr>
                  <w:rStyle w:val="Hyperlink"/>
                  <w:bCs/>
                  <w:szCs w:val="24"/>
                </w:rPr>
                <w:t>fumie.n.wingo.civ@us.navy.mil</w:t>
              </w:r>
            </w:hyperlink>
            <w:r>
              <w:rPr>
                <w:bCs/>
                <w:szCs w:val="24"/>
              </w:rPr>
              <w:t xml:space="preserve"> </w:t>
            </w:r>
          </w:p>
          <w:p w14:paraId="7F0D8E6D" w14:textId="77777777" w:rsidR="00455355" w:rsidRDefault="00455355" w:rsidP="00A50D47">
            <w:pPr>
              <w:spacing w:before="0"/>
              <w:ind w:right="144"/>
              <w:rPr>
                <w:bCs/>
                <w:color w:val="000000"/>
                <w:szCs w:val="24"/>
                <w:lang w:val="fr-FR"/>
              </w:rPr>
            </w:pPr>
          </w:p>
          <w:p w14:paraId="461DFA1C" w14:textId="77777777" w:rsidR="00455355" w:rsidRPr="007D1623" w:rsidRDefault="00455355" w:rsidP="00A50D47">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0710F099" w14:textId="77777777" w:rsidR="00455355" w:rsidRPr="007D1623" w:rsidRDefault="00455355" w:rsidP="00A50D47">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7" w:history="1">
              <w:r w:rsidRPr="00782BE7">
                <w:rPr>
                  <w:rStyle w:val="Hyperlink"/>
                  <w:bCs/>
                  <w:szCs w:val="24"/>
                  <w:lang w:val="fr-FR"/>
                </w:rPr>
                <w:t>taylor.king@aces-inc.com</w:t>
              </w:r>
            </w:hyperlink>
            <w:r>
              <w:rPr>
                <w:bCs/>
                <w:color w:val="000000"/>
                <w:szCs w:val="24"/>
                <w:lang w:val="fr-FR"/>
              </w:rPr>
              <w:t xml:space="preserve"> </w:t>
            </w:r>
          </w:p>
          <w:p w14:paraId="2FEACAB1" w14:textId="77777777" w:rsidR="00455355" w:rsidRDefault="00455355" w:rsidP="00A50D47">
            <w:pPr>
              <w:tabs>
                <w:tab w:val="left" w:pos="966"/>
              </w:tabs>
              <w:spacing w:before="0"/>
              <w:ind w:right="144"/>
              <w:rPr>
                <w:bCs/>
                <w:color w:val="000000"/>
                <w:szCs w:val="24"/>
                <w:lang w:val="fr-FR"/>
              </w:rPr>
            </w:pPr>
          </w:p>
          <w:p w14:paraId="69DC3F10" w14:textId="77777777" w:rsidR="00AB20C0" w:rsidRPr="007D1623" w:rsidRDefault="00AB20C0" w:rsidP="00AB20C0">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410-991-4920</w:t>
            </w:r>
          </w:p>
          <w:p w14:paraId="416C4AE3" w14:textId="77777777" w:rsidR="00AB20C0" w:rsidRPr="007D1623" w:rsidRDefault="00AB20C0" w:rsidP="00AB20C0">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8" w:history="1">
              <w:r w:rsidRPr="00676E4C">
                <w:rPr>
                  <w:rStyle w:val="Hyperlink"/>
                  <w:bCs/>
                  <w:szCs w:val="24"/>
                  <w:lang w:val="fr-FR"/>
                </w:rPr>
                <w:t>armand.beard@hii.com</w:t>
              </w:r>
            </w:hyperlink>
            <w:r>
              <w:rPr>
                <w:bCs/>
                <w:color w:val="000000"/>
                <w:szCs w:val="24"/>
                <w:lang w:val="fr-FR"/>
              </w:rPr>
              <w:t xml:space="preserve"> </w:t>
            </w:r>
          </w:p>
          <w:p w14:paraId="5D6EA91D" w14:textId="77777777" w:rsidR="00455355" w:rsidRPr="006F661E" w:rsidRDefault="00455355" w:rsidP="00A50D47">
            <w:pPr>
              <w:tabs>
                <w:tab w:val="left" w:pos="966"/>
              </w:tabs>
              <w:spacing w:before="0"/>
              <w:ind w:right="144"/>
              <w:rPr>
                <w:bCs/>
                <w:color w:val="000000"/>
                <w:szCs w:val="24"/>
                <w:lang w:val="fr-FR"/>
              </w:rPr>
            </w:pPr>
          </w:p>
        </w:tc>
      </w:tr>
      <w:tr w:rsidR="00455355" w:rsidRPr="008A5AF1" w14:paraId="171E82A8" w14:textId="77777777" w:rsidTr="00A50D47">
        <w:trPr>
          <w:trHeight w:val="541"/>
        </w:trPr>
        <w:tc>
          <w:tcPr>
            <w:tcW w:w="9393" w:type="dxa"/>
            <w:gridSpan w:val="2"/>
            <w:tcBorders>
              <w:left w:val="double" w:sz="6" w:space="0" w:color="auto"/>
              <w:right w:val="double" w:sz="6" w:space="0" w:color="auto"/>
            </w:tcBorders>
          </w:tcPr>
          <w:p w14:paraId="241D67A9" w14:textId="5FC6E415" w:rsidR="00455355" w:rsidRPr="006F661E" w:rsidRDefault="00455355" w:rsidP="00A50D47">
            <w:pPr>
              <w:spacing w:after="120"/>
              <w:ind w:left="187" w:right="144"/>
              <w:rPr>
                <w:szCs w:val="24"/>
              </w:rPr>
            </w:pPr>
            <w:r w:rsidRPr="006F661E">
              <w:rPr>
                <w:b/>
                <w:szCs w:val="24"/>
              </w:rPr>
              <w:t>Purpose/Objective:</w:t>
            </w:r>
            <w:r w:rsidRPr="006F661E">
              <w:rPr>
                <w:bCs/>
                <w:szCs w:val="24"/>
              </w:rPr>
              <w:t xml:space="preserve"> </w:t>
            </w:r>
            <w:r>
              <w:rPr>
                <w:bCs/>
                <w:szCs w:val="24"/>
              </w:rPr>
              <w:t>The purpose of this document is to continue the revision to Recommendation ITU-R M.1644.</w:t>
            </w:r>
          </w:p>
        </w:tc>
      </w:tr>
      <w:tr w:rsidR="00455355" w:rsidRPr="008A5AF1" w14:paraId="444EDA60"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08872CB8" w14:textId="6865D473" w:rsidR="00455355" w:rsidRPr="00DE01A0" w:rsidRDefault="00455355" w:rsidP="00A50D47">
            <w:pPr>
              <w:ind w:left="180" w:right="144"/>
              <w:rPr>
                <w:bCs/>
                <w:szCs w:val="24"/>
                <w:lang w:val="en-US"/>
              </w:rPr>
            </w:pPr>
            <w:r w:rsidRPr="006F661E">
              <w:rPr>
                <w:b/>
                <w:szCs w:val="24"/>
              </w:rPr>
              <w:t>Abstract:</w:t>
            </w:r>
            <w:r>
              <w:rPr>
                <w:b/>
                <w:szCs w:val="24"/>
              </w:rPr>
              <w:t xml:space="preserve"> </w:t>
            </w:r>
            <w:r>
              <w:rPr>
                <w:bCs/>
                <w:szCs w:val="24"/>
              </w:rPr>
              <w:t xml:space="preserve">Recommendation ITU-R M.1644 contains characteristics for the radiolocation systems operating within the 13.75-14 GHz frequency band. This contribution seeks to address comments and editor’s notes provided at the previous meeting. It should be noted that this document combines elements from the previous two Chairman’s Reports. </w:t>
            </w:r>
          </w:p>
          <w:p w14:paraId="44CB3F79" w14:textId="77777777" w:rsidR="00455355" w:rsidRPr="006F661E" w:rsidRDefault="00455355" w:rsidP="00A50D47">
            <w:pPr>
              <w:ind w:right="144"/>
              <w:rPr>
                <w:bCs/>
                <w:szCs w:val="24"/>
              </w:rPr>
            </w:pPr>
          </w:p>
        </w:tc>
      </w:tr>
    </w:tbl>
    <w:p w14:paraId="201C716A" w14:textId="77777777" w:rsidR="00455355" w:rsidRDefault="00455355" w:rsidP="00455355">
      <w:pPr>
        <w:rPr>
          <w:szCs w:val="24"/>
        </w:rPr>
      </w:pPr>
      <w:r>
        <w:rPr>
          <w:szCs w:val="24"/>
        </w:rPr>
        <w:t xml:space="preserve"> </w:t>
      </w:r>
    </w:p>
    <w:p w14:paraId="7E37AF7E" w14:textId="77777777" w:rsidR="00455355" w:rsidRDefault="00455355" w:rsidP="00455355">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455355" w:rsidRPr="00363A55" w14:paraId="11177C42" w14:textId="77777777" w:rsidTr="00A50D47">
        <w:trPr>
          <w:cantSplit/>
        </w:trPr>
        <w:tc>
          <w:tcPr>
            <w:tcW w:w="6484" w:type="dxa"/>
            <w:vAlign w:val="center"/>
            <w:hideMark/>
          </w:tcPr>
          <w:p w14:paraId="3954799F" w14:textId="77777777" w:rsidR="00455355" w:rsidRPr="00363A55" w:rsidRDefault="00455355"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78CAA48C" w14:textId="77777777" w:rsidR="00455355" w:rsidRPr="00363A55" w:rsidRDefault="00455355"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6CC0FCEB" wp14:editId="73DA2A22">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455355" w:rsidRPr="00363A55" w14:paraId="01C4E406" w14:textId="77777777" w:rsidTr="00A50D47">
        <w:trPr>
          <w:cantSplit/>
        </w:trPr>
        <w:tc>
          <w:tcPr>
            <w:tcW w:w="6484" w:type="dxa"/>
            <w:tcBorders>
              <w:top w:val="nil"/>
              <w:left w:val="nil"/>
              <w:bottom w:val="single" w:sz="12" w:space="0" w:color="auto"/>
              <w:right w:val="nil"/>
            </w:tcBorders>
          </w:tcPr>
          <w:p w14:paraId="4D06AAF2" w14:textId="77777777" w:rsidR="00455355" w:rsidRPr="00363A55" w:rsidRDefault="00455355"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13D8DDE2" w14:textId="77777777" w:rsidR="00455355" w:rsidRPr="00363A55" w:rsidRDefault="00455355" w:rsidP="00A50D47">
            <w:pPr>
              <w:shd w:val="solid" w:color="FFFFFF" w:fill="FFFFFF"/>
              <w:spacing w:before="0" w:after="48" w:line="240" w:lineRule="atLeast"/>
              <w:textAlignment w:val="auto"/>
              <w:rPr>
                <w:sz w:val="22"/>
                <w:szCs w:val="22"/>
                <w:lang w:eastAsia="zh-CN"/>
              </w:rPr>
            </w:pPr>
          </w:p>
        </w:tc>
      </w:tr>
      <w:tr w:rsidR="00455355" w:rsidRPr="00363A55" w14:paraId="6154B10A" w14:textId="77777777" w:rsidTr="00A50D47">
        <w:trPr>
          <w:cantSplit/>
        </w:trPr>
        <w:tc>
          <w:tcPr>
            <w:tcW w:w="6484" w:type="dxa"/>
            <w:tcBorders>
              <w:top w:val="single" w:sz="12" w:space="0" w:color="auto"/>
              <w:left w:val="nil"/>
              <w:bottom w:val="nil"/>
              <w:right w:val="nil"/>
            </w:tcBorders>
          </w:tcPr>
          <w:p w14:paraId="796C6124" w14:textId="77777777" w:rsidR="00455355" w:rsidRPr="00363A55" w:rsidRDefault="00455355"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4DD78D4D" w14:textId="77777777" w:rsidR="00455355" w:rsidRPr="00363A55" w:rsidRDefault="00455355" w:rsidP="00A50D47">
            <w:pPr>
              <w:shd w:val="solid" w:color="FFFFFF" w:fill="FFFFFF"/>
              <w:spacing w:before="0" w:after="48" w:line="240" w:lineRule="atLeast"/>
              <w:textAlignment w:val="auto"/>
              <w:rPr>
                <w:lang w:eastAsia="zh-CN"/>
              </w:rPr>
            </w:pPr>
          </w:p>
        </w:tc>
      </w:tr>
      <w:tr w:rsidR="00455355" w:rsidRPr="00363A55" w14:paraId="21232A24" w14:textId="77777777" w:rsidTr="00A50D47">
        <w:trPr>
          <w:cantSplit/>
        </w:trPr>
        <w:tc>
          <w:tcPr>
            <w:tcW w:w="6484" w:type="dxa"/>
            <w:vMerge w:val="restart"/>
            <w:hideMark/>
          </w:tcPr>
          <w:p w14:paraId="0918C652" w14:textId="77777777" w:rsidR="00455355" w:rsidRDefault="00455355"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167CEAAB" w14:textId="74EB5C68" w:rsidR="00455355" w:rsidRPr="00363A55" w:rsidRDefault="00455355"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r>
            <w:r>
              <w:rPr>
                <w:szCs w:val="24"/>
                <w:lang w:val="pt-BR"/>
              </w:rPr>
              <w:t>5B/216 Annex 28; 5B/315 Annex 2.11</w:t>
            </w:r>
          </w:p>
        </w:tc>
        <w:tc>
          <w:tcPr>
            <w:tcW w:w="3401" w:type="dxa"/>
            <w:hideMark/>
          </w:tcPr>
          <w:p w14:paraId="51436269" w14:textId="77777777" w:rsidR="00455355" w:rsidRPr="00363A55" w:rsidRDefault="00455355"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455355" w:rsidRPr="00363A55" w14:paraId="54CD9BB5" w14:textId="77777777" w:rsidTr="00A50D47">
        <w:trPr>
          <w:cantSplit/>
        </w:trPr>
        <w:tc>
          <w:tcPr>
            <w:tcW w:w="6484" w:type="dxa"/>
            <w:vMerge/>
            <w:vAlign w:val="center"/>
            <w:hideMark/>
          </w:tcPr>
          <w:p w14:paraId="5D14724E" w14:textId="77777777" w:rsidR="00455355" w:rsidRPr="00363A55" w:rsidRDefault="00455355" w:rsidP="00A50D47">
            <w:pPr>
              <w:overflowPunct/>
              <w:autoSpaceDE/>
              <w:autoSpaceDN/>
              <w:adjustRightInd/>
              <w:spacing w:before="0"/>
              <w:textAlignment w:val="auto"/>
              <w:rPr>
                <w:rFonts w:ascii="Verdana" w:hAnsi="Verdana"/>
                <w:sz w:val="20"/>
                <w:lang w:eastAsia="zh-CN"/>
              </w:rPr>
            </w:pPr>
          </w:p>
        </w:tc>
        <w:tc>
          <w:tcPr>
            <w:tcW w:w="3401" w:type="dxa"/>
            <w:hideMark/>
          </w:tcPr>
          <w:p w14:paraId="74720242" w14:textId="77777777" w:rsidR="00455355" w:rsidRPr="00363A55" w:rsidRDefault="00455355"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455355" w:rsidRPr="00363A55" w14:paraId="1965BFBE" w14:textId="77777777" w:rsidTr="00A50D47">
        <w:trPr>
          <w:cantSplit/>
        </w:trPr>
        <w:tc>
          <w:tcPr>
            <w:tcW w:w="6484" w:type="dxa"/>
            <w:vMerge/>
            <w:vAlign w:val="center"/>
            <w:hideMark/>
          </w:tcPr>
          <w:p w14:paraId="6EDB40CC" w14:textId="77777777" w:rsidR="00455355" w:rsidRPr="00363A55" w:rsidRDefault="00455355" w:rsidP="00A50D47">
            <w:pPr>
              <w:overflowPunct/>
              <w:autoSpaceDE/>
              <w:autoSpaceDN/>
              <w:adjustRightInd/>
              <w:spacing w:before="0"/>
              <w:textAlignment w:val="auto"/>
              <w:rPr>
                <w:rFonts w:ascii="Verdana" w:hAnsi="Verdana"/>
                <w:sz w:val="20"/>
                <w:lang w:eastAsia="zh-CN"/>
              </w:rPr>
            </w:pPr>
          </w:p>
        </w:tc>
        <w:tc>
          <w:tcPr>
            <w:tcW w:w="3401" w:type="dxa"/>
            <w:hideMark/>
          </w:tcPr>
          <w:p w14:paraId="6C51CE57" w14:textId="77777777" w:rsidR="00455355" w:rsidRPr="00363A55" w:rsidRDefault="00455355"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455355" w:rsidRPr="00363A55" w14:paraId="11564DB6" w14:textId="77777777" w:rsidTr="00A50D47">
        <w:trPr>
          <w:cantSplit/>
          <w:trHeight w:val="1038"/>
        </w:trPr>
        <w:tc>
          <w:tcPr>
            <w:tcW w:w="9885" w:type="dxa"/>
            <w:gridSpan w:val="2"/>
          </w:tcPr>
          <w:p w14:paraId="6F79914B" w14:textId="77777777" w:rsidR="00455355" w:rsidRDefault="00455355" w:rsidP="00A50D47">
            <w:pPr>
              <w:shd w:val="solid" w:color="FFFFFF" w:fill="FFFFFF"/>
              <w:spacing w:before="0" w:line="240" w:lineRule="atLeast"/>
              <w:jc w:val="center"/>
              <w:textAlignment w:val="auto"/>
              <w:rPr>
                <w:rFonts w:eastAsia="Calibri"/>
                <w:b/>
                <w:sz w:val="28"/>
                <w:szCs w:val="24"/>
                <w:lang w:eastAsia="zh-CN"/>
              </w:rPr>
            </w:pPr>
          </w:p>
          <w:p w14:paraId="25C7F012" w14:textId="77777777" w:rsidR="00455355" w:rsidRDefault="00455355" w:rsidP="00A50D47">
            <w:pPr>
              <w:shd w:val="solid" w:color="FFFFFF" w:fill="FFFFFF"/>
              <w:spacing w:before="0" w:line="240" w:lineRule="atLeast"/>
              <w:jc w:val="center"/>
              <w:textAlignment w:val="auto"/>
              <w:rPr>
                <w:rFonts w:eastAsia="Calibri"/>
                <w:b/>
                <w:sz w:val="28"/>
                <w:szCs w:val="24"/>
                <w:lang w:eastAsia="zh-CN"/>
              </w:rPr>
            </w:pPr>
          </w:p>
          <w:p w14:paraId="0251A5E7" w14:textId="77777777" w:rsidR="00455355" w:rsidRPr="00363A55" w:rsidRDefault="00455355"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455355" w:rsidRPr="00363A55" w14:paraId="2F76CBAB" w14:textId="77777777" w:rsidTr="00A50D47">
        <w:trPr>
          <w:cantSplit/>
          <w:trHeight w:val="633"/>
        </w:trPr>
        <w:tc>
          <w:tcPr>
            <w:tcW w:w="9885" w:type="dxa"/>
            <w:gridSpan w:val="2"/>
          </w:tcPr>
          <w:p w14:paraId="36EFFAD7" w14:textId="333366BA" w:rsidR="00455355" w:rsidRDefault="00455355" w:rsidP="00A50D47">
            <w:pPr>
              <w:shd w:val="solid" w:color="FFFFFF" w:fill="FFFFFF"/>
              <w:spacing w:before="0" w:line="240" w:lineRule="atLeast"/>
              <w:jc w:val="center"/>
              <w:textAlignment w:val="auto"/>
              <w:rPr>
                <w:rFonts w:eastAsia="Calibri"/>
                <w:b/>
                <w:sz w:val="28"/>
                <w:szCs w:val="24"/>
                <w:lang w:eastAsia="zh-CN"/>
              </w:rPr>
            </w:pP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363A55" w14:paraId="31753DB5" w14:textId="77777777" w:rsidTr="00A50D47">
        <w:trPr>
          <w:cantSplit/>
          <w:trHeight w:val="1158"/>
        </w:trPr>
        <w:tc>
          <w:tcPr>
            <w:tcW w:w="9885" w:type="dxa"/>
            <w:gridSpan w:val="2"/>
          </w:tcPr>
          <w:p w14:paraId="1AE72B4F" w14:textId="721B1B17" w:rsidR="00455355" w:rsidRPr="0031685E" w:rsidRDefault="00455355" w:rsidP="00A50D47">
            <w:pPr>
              <w:shd w:val="solid" w:color="FFFFFF" w:fill="FFFFFF"/>
              <w:spacing w:before="0" w:line="240" w:lineRule="atLeast"/>
              <w:jc w:val="center"/>
              <w:textAlignment w:val="auto"/>
              <w:rPr>
                <w:rFonts w:eastAsia="Calibri"/>
                <w:caps/>
                <w:sz w:val="28"/>
                <w:szCs w:val="24"/>
                <w:lang w:eastAsia="zh-CN"/>
              </w:rPr>
            </w:pPr>
            <w:r w:rsidRPr="00455355">
              <w:rPr>
                <w:rFonts w:eastAsia="Times New Roman"/>
                <w:b/>
                <w:sz w:val="28"/>
                <w:lang w:eastAsia="zh-CN"/>
              </w:rPr>
              <w:t>Technical and operational characteristics, and criteria for protecting</w:t>
            </w:r>
            <w:r w:rsidRPr="00455355">
              <w:rPr>
                <w:rFonts w:eastAsia="Times New Roman"/>
                <w:b/>
                <w:sz w:val="28"/>
                <w:lang w:eastAsia="zh-CN"/>
              </w:rPr>
              <w:br/>
              <w:t>the mission of radars in the radiolocation and radionavigation</w:t>
            </w:r>
            <w:r w:rsidRPr="00455355">
              <w:rPr>
                <w:rFonts w:eastAsia="Times New Roman"/>
                <w:b/>
                <w:sz w:val="28"/>
                <w:lang w:eastAsia="zh-CN"/>
              </w:rPr>
              <w:br/>
              <w:t>service operating in the frequency band 13.75-14 GHz</w:t>
            </w:r>
          </w:p>
        </w:tc>
      </w:tr>
    </w:tbl>
    <w:p w14:paraId="79CD1195" w14:textId="77777777" w:rsidR="00455355" w:rsidRDefault="00455355" w:rsidP="00455355">
      <w:pPr>
        <w:rPr>
          <w:rFonts w:eastAsia="FangSong_GB2312"/>
          <w:b/>
          <w:sz w:val="28"/>
          <w:lang w:eastAsia="zh-CN"/>
        </w:rPr>
      </w:pPr>
    </w:p>
    <w:p w14:paraId="4B28703F" w14:textId="726E89C2" w:rsidR="00455355" w:rsidRPr="00B63F62" w:rsidRDefault="00455355" w:rsidP="00455355">
      <w:pPr>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r w:rsidRPr="00455355">
        <w:rPr>
          <w:rFonts w:eastAsia="Calibri"/>
          <w:lang w:eastAsia="zh-CN"/>
        </w:rPr>
        <w:t xml:space="preserve">ITU-R M.1644 </w:t>
      </w:r>
      <w:r w:rsidRPr="0031685E">
        <w:rPr>
          <w:rFonts w:eastAsia="Calibri"/>
          <w:lang w:eastAsia="zh-CN"/>
        </w:rPr>
        <w:t xml:space="preserve">attached to the Chairman’s Report. The proposed updates seek to address the editor’s notes and square brackets in this document. </w:t>
      </w:r>
      <w:r w:rsidRPr="0031685E">
        <w:t xml:space="preserve">The United States proposals are highlighted in </w:t>
      </w:r>
      <w:r w:rsidRPr="00CB6183">
        <w:rPr>
          <w:highlight w:val="cyan"/>
        </w:rPr>
        <w:t>turquoise</w:t>
      </w:r>
      <w:r w:rsidRPr="0031685E">
        <w:t xml:space="preserve">. </w:t>
      </w:r>
      <w:r>
        <w:rPr>
          <w:bCs/>
          <w:szCs w:val="24"/>
        </w:rPr>
        <w:t>It should be noted that this document combines elements from the previous two Chairman’s Reports.</w:t>
      </w:r>
    </w:p>
    <w:p w14:paraId="6967091C" w14:textId="77777777" w:rsidR="00455355" w:rsidRPr="00250417" w:rsidRDefault="00455355" w:rsidP="00455355">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0D56A6A" w14:textId="77777777" w:rsidR="00455355" w:rsidRPr="00250417" w:rsidRDefault="00455355" w:rsidP="00455355">
      <w:pPr>
        <w:spacing w:after="160" w:line="256" w:lineRule="auto"/>
        <w:rPr>
          <w:caps/>
          <w:sz w:val="28"/>
        </w:rPr>
      </w:pPr>
      <w:r w:rsidRPr="00250417">
        <w:rPr>
          <w:caps/>
          <w:sz w:val="28"/>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455355" w:rsidRPr="00455355" w14:paraId="5332ABA1" w14:textId="77777777" w:rsidTr="00455355">
        <w:trPr>
          <w:cantSplit/>
        </w:trPr>
        <w:tc>
          <w:tcPr>
            <w:tcW w:w="9889" w:type="dxa"/>
            <w:hideMark/>
          </w:tcPr>
          <w:p w14:paraId="689FBD6B" w14:textId="5D590E1F" w:rsidR="00455355" w:rsidRPr="00455355" w:rsidRDefault="00455355" w:rsidP="00455355">
            <w:pPr>
              <w:spacing w:before="840"/>
              <w:jc w:val="center"/>
              <w:textAlignment w:val="auto"/>
              <w:rPr>
                <w:rFonts w:eastAsia="SimSun"/>
                <w:b/>
                <w:kern w:val="2"/>
                <w:sz w:val="28"/>
                <w:szCs w:val="24"/>
                <w:lang w:eastAsia="zh-CN"/>
                <w14:ligatures w14:val="standardContextual"/>
              </w:rPr>
            </w:pPr>
            <w:r>
              <w:rPr>
                <w:rFonts w:eastAsia="SimSun"/>
                <w:b/>
                <w:kern w:val="2"/>
                <w:sz w:val="28"/>
                <w:szCs w:val="24"/>
                <w:lang w:eastAsia="zh-CN"/>
                <w14:ligatures w14:val="standardContextual"/>
              </w:rPr>
              <w:lastRenderedPageBreak/>
              <w:t>ATTACHMENT</w:t>
            </w:r>
          </w:p>
        </w:tc>
      </w:tr>
      <w:tr w:rsidR="00455355" w:rsidRPr="00455355" w14:paraId="459FD232" w14:textId="77777777" w:rsidTr="00455355">
        <w:trPr>
          <w:cantSplit/>
        </w:trPr>
        <w:tc>
          <w:tcPr>
            <w:tcW w:w="9889" w:type="dxa"/>
            <w:hideMark/>
          </w:tcPr>
          <w:p w14:paraId="59EF1FB2" w14:textId="2A427F6E" w:rsidR="00455355" w:rsidRPr="00455355" w:rsidRDefault="00455355" w:rsidP="00455355">
            <w:pPr>
              <w:tabs>
                <w:tab w:val="left" w:pos="567"/>
                <w:tab w:val="left" w:pos="1701"/>
                <w:tab w:val="left" w:pos="2835"/>
              </w:tabs>
              <w:spacing w:before="240"/>
              <w:jc w:val="center"/>
              <w:textAlignment w:val="auto"/>
              <w:rPr>
                <w:rFonts w:ascii="Verdana" w:eastAsia="SimSun" w:hAnsi="Verdana"/>
                <w:b/>
                <w:caps/>
                <w:kern w:val="2"/>
                <w:sz w:val="20"/>
                <w:szCs w:val="24"/>
                <w:lang w:eastAsia="zh-CN"/>
                <w14:ligatures w14:val="standardContextual"/>
              </w:rPr>
            </w:pPr>
            <w:r w:rsidRPr="00455355">
              <w:rPr>
                <w:rFonts w:eastAsia="Calibri"/>
                <w:kern w:val="2"/>
                <w:sz w:val="28"/>
                <w:szCs w:val="24"/>
                <w:lang w:eastAsia="zh-CN"/>
                <w14:ligatures w14:val="standardContextual"/>
              </w:rPr>
              <w:t>WORKING DOCUMENT WITH ELEMENTS TOWARDS PRELIMINARY DRAFT REVISION OF RECOMMENDATION ITU-R M.1644</w:t>
            </w:r>
          </w:p>
        </w:tc>
      </w:tr>
      <w:tr w:rsidR="00455355" w:rsidRPr="00455355" w14:paraId="4C34FB7A" w14:textId="77777777" w:rsidTr="00455355">
        <w:trPr>
          <w:cantSplit/>
        </w:trPr>
        <w:tc>
          <w:tcPr>
            <w:tcW w:w="9889" w:type="dxa"/>
            <w:hideMark/>
          </w:tcPr>
          <w:p w14:paraId="1F4F9C89" w14:textId="77777777" w:rsidR="00455355" w:rsidRPr="00455355" w:rsidRDefault="00455355" w:rsidP="00455355">
            <w:pPr>
              <w:overflowPunct/>
              <w:autoSpaceDE/>
              <w:autoSpaceDN/>
              <w:adjustRightInd/>
              <w:spacing w:before="240"/>
              <w:jc w:val="center"/>
              <w:textAlignment w:val="auto"/>
              <w:rPr>
                <w:rFonts w:ascii="Verdana" w:eastAsia="SimSun" w:hAnsi="Verdana"/>
                <w:b/>
                <w:sz w:val="20"/>
                <w:lang w:eastAsia="zh-CN"/>
              </w:rPr>
            </w:pPr>
            <w:r w:rsidRPr="00455355">
              <w:rPr>
                <w:rFonts w:eastAsia="Times New Roman"/>
                <w:b/>
                <w:sz w:val="28"/>
                <w:lang w:eastAsia="zh-CN"/>
              </w:rPr>
              <w:t>Technical and operational characteristics, and criteria for protecting</w:t>
            </w:r>
            <w:r w:rsidRPr="00455355">
              <w:rPr>
                <w:rFonts w:eastAsia="Times New Roman"/>
                <w:b/>
                <w:sz w:val="28"/>
                <w:lang w:eastAsia="zh-CN"/>
              </w:rPr>
              <w:br/>
              <w:t xml:space="preserve">the </w:t>
            </w:r>
            <w:del w:id="0" w:author="Auteur">
              <w:r w:rsidRPr="00455355">
                <w:rPr>
                  <w:rFonts w:eastAsia="Times New Roman"/>
                  <w:b/>
                  <w:sz w:val="28"/>
                  <w:lang w:eastAsia="zh-CN"/>
                </w:rPr>
                <w:delText xml:space="preserve">mission of </w:delText>
              </w:r>
            </w:del>
            <w:r w:rsidRPr="00455355">
              <w:rPr>
                <w:rFonts w:eastAsia="Times New Roman"/>
                <w:b/>
                <w:sz w:val="28"/>
                <w:lang w:eastAsia="zh-CN"/>
              </w:rPr>
              <w:t>radars</w:t>
            </w:r>
            <w:ins w:id="1" w:author="Auteur">
              <w:r w:rsidRPr="00455355">
                <w:rPr>
                  <w:rFonts w:eastAsia="Times New Roman"/>
                  <w:b/>
                  <w:sz w:val="28"/>
                  <w:lang w:eastAsia="zh-CN"/>
                </w:rPr>
                <w:t xml:space="preserve"> operating</w:t>
              </w:r>
            </w:ins>
            <w:r w:rsidRPr="00455355">
              <w:rPr>
                <w:rFonts w:eastAsia="Times New Roman"/>
                <w:b/>
                <w:sz w:val="28"/>
                <w:lang w:eastAsia="zh-CN"/>
              </w:rPr>
              <w:t xml:space="preserve"> in the radiolocation and radionavigation</w:t>
            </w:r>
            <w:r w:rsidRPr="00455355">
              <w:rPr>
                <w:rFonts w:eastAsia="Times New Roman"/>
                <w:b/>
                <w:sz w:val="28"/>
                <w:lang w:eastAsia="zh-CN"/>
              </w:rPr>
              <w:br/>
              <w:t>service operating in the frequency band 13.75-14 GHz</w:t>
            </w:r>
          </w:p>
        </w:tc>
      </w:tr>
    </w:tbl>
    <w:p w14:paraId="27A04AA4" w14:textId="77777777" w:rsidR="00455355" w:rsidRPr="00455355" w:rsidRDefault="00455355" w:rsidP="00455355">
      <w:pPr>
        <w:keepNext/>
        <w:keepLines/>
        <w:jc w:val="center"/>
        <w:textAlignment w:val="auto"/>
        <w:rPr>
          <w:del w:id="2" w:author="Auteur"/>
          <w:rFonts w:eastAsia="Times New Roman"/>
        </w:rPr>
      </w:pPr>
      <w:bookmarkStart w:id="3" w:name="dtitle3"/>
      <w:del w:id="4" w:author="Auteur">
        <w:r w:rsidRPr="00455355">
          <w:rPr>
            <w:rFonts w:eastAsia="Times New Roman"/>
          </w:rPr>
          <w:delText>(Question ITU-R 226/8)</w:delText>
        </w:r>
      </w:del>
    </w:p>
    <w:p w14:paraId="4B5C4ED1" w14:textId="77777777" w:rsidR="00455355" w:rsidRPr="00455355" w:rsidRDefault="00455355" w:rsidP="00455355">
      <w:pPr>
        <w:keepNext/>
        <w:keepLines/>
        <w:jc w:val="right"/>
        <w:textAlignment w:val="auto"/>
        <w:rPr>
          <w:rFonts w:eastAsia="Times New Roman"/>
          <w:sz w:val="22"/>
        </w:rPr>
      </w:pPr>
      <w:r w:rsidRPr="00455355">
        <w:rPr>
          <w:rFonts w:eastAsia="Times New Roman"/>
          <w:sz w:val="22"/>
        </w:rPr>
        <w:t>(2003</w:t>
      </w:r>
      <w:ins w:id="5" w:author="Auteur">
        <w:r w:rsidRPr="00455355">
          <w:rPr>
            <w:rFonts w:eastAsia="Times New Roman"/>
            <w:sz w:val="22"/>
          </w:rPr>
          <w:t>-202x</w:t>
        </w:r>
      </w:ins>
      <w:r w:rsidRPr="00455355">
        <w:rPr>
          <w:rFonts w:eastAsia="Times New Roman"/>
          <w:sz w:val="22"/>
        </w:rPr>
        <w:t>)</w:t>
      </w:r>
      <w:bookmarkEnd w:id="3"/>
    </w:p>
    <w:p w14:paraId="2F488E94" w14:textId="77777777" w:rsidR="00455355" w:rsidRPr="00455355" w:rsidRDefault="00455355" w:rsidP="00455355">
      <w:pPr>
        <w:keepNext/>
        <w:keepLines/>
        <w:spacing w:before="160"/>
        <w:textAlignment w:val="auto"/>
        <w:rPr>
          <w:rFonts w:ascii="Times New Roman Bold" w:eastAsia="Calibri" w:hAnsi="Times New Roman Bold" w:cs="Times New Roman Bold"/>
          <w:b/>
          <w:kern w:val="2"/>
          <w:szCs w:val="24"/>
          <w14:ligatures w14:val="standardContextual"/>
        </w:rPr>
      </w:pPr>
      <w:r w:rsidRPr="00455355">
        <w:rPr>
          <w:rFonts w:ascii="Times New Roman Bold" w:eastAsia="Calibri" w:hAnsi="Times New Roman Bold" w:cs="Times New Roman Bold"/>
          <w:b/>
          <w:kern w:val="2"/>
          <w:szCs w:val="24"/>
          <w14:ligatures w14:val="standardContextual"/>
        </w:rPr>
        <w:t>Summary of revision</w:t>
      </w:r>
    </w:p>
    <w:p w14:paraId="0D9297C3" w14:textId="77777777" w:rsidR="00455355" w:rsidRPr="00455355" w:rsidRDefault="00455355" w:rsidP="00455355">
      <w:pPr>
        <w:textAlignment w:val="auto"/>
        <w:rPr>
          <w:rFonts w:eastAsia="Times New Roman"/>
        </w:rPr>
      </w:pPr>
      <w:r w:rsidRPr="00455355">
        <w:rPr>
          <w:rFonts w:eastAsia="Times New Roman"/>
        </w:rPr>
        <w:t>TBD</w:t>
      </w:r>
    </w:p>
    <w:p w14:paraId="4BD4DF11" w14:textId="77777777" w:rsidR="00455355" w:rsidRPr="00455355" w:rsidRDefault="00455355">
      <w:pPr>
        <w:spacing w:before="240" w:after="240"/>
        <w:textAlignment w:val="auto"/>
        <w:rPr>
          <w:i/>
          <w:iCs/>
        </w:rPr>
        <w:pPrChange w:id="6" w:author="Unknown" w:date="2024-11-22T01:33:00Z">
          <w:pPr>
            <w:pStyle w:val="Recref"/>
          </w:pPr>
        </w:pPrChange>
      </w:pPr>
      <w:ins w:id="7" w:author="WG 5B1" w:date="2024-11-22T01:33:00Z">
        <w:r w:rsidRPr="00455355">
          <w:rPr>
            <w:rFonts w:eastAsia="Times New Roman"/>
            <w:i/>
            <w:iCs/>
          </w:rPr>
          <w:t>[Editor’s note: Th</w:t>
        </w:r>
      </w:ins>
      <w:ins w:id="8" w:author="WG 5B1" w:date="2024-11-22T01:34:00Z">
        <w:r w:rsidRPr="00455355">
          <w:rPr>
            <w:rFonts w:eastAsia="Times New Roman"/>
            <w:i/>
            <w:iCs/>
          </w:rPr>
          <w:t>e content of the update to this document is not yet agreed</w:t>
        </w:r>
      </w:ins>
      <w:ins w:id="9" w:author="WG 5B1" w:date="2024-11-22T01:35:00Z">
        <w:r w:rsidRPr="00455355">
          <w:rPr>
            <w:rFonts w:eastAsia="Times New Roman"/>
            <w:i/>
            <w:iCs/>
          </w:rPr>
          <w:t>.</w:t>
        </w:r>
      </w:ins>
      <w:ins w:id="10" w:author="WG 5B1" w:date="2024-11-22T01:34:00Z">
        <w:r w:rsidRPr="00455355">
          <w:rPr>
            <w:rFonts w:eastAsia="Times New Roman"/>
            <w:i/>
            <w:iCs/>
          </w:rPr>
          <w:t>]</w:t>
        </w:r>
      </w:ins>
    </w:p>
    <w:p w14:paraId="407E771A" w14:textId="77777777" w:rsidR="00455355" w:rsidRPr="00455355" w:rsidRDefault="00455355" w:rsidP="00455355">
      <w:pPr>
        <w:keepNext/>
        <w:keepLines/>
        <w:spacing w:before="160"/>
        <w:textAlignment w:val="auto"/>
        <w:rPr>
          <w:rFonts w:ascii="Times New Roman Bold" w:eastAsia="Calibri" w:hAnsi="Times New Roman Bold" w:cs="Times New Roman Bold"/>
          <w:b/>
          <w:kern w:val="2"/>
          <w:szCs w:val="24"/>
          <w14:ligatures w14:val="standardContextual"/>
        </w:rPr>
      </w:pPr>
      <w:r w:rsidRPr="00455355">
        <w:rPr>
          <w:rFonts w:ascii="Times New Roman Bold" w:eastAsia="Calibri" w:hAnsi="Times New Roman Bold" w:cs="Times New Roman Bold"/>
          <w:b/>
          <w:kern w:val="2"/>
          <w:szCs w:val="24"/>
          <w14:ligatures w14:val="standardContextual"/>
        </w:rPr>
        <w:t>Summary</w:t>
      </w:r>
    </w:p>
    <w:p w14:paraId="4EABF7D0" w14:textId="77777777" w:rsidR="00455355" w:rsidRPr="00455355" w:rsidRDefault="00455355" w:rsidP="00455355">
      <w:pPr>
        <w:textAlignment w:val="auto"/>
        <w:rPr>
          <w:rFonts w:eastAsia="Times New Roman"/>
        </w:rPr>
      </w:pPr>
      <w:r w:rsidRPr="00455355">
        <w:rPr>
          <w:rFonts w:eastAsia="Times New Roman"/>
        </w:rPr>
        <w:t xml:space="preserve">This Recommendation provides the technical and operational characteristics, and criteria for protecting the radiolocation and radionavigation radars operating in the 13.75-14 GHz band. It contains a detailed description </w:t>
      </w:r>
      <w:ins w:id="11" w:author="Auteur">
        <w:r w:rsidRPr="00455355">
          <w:rPr>
            <w:rFonts w:eastAsia="Times New Roman"/>
          </w:rPr>
          <w:t xml:space="preserve">and characteristics </w:t>
        </w:r>
      </w:ins>
      <w:r w:rsidRPr="00455355">
        <w:rPr>
          <w:rFonts w:eastAsia="Times New Roman"/>
        </w:rPr>
        <w:t xml:space="preserve">of </w:t>
      </w:r>
      <w:del w:id="12" w:author="Auteur">
        <w:r w:rsidRPr="00455355">
          <w:rPr>
            <w:rFonts w:eastAsia="Times New Roman"/>
          </w:rPr>
          <w:delText>the predominant</w:delText>
        </w:r>
      </w:del>
      <w:ins w:id="13" w:author="Auteur">
        <w:r w:rsidRPr="00455355">
          <w:rPr>
            <w:rFonts w:eastAsia="Times New Roman"/>
          </w:rPr>
          <w:t>airborne,</w:t>
        </w:r>
      </w:ins>
      <w:r w:rsidRPr="00455355">
        <w:rPr>
          <w:rFonts w:eastAsia="Times New Roman"/>
        </w:rPr>
        <w:t xml:space="preserve"> shipborne </w:t>
      </w:r>
      <w:ins w:id="14" w:author="Auteur">
        <w:r w:rsidRPr="00455355">
          <w:rPr>
            <w:rFonts w:eastAsia="Times New Roman"/>
          </w:rPr>
          <w:t xml:space="preserve">and ground </w:t>
        </w:r>
      </w:ins>
      <w:r w:rsidRPr="00455355">
        <w:rPr>
          <w:rFonts w:eastAsia="Times New Roman"/>
        </w:rPr>
        <w:t>radiolocation radar</w:t>
      </w:r>
      <w:ins w:id="15" w:author="Auteur">
        <w:r w:rsidRPr="00455355">
          <w:rPr>
            <w:rFonts w:eastAsia="Times New Roman"/>
          </w:rPr>
          <w:t>s</w:t>
        </w:r>
      </w:ins>
      <w:r w:rsidRPr="00455355">
        <w:rPr>
          <w:rFonts w:eastAsia="Times New Roman"/>
        </w:rPr>
        <w:t xml:space="preserve"> in the </w:t>
      </w:r>
      <w:ins w:id="16" w:author="Auteur">
        <w:r w:rsidRPr="00455355">
          <w:rPr>
            <w:rFonts w:eastAsia="Times New Roman"/>
          </w:rPr>
          <w:t xml:space="preserve">frequency </w:t>
        </w:r>
      </w:ins>
      <w:r w:rsidRPr="00455355">
        <w:rPr>
          <w:rFonts w:eastAsia="Times New Roman"/>
        </w:rPr>
        <w:t>band</w:t>
      </w:r>
      <w:del w:id="17" w:author="Auteur">
        <w:r w:rsidRPr="00455355">
          <w:rPr>
            <w:rFonts w:eastAsia="Times New Roman"/>
          </w:rPr>
          <w:delText>, plus a tabular set of characteristics of all the known shipborne, airborne and ground-based radars operating in the band</w:delText>
        </w:r>
      </w:del>
      <w:r w:rsidRPr="00455355">
        <w:rPr>
          <w:rFonts w:eastAsia="Times New Roman"/>
        </w:rPr>
        <w:t>.</w:t>
      </w:r>
    </w:p>
    <w:p w14:paraId="364EB876" w14:textId="77777777" w:rsidR="00455355" w:rsidRPr="00455355" w:rsidRDefault="00455355" w:rsidP="00455355">
      <w:pPr>
        <w:spacing w:before="360"/>
        <w:textAlignment w:val="auto"/>
        <w:rPr>
          <w:rFonts w:eastAsia="Times New Roman"/>
        </w:rPr>
      </w:pPr>
      <w:r w:rsidRPr="00455355">
        <w:rPr>
          <w:rFonts w:eastAsia="Times New Roman"/>
        </w:rPr>
        <w:t>The ITU Radiocommunication Assembly,</w:t>
      </w:r>
    </w:p>
    <w:p w14:paraId="05074ECD" w14:textId="77777777" w:rsidR="00455355" w:rsidRPr="00455355" w:rsidRDefault="00455355" w:rsidP="00455355">
      <w:pPr>
        <w:keepNext/>
        <w:keepLines/>
        <w:spacing w:before="160"/>
        <w:ind w:left="1134"/>
        <w:textAlignment w:val="auto"/>
        <w:rPr>
          <w:rFonts w:eastAsia="Times New Roman"/>
          <w:i/>
        </w:rPr>
      </w:pPr>
      <w:r w:rsidRPr="00455355">
        <w:rPr>
          <w:rFonts w:eastAsia="Times New Roman"/>
          <w:i/>
        </w:rPr>
        <w:t>considering</w:t>
      </w:r>
    </w:p>
    <w:p w14:paraId="0466D057" w14:textId="77777777" w:rsidR="00455355" w:rsidRPr="00455355" w:rsidRDefault="00455355" w:rsidP="00455355">
      <w:pPr>
        <w:textAlignment w:val="auto"/>
        <w:rPr>
          <w:rFonts w:eastAsia="Times New Roman"/>
        </w:rPr>
      </w:pPr>
      <w:r w:rsidRPr="00455355">
        <w:rPr>
          <w:rFonts w:eastAsia="Times New Roman"/>
          <w:i/>
          <w:iCs/>
        </w:rPr>
        <w:t>a)</w:t>
      </w:r>
      <w:r w:rsidRPr="00455355">
        <w:rPr>
          <w:rFonts w:eastAsia="Times New Roman"/>
        </w:rPr>
        <w:tab/>
        <w:t xml:space="preserve">that the antenna, signal propagation, target detection, and large necessary bandwidth characteristics of radars needed to achieve their functions are optimum in certain frequency </w:t>
      </w:r>
      <w:proofErr w:type="gramStart"/>
      <w:r w:rsidRPr="00455355">
        <w:rPr>
          <w:rFonts w:eastAsia="Times New Roman"/>
        </w:rPr>
        <w:t>bands;</w:t>
      </w:r>
      <w:proofErr w:type="gramEnd"/>
    </w:p>
    <w:p w14:paraId="7753401E" w14:textId="77777777" w:rsidR="00455355" w:rsidRPr="00455355" w:rsidRDefault="00455355" w:rsidP="00455355">
      <w:pPr>
        <w:textAlignment w:val="auto"/>
        <w:rPr>
          <w:rFonts w:eastAsia="Times New Roman"/>
        </w:rPr>
      </w:pPr>
      <w:r w:rsidRPr="00455355">
        <w:rPr>
          <w:rFonts w:eastAsia="Times New Roman"/>
          <w:i/>
          <w:iCs/>
        </w:rPr>
        <w:t>b)</w:t>
      </w:r>
      <w:r w:rsidRPr="00455355">
        <w:rPr>
          <w:rFonts w:eastAsia="Times New Roman"/>
        </w:rPr>
        <w:tab/>
        <w:t xml:space="preserve">that the technical characteristics and protection criteria of radiolocation and radionavigation radars are determined by the mission of the system and vary widely even within a </w:t>
      </w:r>
      <w:proofErr w:type="gramStart"/>
      <w:r w:rsidRPr="00455355">
        <w:rPr>
          <w:rFonts w:eastAsia="Times New Roman"/>
        </w:rPr>
        <w:t>band;</w:t>
      </w:r>
      <w:proofErr w:type="gramEnd"/>
    </w:p>
    <w:p w14:paraId="4FCFA6AC" w14:textId="77777777" w:rsidR="00455355" w:rsidRPr="00455355" w:rsidRDefault="00455355" w:rsidP="00455355">
      <w:pPr>
        <w:textAlignment w:val="auto"/>
        <w:rPr>
          <w:del w:id="18" w:author="Auteur"/>
          <w:rFonts w:eastAsia="Times New Roman"/>
        </w:rPr>
      </w:pPr>
      <w:del w:id="19" w:author="Auteur">
        <w:r w:rsidRPr="00455355">
          <w:rPr>
            <w:rFonts w:eastAsia="Times New Roman"/>
            <w:i/>
            <w:iCs/>
          </w:rPr>
          <w:delText>c)</w:delText>
        </w:r>
        <w:r w:rsidRPr="00455355">
          <w:rPr>
            <w:rFonts w:eastAsia="Times New Roman"/>
          </w:rPr>
          <w:tab/>
          <w:delText>that considerable radiolocation and radionavigation spectrum allocations (amounting to about 1 GHz) have been removed or downgraded since WARC</w:delText>
        </w:r>
        <w:r w:rsidRPr="00455355">
          <w:rPr>
            <w:rFonts w:eastAsia="Times New Roman"/>
          </w:rPr>
          <w:noBreakHyphen/>
          <w:delText>79;</w:delText>
        </w:r>
      </w:del>
    </w:p>
    <w:p w14:paraId="6C3A045A" w14:textId="77777777" w:rsidR="00455355" w:rsidRPr="00455355" w:rsidRDefault="00455355" w:rsidP="00455355">
      <w:pPr>
        <w:textAlignment w:val="auto"/>
        <w:rPr>
          <w:rFonts w:eastAsia="Times New Roman"/>
        </w:rPr>
      </w:pPr>
      <w:del w:id="20" w:author="Auteur">
        <w:r w:rsidRPr="00455355">
          <w:rPr>
            <w:rFonts w:eastAsia="Times New Roman"/>
            <w:i/>
            <w:iCs/>
          </w:rPr>
          <w:delText>d)</w:delText>
        </w:r>
        <w:r w:rsidRPr="00455355">
          <w:rPr>
            <w:rFonts w:eastAsia="Times New Roman"/>
          </w:rPr>
          <w:tab/>
          <w:delText>that some ITU-R technical groups are considering the potential for the introduction of new types of services (e.g. fixed satellite, wireless access, and high-density fixed and mobile) in bands between 420 MHz and 34 GHz used by radionavigation and radiolocation radars;</w:delText>
        </w:r>
      </w:del>
    </w:p>
    <w:p w14:paraId="08C5D1CE" w14:textId="77777777" w:rsidR="00455355" w:rsidRPr="00455355" w:rsidRDefault="00455355" w:rsidP="00455355">
      <w:pPr>
        <w:textAlignment w:val="auto"/>
        <w:rPr>
          <w:del w:id="21" w:author="Auteur"/>
          <w:rFonts w:eastAsia="Times New Roman"/>
        </w:rPr>
      </w:pPr>
      <w:del w:id="22" w:author="Auteur">
        <w:r w:rsidRPr="00455355">
          <w:rPr>
            <w:rFonts w:eastAsia="Times New Roman"/>
            <w:i/>
            <w:iCs/>
          </w:rPr>
          <w:delText>e)</w:delText>
        </w:r>
        <w:r w:rsidRPr="00455355">
          <w:rPr>
            <w:rFonts w:eastAsia="Times New Roman"/>
          </w:rPr>
          <w:tab/>
          <w:delText>that representative technical and operational characteristics of radiolocation and radionavigation radars are required to determine the feasibility of introducing new types of systems into frequency bands in which the radars are operated;</w:delText>
        </w:r>
      </w:del>
    </w:p>
    <w:p w14:paraId="280E8EE6" w14:textId="77777777" w:rsidR="00455355" w:rsidRPr="00455355" w:rsidRDefault="00455355" w:rsidP="00455355">
      <w:pPr>
        <w:textAlignment w:val="auto"/>
        <w:rPr>
          <w:del w:id="23" w:author="Auteur"/>
          <w:rFonts w:eastAsia="Times New Roman"/>
        </w:rPr>
      </w:pPr>
      <w:del w:id="24" w:author="Auteur">
        <w:r w:rsidRPr="00455355">
          <w:rPr>
            <w:rFonts w:eastAsia="Times New Roman"/>
            <w:i/>
            <w:iCs/>
          </w:rPr>
          <w:delText>f)</w:delText>
        </w:r>
        <w:r w:rsidRPr="00455355">
          <w:rPr>
            <w:rFonts w:eastAsia="Times New Roman"/>
          </w:rPr>
          <w:tab/>
          <w:delText>that criteria for protection of the radars’ missions are also needed for that same purpose;</w:delText>
        </w:r>
      </w:del>
    </w:p>
    <w:p w14:paraId="518CD6D5" w14:textId="77777777" w:rsidR="00455355" w:rsidRPr="00455355" w:rsidRDefault="00455355" w:rsidP="00455355">
      <w:pPr>
        <w:textAlignment w:val="auto"/>
        <w:rPr>
          <w:rFonts w:eastAsia="Times New Roman"/>
        </w:rPr>
      </w:pPr>
      <w:del w:id="25" w:author="Fernandez Jimenez, Virginia" w:date="2024-11-29T12:05:00Z">
        <w:r w:rsidRPr="00455355">
          <w:rPr>
            <w:rFonts w:eastAsia="Times New Roman"/>
            <w:i/>
            <w:iCs/>
          </w:rPr>
          <w:delText>g</w:delText>
        </w:r>
      </w:del>
      <w:ins w:id="26" w:author="Fernandez Jimenez, Virginia" w:date="2024-11-29T12:05:00Z">
        <w:r w:rsidRPr="00455355">
          <w:rPr>
            <w:rFonts w:eastAsia="Times New Roman"/>
            <w:i/>
            <w:iCs/>
          </w:rPr>
          <w:t>c</w:t>
        </w:r>
      </w:ins>
      <w:r w:rsidRPr="00455355">
        <w:rPr>
          <w:rFonts w:eastAsia="Times New Roman"/>
          <w:i/>
          <w:iCs/>
        </w:rPr>
        <w:t>)</w:t>
      </w:r>
      <w:r w:rsidRPr="00455355">
        <w:rPr>
          <w:rFonts w:eastAsia="Times New Roman"/>
        </w:rPr>
        <w:tab/>
        <w:t>that some radiolocation and radionavigation radars operate in both the 13.75-14 GHz band and the 13.4</w:t>
      </w:r>
      <w:r w:rsidRPr="00455355">
        <w:rPr>
          <w:rFonts w:eastAsia="Times New Roman"/>
        </w:rPr>
        <w:noBreakHyphen/>
        <w:t xml:space="preserve">13.75 GHz </w:t>
      </w:r>
      <w:proofErr w:type="gramStart"/>
      <w:r w:rsidRPr="00455355">
        <w:rPr>
          <w:rFonts w:eastAsia="Times New Roman"/>
        </w:rPr>
        <w:t>band;</w:t>
      </w:r>
      <w:proofErr w:type="gramEnd"/>
    </w:p>
    <w:p w14:paraId="231A9BF2" w14:textId="77777777" w:rsidR="00455355" w:rsidRPr="00455355" w:rsidRDefault="00455355" w:rsidP="00455355">
      <w:pPr>
        <w:textAlignment w:val="auto"/>
        <w:rPr>
          <w:rFonts w:eastAsia="Times New Roman"/>
        </w:rPr>
      </w:pPr>
      <w:del w:id="27" w:author="Fernandez Jimenez, Virginia" w:date="2024-11-29T12:05:00Z">
        <w:r w:rsidRPr="00455355">
          <w:rPr>
            <w:rFonts w:eastAsia="Times New Roman"/>
            <w:i/>
            <w:iCs/>
          </w:rPr>
          <w:delText>h</w:delText>
        </w:r>
      </w:del>
      <w:ins w:id="28" w:author="Fernandez Jimenez, Virginia" w:date="2024-11-29T12:05:00Z">
        <w:r w:rsidRPr="00455355">
          <w:rPr>
            <w:rFonts w:eastAsia="Times New Roman"/>
            <w:i/>
            <w:iCs/>
          </w:rPr>
          <w:t>d</w:t>
        </w:r>
      </w:ins>
      <w:r w:rsidRPr="00455355">
        <w:rPr>
          <w:rFonts w:eastAsia="Times New Roman"/>
          <w:i/>
          <w:iCs/>
        </w:rPr>
        <w:t>)</w:t>
      </w:r>
      <w:r w:rsidRPr="00455355">
        <w:rPr>
          <w:rFonts w:eastAsia="Times New Roman"/>
        </w:rPr>
        <w:tab/>
        <w:t xml:space="preserve">that radiolocation and radionavigation radars operate in both airborne and shipborne platforms, </w:t>
      </w:r>
      <w:del w:id="29" w:author="Auteur">
        <w:r w:rsidRPr="00455355">
          <w:rPr>
            <w:rFonts w:eastAsia="Times New Roman"/>
          </w:rPr>
          <w:delText xml:space="preserve">by many administrations </w:delText>
        </w:r>
      </w:del>
      <w:r w:rsidRPr="00455355">
        <w:rPr>
          <w:rFonts w:eastAsia="Times New Roman"/>
        </w:rPr>
        <w:t>in all regions of the globe</w:t>
      </w:r>
      <w:del w:id="30" w:author="Auteur">
        <w:r w:rsidRPr="00455355">
          <w:rPr>
            <w:rFonts w:eastAsia="Times New Roman"/>
          </w:rPr>
          <w:delText>, and on land by at least one administration</w:delText>
        </w:r>
      </w:del>
      <w:r w:rsidRPr="00455355">
        <w:rPr>
          <w:rFonts w:eastAsia="Times New Roman"/>
        </w:rPr>
        <w:t>,</w:t>
      </w:r>
    </w:p>
    <w:p w14:paraId="4EDD6256" w14:textId="77777777" w:rsidR="00455355" w:rsidRPr="00455355" w:rsidRDefault="00455355" w:rsidP="00455355">
      <w:pPr>
        <w:keepNext/>
        <w:keepLines/>
        <w:spacing w:before="160"/>
        <w:ind w:left="1134"/>
        <w:textAlignment w:val="auto"/>
        <w:rPr>
          <w:rFonts w:eastAsia="Times New Roman"/>
          <w:i/>
        </w:rPr>
      </w:pPr>
      <w:r w:rsidRPr="00455355">
        <w:rPr>
          <w:rFonts w:eastAsia="Times New Roman"/>
          <w:i/>
        </w:rPr>
        <w:lastRenderedPageBreak/>
        <w:t>recommends</w:t>
      </w:r>
    </w:p>
    <w:p w14:paraId="1E126BC4" w14:textId="77777777" w:rsidR="00455355" w:rsidRPr="00455355" w:rsidRDefault="00455355" w:rsidP="00455355">
      <w:pPr>
        <w:textAlignment w:val="auto"/>
        <w:rPr>
          <w:rFonts w:eastAsia="Times New Roman"/>
        </w:rPr>
      </w:pPr>
      <w:r w:rsidRPr="00455355">
        <w:rPr>
          <w:rFonts w:eastAsia="Times New Roman"/>
        </w:rPr>
        <w:t>1</w:t>
      </w:r>
      <w:r w:rsidRPr="00455355">
        <w:rPr>
          <w:rFonts w:eastAsia="Times New Roman"/>
        </w:rPr>
        <w:tab/>
        <w:t>that the technical and operational characteristics of the radars described in Annex 1 be considered representative of radars operating in the frequency band 13.75-14 </w:t>
      </w:r>
      <w:proofErr w:type="gramStart"/>
      <w:r w:rsidRPr="00455355">
        <w:rPr>
          <w:rFonts w:eastAsia="Times New Roman"/>
        </w:rPr>
        <w:t>GHz;</w:t>
      </w:r>
      <w:proofErr w:type="gramEnd"/>
    </w:p>
    <w:p w14:paraId="43BCEE9B" w14:textId="77777777" w:rsidR="00455355" w:rsidRPr="00455355" w:rsidRDefault="00455355" w:rsidP="00455355">
      <w:pPr>
        <w:textAlignment w:val="auto"/>
        <w:rPr>
          <w:rFonts w:eastAsia="Times New Roman"/>
        </w:rPr>
      </w:pPr>
      <w:r w:rsidRPr="00455355">
        <w:rPr>
          <w:rFonts w:eastAsia="Times New Roman"/>
        </w:rPr>
        <w:t>2</w:t>
      </w:r>
      <w:r w:rsidRPr="00455355">
        <w:rPr>
          <w:rFonts w:eastAsia="Times New Roman"/>
        </w:rPr>
        <w:tab/>
        <w:t>that the appropriate criteria for protecting the operational performance of those radars presented in Annex </w:t>
      </w:r>
      <w:proofErr w:type="gramStart"/>
      <w:r w:rsidRPr="00455355">
        <w:rPr>
          <w:rFonts w:eastAsia="Times New Roman"/>
        </w:rPr>
        <w:t>1;</w:t>
      </w:r>
      <w:proofErr w:type="gramEnd"/>
    </w:p>
    <w:p w14:paraId="421A972F" w14:textId="77777777" w:rsidR="00455355" w:rsidRPr="00455355" w:rsidRDefault="00455355" w:rsidP="00455355">
      <w:pPr>
        <w:textAlignment w:val="auto"/>
        <w:rPr>
          <w:rFonts w:eastAsia="Times New Roman"/>
        </w:rPr>
      </w:pPr>
      <w:r w:rsidRPr="00455355">
        <w:rPr>
          <w:rFonts w:eastAsia="Times New Roman"/>
        </w:rPr>
        <w:t>3</w:t>
      </w:r>
      <w:r w:rsidRPr="00455355">
        <w:rPr>
          <w:rFonts w:eastAsia="Times New Roman"/>
          <w:b/>
        </w:rPr>
        <w:tab/>
      </w:r>
      <w:r w:rsidRPr="00455355">
        <w:rPr>
          <w:rFonts w:eastAsia="Times New Roman"/>
        </w:rPr>
        <w:t xml:space="preserve">that those criteria be used in analysing compatibility between those radars and systems in other </w:t>
      </w:r>
      <w:proofErr w:type="gramStart"/>
      <w:r w:rsidRPr="00455355">
        <w:rPr>
          <w:rFonts w:eastAsia="Times New Roman"/>
        </w:rPr>
        <w:t>services;</w:t>
      </w:r>
      <w:proofErr w:type="gramEnd"/>
    </w:p>
    <w:p w14:paraId="1126CEFA" w14:textId="77777777" w:rsidR="00455355" w:rsidRPr="00455355" w:rsidRDefault="00455355" w:rsidP="00455355">
      <w:pPr>
        <w:textAlignment w:val="auto"/>
        <w:rPr>
          <w:rFonts w:eastAsia="Times New Roman"/>
        </w:rPr>
      </w:pPr>
      <w:r w:rsidRPr="00455355">
        <w:rPr>
          <w:rFonts w:eastAsia="Times New Roman"/>
        </w:rPr>
        <w:t>4</w:t>
      </w:r>
      <w:r w:rsidRPr="00455355">
        <w:rPr>
          <w:rFonts w:eastAsia="Times New Roman"/>
        </w:rPr>
        <w:tab/>
        <w:t xml:space="preserve">that </w:t>
      </w:r>
      <w:del w:id="31" w:author="Auteur">
        <w:r w:rsidRPr="00455355">
          <w:rPr>
            <w:rFonts w:eastAsia="Times New Roman"/>
          </w:rPr>
          <w:delText xml:space="preserve">in the presence of any modulated continuous wawe (CW) interfering signals with most or all of its 3 dB emission bandwidth spanned by the radar receiver passband in the main beam direction, </w:delText>
        </w:r>
      </w:del>
      <w:r w:rsidRPr="00455355">
        <w:rPr>
          <w:rFonts w:eastAsia="Times New Roman"/>
        </w:rPr>
        <w:t xml:space="preserve">the ratio of interfering signal power to radar receiver noise power level,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iCs/>
        </w:rPr>
        <w:t>,</w:t>
      </w:r>
      <w:r w:rsidRPr="00455355">
        <w:rPr>
          <w:rFonts w:eastAsia="Times New Roman"/>
        </w:rPr>
        <w:t xml:space="preserve"> of –6 dB </w:t>
      </w:r>
      <w:ins w:id="32" w:author="Auteur">
        <w:r w:rsidRPr="00455355">
          <w:rPr>
            <w:rFonts w:eastAsia="Times New Roman"/>
          </w:rPr>
          <w:t xml:space="preserve">should </w:t>
        </w:r>
      </w:ins>
      <w:r w:rsidRPr="00455355">
        <w:rPr>
          <w:rFonts w:eastAsia="Times New Roman"/>
        </w:rPr>
        <w:t>be used as the interference protection criteria for the radars described in Annex 1, consistent with the guidance contained in Recommendation ITU</w:t>
      </w:r>
      <w:r w:rsidRPr="00455355">
        <w:rPr>
          <w:rFonts w:eastAsia="Times New Roman"/>
        </w:rPr>
        <w:noBreakHyphen/>
        <w:t>R M.1461.</w:t>
      </w:r>
    </w:p>
    <w:p w14:paraId="18DF0BB0" w14:textId="77777777" w:rsidR="00455355" w:rsidRPr="00455355" w:rsidRDefault="00455355" w:rsidP="00455355">
      <w:pPr>
        <w:textAlignment w:val="auto"/>
        <w:rPr>
          <w:rFonts w:eastAsia="Times New Roman"/>
        </w:rPr>
      </w:pPr>
      <w:r w:rsidRPr="00455355">
        <w:rPr>
          <w:rFonts w:eastAsia="Times New Roman"/>
        </w:rPr>
        <w:t>This protection criteri</w:t>
      </w:r>
      <w:ins w:id="33" w:author="Auteur">
        <w:r w:rsidRPr="00455355">
          <w:rPr>
            <w:rFonts w:eastAsia="Times New Roman"/>
          </w:rPr>
          <w:t>a</w:t>
        </w:r>
      </w:ins>
      <w:del w:id="34" w:author="Auteur">
        <w:r w:rsidRPr="00455355">
          <w:rPr>
            <w:rFonts w:eastAsia="Times New Roman"/>
          </w:rPr>
          <w:delText>on represents the net protection</w:delText>
        </w:r>
      </w:del>
      <w:r w:rsidRPr="00455355">
        <w:rPr>
          <w:rFonts w:eastAsia="Times New Roman"/>
        </w:rPr>
        <w:t xml:space="preserve"> level </w:t>
      </w:r>
      <w:ins w:id="35" w:author="Auteur">
        <w:r w:rsidRPr="00455355">
          <w:rPr>
            <w:rFonts w:eastAsia="Times New Roman"/>
          </w:rPr>
          <w:t xml:space="preserve">applies </w:t>
        </w:r>
      </w:ins>
      <w:r w:rsidRPr="00455355">
        <w:rPr>
          <w:rFonts w:eastAsia="Times New Roman"/>
        </w:rPr>
        <w:t xml:space="preserve">if multiple interferers are present. </w:t>
      </w:r>
      <w:del w:id="36" w:author="Auteur">
        <w:r w:rsidRPr="00455355">
          <w:rPr>
            <w:rFonts w:eastAsia="Times New Roman"/>
          </w:rPr>
          <w:delText>This threshold value is to be used in conjunction with the overall mission-protection criteria presented in Annex 1.</w:delText>
        </w:r>
      </w:del>
    </w:p>
    <w:p w14:paraId="3FD021A0" w14:textId="77777777" w:rsidR="00455355" w:rsidRPr="00455355" w:rsidRDefault="00455355" w:rsidP="00455355">
      <w:pPr>
        <w:textAlignment w:val="auto"/>
        <w:rPr>
          <w:rFonts w:eastAsia="Times New Roman"/>
        </w:rPr>
      </w:pPr>
    </w:p>
    <w:p w14:paraId="2EA6C3EE" w14:textId="77777777" w:rsidR="00455355" w:rsidRPr="00455355" w:rsidRDefault="00455355" w:rsidP="00455355">
      <w:pPr>
        <w:textAlignment w:val="auto"/>
        <w:rPr>
          <w:rFonts w:eastAsia="Times New Roman"/>
        </w:rPr>
      </w:pPr>
    </w:p>
    <w:p w14:paraId="4EB73BE8"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rFonts w:eastAsia="Times New Roman"/>
          <w:b/>
          <w:sz w:val="28"/>
        </w:rPr>
      </w:pPr>
      <w:r w:rsidRPr="00455355">
        <w:rPr>
          <w:rFonts w:eastAsia="Times New Roman"/>
          <w:b/>
          <w:sz w:val="28"/>
        </w:rPr>
        <w:t>Annex 1</w:t>
      </w:r>
      <w:r w:rsidRPr="00455355">
        <w:rPr>
          <w:rFonts w:eastAsia="Times New Roman"/>
          <w:b/>
          <w:sz w:val="28"/>
        </w:rPr>
        <w:br/>
      </w:r>
      <w:r w:rsidRPr="00455355">
        <w:rPr>
          <w:rFonts w:eastAsia="Times New Roman"/>
          <w:b/>
          <w:sz w:val="28"/>
        </w:rPr>
        <w:br/>
        <w:t>Characteristics of radiolocation and radionavigation radars</w:t>
      </w:r>
      <w:r w:rsidRPr="00455355">
        <w:rPr>
          <w:rFonts w:eastAsia="Times New Roman"/>
          <w:b/>
          <w:sz w:val="28"/>
        </w:rPr>
        <w:br/>
        <w:t>and criteria for protection of their mission</w:t>
      </w:r>
    </w:p>
    <w:p w14:paraId="668200D4" w14:textId="77777777" w:rsidR="00455355" w:rsidRPr="00455355" w:rsidRDefault="00455355" w:rsidP="00455355">
      <w:pPr>
        <w:keepNext/>
        <w:keepLines/>
        <w:spacing w:before="280"/>
        <w:ind w:left="1134" w:hanging="1134"/>
        <w:textAlignment w:val="auto"/>
        <w:outlineLvl w:val="0"/>
        <w:rPr>
          <w:rFonts w:eastAsia="Times New Roman"/>
          <w:b/>
          <w:sz w:val="28"/>
        </w:rPr>
      </w:pPr>
      <w:r w:rsidRPr="00455355">
        <w:rPr>
          <w:rFonts w:eastAsia="Times New Roman"/>
          <w:b/>
          <w:sz w:val="28"/>
        </w:rPr>
        <w:t>1</w:t>
      </w:r>
      <w:r w:rsidRPr="00455355">
        <w:rPr>
          <w:rFonts w:eastAsia="Times New Roman"/>
          <w:b/>
          <w:sz w:val="28"/>
        </w:rPr>
        <w:tab/>
        <w:t>Introduction</w:t>
      </w:r>
    </w:p>
    <w:p w14:paraId="2466C525" w14:textId="77777777" w:rsidR="00455355" w:rsidRPr="00455355" w:rsidRDefault="00455355" w:rsidP="00455355">
      <w:pPr>
        <w:textAlignment w:val="auto"/>
        <w:rPr>
          <w:rFonts w:eastAsia="Times New Roman"/>
        </w:rPr>
      </w:pPr>
      <w:r w:rsidRPr="00455355">
        <w:rPr>
          <w:rFonts w:eastAsia="Times New Roman"/>
        </w:rPr>
        <w:t>The band 13.75-14 GHz is allocated on a primary basis to the radiolocation service, the FSS (Earth-to-space), and certain functions of the space research service. It is also allocated for the radionavigation service by some administrations. The standard frequency and time signal-satellite service (Earth-to-space) operates in this band on a secondary basis.</w:t>
      </w:r>
    </w:p>
    <w:p w14:paraId="15A5E726" w14:textId="4C8D56D1" w:rsidR="00455355" w:rsidRPr="00455355" w:rsidRDefault="00455355" w:rsidP="00455355">
      <w:pPr>
        <w:keepNext/>
        <w:keepLines/>
        <w:spacing w:before="240"/>
        <w:ind w:left="1134" w:hanging="1134"/>
        <w:textAlignment w:val="auto"/>
        <w:outlineLvl w:val="0"/>
        <w:rPr>
          <w:ins w:id="37" w:author="Auteur"/>
          <w:rFonts w:eastAsia="Times New Roman"/>
          <w:b/>
          <w:sz w:val="28"/>
        </w:rPr>
      </w:pPr>
      <w:r w:rsidRPr="00455355">
        <w:rPr>
          <w:rFonts w:eastAsia="Times New Roman"/>
          <w:b/>
          <w:sz w:val="28"/>
        </w:rPr>
        <w:t>2</w:t>
      </w:r>
      <w:r w:rsidRPr="00455355">
        <w:rPr>
          <w:rFonts w:eastAsia="Times New Roman"/>
          <w:b/>
          <w:sz w:val="28"/>
        </w:rPr>
        <w:tab/>
      </w:r>
      <w:ins w:id="38" w:author="Auteur">
        <w:r w:rsidRPr="00455355">
          <w:rPr>
            <w:rFonts w:eastAsia="Times New Roman"/>
            <w:b/>
            <w:sz w:val="28"/>
          </w:rPr>
          <w:t xml:space="preserve">Shipborne </w:t>
        </w:r>
      </w:ins>
      <w:ins w:id="39" w:author="TK_ACES" w:date="2025-08-11T16:07:00Z" w16du:dateUtc="2025-08-11T20:07:00Z">
        <w:r w:rsidRPr="00455355">
          <w:rPr>
            <w:rFonts w:eastAsia="Times New Roman"/>
            <w:b/>
            <w:sz w:val="28"/>
            <w:highlight w:val="cyan"/>
          </w:rPr>
          <w:t>and Ground based</w:t>
        </w:r>
      </w:ins>
      <w:ins w:id="40" w:author="TK_ACES" w:date="2025-08-11T16:08:00Z" w16du:dateUtc="2025-08-11T20:08:00Z">
        <w:r>
          <w:rPr>
            <w:rFonts w:eastAsia="Times New Roman"/>
            <w:b/>
            <w:sz w:val="28"/>
          </w:rPr>
          <w:t xml:space="preserve"> </w:t>
        </w:r>
      </w:ins>
      <w:ins w:id="41" w:author="Auteur">
        <w:r w:rsidRPr="00455355">
          <w:rPr>
            <w:rFonts w:eastAsia="Times New Roman"/>
            <w:b/>
            <w:sz w:val="28"/>
          </w:rPr>
          <w:t>radars description</w:t>
        </w:r>
      </w:ins>
    </w:p>
    <w:p w14:paraId="18A153F4" w14:textId="77777777" w:rsidR="00455355" w:rsidRPr="00455355" w:rsidRDefault="00455355">
      <w:pPr>
        <w:keepNext/>
        <w:keepLines/>
        <w:spacing w:before="200"/>
        <w:ind w:left="1134" w:hanging="1134"/>
        <w:textAlignment w:val="auto"/>
        <w:outlineLvl w:val="1"/>
        <w:rPr>
          <w:rFonts w:eastAsia="Times New Roman"/>
          <w:b/>
        </w:rPr>
        <w:pPrChange w:id="42" w:author="Unknown" w:date="2025-08-11T16:03:00Z">
          <w:pPr>
            <w:pStyle w:val="Heading1"/>
            <w:spacing w:before="240"/>
          </w:pPr>
        </w:pPrChange>
      </w:pPr>
      <w:ins w:id="43" w:author="Auteur">
        <w:r w:rsidRPr="00455355">
          <w:rPr>
            <w:rFonts w:eastAsia="Times New Roman"/>
            <w:b/>
          </w:rPr>
          <w:t>2.1</w:t>
        </w:r>
        <w:r w:rsidRPr="00455355">
          <w:rPr>
            <w:rFonts w:eastAsia="Times New Roman"/>
            <w:b/>
          </w:rPr>
          <w:tab/>
        </w:r>
      </w:ins>
      <w:r w:rsidRPr="00455355">
        <w:rPr>
          <w:rFonts w:eastAsia="Times New Roman"/>
          <w:b/>
        </w:rPr>
        <w:t>Mission</w:t>
      </w:r>
    </w:p>
    <w:p w14:paraId="001E857F" w14:textId="77777777" w:rsidR="00455355" w:rsidRPr="00455355" w:rsidRDefault="00455355" w:rsidP="00455355">
      <w:pPr>
        <w:textAlignment w:val="auto"/>
        <w:rPr>
          <w:rFonts w:eastAsia="Times New Roman"/>
        </w:rPr>
      </w:pPr>
      <w:r w:rsidRPr="00455355">
        <w:rPr>
          <w:rFonts w:eastAsia="Times New Roman"/>
        </w:rPr>
        <w:t xml:space="preserve">The </w:t>
      </w:r>
      <w:ins w:id="44" w:author="Auteur">
        <w:r w:rsidRPr="00455355">
          <w:rPr>
            <w:rFonts w:eastAsia="Times New Roman"/>
          </w:rPr>
          <w:t xml:space="preserve">shipborne </w:t>
        </w:r>
      </w:ins>
      <w:r w:rsidRPr="00455355">
        <w:rPr>
          <w:rFonts w:eastAsia="Times New Roman"/>
        </w:rPr>
        <w:t xml:space="preserve">radars described in § 2 </w:t>
      </w:r>
      <w:del w:id="45" w:author="Auteur">
        <w:r w:rsidRPr="00455355">
          <w:rPr>
            <w:rFonts w:eastAsia="Times New Roman"/>
          </w:rPr>
          <w:delText xml:space="preserve">through 5 </w:delText>
        </w:r>
      </w:del>
      <w:r w:rsidRPr="00455355">
        <w:rPr>
          <w:rFonts w:eastAsia="Times New Roman"/>
        </w:rPr>
        <w:t>of this Annex are used worldwide,</w:t>
      </w:r>
      <w:del w:id="46" w:author="Auteur">
        <w:r w:rsidRPr="00455355">
          <w:rPr>
            <w:rFonts w:eastAsia="Times New Roman"/>
          </w:rPr>
          <w:delText xml:space="preserve"> primarily aboard ships operated by many administrations</w:delText>
        </w:r>
      </w:del>
      <w:r w:rsidRPr="00455355">
        <w:rPr>
          <w:rFonts w:eastAsia="Times New Roman"/>
        </w:rPr>
        <w:t>. They operate in sea and coastal areas</w:t>
      </w:r>
      <w:del w:id="47" w:author="Auteur">
        <w:r w:rsidRPr="00455355">
          <w:rPr>
            <w:rFonts w:eastAsia="Times New Roman"/>
          </w:rPr>
          <w:delText>, and there are a few land-based sites</w:delText>
        </w:r>
      </w:del>
      <w:r w:rsidRPr="00455355">
        <w:rPr>
          <w:rFonts w:eastAsia="Times New Roman"/>
        </w:rPr>
        <w:t>. They are used to detect and track discrete approaching airborne and surface objects (conventionally referred to in radar literature as targets). Many ships are equipped with several of these radars, and radars of this type aboard one ship cannot serve the needs of other ships even if they are nearby. Since some of the targets of interest are airborne at very low altitude, the 13.75</w:t>
      </w:r>
      <w:r w:rsidRPr="00455355">
        <w:rPr>
          <w:rFonts w:eastAsia="Times New Roman"/>
        </w:rPr>
        <w:noBreakHyphen/>
        <w:t xml:space="preserve">14 GHz band offers an ideal compromise between multipath phenomena and atmospheric attenuation for performance of this mission. Similarly, </w:t>
      </w:r>
      <w:del w:id="48" w:author="Auteur">
        <w:r w:rsidRPr="00455355">
          <w:rPr>
            <w:rFonts w:eastAsia="Times New Roman"/>
          </w:rPr>
          <w:delText xml:space="preserve">many </w:delText>
        </w:r>
      </w:del>
      <w:ins w:id="49" w:author="Auteur">
        <w:r w:rsidRPr="00455355">
          <w:rPr>
            <w:rFonts w:eastAsia="Times New Roman"/>
          </w:rPr>
          <w:t xml:space="preserve">some </w:t>
        </w:r>
      </w:ins>
      <w:r w:rsidRPr="00455355">
        <w:rPr>
          <w:rFonts w:eastAsia="Times New Roman"/>
        </w:rPr>
        <w:t>airborne and land-based radars perform the same function as the shipborne radar systems.</w:t>
      </w:r>
    </w:p>
    <w:p w14:paraId="2DF4020D" w14:textId="77777777" w:rsidR="00455355" w:rsidRPr="00455355" w:rsidRDefault="00455355">
      <w:pPr>
        <w:keepNext/>
        <w:keepLines/>
        <w:spacing w:before="200"/>
        <w:ind w:left="1134" w:hanging="1134"/>
        <w:textAlignment w:val="auto"/>
        <w:outlineLvl w:val="1"/>
        <w:rPr>
          <w:rFonts w:eastAsia="Times New Roman"/>
          <w:b/>
        </w:rPr>
        <w:pPrChange w:id="50" w:author="Unknown" w:date="2025-08-11T16:03:00Z">
          <w:pPr>
            <w:pStyle w:val="Heading1"/>
            <w:spacing w:before="240"/>
          </w:pPr>
        </w:pPrChange>
      </w:pPr>
      <w:del w:id="51" w:author="Auteur">
        <w:r w:rsidRPr="00455355">
          <w:rPr>
            <w:rFonts w:eastAsia="Times New Roman"/>
            <w:b/>
          </w:rPr>
          <w:delText>3</w:delText>
        </w:r>
      </w:del>
      <w:ins w:id="52" w:author="Auteur">
        <w:r w:rsidRPr="00455355">
          <w:rPr>
            <w:rFonts w:eastAsia="Times New Roman"/>
            <w:b/>
          </w:rPr>
          <w:t>2.2</w:t>
        </w:r>
      </w:ins>
      <w:r w:rsidRPr="00455355">
        <w:rPr>
          <w:rFonts w:eastAsia="Times New Roman"/>
          <w:b/>
        </w:rPr>
        <w:tab/>
        <w:t>Technical characteristics</w:t>
      </w:r>
    </w:p>
    <w:p w14:paraId="04FF66F3" w14:textId="77777777" w:rsidR="00455355" w:rsidRPr="00455355" w:rsidRDefault="00455355" w:rsidP="00455355">
      <w:pPr>
        <w:textAlignment w:val="auto"/>
        <w:rPr>
          <w:rFonts w:eastAsia="Times New Roman"/>
        </w:rPr>
      </w:pPr>
      <w:r w:rsidRPr="00455355">
        <w:rPr>
          <w:rFonts w:eastAsia="Times New Roman"/>
        </w:rPr>
        <w:t xml:space="preserve">The radiolocation system characteristics contained herein represent the predominant type of shipborne radar operating in the 13.75-14 GHz band. Table 4 in Appendix 1 to this Annex provide </w:t>
      </w:r>
      <w:r w:rsidRPr="00455355">
        <w:rPr>
          <w:rFonts w:eastAsia="Times New Roman"/>
        </w:rPr>
        <w:lastRenderedPageBreak/>
        <w:t>characteristics for other airborne, shipborne, and land-based radar systems operating in the band 13.75</w:t>
      </w:r>
      <w:r w:rsidRPr="00455355">
        <w:rPr>
          <w:rFonts w:eastAsia="Times New Roman"/>
        </w:rPr>
        <w:noBreakHyphen/>
        <w:t>14 GHz. The characteristics in § 2 through 5 of this Annex should be used in studies of sharing with these shipborne radars, and the characteristics in Appendix 1 should be used with the other types of radars.</w:t>
      </w:r>
    </w:p>
    <w:p w14:paraId="551D18F2" w14:textId="77777777" w:rsidR="00455355" w:rsidRPr="00455355" w:rsidRDefault="00455355" w:rsidP="00455355">
      <w:pPr>
        <w:keepNext/>
        <w:keepLines/>
        <w:tabs>
          <w:tab w:val="clear" w:pos="1134"/>
        </w:tabs>
        <w:spacing w:before="200"/>
        <w:ind w:left="1134" w:hanging="1134"/>
        <w:textAlignment w:val="auto"/>
        <w:outlineLvl w:val="2"/>
        <w:rPr>
          <w:rFonts w:eastAsia="Times New Roman"/>
          <w:b/>
        </w:rPr>
      </w:pPr>
      <w:ins w:id="53" w:author="Auteur">
        <w:r w:rsidRPr="00455355">
          <w:rPr>
            <w:rFonts w:eastAsia="Times New Roman"/>
            <w:b/>
          </w:rPr>
          <w:t>2</w:t>
        </w:r>
      </w:ins>
      <w:del w:id="54" w:author="Auteur">
        <w:r w:rsidRPr="00455355">
          <w:rPr>
            <w:rFonts w:eastAsia="Times New Roman"/>
            <w:b/>
          </w:rPr>
          <w:delText>3</w:delText>
        </w:r>
      </w:del>
      <w:r w:rsidRPr="00455355">
        <w:rPr>
          <w:rFonts w:eastAsia="Times New Roman"/>
          <w:b/>
        </w:rPr>
        <w:t>.</w:t>
      </w:r>
      <w:ins w:id="55" w:author="Auteur">
        <w:r w:rsidRPr="00455355">
          <w:rPr>
            <w:rFonts w:eastAsia="Times New Roman"/>
            <w:b/>
          </w:rPr>
          <w:t>2</w:t>
        </w:r>
      </w:ins>
      <w:del w:id="56" w:author="Auteur">
        <w:r w:rsidRPr="00455355">
          <w:rPr>
            <w:rFonts w:eastAsia="Times New Roman"/>
            <w:b/>
          </w:rPr>
          <w:delText>1</w:delText>
        </w:r>
      </w:del>
      <w:r w:rsidRPr="00455355">
        <w:rPr>
          <w:rFonts w:eastAsia="Times New Roman"/>
          <w:b/>
        </w:rPr>
        <w:t>.1</w:t>
      </w:r>
      <w:r w:rsidRPr="00455355">
        <w:rPr>
          <w:rFonts w:eastAsia="Times New Roman"/>
          <w:b/>
        </w:rPr>
        <w:tab/>
        <w:t xml:space="preserve">Transmitter </w:t>
      </w:r>
      <w:del w:id="57" w:author="Auteur">
        <w:r w:rsidRPr="00455355">
          <w:rPr>
            <w:rFonts w:eastAsia="Times New Roman"/>
            <w:b/>
          </w:rPr>
          <w:delText>power/radiated power</w:delText>
        </w:r>
      </w:del>
    </w:p>
    <w:p w14:paraId="5852DD3F" w14:textId="77777777" w:rsidR="00455355" w:rsidRPr="00455355" w:rsidRDefault="00455355" w:rsidP="00455355">
      <w:pPr>
        <w:textAlignment w:val="auto"/>
        <w:rPr>
          <w:rFonts w:eastAsia="Times New Roman"/>
        </w:rPr>
      </w:pPr>
      <w:r w:rsidRPr="00455355">
        <w:rPr>
          <w:rFonts w:eastAsia="Times New Roman"/>
        </w:rPr>
        <w:t xml:space="preserve">The transmitter is a klystron with peak output power of 30 kW (45 </w:t>
      </w:r>
      <w:proofErr w:type="spellStart"/>
      <w:r w:rsidRPr="00455355">
        <w:rPr>
          <w:rFonts w:eastAsia="Times New Roman"/>
        </w:rPr>
        <w:t>dBW</w:t>
      </w:r>
      <w:proofErr w:type="spellEnd"/>
      <w:r w:rsidRPr="00455355">
        <w:rPr>
          <w:rFonts w:eastAsia="Times New Roman"/>
        </w:rPr>
        <w:t>). Search loss from transmitter to antenna is –5 dB; track loss from transmitter to antenna is –</w:t>
      </w:r>
      <w:r w:rsidRPr="00455355">
        <w:rPr>
          <w:rFonts w:ascii="Tms Rmn" w:eastAsia="Times New Roman" w:hAnsi="Tms Rmn"/>
          <w:sz w:val="4"/>
        </w:rPr>
        <w:t> </w:t>
      </w:r>
      <w:r w:rsidRPr="00455355">
        <w:rPr>
          <w:rFonts w:eastAsia="Times New Roman"/>
        </w:rPr>
        <w:t>4 </w:t>
      </w:r>
      <w:proofErr w:type="spellStart"/>
      <w:r w:rsidRPr="00455355">
        <w:rPr>
          <w:rFonts w:eastAsia="Times New Roman"/>
        </w:rPr>
        <w:t>dB.</w:t>
      </w:r>
      <w:proofErr w:type="spellEnd"/>
    </w:p>
    <w:p w14:paraId="7DFE91D9"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58" w:author="Unknown" w:date="2025-08-11T16:03:00Z">
          <w:pPr>
            <w:pStyle w:val="Heading3"/>
            <w:spacing w:before="0"/>
          </w:pPr>
        </w:pPrChange>
      </w:pPr>
      <w:ins w:id="59" w:author="Auteur">
        <w:r w:rsidRPr="00455355">
          <w:rPr>
            <w:rFonts w:eastAsia="Times New Roman"/>
            <w:b/>
          </w:rPr>
          <w:t>2</w:t>
        </w:r>
      </w:ins>
      <w:del w:id="60" w:author="Auteur">
        <w:r w:rsidRPr="00455355">
          <w:rPr>
            <w:rFonts w:eastAsia="Times New Roman"/>
            <w:b/>
          </w:rPr>
          <w:delText>3</w:delText>
        </w:r>
      </w:del>
      <w:r w:rsidRPr="00455355">
        <w:rPr>
          <w:rFonts w:eastAsia="Times New Roman"/>
          <w:b/>
        </w:rPr>
        <w:t>.</w:t>
      </w:r>
      <w:ins w:id="61" w:author="Auteur">
        <w:r w:rsidRPr="00455355">
          <w:rPr>
            <w:rFonts w:eastAsia="Times New Roman"/>
            <w:b/>
          </w:rPr>
          <w:t>2.</w:t>
        </w:r>
      </w:ins>
      <w:r w:rsidRPr="00455355">
        <w:rPr>
          <w:rFonts w:eastAsia="Times New Roman"/>
          <w:b/>
        </w:rPr>
        <w:t>1.</w:t>
      </w:r>
      <w:ins w:id="62" w:author="Auteur">
        <w:r w:rsidRPr="00455355">
          <w:rPr>
            <w:rFonts w:eastAsia="Times New Roman"/>
            <w:b/>
          </w:rPr>
          <w:t>1</w:t>
        </w:r>
      </w:ins>
      <w:del w:id="63" w:author="Auteur">
        <w:r w:rsidRPr="00455355">
          <w:rPr>
            <w:rFonts w:eastAsia="Times New Roman"/>
            <w:b/>
          </w:rPr>
          <w:delText>2</w:delText>
        </w:r>
      </w:del>
      <w:r w:rsidRPr="00455355">
        <w:rPr>
          <w:rFonts w:eastAsia="Times New Roman"/>
          <w:b/>
        </w:rPr>
        <w:tab/>
        <w:t>Search</w:t>
      </w:r>
    </w:p>
    <w:p w14:paraId="2A2E3B7A" w14:textId="77777777" w:rsidR="00455355" w:rsidRPr="00455355" w:rsidRDefault="00455355" w:rsidP="00455355">
      <w:pPr>
        <w:textAlignment w:val="auto"/>
        <w:rPr>
          <w:rFonts w:eastAsia="Times New Roman"/>
        </w:rPr>
      </w:pPr>
      <w:r w:rsidRPr="00455355">
        <w:rPr>
          <w:rFonts w:eastAsia="Times New Roman"/>
        </w:rPr>
        <w:t xml:space="preserve">Search peak equivalent </w:t>
      </w:r>
      <w:proofErr w:type="spellStart"/>
      <w:r w:rsidRPr="00455355">
        <w:rPr>
          <w:rFonts w:eastAsia="Times New Roman"/>
        </w:rPr>
        <w:t>isotropically</w:t>
      </w:r>
      <w:proofErr w:type="spellEnd"/>
      <w:r w:rsidRPr="00455355">
        <w:rPr>
          <w:rFonts w:eastAsia="Times New Roman"/>
        </w:rPr>
        <w:t xml:space="preserve"> radiated power (</w:t>
      </w:r>
      <w:proofErr w:type="spellStart"/>
      <w:r w:rsidRPr="00455355">
        <w:rPr>
          <w:rFonts w:eastAsia="Times New Roman"/>
        </w:rPr>
        <w:t>dBW</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transmitter peak power (</w:t>
      </w:r>
      <w:proofErr w:type="spellStart"/>
      <w:r w:rsidRPr="00455355">
        <w:rPr>
          <w:rFonts w:eastAsia="Times New Roman"/>
        </w:rPr>
        <w:t>dBW</w:t>
      </w:r>
      <w:proofErr w:type="spellEnd"/>
      <w:r w:rsidRPr="00455355">
        <w:rPr>
          <w:rFonts w:eastAsia="Times New Roman"/>
        </w:rPr>
        <w:t xml:space="preserve">) – transmission line loss (dB) </w:t>
      </w:r>
      <w:r w:rsidRPr="00455355">
        <w:rPr>
          <w:rFonts w:ascii="Symbol" w:eastAsia="Times New Roman" w:hAnsi="Symbol"/>
        </w:rPr>
        <w:t>+</w:t>
      </w:r>
      <w:r w:rsidRPr="00455355">
        <w:rPr>
          <w:rFonts w:eastAsia="Times New Roman"/>
        </w:rPr>
        <w:t xml:space="preserve"> antenna gain (</w:t>
      </w:r>
      <w:proofErr w:type="spellStart"/>
      <w:r w:rsidRPr="00455355">
        <w:rPr>
          <w:rFonts w:eastAsia="Times New Roman"/>
        </w:rPr>
        <w:t>dBi</w:t>
      </w:r>
      <w:proofErr w:type="spellEnd"/>
      <w:r w:rsidRPr="00455355">
        <w:rPr>
          <w:rFonts w:eastAsia="Times New Roman"/>
        </w:rPr>
        <w:t>):</w:t>
      </w:r>
    </w:p>
    <w:p w14:paraId="4AAC84B9" w14:textId="77777777" w:rsidR="00455355" w:rsidRPr="00455355" w:rsidRDefault="00455355" w:rsidP="00455355">
      <w:pPr>
        <w:textAlignment w:val="auto"/>
        <w:rPr>
          <w:rFonts w:eastAsia="Times New Roman"/>
        </w:rPr>
      </w:pPr>
      <w:r w:rsidRPr="00455355">
        <w:rPr>
          <w:rFonts w:eastAsia="Times New Roman"/>
        </w:rPr>
        <w:t xml:space="preserve">Beam 1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5 </w:t>
      </w:r>
      <w:r w:rsidRPr="00455355">
        <w:rPr>
          <w:rFonts w:ascii="Symbol" w:eastAsia="Times New Roman" w:hAnsi="Symbol"/>
        </w:rPr>
        <w:t>+</w:t>
      </w:r>
      <w:r w:rsidRPr="00455355">
        <w:rPr>
          <w:rFonts w:eastAsia="Times New Roman"/>
        </w:rPr>
        <w:t xml:space="preserve"> 31.5 </w:t>
      </w:r>
      <w:r w:rsidRPr="00455355">
        <w:rPr>
          <w:rFonts w:ascii="Symbol" w:eastAsia="Times New Roman" w:hAnsi="Symbol"/>
        </w:rPr>
        <w:t>=</w:t>
      </w:r>
      <w:r w:rsidRPr="00455355">
        <w:rPr>
          <w:rFonts w:eastAsia="Times New Roman"/>
        </w:rPr>
        <w:t xml:space="preserve"> 71.5 </w:t>
      </w:r>
      <w:proofErr w:type="spellStart"/>
      <w:r w:rsidRPr="00455355">
        <w:rPr>
          <w:rFonts w:eastAsia="Times New Roman"/>
        </w:rPr>
        <w:t>dBW</w:t>
      </w:r>
      <w:proofErr w:type="spellEnd"/>
      <w:r w:rsidRPr="00455355">
        <w:rPr>
          <w:rFonts w:eastAsia="Times New Roman"/>
        </w:rPr>
        <w:t>;</w:t>
      </w:r>
      <w:r w:rsidRPr="00455355">
        <w:rPr>
          <w:rFonts w:eastAsia="Times New Roman"/>
        </w:rPr>
        <w:br/>
        <w:t xml:space="preserve">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57.2 to 54.9 </w:t>
      </w:r>
      <w:proofErr w:type="spellStart"/>
      <w:proofErr w:type="gramStart"/>
      <w:r w:rsidRPr="00455355">
        <w:rPr>
          <w:rFonts w:eastAsia="Times New Roman"/>
        </w:rPr>
        <w:t>dBW</w:t>
      </w:r>
      <w:proofErr w:type="spellEnd"/>
      <w:r w:rsidRPr="00455355">
        <w:rPr>
          <w:rFonts w:eastAsia="Times New Roman"/>
          <w:position w:val="6"/>
          <w:sz w:val="18"/>
        </w:rPr>
        <w:footnoteReference w:customMarkFollows="1" w:id="1"/>
        <w:t>1</w:t>
      </w:r>
      <w:r w:rsidRPr="00455355">
        <w:rPr>
          <w:rFonts w:eastAsia="Times New Roman"/>
        </w:rPr>
        <w:t>;</w:t>
      </w:r>
      <w:proofErr w:type="gramEnd"/>
    </w:p>
    <w:p w14:paraId="576C7909" w14:textId="77777777" w:rsidR="00455355" w:rsidRPr="00455355" w:rsidRDefault="00455355" w:rsidP="00455355">
      <w:pPr>
        <w:textAlignment w:val="auto"/>
        <w:rPr>
          <w:rFonts w:eastAsia="Times New Roman"/>
        </w:rPr>
      </w:pPr>
      <w:r w:rsidRPr="00455355">
        <w:rPr>
          <w:rFonts w:eastAsia="Times New Roman"/>
        </w:rPr>
        <w:t xml:space="preserve">Beams 2, 3, and 4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5 </w:t>
      </w:r>
      <w:r w:rsidRPr="00455355">
        <w:rPr>
          <w:rFonts w:ascii="Symbol" w:eastAsia="Times New Roman" w:hAnsi="Symbol"/>
        </w:rPr>
        <w:t>+</w:t>
      </w:r>
      <w:r w:rsidRPr="00455355">
        <w:rPr>
          <w:rFonts w:eastAsia="Times New Roman"/>
        </w:rPr>
        <w:t xml:space="preserve"> 28.5 = 68.5 </w:t>
      </w:r>
      <w:proofErr w:type="spellStart"/>
      <w:proofErr w:type="gramStart"/>
      <w:r w:rsidRPr="00455355">
        <w:rPr>
          <w:rFonts w:eastAsia="Times New Roman"/>
        </w:rPr>
        <w:t>dBW</w:t>
      </w:r>
      <w:proofErr w:type="spellEnd"/>
      <w:r w:rsidRPr="00455355">
        <w:rPr>
          <w:rFonts w:eastAsia="Times New Roman"/>
        </w:rPr>
        <w:t>;</w:t>
      </w:r>
      <w:proofErr w:type="gramEnd"/>
      <w:r w:rsidRPr="00455355">
        <w:rPr>
          <w:rFonts w:eastAsia="Times New Roman"/>
        </w:rPr>
        <w:br/>
        <w:t xml:space="preserve">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54.2 to 51.9 dBW</w:t>
      </w:r>
      <w:r w:rsidRPr="00455355">
        <w:rPr>
          <w:rFonts w:eastAsia="Times New Roman"/>
          <w:vertAlign w:val="superscript"/>
        </w:rPr>
        <w:t>1</w:t>
      </w:r>
      <w:r w:rsidRPr="00455355">
        <w:rPr>
          <w:rFonts w:eastAsia="Times New Roman"/>
        </w:rPr>
        <w:t>.</w:t>
      </w:r>
    </w:p>
    <w:p w14:paraId="776C2136" w14:textId="77777777" w:rsidR="00455355" w:rsidRPr="00455355" w:rsidRDefault="00455355">
      <w:pPr>
        <w:keepNext/>
        <w:keepLines/>
        <w:tabs>
          <w:tab w:val="clear" w:pos="1134"/>
        </w:tabs>
        <w:spacing w:before="200"/>
        <w:ind w:left="1134" w:hanging="1134"/>
        <w:textAlignment w:val="auto"/>
        <w:outlineLvl w:val="4"/>
        <w:rPr>
          <w:rFonts w:eastAsia="Times New Roman"/>
          <w:b/>
        </w:rPr>
        <w:pPrChange w:id="64" w:author="Unknown" w:date="2025-08-11T16:03:00Z">
          <w:pPr>
            <w:pStyle w:val="Heading4"/>
            <w:spacing w:before="0"/>
          </w:pPr>
        </w:pPrChange>
      </w:pPr>
      <w:ins w:id="65" w:author="Auteur">
        <w:r w:rsidRPr="00455355">
          <w:rPr>
            <w:rFonts w:eastAsia="Times New Roman"/>
            <w:b/>
          </w:rPr>
          <w:t>2</w:t>
        </w:r>
      </w:ins>
      <w:del w:id="66" w:author="Auteur">
        <w:r w:rsidRPr="00455355">
          <w:rPr>
            <w:rFonts w:eastAsia="Times New Roman"/>
            <w:b/>
          </w:rPr>
          <w:delText>3</w:delText>
        </w:r>
      </w:del>
      <w:r w:rsidRPr="00455355">
        <w:rPr>
          <w:rFonts w:eastAsia="Times New Roman"/>
          <w:b/>
        </w:rPr>
        <w:t>.</w:t>
      </w:r>
      <w:ins w:id="67" w:author="Auteur">
        <w:r w:rsidRPr="00455355">
          <w:rPr>
            <w:rFonts w:eastAsia="Times New Roman"/>
            <w:b/>
          </w:rPr>
          <w:t>2.</w:t>
        </w:r>
      </w:ins>
      <w:r w:rsidRPr="00455355">
        <w:rPr>
          <w:rFonts w:eastAsia="Times New Roman"/>
          <w:b/>
        </w:rPr>
        <w:t>1</w:t>
      </w:r>
      <w:ins w:id="68" w:author="Auteur">
        <w:r w:rsidRPr="00455355">
          <w:rPr>
            <w:rFonts w:eastAsia="Times New Roman"/>
            <w:b/>
          </w:rPr>
          <w:t>.1</w:t>
        </w:r>
      </w:ins>
      <w:r w:rsidRPr="00455355">
        <w:rPr>
          <w:rFonts w:eastAsia="Times New Roman"/>
          <w:b/>
        </w:rPr>
        <w:t>.2</w:t>
      </w:r>
      <w:del w:id="69" w:author="Auteur">
        <w:r w:rsidRPr="00455355">
          <w:rPr>
            <w:rFonts w:eastAsia="Times New Roman"/>
            <w:b/>
          </w:rPr>
          <w:delText>.1</w:delText>
        </w:r>
      </w:del>
      <w:r w:rsidRPr="00455355">
        <w:rPr>
          <w:rFonts w:eastAsia="Times New Roman"/>
          <w:b/>
        </w:rPr>
        <w:tab/>
        <w:t>Search waveforms</w:t>
      </w:r>
    </w:p>
    <w:p w14:paraId="0A4317BF" w14:textId="77777777" w:rsidR="00455355" w:rsidRPr="00455355" w:rsidRDefault="00455355" w:rsidP="00455355">
      <w:pPr>
        <w:textAlignment w:val="auto"/>
        <w:rPr>
          <w:rFonts w:eastAsia="Times New Roman"/>
        </w:rPr>
      </w:pPr>
      <w:r w:rsidRPr="00455355">
        <w:rPr>
          <w:rFonts w:eastAsia="Times New Roman"/>
        </w:rPr>
        <w:t>The search system uses a coherent transmitter/receiver for digital moving target indicator processing.</w:t>
      </w:r>
    </w:p>
    <w:p w14:paraId="4AF2A911" w14:textId="77777777" w:rsidR="00455355" w:rsidRPr="00455355" w:rsidRDefault="00455355">
      <w:pPr>
        <w:keepNext/>
        <w:keepLines/>
        <w:tabs>
          <w:tab w:val="clear" w:pos="1134"/>
        </w:tabs>
        <w:spacing w:before="200"/>
        <w:ind w:left="1134" w:hanging="1134"/>
        <w:textAlignment w:val="auto"/>
        <w:outlineLvl w:val="5"/>
        <w:rPr>
          <w:rFonts w:eastAsia="Times New Roman"/>
          <w:b/>
        </w:rPr>
        <w:pPrChange w:id="70" w:author="Unknown" w:date="2025-08-11T16:03:00Z">
          <w:pPr>
            <w:pStyle w:val="Heading5"/>
            <w:spacing w:before="0"/>
          </w:pPr>
        </w:pPrChange>
      </w:pPr>
      <w:ins w:id="71" w:author="Auteur">
        <w:r w:rsidRPr="00455355">
          <w:rPr>
            <w:rFonts w:eastAsia="Times New Roman"/>
            <w:b/>
          </w:rPr>
          <w:t>2</w:t>
        </w:r>
      </w:ins>
      <w:del w:id="72" w:author="Auteur">
        <w:r w:rsidRPr="00455355">
          <w:rPr>
            <w:rFonts w:eastAsia="Times New Roman"/>
            <w:b/>
          </w:rPr>
          <w:delText>3</w:delText>
        </w:r>
      </w:del>
      <w:r w:rsidRPr="00455355">
        <w:rPr>
          <w:rFonts w:eastAsia="Times New Roman"/>
          <w:b/>
        </w:rPr>
        <w:t>.</w:t>
      </w:r>
      <w:ins w:id="73" w:author="Auteur">
        <w:r w:rsidRPr="00455355">
          <w:rPr>
            <w:rFonts w:eastAsia="Times New Roman"/>
            <w:b/>
          </w:rPr>
          <w:t>2.</w:t>
        </w:r>
      </w:ins>
      <w:r w:rsidRPr="00455355">
        <w:rPr>
          <w:rFonts w:eastAsia="Times New Roman"/>
          <w:b/>
        </w:rPr>
        <w:t>1.</w:t>
      </w:r>
      <w:ins w:id="74" w:author="Auteur">
        <w:r w:rsidRPr="00455355">
          <w:rPr>
            <w:rFonts w:eastAsia="Times New Roman"/>
            <w:b/>
          </w:rPr>
          <w:t>1.</w:t>
        </w:r>
      </w:ins>
      <w:r w:rsidRPr="00455355">
        <w:rPr>
          <w:rFonts w:eastAsia="Times New Roman"/>
          <w:b/>
        </w:rPr>
        <w:t>2</w:t>
      </w:r>
      <w:ins w:id="75" w:author="Auteur">
        <w:r w:rsidRPr="00455355">
          <w:rPr>
            <w:rFonts w:eastAsia="Times New Roman"/>
            <w:b/>
          </w:rPr>
          <w:t>.1</w:t>
        </w:r>
      </w:ins>
      <w:del w:id="76" w:author="Auteur">
        <w:r w:rsidRPr="00455355">
          <w:rPr>
            <w:rFonts w:eastAsia="Times New Roman"/>
            <w:b/>
          </w:rPr>
          <w:delText>.1.1</w:delText>
        </w:r>
      </w:del>
      <w:r w:rsidRPr="00455355">
        <w:rPr>
          <w:rFonts w:eastAsia="Times New Roman"/>
          <w:b/>
        </w:rPr>
        <w:tab/>
        <w:t>Low pulse repetition frequency mode</w:t>
      </w:r>
    </w:p>
    <w:p w14:paraId="5A4CD13C" w14:textId="77777777" w:rsidR="00455355" w:rsidRPr="00455355" w:rsidRDefault="00455355" w:rsidP="00455355">
      <w:pPr>
        <w:tabs>
          <w:tab w:val="clear" w:pos="1134"/>
          <w:tab w:val="clear" w:pos="1871"/>
          <w:tab w:val="clear" w:pos="2268"/>
          <w:tab w:val="left" w:pos="3686"/>
          <w:tab w:val="left" w:pos="3969"/>
        </w:tabs>
        <w:textAlignment w:val="auto"/>
        <w:rPr>
          <w:rFonts w:eastAsia="Times New Roman"/>
        </w:rPr>
      </w:pPr>
      <w:r w:rsidRPr="00455355">
        <w:rPr>
          <w:rFonts w:eastAsia="Times New Roman"/>
        </w:rPr>
        <w:t>Pulse width (PW):</w:t>
      </w:r>
      <w:r w:rsidRPr="00455355">
        <w:rPr>
          <w:rFonts w:eastAsia="Times New Roman"/>
        </w:rPr>
        <w:tab/>
        <w:t xml:space="preserve">2.2 </w:t>
      </w:r>
      <w:r w:rsidRPr="00455355">
        <w:rPr>
          <w:rFonts w:ascii="Symbol" w:eastAsia="Times New Roman" w:hAnsi="Symbol"/>
        </w:rPr>
        <w:t>m</w:t>
      </w:r>
      <w:r w:rsidRPr="00455355">
        <w:rPr>
          <w:rFonts w:eastAsia="Times New Roman"/>
        </w:rPr>
        <w:t xml:space="preserve">s phase coded with 0.2 </w:t>
      </w:r>
      <w:r w:rsidRPr="00455355">
        <w:rPr>
          <w:rFonts w:ascii="Symbol" w:eastAsia="Times New Roman" w:hAnsi="Symbol"/>
        </w:rPr>
        <w:t>m</w:t>
      </w:r>
      <w:r w:rsidRPr="00455355">
        <w:rPr>
          <w:rFonts w:eastAsia="Times New Roman"/>
        </w:rPr>
        <w:t>s segments</w:t>
      </w:r>
      <w:r w:rsidRPr="00455355">
        <w:rPr>
          <w:rFonts w:eastAsia="Times New Roman"/>
        </w:rPr>
        <w:br/>
        <w:t>Pulse repetition interval (PRI):</w:t>
      </w:r>
      <w:r w:rsidRPr="00455355">
        <w:rPr>
          <w:rFonts w:eastAsia="Times New Roman"/>
        </w:rPr>
        <w:tab/>
        <w:t xml:space="preserve">minimum </w:t>
      </w:r>
      <w:r w:rsidRPr="00455355">
        <w:rPr>
          <w:rFonts w:ascii="Symbol" w:eastAsia="Times New Roman" w:hAnsi="Symbol"/>
        </w:rPr>
        <w:t>=</w:t>
      </w:r>
      <w:r w:rsidRPr="00455355">
        <w:rPr>
          <w:rFonts w:eastAsia="Times New Roman"/>
        </w:rPr>
        <w:t xml:space="preserve"> 60 </w:t>
      </w:r>
      <w:r w:rsidRPr="00455355">
        <w:rPr>
          <w:rFonts w:ascii="Symbol" w:eastAsia="Times New Roman" w:hAnsi="Symbol"/>
        </w:rPr>
        <w:t>m</w:t>
      </w:r>
      <w:r w:rsidRPr="00455355">
        <w:rPr>
          <w:rFonts w:eastAsia="Times New Roman"/>
        </w:rPr>
        <w:t xml:space="preserve">s; maximum </w:t>
      </w:r>
      <w:r w:rsidRPr="00455355">
        <w:rPr>
          <w:rFonts w:ascii="Symbol" w:eastAsia="Times New Roman" w:hAnsi="Symbol"/>
        </w:rPr>
        <w:t>=</w:t>
      </w:r>
      <w:r w:rsidRPr="00455355">
        <w:rPr>
          <w:rFonts w:eastAsia="Times New Roman"/>
        </w:rPr>
        <w:t xml:space="preserve"> 100 </w:t>
      </w:r>
      <w:r w:rsidRPr="00455355">
        <w:rPr>
          <w:rFonts w:ascii="Symbol" w:eastAsia="Times New Roman" w:hAnsi="Symbol"/>
        </w:rPr>
        <w:t>m</w:t>
      </w:r>
      <w:r w:rsidRPr="00455355">
        <w:rPr>
          <w:rFonts w:eastAsia="Times New Roman"/>
        </w:rPr>
        <w:t>s</w:t>
      </w:r>
      <w:r w:rsidRPr="00455355">
        <w:rPr>
          <w:rFonts w:eastAsia="Times New Roman"/>
        </w:rPr>
        <w:br/>
        <w:t>Duty factor:</w:t>
      </w:r>
      <w:r w:rsidRPr="00455355">
        <w:rPr>
          <w:rFonts w:eastAsia="Times New Roman"/>
        </w:rPr>
        <w:tab/>
        <w:t xml:space="preserve">maximum </w:t>
      </w:r>
      <w:r w:rsidRPr="00455355">
        <w:rPr>
          <w:rFonts w:ascii="Symbol" w:eastAsia="Times New Roman" w:hAnsi="Symbol"/>
        </w:rPr>
        <w:t>=</w:t>
      </w:r>
      <w:r w:rsidRPr="00455355">
        <w:rPr>
          <w:rFonts w:eastAsia="Times New Roman"/>
        </w:rPr>
        <w:t xml:space="preserve"> 3.7% (–14.3 dB); minimum </w:t>
      </w:r>
      <w:r w:rsidRPr="00455355">
        <w:rPr>
          <w:rFonts w:ascii="Symbol" w:eastAsia="Times New Roman" w:hAnsi="Symbol"/>
        </w:rPr>
        <w:t>=</w:t>
      </w:r>
      <w:r w:rsidRPr="00455355">
        <w:rPr>
          <w:rFonts w:eastAsia="Times New Roman"/>
        </w:rPr>
        <w:t xml:space="preserve"> 2.2% (–16.6 dB).</w:t>
      </w:r>
    </w:p>
    <w:p w14:paraId="5003BF64" w14:textId="77777777" w:rsidR="00455355" w:rsidRPr="00455355" w:rsidRDefault="00455355">
      <w:pPr>
        <w:keepNext/>
        <w:keepLines/>
        <w:tabs>
          <w:tab w:val="clear" w:pos="1134"/>
        </w:tabs>
        <w:spacing w:before="200"/>
        <w:ind w:left="1134" w:hanging="1134"/>
        <w:textAlignment w:val="auto"/>
        <w:outlineLvl w:val="5"/>
        <w:rPr>
          <w:rFonts w:eastAsia="Times New Roman"/>
          <w:b/>
        </w:rPr>
        <w:pPrChange w:id="77" w:author="Unknown" w:date="2025-08-11T16:03:00Z">
          <w:pPr>
            <w:pStyle w:val="Heading5"/>
            <w:spacing w:before="0"/>
          </w:pPr>
        </w:pPrChange>
      </w:pPr>
      <w:ins w:id="78" w:author="Auteur">
        <w:r w:rsidRPr="00455355">
          <w:rPr>
            <w:rFonts w:eastAsia="Times New Roman"/>
            <w:b/>
          </w:rPr>
          <w:t>2</w:t>
        </w:r>
      </w:ins>
      <w:del w:id="79" w:author="Auteur">
        <w:r w:rsidRPr="00455355">
          <w:rPr>
            <w:rFonts w:eastAsia="Times New Roman"/>
            <w:b/>
          </w:rPr>
          <w:delText>3</w:delText>
        </w:r>
      </w:del>
      <w:r w:rsidRPr="00455355">
        <w:rPr>
          <w:rFonts w:eastAsia="Times New Roman"/>
          <w:b/>
        </w:rPr>
        <w:t>.</w:t>
      </w:r>
      <w:ins w:id="80" w:author="Auteur">
        <w:r w:rsidRPr="00455355">
          <w:rPr>
            <w:rFonts w:eastAsia="Times New Roman"/>
            <w:b/>
          </w:rPr>
          <w:t>2</w:t>
        </w:r>
      </w:ins>
      <w:del w:id="81" w:author="Auteur">
        <w:r w:rsidRPr="00455355">
          <w:rPr>
            <w:rFonts w:eastAsia="Times New Roman"/>
            <w:b/>
          </w:rPr>
          <w:delText>1</w:delText>
        </w:r>
      </w:del>
      <w:r w:rsidRPr="00455355">
        <w:rPr>
          <w:rFonts w:eastAsia="Times New Roman"/>
          <w:b/>
        </w:rPr>
        <w:t>.</w:t>
      </w:r>
      <w:ins w:id="82" w:author="Auteur">
        <w:r w:rsidRPr="00455355">
          <w:rPr>
            <w:rFonts w:eastAsia="Times New Roman"/>
            <w:b/>
          </w:rPr>
          <w:t>1.1</w:t>
        </w:r>
      </w:ins>
      <w:del w:id="83" w:author="Auteur">
        <w:r w:rsidRPr="00455355">
          <w:rPr>
            <w:rFonts w:eastAsia="Times New Roman"/>
            <w:b/>
          </w:rPr>
          <w:delText>2</w:delText>
        </w:r>
      </w:del>
      <w:r w:rsidRPr="00455355">
        <w:rPr>
          <w:rFonts w:eastAsia="Times New Roman"/>
          <w:b/>
        </w:rPr>
        <w:t>.</w:t>
      </w:r>
      <w:ins w:id="84" w:author="Auteur">
        <w:r w:rsidRPr="00455355">
          <w:rPr>
            <w:rFonts w:eastAsia="Times New Roman"/>
            <w:b/>
          </w:rPr>
          <w:t>2.2</w:t>
        </w:r>
      </w:ins>
      <w:del w:id="85" w:author="Auteur">
        <w:r w:rsidRPr="00455355">
          <w:rPr>
            <w:rFonts w:eastAsia="Times New Roman"/>
            <w:b/>
          </w:rPr>
          <w:delText>1.2</w:delText>
        </w:r>
      </w:del>
      <w:r w:rsidRPr="00455355">
        <w:rPr>
          <w:rFonts w:eastAsia="Times New Roman"/>
          <w:b/>
        </w:rPr>
        <w:tab/>
        <w:t>High pulse repetition frequency (clutter) mode</w:t>
      </w:r>
    </w:p>
    <w:p w14:paraId="3AD23BF1" w14:textId="77777777" w:rsidR="00455355" w:rsidRPr="00455355" w:rsidRDefault="00455355" w:rsidP="00455355">
      <w:pPr>
        <w:tabs>
          <w:tab w:val="left" w:pos="3686"/>
        </w:tabs>
        <w:textAlignment w:val="auto"/>
        <w:rPr>
          <w:rFonts w:eastAsia="Times New Roman"/>
        </w:rPr>
      </w:pPr>
      <w:r w:rsidRPr="00455355">
        <w:rPr>
          <w:rFonts w:eastAsia="Times New Roman"/>
        </w:rPr>
        <w:t>Pulse width:</w:t>
      </w:r>
      <w:r w:rsidRPr="00455355">
        <w:rPr>
          <w:rFonts w:eastAsia="Times New Roman"/>
        </w:rPr>
        <w:tab/>
        <w:t xml:space="preserve">0.2 </w:t>
      </w:r>
      <w:r w:rsidRPr="00455355">
        <w:rPr>
          <w:rFonts w:ascii="Symbol" w:eastAsia="Times New Roman" w:hAnsi="Symbol"/>
        </w:rPr>
        <w:t>m</w:t>
      </w:r>
      <w:r w:rsidRPr="00455355">
        <w:rPr>
          <w:rFonts w:eastAsia="Times New Roman"/>
        </w:rPr>
        <w:t>s</w:t>
      </w:r>
      <w:r w:rsidRPr="00455355">
        <w:rPr>
          <w:rFonts w:eastAsia="Times New Roman"/>
        </w:rPr>
        <w:br/>
        <w:t>Pulse repetition interval:</w:t>
      </w:r>
      <w:r w:rsidRPr="00455355">
        <w:rPr>
          <w:rFonts w:eastAsia="Times New Roman"/>
        </w:rPr>
        <w:tab/>
        <w:t xml:space="preserve">between 10 and 14 </w:t>
      </w:r>
      <w:r w:rsidRPr="00455355">
        <w:rPr>
          <w:rFonts w:ascii="Symbol" w:eastAsia="Times New Roman" w:hAnsi="Symbol"/>
        </w:rPr>
        <w:t>m</w:t>
      </w:r>
      <w:r w:rsidRPr="00455355">
        <w:rPr>
          <w:rFonts w:eastAsia="Times New Roman"/>
        </w:rPr>
        <w:t>s.</w:t>
      </w:r>
    </w:p>
    <w:p w14:paraId="2E525382"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86" w:author="Unknown" w:date="2025-08-11T16:03:00Z">
          <w:pPr>
            <w:pStyle w:val="Heading3"/>
            <w:spacing w:before="0"/>
          </w:pPr>
        </w:pPrChange>
      </w:pPr>
      <w:ins w:id="87" w:author="Auteur">
        <w:r w:rsidRPr="00455355">
          <w:rPr>
            <w:rFonts w:eastAsia="Times New Roman"/>
            <w:b/>
          </w:rPr>
          <w:t>2</w:t>
        </w:r>
      </w:ins>
      <w:del w:id="88" w:author="Auteur">
        <w:r w:rsidRPr="00455355">
          <w:rPr>
            <w:rFonts w:eastAsia="Times New Roman"/>
            <w:b/>
          </w:rPr>
          <w:delText>3</w:delText>
        </w:r>
      </w:del>
      <w:r w:rsidRPr="00455355">
        <w:rPr>
          <w:rFonts w:eastAsia="Times New Roman"/>
          <w:b/>
        </w:rPr>
        <w:t>.</w:t>
      </w:r>
      <w:ins w:id="89" w:author="Auteur">
        <w:r w:rsidRPr="00455355">
          <w:rPr>
            <w:rFonts w:eastAsia="Times New Roman"/>
            <w:b/>
          </w:rPr>
          <w:t>2.</w:t>
        </w:r>
      </w:ins>
      <w:r w:rsidRPr="00455355">
        <w:rPr>
          <w:rFonts w:eastAsia="Times New Roman"/>
          <w:b/>
        </w:rPr>
        <w:t>1.</w:t>
      </w:r>
      <w:ins w:id="90" w:author="Auteur">
        <w:r w:rsidRPr="00455355">
          <w:rPr>
            <w:rFonts w:eastAsia="Times New Roman"/>
            <w:b/>
          </w:rPr>
          <w:t>2</w:t>
        </w:r>
      </w:ins>
      <w:del w:id="91" w:author="Auteur">
        <w:r w:rsidRPr="00455355">
          <w:rPr>
            <w:rFonts w:eastAsia="Times New Roman"/>
            <w:b/>
          </w:rPr>
          <w:delText>3</w:delText>
        </w:r>
      </w:del>
      <w:r w:rsidRPr="00455355">
        <w:rPr>
          <w:rFonts w:eastAsia="Times New Roman"/>
          <w:b/>
        </w:rPr>
        <w:tab/>
        <w:t>Track</w:t>
      </w:r>
    </w:p>
    <w:p w14:paraId="275A7C98" w14:textId="77777777" w:rsidR="00455355" w:rsidRPr="00455355" w:rsidRDefault="00455355" w:rsidP="00455355">
      <w:pPr>
        <w:textAlignment w:val="auto"/>
        <w:rPr>
          <w:rFonts w:eastAsia="Times New Roman"/>
        </w:rPr>
      </w:pPr>
      <w:r w:rsidRPr="00455355">
        <w:rPr>
          <w:rFonts w:eastAsia="Times New Roman"/>
        </w:rPr>
        <w:t xml:space="preserve">Track peak </w:t>
      </w:r>
      <w:proofErr w:type="spellStart"/>
      <w:r w:rsidRPr="00455355">
        <w:rPr>
          <w:rFonts w:eastAsia="Times New Roman"/>
        </w:rPr>
        <w:t>e.i.r.p</w:t>
      </w:r>
      <w:proofErr w:type="spellEnd"/>
      <w:r w:rsidRPr="00455355">
        <w:rPr>
          <w:rFonts w:eastAsia="Times New Roman"/>
        </w:rPr>
        <w:t>. (</w:t>
      </w:r>
      <w:proofErr w:type="spellStart"/>
      <w:r w:rsidRPr="00455355">
        <w:rPr>
          <w:rFonts w:eastAsia="Times New Roman"/>
        </w:rPr>
        <w:t>dBW</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transmitter peak power (</w:t>
      </w:r>
      <w:proofErr w:type="spellStart"/>
      <w:r w:rsidRPr="00455355">
        <w:rPr>
          <w:rFonts w:eastAsia="Times New Roman"/>
        </w:rPr>
        <w:t>dBW</w:t>
      </w:r>
      <w:proofErr w:type="spellEnd"/>
      <w:r w:rsidRPr="00455355">
        <w:rPr>
          <w:rFonts w:eastAsia="Times New Roman"/>
        </w:rPr>
        <w:t xml:space="preserve">) – transmission line loss (dB) </w:t>
      </w:r>
      <w:r w:rsidRPr="00455355">
        <w:rPr>
          <w:rFonts w:ascii="Symbol" w:eastAsia="Times New Roman" w:hAnsi="Symbol"/>
        </w:rPr>
        <w:t>+</w:t>
      </w:r>
      <w:r w:rsidRPr="00455355">
        <w:rPr>
          <w:rFonts w:eastAsia="Times New Roman"/>
        </w:rPr>
        <w:t xml:space="preserve"> antenna gain (</w:t>
      </w:r>
      <w:proofErr w:type="spellStart"/>
      <w:r w:rsidRPr="00455355">
        <w:rPr>
          <w:rFonts w:eastAsia="Times New Roman"/>
        </w:rPr>
        <w:t>dBi</w:t>
      </w:r>
      <w:proofErr w:type="spellEnd"/>
      <w:r w:rsidRPr="00455355">
        <w:rPr>
          <w:rFonts w:eastAsia="Times New Roman"/>
        </w:rPr>
        <w:t>):</w:t>
      </w:r>
    </w:p>
    <w:p w14:paraId="556A88F1" w14:textId="77777777" w:rsidR="00455355" w:rsidRPr="00455355" w:rsidRDefault="00455355" w:rsidP="00455355">
      <w:pPr>
        <w:textAlignment w:val="auto"/>
        <w:rPr>
          <w:rFonts w:eastAsia="Times New Roman"/>
        </w:rPr>
      </w:pPr>
      <w:r w:rsidRPr="00455355">
        <w:rPr>
          <w:rFonts w:eastAsia="Times New Roman"/>
        </w:rPr>
        <w:t xml:space="preserve">Track 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45 – 4 </w:t>
      </w:r>
      <w:r w:rsidRPr="00455355">
        <w:rPr>
          <w:rFonts w:ascii="Symbol" w:eastAsia="Times New Roman" w:hAnsi="Symbol"/>
        </w:rPr>
        <w:t>+</w:t>
      </w:r>
      <w:r w:rsidRPr="00455355">
        <w:rPr>
          <w:rFonts w:eastAsia="Times New Roman"/>
        </w:rPr>
        <w:t xml:space="preserve"> 38.5 </w:t>
      </w:r>
      <w:r w:rsidRPr="00455355">
        <w:rPr>
          <w:rFonts w:ascii="Symbol" w:eastAsia="Times New Roman" w:hAnsi="Symbol"/>
        </w:rPr>
        <w:t>=</w:t>
      </w:r>
      <w:r w:rsidRPr="00455355">
        <w:rPr>
          <w:rFonts w:eastAsia="Times New Roman"/>
        </w:rPr>
        <w:t xml:space="preserve"> 79.5 </w:t>
      </w:r>
      <w:proofErr w:type="spellStart"/>
      <w:proofErr w:type="gramStart"/>
      <w:r w:rsidRPr="00455355">
        <w:rPr>
          <w:rFonts w:eastAsia="Times New Roman"/>
        </w:rPr>
        <w:t>dBW</w:t>
      </w:r>
      <w:proofErr w:type="spellEnd"/>
      <w:r w:rsidRPr="00455355">
        <w:rPr>
          <w:rFonts w:eastAsia="Times New Roman"/>
        </w:rPr>
        <w:t>;</w:t>
      </w:r>
      <w:proofErr w:type="gramEnd"/>
    </w:p>
    <w:p w14:paraId="73146874" w14:textId="77777777" w:rsidR="00455355" w:rsidRPr="00455355" w:rsidRDefault="00455355" w:rsidP="00455355">
      <w:pPr>
        <w:textAlignment w:val="auto"/>
        <w:rPr>
          <w:rFonts w:eastAsia="Times New Roman"/>
        </w:rPr>
      </w:pPr>
      <w:r w:rsidRPr="00455355">
        <w:rPr>
          <w:rFonts w:eastAsia="Times New Roman"/>
        </w:rPr>
        <w:t xml:space="preserve">Average acquisition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62.5 to 61.0 </w:t>
      </w:r>
      <w:proofErr w:type="gramStart"/>
      <w:r w:rsidRPr="00455355">
        <w:rPr>
          <w:rFonts w:eastAsia="Times New Roman"/>
        </w:rPr>
        <w:t>dBW</w:t>
      </w:r>
      <w:r w:rsidRPr="00455355">
        <w:rPr>
          <w:rFonts w:eastAsia="Times New Roman"/>
          <w:vertAlign w:val="superscript"/>
        </w:rPr>
        <w:t>1</w:t>
      </w:r>
      <w:r w:rsidRPr="00455355">
        <w:rPr>
          <w:rFonts w:eastAsia="Times New Roman"/>
        </w:rPr>
        <w:t>;</w:t>
      </w:r>
      <w:proofErr w:type="gramEnd"/>
    </w:p>
    <w:p w14:paraId="70F82159" w14:textId="77777777" w:rsidR="00455355" w:rsidRPr="00455355" w:rsidRDefault="00455355" w:rsidP="00455355">
      <w:pPr>
        <w:textAlignment w:val="auto"/>
        <w:rPr>
          <w:rFonts w:eastAsia="Times New Roman"/>
        </w:rPr>
      </w:pPr>
      <w:r w:rsidRPr="00455355">
        <w:rPr>
          <w:rFonts w:eastAsia="Times New Roman"/>
        </w:rPr>
        <w:t xml:space="preserve">Average track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59.5 to 58.0 dBW</w:t>
      </w:r>
      <w:r w:rsidRPr="00455355">
        <w:rPr>
          <w:rFonts w:eastAsia="Times New Roman"/>
          <w:vertAlign w:val="superscript"/>
        </w:rPr>
        <w:t>1</w:t>
      </w:r>
      <w:r w:rsidRPr="00455355">
        <w:rPr>
          <w:rFonts w:eastAsia="Times New Roman"/>
        </w:rPr>
        <w:t>.</w:t>
      </w:r>
    </w:p>
    <w:p w14:paraId="7A24533B" w14:textId="77777777" w:rsidR="00455355" w:rsidRPr="00455355" w:rsidRDefault="00455355">
      <w:pPr>
        <w:keepNext/>
        <w:keepLines/>
        <w:tabs>
          <w:tab w:val="clear" w:pos="1134"/>
        </w:tabs>
        <w:spacing w:before="200"/>
        <w:ind w:left="1134" w:hanging="1134"/>
        <w:textAlignment w:val="auto"/>
        <w:outlineLvl w:val="4"/>
        <w:rPr>
          <w:rFonts w:eastAsia="Times New Roman"/>
          <w:b/>
        </w:rPr>
        <w:pPrChange w:id="92" w:author="Unknown" w:date="2025-08-11T16:03:00Z">
          <w:pPr>
            <w:pStyle w:val="Heading4"/>
            <w:spacing w:before="0"/>
          </w:pPr>
        </w:pPrChange>
      </w:pPr>
      <w:ins w:id="93" w:author="Auteur">
        <w:r w:rsidRPr="00455355">
          <w:rPr>
            <w:rFonts w:eastAsia="Times New Roman"/>
            <w:b/>
          </w:rPr>
          <w:t>2</w:t>
        </w:r>
      </w:ins>
      <w:del w:id="94" w:author="Auteur">
        <w:r w:rsidRPr="00455355">
          <w:rPr>
            <w:rFonts w:eastAsia="Times New Roman"/>
            <w:b/>
          </w:rPr>
          <w:delText>3</w:delText>
        </w:r>
      </w:del>
      <w:r w:rsidRPr="00455355">
        <w:rPr>
          <w:rFonts w:eastAsia="Times New Roman"/>
          <w:b/>
        </w:rPr>
        <w:t>.</w:t>
      </w:r>
      <w:ins w:id="95" w:author="Auteur">
        <w:r w:rsidRPr="00455355">
          <w:rPr>
            <w:rFonts w:eastAsia="Times New Roman"/>
            <w:b/>
          </w:rPr>
          <w:t>2</w:t>
        </w:r>
      </w:ins>
      <w:del w:id="96" w:author="Auteur">
        <w:r w:rsidRPr="00455355">
          <w:rPr>
            <w:rFonts w:eastAsia="Times New Roman"/>
            <w:b/>
          </w:rPr>
          <w:delText>1</w:delText>
        </w:r>
      </w:del>
      <w:r w:rsidRPr="00455355">
        <w:rPr>
          <w:rFonts w:eastAsia="Times New Roman"/>
          <w:b/>
        </w:rPr>
        <w:t>.</w:t>
      </w:r>
      <w:ins w:id="97" w:author="Auteur">
        <w:r w:rsidRPr="00455355">
          <w:rPr>
            <w:rFonts w:eastAsia="Times New Roman"/>
            <w:b/>
          </w:rPr>
          <w:t>1.2</w:t>
        </w:r>
      </w:ins>
      <w:del w:id="98" w:author="Auteur">
        <w:r w:rsidRPr="00455355">
          <w:rPr>
            <w:rFonts w:eastAsia="Times New Roman"/>
            <w:b/>
          </w:rPr>
          <w:delText>3</w:delText>
        </w:r>
      </w:del>
      <w:r w:rsidRPr="00455355">
        <w:rPr>
          <w:rFonts w:eastAsia="Times New Roman"/>
          <w:b/>
        </w:rPr>
        <w:t>.1</w:t>
      </w:r>
      <w:r w:rsidRPr="00455355">
        <w:rPr>
          <w:rFonts w:eastAsia="Times New Roman"/>
          <w:b/>
        </w:rPr>
        <w:tab/>
        <w:t>Track waveform</w:t>
      </w:r>
    </w:p>
    <w:p w14:paraId="5E9A0108" w14:textId="77777777" w:rsidR="00455355" w:rsidRPr="00455355" w:rsidRDefault="00455355" w:rsidP="00455355">
      <w:pPr>
        <w:textAlignment w:val="auto"/>
        <w:rPr>
          <w:rFonts w:eastAsia="Times New Roman"/>
        </w:rPr>
      </w:pPr>
      <w:r w:rsidRPr="00455355">
        <w:rPr>
          <w:rFonts w:eastAsia="Times New Roman"/>
        </w:rPr>
        <w:t>The track system uses a coherent transmitter/receiver for pulse-Doppler processing.</w:t>
      </w:r>
    </w:p>
    <w:p w14:paraId="552680D2" w14:textId="77777777" w:rsidR="00455355" w:rsidRPr="00455355" w:rsidRDefault="00455355" w:rsidP="00455355">
      <w:pPr>
        <w:tabs>
          <w:tab w:val="left" w:pos="3686"/>
        </w:tabs>
        <w:textAlignment w:val="auto"/>
        <w:rPr>
          <w:rFonts w:eastAsia="Times New Roman"/>
        </w:rPr>
      </w:pPr>
      <w:r w:rsidRPr="00455355">
        <w:rPr>
          <w:rFonts w:eastAsia="Times New Roman"/>
        </w:rPr>
        <w:t>Pulse width:</w:t>
      </w:r>
      <w:r w:rsidRPr="00455355">
        <w:rPr>
          <w:rFonts w:eastAsia="Times New Roman"/>
        </w:rPr>
        <w:tab/>
        <w:t xml:space="preserve">0.2 </w:t>
      </w:r>
      <w:r w:rsidRPr="00455355">
        <w:rPr>
          <w:rFonts w:ascii="Symbol" w:eastAsia="Times New Roman" w:hAnsi="Symbol"/>
        </w:rPr>
        <w:t>m</w:t>
      </w:r>
      <w:r w:rsidRPr="00455355">
        <w:rPr>
          <w:rFonts w:eastAsia="Times New Roman"/>
        </w:rPr>
        <w:t xml:space="preserve">s in acquisition; 0.1 </w:t>
      </w:r>
      <w:r w:rsidRPr="00455355">
        <w:rPr>
          <w:rFonts w:ascii="Symbol" w:eastAsia="Times New Roman" w:hAnsi="Symbol"/>
        </w:rPr>
        <w:t>m</w:t>
      </w:r>
      <w:r w:rsidRPr="00455355">
        <w:rPr>
          <w:rFonts w:eastAsia="Times New Roman"/>
        </w:rPr>
        <w:t>s in track</w:t>
      </w:r>
    </w:p>
    <w:p w14:paraId="4128EE3A" w14:textId="77777777" w:rsidR="00455355" w:rsidRPr="00455355" w:rsidRDefault="00455355" w:rsidP="00455355">
      <w:pPr>
        <w:tabs>
          <w:tab w:val="left" w:pos="3686"/>
        </w:tabs>
        <w:textAlignment w:val="auto"/>
        <w:rPr>
          <w:rFonts w:eastAsia="Times New Roman"/>
        </w:rPr>
      </w:pPr>
      <w:r w:rsidRPr="00455355">
        <w:rPr>
          <w:rFonts w:eastAsia="Times New Roman"/>
        </w:rPr>
        <w:t>Pulse repetition interval:</w:t>
      </w:r>
      <w:r w:rsidRPr="00455355">
        <w:rPr>
          <w:rFonts w:eastAsia="Times New Roman"/>
        </w:rPr>
        <w:tab/>
        <w:t xml:space="preserve">between 10 and 14 </w:t>
      </w:r>
      <w:r w:rsidRPr="00455355">
        <w:rPr>
          <w:rFonts w:ascii="Symbol" w:eastAsia="Times New Roman" w:hAnsi="Symbol"/>
        </w:rPr>
        <w:t>m</w:t>
      </w:r>
      <w:r w:rsidRPr="00455355">
        <w:rPr>
          <w:rFonts w:eastAsia="Times New Roman"/>
        </w:rPr>
        <w:t>s</w:t>
      </w:r>
    </w:p>
    <w:p w14:paraId="5A47FD29" w14:textId="77777777" w:rsidR="00455355" w:rsidRPr="00455355" w:rsidRDefault="00455355" w:rsidP="00455355">
      <w:pPr>
        <w:tabs>
          <w:tab w:val="left" w:pos="3686"/>
        </w:tabs>
        <w:ind w:left="3686" w:hanging="3686"/>
        <w:textAlignment w:val="auto"/>
        <w:rPr>
          <w:rFonts w:eastAsia="Times New Roman"/>
        </w:rPr>
      </w:pPr>
      <w:r w:rsidRPr="00455355">
        <w:rPr>
          <w:rFonts w:eastAsia="Times New Roman"/>
        </w:rPr>
        <w:lastRenderedPageBreak/>
        <w:t>Duty factor:</w:t>
      </w:r>
      <w:r w:rsidRPr="00455355">
        <w:rPr>
          <w:rFonts w:eastAsia="Times New Roman"/>
        </w:rPr>
        <w:tab/>
        <w:t>acquisition 2% (–17 dB) to 1.4% (–18.5 dB);</w:t>
      </w:r>
      <w:r w:rsidRPr="00455355">
        <w:rPr>
          <w:rFonts w:eastAsia="Times New Roman"/>
        </w:rPr>
        <w:br/>
        <w:t>track 1% (–20 dB) to 0.7% (–21.5 dB).</w:t>
      </w:r>
    </w:p>
    <w:p w14:paraId="16C802C9" w14:textId="77777777" w:rsidR="00455355" w:rsidRPr="00455355" w:rsidRDefault="00455355">
      <w:pPr>
        <w:keepNext/>
        <w:keepLines/>
        <w:tabs>
          <w:tab w:val="clear" w:pos="1134"/>
        </w:tabs>
        <w:spacing w:before="200"/>
        <w:ind w:left="1134" w:hanging="1134"/>
        <w:textAlignment w:val="auto"/>
        <w:outlineLvl w:val="2"/>
        <w:rPr>
          <w:ins w:id="99" w:author="Auteur"/>
          <w:rFonts w:eastAsia="Times New Roman"/>
          <w:b/>
        </w:rPr>
        <w:pPrChange w:id="100" w:author="Unknown" w:date="2025-08-11T16:03:00Z">
          <w:pPr>
            <w:pStyle w:val="Heading2"/>
            <w:spacing w:before="0"/>
          </w:pPr>
        </w:pPrChange>
      </w:pPr>
      <w:ins w:id="101" w:author="Auteur">
        <w:r w:rsidRPr="00455355">
          <w:rPr>
            <w:rFonts w:eastAsia="Times New Roman"/>
            <w:b/>
          </w:rPr>
          <w:t>2</w:t>
        </w:r>
      </w:ins>
      <w:del w:id="102" w:author="Auteur">
        <w:r w:rsidRPr="00455355">
          <w:rPr>
            <w:rFonts w:eastAsia="Times New Roman"/>
            <w:b/>
          </w:rPr>
          <w:delText>3</w:delText>
        </w:r>
      </w:del>
      <w:r w:rsidRPr="00455355">
        <w:rPr>
          <w:rFonts w:eastAsia="Times New Roman"/>
          <w:b/>
        </w:rPr>
        <w:t>.</w:t>
      </w:r>
      <w:ins w:id="103" w:author="Auteur">
        <w:r w:rsidRPr="00455355">
          <w:rPr>
            <w:rFonts w:eastAsia="Times New Roman"/>
            <w:b/>
          </w:rPr>
          <w:t>2.2</w:t>
        </w:r>
      </w:ins>
      <w:del w:id="104" w:author="Auteur">
        <w:r w:rsidRPr="00455355">
          <w:rPr>
            <w:rFonts w:eastAsia="Times New Roman"/>
            <w:b/>
          </w:rPr>
          <w:delText>2</w:delText>
        </w:r>
      </w:del>
      <w:r w:rsidRPr="00455355">
        <w:rPr>
          <w:rFonts w:eastAsia="Times New Roman"/>
          <w:b/>
        </w:rPr>
        <w:tab/>
      </w:r>
      <w:ins w:id="105" w:author="Auteur">
        <w:r w:rsidRPr="00455355">
          <w:rPr>
            <w:rFonts w:eastAsia="Times New Roman"/>
            <w:b/>
          </w:rPr>
          <w:t>Receiver</w:t>
        </w:r>
      </w:ins>
    </w:p>
    <w:p w14:paraId="121F9A49"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06" w:author="Unknown" w:date="2025-08-11T16:03:00Z">
          <w:pPr>
            <w:pStyle w:val="Heading2"/>
            <w:spacing w:before="0"/>
          </w:pPr>
        </w:pPrChange>
      </w:pPr>
      <w:ins w:id="107" w:author="Auteur">
        <w:r w:rsidRPr="00455355">
          <w:rPr>
            <w:rFonts w:eastAsia="Times New Roman"/>
            <w:b/>
          </w:rPr>
          <w:t>2.2.2.1</w:t>
        </w:r>
        <w:r w:rsidRPr="00455355">
          <w:rPr>
            <w:rFonts w:eastAsia="Times New Roman"/>
            <w:b/>
          </w:rPr>
          <w:tab/>
        </w:r>
      </w:ins>
      <w:r w:rsidRPr="00455355">
        <w:rPr>
          <w:rFonts w:eastAsia="Times New Roman"/>
          <w:b/>
        </w:rPr>
        <w:t>Radar receiver noise level</w:t>
      </w:r>
      <w:del w:id="108" w:author="Auteur">
        <w:r w:rsidRPr="00455355">
          <w:rPr>
            <w:rFonts w:eastAsia="Times New Roman"/>
            <w:b/>
          </w:rPr>
          <w:delText xml:space="preserve"> and losses</w:delText>
        </w:r>
      </w:del>
    </w:p>
    <w:p w14:paraId="616E9E03" w14:textId="77777777" w:rsidR="00455355" w:rsidRPr="00455355" w:rsidRDefault="00455355" w:rsidP="00455355">
      <w:pPr>
        <w:textAlignment w:val="auto"/>
        <w:rPr>
          <w:rFonts w:eastAsia="Times New Roman"/>
        </w:rPr>
      </w:pPr>
      <w:r w:rsidRPr="00455355">
        <w:rPr>
          <w:rFonts w:eastAsia="Times New Roman"/>
          <w:i/>
          <w:iCs/>
        </w:rPr>
        <w:t>N</w:t>
      </w:r>
      <w:r w:rsidRPr="00455355">
        <w:rPr>
          <w:rFonts w:eastAsia="Times New Roman"/>
        </w:rPr>
        <w:t xml:space="preserve"> </w:t>
      </w:r>
      <w:r w:rsidRPr="00455355">
        <w:rPr>
          <w:rFonts w:ascii="Symbol" w:eastAsia="Times New Roman" w:hAnsi="Symbol"/>
        </w:rPr>
        <w:t>=</w:t>
      </w:r>
      <w:r w:rsidRPr="00455355">
        <w:rPr>
          <w:rFonts w:eastAsia="Times New Roman"/>
        </w:rPr>
        <w:t xml:space="preserve"> Radar receiver thermal noise </w:t>
      </w:r>
      <w:r w:rsidRPr="00455355">
        <w:rPr>
          <w:rFonts w:ascii="Symbol" w:eastAsia="Times New Roman" w:hAnsi="Symbol"/>
        </w:rPr>
        <w:t>=</w:t>
      </w:r>
      <w:r w:rsidRPr="00455355">
        <w:rPr>
          <w:rFonts w:eastAsia="Times New Roman"/>
        </w:rPr>
        <w:t xml:space="preserve"> –134 </w:t>
      </w:r>
      <w:proofErr w:type="spellStart"/>
      <w:r w:rsidRPr="00455355">
        <w:rPr>
          <w:rFonts w:eastAsia="Times New Roman"/>
        </w:rPr>
        <w:t>dBW</w:t>
      </w:r>
      <w:proofErr w:type="spellEnd"/>
      <w:r w:rsidRPr="00455355">
        <w:rPr>
          <w:rFonts w:eastAsia="Times New Roman"/>
        </w:rPr>
        <w:t xml:space="preserve"> in a 10 MHz bandwidth.</w:t>
      </w:r>
    </w:p>
    <w:p w14:paraId="6BB0BB78" w14:textId="77777777" w:rsidR="00455355" w:rsidRPr="00455355" w:rsidRDefault="00455355" w:rsidP="00455355">
      <w:pPr>
        <w:textAlignment w:val="auto"/>
        <w:rPr>
          <w:rFonts w:eastAsia="Times New Roman"/>
        </w:rPr>
      </w:pPr>
      <w:r w:rsidRPr="00455355">
        <w:rPr>
          <w:rFonts w:eastAsia="Times New Roman"/>
        </w:rPr>
        <w:t>This is the noise level of the terrestrial environment in a 10 MHz reference bandwidth without any receiver-added noise.</w:t>
      </w:r>
    </w:p>
    <w:p w14:paraId="7614D763" w14:textId="77777777" w:rsidR="00455355" w:rsidRPr="00455355" w:rsidRDefault="00455355" w:rsidP="00455355">
      <w:pPr>
        <w:textAlignment w:val="auto"/>
        <w:rPr>
          <w:rFonts w:eastAsia="Times New Roman"/>
        </w:rPr>
      </w:pPr>
      <w:r w:rsidRPr="00455355">
        <w:rPr>
          <w:rFonts w:eastAsia="Times New Roman"/>
          <w:i/>
          <w:iCs/>
        </w:rPr>
        <w:t>NF</w:t>
      </w:r>
      <w:r w:rsidRPr="00455355">
        <w:rPr>
          <w:rFonts w:eastAsia="Times New Roman"/>
        </w:rPr>
        <w:t xml:space="preserve"> </w:t>
      </w:r>
      <w:r w:rsidRPr="00455355">
        <w:rPr>
          <w:rFonts w:ascii="Symbol" w:eastAsia="Times New Roman" w:hAnsi="Symbol"/>
        </w:rPr>
        <w:t>=</w:t>
      </w:r>
      <w:r w:rsidRPr="00455355">
        <w:rPr>
          <w:rFonts w:eastAsia="Times New Roman"/>
        </w:rPr>
        <w:t xml:space="preserve"> Radar noise figure </w:t>
      </w:r>
      <w:r w:rsidRPr="00455355">
        <w:rPr>
          <w:rFonts w:ascii="Symbol" w:eastAsia="Times New Roman" w:hAnsi="Symbol"/>
        </w:rPr>
        <w:t>=</w:t>
      </w:r>
      <w:r w:rsidRPr="00455355">
        <w:rPr>
          <w:rFonts w:eastAsia="Times New Roman"/>
        </w:rPr>
        <w:t xml:space="preserve"> 5 </w:t>
      </w:r>
      <w:proofErr w:type="spellStart"/>
      <w:r w:rsidRPr="00455355">
        <w:rPr>
          <w:rFonts w:eastAsia="Times New Roman"/>
        </w:rPr>
        <w:t>dB.</w:t>
      </w:r>
      <w:proofErr w:type="spellEnd"/>
    </w:p>
    <w:p w14:paraId="1897E748" w14:textId="77777777" w:rsidR="00455355" w:rsidRPr="00455355" w:rsidRDefault="00455355" w:rsidP="00455355">
      <w:pPr>
        <w:textAlignment w:val="auto"/>
        <w:rPr>
          <w:rFonts w:eastAsia="Times New Roman"/>
        </w:rPr>
      </w:pPr>
      <w:r w:rsidRPr="00455355">
        <w:rPr>
          <w:rFonts w:eastAsia="Times New Roman"/>
        </w:rPr>
        <w:t xml:space="preserve">Receiver noise level </w:t>
      </w:r>
      <w:r w:rsidRPr="00455355">
        <w:rPr>
          <w:rFonts w:ascii="Symbol" w:eastAsia="Times New Roman" w:hAnsi="Symbol"/>
        </w:rPr>
        <w:t>=</w:t>
      </w:r>
      <w:r w:rsidRPr="00455355">
        <w:rPr>
          <w:rFonts w:eastAsia="Times New Roman"/>
        </w:rPr>
        <w:t xml:space="preserve"> –129 </w:t>
      </w:r>
      <w:proofErr w:type="spellStart"/>
      <w:r w:rsidRPr="00455355">
        <w:rPr>
          <w:rFonts w:eastAsia="Times New Roman"/>
        </w:rPr>
        <w:t>dBW</w:t>
      </w:r>
      <w:proofErr w:type="spellEnd"/>
      <w:r w:rsidRPr="00455355">
        <w:rPr>
          <w:rFonts w:eastAsia="Times New Roman"/>
        </w:rPr>
        <w:t xml:space="preserve"> (10 MHz bandwidth).</w:t>
      </w:r>
    </w:p>
    <w:p w14:paraId="16906171" w14:textId="77777777" w:rsidR="00455355" w:rsidRPr="00455355" w:rsidRDefault="00455355" w:rsidP="00455355">
      <w:pPr>
        <w:textAlignment w:val="auto"/>
        <w:rPr>
          <w:rFonts w:eastAsia="Times New Roman"/>
        </w:rPr>
      </w:pPr>
      <w:r w:rsidRPr="00455355">
        <w:rPr>
          <w:rFonts w:eastAsia="Times New Roman"/>
        </w:rPr>
        <w:t>This is the level with the receiver-added noise included.</w:t>
      </w:r>
    </w:p>
    <w:p w14:paraId="3BF6ECF0" w14:textId="77777777" w:rsidR="00455355" w:rsidRPr="00455355" w:rsidRDefault="00455355" w:rsidP="00455355">
      <w:pPr>
        <w:textAlignment w:val="auto"/>
        <w:rPr>
          <w:rFonts w:eastAsia="Times New Roman"/>
        </w:rPr>
      </w:pPr>
      <w:r w:rsidRPr="00455355">
        <w:rPr>
          <w:rFonts w:eastAsia="Times New Roman"/>
          <w:i/>
          <w:iCs/>
        </w:rPr>
        <w:t>L</w:t>
      </w:r>
      <w:r w:rsidRPr="00455355">
        <w:rPr>
          <w:rFonts w:eastAsia="Times New Roman"/>
          <w:i/>
          <w:iCs/>
          <w:vertAlign w:val="subscript"/>
        </w:rPr>
        <w:t>RF</w:t>
      </w:r>
      <w:r w:rsidRPr="00455355">
        <w:rPr>
          <w:rFonts w:eastAsia="Times New Roman"/>
        </w:rPr>
        <w:t xml:space="preserve"> </w:t>
      </w:r>
      <w:r w:rsidRPr="00455355">
        <w:rPr>
          <w:rFonts w:ascii="Symbol" w:eastAsia="Times New Roman" w:hAnsi="Symbol"/>
        </w:rPr>
        <w:t>=</w:t>
      </w:r>
      <w:r w:rsidRPr="00455355">
        <w:rPr>
          <w:rFonts w:eastAsia="Times New Roman"/>
        </w:rPr>
        <w:t xml:space="preserve"> RF transmission line loss between the radar antenna and preamplifier </w:t>
      </w:r>
      <w:r w:rsidRPr="00455355">
        <w:rPr>
          <w:rFonts w:ascii="Symbol" w:eastAsia="Times New Roman" w:hAnsi="Symbol"/>
        </w:rPr>
        <w:t>=</w:t>
      </w:r>
      <w:r w:rsidRPr="00455355">
        <w:rPr>
          <w:rFonts w:eastAsia="Times New Roman"/>
        </w:rPr>
        <w:t xml:space="preserve"> 2 </w:t>
      </w:r>
      <w:proofErr w:type="spellStart"/>
      <w:r w:rsidRPr="00455355">
        <w:rPr>
          <w:rFonts w:eastAsia="Times New Roman"/>
        </w:rPr>
        <w:t>dB.</w:t>
      </w:r>
      <w:proofErr w:type="spellEnd"/>
    </w:p>
    <w:p w14:paraId="0AEC9892" w14:textId="77777777" w:rsidR="00455355" w:rsidRPr="00455355" w:rsidRDefault="00455355" w:rsidP="00455355">
      <w:pPr>
        <w:textAlignment w:val="auto"/>
        <w:rPr>
          <w:rFonts w:eastAsia="Times New Roman"/>
        </w:rPr>
      </w:pPr>
      <w:r w:rsidRPr="00455355">
        <w:rPr>
          <w:rFonts w:eastAsia="Times New Roman"/>
        </w:rPr>
        <w:t>The overall receiving-system noise level referred to the antenna port and expressed in a 10 MHz reference bandwidth is therefore:</w:t>
      </w:r>
    </w:p>
    <w:p w14:paraId="31A5C34D" w14:textId="77777777" w:rsidR="00455355" w:rsidRPr="00455355" w:rsidRDefault="00455355" w:rsidP="00455355">
      <w:pPr>
        <w:tabs>
          <w:tab w:val="clear" w:pos="1871"/>
          <w:tab w:val="clear" w:pos="2268"/>
          <w:tab w:val="center" w:pos="4820"/>
          <w:tab w:val="right" w:pos="9639"/>
        </w:tabs>
        <w:jc w:val="center"/>
        <w:textAlignment w:val="auto"/>
        <w:rPr>
          <w:rFonts w:eastAsia="Times New Roman"/>
        </w:rPr>
      </w:pPr>
      <w:r w:rsidRPr="00455355">
        <w:rPr>
          <w:rFonts w:eastAsia="Times New Roman"/>
        </w:rPr>
        <w:t xml:space="preserve">–129 </w:t>
      </w:r>
      <w:r w:rsidRPr="00455355">
        <w:rPr>
          <w:rFonts w:ascii="Symbol" w:eastAsia="Times New Roman" w:hAnsi="Symbol"/>
        </w:rPr>
        <w:t>+</w:t>
      </w:r>
      <w:r w:rsidRPr="00455355">
        <w:rPr>
          <w:rFonts w:eastAsia="Times New Roman"/>
        </w:rPr>
        <w:t xml:space="preserve"> 2 </w:t>
      </w:r>
      <w:r w:rsidRPr="00455355">
        <w:rPr>
          <w:rFonts w:ascii="Symbol" w:eastAsia="Times New Roman" w:hAnsi="Symbol"/>
        </w:rPr>
        <w:t>=</w:t>
      </w:r>
      <w:r w:rsidRPr="00455355">
        <w:rPr>
          <w:rFonts w:eastAsia="Times New Roman"/>
        </w:rPr>
        <w:t xml:space="preserve"> –127 </w:t>
      </w:r>
      <w:proofErr w:type="spellStart"/>
      <w:r w:rsidRPr="00455355">
        <w:rPr>
          <w:rFonts w:eastAsia="Times New Roman"/>
        </w:rPr>
        <w:t>dBW</w:t>
      </w:r>
      <w:proofErr w:type="spellEnd"/>
    </w:p>
    <w:p w14:paraId="3F422588"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09" w:author="Unknown" w:date="2025-08-11T16:03:00Z">
          <w:pPr>
            <w:pStyle w:val="Heading2"/>
            <w:spacing w:before="0"/>
          </w:pPr>
        </w:pPrChange>
      </w:pPr>
      <w:ins w:id="110" w:author="Auteur">
        <w:r w:rsidRPr="00455355">
          <w:rPr>
            <w:rFonts w:eastAsia="Times New Roman"/>
            <w:b/>
          </w:rPr>
          <w:t>2.2</w:t>
        </w:r>
      </w:ins>
      <w:del w:id="111" w:author="Auteur">
        <w:r w:rsidRPr="00455355">
          <w:rPr>
            <w:rFonts w:eastAsia="Times New Roman"/>
            <w:b/>
          </w:rPr>
          <w:delText>3</w:delText>
        </w:r>
      </w:del>
      <w:r w:rsidRPr="00455355">
        <w:rPr>
          <w:rFonts w:eastAsia="Times New Roman"/>
          <w:b/>
        </w:rPr>
        <w:t>.3</w:t>
      </w:r>
      <w:r w:rsidRPr="00455355">
        <w:rPr>
          <w:rFonts w:eastAsia="Times New Roman"/>
          <w:b/>
        </w:rPr>
        <w:tab/>
        <w:t>Antenna characteristics</w:t>
      </w:r>
    </w:p>
    <w:p w14:paraId="67A6B3F6" w14:textId="77777777" w:rsidR="00455355" w:rsidRPr="00455355" w:rsidRDefault="00455355" w:rsidP="00455355">
      <w:pPr>
        <w:textAlignment w:val="auto"/>
        <w:rPr>
          <w:rFonts w:eastAsia="Times New Roman"/>
        </w:rPr>
      </w:pPr>
      <w:r w:rsidRPr="00455355">
        <w:rPr>
          <w:rFonts w:eastAsia="Times New Roman"/>
        </w:rPr>
        <w:t>Each of these radars contains two separate antenna assemblies. One set of antennas is used for the search function, and another antenna is used for the acquisition and track functions.</w:t>
      </w:r>
    </w:p>
    <w:p w14:paraId="0152D13E"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12" w:author="Unknown" w:date="2025-08-11T16:03:00Z">
          <w:pPr>
            <w:pStyle w:val="Heading3"/>
            <w:spacing w:before="0"/>
          </w:pPr>
        </w:pPrChange>
      </w:pPr>
      <w:ins w:id="113" w:author="Auteur">
        <w:r w:rsidRPr="00455355">
          <w:rPr>
            <w:rFonts w:eastAsia="Times New Roman"/>
            <w:b/>
          </w:rPr>
          <w:t>2.2</w:t>
        </w:r>
      </w:ins>
      <w:del w:id="114" w:author="Auteur">
        <w:r w:rsidRPr="00455355">
          <w:rPr>
            <w:rFonts w:eastAsia="Times New Roman"/>
            <w:b/>
          </w:rPr>
          <w:delText>3</w:delText>
        </w:r>
      </w:del>
      <w:r w:rsidRPr="00455355">
        <w:rPr>
          <w:rFonts w:eastAsia="Times New Roman"/>
          <w:b/>
        </w:rPr>
        <w:t>.3.1</w:t>
      </w:r>
      <w:r w:rsidRPr="00455355">
        <w:rPr>
          <w:rFonts w:eastAsia="Times New Roman"/>
          <w:b/>
        </w:rPr>
        <w:tab/>
        <w:t>Search antennas</w:t>
      </w:r>
    </w:p>
    <w:p w14:paraId="6131E813" w14:textId="77777777" w:rsidR="00455355" w:rsidRPr="00455355" w:rsidRDefault="00455355" w:rsidP="00455355">
      <w:pPr>
        <w:textAlignment w:val="auto"/>
        <w:rPr>
          <w:rFonts w:eastAsia="Times New Roman"/>
        </w:rPr>
      </w:pPr>
      <w:r w:rsidRPr="00455355">
        <w:rPr>
          <w:rFonts w:eastAsia="Times New Roman"/>
        </w:rPr>
        <w:t>Configuration 1 elevation coverage is accomplished using one 10</w:t>
      </w:r>
      <w:r w:rsidRPr="00455355">
        <w:rPr>
          <w:rFonts w:ascii="Symbol" w:eastAsia="Times New Roman" w:hAnsi="Symbol"/>
        </w:rPr>
        <w:t>°</w:t>
      </w:r>
      <w:r w:rsidRPr="00455355">
        <w:rPr>
          <w:rFonts w:eastAsia="Times New Roman"/>
        </w:rPr>
        <w:t xml:space="preserve"> antenna centred at 4.5</w:t>
      </w:r>
      <w:r w:rsidRPr="00455355">
        <w:rPr>
          <w:rFonts w:ascii="Symbol" w:eastAsia="Times New Roman" w:hAnsi="Symbol"/>
        </w:rPr>
        <w:t>°</w:t>
      </w:r>
      <w:r w:rsidRPr="00455355">
        <w:rPr>
          <w:rFonts w:ascii="Times" w:eastAsia="Times New Roman" w:hAnsi="Times"/>
        </w:rPr>
        <w:t xml:space="preserve"> </w:t>
      </w:r>
      <w:r w:rsidRPr="00455355">
        <w:rPr>
          <w:rFonts w:eastAsia="Times New Roman"/>
        </w:rPr>
        <w:t>(1F) and one 20</w:t>
      </w:r>
      <w:r w:rsidRPr="00455355">
        <w:rPr>
          <w:rFonts w:ascii="Symbol" w:eastAsia="Times New Roman" w:hAnsi="Symbol"/>
        </w:rPr>
        <w:t>°</w:t>
      </w:r>
      <w:r w:rsidRPr="00455355">
        <w:rPr>
          <w:rFonts w:eastAsia="Times New Roman"/>
        </w:rPr>
        <w:t xml:space="preserve"> antenna (4F) centred at 60</w:t>
      </w:r>
      <w:r w:rsidRPr="00455355">
        <w:rPr>
          <w:rFonts w:ascii="Symbol" w:eastAsia="Times New Roman" w:hAnsi="Symbol"/>
        </w:rPr>
        <w:t>°</w:t>
      </w:r>
      <w:r w:rsidRPr="00455355">
        <w:rPr>
          <w:rFonts w:eastAsia="Times New Roman"/>
        </w:rPr>
        <w:t>, both facing forward, and two 20</w:t>
      </w:r>
      <w:r w:rsidRPr="00455355">
        <w:rPr>
          <w:rFonts w:ascii="Symbol" w:eastAsia="Times New Roman" w:hAnsi="Symbol"/>
        </w:rPr>
        <w:t>°</w:t>
      </w:r>
      <w:r w:rsidRPr="00455355">
        <w:rPr>
          <w:rFonts w:eastAsia="Times New Roman"/>
        </w:rPr>
        <w:t xml:space="preserve"> antennas centred at 20</w:t>
      </w:r>
      <w:r w:rsidRPr="00455355">
        <w:rPr>
          <w:rFonts w:ascii="Symbol" w:eastAsia="Times New Roman" w:hAnsi="Symbol"/>
        </w:rPr>
        <w:t>°</w:t>
      </w:r>
      <w:r w:rsidRPr="00455355">
        <w:rPr>
          <w:rFonts w:eastAsia="Times New Roman"/>
        </w:rPr>
        <w:t> (2B) and 40</w:t>
      </w:r>
      <w:r w:rsidRPr="00455355">
        <w:rPr>
          <w:rFonts w:ascii="Symbol" w:eastAsia="Times New Roman" w:hAnsi="Symbol"/>
        </w:rPr>
        <w:t>°</w:t>
      </w:r>
      <w:r w:rsidRPr="00455355">
        <w:rPr>
          <w:rFonts w:eastAsia="Times New Roman"/>
        </w:rPr>
        <w:t xml:space="preserve"> (3B), both facing backward. Figure 1 presents the composite elevation coverage pattern with all antennas superimposed. Table 1 lists parameters of the search antennas.</w:t>
      </w:r>
    </w:p>
    <w:p w14:paraId="52A115B7" w14:textId="77777777" w:rsidR="00455355" w:rsidRPr="00455355" w:rsidRDefault="00455355" w:rsidP="00455355">
      <w:pPr>
        <w:keepNext/>
        <w:keepLines/>
        <w:spacing w:before="480" w:after="120"/>
        <w:jc w:val="center"/>
        <w:textAlignment w:val="auto"/>
        <w:rPr>
          <w:rFonts w:eastAsia="Times New Roman"/>
          <w:caps/>
          <w:sz w:val="20"/>
        </w:rPr>
      </w:pPr>
      <w:r w:rsidRPr="00455355">
        <w:rPr>
          <w:rFonts w:eastAsia="Times New Roman"/>
          <w:caps/>
          <w:noProof/>
          <w:sz w:val="20"/>
        </w:rPr>
        <w:drawing>
          <wp:inline distT="0" distB="0" distL="0" distR="0" wp14:anchorId="23D5A01D" wp14:editId="556C2EA2">
            <wp:extent cx="4191000" cy="1924050"/>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924050"/>
                    </a:xfrm>
                    <a:prstGeom prst="rect">
                      <a:avLst/>
                    </a:prstGeom>
                    <a:noFill/>
                    <a:ln>
                      <a:noFill/>
                    </a:ln>
                  </pic:spPr>
                </pic:pic>
              </a:graphicData>
            </a:graphic>
          </wp:inline>
        </w:drawing>
      </w:r>
    </w:p>
    <w:p w14:paraId="08CAF99B" w14:textId="77777777" w:rsidR="00455355" w:rsidRPr="00455355" w:rsidRDefault="00455355" w:rsidP="00455355">
      <w:pPr>
        <w:textAlignment w:val="auto"/>
        <w:rPr>
          <w:rFonts w:eastAsia="Times New Roman"/>
        </w:rPr>
      </w:pPr>
      <w:r w:rsidRPr="00455355">
        <w:rPr>
          <w:rFonts w:eastAsia="Times New Roman"/>
        </w:rPr>
        <w:t>Azimuth rotation rate is 540</w:t>
      </w:r>
      <w:r w:rsidRPr="00455355">
        <w:rPr>
          <w:rFonts w:ascii="Symbol" w:eastAsia="Times New Roman" w:hAnsi="Symbol"/>
        </w:rPr>
        <w:t>°</w:t>
      </w:r>
      <w:r w:rsidRPr="00455355">
        <w:rPr>
          <w:rFonts w:eastAsia="Times New Roman"/>
        </w:rPr>
        <w:t>/s. On ships with two systems, each radar covers 310</w:t>
      </w:r>
      <w:r w:rsidRPr="00455355">
        <w:rPr>
          <w:rFonts w:ascii="Symbol" w:eastAsia="Times New Roman" w:hAnsi="Symbol"/>
        </w:rPr>
        <w:t>°</w:t>
      </w:r>
      <w:r w:rsidRPr="00455355">
        <w:rPr>
          <w:rFonts w:eastAsia="Times New Roman"/>
        </w:rPr>
        <w:t xml:space="preserve"> of azimuth. </w:t>
      </w:r>
    </w:p>
    <w:p w14:paraId="6DD666E7"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lastRenderedPageBreak/>
        <w:t>TABLE 1</w:t>
      </w:r>
    </w:p>
    <w:p w14:paraId="5536A394"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Search antenna parameters – Configuration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4"/>
        <w:gridCol w:w="1985"/>
        <w:gridCol w:w="1418"/>
        <w:gridCol w:w="1985"/>
      </w:tblGrid>
      <w:tr w:rsidR="00455355" w:rsidRPr="00455355" w14:paraId="034C7851" w14:textId="77777777" w:rsidTr="00455355">
        <w:trPr>
          <w:cantSplit/>
          <w:trHeight w:val="555"/>
        </w:trPr>
        <w:tc>
          <w:tcPr>
            <w:tcW w:w="1701" w:type="dxa"/>
            <w:tcBorders>
              <w:top w:val="single" w:sz="4" w:space="0" w:color="auto"/>
              <w:left w:val="single" w:sz="4" w:space="0" w:color="auto"/>
              <w:bottom w:val="single" w:sz="4" w:space="0" w:color="auto"/>
              <w:right w:val="single" w:sz="4" w:space="0" w:color="auto"/>
            </w:tcBorders>
            <w:vAlign w:val="center"/>
            <w:hideMark/>
          </w:tcPr>
          <w:p w14:paraId="2C2E41C1"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Antenna position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9D4C8D"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beamwidth</w:t>
            </w:r>
            <w:r w:rsidRPr="00455355">
              <w:rPr>
                <w:rFonts w:ascii="Times New Roman Bold" w:eastAsia="Times New Roman" w:hAnsi="Times New Roman Bold" w:cs="Times New Roman Bold"/>
                <w:b/>
                <w:sz w:val="20"/>
                <w:lang w:eastAsia="zh-CN"/>
              </w:rPr>
              <w:br/>
              <w:t>(degrees)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8E82FA"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 centre</w:t>
            </w:r>
            <w:r w:rsidRPr="00455355">
              <w:rPr>
                <w:rFonts w:ascii="Times New Roman Bold" w:eastAsia="Times New Roman" w:hAnsi="Times New Roman Bold" w:cs="Times New Roman Bold"/>
                <w:b/>
                <w:sz w:val="20"/>
                <w:lang w:eastAsia="zh-CN"/>
              </w:rPr>
              <w:br/>
              <w:t>(degrees)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43B525"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891DE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Azimuth beamwidth</w:t>
            </w:r>
            <w:r w:rsidRPr="00455355">
              <w:rPr>
                <w:rFonts w:ascii="Times New Roman Bold" w:eastAsia="Times New Roman" w:hAnsi="Times New Roman Bold" w:cs="Times New Roman Bold"/>
                <w:b/>
                <w:sz w:val="20"/>
                <w:lang w:eastAsia="zh-CN"/>
              </w:rPr>
              <w:br/>
              <w:t>(degrees)</w:t>
            </w:r>
          </w:p>
        </w:tc>
      </w:tr>
      <w:tr w:rsidR="00455355" w:rsidRPr="00455355" w14:paraId="0EEE6DC9"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hideMark/>
          </w:tcPr>
          <w:p w14:paraId="27B06F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1F</w:t>
            </w:r>
          </w:p>
          <w:p w14:paraId="36B8244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2B</w:t>
            </w:r>
          </w:p>
          <w:p w14:paraId="515565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3B</w:t>
            </w:r>
          </w:p>
          <w:p w14:paraId="541678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4F</w:t>
            </w:r>
          </w:p>
        </w:tc>
        <w:tc>
          <w:tcPr>
            <w:tcW w:w="1984" w:type="dxa"/>
            <w:tcBorders>
              <w:top w:val="single" w:sz="4" w:space="0" w:color="auto"/>
              <w:left w:val="single" w:sz="4" w:space="0" w:color="auto"/>
              <w:bottom w:val="single" w:sz="4" w:space="0" w:color="auto"/>
              <w:right w:val="single" w:sz="4" w:space="0" w:color="auto"/>
            </w:tcBorders>
            <w:hideMark/>
          </w:tcPr>
          <w:p w14:paraId="7D1730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10</w:t>
            </w:r>
          </w:p>
          <w:p w14:paraId="7DA910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59DE54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41646CC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tc>
        <w:tc>
          <w:tcPr>
            <w:tcW w:w="1985" w:type="dxa"/>
            <w:tcBorders>
              <w:top w:val="single" w:sz="4" w:space="0" w:color="auto"/>
              <w:left w:val="single" w:sz="4" w:space="0" w:color="auto"/>
              <w:bottom w:val="single" w:sz="4" w:space="0" w:color="auto"/>
              <w:right w:val="single" w:sz="4" w:space="0" w:color="auto"/>
            </w:tcBorders>
            <w:hideMark/>
          </w:tcPr>
          <w:p w14:paraId="44AF1EDC"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4.5</w:t>
            </w:r>
          </w:p>
          <w:p w14:paraId="0D3FB9B6"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20</w:t>
            </w:r>
          </w:p>
          <w:p w14:paraId="60C44226"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40</w:t>
            </w:r>
          </w:p>
          <w:p w14:paraId="642A8D22"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60</w:t>
            </w:r>
          </w:p>
        </w:tc>
        <w:tc>
          <w:tcPr>
            <w:tcW w:w="1418" w:type="dxa"/>
            <w:tcBorders>
              <w:top w:val="single" w:sz="4" w:space="0" w:color="auto"/>
              <w:left w:val="single" w:sz="4" w:space="0" w:color="auto"/>
              <w:bottom w:val="single" w:sz="4" w:space="0" w:color="auto"/>
              <w:right w:val="single" w:sz="4" w:space="0" w:color="auto"/>
            </w:tcBorders>
            <w:hideMark/>
          </w:tcPr>
          <w:p w14:paraId="4F754F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31.5</w:t>
            </w:r>
          </w:p>
          <w:p w14:paraId="627EA9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p w14:paraId="303914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p w14:paraId="18C4EE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28.5</w:t>
            </w:r>
          </w:p>
        </w:tc>
        <w:tc>
          <w:tcPr>
            <w:tcW w:w="1985" w:type="dxa"/>
            <w:tcBorders>
              <w:top w:val="single" w:sz="4" w:space="0" w:color="auto"/>
              <w:left w:val="single" w:sz="4" w:space="0" w:color="auto"/>
              <w:bottom w:val="single" w:sz="4" w:space="0" w:color="auto"/>
              <w:right w:val="single" w:sz="4" w:space="0" w:color="auto"/>
            </w:tcBorders>
            <w:hideMark/>
          </w:tcPr>
          <w:p w14:paraId="55F6FD6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7F6434C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424A9B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p w14:paraId="4332CC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Times New Roman"/>
                <w:sz w:val="20"/>
                <w:lang w:eastAsia="zh-CN"/>
              </w:rPr>
            </w:pPr>
            <w:r w:rsidRPr="00455355">
              <w:rPr>
                <w:rFonts w:eastAsia="Times New Roman"/>
                <w:sz w:val="20"/>
                <w:lang w:eastAsia="zh-CN"/>
              </w:rPr>
              <w:t>2.2</w:t>
            </w:r>
          </w:p>
        </w:tc>
      </w:tr>
    </w:tbl>
    <w:p w14:paraId="6BF67F20" w14:textId="77777777" w:rsidR="00455355" w:rsidRPr="00455355" w:rsidRDefault="00455355" w:rsidP="00455355">
      <w:pPr>
        <w:tabs>
          <w:tab w:val="clear" w:pos="1134"/>
          <w:tab w:val="clear" w:pos="1871"/>
          <w:tab w:val="clear" w:pos="2268"/>
        </w:tabs>
        <w:spacing w:before="0"/>
        <w:textAlignment w:val="auto"/>
        <w:rPr>
          <w:rFonts w:eastAsia="Times New Roman"/>
          <w:sz w:val="20"/>
          <w:lang w:eastAsia="zh-CN"/>
        </w:rPr>
      </w:pPr>
    </w:p>
    <w:p w14:paraId="6A77D6EC" w14:textId="77777777" w:rsidR="00455355" w:rsidRPr="00455355" w:rsidRDefault="00455355" w:rsidP="00455355">
      <w:pPr>
        <w:textAlignment w:val="auto"/>
        <w:rPr>
          <w:rFonts w:eastAsia="Times New Roman"/>
        </w:rPr>
      </w:pPr>
      <w:r w:rsidRPr="00455355">
        <w:rPr>
          <w:rFonts w:eastAsia="Times New Roman"/>
        </w:rPr>
        <w:t>Configuration 2 elevation coverage is accomplished using two 2.5</w:t>
      </w:r>
      <w:r w:rsidRPr="00455355">
        <w:rPr>
          <w:rFonts w:ascii="Symbol" w:eastAsia="Times New Roman" w:hAnsi="Symbol"/>
        </w:rPr>
        <w:t>°</w:t>
      </w:r>
      <w:r w:rsidRPr="00455355">
        <w:rPr>
          <w:rFonts w:eastAsia="Times New Roman"/>
        </w:rPr>
        <w:t xml:space="preserve"> antennas centred at 0</w:t>
      </w:r>
      <w:r w:rsidRPr="00455355">
        <w:rPr>
          <w:rFonts w:ascii="Symbol" w:eastAsia="Times New Roman" w:hAnsi="Symbol"/>
        </w:rPr>
        <w:t>°</w:t>
      </w:r>
      <w:r w:rsidRPr="00455355">
        <w:rPr>
          <w:rFonts w:eastAsia="Times New Roman"/>
        </w:rPr>
        <w:t xml:space="preserve"> (1F and 2B) and two 10</w:t>
      </w:r>
      <w:r w:rsidRPr="00455355">
        <w:rPr>
          <w:rFonts w:ascii="Symbol" w:eastAsia="Times New Roman" w:hAnsi="Symbol"/>
        </w:rPr>
        <w:t>°</w:t>
      </w:r>
      <w:r w:rsidRPr="00455355">
        <w:rPr>
          <w:rFonts w:eastAsia="Times New Roman"/>
        </w:rPr>
        <w:t xml:space="preserve"> antennas (3B and 4F) centred at 6.25 and 16.25 respectively. Figure 2 presents the composite elevation coverage pattern with all antennas superimposed. Table 2 lists parameters of the search antennas.</w:t>
      </w:r>
    </w:p>
    <w:p w14:paraId="127D15F2" w14:textId="77777777" w:rsidR="00455355" w:rsidRPr="00455355" w:rsidRDefault="00455355" w:rsidP="00455355">
      <w:pPr>
        <w:spacing w:after="600"/>
        <w:textAlignment w:val="auto"/>
        <w:rPr>
          <w:rFonts w:eastAsia="Times New Roman"/>
        </w:rPr>
      </w:pPr>
      <w:r w:rsidRPr="00455355">
        <w:rPr>
          <w:rFonts w:eastAsia="Times New Roman"/>
        </w:rPr>
        <w:t>Azimuth rotation rate is 540</w:t>
      </w:r>
      <w:r w:rsidRPr="00455355">
        <w:rPr>
          <w:rFonts w:ascii="Symbol" w:eastAsia="Times New Roman" w:hAnsi="Symbol"/>
        </w:rPr>
        <w:t>°</w:t>
      </w:r>
      <w:r w:rsidRPr="00455355">
        <w:rPr>
          <w:rFonts w:eastAsia="Times New Roman"/>
        </w:rPr>
        <w:t>/s. On ships with two systems, each radar covers 310</w:t>
      </w:r>
      <w:r w:rsidRPr="00455355">
        <w:rPr>
          <w:rFonts w:ascii="Symbol" w:eastAsia="Times New Roman" w:hAnsi="Symbol"/>
        </w:rPr>
        <w:t>°</w:t>
      </w:r>
      <w:r w:rsidRPr="00455355">
        <w:rPr>
          <w:rFonts w:eastAsia="Times New Roman"/>
        </w:rPr>
        <w:t xml:space="preserve"> of azimuth.</w:t>
      </w:r>
    </w:p>
    <w:p w14:paraId="63BFA234" w14:textId="77777777" w:rsidR="00455355" w:rsidRPr="00455355" w:rsidRDefault="00455355" w:rsidP="00455355">
      <w:pPr>
        <w:spacing w:after="240"/>
        <w:jc w:val="center"/>
        <w:textAlignment w:val="auto"/>
        <w:rPr>
          <w:rFonts w:eastAsia="Times New Roman"/>
          <w:noProof/>
          <w:lang w:eastAsia="zh-CN"/>
        </w:rPr>
      </w:pPr>
      <w:r w:rsidRPr="00455355">
        <w:rPr>
          <w:rFonts w:eastAsia="Times New Roman"/>
          <w:noProof/>
          <w:lang w:eastAsia="zh-CN"/>
        </w:rPr>
        <w:drawing>
          <wp:inline distT="0" distB="0" distL="0" distR="0" wp14:anchorId="3245DC3D" wp14:editId="3D1ECC67">
            <wp:extent cx="4543425" cy="1581150"/>
            <wp:effectExtent l="0" t="0" r="9525"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3425" cy="1581150"/>
                    </a:xfrm>
                    <a:prstGeom prst="rect">
                      <a:avLst/>
                    </a:prstGeom>
                    <a:noFill/>
                    <a:ln>
                      <a:noFill/>
                    </a:ln>
                  </pic:spPr>
                </pic:pic>
              </a:graphicData>
            </a:graphic>
          </wp:inline>
        </w:drawing>
      </w:r>
    </w:p>
    <w:p w14:paraId="49BE950F"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t>TABLE 2</w:t>
      </w:r>
    </w:p>
    <w:p w14:paraId="2F693711"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Search antenna parameters – Configuration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5"/>
        <w:gridCol w:w="1985"/>
        <w:gridCol w:w="1418"/>
        <w:gridCol w:w="1985"/>
      </w:tblGrid>
      <w:tr w:rsidR="00455355" w:rsidRPr="00455355" w14:paraId="6709F30D"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vAlign w:val="center"/>
            <w:hideMark/>
          </w:tcPr>
          <w:p w14:paraId="7272601D"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Antenna</w:t>
            </w:r>
            <w:r w:rsidRPr="00455355">
              <w:rPr>
                <w:rFonts w:ascii="Times New Roman Bold" w:eastAsia="Times New Roman" w:hAnsi="Times New Roman Bold" w:cs="Times New Roman Bold"/>
                <w:b/>
                <w:sz w:val="20"/>
                <w:lang w:eastAsia="zh-CN"/>
              </w:rPr>
              <w:br/>
              <w:t>position</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8DE29AE"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beamwidth</w:t>
            </w:r>
            <w:r w:rsidRPr="00455355">
              <w:rPr>
                <w:rFonts w:ascii="Times New Roman Bold" w:eastAsia="Times New Roman" w:hAnsi="Times New Roman Bold" w:cs="Times New Roman Bold"/>
                <w:b/>
                <w:sz w:val="20"/>
                <w:lang w:eastAsia="zh-CN"/>
              </w:rPr>
              <w:br/>
              <w:t>(degrees)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F1B679"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Elevation beam centre</w:t>
            </w:r>
            <w:r w:rsidRPr="00455355">
              <w:rPr>
                <w:rFonts w:ascii="Times New Roman Bold" w:eastAsia="Times New Roman" w:hAnsi="Times New Roman Bold" w:cs="Times New Roman Bold"/>
                <w:b/>
                <w:sz w:val="20"/>
                <w:lang w:eastAsia="zh-CN"/>
              </w:rPr>
              <w:br/>
              <w:t>(degrees)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F23DFC"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440DA78"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Azimuth</w:t>
            </w:r>
            <w:r w:rsidRPr="00455355">
              <w:rPr>
                <w:rFonts w:ascii="Times New Roman Bold" w:eastAsia="Times New Roman" w:hAnsi="Times New Roman Bold" w:cs="Times New Roman Bold"/>
                <w:b/>
                <w:sz w:val="20"/>
                <w:lang w:eastAsia="zh-CN"/>
              </w:rPr>
              <w:br/>
              <w:t>beamwidth</w:t>
            </w:r>
            <w:r w:rsidRPr="00455355">
              <w:rPr>
                <w:rFonts w:ascii="Times New Roman Bold" w:eastAsia="Times New Roman" w:hAnsi="Times New Roman Bold" w:cs="Times New Roman Bold"/>
                <w:b/>
                <w:sz w:val="20"/>
                <w:lang w:eastAsia="zh-CN"/>
              </w:rPr>
              <w:br/>
              <w:t>(degrees)</w:t>
            </w:r>
          </w:p>
        </w:tc>
      </w:tr>
      <w:tr w:rsidR="00455355" w:rsidRPr="00455355" w14:paraId="31F0B3E2" w14:textId="77777777" w:rsidTr="00455355">
        <w:trPr>
          <w:cantSplit/>
          <w:trHeight w:val="1214"/>
        </w:trPr>
        <w:tc>
          <w:tcPr>
            <w:tcW w:w="1701" w:type="dxa"/>
            <w:tcBorders>
              <w:top w:val="single" w:sz="4" w:space="0" w:color="auto"/>
              <w:left w:val="single" w:sz="4" w:space="0" w:color="auto"/>
              <w:bottom w:val="single" w:sz="4" w:space="0" w:color="auto"/>
              <w:right w:val="single" w:sz="4" w:space="0" w:color="auto"/>
            </w:tcBorders>
            <w:hideMark/>
          </w:tcPr>
          <w:p w14:paraId="03BE22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1F</w:t>
            </w:r>
          </w:p>
          <w:p w14:paraId="3031D3C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2B</w:t>
            </w:r>
          </w:p>
          <w:p w14:paraId="0295E19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3B</w:t>
            </w:r>
          </w:p>
          <w:p w14:paraId="4AFD34F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4F</w:t>
            </w:r>
          </w:p>
        </w:tc>
        <w:tc>
          <w:tcPr>
            <w:tcW w:w="1985" w:type="dxa"/>
            <w:tcBorders>
              <w:top w:val="single" w:sz="4" w:space="0" w:color="auto"/>
              <w:left w:val="single" w:sz="4" w:space="0" w:color="auto"/>
              <w:bottom w:val="single" w:sz="4" w:space="0" w:color="auto"/>
              <w:right w:val="single" w:sz="4" w:space="0" w:color="auto"/>
            </w:tcBorders>
            <w:hideMark/>
          </w:tcPr>
          <w:p w14:paraId="6EE54437"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p w14:paraId="6C76DF13"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p w14:paraId="2758C7BA"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p w14:paraId="13F2ECBC"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tc>
        <w:tc>
          <w:tcPr>
            <w:tcW w:w="1985" w:type="dxa"/>
            <w:tcBorders>
              <w:top w:val="single" w:sz="4" w:space="0" w:color="auto"/>
              <w:left w:val="single" w:sz="4" w:space="0" w:color="auto"/>
              <w:bottom w:val="single" w:sz="4" w:space="0" w:color="auto"/>
              <w:right w:val="single" w:sz="4" w:space="0" w:color="auto"/>
            </w:tcBorders>
            <w:hideMark/>
          </w:tcPr>
          <w:p w14:paraId="6970AAAE"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p w14:paraId="2250D2DE"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p w14:paraId="11B65994"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6.25</w:t>
            </w:r>
          </w:p>
          <w:p w14:paraId="1B974ED2" w14:textId="77777777" w:rsidR="00455355" w:rsidRPr="00455355" w:rsidRDefault="00455355" w:rsidP="00455355">
            <w:pPr>
              <w:tabs>
                <w:tab w:val="clear" w:pos="1134"/>
                <w:tab w:val="decimal" w:pos="964"/>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16.25</w:t>
            </w:r>
          </w:p>
        </w:tc>
        <w:tc>
          <w:tcPr>
            <w:tcW w:w="1418" w:type="dxa"/>
            <w:tcBorders>
              <w:top w:val="single" w:sz="4" w:space="0" w:color="auto"/>
              <w:left w:val="single" w:sz="4" w:space="0" w:color="auto"/>
              <w:bottom w:val="single" w:sz="4" w:space="0" w:color="auto"/>
              <w:right w:val="single" w:sz="4" w:space="0" w:color="auto"/>
            </w:tcBorders>
            <w:hideMark/>
          </w:tcPr>
          <w:p w14:paraId="16B78F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p w14:paraId="1B1395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p w14:paraId="59627D5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p w14:paraId="326E7A5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tc>
        <w:tc>
          <w:tcPr>
            <w:tcW w:w="1985" w:type="dxa"/>
            <w:tcBorders>
              <w:top w:val="single" w:sz="4" w:space="0" w:color="auto"/>
              <w:left w:val="single" w:sz="4" w:space="0" w:color="auto"/>
              <w:bottom w:val="single" w:sz="4" w:space="0" w:color="auto"/>
              <w:right w:val="single" w:sz="4" w:space="0" w:color="auto"/>
            </w:tcBorders>
            <w:hideMark/>
          </w:tcPr>
          <w:p w14:paraId="53586DB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0275E6F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002A514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p w14:paraId="727C9F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2.2</w:t>
            </w:r>
          </w:p>
        </w:tc>
      </w:tr>
    </w:tbl>
    <w:p w14:paraId="7A31B01A" w14:textId="77777777" w:rsidR="00455355" w:rsidRPr="00455355" w:rsidRDefault="00455355" w:rsidP="00455355">
      <w:pPr>
        <w:tabs>
          <w:tab w:val="clear" w:pos="1134"/>
          <w:tab w:val="clear" w:pos="1871"/>
          <w:tab w:val="clear" w:pos="2268"/>
        </w:tabs>
        <w:spacing w:before="0"/>
        <w:textAlignment w:val="auto"/>
        <w:rPr>
          <w:rFonts w:eastAsia="Times New Roman"/>
          <w:sz w:val="20"/>
          <w:lang w:eastAsia="zh-CN"/>
        </w:rPr>
      </w:pPr>
    </w:p>
    <w:p w14:paraId="5F3DCED4" w14:textId="77777777" w:rsidR="00455355" w:rsidRPr="00455355" w:rsidRDefault="00455355" w:rsidP="00455355">
      <w:pPr>
        <w:keepNext/>
        <w:spacing w:before="560" w:after="120"/>
        <w:jc w:val="center"/>
        <w:textAlignment w:val="auto"/>
        <w:rPr>
          <w:rFonts w:eastAsia="Times New Roman"/>
          <w:caps/>
          <w:sz w:val="20"/>
        </w:rPr>
      </w:pPr>
      <w:r w:rsidRPr="00455355">
        <w:rPr>
          <w:rFonts w:eastAsia="Times New Roman"/>
          <w:caps/>
          <w:sz w:val="20"/>
        </w:rPr>
        <w:t>TABLE 3</w:t>
      </w:r>
    </w:p>
    <w:p w14:paraId="61347EBE" w14:textId="77777777" w:rsidR="00455355" w:rsidRPr="00455355" w:rsidRDefault="00455355" w:rsidP="00455355">
      <w:pPr>
        <w:keepNext/>
        <w:keepLines/>
        <w:spacing w:before="0" w:after="120"/>
        <w:jc w:val="center"/>
        <w:textAlignment w:val="auto"/>
        <w:rPr>
          <w:rFonts w:ascii="Times New Roman Bold" w:eastAsia="Times New Roman" w:hAnsi="Times New Roman Bold"/>
          <w:b/>
          <w:sz w:val="20"/>
        </w:rPr>
      </w:pPr>
      <w:r w:rsidRPr="00455355">
        <w:rPr>
          <w:rFonts w:ascii="Times New Roman Bold" w:eastAsia="Times New Roman" w:hAnsi="Times New Roman Bold"/>
          <w:b/>
          <w:sz w:val="20"/>
        </w:rPr>
        <w:t>Radar antenna off-axis g</w:t>
      </w:r>
      <w:r w:rsidRPr="00455355">
        <w:rPr>
          <w:rFonts w:ascii="Times New Roman Bold" w:eastAsia="Times New Roman" w:hAnsi="Times New Roman Bold"/>
          <w:sz w:val="20"/>
        </w:rPr>
        <w:t>a</w:t>
      </w:r>
      <w:r w:rsidRPr="00455355">
        <w:rPr>
          <w:rFonts w:ascii="Times New Roman Bold" w:eastAsia="Times New Roman" w:hAnsi="Times New Roman Bold"/>
          <w:b/>
          <w:sz w:val="20"/>
        </w:rPr>
        <w:t>in in azimuth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2"/>
      </w:tblGrid>
      <w:tr w:rsidR="00455355" w:rsidRPr="00455355" w14:paraId="12FADF3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5EF3629"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Off-axis angle</w:t>
            </w:r>
            <w:r w:rsidRPr="00455355">
              <w:rPr>
                <w:rFonts w:ascii="Times New Roman Bold" w:eastAsia="Times New Roman" w:hAnsi="Times New Roman Bold" w:cs="Times New Roman Bold"/>
                <w:b/>
                <w:sz w:val="20"/>
                <w:lang w:eastAsia="zh-CN"/>
              </w:rPr>
              <w:br/>
              <w:t>(degrees)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4FD956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Configuration 1 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F58F6A4" w14:textId="77777777" w:rsidR="00455355" w:rsidRPr="00455355" w:rsidRDefault="00455355" w:rsidP="00455355">
            <w:pPr>
              <w:keepNext/>
              <w:spacing w:before="80" w:after="80"/>
              <w:jc w:val="center"/>
              <w:textAlignment w:val="auto"/>
              <w:rPr>
                <w:rFonts w:ascii="Times New Roman Bold" w:eastAsia="Times New Roman" w:hAnsi="Times New Roman Bold" w:cs="Times New Roman Bold"/>
                <w:b/>
                <w:sz w:val="20"/>
                <w:lang w:eastAsia="zh-CN"/>
              </w:rPr>
            </w:pPr>
            <w:r w:rsidRPr="00455355">
              <w:rPr>
                <w:rFonts w:ascii="Times New Roman Bold" w:eastAsia="Times New Roman" w:hAnsi="Times New Roman Bold" w:cs="Times New Roman Bold"/>
                <w:b/>
                <w:sz w:val="20"/>
                <w:lang w:eastAsia="zh-CN"/>
              </w:rPr>
              <w:t>Configuration 2 gain</w:t>
            </w:r>
            <w:r w:rsidRPr="00455355">
              <w:rPr>
                <w:rFonts w:ascii="Times New Roman Bold" w:eastAsia="Times New Roman" w:hAnsi="Times New Roman Bold" w:cs="Times New Roman Bold"/>
                <w:b/>
                <w:sz w:val="20"/>
                <w:lang w:eastAsia="zh-CN"/>
              </w:rPr>
              <w:br/>
              <w:t>(</w:t>
            </w:r>
            <w:proofErr w:type="spellStart"/>
            <w:r w:rsidRPr="00455355">
              <w:rPr>
                <w:rFonts w:ascii="Times New Roman Bold" w:eastAsia="Times New Roman" w:hAnsi="Times New Roman Bold" w:cs="Times New Roman Bold"/>
                <w:b/>
                <w:sz w:val="20"/>
                <w:lang w:eastAsia="zh-CN"/>
              </w:rPr>
              <w:t>dBi</w:t>
            </w:r>
            <w:proofErr w:type="spellEnd"/>
            <w:r w:rsidRPr="00455355">
              <w:rPr>
                <w:rFonts w:ascii="Times New Roman Bold" w:eastAsia="Times New Roman" w:hAnsi="Times New Roman Bold" w:cs="Times New Roman Bold"/>
                <w:b/>
                <w:sz w:val="20"/>
                <w:lang w:eastAsia="zh-CN"/>
              </w:rPr>
              <w:t>)</w:t>
            </w:r>
          </w:p>
        </w:tc>
      </w:tr>
      <w:tr w:rsidR="00455355" w:rsidRPr="00455355" w14:paraId="0AF6D7C0"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D51777A"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–180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6155E3"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628EC1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181779A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ABF919B"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lastRenderedPageBreak/>
              <w:t>–10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241AB4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C54463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6E4097DA"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57A23622"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–9.5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03A0F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7435C80"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r>
      <w:tr w:rsidR="00455355" w:rsidRPr="00455355" w14:paraId="2783C9B9"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F0E820D"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A0104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9E432C"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14</w:t>
            </w:r>
          </w:p>
        </w:tc>
      </w:tr>
      <w:tr w:rsidR="00455355" w:rsidRPr="00455355" w14:paraId="0422406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05DE96C7"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4AF83B"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23.7</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221C22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29.7</w:t>
            </w:r>
          </w:p>
        </w:tc>
      </w:tr>
      <w:tr w:rsidR="00455355" w:rsidRPr="00455355" w14:paraId="7C13DEB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310CF739"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7516B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BF4DEC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30</w:t>
            </w:r>
          </w:p>
        </w:tc>
      </w:tr>
      <w:tr w:rsidR="00455355" w:rsidRPr="00455355" w14:paraId="3BA304C9"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2153417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203FE6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26.9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436C6A"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32.9</w:t>
            </w:r>
          </w:p>
        </w:tc>
      </w:tr>
      <w:tr w:rsidR="00455355" w:rsidRPr="00455355" w14:paraId="3E3B657C"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77FB6A88"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332E99B"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3389F1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35.2</w:t>
            </w:r>
          </w:p>
        </w:tc>
      </w:tr>
      <w:tr w:rsidR="00455355" w:rsidRPr="00455355" w14:paraId="182C7FF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07B11EC4"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F5FB14"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7ADF8B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37.2</w:t>
            </w:r>
          </w:p>
        </w:tc>
      </w:tr>
      <w:tr w:rsidR="00455355" w:rsidRPr="00455355" w14:paraId="0AE6960E"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7E370D7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0D4290"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4BF532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37.5</w:t>
            </w:r>
          </w:p>
        </w:tc>
      </w:tr>
      <w:tr w:rsidR="00455355" w:rsidRPr="00455355" w14:paraId="24B4D74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B174D1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7F60396"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31.2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3F47839"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37.2</w:t>
            </w:r>
          </w:p>
        </w:tc>
      </w:tr>
      <w:tr w:rsidR="00455355" w:rsidRPr="00455355" w14:paraId="02F0B29C"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8B4B8CE"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8229F23"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3FD58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35.2</w:t>
            </w:r>
          </w:p>
        </w:tc>
      </w:tr>
      <w:tr w:rsidR="00455355" w:rsidRPr="00455355" w14:paraId="30B80F40"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6700AE1C"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024652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26.9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F49791D"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32.9</w:t>
            </w:r>
          </w:p>
        </w:tc>
      </w:tr>
      <w:tr w:rsidR="00455355" w:rsidRPr="00455355" w14:paraId="44352F4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202DC931"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78C267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6AC1F2E"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30</w:t>
            </w:r>
          </w:p>
        </w:tc>
      </w:tr>
      <w:tr w:rsidR="00455355" w:rsidRPr="00455355" w14:paraId="21E7CD1A"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4762C115"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2960EC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23.7</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1C0F0E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29.7</w:t>
            </w:r>
          </w:p>
        </w:tc>
      </w:tr>
      <w:tr w:rsidR="00455355" w:rsidRPr="00455355" w14:paraId="021FF3B4"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54B434D6"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4.5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05BE02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FB29C3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14</w:t>
            </w:r>
          </w:p>
        </w:tc>
      </w:tr>
      <w:tr w:rsidR="00455355" w:rsidRPr="00455355" w14:paraId="4CD158A2"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1ED4EE79"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9.5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9CD66A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7E73B0F"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8</w:t>
            </w:r>
          </w:p>
        </w:tc>
      </w:tr>
      <w:tr w:rsidR="00455355" w:rsidRPr="00455355" w14:paraId="4BE34A6F"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164222CF"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23E1E85"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4257417"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r w:rsidR="00455355" w:rsidRPr="00455355" w14:paraId="4E4331DE" w14:textId="77777777" w:rsidTr="00455355">
        <w:tc>
          <w:tcPr>
            <w:tcW w:w="2552" w:type="dxa"/>
            <w:tcBorders>
              <w:top w:val="single" w:sz="4" w:space="0" w:color="auto"/>
              <w:left w:val="single" w:sz="4" w:space="0" w:color="auto"/>
              <w:bottom w:val="single" w:sz="4" w:space="0" w:color="auto"/>
              <w:right w:val="single" w:sz="4" w:space="0" w:color="auto"/>
            </w:tcBorders>
            <w:vAlign w:val="center"/>
            <w:hideMark/>
          </w:tcPr>
          <w:p w14:paraId="69AB5804" w14:textId="77777777" w:rsidR="00455355" w:rsidRPr="00455355" w:rsidRDefault="00455355" w:rsidP="00455355">
            <w:pPr>
              <w:tabs>
                <w:tab w:val="clear" w:pos="1134"/>
                <w:tab w:val="decimal" w:pos="136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180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D5C8D88"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2AE92D2" w14:textId="77777777" w:rsidR="00455355" w:rsidRPr="00455355" w:rsidRDefault="00455355" w:rsidP="00455355">
            <w:pPr>
              <w:tabs>
                <w:tab w:val="clear" w:pos="1134"/>
                <w:tab w:val="decimal" w:pos="1191"/>
                <w:tab w:val="left" w:pos="1985"/>
                <w:tab w:val="left" w:pos="2552"/>
                <w:tab w:val="left" w:pos="2835"/>
                <w:tab w:val="left" w:pos="3119"/>
                <w:tab w:val="left" w:pos="3402"/>
                <w:tab w:val="left" w:pos="3686"/>
                <w:tab w:val="left" w:pos="3969"/>
              </w:tabs>
              <w:spacing w:before="20" w:after="20"/>
              <w:jc w:val="center"/>
              <w:textAlignment w:val="auto"/>
              <w:rPr>
                <w:rFonts w:eastAsia="Times New Roman"/>
                <w:sz w:val="20"/>
                <w:lang w:eastAsia="zh-CN"/>
              </w:rPr>
            </w:pPr>
            <w:r w:rsidRPr="00455355">
              <w:rPr>
                <w:rFonts w:eastAsia="Times New Roman"/>
                <w:sz w:val="20"/>
                <w:lang w:eastAsia="zh-CN"/>
              </w:rPr>
              <w:t>0</w:t>
            </w:r>
          </w:p>
        </w:tc>
      </w:tr>
    </w:tbl>
    <w:p w14:paraId="02DCF89B" w14:textId="77777777" w:rsidR="00455355" w:rsidRPr="00455355" w:rsidRDefault="00455355" w:rsidP="00455355">
      <w:pPr>
        <w:tabs>
          <w:tab w:val="clear" w:pos="1134"/>
          <w:tab w:val="clear" w:pos="1871"/>
          <w:tab w:val="clear" w:pos="2268"/>
        </w:tabs>
        <w:spacing w:before="240"/>
        <w:textAlignment w:val="auto"/>
        <w:rPr>
          <w:rFonts w:eastAsia="Times New Roman"/>
          <w:sz w:val="20"/>
          <w:lang w:eastAsia="zh-CN"/>
        </w:rPr>
      </w:pPr>
    </w:p>
    <w:p w14:paraId="7239F572" w14:textId="77777777" w:rsidR="00455355" w:rsidRPr="00455355" w:rsidRDefault="00455355" w:rsidP="00455355">
      <w:pPr>
        <w:keepNext/>
        <w:keepLines/>
        <w:spacing w:before="480"/>
        <w:jc w:val="center"/>
        <w:textAlignment w:val="auto"/>
        <w:rPr>
          <w:rFonts w:eastAsia="Times New Roman"/>
          <w:caps/>
          <w:sz w:val="20"/>
        </w:rPr>
      </w:pPr>
      <w:r w:rsidRPr="00455355">
        <w:rPr>
          <w:rFonts w:eastAsia="Times New Roman"/>
          <w:caps/>
          <w:noProof/>
          <w:sz w:val="20"/>
        </w:rPr>
        <w:drawing>
          <wp:inline distT="0" distB="0" distL="0" distR="0" wp14:anchorId="619466C1" wp14:editId="1536E411">
            <wp:extent cx="4791075" cy="3848100"/>
            <wp:effectExtent l="0" t="0" r="9525"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91075" cy="3848100"/>
                    </a:xfrm>
                    <a:prstGeom prst="rect">
                      <a:avLst/>
                    </a:prstGeom>
                    <a:noFill/>
                    <a:ln>
                      <a:noFill/>
                    </a:ln>
                  </pic:spPr>
                </pic:pic>
              </a:graphicData>
            </a:graphic>
          </wp:inline>
        </w:drawing>
      </w:r>
    </w:p>
    <w:p w14:paraId="348A1DE3" w14:textId="77777777" w:rsidR="00455355" w:rsidRPr="00455355" w:rsidRDefault="00455355">
      <w:pPr>
        <w:keepNext/>
        <w:keepLines/>
        <w:tabs>
          <w:tab w:val="clear" w:pos="1134"/>
        </w:tabs>
        <w:spacing w:before="200"/>
        <w:ind w:left="1134" w:hanging="1134"/>
        <w:textAlignment w:val="auto"/>
        <w:outlineLvl w:val="3"/>
        <w:rPr>
          <w:rFonts w:eastAsia="Times New Roman"/>
          <w:b/>
        </w:rPr>
        <w:pPrChange w:id="115" w:author="Unknown" w:date="2025-08-11T16:03:00Z">
          <w:pPr>
            <w:pStyle w:val="Heading3"/>
            <w:spacing w:before="0"/>
          </w:pPr>
        </w:pPrChange>
      </w:pPr>
      <w:ins w:id="116" w:author="Auteur">
        <w:r w:rsidRPr="00455355">
          <w:rPr>
            <w:rFonts w:eastAsia="Times New Roman"/>
            <w:b/>
          </w:rPr>
          <w:t>2</w:t>
        </w:r>
      </w:ins>
      <w:del w:id="117" w:author="Auteur">
        <w:r w:rsidRPr="00455355">
          <w:rPr>
            <w:rFonts w:eastAsia="Times New Roman"/>
            <w:b/>
          </w:rPr>
          <w:delText>3.3</w:delText>
        </w:r>
      </w:del>
      <w:r w:rsidRPr="00455355">
        <w:rPr>
          <w:rFonts w:eastAsia="Times New Roman"/>
          <w:b/>
        </w:rPr>
        <w:t>.2</w:t>
      </w:r>
      <w:ins w:id="118" w:author="Auteur">
        <w:r w:rsidRPr="00455355">
          <w:rPr>
            <w:rFonts w:eastAsia="Times New Roman"/>
            <w:b/>
          </w:rPr>
          <w:t>.3.2</w:t>
        </w:r>
      </w:ins>
      <w:r w:rsidRPr="00455355">
        <w:rPr>
          <w:rFonts w:eastAsia="Times New Roman"/>
          <w:b/>
        </w:rPr>
        <w:tab/>
        <w:t>Track antenna</w:t>
      </w:r>
    </w:p>
    <w:p w14:paraId="31A9679B" w14:textId="77777777" w:rsidR="00455355" w:rsidRPr="00455355" w:rsidRDefault="00455355" w:rsidP="00455355">
      <w:pPr>
        <w:textAlignment w:val="auto"/>
        <w:rPr>
          <w:rFonts w:eastAsia="Times New Roman"/>
        </w:rPr>
      </w:pPr>
      <w:r w:rsidRPr="00455355">
        <w:rPr>
          <w:rFonts w:eastAsia="Times New Roman"/>
        </w:rPr>
        <w:t xml:space="preserve">The track antenna is a </w:t>
      </w:r>
      <w:proofErr w:type="spellStart"/>
      <w:r w:rsidRPr="00455355">
        <w:rPr>
          <w:rFonts w:eastAsia="Times New Roman"/>
        </w:rPr>
        <w:t>monopulse</w:t>
      </w:r>
      <w:proofErr w:type="spellEnd"/>
      <w:r w:rsidRPr="00455355">
        <w:rPr>
          <w:rFonts w:eastAsia="Times New Roman"/>
        </w:rPr>
        <w:t xml:space="preserve"> four-horn fed parabolic dish segment with elevation beamwidth of 1.2</w:t>
      </w:r>
      <w:r w:rsidRPr="00455355">
        <w:rPr>
          <w:rFonts w:ascii="Symbol" w:eastAsia="Times New Roman" w:hAnsi="Symbol"/>
        </w:rPr>
        <w:t>°</w:t>
      </w:r>
      <w:r w:rsidRPr="00455355">
        <w:rPr>
          <w:rFonts w:eastAsia="Times New Roman"/>
        </w:rPr>
        <w:t xml:space="preserve"> and azimuth beamwidth of 2.4</w:t>
      </w:r>
      <w:r w:rsidRPr="00455355">
        <w:rPr>
          <w:rFonts w:ascii="Symbol" w:eastAsia="Times New Roman" w:hAnsi="Symbol"/>
        </w:rPr>
        <w:t>°</w:t>
      </w:r>
      <w:r w:rsidRPr="00455355">
        <w:rPr>
          <w:rFonts w:eastAsia="Times New Roman"/>
        </w:rPr>
        <w:t xml:space="preserve">; gain is 38.5 </w:t>
      </w:r>
      <w:proofErr w:type="spellStart"/>
      <w:r w:rsidRPr="00455355">
        <w:rPr>
          <w:rFonts w:eastAsia="Times New Roman"/>
        </w:rPr>
        <w:t>dBi</w:t>
      </w:r>
      <w:proofErr w:type="spellEnd"/>
      <w:r w:rsidRPr="00455355">
        <w:rPr>
          <w:rFonts w:eastAsia="Times New Roman"/>
        </w:rPr>
        <w:t xml:space="preserve"> and side lobe levels are more than 20 dB below the main lobe. When designated to acquire a target, the antenna executes a limited size raster pattern and goes into track when the target is detected.</w:t>
      </w:r>
    </w:p>
    <w:p w14:paraId="4AF86C7D"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19" w:author="Unknown" w:date="2025-08-11T16:03:00Z">
          <w:pPr>
            <w:pStyle w:val="Heading2"/>
            <w:spacing w:before="0"/>
          </w:pPr>
        </w:pPrChange>
      </w:pPr>
      <w:ins w:id="120" w:author="Auteur">
        <w:r w:rsidRPr="00455355">
          <w:rPr>
            <w:rFonts w:eastAsia="Times New Roman"/>
            <w:b/>
          </w:rPr>
          <w:lastRenderedPageBreak/>
          <w:t>2.2</w:t>
        </w:r>
      </w:ins>
      <w:del w:id="121" w:author="Auteur">
        <w:r w:rsidRPr="00455355">
          <w:rPr>
            <w:rFonts w:eastAsia="Times New Roman"/>
            <w:b/>
          </w:rPr>
          <w:delText>3</w:delText>
        </w:r>
      </w:del>
      <w:r w:rsidRPr="00455355">
        <w:rPr>
          <w:rFonts w:eastAsia="Times New Roman"/>
          <w:b/>
        </w:rPr>
        <w:t>.4</w:t>
      </w:r>
      <w:r w:rsidRPr="00455355">
        <w:rPr>
          <w:rFonts w:eastAsia="Times New Roman"/>
          <w:b/>
        </w:rPr>
        <w:tab/>
      </w:r>
      <w:del w:id="122" w:author="Auteur">
        <w:r w:rsidRPr="00455355">
          <w:rPr>
            <w:rFonts w:eastAsia="Times New Roman"/>
            <w:b/>
          </w:rPr>
          <w:delText>Planned r</w:delText>
        </w:r>
      </w:del>
      <w:ins w:id="123" w:author="Auteur">
        <w:r w:rsidRPr="00455355">
          <w:rPr>
            <w:rFonts w:eastAsia="Times New Roman"/>
            <w:b/>
          </w:rPr>
          <w:t>R</w:t>
        </w:r>
      </w:ins>
      <w:r w:rsidRPr="00455355">
        <w:rPr>
          <w:rFonts w:eastAsia="Times New Roman"/>
          <w:b/>
        </w:rPr>
        <w:t>adiolocation system modifications</w:t>
      </w:r>
    </w:p>
    <w:p w14:paraId="3766E6AE" w14:textId="77777777" w:rsidR="00455355" w:rsidRPr="00455355" w:rsidRDefault="00455355" w:rsidP="00455355">
      <w:pPr>
        <w:textAlignment w:val="auto"/>
        <w:rPr>
          <w:rFonts w:eastAsia="Times New Roman"/>
        </w:rPr>
      </w:pPr>
      <w:r w:rsidRPr="00455355">
        <w:rPr>
          <w:rFonts w:eastAsia="Times New Roman"/>
        </w:rPr>
        <w:t xml:space="preserve">Radar detection of objects at low-elevation angles is being improved by increasing antenna gain on the horizon using existing search waveforms. Increased </w:t>
      </w:r>
      <w:proofErr w:type="spellStart"/>
      <w:r w:rsidRPr="00455355">
        <w:rPr>
          <w:rFonts w:eastAsia="Times New Roman"/>
        </w:rPr>
        <w:t>e.i.r.p</w:t>
      </w:r>
      <w:proofErr w:type="spellEnd"/>
      <w:r w:rsidRPr="00455355">
        <w:rPr>
          <w:rFonts w:eastAsia="Times New Roman"/>
        </w:rPr>
        <w:t>. levels will be transmitted with the scan beam centred on the horizon as follows:</w:t>
      </w:r>
    </w:p>
    <w:p w14:paraId="01AC70F0" w14:textId="77777777" w:rsidR="00455355" w:rsidRPr="00455355" w:rsidRDefault="00455355" w:rsidP="00455355">
      <w:pPr>
        <w:tabs>
          <w:tab w:val="clear" w:pos="1871"/>
          <w:tab w:val="clear" w:pos="2268"/>
          <w:tab w:val="center" w:pos="4820"/>
          <w:tab w:val="right" w:pos="9639"/>
        </w:tabs>
        <w:textAlignment w:val="auto"/>
        <w:rPr>
          <w:rFonts w:eastAsia="Times New Roman"/>
        </w:rPr>
      </w:pPr>
      <w:r w:rsidRPr="00455355">
        <w:rPr>
          <w:rFonts w:eastAsia="Times New Roman"/>
        </w:rPr>
        <w:tab/>
        <w:t xml:space="preserve">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&lt;</w:t>
      </w:r>
      <w:r w:rsidRPr="00455355">
        <w:rPr>
          <w:rFonts w:eastAsia="Times New Roman"/>
        </w:rPr>
        <w:t xml:space="preserve"> 2</w:t>
      </w:r>
      <w:r w:rsidRPr="00455355">
        <w:rPr>
          <w:rFonts w:ascii="Symbol" w:eastAsia="Times New Roman" w:hAnsi="Symbol"/>
        </w:rPr>
        <w:t>°</w:t>
      </w:r>
      <w:r w:rsidRPr="00455355">
        <w:rPr>
          <w:rFonts w:eastAsia="Times New Roman"/>
        </w:rPr>
        <w:t xml:space="preserve"> elevation </w:t>
      </w:r>
      <w:r w:rsidRPr="00455355">
        <w:rPr>
          <w:rFonts w:ascii="Symbol" w:eastAsia="Times New Roman" w:hAnsi="Symbol"/>
        </w:rPr>
        <w:t>=</w:t>
      </w:r>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64 </w:t>
      </w:r>
      <w:proofErr w:type="spellStart"/>
      <w:r w:rsidRPr="00455355">
        <w:rPr>
          <w:rFonts w:eastAsia="Times New Roman"/>
        </w:rPr>
        <w:t>dBW</w:t>
      </w:r>
      <w:proofErr w:type="spellEnd"/>
      <w:r w:rsidRPr="00455355">
        <w:rPr>
          <w:rFonts w:eastAsia="Times New Roman"/>
        </w:rPr>
        <w:t xml:space="preserve"> (search mode)</w:t>
      </w:r>
    </w:p>
    <w:p w14:paraId="4F7564DA" w14:textId="77777777" w:rsidR="00455355" w:rsidRPr="00455355" w:rsidRDefault="00455355" w:rsidP="00455355">
      <w:pPr>
        <w:tabs>
          <w:tab w:val="clear" w:pos="1871"/>
          <w:tab w:val="clear" w:pos="2268"/>
          <w:tab w:val="center" w:pos="4820"/>
          <w:tab w:val="right" w:pos="9639"/>
        </w:tabs>
        <w:textAlignment w:val="auto"/>
        <w:rPr>
          <w:rFonts w:eastAsia="Times New Roman"/>
          <w:caps/>
        </w:rPr>
      </w:pPr>
      <w:r w:rsidRPr="00455355">
        <w:rPr>
          <w:rFonts w:eastAsia="Times New Roman"/>
        </w:rPr>
        <w:tab/>
        <w:t xml:space="preserve">Peak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&gt;</w:t>
      </w:r>
      <w:r w:rsidRPr="00455355">
        <w:rPr>
          <w:rFonts w:eastAsia="Times New Roman"/>
        </w:rPr>
        <w:t xml:space="preserve"> 2</w:t>
      </w:r>
      <w:r w:rsidRPr="00455355">
        <w:rPr>
          <w:rFonts w:ascii="Symbol" w:eastAsia="Times New Roman" w:hAnsi="Symbol"/>
        </w:rPr>
        <w:t>°</w:t>
      </w:r>
      <w:r w:rsidRPr="00455355">
        <w:rPr>
          <w:rFonts w:eastAsia="Times New Roman"/>
        </w:rPr>
        <w:t xml:space="preserve"> elevation </w:t>
      </w:r>
      <w:r w:rsidRPr="00455355">
        <w:rPr>
          <w:rFonts w:ascii="Symbol" w:eastAsia="Times New Roman" w:hAnsi="Symbol"/>
        </w:rPr>
        <w:t>=</w:t>
      </w:r>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average </w:t>
      </w:r>
      <w:proofErr w:type="spellStart"/>
      <w:r w:rsidRPr="00455355">
        <w:rPr>
          <w:rFonts w:eastAsia="Times New Roman"/>
        </w:rPr>
        <w:t>e.i.r.p</w:t>
      </w:r>
      <w:proofErr w:type="spellEnd"/>
      <w:r w:rsidRPr="00455355">
        <w:rPr>
          <w:rFonts w:eastAsia="Times New Roman"/>
        </w:rPr>
        <w:t xml:space="preserve">. </w:t>
      </w:r>
      <w:r w:rsidRPr="00455355">
        <w:rPr>
          <w:rFonts w:ascii="Symbol" w:eastAsia="Times New Roman" w:hAnsi="Symbol"/>
        </w:rPr>
        <w:t>=</w:t>
      </w:r>
      <w:r w:rsidRPr="00455355">
        <w:rPr>
          <w:rFonts w:eastAsia="Times New Roman"/>
        </w:rPr>
        <w:t xml:space="preserve"> 59 </w:t>
      </w:r>
      <w:proofErr w:type="spellStart"/>
      <w:r w:rsidRPr="00455355">
        <w:rPr>
          <w:rFonts w:eastAsia="Times New Roman"/>
        </w:rPr>
        <w:t>dBW</w:t>
      </w:r>
      <w:proofErr w:type="spellEnd"/>
      <w:r w:rsidRPr="00455355">
        <w:rPr>
          <w:rFonts w:eastAsia="Times New Roman"/>
        </w:rPr>
        <w:t xml:space="preserve"> (track mode).</w:t>
      </w:r>
    </w:p>
    <w:p w14:paraId="65AAEBD7" w14:textId="77777777" w:rsidR="00455355" w:rsidRPr="00455355" w:rsidRDefault="00455355" w:rsidP="00455355">
      <w:pPr>
        <w:textAlignment w:val="auto"/>
        <w:rPr>
          <w:rFonts w:eastAsia="Times New Roman"/>
        </w:rPr>
      </w:pPr>
      <w:r w:rsidRPr="00455355">
        <w:rPr>
          <w:rFonts w:eastAsia="Times New Roman"/>
        </w:rPr>
        <w:t>The modified search antenna aperture is identical to the existing track antenna aperture. The modified search antenna is only used below 2</w:t>
      </w:r>
      <w:r w:rsidRPr="00455355">
        <w:rPr>
          <w:rFonts w:ascii="Symbol" w:eastAsia="Times New Roman" w:hAnsi="Symbol"/>
        </w:rPr>
        <w:t>°</w:t>
      </w:r>
      <w:r w:rsidRPr="00455355">
        <w:rPr>
          <w:rFonts w:eastAsia="Times New Roman"/>
        </w:rPr>
        <w:t xml:space="preserve"> elevation. </w:t>
      </w:r>
      <w:del w:id="124" w:author="Auteur">
        <w:r w:rsidRPr="00455355">
          <w:rPr>
            <w:rFonts w:eastAsia="Times New Roman"/>
          </w:rPr>
          <w:delText>In today’s system, t</w:delText>
        </w:r>
      </w:del>
      <w:ins w:id="125" w:author="Auteur">
        <w:r w:rsidRPr="00455355">
          <w:rPr>
            <w:rFonts w:eastAsia="Times New Roman"/>
          </w:rPr>
          <w:t>T</w:t>
        </w:r>
      </w:ins>
      <w:r w:rsidRPr="00455355">
        <w:rPr>
          <w:rFonts w:eastAsia="Times New Roman"/>
        </w:rPr>
        <w:t xml:space="preserve">he </w:t>
      </w:r>
      <w:ins w:id="126" w:author="Auteur">
        <w:r w:rsidRPr="00455355">
          <w:rPr>
            <w:rFonts w:eastAsia="Times New Roman"/>
          </w:rPr>
          <w:t xml:space="preserve">original </w:t>
        </w:r>
      </w:ins>
      <w:r w:rsidRPr="00455355">
        <w:rPr>
          <w:rFonts w:eastAsia="Times New Roman"/>
        </w:rPr>
        <w:t xml:space="preserve">track antenna is the source of the maximum peak and average </w:t>
      </w:r>
      <w:proofErr w:type="spellStart"/>
      <w:r w:rsidRPr="00455355">
        <w:rPr>
          <w:rFonts w:eastAsia="Times New Roman"/>
        </w:rPr>
        <w:t>e.i.r.p</w:t>
      </w:r>
      <w:proofErr w:type="spellEnd"/>
      <w:r w:rsidRPr="00455355">
        <w:rPr>
          <w:rFonts w:eastAsia="Times New Roman"/>
        </w:rPr>
        <w:t xml:space="preserve">. (79 </w:t>
      </w:r>
      <w:proofErr w:type="spellStart"/>
      <w:r w:rsidRPr="00455355">
        <w:rPr>
          <w:rFonts w:eastAsia="Times New Roman"/>
        </w:rPr>
        <w:t>dBW</w:t>
      </w:r>
      <w:proofErr w:type="spellEnd"/>
      <w:r w:rsidRPr="00455355">
        <w:rPr>
          <w:rFonts w:eastAsia="Times New Roman"/>
        </w:rPr>
        <w:t xml:space="preserve"> and 59 </w:t>
      </w:r>
      <w:proofErr w:type="spellStart"/>
      <w:r w:rsidRPr="00455355">
        <w:rPr>
          <w:rFonts w:eastAsia="Times New Roman"/>
        </w:rPr>
        <w:t>dBW</w:t>
      </w:r>
      <w:proofErr w:type="spellEnd"/>
      <w:r w:rsidRPr="00455355">
        <w:rPr>
          <w:rFonts w:eastAsia="Times New Roman"/>
        </w:rPr>
        <w:t xml:space="preserve"> respectively). In the modified radar, the peak </w:t>
      </w:r>
      <w:proofErr w:type="spellStart"/>
      <w:r w:rsidRPr="00455355">
        <w:rPr>
          <w:rFonts w:eastAsia="Times New Roman"/>
        </w:rPr>
        <w:t>e.i.r.p</w:t>
      </w:r>
      <w:proofErr w:type="spellEnd"/>
      <w:r w:rsidRPr="00455355">
        <w:rPr>
          <w:rFonts w:eastAsia="Times New Roman"/>
        </w:rPr>
        <w:t xml:space="preserve">. will remain at 79 </w:t>
      </w:r>
      <w:proofErr w:type="spellStart"/>
      <w:r w:rsidRPr="00455355">
        <w:rPr>
          <w:rFonts w:eastAsia="Times New Roman"/>
        </w:rPr>
        <w:t>dBW</w:t>
      </w:r>
      <w:proofErr w:type="spellEnd"/>
      <w:r w:rsidRPr="00455355">
        <w:rPr>
          <w:rFonts w:eastAsia="Times New Roman"/>
        </w:rPr>
        <w:t xml:space="preserve"> since the track and low-elevation search apertures </w:t>
      </w:r>
      <w:del w:id="127" w:author="Auteur">
        <w:r w:rsidRPr="00455355">
          <w:rPr>
            <w:rFonts w:eastAsia="Times New Roman"/>
          </w:rPr>
          <w:delText>will be</w:delText>
        </w:r>
      </w:del>
      <w:ins w:id="128" w:author="Auteur">
        <w:r w:rsidRPr="00455355">
          <w:rPr>
            <w:rFonts w:eastAsia="Times New Roman"/>
          </w:rPr>
          <w:t>is</w:t>
        </w:r>
      </w:ins>
      <w:r w:rsidRPr="00455355">
        <w:rPr>
          <w:rFonts w:eastAsia="Times New Roman"/>
        </w:rPr>
        <w:t xml:space="preserve"> the same, but the average </w:t>
      </w:r>
      <w:proofErr w:type="spellStart"/>
      <w:r w:rsidRPr="00455355">
        <w:rPr>
          <w:rFonts w:eastAsia="Times New Roman"/>
        </w:rPr>
        <w:t>e.i.r.p</w:t>
      </w:r>
      <w:proofErr w:type="spellEnd"/>
      <w:r w:rsidRPr="00455355">
        <w:rPr>
          <w:rFonts w:eastAsia="Times New Roman"/>
        </w:rPr>
        <w:t>. below 2</w:t>
      </w:r>
      <w:r w:rsidRPr="00455355">
        <w:rPr>
          <w:rFonts w:ascii="Symbol" w:eastAsia="Times New Roman" w:hAnsi="Symbol"/>
        </w:rPr>
        <w:t>°</w:t>
      </w:r>
      <w:r w:rsidRPr="00455355">
        <w:rPr>
          <w:rFonts w:eastAsia="Times New Roman"/>
        </w:rPr>
        <w:t xml:space="preserve"> (search) </w:t>
      </w:r>
      <w:del w:id="129" w:author="Auteur">
        <w:r w:rsidRPr="00455355">
          <w:rPr>
            <w:rFonts w:eastAsia="Times New Roman"/>
          </w:rPr>
          <w:delText xml:space="preserve">will </w:delText>
        </w:r>
      </w:del>
      <w:r w:rsidRPr="00455355">
        <w:rPr>
          <w:rFonts w:eastAsia="Times New Roman"/>
        </w:rPr>
        <w:t>increase</w:t>
      </w:r>
      <w:ins w:id="130" w:author="Auteur">
        <w:r w:rsidRPr="00455355">
          <w:rPr>
            <w:rFonts w:eastAsia="Times New Roman"/>
          </w:rPr>
          <w:t>s</w:t>
        </w:r>
      </w:ins>
      <w:r w:rsidRPr="00455355">
        <w:rPr>
          <w:rFonts w:eastAsia="Times New Roman"/>
        </w:rPr>
        <w:t xml:space="preserve"> due to the greater pulse widths used in search than in track.</w:t>
      </w:r>
    </w:p>
    <w:p w14:paraId="6926967B" w14:textId="77777777" w:rsidR="00455355" w:rsidRPr="00455355" w:rsidRDefault="00455355">
      <w:pPr>
        <w:keepNext/>
        <w:keepLines/>
        <w:spacing w:before="200"/>
        <w:ind w:left="1134" w:hanging="1134"/>
        <w:textAlignment w:val="auto"/>
        <w:outlineLvl w:val="1"/>
        <w:rPr>
          <w:rFonts w:eastAsia="Times New Roman"/>
          <w:b/>
        </w:rPr>
        <w:pPrChange w:id="131" w:author="Unknown" w:date="2025-08-11T16:03:00Z">
          <w:pPr>
            <w:pStyle w:val="Heading1"/>
          </w:pPr>
        </w:pPrChange>
      </w:pPr>
      <w:ins w:id="132" w:author="Auteur">
        <w:r w:rsidRPr="00455355">
          <w:rPr>
            <w:rFonts w:eastAsia="Times New Roman"/>
            <w:b/>
          </w:rPr>
          <w:t>2.3</w:t>
        </w:r>
      </w:ins>
      <w:del w:id="133" w:author="Auteur">
        <w:r w:rsidRPr="00455355">
          <w:rPr>
            <w:rFonts w:eastAsia="Times New Roman"/>
            <w:b/>
          </w:rPr>
          <w:delText>4</w:delText>
        </w:r>
      </w:del>
      <w:r w:rsidRPr="00455355">
        <w:rPr>
          <w:rFonts w:eastAsia="Times New Roman"/>
          <w:b/>
        </w:rPr>
        <w:tab/>
        <w:t>Operational characteristics</w:t>
      </w:r>
    </w:p>
    <w:p w14:paraId="0867E4CC"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34" w:author="Unknown" w:date="2025-08-11T16:03:00Z">
          <w:pPr>
            <w:pStyle w:val="Heading2"/>
            <w:spacing w:before="0"/>
          </w:pPr>
        </w:pPrChange>
      </w:pPr>
      <w:ins w:id="135" w:author="Auteur">
        <w:r w:rsidRPr="00455355">
          <w:rPr>
            <w:rFonts w:eastAsia="Times New Roman"/>
            <w:b/>
          </w:rPr>
          <w:t>2.3</w:t>
        </w:r>
      </w:ins>
      <w:del w:id="136" w:author="Auteur">
        <w:r w:rsidRPr="00455355">
          <w:rPr>
            <w:rFonts w:eastAsia="Times New Roman"/>
            <w:b/>
          </w:rPr>
          <w:delText>4</w:delText>
        </w:r>
      </w:del>
      <w:r w:rsidRPr="00455355">
        <w:rPr>
          <w:rFonts w:eastAsia="Times New Roman"/>
          <w:b/>
        </w:rPr>
        <w:t>.1</w:t>
      </w:r>
      <w:r w:rsidRPr="00455355">
        <w:rPr>
          <w:rFonts w:eastAsia="Times New Roman"/>
          <w:b/>
        </w:rPr>
        <w:tab/>
        <w:t xml:space="preserve">System radiation time </w:t>
      </w:r>
    </w:p>
    <w:p w14:paraId="14C1201B" w14:textId="77777777" w:rsidR="00455355" w:rsidRPr="00455355" w:rsidRDefault="00455355" w:rsidP="00455355">
      <w:pPr>
        <w:textAlignment w:val="auto"/>
        <w:rPr>
          <w:rFonts w:eastAsia="Times New Roman"/>
        </w:rPr>
      </w:pPr>
      <w:r w:rsidRPr="00455355">
        <w:rPr>
          <w:rFonts w:eastAsia="Times New Roman"/>
        </w:rPr>
        <w:t>For deployed ships/systems, when the ships are in potentially hazardous areas, the systems must radiate continuously.</w:t>
      </w:r>
    </w:p>
    <w:p w14:paraId="4FF975E9"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37" w:author="Unknown" w:date="2025-08-11T16:03:00Z">
          <w:pPr>
            <w:pStyle w:val="Heading2"/>
            <w:spacing w:before="0"/>
          </w:pPr>
        </w:pPrChange>
      </w:pPr>
      <w:ins w:id="138" w:author="Auteur">
        <w:r w:rsidRPr="00455355">
          <w:rPr>
            <w:rFonts w:eastAsia="Times New Roman"/>
            <w:b/>
          </w:rPr>
          <w:t>2.3</w:t>
        </w:r>
      </w:ins>
      <w:del w:id="139" w:author="Auteur">
        <w:r w:rsidRPr="00455355">
          <w:rPr>
            <w:rFonts w:eastAsia="Times New Roman"/>
            <w:b/>
          </w:rPr>
          <w:delText>4</w:delText>
        </w:r>
      </w:del>
      <w:r w:rsidRPr="00455355">
        <w:rPr>
          <w:rFonts w:eastAsia="Times New Roman"/>
          <w:b/>
        </w:rPr>
        <w:t>.2</w:t>
      </w:r>
      <w:r w:rsidRPr="00455355">
        <w:rPr>
          <w:rFonts w:eastAsia="Times New Roman"/>
          <w:b/>
        </w:rPr>
        <w:tab/>
        <w:t>Radiolocation system geographic distribution</w:t>
      </w:r>
    </w:p>
    <w:p w14:paraId="302D5E23" w14:textId="77777777" w:rsidR="00455355" w:rsidRPr="00455355" w:rsidRDefault="00455355" w:rsidP="00455355">
      <w:pPr>
        <w:textAlignment w:val="auto"/>
        <w:rPr>
          <w:rFonts w:eastAsia="Times New Roman"/>
        </w:rPr>
      </w:pPr>
      <w:del w:id="140" w:author="Auteur">
        <w:r w:rsidRPr="00455355">
          <w:rPr>
            <w:rFonts w:eastAsia="Times New Roman"/>
          </w:rPr>
          <w:delText xml:space="preserve">Approximately 800 of these radars are in use. </w:delText>
        </w:r>
      </w:del>
      <w:r w:rsidRPr="00455355">
        <w:rPr>
          <w:rFonts w:eastAsia="Times New Roman"/>
        </w:rPr>
        <w:t xml:space="preserve">Insofar as interactions with geostationary satellites are concerned, it can be assumed that the radars are uniformly distributed on the </w:t>
      </w:r>
      <w:proofErr w:type="gramStart"/>
      <w:r w:rsidRPr="00455355">
        <w:rPr>
          <w:rFonts w:eastAsia="Times New Roman"/>
        </w:rPr>
        <w:t>Earth’s sea</w:t>
      </w:r>
      <w:proofErr w:type="gramEnd"/>
      <w:r w:rsidRPr="00455355">
        <w:rPr>
          <w:rFonts w:eastAsia="Times New Roman"/>
        </w:rPr>
        <w:t xml:space="preserve"> surface and that one-third of them are visible to a geostationary satellite. However, locally up to 70 of these radars could be operating within a 200 km</w:t>
      </w:r>
      <w:r w:rsidRPr="00455355">
        <w:rPr>
          <w:rFonts w:eastAsia="Times New Roman"/>
          <w:vertAlign w:val="superscript"/>
        </w:rPr>
        <w:t>2</w:t>
      </w:r>
      <w:r w:rsidRPr="00455355">
        <w:rPr>
          <w:rFonts w:eastAsia="Times New Roman"/>
        </w:rPr>
        <w:t xml:space="preserve"> area and located from 1 km offshore to the radar horizon.</w:t>
      </w:r>
    </w:p>
    <w:p w14:paraId="57812D2B" w14:textId="77777777" w:rsidR="00455355" w:rsidRPr="00455355" w:rsidRDefault="00455355" w:rsidP="00455355">
      <w:pPr>
        <w:textAlignment w:val="auto"/>
        <w:rPr>
          <w:rFonts w:eastAsia="Times New Roman"/>
        </w:rPr>
      </w:pPr>
      <w:r w:rsidRPr="00455355">
        <w:rPr>
          <w:rFonts w:eastAsia="Times New Roman"/>
        </w:rPr>
        <w:t>The number of radars operating in the 13.75-14 GHz band is approximately 333.</w:t>
      </w:r>
    </w:p>
    <w:p w14:paraId="11AEBD44" w14:textId="77777777" w:rsidR="00455355" w:rsidRPr="00455355" w:rsidRDefault="00455355" w:rsidP="00455355">
      <w:pPr>
        <w:textAlignment w:val="auto"/>
        <w:rPr>
          <w:rFonts w:eastAsia="Times New Roman"/>
        </w:rPr>
      </w:pPr>
      <w:r w:rsidRPr="00455355">
        <w:rPr>
          <w:rFonts w:eastAsia="Times New Roman"/>
        </w:rPr>
        <w:t xml:space="preserve">The probability, </w:t>
      </w:r>
      <w:r w:rsidRPr="00455355">
        <w:rPr>
          <w:rFonts w:eastAsia="Times New Roman"/>
          <w:i/>
          <w:iCs/>
        </w:rPr>
        <w:t>P</w:t>
      </w:r>
      <w:r w:rsidRPr="00455355">
        <w:rPr>
          <w:rFonts w:eastAsia="Times New Roman"/>
          <w:i/>
          <w:iCs/>
          <w:vertAlign w:val="subscript"/>
        </w:rPr>
        <w:t>c</w:t>
      </w:r>
      <w:r w:rsidRPr="00455355">
        <w:rPr>
          <w:rFonts w:eastAsia="Times New Roman"/>
        </w:rPr>
        <w:t>, that a single FSS transmitter would operate co-frequency with a given radar operating in the 13.75-14 GHz band is approximately:</w:t>
      </w:r>
    </w:p>
    <w:p w14:paraId="779F89BB" w14:textId="77777777" w:rsidR="00455355" w:rsidRPr="00455355" w:rsidRDefault="00455355" w:rsidP="00455355">
      <w:pPr>
        <w:tabs>
          <w:tab w:val="clear" w:pos="1871"/>
          <w:tab w:val="clear" w:pos="2268"/>
          <w:tab w:val="center" w:pos="4820"/>
          <w:tab w:val="right" w:pos="9639"/>
        </w:tabs>
        <w:jc w:val="center"/>
        <w:textAlignment w:val="auto"/>
        <w:rPr>
          <w:rFonts w:eastAsia="Times New Roman"/>
        </w:rPr>
      </w:pPr>
      <w:r w:rsidRPr="00455355">
        <w:rPr>
          <w:rFonts w:eastAsia="Times New Roman"/>
          <w:i/>
        </w:rPr>
        <w:t>P</w:t>
      </w:r>
      <w:r w:rsidRPr="00455355">
        <w:rPr>
          <w:rFonts w:eastAsia="Times New Roman"/>
          <w:i/>
          <w:iCs/>
          <w:vertAlign w:val="subscript"/>
        </w:rPr>
        <w:t>c</w:t>
      </w:r>
      <w:r w:rsidRPr="00455355">
        <w:rPr>
          <w:rFonts w:eastAsia="Times New Roman"/>
        </w:rPr>
        <w:t xml:space="preserve"> </w:t>
      </w:r>
      <w:r w:rsidRPr="00455355">
        <w:rPr>
          <w:rFonts w:ascii="Symbol" w:eastAsia="Times New Roman" w:hAnsi="Symbol"/>
        </w:rPr>
        <w:t>=</w:t>
      </w:r>
      <w:r w:rsidRPr="00455355">
        <w:rPr>
          <w:rFonts w:eastAsia="Times New Roman"/>
        </w:rPr>
        <w:t xml:space="preserve"> </w:t>
      </w:r>
      <w:r w:rsidRPr="00455355">
        <w:rPr>
          <w:rFonts w:eastAsia="Times New Roman"/>
          <w:i/>
        </w:rPr>
        <w:t>BW</w:t>
      </w:r>
      <w:r w:rsidRPr="00455355">
        <w:rPr>
          <w:rFonts w:ascii="Tms Rmn" w:eastAsia="Times New Roman" w:hAnsi="Tms Rmn"/>
          <w:iCs/>
          <w:sz w:val="12"/>
        </w:rPr>
        <w:t> </w:t>
      </w:r>
      <w:r w:rsidRPr="00455355">
        <w:rPr>
          <w:rFonts w:eastAsia="Times New Roman"/>
        </w:rPr>
        <w:t>/</w:t>
      </w:r>
      <w:r w:rsidRPr="00455355">
        <w:rPr>
          <w:rFonts w:ascii="Tms Rmn" w:eastAsia="Times New Roman" w:hAnsi="Tms Rmn"/>
          <w:sz w:val="12"/>
        </w:rPr>
        <w:t> </w:t>
      </w:r>
      <w:r w:rsidRPr="00455355">
        <w:rPr>
          <w:rFonts w:eastAsia="Times New Roman"/>
        </w:rPr>
        <w:t>250</w:t>
      </w:r>
    </w:p>
    <w:p w14:paraId="3E73B555" w14:textId="77777777" w:rsidR="00455355" w:rsidRPr="00455355" w:rsidRDefault="00455355" w:rsidP="00455355">
      <w:pPr>
        <w:textAlignment w:val="auto"/>
        <w:rPr>
          <w:rFonts w:eastAsia="Times New Roman"/>
        </w:rPr>
      </w:pPr>
      <w:r w:rsidRPr="00455355">
        <w:rPr>
          <w:rFonts w:eastAsia="Times New Roman"/>
        </w:rPr>
        <w:t xml:space="preserve">where </w:t>
      </w:r>
      <w:r w:rsidRPr="00455355">
        <w:rPr>
          <w:rFonts w:eastAsia="Times New Roman"/>
          <w:i/>
        </w:rPr>
        <w:t>BW</w:t>
      </w:r>
      <w:r w:rsidRPr="00455355">
        <w:rPr>
          <w:rFonts w:eastAsia="Times New Roman"/>
        </w:rPr>
        <w:t xml:space="preserve"> is the interferer’s bandwidth (MHz).</w:t>
      </w:r>
    </w:p>
    <w:p w14:paraId="78005504" w14:textId="77777777" w:rsidR="00455355" w:rsidRPr="00455355" w:rsidRDefault="00455355" w:rsidP="00455355">
      <w:pPr>
        <w:textAlignment w:val="auto"/>
        <w:rPr>
          <w:rFonts w:eastAsia="Times New Roman"/>
        </w:rPr>
      </w:pPr>
      <w:r w:rsidRPr="00455355">
        <w:rPr>
          <w:rFonts w:eastAsia="Times New Roman"/>
        </w:rPr>
        <w:t>The probability that an interferer’s emission spectrum would overlap the passband of one or more radars aboard a cluster of ships can be much higher than that.</w:t>
      </w:r>
    </w:p>
    <w:p w14:paraId="3FCA842C" w14:textId="77777777" w:rsidR="00455355" w:rsidRPr="00455355" w:rsidRDefault="00455355">
      <w:pPr>
        <w:keepNext/>
        <w:keepLines/>
        <w:tabs>
          <w:tab w:val="clear" w:pos="1134"/>
        </w:tabs>
        <w:spacing w:before="200"/>
        <w:ind w:left="1134" w:hanging="1134"/>
        <w:textAlignment w:val="auto"/>
        <w:outlineLvl w:val="2"/>
        <w:rPr>
          <w:rFonts w:eastAsia="Times New Roman"/>
          <w:b/>
        </w:rPr>
        <w:pPrChange w:id="141" w:author="Unknown" w:date="2025-08-11T16:03:00Z">
          <w:pPr>
            <w:pStyle w:val="Heading2"/>
            <w:spacing w:before="0"/>
          </w:pPr>
        </w:pPrChange>
      </w:pPr>
      <w:ins w:id="142" w:author="Auteur">
        <w:r w:rsidRPr="00455355">
          <w:rPr>
            <w:rFonts w:eastAsia="Times New Roman"/>
            <w:b/>
          </w:rPr>
          <w:t>2.3</w:t>
        </w:r>
      </w:ins>
      <w:del w:id="143" w:author="Auteur">
        <w:r w:rsidRPr="00455355">
          <w:rPr>
            <w:rFonts w:eastAsia="Times New Roman"/>
            <w:b/>
          </w:rPr>
          <w:delText>4</w:delText>
        </w:r>
      </w:del>
      <w:r w:rsidRPr="00455355">
        <w:rPr>
          <w:rFonts w:eastAsia="Times New Roman"/>
          <w:b/>
        </w:rPr>
        <w:t>.3</w:t>
      </w:r>
      <w:r w:rsidRPr="00455355">
        <w:rPr>
          <w:rFonts w:eastAsia="Times New Roman"/>
          <w:b/>
        </w:rPr>
        <w:tab/>
        <w:t>Range of radiolocation antenna heights</w:t>
      </w:r>
    </w:p>
    <w:p w14:paraId="573D606D" w14:textId="77777777" w:rsidR="00455355" w:rsidRPr="00455355" w:rsidRDefault="00455355" w:rsidP="00455355">
      <w:pPr>
        <w:textAlignment w:val="auto"/>
        <w:rPr>
          <w:rFonts w:eastAsia="Times New Roman"/>
        </w:rPr>
      </w:pPr>
      <w:r w:rsidRPr="00455355">
        <w:rPr>
          <w:rFonts w:eastAsia="Times New Roman"/>
        </w:rPr>
        <w:t>The system mount deck height varies from 3 to 36 m above the waterline. The search antenna is approximately 5 m above the deck and the track antenna is approximately 4 m above the deck.</w:t>
      </w:r>
    </w:p>
    <w:p w14:paraId="68A92AA2" w14:textId="77777777" w:rsidR="00455355" w:rsidRPr="00455355" w:rsidRDefault="00455355" w:rsidP="00455355">
      <w:pPr>
        <w:keepNext/>
        <w:keepLines/>
        <w:spacing w:before="280"/>
        <w:ind w:left="1134" w:hanging="1134"/>
        <w:textAlignment w:val="auto"/>
        <w:outlineLvl w:val="0"/>
        <w:rPr>
          <w:ins w:id="144" w:author="Auteur"/>
          <w:rFonts w:eastAsia="Times New Roman"/>
          <w:b/>
          <w:sz w:val="28"/>
        </w:rPr>
      </w:pPr>
      <w:ins w:id="145" w:author="Auteur">
        <w:r w:rsidRPr="00455355">
          <w:rPr>
            <w:rFonts w:eastAsia="Times New Roman"/>
            <w:b/>
            <w:sz w:val="28"/>
          </w:rPr>
          <w:t>3</w:t>
        </w:r>
      </w:ins>
      <w:del w:id="146" w:author="Auteur">
        <w:r w:rsidRPr="00455355">
          <w:rPr>
            <w:rFonts w:eastAsia="Times New Roman"/>
            <w:b/>
            <w:sz w:val="28"/>
          </w:rPr>
          <w:delText>5</w:delText>
        </w:r>
      </w:del>
      <w:r w:rsidRPr="00455355">
        <w:rPr>
          <w:rFonts w:eastAsia="Times New Roman"/>
          <w:b/>
          <w:sz w:val="28"/>
        </w:rPr>
        <w:tab/>
      </w:r>
      <w:ins w:id="147" w:author="Auteur">
        <w:r w:rsidRPr="00455355">
          <w:rPr>
            <w:rFonts w:eastAsia="Times New Roman"/>
            <w:b/>
            <w:sz w:val="28"/>
          </w:rPr>
          <w:t>Airborne radars description</w:t>
        </w:r>
      </w:ins>
    </w:p>
    <w:p w14:paraId="3CD57E6A" w14:textId="77777777" w:rsidR="00455355" w:rsidRPr="00455355" w:rsidRDefault="00455355">
      <w:pPr>
        <w:keepNext/>
        <w:keepLines/>
        <w:spacing w:before="200"/>
        <w:ind w:left="1134" w:hanging="1134"/>
        <w:textAlignment w:val="auto"/>
        <w:outlineLvl w:val="1"/>
        <w:rPr>
          <w:ins w:id="148" w:author="Auteur"/>
          <w:rFonts w:eastAsia="Times New Roman"/>
          <w:b/>
        </w:rPr>
        <w:pPrChange w:id="149" w:author="Unknown" w:date="2025-08-11T16:03:00Z">
          <w:pPr>
            <w:pStyle w:val="Heading1"/>
          </w:pPr>
        </w:pPrChange>
      </w:pPr>
      <w:ins w:id="150" w:author="Auteur">
        <w:r w:rsidRPr="00455355">
          <w:rPr>
            <w:rFonts w:eastAsia="Times New Roman"/>
            <w:b/>
          </w:rPr>
          <w:t>3.1</w:t>
        </w:r>
        <w:r w:rsidRPr="00455355">
          <w:rPr>
            <w:rFonts w:eastAsia="Times New Roman"/>
            <w:b/>
          </w:rPr>
          <w:tab/>
          <w:t>Technical characteristics</w:t>
        </w:r>
      </w:ins>
    </w:p>
    <w:p w14:paraId="655F821F" w14:textId="77777777" w:rsidR="00455355" w:rsidRPr="00455355" w:rsidRDefault="00455355" w:rsidP="00455355">
      <w:pPr>
        <w:textAlignment w:val="auto"/>
        <w:rPr>
          <w:ins w:id="151" w:author="Auteur"/>
          <w:rFonts w:eastAsia="Times New Roman"/>
        </w:rPr>
      </w:pPr>
      <w:proofErr w:type="gramStart"/>
      <w:ins w:id="152" w:author="Auteur">
        <w:r w:rsidRPr="00455355">
          <w:rPr>
            <w:rFonts w:eastAsia="Times New Roman"/>
          </w:rPr>
          <w:t>Additional</w:t>
        </w:r>
      </w:ins>
      <w:ins w:id="153" w:author="Chamova, Alisa" w:date="2024-11-08T10:18:00Z">
        <w:r w:rsidRPr="00455355">
          <w:rPr>
            <w:rFonts w:eastAsia="Times New Roman"/>
          </w:rPr>
          <w:t>l</w:t>
        </w:r>
      </w:ins>
      <w:ins w:id="154" w:author="Auteur">
        <w:r w:rsidRPr="00455355">
          <w:rPr>
            <w:rFonts w:eastAsia="Times New Roman"/>
          </w:rPr>
          <w:t>y</w:t>
        </w:r>
        <w:proofErr w:type="gramEnd"/>
        <w:r w:rsidRPr="00455355">
          <w:rPr>
            <w:rFonts w:eastAsia="Times New Roman"/>
          </w:rPr>
          <w:t xml:space="preserve"> to shipborne radars that could be fitted on airborne, the radars D, E, F and H of the Table 4 in Appendix 1 to this Annex describe typical characteristics of airborne radar systems operating in the band 13.75-14 GHz.</w:t>
        </w:r>
      </w:ins>
    </w:p>
    <w:p w14:paraId="1C0FC265" w14:textId="77777777" w:rsidR="00455355" w:rsidRPr="00455355" w:rsidRDefault="00455355">
      <w:pPr>
        <w:keepNext/>
        <w:keepLines/>
        <w:spacing w:before="200"/>
        <w:ind w:left="1134" w:hanging="1134"/>
        <w:textAlignment w:val="auto"/>
        <w:outlineLvl w:val="1"/>
        <w:rPr>
          <w:ins w:id="155" w:author="Auteur"/>
          <w:rFonts w:eastAsia="Times New Roman"/>
          <w:b/>
        </w:rPr>
        <w:pPrChange w:id="156" w:author="Unknown" w:date="2025-08-11T16:03:00Z">
          <w:pPr>
            <w:pStyle w:val="Heading1"/>
          </w:pPr>
        </w:pPrChange>
      </w:pPr>
      <w:ins w:id="157" w:author="Auteur">
        <w:r w:rsidRPr="00455355">
          <w:rPr>
            <w:rFonts w:eastAsia="Times New Roman"/>
            <w:b/>
          </w:rPr>
          <w:lastRenderedPageBreak/>
          <w:t>3.2</w:t>
        </w:r>
        <w:r w:rsidRPr="00455355">
          <w:rPr>
            <w:rFonts w:eastAsia="Times New Roman"/>
            <w:b/>
          </w:rPr>
          <w:tab/>
          <w:t>Operational characteristics</w:t>
        </w:r>
      </w:ins>
    </w:p>
    <w:p w14:paraId="23A15C15" w14:textId="77777777" w:rsidR="00455355" w:rsidRPr="00455355" w:rsidRDefault="00455355" w:rsidP="00455355">
      <w:pPr>
        <w:textAlignment w:val="auto"/>
        <w:rPr>
          <w:ins w:id="158" w:author="Auteur"/>
          <w:rFonts w:eastAsia="Times New Roman"/>
        </w:rPr>
      </w:pPr>
      <w:ins w:id="159" w:author="Auteur">
        <w:r w:rsidRPr="00455355">
          <w:rPr>
            <w:rFonts w:eastAsia="Times New Roman"/>
          </w:rPr>
          <w:t xml:space="preserve">Airborne radars are operating from take-off until landing during the whole flight and </w:t>
        </w:r>
        <w:proofErr w:type="gramStart"/>
        <w:r w:rsidRPr="00455355">
          <w:rPr>
            <w:rFonts w:eastAsia="Times New Roman"/>
          </w:rPr>
          <w:t>are able to</w:t>
        </w:r>
        <w:proofErr w:type="gramEnd"/>
        <w:r w:rsidRPr="00455355">
          <w:rPr>
            <w:rFonts w:eastAsia="Times New Roman"/>
          </w:rPr>
          <w:t xml:space="preserve"> point in any multiple directions.</w:t>
        </w:r>
      </w:ins>
    </w:p>
    <w:p w14:paraId="00565EBC" w14:textId="77777777" w:rsidR="00455355" w:rsidRPr="00455355" w:rsidRDefault="00455355">
      <w:pPr>
        <w:textAlignment w:val="auto"/>
        <w:rPr>
          <w:ins w:id="160" w:author="Auteur"/>
          <w:rFonts w:eastAsia="Times New Roman"/>
        </w:rPr>
        <w:pPrChange w:id="161" w:author="Unknown" w:date="2025-08-11T16:03:00Z">
          <w:pPr>
            <w:pStyle w:val="Heading1"/>
          </w:pPr>
        </w:pPrChange>
      </w:pPr>
      <w:ins w:id="162" w:author="Auteur">
        <w:r w:rsidRPr="00455355">
          <w:rPr>
            <w:rFonts w:eastAsia="Times New Roman"/>
          </w:rPr>
          <w:t>Among the various possibilities of antenna pointing for tracking functions, one operational scenario to be considered for coexistence with stations located on the ground or at sea level is to assume a capacity to track in the airborne radar pointing elevation within a range from 0° to -60° from the horizontal and in</w:t>
        </w:r>
        <w:r w:rsidRPr="00455355">
          <w:rPr>
            <w:rFonts w:eastAsia="Times New Roman"/>
            <w:rPrChange w:id="163" w:author="Unknown" w:date="2025-08-11T16:03:00Z">
              <w:rPr>
                <w:sz w:val="28"/>
                <w:highlight w:val="yellow"/>
                <w:lang w:val="en-US"/>
              </w:rPr>
            </w:rPrChange>
          </w:rPr>
          <w:t xml:space="preserve"> various sectors splitting</w:t>
        </w:r>
        <w:r w:rsidRPr="00455355">
          <w:rPr>
            <w:rFonts w:eastAsia="Times New Roman"/>
          </w:rPr>
          <w:t xml:space="preserve"> 360° in azimuth. </w:t>
        </w:r>
      </w:ins>
    </w:p>
    <w:p w14:paraId="0C7D0241" w14:textId="77777777" w:rsidR="00455355" w:rsidRPr="00455355" w:rsidRDefault="00455355" w:rsidP="00455355">
      <w:pPr>
        <w:keepNext/>
        <w:keepLines/>
        <w:spacing w:before="280"/>
        <w:ind w:left="1134" w:hanging="1134"/>
        <w:textAlignment w:val="auto"/>
        <w:outlineLvl w:val="0"/>
        <w:rPr>
          <w:rFonts w:eastAsia="Times New Roman"/>
          <w:b/>
          <w:sz w:val="28"/>
        </w:rPr>
      </w:pPr>
      <w:ins w:id="164" w:author="Auteur">
        <w:r w:rsidRPr="00455355">
          <w:rPr>
            <w:rFonts w:eastAsia="Times New Roman"/>
            <w:b/>
            <w:sz w:val="28"/>
          </w:rPr>
          <w:t>4</w:t>
        </w:r>
        <w:r w:rsidRPr="00455355">
          <w:rPr>
            <w:rFonts w:eastAsia="Times New Roman"/>
            <w:b/>
            <w:sz w:val="28"/>
          </w:rPr>
          <w:tab/>
        </w:r>
      </w:ins>
      <w:r w:rsidRPr="00455355">
        <w:rPr>
          <w:rFonts w:eastAsia="Times New Roman"/>
          <w:b/>
          <w:sz w:val="28"/>
        </w:rPr>
        <w:t>Criteria for protection of the radars</w:t>
      </w:r>
      <w:del w:id="165" w:author="Auteur">
        <w:r w:rsidRPr="00455355">
          <w:rPr>
            <w:rFonts w:eastAsia="Times New Roman"/>
            <w:b/>
            <w:sz w:val="28"/>
          </w:rPr>
          <w:delText>’ mission</w:delText>
        </w:r>
      </w:del>
    </w:p>
    <w:p w14:paraId="32CC34AF" w14:textId="77777777" w:rsidR="00455355" w:rsidRPr="00455355" w:rsidRDefault="00455355" w:rsidP="00455355">
      <w:pPr>
        <w:keepNext/>
        <w:keepLines/>
        <w:spacing w:before="200"/>
        <w:ind w:left="1134" w:hanging="1134"/>
        <w:textAlignment w:val="auto"/>
        <w:outlineLvl w:val="1"/>
        <w:rPr>
          <w:rFonts w:eastAsia="Times New Roman"/>
          <w:b/>
        </w:rPr>
      </w:pPr>
      <w:ins w:id="166" w:author="Auteur">
        <w:r w:rsidRPr="00455355">
          <w:rPr>
            <w:rFonts w:eastAsia="Times New Roman"/>
            <w:b/>
          </w:rPr>
          <w:t>4</w:t>
        </w:r>
      </w:ins>
      <w:del w:id="167" w:author="Auteur">
        <w:r w:rsidRPr="00455355">
          <w:rPr>
            <w:rFonts w:eastAsia="Times New Roman"/>
            <w:b/>
          </w:rPr>
          <w:delText>5</w:delText>
        </w:r>
      </w:del>
      <w:r w:rsidRPr="00455355">
        <w:rPr>
          <w:rFonts w:eastAsia="Times New Roman"/>
          <w:b/>
        </w:rPr>
        <w:t>.1</w:t>
      </w:r>
      <w:r w:rsidRPr="00455355">
        <w:rPr>
          <w:rFonts w:eastAsia="Times New Roman"/>
          <w:b/>
        </w:rPr>
        <w:tab/>
        <w:t xml:space="preserve">Surveillance </w:t>
      </w:r>
      <w:ins w:id="168" w:author="Auteur">
        <w:r w:rsidRPr="00455355">
          <w:rPr>
            <w:rFonts w:eastAsia="Times New Roman"/>
            <w:b/>
          </w:rPr>
          <w:t xml:space="preserve">and track </w:t>
        </w:r>
      </w:ins>
      <w:r w:rsidRPr="00455355">
        <w:rPr>
          <w:rFonts w:eastAsia="Times New Roman"/>
          <w:b/>
        </w:rPr>
        <w:t>requirements</w:t>
      </w:r>
    </w:p>
    <w:p w14:paraId="5F0DE0D9" w14:textId="77777777" w:rsidR="00455355" w:rsidRPr="00455355" w:rsidRDefault="00455355" w:rsidP="00455355">
      <w:pPr>
        <w:textAlignment w:val="auto"/>
        <w:rPr>
          <w:rFonts w:eastAsia="Times New Roman"/>
        </w:rPr>
      </w:pPr>
      <w:r w:rsidRPr="00455355">
        <w:rPr>
          <w:rFonts w:eastAsia="Times New Roman"/>
        </w:rPr>
        <w:t xml:space="preserve">This radiolocation device is not </w:t>
      </w:r>
      <w:ins w:id="169" w:author="Auteur">
        <w:r w:rsidRPr="00455355">
          <w:rPr>
            <w:rFonts w:eastAsia="Times New Roman"/>
          </w:rPr>
          <w:t xml:space="preserve">only </w:t>
        </w:r>
      </w:ins>
      <w:r w:rsidRPr="00455355">
        <w:rPr>
          <w:rFonts w:eastAsia="Times New Roman"/>
        </w:rPr>
        <w:t xml:space="preserve">a traditional surveillance type radiolocation </w:t>
      </w:r>
      <w:proofErr w:type="gramStart"/>
      <w:r w:rsidRPr="00455355">
        <w:rPr>
          <w:rFonts w:eastAsia="Times New Roman"/>
        </w:rPr>
        <w:t>device, but</w:t>
      </w:r>
      <w:proofErr w:type="gramEnd"/>
      <w:r w:rsidRPr="00455355">
        <w:rPr>
          <w:rFonts w:eastAsia="Times New Roman"/>
        </w:rPr>
        <w:t xml:space="preserve"> </w:t>
      </w:r>
      <w:ins w:id="170" w:author="Auteur">
        <w:r w:rsidRPr="00455355">
          <w:rPr>
            <w:rFonts w:eastAsia="Times New Roman"/>
          </w:rPr>
          <w:t xml:space="preserve">may also </w:t>
        </w:r>
      </w:ins>
      <w:del w:id="171" w:author="Auteur">
        <w:r w:rsidRPr="00455355">
          <w:rPr>
            <w:rFonts w:eastAsia="Times New Roman"/>
          </w:rPr>
          <w:delText xml:space="preserve">rather </w:delText>
        </w:r>
      </w:del>
      <w:ins w:id="172" w:author="Auteur">
        <w:r w:rsidRPr="00455355">
          <w:rPr>
            <w:rFonts w:eastAsia="Times New Roman"/>
          </w:rPr>
          <w:t xml:space="preserve">be </w:t>
        </w:r>
      </w:ins>
      <w:r w:rsidRPr="00455355">
        <w:rPr>
          <w:rFonts w:eastAsia="Times New Roman"/>
        </w:rPr>
        <w:t xml:space="preserve">an integrated part of a larger </w:t>
      </w:r>
      <w:del w:id="173" w:author="Auteur">
        <w:r w:rsidRPr="00455355">
          <w:rPr>
            <w:rFonts w:eastAsia="Times New Roman"/>
          </w:rPr>
          <w:delText xml:space="preserve">weapon </w:delText>
        </w:r>
      </w:del>
      <w:ins w:id="174" w:author="Auteur">
        <w:r w:rsidRPr="00455355">
          <w:rPr>
            <w:rFonts w:eastAsia="Times New Roman"/>
          </w:rPr>
          <w:t xml:space="preserve">surveillance </w:t>
        </w:r>
      </w:ins>
      <w:r w:rsidRPr="00455355">
        <w:rPr>
          <w:rFonts w:eastAsia="Times New Roman"/>
        </w:rPr>
        <w:t xml:space="preserve">system provided to protect a ship </w:t>
      </w:r>
      <w:ins w:id="175" w:author="Auteur">
        <w:r w:rsidRPr="00455355">
          <w:rPr>
            <w:rFonts w:eastAsia="Times New Roman"/>
          </w:rPr>
          <w:t xml:space="preserve">or an aera </w:t>
        </w:r>
      </w:ins>
      <w:r w:rsidRPr="00455355">
        <w:rPr>
          <w:rFonts w:eastAsia="Times New Roman"/>
        </w:rPr>
        <w:t>from incoming threats. Its use is driven by the threat environment</w:t>
      </w:r>
      <w:ins w:id="176" w:author="Auteur">
        <w:r w:rsidRPr="00455355">
          <w:rPr>
            <w:rFonts w:eastAsia="Times New Roman"/>
          </w:rPr>
          <w:t xml:space="preserve"> and could occur anywhere</w:t>
        </w:r>
      </w:ins>
      <w:r w:rsidRPr="00455355">
        <w:rPr>
          <w:rFonts w:eastAsia="Times New Roman"/>
        </w:rPr>
        <w:t xml:space="preserve">. The demand for use is 100% </w:t>
      </w:r>
      <w:ins w:id="177" w:author="Auteur">
        <w:r w:rsidRPr="00455355">
          <w:rPr>
            <w:rFonts w:eastAsia="Times New Roman"/>
          </w:rPr>
          <w:t xml:space="preserve">for example </w:t>
        </w:r>
      </w:ins>
      <w:r w:rsidRPr="00455355">
        <w:rPr>
          <w:rFonts w:eastAsia="Times New Roman"/>
        </w:rPr>
        <w:t>when operating close to shorelines.</w:t>
      </w:r>
      <w:ins w:id="178" w:author="Auteur">
        <w:r w:rsidRPr="00455355">
          <w:rPr>
            <w:rFonts w:eastAsia="Times New Roman"/>
          </w:rPr>
          <w:t xml:space="preserve"> </w:t>
        </w:r>
        <w:proofErr w:type="gramStart"/>
        <w:r w:rsidRPr="00455355">
          <w:rPr>
            <w:rFonts w:eastAsia="Times New Roman"/>
          </w:rPr>
          <w:t>Consequently</w:t>
        </w:r>
        <w:proofErr w:type="gramEnd"/>
        <w:r w:rsidRPr="00455355">
          <w:rPr>
            <w:rFonts w:eastAsia="Times New Roman"/>
          </w:rPr>
          <w:t xml:space="preserve"> due to</w:t>
        </w:r>
        <w:r w:rsidRPr="00455355">
          <w:rPr>
            <w:rFonts w:eastAsia="Times New Roman"/>
            <w:rPrChange w:id="179" w:author="Unknown" w:date="2025-08-11T16:03:00Z">
              <w:rPr>
                <w:highlight w:val="yellow"/>
                <w:lang w:val="en-US"/>
              </w:rPr>
            </w:rPrChange>
          </w:rPr>
          <w:t xml:space="preserve"> the operational nature of the missions carried out with the radars operating in the 13.75-14 GHz frequency band, w</w:t>
        </w:r>
      </w:ins>
      <w:ins w:id="180" w:author="Chamova, Alisa" w:date="2024-11-08T10:18:00Z">
        <w:r w:rsidRPr="00455355">
          <w:rPr>
            <w:rFonts w:eastAsia="Times New Roman"/>
          </w:rPr>
          <w:t>h</w:t>
        </w:r>
      </w:ins>
      <w:ins w:id="181" w:author="Auteur">
        <w:r w:rsidRPr="00455355">
          <w:rPr>
            <w:rFonts w:eastAsia="Times New Roman"/>
            <w:rPrChange w:id="182" w:author="Unknown" w:date="2025-08-11T16:03:00Z">
              <w:rPr>
                <w:highlight w:val="yellow"/>
                <w:lang w:val="en-US"/>
              </w:rPr>
            </w:rPrChange>
          </w:rPr>
          <w:t xml:space="preserve">ether shipborne, airborne or ground based, it </w:t>
        </w:r>
        <w:proofErr w:type="gramStart"/>
        <w:r w:rsidRPr="00455355">
          <w:rPr>
            <w:rFonts w:eastAsia="Times New Roman"/>
          </w:rPr>
          <w:t>has to</w:t>
        </w:r>
        <w:proofErr w:type="gramEnd"/>
        <w:r w:rsidRPr="00455355">
          <w:rPr>
            <w:rFonts w:eastAsia="Times New Roman"/>
          </w:rPr>
          <w:t xml:space="preserve"> be </w:t>
        </w:r>
        <w:proofErr w:type="gramStart"/>
        <w:r w:rsidRPr="00455355">
          <w:rPr>
            <w:rFonts w:eastAsia="Times New Roman"/>
          </w:rPr>
          <w:t>taken into account</w:t>
        </w:r>
        <w:proofErr w:type="gramEnd"/>
        <w:r w:rsidRPr="00455355">
          <w:rPr>
            <w:rFonts w:eastAsia="Times New Roman"/>
            <w:rPrChange w:id="183" w:author="Unknown" w:date="2025-08-11T16:03:00Z">
              <w:rPr>
                <w:highlight w:val="yellow"/>
                <w:lang w:val="en-US"/>
              </w:rPr>
            </w:rPrChange>
          </w:rPr>
          <w:t xml:space="preserve"> that these radars are operated </w:t>
        </w:r>
        <w:r w:rsidRPr="00455355">
          <w:rPr>
            <w:rFonts w:eastAsia="Times New Roman"/>
          </w:rPr>
          <w:t>contin</w:t>
        </w:r>
      </w:ins>
      <w:ins w:id="184" w:author="Chamova, Alisa" w:date="2024-11-08T10:18:00Z">
        <w:r w:rsidRPr="00455355">
          <w:rPr>
            <w:rFonts w:eastAsia="Times New Roman"/>
          </w:rPr>
          <w:t>u</w:t>
        </w:r>
      </w:ins>
      <w:ins w:id="185" w:author="Auteur">
        <w:r w:rsidRPr="00455355">
          <w:rPr>
            <w:rFonts w:eastAsia="Times New Roman"/>
          </w:rPr>
          <w:t>ously</w:t>
        </w:r>
        <w:r w:rsidRPr="00455355">
          <w:rPr>
            <w:rFonts w:eastAsia="Times New Roman"/>
            <w:rPrChange w:id="186" w:author="Unknown" w:date="2025-08-11T16:03:00Z">
              <w:rPr>
                <w:highlight w:val="yellow"/>
                <w:lang w:val="en-US"/>
              </w:rPr>
            </w:rPrChange>
          </w:rPr>
          <w:t xml:space="preserve"> throughout the duration of their missions</w:t>
        </w:r>
        <w:r w:rsidRPr="00455355">
          <w:rPr>
            <w:rFonts w:eastAsia="Times New Roman"/>
          </w:rPr>
          <w:t xml:space="preserve"> in which </w:t>
        </w:r>
        <w:r w:rsidRPr="00455355">
          <w:rPr>
            <w:rFonts w:eastAsia="Times New Roman"/>
            <w:rPrChange w:id="187" w:author="Unknown" w:date="2025-08-11T16:03:00Z">
              <w:rPr>
                <w:highlight w:val="yellow"/>
                <w:lang w:val="en-US"/>
              </w:rPr>
            </w:rPrChange>
          </w:rPr>
          <w:t>their protection need</w:t>
        </w:r>
        <w:r w:rsidRPr="00455355">
          <w:rPr>
            <w:rFonts w:eastAsia="Times New Roman"/>
          </w:rPr>
          <w:t>s</w:t>
        </w:r>
        <w:r w:rsidRPr="00455355">
          <w:rPr>
            <w:rFonts w:eastAsia="Times New Roman"/>
            <w:rPrChange w:id="188" w:author="Unknown" w:date="2025-08-11T16:03:00Z">
              <w:rPr>
                <w:highlight w:val="yellow"/>
                <w:lang w:val="en-US"/>
              </w:rPr>
            </w:rPrChange>
          </w:rPr>
          <w:t xml:space="preserve"> to be ensured.</w:t>
        </w:r>
      </w:ins>
    </w:p>
    <w:p w14:paraId="3277DA22" w14:textId="77777777" w:rsidR="00455355" w:rsidRPr="00455355" w:rsidRDefault="00455355" w:rsidP="00455355">
      <w:pPr>
        <w:keepNext/>
        <w:keepLines/>
        <w:spacing w:before="200"/>
        <w:ind w:left="1134" w:hanging="1134"/>
        <w:textAlignment w:val="auto"/>
        <w:outlineLvl w:val="1"/>
        <w:rPr>
          <w:rFonts w:eastAsia="Times New Roman"/>
          <w:b/>
        </w:rPr>
      </w:pPr>
      <w:ins w:id="189" w:author="Auteur">
        <w:r w:rsidRPr="00455355">
          <w:rPr>
            <w:rFonts w:eastAsia="Times New Roman"/>
            <w:b/>
          </w:rPr>
          <w:t>4</w:t>
        </w:r>
      </w:ins>
      <w:del w:id="190" w:author="Auteur">
        <w:r w:rsidRPr="00455355">
          <w:rPr>
            <w:rFonts w:eastAsia="Times New Roman"/>
            <w:b/>
          </w:rPr>
          <w:delText>5</w:delText>
        </w:r>
      </w:del>
      <w:r w:rsidRPr="00455355">
        <w:rPr>
          <w:rFonts w:eastAsia="Times New Roman"/>
          <w:b/>
        </w:rPr>
        <w:t>.2</w:t>
      </w:r>
      <w:r w:rsidRPr="00455355">
        <w:rPr>
          <w:rFonts w:eastAsia="Times New Roman"/>
          <w:b/>
        </w:rPr>
        <w:tab/>
        <w:t>Interference threshold</w:t>
      </w:r>
    </w:p>
    <w:p w14:paraId="3AF81EB9" w14:textId="77777777" w:rsidR="00455355" w:rsidRPr="00455355" w:rsidRDefault="00455355" w:rsidP="00455355">
      <w:pPr>
        <w:textAlignment w:val="auto"/>
        <w:rPr>
          <w:rFonts w:eastAsia="Times New Roman"/>
          <w:b/>
        </w:rPr>
      </w:pPr>
      <w:r w:rsidRPr="00455355">
        <w:rPr>
          <w:rFonts w:eastAsia="Times New Roman"/>
        </w:rPr>
        <w:t>Recommendation ITU-R M.1461 – Procedures for determining the potential for interference between radars operating in the radiodetermination service and systems in other services, contains information on the interference threshold power level to be used in calculations of the potential for interference into radars.</w:t>
      </w:r>
    </w:p>
    <w:p w14:paraId="5BBF66E9" w14:textId="77777777" w:rsidR="00455355" w:rsidRPr="00455355" w:rsidRDefault="00455355" w:rsidP="00455355">
      <w:pPr>
        <w:textAlignment w:val="auto"/>
        <w:rPr>
          <w:del w:id="191" w:author="Auteur"/>
          <w:rFonts w:eastAsia="Times New Roman"/>
        </w:rPr>
      </w:pPr>
      <w:del w:id="192" w:author="Auteur">
        <w:r w:rsidRPr="00455355">
          <w:rPr>
            <w:rFonts w:eastAsia="Times New Roman"/>
          </w:rPr>
          <w:delText xml:space="preserve">Interfering signals of the noise-like continuous-carrier type that is characteristic of all conventional communications services exert a virtually unalterable desensitizing effect on radiolocation radars, regardless of the radars’ waveform and signal processing. Consequently, the desensitization is predictably related to the intensity of the interference. In any azimuth sector in which such interference arrives, its power-spectral density simply adds to the power spectral density of the radar receiving system thermal noise, to within a reasonable approximation. If power spectral density of radar-receiver noise in the absence of interference is denoted by </w:delText>
        </w:r>
        <w:r w:rsidRPr="00455355">
          <w:rPr>
            <w:rFonts w:eastAsia="Times New Roman"/>
            <w:i/>
          </w:rPr>
          <w:delText>N</w:delText>
        </w:r>
        <w:r w:rsidRPr="00455355">
          <w:rPr>
            <w:rFonts w:eastAsia="Times New Roman"/>
            <w:vertAlign w:val="subscript"/>
          </w:rPr>
          <w:delText>0</w:delText>
        </w:r>
        <w:r w:rsidRPr="00455355">
          <w:rPr>
            <w:rFonts w:eastAsia="Times New Roman"/>
          </w:rPr>
          <w:delText xml:space="preserve"> and that of noise-like interference by </w:delText>
        </w:r>
        <w:r w:rsidRPr="00455355">
          <w:rPr>
            <w:rFonts w:eastAsia="Times New Roman"/>
            <w:i/>
          </w:rPr>
          <w:delText>I</w:delText>
        </w:r>
        <w:r w:rsidRPr="00455355">
          <w:rPr>
            <w:rFonts w:eastAsia="Times New Roman"/>
            <w:vertAlign w:val="subscript"/>
          </w:rPr>
          <w:delText>0</w:delText>
        </w:r>
        <w:r w:rsidRPr="00455355">
          <w:rPr>
            <w:rFonts w:eastAsia="Times New Roman"/>
          </w:rPr>
          <w:delText>, the resultant effective noise power spectral density becomes simply </w:delText>
        </w:r>
        <w:r w:rsidRPr="00455355">
          <w:rPr>
            <w:rFonts w:eastAsia="Times New Roman"/>
            <w:i/>
          </w:rPr>
          <w:delText>I</w:delText>
        </w:r>
        <w:r w:rsidRPr="00455355">
          <w:rPr>
            <w:rFonts w:eastAsia="Times New Roman"/>
            <w:vertAlign w:val="subscript"/>
          </w:rPr>
          <w:delText>0</w:delText>
        </w:r>
        <w:r w:rsidRPr="00455355">
          <w:rPr>
            <w:rFonts w:eastAsia="Times New Roman"/>
          </w:rPr>
          <w:delText> </w:delText>
        </w:r>
        <w:r w:rsidRPr="00455355">
          <w:rPr>
            <w:rFonts w:ascii="Symbol" w:eastAsia="Times New Roman" w:hAnsi="Symbol"/>
          </w:rPr>
          <w:delText>+</w:delText>
        </w:r>
        <w:r w:rsidRPr="00455355">
          <w:rPr>
            <w:rFonts w:eastAsia="Times New Roman"/>
          </w:rPr>
          <w:delText> </w:delText>
        </w:r>
        <w:r w:rsidRPr="00455355">
          <w:rPr>
            <w:rFonts w:eastAsia="Times New Roman"/>
            <w:i/>
          </w:rPr>
          <w:delText>N</w:delText>
        </w:r>
        <w:r w:rsidRPr="00455355">
          <w:rPr>
            <w:rFonts w:eastAsia="Times New Roman"/>
            <w:vertAlign w:val="subscript"/>
          </w:rPr>
          <w:delText>0</w:delText>
        </w:r>
        <w:r w:rsidRPr="00455355">
          <w:rPr>
            <w:rFonts w:eastAsia="Times New Roman"/>
          </w:rPr>
          <w:delText>.</w:delText>
        </w:r>
      </w:del>
    </w:p>
    <w:p w14:paraId="58DBF254" w14:textId="77777777" w:rsidR="00455355" w:rsidRPr="00455355" w:rsidRDefault="00455355" w:rsidP="00455355">
      <w:pPr>
        <w:textAlignment w:val="auto"/>
        <w:rPr>
          <w:rFonts w:eastAsia="Times New Roman"/>
        </w:rPr>
      </w:pPr>
      <w:r w:rsidRPr="00455355">
        <w:rPr>
          <w:rFonts w:eastAsia="Times New Roman"/>
        </w:rPr>
        <w:t xml:space="preserve">An increase of </w:t>
      </w:r>
      <w:r w:rsidRPr="00455355">
        <w:rPr>
          <w:rFonts w:eastAsia="Times New Roman"/>
          <w:i/>
        </w:rPr>
        <w:t>I</w:t>
      </w:r>
      <w:r w:rsidRPr="00455355">
        <w:rPr>
          <w:rFonts w:eastAsia="Times New Roman"/>
          <w:vertAlign w:val="subscript"/>
        </w:rPr>
        <w:t>0</w:t>
      </w:r>
      <w:r w:rsidRPr="00455355">
        <w:rPr>
          <w:rFonts w:eastAsia="Times New Roman"/>
        </w:rPr>
        <w:t> </w:t>
      </w:r>
      <w:r w:rsidRPr="00455355">
        <w:rPr>
          <w:rFonts w:ascii="Symbol" w:eastAsia="Times New Roman" w:hAnsi="Symbol"/>
        </w:rPr>
        <w:t>+</w:t>
      </w:r>
      <w:r w:rsidRPr="00455355">
        <w:rPr>
          <w:rFonts w:eastAsia="Times New Roman"/>
        </w:rPr>
        <w:t> </w:t>
      </w:r>
      <w:r w:rsidRPr="00455355">
        <w:rPr>
          <w:rFonts w:eastAsia="Times New Roman"/>
          <w:i/>
        </w:rPr>
        <w:t>N</w:t>
      </w:r>
      <w:r w:rsidRPr="00455355">
        <w:rPr>
          <w:rFonts w:eastAsia="Times New Roman"/>
          <w:vertAlign w:val="subscript"/>
        </w:rPr>
        <w:t>0</w:t>
      </w:r>
      <w:r w:rsidRPr="00455355">
        <w:rPr>
          <w:rFonts w:eastAsia="Times New Roman"/>
        </w:rPr>
        <w:t xml:space="preserve">, relative to </w:t>
      </w:r>
      <w:r w:rsidRPr="00455355">
        <w:rPr>
          <w:rFonts w:eastAsia="Times New Roman"/>
          <w:i/>
        </w:rPr>
        <w:t>N</w:t>
      </w:r>
      <w:r w:rsidRPr="00455355">
        <w:rPr>
          <w:rFonts w:eastAsia="Times New Roman"/>
          <w:vertAlign w:val="subscript"/>
        </w:rPr>
        <w:t>0</w:t>
      </w:r>
      <w:r w:rsidRPr="00455355">
        <w:rPr>
          <w:rFonts w:eastAsia="Times New Roman"/>
        </w:rPr>
        <w:t>, of about 1 dB would constitute significant degradation for the radiolocation service, even if it occurs only when the interference couples via the radar main beam. Such an increase corresponds to an (</w:t>
      </w:r>
      <w:r w:rsidRPr="00455355">
        <w:rPr>
          <w:rFonts w:eastAsia="Times New Roman"/>
          <w:i/>
        </w:rPr>
        <w:t>I</w:t>
      </w:r>
      <w:r w:rsidRPr="00455355">
        <w:rPr>
          <w:rFonts w:eastAsia="Times New Roman"/>
        </w:rPr>
        <w:t> </w:t>
      </w:r>
      <w:r w:rsidRPr="00455355">
        <w:rPr>
          <w:rFonts w:ascii="Symbol" w:eastAsia="Times New Roman" w:hAnsi="Symbol"/>
        </w:rPr>
        <w:t>+</w:t>
      </w:r>
      <w:r w:rsidRPr="00455355">
        <w:rPr>
          <w:rFonts w:eastAsia="Times New Roman"/>
        </w:rPr>
        <w:t> </w:t>
      </w:r>
      <w:proofErr w:type="gramStart"/>
      <w:r w:rsidRPr="00455355">
        <w:rPr>
          <w:rFonts w:eastAsia="Times New Roman"/>
          <w:i/>
        </w:rPr>
        <w:t>N</w:t>
      </w:r>
      <w:r w:rsidRPr="00455355">
        <w:rPr>
          <w:rFonts w:ascii="Tms Rmn" w:eastAsia="Times New Roman" w:hAnsi="Tms Rmn"/>
          <w:iCs/>
          <w:sz w:val="12"/>
        </w:rPr>
        <w:t> </w:t>
      </w:r>
      <w:r w:rsidRPr="00455355">
        <w:rPr>
          <w:rFonts w:eastAsia="Times New Roman"/>
        </w:rPr>
        <w:t>)</w:t>
      </w:r>
      <w:proofErr w:type="gramEnd"/>
      <w:r w:rsidRPr="00455355">
        <w:rPr>
          <w:rFonts w:eastAsia="Times New Roman"/>
        </w:rPr>
        <w:t>/</w:t>
      </w:r>
      <w:r w:rsidRPr="00455355">
        <w:rPr>
          <w:rFonts w:eastAsia="Times New Roman"/>
          <w:i/>
        </w:rPr>
        <w:t>N</w:t>
      </w:r>
      <w:r w:rsidRPr="00455355">
        <w:rPr>
          <w:rFonts w:eastAsia="Times New Roman"/>
        </w:rPr>
        <w:t xml:space="preserve"> ratio of 1.26, or an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rPr>
        <w:t xml:space="preserve"> ratio of about –6 </w:t>
      </w:r>
      <w:proofErr w:type="spellStart"/>
      <w:r w:rsidRPr="00455355">
        <w:rPr>
          <w:rFonts w:eastAsia="Times New Roman"/>
        </w:rPr>
        <w:t>dB.</w:t>
      </w:r>
      <w:proofErr w:type="spellEnd"/>
    </w:p>
    <w:p w14:paraId="08EC59C2" w14:textId="77777777" w:rsidR="00455355" w:rsidRPr="00455355" w:rsidRDefault="00455355" w:rsidP="00455355">
      <w:pPr>
        <w:textAlignment w:val="auto"/>
        <w:rPr>
          <w:rFonts w:eastAsia="Times New Roman"/>
        </w:rPr>
      </w:pPr>
      <w:r w:rsidRPr="00455355">
        <w:rPr>
          <w:rFonts w:eastAsia="Times New Roman"/>
        </w:rPr>
        <w:t xml:space="preserve">This applies to the aggregate effect of multiple interferers, when present; the tolerable </w:t>
      </w:r>
      <w:r w:rsidRPr="00455355">
        <w:rPr>
          <w:rFonts w:eastAsia="Times New Roman"/>
          <w:i/>
        </w:rPr>
        <w:t>I</w:t>
      </w:r>
      <w:r w:rsidRPr="00455355">
        <w:rPr>
          <w:rFonts w:eastAsia="Times New Roman"/>
        </w:rPr>
        <w:t>/</w:t>
      </w:r>
      <w:r w:rsidRPr="00455355">
        <w:rPr>
          <w:rFonts w:eastAsia="Times New Roman"/>
          <w:i/>
        </w:rPr>
        <w:t>N</w:t>
      </w:r>
      <w:r w:rsidRPr="00455355">
        <w:rPr>
          <w:rFonts w:eastAsia="Times New Roman"/>
        </w:rPr>
        <w:t xml:space="preserve"> ratio for an individual interferer depends on the number of simultaneous interferers and their </w:t>
      </w:r>
      <w:proofErr w:type="gramStart"/>
      <w:r w:rsidRPr="00455355">
        <w:rPr>
          <w:rFonts w:eastAsia="Times New Roman"/>
        </w:rPr>
        <w:t>geometry, and</w:t>
      </w:r>
      <w:proofErr w:type="gramEnd"/>
      <w:r w:rsidRPr="00455355">
        <w:rPr>
          <w:rFonts w:eastAsia="Times New Roman"/>
        </w:rPr>
        <w:t xml:space="preserve"> needs to be assessed in the context of a given scenario.</w:t>
      </w:r>
    </w:p>
    <w:p w14:paraId="6E3C27C3" w14:textId="77777777" w:rsidR="00455355" w:rsidRPr="00455355" w:rsidRDefault="00455355" w:rsidP="00455355">
      <w:pPr>
        <w:textAlignment w:val="auto"/>
        <w:rPr>
          <w:rFonts w:eastAsia="Times New Roman"/>
        </w:rPr>
      </w:pPr>
      <w:r w:rsidRPr="00455355">
        <w:rPr>
          <w:rFonts w:eastAsia="Times New Roman"/>
        </w:rPr>
        <w:t xml:space="preserve">Because the –6 dB </w:t>
      </w:r>
      <w:r w:rsidRPr="00455355">
        <w:rPr>
          <w:rFonts w:eastAsia="Times New Roman"/>
          <w:i/>
          <w:iCs/>
        </w:rPr>
        <w:t>I</w:t>
      </w:r>
      <w:r w:rsidRPr="00455355">
        <w:rPr>
          <w:rFonts w:eastAsia="Times New Roman"/>
        </w:rPr>
        <w:t>/</w:t>
      </w:r>
      <w:r w:rsidRPr="00455355">
        <w:rPr>
          <w:rFonts w:eastAsia="Times New Roman"/>
          <w:i/>
          <w:iCs/>
        </w:rPr>
        <w:t xml:space="preserve">N </w:t>
      </w:r>
      <w:r w:rsidRPr="00455355">
        <w:rPr>
          <w:rFonts w:eastAsia="Times New Roman"/>
        </w:rPr>
        <w:t xml:space="preserve">ratio desensitization threshold applies when the strongest coupling condition occurs, including coupling via the radar’s main beam, as well as when coupling is weaker (as via radar-antenna side-lobes) it can be expressed for any </w:t>
      </w:r>
      <w:proofErr w:type="gramStart"/>
      <w:r w:rsidRPr="00455355">
        <w:rPr>
          <w:rFonts w:eastAsia="Times New Roman"/>
        </w:rPr>
        <w:t>particular radar</w:t>
      </w:r>
      <w:proofErr w:type="gramEnd"/>
      <w:r w:rsidRPr="00455355">
        <w:rPr>
          <w:rFonts w:eastAsia="Times New Roman"/>
        </w:rPr>
        <w:t xml:space="preserve"> as a </w:t>
      </w:r>
      <w:proofErr w:type="spellStart"/>
      <w:r w:rsidRPr="00455355">
        <w:rPr>
          <w:rFonts w:eastAsia="Times New Roman"/>
        </w:rPr>
        <w:t>pfd</w:t>
      </w:r>
      <w:proofErr w:type="spellEnd"/>
      <w:r w:rsidRPr="00455355">
        <w:rPr>
          <w:rFonts w:eastAsia="Times New Roman"/>
        </w:rPr>
        <w:t xml:space="preserve"> limit. </w:t>
      </w:r>
      <w:ins w:id="193" w:author="Auteur">
        <w:r w:rsidRPr="00455355">
          <w:rPr>
            <w:rFonts w:eastAsia="Times New Roman"/>
          </w:rPr>
          <w:t>For the shipborne systems, i</w:t>
        </w:r>
      </w:ins>
      <w:del w:id="194" w:author="Auteur">
        <w:r w:rsidRPr="00455355">
          <w:rPr>
            <w:rFonts w:eastAsia="Times New Roman"/>
          </w:rPr>
          <w:delText>I</w:delText>
        </w:r>
      </w:del>
      <w:r w:rsidRPr="00455355">
        <w:rPr>
          <w:rFonts w:eastAsia="Times New Roman"/>
        </w:rPr>
        <w:t>f the antenna main beam capture area is 0.5 m</w:t>
      </w:r>
      <w:r w:rsidRPr="00455355">
        <w:rPr>
          <w:rFonts w:eastAsia="Times New Roman"/>
          <w:vertAlign w:val="superscript"/>
        </w:rPr>
        <w:t>2</w:t>
      </w:r>
      <w:r w:rsidRPr="00455355">
        <w:rPr>
          <w:rFonts w:eastAsia="Times New Roman"/>
        </w:rPr>
        <w:t>, the desensitization threshold for interference from commu</w:t>
      </w:r>
      <w:r w:rsidRPr="00455355">
        <w:rPr>
          <w:rFonts w:eastAsia="Times New Roman"/>
        </w:rPr>
        <w:softHyphen/>
        <w:t xml:space="preserve">nications transmitters will then be –164 </w:t>
      </w:r>
      <w:proofErr w:type="gramStart"/>
      <w:r w:rsidRPr="00455355">
        <w:rPr>
          <w:rFonts w:eastAsia="Times New Roman"/>
        </w:rPr>
        <w:t>dB(</w:t>
      </w:r>
      <w:proofErr w:type="gramEnd"/>
      <w:r w:rsidRPr="00455355">
        <w:rPr>
          <w:rFonts w:eastAsia="Times New Roman"/>
        </w:rPr>
        <w:t>W</w:t>
      </w:r>
      <w:proofErr w:type="gramStart"/>
      <w:r w:rsidRPr="00455355">
        <w:rPr>
          <w:rFonts w:eastAsia="Times New Roman"/>
        </w:rPr>
        <w:t>/(</w:t>
      </w:r>
      <w:proofErr w:type="gramEnd"/>
      <w:r w:rsidRPr="00455355">
        <w:rPr>
          <w:rFonts w:eastAsia="Times New Roman"/>
        </w:rPr>
        <w:t>m</w:t>
      </w:r>
      <w:r w:rsidRPr="00455355">
        <w:rPr>
          <w:rFonts w:eastAsia="Times New Roman"/>
          <w:vertAlign w:val="superscript"/>
        </w:rPr>
        <w:t>2</w:t>
      </w:r>
      <w:r w:rsidRPr="00455355">
        <w:rPr>
          <w:rFonts w:eastAsia="Times New Roman"/>
        </w:rPr>
        <w:t> </w:t>
      </w:r>
      <w:r w:rsidRPr="00455355">
        <w:rPr>
          <w:rFonts w:ascii="Symbol" w:eastAsia="Times New Roman" w:hAnsi="Symbol"/>
        </w:rPr>
        <w:t>×</w:t>
      </w:r>
      <w:r w:rsidRPr="00455355">
        <w:rPr>
          <w:rFonts w:eastAsia="Times New Roman"/>
        </w:rPr>
        <w:t xml:space="preserve"> 4 kHz)) for coupling via the main beam. </w:t>
      </w:r>
    </w:p>
    <w:p w14:paraId="14CE5E33" w14:textId="77777777" w:rsidR="00455355" w:rsidRPr="00455355" w:rsidRDefault="00455355" w:rsidP="00455355">
      <w:pPr>
        <w:textAlignment w:val="auto"/>
        <w:rPr>
          <w:rFonts w:eastAsia="Times New Roman"/>
        </w:rPr>
      </w:pPr>
      <w:r w:rsidRPr="00455355">
        <w:rPr>
          <w:rFonts w:eastAsia="Times New Roman"/>
        </w:rPr>
        <w:lastRenderedPageBreak/>
        <w:t xml:space="preserve">For coupling via side-lobes or a combination of main beam and side-lobes from multiple sources, the impinged </w:t>
      </w:r>
      <w:proofErr w:type="spellStart"/>
      <w:r w:rsidRPr="00455355">
        <w:rPr>
          <w:rFonts w:eastAsia="Times New Roman"/>
        </w:rPr>
        <w:t>pfd’s</w:t>
      </w:r>
      <w:proofErr w:type="spellEnd"/>
      <w:r w:rsidRPr="00455355">
        <w:rPr>
          <w:rFonts w:eastAsia="Times New Roman"/>
        </w:rPr>
        <w:t xml:space="preserve"> must be weighted according to the pertinent side-lobe suppression factors and aggregated before comparing them with this </w:t>
      </w:r>
      <w:proofErr w:type="spellStart"/>
      <w:r w:rsidRPr="00455355">
        <w:rPr>
          <w:rFonts w:eastAsia="Times New Roman"/>
        </w:rPr>
        <w:t>pfd</w:t>
      </w:r>
      <w:proofErr w:type="spellEnd"/>
      <w:r w:rsidRPr="00455355">
        <w:rPr>
          <w:rFonts w:eastAsia="Times New Roman"/>
        </w:rPr>
        <w:t xml:space="preserve"> limit. If that limit is exceeded for any radar beam</w:t>
      </w:r>
      <w:r w:rsidRPr="00455355">
        <w:rPr>
          <w:rFonts w:eastAsia="Times New Roman"/>
        </w:rPr>
        <w:noBreakHyphen/>
        <w:t>pointing direction, it will unacceptably degrade radar coverage.</w:t>
      </w:r>
    </w:p>
    <w:p w14:paraId="4C0095D4" w14:textId="77777777" w:rsidR="00455355" w:rsidRPr="00455355" w:rsidRDefault="00455355" w:rsidP="00455355">
      <w:pPr>
        <w:textAlignment w:val="auto"/>
        <w:rPr>
          <w:rFonts w:eastAsia="Times New Roman"/>
        </w:rPr>
      </w:pPr>
      <w:r w:rsidRPr="00455355">
        <w:rPr>
          <w:rFonts w:eastAsia="Times New Roman"/>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notably including false target generation, can be inflicted by such unwanted pulsed signals.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4D80D4E9" w14:textId="77777777" w:rsidR="00455355" w:rsidRPr="00455355" w:rsidRDefault="00455355" w:rsidP="00455355">
      <w:pPr>
        <w:keepNext/>
        <w:keepLines/>
        <w:spacing w:before="200"/>
        <w:ind w:left="1134" w:hanging="1134"/>
        <w:textAlignment w:val="auto"/>
        <w:outlineLvl w:val="1"/>
        <w:rPr>
          <w:del w:id="195" w:author="Auteur"/>
          <w:rFonts w:eastAsia="Times New Roman"/>
          <w:b/>
        </w:rPr>
      </w:pPr>
      <w:del w:id="196" w:author="Auteur">
        <w:r w:rsidRPr="00455355">
          <w:rPr>
            <w:rFonts w:eastAsia="Times New Roman"/>
            <w:b/>
          </w:rPr>
          <w:delText>5.3</w:delText>
        </w:r>
        <w:r w:rsidRPr="00455355">
          <w:rPr>
            <w:rFonts w:eastAsia="Times New Roman"/>
            <w:b/>
          </w:rPr>
          <w:tab/>
          <w:delText xml:space="preserve">Overall protection criteria </w:delText>
        </w:r>
      </w:del>
    </w:p>
    <w:p w14:paraId="6274C1E3" w14:textId="77777777" w:rsidR="00455355" w:rsidRPr="00455355" w:rsidRDefault="00455355" w:rsidP="00455355">
      <w:pPr>
        <w:textAlignment w:val="auto"/>
        <w:rPr>
          <w:rFonts w:eastAsia="Times New Roman"/>
        </w:rPr>
      </w:pPr>
      <w:r w:rsidRPr="00455355">
        <w:rPr>
          <w:rFonts w:eastAsia="Times New Roman"/>
        </w:rPr>
        <w:t xml:space="preserve">In order that the </w:t>
      </w:r>
      <w:ins w:id="197" w:author="Auteur">
        <w:r w:rsidRPr="00455355">
          <w:rPr>
            <w:rFonts w:eastAsia="Times New Roman"/>
          </w:rPr>
          <w:t xml:space="preserve">shipborne </w:t>
        </w:r>
      </w:ins>
      <w:r w:rsidRPr="00455355">
        <w:rPr>
          <w:rFonts w:eastAsia="Times New Roman"/>
        </w:rPr>
        <w:t xml:space="preserve">radar might be able to effectively locate and discriminate targets in the presence of noise-like continuous interference, the above aggregate interference threshold level of </w:t>
      </w:r>
      <w:r w:rsidRPr="00455355">
        <w:rPr>
          <w:rFonts w:ascii="Symbol" w:eastAsia="Times New Roman" w:hAnsi="Symbol"/>
        </w:rPr>
        <w:noBreakHyphen/>
      </w:r>
      <w:r w:rsidRPr="00455355">
        <w:rPr>
          <w:rFonts w:eastAsia="Times New Roman"/>
        </w:rPr>
        <w:t>164 dB(W/(m</w:t>
      </w:r>
      <w:r w:rsidRPr="00455355">
        <w:rPr>
          <w:rFonts w:eastAsia="Times New Roman"/>
          <w:vertAlign w:val="superscript"/>
        </w:rPr>
        <w:t>2</w:t>
      </w:r>
      <w:r w:rsidRPr="00455355">
        <w:rPr>
          <w:rFonts w:eastAsia="Times New Roman"/>
        </w:rPr>
        <w:t> </w:t>
      </w:r>
      <w:r w:rsidRPr="00455355">
        <w:rPr>
          <w:rFonts w:ascii="Symbol" w:eastAsia="Times New Roman" w:hAnsi="Symbol"/>
        </w:rPr>
        <w:t>×</w:t>
      </w:r>
      <w:r w:rsidRPr="00455355">
        <w:rPr>
          <w:rFonts w:eastAsia="Times New Roman"/>
        </w:rPr>
        <w:t> 4 kHz)) must not be exceeded at the radars described in § 2</w:t>
      </w:r>
      <w:del w:id="198" w:author="Auteur">
        <w:r w:rsidRPr="00455355">
          <w:rPr>
            <w:rFonts w:eastAsia="Times New Roman"/>
          </w:rPr>
          <w:delText xml:space="preserve"> through 5</w:delText>
        </w:r>
      </w:del>
      <w:r w:rsidRPr="00455355">
        <w:rPr>
          <w:rFonts w:eastAsia="Times New Roman"/>
        </w:rPr>
        <w:t xml:space="preserve">. </w:t>
      </w:r>
      <w:del w:id="199" w:author="Auteur">
        <w:r w:rsidRPr="00455355">
          <w:rPr>
            <w:rFonts w:eastAsia="Times New Roman"/>
          </w:rPr>
          <w:delText xml:space="preserve">The corresponding </w:delText>
        </w:r>
        <w:r w:rsidRPr="00455355">
          <w:rPr>
            <w:rFonts w:eastAsia="Times New Roman"/>
            <w:i/>
            <w:iCs/>
          </w:rPr>
          <w:delText>I</w:delText>
        </w:r>
        <w:r w:rsidRPr="00455355">
          <w:rPr>
            <w:rFonts w:eastAsia="Times New Roman"/>
          </w:rPr>
          <w:delText>/</w:delText>
        </w:r>
        <w:r w:rsidRPr="00455355">
          <w:rPr>
            <w:rFonts w:eastAsia="Times New Roman"/>
            <w:i/>
            <w:iCs/>
          </w:rPr>
          <w:delText xml:space="preserve">N </w:delText>
        </w:r>
        <w:r w:rsidRPr="00455355">
          <w:rPr>
            <w:rFonts w:eastAsia="Times New Roman"/>
          </w:rPr>
          <w:delText>ratio of –6 dB would correlate to a 1 dB loss in range or radar-cross-section sensitivity. This is equivalent to a 6% loss in range coverage for a given radar-cross-section target) or a 26% increase in minimum detectable radar-cross section at a given range, and is the maximum interference level that can be tolerated from any direction in the surveillance volume</w:delText>
        </w:r>
      </w:del>
      <w:r w:rsidRPr="00455355">
        <w:rPr>
          <w:rFonts w:eastAsia="Times New Roman"/>
        </w:rPr>
        <w:t>.</w:t>
      </w:r>
    </w:p>
    <w:p w14:paraId="343F1A1A" w14:textId="77777777" w:rsidR="00455355" w:rsidRPr="00455355" w:rsidRDefault="00455355" w:rsidP="00455355">
      <w:pPr>
        <w:keepNext/>
        <w:keepLines/>
        <w:spacing w:before="280"/>
        <w:ind w:left="1134" w:hanging="1134"/>
        <w:textAlignment w:val="auto"/>
        <w:outlineLvl w:val="0"/>
        <w:rPr>
          <w:rFonts w:eastAsia="Times New Roman"/>
          <w:b/>
          <w:sz w:val="28"/>
        </w:rPr>
      </w:pPr>
      <w:ins w:id="200" w:author="Auteur">
        <w:r w:rsidRPr="00455355">
          <w:rPr>
            <w:rFonts w:eastAsia="Times New Roman"/>
            <w:b/>
            <w:sz w:val="28"/>
          </w:rPr>
          <w:t>5</w:t>
        </w:r>
      </w:ins>
      <w:del w:id="201" w:author="Auteur">
        <w:r w:rsidRPr="00455355">
          <w:rPr>
            <w:rFonts w:eastAsia="Times New Roman"/>
            <w:b/>
            <w:sz w:val="28"/>
          </w:rPr>
          <w:delText>6</w:delText>
        </w:r>
      </w:del>
      <w:r w:rsidRPr="00455355">
        <w:rPr>
          <w:rFonts w:eastAsia="Times New Roman"/>
          <w:b/>
          <w:sz w:val="28"/>
        </w:rPr>
        <w:tab/>
        <w:t>Tabular summary of characteristics</w:t>
      </w:r>
    </w:p>
    <w:p w14:paraId="73D91BDA" w14:textId="77777777" w:rsidR="00455355" w:rsidRPr="00455355" w:rsidRDefault="00455355" w:rsidP="00455355">
      <w:pPr>
        <w:textAlignment w:val="auto"/>
        <w:rPr>
          <w:del w:id="202" w:author="Auteur"/>
          <w:rFonts w:eastAsia="Times New Roman"/>
        </w:rPr>
      </w:pPr>
      <w:r w:rsidRPr="00455355">
        <w:rPr>
          <w:rFonts w:eastAsia="Times New Roman"/>
        </w:rPr>
        <w:t xml:space="preserve">The characteristics of the </w:t>
      </w:r>
      <w:del w:id="203" w:author="Auteur">
        <w:r w:rsidRPr="00455355">
          <w:rPr>
            <w:rFonts w:eastAsia="Times New Roman"/>
          </w:rPr>
          <w:delText xml:space="preserve">shipborne </w:delText>
        </w:r>
      </w:del>
      <w:r w:rsidRPr="00455355">
        <w:rPr>
          <w:rFonts w:eastAsia="Times New Roman"/>
        </w:rPr>
        <w:t xml:space="preserve">radars described in § 2 through </w:t>
      </w:r>
      <w:ins w:id="204" w:author="Auteur">
        <w:r w:rsidRPr="00455355">
          <w:rPr>
            <w:rFonts w:eastAsia="Times New Roman"/>
          </w:rPr>
          <w:t>4</w:t>
        </w:r>
      </w:ins>
      <w:del w:id="205" w:author="Auteur">
        <w:r w:rsidRPr="00455355">
          <w:rPr>
            <w:rFonts w:eastAsia="Times New Roman"/>
          </w:rPr>
          <w:delText>5</w:delText>
        </w:r>
      </w:del>
      <w:r w:rsidRPr="00455355">
        <w:rPr>
          <w:rFonts w:eastAsia="Times New Roman"/>
        </w:rPr>
        <w:t xml:space="preserve"> are summarized in Appendix 1, separately for the search and track functions</w:t>
      </w:r>
      <w:ins w:id="206" w:author="Auteur">
        <w:r w:rsidRPr="00455355">
          <w:rPr>
            <w:rFonts w:eastAsia="Times New Roman"/>
          </w:rPr>
          <w:t xml:space="preserve"> for relevant radars</w:t>
        </w:r>
      </w:ins>
      <w:del w:id="207" w:author="Auteur">
        <w:r w:rsidRPr="00455355">
          <w:rPr>
            <w:rFonts w:eastAsia="Times New Roman"/>
          </w:rPr>
          <w:delText>, as “Radar A” and “Radar B”</w:delText>
        </w:r>
      </w:del>
      <w:r w:rsidRPr="00455355">
        <w:rPr>
          <w:rFonts w:eastAsia="Times New Roman"/>
        </w:rPr>
        <w:t>. These radars operate in all ITU</w:t>
      </w:r>
      <w:r w:rsidRPr="00455355">
        <w:rPr>
          <w:rFonts w:eastAsia="Times New Roman"/>
        </w:rPr>
        <w:noBreakHyphen/>
        <w:t>R regions.</w:t>
      </w:r>
    </w:p>
    <w:p w14:paraId="6B0E742D" w14:textId="77777777" w:rsidR="00455355" w:rsidRPr="00455355" w:rsidRDefault="00455355" w:rsidP="00455355">
      <w:pPr>
        <w:textAlignment w:val="auto"/>
        <w:rPr>
          <w:rFonts w:eastAsia="Times New Roman"/>
        </w:rPr>
      </w:pPr>
      <w:del w:id="208" w:author="Auteur">
        <w:r w:rsidRPr="00455355">
          <w:rPr>
            <w:rFonts w:eastAsia="Times New Roman"/>
          </w:rPr>
          <w:delText xml:space="preserve">The characteristics of other radars of various types are included in Appendix 1 as radars C, D, E, F and G, and include shipborne/land-based, and airborne radars. The data on radars C, D, E, F and G are very limited, but the existence of these radar types can be important. As with the radars described in § 2 through 5 of this Annex, </w:delText>
        </w:r>
      </w:del>
      <w:ins w:id="209" w:author="Auteur">
        <w:r w:rsidRPr="00455355">
          <w:rPr>
            <w:rFonts w:eastAsia="Times New Roman"/>
          </w:rPr>
          <w:t xml:space="preserve"> T</w:t>
        </w:r>
      </w:ins>
      <w:del w:id="210" w:author="Auteur">
        <w:r w:rsidRPr="00455355">
          <w:rPr>
            <w:rFonts w:eastAsia="Times New Roman"/>
          </w:rPr>
          <w:delText>t</w:delText>
        </w:r>
      </w:del>
      <w:r w:rsidRPr="00455355">
        <w:rPr>
          <w:rFonts w:eastAsia="Times New Roman"/>
        </w:rPr>
        <w:t xml:space="preserve">he protection criteria for these other radars in the presence of </w:t>
      </w:r>
      <w:del w:id="211" w:author="Auteur">
        <w:r w:rsidRPr="00455355">
          <w:rPr>
            <w:rFonts w:eastAsia="Times New Roman"/>
          </w:rPr>
          <w:delText>noise-like communication signals</w:delText>
        </w:r>
      </w:del>
      <w:ins w:id="212" w:author="Auteur">
        <w:r w:rsidRPr="00455355">
          <w:rPr>
            <w:rFonts w:eastAsia="Times New Roman"/>
          </w:rPr>
          <w:t>interferences</w:t>
        </w:r>
      </w:ins>
      <w:r w:rsidRPr="00455355">
        <w:rPr>
          <w:rFonts w:eastAsia="Times New Roman"/>
        </w:rPr>
        <w:t xml:space="preserve"> consists of an </w:t>
      </w:r>
      <w:r w:rsidRPr="00455355">
        <w:rPr>
          <w:rFonts w:eastAsia="Times New Roman"/>
          <w:i/>
          <w:iCs/>
        </w:rPr>
        <w:t>I</w:t>
      </w:r>
      <w:r w:rsidRPr="00455355">
        <w:rPr>
          <w:rFonts w:eastAsia="Times New Roman"/>
        </w:rPr>
        <w:t>/</w:t>
      </w:r>
      <w:r w:rsidRPr="00455355">
        <w:rPr>
          <w:rFonts w:eastAsia="Times New Roman"/>
          <w:i/>
          <w:iCs/>
        </w:rPr>
        <w:t>N</w:t>
      </w:r>
      <w:r w:rsidRPr="00455355">
        <w:rPr>
          <w:rFonts w:eastAsia="Times New Roman"/>
        </w:rPr>
        <w:t xml:space="preserve"> ratio of –6 </w:t>
      </w:r>
      <w:proofErr w:type="spellStart"/>
      <w:r w:rsidRPr="00455355">
        <w:rPr>
          <w:rFonts w:eastAsia="Times New Roman"/>
        </w:rPr>
        <w:t>dB</w:t>
      </w:r>
      <w:del w:id="213" w:author="Auteur">
        <w:r w:rsidRPr="00455355">
          <w:rPr>
            <w:rFonts w:eastAsia="Times New Roman"/>
          </w:rPr>
          <w:delText>, which can be expressed as pfd levels per Table 4 of Appendix 1 to this Annex</w:delText>
        </w:r>
      </w:del>
      <w:r w:rsidRPr="00455355">
        <w:rPr>
          <w:rFonts w:eastAsia="Times New Roman"/>
        </w:rPr>
        <w:t>.</w:t>
      </w:r>
      <w:proofErr w:type="spellEnd"/>
      <w:r w:rsidRPr="00455355">
        <w:rPr>
          <w:rFonts w:eastAsia="Times New Roman"/>
        </w:rPr>
        <w:t xml:space="preserve"> </w:t>
      </w:r>
      <w:del w:id="214" w:author="Auteur">
        <w:r w:rsidRPr="00455355">
          <w:rPr>
            <w:rFonts w:eastAsia="Times New Roman"/>
          </w:rPr>
          <w:delText>As with radars A and B,</w:delText>
        </w:r>
      </w:del>
      <w:ins w:id="215" w:author="Auteur">
        <w:r w:rsidRPr="00455355">
          <w:rPr>
            <w:rFonts w:eastAsia="Times New Roman"/>
          </w:rPr>
          <w:t>I</w:t>
        </w:r>
      </w:ins>
      <w:del w:id="216" w:author="Auteur">
        <w:r w:rsidRPr="00455355">
          <w:rPr>
            <w:rFonts w:eastAsia="Times New Roman"/>
          </w:rPr>
          <w:delText xml:space="preserve"> i</w:delText>
        </w:r>
      </w:del>
      <w:r w:rsidRPr="00455355">
        <w:rPr>
          <w:rFonts w:eastAsia="Times New Roman"/>
        </w:rPr>
        <w:t>nter</w:t>
      </w:r>
      <w:r w:rsidRPr="00455355">
        <w:rPr>
          <w:rFonts w:eastAsia="Times New Roman"/>
        </w:rPr>
        <w:softHyphen/>
        <w:t>ference received via side-lobes and/or from multiple sources must be weighted according to side-lobe suppression factors and aggregated</w:t>
      </w:r>
      <w:del w:id="217" w:author="Auteur">
        <w:r w:rsidRPr="00455355">
          <w:rPr>
            <w:rFonts w:eastAsia="Times New Roman"/>
          </w:rPr>
          <w:delText xml:space="preserve"> as appropriate before comparison with those pfd levels</w:delText>
        </w:r>
      </w:del>
      <w:r w:rsidRPr="00455355">
        <w:rPr>
          <w:rFonts w:eastAsia="Times New Roman"/>
        </w:rPr>
        <w:t>.</w:t>
      </w:r>
    </w:p>
    <w:p w14:paraId="248BD776" w14:textId="77777777" w:rsidR="00455355" w:rsidRPr="00455355" w:rsidRDefault="00455355" w:rsidP="00455355">
      <w:pPr>
        <w:textAlignment w:val="auto"/>
        <w:rPr>
          <w:rFonts w:eastAsia="Times New Roman"/>
        </w:rPr>
      </w:pPr>
    </w:p>
    <w:p w14:paraId="066025ED" w14:textId="559A3F01" w:rsidR="00455355" w:rsidRDefault="00455355">
      <w:pPr>
        <w:tabs>
          <w:tab w:val="clear" w:pos="1134"/>
          <w:tab w:val="clear" w:pos="1871"/>
          <w:tab w:val="clear" w:pos="2268"/>
        </w:tabs>
        <w:overflowPunct/>
        <w:autoSpaceDE/>
        <w:autoSpaceDN/>
        <w:adjustRightInd/>
        <w:spacing w:before="0" w:after="160" w:line="259" w:lineRule="auto"/>
        <w:textAlignment w:val="auto"/>
      </w:pPr>
      <w:r>
        <w:br w:type="page"/>
      </w:r>
    </w:p>
    <w:p w14:paraId="629BE809" w14:textId="77777777" w:rsidR="00455355" w:rsidRDefault="00455355" w:rsidP="00455355">
      <w:pPr>
        <w:keepNext/>
        <w:keepLines/>
        <w:spacing w:before="480" w:after="80"/>
        <w:jc w:val="center"/>
        <w:textAlignment w:val="auto"/>
        <w:rPr>
          <w:caps/>
          <w:sz w:val="28"/>
        </w:rPr>
        <w:sectPr w:rsidR="00455355" w:rsidSect="00455355">
          <w:pgSz w:w="11907" w:h="16834"/>
          <w:pgMar w:top="1418" w:right="1134" w:bottom="1418" w:left="1134" w:header="720" w:footer="720" w:gutter="0"/>
          <w:cols w:space="720"/>
          <w:docGrid w:linePitch="326"/>
        </w:sectPr>
      </w:pPr>
    </w:p>
    <w:p w14:paraId="4F279F8F" w14:textId="77777777" w:rsidR="00455355" w:rsidRPr="00455355" w:rsidRDefault="00455355" w:rsidP="00455355">
      <w:pPr>
        <w:keepNext/>
        <w:keepLines/>
        <w:spacing w:before="480" w:after="80"/>
        <w:jc w:val="center"/>
        <w:textAlignment w:val="auto"/>
        <w:rPr>
          <w:caps/>
          <w:sz w:val="28"/>
        </w:rPr>
      </w:pPr>
      <w:r w:rsidRPr="00455355">
        <w:rPr>
          <w:caps/>
          <w:sz w:val="28"/>
        </w:rPr>
        <w:lastRenderedPageBreak/>
        <w:t>Part 2</w:t>
      </w:r>
    </w:p>
    <w:p w14:paraId="3E212264"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b/>
          <w:sz w:val="28"/>
        </w:rPr>
      </w:pPr>
      <w:r w:rsidRPr="00455355">
        <w:rPr>
          <w:b/>
          <w:sz w:val="28"/>
        </w:rPr>
        <w:t>Appendix 1</w:t>
      </w:r>
      <w:r w:rsidRPr="00455355">
        <w:rPr>
          <w:b/>
          <w:sz w:val="28"/>
        </w:rPr>
        <w:br/>
        <w:t>to Annex 1</w:t>
      </w:r>
    </w:p>
    <w:p w14:paraId="18313052" w14:textId="77777777" w:rsidR="00455355" w:rsidRPr="00455355" w:rsidRDefault="00455355" w:rsidP="00455355">
      <w:pPr>
        <w:keepNext/>
        <w:spacing w:before="560" w:after="120"/>
        <w:jc w:val="center"/>
        <w:textAlignment w:val="auto"/>
        <w:rPr>
          <w:caps/>
          <w:sz w:val="20"/>
        </w:rPr>
      </w:pPr>
      <w:r w:rsidRPr="00455355">
        <w:rPr>
          <w:caps/>
          <w:sz w:val="20"/>
        </w:rPr>
        <w:t>TABLE 4</w:t>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32"/>
        <w:gridCol w:w="1325"/>
        <w:gridCol w:w="2108"/>
        <w:gridCol w:w="1377"/>
        <w:gridCol w:w="1377"/>
        <w:gridCol w:w="1377"/>
        <w:gridCol w:w="1377"/>
        <w:gridCol w:w="1586"/>
        <w:gridCol w:w="1586"/>
      </w:tblGrid>
      <w:tr w:rsidR="00455355" w:rsidRPr="00455355" w14:paraId="6894F991" w14:textId="77777777" w:rsidTr="00455355">
        <w:trPr>
          <w:tblHeader/>
          <w:jc w:val="center"/>
        </w:trPr>
        <w:tc>
          <w:tcPr>
            <w:tcW w:w="2630" w:type="dxa"/>
            <w:tcBorders>
              <w:top w:val="single" w:sz="6" w:space="0" w:color="000000"/>
              <w:left w:val="single" w:sz="6" w:space="0" w:color="000000"/>
              <w:bottom w:val="single" w:sz="6" w:space="0" w:color="000000"/>
              <w:right w:val="single" w:sz="6" w:space="0" w:color="000000"/>
            </w:tcBorders>
            <w:vAlign w:val="center"/>
            <w:hideMark/>
          </w:tcPr>
          <w:p w14:paraId="32177309"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324" w:type="dxa"/>
            <w:tcBorders>
              <w:top w:val="single" w:sz="6" w:space="0" w:color="000000"/>
              <w:left w:val="single" w:sz="6" w:space="0" w:color="000000"/>
              <w:bottom w:val="single" w:sz="6" w:space="0" w:color="000000"/>
              <w:right w:val="single" w:sz="6" w:space="0" w:color="000000"/>
            </w:tcBorders>
            <w:vAlign w:val="center"/>
            <w:hideMark/>
          </w:tcPr>
          <w:p w14:paraId="48A4F16B"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108" w:type="dxa"/>
            <w:tcBorders>
              <w:top w:val="single" w:sz="6" w:space="0" w:color="000000"/>
              <w:left w:val="single" w:sz="6" w:space="0" w:color="000000"/>
              <w:bottom w:val="single" w:sz="6" w:space="0" w:color="000000"/>
              <w:right w:val="single" w:sz="6" w:space="0" w:color="000000"/>
            </w:tcBorders>
            <w:vAlign w:val="center"/>
            <w:hideMark/>
          </w:tcPr>
          <w:p w14:paraId="7ACE64D8"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AFF9D8A"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del w:id="218" w:author="5B1d" w:date="2025-04-30T18:07:00Z">
              <w:r w:rsidRPr="00455355">
                <w:rPr>
                  <w:rFonts w:ascii="Times New Roman Bold" w:hAnsi="Times New Roman Bold" w:cs="Times New Roman Bold"/>
                  <w:b/>
                  <w:sz w:val="20"/>
                  <w:lang w:eastAsia="zh-CN"/>
                </w:rPr>
                <w:delText>Radar C</w:delText>
              </w:r>
            </w:del>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4BA6B4"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470CA0"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BC29AD"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586" w:type="dxa"/>
            <w:tcBorders>
              <w:top w:val="single" w:sz="6" w:space="0" w:color="000000"/>
              <w:left w:val="single" w:sz="6" w:space="0" w:color="000000"/>
              <w:bottom w:val="single" w:sz="6" w:space="0" w:color="000000"/>
              <w:right w:val="single" w:sz="6" w:space="0" w:color="000000"/>
            </w:tcBorders>
            <w:vAlign w:val="center"/>
            <w:hideMark/>
          </w:tcPr>
          <w:p w14:paraId="4D977344"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586" w:type="dxa"/>
            <w:tcBorders>
              <w:top w:val="single" w:sz="6" w:space="0" w:color="000000"/>
              <w:left w:val="single" w:sz="6" w:space="0" w:color="000000"/>
              <w:bottom w:val="single" w:sz="6" w:space="0" w:color="000000"/>
              <w:right w:val="single" w:sz="6" w:space="0" w:color="000000"/>
            </w:tcBorders>
            <w:vAlign w:val="center"/>
            <w:hideMark/>
          </w:tcPr>
          <w:p w14:paraId="462DD1FE" w14:textId="77777777" w:rsidR="00455355" w:rsidRPr="00455355" w:rsidRDefault="00455355" w:rsidP="00455355">
            <w:pPr>
              <w:keepNext/>
              <w:spacing w:before="80" w:after="80"/>
              <w:jc w:val="center"/>
              <w:textAlignment w:val="auto"/>
              <w:rPr>
                <w:ins w:id="219" w:author="Auteur"/>
                <w:del w:id="220" w:author="5B1d" w:date="2025-05-01T14:03:00Z"/>
                <w:rFonts w:ascii="Times New Roman Bold" w:hAnsi="Times New Roman Bold" w:cs="Times New Roman Bold"/>
                <w:b/>
                <w:sz w:val="20"/>
                <w:lang w:eastAsia="zh-CN"/>
              </w:rPr>
            </w:pPr>
            <w:ins w:id="221" w:author="5B1d" w:date="2025-04-29T15:12:00Z">
              <w:del w:id="222" w:author="5B1d" w:date="2025-05-01T14:03:00Z">
                <w:r w:rsidRPr="00455355">
                  <w:rPr>
                    <w:rFonts w:ascii="Times New Roman Bold" w:hAnsi="Times New Roman Bold" w:cs="Times New Roman Bold"/>
                    <w:b/>
                    <w:sz w:val="20"/>
                    <w:lang w:eastAsia="zh-CN"/>
                  </w:rPr>
                  <w:delText>[</w:delText>
                </w:r>
              </w:del>
            </w:ins>
            <w:ins w:id="223" w:author="Auteur">
              <w:del w:id="224" w:author="5B1d" w:date="2025-05-01T14:03:00Z">
                <w:r w:rsidRPr="00455355">
                  <w:rPr>
                    <w:rFonts w:ascii="Times New Roman Bold" w:hAnsi="Times New Roman Bold" w:cs="Times New Roman Bold"/>
                    <w:b/>
                    <w:sz w:val="20"/>
                    <w:lang w:eastAsia="zh-CN"/>
                  </w:rPr>
                  <w:delText>Radar H</w:delText>
                </w:r>
              </w:del>
            </w:ins>
          </w:p>
          <w:p w14:paraId="66DDDDDB" w14:textId="77777777" w:rsidR="00455355" w:rsidRPr="00455355" w:rsidRDefault="00455355" w:rsidP="00455355">
            <w:pPr>
              <w:keepNext/>
              <w:spacing w:before="80" w:after="80"/>
              <w:jc w:val="center"/>
              <w:textAlignment w:val="auto"/>
              <w:rPr>
                <w:rFonts w:ascii="Times New Roman Bold" w:hAnsi="Times New Roman Bold" w:cs="Times New Roman Bold"/>
                <w:b/>
                <w:sz w:val="20"/>
                <w:lang w:eastAsia="zh-CN"/>
              </w:rPr>
            </w:pPr>
            <w:ins w:id="225" w:author="Auteur">
              <w:del w:id="226" w:author="5B1d" w:date="2025-05-01T14:03:00Z">
                <w:r w:rsidRPr="00455355">
                  <w:rPr>
                    <w:rFonts w:ascii="Times New Roman Bold" w:hAnsi="Times New Roman Bold" w:cs="Times New Roman Bold"/>
                    <w:sz w:val="20"/>
                    <w:lang w:eastAsia="zh-CN"/>
                  </w:rPr>
                  <w:delText>Track</w:delText>
                </w:r>
              </w:del>
            </w:ins>
            <w:ins w:id="227" w:author="5B1d" w:date="2025-04-29T15:12:00Z">
              <w:del w:id="228" w:author="5B1d" w:date="2025-05-01T14:03:00Z">
                <w:r w:rsidRPr="00455355">
                  <w:rPr>
                    <w:rFonts w:ascii="Times New Roman Bold" w:hAnsi="Times New Roman Bold" w:cs="Times New Roman Bold"/>
                    <w:sz w:val="20"/>
                    <w:lang w:eastAsia="zh-CN"/>
                  </w:rPr>
                  <w:delText>]</w:delText>
                </w:r>
              </w:del>
            </w:ins>
          </w:p>
        </w:tc>
      </w:tr>
      <w:tr w:rsidR="00455355" w:rsidRPr="00455355" w14:paraId="38341840"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363715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Platform type (airborne, shipborne, ground)</w:t>
            </w:r>
          </w:p>
        </w:tc>
        <w:tc>
          <w:tcPr>
            <w:tcW w:w="1324" w:type="dxa"/>
            <w:tcBorders>
              <w:top w:val="single" w:sz="6" w:space="0" w:color="000000"/>
              <w:left w:val="single" w:sz="6" w:space="0" w:color="000000"/>
              <w:bottom w:val="single" w:sz="6" w:space="0" w:color="000000"/>
              <w:right w:val="single" w:sz="6" w:space="0" w:color="000000"/>
            </w:tcBorders>
            <w:hideMark/>
          </w:tcPr>
          <w:p w14:paraId="3FEBB523" w14:textId="77777777" w:rsid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29" w:author="TK_ACES" w:date="2025-08-11T16:07:00Z" w16du:dateUtc="2025-08-11T20:07:00Z"/>
                <w:sz w:val="20"/>
                <w:lang w:eastAsia="zh-CN"/>
              </w:rPr>
            </w:pPr>
            <w:r w:rsidRPr="00455355">
              <w:rPr>
                <w:sz w:val="20"/>
                <w:lang w:eastAsia="zh-CN"/>
              </w:rPr>
              <w:t>Shipborne</w:t>
            </w:r>
          </w:p>
          <w:p w14:paraId="7A4C496A" w14:textId="1B7DE7AA"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0" w:author="TK_ACES" w:date="2025-08-11T16:07:00Z" w16du:dateUtc="2025-08-11T20:07:00Z">
              <w:r w:rsidRPr="00455355">
                <w:rPr>
                  <w:sz w:val="20"/>
                  <w:highlight w:val="cyan"/>
                  <w:lang w:eastAsia="zh-CN"/>
                </w:rPr>
                <w:t>Ground</w:t>
              </w:r>
            </w:ins>
          </w:p>
        </w:tc>
        <w:tc>
          <w:tcPr>
            <w:tcW w:w="2108" w:type="dxa"/>
            <w:tcBorders>
              <w:top w:val="single" w:sz="6" w:space="0" w:color="000000"/>
              <w:left w:val="single" w:sz="6" w:space="0" w:color="000000"/>
              <w:bottom w:val="single" w:sz="6" w:space="0" w:color="000000"/>
              <w:right w:val="single" w:sz="6" w:space="0" w:color="000000"/>
            </w:tcBorders>
            <w:hideMark/>
          </w:tcPr>
          <w:p w14:paraId="1F344BF6" w14:textId="77777777" w:rsid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1" w:author="TK_ACES" w:date="2025-08-11T16:07:00Z" w16du:dateUtc="2025-08-11T20:07:00Z"/>
                <w:sz w:val="20"/>
                <w:lang w:eastAsia="zh-CN"/>
              </w:rPr>
            </w:pPr>
            <w:r w:rsidRPr="00455355">
              <w:rPr>
                <w:sz w:val="20"/>
                <w:lang w:eastAsia="zh-CN"/>
              </w:rPr>
              <w:t>Shipborne</w:t>
            </w:r>
          </w:p>
          <w:p w14:paraId="5BA94F95" w14:textId="290215AE"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2" w:author="TK_ACES" w:date="2025-08-11T16:07:00Z" w16du:dateUtc="2025-08-11T20:07:00Z">
              <w:r w:rsidRPr="00455355">
                <w:rPr>
                  <w:sz w:val="20"/>
                  <w:highlight w:val="cyan"/>
                  <w:lang w:eastAsia="zh-CN"/>
                </w:rPr>
                <w:t>Ground</w:t>
              </w:r>
            </w:ins>
          </w:p>
        </w:tc>
        <w:tc>
          <w:tcPr>
            <w:tcW w:w="1377" w:type="dxa"/>
            <w:tcBorders>
              <w:top w:val="single" w:sz="6" w:space="0" w:color="000000"/>
              <w:left w:val="single" w:sz="6" w:space="0" w:color="000000"/>
              <w:bottom w:val="single" w:sz="6" w:space="0" w:color="000000"/>
              <w:right w:val="single" w:sz="6" w:space="0" w:color="000000"/>
            </w:tcBorders>
            <w:hideMark/>
          </w:tcPr>
          <w:p w14:paraId="095EEC8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33" w:author="5B1d" w:date="2025-04-30T18:07:00Z">
              <w:r w:rsidRPr="00455355">
                <w:rPr>
                  <w:sz w:val="20"/>
                  <w:lang w:eastAsia="zh-CN"/>
                </w:rPr>
                <w:delText>Shipborne</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9A407D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44CDFAC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D199F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Airborne</w:t>
            </w:r>
          </w:p>
        </w:tc>
        <w:tc>
          <w:tcPr>
            <w:tcW w:w="1586" w:type="dxa"/>
            <w:tcBorders>
              <w:top w:val="single" w:sz="6" w:space="0" w:color="000000"/>
              <w:left w:val="single" w:sz="6" w:space="0" w:color="000000"/>
              <w:bottom w:val="single" w:sz="6" w:space="0" w:color="000000"/>
              <w:right w:val="single" w:sz="6" w:space="0" w:color="000000"/>
            </w:tcBorders>
            <w:hideMark/>
          </w:tcPr>
          <w:p w14:paraId="4B0F4FF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Ground</w:t>
            </w:r>
          </w:p>
        </w:tc>
        <w:tc>
          <w:tcPr>
            <w:tcW w:w="1586" w:type="dxa"/>
            <w:tcBorders>
              <w:top w:val="single" w:sz="6" w:space="0" w:color="000000"/>
              <w:left w:val="single" w:sz="6" w:space="0" w:color="000000"/>
              <w:bottom w:val="single" w:sz="6" w:space="0" w:color="000000"/>
              <w:right w:val="single" w:sz="6" w:space="0" w:color="000000"/>
            </w:tcBorders>
            <w:hideMark/>
          </w:tcPr>
          <w:p w14:paraId="257C9A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34" w:author="5B1d" w:date="2025-04-29T15:25:00Z">
              <w:del w:id="235" w:author="5B1d" w:date="2025-05-01T14:03:00Z">
                <w:r w:rsidRPr="00455355">
                  <w:rPr>
                    <w:sz w:val="20"/>
                    <w:lang w:eastAsia="zh-CN"/>
                  </w:rPr>
                  <w:delText>[</w:delText>
                </w:r>
              </w:del>
            </w:ins>
            <w:ins w:id="236" w:author="Auteur">
              <w:del w:id="237" w:author="5B1d" w:date="2025-05-01T14:03:00Z">
                <w:r w:rsidRPr="00455355">
                  <w:rPr>
                    <w:sz w:val="20"/>
                    <w:lang w:eastAsia="zh-CN"/>
                  </w:rPr>
                  <w:delText>Airborne</w:delText>
                </w:r>
              </w:del>
            </w:ins>
            <w:ins w:id="238" w:author="5B1d" w:date="2025-04-29T15:25:00Z">
              <w:del w:id="239" w:author="5B1d" w:date="2025-05-01T14:03:00Z">
                <w:r w:rsidRPr="00455355">
                  <w:rPr>
                    <w:sz w:val="20"/>
                    <w:lang w:eastAsia="zh-CN"/>
                  </w:rPr>
                  <w:delText>]</w:delText>
                </w:r>
              </w:del>
            </w:ins>
          </w:p>
        </w:tc>
      </w:tr>
      <w:tr w:rsidR="00455355" w:rsidRPr="00455355" w14:paraId="71FBB08B"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41932FE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Type of service</w:t>
            </w:r>
          </w:p>
          <w:p w14:paraId="46A1BD4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b/>
              <w:t>Radiolocation: RL</w:t>
            </w:r>
          </w:p>
          <w:p w14:paraId="45E66E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b/>
            </w:r>
            <w:ins w:id="240" w:author="5B1d" w:date="2025-04-30T18:15:00Z">
              <w:r w:rsidRPr="00455355">
                <w:rPr>
                  <w:sz w:val="20"/>
                  <w:lang w:eastAsia="zh-CN"/>
                </w:rPr>
                <w:t>[</w:t>
              </w:r>
            </w:ins>
            <w:r w:rsidRPr="00455355">
              <w:rPr>
                <w:sz w:val="20"/>
                <w:lang w:eastAsia="zh-CN"/>
              </w:rPr>
              <w:t>Radionavigation: RN</w:t>
            </w:r>
            <w:ins w:id="241" w:author="5B1d" w:date="2025-04-30T18:15:00Z">
              <w:r w:rsidRPr="00455355">
                <w:rPr>
                  <w:sz w:val="20"/>
                  <w:lang w:eastAsia="zh-CN"/>
                </w:rPr>
                <w:t>]</w:t>
              </w:r>
            </w:ins>
          </w:p>
        </w:tc>
        <w:tc>
          <w:tcPr>
            <w:tcW w:w="1324" w:type="dxa"/>
            <w:tcBorders>
              <w:top w:val="single" w:sz="6" w:space="0" w:color="000000"/>
              <w:left w:val="single" w:sz="6" w:space="0" w:color="000000"/>
              <w:bottom w:val="single" w:sz="6" w:space="0" w:color="000000"/>
              <w:right w:val="single" w:sz="6" w:space="0" w:color="000000"/>
            </w:tcBorders>
            <w:hideMark/>
          </w:tcPr>
          <w:p w14:paraId="343C83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2108" w:type="dxa"/>
            <w:tcBorders>
              <w:top w:val="single" w:sz="6" w:space="0" w:color="000000"/>
              <w:left w:val="single" w:sz="6" w:space="0" w:color="000000"/>
              <w:bottom w:val="single" w:sz="6" w:space="0" w:color="000000"/>
              <w:right w:val="single" w:sz="6" w:space="0" w:color="000000"/>
            </w:tcBorders>
            <w:hideMark/>
          </w:tcPr>
          <w:p w14:paraId="108DAA0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377" w:type="dxa"/>
            <w:tcBorders>
              <w:top w:val="single" w:sz="6" w:space="0" w:color="000000"/>
              <w:left w:val="single" w:sz="6" w:space="0" w:color="000000"/>
              <w:bottom w:val="single" w:sz="6" w:space="0" w:color="000000"/>
              <w:right w:val="single" w:sz="6" w:space="0" w:color="000000"/>
            </w:tcBorders>
            <w:hideMark/>
          </w:tcPr>
          <w:p w14:paraId="25C1AB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42" w:author="5B1d" w:date="2025-04-30T18:07:00Z">
              <w:r w:rsidRPr="00455355">
                <w:rPr>
                  <w:sz w:val="20"/>
                  <w:lang w:eastAsia="zh-CN"/>
                </w:rPr>
                <w:delText>RL</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1E809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del w:id="243" w:author="Auteur">
              <w:r w:rsidRPr="00455355">
                <w:rPr>
                  <w:sz w:val="20"/>
                  <w:vertAlign w:val="superscript"/>
                  <w:lang w:eastAsia="zh-CN"/>
                </w:rPr>
                <w:delText>(1)</w:delText>
              </w:r>
            </w:del>
          </w:p>
        </w:tc>
        <w:tc>
          <w:tcPr>
            <w:tcW w:w="1377" w:type="dxa"/>
            <w:tcBorders>
              <w:top w:val="single" w:sz="6" w:space="0" w:color="000000"/>
              <w:left w:val="single" w:sz="6" w:space="0" w:color="000000"/>
              <w:bottom w:val="single" w:sz="6" w:space="0" w:color="000000"/>
              <w:right w:val="single" w:sz="6" w:space="0" w:color="000000"/>
            </w:tcBorders>
            <w:hideMark/>
          </w:tcPr>
          <w:p w14:paraId="0DC31D4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del w:id="244" w:author="Auteur">
              <w:r w:rsidRPr="00455355">
                <w:rPr>
                  <w:sz w:val="20"/>
                  <w:vertAlign w:val="superscript"/>
                  <w:lang w:eastAsia="zh-CN"/>
                </w:rPr>
                <w:delText>(1)</w:delText>
              </w:r>
            </w:del>
          </w:p>
        </w:tc>
        <w:tc>
          <w:tcPr>
            <w:tcW w:w="1377" w:type="dxa"/>
            <w:tcBorders>
              <w:top w:val="single" w:sz="6" w:space="0" w:color="000000"/>
              <w:left w:val="single" w:sz="6" w:space="0" w:color="000000"/>
              <w:bottom w:val="single" w:sz="6" w:space="0" w:color="000000"/>
              <w:right w:val="single" w:sz="6" w:space="0" w:color="000000"/>
            </w:tcBorders>
            <w:hideMark/>
          </w:tcPr>
          <w:p w14:paraId="1147B3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586" w:type="dxa"/>
            <w:tcBorders>
              <w:top w:val="single" w:sz="6" w:space="0" w:color="000000"/>
              <w:left w:val="single" w:sz="6" w:space="0" w:color="000000"/>
              <w:bottom w:val="single" w:sz="6" w:space="0" w:color="000000"/>
              <w:right w:val="single" w:sz="6" w:space="0" w:color="000000"/>
            </w:tcBorders>
            <w:hideMark/>
          </w:tcPr>
          <w:p w14:paraId="06BDBC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RL</w:t>
            </w:r>
          </w:p>
        </w:tc>
        <w:tc>
          <w:tcPr>
            <w:tcW w:w="1586" w:type="dxa"/>
            <w:tcBorders>
              <w:top w:val="single" w:sz="6" w:space="0" w:color="000000"/>
              <w:left w:val="single" w:sz="6" w:space="0" w:color="000000"/>
              <w:bottom w:val="single" w:sz="6" w:space="0" w:color="000000"/>
              <w:right w:val="single" w:sz="6" w:space="0" w:color="000000"/>
            </w:tcBorders>
            <w:hideMark/>
          </w:tcPr>
          <w:p w14:paraId="37E89D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45" w:author="5B1d" w:date="2025-04-29T15:25:00Z">
              <w:del w:id="246" w:author="5B1d" w:date="2025-05-01T14:03:00Z">
                <w:r w:rsidRPr="00455355">
                  <w:rPr>
                    <w:sz w:val="20"/>
                    <w:lang w:eastAsia="zh-CN"/>
                  </w:rPr>
                  <w:delText>[</w:delText>
                </w:r>
              </w:del>
            </w:ins>
            <w:ins w:id="247" w:author="Auteur">
              <w:del w:id="248" w:author="5B1d" w:date="2025-05-01T14:03:00Z">
                <w:r w:rsidRPr="00455355">
                  <w:rPr>
                    <w:sz w:val="20"/>
                    <w:lang w:eastAsia="zh-CN"/>
                  </w:rPr>
                  <w:delText>RL</w:delText>
                </w:r>
              </w:del>
            </w:ins>
            <w:ins w:id="249" w:author="5B1d" w:date="2025-04-29T15:25:00Z">
              <w:del w:id="250" w:author="5B1d" w:date="2025-05-01T14:03:00Z">
                <w:r w:rsidRPr="00455355">
                  <w:rPr>
                    <w:sz w:val="20"/>
                    <w:lang w:eastAsia="zh-CN"/>
                  </w:rPr>
                  <w:delText>]</w:delText>
                </w:r>
              </w:del>
            </w:ins>
          </w:p>
        </w:tc>
      </w:tr>
      <w:tr w:rsidR="00455355" w:rsidRPr="00455355" w14:paraId="2E7B82A6"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FB0BF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251" w:author="5B1d" w:date="2025-04-30T18:26:00Z">
              <w:r w:rsidRPr="00455355">
                <w:rPr>
                  <w:sz w:val="20"/>
                  <w:lang w:eastAsia="zh-CN"/>
                </w:rPr>
                <w:delText xml:space="preserve">Tuning </w:delText>
              </w:r>
            </w:del>
            <w:ins w:id="252" w:author="5B1d" w:date="2025-04-30T18:26:00Z">
              <w:r w:rsidRPr="00455355">
                <w:rPr>
                  <w:sz w:val="20"/>
                  <w:lang w:eastAsia="zh-CN"/>
                </w:rPr>
                <w:t xml:space="preserve">Frequency </w:t>
              </w:r>
            </w:ins>
            <w:r w:rsidRPr="00455355">
              <w:rPr>
                <w:sz w:val="20"/>
                <w:lang w:eastAsia="zh-CN"/>
              </w:rPr>
              <w:t>range (GHz)</w:t>
            </w:r>
          </w:p>
        </w:tc>
        <w:tc>
          <w:tcPr>
            <w:tcW w:w="1324" w:type="dxa"/>
            <w:tcBorders>
              <w:top w:val="single" w:sz="6" w:space="0" w:color="000000"/>
              <w:left w:val="single" w:sz="6" w:space="0" w:color="000000"/>
              <w:bottom w:val="single" w:sz="6" w:space="0" w:color="000000"/>
              <w:right w:val="single" w:sz="6" w:space="0" w:color="000000"/>
            </w:tcBorders>
            <w:hideMark/>
          </w:tcPr>
          <w:p w14:paraId="1AA502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13.75-14</w:t>
            </w:r>
          </w:p>
        </w:tc>
        <w:tc>
          <w:tcPr>
            <w:tcW w:w="2108" w:type="dxa"/>
            <w:tcBorders>
              <w:top w:val="single" w:sz="6" w:space="0" w:color="000000"/>
              <w:left w:val="single" w:sz="6" w:space="0" w:color="000000"/>
              <w:bottom w:val="single" w:sz="6" w:space="0" w:color="000000"/>
              <w:right w:val="single" w:sz="6" w:space="0" w:color="000000"/>
            </w:tcBorders>
            <w:hideMark/>
          </w:tcPr>
          <w:p w14:paraId="4755B2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13.75-14</w:t>
            </w:r>
          </w:p>
        </w:tc>
        <w:tc>
          <w:tcPr>
            <w:tcW w:w="1377" w:type="dxa"/>
            <w:tcBorders>
              <w:top w:val="single" w:sz="6" w:space="0" w:color="000000"/>
              <w:left w:val="single" w:sz="6" w:space="0" w:color="000000"/>
              <w:bottom w:val="single" w:sz="6" w:space="0" w:color="000000"/>
              <w:right w:val="single" w:sz="6" w:space="0" w:color="000000"/>
            </w:tcBorders>
            <w:hideMark/>
          </w:tcPr>
          <w:p w14:paraId="3D9FE0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3" w:author="5B1d" w:date="2025-04-30T18:07:00Z">
              <w:r w:rsidRPr="00455355">
                <w:rPr>
                  <w:sz w:val="20"/>
                  <w:lang w:eastAsia="zh-CN"/>
                </w:rPr>
                <w:delText xml:space="preserve">Within </w:delText>
              </w:r>
              <w:r w:rsidRPr="00455355">
                <w:rPr>
                  <w:sz w:val="20"/>
                  <w:lang w:eastAsia="zh-CN"/>
                </w:rPr>
                <w:br/>
                <w:delText>13.75-14</w:delText>
              </w:r>
            </w:del>
          </w:p>
        </w:tc>
        <w:tc>
          <w:tcPr>
            <w:tcW w:w="1377" w:type="dxa"/>
            <w:tcBorders>
              <w:top w:val="single" w:sz="6" w:space="0" w:color="000000"/>
              <w:left w:val="single" w:sz="6" w:space="0" w:color="000000"/>
              <w:bottom w:val="single" w:sz="6" w:space="0" w:color="000000"/>
              <w:right w:val="single" w:sz="6" w:space="0" w:color="000000"/>
            </w:tcBorders>
            <w:hideMark/>
          </w:tcPr>
          <w:p w14:paraId="3964204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4" w:author="5B1d" w:date="2025-04-30T18:26:00Z">
              <w:r w:rsidRPr="00455355">
                <w:rPr>
                  <w:sz w:val="20"/>
                  <w:lang w:eastAsia="zh-CN"/>
                </w:rPr>
                <w:delText xml:space="preserve">Within </w:delText>
              </w:r>
            </w:del>
            <w:r w:rsidRPr="00455355">
              <w:rPr>
                <w:sz w:val="20"/>
                <w:lang w:eastAsia="zh-CN"/>
              </w:rPr>
              <w:br/>
              <w:t>13.75-14</w:t>
            </w:r>
          </w:p>
        </w:tc>
        <w:tc>
          <w:tcPr>
            <w:tcW w:w="1377" w:type="dxa"/>
            <w:tcBorders>
              <w:top w:val="single" w:sz="6" w:space="0" w:color="000000"/>
              <w:left w:val="single" w:sz="6" w:space="0" w:color="000000"/>
              <w:bottom w:val="single" w:sz="6" w:space="0" w:color="000000"/>
              <w:right w:val="single" w:sz="6" w:space="0" w:color="000000"/>
            </w:tcBorders>
            <w:hideMark/>
          </w:tcPr>
          <w:p w14:paraId="51381D4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5" w:author="5B1d" w:date="2025-04-30T18:26:00Z">
              <w:r w:rsidRPr="00455355">
                <w:rPr>
                  <w:sz w:val="20"/>
                  <w:lang w:eastAsia="zh-CN"/>
                </w:rPr>
                <w:delText xml:space="preserve">Within </w:delText>
              </w:r>
            </w:del>
            <w:r w:rsidRPr="00455355">
              <w:rPr>
                <w:sz w:val="20"/>
                <w:lang w:eastAsia="zh-CN"/>
              </w:rPr>
              <w:br/>
              <w:t>13.75-14</w:t>
            </w:r>
          </w:p>
        </w:tc>
        <w:tc>
          <w:tcPr>
            <w:tcW w:w="1377" w:type="dxa"/>
            <w:tcBorders>
              <w:top w:val="single" w:sz="6" w:space="0" w:color="000000"/>
              <w:left w:val="single" w:sz="6" w:space="0" w:color="000000"/>
              <w:bottom w:val="single" w:sz="6" w:space="0" w:color="000000"/>
              <w:right w:val="single" w:sz="6" w:space="0" w:color="000000"/>
            </w:tcBorders>
            <w:hideMark/>
          </w:tcPr>
          <w:p w14:paraId="70C868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6" w:author="5B1d" w:date="2025-04-30T18:26:00Z">
              <w:r w:rsidRPr="00455355">
                <w:rPr>
                  <w:sz w:val="20"/>
                  <w:lang w:eastAsia="zh-CN"/>
                </w:rPr>
                <w:delText xml:space="preserve">Within </w:delText>
              </w:r>
            </w:del>
            <w:r w:rsidRPr="00455355">
              <w:rPr>
                <w:sz w:val="20"/>
                <w:lang w:eastAsia="zh-CN"/>
              </w:rPr>
              <w:br/>
              <w:t>13.75-14</w:t>
            </w:r>
          </w:p>
        </w:tc>
        <w:tc>
          <w:tcPr>
            <w:tcW w:w="1586" w:type="dxa"/>
            <w:tcBorders>
              <w:top w:val="single" w:sz="6" w:space="0" w:color="000000"/>
              <w:left w:val="single" w:sz="6" w:space="0" w:color="000000"/>
              <w:bottom w:val="single" w:sz="6" w:space="0" w:color="000000"/>
              <w:right w:val="single" w:sz="6" w:space="0" w:color="000000"/>
            </w:tcBorders>
            <w:hideMark/>
          </w:tcPr>
          <w:p w14:paraId="5354BE0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57" w:author="5B1d" w:date="2025-04-30T18:26:00Z">
              <w:r w:rsidRPr="00455355">
                <w:rPr>
                  <w:sz w:val="20"/>
                  <w:lang w:eastAsia="zh-CN"/>
                </w:rPr>
                <w:delText xml:space="preserve">Within </w:delText>
              </w:r>
            </w:del>
            <w:r w:rsidRPr="00455355">
              <w:rPr>
                <w:sz w:val="20"/>
                <w:lang w:eastAsia="zh-CN"/>
              </w:rPr>
              <w:br/>
              <w:t>13.75-14</w:t>
            </w:r>
          </w:p>
        </w:tc>
        <w:tc>
          <w:tcPr>
            <w:tcW w:w="1586" w:type="dxa"/>
            <w:tcBorders>
              <w:top w:val="single" w:sz="6" w:space="0" w:color="000000"/>
              <w:left w:val="single" w:sz="6" w:space="0" w:color="000000"/>
              <w:bottom w:val="single" w:sz="6" w:space="0" w:color="000000"/>
              <w:right w:val="single" w:sz="6" w:space="0" w:color="000000"/>
            </w:tcBorders>
            <w:hideMark/>
          </w:tcPr>
          <w:p w14:paraId="750A53A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8" w:author="Auteur"/>
                <w:del w:id="259" w:author="5B1d" w:date="2025-05-01T14:03:00Z"/>
                <w:sz w:val="20"/>
                <w:lang w:eastAsia="zh-CN"/>
              </w:rPr>
            </w:pPr>
            <w:ins w:id="260" w:author="Auteur">
              <w:del w:id="261" w:author="5B1d" w:date="2025-05-01T14:03:00Z">
                <w:r w:rsidRPr="00455355">
                  <w:rPr>
                    <w:sz w:val="20"/>
                    <w:lang w:eastAsia="zh-CN"/>
                  </w:rPr>
                  <w:delText>Within</w:delText>
                </w:r>
              </w:del>
            </w:ins>
          </w:p>
          <w:p w14:paraId="283904D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62" w:author="Auteur">
              <w:del w:id="263" w:author="5B1d" w:date="2025-05-01T14:03:00Z">
                <w:r w:rsidRPr="00455355">
                  <w:rPr>
                    <w:b/>
                    <w:sz w:val="20"/>
                    <w:lang w:eastAsia="zh-CN"/>
                  </w:rPr>
                  <w:delText>13.75-14</w:delText>
                </w:r>
              </w:del>
            </w:ins>
            <w:ins w:id="264" w:author="5B1d" w:date="2025-04-29T15:28:00Z">
              <w:del w:id="265" w:author="5B1d" w:date="2025-05-01T14:03:00Z">
                <w:r w:rsidRPr="00455355">
                  <w:rPr>
                    <w:b/>
                    <w:sz w:val="20"/>
                    <w:lang w:eastAsia="zh-CN"/>
                  </w:rPr>
                  <w:delText>]</w:delText>
                </w:r>
              </w:del>
            </w:ins>
          </w:p>
        </w:tc>
      </w:tr>
      <w:tr w:rsidR="00455355" w:rsidRPr="00455355" w14:paraId="3EB4E7BB"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34FEC4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Modulation (unmodulated pulses, chirp, phase-code)</w:t>
            </w:r>
          </w:p>
        </w:tc>
        <w:tc>
          <w:tcPr>
            <w:tcW w:w="1324" w:type="dxa"/>
            <w:tcBorders>
              <w:top w:val="single" w:sz="6" w:space="0" w:color="000000"/>
              <w:left w:val="single" w:sz="6" w:space="0" w:color="000000"/>
              <w:bottom w:val="single" w:sz="6" w:space="0" w:color="000000"/>
              <w:right w:val="single" w:sz="6" w:space="0" w:color="000000"/>
            </w:tcBorders>
            <w:hideMark/>
          </w:tcPr>
          <w:p w14:paraId="3C282EB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Unmodulated</w:t>
            </w:r>
          </w:p>
        </w:tc>
        <w:tc>
          <w:tcPr>
            <w:tcW w:w="2108" w:type="dxa"/>
            <w:tcBorders>
              <w:top w:val="single" w:sz="6" w:space="0" w:color="000000"/>
              <w:left w:val="single" w:sz="6" w:space="0" w:color="000000"/>
              <w:bottom w:val="single" w:sz="6" w:space="0" w:color="000000"/>
              <w:right w:val="single" w:sz="6" w:space="0" w:color="000000"/>
            </w:tcBorders>
            <w:hideMark/>
          </w:tcPr>
          <w:p w14:paraId="6C94206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Unmodulated and phase code</w:t>
            </w:r>
          </w:p>
        </w:tc>
        <w:tc>
          <w:tcPr>
            <w:tcW w:w="1377" w:type="dxa"/>
            <w:tcBorders>
              <w:top w:val="single" w:sz="6" w:space="0" w:color="000000"/>
              <w:left w:val="single" w:sz="6" w:space="0" w:color="000000"/>
              <w:bottom w:val="single" w:sz="6" w:space="0" w:color="000000"/>
              <w:right w:val="single" w:sz="6" w:space="0" w:color="000000"/>
            </w:tcBorders>
            <w:hideMark/>
          </w:tcPr>
          <w:p w14:paraId="09AC030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66" w:author="5B1d" w:date="2025-04-30T18:07:00Z">
              <w:r w:rsidRPr="00455355">
                <w:rPr>
                  <w:sz w:val="20"/>
                  <w:lang w:eastAsia="zh-CN"/>
                </w:rPr>
                <w:delText>Pulsed</w:delText>
              </w:r>
            </w:del>
          </w:p>
        </w:tc>
        <w:tc>
          <w:tcPr>
            <w:tcW w:w="1377" w:type="dxa"/>
            <w:tcBorders>
              <w:top w:val="single" w:sz="6" w:space="0" w:color="000000"/>
              <w:left w:val="single" w:sz="6" w:space="0" w:color="000000"/>
              <w:bottom w:val="single" w:sz="6" w:space="0" w:color="000000"/>
              <w:right w:val="single" w:sz="6" w:space="0" w:color="000000"/>
            </w:tcBorders>
            <w:hideMark/>
          </w:tcPr>
          <w:p w14:paraId="26FD2E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9E395F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0AFC89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586" w:type="dxa"/>
            <w:tcBorders>
              <w:top w:val="single" w:sz="6" w:space="0" w:color="000000"/>
              <w:left w:val="single" w:sz="6" w:space="0" w:color="000000"/>
              <w:bottom w:val="single" w:sz="6" w:space="0" w:color="000000"/>
              <w:right w:val="single" w:sz="6" w:space="0" w:color="000000"/>
            </w:tcBorders>
            <w:hideMark/>
          </w:tcPr>
          <w:p w14:paraId="153502B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Unmodulated </w:t>
            </w:r>
            <w:ins w:id="267" w:author="5B1d" w:date="2025-04-29T16:16:00Z">
              <w:r w:rsidRPr="00455355">
                <w:rPr>
                  <w:sz w:val="20"/>
                  <w:lang w:eastAsia="zh-CN"/>
                </w:rPr>
                <w:t xml:space="preserve">and chirp </w:t>
              </w:r>
            </w:ins>
            <w:r w:rsidRPr="00455355">
              <w:rPr>
                <w:sz w:val="20"/>
                <w:lang w:eastAsia="zh-CN"/>
              </w:rPr>
              <w:t>pulses</w:t>
            </w:r>
          </w:p>
        </w:tc>
        <w:tc>
          <w:tcPr>
            <w:tcW w:w="1586" w:type="dxa"/>
            <w:tcBorders>
              <w:top w:val="single" w:sz="6" w:space="0" w:color="000000"/>
              <w:left w:val="single" w:sz="6" w:space="0" w:color="000000"/>
              <w:bottom w:val="single" w:sz="6" w:space="0" w:color="000000"/>
              <w:right w:val="single" w:sz="6" w:space="0" w:color="000000"/>
            </w:tcBorders>
            <w:hideMark/>
          </w:tcPr>
          <w:p w14:paraId="2DB61E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68" w:author="5B1d" w:date="2025-04-29T15:28:00Z">
              <w:del w:id="269" w:author="5B1d" w:date="2025-05-01T14:03:00Z">
                <w:r w:rsidRPr="00455355">
                  <w:rPr>
                    <w:sz w:val="20"/>
                    <w:lang w:eastAsia="zh-CN"/>
                  </w:rPr>
                  <w:delText>[</w:delText>
                </w:r>
              </w:del>
            </w:ins>
            <w:ins w:id="270" w:author="Auteur">
              <w:del w:id="271" w:author="5B1d" w:date="2025-05-01T14:03:00Z">
                <w:r w:rsidRPr="00455355">
                  <w:rPr>
                    <w:sz w:val="20"/>
                    <w:lang w:eastAsia="zh-CN"/>
                  </w:rPr>
                  <w:delText>Not given</w:delText>
                </w:r>
              </w:del>
            </w:ins>
            <w:ins w:id="272" w:author="5B1d" w:date="2025-04-29T15:28:00Z">
              <w:del w:id="273" w:author="5B1d" w:date="2025-05-01T14:03:00Z">
                <w:r w:rsidRPr="00455355">
                  <w:rPr>
                    <w:sz w:val="20"/>
                    <w:lang w:eastAsia="zh-CN"/>
                  </w:rPr>
                  <w:delText>]</w:delText>
                </w:r>
              </w:del>
            </w:ins>
          </w:p>
        </w:tc>
      </w:tr>
      <w:tr w:rsidR="00455355" w:rsidRPr="00455355" w14:paraId="349CD322"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3D2ACB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Transmitter peak power into antenna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2DCE9E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41</w:t>
            </w:r>
          </w:p>
        </w:tc>
        <w:tc>
          <w:tcPr>
            <w:tcW w:w="2108" w:type="dxa"/>
            <w:tcBorders>
              <w:top w:val="single" w:sz="6" w:space="0" w:color="000000"/>
              <w:left w:val="single" w:sz="6" w:space="0" w:color="000000"/>
              <w:bottom w:val="single" w:sz="6" w:space="0" w:color="000000"/>
              <w:right w:val="single" w:sz="6" w:space="0" w:color="000000"/>
            </w:tcBorders>
            <w:hideMark/>
          </w:tcPr>
          <w:p w14:paraId="6A9C13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40</w:t>
            </w:r>
          </w:p>
        </w:tc>
        <w:tc>
          <w:tcPr>
            <w:tcW w:w="1377" w:type="dxa"/>
            <w:tcBorders>
              <w:top w:val="single" w:sz="6" w:space="0" w:color="000000"/>
              <w:left w:val="single" w:sz="6" w:space="0" w:color="000000"/>
              <w:bottom w:val="single" w:sz="6" w:space="0" w:color="000000"/>
              <w:right w:val="single" w:sz="6" w:space="0" w:color="000000"/>
            </w:tcBorders>
            <w:hideMark/>
          </w:tcPr>
          <w:p w14:paraId="009B03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74"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55E1EE0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775B3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96F429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40</w:t>
            </w:r>
          </w:p>
        </w:tc>
        <w:tc>
          <w:tcPr>
            <w:tcW w:w="1586" w:type="dxa"/>
            <w:tcBorders>
              <w:top w:val="single" w:sz="6" w:space="0" w:color="000000"/>
              <w:left w:val="single" w:sz="6" w:space="0" w:color="000000"/>
              <w:bottom w:val="single" w:sz="6" w:space="0" w:color="000000"/>
              <w:right w:val="single" w:sz="6" w:space="0" w:color="000000"/>
            </w:tcBorders>
            <w:hideMark/>
          </w:tcPr>
          <w:p w14:paraId="1C5A77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75" w:author="5B1d" w:date="2025-04-29T16:16:00Z">
              <w:del w:id="276" w:author="5B1d" w:date="2025-05-01T14:05:00Z">
                <w:r w:rsidRPr="00455355">
                  <w:rPr>
                    <w:sz w:val="20"/>
                    <w:lang w:eastAsia="zh-CN"/>
                  </w:rPr>
                  <w:delText>[</w:delText>
                </w:r>
              </w:del>
            </w:ins>
            <w:del w:id="277" w:author="5B1d" w:date="2025-05-01T14:05:00Z">
              <w:r w:rsidRPr="00455355">
                <w:rPr>
                  <w:sz w:val="20"/>
                  <w:lang w:eastAsia="zh-CN"/>
                </w:rPr>
                <w:delText>46 (nominal)</w:delText>
              </w:r>
            </w:del>
            <w:ins w:id="278" w:author="5B1d" w:date="2025-04-29T16:16:00Z">
              <w:del w:id="279" w:author="5B1d" w:date="2025-05-01T14:05:00Z">
                <w:r w:rsidRPr="00455355">
                  <w:rPr>
                    <w:sz w:val="20"/>
                    <w:lang w:eastAsia="zh-CN"/>
                  </w:rPr>
                  <w:delText xml:space="preserve">/ </w:delText>
                </w:r>
              </w:del>
              <w:r w:rsidRPr="00455355">
                <w:rPr>
                  <w:sz w:val="20"/>
                  <w:lang w:eastAsia="zh-CN"/>
                </w:rPr>
                <w:t>25.5 (</w:t>
              </w:r>
              <w:proofErr w:type="spellStart"/>
              <w:r w:rsidRPr="00455355">
                <w:rPr>
                  <w:sz w:val="20"/>
                  <w:lang w:eastAsia="zh-CN"/>
                </w:rPr>
                <w:t>nomimal</w:t>
              </w:r>
              <w:proofErr w:type="spellEnd"/>
              <w:r w:rsidRPr="00455355">
                <w:rPr>
                  <w:sz w:val="20"/>
                  <w:lang w:eastAsia="zh-CN"/>
                </w:rPr>
                <w:t>)</w:t>
              </w:r>
              <w:del w:id="280" w:author="5B1d" w:date="2025-05-01T14:05: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55979E3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1" w:author="5B1d" w:date="2025-04-29T15:28:00Z">
              <w:del w:id="282" w:author="5B1d" w:date="2025-05-01T14:03:00Z">
                <w:r w:rsidRPr="00455355">
                  <w:rPr>
                    <w:sz w:val="20"/>
                    <w:lang w:eastAsia="zh-CN"/>
                  </w:rPr>
                  <w:delText>[</w:delText>
                </w:r>
              </w:del>
            </w:ins>
            <w:ins w:id="283" w:author="Auteur">
              <w:del w:id="284" w:author="5B1d" w:date="2025-05-01T14:03:00Z">
                <w:r w:rsidRPr="00455355">
                  <w:rPr>
                    <w:sz w:val="20"/>
                    <w:lang w:eastAsia="zh-CN"/>
                  </w:rPr>
                  <w:delText>Not given</w:delText>
                </w:r>
              </w:del>
            </w:ins>
            <w:ins w:id="285" w:author="5B1d" w:date="2025-04-29T15:28:00Z">
              <w:del w:id="286" w:author="5B1d" w:date="2025-05-01T14:03:00Z">
                <w:r w:rsidRPr="00455355">
                  <w:rPr>
                    <w:sz w:val="20"/>
                    <w:lang w:eastAsia="zh-CN"/>
                  </w:rPr>
                  <w:delText>]</w:delText>
                </w:r>
              </w:del>
            </w:ins>
          </w:p>
        </w:tc>
      </w:tr>
      <w:tr w:rsidR="00455355" w:rsidRPr="00455355" w14:paraId="3A7FE4E7"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7F5C999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 xml:space="preserve">Average </w:t>
            </w:r>
            <w:proofErr w:type="spellStart"/>
            <w:r w:rsidRPr="00455355">
              <w:rPr>
                <w:sz w:val="20"/>
                <w:lang w:eastAsia="zh-CN"/>
              </w:rPr>
              <w:t>e.i.r.p</w:t>
            </w:r>
            <w:proofErr w:type="spellEnd"/>
            <w:r w:rsidRPr="00455355">
              <w:rPr>
                <w:sz w:val="20"/>
                <w:lang w:eastAsia="zh-CN"/>
              </w:rPr>
              <w:t>.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1E7C1D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59.5 (62.5 in acquisition)</w:t>
            </w:r>
          </w:p>
        </w:tc>
        <w:tc>
          <w:tcPr>
            <w:tcW w:w="2108" w:type="dxa"/>
            <w:tcBorders>
              <w:top w:val="single" w:sz="6" w:space="0" w:color="000000"/>
              <w:left w:val="single" w:sz="6" w:space="0" w:color="000000"/>
              <w:bottom w:val="single" w:sz="6" w:space="0" w:color="000000"/>
              <w:right w:val="single" w:sz="6" w:space="0" w:color="000000"/>
            </w:tcBorders>
            <w:hideMark/>
          </w:tcPr>
          <w:p w14:paraId="1A9112E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63 (currently </w:t>
            </w:r>
            <w:r w:rsidRPr="00455355">
              <w:rPr>
                <w:rFonts w:ascii="Symbol" w:hAnsi="Symbol" w:hint="eastAsia"/>
                <w:sz w:val="20"/>
                <w:lang w:eastAsia="zh-CN"/>
              </w:rPr>
              <w:sym w:font="Symbol" w:char="F0A3"/>
            </w:r>
            <w:r w:rsidRPr="00455355">
              <w:rPr>
                <w:sz w:val="20"/>
                <w:lang w:eastAsia="zh-CN"/>
              </w:rPr>
              <w:t> 58.2)</w:t>
            </w:r>
          </w:p>
        </w:tc>
        <w:tc>
          <w:tcPr>
            <w:tcW w:w="1377" w:type="dxa"/>
            <w:tcBorders>
              <w:top w:val="single" w:sz="6" w:space="0" w:color="000000"/>
              <w:left w:val="single" w:sz="6" w:space="0" w:color="000000"/>
              <w:bottom w:val="single" w:sz="6" w:space="0" w:color="000000"/>
              <w:right w:val="single" w:sz="6" w:space="0" w:color="000000"/>
            </w:tcBorders>
            <w:hideMark/>
          </w:tcPr>
          <w:p w14:paraId="4A8DF2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287" w:author="5B1d" w:date="2025-04-30T18:07:00Z">
              <w:r w:rsidRPr="00455355">
                <w:rPr>
                  <w:sz w:val="20"/>
                  <w:lang w:eastAsia="zh-CN"/>
                </w:rPr>
                <w:delText>Approx. 59</w:delText>
              </w:r>
            </w:del>
          </w:p>
        </w:tc>
        <w:tc>
          <w:tcPr>
            <w:tcW w:w="1377" w:type="dxa"/>
            <w:tcBorders>
              <w:top w:val="single" w:sz="6" w:space="0" w:color="000000"/>
              <w:left w:val="single" w:sz="6" w:space="0" w:color="000000"/>
              <w:bottom w:val="single" w:sz="6" w:space="0" w:color="000000"/>
              <w:right w:val="single" w:sz="6" w:space="0" w:color="000000"/>
            </w:tcBorders>
            <w:hideMark/>
          </w:tcPr>
          <w:p w14:paraId="429AB5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442F62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68D3662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8" w:author="5B1d" w:date="2025-05-01T10:44:00Z">
              <w:r w:rsidRPr="00455355">
                <w:rPr>
                  <w:sz w:val="20"/>
                  <w:lang w:eastAsia="zh-CN"/>
                </w:rPr>
                <w:t xml:space="preserve">30.4 to </w:t>
              </w:r>
            </w:ins>
            <w:r w:rsidRPr="00455355">
              <w:rPr>
                <w:sz w:val="20"/>
                <w:lang w:eastAsia="zh-CN"/>
              </w:rPr>
              <w:t>41.4 (nominal)</w:t>
            </w:r>
          </w:p>
        </w:tc>
        <w:tc>
          <w:tcPr>
            <w:tcW w:w="1586" w:type="dxa"/>
            <w:tcBorders>
              <w:top w:val="single" w:sz="6" w:space="0" w:color="000000"/>
              <w:left w:val="single" w:sz="6" w:space="0" w:color="000000"/>
              <w:bottom w:val="single" w:sz="6" w:space="0" w:color="000000"/>
              <w:right w:val="single" w:sz="6" w:space="0" w:color="000000"/>
            </w:tcBorders>
            <w:hideMark/>
          </w:tcPr>
          <w:p w14:paraId="110380F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89" w:author="5B1d" w:date="2025-04-29T16:17:00Z">
              <w:del w:id="290" w:author="5B1d" w:date="2025-05-01T14:11:00Z">
                <w:r w:rsidRPr="00455355">
                  <w:rPr>
                    <w:sz w:val="20"/>
                    <w:lang w:eastAsia="zh-CN"/>
                  </w:rPr>
                  <w:delText>[</w:delText>
                </w:r>
              </w:del>
            </w:ins>
            <w:del w:id="291" w:author="5B1d" w:date="2025-05-01T14:11:00Z">
              <w:r w:rsidRPr="00455355">
                <w:rPr>
                  <w:sz w:val="20"/>
                  <w:lang w:eastAsia="zh-CN"/>
                </w:rPr>
                <w:delText>44.6-48.4</w:delText>
              </w:r>
            </w:del>
            <w:ins w:id="292" w:author="5B1d" w:date="2025-04-29T16:17:00Z">
              <w:del w:id="293" w:author="5B1d" w:date="2025-05-01T14:11:00Z">
                <w:r w:rsidRPr="00455355">
                  <w:rPr>
                    <w:sz w:val="20"/>
                    <w:lang w:eastAsia="zh-CN"/>
                  </w:rPr>
                  <w:delText>/</w:delText>
                </w:r>
              </w:del>
              <w:r w:rsidRPr="00455355">
                <w:rPr>
                  <w:sz w:val="20"/>
                  <w:lang w:eastAsia="zh-CN"/>
                </w:rPr>
                <w:t>47.64</w:t>
              </w:r>
              <w:del w:id="294" w:author="5B1d" w:date="2025-05-01T14:11: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4E76B16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295" w:author="5B1d" w:date="2025-04-29T15:28:00Z">
              <w:del w:id="296" w:author="5B1d" w:date="2025-05-01T14:03:00Z">
                <w:r w:rsidRPr="00455355">
                  <w:rPr>
                    <w:sz w:val="20"/>
                    <w:lang w:eastAsia="zh-CN"/>
                  </w:rPr>
                  <w:delText>[</w:delText>
                </w:r>
              </w:del>
            </w:ins>
            <w:ins w:id="297" w:author="Auteur">
              <w:del w:id="298" w:author="5B1d" w:date="2025-05-01T14:03:00Z">
                <w:r w:rsidRPr="00455355">
                  <w:rPr>
                    <w:sz w:val="20"/>
                    <w:lang w:eastAsia="zh-CN"/>
                  </w:rPr>
                  <w:delText>May be calculated if needed</w:delText>
                </w:r>
              </w:del>
            </w:ins>
            <w:ins w:id="299" w:author="5B1d" w:date="2025-04-29T15:28:00Z">
              <w:del w:id="300" w:author="5B1d" w:date="2025-05-01T14:03:00Z">
                <w:r w:rsidRPr="00455355">
                  <w:rPr>
                    <w:sz w:val="20"/>
                    <w:lang w:eastAsia="zh-CN"/>
                  </w:rPr>
                  <w:delText>]</w:delText>
                </w:r>
              </w:del>
            </w:ins>
            <w:ins w:id="301" w:author="5B1d" w:date="2025-04-30T19:22:00Z">
              <w:del w:id="302" w:author="5B1d" w:date="2025-05-01T14:03:00Z">
                <w:r w:rsidRPr="00455355">
                  <w:rPr>
                    <w:sz w:val="20"/>
                    <w:lang w:eastAsia="zh-CN"/>
                  </w:rPr>
                  <w:delText>/</w:delText>
                </w:r>
              </w:del>
            </w:ins>
          </w:p>
        </w:tc>
      </w:tr>
      <w:tr w:rsidR="00455355" w:rsidRPr="00455355" w14:paraId="6C118768"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577D45C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303" w:author="Auteur">
              <w:r w:rsidRPr="00455355">
                <w:rPr>
                  <w:sz w:val="20"/>
                  <w:lang w:eastAsia="zh-CN"/>
                </w:rPr>
                <w:t xml:space="preserve">Average </w:t>
              </w:r>
              <w:proofErr w:type="spellStart"/>
              <w:r w:rsidRPr="00455355">
                <w:rPr>
                  <w:sz w:val="20"/>
                  <w:lang w:eastAsia="zh-CN"/>
                </w:rPr>
                <w:t>e.i.r.p</w:t>
              </w:r>
              <w:proofErr w:type="spellEnd"/>
              <w:r w:rsidRPr="00455355">
                <w:rPr>
                  <w:sz w:val="20"/>
                  <w:lang w:eastAsia="zh-CN"/>
                </w:rPr>
                <w:t>. density at antenna port (</w:t>
              </w:r>
              <w:proofErr w:type="spellStart"/>
              <w:r w:rsidRPr="00455355">
                <w:rPr>
                  <w:sz w:val="20"/>
                  <w:lang w:eastAsia="zh-CN"/>
                </w:rPr>
                <w:t>dBW</w:t>
              </w:r>
              <w:proofErr w:type="spellEnd"/>
              <w:r w:rsidRPr="00455355">
                <w:rPr>
                  <w:sz w:val="20"/>
                  <w:lang w:eastAsia="zh-CN"/>
                </w:rPr>
                <w:t>/MHz)</w:t>
              </w:r>
            </w:ins>
          </w:p>
        </w:tc>
        <w:tc>
          <w:tcPr>
            <w:tcW w:w="1324" w:type="dxa"/>
            <w:tcBorders>
              <w:top w:val="single" w:sz="6" w:space="0" w:color="000000"/>
              <w:left w:val="single" w:sz="6" w:space="0" w:color="000000"/>
              <w:bottom w:val="single" w:sz="6" w:space="0" w:color="000000"/>
              <w:right w:val="single" w:sz="6" w:space="0" w:color="000000"/>
            </w:tcBorders>
            <w:hideMark/>
          </w:tcPr>
          <w:p w14:paraId="7BEA2D7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04" w:author="Auteur">
              <w:del w:id="305" w:author="5B1d" w:date="2025-05-01T14:08:00Z">
                <w:r w:rsidRPr="00455355">
                  <w:rPr>
                    <w:sz w:val="20"/>
                    <w:lang w:eastAsia="zh-CN"/>
                  </w:rPr>
                  <w:delText>May be calculated if needed</w:delText>
                </w:r>
              </w:del>
            </w:ins>
            <w:ins w:id="306" w:author="5B1d" w:date="2025-04-30T19:22:00Z">
              <w:r w:rsidRPr="00455355">
                <w:rPr>
                  <w:sz w:val="20"/>
                  <w:lang w:eastAsia="zh-CN"/>
                </w:rPr>
                <w:t>/</w:t>
              </w:r>
            </w:ins>
          </w:p>
        </w:tc>
        <w:tc>
          <w:tcPr>
            <w:tcW w:w="2108" w:type="dxa"/>
            <w:tcBorders>
              <w:top w:val="single" w:sz="6" w:space="0" w:color="000000"/>
              <w:left w:val="single" w:sz="6" w:space="0" w:color="000000"/>
              <w:bottom w:val="single" w:sz="6" w:space="0" w:color="000000"/>
              <w:right w:val="single" w:sz="6" w:space="0" w:color="000000"/>
            </w:tcBorders>
            <w:hideMark/>
          </w:tcPr>
          <w:p w14:paraId="61E02AF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07" w:author="Auteur">
              <w:del w:id="308" w:author="5B1d" w:date="2025-05-01T14:08:00Z">
                <w:r w:rsidRPr="00455355">
                  <w:rPr>
                    <w:sz w:val="20"/>
                    <w:lang w:eastAsia="zh-CN"/>
                  </w:rPr>
                  <w:delText>May be calculated if needed</w:delText>
                </w:r>
              </w:del>
            </w:ins>
            <w:ins w:id="309" w:author="5B1d" w:date="2025-04-30T19:22:00Z">
              <w:r w:rsidRPr="00455355">
                <w:rPr>
                  <w:sz w:val="20"/>
                  <w:lang w:eastAsia="zh-CN"/>
                </w:rPr>
                <w:t>/</w:t>
              </w:r>
            </w:ins>
          </w:p>
        </w:tc>
        <w:tc>
          <w:tcPr>
            <w:tcW w:w="1377" w:type="dxa"/>
            <w:tcBorders>
              <w:top w:val="single" w:sz="6" w:space="0" w:color="000000"/>
              <w:left w:val="single" w:sz="6" w:space="0" w:color="000000"/>
              <w:bottom w:val="single" w:sz="6" w:space="0" w:color="000000"/>
              <w:right w:val="single" w:sz="6" w:space="0" w:color="000000"/>
            </w:tcBorders>
            <w:hideMark/>
          </w:tcPr>
          <w:p w14:paraId="6FDC36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0" w:author="Auteur">
              <w:del w:id="311" w:author="5B1d" w:date="2025-04-30T18:07:00Z">
                <w:r w:rsidRPr="00455355">
                  <w:rPr>
                    <w:sz w:val="20"/>
                    <w:lang w:eastAsia="zh-CN"/>
                  </w:rPr>
                  <w:delText>May be calculated if needed</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6E19C8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2" w:author="Auteur">
              <w:del w:id="313" w:author="5B1d" w:date="2025-05-01T14:08:00Z">
                <w:r w:rsidRPr="00455355">
                  <w:rPr>
                    <w:sz w:val="20"/>
                    <w:lang w:eastAsia="zh-CN"/>
                  </w:rPr>
                  <w:delText>May be calculated if needed</w:delText>
                </w:r>
              </w:del>
            </w:ins>
            <w:ins w:id="314" w:author="5B1d" w:date="2025-04-30T19:14:00Z">
              <w:del w:id="315" w:author="5B1d" w:date="2025-05-01T14:08:00Z">
                <w:r w:rsidRPr="00455355">
                  <w:rPr>
                    <w:sz w:val="20"/>
                    <w:lang w:eastAsia="zh-CN"/>
                  </w:rPr>
                  <w:delText>/</w:delText>
                </w:r>
              </w:del>
              <w:r w:rsidRPr="00455355">
                <w:rPr>
                  <w:sz w:val="20"/>
                  <w:lang w:eastAsia="zh-CN"/>
                </w:rPr>
                <w:t>25</w:t>
              </w:r>
            </w:ins>
          </w:p>
        </w:tc>
        <w:tc>
          <w:tcPr>
            <w:tcW w:w="1377" w:type="dxa"/>
            <w:tcBorders>
              <w:top w:val="single" w:sz="6" w:space="0" w:color="000000"/>
              <w:left w:val="single" w:sz="6" w:space="0" w:color="000000"/>
              <w:bottom w:val="single" w:sz="6" w:space="0" w:color="000000"/>
              <w:right w:val="single" w:sz="6" w:space="0" w:color="000000"/>
            </w:tcBorders>
            <w:hideMark/>
          </w:tcPr>
          <w:p w14:paraId="6E2B10F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16" w:author="Auteur">
              <w:del w:id="317" w:author="5B1d" w:date="2025-05-01T14:09:00Z">
                <w:r w:rsidRPr="00455355">
                  <w:rPr>
                    <w:sz w:val="20"/>
                    <w:lang w:eastAsia="zh-CN"/>
                  </w:rPr>
                  <w:delText>May be calculated if needed</w:delText>
                </w:r>
              </w:del>
            </w:ins>
            <w:ins w:id="318" w:author="5B1d" w:date="2025-04-30T19:15:00Z">
              <w:del w:id="319" w:author="5B1d" w:date="2025-05-01T14:09:00Z">
                <w:r w:rsidRPr="00455355">
                  <w:rPr>
                    <w:sz w:val="20"/>
                    <w:lang w:eastAsia="zh-CN"/>
                  </w:rPr>
                  <w:delText>/</w:delText>
                </w:r>
              </w:del>
              <w:r w:rsidRPr="00455355">
                <w:rPr>
                  <w:sz w:val="20"/>
                  <w:lang w:eastAsia="zh-CN"/>
                </w:rPr>
                <w:t>28</w:t>
              </w:r>
            </w:ins>
          </w:p>
        </w:tc>
        <w:tc>
          <w:tcPr>
            <w:tcW w:w="1377" w:type="dxa"/>
            <w:tcBorders>
              <w:top w:val="single" w:sz="6" w:space="0" w:color="000000"/>
              <w:left w:val="single" w:sz="6" w:space="0" w:color="000000"/>
              <w:bottom w:val="single" w:sz="6" w:space="0" w:color="000000"/>
              <w:right w:val="single" w:sz="6" w:space="0" w:color="000000"/>
            </w:tcBorders>
          </w:tcPr>
          <w:p w14:paraId="0537521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0" w:author="5B1d" w:date="2025-04-30T19:20:00Z"/>
                <w:sz w:val="20"/>
                <w:lang w:eastAsia="zh-CN"/>
              </w:rPr>
            </w:pPr>
            <w:ins w:id="321" w:author="Auteur">
              <w:del w:id="322" w:author="5B1d" w:date="2025-05-01T14:09:00Z">
                <w:r w:rsidRPr="00455355">
                  <w:rPr>
                    <w:sz w:val="20"/>
                    <w:lang w:eastAsia="zh-CN"/>
                  </w:rPr>
                  <w:delText>May be calculated if needed</w:delText>
                </w:r>
              </w:del>
            </w:ins>
            <w:ins w:id="323" w:author="5B1d" w:date="2025-04-30T19:17:00Z">
              <w:del w:id="324" w:author="5B1d" w:date="2025-05-01T14:09:00Z">
                <w:r w:rsidRPr="00455355">
                  <w:rPr>
                    <w:sz w:val="20"/>
                    <w:lang w:eastAsia="zh-CN"/>
                  </w:rPr>
                  <w:delText>/</w:delText>
                </w:r>
              </w:del>
            </w:ins>
            <w:ins w:id="325" w:author="5B1d" w:date="2025-05-01T10:44:00Z">
              <w:r w:rsidRPr="00455355">
                <w:rPr>
                  <w:sz w:val="20"/>
                  <w:lang w:eastAsia="zh-CN"/>
                </w:rPr>
                <w:t>1</w:t>
              </w:r>
            </w:ins>
            <w:ins w:id="326" w:author="5B1d" w:date="2025-04-30T19:20:00Z">
              <w:r w:rsidRPr="00455355">
                <w:rPr>
                  <w:sz w:val="20"/>
                  <w:lang w:eastAsia="zh-CN"/>
                </w:rPr>
                <w:t>4 to 39</w:t>
              </w:r>
            </w:ins>
          </w:p>
          <w:p w14:paraId="3655EFC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c>
          <w:tcPr>
            <w:tcW w:w="1586" w:type="dxa"/>
            <w:tcBorders>
              <w:top w:val="single" w:sz="6" w:space="0" w:color="000000"/>
              <w:left w:val="single" w:sz="6" w:space="0" w:color="000000"/>
              <w:bottom w:val="single" w:sz="6" w:space="0" w:color="000000"/>
              <w:right w:val="single" w:sz="6" w:space="0" w:color="000000"/>
            </w:tcBorders>
            <w:hideMark/>
          </w:tcPr>
          <w:p w14:paraId="19DCD64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27" w:author="Auteur">
              <w:del w:id="328" w:author="5B1d" w:date="2025-05-01T14:09:00Z">
                <w:r w:rsidRPr="00455355">
                  <w:rPr>
                    <w:sz w:val="20"/>
                    <w:lang w:eastAsia="zh-CN"/>
                  </w:rPr>
                  <w:delText>May be calculated if needed</w:delText>
                </w:r>
              </w:del>
            </w:ins>
            <w:ins w:id="329" w:author="5B1d" w:date="2025-04-30T19:22:00Z">
              <w:r w:rsidRPr="00455355">
                <w:rPr>
                  <w:sz w:val="20"/>
                  <w:lang w:eastAsia="zh-CN"/>
                </w:rPr>
                <w:t>/</w:t>
              </w:r>
            </w:ins>
          </w:p>
        </w:tc>
        <w:tc>
          <w:tcPr>
            <w:tcW w:w="1586" w:type="dxa"/>
            <w:tcBorders>
              <w:top w:val="single" w:sz="6" w:space="0" w:color="000000"/>
              <w:left w:val="single" w:sz="6" w:space="0" w:color="000000"/>
              <w:bottom w:val="single" w:sz="6" w:space="0" w:color="000000"/>
              <w:right w:val="single" w:sz="6" w:space="0" w:color="000000"/>
            </w:tcBorders>
            <w:hideMark/>
          </w:tcPr>
          <w:p w14:paraId="481516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0" w:author="Auteur">
              <w:del w:id="331" w:author="5B1d" w:date="2025-05-01T14:03:00Z">
                <w:r w:rsidRPr="00455355">
                  <w:rPr>
                    <w:sz w:val="20"/>
                    <w:lang w:eastAsia="zh-CN"/>
                  </w:rPr>
                  <w:delText>16-40</w:delText>
                </w:r>
              </w:del>
            </w:ins>
          </w:p>
        </w:tc>
      </w:tr>
      <w:tr w:rsidR="00455355" w:rsidRPr="00455355" w14:paraId="5CC17FC1"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7784A3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 xml:space="preserve">Peak </w:t>
            </w:r>
            <w:proofErr w:type="spellStart"/>
            <w:r w:rsidRPr="00455355">
              <w:rPr>
                <w:sz w:val="20"/>
                <w:lang w:eastAsia="zh-CN"/>
              </w:rPr>
              <w:t>e.i.r.p</w:t>
            </w:r>
            <w:proofErr w:type="spellEnd"/>
            <w:r w:rsidRPr="00455355">
              <w:rPr>
                <w:sz w:val="20"/>
                <w:lang w:eastAsia="zh-CN"/>
              </w:rPr>
              <w:t>. (</w:t>
            </w:r>
            <w:proofErr w:type="spellStart"/>
            <w:r w:rsidRPr="00455355">
              <w:rPr>
                <w:sz w:val="20"/>
                <w:lang w:eastAsia="zh-CN"/>
              </w:rPr>
              <w:t>dBW</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367131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79.5</w:t>
            </w:r>
          </w:p>
        </w:tc>
        <w:tc>
          <w:tcPr>
            <w:tcW w:w="2108" w:type="dxa"/>
            <w:tcBorders>
              <w:top w:val="single" w:sz="6" w:space="0" w:color="000000"/>
              <w:left w:val="single" w:sz="6" w:space="0" w:color="000000"/>
              <w:bottom w:val="single" w:sz="6" w:space="0" w:color="000000"/>
              <w:right w:val="single" w:sz="6" w:space="0" w:color="000000"/>
            </w:tcBorders>
            <w:hideMark/>
          </w:tcPr>
          <w:p w14:paraId="2F8B73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79</w:t>
            </w:r>
          </w:p>
        </w:tc>
        <w:tc>
          <w:tcPr>
            <w:tcW w:w="1377" w:type="dxa"/>
            <w:tcBorders>
              <w:top w:val="single" w:sz="6" w:space="0" w:color="000000"/>
              <w:left w:val="single" w:sz="6" w:space="0" w:color="000000"/>
              <w:bottom w:val="single" w:sz="6" w:space="0" w:color="000000"/>
              <w:right w:val="single" w:sz="6" w:space="0" w:color="000000"/>
            </w:tcBorders>
            <w:hideMark/>
          </w:tcPr>
          <w:p w14:paraId="13DF4FF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332" w:author="5B1d" w:date="2025-04-30T18:07:00Z">
              <w:r w:rsidRPr="00455355">
                <w:rPr>
                  <w:rFonts w:ascii="Symbol" w:hAnsi="Symbol"/>
                  <w:sz w:val="20"/>
                  <w:lang w:eastAsia="zh-CN"/>
                </w:rPr>
                <w:delText>&gt;</w:delText>
              </w:r>
              <w:r w:rsidRPr="00455355">
                <w:rPr>
                  <w:sz w:val="4"/>
                  <w:lang w:eastAsia="zh-CN"/>
                </w:rPr>
                <w:delText xml:space="preserve"> </w:delText>
              </w:r>
              <w:r w:rsidRPr="00455355">
                <w:rPr>
                  <w:sz w:val="20"/>
                  <w:lang w:eastAsia="zh-CN"/>
                </w:rPr>
                <w:delText>60</w:delText>
              </w:r>
            </w:del>
          </w:p>
        </w:tc>
        <w:tc>
          <w:tcPr>
            <w:tcW w:w="1377" w:type="dxa"/>
            <w:tcBorders>
              <w:top w:val="single" w:sz="6" w:space="0" w:color="000000"/>
              <w:left w:val="single" w:sz="6" w:space="0" w:color="000000"/>
              <w:bottom w:val="single" w:sz="6" w:space="0" w:color="000000"/>
              <w:right w:val="single" w:sz="6" w:space="0" w:color="000000"/>
            </w:tcBorders>
            <w:hideMark/>
          </w:tcPr>
          <w:p w14:paraId="790B68D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rFonts w:ascii="Symbol" w:hAnsi="Symbol"/>
                <w:sz w:val="20"/>
                <w:lang w:eastAsia="zh-CN"/>
              </w:rPr>
              <w:t>&gt;</w:t>
            </w:r>
            <w:r w:rsidRPr="00455355">
              <w:rPr>
                <w:sz w:val="4"/>
                <w:lang w:eastAsia="zh-CN"/>
              </w:rPr>
              <w:t xml:space="preserve"> </w:t>
            </w:r>
            <w:r w:rsidRPr="00455355">
              <w:rPr>
                <w:sz w:val="20"/>
                <w:lang w:eastAsia="zh-CN"/>
              </w:rPr>
              <w:t>40</w:t>
            </w:r>
          </w:p>
        </w:tc>
        <w:tc>
          <w:tcPr>
            <w:tcW w:w="1377" w:type="dxa"/>
            <w:tcBorders>
              <w:top w:val="single" w:sz="6" w:space="0" w:color="000000"/>
              <w:left w:val="single" w:sz="6" w:space="0" w:color="000000"/>
              <w:bottom w:val="single" w:sz="6" w:space="0" w:color="000000"/>
              <w:right w:val="single" w:sz="6" w:space="0" w:color="000000"/>
            </w:tcBorders>
            <w:hideMark/>
          </w:tcPr>
          <w:p w14:paraId="45C287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rFonts w:ascii="Symbol" w:hAnsi="Symbol"/>
                <w:sz w:val="20"/>
                <w:lang w:eastAsia="zh-CN"/>
              </w:rPr>
              <w:t>&gt;</w:t>
            </w:r>
            <w:r w:rsidRPr="00455355">
              <w:rPr>
                <w:sz w:val="4"/>
                <w:lang w:eastAsia="zh-CN"/>
              </w:rPr>
              <w:t xml:space="preserve"> </w:t>
            </w:r>
            <w:r w:rsidRPr="00455355">
              <w:rPr>
                <w:sz w:val="20"/>
                <w:lang w:eastAsia="zh-CN"/>
              </w:rPr>
              <w:t>50</w:t>
            </w:r>
          </w:p>
        </w:tc>
        <w:tc>
          <w:tcPr>
            <w:tcW w:w="1377" w:type="dxa"/>
            <w:tcBorders>
              <w:top w:val="single" w:sz="6" w:space="0" w:color="000000"/>
              <w:left w:val="single" w:sz="6" w:space="0" w:color="000000"/>
              <w:bottom w:val="single" w:sz="6" w:space="0" w:color="000000"/>
              <w:right w:val="single" w:sz="6" w:space="0" w:color="000000"/>
            </w:tcBorders>
            <w:hideMark/>
          </w:tcPr>
          <w:p w14:paraId="52CB9F7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3" w:author="5B1d" w:date="2025-05-01T10:45:00Z">
              <w:r w:rsidRPr="00455355">
                <w:rPr>
                  <w:sz w:val="20"/>
                  <w:lang w:eastAsia="zh-CN"/>
                </w:rPr>
                <w:t xml:space="preserve">60 to </w:t>
              </w:r>
            </w:ins>
            <w:r w:rsidRPr="00455355">
              <w:rPr>
                <w:sz w:val="20"/>
                <w:lang w:eastAsia="zh-CN"/>
              </w:rPr>
              <w:t>71 (nominal)</w:t>
            </w:r>
          </w:p>
        </w:tc>
        <w:tc>
          <w:tcPr>
            <w:tcW w:w="1586" w:type="dxa"/>
            <w:tcBorders>
              <w:top w:val="single" w:sz="6" w:space="0" w:color="000000"/>
              <w:left w:val="single" w:sz="6" w:space="0" w:color="000000"/>
              <w:bottom w:val="single" w:sz="6" w:space="0" w:color="000000"/>
              <w:right w:val="single" w:sz="6" w:space="0" w:color="000000"/>
            </w:tcBorders>
            <w:hideMark/>
          </w:tcPr>
          <w:p w14:paraId="68B112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34" w:author="5B1d" w:date="2025-04-29T16:17:00Z">
              <w:del w:id="335" w:author="5B1d" w:date="2025-05-01T14:13:00Z">
                <w:r w:rsidRPr="00455355">
                  <w:rPr>
                    <w:sz w:val="20"/>
                    <w:lang w:eastAsia="zh-CN"/>
                  </w:rPr>
                  <w:delText>[</w:delText>
                </w:r>
              </w:del>
            </w:ins>
            <w:del w:id="336" w:author="5B1d" w:date="2025-05-01T14:13:00Z">
              <w:r w:rsidRPr="00455355">
                <w:rPr>
                  <w:sz w:val="20"/>
                  <w:lang w:eastAsia="zh-CN"/>
                </w:rPr>
                <w:delText>81</w:delText>
              </w:r>
            </w:del>
            <w:ins w:id="337" w:author="5B1d" w:date="2025-04-29T16:17:00Z">
              <w:del w:id="338" w:author="5B1d" w:date="2025-05-01T14:13:00Z">
                <w:r w:rsidRPr="00455355">
                  <w:rPr>
                    <w:sz w:val="20"/>
                    <w:lang w:eastAsia="zh-CN"/>
                  </w:rPr>
                  <w:delText>/</w:delText>
                </w:r>
              </w:del>
              <w:r w:rsidRPr="00455355">
                <w:rPr>
                  <w:sz w:val="20"/>
                  <w:lang w:eastAsia="zh-CN"/>
                </w:rPr>
                <w:t>61.5</w:t>
              </w:r>
              <w:del w:id="339" w:author="5B1d" w:date="2025-05-01T14:13: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6C32325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40" w:author="5B1d" w:date="2025-04-29T15:28:00Z">
              <w:del w:id="341" w:author="5B1d" w:date="2025-05-01T14:03:00Z">
                <w:r w:rsidRPr="00455355">
                  <w:rPr>
                    <w:sz w:val="20"/>
                    <w:lang w:eastAsia="zh-CN"/>
                  </w:rPr>
                  <w:delText>[</w:delText>
                </w:r>
              </w:del>
            </w:ins>
            <w:ins w:id="342" w:author="Auteur">
              <w:del w:id="343" w:author="5B1d" w:date="2025-05-01T14:03:00Z">
                <w:r w:rsidRPr="00455355">
                  <w:rPr>
                    <w:sz w:val="20"/>
                    <w:lang w:eastAsia="zh-CN"/>
                  </w:rPr>
                  <w:delText>May be calculated if needed</w:delText>
                </w:r>
              </w:del>
            </w:ins>
            <w:ins w:id="344" w:author="5B1d" w:date="2025-04-29T15:28:00Z">
              <w:del w:id="345" w:author="5B1d" w:date="2025-05-01T14:03:00Z">
                <w:r w:rsidRPr="00455355">
                  <w:rPr>
                    <w:sz w:val="20"/>
                    <w:lang w:eastAsia="zh-CN"/>
                  </w:rPr>
                  <w:delText>]</w:delText>
                </w:r>
              </w:del>
            </w:ins>
            <w:ins w:id="346" w:author="5B1d" w:date="2025-04-30T19:22:00Z">
              <w:del w:id="347" w:author="5B1d" w:date="2025-05-01T14:03:00Z">
                <w:r w:rsidRPr="00455355">
                  <w:rPr>
                    <w:sz w:val="20"/>
                    <w:lang w:eastAsia="zh-CN"/>
                  </w:rPr>
                  <w:delText>/</w:delText>
                </w:r>
              </w:del>
            </w:ins>
          </w:p>
        </w:tc>
      </w:tr>
      <w:tr w:rsidR="00455355" w:rsidRPr="00455355" w14:paraId="7A4AAFDF"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064EF4A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348" w:author="5B1d" w:date="2025-04-29T18:07:00Z">
              <w:del w:id="349" w:author="5B1d" w:date="2025-05-02T14:32:00Z">
                <w:r w:rsidRPr="00455355">
                  <w:rPr>
                    <w:sz w:val="20"/>
                    <w:lang w:eastAsia="zh-CN"/>
                  </w:rPr>
                  <w:lastRenderedPageBreak/>
                  <w:delText>[</w:delText>
                </w:r>
              </w:del>
            </w:ins>
            <w:r w:rsidRPr="00455355">
              <w:rPr>
                <w:sz w:val="20"/>
                <w:lang w:eastAsia="zh-CN"/>
              </w:rPr>
              <w:t xml:space="preserve">Peak </w:t>
            </w:r>
            <w:proofErr w:type="spellStart"/>
            <w:r w:rsidRPr="00455355">
              <w:rPr>
                <w:sz w:val="20"/>
                <w:lang w:eastAsia="zh-CN"/>
              </w:rPr>
              <w:t>e.i.r.p</w:t>
            </w:r>
            <w:proofErr w:type="spellEnd"/>
            <w:r w:rsidRPr="00455355">
              <w:rPr>
                <w:sz w:val="20"/>
                <w:lang w:eastAsia="zh-CN"/>
              </w:rPr>
              <w:t>. density at antenna port (</w:t>
            </w:r>
            <w:proofErr w:type="spellStart"/>
            <w:r w:rsidRPr="00455355">
              <w:rPr>
                <w:sz w:val="20"/>
                <w:lang w:eastAsia="zh-CN"/>
              </w:rPr>
              <w:t>dBW</w:t>
            </w:r>
            <w:proofErr w:type="spellEnd"/>
            <w:r w:rsidRPr="00455355">
              <w:rPr>
                <w:sz w:val="20"/>
                <w:lang w:eastAsia="zh-CN"/>
              </w:rPr>
              <w:t>/MHz)</w:t>
            </w:r>
            <w:ins w:id="350" w:author="5B1d" w:date="2025-04-29T18:07:00Z">
              <w:del w:id="351" w:author="5B1d" w:date="2025-05-02T14:32:00Z">
                <w:r w:rsidRPr="00455355">
                  <w:rPr>
                    <w:sz w:val="20"/>
                    <w:lang w:eastAsia="zh-CN"/>
                  </w:rPr>
                  <w:delText>]</w:delText>
                </w:r>
              </w:del>
            </w:ins>
          </w:p>
        </w:tc>
        <w:tc>
          <w:tcPr>
            <w:tcW w:w="1324" w:type="dxa"/>
            <w:tcBorders>
              <w:top w:val="single" w:sz="6" w:space="0" w:color="000000"/>
              <w:left w:val="single" w:sz="6" w:space="0" w:color="000000"/>
              <w:bottom w:val="single" w:sz="6" w:space="0" w:color="000000"/>
              <w:right w:val="single" w:sz="6" w:space="0" w:color="000000"/>
            </w:tcBorders>
            <w:hideMark/>
          </w:tcPr>
          <w:p w14:paraId="1E0C16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52" w:author="5B1d" w:date="2025-04-29T18:07:00Z">
              <w:del w:id="353" w:author="5B1d" w:date="2025-05-01T14:14:00Z">
                <w:r w:rsidRPr="00455355">
                  <w:rPr>
                    <w:sz w:val="20"/>
                    <w:lang w:eastAsia="zh-CN"/>
                  </w:rPr>
                  <w:delText>[</w:delText>
                </w:r>
              </w:del>
            </w:ins>
            <w:ins w:id="354" w:author="Auteur">
              <w:del w:id="355" w:author="5B1d" w:date="2025-05-01T14:14:00Z">
                <w:r w:rsidRPr="00455355">
                  <w:rPr>
                    <w:sz w:val="20"/>
                    <w:lang w:eastAsia="zh-CN"/>
                  </w:rPr>
                  <w:delText>May be calculated if needed</w:delText>
                </w:r>
              </w:del>
            </w:ins>
            <w:ins w:id="356" w:author="5B1d" w:date="2025-04-29T18:07:00Z">
              <w:del w:id="357" w:author="5B1d" w:date="2025-05-02T16:48:00Z">
                <w:r w:rsidRPr="00455355">
                  <w:rPr>
                    <w:sz w:val="20"/>
                    <w:lang w:eastAsia="zh-CN"/>
                  </w:rPr>
                  <w:delText>]</w:delText>
                </w:r>
              </w:del>
            </w:ins>
            <w:ins w:id="358" w:author="5B1d" w:date="2025-04-30T19:21:00Z">
              <w:r w:rsidRPr="00455355">
                <w:rPr>
                  <w:sz w:val="20"/>
                  <w:lang w:eastAsia="zh-CN"/>
                </w:rPr>
                <w:t>/</w:t>
              </w:r>
            </w:ins>
          </w:p>
        </w:tc>
        <w:tc>
          <w:tcPr>
            <w:tcW w:w="2108" w:type="dxa"/>
            <w:tcBorders>
              <w:top w:val="single" w:sz="6" w:space="0" w:color="000000"/>
              <w:left w:val="single" w:sz="6" w:space="0" w:color="000000"/>
              <w:bottom w:val="single" w:sz="6" w:space="0" w:color="000000"/>
              <w:right w:val="single" w:sz="6" w:space="0" w:color="000000"/>
            </w:tcBorders>
            <w:hideMark/>
          </w:tcPr>
          <w:p w14:paraId="50BA1F6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59" w:author="5B1d" w:date="2025-04-29T18:07:00Z">
              <w:del w:id="360" w:author="5B2A" w:date="2025-05-02T08:22:00Z">
                <w:r w:rsidRPr="00455355">
                  <w:rPr>
                    <w:sz w:val="20"/>
                    <w:lang w:eastAsia="zh-CN"/>
                  </w:rPr>
                  <w:delText>[</w:delText>
                </w:r>
              </w:del>
            </w:ins>
            <w:ins w:id="361" w:author="Auteur">
              <w:del w:id="362" w:author="5B2A" w:date="2025-05-02T08:22:00Z">
                <w:r w:rsidRPr="00455355">
                  <w:rPr>
                    <w:sz w:val="20"/>
                    <w:lang w:eastAsia="zh-CN"/>
                  </w:rPr>
                  <w:delText>May be calculated if needed</w:delText>
                </w:r>
              </w:del>
            </w:ins>
            <w:ins w:id="363" w:author="5B1d" w:date="2025-04-29T18:07:00Z">
              <w:del w:id="364" w:author="5B2A" w:date="2025-05-02T08:22:00Z">
                <w:r w:rsidRPr="00455355">
                  <w:rPr>
                    <w:sz w:val="20"/>
                    <w:lang w:eastAsia="zh-CN"/>
                  </w:rPr>
                  <w:delText>]</w:delText>
                </w:r>
              </w:del>
            </w:ins>
            <w:ins w:id="365" w:author="5B1d" w:date="2025-04-30T19:21:00Z">
              <w:r w:rsidRPr="00455355">
                <w:rPr>
                  <w:sz w:val="20"/>
                  <w:lang w:eastAsia="zh-CN"/>
                </w:rPr>
                <w:t>/</w:t>
              </w:r>
            </w:ins>
          </w:p>
        </w:tc>
        <w:tc>
          <w:tcPr>
            <w:tcW w:w="1377" w:type="dxa"/>
            <w:tcBorders>
              <w:top w:val="single" w:sz="6" w:space="0" w:color="000000"/>
              <w:left w:val="single" w:sz="6" w:space="0" w:color="000000"/>
              <w:bottom w:val="single" w:sz="6" w:space="0" w:color="000000"/>
              <w:right w:val="single" w:sz="6" w:space="0" w:color="000000"/>
            </w:tcBorders>
            <w:hideMark/>
          </w:tcPr>
          <w:p w14:paraId="0F53480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66" w:author="Auteur">
              <w:del w:id="367" w:author="5B1d" w:date="2025-04-30T18:07:00Z">
                <w:r w:rsidRPr="00455355">
                  <w:rPr>
                    <w:sz w:val="20"/>
                    <w:lang w:eastAsia="zh-CN"/>
                  </w:rPr>
                  <w:delText>May be calculated if needed</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08FDE77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68" w:author="5B1d" w:date="2025-04-29T18:08:00Z">
              <w:del w:id="369" w:author="5B2A" w:date="2025-05-02T08:22:00Z">
                <w:r w:rsidRPr="00455355">
                  <w:rPr>
                    <w:sz w:val="20"/>
                    <w:lang w:eastAsia="zh-CN"/>
                  </w:rPr>
                  <w:delText>[</w:delText>
                </w:r>
              </w:del>
            </w:ins>
            <w:ins w:id="370" w:author="Auteur">
              <w:del w:id="371" w:author="5B2A" w:date="2025-05-02T08:22:00Z">
                <w:r w:rsidRPr="00455355">
                  <w:rPr>
                    <w:sz w:val="20"/>
                    <w:lang w:eastAsia="zh-CN"/>
                  </w:rPr>
                  <w:delText>May be calculated if needed</w:delText>
                </w:r>
              </w:del>
            </w:ins>
            <w:ins w:id="372" w:author="5B1d" w:date="2025-04-30T19:14:00Z">
              <w:del w:id="373" w:author="5B2A" w:date="2025-05-02T08:22:00Z">
                <w:r w:rsidRPr="00455355">
                  <w:rPr>
                    <w:sz w:val="20"/>
                    <w:lang w:eastAsia="zh-CN"/>
                  </w:rPr>
                  <w:delText>/</w:delText>
                </w:r>
              </w:del>
            </w:ins>
            <w:ins w:id="374" w:author="5B1d" w:date="2025-04-30T19:15:00Z">
              <w:r w:rsidRPr="00455355">
                <w:rPr>
                  <w:sz w:val="20"/>
                  <w:lang w:eastAsia="zh-CN"/>
                </w:rPr>
                <w:t>45</w:t>
              </w:r>
            </w:ins>
            <w:ins w:id="375" w:author="5B1d" w:date="2025-04-29T18:08:00Z">
              <w:del w:id="376" w:author="5B2A" w:date="2025-05-02T08:22:00Z">
                <w:r w:rsidRPr="00455355">
                  <w:rPr>
                    <w:sz w:val="20"/>
                    <w:lang w:eastAsia="zh-CN"/>
                  </w:rPr>
                  <w:delText>]</w:delText>
                </w:r>
              </w:del>
            </w:ins>
          </w:p>
        </w:tc>
        <w:tc>
          <w:tcPr>
            <w:tcW w:w="1377" w:type="dxa"/>
            <w:tcBorders>
              <w:top w:val="single" w:sz="6" w:space="0" w:color="000000"/>
              <w:left w:val="single" w:sz="6" w:space="0" w:color="000000"/>
              <w:bottom w:val="single" w:sz="6" w:space="0" w:color="000000"/>
              <w:right w:val="single" w:sz="6" w:space="0" w:color="000000"/>
            </w:tcBorders>
            <w:hideMark/>
          </w:tcPr>
          <w:p w14:paraId="0FA5944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77" w:author="5B1d" w:date="2025-04-29T18:08:00Z">
              <w:del w:id="378" w:author="5B2A" w:date="2025-05-02T08:22:00Z">
                <w:r w:rsidRPr="00455355">
                  <w:rPr>
                    <w:sz w:val="20"/>
                    <w:lang w:eastAsia="zh-CN"/>
                  </w:rPr>
                  <w:delText>[</w:delText>
                </w:r>
              </w:del>
            </w:ins>
            <w:ins w:id="379" w:author="Auteur">
              <w:del w:id="380" w:author="5B2A" w:date="2025-05-02T08:22:00Z">
                <w:r w:rsidRPr="00455355">
                  <w:rPr>
                    <w:sz w:val="20"/>
                    <w:lang w:eastAsia="zh-CN"/>
                  </w:rPr>
                  <w:delText>May be calculated if needed</w:delText>
                </w:r>
              </w:del>
            </w:ins>
            <w:ins w:id="381" w:author="5B1d" w:date="2025-04-30T19:15:00Z">
              <w:del w:id="382" w:author="5B2A" w:date="2025-05-02T08:22:00Z">
                <w:r w:rsidRPr="00455355">
                  <w:rPr>
                    <w:sz w:val="20"/>
                    <w:lang w:eastAsia="zh-CN"/>
                  </w:rPr>
                  <w:delText>/</w:delText>
                </w:r>
              </w:del>
              <w:r w:rsidRPr="00455355">
                <w:rPr>
                  <w:sz w:val="20"/>
                  <w:lang w:eastAsia="zh-CN"/>
                </w:rPr>
                <w:t>55</w:t>
              </w:r>
            </w:ins>
            <w:ins w:id="383" w:author="5B1d" w:date="2025-04-29T18:08:00Z">
              <w:del w:id="384" w:author="5B2A" w:date="2025-05-02T08:22:00Z">
                <w:r w:rsidRPr="00455355">
                  <w:rPr>
                    <w:sz w:val="20"/>
                    <w:lang w:eastAsia="zh-CN"/>
                  </w:rPr>
                  <w:delText>]</w:delText>
                </w:r>
              </w:del>
            </w:ins>
          </w:p>
        </w:tc>
        <w:tc>
          <w:tcPr>
            <w:tcW w:w="1377" w:type="dxa"/>
            <w:tcBorders>
              <w:top w:val="single" w:sz="6" w:space="0" w:color="000000"/>
              <w:left w:val="single" w:sz="6" w:space="0" w:color="000000"/>
              <w:bottom w:val="single" w:sz="6" w:space="0" w:color="000000"/>
              <w:right w:val="single" w:sz="6" w:space="0" w:color="000000"/>
            </w:tcBorders>
          </w:tcPr>
          <w:p w14:paraId="5E37202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5" w:author="5B1d" w:date="2025-04-30T19:20:00Z"/>
                <w:sz w:val="20"/>
                <w:lang w:eastAsia="zh-CN"/>
              </w:rPr>
            </w:pPr>
            <w:ins w:id="386" w:author="5B1d" w:date="2025-04-29T18:08:00Z">
              <w:del w:id="387" w:author="5B2A" w:date="2025-05-02T08:23:00Z">
                <w:r w:rsidRPr="00455355">
                  <w:rPr>
                    <w:sz w:val="20"/>
                    <w:lang w:eastAsia="zh-CN"/>
                  </w:rPr>
                  <w:delText>[</w:delText>
                </w:r>
              </w:del>
            </w:ins>
            <w:ins w:id="388" w:author="Auteur">
              <w:del w:id="389" w:author="5B2A" w:date="2025-05-02T08:23:00Z">
                <w:r w:rsidRPr="00455355">
                  <w:rPr>
                    <w:sz w:val="20"/>
                    <w:lang w:eastAsia="zh-CN"/>
                  </w:rPr>
                  <w:delText>May be calculated if neede</w:delText>
                </w:r>
              </w:del>
              <w:del w:id="390" w:author="5B2A" w:date="2025-05-02T08:22:00Z">
                <w:r w:rsidRPr="00455355">
                  <w:rPr>
                    <w:sz w:val="20"/>
                    <w:lang w:eastAsia="zh-CN"/>
                  </w:rPr>
                  <w:delText>d</w:delText>
                </w:r>
              </w:del>
            </w:ins>
            <w:ins w:id="391" w:author="5B1d" w:date="2025-04-30T19:18:00Z">
              <w:del w:id="392" w:author="5B2A" w:date="2025-05-02T08:22:00Z">
                <w:r w:rsidRPr="00455355">
                  <w:rPr>
                    <w:sz w:val="20"/>
                    <w:lang w:eastAsia="zh-CN"/>
                  </w:rPr>
                  <w:delText>/</w:delText>
                </w:r>
              </w:del>
            </w:ins>
            <w:ins w:id="393" w:author="5B1d" w:date="2025-05-01T10:45:00Z">
              <w:r w:rsidRPr="00455355">
                <w:rPr>
                  <w:sz w:val="20"/>
                  <w:lang w:eastAsia="zh-CN"/>
                </w:rPr>
                <w:t>4</w:t>
              </w:r>
            </w:ins>
            <w:ins w:id="394" w:author="5B1d" w:date="2025-04-30T19:20:00Z">
              <w:r w:rsidRPr="00455355">
                <w:rPr>
                  <w:sz w:val="20"/>
                  <w:lang w:eastAsia="zh-CN"/>
                </w:rPr>
                <w:t>3 to 68</w:t>
              </w:r>
              <w:del w:id="395" w:author="5B2A" w:date="2025-05-02T08:22:00Z">
                <w:r w:rsidRPr="00455355">
                  <w:rPr>
                    <w:sz w:val="20"/>
                    <w:lang w:eastAsia="zh-CN"/>
                  </w:rPr>
                  <w:delText>]</w:delText>
                </w:r>
              </w:del>
            </w:ins>
          </w:p>
          <w:p w14:paraId="03D9F5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c>
          <w:tcPr>
            <w:tcW w:w="1586" w:type="dxa"/>
            <w:tcBorders>
              <w:top w:val="single" w:sz="6" w:space="0" w:color="000000"/>
              <w:left w:val="single" w:sz="6" w:space="0" w:color="000000"/>
              <w:bottom w:val="single" w:sz="6" w:space="0" w:color="000000"/>
              <w:right w:val="single" w:sz="6" w:space="0" w:color="000000"/>
            </w:tcBorders>
            <w:hideMark/>
          </w:tcPr>
          <w:p w14:paraId="5BA92E5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396" w:author="5B1d" w:date="2025-04-29T18:08:00Z">
              <w:del w:id="397" w:author="5B2A" w:date="2025-05-02T08:23:00Z">
                <w:r w:rsidRPr="00455355">
                  <w:rPr>
                    <w:sz w:val="20"/>
                    <w:lang w:eastAsia="zh-CN"/>
                  </w:rPr>
                  <w:delText>[</w:delText>
                </w:r>
              </w:del>
            </w:ins>
            <w:ins w:id="398" w:author="Auteur">
              <w:del w:id="399" w:author="5B2A" w:date="2025-05-02T08:23:00Z">
                <w:r w:rsidRPr="00455355">
                  <w:rPr>
                    <w:sz w:val="20"/>
                    <w:lang w:eastAsia="zh-CN"/>
                  </w:rPr>
                  <w:delText>May be calculated if needed</w:delText>
                </w:r>
              </w:del>
            </w:ins>
            <w:ins w:id="400" w:author="5B1d" w:date="2025-04-29T18:08:00Z">
              <w:del w:id="401" w:author="5B2A" w:date="2025-05-02T08:23:00Z">
                <w:r w:rsidRPr="00455355">
                  <w:rPr>
                    <w:sz w:val="20"/>
                    <w:lang w:eastAsia="zh-CN"/>
                  </w:rPr>
                  <w:delText>]</w:delText>
                </w:r>
              </w:del>
            </w:ins>
            <w:ins w:id="402" w:author="5B1d" w:date="2025-04-30T19:21:00Z">
              <w:r w:rsidRPr="00455355">
                <w:rPr>
                  <w:sz w:val="20"/>
                  <w:lang w:eastAsia="zh-CN"/>
                </w:rPr>
                <w:t>/</w:t>
              </w:r>
            </w:ins>
          </w:p>
        </w:tc>
        <w:tc>
          <w:tcPr>
            <w:tcW w:w="1586" w:type="dxa"/>
            <w:tcBorders>
              <w:top w:val="single" w:sz="6" w:space="0" w:color="000000"/>
              <w:left w:val="single" w:sz="6" w:space="0" w:color="000000"/>
              <w:bottom w:val="single" w:sz="6" w:space="0" w:color="000000"/>
              <w:right w:val="single" w:sz="6" w:space="0" w:color="000000"/>
            </w:tcBorders>
            <w:hideMark/>
          </w:tcPr>
          <w:p w14:paraId="04638DF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03" w:author="5B1d" w:date="2025-04-29T15:28:00Z">
              <w:del w:id="404" w:author="5B1d" w:date="2025-05-01T14:03:00Z">
                <w:r w:rsidRPr="00455355">
                  <w:rPr>
                    <w:sz w:val="20"/>
                    <w:lang w:eastAsia="zh-CN"/>
                  </w:rPr>
                  <w:delText>[</w:delText>
                </w:r>
              </w:del>
            </w:ins>
            <w:ins w:id="405" w:author="Auteur">
              <w:del w:id="406" w:author="5B1d" w:date="2025-05-01T14:03:00Z">
                <w:r w:rsidRPr="00455355">
                  <w:rPr>
                    <w:sz w:val="20"/>
                    <w:lang w:eastAsia="zh-CN"/>
                  </w:rPr>
                  <w:delText>26-50</w:delText>
                </w:r>
              </w:del>
            </w:ins>
            <w:ins w:id="407" w:author="5B1d" w:date="2025-04-29T15:28:00Z">
              <w:del w:id="408" w:author="5B1d" w:date="2025-05-01T14:03:00Z">
                <w:r w:rsidRPr="00455355">
                  <w:rPr>
                    <w:sz w:val="20"/>
                    <w:lang w:eastAsia="zh-CN"/>
                  </w:rPr>
                  <w:delText>]</w:delText>
                </w:r>
              </w:del>
            </w:ins>
          </w:p>
        </w:tc>
      </w:tr>
      <w:tr w:rsidR="00455355" w:rsidRPr="00455355" w14:paraId="69847D48"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1E49E81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width minimum (</w:t>
            </w:r>
            <w:r w:rsidRPr="00455355">
              <w:rPr>
                <w:rFonts w:ascii="Symbol" w:hAnsi="Symbol"/>
                <w:sz w:val="20"/>
                <w:lang w:eastAsia="zh-CN"/>
              </w:rPr>
              <w:t>m</w:t>
            </w:r>
            <w:r w:rsidRPr="00455355">
              <w:rPr>
                <w:sz w:val="20"/>
                <w:lang w:eastAsia="zh-CN"/>
              </w:rPr>
              <w:t>s)</w:t>
            </w:r>
          </w:p>
        </w:tc>
        <w:tc>
          <w:tcPr>
            <w:tcW w:w="1324" w:type="dxa"/>
            <w:tcBorders>
              <w:top w:val="single" w:sz="6" w:space="0" w:color="000000"/>
              <w:left w:val="single" w:sz="6" w:space="0" w:color="000000"/>
              <w:bottom w:val="single" w:sz="6" w:space="0" w:color="000000"/>
              <w:right w:val="single" w:sz="6" w:space="0" w:color="000000"/>
            </w:tcBorders>
            <w:hideMark/>
          </w:tcPr>
          <w:p w14:paraId="145A5B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0.1</w:t>
            </w:r>
          </w:p>
        </w:tc>
        <w:tc>
          <w:tcPr>
            <w:tcW w:w="2108" w:type="dxa"/>
            <w:tcBorders>
              <w:top w:val="single" w:sz="6" w:space="0" w:color="000000"/>
              <w:left w:val="single" w:sz="6" w:space="0" w:color="000000"/>
              <w:bottom w:val="single" w:sz="6" w:space="0" w:color="000000"/>
              <w:right w:val="single" w:sz="6" w:space="0" w:color="000000"/>
            </w:tcBorders>
            <w:hideMark/>
          </w:tcPr>
          <w:p w14:paraId="6980BB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0.2</w:t>
            </w:r>
          </w:p>
        </w:tc>
        <w:tc>
          <w:tcPr>
            <w:tcW w:w="1377" w:type="dxa"/>
            <w:tcBorders>
              <w:top w:val="single" w:sz="6" w:space="0" w:color="000000"/>
              <w:left w:val="single" w:sz="6" w:space="0" w:color="000000"/>
              <w:bottom w:val="single" w:sz="6" w:space="0" w:color="000000"/>
              <w:right w:val="single" w:sz="6" w:space="0" w:color="000000"/>
            </w:tcBorders>
            <w:hideMark/>
          </w:tcPr>
          <w:p w14:paraId="0A9EBED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09"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070CCC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1117988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1431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0.6</w:t>
            </w:r>
          </w:p>
        </w:tc>
        <w:tc>
          <w:tcPr>
            <w:tcW w:w="1586" w:type="dxa"/>
            <w:tcBorders>
              <w:top w:val="single" w:sz="6" w:space="0" w:color="000000"/>
              <w:left w:val="single" w:sz="6" w:space="0" w:color="000000"/>
              <w:bottom w:val="single" w:sz="6" w:space="0" w:color="000000"/>
              <w:right w:val="single" w:sz="6" w:space="0" w:color="000000"/>
            </w:tcBorders>
            <w:hideMark/>
          </w:tcPr>
          <w:p w14:paraId="16E4BC9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10" w:author="5B1d" w:date="2025-04-29T16:18:00Z">
              <w:del w:id="411" w:author="5B1d" w:date="2025-05-01T14:14:00Z">
                <w:r w:rsidRPr="00455355">
                  <w:rPr>
                    <w:sz w:val="20"/>
                    <w:lang w:eastAsia="zh-CN"/>
                  </w:rPr>
                  <w:delText>[</w:delText>
                </w:r>
              </w:del>
            </w:ins>
            <w:del w:id="412" w:author="5B1d" w:date="2025-05-01T14:14:00Z">
              <w:r w:rsidRPr="00455355">
                <w:rPr>
                  <w:sz w:val="20"/>
                  <w:lang w:eastAsia="zh-CN"/>
                </w:rPr>
                <w:delText>0.085</w:delText>
              </w:r>
            </w:del>
            <w:ins w:id="413" w:author="5B1d" w:date="2025-04-29T16:17:00Z">
              <w:del w:id="414" w:author="5B1d" w:date="2025-05-01T14:14:00Z">
                <w:r w:rsidRPr="00455355">
                  <w:rPr>
                    <w:sz w:val="20"/>
                    <w:lang w:eastAsia="zh-CN"/>
                  </w:rPr>
                  <w:delText>/</w:delText>
                </w:r>
              </w:del>
              <w:r w:rsidRPr="00455355">
                <w:rPr>
                  <w:sz w:val="20"/>
                  <w:lang w:eastAsia="zh-CN"/>
                </w:rPr>
                <w:t>0.15</w:t>
              </w:r>
            </w:ins>
            <w:ins w:id="415" w:author="5B1d" w:date="2025-04-29T16:18:00Z">
              <w:del w:id="416" w:author="5B1d" w:date="2025-05-02T14:32: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60243E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17" w:author="5B1d" w:date="2025-04-29T15:28:00Z">
              <w:del w:id="418" w:author="5B1d" w:date="2025-05-01T14:03:00Z">
                <w:r w:rsidRPr="00455355">
                  <w:rPr>
                    <w:sz w:val="20"/>
                    <w:lang w:eastAsia="zh-CN"/>
                  </w:rPr>
                  <w:delText>[</w:delText>
                </w:r>
              </w:del>
            </w:ins>
            <w:ins w:id="419" w:author="Auteur">
              <w:del w:id="420" w:author="5B1d" w:date="2025-05-01T14:03:00Z">
                <w:r w:rsidRPr="00455355">
                  <w:rPr>
                    <w:sz w:val="20"/>
                    <w:lang w:eastAsia="zh-CN"/>
                  </w:rPr>
                  <w:delText>Not given</w:delText>
                </w:r>
              </w:del>
            </w:ins>
            <w:ins w:id="421" w:author="5B1d" w:date="2025-04-29T15:28:00Z">
              <w:del w:id="422" w:author="5B1d" w:date="2025-05-01T14:03:00Z">
                <w:r w:rsidRPr="00455355">
                  <w:rPr>
                    <w:sz w:val="20"/>
                    <w:lang w:eastAsia="zh-CN"/>
                  </w:rPr>
                  <w:delText>]</w:delText>
                </w:r>
              </w:del>
            </w:ins>
          </w:p>
        </w:tc>
      </w:tr>
      <w:tr w:rsidR="00455355" w:rsidRPr="00455355" w14:paraId="2CB4BE3A"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1AC7339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width maximum (</w:t>
            </w:r>
            <w:r w:rsidRPr="00455355">
              <w:rPr>
                <w:rFonts w:ascii="Symbol" w:hAnsi="Symbol"/>
                <w:sz w:val="20"/>
                <w:lang w:eastAsia="zh-CN"/>
              </w:rPr>
              <w:t>m</w:t>
            </w:r>
            <w:r w:rsidRPr="00455355">
              <w:rPr>
                <w:sz w:val="20"/>
                <w:lang w:eastAsia="zh-CN"/>
              </w:rPr>
              <w:t>s)</w:t>
            </w:r>
          </w:p>
        </w:tc>
        <w:tc>
          <w:tcPr>
            <w:tcW w:w="1324" w:type="dxa"/>
            <w:tcBorders>
              <w:top w:val="single" w:sz="6" w:space="0" w:color="000000"/>
              <w:left w:val="single" w:sz="6" w:space="0" w:color="000000"/>
              <w:bottom w:val="single" w:sz="6" w:space="0" w:color="000000"/>
              <w:right w:val="single" w:sz="6" w:space="0" w:color="000000"/>
            </w:tcBorders>
            <w:hideMark/>
          </w:tcPr>
          <w:p w14:paraId="6712C1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0.2</w:t>
            </w:r>
          </w:p>
        </w:tc>
        <w:tc>
          <w:tcPr>
            <w:tcW w:w="2108" w:type="dxa"/>
            <w:tcBorders>
              <w:top w:val="single" w:sz="6" w:space="0" w:color="000000"/>
              <w:left w:val="single" w:sz="6" w:space="0" w:color="000000"/>
              <w:bottom w:val="single" w:sz="6" w:space="0" w:color="000000"/>
              <w:right w:val="single" w:sz="6" w:space="0" w:color="000000"/>
            </w:tcBorders>
            <w:hideMark/>
          </w:tcPr>
          <w:p w14:paraId="559E09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2.2</w:t>
            </w:r>
          </w:p>
        </w:tc>
        <w:tc>
          <w:tcPr>
            <w:tcW w:w="1377" w:type="dxa"/>
            <w:tcBorders>
              <w:top w:val="single" w:sz="6" w:space="0" w:color="000000"/>
              <w:left w:val="single" w:sz="6" w:space="0" w:color="000000"/>
              <w:bottom w:val="single" w:sz="6" w:space="0" w:color="000000"/>
              <w:right w:val="single" w:sz="6" w:space="0" w:color="000000"/>
            </w:tcBorders>
            <w:hideMark/>
          </w:tcPr>
          <w:p w14:paraId="2AEA0D0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23"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7001C6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0F38D9E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130C0CC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586" w:type="dxa"/>
            <w:tcBorders>
              <w:top w:val="single" w:sz="6" w:space="0" w:color="000000"/>
              <w:left w:val="single" w:sz="6" w:space="0" w:color="000000"/>
              <w:bottom w:val="single" w:sz="6" w:space="0" w:color="000000"/>
              <w:right w:val="single" w:sz="6" w:space="0" w:color="000000"/>
            </w:tcBorders>
            <w:hideMark/>
          </w:tcPr>
          <w:p w14:paraId="5052AE9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24" w:author="5B1d" w:date="2025-04-29T16:18:00Z">
              <w:del w:id="425" w:author="5B1d" w:date="2025-05-01T14:15:00Z">
                <w:r w:rsidRPr="00455355">
                  <w:rPr>
                    <w:sz w:val="20"/>
                    <w:lang w:eastAsia="zh-CN"/>
                  </w:rPr>
                  <w:delText>[</w:delText>
                </w:r>
              </w:del>
            </w:ins>
            <w:del w:id="426" w:author="5B1d" w:date="2025-05-01T14:15:00Z">
              <w:r w:rsidRPr="00455355">
                <w:rPr>
                  <w:sz w:val="20"/>
                  <w:lang w:eastAsia="zh-CN"/>
                </w:rPr>
                <w:delText>0.11</w:delText>
              </w:r>
            </w:del>
            <w:ins w:id="427" w:author="5B1d" w:date="2025-04-29T16:18:00Z">
              <w:del w:id="428" w:author="5B1d" w:date="2025-05-01T14:15:00Z">
                <w:r w:rsidRPr="00455355">
                  <w:rPr>
                    <w:sz w:val="20"/>
                    <w:lang w:eastAsia="zh-CN"/>
                  </w:rPr>
                  <w:delText>/</w:delText>
                </w:r>
              </w:del>
              <w:r w:rsidRPr="00455355">
                <w:rPr>
                  <w:sz w:val="20"/>
                  <w:lang w:eastAsia="zh-CN"/>
                </w:rPr>
                <w:t>12.2</w:t>
              </w:r>
              <w:del w:id="429" w:author="5B1d" w:date="2025-05-01T14:15:00Z">
                <w:r w:rsidRPr="00455355">
                  <w:rPr>
                    <w:sz w:val="20"/>
                    <w:lang w:eastAsia="zh-CN"/>
                  </w:rPr>
                  <w:delText>]</w:delText>
                </w:r>
              </w:del>
            </w:ins>
          </w:p>
        </w:tc>
        <w:tc>
          <w:tcPr>
            <w:tcW w:w="1586" w:type="dxa"/>
            <w:tcBorders>
              <w:top w:val="single" w:sz="6" w:space="0" w:color="000000"/>
              <w:left w:val="single" w:sz="6" w:space="0" w:color="000000"/>
              <w:bottom w:val="single" w:sz="6" w:space="0" w:color="000000"/>
              <w:right w:val="single" w:sz="6" w:space="0" w:color="000000"/>
            </w:tcBorders>
            <w:hideMark/>
          </w:tcPr>
          <w:p w14:paraId="0F00CC9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30" w:author="5B1d" w:date="2025-04-29T15:28:00Z">
              <w:del w:id="431" w:author="5B1d" w:date="2025-05-01T14:03:00Z">
                <w:r w:rsidRPr="00455355">
                  <w:rPr>
                    <w:sz w:val="20"/>
                    <w:lang w:eastAsia="zh-CN"/>
                  </w:rPr>
                  <w:delText>[</w:delText>
                </w:r>
              </w:del>
            </w:ins>
            <w:ins w:id="432" w:author="Auteur">
              <w:del w:id="433" w:author="5B1d" w:date="2025-05-01T14:03:00Z">
                <w:r w:rsidRPr="00455355">
                  <w:rPr>
                    <w:sz w:val="20"/>
                    <w:lang w:eastAsia="zh-CN"/>
                  </w:rPr>
                  <w:delText>Not given</w:delText>
                </w:r>
              </w:del>
            </w:ins>
            <w:ins w:id="434" w:author="5B1d" w:date="2025-04-29T15:28:00Z">
              <w:del w:id="435" w:author="5B1d" w:date="2025-05-01T14:03:00Z">
                <w:r w:rsidRPr="00455355">
                  <w:rPr>
                    <w:sz w:val="20"/>
                    <w:lang w:eastAsia="zh-CN"/>
                  </w:rPr>
                  <w:delText>]</w:delText>
                </w:r>
              </w:del>
            </w:ins>
          </w:p>
        </w:tc>
      </w:tr>
      <w:tr w:rsidR="00455355" w:rsidRPr="00455355" w14:paraId="14E4706A" w14:textId="77777777" w:rsidTr="00455355">
        <w:trPr>
          <w:jc w:val="center"/>
        </w:trPr>
        <w:tc>
          <w:tcPr>
            <w:tcW w:w="2630" w:type="dxa"/>
            <w:tcBorders>
              <w:top w:val="single" w:sz="6" w:space="0" w:color="000000"/>
              <w:left w:val="single" w:sz="6" w:space="0" w:color="000000"/>
              <w:bottom w:val="single" w:sz="6" w:space="0" w:color="000000"/>
              <w:right w:val="single" w:sz="6" w:space="0" w:color="000000"/>
            </w:tcBorders>
            <w:hideMark/>
          </w:tcPr>
          <w:p w14:paraId="2CF291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repetition rate minimum (</w:t>
            </w:r>
            <w:proofErr w:type="spellStart"/>
            <w:r w:rsidRPr="00455355">
              <w:rPr>
                <w:sz w:val="20"/>
                <w:lang w:eastAsia="zh-CN"/>
              </w:rPr>
              <w:t>pps</w:t>
            </w:r>
            <w:proofErr w:type="spellEnd"/>
            <w:r w:rsidRPr="00455355">
              <w:rPr>
                <w:sz w:val="20"/>
                <w:lang w:eastAsia="zh-CN"/>
              </w:rPr>
              <w:t>)</w:t>
            </w:r>
          </w:p>
        </w:tc>
        <w:tc>
          <w:tcPr>
            <w:tcW w:w="1324" w:type="dxa"/>
            <w:tcBorders>
              <w:top w:val="single" w:sz="6" w:space="0" w:color="000000"/>
              <w:left w:val="single" w:sz="6" w:space="0" w:color="000000"/>
              <w:bottom w:val="single" w:sz="6" w:space="0" w:color="000000"/>
              <w:right w:val="single" w:sz="6" w:space="0" w:color="000000"/>
            </w:tcBorders>
            <w:hideMark/>
          </w:tcPr>
          <w:p w14:paraId="70D64A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71 400</w:t>
            </w:r>
          </w:p>
        </w:tc>
        <w:tc>
          <w:tcPr>
            <w:tcW w:w="2108" w:type="dxa"/>
            <w:tcBorders>
              <w:top w:val="single" w:sz="6" w:space="0" w:color="000000"/>
              <w:left w:val="single" w:sz="6" w:space="0" w:color="000000"/>
              <w:bottom w:val="single" w:sz="6" w:space="0" w:color="000000"/>
              <w:right w:val="single" w:sz="6" w:space="0" w:color="000000"/>
            </w:tcBorders>
            <w:hideMark/>
          </w:tcPr>
          <w:p w14:paraId="67F523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10 000 (2.2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p w14:paraId="42577B1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60 000 (2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tc>
        <w:tc>
          <w:tcPr>
            <w:tcW w:w="1377" w:type="dxa"/>
            <w:tcBorders>
              <w:top w:val="single" w:sz="6" w:space="0" w:color="000000"/>
              <w:left w:val="single" w:sz="6" w:space="0" w:color="000000"/>
              <w:bottom w:val="single" w:sz="6" w:space="0" w:color="000000"/>
              <w:right w:val="single" w:sz="6" w:space="0" w:color="000000"/>
            </w:tcBorders>
            <w:hideMark/>
          </w:tcPr>
          <w:p w14:paraId="311902F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36" w:author="5B1d" w:date="2025-04-30T18:07:00Z">
              <w:r w:rsidRPr="00455355">
                <w:rPr>
                  <w:sz w:val="20"/>
                  <w:lang w:eastAsia="zh-CN"/>
                </w:rPr>
                <w:delText>Not given</w:delText>
              </w:r>
            </w:del>
          </w:p>
        </w:tc>
        <w:tc>
          <w:tcPr>
            <w:tcW w:w="1377" w:type="dxa"/>
            <w:tcBorders>
              <w:top w:val="single" w:sz="6" w:space="0" w:color="000000"/>
              <w:left w:val="single" w:sz="6" w:space="0" w:color="000000"/>
              <w:bottom w:val="single" w:sz="6" w:space="0" w:color="000000"/>
              <w:right w:val="single" w:sz="6" w:space="0" w:color="000000"/>
            </w:tcBorders>
            <w:hideMark/>
          </w:tcPr>
          <w:p w14:paraId="27934B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58BC51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377" w:type="dxa"/>
            <w:tcBorders>
              <w:top w:val="single" w:sz="6" w:space="0" w:color="000000"/>
              <w:left w:val="single" w:sz="6" w:space="0" w:color="000000"/>
              <w:bottom w:val="single" w:sz="6" w:space="0" w:color="000000"/>
              <w:right w:val="single" w:sz="6" w:space="0" w:color="000000"/>
            </w:tcBorders>
            <w:hideMark/>
          </w:tcPr>
          <w:p w14:paraId="4B8A43D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w:t>
            </w:r>
            <w:r w:rsidRPr="00455355">
              <w:rPr>
                <w:rFonts w:ascii="Tms Rmn" w:hAnsi="Tms Rmn"/>
                <w:sz w:val="12"/>
                <w:lang w:eastAsia="zh-CN"/>
              </w:rPr>
              <w:t> </w:t>
            </w:r>
            <w:r w:rsidRPr="00455355">
              <w:rPr>
                <w:sz w:val="20"/>
                <w:lang w:eastAsia="zh-CN"/>
              </w:rPr>
              <w:t>800</w:t>
            </w:r>
          </w:p>
        </w:tc>
        <w:tc>
          <w:tcPr>
            <w:tcW w:w="1586" w:type="dxa"/>
            <w:tcBorders>
              <w:top w:val="single" w:sz="6" w:space="0" w:color="000000"/>
              <w:left w:val="single" w:sz="6" w:space="0" w:color="000000"/>
              <w:bottom w:val="single" w:sz="6" w:space="0" w:color="000000"/>
              <w:right w:val="single" w:sz="6" w:space="0" w:color="000000"/>
            </w:tcBorders>
            <w:hideMark/>
          </w:tcPr>
          <w:p w14:paraId="1258530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w:t>
            </w:r>
            <w:r w:rsidRPr="00455355">
              <w:rPr>
                <w:rFonts w:ascii="Tms Rmn" w:hAnsi="Tms Rmn"/>
                <w:sz w:val="12"/>
                <w:lang w:eastAsia="zh-CN"/>
              </w:rPr>
              <w:t> </w:t>
            </w:r>
            <w:r w:rsidRPr="00455355">
              <w:rPr>
                <w:sz w:val="20"/>
                <w:lang w:eastAsia="zh-CN"/>
              </w:rPr>
              <w:t>700</w:t>
            </w:r>
          </w:p>
        </w:tc>
        <w:tc>
          <w:tcPr>
            <w:tcW w:w="1586" w:type="dxa"/>
            <w:tcBorders>
              <w:top w:val="single" w:sz="6" w:space="0" w:color="000000"/>
              <w:left w:val="single" w:sz="6" w:space="0" w:color="000000"/>
              <w:bottom w:val="single" w:sz="6" w:space="0" w:color="000000"/>
              <w:right w:val="single" w:sz="6" w:space="0" w:color="000000"/>
            </w:tcBorders>
            <w:hideMark/>
          </w:tcPr>
          <w:p w14:paraId="61765D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37" w:author="5B1d" w:date="2025-04-29T15:28:00Z">
              <w:del w:id="438" w:author="5B1d" w:date="2025-05-01T14:03:00Z">
                <w:r w:rsidRPr="00455355">
                  <w:rPr>
                    <w:sz w:val="20"/>
                    <w:lang w:eastAsia="zh-CN"/>
                  </w:rPr>
                  <w:delText>[</w:delText>
                </w:r>
              </w:del>
            </w:ins>
            <w:ins w:id="439" w:author="Auteur">
              <w:del w:id="440" w:author="5B1d" w:date="2025-05-01T14:03:00Z">
                <w:r w:rsidRPr="00455355">
                  <w:rPr>
                    <w:sz w:val="20"/>
                    <w:lang w:eastAsia="zh-CN"/>
                  </w:rPr>
                  <w:delText>Not given</w:delText>
                </w:r>
              </w:del>
            </w:ins>
            <w:ins w:id="441" w:author="5B1d" w:date="2025-04-29T15:28:00Z">
              <w:del w:id="442" w:author="5B1d" w:date="2025-05-01T14:03:00Z">
                <w:r w:rsidRPr="00455355">
                  <w:rPr>
                    <w:sz w:val="20"/>
                    <w:lang w:eastAsia="zh-CN"/>
                  </w:rPr>
                  <w:delText>]</w:delText>
                </w:r>
              </w:del>
            </w:ins>
          </w:p>
        </w:tc>
      </w:tr>
    </w:tbl>
    <w:p w14:paraId="1AB95845" w14:textId="77777777" w:rsidR="00455355" w:rsidRPr="00455355" w:rsidRDefault="00455355" w:rsidP="00455355">
      <w:pPr>
        <w:keepNext/>
        <w:spacing w:before="480" w:after="120"/>
        <w:jc w:val="center"/>
        <w:textAlignment w:val="auto"/>
        <w:rPr>
          <w:caps/>
          <w:sz w:val="20"/>
        </w:rPr>
      </w:pPr>
      <w:r w:rsidRPr="00455355">
        <w:rPr>
          <w:caps/>
          <w:sz w:val="20"/>
        </w:rPr>
        <w:br w:type="page"/>
      </w:r>
      <w:r w:rsidRPr="00455355">
        <w:lastRenderedPageBreak/>
        <w:br/>
      </w:r>
      <w:r w:rsidRPr="00455355">
        <w:rPr>
          <w:caps/>
          <w:sz w:val="20"/>
        </w:rPr>
        <w:t>TABLE 4 (</w:t>
      </w:r>
      <w:r w:rsidRPr="00455355">
        <w:rPr>
          <w:i/>
          <w:iCs/>
          <w:sz w:val="20"/>
        </w:rPr>
        <w:t>continued</w:t>
      </w:r>
      <w:r w:rsidRPr="00455355">
        <w:rPr>
          <w:rFonts w:ascii="Tms Rmn" w:hAnsi="Tms Rmn"/>
          <w:caps/>
          <w:sz w:val="20"/>
        </w:rPr>
        <w:t>)</w:t>
      </w:r>
    </w:p>
    <w:p w14:paraId="537C06AA" w14:textId="77777777" w:rsidR="00455355" w:rsidRPr="00455355" w:rsidRDefault="00455355" w:rsidP="00455355">
      <w:pPr>
        <w:textAlignment w:val="auto"/>
        <w:rPr>
          <w:sz w:val="8"/>
        </w:rPr>
      </w:pP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31"/>
        <w:gridCol w:w="1325"/>
        <w:gridCol w:w="2109"/>
        <w:gridCol w:w="1377"/>
        <w:gridCol w:w="1377"/>
        <w:gridCol w:w="1377"/>
        <w:gridCol w:w="1377"/>
        <w:gridCol w:w="1586"/>
        <w:gridCol w:w="1586"/>
      </w:tblGrid>
      <w:tr w:rsidR="00455355" w:rsidRPr="00455355" w14:paraId="1EAF0AE5" w14:textId="77777777" w:rsidTr="00455355">
        <w:trPr>
          <w:tblHeade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5818790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DE8EAF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2B8C1B7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3906947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443" w:author="5B1d" w:date="2025-04-30T18:07:00Z">
              <w:r w:rsidRPr="00455355">
                <w:rPr>
                  <w:rFonts w:ascii="Times New Roman Bold" w:hAnsi="Times New Roman Bold" w:cs="Times New Roman Bold"/>
                  <w:b/>
                  <w:sz w:val="20"/>
                  <w:lang w:eastAsia="zh-CN"/>
                </w:rPr>
                <w:delText>Radar C</w:delText>
              </w:r>
            </w:del>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4C7AC38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1CAC8051"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20C36E95"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47604BA"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EA008B2" w14:textId="77777777" w:rsidR="00455355" w:rsidRPr="00455355" w:rsidRDefault="00455355" w:rsidP="00455355">
            <w:pPr>
              <w:keepNext/>
              <w:spacing w:before="30" w:after="30"/>
              <w:jc w:val="center"/>
              <w:textAlignment w:val="auto"/>
              <w:rPr>
                <w:ins w:id="444" w:author="Auteur"/>
                <w:del w:id="445" w:author="5B1d" w:date="2025-05-01T14:15:00Z"/>
                <w:rFonts w:ascii="Times New Roman Bold" w:hAnsi="Times New Roman Bold" w:cs="Times New Roman Bold"/>
                <w:b/>
                <w:sz w:val="20"/>
                <w:lang w:eastAsia="zh-CN"/>
              </w:rPr>
            </w:pPr>
            <w:ins w:id="446" w:author="5B1d" w:date="2025-04-29T15:29:00Z">
              <w:del w:id="447" w:author="5B1d" w:date="2025-05-01T14:15:00Z">
                <w:r w:rsidRPr="00455355">
                  <w:rPr>
                    <w:rFonts w:ascii="Times New Roman Bold" w:hAnsi="Times New Roman Bold" w:cs="Times New Roman Bold"/>
                    <w:b/>
                    <w:sz w:val="20"/>
                    <w:lang w:eastAsia="zh-CN"/>
                  </w:rPr>
                  <w:delText>[</w:delText>
                </w:r>
              </w:del>
            </w:ins>
            <w:ins w:id="448" w:author="Auteur">
              <w:del w:id="449" w:author="5B1d" w:date="2025-05-01T14:15:00Z">
                <w:r w:rsidRPr="00455355">
                  <w:rPr>
                    <w:rFonts w:ascii="Times New Roman Bold" w:hAnsi="Times New Roman Bold" w:cs="Times New Roman Bold"/>
                    <w:b/>
                    <w:sz w:val="20"/>
                    <w:lang w:eastAsia="zh-CN"/>
                  </w:rPr>
                  <w:delText>Radar H</w:delText>
                </w:r>
              </w:del>
            </w:ins>
          </w:p>
          <w:p w14:paraId="1C7A6630"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450" w:author="Auteur">
              <w:del w:id="451" w:author="5B1d" w:date="2025-05-01T14:15:00Z">
                <w:r w:rsidRPr="00455355">
                  <w:rPr>
                    <w:rFonts w:ascii="Times New Roman Bold" w:hAnsi="Times New Roman Bold" w:cs="Times New Roman Bold"/>
                    <w:b/>
                    <w:lang w:eastAsia="zh-CN"/>
                  </w:rPr>
                  <w:delText>Track</w:delText>
                </w:r>
              </w:del>
            </w:ins>
            <w:ins w:id="452" w:author="5B1d" w:date="2025-04-29T15:29:00Z">
              <w:del w:id="453" w:author="5B1d" w:date="2025-05-01T14:15:00Z">
                <w:r w:rsidRPr="00455355">
                  <w:rPr>
                    <w:rFonts w:ascii="Times New Roman Bold" w:hAnsi="Times New Roman Bold" w:cs="Times New Roman Bold"/>
                    <w:b/>
                    <w:lang w:eastAsia="zh-CN"/>
                  </w:rPr>
                  <w:delText>]</w:delText>
                </w:r>
              </w:del>
            </w:ins>
          </w:p>
        </w:tc>
      </w:tr>
      <w:tr w:rsidR="00455355" w:rsidRPr="00455355" w14:paraId="2E5B12DA" w14:textId="77777777" w:rsidTr="00455355">
        <w:trPr>
          <w:trHeight w:val="282"/>
          <w:jc w:val="center"/>
        </w:trPr>
        <w:tc>
          <w:tcPr>
            <w:tcW w:w="2835" w:type="dxa"/>
            <w:tcBorders>
              <w:top w:val="single" w:sz="6" w:space="0" w:color="000000"/>
              <w:left w:val="single" w:sz="6" w:space="0" w:color="000000"/>
              <w:bottom w:val="single" w:sz="4" w:space="0" w:color="auto"/>
              <w:right w:val="single" w:sz="6" w:space="0" w:color="000000"/>
            </w:tcBorders>
            <w:hideMark/>
          </w:tcPr>
          <w:p w14:paraId="3C41A34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Pulse repetition rate maximum (</w:t>
            </w:r>
            <w:proofErr w:type="spellStart"/>
            <w:r w:rsidRPr="00455355">
              <w:rPr>
                <w:sz w:val="20"/>
                <w:lang w:eastAsia="zh-CN"/>
              </w:rPr>
              <w:t>pps</w:t>
            </w:r>
            <w:proofErr w:type="spellEnd"/>
            <w:r w:rsidRPr="00455355">
              <w:rPr>
                <w:sz w:val="20"/>
                <w:lang w:eastAsia="zh-CN"/>
              </w:rPr>
              <w:t>)</w:t>
            </w:r>
          </w:p>
        </w:tc>
        <w:tc>
          <w:tcPr>
            <w:tcW w:w="1418" w:type="dxa"/>
            <w:tcBorders>
              <w:top w:val="single" w:sz="6" w:space="0" w:color="000000"/>
              <w:left w:val="single" w:sz="6" w:space="0" w:color="000000"/>
              <w:bottom w:val="single" w:sz="4" w:space="0" w:color="auto"/>
              <w:right w:val="single" w:sz="6" w:space="0" w:color="000000"/>
            </w:tcBorders>
            <w:hideMark/>
          </w:tcPr>
          <w:p w14:paraId="3D22659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100</w:t>
            </w:r>
            <w:r w:rsidRPr="00455355">
              <w:rPr>
                <w:rFonts w:ascii="Tms Rmn" w:hAnsi="Tms Rmn"/>
                <w:sz w:val="12"/>
                <w:lang w:eastAsia="zh-CN"/>
              </w:rPr>
              <w:t> </w:t>
            </w:r>
            <w:r w:rsidRPr="00455355">
              <w:rPr>
                <w:sz w:val="20"/>
                <w:lang w:eastAsia="zh-CN"/>
              </w:rPr>
              <w:t>000</w:t>
            </w:r>
          </w:p>
        </w:tc>
        <w:tc>
          <w:tcPr>
            <w:tcW w:w="2268" w:type="dxa"/>
            <w:tcBorders>
              <w:top w:val="single" w:sz="6" w:space="0" w:color="000000"/>
              <w:left w:val="single" w:sz="6" w:space="0" w:color="000000"/>
              <w:bottom w:val="single" w:sz="4" w:space="0" w:color="auto"/>
              <w:right w:val="single" w:sz="6" w:space="0" w:color="000000"/>
            </w:tcBorders>
            <w:hideMark/>
          </w:tcPr>
          <w:p w14:paraId="6BA10B0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14</w:t>
            </w:r>
            <w:r w:rsidRPr="00455355">
              <w:rPr>
                <w:rFonts w:ascii="Tms Rmn" w:hAnsi="Tms Rmn"/>
                <w:sz w:val="12"/>
                <w:lang w:eastAsia="zh-CN"/>
              </w:rPr>
              <w:t> </w:t>
            </w:r>
            <w:r w:rsidRPr="00455355">
              <w:rPr>
                <w:sz w:val="20"/>
                <w:lang w:eastAsia="zh-CN"/>
              </w:rPr>
              <w:t xml:space="preserve">000 (2.2 </w:t>
            </w:r>
            <w:r w:rsidRPr="00455355">
              <w:rPr>
                <w:rFonts w:ascii="Symbol" w:hAnsi="Symbol"/>
                <w:sz w:val="20"/>
                <w:lang w:eastAsia="zh-CN"/>
              </w:rPr>
              <w:t>m</w:t>
            </w:r>
            <w:r w:rsidRPr="00455355">
              <w:rPr>
                <w:sz w:val="20"/>
                <w:lang w:eastAsia="zh-CN"/>
              </w:rPr>
              <w:t xml:space="preserve">s </w:t>
            </w:r>
            <w:r w:rsidRPr="00455355">
              <w:rPr>
                <w:sz w:val="20"/>
                <w:lang w:eastAsia="zh-CN"/>
              </w:rPr>
              <w:br/>
              <w:t>pulse width)</w:t>
            </w:r>
          </w:p>
          <w:p w14:paraId="1C31FBD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 xml:space="preserve">100 000 (2 </w:t>
            </w:r>
            <w:r w:rsidRPr="00455355">
              <w:rPr>
                <w:rFonts w:ascii="Symbol" w:hAnsi="Symbol"/>
                <w:sz w:val="20"/>
                <w:lang w:eastAsia="zh-CN"/>
              </w:rPr>
              <w:t>m</w:t>
            </w:r>
            <w:r w:rsidRPr="00455355">
              <w:rPr>
                <w:sz w:val="20"/>
                <w:lang w:eastAsia="zh-CN"/>
              </w:rPr>
              <w:t>s</w:t>
            </w:r>
            <w:r w:rsidRPr="00455355">
              <w:rPr>
                <w:sz w:val="20"/>
                <w:lang w:eastAsia="zh-CN"/>
              </w:rPr>
              <w:br/>
              <w:t>pulse width)</w:t>
            </w:r>
          </w:p>
        </w:tc>
        <w:tc>
          <w:tcPr>
            <w:tcW w:w="1474" w:type="dxa"/>
            <w:tcBorders>
              <w:top w:val="single" w:sz="6" w:space="0" w:color="000000"/>
              <w:left w:val="single" w:sz="6" w:space="0" w:color="000000"/>
              <w:bottom w:val="single" w:sz="4" w:space="0" w:color="auto"/>
              <w:right w:val="single" w:sz="6" w:space="0" w:color="000000"/>
            </w:tcBorders>
            <w:hideMark/>
          </w:tcPr>
          <w:p w14:paraId="449651C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54"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55CBF26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4" w:space="0" w:color="auto"/>
              <w:right w:val="single" w:sz="6" w:space="0" w:color="000000"/>
            </w:tcBorders>
            <w:hideMark/>
          </w:tcPr>
          <w:p w14:paraId="0C1EE1E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4" w:space="0" w:color="auto"/>
              <w:right w:val="single" w:sz="6" w:space="0" w:color="000000"/>
            </w:tcBorders>
            <w:hideMark/>
          </w:tcPr>
          <w:p w14:paraId="17CC89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701" w:type="dxa"/>
            <w:tcBorders>
              <w:top w:val="single" w:sz="6" w:space="0" w:color="000000"/>
              <w:left w:val="single" w:sz="6" w:space="0" w:color="000000"/>
              <w:bottom w:val="single" w:sz="4" w:space="0" w:color="auto"/>
              <w:right w:val="single" w:sz="6" w:space="0" w:color="000000"/>
            </w:tcBorders>
            <w:hideMark/>
          </w:tcPr>
          <w:p w14:paraId="1CB450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3</w:t>
            </w:r>
            <w:r w:rsidRPr="00455355">
              <w:rPr>
                <w:rFonts w:ascii="Tms Rmn" w:hAnsi="Tms Rmn"/>
                <w:sz w:val="12"/>
                <w:lang w:eastAsia="zh-CN"/>
              </w:rPr>
              <w:t> </w:t>
            </w:r>
            <w:r w:rsidRPr="00455355">
              <w:rPr>
                <w:sz w:val="20"/>
                <w:lang w:eastAsia="zh-CN"/>
              </w:rPr>
              <w:t>300</w:t>
            </w:r>
          </w:p>
        </w:tc>
        <w:tc>
          <w:tcPr>
            <w:tcW w:w="1701" w:type="dxa"/>
            <w:tcBorders>
              <w:top w:val="single" w:sz="6" w:space="0" w:color="000000"/>
              <w:left w:val="single" w:sz="6" w:space="0" w:color="000000"/>
              <w:bottom w:val="single" w:sz="4" w:space="0" w:color="auto"/>
              <w:right w:val="single" w:sz="6" w:space="0" w:color="000000"/>
            </w:tcBorders>
            <w:vAlign w:val="center"/>
            <w:hideMark/>
          </w:tcPr>
          <w:p w14:paraId="4C7E8FA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55" w:author="5B1d" w:date="2025-04-29T15:29:00Z">
              <w:del w:id="456" w:author="5B1d" w:date="2025-05-01T14:15:00Z">
                <w:r w:rsidRPr="00455355">
                  <w:rPr>
                    <w:sz w:val="20"/>
                    <w:lang w:eastAsia="zh-CN"/>
                  </w:rPr>
                  <w:delText>[</w:delText>
                </w:r>
              </w:del>
            </w:ins>
            <w:ins w:id="457" w:author="Auteur">
              <w:del w:id="458" w:author="5B1d" w:date="2025-05-01T14:15:00Z">
                <w:r w:rsidRPr="00455355">
                  <w:rPr>
                    <w:sz w:val="20"/>
                    <w:lang w:eastAsia="zh-CN"/>
                  </w:rPr>
                  <w:delText>Not given</w:delText>
                </w:r>
              </w:del>
            </w:ins>
            <w:ins w:id="459" w:author="5B1d" w:date="2025-04-29T15:29:00Z">
              <w:del w:id="460" w:author="5B1d" w:date="2025-05-01T14:15:00Z">
                <w:r w:rsidRPr="00455355">
                  <w:rPr>
                    <w:sz w:val="20"/>
                    <w:lang w:eastAsia="zh-CN"/>
                  </w:rPr>
                  <w:delText>]</w:delText>
                </w:r>
              </w:del>
            </w:ins>
          </w:p>
        </w:tc>
      </w:tr>
      <w:tr w:rsidR="00455355" w:rsidRPr="00455355" w14:paraId="125AEE4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6EF0C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 duty cycle, minimum (%)</w:t>
            </w:r>
          </w:p>
        </w:tc>
        <w:tc>
          <w:tcPr>
            <w:tcW w:w="1418" w:type="dxa"/>
            <w:tcBorders>
              <w:top w:val="single" w:sz="6" w:space="0" w:color="000000"/>
              <w:left w:val="single" w:sz="6" w:space="0" w:color="000000"/>
              <w:bottom w:val="single" w:sz="6" w:space="0" w:color="000000"/>
              <w:right w:val="single" w:sz="6" w:space="0" w:color="000000"/>
            </w:tcBorders>
            <w:hideMark/>
          </w:tcPr>
          <w:p w14:paraId="4BC781F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0.7</w:t>
            </w:r>
          </w:p>
        </w:tc>
        <w:tc>
          <w:tcPr>
            <w:tcW w:w="2268" w:type="dxa"/>
            <w:tcBorders>
              <w:top w:val="single" w:sz="6" w:space="0" w:color="000000"/>
              <w:left w:val="single" w:sz="6" w:space="0" w:color="000000"/>
              <w:bottom w:val="single" w:sz="6" w:space="0" w:color="000000"/>
              <w:right w:val="single" w:sz="6" w:space="0" w:color="000000"/>
            </w:tcBorders>
            <w:hideMark/>
          </w:tcPr>
          <w:p w14:paraId="3FD12D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2.2</w:t>
            </w:r>
          </w:p>
        </w:tc>
        <w:tc>
          <w:tcPr>
            <w:tcW w:w="1474" w:type="dxa"/>
            <w:tcBorders>
              <w:top w:val="single" w:sz="6" w:space="0" w:color="000000"/>
              <w:left w:val="single" w:sz="6" w:space="0" w:color="000000"/>
              <w:bottom w:val="single" w:sz="6" w:space="0" w:color="000000"/>
              <w:right w:val="single" w:sz="6" w:space="0" w:color="000000"/>
            </w:tcBorders>
            <w:hideMark/>
          </w:tcPr>
          <w:p w14:paraId="56C7B8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61"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6F889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47BFB2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202D62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0.11</w:t>
            </w:r>
            <w:r w:rsidRPr="00455355">
              <w:rPr>
                <w:sz w:val="20"/>
                <w:vertAlign w:val="superscript"/>
                <w:lang w:eastAsia="zh-CN"/>
              </w:rPr>
              <w:t>(2)</w:t>
            </w:r>
          </w:p>
        </w:tc>
        <w:tc>
          <w:tcPr>
            <w:tcW w:w="1701" w:type="dxa"/>
            <w:tcBorders>
              <w:top w:val="single" w:sz="6" w:space="0" w:color="000000"/>
              <w:left w:val="single" w:sz="6" w:space="0" w:color="000000"/>
              <w:bottom w:val="single" w:sz="6" w:space="0" w:color="000000"/>
              <w:right w:val="single" w:sz="6" w:space="0" w:color="000000"/>
            </w:tcBorders>
            <w:hideMark/>
          </w:tcPr>
          <w:p w14:paraId="083082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vertAlign w:val="superscript"/>
                <w:lang w:eastAsia="zh-CN"/>
              </w:rPr>
            </w:pPr>
            <w:ins w:id="462" w:author="5B1d" w:date="2025-04-29T16:19:00Z">
              <w:del w:id="463" w:author="5B1d" w:date="2025-05-01T14:16:00Z">
                <w:r w:rsidRPr="00455355">
                  <w:rPr>
                    <w:sz w:val="20"/>
                    <w:lang w:eastAsia="zh-CN"/>
                  </w:rPr>
                  <w:delText>[</w:delText>
                </w:r>
              </w:del>
              <w:r w:rsidRPr="00455355">
                <w:rPr>
                  <w:sz w:val="20"/>
                  <w:lang w:eastAsia="zh-CN"/>
                </w:rPr>
                <w:t>3.33</w:t>
              </w:r>
              <w:del w:id="464" w:author="5B1d" w:date="2025-05-01T14:18:00Z">
                <w:r w:rsidRPr="00455355">
                  <w:rPr>
                    <w:sz w:val="20"/>
                    <w:lang w:eastAsia="zh-CN"/>
                  </w:rPr>
                  <w:delText>/</w:delText>
                </w:r>
              </w:del>
            </w:ins>
            <w:del w:id="465" w:author="5B1d" w:date="2025-05-01T14:18:00Z">
              <w:r w:rsidRPr="00455355">
                <w:rPr>
                  <w:sz w:val="20"/>
                  <w:lang w:eastAsia="zh-CN"/>
                </w:rPr>
                <w:delText>2.295 </w:delText>
              </w:r>
            </w:del>
            <w:del w:id="466" w:author="5B1d" w:date="2025-05-01T14:24:00Z">
              <w:r w:rsidRPr="00455355">
                <w:rPr>
                  <w:rFonts w:ascii="Symbol" w:hAnsi="Symbol"/>
                  <w:sz w:val="20"/>
                  <w:lang w:eastAsia="zh-CN"/>
                </w:rPr>
                <w:delText>´</w:delText>
              </w:r>
              <w:r w:rsidRPr="00455355">
                <w:rPr>
                  <w:sz w:val="20"/>
                  <w:lang w:eastAsia="zh-CN"/>
                </w:rPr>
                <w:delText> 10</w:delText>
              </w:r>
              <w:r w:rsidRPr="00455355">
                <w:rPr>
                  <w:sz w:val="20"/>
                  <w:vertAlign w:val="superscript"/>
                  <w:lang w:eastAsia="zh-CN"/>
                </w:rPr>
                <w:delText>–2</w:delText>
              </w:r>
            </w:del>
            <w:ins w:id="467" w:author="5B1d" w:date="2025-04-29T16:19:00Z">
              <w:del w:id="468" w:author="5B1d" w:date="2025-05-01T14:24:00Z">
                <w:r w:rsidRPr="00455355">
                  <w:rPr>
                    <w:sz w:val="20"/>
                    <w:vertAlign w:val="superscript"/>
                    <w:lang w:eastAsia="zh-CN"/>
                  </w:rPr>
                  <w:delText xml:space="preserve"> </w:delText>
                </w:r>
              </w:del>
              <w:del w:id="469" w:author="5B1d" w:date="2025-05-01T14:16:00Z">
                <w:r w:rsidRPr="00455355">
                  <w:rPr>
                    <w:sz w:val="20"/>
                    <w:vertAlign w:val="superscript"/>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808BD8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70" w:author="5B1d" w:date="2025-04-29T15:29:00Z">
              <w:del w:id="471" w:author="5B1d" w:date="2025-05-01T14:15:00Z">
                <w:r w:rsidRPr="00455355">
                  <w:rPr>
                    <w:sz w:val="20"/>
                    <w:lang w:eastAsia="zh-CN"/>
                  </w:rPr>
                  <w:delText>[</w:delText>
                </w:r>
              </w:del>
            </w:ins>
            <w:ins w:id="472" w:author="Auteur">
              <w:del w:id="473" w:author="5B1d" w:date="2025-05-01T14:15:00Z">
                <w:r w:rsidRPr="00455355">
                  <w:rPr>
                    <w:sz w:val="20"/>
                    <w:lang w:eastAsia="zh-CN"/>
                  </w:rPr>
                  <w:delText>Not given</w:delText>
                </w:r>
              </w:del>
            </w:ins>
            <w:ins w:id="474" w:author="5B1d" w:date="2025-04-29T15:29:00Z">
              <w:del w:id="475" w:author="5B1d" w:date="2025-05-01T14:15:00Z">
                <w:r w:rsidRPr="00455355">
                  <w:rPr>
                    <w:sz w:val="20"/>
                    <w:lang w:eastAsia="zh-CN"/>
                  </w:rPr>
                  <w:delText>]</w:delText>
                </w:r>
              </w:del>
            </w:ins>
          </w:p>
        </w:tc>
      </w:tr>
      <w:tr w:rsidR="00455355" w:rsidRPr="00455355" w14:paraId="1CB16CFF"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5731F2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Transmit duty cycle, maximum (%)</w:t>
            </w:r>
          </w:p>
        </w:tc>
        <w:tc>
          <w:tcPr>
            <w:tcW w:w="1418" w:type="dxa"/>
            <w:tcBorders>
              <w:top w:val="single" w:sz="6" w:space="0" w:color="000000"/>
              <w:left w:val="single" w:sz="6" w:space="0" w:color="000000"/>
              <w:bottom w:val="single" w:sz="6" w:space="0" w:color="000000"/>
              <w:right w:val="single" w:sz="6" w:space="0" w:color="000000"/>
            </w:tcBorders>
            <w:hideMark/>
          </w:tcPr>
          <w:p w14:paraId="6C7E4E4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2.0</w:t>
            </w:r>
          </w:p>
        </w:tc>
        <w:tc>
          <w:tcPr>
            <w:tcW w:w="2268" w:type="dxa"/>
            <w:tcBorders>
              <w:top w:val="single" w:sz="6" w:space="0" w:color="000000"/>
              <w:left w:val="single" w:sz="6" w:space="0" w:color="000000"/>
              <w:bottom w:val="single" w:sz="6" w:space="0" w:color="000000"/>
              <w:right w:val="single" w:sz="6" w:space="0" w:color="000000"/>
            </w:tcBorders>
            <w:hideMark/>
          </w:tcPr>
          <w:p w14:paraId="448E5F2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3.7</w:t>
            </w:r>
          </w:p>
        </w:tc>
        <w:tc>
          <w:tcPr>
            <w:tcW w:w="1474" w:type="dxa"/>
            <w:tcBorders>
              <w:top w:val="single" w:sz="6" w:space="0" w:color="000000"/>
              <w:left w:val="single" w:sz="6" w:space="0" w:color="000000"/>
              <w:bottom w:val="single" w:sz="6" w:space="0" w:color="000000"/>
              <w:right w:val="single" w:sz="6" w:space="0" w:color="000000"/>
            </w:tcBorders>
            <w:hideMark/>
          </w:tcPr>
          <w:p w14:paraId="24E50EC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76"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27561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6C24B13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474" w:type="dxa"/>
            <w:tcBorders>
              <w:top w:val="single" w:sz="6" w:space="0" w:color="000000"/>
              <w:left w:val="single" w:sz="6" w:space="0" w:color="000000"/>
              <w:bottom w:val="single" w:sz="6" w:space="0" w:color="000000"/>
              <w:right w:val="single" w:sz="6" w:space="0" w:color="000000"/>
            </w:tcBorders>
            <w:hideMark/>
          </w:tcPr>
          <w:p w14:paraId="56AF0D3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t>Not given</w:t>
            </w:r>
          </w:p>
        </w:tc>
        <w:tc>
          <w:tcPr>
            <w:tcW w:w="1701" w:type="dxa"/>
            <w:tcBorders>
              <w:top w:val="single" w:sz="6" w:space="0" w:color="000000"/>
              <w:left w:val="single" w:sz="6" w:space="0" w:color="000000"/>
              <w:bottom w:val="single" w:sz="6" w:space="0" w:color="000000"/>
              <w:right w:val="single" w:sz="6" w:space="0" w:color="000000"/>
            </w:tcBorders>
            <w:hideMark/>
          </w:tcPr>
          <w:p w14:paraId="149B6C3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77" w:author="5B1d" w:date="2025-04-29T16:19:00Z">
              <w:del w:id="478" w:author="5B1d" w:date="2025-05-01T14:16:00Z">
                <w:r w:rsidRPr="00455355">
                  <w:rPr>
                    <w:sz w:val="20"/>
                    <w:lang w:eastAsia="zh-CN"/>
                  </w:rPr>
                  <w:delText>[</w:delText>
                </w:r>
              </w:del>
              <w:r w:rsidRPr="00455355">
                <w:rPr>
                  <w:sz w:val="20"/>
                  <w:lang w:eastAsia="zh-CN"/>
                </w:rPr>
                <w:t>4.08</w:t>
              </w:r>
              <w:del w:id="479" w:author="5B1d" w:date="2025-05-01T14:19:00Z">
                <w:r w:rsidRPr="00455355">
                  <w:rPr>
                    <w:sz w:val="20"/>
                    <w:lang w:eastAsia="zh-CN"/>
                  </w:rPr>
                  <w:delText>/</w:delText>
                </w:r>
              </w:del>
            </w:ins>
            <w:del w:id="480" w:author="5B1d" w:date="2025-05-01T14:19:00Z">
              <w:r w:rsidRPr="00455355">
                <w:rPr>
                  <w:sz w:val="20"/>
                  <w:lang w:eastAsia="zh-CN"/>
                </w:rPr>
                <w:delText>3.795 </w:delText>
              </w:r>
            </w:del>
            <w:del w:id="481" w:author="5B1d" w:date="2025-05-01T14:24:00Z">
              <w:r w:rsidRPr="00455355">
                <w:rPr>
                  <w:rFonts w:ascii="Symbol" w:hAnsi="Symbol"/>
                  <w:sz w:val="20"/>
                  <w:lang w:eastAsia="zh-CN"/>
                </w:rPr>
                <w:delText>´</w:delText>
              </w:r>
              <w:r w:rsidRPr="00455355">
                <w:rPr>
                  <w:sz w:val="20"/>
                  <w:lang w:eastAsia="zh-CN"/>
                </w:rPr>
                <w:delText> 10</w:delText>
              </w:r>
              <w:r w:rsidRPr="00455355">
                <w:rPr>
                  <w:sz w:val="20"/>
                  <w:vertAlign w:val="superscript"/>
                  <w:lang w:eastAsia="zh-CN"/>
                </w:rPr>
                <w:delText>–2</w:delText>
              </w:r>
            </w:del>
            <w:ins w:id="482" w:author="5B1d" w:date="2025-04-29T16:19:00Z">
              <w:del w:id="483" w:author="5B1d" w:date="2025-05-01T14:24:00Z">
                <w:r w:rsidRPr="00455355">
                  <w:rPr>
                    <w:sz w:val="20"/>
                    <w:vertAlign w:val="superscript"/>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29938D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484" w:author="5B1d" w:date="2025-04-29T15:30:00Z">
              <w:del w:id="485" w:author="5B1d" w:date="2025-05-01T14:15:00Z">
                <w:r w:rsidRPr="00455355">
                  <w:rPr>
                    <w:sz w:val="20"/>
                    <w:lang w:eastAsia="zh-CN"/>
                  </w:rPr>
                  <w:delText>[</w:delText>
                </w:r>
              </w:del>
            </w:ins>
            <w:ins w:id="486" w:author="Auteur">
              <w:del w:id="487" w:author="5B1d" w:date="2025-05-01T14:15:00Z">
                <w:r w:rsidRPr="00455355">
                  <w:rPr>
                    <w:sz w:val="20"/>
                    <w:lang w:eastAsia="zh-CN"/>
                  </w:rPr>
                  <w:delText>Not given</w:delText>
                </w:r>
              </w:del>
            </w:ins>
            <w:ins w:id="488" w:author="5B1d" w:date="2025-04-29T15:30:00Z">
              <w:del w:id="489" w:author="5B1d" w:date="2025-05-01T14:15:00Z">
                <w:r w:rsidRPr="00455355">
                  <w:rPr>
                    <w:sz w:val="20"/>
                    <w:lang w:eastAsia="zh-CN"/>
                  </w:rPr>
                  <w:delText>]</w:delText>
                </w:r>
              </w:del>
            </w:ins>
          </w:p>
        </w:tc>
      </w:tr>
      <w:tr w:rsidR="00455355" w:rsidRPr="00455355" w14:paraId="5969E530"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5DAF243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490" w:author="Auteur">
              <w:r w:rsidRPr="00455355">
                <w:rPr>
                  <w:sz w:val="20"/>
                  <w:lang w:eastAsia="zh-CN"/>
                </w:rPr>
                <w:delText>Chirp bandwidth (MHz)</w:delText>
              </w:r>
            </w:del>
          </w:p>
        </w:tc>
        <w:tc>
          <w:tcPr>
            <w:tcW w:w="1418" w:type="dxa"/>
            <w:tcBorders>
              <w:top w:val="single" w:sz="6" w:space="0" w:color="000000"/>
              <w:left w:val="single" w:sz="6" w:space="0" w:color="000000"/>
              <w:bottom w:val="single" w:sz="6" w:space="0" w:color="000000"/>
              <w:right w:val="single" w:sz="6" w:space="0" w:color="000000"/>
            </w:tcBorders>
            <w:hideMark/>
          </w:tcPr>
          <w:p w14:paraId="230E1B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1" w:author="Auteur">
              <w:r w:rsidRPr="00455355">
                <w:rPr>
                  <w:sz w:val="20"/>
                  <w:lang w:eastAsia="zh-CN"/>
                </w:rPr>
                <w:delText>Not applicable</w:delText>
              </w:r>
            </w:del>
          </w:p>
        </w:tc>
        <w:tc>
          <w:tcPr>
            <w:tcW w:w="2268" w:type="dxa"/>
            <w:tcBorders>
              <w:top w:val="single" w:sz="6" w:space="0" w:color="000000"/>
              <w:left w:val="single" w:sz="6" w:space="0" w:color="000000"/>
              <w:bottom w:val="single" w:sz="6" w:space="0" w:color="000000"/>
              <w:right w:val="single" w:sz="6" w:space="0" w:color="000000"/>
            </w:tcBorders>
            <w:hideMark/>
          </w:tcPr>
          <w:p w14:paraId="6F3F8B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2" w:author="Auteur">
              <w:r w:rsidRPr="00455355">
                <w:rPr>
                  <w:sz w:val="20"/>
                  <w:lang w:eastAsia="zh-CN"/>
                </w:rPr>
                <w:delText>Not applicable</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3D2CD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3" w:author="5B1d" w:date="2025-04-30T18:07: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9130F3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4" w:author="Auteur">
              <w:r w:rsidRPr="00455355">
                <w:rPr>
                  <w:sz w:val="20"/>
                  <w:lang w:eastAsia="zh-CN"/>
                </w:rPr>
                <w:delText xml:space="preserve">Not applicable </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B3BE12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5" w:author="Auteur">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338D7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6" w:author="Auteur">
              <w:r w:rsidRPr="00455355">
                <w:rPr>
                  <w:sz w:val="20"/>
                  <w:lang w:eastAsia="zh-CN"/>
                </w:rPr>
                <w:delText>Not applicable</w:delText>
              </w:r>
              <w:r w:rsidRPr="00455355">
                <w:rPr>
                  <w:sz w:val="20"/>
                  <w:lang w:eastAsia="zh-CN"/>
                </w:rPr>
                <w:br/>
                <w:delText>or not given</w:delText>
              </w:r>
            </w:del>
          </w:p>
        </w:tc>
        <w:tc>
          <w:tcPr>
            <w:tcW w:w="1701" w:type="dxa"/>
            <w:tcBorders>
              <w:top w:val="single" w:sz="6" w:space="0" w:color="000000"/>
              <w:left w:val="single" w:sz="6" w:space="0" w:color="000000"/>
              <w:bottom w:val="single" w:sz="6" w:space="0" w:color="000000"/>
              <w:right w:val="single" w:sz="6" w:space="0" w:color="000000"/>
            </w:tcBorders>
            <w:hideMark/>
          </w:tcPr>
          <w:p w14:paraId="669EF7B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497" w:author="Auteur">
              <w:r w:rsidRPr="00455355">
                <w:rPr>
                  <w:sz w:val="20"/>
                  <w:lang w:eastAsia="zh-CN"/>
                </w:rPr>
                <w:delText>Not applicable</w:delText>
              </w:r>
            </w:del>
            <w:ins w:id="498" w:author="5B1d" w:date="2025-04-29T16:20:00Z">
              <w:r w:rsidRPr="00455355">
                <w:rPr>
                  <w:sz w:val="20"/>
                  <w:lang w:eastAsia="zh-CN"/>
                </w:rPr>
                <w:t xml:space="preserve"> </w:t>
              </w:r>
            </w:ins>
            <w:ins w:id="499" w:author="5B1d" w:date="2025-04-29T16:21:00Z">
              <w:del w:id="500" w:author="5B1d" w:date="2025-05-01T14:21:00Z">
                <w:r w:rsidRPr="00455355">
                  <w:rPr>
                    <w:sz w:val="20"/>
                    <w:lang w:eastAsia="zh-CN"/>
                  </w:rPr>
                  <w:delText>[</w:delText>
                </w:r>
              </w:del>
            </w:ins>
            <w:ins w:id="501" w:author="5B1d" w:date="2025-04-29T16:20:00Z">
              <w:del w:id="502" w:author="5B1d" w:date="2025-05-01T14:21:00Z">
                <w:r w:rsidRPr="00455355">
                  <w:rPr>
                    <w:sz w:val="20"/>
                    <w:lang w:eastAsia="zh-CN"/>
                  </w:rPr>
                  <w:delText>28 MHz</w:delText>
                </w:r>
              </w:del>
            </w:ins>
            <w:ins w:id="503" w:author="5B1d" w:date="2025-04-29T16:21:00Z">
              <w:del w:id="504" w:author="5B1d" w:date="2025-05-01T14:21: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tcPr>
          <w:p w14:paraId="7B93351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r w:rsidR="00455355" w:rsidRPr="00455355" w14:paraId="23CC767E"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E8A57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505" w:author="5B1d" w:date="2025-04-29T18:09:00Z">
              <w:del w:id="506" w:author="5B1d" w:date="2025-05-01T14:22:00Z">
                <w:r w:rsidRPr="00455355">
                  <w:rPr>
                    <w:sz w:val="20"/>
                    <w:lang w:eastAsia="zh-CN"/>
                  </w:rPr>
                  <w:delText>[</w:delText>
                </w:r>
              </w:del>
            </w:ins>
            <w:del w:id="507" w:author="5B1d" w:date="2025-05-01T14:22:00Z">
              <w:r w:rsidRPr="00455355">
                <w:rPr>
                  <w:sz w:val="20"/>
                  <w:lang w:eastAsia="zh-CN"/>
                </w:rPr>
                <w:delText>Phase-coded sub-pulse width (</w:delText>
              </w:r>
              <w:r w:rsidRPr="00455355">
                <w:rPr>
                  <w:rFonts w:ascii="Symbol" w:hAnsi="Symbol"/>
                  <w:sz w:val="20"/>
                  <w:lang w:eastAsia="zh-CN"/>
                </w:rPr>
                <w:delText>m</w:delText>
              </w:r>
              <w:r w:rsidRPr="00455355">
                <w:rPr>
                  <w:sz w:val="20"/>
                  <w:lang w:eastAsia="zh-CN"/>
                </w:rPr>
                <w:delText>s)</w:delText>
              </w:r>
            </w:del>
            <w:ins w:id="508" w:author="5B1d" w:date="2025-04-29T18:09:00Z">
              <w:del w:id="509" w:author="5B1d" w:date="2025-05-01T14:22: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2C4212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10" w:author="5B1d" w:date="2025-04-29T18:09:00Z">
              <w:del w:id="511" w:author="5B1d" w:date="2025-05-01T14:22:00Z">
                <w:r w:rsidRPr="00455355">
                  <w:rPr>
                    <w:sz w:val="20"/>
                    <w:lang w:eastAsia="zh-CN"/>
                  </w:rPr>
                  <w:delText>[</w:delText>
                </w:r>
              </w:del>
            </w:ins>
            <w:del w:id="512" w:author="5B1d" w:date="2025-05-01T14:22:00Z">
              <w:r w:rsidRPr="00455355">
                <w:rPr>
                  <w:sz w:val="20"/>
                  <w:lang w:eastAsia="zh-CN"/>
                </w:rPr>
                <w:delText>Not applicable</w:delText>
              </w:r>
            </w:del>
            <w:ins w:id="513" w:author="5B1d" w:date="2025-04-29T18:10:00Z">
              <w:del w:id="514" w:author="5B1d" w:date="2025-05-01T14:22: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7DDC34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15" w:author="5B1d" w:date="2025-04-29T18:10:00Z">
              <w:del w:id="516" w:author="5B1d" w:date="2025-05-01T14:22:00Z">
                <w:r w:rsidRPr="00455355">
                  <w:rPr>
                    <w:sz w:val="20"/>
                    <w:lang w:eastAsia="zh-CN"/>
                  </w:rPr>
                  <w:delText>[</w:delText>
                </w:r>
              </w:del>
            </w:ins>
            <w:del w:id="517" w:author="5B1d" w:date="2025-05-01T14:22:00Z">
              <w:r w:rsidRPr="00455355">
                <w:rPr>
                  <w:sz w:val="20"/>
                  <w:lang w:eastAsia="zh-CN"/>
                </w:rPr>
                <w:delText>0.2</w:delText>
              </w:r>
            </w:del>
            <w:ins w:id="518" w:author="5B1d" w:date="2025-04-29T18:10:00Z">
              <w:del w:id="519"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03CDA9F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520" w:author="5B1d" w:date="2025-05-01T14:22: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3FEF2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21" w:author="5B1d" w:date="2025-04-29T18:10:00Z">
              <w:del w:id="522" w:author="5B1d" w:date="2025-05-01T14:22:00Z">
                <w:r w:rsidRPr="00455355">
                  <w:rPr>
                    <w:sz w:val="20"/>
                    <w:lang w:eastAsia="zh-CN"/>
                  </w:rPr>
                  <w:delText>[</w:delText>
                </w:r>
              </w:del>
            </w:ins>
            <w:del w:id="523" w:author="5B1d" w:date="2025-05-01T14:22:00Z">
              <w:r w:rsidRPr="00455355">
                <w:rPr>
                  <w:sz w:val="20"/>
                  <w:lang w:eastAsia="zh-CN"/>
                </w:rPr>
                <w:delText>Not applicable</w:delText>
              </w:r>
              <w:r w:rsidRPr="00455355">
                <w:rPr>
                  <w:sz w:val="20"/>
                  <w:lang w:eastAsia="zh-CN"/>
                </w:rPr>
                <w:br/>
                <w:delText>or not given</w:delText>
              </w:r>
            </w:del>
            <w:ins w:id="524" w:author="5B1d" w:date="2025-04-29T18:10:00Z">
              <w:del w:id="525"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66A9FD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26" w:author="5B1d" w:date="2025-04-29T18:10:00Z">
              <w:del w:id="527" w:author="5B1d" w:date="2025-05-01T14:22:00Z">
                <w:r w:rsidRPr="00455355">
                  <w:rPr>
                    <w:sz w:val="20"/>
                    <w:lang w:eastAsia="zh-CN"/>
                  </w:rPr>
                  <w:delText>[</w:delText>
                </w:r>
              </w:del>
            </w:ins>
            <w:del w:id="528" w:author="5B1d" w:date="2025-05-01T14:22:00Z">
              <w:r w:rsidRPr="00455355">
                <w:rPr>
                  <w:sz w:val="20"/>
                  <w:lang w:eastAsia="zh-CN"/>
                </w:rPr>
                <w:delText>Not applicable</w:delText>
              </w:r>
              <w:r w:rsidRPr="00455355">
                <w:rPr>
                  <w:sz w:val="20"/>
                  <w:lang w:eastAsia="zh-CN"/>
                </w:rPr>
                <w:br/>
                <w:delText>or not given</w:delText>
              </w:r>
            </w:del>
            <w:ins w:id="529" w:author="5B1d" w:date="2025-04-29T18:10:00Z">
              <w:del w:id="530"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225DD2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31" w:author="5B1d" w:date="2025-04-29T18:11:00Z">
              <w:del w:id="532" w:author="5B1d" w:date="2025-05-01T14:22:00Z">
                <w:r w:rsidRPr="00455355">
                  <w:rPr>
                    <w:sz w:val="20"/>
                    <w:lang w:eastAsia="zh-CN"/>
                  </w:rPr>
                  <w:delText>[</w:delText>
                </w:r>
              </w:del>
            </w:ins>
            <w:del w:id="533" w:author="5B1d" w:date="2025-05-01T14:22:00Z">
              <w:r w:rsidRPr="00455355">
                <w:rPr>
                  <w:sz w:val="20"/>
                  <w:lang w:eastAsia="zh-CN"/>
                </w:rPr>
                <w:delText>Not applicable</w:delText>
              </w:r>
              <w:r w:rsidRPr="00455355">
                <w:rPr>
                  <w:sz w:val="20"/>
                  <w:lang w:eastAsia="zh-CN"/>
                </w:rPr>
                <w:br/>
                <w:delText>or not given</w:delText>
              </w:r>
            </w:del>
            <w:ins w:id="534" w:author="5B1d" w:date="2025-04-29T18:11:00Z">
              <w:del w:id="535"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046C34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36" w:author="5B1d" w:date="2025-04-29T18:11:00Z">
              <w:del w:id="537" w:author="5B1d" w:date="2025-05-01T14:22:00Z">
                <w:r w:rsidRPr="00455355">
                  <w:rPr>
                    <w:sz w:val="20"/>
                    <w:lang w:eastAsia="zh-CN"/>
                  </w:rPr>
                  <w:delText>[</w:delText>
                </w:r>
              </w:del>
            </w:ins>
            <w:del w:id="538" w:author="5B1d" w:date="2025-05-01T14:22:00Z">
              <w:r w:rsidRPr="00455355">
                <w:rPr>
                  <w:sz w:val="20"/>
                  <w:lang w:eastAsia="zh-CN"/>
                </w:rPr>
                <w:delText>Not applicable</w:delText>
              </w:r>
            </w:del>
            <w:ins w:id="539" w:author="5B1d" w:date="2025-04-29T18:11:00Z">
              <w:del w:id="540"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628BC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41" w:author="5B1d" w:date="2025-04-29T15:31:00Z">
              <w:del w:id="542" w:author="5B1d" w:date="2025-05-01T14:15:00Z">
                <w:r w:rsidRPr="00455355">
                  <w:rPr>
                    <w:sz w:val="20"/>
                    <w:lang w:eastAsia="zh-CN"/>
                  </w:rPr>
                  <w:delText>[[</w:delText>
                </w:r>
              </w:del>
            </w:ins>
            <w:ins w:id="543" w:author="Auteur">
              <w:del w:id="544" w:author="5B1d" w:date="2025-05-01T14:15:00Z">
                <w:r w:rsidRPr="00455355">
                  <w:rPr>
                    <w:sz w:val="20"/>
                    <w:lang w:eastAsia="zh-CN"/>
                  </w:rPr>
                  <w:delText>Not applicable</w:delText>
                </w:r>
                <w:r w:rsidRPr="00455355">
                  <w:rPr>
                    <w:sz w:val="20"/>
                    <w:lang w:eastAsia="zh-CN"/>
                  </w:rPr>
                  <w:br/>
                  <w:delText>or not given</w:delText>
                </w:r>
              </w:del>
            </w:ins>
            <w:ins w:id="545" w:author="5B1d" w:date="2025-04-29T15:31:00Z">
              <w:del w:id="546" w:author="5B1d" w:date="2025-05-01T14:15:00Z">
                <w:r w:rsidRPr="00455355">
                  <w:rPr>
                    <w:sz w:val="20"/>
                    <w:lang w:eastAsia="zh-CN"/>
                  </w:rPr>
                  <w:delText>]</w:delText>
                </w:r>
              </w:del>
            </w:ins>
          </w:p>
        </w:tc>
      </w:tr>
      <w:tr w:rsidR="00455355" w:rsidRPr="00455355" w14:paraId="4588DD73"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5EA932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ins w:id="547" w:author="5B1d" w:date="2025-04-29T18:09:00Z">
              <w:del w:id="548" w:author="5B1d" w:date="2025-05-01T14:22:00Z">
                <w:r w:rsidRPr="00455355">
                  <w:rPr>
                    <w:sz w:val="20"/>
                    <w:lang w:eastAsia="zh-CN"/>
                  </w:rPr>
                  <w:delText>[</w:delText>
                </w:r>
              </w:del>
            </w:ins>
            <w:del w:id="549" w:author="5B1d" w:date="2025-05-01T14:22:00Z">
              <w:r w:rsidRPr="00455355">
                <w:rPr>
                  <w:sz w:val="20"/>
                  <w:lang w:eastAsia="zh-CN"/>
                </w:rPr>
                <w:delText>Compression ratio</w:delText>
              </w:r>
            </w:del>
            <w:ins w:id="550" w:author="5B1d" w:date="2025-04-29T18:09:00Z">
              <w:del w:id="551" w:author="5B1d" w:date="2025-05-01T14:22: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431CB8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52" w:author="5B1d" w:date="2025-04-29T18:10:00Z">
              <w:del w:id="553" w:author="5B1d" w:date="2025-05-01T14:22:00Z">
                <w:r w:rsidRPr="00455355">
                  <w:rPr>
                    <w:sz w:val="20"/>
                    <w:lang w:eastAsia="zh-CN"/>
                  </w:rPr>
                  <w:delText>[</w:delText>
                </w:r>
              </w:del>
            </w:ins>
            <w:del w:id="554" w:author="5B1d" w:date="2025-05-01T14:22:00Z">
              <w:r w:rsidRPr="00455355">
                <w:rPr>
                  <w:sz w:val="20"/>
                  <w:lang w:eastAsia="zh-CN"/>
                </w:rPr>
                <w:delText>Not applicable</w:delText>
              </w:r>
            </w:del>
            <w:ins w:id="555" w:author="5B1d" w:date="2025-04-29T18:10:00Z">
              <w:del w:id="556" w:author="5B1d" w:date="2025-05-01T14:22: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3FEB7F8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57" w:author="5B1d" w:date="2025-04-29T18:10:00Z">
              <w:del w:id="558" w:author="5B1d" w:date="2025-05-01T14:22:00Z">
                <w:r w:rsidRPr="00455355">
                  <w:rPr>
                    <w:sz w:val="20"/>
                    <w:lang w:eastAsia="zh-CN"/>
                  </w:rPr>
                  <w:delText>[</w:delText>
                </w:r>
              </w:del>
            </w:ins>
            <w:del w:id="559" w:author="5B1d" w:date="2025-05-01T14:22:00Z">
              <w:r w:rsidRPr="00455355">
                <w:rPr>
                  <w:sz w:val="20"/>
                  <w:lang w:eastAsia="zh-CN"/>
                </w:rPr>
                <w:delText>11:1</w:delText>
              </w:r>
            </w:del>
            <w:ins w:id="560" w:author="5B1d" w:date="2025-04-29T18:10:00Z">
              <w:del w:id="561"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888F2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562" w:author="5B1d" w:date="2025-05-01T14:22:00Z">
              <w:r w:rsidRPr="00455355">
                <w:rPr>
                  <w:sz w:val="20"/>
                  <w:lang w:eastAsia="zh-CN"/>
                </w:rPr>
                <w:delText>Not applicable</w:delText>
              </w:r>
              <w:r w:rsidRPr="00455355">
                <w:rPr>
                  <w:sz w:val="20"/>
                  <w:lang w:eastAsia="zh-CN"/>
                </w:rPr>
                <w:br/>
                <w:delText>or 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8C189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63" w:author="5B1d" w:date="2025-04-29T18:10:00Z">
              <w:del w:id="564" w:author="5B1d" w:date="2025-05-01T14:22:00Z">
                <w:r w:rsidRPr="00455355">
                  <w:rPr>
                    <w:sz w:val="20"/>
                    <w:lang w:eastAsia="zh-CN"/>
                  </w:rPr>
                  <w:delText>[</w:delText>
                </w:r>
              </w:del>
            </w:ins>
            <w:del w:id="565" w:author="5B1d" w:date="2025-05-01T14:22:00Z">
              <w:r w:rsidRPr="00455355">
                <w:rPr>
                  <w:sz w:val="20"/>
                  <w:lang w:eastAsia="zh-CN"/>
                </w:rPr>
                <w:delText>Not applicable</w:delText>
              </w:r>
              <w:r w:rsidRPr="00455355">
                <w:rPr>
                  <w:sz w:val="20"/>
                  <w:lang w:eastAsia="zh-CN"/>
                </w:rPr>
                <w:br/>
                <w:delText>or not given</w:delText>
              </w:r>
            </w:del>
            <w:ins w:id="566" w:author="5B1d" w:date="2025-04-29T18:10:00Z">
              <w:del w:id="567"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3B6FD6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68" w:author="5B1d" w:date="2025-04-29T18:10:00Z">
              <w:del w:id="569" w:author="5B1d" w:date="2025-05-01T14:22:00Z">
                <w:r w:rsidRPr="00455355">
                  <w:rPr>
                    <w:sz w:val="20"/>
                    <w:lang w:eastAsia="zh-CN"/>
                  </w:rPr>
                  <w:delText>[</w:delText>
                </w:r>
              </w:del>
            </w:ins>
            <w:del w:id="570" w:author="5B1d" w:date="2025-05-01T14:22:00Z">
              <w:r w:rsidRPr="00455355">
                <w:rPr>
                  <w:sz w:val="20"/>
                  <w:lang w:eastAsia="zh-CN"/>
                </w:rPr>
                <w:delText>Not applicable</w:delText>
              </w:r>
              <w:r w:rsidRPr="00455355">
                <w:rPr>
                  <w:sz w:val="20"/>
                  <w:lang w:eastAsia="zh-CN"/>
                </w:rPr>
                <w:br/>
                <w:delText>or not given</w:delText>
              </w:r>
            </w:del>
            <w:ins w:id="571" w:author="5B1d" w:date="2025-04-29T18:10:00Z">
              <w:del w:id="572" w:author="5B1d" w:date="2025-05-01T14:22: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5E240B4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73" w:author="5B1d" w:date="2025-04-29T18:11:00Z">
              <w:del w:id="574" w:author="5B1d" w:date="2025-05-01T14:22:00Z">
                <w:r w:rsidRPr="00455355">
                  <w:rPr>
                    <w:sz w:val="20"/>
                    <w:lang w:eastAsia="zh-CN"/>
                  </w:rPr>
                  <w:delText>[</w:delText>
                </w:r>
              </w:del>
            </w:ins>
            <w:del w:id="575" w:author="5B1d" w:date="2025-05-01T14:22:00Z">
              <w:r w:rsidRPr="00455355">
                <w:rPr>
                  <w:sz w:val="20"/>
                  <w:lang w:eastAsia="zh-CN"/>
                </w:rPr>
                <w:delText>Not applicable</w:delText>
              </w:r>
              <w:r w:rsidRPr="00455355">
                <w:rPr>
                  <w:sz w:val="20"/>
                  <w:lang w:eastAsia="zh-CN"/>
                </w:rPr>
                <w:br/>
                <w:delText>or not given</w:delText>
              </w:r>
            </w:del>
            <w:ins w:id="576" w:author="5B1d" w:date="2025-04-29T18:11:00Z">
              <w:del w:id="577"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27D222E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78" w:author="5B1d" w:date="2025-04-29T18:11:00Z">
              <w:del w:id="579" w:author="5B1d" w:date="2025-05-01T14:22:00Z">
                <w:r w:rsidRPr="00455355">
                  <w:rPr>
                    <w:sz w:val="20"/>
                    <w:lang w:eastAsia="zh-CN"/>
                  </w:rPr>
                  <w:delText>[</w:delText>
                </w:r>
              </w:del>
            </w:ins>
            <w:del w:id="580" w:author="5B1d" w:date="2025-05-01T14:22:00Z">
              <w:r w:rsidRPr="00455355">
                <w:rPr>
                  <w:sz w:val="20"/>
                  <w:lang w:eastAsia="zh-CN"/>
                </w:rPr>
                <w:delText>Not applicable</w:delText>
              </w:r>
            </w:del>
            <w:ins w:id="581" w:author="5B1d" w:date="2025-04-29T18:11:00Z">
              <w:del w:id="582" w:author="5B1d" w:date="2025-05-01T14:22: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391A5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583" w:author="5B1d" w:date="2025-04-29T15:31:00Z">
              <w:del w:id="584" w:author="5B1d" w:date="2025-05-01T14:15:00Z">
                <w:r w:rsidRPr="00455355">
                  <w:rPr>
                    <w:sz w:val="20"/>
                    <w:lang w:eastAsia="zh-CN"/>
                  </w:rPr>
                  <w:delText>[</w:delText>
                </w:r>
              </w:del>
            </w:ins>
            <w:ins w:id="585" w:author="Auteur">
              <w:del w:id="586" w:author="5B1d" w:date="2025-05-01T14:15:00Z">
                <w:r w:rsidRPr="00455355">
                  <w:rPr>
                    <w:sz w:val="20"/>
                    <w:lang w:eastAsia="zh-CN"/>
                  </w:rPr>
                  <w:delText>Not applicable</w:delText>
                </w:r>
                <w:r w:rsidRPr="00455355">
                  <w:rPr>
                    <w:sz w:val="20"/>
                    <w:lang w:eastAsia="zh-CN"/>
                  </w:rPr>
                  <w:br/>
                  <w:delText>or not given</w:delText>
                </w:r>
              </w:del>
            </w:ins>
            <w:ins w:id="587" w:author="5B1d" w:date="2025-04-29T15:31:00Z">
              <w:del w:id="588" w:author="5B1d" w:date="2025-05-01T14:15:00Z">
                <w:r w:rsidRPr="00455355">
                  <w:rPr>
                    <w:sz w:val="20"/>
                    <w:lang w:eastAsia="zh-CN"/>
                  </w:rPr>
                  <w:delText>]</w:delText>
                </w:r>
              </w:del>
            </w:ins>
          </w:p>
        </w:tc>
      </w:tr>
      <w:tr w:rsidR="00455355" w:rsidRPr="00455355" w14:paraId="615E5BA1"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2EA46C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RF emission bandwidth (MHz):</w:t>
            </w:r>
            <w:r w:rsidRPr="00455355">
              <w:rPr>
                <w:sz w:val="20"/>
                <w:lang w:eastAsia="zh-CN"/>
              </w:rPr>
              <w:br/>
            </w:r>
            <w:r w:rsidRPr="00455355">
              <w:rPr>
                <w:sz w:val="20"/>
                <w:lang w:eastAsia="zh-CN"/>
              </w:rPr>
              <w:tab/>
              <w:t>–3 dB</w:t>
            </w:r>
            <w:r w:rsidRPr="00455355">
              <w:rPr>
                <w:sz w:val="20"/>
                <w:lang w:eastAsia="zh-CN"/>
              </w:rPr>
              <w:br/>
            </w:r>
            <w:r w:rsidRPr="00455355">
              <w:rPr>
                <w:sz w:val="20"/>
                <w:lang w:eastAsia="zh-CN"/>
              </w:rPr>
              <w:tab/>
            </w:r>
            <w:ins w:id="589" w:author="5B1d" w:date="2025-04-29T18:11:00Z">
              <w:del w:id="590" w:author="5B1d" w:date="2025-05-01T14:23:00Z">
                <w:r w:rsidRPr="00455355">
                  <w:rPr>
                    <w:sz w:val="20"/>
                    <w:lang w:eastAsia="zh-CN"/>
                  </w:rPr>
                  <w:delText>[</w:delText>
                </w:r>
              </w:del>
            </w:ins>
            <w:del w:id="591" w:author="5B1d" w:date="2025-05-01T14:23:00Z">
              <w:r w:rsidRPr="00455355">
                <w:rPr>
                  <w:sz w:val="20"/>
                  <w:lang w:eastAsia="zh-CN"/>
                </w:rPr>
                <w:delText>–20 dB</w:delText>
              </w:r>
            </w:del>
            <w:ins w:id="592" w:author="5B1d" w:date="2025-04-29T18:12:00Z">
              <w:del w:id="593" w:author="5B1d" w:date="2025-05-01T14:23:00Z">
                <w:r w:rsidRPr="00455355">
                  <w:rPr>
                    <w:sz w:val="20"/>
                    <w:lang w:eastAsia="zh-CN"/>
                  </w:rPr>
                  <w:delText>]</w:delText>
                </w:r>
              </w:del>
            </w:ins>
          </w:p>
        </w:tc>
        <w:tc>
          <w:tcPr>
            <w:tcW w:w="1418" w:type="dxa"/>
            <w:tcBorders>
              <w:top w:val="single" w:sz="6" w:space="0" w:color="000000"/>
              <w:left w:val="single" w:sz="6" w:space="0" w:color="000000"/>
              <w:bottom w:val="single" w:sz="6" w:space="0" w:color="000000"/>
              <w:right w:val="single" w:sz="6" w:space="0" w:color="000000"/>
            </w:tcBorders>
            <w:hideMark/>
          </w:tcPr>
          <w:p w14:paraId="74EB0CC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10</w:t>
            </w:r>
            <w:r w:rsidRPr="00455355">
              <w:rPr>
                <w:sz w:val="20"/>
                <w:lang w:eastAsia="zh-CN"/>
              </w:rPr>
              <w:br/>
            </w:r>
            <w:ins w:id="594" w:author="5B1d" w:date="2025-04-29T18:12:00Z">
              <w:del w:id="595" w:author="5B1d" w:date="2025-05-01T14:23:00Z">
                <w:r w:rsidRPr="00455355">
                  <w:rPr>
                    <w:sz w:val="20"/>
                    <w:lang w:eastAsia="zh-CN"/>
                  </w:rPr>
                  <w:delText>[</w:delText>
                </w:r>
              </w:del>
            </w:ins>
            <w:del w:id="596" w:author="5B1d" w:date="2025-05-01T14:23:00Z">
              <w:r w:rsidRPr="00455355">
                <w:rPr>
                  <w:sz w:val="20"/>
                  <w:lang w:eastAsia="zh-CN"/>
                </w:rPr>
                <w:delText>Not given</w:delText>
              </w:r>
            </w:del>
            <w:ins w:id="597" w:author="5B1d" w:date="2025-04-29T18:12:00Z">
              <w:del w:id="598" w:author="5B1d" w:date="2025-05-01T14:23:00Z">
                <w:r w:rsidRPr="00455355">
                  <w:rPr>
                    <w:sz w:val="20"/>
                    <w:lang w:eastAsia="zh-CN"/>
                  </w:rPr>
                  <w:delText>]</w:delText>
                </w:r>
              </w:del>
            </w:ins>
          </w:p>
        </w:tc>
        <w:tc>
          <w:tcPr>
            <w:tcW w:w="2268" w:type="dxa"/>
            <w:tcBorders>
              <w:top w:val="single" w:sz="6" w:space="0" w:color="000000"/>
              <w:left w:val="single" w:sz="6" w:space="0" w:color="000000"/>
              <w:bottom w:val="single" w:sz="6" w:space="0" w:color="000000"/>
              <w:right w:val="single" w:sz="6" w:space="0" w:color="000000"/>
            </w:tcBorders>
            <w:hideMark/>
          </w:tcPr>
          <w:p w14:paraId="7855405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5</w:t>
            </w:r>
            <w:r w:rsidRPr="00455355">
              <w:rPr>
                <w:sz w:val="20"/>
                <w:lang w:eastAsia="zh-CN"/>
              </w:rPr>
              <w:br/>
            </w:r>
            <w:ins w:id="599" w:author="5B1d" w:date="2025-04-29T18:12:00Z">
              <w:del w:id="600" w:author="5B1d" w:date="2025-05-01T14:23:00Z">
                <w:r w:rsidRPr="00455355">
                  <w:rPr>
                    <w:sz w:val="20"/>
                    <w:lang w:eastAsia="zh-CN"/>
                  </w:rPr>
                  <w:delText>[</w:delText>
                </w:r>
              </w:del>
            </w:ins>
            <w:del w:id="601" w:author="5B1d" w:date="2025-05-01T14:23:00Z">
              <w:r w:rsidRPr="00455355">
                <w:rPr>
                  <w:sz w:val="20"/>
                  <w:lang w:eastAsia="zh-CN"/>
                </w:rPr>
                <w:delText>Not given</w:delText>
              </w:r>
            </w:del>
            <w:ins w:id="602" w:author="5B1d" w:date="2025-04-29T18:12:00Z">
              <w:del w:id="603"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79936AE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04" w:author="5B1d" w:date="2025-04-30T18:07:00Z">
              <w:r w:rsidRPr="00455355">
                <w:rPr>
                  <w:sz w:val="20"/>
                  <w:lang w:eastAsia="zh-CN"/>
                </w:rPr>
                <w:br/>
              </w:r>
              <w:r w:rsidRPr="00455355">
                <w:rPr>
                  <w:sz w:val="20"/>
                  <w:lang w:eastAsia="zh-CN"/>
                </w:rPr>
                <w:br/>
                <w:delText>Not given</w:delText>
              </w:r>
              <w:r w:rsidRPr="00455355">
                <w:rPr>
                  <w:sz w:val="20"/>
                  <w:lang w:eastAsia="zh-CN"/>
                </w:rPr>
                <w:b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778290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05" w:author="5B1d" w:date="2025-04-29T18:12:00Z">
              <w:del w:id="606" w:author="5B1d" w:date="2025-05-01T14:23:00Z">
                <w:r w:rsidRPr="00455355">
                  <w:rPr>
                    <w:sz w:val="20"/>
                    <w:lang w:eastAsia="zh-CN"/>
                  </w:rPr>
                  <w:delText>[</w:delText>
                </w:r>
              </w:del>
            </w:ins>
            <w:del w:id="607" w:author="5B1d" w:date="2025-05-01T14:23:00Z">
              <w:r w:rsidRPr="00455355">
                <w:rPr>
                  <w:sz w:val="20"/>
                  <w:lang w:eastAsia="zh-CN"/>
                </w:rPr>
                <w:delText>Not given</w:delText>
              </w:r>
            </w:del>
            <w:ins w:id="608" w:author="5B1d" w:date="2025-04-29T18:12:00Z">
              <w:del w:id="609"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47CA01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10" w:author="5B1d" w:date="2025-04-29T18:12:00Z">
              <w:del w:id="611" w:author="5B1d" w:date="2025-05-01T14:23:00Z">
                <w:r w:rsidRPr="00455355">
                  <w:rPr>
                    <w:sz w:val="20"/>
                    <w:lang w:eastAsia="zh-CN"/>
                  </w:rPr>
                  <w:delText>[</w:delText>
                </w:r>
              </w:del>
            </w:ins>
            <w:del w:id="612" w:author="5B1d" w:date="2025-05-01T14:23:00Z">
              <w:r w:rsidRPr="00455355">
                <w:rPr>
                  <w:sz w:val="20"/>
                  <w:lang w:eastAsia="zh-CN"/>
                </w:rPr>
                <w:delText>Not given</w:delText>
              </w:r>
            </w:del>
            <w:ins w:id="613" w:author="5B1d" w:date="2025-04-29T18:12:00Z">
              <w:del w:id="614" w:author="5B1d" w:date="2025-05-01T14:23: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2BA95C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r w:rsidRPr="00455355">
              <w:rPr>
                <w:sz w:val="20"/>
                <w:lang w:eastAsia="zh-CN"/>
              </w:rPr>
              <w:br/>
            </w:r>
            <w:ins w:id="615" w:author="5B1d" w:date="2025-04-29T18:13:00Z">
              <w:del w:id="616" w:author="5B1d" w:date="2025-05-01T14:23:00Z">
                <w:r w:rsidRPr="00455355">
                  <w:rPr>
                    <w:sz w:val="20"/>
                    <w:lang w:eastAsia="zh-CN"/>
                  </w:rPr>
                  <w:delText>[</w:delText>
                </w:r>
              </w:del>
            </w:ins>
            <w:del w:id="617" w:author="5B1d" w:date="2025-05-01T14:23:00Z">
              <w:r w:rsidRPr="00455355">
                <w:rPr>
                  <w:sz w:val="20"/>
                  <w:lang w:eastAsia="zh-CN"/>
                </w:rPr>
                <w:delText>Not given</w:delText>
              </w:r>
            </w:del>
            <w:ins w:id="618" w:author="5B1d" w:date="2025-04-29T18:13:00Z">
              <w:del w:id="619" w:author="5B1d" w:date="2025-05-01T14:23: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1B55416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455355">
              <w:rPr>
                <w:sz w:val="20"/>
                <w:lang w:eastAsia="zh-CN"/>
              </w:rPr>
              <w:br/>
            </w:r>
            <w:r w:rsidRPr="00455355">
              <w:rPr>
                <w:sz w:val="20"/>
                <w:lang w:eastAsia="zh-CN"/>
              </w:rPr>
              <w:br/>
              <w:t>Not given</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0B9C2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20" w:author="5B1d" w:date="2025-04-29T15:31:00Z">
              <w:del w:id="621" w:author="5B1d" w:date="2025-05-01T14:15:00Z">
                <w:r w:rsidRPr="00455355">
                  <w:rPr>
                    <w:sz w:val="20"/>
                    <w:lang w:eastAsia="zh-CN"/>
                  </w:rPr>
                  <w:delText>[</w:delText>
                </w:r>
              </w:del>
            </w:ins>
            <w:ins w:id="622" w:author="Auteur">
              <w:del w:id="623" w:author="5B1d" w:date="2025-05-01T14:15:00Z">
                <w:r w:rsidRPr="00455355">
                  <w:rPr>
                    <w:sz w:val="20"/>
                    <w:lang w:eastAsia="zh-CN"/>
                  </w:rPr>
                  <w:delText>May be calculated if needed</w:delText>
                </w:r>
              </w:del>
            </w:ins>
            <w:ins w:id="624" w:author="5B1d" w:date="2025-04-29T15:32:00Z">
              <w:del w:id="625" w:author="5B1d" w:date="2025-05-01T14:15:00Z">
                <w:r w:rsidRPr="00455355">
                  <w:rPr>
                    <w:sz w:val="20"/>
                    <w:lang w:eastAsia="zh-CN"/>
                  </w:rPr>
                  <w:delText>]</w:delText>
                </w:r>
              </w:del>
            </w:ins>
          </w:p>
        </w:tc>
      </w:tr>
      <w:tr w:rsidR="00455355" w:rsidRPr="00455355" w14:paraId="797AA9D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BEE20C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626" w:author="Auteur">
              <w:r w:rsidRPr="00455355">
                <w:rPr>
                  <w:sz w:val="20"/>
                  <w:lang w:eastAsia="zh-CN"/>
                </w:rPr>
                <w:delText>Output device (klystron, …)</w:delText>
              </w:r>
            </w:del>
          </w:p>
        </w:tc>
        <w:tc>
          <w:tcPr>
            <w:tcW w:w="1418" w:type="dxa"/>
            <w:tcBorders>
              <w:top w:val="single" w:sz="6" w:space="0" w:color="000000"/>
              <w:left w:val="single" w:sz="6" w:space="0" w:color="000000"/>
              <w:bottom w:val="single" w:sz="6" w:space="0" w:color="000000"/>
              <w:right w:val="single" w:sz="6" w:space="0" w:color="000000"/>
            </w:tcBorders>
            <w:hideMark/>
          </w:tcPr>
          <w:p w14:paraId="796C64B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7" w:author="Auteur">
              <w:r w:rsidRPr="00455355">
                <w:rPr>
                  <w:sz w:val="20"/>
                  <w:lang w:eastAsia="zh-CN"/>
                </w:rPr>
                <w:delText>Klystron</w:delText>
              </w:r>
            </w:del>
          </w:p>
        </w:tc>
        <w:tc>
          <w:tcPr>
            <w:tcW w:w="2268" w:type="dxa"/>
            <w:tcBorders>
              <w:top w:val="single" w:sz="6" w:space="0" w:color="000000"/>
              <w:left w:val="single" w:sz="6" w:space="0" w:color="000000"/>
              <w:bottom w:val="single" w:sz="6" w:space="0" w:color="000000"/>
              <w:right w:val="single" w:sz="6" w:space="0" w:color="000000"/>
            </w:tcBorders>
            <w:hideMark/>
          </w:tcPr>
          <w:p w14:paraId="4E605B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8" w:author="Auteur">
              <w:r w:rsidRPr="00455355">
                <w:rPr>
                  <w:sz w:val="20"/>
                  <w:lang w:eastAsia="zh-CN"/>
                </w:rPr>
                <w:delText>Klystron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1A9F9A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29"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50DB548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0" w:author="Auteur">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0946CF9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1" w:author="Auteur">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C9649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32" w:author="Auteur">
              <w:r w:rsidRPr="00455355">
                <w:rPr>
                  <w:sz w:val="20"/>
                  <w:lang w:eastAsia="zh-CN"/>
                </w:rPr>
                <w:delText>Not given</w:delText>
              </w:r>
            </w:del>
          </w:p>
        </w:tc>
        <w:tc>
          <w:tcPr>
            <w:tcW w:w="1701" w:type="dxa"/>
            <w:tcBorders>
              <w:top w:val="single" w:sz="6" w:space="0" w:color="000000"/>
              <w:left w:val="single" w:sz="6" w:space="0" w:color="000000"/>
              <w:bottom w:val="single" w:sz="6" w:space="0" w:color="000000"/>
              <w:right w:val="single" w:sz="6" w:space="0" w:color="000000"/>
            </w:tcBorders>
            <w:hideMark/>
          </w:tcPr>
          <w:p w14:paraId="2C8964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33" w:author="5B1d" w:date="2025-04-29T16:20:00Z"/>
                <w:sz w:val="20"/>
                <w:lang w:eastAsia="zh-CN"/>
              </w:rPr>
            </w:pPr>
            <w:del w:id="634" w:author="Auteur">
              <w:r w:rsidRPr="00455355">
                <w:rPr>
                  <w:sz w:val="20"/>
                  <w:lang w:eastAsia="zh-CN"/>
                </w:rPr>
                <w:delText>Magnetron</w:delText>
              </w:r>
            </w:del>
          </w:p>
          <w:p w14:paraId="2DE17C1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35" w:author="5B1d" w:date="2025-04-29T16:21:00Z">
              <w:del w:id="636" w:author="5B1d" w:date="2025-05-01T14:24:00Z">
                <w:r w:rsidRPr="00455355">
                  <w:rPr>
                    <w:sz w:val="20"/>
                    <w:lang w:eastAsia="zh-CN"/>
                  </w:rPr>
                  <w:delText>[</w:delText>
                </w:r>
              </w:del>
            </w:ins>
            <w:ins w:id="637" w:author="5B1d" w:date="2025-04-29T16:20:00Z">
              <w:del w:id="638" w:author="5B1d" w:date="2025-05-01T14:24:00Z">
                <w:r w:rsidRPr="00455355">
                  <w:rPr>
                    <w:sz w:val="20"/>
                    <w:lang w:eastAsia="zh-CN"/>
                  </w:rPr>
                  <w:delText>Solid State (GaN)</w:delText>
                </w:r>
              </w:del>
            </w:ins>
            <w:ins w:id="639" w:author="5B1d" w:date="2025-04-29T16:21:00Z">
              <w:del w:id="640" w:author="5B1d" w:date="2025-05-01T14:24: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vAlign w:val="center"/>
          </w:tcPr>
          <w:p w14:paraId="3E63107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r w:rsidR="00455355" w:rsidRPr="00455355" w14:paraId="1636B6E9"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71D1D74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455355">
              <w:rPr>
                <w:sz w:val="20"/>
                <w:lang w:eastAsia="zh-CN"/>
              </w:rPr>
              <w:t>Antenna pattern type (pencil, fan, cosecant-squared, etc.)</w:t>
            </w:r>
          </w:p>
        </w:tc>
        <w:tc>
          <w:tcPr>
            <w:tcW w:w="1418" w:type="dxa"/>
            <w:tcBorders>
              <w:top w:val="single" w:sz="6" w:space="0" w:color="000000"/>
              <w:left w:val="single" w:sz="6" w:space="0" w:color="000000"/>
              <w:bottom w:val="single" w:sz="6" w:space="0" w:color="000000"/>
              <w:right w:val="single" w:sz="6" w:space="0" w:color="000000"/>
            </w:tcBorders>
            <w:hideMark/>
          </w:tcPr>
          <w:p w14:paraId="1A3C672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41" w:author="5B1d" w:date="2025-04-29T16:05:00Z"/>
                <w:sz w:val="20"/>
                <w:lang w:eastAsia="zh-CN"/>
              </w:rPr>
            </w:pPr>
            <w:ins w:id="642" w:author="5B1d" w:date="2025-04-29T16:05:00Z">
              <w:r w:rsidRPr="00455355">
                <w:rPr>
                  <w:sz w:val="20"/>
                  <w:lang w:eastAsia="zh-CN"/>
                </w:rPr>
                <w:t>[</w:t>
              </w:r>
            </w:ins>
            <w:r w:rsidRPr="00455355">
              <w:rPr>
                <w:sz w:val="20"/>
                <w:lang w:eastAsia="zh-CN"/>
              </w:rPr>
              <w:t>Pencil beam</w:t>
            </w:r>
            <w:ins w:id="643" w:author="5B1d" w:date="2025-04-29T16:05:00Z">
              <w:r w:rsidRPr="00455355">
                <w:rPr>
                  <w:sz w:val="20"/>
                  <w:lang w:eastAsia="zh-CN"/>
                </w:rPr>
                <w:t>/ ITU-R M.1851-2 cosine squared model</w:t>
              </w:r>
            </w:ins>
          </w:p>
          <w:p w14:paraId="1A4F25F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44" w:author="5B1d" w:date="2025-04-29T16:05:00Z">
              <w:r w:rsidRPr="00455355">
                <w:rPr>
                  <w:sz w:val="20"/>
                  <w:lang w:eastAsia="zh-CN"/>
                </w:rPr>
                <w:t>Equation 11</w:t>
              </w:r>
            </w:ins>
            <w:ins w:id="645" w:author="5B1d" w:date="2025-04-29T16:06:00Z">
              <w:r w:rsidRPr="00455355">
                <w:rPr>
                  <w:sz w:val="20"/>
                  <w:lang w:eastAsia="zh-CN"/>
                </w:rPr>
                <w:t>]</w:t>
              </w:r>
            </w:ins>
          </w:p>
        </w:tc>
        <w:tc>
          <w:tcPr>
            <w:tcW w:w="2268" w:type="dxa"/>
            <w:tcBorders>
              <w:top w:val="single" w:sz="6" w:space="0" w:color="000000"/>
              <w:left w:val="single" w:sz="6" w:space="0" w:color="000000"/>
              <w:bottom w:val="single" w:sz="6" w:space="0" w:color="000000"/>
              <w:right w:val="single" w:sz="6" w:space="0" w:color="000000"/>
            </w:tcBorders>
            <w:hideMark/>
          </w:tcPr>
          <w:p w14:paraId="696FDE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46" w:author="5B1d" w:date="2025-04-29T16:06:00Z"/>
                <w:sz w:val="20"/>
                <w:lang w:eastAsia="zh-CN"/>
              </w:rPr>
            </w:pPr>
            <w:ins w:id="647" w:author="5B1d" w:date="2025-04-29T16:06:00Z">
              <w:r w:rsidRPr="00455355">
                <w:rPr>
                  <w:sz w:val="20"/>
                  <w:lang w:eastAsia="zh-CN"/>
                </w:rPr>
                <w:t>[</w:t>
              </w:r>
            </w:ins>
            <w:r w:rsidRPr="00455355">
              <w:rPr>
                <w:sz w:val="20"/>
                <w:lang w:eastAsia="zh-CN"/>
              </w:rPr>
              <w:t>Fan beam</w:t>
            </w:r>
            <w:ins w:id="648" w:author="5B1d" w:date="2025-04-29T16:06:00Z">
              <w:r w:rsidRPr="00455355">
                <w:rPr>
                  <w:sz w:val="20"/>
                  <w:lang w:eastAsia="zh-CN"/>
                </w:rPr>
                <w:t>/ ITU-R M.1851-2 cosine squared model</w:t>
              </w:r>
            </w:ins>
          </w:p>
          <w:p w14:paraId="03A86AD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49" w:author="5B1d" w:date="2025-04-29T16:06:00Z">
              <w:r w:rsidRPr="00455355">
                <w:rPr>
                  <w:sz w:val="20"/>
                  <w:lang w:eastAsia="zh-CN"/>
                </w:rPr>
                <w:t>Equation 11]</w:t>
              </w:r>
            </w:ins>
          </w:p>
        </w:tc>
        <w:tc>
          <w:tcPr>
            <w:tcW w:w="1474" w:type="dxa"/>
            <w:tcBorders>
              <w:top w:val="single" w:sz="6" w:space="0" w:color="000000"/>
              <w:left w:val="single" w:sz="6" w:space="0" w:color="000000"/>
              <w:bottom w:val="single" w:sz="6" w:space="0" w:color="000000"/>
              <w:right w:val="single" w:sz="6" w:space="0" w:color="000000"/>
            </w:tcBorders>
            <w:hideMark/>
          </w:tcPr>
          <w:p w14:paraId="6F1729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650"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66A494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1" w:author="Auteur"/>
                <w:sz w:val="20"/>
                <w:lang w:eastAsia="zh-CN"/>
              </w:rPr>
            </w:pPr>
            <w:ins w:id="652" w:author="5B1d" w:date="2025-05-02T10:59:00Z">
              <w:r w:rsidRPr="00455355">
                <w:rPr>
                  <w:sz w:val="20"/>
                  <w:lang w:eastAsia="zh-CN"/>
                </w:rPr>
                <w:t>[</w:t>
              </w:r>
            </w:ins>
            <w:ins w:id="653" w:author="Auteur">
              <w:r w:rsidRPr="00455355">
                <w:rPr>
                  <w:sz w:val="20"/>
                  <w:lang w:eastAsia="zh-CN"/>
                </w:rPr>
                <w:t>ITU-R M.1851-2</w:t>
              </w:r>
            </w:ins>
          </w:p>
          <w:p w14:paraId="52D26D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4" w:author="5B1d" w:date="2025-04-29T16:09:00Z"/>
                <w:sz w:val="20"/>
                <w:lang w:eastAsia="zh-CN"/>
              </w:rPr>
            </w:pPr>
            <w:ins w:id="655" w:author="Auteur">
              <w:del w:id="656" w:author="5B1d" w:date="2025-05-02T10:58:00Z">
                <w:r w:rsidRPr="00455355">
                  <w:rPr>
                    <w:sz w:val="20"/>
                    <w:lang w:eastAsia="zh-CN"/>
                  </w:rPr>
                  <w:delText>Equation [9/2 SSL TBD]</w:delText>
                </w:r>
              </w:del>
            </w:ins>
            <w:ins w:id="657" w:author="5B1d" w:date="2025-04-29T16:09:00Z">
              <w:del w:id="658" w:author="5B1d" w:date="2025-05-02T10:58:00Z">
                <w:r w:rsidRPr="00455355">
                  <w:rPr>
                    <w:sz w:val="20"/>
                    <w:lang w:eastAsia="zh-CN"/>
                  </w:rPr>
                  <w:delText xml:space="preserve">/ </w:delText>
                </w:r>
              </w:del>
              <w:r w:rsidRPr="00455355">
                <w:rPr>
                  <w:sz w:val="20"/>
                  <w:lang w:eastAsia="zh-CN"/>
                </w:rPr>
                <w:t>cosine squared model</w:t>
              </w:r>
            </w:ins>
          </w:p>
          <w:p w14:paraId="6DB07F7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59" w:author="Auteur"/>
                <w:sz w:val="20"/>
                <w:lang w:eastAsia="zh-CN"/>
              </w:rPr>
            </w:pPr>
            <w:ins w:id="660" w:author="5B1d" w:date="2025-04-29T16:09:00Z">
              <w:r w:rsidRPr="00455355">
                <w:rPr>
                  <w:sz w:val="20"/>
                  <w:lang w:eastAsia="zh-CN"/>
                </w:rPr>
                <w:lastRenderedPageBreak/>
                <w:t>Equation 11]</w:t>
              </w:r>
            </w:ins>
            <w:ins w:id="661" w:author="5B1d" w:date="2025-05-02T16:47:00Z">
              <w:r w:rsidRPr="00455355">
                <w:rPr>
                  <w:sz w:val="20"/>
                  <w:lang w:eastAsia="zh-CN"/>
                </w:rPr>
                <w:t>/</w:t>
              </w:r>
            </w:ins>
            <w:del w:id="662" w:author="Auteur">
              <w:r w:rsidRPr="00455355">
                <w:rPr>
                  <w:sz w:val="20"/>
                  <w:lang w:eastAsia="zh-CN"/>
                </w:rPr>
                <w:delText>Not given</w:delText>
              </w:r>
            </w:del>
          </w:p>
          <w:p w14:paraId="271716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63" w:author="5B1d" w:date="2025-05-02T16:46:00Z"/>
                <w:sz w:val="20"/>
                <w:lang w:eastAsia="zh-CN"/>
              </w:rPr>
            </w:pPr>
            <w:ins w:id="664" w:author="5B1d" w:date="2025-04-29T16:07:00Z">
              <w:del w:id="665" w:author="5B1d" w:date="2025-05-02T11:07:00Z">
                <w:r w:rsidRPr="00455355">
                  <w:rPr>
                    <w:sz w:val="20"/>
                    <w:lang w:eastAsia="zh-CN"/>
                  </w:rPr>
                  <w:delText>[</w:delText>
                </w:r>
              </w:del>
            </w:ins>
            <w:ins w:id="666" w:author="Auteur">
              <w:del w:id="667" w:author="5B1d" w:date="2025-05-02T11:07:00Z">
                <w:r w:rsidRPr="00455355">
                  <w:rPr>
                    <w:sz w:val="20"/>
                    <w:lang w:eastAsia="zh-CN"/>
                  </w:rPr>
                  <w:delText>Circular polarization</w:delText>
                </w:r>
              </w:del>
            </w:ins>
            <w:ins w:id="668" w:author="5B1d" w:date="2025-04-29T16:07:00Z">
              <w:del w:id="669" w:author="5B1d" w:date="2025-05-02T11:07:00Z">
                <w:r w:rsidRPr="00455355">
                  <w:rPr>
                    <w:sz w:val="20"/>
                    <w:lang w:eastAsia="zh-CN"/>
                  </w:rPr>
                  <w:delText>]</w:delText>
                </w:r>
              </w:del>
            </w:ins>
            <w:ins w:id="670" w:author="5B1d" w:date="2025-04-29T18:45:00Z">
              <w:del w:id="671" w:author="5B1d" w:date="2025-05-02T11:07:00Z">
                <w:r w:rsidRPr="00455355">
                  <w:rPr>
                    <w:sz w:val="20"/>
                    <w:lang w:eastAsia="zh-CN"/>
                  </w:rPr>
                  <w:delText>/</w:delText>
                </w:r>
              </w:del>
              <w:r w:rsidRPr="00455355">
                <w:rPr>
                  <w:sz w:val="20"/>
                  <w:lang w:eastAsia="zh-CN"/>
                </w:rPr>
                <w:t xml:space="preserve"> </w:t>
              </w:r>
            </w:ins>
            <w:ins w:id="672" w:author="5B1d" w:date="2025-05-02T11:00:00Z">
              <w:r w:rsidRPr="00455355">
                <w:rPr>
                  <w:sz w:val="20"/>
                  <w:lang w:eastAsia="zh-CN"/>
                </w:rPr>
                <w:t>[</w:t>
              </w:r>
            </w:ins>
            <w:ins w:id="673" w:author="5B1d" w:date="2025-04-29T18:45:00Z">
              <w:r w:rsidRPr="00455355">
                <w:rPr>
                  <w:sz w:val="20"/>
                  <w:lang w:eastAsia="zh-CN"/>
                </w:rPr>
                <w:t>See Appendix 2</w:t>
              </w:r>
            </w:ins>
            <w:ins w:id="674" w:author="5B1d" w:date="2025-05-02T11:00:00Z">
              <w:r w:rsidRPr="00455355">
                <w:rPr>
                  <w:sz w:val="20"/>
                  <w:lang w:eastAsia="zh-CN"/>
                </w:rPr>
                <w:t>]</w:t>
              </w:r>
            </w:ins>
          </w:p>
          <w:p w14:paraId="3BC9181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75" w:author="5B1d" w:date="2025-05-02T11:07:00Z">
              <w:r w:rsidRPr="00455355">
                <w:rPr>
                  <w:sz w:val="20"/>
                  <w:lang w:eastAsia="zh-CN"/>
                </w:rPr>
                <w:t>[Circular polarization]</w:t>
              </w:r>
            </w:ins>
          </w:p>
        </w:tc>
        <w:tc>
          <w:tcPr>
            <w:tcW w:w="1474" w:type="dxa"/>
            <w:tcBorders>
              <w:top w:val="single" w:sz="6" w:space="0" w:color="000000"/>
              <w:left w:val="single" w:sz="6" w:space="0" w:color="000000"/>
              <w:bottom w:val="single" w:sz="6" w:space="0" w:color="000000"/>
              <w:right w:val="single" w:sz="6" w:space="0" w:color="000000"/>
            </w:tcBorders>
            <w:hideMark/>
          </w:tcPr>
          <w:p w14:paraId="2CADB6F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76" w:author="Auteur"/>
                <w:sz w:val="20"/>
                <w:lang w:eastAsia="zh-CN"/>
              </w:rPr>
            </w:pPr>
            <w:ins w:id="677" w:author="Auteur">
              <w:r w:rsidRPr="00455355">
                <w:rPr>
                  <w:sz w:val="20"/>
                  <w:lang w:eastAsia="zh-CN"/>
                </w:rPr>
                <w:lastRenderedPageBreak/>
                <w:t>ITU-R M.1851-2</w:t>
              </w:r>
            </w:ins>
          </w:p>
          <w:p w14:paraId="1F5029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78" w:author="5B1d" w:date="2025-04-29T16:09:00Z"/>
                <w:sz w:val="20"/>
                <w:lang w:eastAsia="zh-CN"/>
              </w:rPr>
            </w:pPr>
            <w:ins w:id="679" w:author="Auteur">
              <w:del w:id="680" w:author="5B1d" w:date="2025-05-02T16:46:00Z">
                <w:r w:rsidRPr="00455355">
                  <w:rPr>
                    <w:sz w:val="20"/>
                    <w:lang w:eastAsia="zh-CN"/>
                  </w:rPr>
                  <w:delText>Equation [9/2 SSL TBD]</w:delText>
                </w:r>
              </w:del>
            </w:ins>
            <w:ins w:id="681" w:author="5B1d" w:date="2025-04-29T16:09:00Z">
              <w:del w:id="682" w:author="5B1d" w:date="2025-05-02T16:46:00Z">
                <w:r w:rsidRPr="00455355">
                  <w:rPr>
                    <w:sz w:val="20"/>
                    <w:lang w:eastAsia="zh-CN"/>
                  </w:rPr>
                  <w:delText xml:space="preserve">/ </w:delText>
                </w:r>
              </w:del>
              <w:r w:rsidRPr="00455355">
                <w:rPr>
                  <w:sz w:val="20"/>
                  <w:lang w:eastAsia="zh-CN"/>
                </w:rPr>
                <w:t>cosine squared model</w:t>
              </w:r>
            </w:ins>
          </w:p>
          <w:p w14:paraId="61484CD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83" w:author="Auteur"/>
                <w:sz w:val="20"/>
                <w:lang w:eastAsia="zh-CN"/>
              </w:rPr>
            </w:pPr>
            <w:ins w:id="684" w:author="5B1d" w:date="2025-04-29T16:09:00Z">
              <w:r w:rsidRPr="00455355">
                <w:rPr>
                  <w:sz w:val="20"/>
                  <w:lang w:eastAsia="zh-CN"/>
                </w:rPr>
                <w:lastRenderedPageBreak/>
                <w:t>Equation 11]</w:t>
              </w:r>
            </w:ins>
            <w:ins w:id="685" w:author="5B1d" w:date="2025-05-02T16:47:00Z">
              <w:r w:rsidRPr="00455355">
                <w:rPr>
                  <w:sz w:val="20"/>
                  <w:lang w:eastAsia="zh-CN"/>
                </w:rPr>
                <w:t>/</w:t>
              </w:r>
            </w:ins>
            <w:del w:id="686" w:author="Auteur">
              <w:r w:rsidRPr="00455355">
                <w:rPr>
                  <w:sz w:val="20"/>
                  <w:lang w:eastAsia="zh-CN"/>
                </w:rPr>
                <w:delText>Not given</w:delText>
              </w:r>
            </w:del>
          </w:p>
          <w:p w14:paraId="2DB95F8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87" w:author="5B1d" w:date="2025-05-02T16:46:00Z"/>
                <w:sz w:val="20"/>
                <w:lang w:eastAsia="zh-CN"/>
              </w:rPr>
            </w:pPr>
            <w:ins w:id="688" w:author="5B1d" w:date="2025-04-29T16:07:00Z">
              <w:del w:id="689" w:author="5B1d" w:date="2025-05-02T16:45:00Z">
                <w:r w:rsidRPr="00455355">
                  <w:rPr>
                    <w:sz w:val="20"/>
                    <w:lang w:eastAsia="zh-CN"/>
                  </w:rPr>
                  <w:delText>[</w:delText>
                </w:r>
              </w:del>
            </w:ins>
            <w:ins w:id="690" w:author="Auteur">
              <w:del w:id="691" w:author="5B1d" w:date="2025-05-02T16:45:00Z">
                <w:r w:rsidRPr="00455355">
                  <w:rPr>
                    <w:sz w:val="20"/>
                    <w:lang w:eastAsia="zh-CN"/>
                  </w:rPr>
                  <w:delText>Circular polarization</w:delText>
                </w:r>
              </w:del>
            </w:ins>
            <w:ins w:id="692" w:author="5B1d" w:date="2025-04-29T16:07:00Z">
              <w:del w:id="693" w:author="5B1d" w:date="2025-05-02T16:45:00Z">
                <w:r w:rsidRPr="00455355">
                  <w:rPr>
                    <w:sz w:val="20"/>
                    <w:lang w:eastAsia="zh-CN"/>
                  </w:rPr>
                  <w:delText>]</w:delText>
                </w:r>
              </w:del>
            </w:ins>
            <w:ins w:id="694" w:author="5B1d" w:date="2025-04-29T18:46:00Z">
              <w:del w:id="695" w:author="5B1d" w:date="2025-05-02T16:45:00Z">
                <w:r w:rsidRPr="00455355">
                  <w:rPr>
                    <w:sz w:val="20"/>
                    <w:lang w:eastAsia="zh-CN"/>
                  </w:rPr>
                  <w:delText xml:space="preserve"> </w:delText>
                </w:r>
              </w:del>
            </w:ins>
            <w:ins w:id="696" w:author="5B1d" w:date="2025-05-02T16:46:00Z">
              <w:r w:rsidRPr="00455355">
                <w:rPr>
                  <w:sz w:val="20"/>
                  <w:lang w:eastAsia="zh-CN"/>
                </w:rPr>
                <w:t>[</w:t>
              </w:r>
            </w:ins>
            <w:ins w:id="697" w:author="5B1d" w:date="2025-04-29T18:46:00Z">
              <w:r w:rsidRPr="00455355">
                <w:rPr>
                  <w:sz w:val="20"/>
                  <w:lang w:eastAsia="zh-CN"/>
                </w:rPr>
                <w:t>See Appendix 2</w:t>
              </w:r>
            </w:ins>
            <w:ins w:id="698" w:author="5B1d" w:date="2025-05-02T16:46:00Z">
              <w:r w:rsidRPr="00455355">
                <w:rPr>
                  <w:sz w:val="20"/>
                  <w:lang w:eastAsia="zh-CN"/>
                </w:rPr>
                <w:t>]</w:t>
              </w:r>
            </w:ins>
          </w:p>
          <w:p w14:paraId="3B927C1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699" w:author="5B1d" w:date="2025-05-02T16:45:00Z">
              <w:r w:rsidRPr="00455355">
                <w:rPr>
                  <w:sz w:val="20"/>
                  <w:lang w:eastAsia="zh-CN"/>
                </w:rPr>
                <w:t>[Circular polarization]</w:t>
              </w:r>
            </w:ins>
          </w:p>
        </w:tc>
        <w:tc>
          <w:tcPr>
            <w:tcW w:w="1474" w:type="dxa"/>
            <w:tcBorders>
              <w:top w:val="single" w:sz="6" w:space="0" w:color="000000"/>
              <w:left w:val="single" w:sz="6" w:space="0" w:color="000000"/>
              <w:bottom w:val="single" w:sz="6" w:space="0" w:color="000000"/>
              <w:right w:val="single" w:sz="6" w:space="0" w:color="000000"/>
            </w:tcBorders>
            <w:hideMark/>
          </w:tcPr>
          <w:p w14:paraId="7DAF1A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0" w:author="Auteur"/>
                <w:sz w:val="20"/>
                <w:lang w:eastAsia="zh-CN"/>
              </w:rPr>
            </w:pPr>
            <w:ins w:id="701" w:author="Auteur">
              <w:r w:rsidRPr="00455355">
                <w:rPr>
                  <w:sz w:val="20"/>
                  <w:lang w:eastAsia="zh-CN"/>
                </w:rPr>
                <w:lastRenderedPageBreak/>
                <w:t>ITU-R M.1851-2</w:t>
              </w:r>
            </w:ins>
          </w:p>
          <w:p w14:paraId="41A231E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2" w:author="5B1d" w:date="2025-04-29T16:08:00Z"/>
                <w:sz w:val="20"/>
                <w:lang w:eastAsia="zh-CN"/>
              </w:rPr>
            </w:pPr>
            <w:ins w:id="703" w:author="Auteur">
              <w:del w:id="704" w:author="5B1d" w:date="2025-05-02T16:47:00Z">
                <w:r w:rsidRPr="00455355">
                  <w:rPr>
                    <w:sz w:val="20"/>
                    <w:lang w:eastAsia="zh-CN"/>
                  </w:rPr>
                  <w:delText>Equation [9/2 SSL TBD]</w:delText>
                </w:r>
              </w:del>
            </w:ins>
            <w:ins w:id="705" w:author="5B1d" w:date="2025-04-29T16:08:00Z">
              <w:del w:id="706" w:author="5B1d" w:date="2025-05-02T16:47:00Z">
                <w:r w:rsidRPr="00455355">
                  <w:rPr>
                    <w:sz w:val="20"/>
                    <w:lang w:eastAsia="zh-CN"/>
                  </w:rPr>
                  <w:delText xml:space="preserve"> /</w:delText>
                </w:r>
              </w:del>
              <w:r w:rsidRPr="00455355">
                <w:rPr>
                  <w:sz w:val="20"/>
                  <w:lang w:eastAsia="zh-CN"/>
                </w:rPr>
                <w:t>cosine squared model</w:t>
              </w:r>
            </w:ins>
          </w:p>
          <w:p w14:paraId="066087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07" w:author="Auteur"/>
                <w:sz w:val="20"/>
                <w:lang w:eastAsia="zh-CN"/>
              </w:rPr>
            </w:pPr>
            <w:ins w:id="708" w:author="5B1d" w:date="2025-04-29T16:08:00Z">
              <w:r w:rsidRPr="00455355">
                <w:rPr>
                  <w:sz w:val="20"/>
                  <w:lang w:eastAsia="zh-CN"/>
                </w:rPr>
                <w:lastRenderedPageBreak/>
                <w:t>Equation 11]</w:t>
              </w:r>
            </w:ins>
            <w:ins w:id="709" w:author="5B1d" w:date="2025-05-02T16:47:00Z">
              <w:r w:rsidRPr="00455355">
                <w:rPr>
                  <w:sz w:val="20"/>
                  <w:lang w:eastAsia="zh-CN"/>
                </w:rPr>
                <w:t>/</w:t>
              </w:r>
            </w:ins>
            <w:del w:id="710" w:author="Auteur">
              <w:r w:rsidRPr="00455355">
                <w:rPr>
                  <w:sz w:val="20"/>
                  <w:lang w:eastAsia="zh-CN"/>
                </w:rPr>
                <w:delText>Not given</w:delText>
              </w:r>
            </w:del>
          </w:p>
          <w:p w14:paraId="404BD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11" w:author="5B1d" w:date="2025-05-02T16:46:00Z"/>
                <w:sz w:val="20"/>
                <w:lang w:eastAsia="zh-CN"/>
              </w:rPr>
            </w:pPr>
            <w:ins w:id="712" w:author="5B1d" w:date="2025-04-29T16:07:00Z">
              <w:del w:id="713" w:author="5B1d" w:date="2025-05-02T16:46:00Z">
                <w:r w:rsidRPr="00455355">
                  <w:rPr>
                    <w:sz w:val="20"/>
                    <w:lang w:eastAsia="zh-CN"/>
                  </w:rPr>
                  <w:delText>[</w:delText>
                </w:r>
              </w:del>
            </w:ins>
            <w:ins w:id="714" w:author="Auteur">
              <w:del w:id="715" w:author="5B1d" w:date="2025-05-02T16:46:00Z">
                <w:r w:rsidRPr="00455355">
                  <w:rPr>
                    <w:sz w:val="20"/>
                    <w:lang w:eastAsia="zh-CN"/>
                  </w:rPr>
                  <w:delText>Circular polarization</w:delText>
                </w:r>
              </w:del>
            </w:ins>
            <w:ins w:id="716" w:author="5B1d" w:date="2025-04-29T16:07:00Z">
              <w:del w:id="717" w:author="5B1d" w:date="2025-05-02T16:46:00Z">
                <w:r w:rsidRPr="00455355">
                  <w:rPr>
                    <w:sz w:val="20"/>
                    <w:lang w:eastAsia="zh-CN"/>
                  </w:rPr>
                  <w:delText>]</w:delText>
                </w:r>
              </w:del>
            </w:ins>
            <w:ins w:id="718" w:author="5B1d" w:date="2025-04-29T18:46:00Z">
              <w:del w:id="719" w:author="5B1d" w:date="2025-05-02T16:46:00Z">
                <w:r w:rsidRPr="00455355">
                  <w:rPr>
                    <w:sz w:val="20"/>
                    <w:lang w:eastAsia="zh-CN"/>
                  </w:rPr>
                  <w:delText xml:space="preserve"> </w:delText>
                </w:r>
              </w:del>
            </w:ins>
            <w:ins w:id="720" w:author="5B1d" w:date="2025-05-02T16:46:00Z">
              <w:r w:rsidRPr="00455355">
                <w:rPr>
                  <w:sz w:val="20"/>
                  <w:lang w:eastAsia="zh-CN"/>
                </w:rPr>
                <w:t>[</w:t>
              </w:r>
            </w:ins>
            <w:ins w:id="721" w:author="5B1d" w:date="2025-04-29T18:46:00Z">
              <w:r w:rsidRPr="00455355">
                <w:rPr>
                  <w:sz w:val="20"/>
                  <w:lang w:eastAsia="zh-CN"/>
                </w:rPr>
                <w:t>See Appendix 2</w:t>
              </w:r>
            </w:ins>
            <w:ins w:id="722" w:author="5B1d" w:date="2025-05-02T16:46:00Z">
              <w:r w:rsidRPr="00455355">
                <w:rPr>
                  <w:sz w:val="20"/>
                  <w:lang w:eastAsia="zh-CN"/>
                </w:rPr>
                <w:t>]</w:t>
              </w:r>
            </w:ins>
          </w:p>
          <w:p w14:paraId="399266B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23" w:author="5B1d" w:date="2025-05-02T16:46:00Z">
              <w:r w:rsidRPr="00455355">
                <w:rPr>
                  <w:sz w:val="20"/>
                  <w:lang w:eastAsia="zh-CN"/>
                </w:rPr>
                <w:t>[Circular polarization]</w:t>
              </w:r>
            </w:ins>
          </w:p>
        </w:tc>
        <w:tc>
          <w:tcPr>
            <w:tcW w:w="1701" w:type="dxa"/>
            <w:tcBorders>
              <w:top w:val="single" w:sz="6" w:space="0" w:color="000000"/>
              <w:left w:val="single" w:sz="6" w:space="0" w:color="000000"/>
              <w:bottom w:val="single" w:sz="6" w:space="0" w:color="000000"/>
              <w:right w:val="single" w:sz="6" w:space="0" w:color="000000"/>
            </w:tcBorders>
            <w:hideMark/>
          </w:tcPr>
          <w:p w14:paraId="407BA46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24" w:author="5B1d" w:date="2025-04-29T16:08:00Z"/>
                <w:sz w:val="20"/>
                <w:lang w:eastAsia="zh-CN"/>
              </w:rPr>
            </w:pPr>
            <w:ins w:id="725" w:author="5B1d" w:date="2025-04-29T16:08:00Z">
              <w:r w:rsidRPr="00455355">
                <w:rPr>
                  <w:sz w:val="20"/>
                  <w:lang w:eastAsia="zh-CN"/>
                </w:rPr>
                <w:lastRenderedPageBreak/>
                <w:t>[</w:t>
              </w:r>
            </w:ins>
            <w:del w:id="726" w:author="5B1d" w:date="2025-05-02T14:33:00Z">
              <w:r w:rsidRPr="00455355">
                <w:rPr>
                  <w:sz w:val="20"/>
                  <w:lang w:eastAsia="zh-CN"/>
                </w:rPr>
                <w:delText>Pencil beam</w:delText>
              </w:r>
            </w:del>
            <w:ins w:id="727" w:author="5B1d" w:date="2025-04-29T16:08:00Z">
              <w:del w:id="728" w:author="5B1d" w:date="2025-05-02T14:33:00Z">
                <w:r w:rsidRPr="00455355">
                  <w:rPr>
                    <w:sz w:val="20"/>
                    <w:lang w:eastAsia="zh-CN"/>
                  </w:rPr>
                  <w:delText xml:space="preserve">/ </w:delText>
                </w:r>
              </w:del>
            </w:ins>
            <w:ins w:id="729" w:author="5B1d" w:date="2025-04-29T16:21:00Z">
              <w:r w:rsidRPr="00455355">
                <w:rPr>
                  <w:sz w:val="20"/>
                  <w:lang w:eastAsia="zh-CN"/>
                </w:rPr>
                <w:t>Fan/</w:t>
              </w:r>
            </w:ins>
            <w:ins w:id="730" w:author="5B1d" w:date="2025-04-29T16:08:00Z">
              <w:r w:rsidRPr="00455355">
                <w:rPr>
                  <w:sz w:val="20"/>
                  <w:lang w:eastAsia="zh-CN"/>
                </w:rPr>
                <w:t>ITU-R M.1851-2 cosine squared model</w:t>
              </w:r>
            </w:ins>
          </w:p>
          <w:p w14:paraId="625F753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31" w:author="5B1d" w:date="2025-04-29T16:08:00Z">
              <w:r w:rsidRPr="00455355">
                <w:rPr>
                  <w:sz w:val="20"/>
                  <w:lang w:eastAsia="zh-CN"/>
                </w:rPr>
                <w:t>Equation 11</w:t>
              </w:r>
            </w:ins>
            <w:ins w:id="732" w:author="5B1d" w:date="2025-04-29T16:21: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0320786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33" w:author="Auteur"/>
                <w:del w:id="734" w:author="5B1d" w:date="2025-05-01T14:15:00Z"/>
                <w:sz w:val="20"/>
                <w:lang w:eastAsia="zh-CN"/>
              </w:rPr>
            </w:pPr>
            <w:ins w:id="735" w:author="5B1d" w:date="2025-04-29T15:33:00Z">
              <w:del w:id="736" w:author="5B1d" w:date="2025-05-01T14:15:00Z">
                <w:r w:rsidRPr="00455355">
                  <w:rPr>
                    <w:sz w:val="20"/>
                    <w:lang w:eastAsia="zh-CN"/>
                  </w:rPr>
                  <w:delText>[</w:delText>
                </w:r>
              </w:del>
            </w:ins>
            <w:ins w:id="737" w:author="Auteur">
              <w:del w:id="738" w:author="5B1d" w:date="2025-05-01T14:15:00Z">
                <w:r w:rsidRPr="00455355">
                  <w:rPr>
                    <w:sz w:val="20"/>
                    <w:lang w:eastAsia="zh-CN"/>
                  </w:rPr>
                  <w:delText>ITU-R M.1851-2</w:delText>
                </w:r>
              </w:del>
            </w:ins>
          </w:p>
          <w:p w14:paraId="0FB6D9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739" w:author="Auteur"/>
                <w:del w:id="740" w:author="5B1d" w:date="2025-05-01T14:15:00Z"/>
                <w:sz w:val="20"/>
                <w:lang w:eastAsia="zh-CN"/>
              </w:rPr>
            </w:pPr>
            <w:ins w:id="741" w:author="Auteur">
              <w:del w:id="742" w:author="5B1d" w:date="2025-05-01T14:15:00Z">
                <w:r w:rsidRPr="00455355">
                  <w:rPr>
                    <w:sz w:val="20"/>
                    <w:lang w:eastAsia="zh-CN"/>
                  </w:rPr>
                  <w:delText>Equation [10/3 SSL TBD]</w:delText>
                </w:r>
              </w:del>
            </w:ins>
          </w:p>
          <w:p w14:paraId="74D479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ins w:id="743" w:author="Auteur">
              <w:del w:id="744" w:author="5B1d" w:date="2025-05-01T14:15:00Z">
                <w:r w:rsidRPr="00455355">
                  <w:rPr>
                    <w:sz w:val="20"/>
                    <w:lang w:eastAsia="zh-CN"/>
                  </w:rPr>
                  <w:delText>Circular polarization</w:delText>
                </w:r>
              </w:del>
            </w:ins>
            <w:ins w:id="745" w:author="5B1d" w:date="2025-04-29T15:33:00Z">
              <w:del w:id="746" w:author="5B1d" w:date="2025-05-01T14:15:00Z">
                <w:r w:rsidRPr="00455355">
                  <w:rPr>
                    <w:sz w:val="20"/>
                    <w:lang w:eastAsia="zh-CN"/>
                  </w:rPr>
                  <w:delText>]</w:delText>
                </w:r>
              </w:del>
            </w:ins>
            <w:ins w:id="747" w:author="5B1d" w:date="2025-04-29T18:46:00Z">
              <w:del w:id="748" w:author="5B1d" w:date="2025-05-01T14:15:00Z">
                <w:r w:rsidRPr="00455355">
                  <w:rPr>
                    <w:sz w:val="20"/>
                    <w:lang w:eastAsia="zh-CN"/>
                  </w:rPr>
                  <w:delText xml:space="preserve"> See Appendix 2</w:delText>
                </w:r>
              </w:del>
            </w:ins>
          </w:p>
        </w:tc>
      </w:tr>
      <w:tr w:rsidR="00455355" w:rsidRPr="00455355" w14:paraId="44494C05" w14:textId="77777777" w:rsidTr="00455355">
        <w:trPr>
          <w:jc w:val="center"/>
        </w:trPr>
        <w:tc>
          <w:tcPr>
            <w:tcW w:w="2835" w:type="dxa"/>
            <w:tcBorders>
              <w:top w:val="single" w:sz="6" w:space="0" w:color="000000"/>
              <w:left w:val="single" w:sz="6" w:space="0" w:color="000000"/>
              <w:bottom w:val="single" w:sz="4" w:space="0" w:color="auto"/>
              <w:right w:val="single" w:sz="6" w:space="0" w:color="000000"/>
            </w:tcBorders>
            <w:hideMark/>
          </w:tcPr>
          <w:p w14:paraId="4C13C1D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del w:id="749" w:author="Auteur">
              <w:r w:rsidRPr="00455355">
                <w:rPr>
                  <w:sz w:val="20"/>
                  <w:lang w:eastAsia="zh-CN"/>
                </w:rPr>
                <w:delText>Antenna type (reflector, phased array, slotted array, ...)</w:delText>
              </w:r>
            </w:del>
          </w:p>
        </w:tc>
        <w:tc>
          <w:tcPr>
            <w:tcW w:w="1418" w:type="dxa"/>
            <w:tcBorders>
              <w:top w:val="single" w:sz="6" w:space="0" w:color="000000"/>
              <w:left w:val="single" w:sz="6" w:space="0" w:color="000000"/>
              <w:bottom w:val="single" w:sz="4" w:space="0" w:color="auto"/>
              <w:right w:val="single" w:sz="6" w:space="0" w:color="000000"/>
            </w:tcBorders>
            <w:hideMark/>
          </w:tcPr>
          <w:p w14:paraId="2CFF391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0" w:author="Auteur">
              <w:r w:rsidRPr="00455355">
                <w:rPr>
                  <w:sz w:val="20"/>
                  <w:lang w:eastAsia="zh-CN"/>
                </w:rPr>
                <w:delText>Parabolic reflector</w:delText>
              </w:r>
            </w:del>
          </w:p>
        </w:tc>
        <w:tc>
          <w:tcPr>
            <w:tcW w:w="2268" w:type="dxa"/>
            <w:tcBorders>
              <w:top w:val="single" w:sz="6" w:space="0" w:color="000000"/>
              <w:left w:val="single" w:sz="6" w:space="0" w:color="000000"/>
              <w:bottom w:val="single" w:sz="4" w:space="0" w:color="auto"/>
              <w:right w:val="single" w:sz="6" w:space="0" w:color="000000"/>
            </w:tcBorders>
            <w:hideMark/>
          </w:tcPr>
          <w:p w14:paraId="563E93E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1" w:author="Auteur">
              <w:r w:rsidRPr="00455355">
                <w:rPr>
                  <w:sz w:val="20"/>
                  <w:lang w:eastAsia="zh-CN"/>
                </w:rPr>
                <w:delText>Slotted array</w:delText>
              </w:r>
            </w:del>
          </w:p>
        </w:tc>
        <w:tc>
          <w:tcPr>
            <w:tcW w:w="1474" w:type="dxa"/>
            <w:tcBorders>
              <w:top w:val="single" w:sz="6" w:space="0" w:color="000000"/>
              <w:left w:val="single" w:sz="6" w:space="0" w:color="000000"/>
              <w:bottom w:val="single" w:sz="4" w:space="0" w:color="auto"/>
              <w:right w:val="single" w:sz="6" w:space="0" w:color="000000"/>
            </w:tcBorders>
            <w:hideMark/>
          </w:tcPr>
          <w:p w14:paraId="39BCEF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lightGray"/>
                <w:lang w:eastAsia="zh-CN"/>
              </w:rPr>
            </w:pPr>
            <w:del w:id="752"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20414D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3"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0435BE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4" w:author="Auteur">
              <w:r w:rsidRPr="00455355">
                <w:rPr>
                  <w:sz w:val="20"/>
                  <w:lang w:eastAsia="zh-CN"/>
                </w:rPr>
                <w:delText>Not given</w:delText>
              </w:r>
            </w:del>
          </w:p>
        </w:tc>
        <w:tc>
          <w:tcPr>
            <w:tcW w:w="1474" w:type="dxa"/>
            <w:tcBorders>
              <w:top w:val="single" w:sz="6" w:space="0" w:color="000000"/>
              <w:left w:val="single" w:sz="6" w:space="0" w:color="000000"/>
              <w:bottom w:val="single" w:sz="4" w:space="0" w:color="auto"/>
              <w:right w:val="single" w:sz="6" w:space="0" w:color="000000"/>
            </w:tcBorders>
            <w:hideMark/>
          </w:tcPr>
          <w:p w14:paraId="1CDDA30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5" w:author="Auteur">
              <w:r w:rsidRPr="00455355">
                <w:rPr>
                  <w:sz w:val="20"/>
                  <w:lang w:eastAsia="zh-CN"/>
                </w:rPr>
                <w:delText>Not given</w:delText>
              </w:r>
            </w:del>
          </w:p>
        </w:tc>
        <w:tc>
          <w:tcPr>
            <w:tcW w:w="1701" w:type="dxa"/>
            <w:tcBorders>
              <w:top w:val="single" w:sz="6" w:space="0" w:color="000000"/>
              <w:left w:val="single" w:sz="6" w:space="0" w:color="000000"/>
              <w:bottom w:val="single" w:sz="4" w:space="0" w:color="auto"/>
              <w:right w:val="single" w:sz="6" w:space="0" w:color="000000"/>
            </w:tcBorders>
            <w:hideMark/>
          </w:tcPr>
          <w:p w14:paraId="7DC383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del w:id="756" w:author="Auteur">
              <w:r w:rsidRPr="00455355">
                <w:rPr>
                  <w:sz w:val="20"/>
                  <w:lang w:eastAsia="zh-CN"/>
                </w:rPr>
                <w:delText>Slotted array</w:delText>
              </w:r>
            </w:del>
          </w:p>
        </w:tc>
        <w:tc>
          <w:tcPr>
            <w:tcW w:w="1701" w:type="dxa"/>
            <w:tcBorders>
              <w:top w:val="single" w:sz="6" w:space="0" w:color="000000"/>
              <w:left w:val="single" w:sz="6" w:space="0" w:color="000000"/>
              <w:bottom w:val="single" w:sz="4" w:space="0" w:color="auto"/>
              <w:right w:val="single" w:sz="6" w:space="0" w:color="000000"/>
            </w:tcBorders>
          </w:tcPr>
          <w:p w14:paraId="508974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tc>
      </w:tr>
    </w:tbl>
    <w:p w14:paraId="4AF62CE3" w14:textId="77777777" w:rsidR="00455355" w:rsidRPr="00455355" w:rsidRDefault="00455355" w:rsidP="00455355">
      <w:pPr>
        <w:textAlignment w:val="auto"/>
        <w:rPr>
          <w:sz w:val="12"/>
        </w:rPr>
      </w:pPr>
      <w:r w:rsidRPr="00455355">
        <w:br w:type="page"/>
      </w:r>
    </w:p>
    <w:p w14:paraId="6124EED5" w14:textId="77777777" w:rsidR="00455355" w:rsidRPr="00455355" w:rsidRDefault="00455355" w:rsidP="00455355">
      <w:pPr>
        <w:keepNext/>
        <w:spacing w:before="560" w:after="120"/>
        <w:jc w:val="center"/>
        <w:textAlignment w:val="auto"/>
        <w:rPr>
          <w:caps/>
          <w:sz w:val="20"/>
        </w:rPr>
      </w:pPr>
      <w:r w:rsidRPr="00455355">
        <w:rPr>
          <w:caps/>
          <w:sz w:val="20"/>
        </w:rPr>
        <w:lastRenderedPageBreak/>
        <w:t>TABLE 4 (</w:t>
      </w:r>
      <w:r w:rsidRPr="00455355">
        <w:rPr>
          <w:i/>
          <w:iCs/>
          <w:sz w:val="20"/>
        </w:rPr>
        <w:t>continued</w:t>
      </w:r>
      <w:r w:rsidRPr="00455355">
        <w:rPr>
          <w:rFonts w:ascii="Tms Rmn" w:hAnsi="Tms Rmn"/>
          <w:caps/>
          <w:sz w:val="20"/>
        </w:rPr>
        <w:t>)</w:t>
      </w:r>
    </w:p>
    <w:p w14:paraId="60EB5092" w14:textId="77777777" w:rsidR="00455355" w:rsidRPr="00455355" w:rsidRDefault="00455355" w:rsidP="00455355">
      <w:pPr>
        <w:textAlignment w:val="auto"/>
        <w:rPr>
          <w:sz w:val="8"/>
        </w:rPr>
      </w:pP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28"/>
        <w:gridCol w:w="1324"/>
        <w:gridCol w:w="2106"/>
        <w:gridCol w:w="1375"/>
        <w:gridCol w:w="1375"/>
        <w:gridCol w:w="1375"/>
        <w:gridCol w:w="1375"/>
        <w:gridCol w:w="1584"/>
        <w:gridCol w:w="801"/>
        <w:gridCol w:w="802"/>
      </w:tblGrid>
      <w:tr w:rsidR="00455355" w:rsidRPr="00455355" w14:paraId="22C6D1DE"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3E7EE02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46A46A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1C266D7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r>
            <w:proofErr w:type="spellStart"/>
            <w:r w:rsidRPr="00455355">
              <w:rPr>
                <w:rFonts w:ascii="Times New Roman Bold" w:hAnsi="Times New Roman Bold" w:cs="Times New Roman Bold"/>
                <w:b/>
                <w:sz w:val="20"/>
                <w:lang w:eastAsia="zh-CN"/>
              </w:rPr>
              <w:t>Sarchí</w:t>
            </w:r>
            <w:proofErr w:type="spellEnd"/>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0942F39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757" w:author="5B1d" w:date="2025-04-30T18:07:00Z">
              <w:r w:rsidRPr="00455355">
                <w:rPr>
                  <w:rFonts w:ascii="Times New Roman Bold" w:hAnsi="Times New Roman Bold" w:cs="Times New Roman Bold"/>
                  <w:b/>
                  <w:sz w:val="20"/>
                  <w:lang w:eastAsia="zh-CN"/>
                </w:rPr>
                <w:delText>Radar C</w:delText>
              </w:r>
            </w:del>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6887642F"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2D1B3CB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74" w:type="dxa"/>
            <w:tcBorders>
              <w:top w:val="single" w:sz="6" w:space="0" w:color="000000"/>
              <w:left w:val="single" w:sz="6" w:space="0" w:color="000000"/>
              <w:bottom w:val="single" w:sz="6" w:space="0" w:color="000000"/>
              <w:right w:val="single" w:sz="6" w:space="0" w:color="000000"/>
            </w:tcBorders>
            <w:vAlign w:val="center"/>
            <w:hideMark/>
          </w:tcPr>
          <w:p w14:paraId="08F5D41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59D61706"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053E2284" w14:textId="77777777" w:rsidR="00455355" w:rsidRPr="00455355" w:rsidRDefault="00455355" w:rsidP="00455355">
            <w:pPr>
              <w:keepNext/>
              <w:spacing w:before="30" w:after="30"/>
              <w:jc w:val="center"/>
              <w:textAlignment w:val="auto"/>
              <w:rPr>
                <w:ins w:id="758" w:author="Auteur"/>
                <w:del w:id="759" w:author="5B1d" w:date="2025-05-01T14:51:00Z"/>
                <w:rFonts w:ascii="Times New Roman Bold" w:hAnsi="Times New Roman Bold" w:cs="Times New Roman Bold"/>
                <w:b/>
                <w:sz w:val="20"/>
                <w:lang w:eastAsia="zh-CN"/>
              </w:rPr>
            </w:pPr>
            <w:ins w:id="760" w:author="5B1d" w:date="2025-04-29T15:33:00Z">
              <w:del w:id="761" w:author="5B1d" w:date="2025-05-01T14:51:00Z">
                <w:r w:rsidRPr="00455355">
                  <w:rPr>
                    <w:rFonts w:ascii="Times New Roman Bold" w:hAnsi="Times New Roman Bold" w:cs="Times New Roman Bold"/>
                    <w:b/>
                    <w:sz w:val="20"/>
                    <w:lang w:eastAsia="zh-CN"/>
                  </w:rPr>
                  <w:delText>[</w:delText>
                </w:r>
              </w:del>
            </w:ins>
            <w:ins w:id="762" w:author="Auteur">
              <w:del w:id="763" w:author="5B1d" w:date="2025-05-01T14:51:00Z">
                <w:r w:rsidRPr="00455355">
                  <w:rPr>
                    <w:rFonts w:ascii="Times New Roman Bold" w:hAnsi="Times New Roman Bold" w:cs="Times New Roman Bold"/>
                    <w:b/>
                    <w:sz w:val="20"/>
                    <w:lang w:eastAsia="zh-CN"/>
                  </w:rPr>
                  <w:delText>Radar H</w:delText>
                </w:r>
              </w:del>
            </w:ins>
          </w:p>
          <w:p w14:paraId="3BBED38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764" w:author="Auteur">
              <w:del w:id="765" w:author="5B1d" w:date="2025-05-01T14:51:00Z">
                <w:r w:rsidRPr="00455355">
                  <w:rPr>
                    <w:rFonts w:ascii="Times New Roman Bold" w:hAnsi="Times New Roman Bold" w:cs="Times New Roman Bold"/>
                    <w:b/>
                    <w:lang w:eastAsia="zh-CN"/>
                  </w:rPr>
                  <w:delText>Track</w:delText>
                </w:r>
              </w:del>
            </w:ins>
            <w:ins w:id="766" w:author="5B1d" w:date="2025-04-29T15:33:00Z">
              <w:del w:id="767" w:author="5B1d" w:date="2025-05-01T14:51:00Z">
                <w:r w:rsidRPr="00455355">
                  <w:rPr>
                    <w:rFonts w:ascii="Times New Roman Bold" w:hAnsi="Times New Roman Bold" w:cs="Times New Roman Bold"/>
                    <w:b/>
                    <w:lang w:eastAsia="zh-CN"/>
                  </w:rPr>
                  <w:delText>]</w:delText>
                </w:r>
              </w:del>
            </w:ins>
          </w:p>
        </w:tc>
      </w:tr>
      <w:tr w:rsidR="00455355" w:rsidRPr="00455355" w14:paraId="7F48869B"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406DFE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Antenna </w:t>
            </w:r>
            <w:proofErr w:type="spellStart"/>
            <w:r w:rsidRPr="00455355">
              <w:rPr>
                <w:sz w:val="20"/>
                <w:lang w:eastAsia="zh-CN"/>
              </w:rPr>
              <w:t>mainbeam</w:t>
            </w:r>
            <w:proofErr w:type="spellEnd"/>
            <w:r w:rsidRPr="00455355">
              <w:rPr>
                <w:sz w:val="20"/>
                <w:lang w:eastAsia="zh-CN"/>
              </w:rPr>
              <w:t xml:space="preserve"> gain(s) (</w:t>
            </w:r>
            <w:proofErr w:type="spellStart"/>
            <w:r w:rsidRPr="00455355">
              <w:rPr>
                <w:sz w:val="20"/>
                <w:lang w:eastAsia="zh-CN"/>
              </w:rPr>
              <w:t>dBi</w:t>
            </w:r>
            <w:proofErr w:type="spellEnd"/>
            <w:r w:rsidRPr="00455355">
              <w:rPr>
                <w:sz w:val="20"/>
                <w:lang w:eastAsia="zh-CN"/>
              </w:rPr>
              <w:t>):</w:t>
            </w:r>
          </w:p>
          <w:p w14:paraId="56DB81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b/>
              <w:t>Search</w:t>
            </w:r>
          </w:p>
          <w:p w14:paraId="3E0AC74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b/>
              <w:t>Track</w:t>
            </w:r>
          </w:p>
        </w:tc>
        <w:tc>
          <w:tcPr>
            <w:tcW w:w="1418" w:type="dxa"/>
            <w:tcBorders>
              <w:top w:val="single" w:sz="6" w:space="0" w:color="000000"/>
              <w:left w:val="single" w:sz="6" w:space="0" w:color="000000"/>
              <w:bottom w:val="single" w:sz="6" w:space="0" w:color="000000"/>
              <w:right w:val="single" w:sz="6" w:space="0" w:color="000000"/>
            </w:tcBorders>
            <w:hideMark/>
          </w:tcPr>
          <w:p w14:paraId="3E8BCB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13FE7C2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w:t>
            </w:r>
          </w:p>
          <w:p w14:paraId="24ECBE5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38.5</w:t>
            </w:r>
          </w:p>
        </w:tc>
        <w:tc>
          <w:tcPr>
            <w:tcW w:w="2268" w:type="dxa"/>
            <w:tcBorders>
              <w:top w:val="single" w:sz="6" w:space="0" w:color="000000"/>
              <w:left w:val="single" w:sz="6" w:space="0" w:color="000000"/>
              <w:bottom w:val="single" w:sz="6" w:space="0" w:color="000000"/>
              <w:right w:val="single" w:sz="6" w:space="0" w:color="000000"/>
            </w:tcBorders>
            <w:hideMark/>
          </w:tcPr>
          <w:p w14:paraId="294F5DA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64C8E3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rFonts w:ascii="Times" w:hAnsi="Times"/>
                <w:sz w:val="20"/>
                <w:lang w:eastAsia="zh-CN"/>
              </w:rPr>
            </w:pPr>
            <w:r w:rsidRPr="00455355">
              <w:rPr>
                <w:sz w:val="20"/>
                <w:lang w:eastAsia="zh-CN"/>
              </w:rPr>
              <w:t xml:space="preserve">37.5 </w:t>
            </w:r>
            <w:r w:rsidRPr="00455355">
              <w:rPr>
                <w:rFonts w:ascii="Times" w:hAnsi="Times"/>
                <w:sz w:val="20"/>
                <w:lang w:eastAsia="zh-CN"/>
              </w:rPr>
              <w:t xml:space="preserve">(currently </w:t>
            </w:r>
            <w:r w:rsidRPr="00455355">
              <w:rPr>
                <w:rFonts w:ascii="Symbol" w:hAnsi="Symbol" w:hint="eastAsia"/>
                <w:sz w:val="20"/>
                <w:lang w:eastAsia="zh-CN"/>
              </w:rPr>
              <w:sym w:font="Symbol" w:char="F0A3"/>
            </w:r>
            <w:r w:rsidRPr="00455355">
              <w:rPr>
                <w:rFonts w:ascii="Tms Rmn" w:hAnsi="Tms Rmn"/>
                <w:sz w:val="12"/>
                <w:lang w:eastAsia="zh-CN"/>
              </w:rPr>
              <w:t> </w:t>
            </w:r>
            <w:r w:rsidRPr="00455355">
              <w:rPr>
                <w:rFonts w:ascii="Times" w:hAnsi="Times"/>
                <w:sz w:val="20"/>
                <w:lang w:eastAsia="zh-CN"/>
              </w:rPr>
              <w:t>31.5)</w:t>
            </w:r>
          </w:p>
          <w:p w14:paraId="09CC8D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Times" w:hAnsi="Times"/>
                <w:sz w:val="20"/>
                <w:lang w:eastAsia="zh-CN"/>
              </w:rPr>
              <w:t>–</w:t>
            </w:r>
          </w:p>
        </w:tc>
        <w:tc>
          <w:tcPr>
            <w:tcW w:w="1474" w:type="dxa"/>
            <w:tcBorders>
              <w:top w:val="single" w:sz="6" w:space="0" w:color="000000"/>
              <w:left w:val="single" w:sz="6" w:space="0" w:color="000000"/>
              <w:bottom w:val="single" w:sz="6" w:space="0" w:color="000000"/>
              <w:right w:val="single" w:sz="6" w:space="0" w:color="000000"/>
            </w:tcBorders>
            <w:hideMark/>
          </w:tcPr>
          <w:p w14:paraId="0768C55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68" w:author="5B1d" w:date="2025-04-30T18:07:00Z"/>
                <w:sz w:val="20"/>
                <w:lang w:eastAsia="zh-CN"/>
              </w:rPr>
            </w:pPr>
            <w:del w:id="769" w:author="5B1d" w:date="2025-04-30T18:07:00Z">
              <w:r w:rsidRPr="00455355">
                <w:rPr>
                  <w:sz w:val="20"/>
                  <w:lang w:eastAsia="zh-CN"/>
                </w:rPr>
                <w:br/>
              </w:r>
            </w:del>
          </w:p>
          <w:p w14:paraId="596698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70" w:author="5B1d" w:date="2025-04-30T18:07:00Z"/>
                <w:sz w:val="20"/>
                <w:lang w:eastAsia="zh-CN"/>
              </w:rPr>
            </w:pPr>
            <w:del w:id="771" w:author="5B1d" w:date="2025-04-30T18:07:00Z">
              <w:r w:rsidRPr="00455355">
                <w:rPr>
                  <w:rFonts w:ascii="Symbol" w:hAnsi="Symbol"/>
                  <w:sz w:val="20"/>
                  <w:lang w:eastAsia="zh-CN"/>
                </w:rPr>
                <w:delText>&gt;</w:delText>
              </w:r>
              <w:r w:rsidRPr="00455355">
                <w:rPr>
                  <w:sz w:val="20"/>
                  <w:lang w:eastAsia="zh-CN"/>
                </w:rPr>
                <w:delText>20</w:delText>
              </w:r>
            </w:del>
          </w:p>
          <w:p w14:paraId="4FE5276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72" w:author="5B1d" w:date="2025-04-30T18:07:00Z">
              <w:r w:rsidRPr="00455355">
                <w:rPr>
                  <w:rFonts w:ascii="Symbol" w:hAnsi="Symbol"/>
                  <w:sz w:val="20"/>
                  <w:lang w:eastAsia="zh-CN"/>
                </w:rPr>
                <w:delText>&gt;</w:delText>
              </w:r>
              <w:r w:rsidRPr="00455355">
                <w:rPr>
                  <w:sz w:val="20"/>
                  <w:lang w:eastAsia="zh-CN"/>
                </w:rPr>
                <w:delText>20</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526A3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566C2D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73" w:author="5B1d" w:date="2025-05-01T14:50:00Z"/>
                <w:sz w:val="20"/>
                <w:lang w:eastAsia="zh-CN"/>
              </w:rPr>
            </w:pPr>
            <w:ins w:id="774" w:author="5B1d" w:date="2025-04-29T18:46:00Z">
              <w:del w:id="775" w:author="5B1d" w:date="2025-05-01T14:50:00Z">
                <w:r w:rsidRPr="00455355">
                  <w:rPr>
                    <w:rFonts w:ascii="Symbol" w:hAnsi="Symbol"/>
                    <w:sz w:val="20"/>
                    <w:lang w:eastAsia="zh-CN"/>
                  </w:rPr>
                  <w:delText>[</w:delText>
                </w:r>
              </w:del>
            </w:ins>
            <w:del w:id="776" w:author="5B1d" w:date="2025-05-01T14:50:00Z">
              <w:r w:rsidRPr="00455355">
                <w:rPr>
                  <w:rFonts w:ascii="Symbol" w:hAnsi="Symbol"/>
                  <w:sz w:val="20"/>
                  <w:lang w:eastAsia="zh-CN"/>
                </w:rPr>
                <w:delText>&gt;</w:delText>
              </w:r>
              <w:r w:rsidRPr="00455355">
                <w:rPr>
                  <w:sz w:val="20"/>
                  <w:lang w:eastAsia="zh-CN"/>
                </w:rPr>
                <w:delText>20</w:delText>
              </w:r>
            </w:del>
          </w:p>
          <w:p w14:paraId="0F1A05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77" w:author="5B1d" w:date="2025-05-01T14:50:00Z">
              <w:r w:rsidRPr="00455355">
                <w:rPr>
                  <w:rFonts w:ascii="Symbol" w:hAnsi="Symbol"/>
                  <w:sz w:val="20"/>
                  <w:lang w:eastAsia="zh-CN"/>
                </w:rPr>
                <w:delText>&gt;</w:delText>
              </w:r>
              <w:r w:rsidRPr="00455355">
                <w:rPr>
                  <w:sz w:val="20"/>
                  <w:lang w:eastAsia="zh-CN"/>
                </w:rPr>
                <w:delText>20</w:delText>
              </w:r>
            </w:del>
            <w:ins w:id="778" w:author="5B1d" w:date="2025-04-29T18:46:00Z">
              <w:del w:id="779" w:author="5B1d" w:date="2025-05-01T14:50:00Z">
                <w:r w:rsidRPr="00455355">
                  <w:rPr>
                    <w:sz w:val="20"/>
                    <w:lang w:eastAsia="zh-CN"/>
                  </w:rPr>
                  <w:delText xml:space="preserve">/ </w:delText>
                </w:r>
              </w:del>
            </w:ins>
            <w:ins w:id="780" w:author="5B1d" w:date="2025-05-02T16:56:00Z">
              <w:r w:rsidRPr="00455355">
                <w:rPr>
                  <w:sz w:val="20"/>
                  <w:lang w:eastAsia="zh-CN"/>
                </w:rPr>
                <w:t>[</w:t>
              </w:r>
            </w:ins>
            <w:ins w:id="781" w:author="5B1d" w:date="2025-04-29T18:46:00Z">
              <w:r w:rsidRPr="00455355">
                <w:rPr>
                  <w:sz w:val="20"/>
                  <w:lang w:eastAsia="zh-CN"/>
                </w:rPr>
                <w:t>See Appendix 2</w:t>
              </w:r>
            </w:ins>
            <w:ins w:id="782" w:author="5B1d" w:date="2025-05-02T16:56:00Z">
              <w:r w:rsidRPr="00455355">
                <w:rPr>
                  <w:sz w:val="20"/>
                  <w:lang w:eastAsia="zh-CN"/>
                </w:rPr>
                <w:t>]</w:t>
              </w:r>
            </w:ins>
            <w:ins w:id="783" w:author="5B1d" w:date="2025-04-29T18:46:00Z">
              <w:del w:id="784" w:author="5B1d" w:date="2025-05-01T14:50: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7453D6B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4F60811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85" w:author="5B1d" w:date="2025-05-01T14:51:00Z"/>
                <w:sz w:val="20"/>
                <w:lang w:eastAsia="zh-CN"/>
              </w:rPr>
            </w:pPr>
            <w:ins w:id="786" w:author="5B1d" w:date="2025-04-29T18:46:00Z">
              <w:del w:id="787" w:author="5B1d" w:date="2025-05-01T14:51:00Z">
                <w:r w:rsidRPr="00455355">
                  <w:rPr>
                    <w:rFonts w:ascii="Symbol" w:hAnsi="Symbol"/>
                    <w:sz w:val="20"/>
                    <w:lang w:eastAsia="zh-CN"/>
                  </w:rPr>
                  <w:delText>[</w:delText>
                </w:r>
              </w:del>
            </w:ins>
            <w:del w:id="788" w:author="5B1d" w:date="2025-05-01T14:51:00Z">
              <w:r w:rsidRPr="00455355">
                <w:rPr>
                  <w:rFonts w:ascii="Symbol" w:hAnsi="Symbol"/>
                  <w:sz w:val="20"/>
                  <w:lang w:eastAsia="zh-CN"/>
                </w:rPr>
                <w:delText>&gt;</w:delText>
              </w:r>
              <w:r w:rsidRPr="00455355">
                <w:rPr>
                  <w:sz w:val="20"/>
                  <w:lang w:eastAsia="zh-CN"/>
                </w:rPr>
                <w:delText>20</w:delText>
              </w:r>
            </w:del>
          </w:p>
          <w:p w14:paraId="444651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789" w:author="5B1d" w:date="2025-05-01T14:51:00Z">
              <w:r w:rsidRPr="00455355">
                <w:rPr>
                  <w:rFonts w:ascii="Symbol" w:hAnsi="Symbol"/>
                  <w:sz w:val="20"/>
                  <w:lang w:eastAsia="zh-CN"/>
                </w:rPr>
                <w:delText>&gt;</w:delText>
              </w:r>
              <w:r w:rsidRPr="00455355">
                <w:rPr>
                  <w:sz w:val="20"/>
                  <w:lang w:eastAsia="zh-CN"/>
                </w:rPr>
                <w:delText>20</w:delText>
              </w:r>
            </w:del>
            <w:ins w:id="790" w:author="5B1d" w:date="2025-04-29T18:46:00Z">
              <w:del w:id="791" w:author="5B1d" w:date="2025-05-01T14:51:00Z">
                <w:r w:rsidRPr="00455355">
                  <w:rPr>
                    <w:sz w:val="20"/>
                    <w:lang w:eastAsia="zh-CN"/>
                  </w:rPr>
                  <w:delText xml:space="preserve">/ </w:delText>
                </w:r>
              </w:del>
            </w:ins>
            <w:ins w:id="792" w:author="5B1d" w:date="2025-05-02T16:57:00Z">
              <w:r w:rsidRPr="00455355">
                <w:rPr>
                  <w:sz w:val="20"/>
                  <w:lang w:eastAsia="zh-CN"/>
                </w:rPr>
                <w:t>[</w:t>
              </w:r>
            </w:ins>
            <w:ins w:id="793" w:author="5B1d" w:date="2025-04-29T18:46:00Z">
              <w:r w:rsidRPr="00455355">
                <w:rPr>
                  <w:sz w:val="20"/>
                  <w:lang w:eastAsia="zh-CN"/>
                </w:rPr>
                <w:t>See Appendix 2</w:t>
              </w:r>
            </w:ins>
            <w:ins w:id="794" w:author="5B1d" w:date="2025-05-02T16:57:00Z">
              <w:r w:rsidRPr="00455355">
                <w:rPr>
                  <w:sz w:val="20"/>
                  <w:lang w:eastAsia="zh-CN"/>
                </w:rPr>
                <w:t>]</w:t>
              </w:r>
            </w:ins>
            <w:ins w:id="795" w:author="5B1d" w:date="2025-04-29T18:46:00Z">
              <w:del w:id="796" w:author="5B1d" w:date="2025-05-01T14:51:00Z">
                <w:r w:rsidRPr="00455355">
                  <w:rPr>
                    <w:sz w:val="20"/>
                    <w:lang w:eastAsia="zh-CN"/>
                  </w:rPr>
                  <w:delText>]</w:delText>
                </w:r>
              </w:del>
            </w:ins>
          </w:p>
        </w:tc>
        <w:tc>
          <w:tcPr>
            <w:tcW w:w="1474" w:type="dxa"/>
            <w:tcBorders>
              <w:top w:val="single" w:sz="6" w:space="0" w:color="000000"/>
              <w:left w:val="single" w:sz="6" w:space="0" w:color="000000"/>
              <w:bottom w:val="single" w:sz="6" w:space="0" w:color="000000"/>
              <w:right w:val="single" w:sz="6" w:space="0" w:color="000000"/>
            </w:tcBorders>
            <w:hideMark/>
          </w:tcPr>
          <w:p w14:paraId="58C134B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p>
          <w:p w14:paraId="070FCE2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797" w:author="5B1d" w:date="2025-05-01T14:51:00Z"/>
                <w:sz w:val="20"/>
                <w:lang w:eastAsia="zh-CN"/>
              </w:rPr>
            </w:pPr>
            <w:ins w:id="798" w:author="5B1d" w:date="2025-04-29T18:46:00Z">
              <w:del w:id="799" w:author="5B1d" w:date="2025-05-01T14:51:00Z">
                <w:r w:rsidRPr="00455355">
                  <w:rPr>
                    <w:rFonts w:ascii="Symbol" w:hAnsi="Symbol"/>
                    <w:sz w:val="20"/>
                    <w:lang w:eastAsia="zh-CN"/>
                  </w:rPr>
                  <w:delText>[</w:delText>
                </w:r>
              </w:del>
            </w:ins>
            <w:del w:id="800" w:author="5B1d" w:date="2025-05-01T14:51:00Z">
              <w:r w:rsidRPr="00455355">
                <w:rPr>
                  <w:rFonts w:ascii="Symbol" w:hAnsi="Symbol"/>
                  <w:sz w:val="20"/>
                  <w:lang w:eastAsia="zh-CN"/>
                </w:rPr>
                <w:delText>&lt;</w:delText>
              </w:r>
              <w:r w:rsidRPr="00455355">
                <w:rPr>
                  <w:sz w:val="12"/>
                  <w:lang w:eastAsia="zh-CN"/>
                </w:rPr>
                <w:delText xml:space="preserve"> </w:delText>
              </w:r>
              <w:r w:rsidRPr="00455355">
                <w:rPr>
                  <w:sz w:val="20"/>
                  <w:lang w:eastAsia="zh-CN"/>
                </w:rPr>
                <w:delText>31 search</w:delText>
              </w:r>
            </w:del>
          </w:p>
          <w:p w14:paraId="0464BC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01" w:author="5B1d" w:date="2025-05-01T14:51:00Z">
              <w:r w:rsidRPr="00455355">
                <w:rPr>
                  <w:sz w:val="20"/>
                  <w:lang w:eastAsia="zh-CN"/>
                </w:rPr>
                <w:delText>or track</w:delText>
              </w:r>
            </w:del>
            <w:ins w:id="802" w:author="5B1d" w:date="2025-04-29T18:47:00Z">
              <w:del w:id="803" w:author="5B1d" w:date="2025-05-01T14:51:00Z">
                <w:r w:rsidRPr="00455355">
                  <w:rPr>
                    <w:sz w:val="20"/>
                    <w:lang w:eastAsia="zh-CN"/>
                  </w:rPr>
                  <w:delText xml:space="preserve">/ </w:delText>
                </w:r>
              </w:del>
            </w:ins>
            <w:ins w:id="804" w:author="5B1d" w:date="2025-05-02T16:57:00Z">
              <w:r w:rsidRPr="00455355">
                <w:rPr>
                  <w:sz w:val="20"/>
                  <w:lang w:eastAsia="zh-CN"/>
                </w:rPr>
                <w:t>[</w:t>
              </w:r>
            </w:ins>
            <w:ins w:id="805" w:author="5B1d" w:date="2025-04-29T18:47:00Z">
              <w:r w:rsidRPr="00455355">
                <w:rPr>
                  <w:sz w:val="20"/>
                  <w:lang w:eastAsia="zh-CN"/>
                </w:rPr>
                <w:t>See Appendix 2</w:t>
              </w:r>
            </w:ins>
            <w:ins w:id="806" w:author="5B1d" w:date="2025-05-02T16:57:00Z">
              <w:r w:rsidRPr="00455355">
                <w:rPr>
                  <w:sz w:val="20"/>
                  <w:lang w:eastAsia="zh-CN"/>
                </w:rPr>
                <w:t>]</w:t>
              </w:r>
            </w:ins>
            <w:ins w:id="807" w:author="5B1d" w:date="2025-04-29T18:47:00Z">
              <w:del w:id="808" w:author="5B1d" w:date="2025-05-01T14:51:00Z">
                <w:r w:rsidRPr="00455355">
                  <w:rPr>
                    <w:sz w:val="20"/>
                    <w:lang w:eastAsia="zh-CN"/>
                  </w:rPr>
                  <w:delText>]</w:delText>
                </w:r>
              </w:del>
            </w:ins>
          </w:p>
        </w:tc>
        <w:tc>
          <w:tcPr>
            <w:tcW w:w="1701" w:type="dxa"/>
            <w:tcBorders>
              <w:top w:val="single" w:sz="6" w:space="0" w:color="000000"/>
              <w:left w:val="single" w:sz="6" w:space="0" w:color="000000"/>
              <w:bottom w:val="single" w:sz="6" w:space="0" w:color="000000"/>
              <w:right w:val="single" w:sz="6" w:space="0" w:color="000000"/>
            </w:tcBorders>
            <w:hideMark/>
          </w:tcPr>
          <w:p w14:paraId="27A18B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br/>
            </w:r>
            <w:ins w:id="809" w:author="5B1d" w:date="2025-04-29T16:22:00Z">
              <w:del w:id="810" w:author="5B1d" w:date="2025-05-01T14:51:00Z">
                <w:r w:rsidRPr="00455355">
                  <w:rPr>
                    <w:sz w:val="20"/>
                    <w:lang w:eastAsia="zh-CN"/>
                  </w:rPr>
                  <w:delText>[</w:delText>
                </w:r>
              </w:del>
            </w:ins>
          </w:p>
          <w:p w14:paraId="7B7AC5C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811" w:author="5B1d" w:date="2025-04-29T16:22:00Z"/>
                <w:sz w:val="20"/>
                <w:lang w:eastAsia="zh-CN"/>
              </w:rPr>
            </w:pPr>
            <w:ins w:id="812" w:author="5B1d" w:date="2025-04-29T16:22:00Z">
              <w:r w:rsidRPr="00455355">
                <w:rPr>
                  <w:sz w:val="20"/>
                  <w:lang w:eastAsia="zh-CN"/>
                </w:rPr>
                <w:t>-</w:t>
              </w:r>
            </w:ins>
          </w:p>
          <w:p w14:paraId="300311C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13" w:author="5B1d" w:date="2025-04-29T16:22:00Z">
              <w:r w:rsidRPr="00455355">
                <w:rPr>
                  <w:sz w:val="20"/>
                  <w:lang w:eastAsia="zh-CN"/>
                </w:rPr>
                <w:t>33-</w:t>
              </w:r>
            </w:ins>
            <w:r w:rsidRPr="00455355">
              <w:rPr>
                <w:sz w:val="20"/>
                <w:lang w:eastAsia="zh-CN"/>
              </w:rPr>
              <w:t>36</w:t>
            </w:r>
            <w:ins w:id="814" w:author="5B1d" w:date="2025-04-29T16:22:00Z">
              <w:del w:id="815" w:author="5B1d" w:date="2025-05-01T14:51: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0CDE4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16" w:author="5B1d" w:date="2025-04-29T15:33:00Z">
              <w:del w:id="817" w:author="5B1d" w:date="2025-05-01T14:51:00Z">
                <w:r w:rsidRPr="00455355">
                  <w:rPr>
                    <w:sz w:val="20"/>
                    <w:lang w:eastAsia="zh-CN"/>
                  </w:rPr>
                  <w:delText>[</w:delText>
                </w:r>
              </w:del>
            </w:ins>
            <w:ins w:id="818" w:author="Auteur">
              <w:del w:id="819" w:author="5B1d" w:date="2025-05-01T14:51:00Z">
                <w:r w:rsidRPr="00455355">
                  <w:rPr>
                    <w:sz w:val="20"/>
                    <w:lang w:eastAsia="zh-CN"/>
                  </w:rPr>
                  <w:delText>17</w:delText>
                </w:r>
              </w:del>
            </w:ins>
            <w:ins w:id="820" w:author="5B1d" w:date="2025-04-29T15:33:00Z">
              <w:del w:id="821" w:author="5B1d" w:date="2025-05-01T14:51:00Z">
                <w:r w:rsidRPr="00455355">
                  <w:rPr>
                    <w:sz w:val="20"/>
                    <w:lang w:eastAsia="zh-CN"/>
                  </w:rPr>
                  <w:delText>]</w:delText>
                </w:r>
              </w:del>
            </w:ins>
            <w:ins w:id="822" w:author="5B1d" w:date="2025-04-29T18:47:00Z">
              <w:del w:id="823"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75B36C2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24" w:author="5B1d" w:date="2025-04-29T15:33:00Z">
              <w:del w:id="825" w:author="5B1d" w:date="2025-05-01T14:51:00Z">
                <w:r w:rsidRPr="00455355">
                  <w:rPr>
                    <w:sz w:val="20"/>
                    <w:lang w:eastAsia="zh-CN"/>
                  </w:rPr>
                  <w:delText>[</w:delText>
                </w:r>
              </w:del>
            </w:ins>
            <w:ins w:id="826" w:author="Auteur">
              <w:del w:id="827" w:author="5B1d" w:date="2025-05-01T14:51:00Z">
                <w:r w:rsidRPr="00455355">
                  <w:rPr>
                    <w:sz w:val="20"/>
                    <w:lang w:eastAsia="zh-CN"/>
                  </w:rPr>
                  <w:delText>25</w:delText>
                </w:r>
              </w:del>
            </w:ins>
            <w:ins w:id="828" w:author="5B1d" w:date="2025-04-29T15:34:00Z">
              <w:del w:id="829" w:author="5B1d" w:date="2025-05-01T14:51:00Z">
                <w:r w:rsidRPr="00455355">
                  <w:rPr>
                    <w:sz w:val="20"/>
                    <w:lang w:eastAsia="zh-CN"/>
                  </w:rPr>
                  <w:delText>]</w:delText>
                </w:r>
              </w:del>
            </w:ins>
            <w:ins w:id="830" w:author="5B1d" w:date="2025-04-29T18:47:00Z">
              <w:del w:id="831" w:author="5B1d" w:date="2025-05-01T14:51:00Z">
                <w:r w:rsidRPr="00455355">
                  <w:rPr>
                    <w:sz w:val="20"/>
                    <w:lang w:eastAsia="zh-CN"/>
                  </w:rPr>
                  <w:delText>/ See Appendix 2</w:delText>
                </w:r>
              </w:del>
            </w:ins>
          </w:p>
        </w:tc>
      </w:tr>
      <w:tr w:rsidR="00455355" w:rsidRPr="00455355" w14:paraId="4EC2963C"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1C60D27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elevation beamwidth (degrees)</w:t>
            </w:r>
          </w:p>
        </w:tc>
        <w:tc>
          <w:tcPr>
            <w:tcW w:w="1418" w:type="dxa"/>
            <w:tcBorders>
              <w:top w:val="single" w:sz="6" w:space="0" w:color="000000"/>
              <w:left w:val="single" w:sz="6" w:space="0" w:color="000000"/>
              <w:bottom w:val="single" w:sz="6" w:space="0" w:color="000000"/>
              <w:right w:val="single" w:sz="6" w:space="0" w:color="000000"/>
            </w:tcBorders>
            <w:hideMark/>
          </w:tcPr>
          <w:p w14:paraId="4977A15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1.2</w:t>
            </w:r>
          </w:p>
        </w:tc>
        <w:tc>
          <w:tcPr>
            <w:tcW w:w="2268" w:type="dxa"/>
            <w:tcBorders>
              <w:top w:val="single" w:sz="6" w:space="0" w:color="000000"/>
              <w:left w:val="single" w:sz="6" w:space="0" w:color="000000"/>
              <w:bottom w:val="single" w:sz="6" w:space="0" w:color="000000"/>
              <w:right w:val="single" w:sz="6" w:space="0" w:color="000000"/>
            </w:tcBorders>
            <w:hideMark/>
          </w:tcPr>
          <w:p w14:paraId="0D7616C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2.5 and 10 </w:t>
            </w:r>
            <w:r w:rsidRPr="00455355">
              <w:rPr>
                <w:sz w:val="20"/>
                <w:lang w:eastAsia="zh-CN"/>
              </w:rPr>
              <w:br/>
            </w:r>
            <w:r w:rsidRPr="00455355">
              <w:rPr>
                <w:rFonts w:ascii="Times" w:hAnsi="Times"/>
                <w:sz w:val="20"/>
                <w:lang w:eastAsia="zh-CN"/>
              </w:rPr>
              <w:t>(currently 10 and 20. See p. 5 and 6)</w:t>
            </w:r>
          </w:p>
        </w:tc>
        <w:tc>
          <w:tcPr>
            <w:tcW w:w="1474" w:type="dxa"/>
            <w:tcBorders>
              <w:top w:val="single" w:sz="6" w:space="0" w:color="000000"/>
              <w:left w:val="single" w:sz="6" w:space="0" w:color="000000"/>
              <w:bottom w:val="single" w:sz="6" w:space="0" w:color="000000"/>
              <w:right w:val="single" w:sz="6" w:space="0" w:color="000000"/>
            </w:tcBorders>
            <w:hideMark/>
          </w:tcPr>
          <w:p w14:paraId="06536C7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32" w:author="5B1d" w:date="2025-04-30T18:07:00Z">
              <w:r w:rsidRPr="00455355">
                <w:rPr>
                  <w:sz w:val="20"/>
                  <w:lang w:eastAsia="zh-CN"/>
                </w:rPr>
                <w:delText>Not given</w:delText>
              </w:r>
            </w:del>
          </w:p>
        </w:tc>
        <w:tc>
          <w:tcPr>
            <w:tcW w:w="1474" w:type="dxa"/>
            <w:tcBorders>
              <w:top w:val="single" w:sz="6" w:space="0" w:color="000000"/>
              <w:left w:val="single" w:sz="6" w:space="0" w:color="000000"/>
              <w:bottom w:val="single" w:sz="6" w:space="0" w:color="000000"/>
              <w:right w:val="single" w:sz="6" w:space="0" w:color="000000"/>
            </w:tcBorders>
            <w:hideMark/>
          </w:tcPr>
          <w:p w14:paraId="4973D0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33" w:author="5B1d" w:date="2025-05-01T14:52:00Z">
              <w:r w:rsidRPr="00455355">
                <w:rPr>
                  <w:sz w:val="20"/>
                  <w:lang w:eastAsia="zh-CN"/>
                </w:rPr>
                <w:delText>Not given</w:delText>
              </w:r>
            </w:del>
            <w:ins w:id="834" w:author="5B1d" w:date="2025-04-29T18:14:00Z">
              <w:del w:id="835" w:author="5B1d" w:date="2025-05-01T14:52:00Z">
                <w:r w:rsidRPr="00455355">
                  <w:rPr>
                    <w:sz w:val="20"/>
                    <w:lang w:eastAsia="zh-CN"/>
                  </w:rPr>
                  <w:delText>[</w:delText>
                </w:r>
              </w:del>
            </w:ins>
            <w:ins w:id="836" w:author="Auteur">
              <w:del w:id="837" w:author="5B1d" w:date="2025-05-01T14:52:00Z">
                <w:r w:rsidRPr="00455355">
                  <w:rPr>
                    <w:sz w:val="20"/>
                    <w:lang w:eastAsia="zh-CN"/>
                  </w:rPr>
                  <w:delText>10-15</w:delText>
                </w:r>
              </w:del>
            </w:ins>
            <w:ins w:id="838" w:author="5B1d" w:date="2025-04-29T18:14:00Z">
              <w:del w:id="839" w:author="5B1d" w:date="2025-05-01T14:52:00Z">
                <w:r w:rsidRPr="00455355">
                  <w:rPr>
                    <w:sz w:val="20"/>
                    <w:lang w:eastAsia="zh-CN"/>
                  </w:rPr>
                  <w:delText>]</w:delText>
                </w:r>
              </w:del>
            </w:ins>
            <w:ins w:id="840" w:author="5B1d" w:date="2025-04-29T18:49:00Z">
              <w:del w:id="841" w:author="5B1d" w:date="2025-05-01T14:52:00Z">
                <w:r w:rsidRPr="00455355">
                  <w:rPr>
                    <w:sz w:val="20"/>
                    <w:lang w:eastAsia="zh-CN"/>
                  </w:rPr>
                  <w:delText xml:space="preserve">/ </w:delText>
                </w:r>
              </w:del>
            </w:ins>
            <w:ins w:id="842" w:author="5B1d" w:date="2025-05-02T16:56:00Z">
              <w:r w:rsidRPr="00455355">
                <w:rPr>
                  <w:sz w:val="20"/>
                  <w:lang w:eastAsia="zh-CN"/>
                </w:rPr>
                <w:t>[</w:t>
              </w:r>
            </w:ins>
            <w:ins w:id="843" w:author="5B1d" w:date="2025-04-29T18:49:00Z">
              <w:r w:rsidRPr="00455355">
                <w:rPr>
                  <w:sz w:val="20"/>
                  <w:lang w:eastAsia="zh-CN"/>
                </w:rPr>
                <w:t>See Appendix 2</w:t>
              </w:r>
            </w:ins>
            <w:ins w:id="844" w:author="5B1d" w:date="2025-05-02T16:56: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7B0D6B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45" w:author="Auteur">
              <w:r w:rsidRPr="00455355">
                <w:rPr>
                  <w:sz w:val="20"/>
                  <w:lang w:eastAsia="zh-CN"/>
                </w:rPr>
                <w:delText>Not given</w:delText>
              </w:r>
            </w:del>
            <w:ins w:id="846" w:author="5B1d" w:date="2025-04-29T18:14:00Z">
              <w:del w:id="847" w:author="5B1d" w:date="2025-05-01T15:30:00Z">
                <w:r w:rsidRPr="00455355">
                  <w:rPr>
                    <w:sz w:val="20"/>
                    <w:lang w:eastAsia="zh-CN"/>
                  </w:rPr>
                  <w:delText>[</w:delText>
                </w:r>
              </w:del>
            </w:ins>
            <w:ins w:id="848" w:author="Auteur">
              <w:del w:id="849" w:author="5B1d" w:date="2025-05-01T15:30:00Z">
                <w:r w:rsidRPr="00455355">
                  <w:rPr>
                    <w:sz w:val="20"/>
                    <w:lang w:eastAsia="zh-CN"/>
                  </w:rPr>
                  <w:delText>10-15</w:delText>
                </w:r>
              </w:del>
            </w:ins>
            <w:ins w:id="850" w:author="5B1d" w:date="2025-04-29T18:15:00Z">
              <w:del w:id="851" w:author="5B1d" w:date="2025-05-01T15:30:00Z">
                <w:r w:rsidRPr="00455355">
                  <w:rPr>
                    <w:sz w:val="20"/>
                    <w:lang w:eastAsia="zh-CN"/>
                  </w:rPr>
                  <w:delText>]</w:delText>
                </w:r>
              </w:del>
            </w:ins>
            <w:ins w:id="852" w:author="5B1d" w:date="2025-04-29T18:49:00Z">
              <w:del w:id="853" w:author="5B1d" w:date="2025-05-01T15:30:00Z">
                <w:r w:rsidRPr="00455355">
                  <w:rPr>
                    <w:sz w:val="20"/>
                    <w:lang w:eastAsia="zh-CN"/>
                  </w:rPr>
                  <w:delText>/</w:delText>
                </w:r>
              </w:del>
              <w:r w:rsidRPr="00455355">
                <w:rPr>
                  <w:sz w:val="20"/>
                  <w:lang w:eastAsia="zh-CN"/>
                </w:rPr>
                <w:t xml:space="preserve"> </w:t>
              </w:r>
            </w:ins>
            <w:ins w:id="854" w:author="5B1d" w:date="2025-05-02T16:57:00Z">
              <w:r w:rsidRPr="00455355">
                <w:rPr>
                  <w:sz w:val="20"/>
                  <w:lang w:eastAsia="zh-CN"/>
                </w:rPr>
                <w:t>[</w:t>
              </w:r>
            </w:ins>
            <w:ins w:id="855" w:author="5B1d" w:date="2025-04-29T18:49:00Z">
              <w:r w:rsidRPr="00455355">
                <w:rPr>
                  <w:sz w:val="20"/>
                  <w:lang w:eastAsia="zh-CN"/>
                </w:rPr>
                <w:t>See Appendix 2</w:t>
              </w:r>
            </w:ins>
            <w:ins w:id="856" w:author="5B1d" w:date="2025-05-02T16:57: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4CD4C28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57" w:author="Auteur">
              <w:r w:rsidRPr="00455355">
                <w:rPr>
                  <w:sz w:val="20"/>
                  <w:lang w:eastAsia="zh-CN"/>
                </w:rPr>
                <w:delText>Not given</w:delText>
              </w:r>
            </w:del>
            <w:ins w:id="858" w:author="5B1d" w:date="2025-04-29T18:15:00Z">
              <w:del w:id="859" w:author="5B1d" w:date="2025-05-01T15:30:00Z">
                <w:r w:rsidRPr="00455355">
                  <w:rPr>
                    <w:sz w:val="20"/>
                    <w:lang w:eastAsia="zh-CN"/>
                  </w:rPr>
                  <w:delText>[</w:delText>
                </w:r>
              </w:del>
            </w:ins>
            <w:ins w:id="860" w:author="Auteur">
              <w:del w:id="861" w:author="5B1d" w:date="2025-05-01T15:30:00Z">
                <w:r w:rsidRPr="00455355">
                  <w:rPr>
                    <w:sz w:val="20"/>
                    <w:lang w:eastAsia="zh-CN"/>
                  </w:rPr>
                  <w:delText>10-15</w:delText>
                </w:r>
              </w:del>
            </w:ins>
            <w:ins w:id="862" w:author="5B1d" w:date="2025-04-29T18:15:00Z">
              <w:del w:id="863" w:author="5B1d" w:date="2025-05-01T15:30:00Z">
                <w:r w:rsidRPr="00455355">
                  <w:rPr>
                    <w:sz w:val="20"/>
                    <w:lang w:eastAsia="zh-CN"/>
                  </w:rPr>
                  <w:delText>]</w:delText>
                </w:r>
              </w:del>
            </w:ins>
            <w:ins w:id="864" w:author="5B1d" w:date="2025-04-29T18:49:00Z">
              <w:del w:id="865" w:author="5B1d" w:date="2025-05-01T15:30:00Z">
                <w:r w:rsidRPr="00455355">
                  <w:rPr>
                    <w:sz w:val="20"/>
                    <w:lang w:eastAsia="zh-CN"/>
                  </w:rPr>
                  <w:delText xml:space="preserve">/ </w:delText>
                </w:r>
              </w:del>
            </w:ins>
            <w:ins w:id="866" w:author="5B1d" w:date="2025-05-02T16:57:00Z">
              <w:r w:rsidRPr="00455355">
                <w:rPr>
                  <w:sz w:val="20"/>
                  <w:lang w:eastAsia="zh-CN"/>
                </w:rPr>
                <w:t>[</w:t>
              </w:r>
            </w:ins>
            <w:ins w:id="867" w:author="5B1d" w:date="2025-04-29T18:49:00Z">
              <w:r w:rsidRPr="00455355">
                <w:rPr>
                  <w:sz w:val="20"/>
                  <w:lang w:eastAsia="zh-CN"/>
                </w:rPr>
                <w:t>See Appendix 2</w:t>
              </w:r>
            </w:ins>
            <w:ins w:id="868" w:author="5B1d" w:date="2025-05-02T16:57: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hideMark/>
          </w:tcPr>
          <w:p w14:paraId="1937D5E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69" w:author="5B1d" w:date="2025-04-29T16:22:00Z">
              <w:del w:id="870" w:author="5B1d" w:date="2025-05-01T15:29:00Z">
                <w:r w:rsidRPr="00455355">
                  <w:rPr>
                    <w:sz w:val="20"/>
                    <w:lang w:eastAsia="zh-CN"/>
                  </w:rPr>
                  <w:delText>[</w:delText>
                </w:r>
              </w:del>
            </w:ins>
            <w:r w:rsidRPr="00455355">
              <w:rPr>
                <w:sz w:val="20"/>
                <w:lang w:eastAsia="zh-CN"/>
              </w:rPr>
              <w:t>15</w:t>
            </w:r>
            <w:ins w:id="871" w:author="5B1d" w:date="2025-04-29T16:22:00Z">
              <w:r w:rsidRPr="00455355">
                <w:rPr>
                  <w:sz w:val="20"/>
                  <w:lang w:eastAsia="zh-CN"/>
                </w:rPr>
                <w:t>-20</w:t>
              </w:r>
              <w:del w:id="872" w:author="5B1d" w:date="2025-05-01T15:29: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0E164B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73" w:author="5B1d" w:date="2025-04-29T15:34:00Z">
              <w:del w:id="874" w:author="5B1d" w:date="2025-05-01T14:51:00Z">
                <w:r w:rsidRPr="00455355">
                  <w:rPr>
                    <w:sz w:val="20"/>
                    <w:lang w:eastAsia="zh-CN"/>
                  </w:rPr>
                  <w:delText>[</w:delText>
                </w:r>
              </w:del>
            </w:ins>
            <w:ins w:id="875" w:author="Auteur">
              <w:del w:id="876" w:author="5B1d" w:date="2025-05-01T14:51:00Z">
                <w:r w:rsidRPr="00455355">
                  <w:rPr>
                    <w:sz w:val="20"/>
                    <w:lang w:eastAsia="zh-CN"/>
                  </w:rPr>
                  <w:delText>15</w:delText>
                </w:r>
              </w:del>
            </w:ins>
            <w:ins w:id="877" w:author="5B1d" w:date="2025-04-29T15:34:00Z">
              <w:del w:id="878" w:author="5B1d" w:date="2025-05-01T14:51:00Z">
                <w:r w:rsidRPr="00455355">
                  <w:rPr>
                    <w:sz w:val="20"/>
                    <w:lang w:eastAsia="zh-CN"/>
                  </w:rPr>
                  <w:delText>]</w:delText>
                </w:r>
              </w:del>
            </w:ins>
            <w:ins w:id="879" w:author="5B1d" w:date="2025-04-29T18:47:00Z">
              <w:del w:id="880"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084EB6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881" w:author="5B1d" w:date="2025-04-29T15:34:00Z">
              <w:del w:id="882" w:author="5B1d" w:date="2025-05-01T14:51:00Z">
                <w:r w:rsidRPr="00455355">
                  <w:rPr>
                    <w:sz w:val="20"/>
                    <w:lang w:eastAsia="zh-CN"/>
                  </w:rPr>
                  <w:delText>[</w:delText>
                </w:r>
              </w:del>
            </w:ins>
            <w:ins w:id="883" w:author="Auteur">
              <w:del w:id="884" w:author="5B1d" w:date="2025-05-01T14:51:00Z">
                <w:r w:rsidRPr="00455355">
                  <w:rPr>
                    <w:sz w:val="20"/>
                    <w:lang w:eastAsia="zh-CN"/>
                  </w:rPr>
                  <w:delText>10</w:delText>
                </w:r>
              </w:del>
            </w:ins>
            <w:ins w:id="885" w:author="5B1d" w:date="2025-04-29T15:34:00Z">
              <w:del w:id="886" w:author="5B1d" w:date="2025-05-01T14:51:00Z">
                <w:r w:rsidRPr="00455355">
                  <w:rPr>
                    <w:sz w:val="20"/>
                    <w:lang w:eastAsia="zh-CN"/>
                  </w:rPr>
                  <w:delText>]</w:delText>
                </w:r>
              </w:del>
            </w:ins>
            <w:ins w:id="887" w:author="5B1d" w:date="2025-04-29T18:47:00Z">
              <w:del w:id="888" w:author="5B1d" w:date="2025-05-01T14:51:00Z">
                <w:r w:rsidRPr="00455355">
                  <w:rPr>
                    <w:sz w:val="20"/>
                    <w:lang w:eastAsia="zh-CN"/>
                  </w:rPr>
                  <w:delText>/ See Appendix 2</w:delText>
                </w:r>
              </w:del>
            </w:ins>
          </w:p>
        </w:tc>
      </w:tr>
      <w:tr w:rsidR="00455355" w:rsidRPr="00455355" w14:paraId="68552020" w14:textId="77777777" w:rsidTr="00455355">
        <w:trPr>
          <w:jc w:val="center"/>
        </w:trPr>
        <w:tc>
          <w:tcPr>
            <w:tcW w:w="2835" w:type="dxa"/>
            <w:tcBorders>
              <w:top w:val="nil"/>
              <w:left w:val="single" w:sz="6" w:space="0" w:color="000000"/>
              <w:bottom w:val="single" w:sz="6" w:space="0" w:color="000000"/>
              <w:right w:val="single" w:sz="6" w:space="0" w:color="000000"/>
            </w:tcBorders>
            <w:hideMark/>
          </w:tcPr>
          <w:p w14:paraId="1A0A6D0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traverse or azimuthal beamwidth (degrees)</w:t>
            </w:r>
          </w:p>
        </w:tc>
        <w:tc>
          <w:tcPr>
            <w:tcW w:w="1418" w:type="dxa"/>
            <w:tcBorders>
              <w:top w:val="nil"/>
              <w:left w:val="single" w:sz="6" w:space="0" w:color="000000"/>
              <w:bottom w:val="single" w:sz="6" w:space="0" w:color="000000"/>
              <w:right w:val="single" w:sz="6" w:space="0" w:color="000000"/>
            </w:tcBorders>
            <w:hideMark/>
          </w:tcPr>
          <w:p w14:paraId="1D04F78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2.4</w:t>
            </w:r>
          </w:p>
        </w:tc>
        <w:tc>
          <w:tcPr>
            <w:tcW w:w="2268" w:type="dxa"/>
            <w:tcBorders>
              <w:top w:val="nil"/>
              <w:left w:val="single" w:sz="6" w:space="0" w:color="000000"/>
              <w:bottom w:val="single" w:sz="6" w:space="0" w:color="000000"/>
              <w:right w:val="single" w:sz="6" w:space="0" w:color="000000"/>
            </w:tcBorders>
            <w:hideMark/>
          </w:tcPr>
          <w:p w14:paraId="62992EB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2.2</w:t>
            </w:r>
          </w:p>
        </w:tc>
        <w:tc>
          <w:tcPr>
            <w:tcW w:w="1474" w:type="dxa"/>
            <w:tcBorders>
              <w:top w:val="nil"/>
              <w:left w:val="single" w:sz="6" w:space="0" w:color="000000"/>
              <w:bottom w:val="single" w:sz="6" w:space="0" w:color="000000"/>
              <w:right w:val="single" w:sz="6" w:space="0" w:color="000000"/>
            </w:tcBorders>
            <w:hideMark/>
          </w:tcPr>
          <w:p w14:paraId="29A2FF0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89" w:author="5B1d" w:date="2025-04-30T18:07:00Z">
              <w:r w:rsidRPr="00455355">
                <w:rPr>
                  <w:sz w:val="20"/>
                  <w:lang w:eastAsia="zh-CN"/>
                </w:rPr>
                <w:delText>Not given</w:delText>
              </w:r>
            </w:del>
          </w:p>
        </w:tc>
        <w:tc>
          <w:tcPr>
            <w:tcW w:w="1474" w:type="dxa"/>
            <w:tcBorders>
              <w:top w:val="nil"/>
              <w:left w:val="single" w:sz="6" w:space="0" w:color="000000"/>
              <w:bottom w:val="single" w:sz="6" w:space="0" w:color="000000"/>
              <w:right w:val="single" w:sz="6" w:space="0" w:color="000000"/>
            </w:tcBorders>
            <w:hideMark/>
          </w:tcPr>
          <w:p w14:paraId="6D1F48E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890" w:author="Auteur">
              <w:r w:rsidRPr="00455355">
                <w:rPr>
                  <w:sz w:val="20"/>
                  <w:lang w:eastAsia="zh-CN"/>
                </w:rPr>
                <w:delText>Not given</w:delText>
              </w:r>
            </w:del>
            <w:ins w:id="891" w:author="5B1d" w:date="2025-04-29T18:16:00Z">
              <w:del w:id="892" w:author="5B1d" w:date="2025-05-01T14:52:00Z">
                <w:r w:rsidRPr="00455355">
                  <w:rPr>
                    <w:sz w:val="20"/>
                    <w:lang w:eastAsia="zh-CN"/>
                  </w:rPr>
                  <w:delText>[</w:delText>
                </w:r>
              </w:del>
            </w:ins>
            <w:ins w:id="893" w:author="Auteur">
              <w:del w:id="894" w:author="5B1d" w:date="2025-05-01T14:52:00Z">
                <w:r w:rsidRPr="00455355">
                  <w:rPr>
                    <w:sz w:val="20"/>
                    <w:lang w:eastAsia="zh-CN"/>
                  </w:rPr>
                  <w:delText>10-15</w:delText>
                </w:r>
              </w:del>
            </w:ins>
            <w:ins w:id="895" w:author="5B1d" w:date="2025-04-29T18:16:00Z">
              <w:del w:id="896" w:author="5B1d" w:date="2025-05-01T14:52:00Z">
                <w:r w:rsidRPr="00455355">
                  <w:rPr>
                    <w:sz w:val="20"/>
                    <w:lang w:eastAsia="zh-CN"/>
                  </w:rPr>
                  <w:delText>]</w:delText>
                </w:r>
              </w:del>
            </w:ins>
            <w:ins w:id="897" w:author="5B1d" w:date="2025-04-29T18:49:00Z">
              <w:del w:id="898" w:author="5B1d" w:date="2025-05-01T14:52:00Z">
                <w:r w:rsidRPr="00455355">
                  <w:rPr>
                    <w:sz w:val="20"/>
                    <w:lang w:eastAsia="zh-CN"/>
                  </w:rPr>
                  <w:delText>/</w:delText>
                </w:r>
              </w:del>
            </w:ins>
            <w:ins w:id="899" w:author="5B1d" w:date="2025-05-02T16:56:00Z">
              <w:r w:rsidRPr="00455355">
                <w:rPr>
                  <w:sz w:val="20"/>
                  <w:lang w:eastAsia="zh-CN"/>
                </w:rPr>
                <w:t>[</w:t>
              </w:r>
            </w:ins>
            <w:ins w:id="900" w:author="5B1d" w:date="2025-04-29T18:49:00Z">
              <w:del w:id="901" w:author="5B1d" w:date="2025-05-02T16:57:00Z">
                <w:r w:rsidRPr="00455355">
                  <w:rPr>
                    <w:sz w:val="20"/>
                    <w:lang w:eastAsia="zh-CN"/>
                  </w:rPr>
                  <w:delText xml:space="preserve"> </w:delText>
                </w:r>
              </w:del>
              <w:r w:rsidRPr="00455355">
                <w:rPr>
                  <w:sz w:val="20"/>
                  <w:lang w:eastAsia="zh-CN"/>
                </w:rPr>
                <w:t>See Appendix 2</w:t>
              </w:r>
            </w:ins>
            <w:ins w:id="902" w:author="5B1d" w:date="2025-05-02T16:56:00Z">
              <w:r w:rsidRPr="00455355">
                <w:rPr>
                  <w:sz w:val="20"/>
                  <w:lang w:eastAsia="zh-CN"/>
                </w:rPr>
                <w:t>]</w:t>
              </w:r>
            </w:ins>
          </w:p>
        </w:tc>
        <w:tc>
          <w:tcPr>
            <w:tcW w:w="1474" w:type="dxa"/>
            <w:tcBorders>
              <w:top w:val="nil"/>
              <w:left w:val="single" w:sz="6" w:space="0" w:color="000000"/>
              <w:bottom w:val="single" w:sz="6" w:space="0" w:color="000000"/>
              <w:right w:val="single" w:sz="6" w:space="0" w:color="000000"/>
            </w:tcBorders>
            <w:hideMark/>
          </w:tcPr>
          <w:p w14:paraId="643C7BB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03" w:author="5B1d" w:date="2025-05-01T15:31:00Z">
              <w:r w:rsidRPr="00455355">
                <w:rPr>
                  <w:sz w:val="20"/>
                  <w:lang w:eastAsia="zh-CN"/>
                </w:rPr>
                <w:delText>Not given</w:delText>
              </w:r>
            </w:del>
            <w:ins w:id="904" w:author="5B1d" w:date="2025-04-29T18:16:00Z">
              <w:del w:id="905" w:author="5B1d" w:date="2025-05-01T15:31:00Z">
                <w:r w:rsidRPr="00455355">
                  <w:rPr>
                    <w:sz w:val="20"/>
                    <w:lang w:eastAsia="zh-CN"/>
                  </w:rPr>
                  <w:delText>[</w:delText>
                </w:r>
              </w:del>
            </w:ins>
            <w:ins w:id="906" w:author="Auteur">
              <w:del w:id="907" w:author="5B1d" w:date="2025-05-01T15:31:00Z">
                <w:r w:rsidRPr="00455355">
                  <w:rPr>
                    <w:sz w:val="20"/>
                    <w:lang w:eastAsia="zh-CN"/>
                  </w:rPr>
                  <w:delText>10-15</w:delText>
                </w:r>
              </w:del>
            </w:ins>
            <w:ins w:id="908" w:author="5B1d" w:date="2025-04-29T18:16:00Z">
              <w:del w:id="909" w:author="5B1d" w:date="2025-05-01T15:31:00Z">
                <w:r w:rsidRPr="00455355">
                  <w:rPr>
                    <w:sz w:val="20"/>
                    <w:lang w:eastAsia="zh-CN"/>
                  </w:rPr>
                  <w:delText>]</w:delText>
                </w:r>
              </w:del>
            </w:ins>
            <w:ins w:id="910" w:author="5B1d" w:date="2025-04-29T18:49:00Z">
              <w:del w:id="911" w:author="5B1d" w:date="2025-05-01T15:31:00Z">
                <w:r w:rsidRPr="00455355">
                  <w:rPr>
                    <w:sz w:val="20"/>
                    <w:lang w:eastAsia="zh-CN"/>
                  </w:rPr>
                  <w:delText xml:space="preserve">/ </w:delText>
                </w:r>
              </w:del>
            </w:ins>
            <w:ins w:id="912" w:author="5B1d" w:date="2025-05-02T16:57:00Z">
              <w:r w:rsidRPr="00455355">
                <w:rPr>
                  <w:sz w:val="20"/>
                  <w:lang w:eastAsia="zh-CN"/>
                </w:rPr>
                <w:t>[</w:t>
              </w:r>
            </w:ins>
            <w:ins w:id="913" w:author="5B1d" w:date="2025-04-29T18:49:00Z">
              <w:r w:rsidRPr="00455355">
                <w:rPr>
                  <w:sz w:val="20"/>
                  <w:lang w:eastAsia="zh-CN"/>
                </w:rPr>
                <w:t>See Appendix 2</w:t>
              </w:r>
            </w:ins>
            <w:ins w:id="914" w:author="5B1d" w:date="2025-05-02T16:57:00Z">
              <w:r w:rsidRPr="00455355">
                <w:rPr>
                  <w:sz w:val="20"/>
                  <w:lang w:eastAsia="zh-CN"/>
                </w:rPr>
                <w:t>]</w:t>
              </w:r>
            </w:ins>
          </w:p>
        </w:tc>
        <w:tc>
          <w:tcPr>
            <w:tcW w:w="1474" w:type="dxa"/>
            <w:tcBorders>
              <w:top w:val="nil"/>
              <w:left w:val="single" w:sz="6" w:space="0" w:color="000000"/>
              <w:bottom w:val="single" w:sz="6" w:space="0" w:color="000000"/>
              <w:right w:val="single" w:sz="6" w:space="0" w:color="000000"/>
            </w:tcBorders>
            <w:hideMark/>
          </w:tcPr>
          <w:p w14:paraId="7F6305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15" w:author="5B1d" w:date="2025-05-01T15:31:00Z">
              <w:r w:rsidRPr="00455355">
                <w:rPr>
                  <w:sz w:val="20"/>
                  <w:lang w:eastAsia="zh-CN"/>
                </w:rPr>
                <w:delText>Not given</w:delText>
              </w:r>
            </w:del>
            <w:ins w:id="916" w:author="5B1d" w:date="2025-04-29T18:16:00Z">
              <w:del w:id="917" w:author="5B1d" w:date="2025-05-01T15:31:00Z">
                <w:r w:rsidRPr="00455355">
                  <w:rPr>
                    <w:sz w:val="20"/>
                    <w:lang w:eastAsia="zh-CN"/>
                  </w:rPr>
                  <w:delText>[</w:delText>
                </w:r>
              </w:del>
            </w:ins>
            <w:ins w:id="918" w:author="Auteur">
              <w:del w:id="919" w:author="5B1d" w:date="2025-05-01T15:31:00Z">
                <w:r w:rsidRPr="00455355">
                  <w:rPr>
                    <w:sz w:val="20"/>
                    <w:lang w:eastAsia="zh-CN"/>
                  </w:rPr>
                  <w:delText>10-15</w:delText>
                </w:r>
              </w:del>
            </w:ins>
            <w:ins w:id="920" w:author="5B1d" w:date="2025-04-29T18:17:00Z">
              <w:del w:id="921" w:author="5B1d" w:date="2025-05-01T15:31:00Z">
                <w:r w:rsidRPr="00455355">
                  <w:rPr>
                    <w:sz w:val="20"/>
                    <w:lang w:eastAsia="zh-CN"/>
                  </w:rPr>
                  <w:delText>]</w:delText>
                </w:r>
              </w:del>
            </w:ins>
            <w:ins w:id="922" w:author="5B1d" w:date="2025-04-29T18:49:00Z">
              <w:del w:id="923" w:author="5B1d" w:date="2025-05-01T15:31:00Z">
                <w:r w:rsidRPr="00455355">
                  <w:rPr>
                    <w:sz w:val="20"/>
                    <w:lang w:eastAsia="zh-CN"/>
                  </w:rPr>
                  <w:delText xml:space="preserve">/ </w:delText>
                </w:r>
              </w:del>
              <w:r w:rsidRPr="00455355">
                <w:rPr>
                  <w:sz w:val="20"/>
                  <w:lang w:eastAsia="zh-CN"/>
                </w:rPr>
                <w:t>See Appendix 2</w:t>
              </w:r>
            </w:ins>
          </w:p>
        </w:tc>
        <w:tc>
          <w:tcPr>
            <w:tcW w:w="1701" w:type="dxa"/>
            <w:tcBorders>
              <w:top w:val="nil"/>
              <w:left w:val="single" w:sz="6" w:space="0" w:color="000000"/>
              <w:bottom w:val="single" w:sz="6" w:space="0" w:color="000000"/>
              <w:right w:val="single" w:sz="6" w:space="0" w:color="000000"/>
            </w:tcBorders>
            <w:hideMark/>
          </w:tcPr>
          <w:p w14:paraId="14D7008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24" w:author="5B1d" w:date="2025-04-29T16:23:00Z">
              <w:del w:id="925" w:author="5B1d" w:date="2025-05-01T15:29:00Z">
                <w:r w:rsidRPr="00455355">
                  <w:rPr>
                    <w:sz w:val="20"/>
                    <w:lang w:eastAsia="zh-CN"/>
                  </w:rPr>
                  <w:delText>[</w:delText>
                </w:r>
              </w:del>
            </w:ins>
            <w:r w:rsidRPr="00455355">
              <w:rPr>
                <w:sz w:val="20"/>
                <w:lang w:eastAsia="zh-CN"/>
              </w:rPr>
              <w:t>0.25</w:t>
            </w:r>
            <w:ins w:id="926" w:author="5B1d" w:date="2025-04-29T16:22:00Z">
              <w:r w:rsidRPr="00455355">
                <w:rPr>
                  <w:sz w:val="20"/>
                  <w:lang w:eastAsia="zh-CN"/>
                </w:rPr>
                <w:t>-0.5</w:t>
              </w:r>
            </w:ins>
            <w:ins w:id="927" w:author="5B1d" w:date="2025-04-29T16:23:00Z">
              <w:del w:id="928" w:author="5B1d" w:date="2025-05-01T15:29:00Z">
                <w:r w:rsidRPr="00455355">
                  <w:rPr>
                    <w:sz w:val="20"/>
                    <w:lang w:eastAsia="zh-CN"/>
                  </w:rPr>
                  <w:delText>]</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73C0CC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29" w:author="5B1d" w:date="2025-04-29T15:34:00Z">
              <w:del w:id="930" w:author="5B1d" w:date="2025-05-01T14:51:00Z">
                <w:r w:rsidRPr="00455355">
                  <w:rPr>
                    <w:sz w:val="20"/>
                    <w:lang w:eastAsia="zh-CN"/>
                  </w:rPr>
                  <w:delText>[</w:delText>
                </w:r>
              </w:del>
            </w:ins>
            <w:ins w:id="931" w:author="Auteur">
              <w:del w:id="932" w:author="5B1d" w:date="2025-05-01T14:51:00Z">
                <w:r w:rsidRPr="00455355">
                  <w:rPr>
                    <w:sz w:val="20"/>
                    <w:lang w:eastAsia="zh-CN"/>
                  </w:rPr>
                  <w:delText>15</w:delText>
                </w:r>
              </w:del>
            </w:ins>
            <w:ins w:id="933" w:author="5B1d" w:date="2025-04-29T15:34:00Z">
              <w:del w:id="934" w:author="5B1d" w:date="2025-05-01T14:51:00Z">
                <w:r w:rsidRPr="00455355">
                  <w:rPr>
                    <w:sz w:val="20"/>
                    <w:lang w:eastAsia="zh-CN"/>
                  </w:rPr>
                  <w:delText>]</w:delText>
                </w:r>
              </w:del>
            </w:ins>
            <w:ins w:id="935" w:author="5B1d" w:date="2025-04-29T18:48:00Z">
              <w:del w:id="936" w:author="5B1d" w:date="2025-05-01T14:51:00Z">
                <w:r w:rsidRPr="00455355">
                  <w:rPr>
                    <w:sz w:val="20"/>
                    <w:lang w:eastAsia="zh-CN"/>
                  </w:rPr>
                  <w:delText>/ See Appendix 2</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75C381B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37" w:author="5B1d" w:date="2025-04-29T15:34:00Z">
              <w:del w:id="938" w:author="5B1d" w:date="2025-05-01T14:51:00Z">
                <w:r w:rsidRPr="00455355">
                  <w:rPr>
                    <w:sz w:val="20"/>
                    <w:lang w:eastAsia="zh-CN"/>
                  </w:rPr>
                  <w:delText>[</w:delText>
                </w:r>
              </w:del>
            </w:ins>
            <w:ins w:id="939" w:author="Auteur">
              <w:del w:id="940" w:author="5B1d" w:date="2025-05-01T14:51:00Z">
                <w:r w:rsidRPr="00455355">
                  <w:rPr>
                    <w:sz w:val="20"/>
                    <w:lang w:eastAsia="zh-CN"/>
                  </w:rPr>
                  <w:delText>10</w:delText>
                </w:r>
              </w:del>
            </w:ins>
            <w:ins w:id="941" w:author="5B1d" w:date="2025-04-29T15:34:00Z">
              <w:del w:id="942" w:author="5B1d" w:date="2025-05-01T14:51:00Z">
                <w:r w:rsidRPr="00455355">
                  <w:rPr>
                    <w:sz w:val="20"/>
                    <w:lang w:eastAsia="zh-CN"/>
                  </w:rPr>
                  <w:delText>]</w:delText>
                </w:r>
              </w:del>
            </w:ins>
            <w:ins w:id="943" w:author="5B1d" w:date="2025-04-29T18:48:00Z">
              <w:del w:id="944" w:author="5B1d" w:date="2025-05-01T14:51:00Z">
                <w:r w:rsidRPr="00455355">
                  <w:rPr>
                    <w:sz w:val="20"/>
                    <w:lang w:eastAsia="zh-CN"/>
                  </w:rPr>
                  <w:delText>/ See Appendix 2</w:delText>
                </w:r>
              </w:del>
            </w:ins>
          </w:p>
        </w:tc>
      </w:tr>
      <w:tr w:rsidR="00455355" w:rsidRPr="00455355" w14:paraId="6602AAFE" w14:textId="77777777" w:rsidTr="00455355">
        <w:trPr>
          <w:jc w:val="center"/>
        </w:trPr>
        <w:tc>
          <w:tcPr>
            <w:tcW w:w="2835" w:type="dxa"/>
            <w:tcBorders>
              <w:top w:val="nil"/>
              <w:left w:val="single" w:sz="6" w:space="0" w:color="000000"/>
              <w:bottom w:val="single" w:sz="6" w:space="0" w:color="000000"/>
              <w:right w:val="single" w:sz="6" w:space="0" w:color="000000"/>
            </w:tcBorders>
            <w:hideMark/>
          </w:tcPr>
          <w:p w14:paraId="24BE5E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Beam motion(s)</w:t>
            </w:r>
          </w:p>
        </w:tc>
        <w:tc>
          <w:tcPr>
            <w:tcW w:w="1418" w:type="dxa"/>
            <w:tcBorders>
              <w:top w:val="nil"/>
              <w:left w:val="single" w:sz="6" w:space="0" w:color="000000"/>
              <w:bottom w:val="single" w:sz="6" w:space="0" w:color="000000"/>
              <w:right w:val="single" w:sz="6" w:space="0" w:color="000000"/>
            </w:tcBorders>
            <w:hideMark/>
          </w:tcPr>
          <w:p w14:paraId="36304D3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2268" w:type="dxa"/>
            <w:tcBorders>
              <w:top w:val="nil"/>
              <w:left w:val="single" w:sz="6" w:space="0" w:color="000000"/>
              <w:bottom w:val="single" w:sz="6" w:space="0" w:color="000000"/>
              <w:right w:val="single" w:sz="6" w:space="0" w:color="000000"/>
            </w:tcBorders>
            <w:hideMark/>
          </w:tcPr>
          <w:p w14:paraId="760F723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tc>
        <w:tc>
          <w:tcPr>
            <w:tcW w:w="1474" w:type="dxa"/>
            <w:tcBorders>
              <w:top w:val="nil"/>
              <w:left w:val="single" w:sz="6" w:space="0" w:color="000000"/>
              <w:bottom w:val="single" w:sz="6" w:space="0" w:color="000000"/>
              <w:right w:val="single" w:sz="6" w:space="0" w:color="000000"/>
            </w:tcBorders>
            <w:hideMark/>
          </w:tcPr>
          <w:p w14:paraId="499DF1D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945" w:author="5B1d" w:date="2025-04-30T18:07:00Z"/>
                <w:sz w:val="20"/>
                <w:lang w:eastAsia="zh-CN"/>
              </w:rPr>
            </w:pPr>
            <w:del w:id="946" w:author="5B1d" w:date="2025-04-30T18:07:00Z">
              <w:r w:rsidRPr="00455355">
                <w:rPr>
                  <w:sz w:val="20"/>
                  <w:lang w:eastAsia="zh-CN"/>
                </w:rPr>
                <w:delText xml:space="preserve">Programmed </w:delText>
              </w:r>
              <w:r w:rsidRPr="00455355">
                <w:rPr>
                  <w:sz w:val="20"/>
                  <w:lang w:eastAsia="zh-CN"/>
                </w:rPr>
                <w:br/>
                <w:delText>search scan</w:delText>
              </w:r>
            </w:del>
          </w:p>
          <w:p w14:paraId="4B5385C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47" w:author="5B1d" w:date="2025-04-30T18:07:00Z">
              <w:r w:rsidRPr="00455355">
                <w:rPr>
                  <w:sz w:val="20"/>
                  <w:lang w:eastAsia="zh-CN"/>
                </w:rPr>
                <w:delText>Tracking</w:delText>
              </w:r>
            </w:del>
          </w:p>
        </w:tc>
        <w:tc>
          <w:tcPr>
            <w:tcW w:w="1474" w:type="dxa"/>
            <w:tcBorders>
              <w:top w:val="nil"/>
              <w:left w:val="single" w:sz="6" w:space="0" w:color="000000"/>
              <w:bottom w:val="single" w:sz="6" w:space="0" w:color="000000"/>
              <w:right w:val="single" w:sz="6" w:space="0" w:color="000000"/>
            </w:tcBorders>
            <w:hideMark/>
          </w:tcPr>
          <w:p w14:paraId="5E3FA70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p w14:paraId="4AF8079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474" w:type="dxa"/>
            <w:tcBorders>
              <w:top w:val="nil"/>
              <w:left w:val="single" w:sz="6" w:space="0" w:color="000000"/>
              <w:bottom w:val="single" w:sz="6" w:space="0" w:color="000000"/>
              <w:right w:val="single" w:sz="6" w:space="0" w:color="000000"/>
            </w:tcBorders>
            <w:hideMark/>
          </w:tcPr>
          <w:p w14:paraId="2849223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Programmed search scan</w:t>
            </w:r>
          </w:p>
          <w:p w14:paraId="18B1C44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474" w:type="dxa"/>
            <w:tcBorders>
              <w:top w:val="nil"/>
              <w:left w:val="single" w:sz="6" w:space="0" w:color="000000"/>
              <w:bottom w:val="single" w:sz="6" w:space="0" w:color="000000"/>
              <w:right w:val="single" w:sz="6" w:space="0" w:color="000000"/>
            </w:tcBorders>
            <w:hideMark/>
          </w:tcPr>
          <w:p w14:paraId="76C4027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48" w:author="Auteur"/>
                <w:sz w:val="20"/>
                <w:lang w:eastAsia="zh-CN"/>
              </w:rPr>
            </w:pPr>
            <w:ins w:id="949" w:author="Auteur">
              <w:r w:rsidRPr="00455355">
                <w:rPr>
                  <w:sz w:val="20"/>
                  <w:lang w:eastAsia="zh-CN"/>
                </w:rPr>
                <w:t>Programmed search scan</w:t>
              </w:r>
            </w:ins>
          </w:p>
          <w:p w14:paraId="589FF9F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50" w:author="Auteur">
              <w:r w:rsidRPr="00455355">
                <w:rPr>
                  <w:sz w:val="20"/>
                  <w:lang w:eastAsia="zh-CN"/>
                </w:rPr>
                <w:t>Tracking</w:t>
              </w:r>
            </w:ins>
            <w:del w:id="951" w:author="Auteur">
              <w:r w:rsidRPr="00455355">
                <w:rPr>
                  <w:sz w:val="20"/>
                  <w:lang w:eastAsia="zh-CN"/>
                </w:rPr>
                <w:delText>Not given</w:delText>
              </w:r>
            </w:del>
          </w:p>
        </w:tc>
        <w:tc>
          <w:tcPr>
            <w:tcW w:w="1701" w:type="dxa"/>
            <w:tcBorders>
              <w:top w:val="nil"/>
              <w:left w:val="single" w:sz="6" w:space="0" w:color="000000"/>
              <w:bottom w:val="single" w:sz="6" w:space="0" w:color="000000"/>
              <w:right w:val="single" w:sz="6" w:space="0" w:color="000000"/>
            </w:tcBorders>
            <w:hideMark/>
          </w:tcPr>
          <w:p w14:paraId="0C45EF2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Tracking</w:t>
            </w:r>
          </w:p>
        </w:tc>
        <w:tc>
          <w:tcPr>
            <w:tcW w:w="1701" w:type="dxa"/>
            <w:gridSpan w:val="2"/>
            <w:tcBorders>
              <w:top w:val="nil"/>
              <w:left w:val="single" w:sz="6" w:space="0" w:color="000000"/>
              <w:bottom w:val="single" w:sz="6" w:space="0" w:color="000000"/>
              <w:right w:val="single" w:sz="6" w:space="0" w:color="000000"/>
            </w:tcBorders>
            <w:vAlign w:val="center"/>
            <w:hideMark/>
          </w:tcPr>
          <w:p w14:paraId="71F52E6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52" w:author="5B1d" w:date="2025-04-29T15:34:00Z">
              <w:del w:id="953" w:author="5B1d" w:date="2025-05-01T14:51:00Z">
                <w:r w:rsidRPr="00455355">
                  <w:rPr>
                    <w:sz w:val="20"/>
                    <w:lang w:eastAsia="zh-CN"/>
                  </w:rPr>
                  <w:delText>[</w:delText>
                </w:r>
              </w:del>
            </w:ins>
            <w:ins w:id="954" w:author="Auteur">
              <w:del w:id="955" w:author="5B1d" w:date="2025-05-01T14:51:00Z">
                <w:r w:rsidRPr="00455355">
                  <w:rPr>
                    <w:sz w:val="20"/>
                    <w:lang w:eastAsia="zh-CN"/>
                  </w:rPr>
                  <w:delText>Tracking</w:delText>
                </w:r>
              </w:del>
            </w:ins>
            <w:ins w:id="956" w:author="5B1d" w:date="2025-04-29T15:34:00Z">
              <w:del w:id="957" w:author="5B1d" w:date="2025-05-01T14:51:00Z">
                <w:r w:rsidRPr="00455355">
                  <w:rPr>
                    <w:sz w:val="20"/>
                    <w:lang w:eastAsia="zh-CN"/>
                  </w:rPr>
                  <w:delText>]</w:delText>
                </w:r>
              </w:del>
            </w:ins>
          </w:p>
        </w:tc>
      </w:tr>
      <w:tr w:rsidR="00455355" w:rsidRPr="00455355" w14:paraId="76D967AA"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F66B05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horizontal scan rate (degrees/s)</w:t>
            </w:r>
          </w:p>
        </w:tc>
        <w:tc>
          <w:tcPr>
            <w:tcW w:w="1418" w:type="dxa"/>
            <w:tcBorders>
              <w:top w:val="single" w:sz="6" w:space="0" w:color="000000"/>
              <w:left w:val="single" w:sz="6" w:space="0" w:color="000000"/>
              <w:bottom w:val="single" w:sz="6" w:space="0" w:color="000000"/>
              <w:right w:val="single" w:sz="6" w:space="0" w:color="000000"/>
            </w:tcBorders>
            <w:hideMark/>
          </w:tcPr>
          <w:p w14:paraId="71869E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Follows target</w:t>
            </w:r>
          </w:p>
        </w:tc>
        <w:tc>
          <w:tcPr>
            <w:tcW w:w="2268" w:type="dxa"/>
            <w:tcBorders>
              <w:top w:val="single" w:sz="6" w:space="0" w:color="000000"/>
              <w:left w:val="single" w:sz="6" w:space="0" w:color="000000"/>
              <w:bottom w:val="single" w:sz="6" w:space="0" w:color="000000"/>
              <w:right w:val="single" w:sz="6" w:space="0" w:color="000000"/>
            </w:tcBorders>
            <w:hideMark/>
          </w:tcPr>
          <w:p w14:paraId="548D428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540</w:t>
            </w:r>
          </w:p>
        </w:tc>
        <w:tc>
          <w:tcPr>
            <w:tcW w:w="1474" w:type="dxa"/>
            <w:tcBorders>
              <w:top w:val="single" w:sz="6" w:space="0" w:color="000000"/>
              <w:left w:val="single" w:sz="6" w:space="0" w:color="000000"/>
              <w:bottom w:val="single" w:sz="6" w:space="0" w:color="000000"/>
              <w:right w:val="single" w:sz="6" w:space="0" w:color="000000"/>
            </w:tcBorders>
            <w:hideMark/>
          </w:tcPr>
          <w:p w14:paraId="4A3DCB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958" w:author="5B1d" w:date="2025-04-30T18:07:00Z"/>
                <w:sz w:val="20"/>
                <w:lang w:eastAsia="zh-CN"/>
              </w:rPr>
            </w:pPr>
            <w:del w:id="959" w:author="5B1d" w:date="2025-04-30T18:07:00Z">
              <w:r w:rsidRPr="00455355">
                <w:rPr>
                  <w:sz w:val="20"/>
                  <w:lang w:eastAsia="zh-CN"/>
                </w:rPr>
                <w:delText xml:space="preserve">Search: not </w:delText>
              </w:r>
              <w:r w:rsidRPr="00455355">
                <w:rPr>
                  <w:sz w:val="20"/>
                  <w:lang w:eastAsia="zh-CN"/>
                </w:rPr>
                <w:br/>
                <w:delText>given</w:delText>
              </w:r>
            </w:del>
          </w:p>
          <w:p w14:paraId="3FB879E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60" w:author="5B1d" w:date="2025-04-30T18:07:00Z">
              <w:r w:rsidRPr="00455355">
                <w:rPr>
                  <w:sz w:val="20"/>
                  <w:lang w:eastAsia="zh-CN"/>
                </w:rPr>
                <w:delText xml:space="preserve">Track: </w:delText>
              </w:r>
              <w:r w:rsidRPr="00455355">
                <w:rPr>
                  <w:sz w:val="20"/>
                  <w:lang w:eastAsia="zh-CN"/>
                </w:rPr>
                <w:br/>
                <w:delText>follows target</w:delText>
              </w:r>
            </w:del>
          </w:p>
        </w:tc>
        <w:tc>
          <w:tcPr>
            <w:tcW w:w="1474" w:type="dxa"/>
            <w:tcBorders>
              <w:top w:val="single" w:sz="6" w:space="0" w:color="000000"/>
              <w:left w:val="single" w:sz="6" w:space="0" w:color="000000"/>
              <w:bottom w:val="single" w:sz="6" w:space="0" w:color="000000"/>
              <w:right w:val="single" w:sz="6" w:space="0" w:color="000000"/>
            </w:tcBorders>
            <w:hideMark/>
          </w:tcPr>
          <w:p w14:paraId="2329A48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0F98BFE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w:t>
            </w:r>
            <w:r w:rsidRPr="00455355">
              <w:rPr>
                <w:rFonts w:ascii="Times" w:hAnsi="Times"/>
                <w:sz w:val="20"/>
                <w:lang w:eastAsia="zh-CN"/>
              </w:rPr>
              <w:t xml:space="preserve"> </w:t>
            </w:r>
            <w:r w:rsidRPr="00455355">
              <w:rPr>
                <w:sz w:val="20"/>
                <w:lang w:eastAsia="zh-CN"/>
              </w:rPr>
              <w:t>follows target]</w:t>
            </w:r>
          </w:p>
        </w:tc>
        <w:tc>
          <w:tcPr>
            <w:tcW w:w="1474" w:type="dxa"/>
            <w:tcBorders>
              <w:top w:val="single" w:sz="6" w:space="0" w:color="000000"/>
              <w:left w:val="single" w:sz="6" w:space="0" w:color="000000"/>
              <w:bottom w:val="single" w:sz="6" w:space="0" w:color="000000"/>
              <w:right w:val="single" w:sz="6" w:space="0" w:color="000000"/>
            </w:tcBorders>
            <w:hideMark/>
          </w:tcPr>
          <w:p w14:paraId="7207E9D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34A3024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Track: </w:t>
            </w:r>
            <w:r w:rsidRPr="00455355">
              <w:rPr>
                <w:sz w:val="20"/>
                <w:lang w:eastAsia="zh-CN"/>
              </w:rPr>
              <w:br/>
              <w:t>follows target]</w:t>
            </w:r>
          </w:p>
        </w:tc>
        <w:tc>
          <w:tcPr>
            <w:tcW w:w="1474" w:type="dxa"/>
            <w:tcBorders>
              <w:top w:val="single" w:sz="6" w:space="0" w:color="000000"/>
              <w:left w:val="single" w:sz="6" w:space="0" w:color="000000"/>
              <w:bottom w:val="single" w:sz="6" w:space="0" w:color="000000"/>
              <w:right w:val="single" w:sz="6" w:space="0" w:color="000000"/>
            </w:tcBorders>
            <w:hideMark/>
          </w:tcPr>
          <w:p w14:paraId="6C9A119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61" w:author="Auteur"/>
                <w:sz w:val="20"/>
                <w:lang w:eastAsia="zh-CN"/>
              </w:rPr>
            </w:pPr>
            <w:r w:rsidRPr="00455355">
              <w:rPr>
                <w:sz w:val="20"/>
                <w:lang w:eastAsia="zh-CN"/>
              </w:rPr>
              <w:t>[</w:t>
            </w:r>
            <w:ins w:id="962" w:author="Auteur">
              <w:r w:rsidRPr="00455355">
                <w:rPr>
                  <w:sz w:val="20"/>
                  <w:lang w:eastAsia="zh-CN"/>
                </w:rPr>
                <w:t>Programmed search scan</w:t>
              </w:r>
            </w:ins>
          </w:p>
          <w:p w14:paraId="6DA28EF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3" w:author="Auteur">
              <w:r w:rsidRPr="00455355">
                <w:rPr>
                  <w:sz w:val="20"/>
                  <w:lang w:eastAsia="zh-CN"/>
                </w:rPr>
                <w:t>Tracking</w:t>
              </w:r>
            </w:ins>
            <w:del w:id="964" w:author="Auteur">
              <w:r w:rsidRPr="00455355">
                <w:rPr>
                  <w:sz w:val="20"/>
                  <w:lang w:eastAsia="zh-CN"/>
                </w:rPr>
                <w:delText>Not given</w:delText>
              </w:r>
            </w:del>
            <w:r w:rsidRPr="00455355">
              <w:rPr>
                <w:sz w:val="20"/>
                <w:lang w:eastAsia="zh-CN"/>
              </w:rPr>
              <w:t>]</w:t>
            </w:r>
          </w:p>
        </w:tc>
        <w:tc>
          <w:tcPr>
            <w:tcW w:w="1701" w:type="dxa"/>
            <w:tcBorders>
              <w:top w:val="single" w:sz="6" w:space="0" w:color="000000"/>
              <w:left w:val="single" w:sz="6" w:space="0" w:color="000000"/>
              <w:bottom w:val="single" w:sz="6" w:space="0" w:color="000000"/>
              <w:right w:val="single" w:sz="6" w:space="0" w:color="000000"/>
            </w:tcBorders>
            <w:hideMark/>
          </w:tcPr>
          <w:p w14:paraId="1054BA4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5" w:author="5B1d" w:date="2025-04-29T16:23:00Z">
              <w:del w:id="966" w:author="5B1d" w:date="2025-05-01T15:30:00Z">
                <w:r w:rsidRPr="00455355">
                  <w:rPr>
                    <w:sz w:val="20"/>
                    <w:lang w:eastAsia="zh-CN"/>
                  </w:rPr>
                  <w:delText>[</w:delText>
                </w:r>
              </w:del>
            </w:ins>
            <w:r w:rsidRPr="00455355">
              <w:rPr>
                <w:sz w:val="20"/>
                <w:lang w:eastAsia="zh-CN"/>
              </w:rPr>
              <w:t>60</w:t>
            </w:r>
            <w:ins w:id="967" w:author="5B1d" w:date="2025-04-29T16:23:00Z">
              <w:r w:rsidRPr="00455355">
                <w:rPr>
                  <w:sz w:val="20"/>
                  <w:lang w:eastAsia="zh-CN"/>
                </w:rPr>
                <w:t>-108</w:t>
              </w:r>
              <w:del w:id="968" w:author="5B1d" w:date="2025-05-01T15:30:00Z">
                <w:r w:rsidRPr="00455355">
                  <w:rPr>
                    <w:sz w:val="20"/>
                    <w:lang w:eastAsia="zh-CN"/>
                  </w:rPr>
                  <w:delText>]</w:delText>
                </w:r>
              </w:del>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1D7A45E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69" w:author="5B1d" w:date="2025-04-29T15:34:00Z">
              <w:del w:id="970" w:author="5B1d" w:date="2025-05-01T14:51:00Z">
                <w:r w:rsidRPr="00455355">
                  <w:rPr>
                    <w:sz w:val="20"/>
                    <w:lang w:eastAsia="zh-CN"/>
                  </w:rPr>
                  <w:delText>[</w:delText>
                </w:r>
              </w:del>
            </w:ins>
            <w:ins w:id="971" w:author="Auteur">
              <w:del w:id="972" w:author="5B1d" w:date="2025-05-01T14:51:00Z">
                <w:r w:rsidRPr="00455355">
                  <w:rPr>
                    <w:sz w:val="20"/>
                    <w:lang w:eastAsia="zh-CN"/>
                  </w:rPr>
                  <w:delText>Not applicable</w:delText>
                </w:r>
              </w:del>
            </w:ins>
            <w:ins w:id="973" w:author="5B1d" w:date="2025-04-29T15:34:00Z">
              <w:del w:id="974" w:author="5B1d" w:date="2025-05-01T14:51:00Z">
                <w:r w:rsidRPr="00455355">
                  <w:rPr>
                    <w:sz w:val="20"/>
                    <w:lang w:eastAsia="zh-CN"/>
                  </w:rPr>
                  <w:delText>]</w:delText>
                </w:r>
              </w:del>
            </w:ins>
          </w:p>
        </w:tc>
      </w:tr>
      <w:tr w:rsidR="00455355" w:rsidRPr="00455355" w14:paraId="02836593"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D6AEB6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horizontal scan type (continuous, random, 360</w:t>
            </w:r>
            <w:r w:rsidRPr="00455355">
              <w:rPr>
                <w:rFonts w:ascii="Symbol" w:hAnsi="Symbol"/>
                <w:sz w:val="20"/>
                <w:lang w:eastAsia="zh-CN"/>
              </w:rPr>
              <w:t>°</w:t>
            </w:r>
            <w:r w:rsidRPr="00455355">
              <w:rPr>
                <w:sz w:val="20"/>
                <w:lang w:eastAsia="zh-CN"/>
              </w:rPr>
              <w:t>, sector, etc.) (degrees)</w:t>
            </w:r>
          </w:p>
        </w:tc>
        <w:tc>
          <w:tcPr>
            <w:tcW w:w="1418" w:type="dxa"/>
            <w:tcBorders>
              <w:top w:val="single" w:sz="6" w:space="0" w:color="000000"/>
              <w:left w:val="single" w:sz="6" w:space="0" w:color="000000"/>
              <w:bottom w:val="single" w:sz="6" w:space="0" w:color="000000"/>
              <w:right w:val="single" w:sz="6" w:space="0" w:color="000000"/>
            </w:tcBorders>
            <w:hideMark/>
          </w:tcPr>
          <w:p w14:paraId="59D5B7F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Follows target</w:t>
            </w:r>
          </w:p>
        </w:tc>
        <w:tc>
          <w:tcPr>
            <w:tcW w:w="2268" w:type="dxa"/>
            <w:tcBorders>
              <w:top w:val="single" w:sz="6" w:space="0" w:color="000000"/>
              <w:left w:val="single" w:sz="6" w:space="0" w:color="000000"/>
              <w:bottom w:val="single" w:sz="6" w:space="0" w:color="000000"/>
              <w:right w:val="single" w:sz="6" w:space="0" w:color="000000"/>
            </w:tcBorders>
            <w:hideMark/>
          </w:tcPr>
          <w:p w14:paraId="7700627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Continuous over 180</w:t>
            </w:r>
          </w:p>
        </w:tc>
        <w:tc>
          <w:tcPr>
            <w:tcW w:w="1474" w:type="dxa"/>
            <w:tcBorders>
              <w:top w:val="single" w:sz="6" w:space="0" w:color="000000"/>
              <w:left w:val="single" w:sz="6" w:space="0" w:color="000000"/>
              <w:bottom w:val="single" w:sz="6" w:space="0" w:color="000000"/>
              <w:right w:val="single" w:sz="6" w:space="0" w:color="000000"/>
            </w:tcBorders>
            <w:hideMark/>
          </w:tcPr>
          <w:p w14:paraId="64CF3FB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975" w:author="5B1d" w:date="2025-04-30T18:07:00Z">
              <w:r w:rsidRPr="00455355">
                <w:rPr>
                  <w:sz w:val="20"/>
                  <w:lang w:eastAsia="zh-CN"/>
                </w:rPr>
                <w:delText>Track:</w:delText>
              </w:r>
              <w:r w:rsidRPr="00455355">
                <w:rPr>
                  <w:rFonts w:ascii="Times" w:hAnsi="Times"/>
                  <w:sz w:val="20"/>
                  <w:lang w:eastAsia="zh-CN"/>
                </w:rPr>
                <w:delText xml:space="preserve"> </w:delText>
              </w:r>
              <w:r w:rsidRPr="00455355">
                <w:rPr>
                  <w:sz w:val="20"/>
                  <w:lang w:eastAsia="zh-CN"/>
                </w:rPr>
                <w:delText>follows target</w:delText>
              </w:r>
            </w:del>
          </w:p>
        </w:tc>
        <w:tc>
          <w:tcPr>
            <w:tcW w:w="1474" w:type="dxa"/>
            <w:tcBorders>
              <w:top w:val="single" w:sz="6" w:space="0" w:color="000000"/>
              <w:left w:val="single" w:sz="6" w:space="0" w:color="000000"/>
              <w:bottom w:val="single" w:sz="6" w:space="0" w:color="000000"/>
              <w:right w:val="single" w:sz="6" w:space="0" w:color="000000"/>
            </w:tcBorders>
            <w:hideMark/>
          </w:tcPr>
          <w:p w14:paraId="7DCCDF8B"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76" w:author="5B1d" w:date="2025-05-02T11:12:00Z">
              <w:r w:rsidRPr="00455355">
                <w:rPr>
                  <w:sz w:val="20"/>
                  <w:lang w:eastAsia="zh-CN"/>
                </w:rPr>
                <w:t>[</w:t>
              </w:r>
            </w:ins>
            <w:r w:rsidRPr="00455355">
              <w:rPr>
                <w:sz w:val="20"/>
                <w:lang w:eastAsia="zh-CN"/>
              </w:rPr>
              <w:t>Search: not given</w:t>
            </w:r>
          </w:p>
          <w:p w14:paraId="37A8C5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w:t>
            </w:r>
            <w:r w:rsidRPr="00455355">
              <w:rPr>
                <w:rFonts w:ascii="Times" w:hAnsi="Times"/>
                <w:sz w:val="20"/>
                <w:lang w:eastAsia="zh-CN"/>
              </w:rPr>
              <w:t xml:space="preserve"> </w:t>
            </w:r>
            <w:r w:rsidRPr="00455355">
              <w:rPr>
                <w:sz w:val="20"/>
                <w:lang w:eastAsia="zh-CN"/>
              </w:rPr>
              <w:t>follows target</w:t>
            </w:r>
            <w:ins w:id="977" w:author="5B1d" w:date="2025-05-02T11:12: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0BE7E7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[Search: not given</w:t>
            </w:r>
          </w:p>
          <w:p w14:paraId="0707C71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p>
        </w:tc>
        <w:tc>
          <w:tcPr>
            <w:tcW w:w="1474" w:type="dxa"/>
            <w:tcBorders>
              <w:top w:val="single" w:sz="6" w:space="0" w:color="000000"/>
              <w:left w:val="single" w:sz="6" w:space="0" w:color="000000"/>
              <w:bottom w:val="single" w:sz="6" w:space="0" w:color="000000"/>
              <w:right w:val="single" w:sz="6" w:space="0" w:color="000000"/>
            </w:tcBorders>
            <w:hideMark/>
          </w:tcPr>
          <w:p w14:paraId="506CDDD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978" w:author="Auteur"/>
                <w:sz w:val="20"/>
                <w:lang w:eastAsia="zh-CN"/>
              </w:rPr>
            </w:pPr>
            <w:r w:rsidRPr="00455355">
              <w:rPr>
                <w:sz w:val="20"/>
                <w:lang w:eastAsia="zh-CN"/>
              </w:rPr>
              <w:t>[</w:t>
            </w:r>
            <w:ins w:id="979" w:author="Auteur">
              <w:r w:rsidRPr="00455355">
                <w:rPr>
                  <w:sz w:val="20"/>
                  <w:lang w:eastAsia="zh-CN"/>
                </w:rPr>
                <w:t>Search: not given</w:t>
              </w:r>
            </w:ins>
          </w:p>
          <w:p w14:paraId="7B86AA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0" w:author="Auteur">
              <w:r w:rsidRPr="00455355">
                <w:rPr>
                  <w:sz w:val="20"/>
                  <w:lang w:eastAsia="zh-CN"/>
                </w:rPr>
                <w:t>Track: not applicable</w:t>
              </w:r>
            </w:ins>
            <w:del w:id="981" w:author="Auteur">
              <w:r w:rsidRPr="00455355">
                <w:rPr>
                  <w:sz w:val="20"/>
                  <w:lang w:eastAsia="zh-CN"/>
                </w:rPr>
                <w:delText>Not given</w:delText>
              </w:r>
            </w:del>
            <w:r w:rsidRPr="00455355">
              <w:rPr>
                <w:sz w:val="20"/>
                <w:lang w:eastAsia="zh-CN"/>
              </w:rPr>
              <w:t>]</w:t>
            </w:r>
          </w:p>
        </w:tc>
        <w:tc>
          <w:tcPr>
            <w:tcW w:w="1701" w:type="dxa"/>
            <w:tcBorders>
              <w:top w:val="single" w:sz="6" w:space="0" w:color="000000"/>
              <w:left w:val="single" w:sz="6" w:space="0" w:color="000000"/>
              <w:bottom w:val="single" w:sz="6" w:space="0" w:color="000000"/>
              <w:right w:val="single" w:sz="6" w:space="0" w:color="000000"/>
            </w:tcBorders>
            <w:hideMark/>
          </w:tcPr>
          <w:p w14:paraId="7852D7A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2" w:author="Auteur">
              <w:r w:rsidRPr="00455355">
                <w:rPr>
                  <w:sz w:val="20"/>
                  <w:lang w:eastAsia="zh-CN"/>
                </w:rPr>
                <w:t xml:space="preserve">Track: follows target, </w:t>
              </w:r>
            </w:ins>
            <w:ins w:id="983" w:author="5B1d" w:date="2025-04-29T16:24:00Z">
              <w:del w:id="984" w:author="5B1d" w:date="2025-05-01T15:30:00Z">
                <w:r w:rsidRPr="00455355">
                  <w:rPr>
                    <w:sz w:val="20"/>
                    <w:lang w:eastAsia="zh-CN"/>
                  </w:rPr>
                  <w:delText>[</w:delText>
                </w:r>
              </w:del>
            </w:ins>
            <w:ins w:id="985" w:author="Auteur">
              <w:del w:id="986" w:author="5B1d" w:date="2025-04-29T16:24:00Z">
                <w:r w:rsidRPr="00455355">
                  <w:rPr>
                    <w:sz w:val="20"/>
                    <w:lang w:eastAsia="zh-CN"/>
                  </w:rPr>
                  <w:delText>not applicable</w:delText>
                </w:r>
              </w:del>
            </w:ins>
            <w:ins w:id="987" w:author="5B1d" w:date="2025-04-29T16:24:00Z">
              <w:r w:rsidRPr="00455355">
                <w:rPr>
                  <w:sz w:val="20"/>
                  <w:lang w:eastAsia="zh-CN"/>
                </w:rPr>
                <w:t>360</w:t>
              </w:r>
              <w:r w:rsidRPr="00455355">
                <w:rPr>
                  <w:rFonts w:ascii="Symbol" w:hAnsi="Symbol"/>
                  <w:sz w:val="20"/>
                  <w:lang w:eastAsia="zh-CN"/>
                </w:rPr>
                <w:t>°</w:t>
              </w:r>
              <w:del w:id="988" w:author="5B1d" w:date="2025-05-01T15:30:00Z">
                <w:r w:rsidRPr="00455355">
                  <w:rPr>
                    <w:rFonts w:ascii="Symbol" w:hAnsi="Symbol"/>
                    <w:sz w:val="20"/>
                    <w:lang w:eastAsia="zh-CN"/>
                  </w:rPr>
                  <w:delText>]</w:delText>
                </w:r>
              </w:del>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1D272A0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89" w:author="5B1d" w:date="2025-04-29T15:34:00Z">
              <w:del w:id="990" w:author="5B1d" w:date="2025-05-01T14:51:00Z">
                <w:r w:rsidRPr="00455355">
                  <w:rPr>
                    <w:sz w:val="20"/>
                    <w:lang w:eastAsia="zh-CN"/>
                  </w:rPr>
                  <w:delText>[</w:delText>
                </w:r>
              </w:del>
            </w:ins>
            <w:ins w:id="991" w:author="Auteur">
              <w:del w:id="992" w:author="5B1d" w:date="2025-05-01T14:51:00Z">
                <w:r w:rsidRPr="00455355">
                  <w:rPr>
                    <w:sz w:val="20"/>
                    <w:lang w:eastAsia="zh-CN"/>
                  </w:rPr>
                  <w:delText>Track: follows target, not applicable</w:delText>
                </w:r>
              </w:del>
            </w:ins>
            <w:ins w:id="993" w:author="5B1d" w:date="2025-04-29T15:34:00Z">
              <w:del w:id="994" w:author="5B1d" w:date="2025-05-01T14:51:00Z">
                <w:r w:rsidRPr="00455355">
                  <w:rPr>
                    <w:sz w:val="20"/>
                    <w:lang w:eastAsia="zh-CN"/>
                  </w:rPr>
                  <w:delText>]</w:delText>
                </w:r>
              </w:del>
            </w:ins>
          </w:p>
        </w:tc>
      </w:tr>
      <w:tr w:rsidR="00455355" w:rsidRPr="00455355" w14:paraId="6D9D2E02" w14:textId="77777777" w:rsidTr="00455355">
        <w:trPr>
          <w:jc w:val="center"/>
        </w:trPr>
        <w:tc>
          <w:tcPr>
            <w:tcW w:w="2835" w:type="dxa"/>
            <w:tcBorders>
              <w:top w:val="single" w:sz="6" w:space="0" w:color="000000"/>
              <w:left w:val="single" w:sz="6" w:space="0" w:color="000000"/>
              <w:bottom w:val="single" w:sz="6" w:space="0" w:color="000000"/>
              <w:right w:val="single" w:sz="6" w:space="0" w:color="000000"/>
            </w:tcBorders>
            <w:hideMark/>
          </w:tcPr>
          <w:p w14:paraId="05DC59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ins w:id="995" w:author="5B1d" w:date="2025-04-29T18:19:00Z">
              <w:r w:rsidRPr="00455355">
                <w:rPr>
                  <w:sz w:val="20"/>
                  <w:lang w:eastAsia="zh-CN"/>
                </w:rPr>
                <w:t>[</w:t>
              </w:r>
            </w:ins>
            <w:r w:rsidRPr="00455355">
              <w:rPr>
                <w:sz w:val="20"/>
                <w:lang w:eastAsia="zh-CN"/>
              </w:rPr>
              <w:t>Antenna vertical scan rate (degrees/s)</w:t>
            </w:r>
            <w:ins w:id="996" w:author="5B1d" w:date="2025-04-29T18:19:00Z">
              <w:r w:rsidRPr="00455355">
                <w:rPr>
                  <w:sz w:val="20"/>
                  <w:lang w:eastAsia="zh-CN"/>
                </w:rPr>
                <w:t>]</w:t>
              </w:r>
            </w:ins>
          </w:p>
        </w:tc>
        <w:tc>
          <w:tcPr>
            <w:tcW w:w="1418" w:type="dxa"/>
            <w:tcBorders>
              <w:top w:val="single" w:sz="6" w:space="0" w:color="000000"/>
              <w:left w:val="single" w:sz="6" w:space="0" w:color="000000"/>
              <w:bottom w:val="single" w:sz="6" w:space="0" w:color="000000"/>
              <w:right w:val="single" w:sz="6" w:space="0" w:color="000000"/>
            </w:tcBorders>
            <w:hideMark/>
          </w:tcPr>
          <w:p w14:paraId="716328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97" w:author="5B1d" w:date="2025-04-29T18:19:00Z">
              <w:r w:rsidRPr="00455355">
                <w:rPr>
                  <w:sz w:val="20"/>
                  <w:lang w:eastAsia="zh-CN"/>
                </w:rPr>
                <w:t>[</w:t>
              </w:r>
            </w:ins>
            <w:r w:rsidRPr="00455355">
              <w:rPr>
                <w:sz w:val="20"/>
                <w:lang w:eastAsia="zh-CN"/>
              </w:rPr>
              <w:t>Not applicable</w:t>
            </w:r>
            <w:ins w:id="998" w:author="5B1d" w:date="2025-04-29T18:19:00Z">
              <w:r w:rsidRPr="00455355">
                <w:rPr>
                  <w:sz w:val="20"/>
                  <w:lang w:eastAsia="zh-CN"/>
                </w:rPr>
                <w:t>]</w:t>
              </w:r>
            </w:ins>
          </w:p>
        </w:tc>
        <w:tc>
          <w:tcPr>
            <w:tcW w:w="2268" w:type="dxa"/>
            <w:tcBorders>
              <w:top w:val="single" w:sz="6" w:space="0" w:color="000000"/>
              <w:left w:val="single" w:sz="6" w:space="0" w:color="000000"/>
              <w:bottom w:val="single" w:sz="6" w:space="0" w:color="000000"/>
              <w:right w:val="single" w:sz="6" w:space="0" w:color="000000"/>
            </w:tcBorders>
            <w:hideMark/>
          </w:tcPr>
          <w:p w14:paraId="04061D5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999" w:author="5B1d" w:date="2025-04-29T18:19:00Z">
              <w:r w:rsidRPr="00455355">
                <w:rPr>
                  <w:sz w:val="20"/>
                  <w:lang w:eastAsia="zh-CN"/>
                </w:rPr>
                <w:t>[</w:t>
              </w:r>
            </w:ins>
            <w:r w:rsidRPr="00455355">
              <w:rPr>
                <w:sz w:val="20"/>
                <w:lang w:eastAsia="zh-CN"/>
              </w:rPr>
              <w:t>Not applicable</w:t>
            </w:r>
            <w:ins w:id="1000"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799F79A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001" w:author="5B1d" w:date="2025-04-30T18:07:00Z"/>
                <w:sz w:val="20"/>
                <w:lang w:eastAsia="zh-CN"/>
              </w:rPr>
            </w:pPr>
            <w:del w:id="1002" w:author="5B1d" w:date="2025-04-30T18:07:00Z">
              <w:r w:rsidRPr="00455355">
                <w:rPr>
                  <w:sz w:val="20"/>
                  <w:lang w:eastAsia="zh-CN"/>
                </w:rPr>
                <w:delText>Search: not given</w:delText>
              </w:r>
            </w:del>
          </w:p>
          <w:p w14:paraId="760BC61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03" w:author="5B1d" w:date="2025-04-30T18:07:00Z">
              <w:r w:rsidRPr="00455355">
                <w:rPr>
                  <w:sz w:val="20"/>
                  <w:lang w:eastAsia="zh-CN"/>
                </w:rPr>
                <w:delText>Track: not applicable</w:delText>
              </w:r>
            </w:del>
          </w:p>
        </w:tc>
        <w:tc>
          <w:tcPr>
            <w:tcW w:w="1474" w:type="dxa"/>
            <w:tcBorders>
              <w:top w:val="single" w:sz="6" w:space="0" w:color="000000"/>
              <w:left w:val="single" w:sz="6" w:space="0" w:color="000000"/>
              <w:bottom w:val="single" w:sz="6" w:space="0" w:color="000000"/>
              <w:right w:val="single" w:sz="6" w:space="0" w:color="000000"/>
            </w:tcBorders>
            <w:hideMark/>
          </w:tcPr>
          <w:p w14:paraId="3CBBAEC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04" w:author="5B1d" w:date="2025-04-29T18:19:00Z">
              <w:r w:rsidRPr="00455355">
                <w:rPr>
                  <w:sz w:val="20"/>
                  <w:lang w:eastAsia="zh-CN"/>
                </w:rPr>
                <w:t>[</w:t>
              </w:r>
            </w:ins>
            <w:r w:rsidRPr="00455355">
              <w:rPr>
                <w:sz w:val="20"/>
                <w:lang w:eastAsia="zh-CN"/>
              </w:rPr>
              <w:t>Search: not given</w:t>
            </w:r>
          </w:p>
          <w:p w14:paraId="072D18A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05"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818A5D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06" w:author="5B1d" w:date="2025-04-29T18:19:00Z">
              <w:r w:rsidRPr="00455355">
                <w:rPr>
                  <w:sz w:val="20"/>
                  <w:lang w:eastAsia="zh-CN"/>
                </w:rPr>
                <w:t>[</w:t>
              </w:r>
            </w:ins>
            <w:r w:rsidRPr="00455355">
              <w:rPr>
                <w:sz w:val="20"/>
                <w:lang w:eastAsia="zh-CN"/>
              </w:rPr>
              <w:t>Search: not given</w:t>
            </w:r>
          </w:p>
          <w:p w14:paraId="14A053F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07" w:author="5B1d" w:date="2025-04-29T18:19:00Z">
              <w:r w:rsidRPr="00455355">
                <w:rPr>
                  <w:sz w:val="20"/>
                  <w:lang w:eastAsia="zh-CN"/>
                </w:rPr>
                <w:t>]</w:t>
              </w:r>
            </w:ins>
          </w:p>
        </w:tc>
        <w:tc>
          <w:tcPr>
            <w:tcW w:w="1474" w:type="dxa"/>
            <w:tcBorders>
              <w:top w:val="single" w:sz="6" w:space="0" w:color="000000"/>
              <w:left w:val="single" w:sz="6" w:space="0" w:color="000000"/>
              <w:bottom w:val="single" w:sz="6" w:space="0" w:color="000000"/>
              <w:right w:val="single" w:sz="6" w:space="0" w:color="000000"/>
            </w:tcBorders>
            <w:hideMark/>
          </w:tcPr>
          <w:p w14:paraId="65C249E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08" w:author="Auteur">
              <w:r w:rsidRPr="00455355">
                <w:rPr>
                  <w:sz w:val="20"/>
                  <w:lang w:eastAsia="zh-CN"/>
                </w:rPr>
                <w:delText>Not given</w:delText>
              </w:r>
            </w:del>
            <w:ins w:id="1009" w:author="5B1d" w:date="2025-04-29T18:19:00Z">
              <w:r w:rsidRPr="00455355">
                <w:rPr>
                  <w:sz w:val="20"/>
                  <w:lang w:eastAsia="zh-CN"/>
                </w:rPr>
                <w:t>[</w:t>
              </w:r>
            </w:ins>
            <w:ins w:id="1010" w:author="Auteur">
              <w:r w:rsidRPr="00455355">
                <w:rPr>
                  <w:sz w:val="20"/>
                  <w:lang w:eastAsia="zh-CN"/>
                </w:rPr>
                <w:t>Not applicable</w:t>
              </w:r>
            </w:ins>
            <w:ins w:id="1011" w:author="5B1d" w:date="2025-04-29T18:20:00Z">
              <w:r w:rsidRPr="00455355">
                <w:rPr>
                  <w:sz w:val="20"/>
                  <w:lang w:eastAsia="zh-CN"/>
                </w:rPr>
                <w:t>]</w:t>
              </w:r>
            </w:ins>
          </w:p>
        </w:tc>
        <w:tc>
          <w:tcPr>
            <w:tcW w:w="1701" w:type="dxa"/>
            <w:tcBorders>
              <w:top w:val="single" w:sz="6" w:space="0" w:color="000000"/>
              <w:left w:val="single" w:sz="6" w:space="0" w:color="000000"/>
              <w:bottom w:val="single" w:sz="6" w:space="0" w:color="000000"/>
              <w:right w:val="single" w:sz="6" w:space="0" w:color="000000"/>
            </w:tcBorders>
            <w:hideMark/>
          </w:tcPr>
          <w:p w14:paraId="69990F1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cyan"/>
                <w:lang w:eastAsia="zh-CN"/>
              </w:rPr>
            </w:pPr>
            <w:ins w:id="1012" w:author="5B1d" w:date="2025-04-29T18:20:00Z">
              <w:r w:rsidRPr="00455355">
                <w:rPr>
                  <w:sz w:val="20"/>
                  <w:lang w:eastAsia="zh-CN"/>
                </w:rPr>
                <w:t>[</w:t>
              </w:r>
            </w:ins>
            <w:r w:rsidRPr="00455355">
              <w:rPr>
                <w:sz w:val="20"/>
                <w:lang w:eastAsia="zh-CN"/>
              </w:rPr>
              <w:t>Not applicable</w:t>
            </w:r>
            <w:ins w:id="1013" w:author="5B1d" w:date="2025-04-29T18:20:00Z">
              <w:r w:rsidRPr="00455355">
                <w:rPr>
                  <w:sz w:val="20"/>
                  <w:lang w:eastAsia="zh-CN"/>
                </w:rPr>
                <w:t>]</w:t>
              </w:r>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2FE48A5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14" w:author="5B1d" w:date="2025-04-29T15:34:00Z">
              <w:del w:id="1015" w:author="5B1d" w:date="2025-05-01T14:51:00Z">
                <w:r w:rsidRPr="00455355">
                  <w:rPr>
                    <w:sz w:val="20"/>
                    <w:lang w:eastAsia="zh-CN"/>
                  </w:rPr>
                  <w:delText>[</w:delText>
                </w:r>
              </w:del>
            </w:ins>
            <w:ins w:id="1016" w:author="Auteur">
              <w:del w:id="1017" w:author="5B1d" w:date="2025-05-01T14:51:00Z">
                <w:r w:rsidRPr="00455355">
                  <w:rPr>
                    <w:sz w:val="20"/>
                    <w:lang w:eastAsia="zh-CN"/>
                  </w:rPr>
                  <w:delText>Not applicable</w:delText>
                </w:r>
              </w:del>
            </w:ins>
            <w:ins w:id="1018" w:author="5B1d" w:date="2025-04-29T15:34:00Z">
              <w:del w:id="1019" w:author="5B1d" w:date="2025-05-01T14:51:00Z">
                <w:r w:rsidRPr="00455355">
                  <w:rPr>
                    <w:sz w:val="20"/>
                    <w:lang w:eastAsia="zh-CN"/>
                  </w:rPr>
                  <w:delText>]</w:delText>
                </w:r>
              </w:del>
            </w:ins>
          </w:p>
        </w:tc>
      </w:tr>
    </w:tbl>
    <w:p w14:paraId="41FAF837" w14:textId="77777777" w:rsidR="00455355" w:rsidRPr="00455355" w:rsidRDefault="00455355" w:rsidP="00455355">
      <w:pPr>
        <w:textAlignment w:val="auto"/>
        <w:rPr>
          <w:sz w:val="20"/>
          <w:lang w:eastAsia="zh-CN"/>
        </w:rPr>
      </w:pPr>
    </w:p>
    <w:p w14:paraId="541128A0" w14:textId="77777777" w:rsidR="00455355" w:rsidRPr="00455355" w:rsidRDefault="00455355" w:rsidP="00455355">
      <w:pPr>
        <w:textAlignment w:val="auto"/>
      </w:pPr>
      <w:r w:rsidRPr="00455355">
        <w:br w:type="page"/>
      </w:r>
    </w:p>
    <w:p w14:paraId="31506961" w14:textId="77777777" w:rsidR="00455355" w:rsidRPr="00455355" w:rsidRDefault="00455355" w:rsidP="00455355">
      <w:pPr>
        <w:keepNext/>
        <w:spacing w:before="560" w:after="120"/>
        <w:jc w:val="center"/>
        <w:textAlignment w:val="auto"/>
        <w:rPr>
          <w:caps/>
          <w:sz w:val="20"/>
        </w:rPr>
      </w:pPr>
      <w:r w:rsidRPr="00455355">
        <w:rPr>
          <w:caps/>
          <w:sz w:val="20"/>
        </w:rPr>
        <w:lastRenderedPageBreak/>
        <w:t>TABLE 4 (</w:t>
      </w:r>
      <w:r w:rsidRPr="00455355">
        <w:rPr>
          <w:i/>
          <w:iCs/>
          <w:sz w:val="20"/>
        </w:rPr>
        <w:t>end</w:t>
      </w:r>
      <w:r w:rsidRPr="00455355">
        <w:rPr>
          <w:rFonts w:ascii="Tms Rmn" w:hAnsi="Tms Rmn"/>
          <w:caps/>
          <w:sz w:val="20"/>
        </w:rPr>
        <w:t>)</w:t>
      </w:r>
    </w:p>
    <w:tbl>
      <w:tblPr>
        <w:tblW w:w="147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597"/>
        <w:gridCol w:w="1454"/>
        <w:gridCol w:w="1432"/>
        <w:gridCol w:w="1413"/>
        <w:gridCol w:w="1584"/>
        <w:gridCol w:w="9"/>
        <w:gridCol w:w="1716"/>
        <w:gridCol w:w="1442"/>
        <w:gridCol w:w="1414"/>
        <w:gridCol w:w="863"/>
        <w:gridCol w:w="821"/>
      </w:tblGrid>
      <w:tr w:rsidR="00455355" w:rsidRPr="00455355" w14:paraId="37B2D194"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vAlign w:val="center"/>
            <w:hideMark/>
          </w:tcPr>
          <w:p w14:paraId="74E76D40"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Characteristics</w:t>
            </w:r>
          </w:p>
        </w:tc>
        <w:tc>
          <w:tcPr>
            <w:tcW w:w="1453" w:type="dxa"/>
            <w:tcBorders>
              <w:top w:val="single" w:sz="6" w:space="0" w:color="000000"/>
              <w:left w:val="single" w:sz="6" w:space="0" w:color="000000"/>
              <w:bottom w:val="single" w:sz="6" w:space="0" w:color="000000"/>
              <w:right w:val="single" w:sz="6" w:space="0" w:color="000000"/>
            </w:tcBorders>
            <w:vAlign w:val="center"/>
            <w:hideMark/>
          </w:tcPr>
          <w:p w14:paraId="6D57273C"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A </w:t>
            </w:r>
            <w:r w:rsidRPr="00455355">
              <w:rPr>
                <w:rFonts w:ascii="Times New Roman Bold" w:hAnsi="Times New Roman Bold" w:cs="Times New Roman Bold"/>
                <w:b/>
                <w:sz w:val="20"/>
                <w:lang w:eastAsia="zh-CN"/>
              </w:rPr>
              <w:br/>
              <w:t>Track</w:t>
            </w:r>
          </w:p>
        </w:tc>
        <w:tc>
          <w:tcPr>
            <w:tcW w:w="1432" w:type="dxa"/>
            <w:tcBorders>
              <w:top w:val="single" w:sz="6" w:space="0" w:color="000000"/>
              <w:left w:val="single" w:sz="6" w:space="0" w:color="000000"/>
              <w:bottom w:val="single" w:sz="6" w:space="0" w:color="000000"/>
              <w:right w:val="single" w:sz="6" w:space="0" w:color="000000"/>
            </w:tcBorders>
            <w:vAlign w:val="center"/>
            <w:hideMark/>
          </w:tcPr>
          <w:p w14:paraId="438913B8"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B </w:t>
            </w:r>
            <w:r w:rsidRPr="00455355">
              <w:rPr>
                <w:rFonts w:ascii="Times New Roman Bold" w:hAnsi="Times New Roman Bold" w:cs="Times New Roman Bold"/>
                <w:b/>
                <w:sz w:val="20"/>
                <w:lang w:eastAsia="zh-CN"/>
              </w:rPr>
              <w:br/>
              <w:t>Search</w:t>
            </w:r>
          </w:p>
        </w:tc>
        <w:tc>
          <w:tcPr>
            <w:tcW w:w="1413" w:type="dxa"/>
            <w:tcBorders>
              <w:top w:val="single" w:sz="6" w:space="0" w:color="000000"/>
              <w:left w:val="single" w:sz="6" w:space="0" w:color="000000"/>
              <w:bottom w:val="single" w:sz="6" w:space="0" w:color="000000"/>
              <w:right w:val="single" w:sz="6" w:space="0" w:color="000000"/>
            </w:tcBorders>
            <w:vAlign w:val="center"/>
            <w:hideMark/>
          </w:tcPr>
          <w:p w14:paraId="7CC65B7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del w:id="1020" w:author="5B1d" w:date="2025-04-30T18:07:00Z">
              <w:r w:rsidRPr="00455355">
                <w:rPr>
                  <w:rFonts w:ascii="Times New Roman Bold" w:hAnsi="Times New Roman Bold" w:cs="Times New Roman Bold"/>
                  <w:b/>
                  <w:sz w:val="20"/>
                  <w:lang w:eastAsia="zh-CN"/>
                </w:rPr>
                <w:delText>Radar C</w:delText>
              </w:r>
            </w:del>
          </w:p>
        </w:tc>
        <w:tc>
          <w:tcPr>
            <w:tcW w:w="1593" w:type="dxa"/>
            <w:gridSpan w:val="2"/>
            <w:tcBorders>
              <w:top w:val="single" w:sz="6" w:space="0" w:color="000000"/>
              <w:left w:val="single" w:sz="6" w:space="0" w:color="000000"/>
              <w:bottom w:val="single" w:sz="6" w:space="0" w:color="000000"/>
              <w:right w:val="single" w:sz="6" w:space="0" w:color="000000"/>
            </w:tcBorders>
            <w:vAlign w:val="center"/>
            <w:hideMark/>
          </w:tcPr>
          <w:p w14:paraId="60B024C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D</w:t>
            </w:r>
          </w:p>
        </w:tc>
        <w:tc>
          <w:tcPr>
            <w:tcW w:w="1716" w:type="dxa"/>
            <w:tcBorders>
              <w:top w:val="single" w:sz="6" w:space="0" w:color="000000"/>
              <w:left w:val="single" w:sz="6" w:space="0" w:color="000000"/>
              <w:bottom w:val="single" w:sz="6" w:space="0" w:color="000000"/>
              <w:right w:val="single" w:sz="6" w:space="0" w:color="000000"/>
            </w:tcBorders>
            <w:vAlign w:val="center"/>
            <w:hideMark/>
          </w:tcPr>
          <w:p w14:paraId="6080790E"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E</w:t>
            </w:r>
          </w:p>
        </w:tc>
        <w:tc>
          <w:tcPr>
            <w:tcW w:w="1442" w:type="dxa"/>
            <w:tcBorders>
              <w:top w:val="single" w:sz="6" w:space="0" w:color="000000"/>
              <w:left w:val="single" w:sz="6" w:space="0" w:color="000000"/>
              <w:bottom w:val="single" w:sz="6" w:space="0" w:color="000000"/>
              <w:right w:val="single" w:sz="6" w:space="0" w:color="000000"/>
            </w:tcBorders>
            <w:vAlign w:val="center"/>
            <w:hideMark/>
          </w:tcPr>
          <w:p w14:paraId="3BB0EAD9"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Radar F</w:t>
            </w:r>
          </w:p>
        </w:tc>
        <w:tc>
          <w:tcPr>
            <w:tcW w:w="1414" w:type="dxa"/>
            <w:tcBorders>
              <w:top w:val="single" w:sz="6" w:space="0" w:color="000000"/>
              <w:left w:val="single" w:sz="6" w:space="0" w:color="000000"/>
              <w:bottom w:val="single" w:sz="6" w:space="0" w:color="000000"/>
              <w:right w:val="single" w:sz="6" w:space="0" w:color="000000"/>
            </w:tcBorders>
            <w:vAlign w:val="center"/>
            <w:hideMark/>
          </w:tcPr>
          <w:p w14:paraId="0D2E5BBB"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r w:rsidRPr="00455355">
              <w:rPr>
                <w:rFonts w:ascii="Times New Roman Bold" w:hAnsi="Times New Roman Bold" w:cs="Times New Roman Bold"/>
                <w:b/>
                <w:sz w:val="20"/>
                <w:lang w:eastAsia="zh-CN"/>
              </w:rPr>
              <w:t xml:space="preserve">Radar G </w:t>
            </w:r>
            <w:r w:rsidRPr="00455355">
              <w:rPr>
                <w:rFonts w:ascii="Times New Roman Bold" w:hAnsi="Times New Roman Bold" w:cs="Times New Roman Bold"/>
                <w:b/>
                <w:sz w:val="20"/>
                <w:lang w:eastAsia="zh-CN"/>
              </w:rPr>
              <w:br/>
              <w:t>Track</w:t>
            </w:r>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4681C0B1" w14:textId="77777777" w:rsidR="00455355" w:rsidRPr="00455355" w:rsidRDefault="00455355" w:rsidP="00455355">
            <w:pPr>
              <w:keepNext/>
              <w:spacing w:before="30" w:after="30"/>
              <w:jc w:val="center"/>
              <w:textAlignment w:val="auto"/>
              <w:rPr>
                <w:ins w:id="1021" w:author="Auteur"/>
                <w:del w:id="1022" w:author="5B1d" w:date="2025-05-01T15:07:00Z"/>
                <w:rFonts w:ascii="Times New Roman Bold" w:hAnsi="Times New Roman Bold" w:cs="Times New Roman Bold"/>
                <w:b/>
                <w:sz w:val="20"/>
                <w:lang w:eastAsia="zh-CN"/>
              </w:rPr>
            </w:pPr>
            <w:ins w:id="1023" w:author="5B1d" w:date="2025-04-29T15:34:00Z">
              <w:del w:id="1024" w:author="5B1d" w:date="2025-05-01T15:07:00Z">
                <w:r w:rsidRPr="00455355">
                  <w:rPr>
                    <w:rFonts w:ascii="Times New Roman Bold" w:hAnsi="Times New Roman Bold" w:cs="Times New Roman Bold"/>
                    <w:b/>
                    <w:sz w:val="20"/>
                    <w:lang w:eastAsia="zh-CN"/>
                  </w:rPr>
                  <w:delText>[</w:delText>
                </w:r>
              </w:del>
            </w:ins>
            <w:ins w:id="1025" w:author="Auteur">
              <w:del w:id="1026" w:author="5B1d" w:date="2025-05-01T15:07:00Z">
                <w:r w:rsidRPr="00455355">
                  <w:rPr>
                    <w:rFonts w:ascii="Times New Roman Bold" w:hAnsi="Times New Roman Bold" w:cs="Times New Roman Bold"/>
                    <w:b/>
                    <w:sz w:val="20"/>
                    <w:lang w:eastAsia="zh-CN"/>
                  </w:rPr>
                  <w:delText>Radar H</w:delText>
                </w:r>
              </w:del>
            </w:ins>
          </w:p>
          <w:p w14:paraId="7ACA2322" w14:textId="77777777" w:rsidR="00455355" w:rsidRPr="00455355" w:rsidRDefault="00455355" w:rsidP="00455355">
            <w:pPr>
              <w:keepNext/>
              <w:spacing w:before="30" w:after="30"/>
              <w:jc w:val="center"/>
              <w:textAlignment w:val="auto"/>
              <w:rPr>
                <w:rFonts w:ascii="Times New Roman Bold" w:hAnsi="Times New Roman Bold" w:cs="Times New Roman Bold"/>
                <w:b/>
                <w:sz w:val="20"/>
                <w:lang w:eastAsia="zh-CN"/>
              </w:rPr>
            </w:pPr>
            <w:ins w:id="1027" w:author="Auteur">
              <w:del w:id="1028" w:author="5B1d" w:date="2025-05-01T15:07:00Z">
                <w:r w:rsidRPr="00455355">
                  <w:rPr>
                    <w:rFonts w:ascii="Times New Roman Bold" w:hAnsi="Times New Roman Bold" w:cs="Times New Roman Bold"/>
                    <w:b/>
                    <w:sz w:val="20"/>
                    <w:lang w:eastAsia="zh-CN"/>
                  </w:rPr>
                  <w:delText>Track</w:delText>
                </w:r>
              </w:del>
            </w:ins>
            <w:ins w:id="1029" w:author="5B1d" w:date="2025-04-29T15:35:00Z">
              <w:del w:id="1030" w:author="5B1d" w:date="2025-05-01T15:07:00Z">
                <w:r w:rsidRPr="00455355">
                  <w:rPr>
                    <w:rFonts w:ascii="Times New Roman Bold" w:hAnsi="Times New Roman Bold" w:cs="Times New Roman Bold"/>
                    <w:b/>
                    <w:sz w:val="20"/>
                    <w:lang w:eastAsia="zh-CN"/>
                  </w:rPr>
                  <w:delText>]</w:delText>
                </w:r>
              </w:del>
            </w:ins>
          </w:p>
        </w:tc>
      </w:tr>
      <w:tr w:rsidR="00455355" w:rsidRPr="00455355" w14:paraId="0CE73018"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621EE8E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ins w:id="1031" w:author="5B1d" w:date="2025-04-29T18:20:00Z">
              <w:r w:rsidRPr="00455355">
                <w:rPr>
                  <w:sz w:val="20"/>
                  <w:lang w:eastAsia="zh-CN"/>
                </w:rPr>
                <w:t>[</w:t>
              </w:r>
            </w:ins>
            <w:r w:rsidRPr="00455355">
              <w:rPr>
                <w:sz w:val="20"/>
                <w:lang w:eastAsia="zh-CN"/>
              </w:rPr>
              <w:t>Antenna vertical scan type (continuous, random, 360º, sector, etc.) (degrees)</w:t>
            </w:r>
            <w:ins w:id="1032" w:author="5B1d" w:date="2025-04-29T18:20:00Z">
              <w:r w:rsidRPr="00455355">
                <w:rPr>
                  <w:sz w:val="20"/>
                  <w:lang w:eastAsia="zh-CN"/>
                </w:rPr>
                <w:t>]</w:t>
              </w:r>
            </w:ins>
          </w:p>
        </w:tc>
        <w:tc>
          <w:tcPr>
            <w:tcW w:w="1453" w:type="dxa"/>
            <w:tcBorders>
              <w:top w:val="single" w:sz="6" w:space="0" w:color="000000"/>
              <w:left w:val="single" w:sz="6" w:space="0" w:color="000000"/>
              <w:bottom w:val="single" w:sz="6" w:space="0" w:color="000000"/>
              <w:right w:val="single" w:sz="6" w:space="0" w:color="000000"/>
            </w:tcBorders>
            <w:hideMark/>
          </w:tcPr>
          <w:p w14:paraId="56DA442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33" w:author="5B1d" w:date="2025-04-29T18:20:00Z">
              <w:r w:rsidRPr="00455355">
                <w:rPr>
                  <w:sz w:val="20"/>
                  <w:lang w:eastAsia="zh-CN"/>
                </w:rPr>
                <w:t>[</w:t>
              </w:r>
            </w:ins>
            <w:r w:rsidRPr="00455355">
              <w:rPr>
                <w:sz w:val="20"/>
                <w:lang w:eastAsia="zh-CN"/>
              </w:rPr>
              <w:t>Not applicable</w:t>
            </w:r>
            <w:ins w:id="1034" w:author="5B1d" w:date="2025-04-29T18:20:00Z">
              <w:r w:rsidRPr="00455355">
                <w:rPr>
                  <w:sz w:val="20"/>
                  <w:lang w:eastAsia="zh-CN"/>
                </w:rPr>
                <w:t>]</w:t>
              </w:r>
            </w:ins>
          </w:p>
        </w:tc>
        <w:tc>
          <w:tcPr>
            <w:tcW w:w="1432" w:type="dxa"/>
            <w:tcBorders>
              <w:top w:val="single" w:sz="6" w:space="0" w:color="000000"/>
              <w:left w:val="single" w:sz="6" w:space="0" w:color="000000"/>
              <w:bottom w:val="single" w:sz="6" w:space="0" w:color="000000"/>
              <w:right w:val="single" w:sz="6" w:space="0" w:color="000000"/>
            </w:tcBorders>
            <w:hideMark/>
          </w:tcPr>
          <w:p w14:paraId="0E7582A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35" w:author="5B1d" w:date="2025-04-29T18:20:00Z">
              <w:r w:rsidRPr="00455355">
                <w:rPr>
                  <w:sz w:val="20"/>
                  <w:lang w:eastAsia="zh-CN"/>
                </w:rPr>
                <w:t>[</w:t>
              </w:r>
            </w:ins>
            <w:r w:rsidRPr="00455355">
              <w:rPr>
                <w:sz w:val="20"/>
                <w:lang w:eastAsia="zh-CN"/>
              </w:rPr>
              <w:t>Step scan</w:t>
            </w:r>
            <w:ins w:id="1036" w:author="5B1d" w:date="2025-04-29T18:20:00Z">
              <w:r w:rsidRPr="00455355">
                <w:rPr>
                  <w:sz w:val="20"/>
                  <w:lang w:eastAsia="zh-CN"/>
                </w:rPr>
                <w:t>]</w:t>
              </w:r>
            </w:ins>
          </w:p>
        </w:tc>
        <w:tc>
          <w:tcPr>
            <w:tcW w:w="1413" w:type="dxa"/>
            <w:tcBorders>
              <w:top w:val="single" w:sz="6" w:space="0" w:color="000000"/>
              <w:left w:val="single" w:sz="6" w:space="0" w:color="000000"/>
              <w:bottom w:val="single" w:sz="6" w:space="0" w:color="000000"/>
              <w:right w:val="single" w:sz="6" w:space="0" w:color="000000"/>
            </w:tcBorders>
            <w:hideMark/>
          </w:tcPr>
          <w:p w14:paraId="4D213AF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037" w:author="5B1d" w:date="2025-04-30T18:07:00Z"/>
                <w:sz w:val="20"/>
                <w:lang w:eastAsia="zh-CN"/>
              </w:rPr>
            </w:pPr>
            <w:del w:id="1038" w:author="5B1d" w:date="2025-04-30T18:07:00Z">
              <w:r w:rsidRPr="00455355">
                <w:rPr>
                  <w:sz w:val="20"/>
                  <w:lang w:eastAsia="zh-CN"/>
                </w:rPr>
                <w:delText>Search: not given</w:delText>
              </w:r>
            </w:del>
          </w:p>
          <w:p w14:paraId="0EE120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39" w:author="5B1d" w:date="2025-04-30T18:07:00Z">
              <w:r w:rsidRPr="00455355">
                <w:rPr>
                  <w:sz w:val="20"/>
                  <w:lang w:eastAsia="zh-CN"/>
                </w:rPr>
                <w:delText>Track: not applicable</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6DAF77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40" w:author="5B1d" w:date="2025-04-29T18:20:00Z">
              <w:r w:rsidRPr="00455355">
                <w:rPr>
                  <w:sz w:val="20"/>
                  <w:lang w:eastAsia="zh-CN"/>
                </w:rPr>
                <w:t>[</w:t>
              </w:r>
            </w:ins>
            <w:r w:rsidRPr="00455355">
              <w:rPr>
                <w:sz w:val="20"/>
                <w:lang w:eastAsia="zh-CN"/>
              </w:rPr>
              <w:t>Search: not given</w:t>
            </w:r>
          </w:p>
          <w:p w14:paraId="7F78C34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41" w:author="5B1d" w:date="2025-04-29T18:20:00Z">
              <w:r w:rsidRPr="00455355">
                <w:rPr>
                  <w:sz w:val="20"/>
                  <w:lang w:eastAsia="zh-CN"/>
                </w:rPr>
                <w:t>]</w:t>
              </w:r>
            </w:ins>
          </w:p>
        </w:tc>
        <w:tc>
          <w:tcPr>
            <w:tcW w:w="1716" w:type="dxa"/>
            <w:tcBorders>
              <w:top w:val="single" w:sz="6" w:space="0" w:color="000000"/>
              <w:left w:val="single" w:sz="6" w:space="0" w:color="000000"/>
              <w:bottom w:val="single" w:sz="6" w:space="0" w:color="000000"/>
              <w:right w:val="single" w:sz="6" w:space="0" w:color="000000"/>
            </w:tcBorders>
            <w:hideMark/>
          </w:tcPr>
          <w:p w14:paraId="56E8B3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42" w:author="5B1d" w:date="2025-04-29T18:21:00Z">
              <w:r w:rsidRPr="00455355">
                <w:rPr>
                  <w:sz w:val="20"/>
                  <w:lang w:eastAsia="zh-CN"/>
                </w:rPr>
                <w:t>[</w:t>
              </w:r>
            </w:ins>
            <w:r w:rsidRPr="00455355">
              <w:rPr>
                <w:sz w:val="20"/>
                <w:lang w:eastAsia="zh-CN"/>
              </w:rPr>
              <w:t>Search: not given</w:t>
            </w:r>
          </w:p>
          <w:p w14:paraId="382F396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Track: not applicable</w:t>
            </w:r>
            <w:ins w:id="1043" w:author="5B1d" w:date="2025-04-29T18:21:00Z">
              <w:r w:rsidRPr="00455355">
                <w:rPr>
                  <w:sz w:val="20"/>
                  <w:lang w:eastAsia="zh-CN"/>
                </w:rPr>
                <w:t>]</w:t>
              </w:r>
            </w:ins>
          </w:p>
        </w:tc>
        <w:tc>
          <w:tcPr>
            <w:tcW w:w="1442" w:type="dxa"/>
            <w:tcBorders>
              <w:top w:val="single" w:sz="6" w:space="0" w:color="000000"/>
              <w:left w:val="single" w:sz="6" w:space="0" w:color="000000"/>
              <w:bottom w:val="single" w:sz="6" w:space="0" w:color="000000"/>
              <w:right w:val="single" w:sz="6" w:space="0" w:color="000000"/>
            </w:tcBorders>
          </w:tcPr>
          <w:p w14:paraId="06B97BF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044" w:author="Auteur"/>
                <w:sz w:val="20"/>
                <w:lang w:eastAsia="zh-CN"/>
              </w:rPr>
            </w:pPr>
            <w:ins w:id="1045" w:author="5B1d" w:date="2025-04-29T18:21:00Z">
              <w:r w:rsidRPr="00455355">
                <w:rPr>
                  <w:sz w:val="20"/>
                  <w:lang w:eastAsia="zh-CN"/>
                </w:rPr>
                <w:t>[</w:t>
              </w:r>
            </w:ins>
            <w:ins w:id="1046" w:author="Auteur">
              <w:r w:rsidRPr="00455355">
                <w:rPr>
                  <w:sz w:val="20"/>
                  <w:lang w:eastAsia="zh-CN"/>
                </w:rPr>
                <w:t xml:space="preserve">Search: </w:t>
              </w:r>
            </w:ins>
            <w:r w:rsidRPr="00455355">
              <w:rPr>
                <w:sz w:val="20"/>
                <w:lang w:eastAsia="zh-CN"/>
              </w:rPr>
              <w:t>Not given</w:t>
            </w:r>
          </w:p>
          <w:p w14:paraId="14D53C8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047" w:author="Auteur"/>
                <w:sz w:val="20"/>
                <w:lang w:eastAsia="zh-CN"/>
              </w:rPr>
            </w:pPr>
            <w:ins w:id="1048" w:author="Auteur">
              <w:r w:rsidRPr="00455355">
                <w:rPr>
                  <w:sz w:val="20"/>
                  <w:lang w:eastAsia="zh-CN"/>
                </w:rPr>
                <w:t>Track: not applicable</w:t>
              </w:r>
            </w:ins>
            <w:ins w:id="1049" w:author="5B1d" w:date="2025-04-29T18:21:00Z">
              <w:r w:rsidRPr="00455355">
                <w:rPr>
                  <w:sz w:val="20"/>
                  <w:lang w:eastAsia="zh-CN"/>
                </w:rPr>
                <w:t>]</w:t>
              </w:r>
            </w:ins>
          </w:p>
          <w:p w14:paraId="538098D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414" w:type="dxa"/>
            <w:tcBorders>
              <w:top w:val="single" w:sz="6" w:space="0" w:color="000000"/>
              <w:left w:val="single" w:sz="6" w:space="0" w:color="000000"/>
              <w:bottom w:val="single" w:sz="6" w:space="0" w:color="000000"/>
              <w:right w:val="single" w:sz="6" w:space="0" w:color="000000"/>
            </w:tcBorders>
          </w:tcPr>
          <w:p w14:paraId="0773F2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50" w:author="5B1d" w:date="2025-04-29T18:21:00Z">
              <w:r w:rsidRPr="00455355">
                <w:rPr>
                  <w:sz w:val="20"/>
                  <w:lang w:eastAsia="zh-CN"/>
                </w:rPr>
                <w:t>[</w:t>
              </w:r>
            </w:ins>
            <w:r w:rsidRPr="00455355">
              <w:rPr>
                <w:sz w:val="20"/>
                <w:lang w:eastAsia="zh-CN"/>
              </w:rPr>
              <w:t>Not applicable</w:t>
            </w:r>
            <w:ins w:id="1051" w:author="5B1d" w:date="2025-04-29T18:21:00Z">
              <w:r w:rsidRPr="00455355">
                <w:rPr>
                  <w:sz w:val="20"/>
                  <w:lang w:eastAsia="zh-CN"/>
                </w:rPr>
                <w:t>]</w:t>
              </w:r>
            </w:ins>
          </w:p>
          <w:p w14:paraId="062271E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727851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52" w:author="5B1d" w:date="2025-04-29T15:35:00Z">
              <w:del w:id="1053" w:author="5B1d" w:date="2025-05-01T15:07:00Z">
                <w:r w:rsidRPr="00455355">
                  <w:rPr>
                    <w:sz w:val="20"/>
                    <w:lang w:eastAsia="zh-CN"/>
                  </w:rPr>
                  <w:delText>[</w:delText>
                </w:r>
              </w:del>
            </w:ins>
            <w:ins w:id="1054" w:author="Auteur">
              <w:del w:id="1055" w:author="5B1d" w:date="2025-05-01T15:07:00Z">
                <w:r w:rsidRPr="00455355">
                  <w:rPr>
                    <w:sz w:val="20"/>
                    <w:lang w:eastAsia="zh-CN"/>
                  </w:rPr>
                  <w:delText>Not applicable</w:delText>
                </w:r>
              </w:del>
            </w:ins>
            <w:ins w:id="1056" w:author="5B1d" w:date="2025-04-29T15:35:00Z">
              <w:del w:id="1057" w:author="5B1d" w:date="2025-05-01T15:07:00Z">
                <w:r w:rsidRPr="00455355">
                  <w:rPr>
                    <w:sz w:val="20"/>
                    <w:lang w:eastAsia="zh-CN"/>
                  </w:rPr>
                  <w:delText>]</w:delText>
                </w:r>
              </w:del>
            </w:ins>
          </w:p>
        </w:tc>
      </w:tr>
      <w:tr w:rsidR="00455355" w:rsidRPr="00455355" w14:paraId="5C4A2F7E"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1C2CBD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Antenna side-lobe (SL) levels (1st SLs and remote SLs)</w:t>
            </w:r>
          </w:p>
        </w:tc>
        <w:tc>
          <w:tcPr>
            <w:tcW w:w="1453" w:type="dxa"/>
            <w:tcBorders>
              <w:top w:val="single" w:sz="6" w:space="0" w:color="000000"/>
              <w:left w:val="single" w:sz="6" w:space="0" w:color="000000"/>
              <w:bottom w:val="single" w:sz="6" w:space="0" w:color="000000"/>
              <w:right w:val="single" w:sz="6" w:space="0" w:color="000000"/>
            </w:tcBorders>
            <w:hideMark/>
          </w:tcPr>
          <w:p w14:paraId="7B76193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–18.5 dB</w:t>
            </w:r>
          </w:p>
        </w:tc>
        <w:tc>
          <w:tcPr>
            <w:tcW w:w="1432" w:type="dxa"/>
            <w:tcBorders>
              <w:top w:val="single" w:sz="6" w:space="0" w:color="000000"/>
              <w:left w:val="single" w:sz="6" w:space="0" w:color="000000"/>
              <w:bottom w:val="single" w:sz="6" w:space="0" w:color="000000"/>
              <w:right w:val="single" w:sz="6" w:space="0" w:color="000000"/>
            </w:tcBorders>
            <w:hideMark/>
          </w:tcPr>
          <w:p w14:paraId="7CB37FF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–15.5 dB</w:t>
            </w:r>
          </w:p>
        </w:tc>
        <w:tc>
          <w:tcPr>
            <w:tcW w:w="1413" w:type="dxa"/>
            <w:tcBorders>
              <w:top w:val="single" w:sz="6" w:space="0" w:color="000000"/>
              <w:left w:val="single" w:sz="6" w:space="0" w:color="000000"/>
              <w:bottom w:val="single" w:sz="6" w:space="0" w:color="000000"/>
              <w:right w:val="single" w:sz="6" w:space="0" w:color="000000"/>
            </w:tcBorders>
            <w:hideMark/>
          </w:tcPr>
          <w:p w14:paraId="0D403CB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magenta"/>
                <w:lang w:eastAsia="zh-CN"/>
              </w:rPr>
            </w:pPr>
            <w:del w:id="1058" w:author="5B1d" w:date="2025-04-30T18:07:00Z">
              <w:r w:rsidRPr="00455355">
                <w:rPr>
                  <w:sz w:val="20"/>
                  <w:lang w:eastAsia="zh-CN"/>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7465C4D7"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59" w:author="Auteur">
              <w:r w:rsidRPr="00455355">
                <w:rPr>
                  <w:sz w:val="20"/>
                  <w:lang w:eastAsia="zh-CN"/>
                </w:rPr>
                <w:delText>Not given</w:delText>
              </w:r>
            </w:del>
            <w:ins w:id="1060" w:author="5B1d" w:date="2025-04-29T18:50:00Z">
              <w:del w:id="1061" w:author="5B1d" w:date="2025-05-02T14:34:00Z">
                <w:r w:rsidRPr="00455355">
                  <w:rPr>
                    <w:sz w:val="20"/>
                    <w:lang w:eastAsia="zh-CN"/>
                  </w:rPr>
                  <w:delText xml:space="preserve">/ </w:delText>
                </w:r>
              </w:del>
            </w:ins>
            <w:r w:rsidRPr="00455355">
              <w:rPr>
                <w:sz w:val="20"/>
                <w:lang w:eastAsia="zh-CN"/>
              </w:rPr>
              <w:t>[</w:t>
            </w:r>
            <w:ins w:id="1062" w:author="5B1d" w:date="2025-04-29T18:50:00Z">
              <w:r w:rsidRPr="00455355">
                <w:rPr>
                  <w:sz w:val="20"/>
                  <w:lang w:eastAsia="zh-CN"/>
                </w:rPr>
                <w:t>See Appendix 2</w:t>
              </w:r>
            </w:ins>
            <w:r w:rsidRPr="00455355">
              <w:rPr>
                <w:sz w:val="20"/>
                <w:lang w:eastAsia="zh-CN"/>
              </w:rPr>
              <w:t>]</w:t>
            </w:r>
          </w:p>
        </w:tc>
        <w:tc>
          <w:tcPr>
            <w:tcW w:w="1716" w:type="dxa"/>
            <w:tcBorders>
              <w:top w:val="single" w:sz="6" w:space="0" w:color="000000"/>
              <w:left w:val="single" w:sz="6" w:space="0" w:color="000000"/>
              <w:bottom w:val="single" w:sz="6" w:space="0" w:color="000000"/>
              <w:right w:val="single" w:sz="6" w:space="0" w:color="000000"/>
            </w:tcBorders>
            <w:hideMark/>
          </w:tcPr>
          <w:p w14:paraId="7F3D6B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63" w:author="Auteur">
              <w:r w:rsidRPr="00455355">
                <w:rPr>
                  <w:sz w:val="20"/>
                  <w:lang w:eastAsia="zh-CN"/>
                </w:rPr>
                <w:delText>Not given</w:delText>
              </w:r>
            </w:del>
            <w:ins w:id="1064" w:author="5B1d" w:date="2025-04-29T18:50:00Z">
              <w:del w:id="1065" w:author="5B1d" w:date="2025-05-02T14:34:00Z">
                <w:r w:rsidRPr="00455355">
                  <w:rPr>
                    <w:sz w:val="20"/>
                    <w:lang w:eastAsia="zh-CN"/>
                  </w:rPr>
                  <w:delText>/</w:delText>
                </w:r>
              </w:del>
            </w:ins>
            <w:r w:rsidRPr="00455355">
              <w:rPr>
                <w:sz w:val="20"/>
                <w:lang w:eastAsia="zh-CN"/>
              </w:rPr>
              <w:t>[</w:t>
            </w:r>
            <w:ins w:id="1066" w:author="5B1d" w:date="2025-04-29T18:50:00Z">
              <w:r w:rsidRPr="00455355">
                <w:rPr>
                  <w:sz w:val="20"/>
                  <w:lang w:eastAsia="zh-CN"/>
                </w:rPr>
                <w:t xml:space="preserve"> See Appendix 2</w:t>
              </w:r>
            </w:ins>
            <w:r w:rsidRPr="00455355">
              <w:rPr>
                <w:sz w:val="20"/>
                <w:lang w:eastAsia="zh-CN"/>
              </w:rPr>
              <w:t>]</w:t>
            </w:r>
          </w:p>
        </w:tc>
        <w:tc>
          <w:tcPr>
            <w:tcW w:w="1442" w:type="dxa"/>
            <w:tcBorders>
              <w:top w:val="single" w:sz="6" w:space="0" w:color="000000"/>
              <w:left w:val="single" w:sz="6" w:space="0" w:color="000000"/>
              <w:bottom w:val="single" w:sz="6" w:space="0" w:color="000000"/>
              <w:right w:val="single" w:sz="6" w:space="0" w:color="000000"/>
            </w:tcBorders>
            <w:hideMark/>
          </w:tcPr>
          <w:p w14:paraId="7245C64F"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67" w:author="Auteur">
              <w:r w:rsidRPr="00455355">
                <w:rPr>
                  <w:sz w:val="20"/>
                  <w:lang w:eastAsia="zh-CN"/>
                </w:rPr>
                <w:delText>Not given</w:delText>
              </w:r>
            </w:del>
            <w:ins w:id="1068" w:author="5B1d" w:date="2025-04-29T18:50:00Z">
              <w:del w:id="1069" w:author="5B1d" w:date="2025-05-02T14:34:00Z">
                <w:r w:rsidRPr="00455355">
                  <w:rPr>
                    <w:sz w:val="20"/>
                    <w:lang w:eastAsia="zh-CN"/>
                  </w:rPr>
                  <w:delText>/</w:delText>
                </w:r>
              </w:del>
              <w:r w:rsidRPr="00455355">
                <w:rPr>
                  <w:sz w:val="20"/>
                  <w:lang w:eastAsia="zh-CN"/>
                </w:rPr>
                <w:t xml:space="preserve"> </w:t>
              </w:r>
            </w:ins>
            <w:r w:rsidRPr="00455355">
              <w:rPr>
                <w:sz w:val="20"/>
                <w:lang w:eastAsia="zh-CN"/>
              </w:rPr>
              <w:t>[</w:t>
            </w:r>
            <w:ins w:id="1070" w:author="5B1d" w:date="2025-04-29T18:50:00Z">
              <w:r w:rsidRPr="00455355">
                <w:rPr>
                  <w:sz w:val="20"/>
                  <w:lang w:eastAsia="zh-CN"/>
                </w:rPr>
                <w:t>See Appendix 2</w:t>
              </w:r>
            </w:ins>
            <w:r w:rsidRPr="00455355">
              <w:rPr>
                <w:sz w:val="20"/>
                <w:lang w:eastAsia="zh-CN"/>
              </w:rPr>
              <w:t>]</w:t>
            </w:r>
          </w:p>
        </w:tc>
        <w:tc>
          <w:tcPr>
            <w:tcW w:w="1414" w:type="dxa"/>
            <w:tcBorders>
              <w:top w:val="single" w:sz="6" w:space="0" w:color="000000"/>
              <w:left w:val="single" w:sz="6" w:space="0" w:color="000000"/>
              <w:bottom w:val="single" w:sz="6" w:space="0" w:color="000000"/>
              <w:right w:val="single" w:sz="6" w:space="0" w:color="000000"/>
            </w:tcBorders>
            <w:hideMark/>
          </w:tcPr>
          <w:p w14:paraId="79D5B59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71" w:author="5B1d" w:date="2025-04-29T16:24:00Z">
              <w:r w:rsidRPr="00455355">
                <w:rPr>
                  <w:sz w:val="20"/>
                  <w:lang w:eastAsia="zh-CN"/>
                </w:rPr>
                <w:t>[</w:t>
              </w:r>
            </w:ins>
            <w:del w:id="1072" w:author="Auteur">
              <w:r w:rsidRPr="00455355">
                <w:rPr>
                  <w:sz w:val="20"/>
                  <w:lang w:eastAsia="zh-CN"/>
                </w:rPr>
                <w:delText xml:space="preserve">–23 dB </w:delText>
              </w:r>
              <w:r w:rsidRPr="00455355">
                <w:rPr>
                  <w:sz w:val="20"/>
                  <w:lang w:eastAsia="zh-CN"/>
                </w:rPr>
                <w:br/>
                <w:delText>or less</w:delText>
              </w:r>
            </w:del>
            <w:ins w:id="1073" w:author="5B1d" w:date="2025-04-29T16:24:00Z">
              <w:del w:id="1074" w:author="5B1d" w:date="2025-05-02T14:34:00Z">
                <w:r w:rsidRPr="00455355">
                  <w:rPr>
                    <w:sz w:val="20"/>
                    <w:lang w:eastAsia="zh-CN"/>
                  </w:rPr>
                  <w:delText>/</w:delText>
                </w:r>
              </w:del>
              <w:r w:rsidRPr="00455355">
                <w:rPr>
                  <w:sz w:val="20"/>
                  <w:lang w:eastAsia="zh-CN"/>
                </w:rPr>
                <w:t>-23 dB or less]</w:t>
              </w:r>
            </w:ins>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16A53E0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75" w:author="5B1d" w:date="2025-04-29T18:50:00Z">
              <w:del w:id="1076" w:author="5B1d" w:date="2025-05-01T15:07:00Z">
                <w:r w:rsidRPr="00455355">
                  <w:rPr>
                    <w:sz w:val="20"/>
                    <w:lang w:eastAsia="zh-CN"/>
                  </w:rPr>
                  <w:delText>See Appendix 2</w:delText>
                </w:r>
              </w:del>
            </w:ins>
          </w:p>
        </w:tc>
      </w:tr>
      <w:tr w:rsidR="00455355" w:rsidRPr="00455355" w14:paraId="578563EE"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250CEC8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noProof/>
                <w:lang w:eastAsia="zh-CN"/>
              </w:rPr>
              <mc:AlternateContent>
                <mc:Choice Requires="wps">
                  <w:drawing>
                    <wp:anchor distT="0" distB="0" distL="114300" distR="114300" simplePos="0" relativeHeight="251659264" behindDoc="0" locked="0" layoutInCell="1" allowOverlap="1" wp14:anchorId="5A4A4A2A" wp14:editId="6F0C1B7A">
                      <wp:simplePos x="0" y="0"/>
                      <wp:positionH relativeFrom="column">
                        <wp:posOffset>-535940</wp:posOffset>
                      </wp:positionH>
                      <wp:positionV relativeFrom="paragraph">
                        <wp:posOffset>-17780</wp:posOffset>
                      </wp:positionV>
                      <wp:extent cx="0" cy="1108710"/>
                      <wp:effectExtent l="0" t="0" r="38100" b="34290"/>
                      <wp:wrapNone/>
                      <wp:docPr id="136186193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6C768"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455355">
              <w:rPr>
                <w:sz w:val="20"/>
                <w:lang w:eastAsia="zh-CN"/>
              </w:rPr>
              <w:t>Antenna height (m)</w:t>
            </w:r>
          </w:p>
        </w:tc>
        <w:tc>
          <w:tcPr>
            <w:tcW w:w="1453" w:type="dxa"/>
            <w:tcBorders>
              <w:top w:val="single" w:sz="6" w:space="0" w:color="000000"/>
              <w:left w:val="single" w:sz="6" w:space="0" w:color="000000"/>
              <w:bottom w:val="single" w:sz="6" w:space="0" w:color="000000"/>
              <w:right w:val="single" w:sz="6" w:space="0" w:color="000000"/>
            </w:tcBorders>
            <w:hideMark/>
          </w:tcPr>
          <w:p w14:paraId="7BDA1B1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41</w:t>
            </w:r>
          </w:p>
        </w:tc>
        <w:tc>
          <w:tcPr>
            <w:tcW w:w="1432" w:type="dxa"/>
            <w:tcBorders>
              <w:top w:val="single" w:sz="6" w:space="0" w:color="000000"/>
              <w:left w:val="single" w:sz="6" w:space="0" w:color="000000"/>
              <w:bottom w:val="single" w:sz="6" w:space="0" w:color="000000"/>
              <w:right w:val="single" w:sz="6" w:space="0" w:color="000000"/>
            </w:tcBorders>
            <w:hideMark/>
          </w:tcPr>
          <w:p w14:paraId="794EB98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41</w:t>
            </w:r>
          </w:p>
        </w:tc>
        <w:tc>
          <w:tcPr>
            <w:tcW w:w="1413" w:type="dxa"/>
            <w:tcBorders>
              <w:top w:val="single" w:sz="6" w:space="0" w:color="000000"/>
              <w:left w:val="single" w:sz="6" w:space="0" w:color="000000"/>
              <w:bottom w:val="single" w:sz="6" w:space="0" w:color="000000"/>
              <w:right w:val="single" w:sz="6" w:space="0" w:color="000000"/>
            </w:tcBorders>
            <w:hideMark/>
          </w:tcPr>
          <w:p w14:paraId="5C2FED9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77" w:author="5B1d" w:date="2025-04-30T18:07:00Z">
              <w:r w:rsidRPr="00455355">
                <w:rPr>
                  <w:sz w:val="20"/>
                  <w:lang w:eastAsia="zh-CN"/>
                </w:rPr>
                <w:delText>5-20</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35B9D4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w:t>
            </w:r>
            <w:ins w:id="1078" w:author="Auteur">
              <w:r w:rsidRPr="00455355">
                <w:rPr>
                  <w:sz w:val="20"/>
                  <w:lang w:eastAsia="zh-CN"/>
                </w:rPr>
                <w:t>5</w:t>
              </w:r>
            </w:ins>
            <w:del w:id="1079" w:author="Auteur">
              <w:r w:rsidRPr="00455355">
                <w:rPr>
                  <w:sz w:val="20"/>
                  <w:lang w:eastAsia="zh-CN"/>
                </w:rPr>
                <w:delText>2</w:delText>
              </w:r>
            </w:del>
            <w:r w:rsidRPr="00455355">
              <w:rPr>
                <w:rFonts w:ascii="Tms Rmn" w:hAnsi="Tms Rmn"/>
                <w:sz w:val="12"/>
                <w:lang w:eastAsia="zh-CN"/>
              </w:rPr>
              <w:t> </w:t>
            </w:r>
            <w:r w:rsidRPr="00455355">
              <w:rPr>
                <w:sz w:val="20"/>
                <w:lang w:eastAsia="zh-CN"/>
              </w:rPr>
              <w:t>000</w:t>
            </w:r>
          </w:p>
        </w:tc>
        <w:tc>
          <w:tcPr>
            <w:tcW w:w="1716" w:type="dxa"/>
            <w:tcBorders>
              <w:top w:val="single" w:sz="6" w:space="0" w:color="000000"/>
              <w:left w:val="single" w:sz="6" w:space="0" w:color="000000"/>
              <w:bottom w:val="single" w:sz="6" w:space="0" w:color="000000"/>
              <w:right w:val="single" w:sz="6" w:space="0" w:color="000000"/>
            </w:tcBorders>
            <w:hideMark/>
          </w:tcPr>
          <w:p w14:paraId="350DAFE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w:t>
            </w:r>
            <w:ins w:id="1080" w:author="Auteur">
              <w:r w:rsidRPr="00455355">
                <w:rPr>
                  <w:sz w:val="20"/>
                  <w:lang w:eastAsia="zh-CN"/>
                </w:rPr>
                <w:t>5</w:t>
              </w:r>
            </w:ins>
            <w:del w:id="1081" w:author="Auteur">
              <w:r w:rsidRPr="00455355">
                <w:rPr>
                  <w:sz w:val="20"/>
                  <w:lang w:eastAsia="zh-CN"/>
                </w:rPr>
                <w:delText>2</w:delText>
              </w:r>
            </w:del>
            <w:r w:rsidRPr="00455355">
              <w:rPr>
                <w:rFonts w:ascii="Tms Rmn" w:hAnsi="Tms Rmn"/>
                <w:sz w:val="12"/>
                <w:lang w:eastAsia="zh-CN"/>
              </w:rPr>
              <w:t> </w:t>
            </w:r>
            <w:r w:rsidRPr="00455355">
              <w:rPr>
                <w:sz w:val="20"/>
                <w:lang w:eastAsia="zh-CN"/>
              </w:rPr>
              <w:t>000</w:t>
            </w:r>
          </w:p>
        </w:tc>
        <w:tc>
          <w:tcPr>
            <w:tcW w:w="1442" w:type="dxa"/>
            <w:tcBorders>
              <w:top w:val="single" w:sz="6" w:space="0" w:color="000000"/>
              <w:left w:val="single" w:sz="6" w:space="0" w:color="000000"/>
              <w:bottom w:val="single" w:sz="6" w:space="0" w:color="000000"/>
              <w:right w:val="single" w:sz="6" w:space="0" w:color="000000"/>
            </w:tcBorders>
            <w:hideMark/>
          </w:tcPr>
          <w:p w14:paraId="6921AD1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82" w:author="Auteur">
              <w:r w:rsidRPr="00455355">
                <w:rPr>
                  <w:rFonts w:ascii="Symbol" w:hAnsi="Symbol" w:hint="eastAsia"/>
                  <w:sz w:val="20"/>
                  <w:lang w:eastAsia="zh-CN"/>
                </w:rPr>
                <w:sym w:font="Symbol" w:char="F0A3"/>
              </w:r>
              <w:r w:rsidRPr="00455355">
                <w:rPr>
                  <w:rFonts w:ascii="Tms Rmn" w:hAnsi="Tms Rmn"/>
                  <w:sz w:val="12"/>
                  <w:lang w:eastAsia="zh-CN"/>
                </w:rPr>
                <w:t> </w:t>
              </w:r>
              <w:r w:rsidRPr="00455355">
                <w:rPr>
                  <w:sz w:val="20"/>
                  <w:lang w:eastAsia="zh-CN"/>
                </w:rPr>
                <w:t>15</w:t>
              </w:r>
              <w:r w:rsidRPr="00455355">
                <w:rPr>
                  <w:rFonts w:ascii="Tms Rmn" w:hAnsi="Tms Rmn"/>
                  <w:sz w:val="12"/>
                  <w:lang w:eastAsia="zh-CN"/>
                </w:rPr>
                <w:t> </w:t>
              </w:r>
              <w:r w:rsidRPr="00455355">
                <w:rPr>
                  <w:sz w:val="20"/>
                  <w:lang w:eastAsia="zh-CN"/>
                </w:rPr>
                <w:t>000</w:t>
              </w:r>
            </w:ins>
            <w:del w:id="1083" w:author="Auteur">
              <w:r w:rsidRPr="00455355">
                <w:rPr>
                  <w:sz w:val="20"/>
                  <w:lang w:eastAsia="zh-CN"/>
                </w:rPr>
                <w:delText>Not given</w:delText>
              </w:r>
            </w:del>
          </w:p>
        </w:tc>
        <w:tc>
          <w:tcPr>
            <w:tcW w:w="1414" w:type="dxa"/>
            <w:tcBorders>
              <w:top w:val="single" w:sz="6" w:space="0" w:color="000000"/>
              <w:left w:val="single" w:sz="6" w:space="0" w:color="000000"/>
              <w:bottom w:val="single" w:sz="6" w:space="0" w:color="000000"/>
              <w:right w:val="single" w:sz="6" w:space="0" w:color="000000"/>
            </w:tcBorders>
            <w:hideMark/>
          </w:tcPr>
          <w:p w14:paraId="4BFA67C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84" w:author="5B1d" w:date="2025-04-29T16:48:00Z">
              <w:del w:id="1085" w:author="5B1d" w:date="2025-05-01T15:02:00Z">
                <w:r w:rsidRPr="00455355">
                  <w:rPr>
                    <w:sz w:val="20"/>
                    <w:lang w:eastAsia="zh-CN"/>
                  </w:rPr>
                  <w:delText>[</w:delText>
                </w:r>
              </w:del>
            </w:ins>
            <w:del w:id="1086" w:author="5B1d" w:date="2025-05-01T15:02:00Z">
              <w:r w:rsidRPr="00455355">
                <w:rPr>
                  <w:sz w:val="20"/>
                  <w:lang w:eastAsia="zh-CN"/>
                </w:rPr>
                <w:delText>34.5 to 280</w:delText>
              </w:r>
            </w:del>
            <w:ins w:id="1087" w:author="5B1d" w:date="2025-04-29T16:48:00Z">
              <w:del w:id="1088" w:author="5B1d" w:date="2025-05-01T15:02:00Z">
                <w:r w:rsidRPr="00455355">
                  <w:rPr>
                    <w:sz w:val="20"/>
                    <w:lang w:eastAsia="zh-CN"/>
                  </w:rPr>
                  <w:delText>/</w:delText>
                </w:r>
              </w:del>
              <w:r w:rsidRPr="00455355">
                <w:rPr>
                  <w:sz w:val="20"/>
                  <w:lang w:eastAsia="zh-CN"/>
                </w:rPr>
                <w:t>40-240</w:t>
              </w:r>
              <w:del w:id="1089" w:author="5B1d" w:date="2025-05-01T15:02:00Z">
                <w:r w:rsidRPr="00455355">
                  <w:rPr>
                    <w:sz w:val="20"/>
                    <w:lang w:eastAsia="zh-CN"/>
                  </w:rPr>
                  <w:delText>]</w:delText>
                </w:r>
              </w:del>
            </w:ins>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606D2DD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090" w:author="5B1d" w:date="2025-04-29T15:35:00Z">
              <w:del w:id="1091" w:author="5B1d" w:date="2025-05-01T15:07:00Z">
                <w:r w:rsidRPr="00455355">
                  <w:rPr>
                    <w:rFonts w:ascii="Symbol" w:hAnsi="Symbol"/>
                    <w:sz w:val="20"/>
                    <w:lang w:eastAsia="zh-CN"/>
                  </w:rPr>
                  <w:delText>[</w:delText>
                </w:r>
              </w:del>
            </w:ins>
            <w:ins w:id="1092" w:author="Auteur">
              <w:del w:id="1093" w:author="5B1d" w:date="2025-05-01T15:07:00Z">
                <w:r w:rsidRPr="00455355">
                  <w:rPr>
                    <w:rFonts w:ascii="Symbol" w:hAnsi="Symbol" w:hint="eastAsia"/>
                    <w:sz w:val="20"/>
                    <w:lang w:eastAsia="zh-CN"/>
                  </w:rPr>
                  <w:sym w:font="Symbol" w:char="F0A3"/>
                </w:r>
                <w:r w:rsidRPr="00455355">
                  <w:rPr>
                    <w:rFonts w:ascii="Tms Rmn" w:hAnsi="Tms Rmn"/>
                    <w:sz w:val="12"/>
                    <w:lang w:eastAsia="zh-CN"/>
                  </w:rPr>
                  <w:delText> </w:delText>
                </w:r>
                <w:r w:rsidRPr="00455355">
                  <w:rPr>
                    <w:sz w:val="20"/>
                    <w:lang w:eastAsia="zh-CN"/>
                  </w:rPr>
                  <w:delText>15</w:delText>
                </w:r>
                <w:r w:rsidRPr="00455355">
                  <w:rPr>
                    <w:rFonts w:ascii="Tms Rmn" w:hAnsi="Tms Rmn"/>
                    <w:sz w:val="12"/>
                    <w:lang w:eastAsia="zh-CN"/>
                  </w:rPr>
                  <w:delText> </w:delText>
                </w:r>
                <w:r w:rsidRPr="00455355">
                  <w:rPr>
                    <w:sz w:val="20"/>
                    <w:lang w:eastAsia="zh-CN"/>
                  </w:rPr>
                  <w:delText>000</w:delText>
                </w:r>
              </w:del>
            </w:ins>
            <w:ins w:id="1094" w:author="5B1d" w:date="2025-04-29T15:35:00Z">
              <w:del w:id="1095" w:author="5B1d" w:date="2025-05-01T15:07:00Z">
                <w:r w:rsidRPr="00455355">
                  <w:rPr>
                    <w:sz w:val="20"/>
                    <w:lang w:eastAsia="zh-CN"/>
                  </w:rPr>
                  <w:delText>]</w:delText>
                </w:r>
              </w:del>
            </w:ins>
          </w:p>
        </w:tc>
      </w:tr>
      <w:tr w:rsidR="00455355" w:rsidRPr="00455355" w14:paraId="689BFD4D"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335789D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Receiver IF 3 dB bandwidth (MHz)</w:t>
            </w:r>
          </w:p>
        </w:tc>
        <w:tc>
          <w:tcPr>
            <w:tcW w:w="1453" w:type="dxa"/>
            <w:tcBorders>
              <w:top w:val="single" w:sz="6" w:space="0" w:color="000000"/>
              <w:left w:val="single" w:sz="6" w:space="0" w:color="000000"/>
              <w:bottom w:val="single" w:sz="6" w:space="0" w:color="000000"/>
              <w:right w:val="single" w:sz="6" w:space="0" w:color="000000"/>
            </w:tcBorders>
            <w:hideMark/>
          </w:tcPr>
          <w:p w14:paraId="404FB18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10</w:t>
            </w:r>
          </w:p>
        </w:tc>
        <w:tc>
          <w:tcPr>
            <w:tcW w:w="1432" w:type="dxa"/>
            <w:tcBorders>
              <w:top w:val="single" w:sz="6" w:space="0" w:color="000000"/>
              <w:left w:val="single" w:sz="6" w:space="0" w:color="000000"/>
              <w:bottom w:val="single" w:sz="6" w:space="0" w:color="000000"/>
              <w:right w:val="single" w:sz="6" w:space="0" w:color="000000"/>
            </w:tcBorders>
            <w:hideMark/>
          </w:tcPr>
          <w:p w14:paraId="4C5B741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10</w:t>
            </w:r>
          </w:p>
        </w:tc>
        <w:tc>
          <w:tcPr>
            <w:tcW w:w="1413" w:type="dxa"/>
            <w:tcBorders>
              <w:top w:val="single" w:sz="6" w:space="0" w:color="000000"/>
              <w:left w:val="single" w:sz="6" w:space="0" w:color="000000"/>
              <w:bottom w:val="single" w:sz="6" w:space="0" w:color="000000"/>
              <w:right w:val="single" w:sz="6" w:space="0" w:color="000000"/>
            </w:tcBorders>
            <w:hideMark/>
          </w:tcPr>
          <w:p w14:paraId="6B82937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96" w:author="5B1d" w:date="2025-04-30T18:07:00Z">
              <w:r w:rsidRPr="00455355">
                <w:rPr>
                  <w:sz w:val="20"/>
                  <w:lang w:eastAsia="zh-CN"/>
                </w:rPr>
                <w:delText>Not given</w:delText>
              </w:r>
            </w:del>
          </w:p>
        </w:tc>
        <w:tc>
          <w:tcPr>
            <w:tcW w:w="1584" w:type="dxa"/>
            <w:tcBorders>
              <w:top w:val="single" w:sz="6" w:space="0" w:color="000000"/>
              <w:left w:val="single" w:sz="6" w:space="0" w:color="000000"/>
              <w:bottom w:val="single" w:sz="6" w:space="0" w:color="000000"/>
              <w:right w:val="single" w:sz="6" w:space="0" w:color="000000"/>
            </w:tcBorders>
            <w:hideMark/>
          </w:tcPr>
          <w:p w14:paraId="0B5F292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97" w:author="Auteur">
              <w:r w:rsidRPr="00455355">
                <w:rPr>
                  <w:sz w:val="20"/>
                  <w:lang w:eastAsia="zh-CN"/>
                </w:rPr>
                <w:delText>Not given</w:delText>
              </w:r>
            </w:del>
            <w:ins w:id="1098" w:author="Auteur">
              <w:r w:rsidRPr="00455355">
                <w:rPr>
                  <w:sz w:val="20"/>
                  <w:lang w:eastAsia="zh-CN"/>
                </w:rPr>
                <w:t>10</w:t>
              </w:r>
            </w:ins>
          </w:p>
        </w:tc>
        <w:tc>
          <w:tcPr>
            <w:tcW w:w="1725" w:type="dxa"/>
            <w:gridSpan w:val="2"/>
            <w:tcBorders>
              <w:top w:val="single" w:sz="6" w:space="0" w:color="000000"/>
              <w:left w:val="single" w:sz="6" w:space="0" w:color="000000"/>
              <w:bottom w:val="single" w:sz="6" w:space="0" w:color="000000"/>
              <w:right w:val="single" w:sz="6" w:space="0" w:color="000000"/>
            </w:tcBorders>
            <w:hideMark/>
          </w:tcPr>
          <w:p w14:paraId="5CBA5B3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099" w:author="Auteur">
              <w:r w:rsidRPr="00455355">
                <w:rPr>
                  <w:sz w:val="20"/>
                  <w:lang w:eastAsia="zh-CN"/>
                </w:rPr>
                <w:delText>Not given</w:delText>
              </w:r>
            </w:del>
            <w:ins w:id="1100" w:author="Auteur">
              <w:r w:rsidRPr="00455355">
                <w:rPr>
                  <w:sz w:val="20"/>
                  <w:lang w:eastAsia="zh-CN"/>
                </w:rPr>
                <w:t>10</w:t>
              </w:r>
            </w:ins>
          </w:p>
        </w:tc>
        <w:tc>
          <w:tcPr>
            <w:tcW w:w="1442" w:type="dxa"/>
            <w:tcBorders>
              <w:top w:val="single" w:sz="6" w:space="0" w:color="000000"/>
              <w:left w:val="single" w:sz="6" w:space="0" w:color="000000"/>
              <w:bottom w:val="single" w:sz="6" w:space="0" w:color="000000"/>
              <w:right w:val="single" w:sz="6" w:space="0" w:color="000000"/>
            </w:tcBorders>
            <w:hideMark/>
          </w:tcPr>
          <w:p w14:paraId="744A209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1" w:author="Auteur">
              <w:r w:rsidRPr="00455355">
                <w:rPr>
                  <w:sz w:val="20"/>
                  <w:lang w:eastAsia="zh-CN"/>
                </w:rPr>
                <w:t>2</w:t>
              </w:r>
            </w:ins>
            <w:ins w:id="1102" w:author="5B1d" w:date="2025-04-30T19:24:00Z">
              <w:r w:rsidRPr="00455355">
                <w:rPr>
                  <w:sz w:val="20"/>
                  <w:lang w:eastAsia="zh-CN"/>
                </w:rPr>
                <w:t xml:space="preserve"> to 50</w:t>
              </w:r>
            </w:ins>
            <w:ins w:id="1103" w:author="Auteur">
              <w:r w:rsidRPr="00455355">
                <w:rPr>
                  <w:sz w:val="20"/>
                  <w:lang w:eastAsia="zh-CN"/>
                </w:rPr>
                <w:t xml:space="preserve"> </w:t>
              </w:r>
            </w:ins>
          </w:p>
          <w:p w14:paraId="5AD182B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4" w:author="Auteur">
              <w:del w:id="1105" w:author="5B1d" w:date="2025-04-30T19:24:00Z">
                <w:r w:rsidRPr="00455355">
                  <w:rPr>
                    <w:sz w:val="20"/>
                    <w:lang w:eastAsia="zh-CN"/>
                  </w:rPr>
                  <w:delText>10</w:delText>
                </w:r>
              </w:del>
            </w:ins>
          </w:p>
        </w:tc>
        <w:tc>
          <w:tcPr>
            <w:tcW w:w="1414" w:type="dxa"/>
            <w:tcBorders>
              <w:top w:val="single" w:sz="6" w:space="0" w:color="000000"/>
              <w:left w:val="single" w:sz="6" w:space="0" w:color="000000"/>
              <w:bottom w:val="single" w:sz="6" w:space="0" w:color="000000"/>
              <w:right w:val="single" w:sz="6" w:space="0" w:color="000000"/>
            </w:tcBorders>
            <w:hideMark/>
          </w:tcPr>
          <w:p w14:paraId="328FBCE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06" w:author="5B1d" w:date="2025-04-29T16:49:00Z">
              <w:del w:id="1107" w:author="5B1d" w:date="2025-05-01T15:06:00Z">
                <w:r w:rsidRPr="00455355">
                  <w:rPr>
                    <w:sz w:val="20"/>
                    <w:lang w:eastAsia="zh-CN"/>
                  </w:rPr>
                  <w:delText>[</w:delText>
                </w:r>
              </w:del>
            </w:ins>
            <w:del w:id="1108" w:author="5B1d" w:date="2025-05-01T15:06:00Z">
              <w:r w:rsidRPr="00455355">
                <w:rPr>
                  <w:sz w:val="20"/>
                  <w:lang w:eastAsia="zh-CN"/>
                </w:rPr>
                <w:delText>14 (nominal)</w:delText>
              </w:r>
            </w:del>
            <w:ins w:id="1109" w:author="5B1d" w:date="2025-04-29T16:49:00Z">
              <w:del w:id="1110" w:author="5B1d" w:date="2025-05-01T15:06:00Z">
                <w:r w:rsidRPr="00455355">
                  <w:rPr>
                    <w:sz w:val="20"/>
                    <w:lang w:eastAsia="zh-CN"/>
                  </w:rPr>
                  <w:delText xml:space="preserve">/ </w:delText>
                </w:r>
              </w:del>
              <w:r w:rsidRPr="00455355">
                <w:rPr>
                  <w:sz w:val="20"/>
                  <w:lang w:eastAsia="zh-CN"/>
                </w:rPr>
                <w:t>40</w:t>
              </w:r>
              <w:del w:id="1111" w:author="5B1d" w:date="2025-05-01T15:06:00Z">
                <w:r w:rsidRPr="00455355">
                  <w:rPr>
                    <w:sz w:val="20"/>
                    <w:lang w:eastAsia="zh-CN"/>
                  </w:rPr>
                  <w:delText>]</w:delText>
                </w:r>
              </w:del>
            </w:ins>
          </w:p>
        </w:tc>
        <w:tc>
          <w:tcPr>
            <w:tcW w:w="863" w:type="dxa"/>
            <w:tcBorders>
              <w:top w:val="single" w:sz="6" w:space="0" w:color="000000"/>
              <w:left w:val="single" w:sz="6" w:space="0" w:color="000000"/>
              <w:bottom w:val="single" w:sz="6" w:space="0" w:color="000000"/>
              <w:right w:val="single" w:sz="6" w:space="0" w:color="000000"/>
            </w:tcBorders>
          </w:tcPr>
          <w:p w14:paraId="4F4EECB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12" w:author="Auteur"/>
                <w:del w:id="1113" w:author="5B1d" w:date="2025-05-01T15:07:00Z"/>
                <w:sz w:val="20"/>
                <w:lang w:eastAsia="zh-CN"/>
              </w:rPr>
            </w:pPr>
            <w:ins w:id="1114" w:author="5B1d" w:date="2025-04-29T15:35:00Z">
              <w:del w:id="1115" w:author="5B1d" w:date="2025-05-01T15:07:00Z">
                <w:r w:rsidRPr="00455355">
                  <w:rPr>
                    <w:sz w:val="20"/>
                    <w:lang w:eastAsia="zh-CN"/>
                  </w:rPr>
                  <w:delText>[</w:delText>
                </w:r>
              </w:del>
            </w:ins>
            <w:ins w:id="1116" w:author="Auteur">
              <w:del w:id="1117" w:author="5B1d" w:date="2025-05-01T15:07:00Z">
                <w:r w:rsidRPr="00455355">
                  <w:rPr>
                    <w:sz w:val="20"/>
                    <w:lang w:eastAsia="zh-CN"/>
                  </w:rPr>
                  <w:delText>10</w:delText>
                </w:r>
              </w:del>
            </w:ins>
            <w:ins w:id="1118" w:author="5B1d" w:date="2025-04-29T15:35:00Z">
              <w:del w:id="1119" w:author="5B1d" w:date="2025-05-01T15:07:00Z">
                <w:r w:rsidRPr="00455355">
                  <w:rPr>
                    <w:sz w:val="20"/>
                    <w:lang w:eastAsia="zh-CN"/>
                  </w:rPr>
                  <w:delText>]</w:delText>
                </w:r>
              </w:del>
            </w:ins>
          </w:p>
          <w:p w14:paraId="21DD1469"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821" w:type="dxa"/>
            <w:tcBorders>
              <w:top w:val="single" w:sz="6" w:space="0" w:color="000000"/>
              <w:left w:val="single" w:sz="6" w:space="0" w:color="000000"/>
              <w:bottom w:val="single" w:sz="6" w:space="0" w:color="000000"/>
              <w:right w:val="single" w:sz="6" w:space="0" w:color="000000"/>
            </w:tcBorders>
            <w:hideMark/>
          </w:tcPr>
          <w:p w14:paraId="3964BC6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20" w:author="5B1d" w:date="2025-04-29T15:35:00Z">
              <w:del w:id="1121" w:author="5B1d" w:date="2025-05-01T15:07:00Z">
                <w:r w:rsidRPr="00455355">
                  <w:rPr>
                    <w:sz w:val="20"/>
                    <w:lang w:eastAsia="zh-CN"/>
                  </w:rPr>
                  <w:delText>[</w:delText>
                </w:r>
              </w:del>
            </w:ins>
            <w:ins w:id="1122" w:author="Auteur">
              <w:del w:id="1123" w:author="5B1d" w:date="2025-05-01T15:07:00Z">
                <w:r w:rsidRPr="00455355">
                  <w:rPr>
                    <w:sz w:val="20"/>
                    <w:lang w:eastAsia="zh-CN"/>
                  </w:rPr>
                  <w:delText>50</w:delText>
                </w:r>
              </w:del>
            </w:ins>
            <w:ins w:id="1124" w:author="5B1d" w:date="2025-04-29T15:35:00Z">
              <w:del w:id="1125" w:author="5B1d" w:date="2025-05-01T15:07:00Z">
                <w:r w:rsidRPr="00455355">
                  <w:rPr>
                    <w:sz w:val="20"/>
                    <w:lang w:eastAsia="zh-CN"/>
                  </w:rPr>
                  <w:delText>]</w:delText>
                </w:r>
              </w:del>
            </w:ins>
          </w:p>
        </w:tc>
      </w:tr>
      <w:tr w:rsidR="00455355" w:rsidRPr="00455355" w14:paraId="6AFFE8EF"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43515CE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Desensitization threshold </w:t>
            </w:r>
            <w:proofErr w:type="spellStart"/>
            <w:r w:rsidRPr="00455355">
              <w:rPr>
                <w:sz w:val="20"/>
                <w:lang w:eastAsia="zh-CN"/>
              </w:rPr>
              <w:t>pfd</w:t>
            </w:r>
            <w:proofErr w:type="spellEnd"/>
            <w:r w:rsidRPr="00455355">
              <w:rPr>
                <w:sz w:val="20"/>
                <w:lang w:eastAsia="zh-CN"/>
              </w:rPr>
              <w:t xml:space="preserve"> (</w:t>
            </w:r>
            <w:proofErr w:type="gramStart"/>
            <w:r w:rsidRPr="00455355">
              <w:rPr>
                <w:sz w:val="20"/>
                <w:lang w:eastAsia="zh-CN"/>
              </w:rPr>
              <w:t>dB(</w:t>
            </w:r>
            <w:proofErr w:type="gramEnd"/>
            <w:r w:rsidRPr="00455355">
              <w:rPr>
                <w:sz w:val="20"/>
                <w:lang w:eastAsia="zh-CN"/>
              </w:rPr>
              <w:t>W</w:t>
            </w:r>
            <w:proofErr w:type="gramStart"/>
            <w:r w:rsidRPr="00455355">
              <w:rPr>
                <w:sz w:val="20"/>
                <w:lang w:eastAsia="zh-CN"/>
              </w:rPr>
              <w:t>/( m</w:t>
            </w:r>
            <w:proofErr w:type="gramEnd"/>
            <w:r w:rsidRPr="00455355">
              <w:rPr>
                <w:sz w:val="20"/>
                <w:vertAlign w:val="superscript"/>
                <w:lang w:eastAsia="zh-CN"/>
              </w:rPr>
              <w:t>2</w:t>
            </w:r>
            <w:r w:rsidRPr="00455355">
              <w:rPr>
                <w:sz w:val="20"/>
                <w:lang w:eastAsia="zh-CN"/>
              </w:rPr>
              <w:t> </w:t>
            </w:r>
            <w:r w:rsidRPr="00455355">
              <w:rPr>
                <w:rFonts w:ascii="Symbol" w:hAnsi="Symbol"/>
                <w:sz w:val="20"/>
                <w:lang w:eastAsia="zh-CN"/>
              </w:rPr>
              <w:t>×</w:t>
            </w:r>
            <w:r w:rsidRPr="00455355">
              <w:rPr>
                <w:sz w:val="20"/>
                <w:lang w:eastAsia="zh-CN"/>
              </w:rPr>
              <w:t> 4 kHz))</w:t>
            </w:r>
          </w:p>
        </w:tc>
        <w:tc>
          <w:tcPr>
            <w:tcW w:w="1453" w:type="dxa"/>
            <w:tcBorders>
              <w:top w:val="single" w:sz="6" w:space="0" w:color="000000"/>
              <w:left w:val="single" w:sz="6" w:space="0" w:color="000000"/>
              <w:bottom w:val="single" w:sz="6" w:space="0" w:color="000000"/>
              <w:right w:val="single" w:sz="6" w:space="0" w:color="000000"/>
            </w:tcBorders>
            <w:hideMark/>
          </w:tcPr>
          <w:p w14:paraId="23669D6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–164</w:t>
            </w:r>
          </w:p>
        </w:tc>
        <w:tc>
          <w:tcPr>
            <w:tcW w:w="1432" w:type="dxa"/>
            <w:tcBorders>
              <w:top w:val="single" w:sz="6" w:space="0" w:color="000000"/>
              <w:left w:val="single" w:sz="6" w:space="0" w:color="000000"/>
              <w:bottom w:val="single" w:sz="6" w:space="0" w:color="000000"/>
              <w:right w:val="single" w:sz="6" w:space="0" w:color="000000"/>
            </w:tcBorders>
            <w:hideMark/>
          </w:tcPr>
          <w:p w14:paraId="32B25AA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–164</w:t>
            </w:r>
          </w:p>
        </w:tc>
        <w:tc>
          <w:tcPr>
            <w:tcW w:w="1413" w:type="dxa"/>
            <w:tcBorders>
              <w:top w:val="single" w:sz="6" w:space="0" w:color="000000"/>
              <w:left w:val="single" w:sz="6" w:space="0" w:color="000000"/>
              <w:bottom w:val="single" w:sz="6" w:space="0" w:color="000000"/>
              <w:right w:val="single" w:sz="6" w:space="0" w:color="000000"/>
            </w:tcBorders>
            <w:hideMark/>
          </w:tcPr>
          <w:p w14:paraId="7F4D974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126" w:author="5B1d" w:date="2025-04-30T18:07:00Z">
              <w:r w:rsidRPr="00455355">
                <w:rPr>
                  <w:sz w:val="20"/>
                  <w:lang w:eastAsia="zh-CN"/>
                </w:rPr>
                <w:delText>–165</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5EB094D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–145</w:t>
            </w:r>
          </w:p>
        </w:tc>
        <w:tc>
          <w:tcPr>
            <w:tcW w:w="1716" w:type="dxa"/>
            <w:tcBorders>
              <w:top w:val="single" w:sz="6" w:space="0" w:color="000000"/>
              <w:left w:val="single" w:sz="6" w:space="0" w:color="000000"/>
              <w:bottom w:val="single" w:sz="6" w:space="0" w:color="000000"/>
              <w:right w:val="single" w:sz="6" w:space="0" w:color="000000"/>
            </w:tcBorders>
            <w:hideMark/>
          </w:tcPr>
          <w:p w14:paraId="374B029A"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–155</w:t>
            </w:r>
          </w:p>
        </w:tc>
        <w:tc>
          <w:tcPr>
            <w:tcW w:w="1442" w:type="dxa"/>
            <w:tcBorders>
              <w:top w:val="single" w:sz="6" w:space="0" w:color="000000"/>
              <w:left w:val="single" w:sz="6" w:space="0" w:color="000000"/>
              <w:bottom w:val="single" w:sz="6" w:space="0" w:color="000000"/>
              <w:right w:val="single" w:sz="6" w:space="0" w:color="000000"/>
            </w:tcBorders>
          </w:tcPr>
          <w:p w14:paraId="53AFA98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del w:id="1127" w:author="Auteur"/>
                <w:sz w:val="20"/>
                <w:lang w:eastAsia="zh-CN"/>
              </w:rPr>
            </w:pPr>
            <w:r w:rsidRPr="00455355">
              <w:rPr>
                <w:sz w:val="20"/>
                <w:lang w:eastAsia="zh-CN"/>
              </w:rPr>
              <w:t>–156</w:t>
            </w:r>
            <w:del w:id="1128" w:author="Auteur">
              <w:r w:rsidRPr="00455355">
                <w:rPr>
                  <w:sz w:val="20"/>
                  <w:vertAlign w:val="superscript"/>
                  <w:lang w:eastAsia="zh-CN"/>
                </w:rPr>
                <w:delText>(3)</w:delText>
              </w:r>
            </w:del>
          </w:p>
          <w:p w14:paraId="1506B8B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p>
        </w:tc>
        <w:tc>
          <w:tcPr>
            <w:tcW w:w="1414" w:type="dxa"/>
            <w:tcBorders>
              <w:top w:val="single" w:sz="6" w:space="0" w:color="000000"/>
              <w:left w:val="single" w:sz="6" w:space="0" w:color="000000"/>
              <w:bottom w:val="single" w:sz="6" w:space="0" w:color="000000"/>
              <w:right w:val="single" w:sz="6" w:space="0" w:color="000000"/>
            </w:tcBorders>
            <w:hideMark/>
          </w:tcPr>
          <w:p w14:paraId="3DE9322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29" w:author="5B1d" w:date="2025-04-29T16:49:00Z">
              <w:del w:id="1130" w:author="5B1d" w:date="2025-05-01T15:08:00Z">
                <w:r w:rsidRPr="00455355">
                  <w:rPr>
                    <w:sz w:val="20"/>
                    <w:lang w:eastAsia="zh-CN"/>
                  </w:rPr>
                  <w:delText>[</w:delText>
                </w:r>
              </w:del>
            </w:ins>
            <w:del w:id="1131" w:author="5B1d" w:date="2025-05-01T15:08:00Z">
              <w:r w:rsidRPr="00455355">
                <w:rPr>
                  <w:sz w:val="20"/>
                  <w:lang w:eastAsia="zh-CN"/>
                </w:rPr>
                <w:delText>–164.7</w:delText>
              </w:r>
            </w:del>
            <w:ins w:id="1132" w:author="5B1d" w:date="2025-04-29T16:49:00Z">
              <w:del w:id="1133" w:author="5B1d" w:date="2025-05-01T15:08:00Z">
                <w:r w:rsidRPr="00455355">
                  <w:rPr>
                    <w:sz w:val="20"/>
                    <w:lang w:eastAsia="zh-CN"/>
                  </w:rPr>
                  <w:delText>/</w:delText>
                </w:r>
              </w:del>
              <w:r w:rsidRPr="00455355">
                <w:rPr>
                  <w:sz w:val="20"/>
                  <w:lang w:eastAsia="zh-CN"/>
                </w:rPr>
                <w:t>-161</w:t>
              </w:r>
              <w:del w:id="1134" w:author="5B1d" w:date="2025-05-01T15:08:00Z">
                <w:r w:rsidRPr="00455355">
                  <w:rPr>
                    <w:sz w:val="20"/>
                    <w:lang w:eastAsia="zh-CN"/>
                  </w:rPr>
                  <w:delText>]</w:delText>
                </w:r>
              </w:del>
            </w:ins>
          </w:p>
        </w:tc>
        <w:tc>
          <w:tcPr>
            <w:tcW w:w="863" w:type="dxa"/>
            <w:tcBorders>
              <w:top w:val="single" w:sz="6" w:space="0" w:color="000000"/>
              <w:left w:val="single" w:sz="6" w:space="0" w:color="000000"/>
              <w:bottom w:val="single" w:sz="6" w:space="0" w:color="000000"/>
              <w:right w:val="single" w:sz="6" w:space="0" w:color="000000"/>
            </w:tcBorders>
            <w:vAlign w:val="center"/>
            <w:hideMark/>
          </w:tcPr>
          <w:p w14:paraId="3636BF31"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35" w:author="5B1d" w:date="2025-04-29T15:36:00Z">
              <w:del w:id="1136" w:author="5B1d" w:date="2025-05-01T15:07:00Z">
                <w:r w:rsidRPr="00455355">
                  <w:rPr>
                    <w:sz w:val="20"/>
                    <w:lang w:eastAsia="zh-CN"/>
                  </w:rPr>
                  <w:delText>[</w:delText>
                </w:r>
              </w:del>
            </w:ins>
            <w:ins w:id="1137" w:author="Fernandez Jimenez, Virginia" w:date="2024-11-29T12:10:00Z">
              <w:del w:id="1138" w:author="5B1d" w:date="2025-05-01T15:07:00Z">
                <w:r w:rsidRPr="00455355">
                  <w:rPr>
                    <w:sz w:val="20"/>
                    <w:lang w:eastAsia="zh-CN"/>
                  </w:rPr>
                  <w:delText>‒</w:delText>
                </w:r>
              </w:del>
            </w:ins>
            <w:ins w:id="1139" w:author="Auteur">
              <w:del w:id="1140" w:author="5B1d" w:date="2025-05-01T15:07:00Z">
                <w:r w:rsidRPr="00455355">
                  <w:rPr>
                    <w:sz w:val="20"/>
                    <w:lang w:eastAsia="zh-CN"/>
                  </w:rPr>
                  <w:delText>144</w:delText>
                </w:r>
              </w:del>
            </w:ins>
            <w:ins w:id="1141" w:author="5B1d" w:date="2025-04-29T15:36:00Z">
              <w:del w:id="1142" w:author="5B1d" w:date="2025-05-01T15:07:00Z">
                <w:r w:rsidRPr="00455355">
                  <w:rPr>
                    <w:sz w:val="20"/>
                    <w:lang w:eastAsia="zh-CN"/>
                  </w:rPr>
                  <w:delText>]</w:delText>
                </w:r>
              </w:del>
            </w:ins>
          </w:p>
        </w:tc>
        <w:tc>
          <w:tcPr>
            <w:tcW w:w="821" w:type="dxa"/>
            <w:tcBorders>
              <w:top w:val="single" w:sz="6" w:space="0" w:color="000000"/>
              <w:left w:val="single" w:sz="6" w:space="0" w:color="000000"/>
              <w:bottom w:val="single" w:sz="6" w:space="0" w:color="000000"/>
              <w:right w:val="single" w:sz="6" w:space="0" w:color="000000"/>
            </w:tcBorders>
            <w:vAlign w:val="center"/>
            <w:hideMark/>
          </w:tcPr>
          <w:p w14:paraId="6D51824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43" w:author="5B1d" w:date="2025-04-29T15:36:00Z">
              <w:del w:id="1144" w:author="5B1d" w:date="2025-05-01T15:07:00Z">
                <w:r w:rsidRPr="00455355">
                  <w:rPr>
                    <w:sz w:val="20"/>
                    <w:lang w:eastAsia="zh-CN"/>
                  </w:rPr>
                  <w:delText>[</w:delText>
                </w:r>
              </w:del>
            </w:ins>
            <w:ins w:id="1145" w:author="Fernandez Jimenez, Virginia" w:date="2024-11-29T12:10:00Z">
              <w:del w:id="1146" w:author="5B1d" w:date="2025-05-01T15:07:00Z">
                <w:r w:rsidRPr="00455355">
                  <w:rPr>
                    <w:sz w:val="20"/>
                    <w:lang w:eastAsia="zh-CN"/>
                  </w:rPr>
                  <w:delText>‒</w:delText>
                </w:r>
              </w:del>
            </w:ins>
            <w:ins w:id="1147" w:author="Auteur">
              <w:del w:id="1148" w:author="5B1d" w:date="2025-05-01T15:07:00Z">
                <w:r w:rsidRPr="00455355">
                  <w:rPr>
                    <w:sz w:val="20"/>
                    <w:lang w:eastAsia="zh-CN"/>
                  </w:rPr>
                  <w:delText>152</w:delText>
                </w:r>
              </w:del>
            </w:ins>
            <w:ins w:id="1149" w:author="5B1d" w:date="2025-04-29T15:36:00Z">
              <w:del w:id="1150" w:author="5B1d" w:date="2025-05-01T15:07:00Z">
                <w:r w:rsidRPr="00455355">
                  <w:rPr>
                    <w:sz w:val="20"/>
                    <w:lang w:eastAsia="zh-CN"/>
                  </w:rPr>
                  <w:delText>]</w:delText>
                </w:r>
              </w:del>
            </w:ins>
          </w:p>
        </w:tc>
      </w:tr>
      <w:tr w:rsidR="00455355" w:rsidRPr="00455355" w14:paraId="3A199836"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7697FE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ins w:id="1151" w:author="5B1d" w:date="2025-04-29T18:51:00Z">
              <w:r w:rsidRPr="00455355">
                <w:rPr>
                  <w:sz w:val="20"/>
                  <w:lang w:eastAsia="zh-CN"/>
                </w:rPr>
                <w:t>[</w:t>
              </w:r>
            </w:ins>
            <w:r w:rsidRPr="00455355">
              <w:rPr>
                <w:sz w:val="20"/>
                <w:lang w:eastAsia="zh-CN"/>
              </w:rPr>
              <w:t>Number of systems</w:t>
            </w:r>
            <w:r w:rsidRPr="00455355">
              <w:rPr>
                <w:sz w:val="20"/>
                <w:lang w:eastAsia="zh-CN"/>
              </w:rPr>
              <w:br/>
              <w:t>Geographical area</w:t>
            </w:r>
            <w:ins w:id="1152" w:author="5B1d" w:date="2025-04-29T18:51:00Z">
              <w:r w:rsidRPr="00455355">
                <w:rPr>
                  <w:sz w:val="20"/>
                  <w:lang w:eastAsia="zh-CN"/>
                </w:rPr>
                <w:t>]</w:t>
              </w:r>
            </w:ins>
          </w:p>
        </w:tc>
        <w:tc>
          <w:tcPr>
            <w:tcW w:w="1453" w:type="dxa"/>
            <w:tcBorders>
              <w:top w:val="single" w:sz="6" w:space="0" w:color="000000"/>
              <w:left w:val="single" w:sz="6" w:space="0" w:color="000000"/>
              <w:bottom w:val="single" w:sz="6" w:space="0" w:color="000000"/>
              <w:right w:val="single" w:sz="6" w:space="0" w:color="000000"/>
            </w:tcBorders>
            <w:hideMark/>
          </w:tcPr>
          <w:p w14:paraId="400B611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53" w:author="5B1d" w:date="2025-04-29T18:51:00Z">
              <w:r w:rsidRPr="00455355">
                <w:rPr>
                  <w:sz w:val="20"/>
                  <w:lang w:eastAsia="zh-CN"/>
                </w:rPr>
                <w:t>[</w:t>
              </w:r>
            </w:ins>
            <w:r w:rsidRPr="00455355">
              <w:rPr>
                <w:sz w:val="20"/>
                <w:lang w:eastAsia="zh-CN"/>
              </w:rPr>
              <w:t>800</w:t>
            </w:r>
            <w:ins w:id="1154" w:author="5B1d" w:date="2025-04-29T18:51:00Z">
              <w:r w:rsidRPr="00455355">
                <w:rPr>
                  <w:sz w:val="20"/>
                  <w:lang w:eastAsia="zh-CN"/>
                </w:rPr>
                <w:t>]</w:t>
              </w:r>
            </w:ins>
            <w:r w:rsidRPr="00455355">
              <w:rPr>
                <w:sz w:val="20"/>
                <w:lang w:eastAsia="zh-CN"/>
              </w:rPr>
              <w:br/>
            </w:r>
            <w:ins w:id="1155" w:author="5B1d" w:date="2025-04-29T18:21:00Z">
              <w:r w:rsidRPr="00455355">
                <w:rPr>
                  <w:sz w:val="20"/>
                  <w:lang w:eastAsia="zh-CN"/>
                </w:rPr>
                <w:t>[</w:t>
              </w:r>
            </w:ins>
            <w:r w:rsidRPr="00455355">
              <w:rPr>
                <w:sz w:val="20"/>
                <w:lang w:eastAsia="zh-CN"/>
              </w:rPr>
              <w:t>Worldwide</w:t>
            </w:r>
            <w:ins w:id="1156" w:author="5B1d" w:date="2025-04-29T18:21:00Z">
              <w:r w:rsidRPr="00455355">
                <w:rPr>
                  <w:sz w:val="20"/>
                  <w:lang w:eastAsia="zh-CN"/>
                </w:rPr>
                <w:t>]</w:t>
              </w:r>
            </w:ins>
          </w:p>
        </w:tc>
        <w:tc>
          <w:tcPr>
            <w:tcW w:w="1432" w:type="dxa"/>
            <w:tcBorders>
              <w:top w:val="single" w:sz="6" w:space="0" w:color="000000"/>
              <w:left w:val="single" w:sz="6" w:space="0" w:color="000000"/>
              <w:bottom w:val="single" w:sz="6" w:space="0" w:color="000000"/>
              <w:right w:val="single" w:sz="6" w:space="0" w:color="000000"/>
            </w:tcBorders>
            <w:hideMark/>
          </w:tcPr>
          <w:p w14:paraId="0F97D10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57" w:author="5B1d" w:date="2025-04-29T18:51:00Z">
              <w:r w:rsidRPr="00455355">
                <w:rPr>
                  <w:sz w:val="20"/>
                  <w:lang w:eastAsia="zh-CN"/>
                </w:rPr>
                <w:t>[</w:t>
              </w:r>
            </w:ins>
            <w:r w:rsidRPr="00455355">
              <w:rPr>
                <w:sz w:val="20"/>
                <w:lang w:eastAsia="zh-CN"/>
              </w:rPr>
              <w:t>800</w:t>
            </w:r>
            <w:ins w:id="1158" w:author="5B1d" w:date="2025-04-29T18:51:00Z">
              <w:r w:rsidRPr="00455355">
                <w:rPr>
                  <w:sz w:val="20"/>
                  <w:lang w:eastAsia="zh-CN"/>
                </w:rPr>
                <w:t>]</w:t>
              </w:r>
            </w:ins>
            <w:r w:rsidRPr="00455355">
              <w:rPr>
                <w:sz w:val="20"/>
                <w:lang w:eastAsia="zh-CN"/>
              </w:rPr>
              <w:br/>
            </w:r>
            <w:ins w:id="1159" w:author="5B1d" w:date="2025-04-29T18:21:00Z">
              <w:r w:rsidRPr="00455355">
                <w:rPr>
                  <w:sz w:val="20"/>
                  <w:lang w:eastAsia="zh-CN"/>
                </w:rPr>
                <w:t>[</w:t>
              </w:r>
            </w:ins>
            <w:r w:rsidRPr="00455355">
              <w:rPr>
                <w:sz w:val="20"/>
                <w:lang w:eastAsia="zh-CN"/>
              </w:rPr>
              <w:t>Worldwide</w:t>
            </w:r>
            <w:ins w:id="1160" w:author="5B1d" w:date="2025-04-29T18:22:00Z">
              <w:r w:rsidRPr="00455355">
                <w:rPr>
                  <w:sz w:val="20"/>
                  <w:lang w:eastAsia="zh-CN"/>
                </w:rPr>
                <w:t>]</w:t>
              </w:r>
            </w:ins>
          </w:p>
        </w:tc>
        <w:tc>
          <w:tcPr>
            <w:tcW w:w="1413" w:type="dxa"/>
            <w:tcBorders>
              <w:top w:val="single" w:sz="6" w:space="0" w:color="000000"/>
              <w:left w:val="single" w:sz="6" w:space="0" w:color="000000"/>
              <w:bottom w:val="single" w:sz="6" w:space="0" w:color="000000"/>
              <w:right w:val="single" w:sz="6" w:space="0" w:color="000000"/>
            </w:tcBorders>
            <w:hideMark/>
          </w:tcPr>
          <w:p w14:paraId="4E3A92B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highlight w:val="yellow"/>
                <w:lang w:eastAsia="zh-CN"/>
              </w:rPr>
            </w:pPr>
            <w:del w:id="1161" w:author="5B1d" w:date="2025-04-30T18:07:00Z">
              <w:r w:rsidRPr="00455355">
                <w:rPr>
                  <w:sz w:val="20"/>
                  <w:lang w:eastAsia="zh-CN"/>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381B77E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62" w:author="Auteur"/>
                <w:sz w:val="20"/>
                <w:lang w:eastAsia="zh-CN"/>
              </w:rPr>
            </w:pPr>
            <w:ins w:id="1163" w:author="5B1d" w:date="2025-04-29T18:51:00Z">
              <w:r w:rsidRPr="00455355">
                <w:rPr>
                  <w:sz w:val="20"/>
                  <w:lang w:eastAsia="zh-CN"/>
                </w:rPr>
                <w:t>[</w:t>
              </w:r>
            </w:ins>
            <w:r w:rsidRPr="00455355">
              <w:rPr>
                <w:sz w:val="20"/>
                <w:lang w:eastAsia="zh-CN"/>
              </w:rPr>
              <w:t>Not given</w:t>
            </w:r>
            <w:ins w:id="1164" w:author="5B1d" w:date="2025-04-29T18:51:00Z">
              <w:r w:rsidRPr="00455355">
                <w:rPr>
                  <w:sz w:val="20"/>
                  <w:lang w:eastAsia="zh-CN"/>
                </w:rPr>
                <w:t>]</w:t>
              </w:r>
            </w:ins>
          </w:p>
          <w:p w14:paraId="10D2E72E"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65" w:author="5B1d" w:date="2025-04-29T18:22:00Z">
              <w:r w:rsidRPr="00455355">
                <w:rPr>
                  <w:sz w:val="20"/>
                  <w:lang w:eastAsia="zh-CN"/>
                </w:rPr>
                <w:t>[</w:t>
              </w:r>
            </w:ins>
            <w:ins w:id="1166" w:author="Auteur">
              <w:r w:rsidRPr="00455355">
                <w:rPr>
                  <w:sz w:val="20"/>
                  <w:lang w:eastAsia="zh-CN"/>
                </w:rPr>
                <w:t>Worldwide</w:t>
              </w:r>
            </w:ins>
            <w:ins w:id="1167" w:author="5B1d" w:date="2025-04-29T18:22:00Z">
              <w:r w:rsidRPr="00455355">
                <w:rPr>
                  <w:sz w:val="20"/>
                  <w:lang w:eastAsia="zh-CN"/>
                </w:rPr>
                <w:t>]</w:t>
              </w:r>
            </w:ins>
          </w:p>
        </w:tc>
        <w:tc>
          <w:tcPr>
            <w:tcW w:w="1716" w:type="dxa"/>
            <w:tcBorders>
              <w:top w:val="single" w:sz="6" w:space="0" w:color="000000"/>
              <w:left w:val="single" w:sz="6" w:space="0" w:color="000000"/>
              <w:bottom w:val="single" w:sz="6" w:space="0" w:color="000000"/>
              <w:right w:val="single" w:sz="6" w:space="0" w:color="000000"/>
            </w:tcBorders>
            <w:hideMark/>
          </w:tcPr>
          <w:p w14:paraId="05FB8D8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68" w:author="Auteur"/>
                <w:sz w:val="20"/>
                <w:lang w:eastAsia="zh-CN"/>
              </w:rPr>
            </w:pPr>
            <w:ins w:id="1169" w:author="5B1d" w:date="2025-04-29T18:51:00Z">
              <w:r w:rsidRPr="00455355">
                <w:rPr>
                  <w:sz w:val="20"/>
                  <w:lang w:eastAsia="zh-CN"/>
                </w:rPr>
                <w:t>[</w:t>
              </w:r>
            </w:ins>
            <w:r w:rsidRPr="00455355">
              <w:rPr>
                <w:sz w:val="20"/>
                <w:lang w:eastAsia="zh-CN"/>
              </w:rPr>
              <w:t>Not given</w:t>
            </w:r>
            <w:ins w:id="1170" w:author="5B1d" w:date="2025-04-29T18:51:00Z">
              <w:r w:rsidRPr="00455355">
                <w:rPr>
                  <w:sz w:val="20"/>
                  <w:lang w:eastAsia="zh-CN"/>
                </w:rPr>
                <w:t>]</w:t>
              </w:r>
            </w:ins>
          </w:p>
          <w:p w14:paraId="1E71484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71" w:author="5B1d" w:date="2025-04-29T18:22:00Z">
              <w:r w:rsidRPr="00455355">
                <w:rPr>
                  <w:sz w:val="20"/>
                  <w:lang w:eastAsia="zh-CN"/>
                </w:rPr>
                <w:t>[</w:t>
              </w:r>
            </w:ins>
            <w:ins w:id="1172" w:author="Auteur">
              <w:r w:rsidRPr="00455355">
                <w:rPr>
                  <w:sz w:val="20"/>
                  <w:lang w:eastAsia="zh-CN"/>
                </w:rPr>
                <w:t>Worldwide</w:t>
              </w:r>
            </w:ins>
            <w:ins w:id="1173" w:author="5B1d" w:date="2025-04-29T18:22:00Z">
              <w:r w:rsidRPr="00455355">
                <w:rPr>
                  <w:sz w:val="20"/>
                  <w:lang w:eastAsia="zh-CN"/>
                </w:rPr>
                <w:t>]</w:t>
              </w:r>
            </w:ins>
          </w:p>
        </w:tc>
        <w:tc>
          <w:tcPr>
            <w:tcW w:w="1442" w:type="dxa"/>
            <w:tcBorders>
              <w:top w:val="single" w:sz="6" w:space="0" w:color="000000"/>
              <w:left w:val="single" w:sz="6" w:space="0" w:color="000000"/>
              <w:bottom w:val="single" w:sz="6" w:space="0" w:color="000000"/>
              <w:right w:val="single" w:sz="6" w:space="0" w:color="000000"/>
            </w:tcBorders>
            <w:hideMark/>
          </w:tcPr>
          <w:p w14:paraId="7AEE127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74" w:author="Auteur"/>
                <w:sz w:val="20"/>
                <w:lang w:eastAsia="zh-CN"/>
              </w:rPr>
            </w:pPr>
            <w:ins w:id="1175" w:author="5B1d" w:date="2025-04-29T18:51:00Z">
              <w:r w:rsidRPr="00455355">
                <w:rPr>
                  <w:sz w:val="20"/>
                  <w:lang w:eastAsia="zh-CN"/>
                </w:rPr>
                <w:t>[</w:t>
              </w:r>
            </w:ins>
            <w:r w:rsidRPr="00455355">
              <w:rPr>
                <w:sz w:val="20"/>
                <w:lang w:eastAsia="zh-CN"/>
              </w:rPr>
              <w:t>Not given</w:t>
            </w:r>
            <w:ins w:id="1176" w:author="5B1d" w:date="2025-04-29T18:51:00Z">
              <w:r w:rsidRPr="00455355">
                <w:rPr>
                  <w:sz w:val="20"/>
                  <w:lang w:eastAsia="zh-CN"/>
                </w:rPr>
                <w:t>]</w:t>
              </w:r>
            </w:ins>
          </w:p>
          <w:p w14:paraId="1A478786"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77" w:author="5B1d" w:date="2025-04-29T18:22:00Z">
              <w:r w:rsidRPr="00455355">
                <w:rPr>
                  <w:sz w:val="20"/>
                  <w:lang w:eastAsia="zh-CN"/>
                </w:rPr>
                <w:t>[</w:t>
              </w:r>
            </w:ins>
            <w:ins w:id="1178" w:author="Auteur">
              <w:r w:rsidRPr="00455355">
                <w:rPr>
                  <w:sz w:val="20"/>
                  <w:lang w:eastAsia="zh-CN"/>
                </w:rPr>
                <w:t>Worldwide</w:t>
              </w:r>
            </w:ins>
            <w:ins w:id="1179" w:author="5B1d" w:date="2025-04-29T18:22:00Z">
              <w:r w:rsidRPr="00455355">
                <w:rPr>
                  <w:sz w:val="20"/>
                  <w:lang w:eastAsia="zh-CN"/>
                </w:rPr>
                <w:t>]</w:t>
              </w:r>
            </w:ins>
          </w:p>
        </w:tc>
        <w:tc>
          <w:tcPr>
            <w:tcW w:w="1414" w:type="dxa"/>
            <w:tcBorders>
              <w:top w:val="single" w:sz="6" w:space="0" w:color="000000"/>
              <w:left w:val="single" w:sz="6" w:space="0" w:color="000000"/>
              <w:bottom w:val="single" w:sz="6" w:space="0" w:color="000000"/>
              <w:right w:val="single" w:sz="6" w:space="0" w:color="000000"/>
            </w:tcBorders>
            <w:hideMark/>
          </w:tcPr>
          <w:p w14:paraId="4526D1F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80" w:author="5B1d" w:date="2025-04-29T16:50:00Z">
              <w:r w:rsidRPr="00455355">
                <w:rPr>
                  <w:sz w:val="20"/>
                  <w:lang w:eastAsia="zh-CN"/>
                </w:rPr>
                <w:t>[</w:t>
              </w:r>
            </w:ins>
            <w:del w:id="1181" w:author="5B1d" w:date="2025-05-02T16:58:00Z">
              <w:r w:rsidRPr="00455355">
                <w:rPr>
                  <w:sz w:val="20"/>
                  <w:lang w:eastAsia="zh-CN"/>
                </w:rPr>
                <w:delText>18</w:delText>
              </w:r>
            </w:del>
            <w:ins w:id="1182" w:author="5B1d" w:date="2025-04-29T16:49:00Z">
              <w:del w:id="1183" w:author="5B1d" w:date="2025-05-02T16:58:00Z">
                <w:r w:rsidRPr="00455355">
                  <w:rPr>
                    <w:sz w:val="20"/>
                    <w:lang w:eastAsia="zh-CN"/>
                  </w:rPr>
                  <w:delText>/</w:delText>
                </w:r>
              </w:del>
            </w:ins>
            <w:ins w:id="1184" w:author="5B1d" w:date="2025-04-29T16:50:00Z">
              <w:r w:rsidRPr="00455355">
                <w:rPr>
                  <w:sz w:val="20"/>
                  <w:lang w:eastAsia="zh-CN"/>
                </w:rPr>
                <w:t>26]</w:t>
              </w:r>
            </w:ins>
            <w:r w:rsidRPr="00455355">
              <w:rPr>
                <w:sz w:val="20"/>
                <w:lang w:eastAsia="zh-CN"/>
              </w:rPr>
              <w:br/>
            </w:r>
            <w:del w:id="1185" w:author="5B1d" w:date="2025-05-02T11:27:00Z">
              <w:r w:rsidRPr="00455355">
                <w:rPr>
                  <w:sz w:val="20"/>
                  <w:lang w:eastAsia="zh-CN"/>
                </w:rPr>
                <w:delText>(Region 3)</w:delText>
              </w:r>
            </w:del>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7D51794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ins w:id="1186" w:author="Auteur"/>
                <w:del w:id="1187" w:author="5B1d" w:date="2025-05-01T15:07:00Z"/>
                <w:sz w:val="20"/>
                <w:lang w:eastAsia="zh-CN"/>
              </w:rPr>
            </w:pPr>
            <w:ins w:id="1188" w:author="5B1d" w:date="2025-04-29T15:36:00Z">
              <w:del w:id="1189" w:author="5B1d" w:date="2025-05-01T15:07:00Z">
                <w:r w:rsidRPr="00455355">
                  <w:rPr>
                    <w:sz w:val="20"/>
                    <w:lang w:eastAsia="zh-CN"/>
                  </w:rPr>
                  <w:delText>[</w:delText>
                </w:r>
              </w:del>
            </w:ins>
            <w:ins w:id="1190" w:author="Auteur">
              <w:del w:id="1191" w:author="5B1d" w:date="2025-05-01T15:07:00Z">
                <w:r w:rsidRPr="00455355">
                  <w:rPr>
                    <w:sz w:val="20"/>
                    <w:lang w:eastAsia="zh-CN"/>
                  </w:rPr>
                  <w:delText>Not given</w:delText>
                </w:r>
              </w:del>
            </w:ins>
          </w:p>
          <w:p w14:paraId="39A64108"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192" w:author="Auteur">
              <w:del w:id="1193" w:author="5B1d" w:date="2025-05-01T15:07:00Z">
                <w:r w:rsidRPr="00455355">
                  <w:rPr>
                    <w:sz w:val="20"/>
                    <w:lang w:eastAsia="zh-CN"/>
                  </w:rPr>
                  <w:delText>Worldwide</w:delText>
                </w:r>
              </w:del>
            </w:ins>
            <w:ins w:id="1194" w:author="5B1d" w:date="2025-04-29T15:36:00Z">
              <w:del w:id="1195" w:author="5B1d" w:date="2025-05-01T15:07:00Z">
                <w:r w:rsidRPr="00455355">
                  <w:rPr>
                    <w:sz w:val="20"/>
                    <w:lang w:eastAsia="zh-CN"/>
                  </w:rPr>
                  <w:delText>]</w:delText>
                </w:r>
              </w:del>
            </w:ins>
          </w:p>
        </w:tc>
      </w:tr>
      <w:tr w:rsidR="00455355" w:rsidRPr="00455355" w14:paraId="1FBA0B50" w14:textId="77777777" w:rsidTr="00455355">
        <w:trPr>
          <w:jc w:val="center"/>
        </w:trPr>
        <w:tc>
          <w:tcPr>
            <w:tcW w:w="2595" w:type="dxa"/>
            <w:tcBorders>
              <w:top w:val="single" w:sz="6" w:space="0" w:color="000000"/>
              <w:left w:val="single" w:sz="6" w:space="0" w:color="000000"/>
              <w:bottom w:val="single" w:sz="6" w:space="0" w:color="000000"/>
              <w:right w:val="single" w:sz="6" w:space="0" w:color="000000"/>
            </w:tcBorders>
            <w:hideMark/>
          </w:tcPr>
          <w:p w14:paraId="02F13453"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textAlignment w:val="auto"/>
              <w:rPr>
                <w:sz w:val="20"/>
                <w:lang w:eastAsia="zh-CN"/>
              </w:rPr>
            </w:pPr>
            <w:r w:rsidRPr="00455355">
              <w:rPr>
                <w:sz w:val="20"/>
                <w:lang w:eastAsia="zh-CN"/>
              </w:rPr>
              <w:t xml:space="preserve">Receiver noise level </w:t>
            </w:r>
            <w:ins w:id="1196" w:author="Auteur">
              <w:r w:rsidRPr="00455355">
                <w:rPr>
                  <w:sz w:val="20"/>
                  <w:lang w:eastAsia="zh-CN"/>
                </w:rPr>
                <w:t xml:space="preserve">including noise figure </w:t>
              </w:r>
            </w:ins>
            <w:r w:rsidRPr="00455355">
              <w:rPr>
                <w:sz w:val="20"/>
                <w:lang w:eastAsia="zh-CN"/>
              </w:rPr>
              <w:t>(10 MHz bandwidth)</w:t>
            </w:r>
          </w:p>
        </w:tc>
        <w:tc>
          <w:tcPr>
            <w:tcW w:w="1453" w:type="dxa"/>
            <w:tcBorders>
              <w:top w:val="single" w:sz="6" w:space="0" w:color="000000"/>
              <w:left w:val="single" w:sz="6" w:space="0" w:color="000000"/>
              <w:bottom w:val="single" w:sz="6" w:space="0" w:color="000000"/>
              <w:right w:val="single" w:sz="6" w:space="0" w:color="000000"/>
            </w:tcBorders>
            <w:hideMark/>
          </w:tcPr>
          <w:p w14:paraId="7A710C6C"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–129 </w:t>
            </w:r>
            <w:proofErr w:type="spellStart"/>
            <w:r w:rsidRPr="00455355">
              <w:rPr>
                <w:sz w:val="20"/>
                <w:lang w:eastAsia="zh-CN"/>
              </w:rPr>
              <w:t>dBW</w:t>
            </w:r>
            <w:proofErr w:type="spellEnd"/>
          </w:p>
        </w:tc>
        <w:tc>
          <w:tcPr>
            <w:tcW w:w="1432" w:type="dxa"/>
            <w:tcBorders>
              <w:top w:val="single" w:sz="6" w:space="0" w:color="000000"/>
              <w:left w:val="single" w:sz="6" w:space="0" w:color="000000"/>
              <w:bottom w:val="single" w:sz="6" w:space="0" w:color="000000"/>
              <w:right w:val="single" w:sz="6" w:space="0" w:color="000000"/>
            </w:tcBorders>
            <w:hideMark/>
          </w:tcPr>
          <w:p w14:paraId="5DF674E2"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 xml:space="preserve">–129 </w:t>
            </w:r>
            <w:proofErr w:type="spellStart"/>
            <w:r w:rsidRPr="00455355">
              <w:rPr>
                <w:sz w:val="20"/>
                <w:lang w:eastAsia="zh-CN"/>
              </w:rPr>
              <w:t>dBW</w:t>
            </w:r>
            <w:proofErr w:type="spellEnd"/>
          </w:p>
        </w:tc>
        <w:tc>
          <w:tcPr>
            <w:tcW w:w="1413" w:type="dxa"/>
            <w:tcBorders>
              <w:top w:val="single" w:sz="6" w:space="0" w:color="000000"/>
              <w:left w:val="single" w:sz="6" w:space="0" w:color="000000"/>
              <w:bottom w:val="single" w:sz="6" w:space="0" w:color="000000"/>
              <w:right w:val="single" w:sz="6" w:space="0" w:color="000000"/>
            </w:tcBorders>
            <w:hideMark/>
          </w:tcPr>
          <w:p w14:paraId="52EEF75D"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197" w:author="5B1d" w:date="2025-04-30T18:07:00Z">
              <w:r w:rsidRPr="00455355">
                <w:rPr>
                  <w:sz w:val="20"/>
                  <w:lang w:eastAsia="zh-CN"/>
                </w:rPr>
                <w:delText>Not given</w:delText>
              </w:r>
            </w:del>
          </w:p>
        </w:tc>
        <w:tc>
          <w:tcPr>
            <w:tcW w:w="1593" w:type="dxa"/>
            <w:gridSpan w:val="2"/>
            <w:tcBorders>
              <w:top w:val="single" w:sz="6" w:space="0" w:color="000000"/>
              <w:left w:val="single" w:sz="6" w:space="0" w:color="000000"/>
              <w:bottom w:val="single" w:sz="6" w:space="0" w:color="000000"/>
              <w:right w:val="single" w:sz="6" w:space="0" w:color="000000"/>
            </w:tcBorders>
            <w:hideMark/>
          </w:tcPr>
          <w:p w14:paraId="34948EE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198" w:author="Auteur">
              <w:r w:rsidRPr="00455355">
                <w:rPr>
                  <w:sz w:val="20"/>
                  <w:lang w:eastAsia="zh-CN"/>
                </w:rPr>
                <w:delText>Not given</w:delText>
              </w:r>
            </w:del>
            <w:ins w:id="1199" w:author="Auteur">
              <w:r w:rsidRPr="00455355">
                <w:rPr>
                  <w:sz w:val="20"/>
                  <w:lang w:eastAsia="zh-CN"/>
                </w:rPr>
                <w:t xml:space="preserve">-129 </w:t>
              </w:r>
              <w:proofErr w:type="spellStart"/>
              <w:r w:rsidRPr="00455355">
                <w:rPr>
                  <w:sz w:val="20"/>
                  <w:lang w:eastAsia="zh-CN"/>
                </w:rPr>
                <w:t>dBW</w:t>
              </w:r>
            </w:ins>
            <w:proofErr w:type="spellEnd"/>
          </w:p>
        </w:tc>
        <w:tc>
          <w:tcPr>
            <w:tcW w:w="1716" w:type="dxa"/>
            <w:tcBorders>
              <w:top w:val="single" w:sz="6" w:space="0" w:color="000000"/>
              <w:left w:val="single" w:sz="6" w:space="0" w:color="000000"/>
              <w:bottom w:val="single" w:sz="6" w:space="0" w:color="000000"/>
              <w:right w:val="single" w:sz="6" w:space="0" w:color="000000"/>
            </w:tcBorders>
            <w:hideMark/>
          </w:tcPr>
          <w:p w14:paraId="423A8E14"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200" w:author="Auteur">
              <w:r w:rsidRPr="00455355">
                <w:rPr>
                  <w:sz w:val="20"/>
                  <w:lang w:eastAsia="zh-CN"/>
                </w:rPr>
                <w:delText>Not given</w:delText>
              </w:r>
            </w:del>
            <w:ins w:id="1201" w:author="5B1d" w:date="2025-04-29T15:47:00Z">
              <w:r w:rsidRPr="00455355">
                <w:rPr>
                  <w:sz w:val="20"/>
                  <w:lang w:eastAsia="zh-CN"/>
                </w:rPr>
                <w:t>[</w:t>
              </w:r>
            </w:ins>
            <w:ins w:id="1202" w:author="Auteur">
              <w:r w:rsidRPr="00455355">
                <w:rPr>
                  <w:sz w:val="20"/>
                  <w:lang w:eastAsia="zh-CN"/>
                </w:rPr>
                <w:t>-132</w:t>
              </w:r>
            </w:ins>
            <w:ins w:id="1203" w:author="5B1d" w:date="2025-04-29T15:47:00Z">
              <w:r w:rsidRPr="00455355">
                <w:rPr>
                  <w:sz w:val="20"/>
                  <w:lang w:eastAsia="zh-CN"/>
                </w:rPr>
                <w:t>/-129]</w:t>
              </w:r>
            </w:ins>
            <w:ins w:id="1204" w:author="Auteur">
              <w:r w:rsidRPr="00455355">
                <w:rPr>
                  <w:sz w:val="20"/>
                  <w:lang w:eastAsia="zh-CN"/>
                </w:rPr>
                <w:t xml:space="preserve"> </w:t>
              </w:r>
              <w:proofErr w:type="spellStart"/>
              <w:r w:rsidRPr="00455355">
                <w:rPr>
                  <w:sz w:val="20"/>
                  <w:lang w:eastAsia="zh-CN"/>
                </w:rPr>
                <w:t>dBW</w:t>
              </w:r>
            </w:ins>
            <w:proofErr w:type="spellEnd"/>
          </w:p>
        </w:tc>
        <w:tc>
          <w:tcPr>
            <w:tcW w:w="1442" w:type="dxa"/>
            <w:tcBorders>
              <w:top w:val="single" w:sz="6" w:space="0" w:color="000000"/>
              <w:left w:val="single" w:sz="6" w:space="0" w:color="000000"/>
              <w:bottom w:val="single" w:sz="6" w:space="0" w:color="000000"/>
              <w:right w:val="single" w:sz="6" w:space="0" w:color="000000"/>
            </w:tcBorders>
            <w:hideMark/>
          </w:tcPr>
          <w:p w14:paraId="5B697985"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del w:id="1205" w:author="Auteur">
              <w:r w:rsidRPr="00455355">
                <w:rPr>
                  <w:sz w:val="20"/>
                  <w:lang w:eastAsia="zh-CN"/>
                </w:rPr>
                <w:delText>Not given</w:delText>
              </w:r>
            </w:del>
            <w:ins w:id="1206" w:author="5B1d" w:date="2025-04-29T15:48:00Z">
              <w:r w:rsidRPr="00455355">
                <w:rPr>
                  <w:sz w:val="20"/>
                  <w:lang w:eastAsia="zh-CN"/>
                </w:rPr>
                <w:t>[</w:t>
              </w:r>
            </w:ins>
            <w:ins w:id="1207" w:author="Auteur">
              <w:r w:rsidRPr="00455355">
                <w:rPr>
                  <w:sz w:val="20"/>
                  <w:lang w:eastAsia="zh-CN"/>
                </w:rPr>
                <w:t>-132</w:t>
              </w:r>
            </w:ins>
            <w:ins w:id="1208" w:author="5B1d" w:date="2025-04-29T15:48:00Z">
              <w:r w:rsidRPr="00455355">
                <w:rPr>
                  <w:sz w:val="20"/>
                  <w:lang w:eastAsia="zh-CN"/>
                </w:rPr>
                <w:t>/-129]</w:t>
              </w:r>
            </w:ins>
            <w:ins w:id="1209" w:author="Auteur">
              <w:r w:rsidRPr="00455355">
                <w:rPr>
                  <w:sz w:val="20"/>
                  <w:lang w:eastAsia="zh-CN"/>
                </w:rPr>
                <w:t xml:space="preserve"> </w:t>
              </w:r>
              <w:proofErr w:type="spellStart"/>
              <w:r w:rsidRPr="00455355">
                <w:rPr>
                  <w:sz w:val="20"/>
                  <w:lang w:eastAsia="zh-CN"/>
                </w:rPr>
                <w:t>dBW</w:t>
              </w:r>
            </w:ins>
            <w:proofErr w:type="spellEnd"/>
          </w:p>
        </w:tc>
        <w:tc>
          <w:tcPr>
            <w:tcW w:w="1414" w:type="dxa"/>
            <w:tcBorders>
              <w:top w:val="single" w:sz="6" w:space="0" w:color="000000"/>
              <w:left w:val="single" w:sz="6" w:space="0" w:color="000000"/>
              <w:bottom w:val="single" w:sz="6" w:space="0" w:color="000000"/>
              <w:right w:val="single" w:sz="6" w:space="0" w:color="000000"/>
            </w:tcBorders>
            <w:hideMark/>
          </w:tcPr>
          <w:p w14:paraId="7867BE8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r w:rsidRPr="00455355">
              <w:rPr>
                <w:sz w:val="20"/>
                <w:lang w:eastAsia="zh-CN"/>
              </w:rPr>
              <w:t>Estimated</w:t>
            </w:r>
            <w:r w:rsidRPr="00455355">
              <w:rPr>
                <w:sz w:val="20"/>
                <w:lang w:eastAsia="zh-CN"/>
              </w:rPr>
              <w:br/>
            </w:r>
            <w:ins w:id="1210" w:author="5B1d" w:date="2025-04-29T16:50:00Z">
              <w:del w:id="1211" w:author="5B1d" w:date="2025-05-01T15:17:00Z">
                <w:r w:rsidRPr="00455355">
                  <w:rPr>
                    <w:sz w:val="20"/>
                    <w:lang w:eastAsia="zh-CN"/>
                  </w:rPr>
                  <w:delText>[</w:delText>
                </w:r>
              </w:del>
            </w:ins>
            <w:del w:id="1212" w:author="5B1d" w:date="2025-05-01T15:17:00Z">
              <w:r w:rsidRPr="00455355">
                <w:rPr>
                  <w:sz w:val="20"/>
                  <w:lang w:eastAsia="zh-CN"/>
                </w:rPr>
                <w:delText>–124.7</w:delText>
              </w:r>
            </w:del>
            <w:ins w:id="1213" w:author="5B1d" w:date="2025-04-29T16:50:00Z">
              <w:del w:id="1214" w:author="5B1d" w:date="2025-05-01T15:17:00Z">
                <w:r w:rsidRPr="00455355">
                  <w:rPr>
                    <w:sz w:val="20"/>
                    <w:lang w:eastAsia="zh-CN"/>
                  </w:rPr>
                  <w:delText>/</w:delText>
                </w:r>
              </w:del>
              <w:r w:rsidRPr="00455355">
                <w:rPr>
                  <w:sz w:val="20"/>
                  <w:lang w:eastAsia="zh-CN"/>
                </w:rPr>
                <w:t>-127</w:t>
              </w:r>
              <w:del w:id="1215" w:author="5B1d" w:date="2025-05-01T15:17:00Z">
                <w:r w:rsidRPr="00455355">
                  <w:rPr>
                    <w:sz w:val="20"/>
                    <w:lang w:eastAsia="zh-CN"/>
                  </w:rPr>
                  <w:delText>]</w:delText>
                </w:r>
              </w:del>
            </w:ins>
            <w:r w:rsidRPr="00455355">
              <w:rPr>
                <w:sz w:val="20"/>
                <w:lang w:eastAsia="zh-CN"/>
              </w:rPr>
              <w:t xml:space="preserve"> </w:t>
            </w:r>
            <w:proofErr w:type="spellStart"/>
            <w:r w:rsidRPr="00455355">
              <w:rPr>
                <w:sz w:val="20"/>
                <w:lang w:eastAsia="zh-CN"/>
              </w:rPr>
              <w:t>dBW</w:t>
            </w:r>
            <w:proofErr w:type="spellEnd"/>
          </w:p>
        </w:tc>
        <w:tc>
          <w:tcPr>
            <w:tcW w:w="1684" w:type="dxa"/>
            <w:gridSpan w:val="2"/>
            <w:tcBorders>
              <w:top w:val="single" w:sz="6" w:space="0" w:color="000000"/>
              <w:left w:val="single" w:sz="6" w:space="0" w:color="000000"/>
              <w:bottom w:val="single" w:sz="6" w:space="0" w:color="000000"/>
              <w:right w:val="single" w:sz="6" w:space="0" w:color="000000"/>
            </w:tcBorders>
            <w:vAlign w:val="center"/>
            <w:hideMark/>
          </w:tcPr>
          <w:p w14:paraId="3F0436E0" w14:textId="77777777" w:rsidR="00455355" w:rsidRPr="00455355" w:rsidRDefault="00455355" w:rsidP="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textAlignment w:val="auto"/>
              <w:rPr>
                <w:sz w:val="20"/>
                <w:lang w:eastAsia="zh-CN"/>
              </w:rPr>
            </w:pPr>
            <w:ins w:id="1216" w:author="5B1d" w:date="2025-04-29T15:36:00Z">
              <w:del w:id="1217" w:author="5B1d" w:date="2025-05-01T15:07:00Z">
                <w:r w:rsidRPr="00455355">
                  <w:rPr>
                    <w:sz w:val="20"/>
                    <w:lang w:eastAsia="zh-CN"/>
                  </w:rPr>
                  <w:delText>[</w:delText>
                </w:r>
              </w:del>
            </w:ins>
            <w:ins w:id="1218" w:author="Fernandez Jimenez, Virginia" w:date="2024-11-29T12:10:00Z">
              <w:del w:id="1219" w:author="5B1d" w:date="2025-05-01T15:07:00Z">
                <w:r w:rsidRPr="00455355">
                  <w:rPr>
                    <w:sz w:val="20"/>
                    <w:lang w:eastAsia="zh-CN"/>
                  </w:rPr>
                  <w:delText>‒</w:delText>
                </w:r>
              </w:del>
            </w:ins>
            <w:ins w:id="1220" w:author="Auteur">
              <w:del w:id="1221" w:author="5B1d" w:date="2025-05-01T15:07:00Z">
                <w:r w:rsidRPr="00455355">
                  <w:rPr>
                    <w:sz w:val="20"/>
                    <w:lang w:eastAsia="zh-CN"/>
                  </w:rPr>
                  <w:delText>131 dBW</w:delText>
                </w:r>
              </w:del>
            </w:ins>
            <w:ins w:id="1222" w:author="5B1d" w:date="2025-04-29T15:36:00Z">
              <w:del w:id="1223" w:author="5B1d" w:date="2025-05-01T15:07:00Z">
                <w:r w:rsidRPr="00455355">
                  <w:rPr>
                    <w:sz w:val="20"/>
                    <w:lang w:eastAsia="zh-CN"/>
                  </w:rPr>
                  <w:delText>]</w:delText>
                </w:r>
              </w:del>
            </w:ins>
          </w:p>
        </w:tc>
      </w:tr>
      <w:tr w:rsidR="00455355" w:rsidRPr="00455355" w14:paraId="00EC324F" w14:textId="77777777" w:rsidTr="00455355">
        <w:trPr>
          <w:jc w:val="center"/>
        </w:trPr>
        <w:tc>
          <w:tcPr>
            <w:tcW w:w="13058" w:type="dxa"/>
            <w:gridSpan w:val="9"/>
            <w:tcBorders>
              <w:top w:val="nil"/>
              <w:left w:val="nil"/>
              <w:bottom w:val="nil"/>
              <w:right w:val="nil"/>
            </w:tcBorders>
            <w:hideMark/>
          </w:tcPr>
          <w:p w14:paraId="3F50D108" w14:textId="77777777" w:rsidR="00455355" w:rsidRPr="00455355" w:rsidRDefault="00455355" w:rsidP="00455355">
            <w:pPr>
              <w:tabs>
                <w:tab w:val="left" w:pos="284"/>
                <w:tab w:val="left" w:pos="567"/>
                <w:tab w:val="left" w:pos="851"/>
              </w:tabs>
              <w:spacing w:before="40" w:after="40"/>
              <w:textAlignment w:val="auto"/>
              <w:rPr>
                <w:del w:id="1224" w:author="Auteur"/>
                <w:sz w:val="18"/>
                <w:vertAlign w:val="superscript"/>
                <w:lang w:eastAsia="zh-CN"/>
              </w:rPr>
            </w:pPr>
            <w:ins w:id="1225" w:author="Auteur">
              <w:r w:rsidRPr="00455355">
                <w:rPr>
                  <w:sz w:val="18"/>
                  <w:vertAlign w:val="superscript"/>
                  <w:lang w:eastAsia="zh-CN"/>
                </w:rPr>
                <w:t xml:space="preserve"> </w:t>
              </w:r>
            </w:ins>
            <w:del w:id="1226" w:author="Auteur">
              <w:r w:rsidRPr="00455355">
                <w:rPr>
                  <w:sz w:val="18"/>
                  <w:vertAlign w:val="superscript"/>
                  <w:lang w:eastAsia="zh-CN"/>
                </w:rPr>
                <w:delText>(1)</w:delText>
              </w:r>
              <w:r w:rsidRPr="00455355">
                <w:rPr>
                  <w:sz w:val="18"/>
                  <w:vertAlign w:val="superscript"/>
                  <w:lang w:eastAsia="zh-CN"/>
                </w:rPr>
                <w:tab/>
              </w:r>
              <w:r w:rsidRPr="00455355">
                <w:rPr>
                  <w:sz w:val="18"/>
                  <w:lang w:eastAsia="zh-CN"/>
                </w:rPr>
                <w:delText>Radars restricted to maritime environment.</w:delText>
              </w:r>
            </w:del>
          </w:p>
          <w:p w14:paraId="1A6FF900" w14:textId="77777777" w:rsidR="00455355" w:rsidRPr="00455355" w:rsidRDefault="00455355" w:rsidP="00455355">
            <w:pPr>
              <w:tabs>
                <w:tab w:val="left" w:pos="284"/>
                <w:tab w:val="left" w:pos="567"/>
                <w:tab w:val="left" w:pos="851"/>
              </w:tabs>
              <w:spacing w:before="40" w:after="40"/>
              <w:textAlignment w:val="auto"/>
              <w:rPr>
                <w:sz w:val="18"/>
                <w:vertAlign w:val="superscript"/>
                <w:lang w:eastAsia="zh-CN"/>
              </w:rPr>
            </w:pPr>
            <w:r w:rsidRPr="00455355">
              <w:rPr>
                <w:sz w:val="18"/>
                <w:vertAlign w:val="superscript"/>
                <w:lang w:eastAsia="zh-CN"/>
              </w:rPr>
              <w:t>(2)</w:t>
            </w:r>
            <w:r w:rsidRPr="00455355">
              <w:rPr>
                <w:sz w:val="18"/>
                <w:vertAlign w:val="superscript"/>
                <w:lang w:eastAsia="zh-CN"/>
              </w:rPr>
              <w:tab/>
            </w:r>
            <w:r w:rsidRPr="00455355">
              <w:rPr>
                <w:sz w:val="18"/>
                <w:lang w:eastAsia="zh-CN"/>
              </w:rPr>
              <w:t>Duty cycle was calculated from the pulse width and pulse repetition rate provided.</w:t>
            </w:r>
          </w:p>
          <w:p w14:paraId="54B0275A" w14:textId="77777777" w:rsidR="00455355" w:rsidRPr="00455355" w:rsidRDefault="00455355" w:rsidP="00455355">
            <w:pPr>
              <w:tabs>
                <w:tab w:val="left" w:pos="284"/>
                <w:tab w:val="left" w:pos="567"/>
                <w:tab w:val="left" w:pos="851"/>
              </w:tabs>
              <w:spacing w:before="40" w:after="40"/>
              <w:textAlignment w:val="auto"/>
              <w:rPr>
                <w:sz w:val="18"/>
                <w:lang w:eastAsia="zh-CN"/>
              </w:rPr>
            </w:pPr>
            <w:del w:id="1227" w:author="Auteur">
              <w:r w:rsidRPr="00455355">
                <w:rPr>
                  <w:sz w:val="18"/>
                  <w:vertAlign w:val="superscript"/>
                  <w:lang w:eastAsia="zh-CN"/>
                </w:rPr>
                <w:delText>(3)</w:delText>
              </w:r>
              <w:r w:rsidRPr="00455355">
                <w:rPr>
                  <w:sz w:val="18"/>
                  <w:vertAlign w:val="superscript"/>
                  <w:lang w:eastAsia="zh-CN"/>
                </w:rPr>
                <w:tab/>
              </w:r>
              <w:r w:rsidRPr="00455355">
                <w:rPr>
                  <w:sz w:val="18"/>
                  <w:lang w:eastAsia="zh-CN"/>
                </w:rPr>
                <w:delText xml:space="preserve">This is an estimate calculated from, Interference sensibility of radar </w:delText>
              </w:r>
              <w:r w:rsidRPr="00455355">
                <w:rPr>
                  <w:rFonts w:ascii="Symbol" w:hAnsi="Symbol"/>
                  <w:sz w:val="18"/>
                  <w:lang w:eastAsia="zh-CN"/>
                </w:rPr>
                <w:delText>=</w:delText>
              </w:r>
              <w:r w:rsidRPr="00455355">
                <w:rPr>
                  <w:sz w:val="18"/>
                  <w:lang w:eastAsia="zh-CN"/>
                </w:rPr>
                <w:delText xml:space="preserve"> –143 dBW and assuming, Receiver bandwidth </w:delText>
              </w:r>
              <w:r w:rsidRPr="00455355">
                <w:rPr>
                  <w:rFonts w:ascii="Symbol" w:hAnsi="Symbol"/>
                  <w:sz w:val="18"/>
                  <w:lang w:eastAsia="zh-CN"/>
                </w:rPr>
                <w:delText>=</w:delText>
              </w:r>
              <w:r w:rsidRPr="00455355">
                <w:rPr>
                  <w:sz w:val="18"/>
                  <w:lang w:eastAsia="zh-CN"/>
                </w:rPr>
                <w:delText xml:space="preserve"> 1/(0.6 </w:delText>
              </w:r>
              <w:r w:rsidRPr="00455355">
                <w:rPr>
                  <w:rFonts w:ascii="Symbol" w:hAnsi="Symbol"/>
                  <w:sz w:val="18"/>
                  <w:lang w:eastAsia="zh-CN"/>
                </w:rPr>
                <w:delText>m</w:delText>
              </w:r>
              <w:r w:rsidRPr="00455355">
                <w:rPr>
                  <w:sz w:val="18"/>
                  <w:lang w:eastAsia="zh-CN"/>
                </w:rPr>
                <w:delText xml:space="preserve">s) </w:delText>
              </w:r>
              <w:r w:rsidRPr="00455355">
                <w:rPr>
                  <w:rFonts w:ascii="Symbol" w:hAnsi="Symbol"/>
                  <w:sz w:val="18"/>
                  <w:lang w:eastAsia="zh-CN"/>
                </w:rPr>
                <w:delText>=</w:delText>
              </w:r>
              <w:r w:rsidRPr="00455355">
                <w:rPr>
                  <w:sz w:val="18"/>
                  <w:lang w:eastAsia="zh-CN"/>
                </w:rPr>
                <w:delText xml:space="preserve"> 1.666 MHz. The correct value could differ significantly from this value if intra-pulse modulation were used, but such modulation is seldom used on pulses as narrow as 0.6 </w:delText>
              </w:r>
              <w:r w:rsidRPr="00455355">
                <w:rPr>
                  <w:rFonts w:ascii="Symbol" w:hAnsi="Symbol"/>
                  <w:sz w:val="18"/>
                  <w:lang w:eastAsia="zh-CN"/>
                </w:rPr>
                <w:delText>m</w:delText>
              </w:r>
              <w:r w:rsidRPr="00455355">
                <w:rPr>
                  <w:sz w:val="18"/>
                  <w:lang w:eastAsia="zh-CN"/>
                </w:rPr>
                <w:delText>s.</w:delText>
              </w:r>
            </w:del>
          </w:p>
        </w:tc>
        <w:tc>
          <w:tcPr>
            <w:tcW w:w="1684" w:type="dxa"/>
            <w:gridSpan w:val="2"/>
            <w:tcBorders>
              <w:top w:val="nil"/>
              <w:left w:val="nil"/>
              <w:bottom w:val="nil"/>
              <w:right w:val="nil"/>
            </w:tcBorders>
          </w:tcPr>
          <w:p w14:paraId="04E283F0" w14:textId="77777777" w:rsidR="00455355" w:rsidRPr="00455355" w:rsidRDefault="00455355" w:rsidP="00455355">
            <w:pPr>
              <w:tabs>
                <w:tab w:val="left" w:pos="284"/>
                <w:tab w:val="left" w:pos="567"/>
                <w:tab w:val="left" w:pos="851"/>
              </w:tabs>
              <w:spacing w:before="40" w:after="40"/>
              <w:textAlignment w:val="auto"/>
              <w:rPr>
                <w:sz w:val="18"/>
                <w:vertAlign w:val="superscript"/>
                <w:lang w:eastAsia="zh-CN"/>
              </w:rPr>
            </w:pPr>
          </w:p>
        </w:tc>
      </w:tr>
    </w:tbl>
    <w:p w14:paraId="0052A2F2" w14:textId="77777777" w:rsidR="00455355" w:rsidRPr="00455355" w:rsidRDefault="00455355" w:rsidP="00455355">
      <w:pPr>
        <w:textAlignment w:val="auto"/>
        <w:rPr>
          <w:sz w:val="20"/>
          <w:lang w:eastAsia="zh-CN"/>
        </w:rPr>
      </w:pPr>
    </w:p>
    <w:p w14:paraId="12218826" w14:textId="77777777" w:rsidR="00455355" w:rsidRDefault="00455355" w:rsidP="00455355">
      <w:pPr>
        <w:textAlignment w:val="auto"/>
        <w:rPr>
          <w:b/>
          <w:sz w:val="28"/>
          <w:szCs w:val="28"/>
          <w:lang w:eastAsia="zh-CN"/>
        </w:rPr>
        <w:sectPr w:rsidR="00455355" w:rsidSect="00455355">
          <w:pgSz w:w="16834" w:h="11907" w:orient="landscape"/>
          <w:pgMar w:top="1138" w:right="1411" w:bottom="1138" w:left="1411" w:header="720" w:footer="720" w:gutter="0"/>
          <w:cols w:space="720"/>
          <w:docGrid w:linePitch="326"/>
        </w:sectPr>
      </w:pPr>
    </w:p>
    <w:p w14:paraId="7D41D1C3" w14:textId="77777777" w:rsidR="00455355" w:rsidRPr="00455355" w:rsidRDefault="00455355" w:rsidP="00455355">
      <w:pPr>
        <w:textAlignment w:val="auto"/>
        <w:rPr>
          <w:b/>
          <w:sz w:val="28"/>
          <w:szCs w:val="28"/>
          <w:lang w:eastAsia="zh-CN"/>
        </w:rPr>
      </w:pPr>
    </w:p>
    <w:p w14:paraId="611925DA" w14:textId="77777777" w:rsidR="00455355" w:rsidRPr="00455355" w:rsidRDefault="00455355" w:rsidP="00455355">
      <w:pPr>
        <w:tabs>
          <w:tab w:val="clear" w:pos="1134"/>
          <w:tab w:val="clear" w:pos="1871"/>
          <w:tab w:val="clear" w:pos="2268"/>
        </w:tabs>
        <w:overflowPunct/>
        <w:autoSpaceDE/>
        <w:autoSpaceDN/>
        <w:adjustRightInd/>
        <w:spacing w:before="0"/>
        <w:textAlignment w:val="auto"/>
        <w:rPr>
          <w:ins w:id="1228" w:author="5B1d" w:date="2025-04-29T18:55:00Z"/>
          <w:b/>
          <w:sz w:val="28"/>
          <w:szCs w:val="28"/>
          <w:lang w:eastAsia="zh-CN"/>
        </w:rPr>
        <w:sectPr w:rsidR="00455355" w:rsidRPr="00455355" w:rsidSect="00455355">
          <w:pgSz w:w="11907" w:h="16834"/>
          <w:pgMar w:top="1418" w:right="1134" w:bottom="1418" w:left="1134" w:header="720" w:footer="720" w:gutter="0"/>
          <w:cols w:space="720"/>
          <w:docGrid w:linePitch="326"/>
        </w:sectPr>
      </w:pPr>
    </w:p>
    <w:p w14:paraId="1CCE01E0" w14:textId="77777777" w:rsidR="00455355" w:rsidRPr="00455355" w:rsidRDefault="00455355" w:rsidP="00455355">
      <w:pPr>
        <w:spacing w:before="240" w:after="240"/>
        <w:textAlignment w:val="auto"/>
        <w:rPr>
          <w:ins w:id="1229" w:author="Ahmed Kormed" w:date="2025-05-05T11:59:00Z"/>
          <w:i/>
          <w:iCs/>
          <w:sz w:val="28"/>
          <w:szCs w:val="22"/>
          <w:lang w:eastAsia="zh-CN"/>
        </w:rPr>
      </w:pPr>
      <w:ins w:id="1230" w:author="Ahmed Kormed" w:date="2025-05-05T11:59:00Z">
        <w:r w:rsidRPr="00455355">
          <w:rPr>
            <w:i/>
            <w:iCs/>
            <w:sz w:val="28"/>
            <w:szCs w:val="22"/>
            <w:highlight w:val="yellow"/>
            <w:lang w:eastAsia="zh-CN"/>
            <w:rPrChange w:id="1231" w:author="Unknown" w:date="2025-05-05T11:59:00Z">
              <w:rPr>
                <w:b/>
                <w:sz w:val="28"/>
                <w:szCs w:val="28"/>
                <w:lang w:eastAsia="zh-CN"/>
              </w:rPr>
            </w:rPrChange>
          </w:rPr>
          <w:lastRenderedPageBreak/>
          <w:t>[Editor’s note: chec</w:t>
        </w:r>
      </w:ins>
      <w:ins w:id="1232" w:author="Chamova, Alisa" w:date="2025-05-15T11:12:00Z">
        <w:r w:rsidRPr="00455355">
          <w:rPr>
            <w:i/>
            <w:iCs/>
            <w:sz w:val="28"/>
            <w:szCs w:val="22"/>
            <w:highlight w:val="yellow"/>
            <w:lang w:eastAsia="zh-CN"/>
          </w:rPr>
          <w:t>k</w:t>
        </w:r>
      </w:ins>
      <w:ins w:id="1233" w:author="Ahmed Kormed" w:date="2025-05-05T11:59:00Z">
        <w:r w:rsidRPr="00455355">
          <w:rPr>
            <w:i/>
            <w:iCs/>
            <w:sz w:val="28"/>
            <w:szCs w:val="22"/>
            <w:highlight w:val="yellow"/>
            <w:lang w:eastAsia="zh-CN"/>
            <w:rPrChange w:id="1234" w:author="Unknown" w:date="2025-05-05T11:59:00Z">
              <w:rPr>
                <w:b/>
                <w:sz w:val="28"/>
                <w:szCs w:val="28"/>
                <w:lang w:eastAsia="zh-CN"/>
              </w:rPr>
            </w:rPrChange>
          </w:rPr>
          <w:t xml:space="preserve"> the terminology “Annex 2”]</w:t>
        </w:r>
      </w:ins>
    </w:p>
    <w:p w14:paraId="262AB483" w14:textId="77777777" w:rsidR="00455355" w:rsidRPr="00455355" w:rsidRDefault="00455355" w:rsidP="00455355">
      <w:pPr>
        <w:keepNext/>
        <w:keepLines/>
        <w:tabs>
          <w:tab w:val="clear" w:pos="1134"/>
          <w:tab w:val="clear" w:pos="1871"/>
          <w:tab w:val="clear" w:pos="2268"/>
          <w:tab w:val="left" w:pos="794"/>
          <w:tab w:val="left" w:pos="1191"/>
          <w:tab w:val="left" w:pos="1588"/>
          <w:tab w:val="left" w:pos="1985"/>
        </w:tabs>
        <w:spacing w:before="480" w:after="80"/>
        <w:jc w:val="center"/>
        <w:textAlignment w:val="auto"/>
        <w:rPr>
          <w:ins w:id="1235" w:author="5B1d" w:date="2025-04-29T18:54:00Z"/>
          <w:b/>
          <w:sz w:val="28"/>
          <w:lang w:eastAsia="zh-CN"/>
        </w:rPr>
      </w:pPr>
      <w:ins w:id="1236" w:author="5B2A" w:date="2025-05-02T08:40:00Z">
        <w:r w:rsidRPr="00455355">
          <w:rPr>
            <w:b/>
            <w:sz w:val="28"/>
            <w:lang w:eastAsia="zh-CN"/>
          </w:rPr>
          <w:t>[</w:t>
        </w:r>
      </w:ins>
      <w:ins w:id="1237" w:author="5B1d" w:date="2025-04-29T18:54:00Z">
        <w:r w:rsidRPr="00455355">
          <w:rPr>
            <w:b/>
            <w:sz w:val="28"/>
            <w:lang w:eastAsia="zh-CN"/>
          </w:rPr>
          <w:t>Appendix 2</w:t>
        </w:r>
        <w:r w:rsidRPr="00455355">
          <w:rPr>
            <w:b/>
            <w:sz w:val="28"/>
            <w:lang w:eastAsia="zh-CN"/>
          </w:rPr>
          <w:br/>
        </w:r>
        <w:r w:rsidRPr="00455355">
          <w:rPr>
            <w:b/>
            <w:sz w:val="28"/>
            <w:lang w:eastAsia="zh-CN"/>
          </w:rPr>
          <w:br/>
          <w:t>to Annex 1</w:t>
        </w:r>
      </w:ins>
    </w:p>
    <w:p w14:paraId="4F5BB9AA" w14:textId="77777777" w:rsidR="00455355" w:rsidRPr="00455355" w:rsidRDefault="00455355" w:rsidP="00455355">
      <w:pPr>
        <w:keepNext/>
        <w:keepLines/>
        <w:spacing w:before="240" w:after="280"/>
        <w:jc w:val="center"/>
        <w:textAlignment w:val="auto"/>
        <w:rPr>
          <w:ins w:id="1238" w:author="5B1d" w:date="2025-04-29T18:54:00Z"/>
          <w:rFonts w:ascii="Times New Roman Bold" w:hAnsi="Times New Roman Bold"/>
          <w:b/>
          <w:sz w:val="28"/>
          <w:lang w:eastAsia="zh-CN"/>
        </w:rPr>
      </w:pPr>
      <w:ins w:id="1239" w:author="5B1d" w:date="2025-04-29T18:54:00Z">
        <w:r w:rsidRPr="00455355">
          <w:rPr>
            <w:rFonts w:ascii="Times New Roman Bold" w:hAnsi="Times New Roman Bold"/>
            <w:b/>
            <w:sz w:val="28"/>
            <w:lang w:eastAsia="zh-CN"/>
          </w:rPr>
          <w:t>Antenna pattern for airborne radiolocation radar in 13.75-14 GHz</w:t>
        </w:r>
      </w:ins>
    </w:p>
    <w:p w14:paraId="0CEE91D1" w14:textId="77777777" w:rsidR="00455355" w:rsidRPr="00455355" w:rsidRDefault="00455355" w:rsidP="00455355">
      <w:pPr>
        <w:spacing w:before="360" w:after="240"/>
        <w:textAlignment w:val="auto"/>
        <w:rPr>
          <w:ins w:id="1240" w:author="5B1d" w:date="2025-04-29T18:54:00Z"/>
          <w:lang w:eastAsia="zh-CN"/>
        </w:rPr>
      </w:pPr>
      <w:ins w:id="1241" w:author="5B1d" w:date="2025-04-29T18:54:00Z">
        <w:r w:rsidRPr="00455355">
          <w:rPr>
            <w:lang w:eastAsia="zh-CN"/>
          </w:rPr>
          <w:t xml:space="preserve">The following equations in the following table and parameters are recommended to calculate the antenna pattern while the gain level is above ‒10 </w:t>
        </w:r>
        <w:proofErr w:type="spellStart"/>
        <w:r w:rsidRPr="00455355">
          <w:rPr>
            <w:lang w:eastAsia="zh-CN"/>
          </w:rPr>
          <w:t>dBi</w:t>
        </w:r>
        <w:proofErr w:type="spellEnd"/>
        <w:r w:rsidRPr="00455355">
          <w:rPr>
            <w:lang w:eastAsia="zh-CN"/>
          </w:rPr>
          <w:t xml:space="preserve">, otherwise the gain level is set to ‒10 </w:t>
        </w:r>
        <w:proofErr w:type="spellStart"/>
        <w:r w:rsidRPr="00455355">
          <w:rPr>
            <w:lang w:eastAsia="zh-CN"/>
          </w:rPr>
          <w:t>dBi</w:t>
        </w:r>
        <w:proofErr w:type="spellEnd"/>
        <w:r w:rsidRPr="00455355">
          <w:rPr>
            <w:lang w:eastAsia="zh-CN"/>
          </w:rPr>
          <w:t>.</w:t>
        </w:r>
      </w:ins>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2974"/>
        <w:gridCol w:w="2409"/>
        <w:gridCol w:w="1835"/>
        <w:gridCol w:w="1573"/>
      </w:tblGrid>
      <w:tr w:rsidR="00455355" w:rsidRPr="00455355" w14:paraId="66FCFEC6" w14:textId="77777777" w:rsidTr="00455355">
        <w:trPr>
          <w:tblHeader/>
          <w:jc w:val="center"/>
          <w:ins w:id="1242"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375CB759" w14:textId="77777777" w:rsidR="00455355" w:rsidRPr="00455355" w:rsidRDefault="00455355" w:rsidP="00455355">
            <w:pPr>
              <w:keepNext/>
              <w:spacing w:before="80" w:after="80"/>
              <w:jc w:val="center"/>
              <w:textAlignment w:val="auto"/>
              <w:rPr>
                <w:ins w:id="1243" w:author="5B1d" w:date="2025-04-29T18:54:00Z"/>
                <w:rFonts w:ascii="Times New Roman Bold" w:hAnsi="Times New Roman Bold" w:cs="Times New Roman Bold"/>
                <w:b/>
                <w:sz w:val="20"/>
                <w:lang w:eastAsia="zh-CN"/>
              </w:rPr>
            </w:pPr>
            <w:ins w:id="1244" w:author="5B1d" w:date="2025-04-29T18:54:00Z">
              <w:r w:rsidRPr="00455355">
                <w:rPr>
                  <w:rFonts w:ascii="Times New Roman Bold" w:hAnsi="Times New Roman Bold" w:cs="Times New Roman Bold"/>
                  <w:b/>
                  <w:sz w:val="20"/>
                  <w:lang w:eastAsia="zh-CN"/>
                </w:rPr>
                <w:t xml:space="preserve">Relative shape of field distribution </w:t>
              </w:r>
              <w:r w:rsidRPr="00455355">
                <w:rPr>
                  <w:rFonts w:ascii="Times New Roman Bold" w:hAnsi="Times New Roman Bold" w:cs="Times New Roman Bold"/>
                  <w:b/>
                  <w:i/>
                  <w:sz w:val="20"/>
                  <w:lang w:eastAsia="zh-CN"/>
                </w:rPr>
                <w:t>f</w:t>
              </w:r>
              <w:r w:rsidRPr="00455355">
                <w:rPr>
                  <w:rFonts w:ascii="Times New Roman Bold" w:hAnsi="Times New Roman Bold" w:cs="Times New Roman Bold"/>
                  <w:b/>
                  <w:sz w:val="20"/>
                  <w:lang w:eastAsia="zh-CN"/>
                </w:rPr>
                <w:t>(</w:t>
              </w:r>
              <w:r w:rsidRPr="00455355">
                <w:rPr>
                  <w:rFonts w:ascii="Times New Roman Bold" w:hAnsi="Times New Roman Bold" w:cs="Times New Roman Bold"/>
                  <w:b/>
                  <w:i/>
                  <w:sz w:val="20"/>
                  <w:lang w:eastAsia="zh-CN"/>
                </w:rPr>
                <w:t>x</w:t>
              </w:r>
              <w:r w:rsidRPr="00455355">
                <w:rPr>
                  <w:rFonts w:ascii="Times New Roman Bold" w:hAnsi="Times New Roman Bold" w:cs="Times New Roman Bold"/>
                  <w:b/>
                  <w:sz w:val="20"/>
                  <w:lang w:eastAsia="zh-CN"/>
                </w:rPr>
                <w:t>) with pedestal C</w:t>
              </w:r>
              <w:r w:rsidRPr="00455355">
                <w:rPr>
                  <w:rFonts w:ascii="Times New Roman Bold" w:hAnsi="Times New Roman Bold" w:cs="Times New Roman Bold"/>
                  <w:b/>
                  <w:sz w:val="20"/>
                  <w:lang w:eastAsia="zh-CN"/>
                </w:rPr>
                <w:br/>
                <w:t>where −1 ≤ </w:t>
              </w:r>
              <w:r w:rsidRPr="00455355">
                <w:rPr>
                  <w:rFonts w:ascii="Times New Roman Bold" w:hAnsi="Times New Roman Bold" w:cs="Times New Roman Bold"/>
                  <w:b/>
                  <w:i/>
                  <w:sz w:val="20"/>
                  <w:lang w:eastAsia="zh-CN"/>
                </w:rPr>
                <w:t>x</w:t>
              </w:r>
              <w:r w:rsidRPr="00455355">
                <w:rPr>
                  <w:rFonts w:ascii="Times New Roman Bold" w:hAnsi="Times New Roman Bold" w:cs="Times New Roman Bold"/>
                  <w:b/>
                  <w:sz w:val="20"/>
                  <w:lang w:eastAsia="zh-CN"/>
                </w:rPr>
                <w:t> ≤ 1</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7AF2A28D" w14:textId="77777777" w:rsidR="00455355" w:rsidRPr="00455355" w:rsidRDefault="00455355" w:rsidP="00455355">
            <w:pPr>
              <w:keepNext/>
              <w:spacing w:before="80" w:after="80"/>
              <w:jc w:val="center"/>
              <w:textAlignment w:val="auto"/>
              <w:rPr>
                <w:ins w:id="1245" w:author="5B1d" w:date="2025-04-29T18:54:00Z"/>
                <w:rFonts w:ascii="Times New Roman Bold" w:hAnsi="Times New Roman Bold" w:cs="Times New Roman Bold"/>
                <w:b/>
                <w:sz w:val="20"/>
                <w:lang w:eastAsia="zh-CN"/>
              </w:rPr>
            </w:pPr>
            <w:ins w:id="1246" w:author="5B1d" w:date="2025-04-29T18:54:00Z">
              <w:r w:rsidRPr="00455355">
                <w:rPr>
                  <w:rFonts w:ascii="Times New Roman Bold" w:hAnsi="Times New Roman Bold" w:cs="Times New Roman Bold"/>
                  <w:b/>
                  <w:sz w:val="20"/>
                  <w:lang w:eastAsia="zh-CN"/>
                </w:rPr>
                <w:t xml:space="preserve">Directivity pattern </w:t>
              </w:r>
              <w:r w:rsidRPr="00455355">
                <w:rPr>
                  <w:rFonts w:ascii="Times New Roman Bold" w:hAnsi="Times New Roman Bold" w:cs="Times New Roman Bold"/>
                  <w:b/>
                  <w:i/>
                  <w:sz w:val="20"/>
                  <w:lang w:eastAsia="zh-CN"/>
                </w:rPr>
                <w:t>F</w:t>
              </w:r>
              <w:r w:rsidRPr="00455355">
                <w:rPr>
                  <w:rFonts w:ascii="Times New Roman Bold" w:hAnsi="Times New Roman Bold" w:cs="Times New Roman Bold"/>
                  <w:b/>
                  <w:sz w:val="20"/>
                  <w:lang w:eastAsia="zh-CN"/>
                </w:rPr>
                <w:t>(μ)</w:t>
              </w:r>
              <w:r w:rsidRPr="00455355">
                <w:rPr>
                  <w:rFonts w:ascii="Times New Roman Bold" w:hAnsi="Times New Roman Bold" w:cs="Times New Roman Bold"/>
                  <w:b/>
                  <w:sz w:val="20"/>
                  <w:lang w:eastAsia="zh-CN"/>
                </w:rPr>
                <w:br/>
                <w:t>(μ in radians)</w:t>
              </w:r>
            </w:ins>
          </w:p>
        </w:tc>
        <w:tc>
          <w:tcPr>
            <w:tcW w:w="1064" w:type="pct"/>
            <w:tcBorders>
              <w:top w:val="single" w:sz="4" w:space="0" w:color="auto"/>
              <w:left w:val="single" w:sz="4" w:space="0" w:color="auto"/>
              <w:bottom w:val="single" w:sz="4" w:space="0" w:color="auto"/>
              <w:right w:val="single" w:sz="4" w:space="0" w:color="auto"/>
            </w:tcBorders>
            <w:vAlign w:val="center"/>
            <w:hideMark/>
          </w:tcPr>
          <w:p w14:paraId="4952F787" w14:textId="77777777" w:rsidR="00455355" w:rsidRPr="00455355" w:rsidRDefault="00455355" w:rsidP="00455355">
            <w:pPr>
              <w:keepNext/>
              <w:spacing w:before="80" w:after="80"/>
              <w:jc w:val="center"/>
              <w:textAlignment w:val="auto"/>
              <w:rPr>
                <w:ins w:id="1247" w:author="5B1d" w:date="2025-04-29T18:54:00Z"/>
                <w:rFonts w:ascii="Times New Roman Bold" w:hAnsi="Times New Roman Bold" w:cs="Times New Roman Bold"/>
                <w:b/>
                <w:sz w:val="20"/>
                <w:lang w:eastAsia="zh-CN"/>
              </w:rPr>
            </w:pPr>
            <w:ins w:id="1248" w:author="5B1d" w:date="2025-04-29T18:54:00Z">
              <w:r w:rsidRPr="00455355">
                <w:rPr>
                  <w:rFonts w:ascii="Times New Roman Bold" w:hAnsi="Times New Roman Bold" w:cs="Times New Roman Bold"/>
                  <w:b/>
                  <w:sz w:val="20"/>
                  <w:lang w:eastAsia="zh-CN"/>
                </w:rPr>
                <w:t>Coefficient K</w:t>
              </w:r>
            </w:ins>
          </w:p>
          <w:p w14:paraId="0EEEDD13" w14:textId="77777777" w:rsidR="00455355" w:rsidRPr="00455355" w:rsidRDefault="00455355" w:rsidP="00455355">
            <w:pPr>
              <w:keepNext/>
              <w:spacing w:before="80" w:after="80"/>
              <w:jc w:val="center"/>
              <w:textAlignment w:val="auto"/>
              <w:rPr>
                <w:ins w:id="1249" w:author="5B1d" w:date="2025-04-29T18:54:00Z"/>
                <w:rFonts w:ascii="Times New Roman Bold" w:hAnsi="Times New Roman Bold" w:cs="Times New Roman Bold"/>
                <w:b/>
                <w:sz w:val="20"/>
                <w:lang w:eastAsia="zh-CN"/>
              </w:rPr>
            </w:pPr>
            <w:ins w:id="1250" w:author="5B1d" w:date="2025-04-29T18:54:00Z">
              <w:r w:rsidRPr="00455355">
                <w:rPr>
                  <w:rFonts w:ascii="Times New Roman Bold" w:hAnsi="Times New Roman Bold" w:cs="Times New Roman Bold"/>
                  <w:b/>
                  <w:sz w:val="20"/>
                  <w:lang w:eastAsia="zh-CN"/>
                </w:rPr>
                <w:t>(</w:t>
              </w:r>
              <w:r w:rsidRPr="00455355">
                <w:rPr>
                  <w:rFonts w:ascii="Times New Roman Bold" w:hAnsi="Times New Roman Bold" w:cs="Times New Roman Bold"/>
                  <w:b/>
                  <w:sz w:val="20"/>
                  <w:lang w:eastAsia="zh-CN"/>
                </w:rPr>
                <w:sym w:font="Symbol" w:char="F0B0"/>
              </w:r>
              <w:r w:rsidRPr="00455355">
                <w:rPr>
                  <w:rFonts w:ascii="Times New Roman Bold" w:hAnsi="Times New Roman Bold" w:cs="Times New Roman Bold"/>
                  <w:b/>
                  <w:sz w:val="20"/>
                  <w:lang w:eastAsia="zh-CN"/>
                </w:rPr>
                <w:t>)</w:t>
              </w:r>
            </w:ins>
          </w:p>
        </w:tc>
        <w:tc>
          <w:tcPr>
            <w:tcW w:w="811" w:type="pct"/>
            <w:tcBorders>
              <w:top w:val="single" w:sz="4" w:space="0" w:color="auto"/>
              <w:left w:val="single" w:sz="4" w:space="0" w:color="auto"/>
              <w:bottom w:val="single" w:sz="4" w:space="0" w:color="auto"/>
              <w:right w:val="single" w:sz="4" w:space="0" w:color="auto"/>
            </w:tcBorders>
            <w:vAlign w:val="center"/>
            <w:hideMark/>
          </w:tcPr>
          <w:p w14:paraId="7CA3CC02" w14:textId="77777777" w:rsidR="00455355" w:rsidRPr="00455355" w:rsidRDefault="00455355" w:rsidP="00455355">
            <w:pPr>
              <w:keepNext/>
              <w:spacing w:before="80" w:after="80"/>
              <w:jc w:val="center"/>
              <w:textAlignment w:val="auto"/>
              <w:rPr>
                <w:ins w:id="1251" w:author="5B1d" w:date="2025-04-29T18:54:00Z"/>
                <w:rFonts w:ascii="Times New Roman Bold" w:hAnsi="Times New Roman Bold" w:cs="Times New Roman Bold"/>
                <w:b/>
                <w:sz w:val="20"/>
                <w:lang w:eastAsia="zh-CN"/>
              </w:rPr>
            </w:pPr>
            <w:ins w:id="1252" w:author="5B1d" w:date="2025-04-29T18:54:00Z">
              <w:r w:rsidRPr="00455355">
                <w:rPr>
                  <w:rFonts w:ascii="Times New Roman Bold" w:hAnsi="Times New Roman Bold" w:cs="Times New Roman Bold"/>
                  <w:b/>
                  <w:sz w:val="20"/>
                  <w:lang w:eastAsia="zh-CN"/>
                </w:rPr>
                <w:sym w:font="Symbol" w:char="F071"/>
              </w:r>
              <w:r w:rsidRPr="00455355">
                <w:rPr>
                  <w:rFonts w:ascii="Times New Roman Bold" w:hAnsi="Times New Roman Bold" w:cs="Times New Roman Bold"/>
                  <w:b/>
                  <w:sz w:val="20"/>
                  <w:vertAlign w:val="subscript"/>
                  <w:lang w:eastAsia="zh-CN"/>
                </w:rPr>
                <w:t>3</w:t>
              </w:r>
              <w:r w:rsidRPr="00455355">
                <w:rPr>
                  <w:rFonts w:ascii="Times New Roman Bold" w:hAnsi="Times New Roman Bold" w:cs="Times New Roman Bold"/>
                  <w:b/>
                  <w:sz w:val="20"/>
                  <w:lang w:eastAsia="zh-CN"/>
                </w:rPr>
                <w:t xml:space="preserve"> half power </w:t>
              </w:r>
              <w:proofErr w:type="gramStart"/>
              <w:r w:rsidRPr="00455355">
                <w:rPr>
                  <w:rFonts w:ascii="Times New Roman Bold" w:hAnsi="Times New Roman Bold" w:cs="Times New Roman Bold"/>
                  <w:b/>
                  <w:sz w:val="20"/>
                  <w:lang w:eastAsia="zh-CN"/>
                </w:rPr>
                <w:t>beam-width</w:t>
              </w:r>
              <w:proofErr w:type="gramEnd"/>
              <w:r w:rsidRPr="00455355">
                <w:rPr>
                  <w:rFonts w:ascii="Times New Roman Bold" w:hAnsi="Times New Roman Bold" w:cs="Times New Roman Bold"/>
                  <w:b/>
                  <w:sz w:val="20"/>
                  <w:lang w:eastAsia="zh-CN"/>
                </w:rPr>
                <w:t xml:space="preserve"> (degrees)</w:t>
              </w:r>
            </w:ins>
          </w:p>
        </w:tc>
        <w:tc>
          <w:tcPr>
            <w:tcW w:w="687" w:type="pct"/>
            <w:tcBorders>
              <w:top w:val="single" w:sz="4" w:space="0" w:color="auto"/>
              <w:left w:val="single" w:sz="4" w:space="0" w:color="auto"/>
              <w:bottom w:val="single" w:sz="4" w:space="0" w:color="auto"/>
              <w:right w:val="single" w:sz="4" w:space="0" w:color="auto"/>
            </w:tcBorders>
            <w:vAlign w:val="center"/>
            <w:hideMark/>
          </w:tcPr>
          <w:p w14:paraId="32D66C14" w14:textId="77777777" w:rsidR="00455355" w:rsidRPr="00455355" w:rsidRDefault="00455355" w:rsidP="00455355">
            <w:pPr>
              <w:keepNext/>
              <w:spacing w:before="80" w:after="80"/>
              <w:jc w:val="center"/>
              <w:textAlignment w:val="auto"/>
              <w:rPr>
                <w:ins w:id="1253" w:author="5B1d" w:date="2025-04-29T18:54:00Z"/>
                <w:rFonts w:ascii="Times New Roman Bold" w:hAnsi="Times New Roman Bold" w:cs="Times New Roman Bold"/>
                <w:b/>
                <w:sz w:val="20"/>
                <w:lang w:eastAsia="zh-CN"/>
              </w:rPr>
            </w:pPr>
            <m:oMath>
              <m:r>
                <w:ins w:id="1254" w:author="5B1d" w:date="2025-04-29T18:54:00Z">
                  <m:rPr>
                    <m:sty m:val="b"/>
                  </m:rPr>
                  <w:rPr>
                    <w:rFonts w:ascii="Cambria Math" w:hAnsi="Cambria Math" w:cs="Times New Roman Bold"/>
                    <w:sz w:val="20"/>
                    <w:lang w:eastAsia="zh-CN"/>
                  </w:rPr>
                  <m:t>μ</m:t>
                </w:ins>
              </m:r>
            </m:oMath>
            <w:ins w:id="1255" w:author="5B1d" w:date="2025-04-29T18:54:00Z">
              <w:r w:rsidRPr="00455355">
                <w:rPr>
                  <w:rFonts w:ascii="Times New Roman Bold" w:hAnsi="Times New Roman Bold" w:cs="Times New Roman Bold"/>
                  <w:b/>
                  <w:sz w:val="20"/>
                  <w:lang w:eastAsia="zh-CN"/>
                </w:rPr>
                <w:t xml:space="preserve"> (in radians) as a </w:t>
              </w:r>
              <w:r w:rsidRPr="00455355">
                <w:rPr>
                  <w:rFonts w:ascii="Times New Roman Bold" w:hAnsi="Times New Roman Bold" w:cs="Times New Roman Bold"/>
                  <w:b/>
                  <w:sz w:val="20"/>
                  <w:lang w:eastAsia="zh-CN"/>
                </w:rPr>
                <w:br/>
                <w:t xml:space="preserve">function of </w:t>
              </w:r>
              <w:r w:rsidRPr="00455355">
                <w:rPr>
                  <w:rFonts w:ascii="Times New Roman Bold" w:hAnsi="Times New Roman Bold" w:cs="Times New Roman Bold"/>
                  <w:b/>
                  <w:sz w:val="20"/>
                  <w:lang w:eastAsia="zh-CN"/>
                </w:rPr>
                <w:sym w:font="Symbol" w:char="F071"/>
              </w:r>
              <w:r w:rsidRPr="00455355">
                <w:rPr>
                  <w:rFonts w:ascii="Times New Roman Bold" w:hAnsi="Times New Roman Bold" w:cs="Times New Roman Bold"/>
                  <w:b/>
                  <w:sz w:val="20"/>
                  <w:vertAlign w:val="subscript"/>
                  <w:lang w:eastAsia="zh-CN"/>
                </w:rPr>
                <w:t>3</w:t>
              </w:r>
              <w:r w:rsidRPr="00455355">
                <w:rPr>
                  <w:rFonts w:ascii="Times New Roman Bold" w:hAnsi="Times New Roman Bold" w:cs="Times New Roman Bold"/>
                  <w:b/>
                  <w:sz w:val="20"/>
                  <w:lang w:eastAsia="zh-CN"/>
                </w:rPr>
                <w:t xml:space="preserve"> (in degrees)</w:t>
              </w:r>
            </w:ins>
          </w:p>
        </w:tc>
      </w:tr>
      <w:tr w:rsidR="00455355" w:rsidRPr="00455355" w14:paraId="6D0F9304" w14:textId="77777777" w:rsidTr="00455355">
        <w:trPr>
          <w:jc w:val="center"/>
          <w:ins w:id="1256"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12C6E506" w14:textId="77777777" w:rsidR="00455355" w:rsidRPr="00455355" w:rsidRDefault="00455355" w:rsidP="00455355">
            <w:pPr>
              <w:textAlignment w:val="auto"/>
              <w:rPr>
                <w:ins w:id="1257" w:author="5B1d" w:date="2025-04-29T18:54:00Z"/>
                <w:sz w:val="20"/>
                <w:lang w:eastAsia="zh-CN"/>
              </w:rPr>
            </w:pPr>
            <m:oMathPara>
              <m:oMath>
                <m:r>
                  <w:ins w:id="1258" w:author="5B1d" w:date="2025-04-29T18:54:00Z">
                    <w:rPr>
                      <w:rFonts w:ascii="Cambria Math" w:hAnsi="Cambria Math"/>
                      <w:sz w:val="20"/>
                      <w:lang w:eastAsia="zh-CN"/>
                    </w:rPr>
                    <m:t>C+</m:t>
                  </w:ins>
                </m:r>
                <m:d>
                  <m:dPr>
                    <m:ctrlPr>
                      <w:ins w:id="1259" w:author="5B1d" w:date="2025-04-29T18:54:00Z">
                        <w:rPr>
                          <w:rFonts w:ascii="Cambria Math" w:hAnsi="Cambria Math"/>
                          <w:i/>
                          <w:lang w:eastAsia="zh-CN"/>
                        </w:rPr>
                      </w:ins>
                    </m:ctrlPr>
                  </m:dPr>
                  <m:e>
                    <m:r>
                      <w:ins w:id="1260" w:author="5B1d" w:date="2025-04-29T18:54:00Z">
                        <w:rPr>
                          <w:rFonts w:ascii="Cambria Math" w:hAnsi="Cambria Math"/>
                          <w:sz w:val="20"/>
                          <w:lang w:eastAsia="zh-CN"/>
                        </w:rPr>
                        <m:t>1-C</m:t>
                      </w:ins>
                    </m:r>
                  </m:e>
                </m:d>
                <m:func>
                  <m:funcPr>
                    <m:ctrlPr>
                      <w:ins w:id="1261" w:author="5B1d" w:date="2025-04-29T18:54:00Z">
                        <w:rPr>
                          <w:rFonts w:ascii="Cambria Math" w:hAnsi="Cambria Math"/>
                          <w:i/>
                          <w:lang w:eastAsia="zh-CN"/>
                        </w:rPr>
                      </w:ins>
                    </m:ctrlPr>
                  </m:funcPr>
                  <m:fName>
                    <m:r>
                      <w:ins w:id="1262" w:author="5B1d" w:date="2025-04-29T18:54:00Z">
                        <m:rPr>
                          <m:sty m:val="p"/>
                        </m:rPr>
                        <w:rPr>
                          <w:rFonts w:ascii="Cambria Math" w:hAnsi="Cambria Math"/>
                          <w:sz w:val="20"/>
                          <w:lang w:eastAsia="zh-CN"/>
                        </w:rPr>
                        <m:t>cos</m:t>
                      </w:ins>
                    </m:r>
                  </m:fName>
                  <m:e>
                    <m:d>
                      <m:dPr>
                        <m:ctrlPr>
                          <w:ins w:id="1263" w:author="5B1d" w:date="2025-04-29T18:54:00Z">
                            <w:rPr>
                              <w:rFonts w:ascii="Cambria Math" w:hAnsi="Cambria Math"/>
                              <w:i/>
                              <w:lang w:eastAsia="zh-CN"/>
                            </w:rPr>
                          </w:ins>
                        </m:ctrlPr>
                      </m:dPr>
                      <m:e>
                        <m:f>
                          <m:fPr>
                            <m:ctrlPr>
                              <w:ins w:id="1264" w:author="5B1d" w:date="2025-04-29T18:54:00Z">
                                <w:rPr>
                                  <w:rFonts w:ascii="Cambria Math" w:hAnsi="Cambria Math"/>
                                  <w:i/>
                                  <w:lang w:eastAsia="zh-CN"/>
                                </w:rPr>
                              </w:ins>
                            </m:ctrlPr>
                          </m:fPr>
                          <m:num>
                            <m:r>
                              <w:ins w:id="1265" w:author="5B1d" w:date="2025-04-29T18:54:00Z">
                                <m:rPr>
                                  <m:sty m:val="p"/>
                                </m:rPr>
                                <w:rPr>
                                  <w:rFonts w:ascii="Cambria Math" w:hAnsi="Cambria Math"/>
                                  <w:sz w:val="20"/>
                                  <w:lang w:eastAsia="zh-CN"/>
                                </w:rPr>
                                <m:t>π</m:t>
                              </w:ins>
                            </m:r>
                            <m:r>
                              <w:ins w:id="1266" w:author="5B1d" w:date="2025-04-29T18:54:00Z">
                                <w:rPr>
                                  <w:rFonts w:ascii="Cambria Math" w:hAnsi="Cambria Math"/>
                                  <w:sz w:val="20"/>
                                  <w:lang w:eastAsia="zh-CN"/>
                                </w:rPr>
                                <m:t>x</m:t>
                              </w:ins>
                            </m:r>
                          </m:num>
                          <m:den>
                            <m:r>
                              <w:ins w:id="1267" w:author="5B1d" w:date="2025-04-29T18:54:00Z">
                                <w:rPr>
                                  <w:rFonts w:ascii="Cambria Math" w:hAnsi="Cambria Math"/>
                                  <w:sz w:val="20"/>
                                  <w:lang w:eastAsia="zh-CN"/>
                                </w:rPr>
                                <m:t>2</m:t>
                              </w:ins>
                            </m:r>
                          </m:den>
                        </m:f>
                      </m:e>
                    </m:d>
                  </m:e>
                </m:func>
              </m:oMath>
            </m:oMathPara>
          </w:p>
          <w:p w14:paraId="734CCAA7" w14:textId="77777777" w:rsidR="00455355" w:rsidRPr="00455355" w:rsidRDefault="00455355" w:rsidP="00455355">
            <w:pPr>
              <w:textAlignment w:val="auto"/>
              <w:rPr>
                <w:ins w:id="1268" w:author="5B1d" w:date="2025-04-29T18:54:00Z"/>
                <w:sz w:val="20"/>
                <w:lang w:eastAsia="zh-CN"/>
              </w:rPr>
            </w:pPr>
            <w:ins w:id="1269" w:author="5B1d" w:date="2025-04-29T18:54:00Z">
              <w:r w:rsidRPr="00455355">
                <w:rPr>
                  <w:sz w:val="20"/>
                  <w:lang w:eastAsia="zh-CN"/>
                </w:rPr>
                <w:t xml:space="preserve">with </w:t>
              </w:r>
            </w:ins>
            <m:oMath>
              <m:r>
                <w:ins w:id="1270" w:author="5B1d" w:date="2025-04-29T18:54:00Z">
                  <w:rPr>
                    <w:rFonts w:ascii="Cambria Math" w:hAnsi="Cambria Math"/>
                    <w:sz w:val="20"/>
                    <w:lang w:eastAsia="zh-CN"/>
                  </w:rPr>
                  <m:t>C=0.0007</m:t>
                </w:ins>
              </m:r>
              <m:sSup>
                <m:sSupPr>
                  <m:ctrlPr>
                    <w:ins w:id="1271" w:author="5B1d" w:date="2025-04-29T18:54:00Z">
                      <w:rPr>
                        <w:rFonts w:ascii="Cambria Math" w:hAnsi="Cambria Math"/>
                        <w:i/>
                        <w:lang w:eastAsia="zh-CN"/>
                      </w:rPr>
                    </w:ins>
                  </m:ctrlPr>
                </m:sSupPr>
                <m:e>
                  <m:r>
                    <w:ins w:id="1272" w:author="5B1d" w:date="2025-04-29T18:54:00Z">
                      <w:rPr>
                        <w:rFonts w:ascii="Cambria Math" w:hAnsi="Cambria Math"/>
                        <w:sz w:val="20"/>
                        <w:lang w:eastAsia="zh-CN"/>
                      </w:rPr>
                      <m:t>(SLL+22.7)</m:t>
                    </w:ins>
                  </m:r>
                </m:e>
                <m:sup>
                  <m:r>
                    <w:ins w:id="1273" w:author="5B1d" w:date="2025-04-29T18:54:00Z">
                      <w:rPr>
                        <w:rFonts w:ascii="Cambria Math" w:hAnsi="Cambria Math"/>
                        <w:sz w:val="20"/>
                        <w:lang w:eastAsia="zh-CN"/>
                      </w:rPr>
                      <m:t>3</m:t>
                    </w:ins>
                  </m:r>
                </m:sup>
              </m:sSup>
              <m:r>
                <w:ins w:id="1274" w:author="5B1d" w:date="2025-04-29T18:54:00Z">
                  <w:rPr>
                    <w:rFonts w:ascii="Cambria Math" w:hAnsi="Cambria Math"/>
                    <w:sz w:val="20"/>
                    <w:lang w:eastAsia="zh-CN"/>
                  </w:rPr>
                  <m:t>-0.006</m:t>
                </w:ins>
              </m:r>
              <m:sSup>
                <m:sSupPr>
                  <m:ctrlPr>
                    <w:ins w:id="1275" w:author="5B1d" w:date="2025-04-29T18:54:00Z">
                      <w:rPr>
                        <w:rFonts w:ascii="Cambria Math" w:hAnsi="Cambria Math"/>
                        <w:i/>
                        <w:lang w:eastAsia="zh-CN"/>
                      </w:rPr>
                    </w:ins>
                  </m:ctrlPr>
                </m:sSupPr>
                <m:e>
                  <m:d>
                    <m:dPr>
                      <m:ctrlPr>
                        <w:ins w:id="1276" w:author="5B1d" w:date="2025-04-29T18:54:00Z">
                          <w:rPr>
                            <w:rFonts w:ascii="Cambria Math" w:hAnsi="Cambria Math"/>
                            <w:i/>
                            <w:lang w:eastAsia="zh-CN"/>
                          </w:rPr>
                        </w:ins>
                      </m:ctrlPr>
                    </m:dPr>
                    <m:e>
                      <m:r>
                        <w:ins w:id="1277" w:author="5B1d" w:date="2025-04-29T18:54:00Z">
                          <w:rPr>
                            <w:rFonts w:ascii="Cambria Math" w:hAnsi="Cambria Math"/>
                            <w:sz w:val="20"/>
                            <w:lang w:eastAsia="zh-CN"/>
                          </w:rPr>
                          <m:t>SLL+22.7</m:t>
                        </w:ins>
                      </m:r>
                    </m:e>
                  </m:d>
                </m:e>
                <m:sup>
                  <m:r>
                    <w:ins w:id="1278" w:author="5B1d" w:date="2025-04-29T18:54:00Z">
                      <w:rPr>
                        <w:rFonts w:ascii="Cambria Math" w:hAnsi="Cambria Math"/>
                        <w:sz w:val="20"/>
                        <w:lang w:eastAsia="zh-CN"/>
                      </w:rPr>
                      <m:t>2</m:t>
                    </w:ins>
                  </m:r>
                </m:sup>
              </m:sSup>
              <m:r>
                <w:ins w:id="1279" w:author="5B1d" w:date="2025-04-29T18:54:00Z">
                  <w:rPr>
                    <w:rFonts w:ascii="Cambria Math" w:hAnsi="Cambria Math"/>
                    <w:sz w:val="20"/>
                    <w:lang w:eastAsia="zh-CN"/>
                  </w:rPr>
                  <m:t>+0.09</m:t>
                </w:ins>
              </m:r>
              <m:d>
                <m:dPr>
                  <m:ctrlPr>
                    <w:ins w:id="1280" w:author="5B1d" w:date="2025-04-29T18:54:00Z">
                      <w:rPr>
                        <w:rFonts w:ascii="Cambria Math" w:hAnsi="Cambria Math"/>
                        <w:i/>
                        <w:lang w:eastAsia="zh-CN"/>
                      </w:rPr>
                    </w:ins>
                  </m:ctrlPr>
                </m:dPr>
                <m:e>
                  <m:r>
                    <w:ins w:id="1281" w:author="5B1d" w:date="2025-04-29T18:54:00Z">
                      <w:rPr>
                        <w:rFonts w:ascii="Cambria Math" w:hAnsi="Cambria Math"/>
                        <w:sz w:val="20"/>
                        <w:lang w:eastAsia="zh-CN"/>
                      </w:rPr>
                      <m:t>SLL+22.7</m:t>
                    </w:ins>
                  </m:r>
                </m:e>
              </m:d>
              <m:r>
                <w:ins w:id="1282" w:author="5B1d" w:date="2025-04-29T18:54:00Z">
                  <w:rPr>
                    <w:rFonts w:ascii="Cambria Math" w:hAnsi="Cambria Math"/>
                    <w:sz w:val="20"/>
                    <w:lang w:eastAsia="zh-CN"/>
                  </w:rPr>
                  <m:t>+0.1</m:t>
                </w:ins>
              </m:r>
            </m:oMath>
            <w:ins w:id="1283" w:author="5B1d" w:date="2025-04-29T18:54:00Z">
              <w:r w:rsidRPr="00455355">
                <w:rPr>
                  <w:sz w:val="20"/>
                  <w:lang w:eastAsia="zh-CN"/>
                </w:rPr>
                <w:t>)</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640760B4" w14:textId="77777777" w:rsidR="00455355" w:rsidRPr="00455355" w:rsidRDefault="004D60A2" w:rsidP="00455355">
            <w:pPr>
              <w:textAlignment w:val="auto"/>
              <w:rPr>
                <w:ins w:id="1284" w:author="5B1d" w:date="2025-04-29T18:54:00Z"/>
                <w:sz w:val="20"/>
                <w:lang w:eastAsia="zh-CN"/>
              </w:rPr>
            </w:pPr>
            <m:oMathPara>
              <m:oMath>
                <m:f>
                  <m:fPr>
                    <m:ctrlPr>
                      <w:ins w:id="1285" w:author="5B1d" w:date="2025-04-29T18:54:00Z">
                        <w:rPr>
                          <w:rFonts w:ascii="Cambria Math" w:hAnsi="Cambria Math"/>
                          <w:i/>
                          <w:lang w:eastAsia="zh-CN"/>
                        </w:rPr>
                      </w:ins>
                    </m:ctrlPr>
                  </m:fPr>
                  <m:num>
                    <m:r>
                      <w:ins w:id="1286" w:author="5B1d" w:date="2025-04-29T18:54:00Z">
                        <w:rPr>
                          <w:rFonts w:ascii="Cambria Math" w:hAnsi="Cambria Math"/>
                          <w:sz w:val="20"/>
                          <w:lang w:eastAsia="zh-CN"/>
                        </w:rPr>
                        <m:t>C</m:t>
                      </w:ins>
                    </m:r>
                    <m:f>
                      <m:fPr>
                        <m:ctrlPr>
                          <w:ins w:id="1287" w:author="5B1d" w:date="2025-04-29T18:54:00Z">
                            <w:rPr>
                              <w:rFonts w:ascii="Cambria Math" w:hAnsi="Cambria Math"/>
                              <w:i/>
                              <w:lang w:eastAsia="zh-CN"/>
                            </w:rPr>
                          </w:ins>
                        </m:ctrlPr>
                      </m:fPr>
                      <m:num>
                        <m:func>
                          <m:funcPr>
                            <m:ctrlPr>
                              <w:ins w:id="1288" w:author="5B1d" w:date="2025-04-29T18:54:00Z">
                                <w:rPr>
                                  <w:rFonts w:ascii="Cambria Math" w:hAnsi="Cambria Math"/>
                                  <w:i/>
                                  <w:lang w:eastAsia="zh-CN"/>
                                </w:rPr>
                              </w:ins>
                            </m:ctrlPr>
                          </m:funcPr>
                          <m:fName>
                            <m:r>
                              <w:ins w:id="1289" w:author="5B1d" w:date="2025-04-29T18:54:00Z">
                                <m:rPr>
                                  <m:sty m:val="p"/>
                                </m:rPr>
                                <w:rPr>
                                  <w:rFonts w:ascii="Cambria Math" w:hAnsi="Cambria Math"/>
                                  <w:sz w:val="20"/>
                                  <w:lang w:eastAsia="zh-CN"/>
                                </w:rPr>
                                <m:t>sin</m:t>
                              </w:ins>
                            </m:r>
                          </m:fName>
                          <m:e>
                            <m:r>
                              <w:ins w:id="1290" w:author="5B1d" w:date="2025-04-29T18:54:00Z">
                                <m:rPr>
                                  <m:sty m:val="p"/>
                                </m:rPr>
                                <w:rPr>
                                  <w:rFonts w:ascii="Cambria Math" w:hAnsi="Cambria Math"/>
                                  <w:sz w:val="20"/>
                                  <w:lang w:eastAsia="zh-CN"/>
                                </w:rPr>
                                <m:t>μ</m:t>
                              </w:ins>
                            </m:r>
                          </m:e>
                        </m:func>
                      </m:num>
                      <m:den>
                        <m:r>
                          <w:ins w:id="1291" w:author="5B1d" w:date="2025-04-29T18:54:00Z">
                            <m:rPr>
                              <m:sty m:val="p"/>
                            </m:rPr>
                            <w:rPr>
                              <w:rFonts w:ascii="Cambria Math" w:hAnsi="Cambria Math"/>
                              <w:sz w:val="20"/>
                              <w:lang w:eastAsia="zh-CN"/>
                            </w:rPr>
                            <m:t>μ</m:t>
                          </w:ins>
                        </m:r>
                      </m:den>
                    </m:f>
                    <m:r>
                      <w:ins w:id="1292" w:author="5B1d" w:date="2025-04-29T18:54:00Z">
                        <w:rPr>
                          <w:rFonts w:ascii="Cambria Math" w:hAnsi="Cambria Math"/>
                          <w:sz w:val="20"/>
                          <w:lang w:eastAsia="zh-CN"/>
                        </w:rPr>
                        <m:t>+(1-C)</m:t>
                      </w:ins>
                    </m:r>
                    <m:f>
                      <m:fPr>
                        <m:ctrlPr>
                          <w:ins w:id="1293" w:author="5B1d" w:date="2025-04-29T18:54:00Z">
                            <w:rPr>
                              <w:rFonts w:ascii="Cambria Math" w:hAnsi="Cambria Math"/>
                              <w:i/>
                              <w:lang w:eastAsia="zh-CN"/>
                            </w:rPr>
                          </w:ins>
                        </m:ctrlPr>
                      </m:fPr>
                      <m:num>
                        <m:r>
                          <w:ins w:id="1294" w:author="5B1d" w:date="2025-04-29T18:54:00Z">
                            <w:rPr>
                              <w:rFonts w:ascii="Cambria Math" w:hAnsi="Cambria Math"/>
                              <w:sz w:val="20"/>
                              <w:lang w:eastAsia="zh-CN"/>
                            </w:rPr>
                            <m:t>2</m:t>
                          </w:ins>
                        </m:r>
                      </m:num>
                      <m:den>
                        <m:r>
                          <w:ins w:id="1295" w:author="5B1d" w:date="2025-04-29T18:54:00Z">
                            <m:rPr>
                              <m:sty m:val="p"/>
                            </m:rPr>
                            <w:rPr>
                              <w:rFonts w:ascii="Cambria Math" w:hAnsi="Cambria Math"/>
                              <w:sz w:val="20"/>
                              <w:lang w:eastAsia="zh-CN"/>
                            </w:rPr>
                            <m:t>π</m:t>
                          </w:ins>
                        </m:r>
                      </m:den>
                    </m:f>
                    <m:f>
                      <m:fPr>
                        <m:ctrlPr>
                          <w:ins w:id="1296" w:author="5B1d" w:date="2025-04-29T18:54:00Z">
                            <w:rPr>
                              <w:rFonts w:ascii="Cambria Math" w:hAnsi="Cambria Math"/>
                              <w:i/>
                              <w:lang w:eastAsia="zh-CN"/>
                            </w:rPr>
                          </w:ins>
                        </m:ctrlPr>
                      </m:fPr>
                      <m:num>
                        <m:func>
                          <m:funcPr>
                            <m:ctrlPr>
                              <w:ins w:id="1297" w:author="5B1d" w:date="2025-04-29T18:54:00Z">
                                <w:rPr>
                                  <w:rFonts w:ascii="Cambria Math" w:hAnsi="Cambria Math"/>
                                  <w:i/>
                                  <w:lang w:eastAsia="zh-CN"/>
                                </w:rPr>
                              </w:ins>
                            </m:ctrlPr>
                          </m:funcPr>
                          <m:fName>
                            <m:r>
                              <w:ins w:id="1298" w:author="5B1d" w:date="2025-04-29T18:54:00Z">
                                <m:rPr>
                                  <m:sty m:val="p"/>
                                </m:rPr>
                                <w:rPr>
                                  <w:rFonts w:ascii="Cambria Math" w:hAnsi="Cambria Math"/>
                                  <w:sz w:val="20"/>
                                  <w:lang w:eastAsia="zh-CN"/>
                                </w:rPr>
                                <m:t>cos</m:t>
                              </w:ins>
                            </m:r>
                          </m:fName>
                          <m:e>
                            <m:r>
                              <w:ins w:id="1299" w:author="5B1d" w:date="2025-04-29T18:54:00Z">
                                <m:rPr>
                                  <m:sty m:val="p"/>
                                </m:rPr>
                                <w:rPr>
                                  <w:rFonts w:ascii="Cambria Math" w:hAnsi="Cambria Math"/>
                                  <w:sz w:val="20"/>
                                  <w:lang w:eastAsia="zh-CN"/>
                                </w:rPr>
                                <m:t>μ</m:t>
                              </w:ins>
                            </m:r>
                          </m:e>
                        </m:func>
                      </m:num>
                      <m:den>
                        <m:r>
                          <w:ins w:id="1300" w:author="5B1d" w:date="2025-04-29T18:54:00Z">
                            <w:rPr>
                              <w:rFonts w:ascii="Cambria Math" w:hAnsi="Cambria Math"/>
                              <w:sz w:val="20"/>
                              <w:lang w:eastAsia="zh-CN"/>
                            </w:rPr>
                            <m:t>1-</m:t>
                          </w:ins>
                        </m:r>
                        <m:sSup>
                          <m:sSupPr>
                            <m:ctrlPr>
                              <w:ins w:id="1301" w:author="5B1d" w:date="2025-04-29T18:54:00Z">
                                <w:rPr>
                                  <w:rFonts w:ascii="Cambria Math" w:hAnsi="Cambria Math"/>
                                  <w:i/>
                                  <w:lang w:eastAsia="zh-CN"/>
                                </w:rPr>
                              </w:ins>
                            </m:ctrlPr>
                          </m:sSupPr>
                          <m:e>
                            <m:d>
                              <m:dPr>
                                <m:ctrlPr>
                                  <w:ins w:id="1302" w:author="5B1d" w:date="2025-04-29T18:54:00Z">
                                    <w:rPr>
                                      <w:rFonts w:ascii="Cambria Math" w:hAnsi="Cambria Math"/>
                                      <w:i/>
                                      <w:lang w:eastAsia="zh-CN"/>
                                    </w:rPr>
                                  </w:ins>
                                </m:ctrlPr>
                              </m:dPr>
                              <m:e>
                                <m:f>
                                  <m:fPr>
                                    <m:ctrlPr>
                                      <w:ins w:id="1303" w:author="5B1d" w:date="2025-04-29T18:54:00Z">
                                        <w:rPr>
                                          <w:rFonts w:ascii="Cambria Math" w:hAnsi="Cambria Math"/>
                                          <w:i/>
                                          <w:lang w:eastAsia="zh-CN"/>
                                        </w:rPr>
                                      </w:ins>
                                    </m:ctrlPr>
                                  </m:fPr>
                                  <m:num>
                                    <m:r>
                                      <w:ins w:id="1304" w:author="5B1d" w:date="2025-04-29T18:54:00Z">
                                        <w:rPr>
                                          <w:rFonts w:ascii="Cambria Math" w:hAnsi="Cambria Math"/>
                                          <w:sz w:val="20"/>
                                          <w:lang w:eastAsia="zh-CN"/>
                                        </w:rPr>
                                        <m:t>2</m:t>
                                      </w:ins>
                                    </m:r>
                                    <m:r>
                                      <w:ins w:id="1305" w:author="5B1d" w:date="2025-04-29T18:54:00Z">
                                        <m:rPr>
                                          <m:sty m:val="p"/>
                                        </m:rPr>
                                        <w:rPr>
                                          <w:rFonts w:ascii="Cambria Math" w:hAnsi="Cambria Math"/>
                                          <w:sz w:val="20"/>
                                          <w:lang w:eastAsia="zh-CN"/>
                                        </w:rPr>
                                        <m:t>μ</m:t>
                                      </w:ins>
                                    </m:r>
                                  </m:num>
                                  <m:den>
                                    <m:r>
                                      <w:ins w:id="1306" w:author="5B1d" w:date="2025-04-29T18:54:00Z">
                                        <m:rPr>
                                          <m:sty m:val="p"/>
                                        </m:rPr>
                                        <w:rPr>
                                          <w:rFonts w:ascii="Cambria Math" w:hAnsi="Cambria Math"/>
                                          <w:sz w:val="20"/>
                                          <w:lang w:eastAsia="zh-CN"/>
                                        </w:rPr>
                                        <m:t>π</m:t>
                                      </w:ins>
                                    </m:r>
                                  </m:den>
                                </m:f>
                              </m:e>
                            </m:d>
                          </m:e>
                          <m:sup>
                            <m:r>
                              <w:ins w:id="1307" w:author="5B1d" w:date="2025-04-29T18:54:00Z">
                                <w:rPr>
                                  <w:rFonts w:ascii="Cambria Math" w:hAnsi="Cambria Math"/>
                                  <w:sz w:val="20"/>
                                  <w:lang w:eastAsia="zh-CN"/>
                                </w:rPr>
                                <m:t>2</m:t>
                              </w:ins>
                            </m:r>
                          </m:sup>
                        </m:sSup>
                      </m:den>
                    </m:f>
                  </m:num>
                  <m:den>
                    <m:r>
                      <w:ins w:id="1308" w:author="5B1d" w:date="2025-04-29T18:54:00Z">
                        <w:rPr>
                          <w:rFonts w:ascii="Cambria Math" w:hAnsi="Cambria Math"/>
                          <w:sz w:val="20"/>
                          <w:lang w:eastAsia="zh-CN"/>
                        </w:rPr>
                        <m:t>C+(1-C)</m:t>
                      </w:ins>
                    </m:r>
                    <m:f>
                      <m:fPr>
                        <m:ctrlPr>
                          <w:ins w:id="1309" w:author="5B1d" w:date="2025-04-29T18:54:00Z">
                            <w:rPr>
                              <w:rFonts w:ascii="Cambria Math" w:hAnsi="Cambria Math"/>
                              <w:i/>
                              <w:lang w:eastAsia="zh-CN"/>
                            </w:rPr>
                          </w:ins>
                        </m:ctrlPr>
                      </m:fPr>
                      <m:num>
                        <m:r>
                          <w:ins w:id="1310" w:author="5B1d" w:date="2025-04-29T18:54:00Z">
                            <w:rPr>
                              <w:rFonts w:ascii="Cambria Math" w:hAnsi="Cambria Math"/>
                              <w:sz w:val="20"/>
                              <w:lang w:eastAsia="zh-CN"/>
                            </w:rPr>
                            <m:t>2</m:t>
                          </w:ins>
                        </m:r>
                      </m:num>
                      <m:den>
                        <m:r>
                          <w:ins w:id="1311" w:author="5B1d" w:date="2025-04-29T18:54:00Z">
                            <m:rPr>
                              <m:sty m:val="p"/>
                            </m:rPr>
                            <w:rPr>
                              <w:rFonts w:ascii="Cambria Math" w:hAnsi="Cambria Math"/>
                              <w:sz w:val="20"/>
                              <w:lang w:eastAsia="zh-CN"/>
                            </w:rPr>
                            <m:t>π</m:t>
                          </w:ins>
                        </m:r>
                      </m:den>
                    </m:f>
                  </m:den>
                </m:f>
              </m:oMath>
            </m:oMathPara>
          </w:p>
        </w:tc>
        <w:tc>
          <w:tcPr>
            <w:tcW w:w="1064" w:type="pct"/>
            <w:tcBorders>
              <w:top w:val="single" w:sz="4" w:space="0" w:color="auto"/>
              <w:left w:val="single" w:sz="4" w:space="0" w:color="auto"/>
              <w:bottom w:val="single" w:sz="4" w:space="0" w:color="auto"/>
              <w:right w:val="single" w:sz="4" w:space="0" w:color="auto"/>
            </w:tcBorders>
            <w:hideMark/>
          </w:tcPr>
          <w:p w14:paraId="0A15B2EF" w14:textId="77777777" w:rsidR="00455355" w:rsidRPr="00455355" w:rsidRDefault="00455355" w:rsidP="00455355">
            <w:pPr>
              <w:textAlignment w:val="auto"/>
              <w:rPr>
                <w:ins w:id="1312" w:author="5B1d" w:date="2025-04-29T18:54:00Z"/>
                <w:sz w:val="20"/>
                <w:lang w:eastAsia="zh-CN"/>
              </w:rPr>
            </w:pPr>
            <m:oMathPara>
              <m:oMath>
                <m:r>
                  <w:ins w:id="1313" w:author="5B1d" w:date="2025-04-29T18:54:00Z">
                    <w:rPr>
                      <w:rFonts w:ascii="Cambria Math" w:hAnsi="Cambria Math"/>
                      <w:sz w:val="20"/>
                      <w:lang w:eastAsia="zh-CN"/>
                    </w:rPr>
                    <m:t>K=-0.0117</m:t>
                  </w:ins>
                </m:r>
                <m:sSup>
                  <m:sSupPr>
                    <m:ctrlPr>
                      <w:ins w:id="1314" w:author="5B1d" w:date="2025-04-29T18:54:00Z">
                        <w:rPr>
                          <w:rFonts w:ascii="Cambria Math" w:hAnsi="Cambria Math"/>
                          <w:i/>
                          <w:lang w:eastAsia="zh-CN"/>
                        </w:rPr>
                      </w:ins>
                    </m:ctrlPr>
                  </m:sSupPr>
                  <m:e>
                    <m:d>
                      <m:dPr>
                        <m:ctrlPr>
                          <w:ins w:id="1315" w:author="5B1d" w:date="2025-04-29T18:54:00Z">
                            <w:rPr>
                              <w:rFonts w:ascii="Cambria Math" w:hAnsi="Cambria Math"/>
                              <w:i/>
                              <w:lang w:eastAsia="zh-CN"/>
                            </w:rPr>
                          </w:ins>
                        </m:ctrlPr>
                      </m:dPr>
                      <m:e>
                        <m:r>
                          <w:ins w:id="1316" w:author="5B1d" w:date="2025-04-29T18:54:00Z">
                            <w:rPr>
                              <w:rFonts w:ascii="Cambria Math" w:hAnsi="Cambria Math"/>
                              <w:sz w:val="20"/>
                              <w:lang w:eastAsia="zh-CN"/>
                            </w:rPr>
                            <m:t>SLL+22.7</m:t>
                          </w:ins>
                        </m:r>
                      </m:e>
                    </m:d>
                  </m:e>
                  <m:sup>
                    <m:r>
                      <w:ins w:id="1317" w:author="5B1d" w:date="2025-04-29T18:54:00Z">
                        <w:rPr>
                          <w:rFonts w:ascii="Cambria Math" w:hAnsi="Cambria Math"/>
                          <w:sz w:val="20"/>
                          <w:lang w:eastAsia="zh-CN"/>
                        </w:rPr>
                        <m:t>3</m:t>
                      </w:ins>
                    </m:r>
                  </m:sup>
                </m:sSup>
                <m:r>
                  <w:ins w:id="1318" w:author="5B1d" w:date="2025-04-29T18:54:00Z">
                    <w:rPr>
                      <w:rFonts w:ascii="Cambria Math" w:hAnsi="Cambria Math"/>
                      <w:sz w:val="20"/>
                      <w:lang w:eastAsia="zh-CN"/>
                    </w:rPr>
                    <m:t>+0.217</m:t>
                  </w:ins>
                </m:r>
                <m:sSup>
                  <m:sSupPr>
                    <m:ctrlPr>
                      <w:ins w:id="1319" w:author="5B1d" w:date="2025-04-29T18:54:00Z">
                        <w:rPr>
                          <w:rFonts w:ascii="Cambria Math" w:hAnsi="Cambria Math"/>
                          <w:i/>
                          <w:lang w:eastAsia="zh-CN"/>
                        </w:rPr>
                      </w:ins>
                    </m:ctrlPr>
                  </m:sSupPr>
                  <m:e>
                    <m:d>
                      <m:dPr>
                        <m:ctrlPr>
                          <w:ins w:id="1320" w:author="5B1d" w:date="2025-04-29T18:54:00Z">
                            <w:rPr>
                              <w:rFonts w:ascii="Cambria Math" w:hAnsi="Cambria Math"/>
                              <w:i/>
                              <w:lang w:eastAsia="zh-CN"/>
                            </w:rPr>
                          </w:ins>
                        </m:ctrlPr>
                      </m:dPr>
                      <m:e>
                        <m:r>
                          <w:ins w:id="1321" w:author="5B1d" w:date="2025-04-29T18:54:00Z">
                            <w:rPr>
                              <w:rFonts w:ascii="Cambria Math" w:hAnsi="Cambria Math"/>
                              <w:sz w:val="20"/>
                              <w:lang w:eastAsia="zh-CN"/>
                            </w:rPr>
                            <m:t>SLL+22.7</m:t>
                          </w:ins>
                        </m:r>
                      </m:e>
                    </m:d>
                  </m:e>
                  <m:sup>
                    <m:r>
                      <w:ins w:id="1322" w:author="5B1d" w:date="2025-04-29T18:54:00Z">
                        <w:rPr>
                          <w:rFonts w:ascii="Cambria Math" w:hAnsi="Cambria Math"/>
                          <w:sz w:val="20"/>
                          <w:lang w:eastAsia="zh-CN"/>
                        </w:rPr>
                        <m:t>2</m:t>
                      </w:ins>
                    </m:r>
                  </m:sup>
                </m:sSup>
                <m:r>
                  <w:ins w:id="1323" w:author="5B1d" w:date="2025-04-29T18:54:00Z">
                    <w:rPr>
                      <w:rFonts w:ascii="Cambria Math" w:hAnsi="Cambria Math"/>
                      <w:sz w:val="20"/>
                      <w:lang w:eastAsia="zh-CN"/>
                    </w:rPr>
                    <m:t>-2.46</m:t>
                  </w:ins>
                </m:r>
                <m:d>
                  <m:dPr>
                    <m:ctrlPr>
                      <w:ins w:id="1324" w:author="5B1d" w:date="2025-04-29T18:54:00Z">
                        <w:rPr>
                          <w:rFonts w:ascii="Cambria Math" w:hAnsi="Cambria Math"/>
                          <w:i/>
                          <w:lang w:eastAsia="zh-CN"/>
                        </w:rPr>
                      </w:ins>
                    </m:ctrlPr>
                  </m:dPr>
                  <m:e>
                    <m:r>
                      <w:ins w:id="1325" w:author="5B1d" w:date="2025-04-29T18:54:00Z">
                        <w:rPr>
                          <w:rFonts w:ascii="Cambria Math" w:hAnsi="Cambria Math"/>
                          <w:sz w:val="20"/>
                          <w:lang w:eastAsia="zh-CN"/>
                        </w:rPr>
                        <m:t>SLL+22.7</m:t>
                      </w:ins>
                    </m:r>
                  </m:e>
                </m:d>
                <m:r>
                  <w:ins w:id="1326" w:author="5B1d" w:date="2025-04-29T18:54:00Z">
                    <w:rPr>
                      <w:rFonts w:ascii="Cambria Math" w:hAnsi="Cambria Math"/>
                      <w:sz w:val="20"/>
                      <w:lang w:eastAsia="zh-CN"/>
                    </w:rPr>
                    <m:t>+64.2</m:t>
                  </w:ins>
                </m:r>
              </m:oMath>
            </m:oMathPara>
          </w:p>
        </w:tc>
        <w:tc>
          <w:tcPr>
            <w:tcW w:w="811" w:type="pct"/>
            <w:tcBorders>
              <w:top w:val="single" w:sz="4" w:space="0" w:color="auto"/>
              <w:left w:val="single" w:sz="4" w:space="0" w:color="auto"/>
              <w:bottom w:val="single" w:sz="4" w:space="0" w:color="auto"/>
              <w:right w:val="single" w:sz="4" w:space="0" w:color="auto"/>
            </w:tcBorders>
            <w:vAlign w:val="center"/>
            <w:hideMark/>
          </w:tcPr>
          <w:p w14:paraId="7D7E309F" w14:textId="77777777" w:rsidR="00455355" w:rsidRPr="00455355" w:rsidRDefault="00455355" w:rsidP="00455355">
            <w:pPr>
              <w:textAlignment w:val="auto"/>
              <w:rPr>
                <w:ins w:id="1327" w:author="5B1d" w:date="2025-04-29T18:54:00Z"/>
                <w:sz w:val="20"/>
                <w:lang w:eastAsia="zh-CN"/>
              </w:rPr>
            </w:pPr>
            <m:oMathPara>
              <m:oMath>
                <m:r>
                  <w:ins w:id="1328" w:author="5B1d" w:date="2025-04-29T18:54:00Z">
                    <w:rPr>
                      <w:rFonts w:ascii="Cambria Math" w:hAnsi="Cambria Math"/>
                      <w:sz w:val="20"/>
                      <w:lang w:eastAsia="zh-CN"/>
                    </w:rPr>
                    <m:t>K</m:t>
                  </w:ins>
                </m:r>
                <m:d>
                  <m:dPr>
                    <m:ctrlPr>
                      <w:ins w:id="1329" w:author="5B1d" w:date="2025-04-29T18:54:00Z">
                        <w:rPr>
                          <w:rFonts w:ascii="Cambria Math" w:hAnsi="Cambria Math"/>
                          <w:i/>
                          <w:lang w:eastAsia="zh-CN"/>
                        </w:rPr>
                      </w:ins>
                    </m:ctrlPr>
                  </m:dPr>
                  <m:e>
                    <m:f>
                      <m:fPr>
                        <m:ctrlPr>
                          <w:ins w:id="1330" w:author="5B1d" w:date="2025-04-29T18:54:00Z">
                            <w:rPr>
                              <w:rFonts w:ascii="Cambria Math" w:hAnsi="Cambria Math"/>
                              <w:i/>
                              <w:lang w:eastAsia="zh-CN"/>
                            </w:rPr>
                          </w:ins>
                        </m:ctrlPr>
                      </m:fPr>
                      <m:num>
                        <m:r>
                          <w:ins w:id="1331" w:author="5B1d" w:date="2025-04-29T18:54:00Z">
                            <m:rPr>
                              <m:sty m:val="p"/>
                            </m:rPr>
                            <w:rPr>
                              <w:rFonts w:ascii="Cambria Math" w:hAnsi="Cambria Math"/>
                              <w:sz w:val="20"/>
                              <w:lang w:eastAsia="zh-CN"/>
                            </w:rPr>
                            <m:t>λ</m:t>
                          </w:ins>
                        </m:r>
                      </m:num>
                      <m:den>
                        <m:r>
                          <w:ins w:id="1332" w:author="5B1d" w:date="2025-04-29T18:54:00Z">
                            <w:rPr>
                              <w:rFonts w:ascii="Cambria Math" w:hAnsi="Cambria Math"/>
                              <w:sz w:val="20"/>
                              <w:lang w:eastAsia="zh-CN"/>
                            </w:rPr>
                            <m:t>l</m:t>
                          </w:ins>
                        </m:r>
                      </m:den>
                    </m:f>
                  </m:e>
                </m:d>
              </m:oMath>
            </m:oMathPara>
          </w:p>
        </w:tc>
        <w:tc>
          <w:tcPr>
            <w:tcW w:w="687" w:type="pct"/>
            <w:tcBorders>
              <w:top w:val="single" w:sz="4" w:space="0" w:color="auto"/>
              <w:left w:val="single" w:sz="4" w:space="0" w:color="auto"/>
              <w:bottom w:val="single" w:sz="4" w:space="0" w:color="auto"/>
              <w:right w:val="single" w:sz="4" w:space="0" w:color="auto"/>
            </w:tcBorders>
            <w:vAlign w:val="center"/>
            <w:hideMark/>
          </w:tcPr>
          <w:p w14:paraId="6D1C2DA2" w14:textId="77777777" w:rsidR="00455355" w:rsidRPr="00455355" w:rsidRDefault="004D60A2" w:rsidP="00455355">
            <w:pPr>
              <w:textAlignment w:val="auto"/>
              <w:rPr>
                <w:ins w:id="1333" w:author="5B1d" w:date="2025-04-29T18:54:00Z"/>
                <w:sz w:val="20"/>
                <w:lang w:eastAsia="zh-CN"/>
              </w:rPr>
            </w:pPr>
            <m:oMathPara>
              <m:oMath>
                <m:f>
                  <m:fPr>
                    <m:ctrlPr>
                      <w:ins w:id="1334" w:author="5B1d" w:date="2025-04-29T18:54:00Z">
                        <w:rPr>
                          <w:rFonts w:ascii="Cambria Math" w:hAnsi="Cambria Math"/>
                          <w:i/>
                          <w:lang w:eastAsia="zh-CN"/>
                        </w:rPr>
                      </w:ins>
                    </m:ctrlPr>
                  </m:fPr>
                  <m:num>
                    <m:r>
                      <w:ins w:id="1335" w:author="5B1d" w:date="2025-04-29T18:54:00Z">
                        <m:rPr>
                          <m:sty m:val="p"/>
                        </m:rPr>
                        <w:rPr>
                          <w:rFonts w:ascii="Cambria Math" w:hAnsi="Cambria Math"/>
                          <w:sz w:val="20"/>
                          <w:lang w:eastAsia="zh-CN"/>
                        </w:rPr>
                        <m:t>π</m:t>
                      </w:ins>
                    </m:r>
                    <m:r>
                      <w:ins w:id="1336" w:author="5B1d" w:date="2025-04-29T18:54:00Z">
                        <w:rPr>
                          <w:rFonts w:ascii="Cambria Math" w:hAnsi="Cambria Math"/>
                          <w:sz w:val="20"/>
                          <w:lang w:eastAsia="zh-CN"/>
                        </w:rPr>
                        <m:t>.K.</m:t>
                      </w:ins>
                    </m:r>
                    <m:func>
                      <m:funcPr>
                        <m:ctrlPr>
                          <w:ins w:id="1337" w:author="5B1d" w:date="2025-04-29T18:54:00Z">
                            <w:rPr>
                              <w:rFonts w:ascii="Cambria Math" w:hAnsi="Cambria Math"/>
                              <w:i/>
                              <w:lang w:eastAsia="zh-CN"/>
                            </w:rPr>
                          </w:ins>
                        </m:ctrlPr>
                      </m:funcPr>
                      <m:fName>
                        <m:r>
                          <w:ins w:id="1338" w:author="5B1d" w:date="2025-04-29T18:54:00Z">
                            <m:rPr>
                              <m:sty m:val="p"/>
                            </m:rPr>
                            <w:rPr>
                              <w:rFonts w:ascii="Cambria Math" w:hAnsi="Cambria Math"/>
                              <w:sz w:val="20"/>
                              <w:lang w:eastAsia="zh-CN"/>
                            </w:rPr>
                            <m:t>sin</m:t>
                          </w:ins>
                        </m:r>
                      </m:fName>
                      <m:e>
                        <m:r>
                          <w:ins w:id="1339" w:author="5B1d" w:date="2025-04-29T18:54:00Z">
                            <w:rPr>
                              <w:rFonts w:ascii="Cambria Math" w:hAnsi="Cambria Math"/>
                              <w:sz w:val="20"/>
                              <w:lang w:eastAsia="zh-CN"/>
                            </w:rPr>
                            <m:t>(</m:t>
                          </w:ins>
                        </m:r>
                        <m:r>
                          <w:ins w:id="1340" w:author="5B1d" w:date="2025-04-29T18:54:00Z">
                            <m:rPr>
                              <m:sty m:val="p"/>
                            </m:rPr>
                            <w:rPr>
                              <w:rFonts w:ascii="Cambria Math" w:hAnsi="Cambria Math"/>
                              <w:sz w:val="20"/>
                              <w:lang w:eastAsia="zh-CN"/>
                            </w:rPr>
                            <m:t>θ</m:t>
                          </w:ins>
                        </m:r>
                        <m:r>
                          <w:ins w:id="1341" w:author="5B1d" w:date="2025-04-29T18:54:00Z">
                            <w:rPr>
                              <w:rFonts w:ascii="Cambria Math" w:hAnsi="Cambria Math"/>
                              <w:sz w:val="20"/>
                              <w:lang w:eastAsia="zh-CN"/>
                            </w:rPr>
                            <m:t>-</m:t>
                          </w:ins>
                        </m:r>
                        <m:r>
                          <w:ins w:id="1342" w:author="5B1d" w:date="2025-04-29T18:54:00Z">
                            <m:rPr>
                              <m:sty m:val="p"/>
                            </m:rPr>
                            <w:rPr>
                              <w:rFonts w:ascii="Cambria Math" w:hAnsi="Cambria Math"/>
                              <w:sz w:val="20"/>
                              <w:lang w:eastAsia="zh-CN"/>
                            </w:rPr>
                            <m:t>ω</m:t>
                          </w:ins>
                        </m:r>
                        <m:r>
                          <w:ins w:id="1343" w:author="5B1d" w:date="2025-04-29T18:54:00Z">
                            <w:rPr>
                              <w:rFonts w:ascii="Cambria Math" w:hAnsi="Cambria Math"/>
                              <w:sz w:val="20"/>
                              <w:lang w:eastAsia="zh-CN"/>
                            </w:rPr>
                            <m:t>)</m:t>
                          </w:ins>
                        </m:r>
                      </m:e>
                    </m:func>
                  </m:num>
                  <m:den>
                    <m:sSub>
                      <m:sSubPr>
                        <m:ctrlPr>
                          <w:ins w:id="1344" w:author="5B1d" w:date="2025-04-29T18:54:00Z">
                            <w:rPr>
                              <w:rFonts w:ascii="Cambria Math" w:hAnsi="Cambria Math"/>
                              <w:i/>
                              <w:lang w:eastAsia="zh-CN"/>
                            </w:rPr>
                          </w:ins>
                        </m:ctrlPr>
                      </m:sSubPr>
                      <m:e>
                        <m:r>
                          <w:ins w:id="1345" w:author="5B1d" w:date="2025-04-29T18:54:00Z">
                            <m:rPr>
                              <m:sty m:val="p"/>
                            </m:rPr>
                            <w:rPr>
                              <w:rFonts w:ascii="Cambria Math" w:hAnsi="Cambria Math"/>
                              <w:sz w:val="20"/>
                              <w:lang w:eastAsia="zh-CN"/>
                            </w:rPr>
                            <m:t>θ</m:t>
                          </w:ins>
                        </m:r>
                      </m:e>
                      <m:sub>
                        <m:r>
                          <w:ins w:id="1346" w:author="5B1d" w:date="2025-04-29T18:54:00Z">
                            <w:rPr>
                              <w:rFonts w:ascii="Cambria Math" w:hAnsi="Cambria Math"/>
                              <w:sz w:val="20"/>
                              <w:lang w:eastAsia="zh-CN"/>
                            </w:rPr>
                            <m:t>3</m:t>
                          </w:ins>
                        </m:r>
                      </m:sub>
                    </m:sSub>
                  </m:den>
                </m:f>
              </m:oMath>
            </m:oMathPara>
          </w:p>
        </w:tc>
      </w:tr>
    </w:tbl>
    <w:p w14:paraId="0987E157" w14:textId="77777777" w:rsidR="00455355" w:rsidRPr="00455355" w:rsidRDefault="00455355" w:rsidP="00455355">
      <w:pPr>
        <w:textAlignment w:val="auto"/>
        <w:rPr>
          <w:ins w:id="1347" w:author="5B1d" w:date="2025-04-29T18:54:00Z"/>
          <w:lang w:eastAsia="zh-CN"/>
        </w:rPr>
      </w:pPr>
      <w:ins w:id="1348" w:author="5B1d" w:date="2025-05-02T11:30:00Z">
        <w:r w:rsidRPr="00455355">
          <w:rPr>
            <w:lang w:eastAsia="zh-CN"/>
          </w:rPr>
          <w:t xml:space="preserve">Note: These equations </w:t>
        </w:r>
      </w:ins>
      <w:ins w:id="1349" w:author="5B1d" w:date="2025-05-02T11:34:00Z">
        <w:r w:rsidRPr="00455355">
          <w:rPr>
            <w:lang w:eastAsia="zh-CN"/>
          </w:rPr>
          <w:t>correspond to</w:t>
        </w:r>
      </w:ins>
      <w:ins w:id="1350" w:author="5B1d" w:date="2025-05-02T11:30:00Z">
        <w:r w:rsidRPr="00455355">
          <w:rPr>
            <w:lang w:eastAsia="zh-CN"/>
          </w:rPr>
          <w:t xml:space="preserve"> equations </w:t>
        </w:r>
      </w:ins>
      <w:ins w:id="1351" w:author="5B1d" w:date="2025-05-02T11:31:00Z">
        <w:r w:rsidRPr="00455355">
          <w:rPr>
            <w:lang w:eastAsia="zh-CN"/>
          </w:rPr>
          <w:t>3, 5, and 6 from Recommendat</w:t>
        </w:r>
      </w:ins>
      <w:ins w:id="1352" w:author="5B1d" w:date="2025-05-02T11:32:00Z">
        <w:r w:rsidRPr="00455355">
          <w:rPr>
            <w:lang w:eastAsia="zh-CN"/>
          </w:rPr>
          <w:t xml:space="preserve">ion </w:t>
        </w:r>
      </w:ins>
      <w:ins w:id="1353" w:author="5B1d" w:date="2025-05-02T11:31:00Z">
        <w:r w:rsidRPr="00455355">
          <w:rPr>
            <w:lang w:eastAsia="zh-CN"/>
          </w:rPr>
          <w:t>ITU-R M.</w:t>
        </w:r>
      </w:ins>
      <w:ins w:id="1354" w:author="5B1d" w:date="2025-05-02T11:32:00Z">
        <w:r w:rsidRPr="00455355">
          <w:rPr>
            <w:lang w:eastAsia="zh-CN"/>
          </w:rPr>
          <w:t>1851</w:t>
        </w:r>
      </w:ins>
      <w:ins w:id="1355" w:author="5B1d" w:date="2025-05-02T11:31:00Z">
        <w:r w:rsidRPr="00455355">
          <w:rPr>
            <w:lang w:eastAsia="zh-CN"/>
          </w:rPr>
          <w:t>.</w:t>
        </w:r>
      </w:ins>
    </w:p>
    <w:p w14:paraId="3CDC74D6" w14:textId="77777777" w:rsidR="00455355" w:rsidRPr="00455355" w:rsidRDefault="00455355" w:rsidP="00455355">
      <w:pPr>
        <w:textAlignment w:val="auto"/>
        <w:rPr>
          <w:ins w:id="1356" w:author="5B1d" w:date="2025-04-29T18:54:00Z"/>
          <w:lang w:eastAsia="zh-CN"/>
        </w:rPr>
      </w:pPr>
      <w:ins w:id="1357" w:author="5B1d" w:date="2025-04-29T18:54:00Z">
        <w:r w:rsidRPr="00455355">
          <w:rPr>
            <w:lang w:eastAsia="zh-CN"/>
          </w:rPr>
          <w:t>With:</w:t>
        </w:r>
      </w:ins>
    </w:p>
    <w:p w14:paraId="707B125A" w14:textId="77777777" w:rsidR="00455355" w:rsidRPr="00455355" w:rsidRDefault="00455355" w:rsidP="00455355">
      <w:pPr>
        <w:textAlignment w:val="auto"/>
        <w:rPr>
          <w:ins w:id="1358" w:author="5B1d" w:date="2025-04-29T18:54:00Z"/>
          <w:lang w:eastAsia="zh-CN"/>
        </w:rPr>
      </w:pPr>
      <w:ins w:id="1359" w:author="5B1d" w:date="2025-04-29T18:54:00Z">
        <w:r w:rsidRPr="00455355">
          <w:rPr>
            <w:lang w:eastAsia="zh-CN"/>
          </w:rPr>
          <w:t>For radar D:</w:t>
        </w:r>
      </w:ins>
    </w:p>
    <w:p w14:paraId="3C7BF404" w14:textId="77777777" w:rsidR="00455355" w:rsidRPr="00455355" w:rsidRDefault="00455355" w:rsidP="00455355">
      <w:pPr>
        <w:tabs>
          <w:tab w:val="clear" w:pos="2268"/>
          <w:tab w:val="left" w:pos="2608"/>
          <w:tab w:val="left" w:pos="3345"/>
        </w:tabs>
        <w:spacing w:before="80"/>
        <w:ind w:left="1134" w:hanging="1134"/>
        <w:textAlignment w:val="auto"/>
        <w:rPr>
          <w:ins w:id="1360" w:author="5B1d" w:date="2025-04-29T18:54:00Z"/>
          <w:lang w:eastAsia="zh-CN"/>
        </w:rPr>
      </w:pPr>
      <w:ins w:id="1361"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18 </w:t>
        </w:r>
        <w:proofErr w:type="spellStart"/>
        <w:r w:rsidRPr="00455355">
          <w:rPr>
            <w:lang w:eastAsia="zh-CN"/>
          </w:rPr>
          <w:t>dBi</w:t>
        </w:r>
        <w:proofErr w:type="spellEnd"/>
        <w:r w:rsidRPr="00455355">
          <w:rPr>
            <w:lang w:eastAsia="zh-CN"/>
          </w:rPr>
          <w:t>, 3 dB beamwidth: 18° and SLL = 16 dB</w:t>
        </w:r>
      </w:ins>
    </w:p>
    <w:p w14:paraId="7A4D17E3" w14:textId="77777777" w:rsidR="00455355" w:rsidRPr="00455355" w:rsidRDefault="00455355" w:rsidP="00455355">
      <w:pPr>
        <w:textAlignment w:val="auto"/>
        <w:rPr>
          <w:ins w:id="1362" w:author="5B1d" w:date="2025-04-29T18:54:00Z"/>
          <w:lang w:eastAsia="zh-CN"/>
        </w:rPr>
      </w:pPr>
      <w:ins w:id="1363" w:author="5B1d" w:date="2025-04-29T18:54:00Z">
        <w:r w:rsidRPr="00455355">
          <w:rPr>
            <w:lang w:eastAsia="zh-CN"/>
          </w:rPr>
          <w:t>For radar E:</w:t>
        </w:r>
      </w:ins>
    </w:p>
    <w:p w14:paraId="7A9A68E1" w14:textId="77777777" w:rsidR="00455355" w:rsidRPr="00455355" w:rsidRDefault="00455355" w:rsidP="00455355">
      <w:pPr>
        <w:tabs>
          <w:tab w:val="clear" w:pos="2268"/>
          <w:tab w:val="left" w:pos="2608"/>
          <w:tab w:val="left" w:pos="3345"/>
        </w:tabs>
        <w:spacing w:before="80"/>
        <w:ind w:left="1134" w:hanging="1134"/>
        <w:textAlignment w:val="auto"/>
        <w:rPr>
          <w:ins w:id="1364" w:author="5B1d" w:date="2025-04-29T18:54:00Z"/>
          <w:lang w:eastAsia="zh-CN"/>
        </w:rPr>
      </w:pPr>
      <w:ins w:id="1365"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25 </w:t>
        </w:r>
        <w:proofErr w:type="spellStart"/>
        <w:r w:rsidRPr="00455355">
          <w:rPr>
            <w:lang w:eastAsia="zh-CN"/>
          </w:rPr>
          <w:t>dBi</w:t>
        </w:r>
        <w:proofErr w:type="spellEnd"/>
        <w:r w:rsidRPr="00455355">
          <w:rPr>
            <w:lang w:eastAsia="zh-CN"/>
          </w:rPr>
          <w:t>, 3 dB beamwidth: 8° and SLL = 18 dB</w:t>
        </w:r>
      </w:ins>
    </w:p>
    <w:p w14:paraId="10B6850A" w14:textId="77777777" w:rsidR="00455355" w:rsidRPr="00455355" w:rsidRDefault="00455355" w:rsidP="00455355">
      <w:pPr>
        <w:textAlignment w:val="auto"/>
        <w:rPr>
          <w:ins w:id="1366" w:author="5B1d" w:date="2025-04-29T18:54:00Z"/>
          <w:lang w:eastAsia="zh-CN"/>
        </w:rPr>
      </w:pPr>
      <w:ins w:id="1367" w:author="5B1d" w:date="2025-04-29T18:54:00Z">
        <w:r w:rsidRPr="00455355">
          <w:rPr>
            <w:lang w:eastAsia="zh-CN"/>
          </w:rPr>
          <w:t>For radar F:</w:t>
        </w:r>
      </w:ins>
    </w:p>
    <w:p w14:paraId="451A8981" w14:textId="77777777" w:rsidR="00455355" w:rsidRPr="00455355" w:rsidRDefault="00455355" w:rsidP="00455355">
      <w:pPr>
        <w:tabs>
          <w:tab w:val="clear" w:pos="2268"/>
          <w:tab w:val="left" w:pos="2608"/>
          <w:tab w:val="left" w:pos="3345"/>
        </w:tabs>
        <w:spacing w:before="80"/>
        <w:ind w:left="1134" w:hanging="1134"/>
        <w:textAlignment w:val="auto"/>
        <w:rPr>
          <w:ins w:id="1368" w:author="5B1d" w:date="2025-04-29T18:54:00Z"/>
          <w:lang w:eastAsia="zh-CN"/>
        </w:rPr>
      </w:pPr>
      <w:ins w:id="1369"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31 </w:t>
        </w:r>
        <w:proofErr w:type="spellStart"/>
        <w:r w:rsidRPr="00455355">
          <w:rPr>
            <w:lang w:eastAsia="zh-CN"/>
          </w:rPr>
          <w:t>dBi</w:t>
        </w:r>
        <w:proofErr w:type="spellEnd"/>
        <w:r w:rsidRPr="00455355">
          <w:rPr>
            <w:lang w:eastAsia="zh-CN"/>
          </w:rPr>
          <w:t>, 3 dB beamwidth: 4° and SLL = 19 dB</w:t>
        </w:r>
      </w:ins>
    </w:p>
    <w:p w14:paraId="2619EE89" w14:textId="77777777" w:rsidR="00455355" w:rsidRPr="00455355" w:rsidRDefault="00455355" w:rsidP="00455355">
      <w:pPr>
        <w:textAlignment w:val="auto"/>
        <w:rPr>
          <w:ins w:id="1370" w:author="5B1d" w:date="2025-04-29T18:54:00Z"/>
          <w:del w:id="1371" w:author="5B1d" w:date="2025-04-30T19:24:00Z"/>
          <w:lang w:eastAsia="zh-CN"/>
        </w:rPr>
      </w:pPr>
      <w:ins w:id="1372" w:author="5B1d" w:date="2025-04-29T18:54:00Z">
        <w:del w:id="1373" w:author="5B1d" w:date="2025-04-30T19:24:00Z">
          <w:r w:rsidRPr="00455355">
            <w:rPr>
              <w:lang w:eastAsia="zh-CN"/>
            </w:rPr>
            <w:delText>For radar H:</w:delText>
          </w:r>
        </w:del>
      </w:ins>
    </w:p>
    <w:p w14:paraId="4BE0BAFC" w14:textId="77777777" w:rsidR="00455355" w:rsidRPr="00455355" w:rsidRDefault="00455355" w:rsidP="00455355">
      <w:pPr>
        <w:tabs>
          <w:tab w:val="clear" w:pos="2268"/>
          <w:tab w:val="left" w:pos="2608"/>
          <w:tab w:val="left" w:pos="3345"/>
        </w:tabs>
        <w:spacing w:before="80"/>
        <w:ind w:left="1134" w:hanging="1134"/>
        <w:textAlignment w:val="auto"/>
        <w:rPr>
          <w:ins w:id="1374" w:author="5B1d" w:date="2025-04-29T18:54:00Z"/>
          <w:lang w:eastAsia="zh-CN"/>
        </w:rPr>
      </w:pPr>
      <w:ins w:id="1375"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20 </w:t>
        </w:r>
        <w:proofErr w:type="spellStart"/>
        <w:r w:rsidRPr="00455355">
          <w:rPr>
            <w:lang w:eastAsia="zh-CN"/>
          </w:rPr>
          <w:t>dBi</w:t>
        </w:r>
        <w:proofErr w:type="spellEnd"/>
        <w:r w:rsidRPr="00455355">
          <w:rPr>
            <w:lang w:eastAsia="zh-CN"/>
          </w:rPr>
          <w:t>, 3 dB beamwidth: 15° and SLL = 20 dB for antenna 1</w:t>
        </w:r>
      </w:ins>
    </w:p>
    <w:p w14:paraId="07723EC0" w14:textId="77777777" w:rsidR="00455355" w:rsidRPr="00455355" w:rsidRDefault="00455355" w:rsidP="00455355">
      <w:pPr>
        <w:tabs>
          <w:tab w:val="clear" w:pos="2268"/>
          <w:tab w:val="left" w:pos="2608"/>
          <w:tab w:val="left" w:pos="3345"/>
        </w:tabs>
        <w:spacing w:before="80"/>
        <w:ind w:left="1134" w:hanging="1134"/>
        <w:textAlignment w:val="auto"/>
        <w:rPr>
          <w:ins w:id="1376" w:author="5B1d" w:date="2025-04-29T18:54:00Z"/>
          <w:lang w:eastAsia="zh-CN"/>
        </w:rPr>
      </w:pPr>
      <w:ins w:id="1377" w:author="5B1d" w:date="2025-04-29T18:54:00Z">
        <w:r w:rsidRPr="00455355">
          <w:rPr>
            <w:lang w:eastAsia="zh-CN"/>
          </w:rPr>
          <w:sym w:font="Wingdings" w:char="F09F"/>
        </w:r>
        <w:r w:rsidRPr="00455355">
          <w:rPr>
            <w:lang w:eastAsia="zh-CN"/>
          </w:rPr>
          <w:tab/>
        </w:r>
        <w:proofErr w:type="spellStart"/>
        <w:r w:rsidRPr="00455355">
          <w:rPr>
            <w:lang w:eastAsia="zh-CN"/>
          </w:rPr>
          <w:t>Gmax</w:t>
        </w:r>
        <w:proofErr w:type="spellEnd"/>
        <w:r w:rsidRPr="00455355">
          <w:rPr>
            <w:lang w:eastAsia="zh-CN"/>
          </w:rPr>
          <w:t xml:space="preserve">= 24 </w:t>
        </w:r>
        <w:proofErr w:type="spellStart"/>
        <w:r w:rsidRPr="00455355">
          <w:rPr>
            <w:lang w:eastAsia="zh-CN"/>
          </w:rPr>
          <w:t>dBi</w:t>
        </w:r>
        <w:proofErr w:type="spellEnd"/>
        <w:r w:rsidRPr="00455355">
          <w:rPr>
            <w:lang w:eastAsia="zh-CN"/>
          </w:rPr>
          <w:t>, 3 dB beamwidth: 10° and SLL = 20 dB for antenna 2</w:t>
        </w:r>
      </w:ins>
    </w:p>
    <w:p w14:paraId="44DE0020" w14:textId="77777777" w:rsidR="00455355" w:rsidRPr="00455355" w:rsidRDefault="00455355" w:rsidP="00455355">
      <w:pPr>
        <w:textAlignment w:val="auto"/>
        <w:rPr>
          <w:ins w:id="1378" w:author="5B1d" w:date="2025-04-29T18:54:00Z"/>
          <w:lang w:eastAsia="zh-CN"/>
        </w:rPr>
      </w:pPr>
      <w:ins w:id="1379" w:author="5B1d" w:date="2025-04-29T18:54:00Z">
        <w:r w:rsidRPr="00455355">
          <w:rPr>
            <w:lang w:eastAsia="zh-CN"/>
          </w:rPr>
          <w:t>The 3D representation is obtained by revolution in relation to the direction of maximum gain.</w:t>
        </w:r>
      </w:ins>
    </w:p>
    <w:p w14:paraId="13B7A431" w14:textId="77777777" w:rsidR="00455355" w:rsidRPr="00455355" w:rsidRDefault="00455355" w:rsidP="00455355">
      <w:pPr>
        <w:textAlignment w:val="auto"/>
        <w:rPr>
          <w:lang w:eastAsia="zh-CN"/>
        </w:rPr>
      </w:pPr>
      <w:ins w:id="1380" w:author="5B2A" w:date="2025-05-02T08:40:00Z">
        <w:r w:rsidRPr="00455355">
          <w:rPr>
            <w:lang w:eastAsia="zh-CN"/>
          </w:rPr>
          <w:t>]</w:t>
        </w:r>
      </w:ins>
    </w:p>
    <w:p w14:paraId="0722BA1B" w14:textId="77777777" w:rsidR="00455355" w:rsidRPr="00455355" w:rsidRDefault="00455355" w:rsidP="00455355">
      <w:pPr>
        <w:jc w:val="center"/>
        <w:textAlignment w:val="auto"/>
      </w:pPr>
    </w:p>
    <w:p w14:paraId="196FEF32" w14:textId="77777777" w:rsidR="002B7FC9" w:rsidRDefault="002B7FC9"/>
    <w:sectPr w:rsidR="002B7FC9" w:rsidSect="004553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4837B" w14:textId="77777777" w:rsidR="004D60A2" w:rsidRDefault="004D60A2" w:rsidP="00455355">
      <w:pPr>
        <w:spacing w:before="0"/>
      </w:pPr>
      <w:r>
        <w:separator/>
      </w:r>
    </w:p>
  </w:endnote>
  <w:endnote w:type="continuationSeparator" w:id="0">
    <w:p w14:paraId="38703A39" w14:textId="77777777" w:rsidR="004D60A2" w:rsidRDefault="004D60A2" w:rsidP="0045535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E572B" w14:textId="77777777" w:rsidR="004D60A2" w:rsidRDefault="004D60A2" w:rsidP="00455355">
      <w:pPr>
        <w:spacing w:before="0"/>
      </w:pPr>
      <w:r>
        <w:separator/>
      </w:r>
    </w:p>
  </w:footnote>
  <w:footnote w:type="continuationSeparator" w:id="0">
    <w:p w14:paraId="4336C0E3" w14:textId="77777777" w:rsidR="004D60A2" w:rsidRDefault="004D60A2" w:rsidP="00455355">
      <w:pPr>
        <w:spacing w:before="0"/>
      </w:pPr>
      <w:r>
        <w:continuationSeparator/>
      </w:r>
    </w:p>
  </w:footnote>
  <w:footnote w:id="1">
    <w:p w14:paraId="75D80D81" w14:textId="77777777" w:rsidR="00455355" w:rsidRDefault="00455355" w:rsidP="00455355">
      <w:pPr>
        <w:pStyle w:val="FootnoteText"/>
        <w:rPr>
          <w:lang w:val="en-US"/>
        </w:rPr>
      </w:pPr>
      <w:r>
        <w:rPr>
          <w:rStyle w:val="FootnoteReference"/>
          <w:lang w:val="en-US"/>
        </w:rPr>
        <w:t>1</w:t>
      </w:r>
      <w:r>
        <w:rPr>
          <w:lang w:val="en-US"/>
        </w:rPr>
        <w:t xml:space="preserve"> </w:t>
      </w:r>
      <w:r>
        <w:rPr>
          <w:lang w:val="en-US"/>
        </w:rPr>
        <w:tab/>
        <w:t>The average powers given here are for periods of time equal to a fraction of a second, and should not be compared to the e.i.r.p. limit in No. 5.502 of the Radio Regulations, which applies for a period of time equal to one second.</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ez Jimenez, Virginia">
    <w15:presenceInfo w15:providerId="AD" w15:userId="S::virginia.fernandez@itu.int::6d460222-a6cb-4df0-8dd7-a947ce731002"/>
  </w15:person>
  <w15:person w15:author="TK_ACES">
    <w15:presenceInfo w15:providerId="None" w15:userId="TK_ACES"/>
  </w15:person>
  <w15:person w15:author="Chamova, Alisa">
    <w15:presenceInfo w15:providerId="AD" w15:userId="S::alisa.chamova@itu.int::22d471ad-1704-47cb-acab-d70b801be3d5"/>
  </w15:person>
  <w15:person w15:author="5B1d">
    <w15:presenceInfo w15:providerId="None" w15:userId="5B1d"/>
  </w15:person>
  <w15:person w15:author="Ahmed Kormed">
    <w15:presenceInfo w15:providerId="Windows Live" w15:userId="0469a97a378bd8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355"/>
    <w:rsid w:val="00054935"/>
    <w:rsid w:val="00244373"/>
    <w:rsid w:val="0028393B"/>
    <w:rsid w:val="002B7FC9"/>
    <w:rsid w:val="00455355"/>
    <w:rsid w:val="004B01D1"/>
    <w:rsid w:val="004D60A2"/>
    <w:rsid w:val="006C35DA"/>
    <w:rsid w:val="0092731D"/>
    <w:rsid w:val="009C28AF"/>
    <w:rsid w:val="00AB20C0"/>
    <w:rsid w:val="00F80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BB62"/>
  <w15:chartTrackingRefBased/>
  <w15:docId w15:val="{AC99C98F-6543-41F2-9EDB-E313DC8E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355"/>
    <w:pPr>
      <w:tabs>
        <w:tab w:val="left" w:pos="1134"/>
        <w:tab w:val="left" w:pos="1871"/>
        <w:tab w:val="left" w:pos="2268"/>
      </w:tabs>
      <w:overflowPunct w:val="0"/>
      <w:autoSpaceDE w:val="0"/>
      <w:autoSpaceDN w:val="0"/>
      <w:adjustRightInd w:val="0"/>
      <w:spacing w:before="120" w:after="0" w:line="240" w:lineRule="auto"/>
      <w:textAlignment w:val="baseline"/>
    </w:pPr>
    <w:rPr>
      <w:rFonts w:eastAsia="Batang"/>
      <w:kern w:val="0"/>
      <w:szCs w:val="20"/>
      <w:lang w:val="en-GB"/>
      <w14:ligatures w14:val="none"/>
    </w:rPr>
  </w:style>
  <w:style w:type="paragraph" w:styleId="Heading1">
    <w:name w:val="heading 1"/>
    <w:basedOn w:val="Normal"/>
    <w:next w:val="Normal"/>
    <w:link w:val="Heading1Char"/>
    <w:qFormat/>
    <w:rsid w:val="004553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semiHidden/>
    <w:unhideWhenUsed/>
    <w:qFormat/>
    <w:rsid w:val="004553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semiHidden/>
    <w:unhideWhenUsed/>
    <w:qFormat/>
    <w:rsid w:val="00455355"/>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semiHidden/>
    <w:unhideWhenUsed/>
    <w:qFormat/>
    <w:rsid w:val="00455355"/>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semiHidden/>
    <w:unhideWhenUsed/>
    <w:qFormat/>
    <w:rsid w:val="00455355"/>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semiHidden/>
    <w:unhideWhenUsed/>
    <w:qFormat/>
    <w:rsid w:val="0045535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45535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45535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45535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53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semiHidden/>
    <w:rsid w:val="004553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45535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semiHidden/>
    <w:rsid w:val="0045535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semiHidden/>
    <w:rsid w:val="0045535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semiHidden/>
    <w:rsid w:val="0045535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45535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45535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semiHidden/>
    <w:rsid w:val="0045535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53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53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53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535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55355"/>
    <w:pPr>
      <w:spacing w:before="160"/>
      <w:jc w:val="center"/>
    </w:pPr>
    <w:rPr>
      <w:i/>
      <w:iCs/>
      <w:color w:val="404040" w:themeColor="text1" w:themeTint="BF"/>
    </w:rPr>
  </w:style>
  <w:style w:type="character" w:customStyle="1" w:styleId="QuoteChar">
    <w:name w:val="Quote Char"/>
    <w:basedOn w:val="DefaultParagraphFont"/>
    <w:link w:val="Quote"/>
    <w:uiPriority w:val="29"/>
    <w:rsid w:val="00455355"/>
    <w:rPr>
      <w:i/>
      <w:iCs/>
      <w:color w:val="404040" w:themeColor="text1" w:themeTint="BF"/>
    </w:rPr>
  </w:style>
  <w:style w:type="paragraph" w:styleId="ListParagraph">
    <w:name w:val="List Paragraph"/>
    <w:basedOn w:val="Normal"/>
    <w:uiPriority w:val="34"/>
    <w:qFormat/>
    <w:rsid w:val="00455355"/>
    <w:pPr>
      <w:ind w:left="720"/>
      <w:contextualSpacing/>
    </w:pPr>
  </w:style>
  <w:style w:type="character" w:styleId="IntenseEmphasis">
    <w:name w:val="Intense Emphasis"/>
    <w:basedOn w:val="DefaultParagraphFont"/>
    <w:uiPriority w:val="21"/>
    <w:qFormat/>
    <w:rsid w:val="00455355"/>
    <w:rPr>
      <w:i/>
      <w:iCs/>
      <w:color w:val="2F5496" w:themeColor="accent1" w:themeShade="BF"/>
    </w:rPr>
  </w:style>
  <w:style w:type="paragraph" w:styleId="IntenseQuote">
    <w:name w:val="Intense Quote"/>
    <w:basedOn w:val="Normal"/>
    <w:next w:val="Normal"/>
    <w:link w:val="IntenseQuoteChar"/>
    <w:uiPriority w:val="30"/>
    <w:qFormat/>
    <w:rsid w:val="004553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5355"/>
    <w:rPr>
      <w:i/>
      <w:iCs/>
      <w:color w:val="2F5496" w:themeColor="accent1" w:themeShade="BF"/>
    </w:rPr>
  </w:style>
  <w:style w:type="character" w:styleId="IntenseReference">
    <w:name w:val="Intense Reference"/>
    <w:basedOn w:val="DefaultParagraphFont"/>
    <w:uiPriority w:val="32"/>
    <w:qFormat/>
    <w:rsid w:val="00455355"/>
    <w:rPr>
      <w:b/>
      <w:bCs/>
      <w:smallCaps/>
      <w:color w:val="2F5496" w:themeColor="accent1" w:themeShade="BF"/>
      <w:spacing w:val="5"/>
    </w:rPr>
  </w:style>
  <w:style w:type="character" w:styleId="Hyperlink">
    <w:name w:val="Hyperlink"/>
    <w:aliases w:val="CEO_Hyperlink,超级链接,ECC Hyperlink,超?级链,Style 58,超????,하이퍼링크2,超链接1,超?级链?,Style?,S"/>
    <w:basedOn w:val="DefaultParagraphFont"/>
    <w:uiPriority w:val="99"/>
    <w:unhideWhenUsed/>
    <w:qFormat/>
    <w:rsid w:val="00455355"/>
    <w:rPr>
      <w:strike w:val="0"/>
      <w:dstrike w:val="0"/>
      <w:color w:val="0000EE"/>
      <w:u w:val="none"/>
      <w:effect w:val="none"/>
    </w:rPr>
  </w:style>
  <w:style w:type="paragraph" w:styleId="BodyTextIndent">
    <w:name w:val="Body Text Indent"/>
    <w:basedOn w:val="Normal"/>
    <w:link w:val="BodyTextIndentChar"/>
    <w:semiHidden/>
    <w:unhideWhenUsed/>
    <w:rsid w:val="00455355"/>
    <w:pPr>
      <w:spacing w:after="120"/>
      <w:ind w:left="360"/>
    </w:pPr>
  </w:style>
  <w:style w:type="character" w:customStyle="1" w:styleId="BodyTextIndentChar">
    <w:name w:val="Body Text Indent Char"/>
    <w:basedOn w:val="DefaultParagraphFont"/>
    <w:link w:val="BodyTextIndent"/>
    <w:semiHidden/>
    <w:rsid w:val="00455355"/>
    <w:rPr>
      <w:rFonts w:eastAsia="Batang"/>
      <w:kern w:val="0"/>
      <w:szCs w:val="20"/>
      <w:lang w:val="en-GB"/>
      <w14:ligatures w14:val="none"/>
    </w:rPr>
  </w:style>
  <w:style w:type="paragraph" w:customStyle="1" w:styleId="TabletitleBR">
    <w:name w:val="Table_title_BR"/>
    <w:basedOn w:val="Normal"/>
    <w:next w:val="Normal"/>
    <w:rsid w:val="00455355"/>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
    <w:name w:val="Body Text"/>
    <w:basedOn w:val="Normal"/>
    <w:link w:val="BodyTextChar"/>
    <w:semiHidden/>
    <w:unhideWhenUsed/>
    <w:rsid w:val="00455355"/>
    <w:pPr>
      <w:spacing w:after="120"/>
    </w:pPr>
  </w:style>
  <w:style w:type="character" w:customStyle="1" w:styleId="BodyTextChar">
    <w:name w:val="Body Text Char"/>
    <w:basedOn w:val="DefaultParagraphFont"/>
    <w:link w:val="BodyText"/>
    <w:semiHidden/>
    <w:rsid w:val="00455355"/>
    <w:rPr>
      <w:rFonts w:eastAsia="Batang"/>
      <w:kern w:val="0"/>
      <w:szCs w:val="20"/>
      <w:lang w:val="en-GB"/>
      <w14:ligatures w14:val="none"/>
    </w:rPr>
  </w:style>
  <w:style w:type="paragraph" w:styleId="FootnoteText">
    <w:name w:val="footnote text"/>
    <w:basedOn w:val="Normal"/>
    <w:link w:val="FootnoteTextChar"/>
    <w:semiHidden/>
    <w:unhideWhenUsed/>
    <w:qFormat/>
    <w:rsid w:val="00455355"/>
    <w:pPr>
      <w:spacing w:before="0"/>
    </w:pPr>
    <w:rPr>
      <w:sz w:val="20"/>
    </w:rPr>
  </w:style>
  <w:style w:type="character" w:customStyle="1" w:styleId="FootnoteTextChar">
    <w:name w:val="Footnote Text Char"/>
    <w:basedOn w:val="DefaultParagraphFont"/>
    <w:link w:val="FootnoteText"/>
    <w:semiHidden/>
    <w:rsid w:val="00455355"/>
    <w:rPr>
      <w:rFonts w:eastAsia="Batang"/>
      <w:kern w:val="0"/>
      <w:sz w:val="20"/>
      <w:szCs w:val="20"/>
      <w:lang w:val="en-GB"/>
      <w14:ligatures w14:val="none"/>
    </w:rPr>
  </w:style>
  <w:style w:type="paragraph" w:customStyle="1" w:styleId="Recref">
    <w:name w:val="Rec_ref"/>
    <w:basedOn w:val="Normal"/>
    <w:next w:val="Normal"/>
    <w:rsid w:val="00455355"/>
    <w:pPr>
      <w:keepNext/>
      <w:keepLines/>
      <w:jc w:val="center"/>
      <w:textAlignment w:val="auto"/>
    </w:pPr>
    <w:rPr>
      <w:rFonts w:eastAsia="Times New Roman"/>
    </w:rPr>
  </w:style>
  <w:style w:type="character" w:styleId="FootnoteReference">
    <w:name w:val="footnote reference"/>
    <w:basedOn w:val="DefaultParagraphFont"/>
    <w:uiPriority w:val="99"/>
    <w:semiHidden/>
    <w:unhideWhenUsed/>
    <w:qFormat/>
    <w:rsid w:val="00455355"/>
    <w:rPr>
      <w:position w:val="6"/>
      <w:sz w:val="18"/>
    </w:rPr>
  </w:style>
  <w:style w:type="numbering" w:customStyle="1" w:styleId="NoList1">
    <w:name w:val="No List1"/>
    <w:next w:val="NoList"/>
    <w:uiPriority w:val="99"/>
    <w:semiHidden/>
    <w:unhideWhenUsed/>
    <w:rsid w:val="00455355"/>
  </w:style>
  <w:style w:type="character" w:customStyle="1" w:styleId="FollowedHyperlink1">
    <w:name w:val="FollowedHyperlink1"/>
    <w:basedOn w:val="DefaultParagraphFont"/>
    <w:semiHidden/>
    <w:unhideWhenUsed/>
    <w:rsid w:val="00455355"/>
    <w:rPr>
      <w:color w:val="800080"/>
      <w:u w:val="single"/>
    </w:rPr>
  </w:style>
  <w:style w:type="paragraph" w:customStyle="1" w:styleId="msonormal0">
    <w:name w:val="msonormal"/>
    <w:basedOn w:val="Normal"/>
    <w:rsid w:val="00455355"/>
    <w:pPr>
      <w:tabs>
        <w:tab w:val="clear" w:pos="1134"/>
        <w:tab w:val="clear" w:pos="1871"/>
        <w:tab w:val="clear" w:pos="2268"/>
      </w:tabs>
      <w:overflowPunct/>
      <w:autoSpaceDE/>
      <w:autoSpaceDN/>
      <w:adjustRightInd/>
      <w:spacing w:before="100" w:beforeAutospacing="1" w:after="100" w:afterAutospacing="1"/>
      <w:textAlignment w:val="auto"/>
    </w:pPr>
    <w:rPr>
      <w:rFonts w:eastAsia="Times New Roman"/>
      <w:szCs w:val="24"/>
      <w:lang w:val="en-US"/>
    </w:rPr>
  </w:style>
  <w:style w:type="paragraph" w:styleId="Index1">
    <w:name w:val="index 1"/>
    <w:basedOn w:val="Normal"/>
    <w:next w:val="Normal"/>
    <w:autoRedefine/>
    <w:semiHidden/>
    <w:unhideWhenUsed/>
    <w:rsid w:val="00455355"/>
    <w:pPr>
      <w:textAlignment w:val="auto"/>
    </w:pPr>
  </w:style>
  <w:style w:type="paragraph" w:styleId="Index2">
    <w:name w:val="index 2"/>
    <w:basedOn w:val="Normal"/>
    <w:next w:val="Normal"/>
    <w:autoRedefine/>
    <w:semiHidden/>
    <w:unhideWhenUsed/>
    <w:rsid w:val="00455355"/>
    <w:pPr>
      <w:ind w:left="283"/>
      <w:textAlignment w:val="auto"/>
    </w:pPr>
  </w:style>
  <w:style w:type="paragraph" w:styleId="Index3">
    <w:name w:val="index 3"/>
    <w:basedOn w:val="Normal"/>
    <w:next w:val="Normal"/>
    <w:autoRedefine/>
    <w:semiHidden/>
    <w:unhideWhenUsed/>
    <w:rsid w:val="00455355"/>
    <w:pPr>
      <w:ind w:left="566"/>
      <w:textAlignment w:val="auto"/>
    </w:pPr>
  </w:style>
  <w:style w:type="paragraph" w:styleId="Index4">
    <w:name w:val="index 4"/>
    <w:basedOn w:val="Normal"/>
    <w:next w:val="Normal"/>
    <w:autoRedefine/>
    <w:semiHidden/>
    <w:unhideWhenUsed/>
    <w:rsid w:val="00455355"/>
    <w:pPr>
      <w:ind w:left="849"/>
      <w:textAlignment w:val="auto"/>
    </w:pPr>
  </w:style>
  <w:style w:type="paragraph" w:styleId="Index5">
    <w:name w:val="index 5"/>
    <w:basedOn w:val="Normal"/>
    <w:next w:val="Normal"/>
    <w:autoRedefine/>
    <w:semiHidden/>
    <w:unhideWhenUsed/>
    <w:rsid w:val="00455355"/>
    <w:pPr>
      <w:ind w:left="1132"/>
      <w:textAlignment w:val="auto"/>
    </w:pPr>
  </w:style>
  <w:style w:type="paragraph" w:styleId="Index6">
    <w:name w:val="index 6"/>
    <w:basedOn w:val="Normal"/>
    <w:next w:val="Normal"/>
    <w:autoRedefine/>
    <w:semiHidden/>
    <w:unhideWhenUsed/>
    <w:rsid w:val="00455355"/>
    <w:pPr>
      <w:ind w:left="1415"/>
      <w:textAlignment w:val="auto"/>
    </w:pPr>
  </w:style>
  <w:style w:type="paragraph" w:styleId="Index7">
    <w:name w:val="index 7"/>
    <w:basedOn w:val="Normal"/>
    <w:next w:val="Normal"/>
    <w:autoRedefine/>
    <w:semiHidden/>
    <w:unhideWhenUsed/>
    <w:rsid w:val="00455355"/>
    <w:pPr>
      <w:ind w:left="1698"/>
      <w:textAlignment w:val="auto"/>
    </w:pPr>
  </w:style>
  <w:style w:type="paragraph" w:styleId="TOC1">
    <w:name w:val="toc 1"/>
    <w:basedOn w:val="Normal"/>
    <w:autoRedefine/>
    <w:semiHidden/>
    <w:unhideWhenUsed/>
    <w:rsid w:val="00455355"/>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semiHidden/>
    <w:unhideWhenUsed/>
    <w:rsid w:val="00455355"/>
    <w:pPr>
      <w:spacing w:before="120"/>
    </w:pPr>
  </w:style>
  <w:style w:type="paragraph" w:styleId="TOC3">
    <w:name w:val="toc 3"/>
    <w:basedOn w:val="TOC2"/>
    <w:autoRedefine/>
    <w:semiHidden/>
    <w:unhideWhenUsed/>
    <w:rsid w:val="00455355"/>
  </w:style>
  <w:style w:type="paragraph" w:styleId="TOC4">
    <w:name w:val="toc 4"/>
    <w:basedOn w:val="TOC3"/>
    <w:autoRedefine/>
    <w:semiHidden/>
    <w:unhideWhenUsed/>
    <w:rsid w:val="00455355"/>
  </w:style>
  <w:style w:type="paragraph" w:styleId="TOC5">
    <w:name w:val="toc 5"/>
    <w:basedOn w:val="TOC4"/>
    <w:autoRedefine/>
    <w:semiHidden/>
    <w:unhideWhenUsed/>
    <w:rsid w:val="00455355"/>
  </w:style>
  <w:style w:type="paragraph" w:styleId="TOC6">
    <w:name w:val="toc 6"/>
    <w:basedOn w:val="TOC4"/>
    <w:autoRedefine/>
    <w:semiHidden/>
    <w:unhideWhenUsed/>
    <w:rsid w:val="00455355"/>
  </w:style>
  <w:style w:type="paragraph" w:styleId="TOC7">
    <w:name w:val="toc 7"/>
    <w:basedOn w:val="TOC4"/>
    <w:autoRedefine/>
    <w:semiHidden/>
    <w:unhideWhenUsed/>
    <w:rsid w:val="00455355"/>
  </w:style>
  <w:style w:type="paragraph" w:styleId="TOC8">
    <w:name w:val="toc 8"/>
    <w:basedOn w:val="TOC4"/>
    <w:autoRedefine/>
    <w:semiHidden/>
    <w:unhideWhenUsed/>
    <w:rsid w:val="00455355"/>
  </w:style>
  <w:style w:type="paragraph" w:styleId="NormalIndent">
    <w:name w:val="Normal Indent"/>
    <w:basedOn w:val="Normal"/>
    <w:semiHidden/>
    <w:unhideWhenUsed/>
    <w:rsid w:val="00455355"/>
    <w:pPr>
      <w:ind w:left="1134"/>
      <w:textAlignment w:val="auto"/>
    </w:pPr>
  </w:style>
  <w:style w:type="paragraph" w:styleId="CommentText">
    <w:name w:val="annotation text"/>
    <w:basedOn w:val="Normal"/>
    <w:link w:val="CommentTextChar"/>
    <w:semiHidden/>
    <w:unhideWhenUsed/>
    <w:rsid w:val="00455355"/>
    <w:pPr>
      <w:textAlignment w:val="auto"/>
    </w:pPr>
    <w:rPr>
      <w:sz w:val="20"/>
    </w:rPr>
  </w:style>
  <w:style w:type="character" w:customStyle="1" w:styleId="CommentTextChar">
    <w:name w:val="Comment Text Char"/>
    <w:basedOn w:val="DefaultParagraphFont"/>
    <w:link w:val="CommentText"/>
    <w:semiHidden/>
    <w:rsid w:val="00455355"/>
    <w:rPr>
      <w:rFonts w:eastAsia="Batang"/>
      <w:kern w:val="0"/>
      <w:sz w:val="20"/>
      <w:szCs w:val="20"/>
      <w:lang w:val="en-GB"/>
      <w14:ligatures w14:val="none"/>
    </w:rPr>
  </w:style>
  <w:style w:type="paragraph" w:styleId="Header">
    <w:name w:val="header"/>
    <w:basedOn w:val="Normal"/>
    <w:link w:val="HeaderChar"/>
    <w:semiHidden/>
    <w:unhideWhenUsed/>
    <w:rsid w:val="00455355"/>
    <w:pPr>
      <w:spacing w:before="0"/>
      <w:jc w:val="center"/>
      <w:textAlignment w:val="auto"/>
    </w:pPr>
    <w:rPr>
      <w:sz w:val="18"/>
    </w:rPr>
  </w:style>
  <w:style w:type="character" w:customStyle="1" w:styleId="HeaderChar">
    <w:name w:val="Header Char"/>
    <w:basedOn w:val="DefaultParagraphFont"/>
    <w:link w:val="Header"/>
    <w:semiHidden/>
    <w:rsid w:val="00455355"/>
    <w:rPr>
      <w:rFonts w:eastAsia="Batang"/>
      <w:kern w:val="0"/>
      <w:sz w:val="18"/>
      <w:szCs w:val="20"/>
      <w:lang w:val="en-GB"/>
      <w14:ligatures w14:val="none"/>
    </w:rPr>
  </w:style>
  <w:style w:type="paragraph" w:styleId="Footer">
    <w:name w:val="footer"/>
    <w:basedOn w:val="Normal"/>
    <w:link w:val="FooterChar"/>
    <w:semiHidden/>
    <w:unhideWhenUsed/>
    <w:rsid w:val="00455355"/>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semiHidden/>
    <w:rsid w:val="00455355"/>
    <w:rPr>
      <w:rFonts w:eastAsia="Batang"/>
      <w:caps/>
      <w:noProof/>
      <w:kern w:val="0"/>
      <w:sz w:val="16"/>
      <w:szCs w:val="20"/>
      <w:lang w:val="en-GB"/>
      <w14:ligatures w14:val="none"/>
    </w:rPr>
  </w:style>
  <w:style w:type="paragraph" w:styleId="IndexHeading">
    <w:name w:val="index heading"/>
    <w:basedOn w:val="Normal"/>
    <w:next w:val="Index1"/>
    <w:semiHidden/>
    <w:unhideWhenUsed/>
    <w:rsid w:val="00455355"/>
    <w:pPr>
      <w:textAlignment w:val="auto"/>
    </w:pPr>
  </w:style>
  <w:style w:type="paragraph" w:styleId="Signature">
    <w:name w:val="Signature"/>
    <w:basedOn w:val="Normal"/>
    <w:link w:val="SignatureChar"/>
    <w:semiHidden/>
    <w:unhideWhenUsed/>
    <w:rsid w:val="00455355"/>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semiHidden/>
    <w:rsid w:val="00455355"/>
    <w:rPr>
      <w:rFonts w:eastAsia="Batang"/>
      <w:kern w:val="0"/>
      <w:szCs w:val="20"/>
      <w:lang w:val="en-GB"/>
      <w14:ligatures w14:val="none"/>
    </w:rPr>
  </w:style>
  <w:style w:type="paragraph" w:styleId="CommentSubject">
    <w:name w:val="annotation subject"/>
    <w:basedOn w:val="CommentText"/>
    <w:next w:val="CommentText"/>
    <w:link w:val="CommentSubjectChar"/>
    <w:uiPriority w:val="99"/>
    <w:semiHidden/>
    <w:unhideWhenUsed/>
    <w:rsid w:val="00455355"/>
    <w:pPr>
      <w:tabs>
        <w:tab w:val="clear" w:pos="1134"/>
        <w:tab w:val="clear" w:pos="1871"/>
        <w:tab w:val="clear" w:pos="2268"/>
      </w:tabs>
      <w:overflowPunct/>
      <w:autoSpaceDE/>
      <w:autoSpaceDN/>
      <w:adjustRightInd/>
      <w:spacing w:before="0" w:after="160"/>
    </w:pPr>
    <w:rPr>
      <w:rFonts w:ascii="Calibri" w:eastAsia="Calibri" w:hAnsi="Calibri" w:cs="Arial"/>
      <w:b/>
      <w:bCs/>
      <w:kern w:val="2"/>
      <w:lang w:val="en-US"/>
      <w14:ligatures w14:val="standardContextual"/>
    </w:rPr>
  </w:style>
  <w:style w:type="character" w:customStyle="1" w:styleId="CommentSubjectChar">
    <w:name w:val="Comment Subject Char"/>
    <w:basedOn w:val="CommentTextChar"/>
    <w:link w:val="CommentSubject"/>
    <w:uiPriority w:val="99"/>
    <w:semiHidden/>
    <w:rsid w:val="00455355"/>
    <w:rPr>
      <w:rFonts w:ascii="Calibri" w:eastAsia="Calibri" w:hAnsi="Calibri" w:cs="Arial"/>
      <w:b/>
      <w:bCs/>
      <w:kern w:val="0"/>
      <w:sz w:val="20"/>
      <w:szCs w:val="20"/>
      <w:lang w:val="en-GB"/>
      <w14:ligatures w14:val="none"/>
    </w:rPr>
  </w:style>
  <w:style w:type="paragraph" w:styleId="BalloonText">
    <w:name w:val="Balloon Text"/>
    <w:basedOn w:val="Normal"/>
    <w:link w:val="BalloonTextChar"/>
    <w:uiPriority w:val="99"/>
    <w:semiHidden/>
    <w:unhideWhenUsed/>
    <w:rsid w:val="00455355"/>
    <w:pPr>
      <w:tabs>
        <w:tab w:val="clear" w:pos="1134"/>
        <w:tab w:val="clear" w:pos="1871"/>
        <w:tab w:val="clear" w:pos="2268"/>
        <w:tab w:val="left" w:pos="794"/>
        <w:tab w:val="left" w:pos="1191"/>
        <w:tab w:val="left" w:pos="1588"/>
        <w:tab w:val="left" w:pos="1985"/>
      </w:tabs>
      <w:spacing w:before="0"/>
      <w:jc w:val="both"/>
      <w:textAlignment w:val="auto"/>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455355"/>
    <w:rPr>
      <w:rFonts w:ascii="Segoe UI" w:eastAsia="Batang" w:hAnsi="Segoe UI" w:cs="Segoe UI"/>
      <w:kern w:val="0"/>
      <w:sz w:val="18"/>
      <w:szCs w:val="18"/>
      <w:lang w:val="fr-FR"/>
      <w14:ligatures w14:val="none"/>
    </w:rPr>
  </w:style>
  <w:style w:type="paragraph" w:styleId="Revision">
    <w:name w:val="Revision"/>
    <w:uiPriority w:val="99"/>
    <w:semiHidden/>
    <w:rsid w:val="00455355"/>
    <w:pPr>
      <w:spacing w:after="0" w:line="240" w:lineRule="auto"/>
    </w:pPr>
    <w:rPr>
      <w:rFonts w:ascii="Calibri" w:eastAsia="Calibri" w:hAnsi="Calibri" w:cs="Arial"/>
    </w:rPr>
  </w:style>
  <w:style w:type="paragraph" w:customStyle="1" w:styleId="Normalaftertitle">
    <w:name w:val="Normal_after_title"/>
    <w:basedOn w:val="Normal"/>
    <w:next w:val="Normal"/>
    <w:rsid w:val="00455355"/>
    <w:pPr>
      <w:spacing w:before="360"/>
      <w:textAlignment w:val="auto"/>
    </w:pPr>
  </w:style>
  <w:style w:type="paragraph" w:customStyle="1" w:styleId="Artheading">
    <w:name w:val="Art_heading"/>
    <w:basedOn w:val="Normal"/>
    <w:next w:val="Normal"/>
    <w:rsid w:val="00455355"/>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rsid w:val="00455355"/>
    <w:pPr>
      <w:keepNext/>
      <w:keepLines/>
      <w:spacing w:before="480"/>
      <w:jc w:val="center"/>
      <w:textAlignment w:val="auto"/>
    </w:pPr>
    <w:rPr>
      <w:caps/>
      <w:sz w:val="28"/>
    </w:rPr>
  </w:style>
  <w:style w:type="paragraph" w:customStyle="1" w:styleId="Arttitle">
    <w:name w:val="Art_title"/>
    <w:basedOn w:val="Normal"/>
    <w:next w:val="Normal"/>
    <w:rsid w:val="00455355"/>
    <w:pPr>
      <w:keepNext/>
      <w:keepLines/>
      <w:spacing w:before="240"/>
      <w:jc w:val="center"/>
      <w:textAlignment w:val="auto"/>
    </w:pPr>
    <w:rPr>
      <w:b/>
      <w:sz w:val="28"/>
    </w:rPr>
  </w:style>
  <w:style w:type="paragraph" w:customStyle="1" w:styleId="ASN1">
    <w:name w:val="ASN.1"/>
    <w:basedOn w:val="Normal"/>
    <w:rsid w:val="00455355"/>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paragraph" w:customStyle="1" w:styleId="Call">
    <w:name w:val="Call"/>
    <w:basedOn w:val="Normal"/>
    <w:next w:val="Normal"/>
    <w:rsid w:val="00455355"/>
    <w:pPr>
      <w:keepNext/>
      <w:keepLines/>
      <w:spacing w:before="160"/>
      <w:ind w:left="1134"/>
      <w:textAlignment w:val="auto"/>
    </w:pPr>
    <w:rPr>
      <w:i/>
    </w:rPr>
  </w:style>
  <w:style w:type="paragraph" w:customStyle="1" w:styleId="ChapNo">
    <w:name w:val="Chap_No"/>
    <w:basedOn w:val="ArtNo"/>
    <w:next w:val="Normal"/>
    <w:rsid w:val="00455355"/>
    <w:rPr>
      <w:rFonts w:ascii="Times New Roman Bold" w:hAnsi="Times New Roman Bold"/>
      <w:b/>
    </w:rPr>
  </w:style>
  <w:style w:type="paragraph" w:customStyle="1" w:styleId="Chaptitle">
    <w:name w:val="Chap_title"/>
    <w:basedOn w:val="Arttitle"/>
    <w:next w:val="Normal"/>
    <w:rsid w:val="00455355"/>
  </w:style>
  <w:style w:type="paragraph" w:customStyle="1" w:styleId="enumlev1">
    <w:name w:val="enumlev1"/>
    <w:basedOn w:val="Normal"/>
    <w:rsid w:val="00455355"/>
    <w:pPr>
      <w:tabs>
        <w:tab w:val="clear" w:pos="2268"/>
        <w:tab w:val="left" w:pos="2608"/>
        <w:tab w:val="left" w:pos="3345"/>
      </w:tabs>
      <w:spacing w:before="80"/>
      <w:ind w:left="1134" w:hanging="1134"/>
      <w:textAlignment w:val="auto"/>
    </w:pPr>
  </w:style>
  <w:style w:type="paragraph" w:customStyle="1" w:styleId="enumlev2">
    <w:name w:val="enumlev2"/>
    <w:basedOn w:val="enumlev1"/>
    <w:rsid w:val="00455355"/>
    <w:pPr>
      <w:ind w:left="1871" w:hanging="737"/>
    </w:pPr>
  </w:style>
  <w:style w:type="paragraph" w:customStyle="1" w:styleId="enumlev3">
    <w:name w:val="enumlev3"/>
    <w:basedOn w:val="enumlev2"/>
    <w:rsid w:val="00455355"/>
    <w:pPr>
      <w:ind w:left="2268" w:hanging="397"/>
    </w:pPr>
  </w:style>
  <w:style w:type="paragraph" w:customStyle="1" w:styleId="Equation">
    <w:name w:val="Equation"/>
    <w:basedOn w:val="Normal"/>
    <w:rsid w:val="00455355"/>
    <w:pPr>
      <w:tabs>
        <w:tab w:val="clear" w:pos="1871"/>
        <w:tab w:val="clear" w:pos="2268"/>
        <w:tab w:val="center" w:pos="4820"/>
        <w:tab w:val="right" w:pos="9639"/>
      </w:tabs>
      <w:textAlignment w:val="auto"/>
    </w:pPr>
  </w:style>
  <w:style w:type="paragraph" w:customStyle="1" w:styleId="Equationlegend">
    <w:name w:val="Equation_legend"/>
    <w:basedOn w:val="NormalIndent"/>
    <w:rsid w:val="00455355"/>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455355"/>
    <w:pPr>
      <w:spacing w:before="20" w:after="240"/>
      <w:textAlignment w:val="auto"/>
    </w:pPr>
    <w:rPr>
      <w:sz w:val="18"/>
    </w:rPr>
  </w:style>
  <w:style w:type="paragraph" w:customStyle="1" w:styleId="Tabletext">
    <w:name w:val="Table_text"/>
    <w:basedOn w:val="Normal"/>
    <w:rsid w:val="0045535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sz w:val="20"/>
    </w:rPr>
  </w:style>
  <w:style w:type="paragraph" w:customStyle="1" w:styleId="FirstFooter">
    <w:name w:val="FirstFooter"/>
    <w:basedOn w:val="Footer"/>
    <w:rsid w:val="00455355"/>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455355"/>
    <w:pPr>
      <w:tabs>
        <w:tab w:val="left" w:pos="284"/>
      </w:tabs>
      <w:spacing w:before="80"/>
      <w:textAlignment w:val="auto"/>
    </w:pPr>
    <w:rPr>
      <w:sz w:val="22"/>
    </w:rPr>
  </w:style>
  <w:style w:type="paragraph" w:customStyle="1" w:styleId="RecNo">
    <w:name w:val="Rec_No"/>
    <w:basedOn w:val="Normal"/>
    <w:next w:val="Normal"/>
    <w:rsid w:val="00455355"/>
    <w:pPr>
      <w:keepNext/>
      <w:keepLines/>
      <w:spacing w:before="480"/>
      <w:jc w:val="center"/>
      <w:textAlignment w:val="auto"/>
    </w:pPr>
    <w:rPr>
      <w:caps/>
      <w:sz w:val="28"/>
    </w:rPr>
  </w:style>
  <w:style w:type="paragraph" w:customStyle="1" w:styleId="Rectitle">
    <w:name w:val="Rec_title"/>
    <w:basedOn w:val="RecNo"/>
    <w:next w:val="Normal"/>
    <w:rsid w:val="00455355"/>
    <w:pPr>
      <w:spacing w:before="240"/>
    </w:pPr>
    <w:rPr>
      <w:rFonts w:ascii="Times New Roman Bold" w:hAnsi="Times New Roman Bold"/>
      <w:b/>
      <w:caps w:val="0"/>
    </w:rPr>
  </w:style>
  <w:style w:type="paragraph" w:customStyle="1" w:styleId="Recdate">
    <w:name w:val="Rec_date"/>
    <w:basedOn w:val="Normal"/>
    <w:next w:val="Normalaftertitle0"/>
    <w:rsid w:val="00455355"/>
    <w:pPr>
      <w:keepNext/>
      <w:keepLines/>
      <w:jc w:val="right"/>
      <w:textAlignment w:val="auto"/>
    </w:pPr>
    <w:rPr>
      <w:sz w:val="22"/>
    </w:rPr>
  </w:style>
  <w:style w:type="paragraph" w:customStyle="1" w:styleId="Normalaftertitle0">
    <w:name w:val="Normal after title"/>
    <w:basedOn w:val="Normal"/>
    <w:next w:val="Normal"/>
    <w:rsid w:val="00455355"/>
    <w:pPr>
      <w:spacing w:before="280"/>
      <w:textAlignment w:val="auto"/>
    </w:pPr>
  </w:style>
  <w:style w:type="paragraph" w:customStyle="1" w:styleId="Questiondate">
    <w:name w:val="Question_date"/>
    <w:basedOn w:val="Normal"/>
    <w:next w:val="Normalaftertitle0"/>
    <w:rsid w:val="00455355"/>
    <w:pPr>
      <w:keepNext/>
      <w:keepLines/>
      <w:jc w:val="right"/>
      <w:textAlignment w:val="auto"/>
    </w:pPr>
    <w:rPr>
      <w:sz w:val="22"/>
    </w:rPr>
  </w:style>
  <w:style w:type="paragraph" w:customStyle="1" w:styleId="QuestionNo">
    <w:name w:val="Question_No"/>
    <w:basedOn w:val="Normal"/>
    <w:next w:val="Normal"/>
    <w:rsid w:val="00455355"/>
    <w:pPr>
      <w:keepNext/>
      <w:keepLines/>
      <w:spacing w:before="480"/>
      <w:jc w:val="center"/>
      <w:textAlignment w:val="auto"/>
    </w:pPr>
    <w:rPr>
      <w:caps/>
      <w:sz w:val="28"/>
    </w:rPr>
  </w:style>
  <w:style w:type="paragraph" w:customStyle="1" w:styleId="Questiontitle">
    <w:name w:val="Question_title"/>
    <w:basedOn w:val="Normal"/>
    <w:next w:val="Normal"/>
    <w:rsid w:val="00455355"/>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rsid w:val="00455355"/>
    <w:rPr>
      <w:rFonts w:eastAsia="Batang"/>
    </w:rPr>
  </w:style>
  <w:style w:type="paragraph" w:customStyle="1" w:styleId="Reftext">
    <w:name w:val="Ref_text"/>
    <w:basedOn w:val="Normal"/>
    <w:rsid w:val="00455355"/>
    <w:pPr>
      <w:ind w:left="1134" w:hanging="1134"/>
      <w:textAlignment w:val="auto"/>
    </w:pPr>
  </w:style>
  <w:style w:type="paragraph" w:customStyle="1" w:styleId="Reftitle">
    <w:name w:val="Ref_title"/>
    <w:basedOn w:val="Normal"/>
    <w:next w:val="Reftext"/>
    <w:rsid w:val="00455355"/>
    <w:pPr>
      <w:spacing w:before="480"/>
      <w:jc w:val="center"/>
      <w:textAlignment w:val="auto"/>
    </w:pPr>
    <w:rPr>
      <w:caps/>
    </w:rPr>
  </w:style>
  <w:style w:type="paragraph" w:customStyle="1" w:styleId="Repdate">
    <w:name w:val="Rep_date"/>
    <w:basedOn w:val="Recdate"/>
    <w:next w:val="Normalaftertitle0"/>
    <w:rsid w:val="00455355"/>
  </w:style>
  <w:style w:type="paragraph" w:customStyle="1" w:styleId="Reptitle">
    <w:name w:val="Rep_title"/>
    <w:basedOn w:val="Rectitle"/>
    <w:next w:val="Repref"/>
    <w:rsid w:val="00455355"/>
  </w:style>
  <w:style w:type="paragraph" w:customStyle="1" w:styleId="RepNo">
    <w:name w:val="Rep_No"/>
    <w:basedOn w:val="RecNo"/>
    <w:next w:val="Reptitle"/>
    <w:rsid w:val="00455355"/>
  </w:style>
  <w:style w:type="paragraph" w:customStyle="1" w:styleId="Repref">
    <w:name w:val="Rep_ref"/>
    <w:basedOn w:val="Recref"/>
    <w:next w:val="Repdate"/>
    <w:rsid w:val="00455355"/>
    <w:rPr>
      <w:rFonts w:eastAsia="Batang"/>
    </w:rPr>
  </w:style>
  <w:style w:type="paragraph" w:customStyle="1" w:styleId="Resdate">
    <w:name w:val="Res_date"/>
    <w:basedOn w:val="Recdate"/>
    <w:next w:val="Normalaftertitle0"/>
    <w:rsid w:val="00455355"/>
  </w:style>
  <w:style w:type="paragraph" w:customStyle="1" w:styleId="ResNo">
    <w:name w:val="Res_No"/>
    <w:basedOn w:val="RecNo"/>
    <w:next w:val="Normal"/>
    <w:rsid w:val="00455355"/>
  </w:style>
  <w:style w:type="paragraph" w:customStyle="1" w:styleId="Restitle">
    <w:name w:val="Res_title"/>
    <w:basedOn w:val="Rectitle"/>
    <w:next w:val="Normal"/>
    <w:rsid w:val="00455355"/>
  </w:style>
  <w:style w:type="paragraph" w:customStyle="1" w:styleId="Resref">
    <w:name w:val="Res_ref"/>
    <w:basedOn w:val="Recref"/>
    <w:next w:val="Resdate"/>
    <w:rsid w:val="00455355"/>
    <w:rPr>
      <w:rFonts w:eastAsia="Batang"/>
    </w:rPr>
  </w:style>
  <w:style w:type="character" w:customStyle="1" w:styleId="SourceChar">
    <w:name w:val="Source Char"/>
    <w:link w:val="Source"/>
    <w:locked/>
    <w:rsid w:val="00455355"/>
    <w:rPr>
      <w:b/>
      <w:sz w:val="28"/>
      <w:lang w:val="en-GB"/>
    </w:rPr>
  </w:style>
  <w:style w:type="paragraph" w:customStyle="1" w:styleId="Source">
    <w:name w:val="Source"/>
    <w:basedOn w:val="Normal"/>
    <w:next w:val="Normal"/>
    <w:link w:val="SourceChar"/>
    <w:qFormat/>
    <w:rsid w:val="00455355"/>
    <w:pPr>
      <w:spacing w:before="840"/>
      <w:jc w:val="center"/>
      <w:textAlignment w:val="auto"/>
    </w:pPr>
    <w:rPr>
      <w:rFonts w:eastAsiaTheme="minorHAnsi"/>
      <w:b/>
      <w:kern w:val="2"/>
      <w:sz w:val="28"/>
      <w:szCs w:val="24"/>
      <w14:ligatures w14:val="standardContextual"/>
    </w:rPr>
  </w:style>
  <w:style w:type="paragraph" w:customStyle="1" w:styleId="SpecialFooter">
    <w:name w:val="Special Footer"/>
    <w:basedOn w:val="Footer"/>
    <w:rsid w:val="00455355"/>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455355"/>
    <w:pPr>
      <w:keepNext/>
      <w:spacing w:before="80" w:after="80"/>
      <w:jc w:val="center"/>
      <w:textAlignment w:val="auto"/>
    </w:pPr>
    <w:rPr>
      <w:rFonts w:ascii="Times New Roman Bold" w:hAnsi="Times New Roman Bold" w:cs="Times New Roman Bold"/>
      <w:b/>
      <w:sz w:val="20"/>
    </w:rPr>
  </w:style>
  <w:style w:type="paragraph" w:customStyle="1" w:styleId="Tablelegend">
    <w:name w:val="Table_legend"/>
    <w:basedOn w:val="Normal"/>
    <w:rsid w:val="00455355"/>
    <w:pPr>
      <w:tabs>
        <w:tab w:val="left" w:pos="284"/>
        <w:tab w:val="left" w:pos="567"/>
        <w:tab w:val="left" w:pos="851"/>
      </w:tabs>
      <w:spacing w:before="40" w:after="40"/>
      <w:textAlignment w:val="auto"/>
    </w:pPr>
    <w:rPr>
      <w:sz w:val="18"/>
    </w:rPr>
  </w:style>
  <w:style w:type="paragraph" w:customStyle="1" w:styleId="TableNo">
    <w:name w:val="Table_No"/>
    <w:basedOn w:val="Normal"/>
    <w:next w:val="Normal"/>
    <w:rsid w:val="00455355"/>
    <w:pPr>
      <w:keepNext/>
      <w:spacing w:before="560" w:after="120"/>
      <w:jc w:val="center"/>
      <w:textAlignment w:val="auto"/>
    </w:pPr>
    <w:rPr>
      <w:caps/>
      <w:sz w:val="20"/>
    </w:rPr>
  </w:style>
  <w:style w:type="paragraph" w:customStyle="1" w:styleId="Tabletitle">
    <w:name w:val="Table_title"/>
    <w:basedOn w:val="Normal"/>
    <w:next w:val="Tabletext"/>
    <w:rsid w:val="00455355"/>
    <w:pPr>
      <w:keepNext/>
      <w:keepLines/>
      <w:spacing w:before="0" w:after="120"/>
      <w:jc w:val="center"/>
      <w:textAlignment w:val="auto"/>
    </w:pPr>
    <w:rPr>
      <w:rFonts w:ascii="Times New Roman Bold" w:hAnsi="Times New Roman Bold"/>
      <w:b/>
      <w:sz w:val="20"/>
    </w:rPr>
  </w:style>
  <w:style w:type="paragraph" w:customStyle="1" w:styleId="Tableref">
    <w:name w:val="Table_ref"/>
    <w:basedOn w:val="Normal"/>
    <w:next w:val="Normal"/>
    <w:rsid w:val="00455355"/>
    <w:pPr>
      <w:keepNext/>
      <w:spacing w:before="560"/>
      <w:jc w:val="center"/>
      <w:textAlignment w:val="auto"/>
    </w:pPr>
    <w:rPr>
      <w:sz w:val="20"/>
    </w:rPr>
  </w:style>
  <w:style w:type="character" w:customStyle="1" w:styleId="Title1Char">
    <w:name w:val="Title 1 Char"/>
    <w:link w:val="Title1"/>
    <w:locked/>
    <w:rsid w:val="00455355"/>
    <w:rPr>
      <w:caps/>
      <w:sz w:val="28"/>
      <w:lang w:val="en-GB"/>
    </w:rPr>
  </w:style>
  <w:style w:type="paragraph" w:customStyle="1" w:styleId="Title1">
    <w:name w:val="Title 1"/>
    <w:basedOn w:val="Source"/>
    <w:next w:val="Normal"/>
    <w:link w:val="Title1Char"/>
    <w:qFormat/>
    <w:rsid w:val="00455355"/>
    <w:pPr>
      <w:tabs>
        <w:tab w:val="left" w:pos="567"/>
        <w:tab w:val="left" w:pos="1701"/>
        <w:tab w:val="left" w:pos="2835"/>
      </w:tabs>
      <w:spacing w:before="240"/>
    </w:pPr>
    <w:rPr>
      <w:b w:val="0"/>
      <w:caps/>
    </w:rPr>
  </w:style>
  <w:style w:type="paragraph" w:customStyle="1" w:styleId="Title2">
    <w:name w:val="Title 2"/>
    <w:basedOn w:val="Source"/>
    <w:next w:val="Normal"/>
    <w:rsid w:val="00455355"/>
    <w:pPr>
      <w:overflowPunct/>
      <w:autoSpaceDE/>
      <w:autoSpaceDN/>
      <w:adjustRightInd/>
      <w:spacing w:before="480"/>
    </w:pPr>
    <w:rPr>
      <w:rFonts w:eastAsia="Calibri"/>
      <w:b w:val="0"/>
      <w:caps/>
    </w:rPr>
  </w:style>
  <w:style w:type="paragraph" w:customStyle="1" w:styleId="Title3">
    <w:name w:val="Title 3"/>
    <w:basedOn w:val="Title2"/>
    <w:next w:val="Normal"/>
    <w:rsid w:val="00455355"/>
    <w:pPr>
      <w:spacing w:before="240"/>
    </w:pPr>
    <w:rPr>
      <w:caps w:val="0"/>
    </w:rPr>
  </w:style>
  <w:style w:type="paragraph" w:customStyle="1" w:styleId="Title4">
    <w:name w:val="Title 4"/>
    <w:basedOn w:val="Title3"/>
    <w:next w:val="Heading1"/>
    <w:rsid w:val="00455355"/>
    <w:rPr>
      <w:b/>
    </w:rPr>
  </w:style>
  <w:style w:type="paragraph" w:customStyle="1" w:styleId="toc0">
    <w:name w:val="toc 0"/>
    <w:basedOn w:val="Normal"/>
    <w:next w:val="TOC1"/>
    <w:rsid w:val="00455355"/>
    <w:pPr>
      <w:tabs>
        <w:tab w:val="clear" w:pos="1134"/>
        <w:tab w:val="clear" w:pos="1871"/>
        <w:tab w:val="clear" w:pos="2268"/>
        <w:tab w:val="right" w:pos="9781"/>
      </w:tabs>
      <w:textAlignment w:val="auto"/>
    </w:pPr>
    <w:rPr>
      <w:b/>
    </w:rPr>
  </w:style>
  <w:style w:type="paragraph" w:customStyle="1" w:styleId="Formal">
    <w:name w:val="Formal"/>
    <w:basedOn w:val="ASN1"/>
    <w:rsid w:val="00455355"/>
    <w:rPr>
      <w:b w:val="0"/>
    </w:rPr>
  </w:style>
  <w:style w:type="paragraph" w:customStyle="1" w:styleId="Section1">
    <w:name w:val="Section_1"/>
    <w:basedOn w:val="Normal"/>
    <w:rsid w:val="00455355"/>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rsid w:val="00455355"/>
    <w:rPr>
      <w:b w:val="0"/>
      <w:i/>
    </w:rPr>
  </w:style>
  <w:style w:type="paragraph" w:customStyle="1" w:styleId="Headingi">
    <w:name w:val="Heading_i"/>
    <w:basedOn w:val="Normal"/>
    <w:next w:val="Normal"/>
    <w:qFormat/>
    <w:rsid w:val="00455355"/>
    <w:pPr>
      <w:keepNext/>
      <w:keepLines/>
      <w:spacing w:before="160"/>
      <w:textAlignment w:val="auto"/>
    </w:pPr>
    <w:rPr>
      <w:i/>
    </w:rPr>
  </w:style>
  <w:style w:type="character" w:customStyle="1" w:styleId="HeadingbChar">
    <w:name w:val="Heading_b Char"/>
    <w:link w:val="Headingb"/>
    <w:locked/>
    <w:rsid w:val="00455355"/>
    <w:rPr>
      <w:rFonts w:ascii="Times New Roman Bold" w:hAnsi="Times New Roman Bold" w:cs="Times New Roman Bold"/>
      <w:b/>
      <w:lang w:val="en-GB"/>
    </w:rPr>
  </w:style>
  <w:style w:type="paragraph" w:customStyle="1" w:styleId="Headingb">
    <w:name w:val="Heading_b"/>
    <w:basedOn w:val="Normal"/>
    <w:next w:val="Normal"/>
    <w:link w:val="HeadingbChar"/>
    <w:qFormat/>
    <w:rsid w:val="00455355"/>
    <w:pPr>
      <w:keepNext/>
      <w:keepLines/>
      <w:spacing w:before="160"/>
      <w:textAlignment w:val="auto"/>
    </w:pPr>
    <w:rPr>
      <w:rFonts w:ascii="Times New Roman Bold" w:eastAsiaTheme="minorHAnsi" w:hAnsi="Times New Roman Bold" w:cs="Times New Roman Bold"/>
      <w:b/>
      <w:kern w:val="2"/>
      <w:szCs w:val="24"/>
      <w14:ligatures w14:val="standardContextual"/>
    </w:rPr>
  </w:style>
  <w:style w:type="paragraph" w:customStyle="1" w:styleId="Figure">
    <w:name w:val="Figure"/>
    <w:basedOn w:val="Normal"/>
    <w:next w:val="Normal"/>
    <w:rsid w:val="00455355"/>
    <w:pPr>
      <w:spacing w:after="240"/>
      <w:jc w:val="center"/>
      <w:textAlignment w:val="auto"/>
    </w:pPr>
    <w:rPr>
      <w:noProof/>
      <w:lang w:eastAsia="zh-CN"/>
    </w:rPr>
  </w:style>
  <w:style w:type="character" w:customStyle="1" w:styleId="FiguretitleChar">
    <w:name w:val="Figure_title Char"/>
    <w:basedOn w:val="DefaultParagraphFont"/>
    <w:link w:val="Figuretitle"/>
    <w:locked/>
    <w:rsid w:val="00455355"/>
    <w:rPr>
      <w:rFonts w:ascii="Times New Roman Bold" w:hAnsi="Times New Roman Bold" w:cs="Times New Roman Bold"/>
      <w:b/>
      <w:lang w:val="en-GB"/>
    </w:rPr>
  </w:style>
  <w:style w:type="paragraph" w:customStyle="1" w:styleId="Figuretitle">
    <w:name w:val="Figure_title"/>
    <w:basedOn w:val="Normal"/>
    <w:next w:val="Normal"/>
    <w:link w:val="FiguretitleChar"/>
    <w:rsid w:val="0045535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FigureNo">
    <w:name w:val="Figure_No"/>
    <w:basedOn w:val="Normal"/>
    <w:next w:val="Normal"/>
    <w:rsid w:val="00455355"/>
    <w:pPr>
      <w:keepNext/>
      <w:keepLines/>
      <w:spacing w:before="480" w:after="120"/>
      <w:jc w:val="center"/>
      <w:textAlignment w:val="auto"/>
    </w:pPr>
    <w:rPr>
      <w:caps/>
      <w:sz w:val="20"/>
    </w:rPr>
  </w:style>
  <w:style w:type="paragraph" w:customStyle="1" w:styleId="AnnexNo">
    <w:name w:val="Annex_No"/>
    <w:basedOn w:val="Normal"/>
    <w:next w:val="Normal"/>
    <w:rsid w:val="00455355"/>
    <w:pPr>
      <w:keepNext/>
      <w:keepLines/>
      <w:spacing w:before="480" w:after="80"/>
      <w:jc w:val="center"/>
      <w:textAlignment w:val="auto"/>
    </w:pPr>
    <w:rPr>
      <w:caps/>
      <w:sz w:val="28"/>
    </w:rPr>
  </w:style>
  <w:style w:type="paragraph" w:customStyle="1" w:styleId="Annexref">
    <w:name w:val="Annex_ref"/>
    <w:basedOn w:val="Normal"/>
    <w:next w:val="Normal"/>
    <w:rsid w:val="00455355"/>
    <w:pPr>
      <w:keepNext/>
      <w:keepLines/>
      <w:spacing w:after="280"/>
      <w:jc w:val="center"/>
      <w:textAlignment w:val="auto"/>
    </w:pPr>
  </w:style>
  <w:style w:type="paragraph" w:customStyle="1" w:styleId="Annextitle">
    <w:name w:val="Annex_title"/>
    <w:basedOn w:val="Normal"/>
    <w:next w:val="Normal"/>
    <w:rsid w:val="00455355"/>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rsid w:val="00455355"/>
  </w:style>
  <w:style w:type="paragraph" w:customStyle="1" w:styleId="Appendixref">
    <w:name w:val="Appendix_ref"/>
    <w:basedOn w:val="Annexref"/>
    <w:next w:val="Annextitle"/>
    <w:rsid w:val="00455355"/>
  </w:style>
  <w:style w:type="paragraph" w:customStyle="1" w:styleId="Appendixtitle">
    <w:name w:val="Appendix_title"/>
    <w:basedOn w:val="Annextitle"/>
    <w:next w:val="Normal"/>
    <w:rsid w:val="00455355"/>
  </w:style>
  <w:style w:type="paragraph" w:customStyle="1" w:styleId="Border">
    <w:name w:val="Border"/>
    <w:basedOn w:val="Normal"/>
    <w:rsid w:val="00455355"/>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rsid w:val="00455355"/>
    <w:pPr>
      <w:keepNext/>
      <w:spacing w:before="240"/>
      <w:textAlignment w:val="auto"/>
    </w:pPr>
    <w:rPr>
      <w:rFonts w:hAnsi="Times New Roman Bold"/>
      <w:b/>
    </w:rPr>
  </w:style>
  <w:style w:type="paragraph" w:customStyle="1" w:styleId="Reasons">
    <w:name w:val="Reasons"/>
    <w:basedOn w:val="Normal"/>
    <w:qFormat/>
    <w:rsid w:val="00455355"/>
    <w:pPr>
      <w:tabs>
        <w:tab w:val="clear" w:pos="1871"/>
        <w:tab w:val="clear" w:pos="2268"/>
        <w:tab w:val="left" w:pos="1588"/>
        <w:tab w:val="left" w:pos="1985"/>
      </w:tabs>
      <w:textAlignment w:val="auto"/>
    </w:pPr>
  </w:style>
  <w:style w:type="paragraph" w:customStyle="1" w:styleId="Section3">
    <w:name w:val="Section_3"/>
    <w:basedOn w:val="Section1"/>
    <w:rsid w:val="00455355"/>
    <w:rPr>
      <w:b w:val="0"/>
    </w:rPr>
  </w:style>
  <w:style w:type="paragraph" w:customStyle="1" w:styleId="TableTextS5">
    <w:name w:val="Table_TextS5"/>
    <w:basedOn w:val="Normal"/>
    <w:rsid w:val="0045535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qFormat/>
    <w:rsid w:val="00455355"/>
    <w:pPr>
      <w:overflowPunct/>
      <w:autoSpaceDE/>
      <w:autoSpaceDN/>
      <w:adjustRightInd/>
      <w:spacing w:before="240"/>
      <w:jc w:val="center"/>
      <w:textAlignment w:val="auto"/>
    </w:pPr>
    <w:rPr>
      <w:sz w:val="28"/>
    </w:rPr>
  </w:style>
  <w:style w:type="paragraph" w:customStyle="1" w:styleId="AppArtNo">
    <w:name w:val="App_Art_No"/>
    <w:basedOn w:val="ArtNo"/>
    <w:qFormat/>
    <w:rsid w:val="00455355"/>
  </w:style>
  <w:style w:type="paragraph" w:customStyle="1" w:styleId="AppArttitle">
    <w:name w:val="App_Art_title"/>
    <w:basedOn w:val="Arttitle"/>
    <w:qFormat/>
    <w:rsid w:val="00455355"/>
  </w:style>
  <w:style w:type="paragraph" w:customStyle="1" w:styleId="ApptoAnnex">
    <w:name w:val="App_to_Annex"/>
    <w:basedOn w:val="AppendixNo"/>
    <w:next w:val="Normal"/>
    <w:qFormat/>
    <w:rsid w:val="00455355"/>
  </w:style>
  <w:style w:type="paragraph" w:customStyle="1" w:styleId="Committee">
    <w:name w:val="Committee"/>
    <w:basedOn w:val="Normal"/>
    <w:qFormat/>
    <w:rsid w:val="00455355"/>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qFormat/>
    <w:rsid w:val="00455355"/>
    <w:pPr>
      <w:textAlignment w:val="auto"/>
    </w:pPr>
    <w:rPr>
      <w:lang w:val="en-US"/>
    </w:rPr>
  </w:style>
  <w:style w:type="paragraph" w:customStyle="1" w:styleId="Part1">
    <w:name w:val="Part_1"/>
    <w:basedOn w:val="Section1"/>
    <w:next w:val="Section1"/>
    <w:qFormat/>
    <w:rsid w:val="00455355"/>
    <w:pPr>
      <w:keepNext/>
      <w:keepLines/>
    </w:pPr>
  </w:style>
  <w:style w:type="paragraph" w:customStyle="1" w:styleId="Subsection1">
    <w:name w:val="Subsection_1"/>
    <w:basedOn w:val="Section1"/>
    <w:next w:val="Normalaftertitle0"/>
    <w:qFormat/>
    <w:rsid w:val="00455355"/>
  </w:style>
  <w:style w:type="paragraph" w:customStyle="1" w:styleId="Volumetitle">
    <w:name w:val="Volume_title"/>
    <w:basedOn w:val="Normal"/>
    <w:qFormat/>
    <w:rsid w:val="00455355"/>
    <w:pPr>
      <w:jc w:val="center"/>
      <w:textAlignment w:val="auto"/>
    </w:pPr>
    <w:rPr>
      <w:b/>
      <w:bCs/>
      <w:sz w:val="28"/>
      <w:szCs w:val="28"/>
    </w:rPr>
  </w:style>
  <w:style w:type="paragraph" w:customStyle="1" w:styleId="Headingsplit">
    <w:name w:val="Heading_split"/>
    <w:basedOn w:val="Headingi"/>
    <w:qFormat/>
    <w:rsid w:val="00455355"/>
    <w:rPr>
      <w:lang w:val="en-US"/>
    </w:rPr>
  </w:style>
  <w:style w:type="paragraph" w:customStyle="1" w:styleId="Normalsplit">
    <w:name w:val="Normal_split"/>
    <w:basedOn w:val="Normal"/>
    <w:qFormat/>
    <w:rsid w:val="00455355"/>
    <w:pPr>
      <w:textAlignment w:val="auto"/>
    </w:pPr>
  </w:style>
  <w:style w:type="paragraph" w:customStyle="1" w:styleId="Tablesplit">
    <w:name w:val="Table_split"/>
    <w:basedOn w:val="Tabletext"/>
    <w:qFormat/>
    <w:rsid w:val="0045535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455355"/>
    <w:pPr>
      <w:spacing w:before="280" w:after="0"/>
      <w:ind w:left="1134" w:hanging="1134"/>
      <w:textAlignment w:val="auto"/>
    </w:pPr>
    <w:rPr>
      <w:rFonts w:ascii="Times New Roman" w:eastAsia="Batang" w:hAnsi="Times New Roman" w:cs="Times New Roman"/>
      <w:b/>
      <w:color w:val="auto"/>
      <w:sz w:val="28"/>
      <w:szCs w:val="20"/>
    </w:rPr>
  </w:style>
  <w:style w:type="paragraph" w:customStyle="1" w:styleId="Methodheading2">
    <w:name w:val="Method_heading2"/>
    <w:basedOn w:val="Heading2"/>
    <w:next w:val="Normal"/>
    <w:qFormat/>
    <w:rsid w:val="00455355"/>
    <w:pPr>
      <w:spacing w:before="200" w:after="0"/>
      <w:ind w:left="1134" w:hanging="1134"/>
      <w:textAlignment w:val="auto"/>
    </w:pPr>
    <w:rPr>
      <w:rFonts w:ascii="Times New Roman" w:eastAsia="Batang" w:hAnsi="Times New Roman" w:cs="Times New Roman"/>
      <w:b/>
      <w:color w:val="auto"/>
      <w:sz w:val="24"/>
      <w:szCs w:val="20"/>
    </w:rPr>
  </w:style>
  <w:style w:type="paragraph" w:customStyle="1" w:styleId="Methodheading3">
    <w:name w:val="Method_heading3"/>
    <w:basedOn w:val="Heading3"/>
    <w:next w:val="Normal"/>
    <w:qFormat/>
    <w:rsid w:val="00455355"/>
    <w:pPr>
      <w:tabs>
        <w:tab w:val="clear" w:pos="1134"/>
      </w:tabs>
      <w:spacing w:before="200" w:after="0"/>
      <w:ind w:left="1134" w:hanging="1134"/>
      <w:textAlignment w:val="auto"/>
    </w:pPr>
    <w:rPr>
      <w:rFonts w:ascii="Times New Roman" w:eastAsia="Batang" w:hAnsi="Times New Roman" w:cs="Times New Roman"/>
      <w:b/>
      <w:color w:val="auto"/>
      <w:sz w:val="24"/>
      <w:szCs w:val="20"/>
    </w:rPr>
  </w:style>
  <w:style w:type="paragraph" w:customStyle="1" w:styleId="Methodheading4">
    <w:name w:val="Method_heading4"/>
    <w:basedOn w:val="Heading4"/>
    <w:next w:val="Normal"/>
    <w:qFormat/>
    <w:rsid w:val="00455355"/>
    <w:pPr>
      <w:tabs>
        <w:tab w:val="clear" w:pos="1134"/>
      </w:tabs>
      <w:spacing w:before="200" w:after="0"/>
      <w:ind w:left="1134" w:hanging="1134"/>
      <w:textAlignment w:val="auto"/>
    </w:pPr>
    <w:rPr>
      <w:rFonts w:ascii="Times New Roman" w:eastAsia="Batang" w:hAnsi="Times New Roman" w:cs="Times New Roman"/>
      <w:b/>
      <w:i w:val="0"/>
      <w:iCs w:val="0"/>
      <w:color w:val="auto"/>
    </w:rPr>
  </w:style>
  <w:style w:type="paragraph" w:customStyle="1" w:styleId="MethodHeadingb">
    <w:name w:val="Method_Headingb"/>
    <w:basedOn w:val="Headingb"/>
    <w:next w:val="Normal"/>
    <w:qFormat/>
    <w:rsid w:val="00455355"/>
    <w:pPr>
      <w:tabs>
        <w:tab w:val="clear" w:pos="1134"/>
        <w:tab w:val="clear" w:pos="1871"/>
        <w:tab w:val="clear" w:pos="2268"/>
      </w:tabs>
      <w:overflowPunct/>
      <w:autoSpaceDE/>
      <w:autoSpaceDN/>
      <w:adjustRightInd/>
    </w:pPr>
    <w:rPr>
      <w:rFonts w:eastAsia="Calibri"/>
    </w:rPr>
  </w:style>
  <w:style w:type="paragraph" w:customStyle="1" w:styleId="EditorsNote">
    <w:name w:val="EditorsNote"/>
    <w:basedOn w:val="Normal"/>
    <w:rsid w:val="00455355"/>
    <w:pPr>
      <w:spacing w:before="240" w:after="240"/>
      <w:textAlignment w:val="auto"/>
    </w:pPr>
    <w:rPr>
      <w:i/>
      <w:iCs/>
    </w:rPr>
  </w:style>
  <w:style w:type="paragraph" w:customStyle="1" w:styleId="Figurewithlegend">
    <w:name w:val="Figure_with_legend"/>
    <w:basedOn w:val="Figure"/>
    <w:rsid w:val="00455355"/>
  </w:style>
  <w:style w:type="paragraph" w:customStyle="1" w:styleId="Tablefin">
    <w:name w:val="Table_fin"/>
    <w:basedOn w:val="Normalaftertitle"/>
    <w:rsid w:val="00455355"/>
    <w:pPr>
      <w:tabs>
        <w:tab w:val="clear" w:pos="1134"/>
        <w:tab w:val="clear" w:pos="1871"/>
        <w:tab w:val="clear" w:pos="2268"/>
      </w:tabs>
      <w:spacing w:before="0"/>
    </w:pPr>
    <w:rPr>
      <w:sz w:val="20"/>
      <w:lang w:eastAsia="zh-CN"/>
    </w:rPr>
  </w:style>
  <w:style w:type="paragraph" w:customStyle="1" w:styleId="DocData">
    <w:name w:val="DocData"/>
    <w:basedOn w:val="Normal"/>
    <w:rsid w:val="00455355"/>
    <w:pPr>
      <w:framePr w:hSpace="180" w:wrap="around" w:hAnchor="margin" w:y="-687"/>
      <w:shd w:val="solid" w:color="FFFFFF" w:fill="FFFFFF"/>
      <w:spacing w:before="0" w:line="240" w:lineRule="atLeast"/>
      <w:textAlignment w:val="auto"/>
    </w:pPr>
    <w:rPr>
      <w:rFonts w:ascii="Verdana" w:hAnsi="Verdana"/>
      <w:b/>
      <w:sz w:val="20"/>
      <w:lang w:eastAsia="zh-CN"/>
    </w:rPr>
  </w:style>
  <w:style w:type="paragraph" w:customStyle="1" w:styleId="AnnexNoTitle">
    <w:name w:val="Annex_NoTitle"/>
    <w:basedOn w:val="Normal"/>
    <w:next w:val="Normalaftertitle"/>
    <w:rsid w:val="00455355"/>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b/>
      <w:sz w:val="28"/>
      <w:lang w:val="fr-FR"/>
    </w:rPr>
  </w:style>
  <w:style w:type="paragraph" w:customStyle="1" w:styleId="AppendixNoTitle">
    <w:name w:val="Appendix_NoTitle"/>
    <w:basedOn w:val="AnnexNoTitle"/>
    <w:next w:val="Normal"/>
    <w:rsid w:val="00455355"/>
  </w:style>
  <w:style w:type="paragraph" w:customStyle="1" w:styleId="tocpart">
    <w:name w:val="tocpart"/>
    <w:basedOn w:val="Normal"/>
    <w:rsid w:val="00455355"/>
    <w:pPr>
      <w:tabs>
        <w:tab w:val="clear" w:pos="1134"/>
        <w:tab w:val="clear" w:pos="1871"/>
        <w:tab w:val="clear" w:pos="2268"/>
        <w:tab w:val="left" w:pos="2693"/>
        <w:tab w:val="left" w:pos="8789"/>
        <w:tab w:val="right" w:pos="9639"/>
      </w:tabs>
      <w:ind w:left="2693" w:hanging="2693"/>
      <w:jc w:val="both"/>
      <w:textAlignment w:val="auto"/>
    </w:pPr>
    <w:rPr>
      <w:lang w:val="fr-FR"/>
    </w:rPr>
  </w:style>
  <w:style w:type="paragraph" w:customStyle="1" w:styleId="Blanc">
    <w:name w:val="Blanc"/>
    <w:basedOn w:val="Normal"/>
    <w:next w:val="Tabletext"/>
    <w:rsid w:val="00455355"/>
    <w:pPr>
      <w:keepNext/>
      <w:keepLines/>
      <w:tabs>
        <w:tab w:val="clear" w:pos="1134"/>
        <w:tab w:val="clear" w:pos="1871"/>
        <w:tab w:val="clear" w:pos="2268"/>
      </w:tabs>
      <w:spacing w:before="0"/>
      <w:jc w:val="both"/>
      <w:textAlignment w:val="auto"/>
    </w:pPr>
    <w:rPr>
      <w:sz w:val="16"/>
    </w:rPr>
  </w:style>
  <w:style w:type="paragraph" w:customStyle="1" w:styleId="Line">
    <w:name w:val="Line"/>
    <w:basedOn w:val="Normal"/>
    <w:next w:val="Normal"/>
    <w:rsid w:val="00455355"/>
    <w:pPr>
      <w:pBdr>
        <w:top w:val="single" w:sz="6" w:space="1" w:color="auto"/>
      </w:pBdr>
      <w:tabs>
        <w:tab w:val="clear" w:pos="1134"/>
        <w:tab w:val="clear" w:pos="1871"/>
        <w:tab w:val="clear" w:pos="2268"/>
      </w:tabs>
      <w:spacing w:before="240"/>
      <w:ind w:left="3997" w:right="3997"/>
      <w:jc w:val="center"/>
      <w:textAlignment w:val="auto"/>
    </w:pPr>
    <w:rPr>
      <w:sz w:val="20"/>
    </w:rPr>
  </w:style>
  <w:style w:type="paragraph" w:customStyle="1" w:styleId="toctemp">
    <w:name w:val="toctemp"/>
    <w:basedOn w:val="Normal"/>
    <w:rsid w:val="00455355"/>
    <w:pPr>
      <w:tabs>
        <w:tab w:val="clear" w:pos="1134"/>
        <w:tab w:val="clear" w:pos="1871"/>
        <w:tab w:val="clear" w:pos="2268"/>
        <w:tab w:val="left" w:pos="2693"/>
        <w:tab w:val="left" w:leader="dot" w:pos="8789"/>
        <w:tab w:val="right" w:pos="9639"/>
      </w:tabs>
      <w:ind w:left="2693" w:right="964" w:hanging="2693"/>
      <w:jc w:val="both"/>
      <w:textAlignment w:val="auto"/>
    </w:pPr>
    <w:rPr>
      <w:lang w:val="fr-FR"/>
    </w:rPr>
  </w:style>
  <w:style w:type="character" w:styleId="CommentReference">
    <w:name w:val="annotation reference"/>
    <w:basedOn w:val="DefaultParagraphFont"/>
    <w:semiHidden/>
    <w:unhideWhenUsed/>
    <w:rsid w:val="00455355"/>
    <w:rPr>
      <w:sz w:val="16"/>
      <w:szCs w:val="16"/>
    </w:rPr>
  </w:style>
  <w:style w:type="character" w:styleId="EndnoteReference">
    <w:name w:val="endnote reference"/>
    <w:basedOn w:val="DefaultParagraphFont"/>
    <w:semiHidden/>
    <w:unhideWhenUsed/>
    <w:rsid w:val="00455355"/>
    <w:rPr>
      <w:vertAlign w:val="superscript"/>
    </w:rPr>
  </w:style>
  <w:style w:type="character" w:styleId="PlaceholderText">
    <w:name w:val="Placeholder Text"/>
    <w:basedOn w:val="DefaultParagraphFont"/>
    <w:uiPriority w:val="99"/>
    <w:semiHidden/>
    <w:rsid w:val="00455355"/>
    <w:rPr>
      <w:color w:val="808080"/>
    </w:rPr>
  </w:style>
  <w:style w:type="character" w:customStyle="1" w:styleId="Appdef">
    <w:name w:val="App_def"/>
    <w:basedOn w:val="DefaultParagraphFont"/>
    <w:rsid w:val="00455355"/>
    <w:rPr>
      <w:rFonts w:ascii="Times New Roman" w:hAnsi="Times New Roman" w:cs="Times New Roman" w:hint="default"/>
      <w:b/>
      <w:bCs w:val="0"/>
    </w:rPr>
  </w:style>
  <w:style w:type="character" w:customStyle="1" w:styleId="Appref">
    <w:name w:val="App_ref"/>
    <w:basedOn w:val="DefaultParagraphFont"/>
    <w:rsid w:val="00455355"/>
  </w:style>
  <w:style w:type="character" w:customStyle="1" w:styleId="Artdef">
    <w:name w:val="Art_def"/>
    <w:basedOn w:val="DefaultParagraphFont"/>
    <w:rsid w:val="00455355"/>
    <w:rPr>
      <w:rFonts w:ascii="Times New Roman" w:hAnsi="Times New Roman" w:cs="Times New Roman" w:hint="default"/>
      <w:b/>
      <w:bCs w:val="0"/>
    </w:rPr>
  </w:style>
  <w:style w:type="character" w:customStyle="1" w:styleId="Artref">
    <w:name w:val="Art_ref"/>
    <w:basedOn w:val="DefaultParagraphFont"/>
    <w:rsid w:val="00455355"/>
  </w:style>
  <w:style w:type="character" w:customStyle="1" w:styleId="Tablefreq">
    <w:name w:val="Table_freq"/>
    <w:basedOn w:val="DefaultParagraphFont"/>
    <w:rsid w:val="00455355"/>
    <w:rPr>
      <w:b/>
      <w:bCs w:val="0"/>
      <w:color w:val="auto"/>
      <w:sz w:val="20"/>
    </w:rPr>
  </w:style>
  <w:style w:type="character" w:customStyle="1" w:styleId="Provsplit">
    <w:name w:val="Prov_split"/>
    <w:basedOn w:val="DefaultParagraphFont"/>
    <w:qFormat/>
    <w:rsid w:val="00455355"/>
    <w:rPr>
      <w:rFonts w:ascii="Times New Roman" w:hAnsi="Times New Roman" w:cs="Times New Roman" w:hint="default"/>
      <w:b w:val="0"/>
      <w:bCs w:val="0"/>
    </w:rPr>
  </w:style>
  <w:style w:type="character" w:customStyle="1" w:styleId="href">
    <w:name w:val="href"/>
    <w:basedOn w:val="DefaultParagraphFont"/>
    <w:rsid w:val="00455355"/>
  </w:style>
  <w:style w:type="paragraph" w:customStyle="1" w:styleId="Figurewithouttitle">
    <w:name w:val="Figure_without_title"/>
    <w:basedOn w:val="FigureNo"/>
    <w:next w:val="Normal"/>
    <w:rsid w:val="00455355"/>
    <w:pPr>
      <w:keepNext w:val="0"/>
    </w:pPr>
  </w:style>
  <w:style w:type="paragraph" w:customStyle="1" w:styleId="PartNo">
    <w:name w:val="Part_No"/>
    <w:basedOn w:val="AnnexNo"/>
    <w:next w:val="Normal"/>
    <w:rsid w:val="00455355"/>
  </w:style>
  <w:style w:type="paragraph" w:customStyle="1" w:styleId="Partref">
    <w:name w:val="Part_ref"/>
    <w:basedOn w:val="Annexref"/>
    <w:next w:val="Normal"/>
    <w:rsid w:val="00455355"/>
  </w:style>
  <w:style w:type="paragraph" w:customStyle="1" w:styleId="Parttitle">
    <w:name w:val="Part_title"/>
    <w:basedOn w:val="Annextitle"/>
    <w:next w:val="Normalaftertitle0"/>
    <w:rsid w:val="00455355"/>
  </w:style>
  <w:style w:type="paragraph" w:customStyle="1" w:styleId="SectionNo">
    <w:name w:val="Section_No"/>
    <w:basedOn w:val="AnnexNo"/>
    <w:next w:val="Normal"/>
    <w:rsid w:val="00455355"/>
  </w:style>
  <w:style w:type="paragraph" w:customStyle="1" w:styleId="Sectiontitle">
    <w:name w:val="Section_title"/>
    <w:basedOn w:val="Annextitle"/>
    <w:next w:val="Normalaftertitle0"/>
    <w:rsid w:val="00455355"/>
  </w:style>
  <w:style w:type="character" w:styleId="FollowedHyperlink">
    <w:name w:val="FollowedHyperlink"/>
    <w:basedOn w:val="DefaultParagraphFont"/>
    <w:uiPriority w:val="99"/>
    <w:semiHidden/>
    <w:unhideWhenUsed/>
    <w:rsid w:val="004553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83784">
      <w:bodyDiv w:val="1"/>
      <w:marLeft w:val="0"/>
      <w:marRight w:val="0"/>
      <w:marTop w:val="0"/>
      <w:marBottom w:val="0"/>
      <w:divBdr>
        <w:top w:val="none" w:sz="0" w:space="0" w:color="auto"/>
        <w:left w:val="none" w:sz="0" w:space="0" w:color="auto"/>
        <w:bottom w:val="none" w:sz="0" w:space="0" w:color="auto"/>
        <w:right w:val="none" w:sz="0" w:space="0" w:color="auto"/>
      </w:divBdr>
    </w:div>
    <w:div w:id="1353189283">
      <w:bodyDiv w:val="1"/>
      <w:marLeft w:val="0"/>
      <w:marRight w:val="0"/>
      <w:marTop w:val="0"/>
      <w:marBottom w:val="0"/>
      <w:divBdr>
        <w:top w:val="none" w:sz="0" w:space="0" w:color="auto"/>
        <w:left w:val="none" w:sz="0" w:space="0" w:color="auto"/>
        <w:bottom w:val="none" w:sz="0" w:space="0" w:color="auto"/>
        <w:right w:val="none" w:sz="0" w:space="0" w:color="auto"/>
      </w:divBdr>
    </w:div>
    <w:div w:id="1466778662">
      <w:bodyDiv w:val="1"/>
      <w:marLeft w:val="0"/>
      <w:marRight w:val="0"/>
      <w:marTop w:val="0"/>
      <w:marBottom w:val="0"/>
      <w:divBdr>
        <w:top w:val="none" w:sz="0" w:space="0" w:color="auto"/>
        <w:left w:val="none" w:sz="0" w:space="0" w:color="auto"/>
        <w:bottom w:val="none" w:sz="0" w:space="0" w:color="auto"/>
        <w:right w:val="none" w:sz="0" w:space="0" w:color="auto"/>
      </w:divBdr>
    </w:div>
    <w:div w:id="210386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d.beard@hii.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aylor.king@aces-inc.com" TargetMode="External"/><Relationship Id="rId12"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4603</Words>
  <Characters>26238</Characters>
  <Application>Microsoft Office Word</Application>
  <DocSecurity>0</DocSecurity>
  <Lines>218</Lines>
  <Paragraphs>61</Paragraphs>
  <ScaleCrop>false</ScaleCrop>
  <Company/>
  <LinksUpToDate>false</LinksUpToDate>
  <CharactersWithSpaces>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TK_ACES</dc:creator>
  <cp:keywords/>
  <dc:description/>
  <cp:lastModifiedBy>USA</cp:lastModifiedBy>
  <cp:revision>2</cp:revision>
  <dcterms:created xsi:type="dcterms:W3CDTF">2025-08-11T22:13:00Z</dcterms:created>
  <dcterms:modified xsi:type="dcterms:W3CDTF">2025-08-11T22:13:00Z</dcterms:modified>
</cp:coreProperties>
</file>