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CC7729" w:rsidRPr="002C2391" w:rsidTr="00360D37">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rsidR="00CC7729" w:rsidRPr="00192FA7" w:rsidRDefault="00CC7729" w:rsidP="00360D37">
            <w:pPr>
              <w:pStyle w:val="TabletitleBR"/>
              <w:keepNext w:val="0"/>
              <w:keepLines w:val="0"/>
              <w:tabs>
                <w:tab w:val="center" w:pos="4680"/>
              </w:tabs>
              <w:suppressAutoHyphens/>
              <w:spacing w:after="0"/>
              <w:rPr>
                <w:spacing w:val="-3"/>
                <w:sz w:val="22"/>
                <w:szCs w:val="22"/>
              </w:rPr>
            </w:pPr>
            <w:r>
              <w:br w:type="page"/>
            </w:r>
            <w:r w:rsidRPr="00192FA7">
              <w:rPr>
                <w:spacing w:val="-3"/>
                <w:sz w:val="22"/>
                <w:szCs w:val="22"/>
              </w:rPr>
              <w:t>U.S. Radiocommunications Sector</w:t>
            </w:r>
          </w:p>
          <w:p w:rsidR="00CC7729" w:rsidRPr="00192FA7" w:rsidRDefault="00CC7729" w:rsidP="00360D37">
            <w:pPr>
              <w:pStyle w:val="TabletitleBR"/>
              <w:rPr>
                <w:spacing w:val="-3"/>
                <w:sz w:val="22"/>
                <w:szCs w:val="22"/>
              </w:rPr>
            </w:pPr>
            <w:r w:rsidRPr="00192FA7">
              <w:rPr>
                <w:spacing w:val="-3"/>
                <w:sz w:val="22"/>
                <w:szCs w:val="22"/>
              </w:rPr>
              <w:t>Fact Sheet</w:t>
            </w:r>
          </w:p>
        </w:tc>
      </w:tr>
      <w:tr w:rsidR="00CC7729" w:rsidRPr="00F0755D" w:rsidTr="00360D37">
        <w:trPr>
          <w:jc w:val="center"/>
        </w:trPr>
        <w:tc>
          <w:tcPr>
            <w:tcW w:w="4370" w:type="dxa"/>
            <w:tcBorders>
              <w:top w:val="single" w:sz="6" w:space="0" w:color="auto"/>
              <w:left w:val="double" w:sz="6" w:space="0" w:color="auto"/>
            </w:tcBorders>
          </w:tcPr>
          <w:p w:rsidR="00CC7729" w:rsidRPr="00CC7729" w:rsidRDefault="00CC7729" w:rsidP="00360D37">
            <w:pPr>
              <w:spacing w:after="120"/>
              <w:ind w:left="900" w:right="144" w:hanging="756"/>
            </w:pPr>
            <w:r w:rsidRPr="00CC7729">
              <w:rPr>
                <w:b/>
              </w:rPr>
              <w:t>Working Party:</w:t>
            </w:r>
            <w:r w:rsidRPr="00CC7729">
              <w:t xml:space="preserve">  ITU-R WP 5B</w:t>
            </w:r>
          </w:p>
        </w:tc>
        <w:tc>
          <w:tcPr>
            <w:tcW w:w="5008" w:type="dxa"/>
            <w:gridSpan w:val="2"/>
            <w:tcBorders>
              <w:top w:val="single" w:sz="6" w:space="0" w:color="auto"/>
              <w:right w:val="double" w:sz="6" w:space="0" w:color="auto"/>
            </w:tcBorders>
          </w:tcPr>
          <w:p w:rsidR="00CC7729" w:rsidRPr="00CC7729" w:rsidRDefault="00CC7729" w:rsidP="00360D37">
            <w:pPr>
              <w:spacing w:after="120"/>
              <w:ind w:left="144" w:right="144"/>
              <w:rPr>
                <w:lang w:val="pt-BR"/>
              </w:rPr>
            </w:pPr>
            <w:proofErr w:type="spellStart"/>
            <w:r w:rsidRPr="00CC7729">
              <w:rPr>
                <w:b/>
                <w:lang w:val="pt-BR"/>
              </w:rPr>
              <w:t>Document</w:t>
            </w:r>
            <w:proofErr w:type="spellEnd"/>
            <w:r w:rsidRPr="00CC7729">
              <w:rPr>
                <w:b/>
                <w:lang w:val="pt-BR"/>
              </w:rPr>
              <w:t xml:space="preserve"> No:</w:t>
            </w:r>
            <w:r w:rsidRPr="00CC7729">
              <w:rPr>
                <w:lang w:val="pt-BR"/>
              </w:rPr>
              <w:t xml:space="preserve">  USWP5B_xyz</w:t>
            </w:r>
          </w:p>
        </w:tc>
      </w:tr>
      <w:tr w:rsidR="00CC7729" w:rsidTr="00360D37">
        <w:trPr>
          <w:jc w:val="center"/>
        </w:trPr>
        <w:tc>
          <w:tcPr>
            <w:tcW w:w="4370" w:type="dxa"/>
            <w:tcBorders>
              <w:left w:val="double" w:sz="6" w:space="0" w:color="auto"/>
            </w:tcBorders>
          </w:tcPr>
          <w:p w:rsidR="00CC7729" w:rsidRPr="00CC7729" w:rsidRDefault="00CC7729" w:rsidP="00360D37">
            <w:pPr>
              <w:pStyle w:val="DocData"/>
              <w:framePr w:hSpace="0" w:wrap="auto" w:hAnchor="text" w:yAlign="inline"/>
              <w:rPr>
                <w:rFonts w:ascii="Times New Roman" w:hAnsi="Times New Roman"/>
              </w:rPr>
            </w:pPr>
            <w:r w:rsidRPr="00CC7729">
              <w:rPr>
                <w:rFonts w:ascii="Times New Roman" w:hAnsi="Times New Roman"/>
              </w:rPr>
              <w:t xml:space="preserve">  </w:t>
            </w:r>
            <w:r w:rsidRPr="00CC7729">
              <w:rPr>
                <w:rFonts w:ascii="Times New Roman" w:hAnsi="Times New Roman"/>
                <w:sz w:val="24"/>
                <w:szCs w:val="24"/>
              </w:rPr>
              <w:t xml:space="preserve"> </w:t>
            </w:r>
            <w:r w:rsidRPr="00CC7729">
              <w:rPr>
                <w:rFonts w:ascii="Times New Roman" w:hAnsi="Times New Roman"/>
                <w:sz w:val="24"/>
                <w:szCs w:val="24"/>
              </w:rPr>
              <w:t xml:space="preserve">Ref:  </w:t>
            </w:r>
            <w:r w:rsidRPr="00CC7729">
              <w:rPr>
                <w:rFonts w:ascii="Times New Roman" w:hAnsi="Times New Roman"/>
                <w:sz w:val="24"/>
                <w:szCs w:val="32"/>
                <w:lang w:val="pt-BR"/>
              </w:rPr>
              <w:t xml:space="preserve">5B/315 </w:t>
            </w:r>
            <w:proofErr w:type="spellStart"/>
            <w:r w:rsidRPr="00CC7729">
              <w:rPr>
                <w:rFonts w:ascii="Times New Roman" w:hAnsi="Times New Roman"/>
                <w:sz w:val="24"/>
                <w:szCs w:val="32"/>
                <w:lang w:val="pt-BR"/>
              </w:rPr>
              <w:t>Annex</w:t>
            </w:r>
            <w:proofErr w:type="spellEnd"/>
            <w:r w:rsidRPr="00CC7729">
              <w:rPr>
                <w:rFonts w:ascii="Times New Roman" w:hAnsi="Times New Roman"/>
                <w:sz w:val="24"/>
                <w:szCs w:val="32"/>
                <w:lang w:val="pt-BR"/>
              </w:rPr>
              <w:t xml:space="preserve"> 3.</w:t>
            </w:r>
            <w:r w:rsidRPr="00CC7729">
              <w:rPr>
                <w:rFonts w:ascii="Times New Roman" w:hAnsi="Times New Roman"/>
                <w:sz w:val="24"/>
                <w:szCs w:val="32"/>
                <w:lang w:val="pt-BR"/>
              </w:rPr>
              <w:t>6</w:t>
            </w:r>
          </w:p>
        </w:tc>
        <w:tc>
          <w:tcPr>
            <w:tcW w:w="5008" w:type="dxa"/>
            <w:gridSpan w:val="2"/>
            <w:tcBorders>
              <w:right w:val="double" w:sz="6" w:space="0" w:color="auto"/>
            </w:tcBorders>
          </w:tcPr>
          <w:p w:rsidR="00CC7729" w:rsidRPr="00CC7729" w:rsidRDefault="00CC7729" w:rsidP="00360D37">
            <w:pPr>
              <w:tabs>
                <w:tab w:val="left" w:pos="162"/>
              </w:tabs>
              <w:spacing w:before="0"/>
              <w:ind w:left="612" w:right="144" w:hanging="468"/>
            </w:pPr>
            <w:r w:rsidRPr="00CC7729">
              <w:rPr>
                <w:b/>
              </w:rPr>
              <w:t>Date:</w:t>
            </w:r>
            <w:r w:rsidRPr="00CC7729">
              <w:t xml:space="preserve">   8/11/25</w:t>
            </w:r>
          </w:p>
        </w:tc>
      </w:tr>
      <w:tr w:rsidR="00CC7729" w:rsidRPr="007349A7" w:rsidTr="00360D37">
        <w:trPr>
          <w:jc w:val="center"/>
        </w:trPr>
        <w:tc>
          <w:tcPr>
            <w:tcW w:w="9378" w:type="dxa"/>
            <w:gridSpan w:val="3"/>
            <w:tcBorders>
              <w:left w:val="double" w:sz="6" w:space="0" w:color="auto"/>
              <w:right w:val="double" w:sz="6" w:space="0" w:color="auto"/>
            </w:tcBorders>
          </w:tcPr>
          <w:p w:rsidR="00CC7729" w:rsidRPr="00CC7729" w:rsidRDefault="00CC7729" w:rsidP="00360D37">
            <w:pPr>
              <w:pStyle w:val="BodyTextIndent"/>
              <w:ind w:left="187"/>
              <w:rPr>
                <w:bCs/>
              </w:rPr>
            </w:pPr>
            <w:r w:rsidRPr="00CC7729">
              <w:rPr>
                <w:b/>
                <w:bCs/>
              </w:rPr>
              <w:t>Document Title:</w:t>
            </w:r>
            <w:r w:rsidRPr="00CC7729">
              <w:rPr>
                <w:bCs/>
              </w:rPr>
              <w:t xml:space="preserve"> </w:t>
            </w:r>
            <w:r w:rsidRPr="00CC7729">
              <w:rPr>
                <w:bCs/>
                <w:szCs w:val="24"/>
                <w:lang w:eastAsia="zh-CN"/>
              </w:rPr>
              <w:t xml:space="preserve">Additional technical information for sharing studies </w:t>
            </w:r>
            <w:r w:rsidRPr="00CC7729">
              <w:rPr>
                <w:bCs/>
                <w:szCs w:val="24"/>
                <w:lang w:eastAsia="zh-CN"/>
              </w:rPr>
              <w:br/>
              <w:t>under WRC-27 agenda item 1.7</w:t>
            </w:r>
          </w:p>
        </w:tc>
      </w:tr>
      <w:tr w:rsidR="00CC7729" w:rsidRPr="007B23C0" w:rsidTr="00360D37">
        <w:trPr>
          <w:jc w:val="center"/>
        </w:trPr>
        <w:tc>
          <w:tcPr>
            <w:tcW w:w="4428" w:type="dxa"/>
            <w:gridSpan w:val="2"/>
            <w:tcBorders>
              <w:left w:val="double" w:sz="6" w:space="0" w:color="auto"/>
            </w:tcBorders>
          </w:tcPr>
          <w:p w:rsidR="00CC7729" w:rsidRPr="00192FA7" w:rsidRDefault="00CC7729" w:rsidP="00360D37">
            <w:pPr>
              <w:ind w:left="144" w:right="144"/>
              <w:rPr>
                <w:b/>
              </w:rPr>
            </w:pPr>
            <w:r w:rsidRPr="00192FA7">
              <w:rPr>
                <w:b/>
              </w:rPr>
              <w:t>Author(s)/Contributors(s):</w:t>
            </w:r>
          </w:p>
          <w:p w:rsidR="00CC7729" w:rsidRPr="00192FA7" w:rsidRDefault="00CC7729" w:rsidP="00360D37">
            <w:pPr>
              <w:spacing w:before="0"/>
              <w:ind w:left="144" w:right="144"/>
              <w:rPr>
                <w:bCs/>
                <w:iCs/>
              </w:rPr>
            </w:pPr>
            <w:r>
              <w:rPr>
                <w:bCs/>
                <w:iCs/>
              </w:rPr>
              <w:t>Nicholas Shrout</w:t>
            </w:r>
          </w:p>
          <w:p w:rsidR="00CC7729" w:rsidRPr="00192FA7" w:rsidRDefault="00CC7729" w:rsidP="00360D37">
            <w:pPr>
              <w:spacing w:before="0"/>
              <w:ind w:left="144" w:right="144"/>
              <w:rPr>
                <w:bCs/>
                <w:iCs/>
              </w:rPr>
            </w:pPr>
            <w:r>
              <w:rPr>
                <w:bCs/>
                <w:iCs/>
              </w:rPr>
              <w:t>ASRI</w:t>
            </w:r>
          </w:p>
          <w:p w:rsidR="00CC7729" w:rsidRPr="00192FA7" w:rsidRDefault="00CC7729" w:rsidP="00360D37">
            <w:pPr>
              <w:spacing w:before="0"/>
              <w:ind w:right="144"/>
              <w:rPr>
                <w:bCs/>
                <w:iCs/>
              </w:rPr>
            </w:pPr>
          </w:p>
          <w:p w:rsidR="00CC7729" w:rsidRDefault="00CC7729" w:rsidP="00360D37">
            <w:pPr>
              <w:spacing w:before="0"/>
              <w:ind w:left="144" w:right="144"/>
              <w:rPr>
                <w:bCs/>
                <w:iCs/>
                <w:lang w:val="it-IT"/>
              </w:rPr>
            </w:pPr>
            <w:r>
              <w:rPr>
                <w:bCs/>
                <w:iCs/>
                <w:lang w:val="it-IT"/>
              </w:rPr>
              <w:t>Kim Kolb</w:t>
            </w:r>
          </w:p>
          <w:p w:rsidR="00CC7729" w:rsidRPr="00192FA7" w:rsidRDefault="00CC7729" w:rsidP="00360D37">
            <w:pPr>
              <w:spacing w:before="0"/>
              <w:ind w:left="144" w:right="144"/>
              <w:rPr>
                <w:bCs/>
                <w:iCs/>
                <w:lang w:val="it-IT"/>
              </w:rPr>
            </w:pPr>
            <w:r>
              <w:rPr>
                <w:bCs/>
                <w:iCs/>
                <w:lang w:val="it-IT"/>
              </w:rPr>
              <w:t>Boeing</w:t>
            </w:r>
          </w:p>
        </w:tc>
        <w:tc>
          <w:tcPr>
            <w:tcW w:w="4950" w:type="dxa"/>
            <w:tcBorders>
              <w:right w:val="double" w:sz="6" w:space="0" w:color="auto"/>
            </w:tcBorders>
          </w:tcPr>
          <w:p w:rsidR="00CC7729" w:rsidRPr="009A55C6" w:rsidRDefault="00CC7729" w:rsidP="00360D37">
            <w:pPr>
              <w:spacing w:before="0"/>
              <w:ind w:left="144" w:right="144"/>
              <w:rPr>
                <w:bCs/>
                <w:color w:val="000000"/>
                <w:lang w:val="fr-FR"/>
              </w:rPr>
            </w:pPr>
          </w:p>
          <w:p w:rsidR="00CC7729" w:rsidRPr="00192FA7" w:rsidRDefault="00CC7729" w:rsidP="00360D37">
            <w:pPr>
              <w:spacing w:before="0"/>
              <w:ind w:left="31" w:right="144"/>
              <w:rPr>
                <w:bCs/>
                <w:color w:val="000000"/>
                <w:lang w:val="fr-FR"/>
              </w:rPr>
            </w:pPr>
            <w:proofErr w:type="gramStart"/>
            <w:r w:rsidRPr="00192FA7">
              <w:rPr>
                <w:bCs/>
                <w:color w:val="000000"/>
                <w:lang w:val="fr-FR"/>
              </w:rPr>
              <w:t>Email:</w:t>
            </w:r>
            <w:proofErr w:type="gramEnd"/>
            <w:r w:rsidRPr="00192FA7">
              <w:rPr>
                <w:bCs/>
                <w:color w:val="000000"/>
                <w:lang w:val="fr-FR"/>
              </w:rPr>
              <w:t xml:space="preserve"> </w:t>
            </w:r>
            <w:hyperlink r:id="rId8" w:history="1">
              <w:r w:rsidRPr="009A55C6">
                <w:rPr>
                  <w:color w:val="0070C0"/>
                  <w:u w:val="single"/>
                </w:rPr>
                <w:t>njs@asri.aero</w:t>
              </w:r>
            </w:hyperlink>
          </w:p>
          <w:p w:rsidR="00CC7729" w:rsidRPr="009A55C6" w:rsidRDefault="00CC7729" w:rsidP="00360D37">
            <w:pPr>
              <w:spacing w:before="0"/>
              <w:ind w:left="31" w:right="144"/>
              <w:rPr>
                <w:bCs/>
                <w:color w:val="000000"/>
                <w:lang w:val="fr-FR"/>
              </w:rPr>
            </w:pPr>
            <w:r w:rsidRPr="009A55C6">
              <w:rPr>
                <w:bCs/>
                <w:color w:val="000000"/>
                <w:lang w:val="fr-FR"/>
              </w:rPr>
              <w:t xml:space="preserve">  </w:t>
            </w:r>
          </w:p>
          <w:p w:rsidR="00CC7729" w:rsidRPr="009A55C6" w:rsidRDefault="00CC7729" w:rsidP="00360D37">
            <w:pPr>
              <w:spacing w:before="0"/>
              <w:ind w:left="31" w:right="144"/>
              <w:rPr>
                <w:bCs/>
                <w:color w:val="000000"/>
                <w:lang w:val="fr-FR"/>
              </w:rPr>
            </w:pPr>
          </w:p>
          <w:p w:rsidR="00CC7729" w:rsidRPr="009A55C6" w:rsidRDefault="00CC7729" w:rsidP="00360D37">
            <w:pPr>
              <w:spacing w:before="0"/>
              <w:ind w:left="31" w:right="144"/>
              <w:rPr>
                <w:bCs/>
                <w:color w:val="0070C0"/>
                <w:u w:val="single"/>
                <w:lang w:val="fr-FR"/>
              </w:rPr>
            </w:pPr>
            <w:proofErr w:type="gramStart"/>
            <w:r w:rsidRPr="009A55C6">
              <w:rPr>
                <w:bCs/>
                <w:color w:val="000000"/>
                <w:lang w:val="fr-FR"/>
              </w:rPr>
              <w:t>Email:</w:t>
            </w:r>
            <w:proofErr w:type="gramEnd"/>
            <w:r w:rsidRPr="009A55C6">
              <w:rPr>
                <w:bCs/>
                <w:color w:val="000000"/>
                <w:lang w:val="fr-FR"/>
              </w:rPr>
              <w:t xml:space="preserve">  </w:t>
            </w:r>
            <w:hyperlink r:id="rId9" w:history="1">
              <w:r w:rsidRPr="009A55C6">
                <w:rPr>
                  <w:color w:val="0070C0"/>
                  <w:u w:val="single"/>
                </w:rPr>
                <w:t>kim.l.kolb@boeing.com</w:t>
              </w:r>
            </w:hyperlink>
          </w:p>
          <w:p w:rsidR="00CC7729" w:rsidRPr="009A55C6" w:rsidRDefault="00CC7729" w:rsidP="00360D37">
            <w:pPr>
              <w:spacing w:before="0"/>
              <w:ind w:left="31" w:right="144"/>
              <w:rPr>
                <w:bCs/>
                <w:color w:val="000000"/>
                <w:lang w:val="fr-FR"/>
              </w:rPr>
            </w:pPr>
          </w:p>
          <w:p w:rsidR="00CC7729" w:rsidRPr="009A55C6" w:rsidRDefault="00CC7729" w:rsidP="00360D37">
            <w:pPr>
              <w:spacing w:before="0"/>
              <w:ind w:right="144"/>
              <w:rPr>
                <w:bCs/>
                <w:color w:val="000000"/>
                <w:lang w:val="fr-FR"/>
              </w:rPr>
            </w:pPr>
          </w:p>
          <w:p w:rsidR="00CC7729" w:rsidRPr="00192FA7" w:rsidRDefault="00CC7729" w:rsidP="00360D37">
            <w:pPr>
              <w:spacing w:before="0"/>
              <w:ind w:right="144"/>
              <w:rPr>
                <w:bCs/>
                <w:color w:val="000000"/>
                <w:lang w:val="fr-FR"/>
              </w:rPr>
            </w:pPr>
            <w:r w:rsidRPr="009A55C6">
              <w:rPr>
                <w:bCs/>
                <w:color w:val="000000"/>
                <w:lang w:val="fr-FR"/>
              </w:rPr>
              <w:t xml:space="preserve">  </w:t>
            </w:r>
          </w:p>
        </w:tc>
      </w:tr>
      <w:tr w:rsidR="00CC7729" w:rsidRPr="00001E89" w:rsidTr="00360D37">
        <w:trPr>
          <w:jc w:val="center"/>
        </w:trPr>
        <w:tc>
          <w:tcPr>
            <w:tcW w:w="9378" w:type="dxa"/>
            <w:gridSpan w:val="3"/>
            <w:tcBorders>
              <w:left w:val="double" w:sz="6" w:space="0" w:color="auto"/>
              <w:right w:val="double" w:sz="6" w:space="0" w:color="auto"/>
            </w:tcBorders>
          </w:tcPr>
          <w:p w:rsidR="00CC7729" w:rsidRPr="00192FA7" w:rsidRDefault="00CC7729" w:rsidP="00360D37">
            <w:pPr>
              <w:spacing w:after="120"/>
              <w:ind w:left="187" w:right="144"/>
              <w:rPr>
                <w:bCs/>
              </w:rPr>
            </w:pPr>
            <w:r w:rsidRPr="00192FA7">
              <w:rPr>
                <w:b/>
              </w:rPr>
              <w:t>Purpose/Objective:</w:t>
            </w:r>
            <w:r w:rsidRPr="00192FA7">
              <w:rPr>
                <w:bCs/>
              </w:rPr>
              <w:t xml:space="preserve">  </w:t>
            </w:r>
            <w:bookmarkStart w:id="0" w:name="_Hlk30001984"/>
            <w:r w:rsidRPr="00192FA7">
              <w:rPr>
                <w:bCs/>
              </w:rPr>
              <w:t xml:space="preserve">This contribution </w:t>
            </w:r>
            <w:bookmarkEnd w:id="0"/>
            <w:r>
              <w:rPr>
                <w:bCs/>
              </w:rPr>
              <w:t xml:space="preserve">provides updates for WP 5B’s consideration to </w:t>
            </w:r>
            <w:r w:rsidRPr="00E71B16">
              <w:rPr>
                <w:bCs/>
              </w:rPr>
              <w:t xml:space="preserve">Annex 3.6 </w:t>
            </w:r>
            <w:r>
              <w:rPr>
                <w:bCs/>
              </w:rPr>
              <w:t>of the Chair’s Report of the</w:t>
            </w:r>
            <w:r w:rsidRPr="00E71B16">
              <w:rPr>
                <w:bCs/>
              </w:rPr>
              <w:t xml:space="preserve"> </w:t>
            </w:r>
            <w:r>
              <w:rPr>
                <w:bCs/>
              </w:rPr>
              <w:t>34</w:t>
            </w:r>
            <w:r w:rsidRPr="00E71B16">
              <w:rPr>
                <w:bCs/>
                <w:vertAlign w:val="superscript"/>
              </w:rPr>
              <w:t>th</w:t>
            </w:r>
            <w:r>
              <w:rPr>
                <w:bCs/>
              </w:rPr>
              <w:t xml:space="preserve"> </w:t>
            </w:r>
            <w:r w:rsidRPr="00E71B16">
              <w:rPr>
                <w:bCs/>
              </w:rPr>
              <w:t xml:space="preserve">Working Party 5B </w:t>
            </w:r>
            <w:r>
              <w:rPr>
                <w:bCs/>
              </w:rPr>
              <w:t>Meeting.</w:t>
            </w:r>
          </w:p>
        </w:tc>
      </w:tr>
      <w:tr w:rsidR="00CC7729" w:rsidRPr="000C4B2B" w:rsidTr="00360D37">
        <w:trPr>
          <w:trHeight w:val="1776"/>
          <w:jc w:val="center"/>
        </w:trPr>
        <w:tc>
          <w:tcPr>
            <w:tcW w:w="9378" w:type="dxa"/>
            <w:gridSpan w:val="3"/>
            <w:tcBorders>
              <w:left w:val="double" w:sz="6" w:space="0" w:color="auto"/>
              <w:right w:val="double" w:sz="6" w:space="0" w:color="auto"/>
            </w:tcBorders>
          </w:tcPr>
          <w:p w:rsidR="00CC7729" w:rsidRPr="00192FA7" w:rsidRDefault="00CC7729" w:rsidP="00360D37">
            <w:pPr>
              <w:spacing w:after="120"/>
              <w:ind w:left="187" w:right="144"/>
              <w:rPr>
                <w:bCs/>
                <w:lang w:val="en-US"/>
              </w:rPr>
            </w:pPr>
            <w:r w:rsidRPr="00192FA7">
              <w:rPr>
                <w:b/>
              </w:rPr>
              <w:t>Abstract:</w:t>
            </w:r>
            <w:r w:rsidRPr="00192FA7">
              <w:rPr>
                <w:bCs/>
              </w:rPr>
              <w:t xml:space="preserve">  This contribution </w:t>
            </w:r>
            <w:r>
              <w:rPr>
                <w:bCs/>
              </w:rPr>
              <w:t xml:space="preserve">provides updates for WP 5B’s consideration to </w:t>
            </w:r>
            <w:r w:rsidRPr="00E71B16">
              <w:rPr>
                <w:bCs/>
              </w:rPr>
              <w:t xml:space="preserve">Annex 3.6 </w:t>
            </w:r>
            <w:r>
              <w:rPr>
                <w:bCs/>
              </w:rPr>
              <w:t>of the Chair’s Report of the</w:t>
            </w:r>
            <w:r w:rsidRPr="00E71B16">
              <w:rPr>
                <w:bCs/>
              </w:rPr>
              <w:t xml:space="preserve"> </w:t>
            </w:r>
            <w:r>
              <w:rPr>
                <w:bCs/>
              </w:rPr>
              <w:t>34</w:t>
            </w:r>
            <w:r w:rsidRPr="00E71B16">
              <w:rPr>
                <w:bCs/>
                <w:vertAlign w:val="superscript"/>
              </w:rPr>
              <w:t>th</w:t>
            </w:r>
            <w:r>
              <w:rPr>
                <w:bCs/>
              </w:rPr>
              <w:t xml:space="preserve"> </w:t>
            </w:r>
            <w:r w:rsidRPr="00E71B16">
              <w:rPr>
                <w:bCs/>
              </w:rPr>
              <w:t xml:space="preserve">Working Party 5B </w:t>
            </w:r>
            <w:r>
              <w:rPr>
                <w:bCs/>
              </w:rPr>
              <w:t xml:space="preserve">Meeting. Titled, </w:t>
            </w:r>
            <w:r w:rsidRPr="00E71B16">
              <w:rPr>
                <w:bCs/>
              </w:rPr>
              <w:t xml:space="preserve">WORKING DOCUMENT TOWARDS A [PRELIMINARY DRAFT NEW REPORT ITU-R </w:t>
            </w:r>
            <w:proofErr w:type="gramStart"/>
            <w:r w:rsidRPr="00E71B16">
              <w:rPr>
                <w:bCs/>
              </w:rPr>
              <w:t>M.[</w:t>
            </w:r>
            <w:proofErr w:type="gramEnd"/>
            <w:r w:rsidRPr="00E71B16">
              <w:rPr>
                <w:bCs/>
              </w:rPr>
              <w:t>ITU-R M.2059 COMPARISON]] / WORKING DOCUMENT WITH ELEMENTS [IN VIEW OF A POSSIBLE NEW REPORT] ON RADIO ALTIMETER MEASUREMENTS COMPARED TO ITU-R DOCUMENTATION</w:t>
            </w:r>
          </w:p>
        </w:tc>
      </w:tr>
    </w:tbl>
    <w:p w:rsidR="00CC7729" w:rsidRDefault="00CC7729" w:rsidP="00CC7729">
      <w:pPr>
        <w:tabs>
          <w:tab w:val="clear" w:pos="1134"/>
          <w:tab w:val="clear" w:pos="1871"/>
          <w:tab w:val="clear" w:pos="2268"/>
        </w:tabs>
        <w:overflowPunct/>
        <w:autoSpaceDE/>
        <w:autoSpaceDN/>
        <w:adjustRightInd/>
        <w:spacing w:before="0"/>
        <w:textAlignment w:val="auto"/>
      </w:pPr>
    </w:p>
    <w:p w:rsidR="00CC7729" w:rsidRDefault="00CC7729" w:rsidP="00CC7729">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CC7729" w:rsidTr="00360D37">
        <w:trPr>
          <w:cantSplit/>
        </w:trPr>
        <w:tc>
          <w:tcPr>
            <w:tcW w:w="6487" w:type="dxa"/>
            <w:vAlign w:val="center"/>
          </w:tcPr>
          <w:p w:rsidR="00CC7729" w:rsidRPr="00D8032B" w:rsidRDefault="00CC7729" w:rsidP="00360D37">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rsidR="00CC7729" w:rsidRDefault="00CC7729" w:rsidP="00360D37">
            <w:pPr>
              <w:shd w:val="solid" w:color="FFFFFF" w:fill="FFFFFF"/>
              <w:spacing w:before="0" w:line="240" w:lineRule="atLeast"/>
            </w:pPr>
            <w:r>
              <w:rPr>
                <w:noProof/>
                <w:lang w:val="en-US"/>
              </w:rPr>
              <w:drawing>
                <wp:inline distT="0" distB="0" distL="0" distR="0" wp14:anchorId="57F7B3A1" wp14:editId="54B30C6A">
                  <wp:extent cx="765175" cy="765175"/>
                  <wp:effectExtent l="0" t="0" r="0" b="0"/>
                  <wp:docPr id="564153347" name="Picture 564153347"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logo with a black background&#10;&#10;Description automatically generated"/>
                          <pic:cNvPicPr/>
                        </pic:nvPicPr>
                        <pic:blipFill>
                          <a:blip r:embed="rId10" cstate="print">
                            <a:extLst>
                              <a:ext uri="{28A0092B-C50C-407E-A947-70E740481C1C}">
                                <a14:useLocalDpi xmlns:a14="http://schemas.microsoft.com/office/drawing/2010/main"/>
                              </a:ext>
                            </a:extLst>
                          </a:blip>
                          <a:stretch>
                            <a:fillRect/>
                          </a:stretch>
                        </pic:blipFill>
                        <pic:spPr>
                          <a:xfrm>
                            <a:off x="0" y="0"/>
                            <a:ext cx="771186" cy="771186"/>
                          </a:xfrm>
                          <a:prstGeom prst="rect">
                            <a:avLst/>
                          </a:prstGeom>
                        </pic:spPr>
                      </pic:pic>
                    </a:graphicData>
                  </a:graphic>
                </wp:inline>
              </w:drawing>
            </w:r>
          </w:p>
        </w:tc>
      </w:tr>
      <w:tr w:rsidR="00CC7729" w:rsidRPr="0051782D" w:rsidTr="00360D37">
        <w:trPr>
          <w:cantSplit/>
        </w:trPr>
        <w:tc>
          <w:tcPr>
            <w:tcW w:w="6487" w:type="dxa"/>
            <w:tcBorders>
              <w:bottom w:val="single" w:sz="12" w:space="0" w:color="auto"/>
            </w:tcBorders>
          </w:tcPr>
          <w:p w:rsidR="00CC7729" w:rsidRPr="00163271" w:rsidRDefault="00CC7729" w:rsidP="00360D37">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rsidR="00CC7729" w:rsidRPr="0051782D" w:rsidRDefault="00CC7729" w:rsidP="00360D37">
            <w:pPr>
              <w:shd w:val="solid" w:color="FFFFFF" w:fill="FFFFFF"/>
              <w:spacing w:before="0" w:after="48" w:line="240" w:lineRule="atLeast"/>
              <w:rPr>
                <w:sz w:val="22"/>
                <w:szCs w:val="22"/>
                <w:lang w:val="en-US"/>
              </w:rPr>
            </w:pPr>
          </w:p>
        </w:tc>
      </w:tr>
      <w:tr w:rsidR="00CC7729" w:rsidTr="00360D37">
        <w:trPr>
          <w:cantSplit/>
        </w:trPr>
        <w:tc>
          <w:tcPr>
            <w:tcW w:w="6487" w:type="dxa"/>
            <w:tcBorders>
              <w:top w:val="single" w:sz="12" w:space="0" w:color="auto"/>
            </w:tcBorders>
          </w:tcPr>
          <w:p w:rsidR="00CC7729" w:rsidRPr="0051782D" w:rsidRDefault="00CC7729" w:rsidP="00360D37">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rsidR="00CC7729" w:rsidRPr="00710D66" w:rsidRDefault="00CC7729" w:rsidP="00360D37">
            <w:pPr>
              <w:shd w:val="solid" w:color="FFFFFF" w:fill="FFFFFF"/>
              <w:spacing w:before="0" w:after="48" w:line="240" w:lineRule="atLeast"/>
              <w:rPr>
                <w:lang w:val="en-US"/>
              </w:rPr>
            </w:pPr>
          </w:p>
        </w:tc>
      </w:tr>
      <w:tr w:rsidR="00CC7729" w:rsidRPr="008024AF" w:rsidTr="00360D37">
        <w:trPr>
          <w:cantSplit/>
        </w:trPr>
        <w:tc>
          <w:tcPr>
            <w:tcW w:w="6487" w:type="dxa"/>
            <w:vMerge w:val="restart"/>
          </w:tcPr>
          <w:p w:rsidR="00CC7729" w:rsidRPr="001D6EFE" w:rsidRDefault="00CC7729" w:rsidP="00360D37">
            <w:pPr>
              <w:shd w:val="solid" w:color="FFFFFF" w:fill="FFFFFF"/>
              <w:tabs>
                <w:tab w:val="clear" w:pos="1134"/>
                <w:tab w:val="clear" w:pos="1871"/>
                <w:tab w:val="clear" w:pos="2268"/>
              </w:tabs>
              <w:spacing w:before="0" w:after="240"/>
              <w:ind w:left="1134" w:hanging="1134"/>
              <w:rPr>
                <w:rFonts w:ascii="Verdana" w:hAnsi="Verdana"/>
                <w:sz w:val="20"/>
                <w:lang w:val="fr-FR"/>
              </w:rPr>
            </w:pPr>
            <w:proofErr w:type="spellStart"/>
            <w:proofErr w:type="gramStart"/>
            <w:r w:rsidRPr="001D6EFE">
              <w:rPr>
                <w:rFonts w:ascii="Verdana" w:hAnsi="Verdana"/>
                <w:sz w:val="20"/>
                <w:lang w:val="fr-FR"/>
              </w:rPr>
              <w:t>Subject</w:t>
            </w:r>
            <w:proofErr w:type="spellEnd"/>
            <w:r w:rsidRPr="001D6EFE">
              <w:rPr>
                <w:rFonts w:ascii="Verdana" w:hAnsi="Verdana"/>
                <w:sz w:val="20"/>
                <w:lang w:val="fr-FR"/>
              </w:rPr>
              <w:t>:</w:t>
            </w:r>
            <w:proofErr w:type="gramEnd"/>
            <w:r w:rsidRPr="001D6EFE">
              <w:rPr>
                <w:rFonts w:ascii="Verdana" w:hAnsi="Verdana"/>
                <w:sz w:val="20"/>
                <w:lang w:val="fr-FR"/>
              </w:rPr>
              <w:tab/>
              <w:t>WRC-27 agenda item 1.7</w:t>
            </w:r>
          </w:p>
        </w:tc>
        <w:tc>
          <w:tcPr>
            <w:tcW w:w="3402" w:type="dxa"/>
          </w:tcPr>
          <w:p w:rsidR="00CC7729" w:rsidRPr="008024AF" w:rsidRDefault="00CC7729" w:rsidP="00360D37">
            <w:pPr>
              <w:pStyle w:val="DocData"/>
              <w:framePr w:hSpace="0" w:wrap="auto" w:hAnchor="text" w:yAlign="inline"/>
              <w:rPr>
                <w:lang w:val="fr-FR"/>
              </w:rPr>
            </w:pPr>
            <w:r>
              <w:rPr>
                <w:lang w:val="fr-FR"/>
              </w:rPr>
              <w:t>Document 5B/USA</w:t>
            </w:r>
            <w:r w:rsidRPr="008024AF">
              <w:rPr>
                <w:lang w:val="fr-FR"/>
              </w:rPr>
              <w:t>-E</w:t>
            </w:r>
          </w:p>
        </w:tc>
      </w:tr>
      <w:tr w:rsidR="00CC7729" w:rsidTr="00360D37">
        <w:trPr>
          <w:cantSplit/>
        </w:trPr>
        <w:tc>
          <w:tcPr>
            <w:tcW w:w="6487" w:type="dxa"/>
            <w:vMerge/>
          </w:tcPr>
          <w:p w:rsidR="00CC7729" w:rsidRPr="008024AF" w:rsidRDefault="00CC7729" w:rsidP="00360D37">
            <w:pPr>
              <w:spacing w:before="60"/>
              <w:jc w:val="center"/>
              <w:rPr>
                <w:b/>
                <w:smallCaps/>
                <w:sz w:val="32"/>
                <w:lang w:val="fr-FR" w:eastAsia="zh-CN"/>
              </w:rPr>
            </w:pPr>
          </w:p>
        </w:tc>
        <w:tc>
          <w:tcPr>
            <w:tcW w:w="3402" w:type="dxa"/>
          </w:tcPr>
          <w:p w:rsidR="00CC7729" w:rsidRPr="00DA70C7" w:rsidRDefault="00CC7729" w:rsidP="00360D37">
            <w:pPr>
              <w:pStyle w:val="DocData"/>
              <w:framePr w:hSpace="0" w:wrap="auto" w:hAnchor="text" w:yAlign="inline"/>
            </w:pPr>
            <w:r>
              <w:t>Date 2025</w:t>
            </w:r>
          </w:p>
        </w:tc>
      </w:tr>
      <w:tr w:rsidR="00CC7729" w:rsidTr="00360D37">
        <w:trPr>
          <w:cantSplit/>
        </w:trPr>
        <w:tc>
          <w:tcPr>
            <w:tcW w:w="6487" w:type="dxa"/>
            <w:vMerge/>
          </w:tcPr>
          <w:p w:rsidR="00CC7729" w:rsidRDefault="00CC7729" w:rsidP="00360D37">
            <w:pPr>
              <w:spacing w:before="60"/>
              <w:jc w:val="center"/>
              <w:rPr>
                <w:b/>
                <w:smallCaps/>
                <w:sz w:val="32"/>
                <w:lang w:eastAsia="zh-CN"/>
              </w:rPr>
            </w:pPr>
          </w:p>
        </w:tc>
        <w:tc>
          <w:tcPr>
            <w:tcW w:w="3402" w:type="dxa"/>
          </w:tcPr>
          <w:p w:rsidR="00CC7729" w:rsidRPr="00DA70C7" w:rsidRDefault="00CC7729" w:rsidP="00360D37">
            <w:pPr>
              <w:pStyle w:val="DocData"/>
              <w:framePr w:hSpace="0" w:wrap="auto" w:hAnchor="text" w:yAlign="inline"/>
              <w:rPr>
                <w:rFonts w:eastAsia="SimSun"/>
              </w:rPr>
            </w:pPr>
            <w:r>
              <w:rPr>
                <w:rFonts w:eastAsia="SimSun"/>
              </w:rPr>
              <w:t>English only</w:t>
            </w:r>
          </w:p>
        </w:tc>
      </w:tr>
      <w:tr w:rsidR="00CC7729" w:rsidTr="00360D37">
        <w:trPr>
          <w:cantSplit/>
        </w:trPr>
        <w:tc>
          <w:tcPr>
            <w:tcW w:w="9889" w:type="dxa"/>
            <w:gridSpan w:val="2"/>
          </w:tcPr>
          <w:p w:rsidR="00CC7729" w:rsidRDefault="00CC7729" w:rsidP="00360D37">
            <w:pPr>
              <w:pStyle w:val="Source"/>
              <w:rPr>
                <w:lang w:eastAsia="zh-CN"/>
              </w:rPr>
            </w:pPr>
            <w:r>
              <w:rPr>
                <w:lang w:eastAsia="zh-CN"/>
              </w:rPr>
              <w:t>United States of America</w:t>
            </w:r>
          </w:p>
        </w:tc>
      </w:tr>
      <w:tr w:rsidR="00CC7729" w:rsidTr="00360D37">
        <w:trPr>
          <w:cantSplit/>
        </w:trPr>
        <w:tc>
          <w:tcPr>
            <w:tcW w:w="9889" w:type="dxa"/>
            <w:gridSpan w:val="2"/>
          </w:tcPr>
          <w:p w:rsidR="00CC7729" w:rsidRDefault="00CC7729" w:rsidP="00360D37">
            <w:pPr>
              <w:pStyle w:val="Title1"/>
              <w:jc w:val="left"/>
              <w:rPr>
                <w:caps w:val="0"/>
              </w:rPr>
            </w:pPr>
          </w:p>
          <w:p w:rsidR="00CC7729" w:rsidRDefault="00CC7729" w:rsidP="00360D37">
            <w:pPr>
              <w:pStyle w:val="Title1"/>
              <w:rPr>
                <w:lang w:eastAsia="zh-CN"/>
              </w:rPr>
            </w:pPr>
            <w:r>
              <w:t>Additional technical information for sharing studies under WRC-27 agenda item 1.7</w:t>
            </w:r>
          </w:p>
        </w:tc>
      </w:tr>
    </w:tbl>
    <w:p w:rsidR="00CC7729" w:rsidRDefault="00CC7729" w:rsidP="00CC7729">
      <w:pPr>
        <w:rPr>
          <w:b/>
        </w:rPr>
      </w:pPr>
    </w:p>
    <w:p w:rsidR="00CC7729" w:rsidRPr="0050177E" w:rsidRDefault="00CC7729" w:rsidP="00CC7729">
      <w:pPr>
        <w:pStyle w:val="ListParagraph"/>
        <w:numPr>
          <w:ilvl w:val="0"/>
          <w:numId w:val="29"/>
        </w:numPr>
        <w:tabs>
          <w:tab w:val="clear" w:pos="1134"/>
          <w:tab w:val="left" w:pos="720"/>
        </w:tabs>
        <w:spacing w:before="240" w:after="240"/>
        <w:ind w:left="720" w:hanging="720"/>
        <w:textAlignment w:val="baseline"/>
        <w:rPr>
          <w:b/>
        </w:rPr>
      </w:pPr>
      <w:r w:rsidRPr="0050177E">
        <w:rPr>
          <w:b/>
        </w:rPr>
        <w:t>Introduction</w:t>
      </w:r>
    </w:p>
    <w:p w:rsidR="00CC7729" w:rsidRDefault="00CC7729" w:rsidP="00CC7729">
      <w:r w:rsidRPr="0050177E">
        <w:rPr>
          <w:bCs/>
        </w:rPr>
        <w:t xml:space="preserve">At the last meeting (April to May 2025), Working Party (WP) 5B, </w:t>
      </w:r>
      <w:r>
        <w:rPr>
          <w:bCs/>
        </w:rPr>
        <w:t>started developing a working document comparing Recommendation ITU-R M.2059 with publicly available test data.</w:t>
      </w:r>
      <w:r>
        <w:t xml:space="preserve"> </w:t>
      </w:r>
    </w:p>
    <w:p w:rsidR="00CC7729" w:rsidRPr="0050177E" w:rsidRDefault="00CC7729" w:rsidP="00CC7729">
      <w:pPr>
        <w:pStyle w:val="ListParagraph"/>
        <w:numPr>
          <w:ilvl w:val="0"/>
          <w:numId w:val="29"/>
        </w:numPr>
        <w:tabs>
          <w:tab w:val="clear" w:pos="1134"/>
          <w:tab w:val="left" w:pos="720"/>
        </w:tabs>
        <w:spacing w:before="240" w:after="240"/>
        <w:ind w:left="720" w:hanging="720"/>
        <w:textAlignment w:val="baseline"/>
        <w:rPr>
          <w:b/>
        </w:rPr>
      </w:pPr>
      <w:r>
        <w:rPr>
          <w:b/>
        </w:rPr>
        <w:t>Proposal</w:t>
      </w:r>
    </w:p>
    <w:p w:rsidR="00CC7729" w:rsidRDefault="00CC7729" w:rsidP="00CC7729">
      <w:pPr>
        <w:rPr>
          <w:bCs/>
        </w:rPr>
      </w:pPr>
      <w:r>
        <w:rPr>
          <w:iCs/>
          <w:lang w:eastAsia="zh-CN"/>
        </w:rPr>
        <w:t xml:space="preserve">The </w:t>
      </w:r>
      <w:r w:rsidRPr="00A754D9">
        <w:rPr>
          <w:iCs/>
          <w:lang w:eastAsia="zh-CN"/>
        </w:rPr>
        <w:t>United States provides WP 5</w:t>
      </w:r>
      <w:r>
        <w:rPr>
          <w:iCs/>
          <w:lang w:eastAsia="zh-CN"/>
        </w:rPr>
        <w:t xml:space="preserve">B </w:t>
      </w:r>
      <w:r>
        <w:rPr>
          <w:bCs/>
        </w:rPr>
        <w:t>proposed edits to the working document</w:t>
      </w:r>
      <w:r>
        <w:t>. The edits include consolidating the first two Annexes and adding an additional annex discussing the concept of an altitude adjustment factor to be applied to Recommendation ITU-R M.2059 protection criteria.</w:t>
      </w:r>
    </w:p>
    <w:p w:rsidR="00CC7729" w:rsidRDefault="00CC7729" w:rsidP="00CC7729">
      <w:pPr>
        <w:tabs>
          <w:tab w:val="clear" w:pos="1134"/>
          <w:tab w:val="clear" w:pos="1871"/>
          <w:tab w:val="clear" w:pos="2268"/>
        </w:tabs>
        <w:overflowPunct/>
        <w:autoSpaceDE/>
        <w:autoSpaceDN/>
        <w:adjustRightInd/>
        <w:spacing w:before="0"/>
        <w:textAlignment w:val="auto"/>
        <w:rPr>
          <w:b/>
          <w:bCs/>
        </w:rPr>
      </w:pPr>
    </w:p>
    <w:p w:rsidR="00CC7729" w:rsidRPr="00F33736" w:rsidRDefault="00CC7729" w:rsidP="00CC7729">
      <w:pPr>
        <w:spacing w:before="480"/>
        <w:jc w:val="center"/>
        <w:textAlignment w:val="auto"/>
      </w:pPr>
      <w:r w:rsidRPr="00F33736">
        <w:t>______________</w:t>
      </w:r>
    </w:p>
    <w:p w:rsidR="00CC7729" w:rsidRDefault="00CC7729"/>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Tr="00876A8A">
        <w:trPr>
          <w:cantSplit/>
        </w:trPr>
        <w:tc>
          <w:tcPr>
            <w:tcW w:w="6487" w:type="dxa"/>
            <w:vAlign w:val="center"/>
          </w:tcPr>
          <w:p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rsidR="009F6520" w:rsidRDefault="00DA70C7" w:rsidP="00DA70C7">
            <w:pPr>
              <w:shd w:val="solid" w:color="FFFFFF" w:fill="FFFFFF"/>
              <w:spacing w:before="0" w:line="240" w:lineRule="atLeast"/>
            </w:pPr>
            <w:bookmarkStart w:id="1" w:name="ditulogo"/>
            <w:bookmarkEnd w:id="1"/>
            <w:r>
              <w:rPr>
                <w:noProof/>
                <w:lang w:val="en-US"/>
              </w:rPr>
              <w:drawing>
                <wp:inline distT="0" distB="0" distL="0" distR="0" wp14:anchorId="0C0C4BB3" wp14:editId="78A61968">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rsidTr="00876A8A">
        <w:trPr>
          <w:cantSplit/>
        </w:trPr>
        <w:tc>
          <w:tcPr>
            <w:tcW w:w="6487" w:type="dxa"/>
            <w:tcBorders>
              <w:bottom w:val="single" w:sz="12" w:space="0" w:color="auto"/>
            </w:tcBorders>
          </w:tcPr>
          <w:p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rsidTr="00876A8A">
        <w:trPr>
          <w:cantSplit/>
        </w:trPr>
        <w:tc>
          <w:tcPr>
            <w:tcW w:w="6487"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rsidRPr="00217DA7" w:rsidTr="00876A8A">
        <w:trPr>
          <w:cantSplit/>
        </w:trPr>
        <w:tc>
          <w:tcPr>
            <w:tcW w:w="6487" w:type="dxa"/>
            <w:vMerge w:val="restart"/>
          </w:tcPr>
          <w:p w:rsidR="00DA70C7" w:rsidRPr="00B463F9" w:rsidRDefault="00B463F9" w:rsidP="00B463F9">
            <w:pPr>
              <w:shd w:val="solid" w:color="FFFFFF" w:fill="FFFFFF"/>
              <w:tabs>
                <w:tab w:val="left" w:pos="708"/>
              </w:tabs>
              <w:spacing w:before="0" w:after="240"/>
              <w:ind w:left="1134" w:hanging="1134"/>
              <w:rPr>
                <w:rFonts w:ascii="Verdana" w:hAnsi="Verdana"/>
                <w:sz w:val="20"/>
                <w:lang w:val="fr-FR"/>
              </w:rPr>
            </w:pPr>
            <w:bookmarkStart w:id="2" w:name="recibido"/>
            <w:bookmarkStart w:id="3" w:name="dnum" w:colFirst="1" w:colLast="1"/>
            <w:bookmarkEnd w:id="2"/>
            <w:proofErr w:type="gramStart"/>
            <w:r w:rsidRPr="00B82043">
              <w:rPr>
                <w:rFonts w:ascii="Verdana" w:hAnsi="Verdana"/>
                <w:sz w:val="20"/>
                <w:lang w:val="fr-FR"/>
              </w:rPr>
              <w:t>Source:</w:t>
            </w:r>
            <w:proofErr w:type="gramEnd"/>
            <w:r w:rsidRPr="00B82043">
              <w:rPr>
                <w:rFonts w:ascii="Verdana" w:hAnsi="Verdana"/>
                <w:sz w:val="20"/>
                <w:lang w:val="fr-FR"/>
              </w:rPr>
              <w:tab/>
            </w:r>
            <w:r w:rsidRPr="00671D50">
              <w:rPr>
                <w:rFonts w:ascii="Verdana" w:hAnsi="Verdana"/>
                <w:sz w:val="20"/>
                <w:lang w:val="fr-FR"/>
              </w:rPr>
              <w:t xml:space="preserve">Document </w:t>
            </w:r>
            <w:r w:rsidRPr="00671D50">
              <w:rPr>
                <w:rFonts w:ascii="Verdana" w:hAnsi="Verdana"/>
                <w:bCs/>
                <w:sz w:val="20"/>
                <w:lang w:val="fr-FR" w:eastAsia="zh-CN"/>
              </w:rPr>
              <w:t>5B/TEMP/</w:t>
            </w:r>
            <w:r>
              <w:rPr>
                <w:rFonts w:ascii="Verdana" w:eastAsia="Malgun Gothic" w:hAnsi="Verdana" w:hint="eastAsia"/>
                <w:bCs/>
                <w:sz w:val="20"/>
                <w:lang w:val="fr-FR" w:eastAsia="ko-KR"/>
              </w:rPr>
              <w:t>116</w:t>
            </w:r>
          </w:p>
        </w:tc>
        <w:tc>
          <w:tcPr>
            <w:tcW w:w="3402" w:type="dxa"/>
          </w:tcPr>
          <w:p w:rsidR="00217DA7" w:rsidRPr="004B7C02" w:rsidRDefault="00217DA7" w:rsidP="00217DA7">
            <w:pPr>
              <w:pStyle w:val="DocData"/>
              <w:framePr w:hSpace="0" w:wrap="auto" w:hAnchor="text" w:yAlign="inline"/>
              <w:rPr>
                <w:lang w:val="it-IT"/>
              </w:rPr>
            </w:pPr>
            <w:r w:rsidRPr="004B7C02">
              <w:rPr>
                <w:rFonts w:hint="eastAsia"/>
                <w:lang w:val="it-IT"/>
              </w:rPr>
              <w:t xml:space="preserve">Annex </w:t>
            </w:r>
            <w:r w:rsidRPr="004B7C02">
              <w:rPr>
                <w:rFonts w:hint="eastAsia"/>
                <w:lang w:val="it-IT" w:eastAsia="ko-KR"/>
              </w:rPr>
              <w:t>3</w:t>
            </w:r>
            <w:r w:rsidRPr="004B7C02">
              <w:rPr>
                <w:rFonts w:hint="eastAsia"/>
                <w:lang w:val="it-IT"/>
              </w:rPr>
              <w:t>.</w:t>
            </w:r>
            <w:r>
              <w:rPr>
                <w:rFonts w:hint="eastAsia"/>
                <w:lang w:val="it-IT" w:eastAsia="ko-KR"/>
              </w:rPr>
              <w:t>6</w:t>
            </w:r>
            <w:r w:rsidRPr="004B7C02">
              <w:rPr>
                <w:rFonts w:hint="eastAsia"/>
                <w:lang w:val="it-IT" w:eastAsia="ko-KR"/>
              </w:rPr>
              <w:t xml:space="preserve"> </w:t>
            </w:r>
            <w:r>
              <w:rPr>
                <w:rFonts w:hint="eastAsia"/>
                <w:lang w:val="it-IT" w:eastAsia="ko-KR"/>
              </w:rPr>
              <w:t>to</w:t>
            </w:r>
          </w:p>
          <w:p w:rsidR="000069D4" w:rsidRPr="00217DA7" w:rsidRDefault="00DA70C7" w:rsidP="00F81C80">
            <w:pPr>
              <w:pStyle w:val="DocData"/>
              <w:framePr w:hSpace="0" w:wrap="auto" w:hAnchor="text" w:yAlign="inline"/>
              <w:rPr>
                <w:lang w:val="it-IT"/>
              </w:rPr>
            </w:pPr>
            <w:r w:rsidRPr="00217DA7">
              <w:rPr>
                <w:lang w:val="it-IT"/>
              </w:rPr>
              <w:t xml:space="preserve">Document </w:t>
            </w:r>
            <w:r w:rsidR="00D91111" w:rsidRPr="00217DA7">
              <w:rPr>
                <w:lang w:val="it-IT"/>
              </w:rPr>
              <w:t>5B</w:t>
            </w:r>
            <w:r w:rsidR="001A09D6" w:rsidRPr="00217DA7">
              <w:rPr>
                <w:lang w:val="it-IT"/>
              </w:rPr>
              <w:t>/</w:t>
            </w:r>
            <w:r w:rsidR="00217DA7">
              <w:rPr>
                <w:rFonts w:hint="eastAsia"/>
                <w:lang w:val="it-IT" w:eastAsia="ko-KR"/>
              </w:rPr>
              <w:t>315</w:t>
            </w:r>
            <w:r w:rsidRPr="00217DA7">
              <w:rPr>
                <w:lang w:val="it-IT"/>
              </w:rPr>
              <w:t>-E</w:t>
            </w:r>
          </w:p>
        </w:tc>
      </w:tr>
      <w:tr w:rsidR="000069D4" w:rsidTr="00876A8A">
        <w:trPr>
          <w:cantSplit/>
        </w:trPr>
        <w:tc>
          <w:tcPr>
            <w:tcW w:w="6487" w:type="dxa"/>
            <w:vMerge/>
          </w:tcPr>
          <w:p w:rsidR="000069D4" w:rsidRPr="00217DA7" w:rsidRDefault="000069D4" w:rsidP="00A5173C">
            <w:pPr>
              <w:spacing w:before="60"/>
              <w:jc w:val="center"/>
              <w:rPr>
                <w:b/>
                <w:smallCaps/>
                <w:sz w:val="32"/>
                <w:lang w:val="it-IT" w:eastAsia="zh-CN"/>
              </w:rPr>
            </w:pPr>
            <w:bookmarkStart w:id="4" w:name="ddate" w:colFirst="1" w:colLast="1"/>
            <w:bookmarkEnd w:id="3"/>
          </w:p>
        </w:tc>
        <w:tc>
          <w:tcPr>
            <w:tcW w:w="3402" w:type="dxa"/>
          </w:tcPr>
          <w:p w:rsidR="000069D4" w:rsidRPr="00DA70C7" w:rsidRDefault="00217DA7" w:rsidP="00F81C80">
            <w:pPr>
              <w:pStyle w:val="DocData"/>
              <w:framePr w:hSpace="0" w:wrap="auto" w:hAnchor="text" w:yAlign="inline"/>
            </w:pPr>
            <w:r>
              <w:rPr>
                <w:rFonts w:hint="eastAsia"/>
                <w:lang w:eastAsia="ko-KR"/>
              </w:rPr>
              <w:t>1</w:t>
            </w:r>
            <w:r w:rsidR="002050C7">
              <w:rPr>
                <w:lang w:eastAsia="ko-KR"/>
              </w:rPr>
              <w:t>5</w:t>
            </w:r>
            <w:r w:rsidR="00D91111">
              <w:t xml:space="preserve"> May 2025</w:t>
            </w: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5" w:name="dorlang" w:colFirst="1" w:colLast="1"/>
            <w:bookmarkEnd w:id="4"/>
          </w:p>
        </w:tc>
        <w:tc>
          <w:tcPr>
            <w:tcW w:w="3402" w:type="dxa"/>
          </w:tcPr>
          <w:p w:rsidR="000069D4" w:rsidRPr="00DA70C7" w:rsidRDefault="00DA70C7" w:rsidP="00F81C80">
            <w:pPr>
              <w:pStyle w:val="DocData"/>
              <w:framePr w:hSpace="0" w:wrap="auto" w:hAnchor="text" w:yAlign="inline"/>
              <w:rPr>
                <w:rFonts w:eastAsia="SimSun"/>
              </w:rPr>
            </w:pPr>
            <w:r>
              <w:rPr>
                <w:rFonts w:eastAsia="SimSun"/>
              </w:rPr>
              <w:t>English only</w:t>
            </w:r>
          </w:p>
        </w:tc>
      </w:tr>
      <w:tr w:rsidR="000069D4" w:rsidTr="00D046A7">
        <w:trPr>
          <w:cantSplit/>
        </w:trPr>
        <w:tc>
          <w:tcPr>
            <w:tcW w:w="9889" w:type="dxa"/>
            <w:gridSpan w:val="2"/>
          </w:tcPr>
          <w:p w:rsidR="000069D4" w:rsidRDefault="00D9751C" w:rsidP="00D91111">
            <w:pPr>
              <w:pStyle w:val="Source"/>
              <w:rPr>
                <w:lang w:eastAsia="zh-CN"/>
              </w:rPr>
            </w:pPr>
            <w:bookmarkStart w:id="6" w:name="dsource" w:colFirst="0" w:colLast="0"/>
            <w:bookmarkEnd w:id="5"/>
            <w:r w:rsidRPr="00C05221">
              <w:rPr>
                <w:lang w:eastAsia="zh-CN"/>
              </w:rPr>
              <w:t xml:space="preserve">Annex </w:t>
            </w:r>
            <w:r>
              <w:rPr>
                <w:rFonts w:hint="eastAsia"/>
                <w:lang w:eastAsia="ko-KR"/>
              </w:rPr>
              <w:t>3.6</w:t>
            </w:r>
            <w:r w:rsidRPr="00C05221">
              <w:rPr>
                <w:lang w:eastAsia="zh-CN"/>
              </w:rPr>
              <w:t xml:space="preserve"> to Working Party 5B Chair’s Report</w:t>
            </w:r>
          </w:p>
        </w:tc>
      </w:tr>
      <w:tr w:rsidR="000069D4" w:rsidTr="00D046A7">
        <w:trPr>
          <w:cantSplit/>
        </w:trPr>
        <w:tc>
          <w:tcPr>
            <w:tcW w:w="9889" w:type="dxa"/>
            <w:gridSpan w:val="2"/>
          </w:tcPr>
          <w:p w:rsidR="000069D4" w:rsidRDefault="00AA6BC4" w:rsidP="00AA6BC4">
            <w:pPr>
              <w:pStyle w:val="Title1"/>
              <w:rPr>
                <w:lang w:eastAsia="zh-CN"/>
              </w:rPr>
            </w:pPr>
            <w:bookmarkStart w:id="7" w:name="drec" w:colFirst="0" w:colLast="0"/>
            <w:bookmarkEnd w:id="6"/>
            <w:r w:rsidRPr="00CD2D1A">
              <w:t xml:space="preserve">Working Document Towards a </w:t>
            </w:r>
            <w:ins w:id="8" w:author="5B-2c" w:date="2025-05-06T15:11:00Z">
              <w:r>
                <w:t>[</w:t>
              </w:r>
            </w:ins>
            <w:r w:rsidRPr="00CD2D1A">
              <w:t xml:space="preserve">Preliminary Draft new report iTU-R </w:t>
            </w:r>
            <w:proofErr w:type="gramStart"/>
            <w:r w:rsidRPr="00CD2D1A">
              <w:t>M.[</w:t>
            </w:r>
            <w:proofErr w:type="gramEnd"/>
            <w:r w:rsidRPr="00CD2D1A">
              <w:t>ITU-R M.2059 COMPARISON]</w:t>
            </w:r>
            <w:bookmarkStart w:id="9" w:name="_Hlk197358955"/>
            <w:ins w:id="10" w:author="5B-2c" w:date="2025-05-06T15:11:00Z">
              <w:r>
                <w:t>]</w:t>
              </w:r>
            </w:ins>
            <w:ins w:id="11" w:author="5B-2c" w:date="2025-05-06T15:07:00Z">
              <w:r>
                <w:t xml:space="preserve"> </w:t>
              </w:r>
              <w:r w:rsidRPr="00CE5420">
                <w:t>/</w:t>
              </w:r>
            </w:ins>
            <w:ins w:id="12" w:author="5B-2c" w:date="2025-05-06T15:06:00Z">
              <w:r w:rsidRPr="00CE5420">
                <w:rPr>
                  <w:rPrChange w:id="13" w:author="5B-2d" w:date="2025-05-07T00:09:00Z">
                    <w:rPr>
                      <w:bCs/>
                      <w:caps w:val="0"/>
                      <w:szCs w:val="28"/>
                      <w:highlight w:val="green"/>
                    </w:rPr>
                  </w:rPrChange>
                </w:rPr>
                <w:t xml:space="preserve"> WORKING DOCUMENT WITH ELEMENTS </w:t>
              </w:r>
            </w:ins>
            <w:ins w:id="14" w:author="5B-2c" w:date="2025-05-06T15:12:00Z">
              <w:r w:rsidRPr="00CE5420">
                <w:rPr>
                  <w:rPrChange w:id="15" w:author="5B-2d" w:date="2025-05-07T00:09:00Z">
                    <w:rPr>
                      <w:bCs/>
                      <w:caps w:val="0"/>
                      <w:szCs w:val="28"/>
                      <w:highlight w:val="green"/>
                    </w:rPr>
                  </w:rPrChange>
                </w:rPr>
                <w:t>[</w:t>
              </w:r>
            </w:ins>
            <w:ins w:id="16" w:author="5B-2c" w:date="2025-05-06T15:06:00Z">
              <w:r w:rsidRPr="00CE5420">
                <w:rPr>
                  <w:rPrChange w:id="17" w:author="5B-2d" w:date="2025-05-07T00:09:00Z">
                    <w:rPr>
                      <w:bCs/>
                      <w:caps w:val="0"/>
                      <w:szCs w:val="28"/>
                      <w:highlight w:val="green"/>
                    </w:rPr>
                  </w:rPrChange>
                </w:rPr>
                <w:t>IN VIEW OF A POSSIBLE NEW REPORT</w:t>
              </w:r>
            </w:ins>
            <w:ins w:id="18" w:author="5B-2c" w:date="2025-05-06T15:12:00Z">
              <w:r w:rsidRPr="00CE5420">
                <w:rPr>
                  <w:rPrChange w:id="19" w:author="5B-2d" w:date="2025-05-07T00:09:00Z">
                    <w:rPr>
                      <w:bCs/>
                      <w:caps w:val="0"/>
                      <w:szCs w:val="28"/>
                      <w:highlight w:val="green"/>
                    </w:rPr>
                  </w:rPrChange>
                </w:rPr>
                <w:t xml:space="preserve">] </w:t>
              </w:r>
            </w:ins>
            <w:ins w:id="20" w:author="5B-2c" w:date="2025-05-06T15:06:00Z">
              <w:r w:rsidRPr="00CE5420">
                <w:rPr>
                  <w:rPrChange w:id="21" w:author="5B-2d" w:date="2025-05-07T00:09:00Z">
                    <w:rPr>
                      <w:bCs/>
                      <w:caps w:val="0"/>
                      <w:szCs w:val="28"/>
                      <w:highlight w:val="green"/>
                    </w:rPr>
                  </w:rPrChange>
                </w:rPr>
                <w:t>ON RADIO ALTIMETER MEASUREMENTS COMPARED TO ITU-R DOCUMENTATION</w:t>
              </w:r>
            </w:ins>
            <w:bookmarkEnd w:id="9"/>
          </w:p>
        </w:tc>
      </w:tr>
      <w:tr w:rsidR="000069D4" w:rsidTr="00D046A7">
        <w:trPr>
          <w:cantSplit/>
        </w:trPr>
        <w:tc>
          <w:tcPr>
            <w:tcW w:w="9889" w:type="dxa"/>
            <w:gridSpan w:val="2"/>
          </w:tcPr>
          <w:p w:rsidR="000069D4" w:rsidRDefault="00AA6BC4" w:rsidP="00AA6BC4">
            <w:pPr>
              <w:pStyle w:val="Title4"/>
              <w:rPr>
                <w:lang w:eastAsia="zh-CN"/>
              </w:rPr>
            </w:pPr>
            <w:bookmarkStart w:id="22" w:name="dtitle1" w:colFirst="0" w:colLast="0"/>
            <w:bookmarkEnd w:id="7"/>
            <w:r w:rsidRPr="00AA6BC4">
              <w:t>Comparison</w:t>
            </w:r>
            <w:r w:rsidRPr="00CD2D1A">
              <w:t xml:space="preserve"> of ITU-R M.2059 with measured radio altimeter data</w:t>
            </w:r>
          </w:p>
        </w:tc>
      </w:tr>
    </w:tbl>
    <w:p w:rsidR="00D91111" w:rsidDel="00134129" w:rsidRDefault="00D91111" w:rsidP="00AA6BC4">
      <w:pPr>
        <w:pStyle w:val="EditorsNote"/>
        <w:rPr>
          <w:del w:id="23" w:author="5B-2" w:date="2025-05-07T09:56:00Z"/>
          <w:szCs w:val="28"/>
          <w:lang w:eastAsia="zh-CN"/>
        </w:rPr>
      </w:pPr>
      <w:bookmarkStart w:id="24" w:name="dbreak"/>
      <w:bookmarkEnd w:id="22"/>
      <w:bookmarkEnd w:id="24"/>
      <w:moveToRangeStart w:id="25" w:author="5B-2" w:date="2025-05-07T09:56:00Z" w:name="move197504200"/>
      <w:moveTo w:id="26" w:author="5B-2" w:date="2025-05-07T09:56:00Z">
        <w:r>
          <w:rPr>
            <w:lang w:eastAsia="zh-CN"/>
          </w:rPr>
          <w:t>Editor’s Note: This document was not fully discussed within WP 5B nor agreed. Further discussion will take place at next WP 5B.</w:t>
        </w:r>
      </w:moveTo>
    </w:p>
    <w:moveToRangeEnd w:id="25"/>
    <w:p w:rsidR="00D91111" w:rsidRPr="00CE5420" w:rsidRDefault="00D91111" w:rsidP="00D91111">
      <w:pPr>
        <w:ind w:left="1276" w:hanging="1276"/>
        <w:rPr>
          <w:ins w:id="27" w:author="5B-2c" w:date="2025-05-06T15:07:00Z"/>
          <w:szCs w:val="28"/>
          <w:lang w:eastAsia="zh-CN"/>
          <w:rPrChange w:id="28" w:author="5B-2d" w:date="2025-05-07T00:09:00Z">
            <w:rPr>
              <w:ins w:id="29" w:author="5B-2c" w:date="2025-05-06T15:07:00Z"/>
              <w:szCs w:val="28"/>
              <w:highlight w:val="green"/>
              <w:lang w:eastAsia="zh-CN"/>
            </w:rPr>
          </w:rPrChange>
        </w:rPr>
      </w:pPr>
      <w:ins w:id="30" w:author="5B-2c" w:date="2025-05-06T15:07:00Z">
        <w:r w:rsidRPr="00CE5420">
          <w:rPr>
            <w:szCs w:val="28"/>
            <w:lang w:eastAsia="zh-CN"/>
            <w:rPrChange w:id="31" w:author="5B-2d" w:date="2025-05-07T00:09:00Z">
              <w:rPr>
                <w:szCs w:val="28"/>
                <w:highlight w:val="green"/>
                <w:lang w:eastAsia="zh-CN"/>
              </w:rPr>
            </w:rPrChange>
          </w:rPr>
          <w:t xml:space="preserve">Editor’s note: </w:t>
        </w:r>
      </w:ins>
      <w:ins w:id="32" w:author="5B-2" w:date="2025-05-07T09:56:00Z">
        <w:r>
          <w:rPr>
            <w:szCs w:val="28"/>
            <w:lang w:eastAsia="zh-CN"/>
          </w:rPr>
          <w:t xml:space="preserve">Views were expressed that </w:t>
        </w:r>
      </w:ins>
      <w:ins w:id="33" w:author="5B-2c" w:date="2025-05-06T15:07:00Z">
        <w:del w:id="34" w:author="5B-2" w:date="2025-05-07T09:56:00Z">
          <w:r w:rsidRPr="00CE5420" w:rsidDel="00134129">
            <w:rPr>
              <w:szCs w:val="28"/>
              <w:lang w:eastAsia="zh-CN"/>
              <w:rPrChange w:id="35" w:author="5B-2d" w:date="2025-05-07T00:09:00Z">
                <w:rPr>
                  <w:szCs w:val="28"/>
                  <w:highlight w:val="green"/>
                  <w:lang w:eastAsia="zh-CN"/>
                </w:rPr>
              </w:rPrChange>
            </w:rPr>
            <w:delText>M</w:delText>
          </w:r>
        </w:del>
      </w:ins>
      <w:ins w:id="36" w:author="5B-2" w:date="2025-05-07T09:56:00Z">
        <w:r>
          <w:rPr>
            <w:szCs w:val="28"/>
            <w:lang w:eastAsia="zh-CN"/>
          </w:rPr>
          <w:t>m</w:t>
        </w:r>
      </w:ins>
      <w:ins w:id="37" w:author="5B-2c" w:date="2025-05-06T15:07:00Z">
        <w:r w:rsidRPr="00CE5420">
          <w:rPr>
            <w:szCs w:val="28"/>
            <w:lang w:eastAsia="zh-CN"/>
            <w:rPrChange w:id="38" w:author="5B-2d" w:date="2025-05-07T00:09:00Z">
              <w:rPr>
                <w:szCs w:val="28"/>
                <w:highlight w:val="green"/>
                <w:lang w:eastAsia="zh-CN"/>
              </w:rPr>
            </w:rPrChange>
          </w:rPr>
          <w:t xml:space="preserve">easurements mentioned in this document derived from three volumes of </w:t>
        </w:r>
        <w:proofErr w:type="gramStart"/>
        <w:r w:rsidRPr="00CE5420">
          <w:rPr>
            <w:szCs w:val="28"/>
            <w:lang w:eastAsia="zh-CN"/>
            <w:rPrChange w:id="39" w:author="5B-2d" w:date="2025-05-07T00:09:00Z">
              <w:rPr>
                <w:szCs w:val="28"/>
                <w:highlight w:val="green"/>
                <w:lang w:eastAsia="zh-CN"/>
              </w:rPr>
            </w:rPrChange>
          </w:rPr>
          <w:t>public</w:t>
        </w:r>
        <w:proofErr w:type="gramEnd"/>
        <w:r w:rsidRPr="00CE5420">
          <w:rPr>
            <w:szCs w:val="28"/>
            <w:lang w:eastAsia="zh-CN"/>
            <w:rPrChange w:id="40" w:author="5B-2d" w:date="2025-05-07T00:09:00Z">
              <w:rPr>
                <w:szCs w:val="28"/>
                <w:highlight w:val="green"/>
                <w:lang w:eastAsia="zh-CN"/>
              </w:rPr>
            </w:rPrChange>
          </w:rPr>
          <w:t xml:space="preserve"> available data were made on limited number of radio altimeters from only four manufacturers below 4.2 GHz and only two manufacturers above 4.4 GHz. </w:t>
        </w:r>
      </w:ins>
    </w:p>
    <w:p w:rsidR="00D91111" w:rsidRPr="00CE5420" w:rsidRDefault="00D91111" w:rsidP="00D91111">
      <w:pPr>
        <w:ind w:left="1276" w:hanging="1276"/>
        <w:rPr>
          <w:ins w:id="41" w:author="5B-2c" w:date="2025-05-06T15:07:00Z"/>
          <w:szCs w:val="28"/>
          <w:lang w:eastAsia="zh-CN"/>
          <w:rPrChange w:id="42" w:author="5B-2d" w:date="2025-05-07T00:09:00Z">
            <w:rPr>
              <w:ins w:id="43" w:author="5B-2c" w:date="2025-05-06T15:07:00Z"/>
              <w:szCs w:val="28"/>
              <w:highlight w:val="green"/>
              <w:lang w:eastAsia="zh-CN"/>
            </w:rPr>
          </w:rPrChange>
        </w:rPr>
      </w:pPr>
      <w:ins w:id="44" w:author="5B-2c" w:date="2025-05-06T15:07:00Z">
        <w:r w:rsidRPr="00CE5420">
          <w:rPr>
            <w:szCs w:val="28"/>
            <w:lang w:eastAsia="zh-CN"/>
            <w:rPrChange w:id="45" w:author="5B-2d" w:date="2025-05-07T00:09:00Z">
              <w:rPr>
                <w:szCs w:val="28"/>
                <w:highlight w:val="green"/>
                <w:lang w:eastAsia="zh-CN"/>
              </w:rPr>
            </w:rPrChange>
          </w:rPr>
          <w:t xml:space="preserve">It should be noted that, </w:t>
        </w:r>
      </w:ins>
    </w:p>
    <w:p w:rsidR="00D91111" w:rsidRPr="00CE5420" w:rsidRDefault="00AA6BC4" w:rsidP="00AA6BC4">
      <w:pPr>
        <w:rPr>
          <w:ins w:id="46" w:author="5B-2c" w:date="2025-05-06T15:07:00Z"/>
          <w:lang w:eastAsia="zh-CN"/>
          <w:rPrChange w:id="47" w:author="5B-2d" w:date="2025-05-07T00:09:00Z">
            <w:rPr>
              <w:ins w:id="48" w:author="5B-2c" w:date="2025-05-06T15:07:00Z"/>
              <w:szCs w:val="28"/>
              <w:highlight w:val="green"/>
              <w:lang w:eastAsia="zh-CN"/>
            </w:rPr>
          </w:rPrChange>
        </w:rPr>
      </w:pPr>
      <w:ins w:id="49" w:author="Author" w:date="2025-05-07T12:56:00Z" w16du:dateUtc="2025-05-07T10:56:00Z">
        <w:r>
          <w:rPr>
            <w:lang w:eastAsia="zh-CN"/>
          </w:rPr>
          <w:t>–</w:t>
        </w:r>
        <w:r>
          <w:rPr>
            <w:lang w:eastAsia="zh-CN"/>
          </w:rPr>
          <w:tab/>
        </w:r>
      </w:ins>
      <w:ins w:id="50" w:author="5B-2c" w:date="2025-05-06T15:07:00Z">
        <w:r w:rsidR="00D91111" w:rsidRPr="00CE5420">
          <w:rPr>
            <w:lang w:eastAsia="zh-CN"/>
            <w:rPrChange w:id="51" w:author="5B-2d" w:date="2025-05-07T00:09:00Z">
              <w:rPr>
                <w:szCs w:val="28"/>
                <w:highlight w:val="green"/>
                <w:lang w:eastAsia="zh-CN"/>
              </w:rPr>
            </w:rPrChange>
          </w:rPr>
          <w:t>Only radio altimeter units manufactured after 2012 were considered except for one radio altimeter in the volume III (Model RA-F), which was manufactured after 2007. Radio altimeters still in use onboard aircraft but manufactured before these dates were not measured. Furthermore, it is recognised that an aircraft's lifecycle may last over 50 years,</w:t>
        </w:r>
      </w:ins>
    </w:p>
    <w:p w:rsidR="00D91111" w:rsidRPr="00CE5420" w:rsidRDefault="00AA6BC4" w:rsidP="00AA6BC4">
      <w:pPr>
        <w:rPr>
          <w:ins w:id="52" w:author="5B-2c" w:date="2025-05-06T15:07:00Z"/>
          <w:lang w:eastAsia="zh-CN"/>
        </w:rPr>
      </w:pPr>
      <w:ins w:id="53" w:author="Author" w:date="2025-05-07T12:56:00Z" w16du:dateUtc="2025-05-07T10:56:00Z">
        <w:r>
          <w:rPr>
            <w:lang w:eastAsia="zh-CN"/>
          </w:rPr>
          <w:t>–</w:t>
        </w:r>
        <w:r>
          <w:rPr>
            <w:lang w:eastAsia="zh-CN"/>
          </w:rPr>
          <w:tab/>
        </w:r>
      </w:ins>
      <w:ins w:id="54" w:author="5B-2c" w:date="2025-05-06T15:07:00Z">
        <w:r w:rsidR="00D91111" w:rsidRPr="00CE5420">
          <w:rPr>
            <w:lang w:eastAsia="zh-CN"/>
            <w:rPrChange w:id="55" w:author="5B-2d" w:date="2025-05-07T00:09:00Z">
              <w:rPr>
                <w:szCs w:val="28"/>
                <w:highlight w:val="green"/>
                <w:lang w:eastAsia="zh-CN"/>
              </w:rPr>
            </w:rPrChange>
          </w:rPr>
          <w:t>In this document, when extracting information from Volume III, only UC1 radio altimeters have been considered, excluding the measurements of the RA-W and RA-Z models (UC2 and UC3</w:t>
        </w:r>
        <w:r w:rsidR="00D91111" w:rsidRPr="00CE5420">
          <w:rPr>
            <w:rPrChange w:id="56" w:author="5B-2d" w:date="2025-05-07T00:09:00Z">
              <w:rPr>
                <w:highlight w:val="green"/>
              </w:rPr>
            </w:rPrChange>
          </w:rPr>
          <w:t xml:space="preserve"> </w:t>
        </w:r>
        <w:r w:rsidR="00D91111" w:rsidRPr="00CE5420">
          <w:rPr>
            <w:lang w:eastAsia="zh-CN"/>
            <w:rPrChange w:id="57" w:author="5B-2d" w:date="2025-05-07T00:09:00Z">
              <w:rPr>
                <w:szCs w:val="28"/>
                <w:highlight w:val="green"/>
                <w:lang w:eastAsia="zh-CN"/>
              </w:rPr>
            </w:rPrChange>
          </w:rPr>
          <w:t>equipped on helicopters, regional aircraft (up to 100 seats), general aviation aircraft (up to 19 seats) and business jets, and</w:t>
        </w:r>
      </w:ins>
    </w:p>
    <w:p w:rsidR="00D91111" w:rsidRPr="00CE5420" w:rsidRDefault="00AA6BC4" w:rsidP="00AA6BC4">
      <w:pPr>
        <w:rPr>
          <w:ins w:id="58" w:author="5B-2c" w:date="2025-05-06T15:07:00Z"/>
          <w:lang w:eastAsia="zh-CN"/>
          <w:rPrChange w:id="59" w:author="5B-2d" w:date="2025-05-07T00:09:00Z">
            <w:rPr>
              <w:ins w:id="60" w:author="5B-2c" w:date="2025-05-06T15:07:00Z"/>
              <w:szCs w:val="28"/>
              <w:highlight w:val="green"/>
              <w:lang w:eastAsia="zh-CN"/>
            </w:rPr>
          </w:rPrChange>
        </w:rPr>
      </w:pPr>
      <w:ins w:id="61" w:author="Author" w:date="2025-05-07T12:56:00Z" w16du:dateUtc="2025-05-07T10:56:00Z">
        <w:r>
          <w:rPr>
            <w:lang w:eastAsia="zh-CN"/>
          </w:rPr>
          <w:t>–</w:t>
        </w:r>
        <w:r>
          <w:rPr>
            <w:lang w:eastAsia="zh-CN"/>
          </w:rPr>
          <w:tab/>
        </w:r>
      </w:ins>
      <w:ins w:id="62" w:author="5B-2c" w:date="2025-05-06T15:07:00Z">
        <w:r w:rsidR="00D91111" w:rsidRPr="00CE5420">
          <w:rPr>
            <w:lang w:eastAsia="zh-CN"/>
            <w:rPrChange w:id="63" w:author="5B-2d" w:date="2025-05-07T00:09:00Z">
              <w:rPr>
                <w:szCs w:val="28"/>
                <w:highlight w:val="green"/>
                <w:lang w:eastAsia="zh-CN"/>
              </w:rPr>
            </w:rPrChange>
          </w:rPr>
          <w:t>There are inconsistencies in testing procedures between Vol I and II with Vol III leading to as much as 20 dB difference in the result (</w:t>
        </w:r>
        <w:proofErr w:type="spellStart"/>
        <w:r w:rsidR="00D91111" w:rsidRPr="00CE5420">
          <w:rPr>
            <w:lang w:eastAsia="zh-CN"/>
            <w:rPrChange w:id="64" w:author="5B-2d" w:date="2025-05-07T00:09:00Z">
              <w:rPr>
                <w:szCs w:val="28"/>
                <w:highlight w:val="green"/>
                <w:lang w:eastAsia="zh-CN"/>
              </w:rPr>
            </w:rPrChange>
          </w:rPr>
          <w:t>eg</w:t>
        </w:r>
        <w:proofErr w:type="spellEnd"/>
        <w:r w:rsidR="00D91111" w:rsidRPr="00CE5420">
          <w:rPr>
            <w:lang w:eastAsia="zh-CN"/>
            <w:rPrChange w:id="65" w:author="5B-2d" w:date="2025-05-07T00:09:00Z">
              <w:rPr>
                <w:szCs w:val="28"/>
                <w:highlight w:val="green"/>
                <w:lang w:eastAsia="zh-CN"/>
              </w:rPr>
            </w:rPrChange>
          </w:rPr>
          <w:t xml:space="preserve"> RA-V 200ft 3930MHz).</w:t>
        </w:r>
      </w:ins>
    </w:p>
    <w:p w:rsidR="00D91111" w:rsidRDefault="00D91111" w:rsidP="00D91111">
      <w:pPr>
        <w:pStyle w:val="Repdate"/>
        <w:jc w:val="left"/>
        <w:rPr>
          <w:ins w:id="66" w:author="5B-2" w:date="2025-05-07T10:02:00Z"/>
          <w:szCs w:val="28"/>
          <w:lang w:eastAsia="zh-CN"/>
        </w:rPr>
      </w:pPr>
      <w:ins w:id="67" w:author="5B-2c" w:date="2025-05-06T15:07:00Z">
        <w:r w:rsidRPr="00CE5420">
          <w:rPr>
            <w:szCs w:val="28"/>
            <w:lang w:eastAsia="zh-CN"/>
            <w:rPrChange w:id="68" w:author="5B-2d" w:date="2025-05-07T00:09:00Z">
              <w:rPr>
                <w:szCs w:val="28"/>
                <w:highlight w:val="green"/>
                <w:lang w:eastAsia="zh-CN"/>
              </w:rPr>
            </w:rPrChange>
          </w:rPr>
          <w:t>Consequently, the radio altimeters tested and measured cannot be considered exhaustive and representative of all radio altimeters in use</w:t>
        </w:r>
      </w:ins>
      <w:ins w:id="69" w:author="5B-2" w:date="2025-05-07T10:03:00Z">
        <w:r>
          <w:rPr>
            <w:szCs w:val="28"/>
            <w:lang w:eastAsia="zh-CN"/>
          </w:rPr>
          <w:t>, and cannot be considered as conclusive</w:t>
        </w:r>
      </w:ins>
      <w:ins w:id="70" w:author="5B-2" w:date="2025-05-07T10:02:00Z">
        <w:r>
          <w:rPr>
            <w:szCs w:val="28"/>
            <w:lang w:eastAsia="zh-CN"/>
          </w:rPr>
          <w:t>.</w:t>
        </w:r>
      </w:ins>
    </w:p>
    <w:p w:rsidR="00D91111" w:rsidRDefault="00D91111" w:rsidP="00D91111">
      <w:pPr>
        <w:pStyle w:val="Repdate"/>
        <w:jc w:val="left"/>
        <w:rPr>
          <w:ins w:id="71" w:author="5B-2c" w:date="2025-05-06T15:13:00Z"/>
          <w:szCs w:val="28"/>
          <w:lang w:eastAsia="zh-CN"/>
        </w:rPr>
      </w:pPr>
      <w:ins w:id="72" w:author="5B-2c" w:date="2025-05-06T15:07:00Z">
        <w:del w:id="73" w:author="5B-2" w:date="2025-05-07T10:02:00Z">
          <w:r w:rsidRPr="00CE5420" w:rsidDel="00134129">
            <w:rPr>
              <w:szCs w:val="28"/>
              <w:lang w:eastAsia="zh-CN"/>
              <w:rPrChange w:id="74" w:author="5B-2d" w:date="2025-05-07T00:09:00Z">
                <w:rPr>
                  <w:szCs w:val="28"/>
                  <w:highlight w:val="green"/>
                  <w:lang w:eastAsia="zh-CN"/>
                </w:rPr>
              </w:rPrChange>
            </w:rPr>
            <w:delText>; therefore t</w:delText>
          </w:r>
        </w:del>
        <w:del w:id="75" w:author="5B-2" w:date="2025-05-07T10:03:00Z">
          <w:r w:rsidRPr="00CE5420" w:rsidDel="00134129">
            <w:rPr>
              <w:szCs w:val="28"/>
              <w:lang w:eastAsia="zh-CN"/>
              <w:rPrChange w:id="76" w:author="5B-2d" w:date="2025-05-07T00:09:00Z">
                <w:rPr>
                  <w:szCs w:val="28"/>
                  <w:highlight w:val="green"/>
                  <w:lang w:eastAsia="zh-CN"/>
                </w:rPr>
              </w:rPrChange>
            </w:rPr>
            <w:delText>his working document needs additional discussion and validation, and shall not be used for studies until completed.</w:delText>
          </w:r>
        </w:del>
      </w:ins>
    </w:p>
    <w:p w:rsidR="00D91111" w:rsidRPr="00D87594" w:rsidDel="00134129" w:rsidRDefault="00D91111">
      <w:pPr>
        <w:rPr>
          <w:moveFrom w:id="77" w:author="5B-2" w:date="2025-05-07T09:56:00Z"/>
          <w:lang w:eastAsia="zh-CN"/>
          <w:rPrChange w:id="78" w:author="5B-2c" w:date="2025-05-06T15:13:00Z">
            <w:rPr>
              <w:moveFrom w:id="79" w:author="5B-2" w:date="2025-05-07T09:56:00Z"/>
            </w:rPr>
          </w:rPrChange>
        </w:rPr>
        <w:pPrChange w:id="80" w:author="5B-2c" w:date="2025-05-06T15:13:00Z">
          <w:pPr>
            <w:pStyle w:val="Reptitle"/>
          </w:pPr>
        </w:pPrChange>
      </w:pPr>
      <w:moveFromRangeStart w:id="81" w:author="5B-2" w:date="2025-05-07T09:56:00Z" w:name="move197504200"/>
      <w:moveFrom w:id="82" w:author="5B-2" w:date="2025-05-07T09:56:00Z">
        <w:ins w:id="83" w:author="5B-2c" w:date="2025-05-06T15:13:00Z">
          <w:r w:rsidDel="00134129">
            <w:rPr>
              <w:lang w:eastAsia="zh-CN"/>
            </w:rPr>
            <w:t xml:space="preserve">Editor’s Note: This document was not fully discussed within WP 5B nor agreed. Further discussion </w:t>
          </w:r>
        </w:ins>
        <w:ins w:id="84" w:author="5B-2c" w:date="2025-05-06T15:14:00Z">
          <w:r w:rsidDel="00134129">
            <w:rPr>
              <w:lang w:eastAsia="zh-CN"/>
            </w:rPr>
            <w:t>will take place at next WP 5B.</w:t>
          </w:r>
        </w:ins>
      </w:moveFrom>
    </w:p>
    <w:moveFromRangeEnd w:id="81"/>
    <w:p w:rsidR="00D91111" w:rsidRPr="00134129" w:rsidRDefault="00D91111" w:rsidP="00D91111">
      <w:pPr>
        <w:pStyle w:val="Heading1"/>
        <w:rPr>
          <w:lang w:val="fr-FR"/>
        </w:rPr>
      </w:pPr>
      <w:r w:rsidRPr="00134129">
        <w:rPr>
          <w:lang w:val="fr-FR"/>
        </w:rPr>
        <w:t>1</w:t>
      </w:r>
      <w:r w:rsidRPr="00134129">
        <w:rPr>
          <w:lang w:val="fr-FR"/>
        </w:rPr>
        <w:tab/>
        <w:t>Introduction</w:t>
      </w:r>
    </w:p>
    <w:p w:rsidR="00D91111" w:rsidRPr="00CD2D1A" w:rsidRDefault="00D91111" w:rsidP="00D91111">
      <w:pPr>
        <w:rPr>
          <w:lang w:eastAsia="zh-CN"/>
        </w:rPr>
      </w:pPr>
      <w:proofErr w:type="spellStart"/>
      <w:r w:rsidRPr="00134129">
        <w:rPr>
          <w:lang w:val="fr-FR" w:eastAsia="zh-CN"/>
        </w:rPr>
        <w:t>Recommendation</w:t>
      </w:r>
      <w:proofErr w:type="spellEnd"/>
      <w:r w:rsidRPr="00134129">
        <w:rPr>
          <w:lang w:val="fr-FR" w:eastAsia="zh-CN"/>
        </w:rPr>
        <w:t xml:space="preserve"> ITU-R M.2059 (Rec. </w:t>
      </w:r>
      <w:r w:rsidRPr="00CD2D1A">
        <w:rPr>
          <w:lang w:eastAsia="zh-CN"/>
        </w:rPr>
        <w:t>ITU-R M.2059), Operational and Technical Characteristics and Protection Criteria of Radio Altimeters (RAs), was approved in 2015 and provides characteristics of RAs, a system that operates under the aeronautical radionavigation service, including background information of how the system is used on aircraft. The characteristics include three protection criteria to ensure the operations of this system that is critical for safety and regularity of flight.  Since the publication of Recommendation ITU-R M.2059, some RA data has been published, and it is useful to compare characteristics within Recommendation ITU-R M.2059 with this data.</w:t>
      </w:r>
    </w:p>
    <w:p w:rsidR="00D91111" w:rsidRPr="00DC11A2" w:rsidRDefault="00D91111" w:rsidP="00D91111">
      <w:pPr>
        <w:spacing w:before="240" w:after="240"/>
        <w:rPr>
          <w:lang w:val="fr-FR" w:eastAsia="zh-CN"/>
        </w:rPr>
      </w:pPr>
      <w:r w:rsidRPr="00DC11A2">
        <w:rPr>
          <w:lang w:val="fr-FR" w:eastAsia="zh-CN"/>
        </w:rPr>
        <w:t>ANNEX 1: Description [TBD]</w:t>
      </w:r>
    </w:p>
    <w:p w:rsidR="00D91111" w:rsidRPr="00DC11A2" w:rsidRDefault="00D91111" w:rsidP="00D91111">
      <w:pPr>
        <w:spacing w:before="240" w:after="240"/>
        <w:rPr>
          <w:lang w:val="fr-FR" w:eastAsia="zh-CN"/>
        </w:rPr>
      </w:pPr>
      <w:r w:rsidRPr="00DC11A2">
        <w:rPr>
          <w:lang w:val="fr-FR" w:eastAsia="zh-CN"/>
        </w:rPr>
        <w:t>ANNEX 2: Description [TBD]</w:t>
      </w:r>
    </w:p>
    <w:p w:rsidR="00D91111" w:rsidRPr="00CD2D1A" w:rsidRDefault="00D91111" w:rsidP="00D91111">
      <w:pPr>
        <w:pStyle w:val="Heading1"/>
        <w:rPr>
          <w:szCs w:val="28"/>
          <w:lang w:eastAsia="zh-CN"/>
        </w:rPr>
      </w:pPr>
      <w:r w:rsidRPr="00CD2D1A">
        <w:rPr>
          <w:bCs/>
          <w:szCs w:val="28"/>
          <w:lang w:eastAsia="zh-CN"/>
        </w:rPr>
        <w:t>2</w:t>
      </w:r>
      <w:r w:rsidRPr="00CD2D1A">
        <w:rPr>
          <w:bCs/>
          <w:szCs w:val="28"/>
          <w:lang w:eastAsia="zh-CN"/>
        </w:rPr>
        <w:tab/>
        <w:t>Summary</w:t>
      </w:r>
    </w:p>
    <w:p w:rsidR="00D91111" w:rsidRDefault="00D91111" w:rsidP="00D91111">
      <w:pPr>
        <w:rPr>
          <w:lang w:eastAsia="zh-CN"/>
        </w:rPr>
      </w:pPr>
      <w:r w:rsidRPr="00CD2D1A">
        <w:rPr>
          <w:lang w:eastAsia="zh-CN"/>
        </w:rPr>
        <w:t>[To be developed in future meetings.]</w:t>
      </w:r>
    </w:p>
    <w:p w:rsidR="00AA6BC4" w:rsidRPr="0056425B" w:rsidRDefault="00AA6BC4" w:rsidP="00AA6BC4">
      <w:pPr>
        <w:spacing w:before="1560"/>
        <w:rPr>
          <w:snapToGrid w:val="0"/>
          <w:szCs w:val="24"/>
          <w:lang w:val="pt-BR"/>
        </w:rPr>
      </w:pPr>
      <w:r w:rsidRPr="004513F1">
        <w:rPr>
          <w:b/>
          <w:bCs/>
          <w:lang w:val="pt-BR"/>
        </w:rPr>
        <w:t>Attachment</w:t>
      </w:r>
      <w:r>
        <w:rPr>
          <w:lang w:val="pt-BR"/>
        </w:rPr>
        <w:t>:</w:t>
      </w:r>
      <w:r>
        <w:rPr>
          <w:lang w:val="pt-BR"/>
        </w:rPr>
        <w:tab/>
        <w:t>1</w:t>
      </w:r>
    </w:p>
    <w:p w:rsidR="00D91111" w:rsidRPr="00CD2D1A" w:rsidRDefault="00D91111" w:rsidP="00D91111">
      <w:pPr>
        <w:tabs>
          <w:tab w:val="clear" w:pos="1134"/>
          <w:tab w:val="clear" w:pos="1871"/>
          <w:tab w:val="clear" w:pos="2268"/>
        </w:tabs>
        <w:overflowPunct/>
        <w:autoSpaceDE/>
        <w:autoSpaceDN/>
        <w:adjustRightInd/>
        <w:spacing w:before="0" w:after="160" w:line="259" w:lineRule="auto"/>
        <w:rPr>
          <w:szCs w:val="28"/>
          <w:lang w:eastAsia="zh-CN"/>
        </w:rPr>
      </w:pPr>
      <w:r w:rsidRPr="00CD2D1A">
        <w:rPr>
          <w:szCs w:val="28"/>
          <w:lang w:eastAsia="zh-CN"/>
        </w:rPr>
        <w:br w:type="page"/>
      </w:r>
    </w:p>
    <w:p w:rsidR="00D91111" w:rsidRDefault="00D91111" w:rsidP="00D91111">
      <w:pPr>
        <w:pStyle w:val="AnnexNo"/>
        <w:rPr>
          <w:ins w:id="85" w:author="USA" w:date="2025-08-11T17:33:00Z" w16du:dateUtc="2025-08-11T21:33:00Z"/>
          <w:lang w:eastAsia="zh-CN"/>
        </w:rPr>
      </w:pPr>
      <w:r w:rsidRPr="00CD2D1A">
        <w:rPr>
          <w:lang w:eastAsia="zh-CN"/>
        </w:rPr>
        <w:t>ANNEX 1</w:t>
      </w:r>
    </w:p>
    <w:p w:rsidR="00231C83" w:rsidRPr="00231C83" w:rsidRDefault="00231C83" w:rsidP="00231C83">
      <w:pPr>
        <w:rPr>
          <w:i/>
          <w:iCs/>
          <w:lang w:eastAsia="zh-CN"/>
        </w:rPr>
      </w:pPr>
      <w:ins w:id="86" w:author="USA" w:date="2025-08-11T17:35:00Z" w16du:dateUtc="2025-08-11T21:35:00Z">
        <w:r w:rsidRPr="00231C83">
          <w:rPr>
            <w:i/>
            <w:iCs/>
            <w:highlight w:val="cyan"/>
            <w:lang w:eastAsia="zh-CN"/>
          </w:rPr>
          <w:t>Editor’s</w:t>
        </w:r>
      </w:ins>
      <w:ins w:id="87" w:author="USA" w:date="2025-08-11T17:33:00Z" w16du:dateUtc="2025-08-11T21:33:00Z">
        <w:r w:rsidRPr="00231C83">
          <w:rPr>
            <w:i/>
            <w:iCs/>
            <w:highlight w:val="cyan"/>
            <w:lang w:eastAsia="zh-CN"/>
          </w:rPr>
          <w:t xml:space="preserve"> Note: </w:t>
        </w:r>
      </w:ins>
      <w:ins w:id="88" w:author="USA" w:date="2025-08-11T17:34:00Z" w16du:dateUtc="2025-08-11T21:34:00Z">
        <w:r w:rsidRPr="00231C83">
          <w:rPr>
            <w:i/>
            <w:iCs/>
            <w:highlight w:val="cyan"/>
            <w:lang w:eastAsia="zh-CN"/>
          </w:rPr>
          <w:t>The intent for the second draft is to m</w:t>
        </w:r>
      </w:ins>
      <w:ins w:id="89" w:author="USA" w:date="2025-08-11T17:33:00Z" w16du:dateUtc="2025-08-11T21:33:00Z">
        <w:r w:rsidRPr="00231C83">
          <w:rPr>
            <w:i/>
            <w:iCs/>
            <w:highlight w:val="cyan"/>
            <w:lang w:eastAsia="zh-CN"/>
          </w:rPr>
          <w:t xml:space="preserve">erge Annex 1 and 2 where it </w:t>
        </w:r>
      </w:ins>
      <w:ins w:id="90" w:author="USA" w:date="2025-08-11T17:34:00Z" w16du:dateUtc="2025-08-11T21:34:00Z">
        <w:r w:rsidRPr="00231C83">
          <w:rPr>
            <w:i/>
            <w:iCs/>
            <w:highlight w:val="cyan"/>
            <w:lang w:eastAsia="zh-CN"/>
          </w:rPr>
          <w:t xml:space="preserve">fits best. There currently is duplication of some material. This </w:t>
        </w:r>
      </w:ins>
      <w:ins w:id="91" w:author="USA" w:date="2025-08-11T17:35:00Z" w16du:dateUtc="2025-08-11T21:35:00Z">
        <w:r w:rsidRPr="00231C83">
          <w:rPr>
            <w:i/>
            <w:iCs/>
            <w:highlight w:val="cyan"/>
            <w:lang w:eastAsia="zh-CN"/>
          </w:rPr>
          <w:t>exercise</w:t>
        </w:r>
      </w:ins>
      <w:ins w:id="92" w:author="USA" w:date="2025-08-11T17:34:00Z" w16du:dateUtc="2025-08-11T21:34:00Z">
        <w:r w:rsidRPr="00231C83">
          <w:rPr>
            <w:i/>
            <w:iCs/>
            <w:highlight w:val="cyan"/>
            <w:lang w:eastAsia="zh-CN"/>
          </w:rPr>
          <w:t xml:space="preserve"> would be to impro</w:t>
        </w:r>
      </w:ins>
      <w:ins w:id="93" w:author="USA" w:date="2025-08-11T17:35:00Z" w16du:dateUtc="2025-08-11T21:35:00Z">
        <w:r w:rsidRPr="00231C83">
          <w:rPr>
            <w:i/>
            <w:iCs/>
            <w:highlight w:val="cyan"/>
            <w:lang w:eastAsia="zh-CN"/>
          </w:rPr>
          <w:t>ve readability and flow.</w:t>
        </w:r>
      </w:ins>
      <w:ins w:id="94" w:author="USA" w:date="2025-08-11T17:34:00Z" w16du:dateUtc="2025-08-11T21:34:00Z">
        <w:r w:rsidRPr="00231C83">
          <w:rPr>
            <w:i/>
            <w:iCs/>
            <w:lang w:eastAsia="zh-CN"/>
          </w:rPr>
          <w:t xml:space="preserve"> </w:t>
        </w:r>
      </w:ins>
    </w:p>
    <w:p w:rsidR="00D91111" w:rsidRPr="00CD2D1A" w:rsidRDefault="00D91111" w:rsidP="00D91111">
      <w:pPr>
        <w:pStyle w:val="Heading2"/>
        <w:rPr>
          <w:szCs w:val="24"/>
        </w:rPr>
      </w:pPr>
      <w:r w:rsidRPr="00CD2D1A">
        <w:rPr>
          <w:lang w:eastAsia="zh-CN"/>
        </w:rPr>
        <w:t>A1-1</w:t>
      </w:r>
      <w:r w:rsidRPr="00CD2D1A">
        <w:rPr>
          <w:lang w:eastAsia="zh-CN"/>
        </w:rPr>
        <w:tab/>
        <w:t xml:space="preserve">Recommendation ITU-R M.2059 Operational and Technical Characteristics and Protection Criteria of RAs </w:t>
      </w:r>
    </w:p>
    <w:p w:rsidR="00D91111" w:rsidRPr="00CD2D1A" w:rsidRDefault="00D91111" w:rsidP="00D91111">
      <w:pPr>
        <w:pStyle w:val="Heading3"/>
        <w:rPr>
          <w:lang w:eastAsia="zh-CN"/>
        </w:rPr>
      </w:pPr>
      <w:r w:rsidRPr="00CD2D1A">
        <w:rPr>
          <w:lang w:eastAsia="zh-CN"/>
        </w:rPr>
        <w:t>A1-1.1</w:t>
      </w:r>
      <w:r w:rsidRPr="00CD2D1A">
        <w:rPr>
          <w:lang w:eastAsia="zh-CN"/>
        </w:rPr>
        <w:tab/>
        <w:t>Radio Altimeter Description</w:t>
      </w:r>
    </w:p>
    <w:p w:rsidR="00D91111" w:rsidRPr="00CD2D1A" w:rsidRDefault="00D91111" w:rsidP="00D91111">
      <w:r w:rsidRPr="00CD2D1A">
        <w:t xml:space="preserve">As described in Recommendation ITU-R M.2059, the basic function of the RA is to provide accurate height measurements over a range of reported altitudes above the Earth surface with a high </w:t>
      </w:r>
      <w:r w:rsidRPr="00CD2D1A">
        <w:rPr>
          <w:spacing w:val="-2"/>
        </w:rPr>
        <w:t>degree of accuracy and integrity during the approach, landing, and climb phases of aircraft operation.</w:t>
      </w:r>
      <w:r w:rsidRPr="00CD2D1A">
        <w:t xml:space="preserve">  These operations can occur over surfaces with a wide variety of reflectivity. The distance measured by the radio altimeter is referred to as Height above Terrain (HAT), which is the distance from the terrain to the aircraft.  This is a different measurement to altitude referenced to mean sea-level.</w:t>
      </w:r>
    </w:p>
    <w:p w:rsidR="00D91111" w:rsidRPr="00CD2D1A" w:rsidRDefault="00D91111" w:rsidP="00D91111">
      <w:r w:rsidRPr="00CD2D1A">
        <w:t>The information provided by the altimeter not only gives the flight crew (pilots) situational awareness, it also can be used by many other onboard safety systems.  These systems can include automatic throttles (navigation), thrust reversers (used to stop the aircraft on the runway), terrain awareness warning systems (TAWS), traffic alert and collision avoidance system (TCAS), the predictive wind shear system, as well as the autopilot, which includes numerous automatic landing systems.</w:t>
      </w:r>
    </w:p>
    <w:p w:rsidR="00D91111" w:rsidRPr="00CD2D1A" w:rsidRDefault="00D91111" w:rsidP="00D91111">
      <w:r w:rsidRPr="00CD2D1A">
        <w:t>Altimeters can be installed on a variety of aircraft and connect to any combination of the systems mentioned above, the aircraft types that an altimeter may be installed from range from small single pilot aircraft, small ‘business’ aircraft including jets, regional commercial airliners, and large airliners.  RAs are also installed on a variety of helicopters.</w:t>
      </w:r>
    </w:p>
    <w:p w:rsidR="00D91111" w:rsidRPr="00CD2D1A" w:rsidRDefault="00D91111" w:rsidP="00D91111">
      <w:r w:rsidRPr="00CD2D1A">
        <w:t>Installation details vary by the aircraft types, but one, two, or three altimeters may be installed on aircraft. Typically, large airliners have two or three altimeters installed and operated simultaneously to ensure that the required precision data is available for aircraft systems.</w:t>
      </w:r>
    </w:p>
    <w:p w:rsidR="00D91111" w:rsidRPr="00CD2D1A" w:rsidRDefault="00D91111" w:rsidP="00D91111">
      <w:pPr>
        <w:pStyle w:val="Heading3"/>
        <w:rPr>
          <w:b w:val="0"/>
          <w:bCs/>
          <w:szCs w:val="24"/>
        </w:rPr>
      </w:pPr>
      <w:r w:rsidRPr="00CD2D1A">
        <w:rPr>
          <w:lang w:eastAsia="zh-CN"/>
        </w:rPr>
        <w:t>A1-1.2</w:t>
      </w:r>
      <w:r w:rsidRPr="00CD2D1A">
        <w:rPr>
          <w:lang w:eastAsia="zh-CN"/>
        </w:rPr>
        <w:tab/>
      </w:r>
      <w:r w:rsidRPr="00CD2D1A">
        <w:rPr>
          <w:bCs/>
          <w:szCs w:val="24"/>
        </w:rPr>
        <w:t>Radio Altimeter Characteristics</w:t>
      </w:r>
    </w:p>
    <w:p w:rsidR="00D91111" w:rsidRPr="00CD2D1A" w:rsidRDefault="00D91111" w:rsidP="00D91111">
      <w:r w:rsidRPr="00CD2D1A">
        <w:t>The RA model specific parameters contained in Rec. ITU-R M.2059 that are utilized in protection criteria calculations discussed in Section A1-1.3 are provided in Table A1-1.</w:t>
      </w:r>
    </w:p>
    <w:p w:rsidR="00D91111" w:rsidRPr="00CD2D1A" w:rsidRDefault="00D91111" w:rsidP="00D91111">
      <w:pPr>
        <w:pStyle w:val="TableNo"/>
      </w:pPr>
      <w:r w:rsidRPr="00CD2D1A">
        <w:t>Table A1-1</w:t>
      </w:r>
    </w:p>
    <w:p w:rsidR="00D91111" w:rsidRPr="00CD2D1A" w:rsidRDefault="00D91111" w:rsidP="00D91111">
      <w:pPr>
        <w:pStyle w:val="Tabletitle"/>
      </w:pPr>
      <w:r w:rsidRPr="00CD2D1A">
        <w:t>Select RA Model Specific Parameters</w:t>
      </w:r>
    </w:p>
    <w:tbl>
      <w:tblPr>
        <w:tblW w:w="9639" w:type="dxa"/>
        <w:jc w:val="center"/>
        <w:tblLayout w:type="fixed"/>
        <w:tblCellMar>
          <w:left w:w="29" w:type="dxa"/>
          <w:right w:w="29" w:type="dxa"/>
        </w:tblCellMar>
        <w:tblLook w:val="04A0" w:firstRow="1" w:lastRow="0" w:firstColumn="1" w:lastColumn="0" w:noHBand="0" w:noVBand="1"/>
      </w:tblPr>
      <w:tblGrid>
        <w:gridCol w:w="1473"/>
        <w:gridCol w:w="1046"/>
        <w:gridCol w:w="782"/>
        <w:gridCol w:w="695"/>
        <w:gridCol w:w="695"/>
        <w:gridCol w:w="695"/>
        <w:gridCol w:w="695"/>
        <w:gridCol w:w="695"/>
        <w:gridCol w:w="782"/>
        <w:gridCol w:w="782"/>
        <w:gridCol w:w="695"/>
        <w:gridCol w:w="604"/>
      </w:tblGrid>
      <w:tr w:rsidR="00D91111" w:rsidRPr="00CD2D1A" w:rsidTr="007431F1">
        <w:trPr>
          <w:trHeight w:val="288"/>
          <w:tblHeader/>
          <w:jc w:val="center"/>
        </w:trPr>
        <w:tc>
          <w:tcPr>
            <w:tcW w:w="1473" w:type="dxa"/>
            <w:vMerge w:val="restart"/>
            <w:tcBorders>
              <w:top w:val="single" w:sz="4" w:space="0" w:color="auto"/>
              <w:left w:val="single" w:sz="4" w:space="0" w:color="auto"/>
              <w:right w:val="single" w:sz="4" w:space="0" w:color="000000"/>
            </w:tcBorders>
            <w:shd w:val="clear" w:color="auto" w:fill="FFFFFF" w:themeFill="background1"/>
            <w:noWrap/>
            <w:vAlign w:val="center"/>
          </w:tcPr>
          <w:p w:rsidR="00D91111" w:rsidRPr="00CD2D1A" w:rsidRDefault="00D91111" w:rsidP="007431F1">
            <w:pPr>
              <w:pStyle w:val="Tablehead"/>
            </w:pPr>
            <w:r w:rsidRPr="00CD2D1A">
              <w:t>Parameter</w:t>
            </w:r>
          </w:p>
        </w:tc>
        <w:tc>
          <w:tcPr>
            <w:tcW w:w="1046" w:type="dxa"/>
            <w:vMerge w:val="restart"/>
            <w:tcBorders>
              <w:top w:val="single" w:sz="4" w:space="0" w:color="auto"/>
              <w:left w:val="single" w:sz="4" w:space="0" w:color="000000"/>
              <w:right w:val="single" w:sz="4" w:space="0" w:color="000000"/>
            </w:tcBorders>
            <w:shd w:val="clear" w:color="auto" w:fill="FFFFFF" w:themeFill="background1"/>
            <w:noWrap/>
            <w:vAlign w:val="center"/>
          </w:tcPr>
          <w:p w:rsidR="00D91111" w:rsidRPr="00CD2D1A" w:rsidRDefault="00D91111" w:rsidP="007431F1">
            <w:pPr>
              <w:pStyle w:val="Tablehead"/>
            </w:pPr>
            <w:r w:rsidRPr="00CD2D1A">
              <w:t>Units</w:t>
            </w:r>
          </w:p>
        </w:tc>
        <w:tc>
          <w:tcPr>
            <w:tcW w:w="7120" w:type="dxa"/>
            <w:gridSpan w:val="10"/>
            <w:tcBorders>
              <w:top w:val="single" w:sz="4" w:space="0" w:color="auto"/>
              <w:left w:val="single" w:sz="4" w:space="0" w:color="000000"/>
              <w:bottom w:val="single" w:sz="4" w:space="0" w:color="FFFFFF"/>
              <w:right w:val="single" w:sz="4" w:space="0" w:color="auto"/>
            </w:tcBorders>
            <w:shd w:val="clear" w:color="auto" w:fill="FFFFFF" w:themeFill="background1"/>
            <w:noWrap/>
            <w:vAlign w:val="center"/>
          </w:tcPr>
          <w:p w:rsidR="00D91111" w:rsidRPr="00CD2D1A" w:rsidRDefault="00D91111" w:rsidP="007431F1">
            <w:pPr>
              <w:pStyle w:val="Tablehead"/>
            </w:pPr>
            <w:r w:rsidRPr="00CD2D1A">
              <w:t>RA Model</w:t>
            </w:r>
          </w:p>
        </w:tc>
      </w:tr>
      <w:tr w:rsidR="00D91111" w:rsidRPr="00CD2D1A" w:rsidTr="007431F1">
        <w:trPr>
          <w:trHeight w:val="432"/>
          <w:tblHeader/>
          <w:jc w:val="center"/>
        </w:trPr>
        <w:tc>
          <w:tcPr>
            <w:tcW w:w="1473" w:type="dxa"/>
            <w:vMerge/>
            <w:tcBorders>
              <w:left w:val="single" w:sz="4" w:space="0" w:color="auto"/>
              <w:bottom w:val="single" w:sz="4" w:space="0" w:color="auto"/>
              <w:right w:val="single" w:sz="4" w:space="0" w:color="000000"/>
            </w:tcBorders>
            <w:shd w:val="clear" w:color="auto" w:fill="FFFFFF" w:themeFill="background1"/>
            <w:noWrap/>
            <w:vAlign w:val="center"/>
            <w:hideMark/>
          </w:tcPr>
          <w:p w:rsidR="00D91111" w:rsidRPr="00CD2D1A" w:rsidRDefault="00D91111" w:rsidP="007431F1">
            <w:pPr>
              <w:pStyle w:val="Tablehead"/>
            </w:pPr>
          </w:p>
        </w:tc>
        <w:tc>
          <w:tcPr>
            <w:tcW w:w="1046" w:type="dxa"/>
            <w:vMerge/>
            <w:tcBorders>
              <w:left w:val="single" w:sz="4" w:space="0" w:color="000000"/>
              <w:bottom w:val="single" w:sz="4" w:space="0" w:color="auto"/>
              <w:right w:val="single" w:sz="4" w:space="0" w:color="000000"/>
            </w:tcBorders>
            <w:shd w:val="clear" w:color="auto" w:fill="FFFFFF" w:themeFill="background1"/>
            <w:noWrap/>
            <w:vAlign w:val="center"/>
            <w:hideMark/>
          </w:tcPr>
          <w:p w:rsidR="00D91111" w:rsidRPr="00CD2D1A" w:rsidRDefault="00D91111" w:rsidP="007431F1">
            <w:pPr>
              <w:pStyle w:val="Tablehead"/>
            </w:pPr>
          </w:p>
        </w:tc>
        <w:tc>
          <w:tcPr>
            <w:tcW w:w="782"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rsidR="00D91111" w:rsidRPr="00CD2D1A" w:rsidRDefault="00D91111" w:rsidP="007431F1">
            <w:pPr>
              <w:pStyle w:val="Tablehead"/>
            </w:pPr>
            <w:r w:rsidRPr="00CD2D1A">
              <w:t>A1</w:t>
            </w:r>
          </w:p>
        </w:tc>
        <w:tc>
          <w:tcPr>
            <w:tcW w:w="695"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rsidR="00D91111" w:rsidRPr="00CD2D1A" w:rsidRDefault="00D91111" w:rsidP="007431F1">
            <w:pPr>
              <w:pStyle w:val="Tablehead"/>
            </w:pPr>
            <w:r w:rsidRPr="00CD2D1A">
              <w:t>A2</w:t>
            </w:r>
          </w:p>
        </w:tc>
        <w:tc>
          <w:tcPr>
            <w:tcW w:w="695"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rsidR="00D91111" w:rsidRPr="00CD2D1A" w:rsidRDefault="00D91111" w:rsidP="007431F1">
            <w:pPr>
              <w:pStyle w:val="Tablehead"/>
            </w:pPr>
            <w:r w:rsidRPr="00CD2D1A">
              <w:t>A3</w:t>
            </w:r>
          </w:p>
        </w:tc>
        <w:tc>
          <w:tcPr>
            <w:tcW w:w="695"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rsidR="00D91111" w:rsidRPr="00CD2D1A" w:rsidRDefault="00D91111" w:rsidP="007431F1">
            <w:pPr>
              <w:pStyle w:val="Tablehead"/>
            </w:pPr>
            <w:r w:rsidRPr="00CD2D1A">
              <w:t>A4</w:t>
            </w:r>
          </w:p>
        </w:tc>
        <w:tc>
          <w:tcPr>
            <w:tcW w:w="695"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rsidR="00D91111" w:rsidRPr="00CD2D1A" w:rsidRDefault="00D91111" w:rsidP="007431F1">
            <w:pPr>
              <w:pStyle w:val="Tablehead"/>
            </w:pPr>
            <w:r w:rsidRPr="00CD2D1A">
              <w:t>A5</w:t>
            </w:r>
          </w:p>
        </w:tc>
        <w:tc>
          <w:tcPr>
            <w:tcW w:w="695"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rsidR="00D91111" w:rsidRPr="00CD2D1A" w:rsidRDefault="00D91111" w:rsidP="007431F1">
            <w:pPr>
              <w:pStyle w:val="Tablehead"/>
            </w:pPr>
            <w:r w:rsidRPr="00CD2D1A">
              <w:t>A6</w:t>
            </w:r>
          </w:p>
        </w:tc>
        <w:tc>
          <w:tcPr>
            <w:tcW w:w="782"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rsidR="00D91111" w:rsidRPr="00CD2D1A" w:rsidRDefault="00D91111" w:rsidP="007431F1">
            <w:pPr>
              <w:pStyle w:val="Tablehead"/>
            </w:pPr>
            <w:r w:rsidRPr="00CD2D1A">
              <w:t>D1</w:t>
            </w:r>
          </w:p>
        </w:tc>
        <w:tc>
          <w:tcPr>
            <w:tcW w:w="782"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rsidR="00D91111" w:rsidRPr="00CD2D1A" w:rsidRDefault="00D91111" w:rsidP="007431F1">
            <w:pPr>
              <w:pStyle w:val="Tablehead"/>
            </w:pPr>
            <w:r w:rsidRPr="00CD2D1A">
              <w:t>D2</w:t>
            </w:r>
          </w:p>
        </w:tc>
        <w:tc>
          <w:tcPr>
            <w:tcW w:w="695"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rsidR="00D91111" w:rsidRPr="00CD2D1A" w:rsidRDefault="00D91111" w:rsidP="007431F1">
            <w:pPr>
              <w:pStyle w:val="Tablehead"/>
            </w:pPr>
            <w:r w:rsidRPr="00CD2D1A">
              <w:t>D3</w:t>
            </w:r>
          </w:p>
        </w:tc>
        <w:tc>
          <w:tcPr>
            <w:tcW w:w="604" w:type="dxa"/>
            <w:tcBorders>
              <w:top w:val="single" w:sz="4" w:space="0" w:color="FFFFFF"/>
              <w:left w:val="single" w:sz="4" w:space="0" w:color="000000"/>
              <w:bottom w:val="single" w:sz="4" w:space="0" w:color="auto"/>
              <w:right w:val="single" w:sz="4" w:space="0" w:color="auto"/>
            </w:tcBorders>
            <w:shd w:val="clear" w:color="auto" w:fill="FFFFFF" w:themeFill="background1"/>
            <w:noWrap/>
            <w:vAlign w:val="center"/>
            <w:hideMark/>
          </w:tcPr>
          <w:p w:rsidR="00D91111" w:rsidRPr="00CD2D1A" w:rsidRDefault="00D91111" w:rsidP="007431F1">
            <w:pPr>
              <w:pStyle w:val="Tablehead"/>
            </w:pPr>
            <w:r w:rsidRPr="00CD2D1A">
              <w:t>D4</w:t>
            </w:r>
          </w:p>
        </w:tc>
      </w:tr>
      <w:tr w:rsidR="00D91111" w:rsidRPr="00CD2D1A" w:rsidTr="007431F1">
        <w:trPr>
          <w:trHeight w:val="432"/>
          <w:tblHeader/>
          <w:jc w:val="center"/>
        </w:trPr>
        <w:tc>
          <w:tcPr>
            <w:tcW w:w="1473" w:type="dxa"/>
            <w:tcBorders>
              <w:top w:val="nil"/>
              <w:left w:val="single" w:sz="4" w:space="0" w:color="auto"/>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rPr>
                <w:b/>
              </w:rPr>
            </w:pPr>
            <w:r w:rsidRPr="00CD2D1A">
              <w:rPr>
                <w:b/>
              </w:rPr>
              <w:t>Input Power Threshold</w:t>
            </w:r>
          </w:p>
        </w:tc>
        <w:tc>
          <w:tcPr>
            <w:tcW w:w="1046"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rPr>
                <w:iCs/>
              </w:rPr>
            </w:pPr>
            <w:r w:rsidRPr="00CD2D1A">
              <w:t>dBm</w:t>
            </w:r>
          </w:p>
        </w:tc>
        <w:tc>
          <w:tcPr>
            <w:tcW w:w="782"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-30</w:t>
            </w:r>
          </w:p>
        </w:tc>
        <w:tc>
          <w:tcPr>
            <w:tcW w:w="695"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-53</w:t>
            </w:r>
          </w:p>
        </w:tc>
        <w:tc>
          <w:tcPr>
            <w:tcW w:w="695"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-56</w:t>
            </w:r>
          </w:p>
        </w:tc>
        <w:tc>
          <w:tcPr>
            <w:tcW w:w="695"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-40</w:t>
            </w:r>
          </w:p>
        </w:tc>
        <w:tc>
          <w:tcPr>
            <w:tcW w:w="695"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-40</w:t>
            </w:r>
          </w:p>
        </w:tc>
        <w:tc>
          <w:tcPr>
            <w:tcW w:w="695"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-40</w:t>
            </w:r>
          </w:p>
        </w:tc>
        <w:tc>
          <w:tcPr>
            <w:tcW w:w="782"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-30</w:t>
            </w:r>
          </w:p>
        </w:tc>
        <w:tc>
          <w:tcPr>
            <w:tcW w:w="782"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-43</w:t>
            </w:r>
          </w:p>
        </w:tc>
        <w:tc>
          <w:tcPr>
            <w:tcW w:w="695"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-53</w:t>
            </w:r>
          </w:p>
        </w:tc>
        <w:tc>
          <w:tcPr>
            <w:tcW w:w="604"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-40</w:t>
            </w:r>
          </w:p>
        </w:tc>
      </w:tr>
      <w:tr w:rsidR="00D91111" w:rsidRPr="00CD2D1A" w:rsidTr="007431F1">
        <w:trPr>
          <w:trHeight w:val="432"/>
          <w:tblHeader/>
          <w:jc w:val="center"/>
        </w:trPr>
        <w:tc>
          <w:tcPr>
            <w:tcW w:w="1473" w:type="dxa"/>
            <w:tcBorders>
              <w:top w:val="nil"/>
              <w:left w:val="single" w:sz="4" w:space="0" w:color="auto"/>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rPr>
                <w:rFonts w:eastAsiaTheme="minorEastAsia"/>
                <w:b/>
              </w:rPr>
            </w:pPr>
            <w:r w:rsidRPr="00CD2D1A">
              <w:rPr>
                <w:rFonts w:eastAsiaTheme="minorEastAsia"/>
                <w:b/>
              </w:rPr>
              <w:t>Detection Threshold</w:t>
            </w:r>
            <w:r w:rsidRPr="00CD2D1A">
              <w:rPr>
                <w:b/>
              </w:rPr>
              <w:t xml:space="preserve"> </w:t>
            </w:r>
            <w:r w:rsidRPr="00CD2D1A">
              <w:rPr>
                <w:b/>
              </w:rPr>
              <w:br/>
              <w:t>(Note 1)</w:t>
            </w:r>
          </w:p>
        </w:tc>
        <w:tc>
          <w:tcPr>
            <w:tcW w:w="1046"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dBm / 100 Hz</w:t>
            </w:r>
          </w:p>
        </w:tc>
        <w:tc>
          <w:tcPr>
            <w:tcW w:w="782"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-143</w:t>
            </w:r>
          </w:p>
        </w:tc>
        <w:tc>
          <w:tcPr>
            <w:tcW w:w="695"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-143</w:t>
            </w:r>
          </w:p>
        </w:tc>
        <w:tc>
          <w:tcPr>
            <w:tcW w:w="695"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-143</w:t>
            </w:r>
          </w:p>
        </w:tc>
        <w:tc>
          <w:tcPr>
            <w:tcW w:w="695"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p>
        </w:tc>
        <w:tc>
          <w:tcPr>
            <w:tcW w:w="695"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p>
        </w:tc>
        <w:tc>
          <w:tcPr>
            <w:tcW w:w="695"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p>
        </w:tc>
        <w:tc>
          <w:tcPr>
            <w:tcW w:w="782"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-143</w:t>
            </w:r>
          </w:p>
        </w:tc>
        <w:tc>
          <w:tcPr>
            <w:tcW w:w="782"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-143</w:t>
            </w:r>
          </w:p>
        </w:tc>
        <w:tc>
          <w:tcPr>
            <w:tcW w:w="695"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-143</w:t>
            </w:r>
          </w:p>
        </w:tc>
        <w:tc>
          <w:tcPr>
            <w:tcW w:w="604"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p>
        </w:tc>
      </w:tr>
      <w:tr w:rsidR="00D91111" w:rsidRPr="00CD2D1A" w:rsidTr="007431F1">
        <w:trPr>
          <w:trHeight w:val="432"/>
          <w:tblHeader/>
          <w:jc w:val="center"/>
        </w:trPr>
        <w:tc>
          <w:tcPr>
            <w:tcW w:w="1473" w:type="dxa"/>
            <w:tcBorders>
              <w:top w:val="nil"/>
              <w:left w:val="single" w:sz="4" w:space="0" w:color="auto"/>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rPr>
                <w:b/>
              </w:rPr>
            </w:pPr>
            <w:r w:rsidRPr="00CD2D1A">
              <w:rPr>
                <w:b/>
              </w:rPr>
              <w:t>IF bandwidth</w:t>
            </w:r>
          </w:p>
        </w:tc>
        <w:tc>
          <w:tcPr>
            <w:tcW w:w="1046"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MHz</w:t>
            </w:r>
          </w:p>
        </w:tc>
        <w:tc>
          <w:tcPr>
            <w:tcW w:w="782"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2</w:t>
            </w:r>
          </w:p>
        </w:tc>
        <w:tc>
          <w:tcPr>
            <w:tcW w:w="695"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0.25</w:t>
            </w:r>
          </w:p>
        </w:tc>
        <w:tc>
          <w:tcPr>
            <w:tcW w:w="695"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2</w:t>
            </w:r>
          </w:p>
        </w:tc>
        <w:tc>
          <w:tcPr>
            <w:tcW w:w="695"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9.2</w:t>
            </w:r>
          </w:p>
        </w:tc>
        <w:tc>
          <w:tcPr>
            <w:tcW w:w="695"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6</w:t>
            </w:r>
          </w:p>
        </w:tc>
        <w:tc>
          <w:tcPr>
            <w:tcW w:w="695"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16</w:t>
            </w:r>
          </w:p>
        </w:tc>
        <w:tc>
          <w:tcPr>
            <w:tcW w:w="782"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0.312</w:t>
            </w:r>
          </w:p>
        </w:tc>
        <w:tc>
          <w:tcPr>
            <w:tcW w:w="782"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1.95</w:t>
            </w:r>
          </w:p>
        </w:tc>
        <w:tc>
          <w:tcPr>
            <w:tcW w:w="695"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2</w:t>
            </w:r>
          </w:p>
        </w:tc>
        <w:tc>
          <w:tcPr>
            <w:tcW w:w="604"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30</w:t>
            </w:r>
          </w:p>
        </w:tc>
      </w:tr>
      <w:tr w:rsidR="00D91111" w:rsidRPr="00CD2D1A" w:rsidTr="007431F1">
        <w:trPr>
          <w:trHeight w:val="432"/>
          <w:tblHeader/>
          <w:jc w:val="center"/>
        </w:trPr>
        <w:tc>
          <w:tcPr>
            <w:tcW w:w="1473" w:type="dxa"/>
            <w:tcBorders>
              <w:top w:val="nil"/>
              <w:left w:val="single" w:sz="4" w:space="0" w:color="auto"/>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rPr>
                <w:b/>
              </w:rPr>
            </w:pPr>
            <w:r w:rsidRPr="00CD2D1A">
              <w:rPr>
                <w:b/>
              </w:rPr>
              <w:t>Noise Figure</w:t>
            </w:r>
          </w:p>
        </w:tc>
        <w:tc>
          <w:tcPr>
            <w:tcW w:w="1046"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dB</w:t>
            </w:r>
          </w:p>
        </w:tc>
        <w:tc>
          <w:tcPr>
            <w:tcW w:w="782"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10</w:t>
            </w:r>
          </w:p>
        </w:tc>
        <w:tc>
          <w:tcPr>
            <w:tcW w:w="695"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6</w:t>
            </w:r>
          </w:p>
        </w:tc>
        <w:tc>
          <w:tcPr>
            <w:tcW w:w="695"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6</w:t>
            </w:r>
          </w:p>
        </w:tc>
        <w:tc>
          <w:tcPr>
            <w:tcW w:w="695"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10</w:t>
            </w:r>
          </w:p>
        </w:tc>
        <w:tc>
          <w:tcPr>
            <w:tcW w:w="695"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10</w:t>
            </w:r>
          </w:p>
        </w:tc>
        <w:tc>
          <w:tcPr>
            <w:tcW w:w="695"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10</w:t>
            </w:r>
          </w:p>
        </w:tc>
        <w:tc>
          <w:tcPr>
            <w:tcW w:w="782"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8</w:t>
            </w:r>
          </w:p>
        </w:tc>
        <w:tc>
          <w:tcPr>
            <w:tcW w:w="782"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9</w:t>
            </w:r>
          </w:p>
        </w:tc>
        <w:tc>
          <w:tcPr>
            <w:tcW w:w="695"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8</w:t>
            </w:r>
          </w:p>
        </w:tc>
        <w:tc>
          <w:tcPr>
            <w:tcW w:w="604"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10</w:t>
            </w:r>
          </w:p>
        </w:tc>
      </w:tr>
      <w:tr w:rsidR="00D91111" w:rsidRPr="00CD2D1A" w:rsidTr="007431F1">
        <w:trPr>
          <w:trHeight w:val="432"/>
          <w:tblHeader/>
          <w:jc w:val="center"/>
        </w:trPr>
        <w:tc>
          <w:tcPr>
            <w:tcW w:w="147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rPr>
                <w:b/>
              </w:rPr>
            </w:pPr>
            <w:r w:rsidRPr="00CD2D1A">
              <w:rPr>
                <w:b/>
              </w:rPr>
              <w:t xml:space="preserve">Chirp Bandwidth </w:t>
            </w:r>
            <w:r w:rsidRPr="00CD2D1A">
              <w:rPr>
                <w:b/>
              </w:rPr>
              <w:br/>
              <w:t>(Note 1)</w:t>
            </w:r>
          </w:p>
        </w:tc>
        <w:tc>
          <w:tcPr>
            <w:tcW w:w="1046"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MHz</w:t>
            </w:r>
          </w:p>
        </w:tc>
        <w:tc>
          <w:tcPr>
            <w:tcW w:w="782"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104</w:t>
            </w:r>
          </w:p>
        </w:tc>
        <w:tc>
          <w:tcPr>
            <w:tcW w:w="695"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132.8</w:t>
            </w:r>
          </w:p>
        </w:tc>
        <w:tc>
          <w:tcPr>
            <w:tcW w:w="695"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133</w:t>
            </w:r>
          </w:p>
        </w:tc>
        <w:tc>
          <w:tcPr>
            <w:tcW w:w="695"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p>
        </w:tc>
        <w:tc>
          <w:tcPr>
            <w:tcW w:w="695"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p>
        </w:tc>
        <w:tc>
          <w:tcPr>
            <w:tcW w:w="695"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p>
        </w:tc>
        <w:tc>
          <w:tcPr>
            <w:tcW w:w="782"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150</w:t>
            </w:r>
          </w:p>
        </w:tc>
        <w:tc>
          <w:tcPr>
            <w:tcW w:w="782"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176.8</w:t>
            </w:r>
          </w:p>
        </w:tc>
        <w:tc>
          <w:tcPr>
            <w:tcW w:w="695"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133</w:t>
            </w:r>
          </w:p>
        </w:tc>
        <w:tc>
          <w:tcPr>
            <w:tcW w:w="604"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p>
        </w:tc>
      </w:tr>
      <w:tr w:rsidR="00D91111" w:rsidRPr="00CD2D1A" w:rsidTr="007431F1">
        <w:trPr>
          <w:trHeight w:val="432"/>
          <w:tblHeader/>
          <w:jc w:val="center"/>
        </w:trPr>
        <w:tc>
          <w:tcPr>
            <w:tcW w:w="9639" w:type="dxa"/>
            <w:gridSpan w:val="12"/>
            <w:tcBorders>
              <w:top w:val="single" w:sz="4" w:space="0" w:color="auto"/>
            </w:tcBorders>
            <w:shd w:val="clear" w:color="auto" w:fill="FFFFFF" w:themeFill="background1"/>
            <w:noWrap/>
            <w:vAlign w:val="center"/>
          </w:tcPr>
          <w:p w:rsidR="00D91111" w:rsidRPr="00CD2D1A" w:rsidRDefault="00D91111" w:rsidP="007431F1">
            <w:pPr>
              <w:pStyle w:val="Tabletext"/>
              <w:rPr>
                <w:bCs/>
                <w:sz w:val="18"/>
                <w:szCs w:val="18"/>
              </w:rPr>
            </w:pPr>
            <w:r w:rsidRPr="00CD2D1A">
              <w:rPr>
                <w:b/>
                <w:sz w:val="18"/>
                <w:szCs w:val="18"/>
              </w:rPr>
              <w:t>Note 1</w:t>
            </w:r>
            <w:r w:rsidRPr="00CD2D1A">
              <w:rPr>
                <w:bCs/>
                <w:sz w:val="18"/>
                <w:szCs w:val="18"/>
              </w:rPr>
              <w:t>: Models with a listed Detection Threshold and Chirp Bandwidth</w:t>
            </w:r>
            <m:oMath>
              <m:r>
                <w:rPr>
                  <w:rFonts w:ascii="Cambria Math" w:hAnsi="Cambria Math"/>
                  <w:sz w:val="18"/>
                  <w:szCs w:val="18"/>
                </w:rPr>
                <m:t xml:space="preserve"> </m:t>
              </m:r>
            </m:oMath>
            <w:r w:rsidRPr="00CD2D1A">
              <w:rPr>
                <w:bCs/>
                <w:sz w:val="18"/>
                <w:szCs w:val="18"/>
              </w:rPr>
              <w:t>are FMCW RAs, and models without are pulsed RAs</w:t>
            </w:r>
          </w:p>
        </w:tc>
      </w:tr>
    </w:tbl>
    <w:p w:rsidR="00D91111" w:rsidRPr="00CD2D1A" w:rsidRDefault="00D91111" w:rsidP="00D91111">
      <w:pPr>
        <w:pStyle w:val="Heading3"/>
      </w:pPr>
      <w:r w:rsidRPr="00CD2D1A">
        <w:rPr>
          <w:lang w:eastAsia="zh-CN"/>
        </w:rPr>
        <w:t>A1-1.3</w:t>
      </w:r>
      <w:r w:rsidRPr="00CD2D1A">
        <w:rPr>
          <w:lang w:eastAsia="zh-CN"/>
        </w:rPr>
        <w:tab/>
      </w:r>
      <w:r w:rsidRPr="00CD2D1A">
        <w:t>Radio Altimeter Protection Criteria</w:t>
      </w:r>
    </w:p>
    <w:p w:rsidR="00D91111" w:rsidRPr="00CD2D1A" w:rsidRDefault="00D91111" w:rsidP="00D91111">
      <w:pPr>
        <w:rPr>
          <w:szCs w:val="24"/>
        </w:rPr>
      </w:pPr>
      <w:r w:rsidRPr="00CD2D1A">
        <w:rPr>
          <w:szCs w:val="24"/>
        </w:rPr>
        <w:t>There are three protection criteria described in Rec. ITU-R M.2059, Receiver Desensitization, Receiver Front-end Overload, and False Altitude Generation.</w:t>
      </w:r>
    </w:p>
    <w:p w:rsidR="00D91111" w:rsidRPr="00CD2D1A" w:rsidRDefault="00D91111" w:rsidP="00D91111">
      <w:pPr>
        <w:pStyle w:val="Heading4"/>
        <w:rPr>
          <w:szCs w:val="24"/>
        </w:rPr>
      </w:pPr>
      <w:r w:rsidRPr="00CD2D1A">
        <w:rPr>
          <w:lang w:eastAsia="zh-CN"/>
        </w:rPr>
        <w:t>A1-1.3.1</w:t>
      </w:r>
      <w:r w:rsidRPr="00CD2D1A">
        <w:rPr>
          <w:lang w:eastAsia="zh-CN"/>
        </w:rPr>
        <w:tab/>
      </w:r>
      <w:r w:rsidRPr="00CD2D1A">
        <w:t>Receiver Desensitization</w:t>
      </w:r>
    </w:p>
    <w:p w:rsidR="00D91111" w:rsidRPr="00CD2D1A" w:rsidRDefault="00D91111" w:rsidP="00D91111">
      <w:pPr>
        <w:jc w:val="both"/>
      </w:pPr>
      <w:r w:rsidRPr="00CD2D1A">
        <w:t xml:space="preserve">Receiver desensitization occurs when the interfering signal causes a noise floor increase within the RA receiver of 1 dB; an interference to noise ratio of -6 </w:t>
      </w:r>
      <w:proofErr w:type="spellStart"/>
      <w:r w:rsidRPr="00CD2D1A">
        <w:t>dB.</w:t>
      </w:r>
      <w:proofErr w:type="spellEnd"/>
      <w:r w:rsidRPr="00CD2D1A">
        <w:t xml:space="preserve"> The receiver thermal noise power (approx. −114 dBm/MHz), noise figure </w:t>
      </w:r>
      <m:oMath>
        <m:d>
          <m:dPr>
            <m:ctrlPr>
              <w:rPr>
                <w:rFonts w:ascii="Cambria Math" w:hAnsi="Cambria Math"/>
              </w:rPr>
            </m:ctrlPr>
          </m:dPr>
          <m:e>
            <m:sSub>
              <m:sSubPr>
                <m:ctrlPr>
                  <w:rPr>
                    <w:rFonts w:ascii="Cambria Math" w:hAnsi="Cambria Math"/>
                  </w:rPr>
                </m:ctrlPr>
              </m:sSubPr>
              <m:e>
                <m:r>
                  <w:rPr>
                    <w:rFonts w:ascii="Cambria Math" w:hAnsi="Cambria Math"/>
                  </w:rPr>
                  <m:t>N</m:t>
                </m:r>
              </m:e>
              <m:sub>
                <m:r>
                  <w:rPr>
                    <w:rFonts w:ascii="Cambria Math" w:hAnsi="Cambria Math"/>
                  </w:rPr>
                  <m:t>F</m:t>
                </m:r>
              </m:sub>
            </m:sSub>
          </m:e>
        </m:d>
      </m:oMath>
      <w:r w:rsidRPr="00CD2D1A">
        <w:t xml:space="preserve">, IF bandwidth </w:t>
      </w:r>
      <m:oMath>
        <m:d>
          <m:dPr>
            <m:ctrlPr>
              <w:rPr>
                <w:rFonts w:ascii="Cambria Math" w:hAnsi="Cambria Math"/>
              </w:rPr>
            </m:ctrlPr>
          </m:dPr>
          <m:e>
            <m:sSub>
              <m:sSubPr>
                <m:ctrlPr>
                  <w:rPr>
                    <w:rFonts w:ascii="Cambria Math" w:hAnsi="Cambria Math"/>
                  </w:rPr>
                </m:ctrlPr>
              </m:sSubPr>
              <m:e>
                <m:r>
                  <w:rPr>
                    <w:rFonts w:ascii="Cambria Math" w:hAnsi="Cambria Math"/>
                  </w:rPr>
                  <m:t>BW</m:t>
                </m:r>
              </m:e>
              <m:sub>
                <m:r>
                  <w:rPr>
                    <w:rFonts w:ascii="Cambria Math" w:hAnsi="Cambria Math"/>
                  </w:rPr>
                  <m:t>IF</m:t>
                </m:r>
              </m:sub>
            </m:sSub>
          </m:e>
        </m:d>
      </m:oMath>
      <w:r w:rsidRPr="00CD2D1A">
        <w:t xml:space="preserve">, and chirp bandwidth </w:t>
      </w:r>
      <m:oMath>
        <m:d>
          <m:dPr>
            <m:ctrlPr>
              <w:rPr>
                <w:rFonts w:ascii="Cambria Math" w:hAnsi="Cambria Math"/>
              </w:rPr>
            </m:ctrlPr>
          </m:dPr>
          <m:e>
            <m:sSub>
              <m:sSubPr>
                <m:ctrlPr>
                  <w:rPr>
                    <w:rFonts w:ascii="Cambria Math" w:hAnsi="Cambria Math"/>
                  </w:rPr>
                </m:ctrlPr>
              </m:sSubPr>
              <m:e>
                <m:r>
                  <w:rPr>
                    <w:rFonts w:ascii="Cambria Math" w:hAnsi="Cambria Math"/>
                  </w:rPr>
                  <m:t>BW</m:t>
                </m:r>
              </m:e>
              <m:sub>
                <m:r>
                  <w:rPr>
                    <w:rFonts w:ascii="Cambria Math" w:hAnsi="Cambria Math"/>
                  </w:rPr>
                  <m:t>C</m:t>
                </m:r>
              </m:sub>
            </m:sSub>
          </m:e>
        </m:d>
      </m:oMath>
      <w:r w:rsidRPr="00CD2D1A">
        <w:t xml:space="preserve"> must be considered to calculate the receiver desensitization threshold at the receiver input (</w:t>
      </w:r>
      <m:oMath>
        <m:sSub>
          <m:sSubPr>
            <m:ctrlPr>
              <w:rPr>
                <w:rFonts w:ascii="Cambria Math" w:hAnsi="Cambria Math"/>
              </w:rPr>
            </m:ctrlPr>
          </m:sSubPr>
          <m:e>
            <m:r>
              <w:rPr>
                <w:rFonts w:ascii="Cambria Math" w:hAnsi="Cambria Math"/>
              </w:rPr>
              <m:t>RD</m:t>
            </m:r>
          </m:e>
          <m:sub>
            <m:r>
              <w:rPr>
                <w:rFonts w:ascii="Cambria Math" w:hAnsi="Cambria Math"/>
              </w:rPr>
              <m:t>Rx</m:t>
            </m:r>
          </m:sub>
        </m:sSub>
      </m:oMath>
      <w:r w:rsidRPr="00CD2D1A">
        <w:t xml:space="preserve">). The </w:t>
      </w:r>
      <m:oMath>
        <m:sSub>
          <m:sSubPr>
            <m:ctrlPr>
              <w:rPr>
                <w:rFonts w:ascii="Cambria Math" w:hAnsi="Cambria Math"/>
              </w:rPr>
            </m:ctrlPr>
          </m:sSubPr>
          <m:e>
            <m:r>
              <w:rPr>
                <w:rFonts w:ascii="Cambria Math" w:hAnsi="Cambria Math"/>
              </w:rPr>
              <m:t>RD</m:t>
            </m:r>
          </m:e>
          <m:sub>
            <m:r>
              <w:rPr>
                <w:rFonts w:ascii="Cambria Math" w:hAnsi="Cambria Math"/>
              </w:rPr>
              <m:t>Rx</m:t>
            </m:r>
          </m:sub>
        </m:sSub>
      </m:oMath>
      <w:r w:rsidRPr="00CD2D1A">
        <w:t xml:space="preserve"> is bounded over the frequency range </w:t>
      </w:r>
      <w:r w:rsidRPr="00CD2D1A">
        <w:rPr>
          <w:lang w:eastAsia="zh-CN"/>
        </w:rPr>
        <w:t xml:space="preserve">4 200‑4 400 MHz, is </w:t>
      </w:r>
      <w:r w:rsidRPr="00CD2D1A">
        <w:t>calculated using Equation A1-1 for frequency modulated carrier wave (FMCW) RAs, is calculated using Equation A1</w:t>
      </w:r>
      <w:r w:rsidRPr="00CD2D1A">
        <w:noBreakHyphen/>
        <w:t>2 for the pulsed RAs, and is provided in Table A1-2 for each specified RA model.</w:t>
      </w:r>
    </w:p>
    <w:p w:rsidR="00D91111" w:rsidRPr="00CD2D1A" w:rsidRDefault="00D91111" w:rsidP="00D91111">
      <w:pPr>
        <w:jc w:val="both"/>
        <w:rPr>
          <w:szCs w:val="24"/>
        </w:rPr>
      </w:pPr>
      <w:r w:rsidRPr="00CD2D1A">
        <w:rPr>
          <w:szCs w:val="24"/>
        </w:rPr>
        <w:t>For FMCW RAs:</w:t>
      </w:r>
    </w:p>
    <w:p w:rsidR="00D91111" w:rsidRPr="00CD2D1A" w:rsidRDefault="00D91111" w:rsidP="00D91111">
      <w:pPr>
        <w:pStyle w:val="Equation"/>
        <w:rPr>
          <w:szCs w:val="24"/>
        </w:rPr>
      </w:pPr>
      <w:r w:rsidRPr="00CD2D1A">
        <w:tab/>
      </w:r>
      <m:oMath>
        <m:sSub>
          <m:sSubPr>
            <m:ctrlPr>
              <w:rPr>
                <w:rFonts w:ascii="Cambria Math" w:hAnsi="Cambria Math"/>
                <w:szCs w:val="24"/>
              </w:rPr>
            </m:ctrlPr>
          </m:sSubPr>
          <m:e>
            <m:r>
              <w:rPr>
                <w:rFonts w:ascii="Cambria Math" w:hAnsi="Cambria Math"/>
                <w:szCs w:val="24"/>
              </w:rPr>
              <m:t>RD</m:t>
            </m:r>
          </m:e>
          <m:sub>
            <m:r>
              <w:rPr>
                <w:rFonts w:ascii="Cambria Math" w:hAnsi="Cambria Math"/>
                <w:szCs w:val="24"/>
              </w:rPr>
              <m:t>Rx</m:t>
            </m:r>
          </m:sub>
        </m:sSub>
        <m:r>
          <w:rPr>
            <w:rFonts w:ascii="Cambria Math" w:hAnsi="Cambria Math"/>
            <w:szCs w:val="24"/>
          </w:rPr>
          <m:t>=</m:t>
        </m:r>
      </m:oMath>
      <w:r w:rsidRPr="00CD2D1A">
        <w:rPr>
          <w:szCs w:val="24"/>
        </w:rPr>
        <w:tab/>
      </w:r>
      <m:oMath>
        <m:r>
          <m:rPr>
            <m:sty m:val="p"/>
          </m:rPr>
          <w:rPr>
            <w:rFonts w:ascii="Cambria Math" w:hAnsi="Cambria Math"/>
            <w:szCs w:val="24"/>
          </w:rPr>
          <m:t>-114+10*</m:t>
        </m:r>
        <m:d>
          <m:dPr>
            <m:ctrlPr>
              <w:rPr>
                <w:rFonts w:ascii="Cambria Math" w:hAnsi="Cambria Math"/>
                <w:szCs w:val="24"/>
              </w:rPr>
            </m:ctrlPr>
          </m:dPr>
          <m:e>
            <m:sSub>
              <m:sSubPr>
                <m:ctrlPr>
                  <w:rPr>
                    <w:rFonts w:ascii="Cambria Math" w:hAnsi="Cambria Math"/>
                    <w:szCs w:val="24"/>
                  </w:rPr>
                </m:ctrlPr>
              </m:sSubPr>
              <m:e>
                <m:r>
                  <w:rPr>
                    <w:rFonts w:ascii="Cambria Math" w:hAnsi="Cambria Math"/>
                    <w:szCs w:val="24"/>
                  </w:rPr>
                  <m:t>log</m:t>
                </m:r>
              </m:e>
              <m:sub>
                <m:r>
                  <w:rPr>
                    <w:rFonts w:ascii="Cambria Math" w:hAnsi="Cambria Math"/>
                    <w:szCs w:val="24"/>
                  </w:rPr>
                  <m:t>10</m:t>
                </m:r>
              </m:sub>
            </m:sSub>
            <m:d>
              <m:dPr>
                <m:ctrlPr>
                  <w:rPr>
                    <w:rFonts w:ascii="Cambria Math" w:hAnsi="Cambria Math"/>
                    <w:i/>
                    <w:szCs w:val="24"/>
                  </w:rPr>
                </m:ctrlPr>
              </m:dPr>
              <m:e>
                <m:sSub>
                  <m:sSubPr>
                    <m:ctrlPr>
                      <w:rPr>
                        <w:rFonts w:ascii="Cambria Math" w:hAnsi="Cambria Math"/>
                        <w:szCs w:val="24"/>
                      </w:rPr>
                    </m:ctrlPr>
                  </m:sSubPr>
                  <m:e>
                    <m:r>
                      <w:rPr>
                        <w:rFonts w:ascii="Cambria Math" w:hAnsi="Cambria Math"/>
                        <w:szCs w:val="24"/>
                      </w:rPr>
                      <m:t>BW</m:t>
                    </m:r>
                  </m:e>
                  <m:sub>
                    <m:r>
                      <w:rPr>
                        <w:rFonts w:ascii="Cambria Math" w:hAnsi="Cambria Math"/>
                        <w:szCs w:val="24"/>
                      </w:rPr>
                      <m:t>IF</m:t>
                    </m:r>
                  </m:sub>
                </m:sSub>
              </m:e>
            </m:d>
            <m:r>
              <w:rPr>
                <w:rFonts w:ascii="Cambria Math" w:hAnsi="Cambria Math"/>
                <w:szCs w:val="24"/>
              </w:rPr>
              <m:t>-</m:t>
            </m:r>
            <m:sSub>
              <m:sSubPr>
                <m:ctrlPr>
                  <w:rPr>
                    <w:rFonts w:ascii="Cambria Math" w:hAnsi="Cambria Math"/>
                    <w:szCs w:val="24"/>
                  </w:rPr>
                </m:ctrlPr>
              </m:sSubPr>
              <m:e>
                <m:r>
                  <w:rPr>
                    <w:rFonts w:ascii="Cambria Math" w:hAnsi="Cambria Math"/>
                    <w:szCs w:val="24"/>
                  </w:rPr>
                  <m:t>log</m:t>
                </m:r>
              </m:e>
              <m:sub>
                <m:r>
                  <w:rPr>
                    <w:rFonts w:ascii="Cambria Math" w:hAnsi="Cambria Math"/>
                    <w:szCs w:val="24"/>
                  </w:rPr>
                  <m:t>10</m:t>
                </m:r>
              </m:sub>
            </m:sSub>
            <m:d>
              <m:dPr>
                <m:ctrlPr>
                  <w:rPr>
                    <w:rFonts w:ascii="Cambria Math" w:hAnsi="Cambria Math"/>
                    <w:i/>
                    <w:szCs w:val="24"/>
                  </w:rPr>
                </m:ctrlPr>
              </m:dPr>
              <m:e>
                <m:f>
                  <m:fPr>
                    <m:type m:val="skw"/>
                    <m:ctrlPr>
                      <w:rPr>
                        <w:rFonts w:ascii="Cambria Math" w:hAnsi="Cambria Math"/>
                        <w:i/>
                        <w:szCs w:val="24"/>
                      </w:rPr>
                    </m:ctrlPr>
                  </m:fPr>
                  <m:num>
                    <m:sSub>
                      <m:sSubPr>
                        <m:ctrlPr>
                          <w:rPr>
                            <w:rFonts w:ascii="Cambria Math" w:hAnsi="Cambria Math"/>
                            <w:szCs w:val="24"/>
                          </w:rPr>
                        </m:ctrlPr>
                      </m:sSubPr>
                      <m:e>
                        <m:r>
                          <w:rPr>
                            <w:rFonts w:ascii="Cambria Math" w:hAnsi="Cambria Math"/>
                            <w:szCs w:val="24"/>
                          </w:rPr>
                          <m:t>2BW</m:t>
                        </m:r>
                      </m:e>
                      <m:sub>
                        <m:r>
                          <w:rPr>
                            <w:rFonts w:ascii="Cambria Math" w:hAnsi="Cambria Math"/>
                            <w:szCs w:val="24"/>
                          </w:rPr>
                          <m:t>IF</m:t>
                        </m:r>
                      </m:sub>
                    </m:sSub>
                  </m:num>
                  <m:den>
                    <m:sSub>
                      <m:sSubPr>
                        <m:ctrlPr>
                          <w:rPr>
                            <w:rFonts w:ascii="Cambria Math" w:hAnsi="Cambria Math"/>
                            <w:szCs w:val="24"/>
                          </w:rPr>
                        </m:ctrlPr>
                      </m:sSubPr>
                      <m:e>
                        <m:r>
                          <w:rPr>
                            <w:rFonts w:ascii="Cambria Math" w:hAnsi="Cambria Math"/>
                            <w:szCs w:val="24"/>
                          </w:rPr>
                          <m:t>BW</m:t>
                        </m:r>
                      </m:e>
                      <m:sub>
                        <m:r>
                          <w:rPr>
                            <w:rFonts w:ascii="Cambria Math" w:hAnsi="Cambria Math"/>
                            <w:szCs w:val="24"/>
                          </w:rPr>
                          <m:t>C</m:t>
                        </m:r>
                      </m:sub>
                    </m:sSub>
                  </m:den>
                </m:f>
              </m:e>
            </m:d>
            <m:ctrlPr>
              <w:rPr>
                <w:rFonts w:ascii="Cambria Math" w:hAnsi="Cambria Math"/>
                <w:i/>
                <w:szCs w:val="24"/>
              </w:rPr>
            </m:ctrlPr>
          </m:e>
        </m:d>
        <m:r>
          <w:rPr>
            <w:rFonts w:ascii="Cambria Math" w:hAnsi="Cambria Math"/>
            <w:szCs w:val="24"/>
          </w:rPr>
          <m:t>+</m:t>
        </m:r>
        <m:sSub>
          <m:sSubPr>
            <m:ctrlPr>
              <w:rPr>
                <w:rFonts w:ascii="Cambria Math" w:hAnsi="Cambria Math"/>
                <w:szCs w:val="24"/>
              </w:rPr>
            </m:ctrlPr>
          </m:sSubPr>
          <m:e>
            <m:r>
              <w:rPr>
                <w:rFonts w:ascii="Cambria Math" w:hAnsi="Cambria Math"/>
                <w:szCs w:val="24"/>
              </w:rPr>
              <m:t>N</m:t>
            </m:r>
          </m:e>
          <m:sub>
            <m:r>
              <w:rPr>
                <w:rFonts w:ascii="Cambria Math" w:hAnsi="Cambria Math"/>
                <w:szCs w:val="24"/>
              </w:rPr>
              <m:t>F</m:t>
            </m:r>
          </m:sub>
        </m:sSub>
        <m:r>
          <w:rPr>
            <w:rFonts w:ascii="Cambria Math" w:hAnsi="Cambria Math"/>
            <w:szCs w:val="24"/>
          </w:rPr>
          <m:t>-6</m:t>
        </m:r>
      </m:oMath>
    </w:p>
    <w:p w:rsidR="00D91111" w:rsidRPr="00CD2D1A" w:rsidRDefault="00D91111" w:rsidP="00D91111">
      <w:pPr>
        <w:keepNext/>
        <w:spacing w:before="60"/>
        <w:rPr>
          <w:szCs w:val="24"/>
        </w:rPr>
      </w:pPr>
      <w:r w:rsidRPr="00CD2D1A">
        <w:rPr>
          <w:szCs w:val="24"/>
        </w:rPr>
        <w:tab/>
      </w:r>
      <w:r w:rsidRPr="00CD2D1A">
        <w:rPr>
          <w:szCs w:val="24"/>
        </w:rPr>
        <w:tab/>
      </w:r>
      <m:oMath>
        <m:r>
          <m:rPr>
            <m:sty m:val="p"/>
          </m:rPr>
          <w:rPr>
            <w:rFonts w:ascii="Cambria Math" w:hAnsi="Cambria Math"/>
            <w:szCs w:val="24"/>
          </w:rPr>
          <m:t>-114+10*</m:t>
        </m:r>
        <m:sSub>
          <m:sSubPr>
            <m:ctrlPr>
              <w:rPr>
                <w:rFonts w:ascii="Cambria Math" w:hAnsi="Cambria Math"/>
                <w:szCs w:val="24"/>
              </w:rPr>
            </m:ctrlPr>
          </m:sSubPr>
          <m:e>
            <m:r>
              <w:rPr>
                <w:rFonts w:ascii="Cambria Math" w:hAnsi="Cambria Math"/>
                <w:szCs w:val="24"/>
              </w:rPr>
              <m:t>log</m:t>
            </m:r>
          </m:e>
          <m:sub>
            <m:r>
              <w:rPr>
                <w:rFonts w:ascii="Cambria Math" w:hAnsi="Cambria Math"/>
                <w:szCs w:val="24"/>
              </w:rPr>
              <m:t>10</m:t>
            </m:r>
          </m:sub>
        </m:sSub>
        <m:d>
          <m:dPr>
            <m:ctrlPr>
              <w:rPr>
                <w:rFonts w:ascii="Cambria Math" w:hAnsi="Cambria Math"/>
                <w:i/>
                <w:szCs w:val="24"/>
              </w:rPr>
            </m:ctrlPr>
          </m:dPr>
          <m:e>
            <m:sSub>
              <m:sSubPr>
                <m:ctrlPr>
                  <w:rPr>
                    <w:rFonts w:ascii="Cambria Math" w:hAnsi="Cambria Math"/>
                    <w:szCs w:val="24"/>
                  </w:rPr>
                </m:ctrlPr>
              </m:sSubPr>
              <m:e>
                <m:r>
                  <w:rPr>
                    <w:rFonts w:ascii="Cambria Math" w:hAnsi="Cambria Math"/>
                    <w:szCs w:val="24"/>
                  </w:rPr>
                  <m:t>BW</m:t>
                </m:r>
              </m:e>
              <m:sub>
                <m:r>
                  <w:rPr>
                    <w:rFonts w:ascii="Cambria Math" w:hAnsi="Cambria Math"/>
                    <w:szCs w:val="24"/>
                  </w:rPr>
                  <m:t>C</m:t>
                </m:r>
              </m:sub>
            </m:sSub>
          </m:e>
        </m:d>
        <m:r>
          <w:rPr>
            <w:rFonts w:ascii="Cambria Math" w:hAnsi="Cambria Math"/>
            <w:szCs w:val="24"/>
          </w:rPr>
          <m:t>+</m:t>
        </m:r>
        <m:sSub>
          <m:sSubPr>
            <m:ctrlPr>
              <w:rPr>
                <w:rFonts w:ascii="Cambria Math" w:hAnsi="Cambria Math"/>
                <w:szCs w:val="24"/>
              </w:rPr>
            </m:ctrlPr>
          </m:sSubPr>
          <m:e>
            <m:r>
              <w:rPr>
                <w:rFonts w:ascii="Cambria Math" w:hAnsi="Cambria Math"/>
                <w:szCs w:val="24"/>
              </w:rPr>
              <m:t>N</m:t>
            </m:r>
          </m:e>
          <m:sub>
            <m:r>
              <w:rPr>
                <w:rFonts w:ascii="Cambria Math" w:hAnsi="Cambria Math"/>
                <w:szCs w:val="24"/>
              </w:rPr>
              <m:t>F</m:t>
            </m:r>
          </m:sub>
        </m:sSub>
        <m:r>
          <w:rPr>
            <w:rFonts w:ascii="Cambria Math" w:hAnsi="Cambria Math"/>
            <w:szCs w:val="24"/>
          </w:rPr>
          <m:t>-9</m:t>
        </m:r>
      </m:oMath>
      <w:r w:rsidRPr="00CD2D1A">
        <w:rPr>
          <w:szCs w:val="24"/>
        </w:rPr>
        <w:t xml:space="preserve">   </w:t>
      </w:r>
    </w:p>
    <w:p w:rsidR="00D91111" w:rsidRPr="00CD2D1A" w:rsidRDefault="00D91111" w:rsidP="00D91111">
      <w:pPr>
        <w:jc w:val="right"/>
        <w:rPr>
          <w:szCs w:val="24"/>
        </w:rPr>
      </w:pPr>
      <w:r w:rsidRPr="00CD2D1A">
        <w:t>Equation A1-1</w:t>
      </w:r>
    </w:p>
    <w:p w:rsidR="00D91111" w:rsidRPr="00CD2D1A" w:rsidRDefault="00D91111" w:rsidP="00D91111">
      <w:r w:rsidRPr="00CD2D1A">
        <w:t>For pulsed RAs:</w:t>
      </w:r>
    </w:p>
    <w:p w:rsidR="00D91111" w:rsidRPr="00CD2D1A" w:rsidRDefault="00D91111" w:rsidP="00D91111">
      <w:pPr>
        <w:pStyle w:val="Equation"/>
      </w:pPr>
      <w:r w:rsidRPr="00CD2D1A">
        <w:tab/>
      </w:r>
      <w:r w:rsidRPr="00CD2D1A">
        <w:tab/>
      </w:r>
      <m:oMath>
        <m:sSub>
          <m:sSubPr>
            <m:ctrlPr>
              <w:rPr>
                <w:rFonts w:ascii="Cambria Math" w:hAnsi="Cambria Math"/>
              </w:rPr>
            </m:ctrlPr>
          </m:sSubPr>
          <m:e>
            <m:r>
              <w:rPr>
                <w:rFonts w:ascii="Cambria Math" w:hAnsi="Cambria Math"/>
              </w:rPr>
              <m:t>RD</m:t>
            </m:r>
          </m:e>
          <m:sub>
            <m:r>
              <w:rPr>
                <w:rFonts w:ascii="Cambria Math" w:hAnsi="Cambria Math"/>
              </w:rPr>
              <m:t>Rx</m:t>
            </m:r>
          </m:sub>
        </m:sSub>
        <m:r>
          <m:rPr>
            <m:sty m:val="p"/>
          </m:rPr>
          <w:rPr>
            <w:rFonts w:ascii="Cambria Math" w:hAnsi="Cambria Math"/>
          </w:rPr>
          <m:t>=-114+10*</m:t>
        </m:r>
        <m:sSub>
          <m:sSubPr>
            <m:ctrlPr>
              <w:rPr>
                <w:rFonts w:ascii="Cambria Math" w:hAnsi="Cambria Math"/>
                <w:iCs/>
              </w:rPr>
            </m:ctrlPr>
          </m:sSubPr>
          <m:e>
            <m:r>
              <w:rPr>
                <w:rFonts w:ascii="Cambria Math" w:hAnsi="Cambria Math"/>
              </w:rPr>
              <m:t>log</m:t>
            </m:r>
          </m:e>
          <m:sub>
            <m:r>
              <m:rPr>
                <m:sty m:val="p"/>
              </m:rPr>
              <w:rPr>
                <w:rFonts w:ascii="Cambria Math" w:hAnsi="Cambria Math"/>
              </w:rPr>
              <m:t>10</m:t>
            </m:r>
          </m:sub>
        </m:sSub>
        <m:d>
          <m:dPr>
            <m:ctrlPr>
              <w:rPr>
                <w:rFonts w:ascii="Cambria Math" w:hAnsi="Cambria Math"/>
                <w:iCs/>
              </w:rPr>
            </m:ctrlPr>
          </m:dPr>
          <m:e>
            <m:sSub>
              <m:sSubPr>
                <m:ctrlPr>
                  <w:rPr>
                    <w:rFonts w:ascii="Cambria Math" w:hAnsi="Cambria Math"/>
                    <w:iCs/>
                  </w:rPr>
                </m:ctrlPr>
              </m:sSubPr>
              <m:e>
                <m:r>
                  <w:rPr>
                    <w:rFonts w:ascii="Cambria Math" w:hAnsi="Cambria Math"/>
                  </w:rPr>
                  <m:t>BW</m:t>
                </m:r>
              </m:e>
              <m:sub>
                <m:r>
                  <w:rPr>
                    <w:rFonts w:ascii="Cambria Math" w:hAnsi="Cambria Math"/>
                  </w:rPr>
                  <m:t>IF</m:t>
                </m:r>
              </m:sub>
            </m:sSub>
          </m:e>
        </m:d>
        <m:r>
          <m:rPr>
            <m:sty m:val="p"/>
          </m:rPr>
          <w:rPr>
            <w:rFonts w:ascii="Cambria Math" w:hAnsi="Cambria Math"/>
          </w:rPr>
          <m:t>+</m:t>
        </m:r>
        <m:sSub>
          <m:sSubPr>
            <m:ctrlPr>
              <w:rPr>
                <w:rFonts w:ascii="Cambria Math" w:hAnsi="Cambria Math"/>
                <w:iCs/>
              </w:rPr>
            </m:ctrlPr>
          </m:sSubPr>
          <m:e>
            <m:r>
              <w:rPr>
                <w:rFonts w:ascii="Cambria Math" w:hAnsi="Cambria Math"/>
              </w:rPr>
              <m:t>N</m:t>
            </m:r>
          </m:e>
          <m:sub>
            <m:r>
              <w:rPr>
                <w:rFonts w:ascii="Cambria Math" w:hAnsi="Cambria Math"/>
              </w:rPr>
              <m:t>F</m:t>
            </m:r>
          </m:sub>
        </m:sSub>
        <m:r>
          <m:rPr>
            <m:sty m:val="p"/>
          </m:rPr>
          <w:rPr>
            <w:rFonts w:ascii="Cambria Math" w:hAnsi="Cambria Math"/>
          </w:rPr>
          <m:t>-6</m:t>
        </m:r>
      </m:oMath>
      <w:r w:rsidRPr="00CD2D1A">
        <w:t xml:space="preserve"> </w:t>
      </w:r>
      <w:r w:rsidRPr="00CD2D1A">
        <w:tab/>
        <w:t>Equation A1-2</w:t>
      </w:r>
    </w:p>
    <w:p w:rsidR="00D91111" w:rsidRPr="00CD2D1A" w:rsidRDefault="00D91111" w:rsidP="00D91111">
      <w:pPr>
        <w:pStyle w:val="TableNo"/>
      </w:pPr>
      <w:r w:rsidRPr="00CD2D1A">
        <w:t>Table A1-2</w:t>
      </w:r>
    </w:p>
    <w:p w:rsidR="00D91111" w:rsidRPr="00CD2D1A" w:rsidRDefault="00D91111" w:rsidP="00D91111">
      <w:pPr>
        <w:pStyle w:val="Tabletitle"/>
      </w:pPr>
      <w:r w:rsidRPr="00CD2D1A">
        <w:t>Radio Altimeter Model Specific Receiver Desensitization</w:t>
      </w:r>
    </w:p>
    <w:tbl>
      <w:tblPr>
        <w:tblW w:w="9639" w:type="dxa"/>
        <w:jc w:val="center"/>
        <w:tblLayout w:type="fixed"/>
        <w:tblCellMar>
          <w:left w:w="29" w:type="dxa"/>
          <w:right w:w="29" w:type="dxa"/>
        </w:tblCellMar>
        <w:tblLook w:val="04A0" w:firstRow="1" w:lastRow="0" w:firstColumn="1" w:lastColumn="0" w:noHBand="0" w:noVBand="1"/>
      </w:tblPr>
      <w:tblGrid>
        <w:gridCol w:w="928"/>
        <w:gridCol w:w="1008"/>
        <w:gridCol w:w="778"/>
        <w:gridCol w:w="855"/>
        <w:gridCol w:w="778"/>
        <w:gridCol w:w="778"/>
        <w:gridCol w:w="701"/>
        <w:gridCol w:w="701"/>
        <w:gridCol w:w="778"/>
        <w:gridCol w:w="855"/>
        <w:gridCol w:w="778"/>
        <w:gridCol w:w="701"/>
      </w:tblGrid>
      <w:tr w:rsidR="00D91111" w:rsidRPr="00CD2D1A" w:rsidTr="007431F1">
        <w:trPr>
          <w:trHeight w:val="288"/>
          <w:tblHeader/>
          <w:jc w:val="center"/>
        </w:trPr>
        <w:tc>
          <w:tcPr>
            <w:tcW w:w="107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head"/>
              <w:rPr>
                <w:sz w:val="17"/>
                <w:szCs w:val="17"/>
              </w:rPr>
            </w:pPr>
            <w:r w:rsidRPr="00CD2D1A">
              <w:rPr>
                <w:sz w:val="17"/>
                <w:szCs w:val="17"/>
              </w:rPr>
              <w:t>Parameter</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head"/>
              <w:rPr>
                <w:sz w:val="17"/>
                <w:szCs w:val="17"/>
              </w:rPr>
            </w:pPr>
            <w:r w:rsidRPr="00CD2D1A">
              <w:rPr>
                <w:sz w:val="17"/>
                <w:szCs w:val="17"/>
              </w:rPr>
              <w:t>Units</w:t>
            </w:r>
          </w:p>
        </w:tc>
        <w:tc>
          <w:tcPr>
            <w:tcW w:w="8910" w:type="dxa"/>
            <w:gridSpan w:val="10"/>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head"/>
              <w:rPr>
                <w:sz w:val="17"/>
                <w:szCs w:val="17"/>
              </w:rPr>
            </w:pPr>
            <w:r w:rsidRPr="00CD2D1A">
              <w:rPr>
                <w:sz w:val="17"/>
                <w:szCs w:val="17"/>
              </w:rPr>
              <w:t>RA Model</w:t>
            </w:r>
          </w:p>
        </w:tc>
      </w:tr>
      <w:tr w:rsidR="00D91111" w:rsidRPr="00CD2D1A" w:rsidTr="007431F1">
        <w:trPr>
          <w:trHeight w:val="432"/>
          <w:tblHeader/>
          <w:jc w:val="center"/>
        </w:trPr>
        <w:tc>
          <w:tcPr>
            <w:tcW w:w="1075" w:type="dxa"/>
            <w:vMerge/>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D91111" w:rsidRPr="00CD2D1A" w:rsidRDefault="00D91111" w:rsidP="007431F1">
            <w:pPr>
              <w:pStyle w:val="Tablehead"/>
              <w:rPr>
                <w:sz w:val="17"/>
                <w:szCs w:val="17"/>
              </w:rPr>
            </w:pPr>
          </w:p>
        </w:tc>
        <w:tc>
          <w:tcPr>
            <w:tcW w:w="1170" w:type="dxa"/>
            <w:vMerge/>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D91111" w:rsidRPr="00CD2D1A" w:rsidRDefault="00D91111" w:rsidP="007431F1">
            <w:pPr>
              <w:pStyle w:val="Tablehead"/>
              <w:rPr>
                <w:sz w:val="17"/>
                <w:szCs w:val="17"/>
              </w:rPr>
            </w:pPr>
          </w:p>
        </w:tc>
        <w:tc>
          <w:tcPr>
            <w:tcW w:w="9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D91111" w:rsidRPr="00CD2D1A" w:rsidRDefault="00D91111" w:rsidP="007431F1">
            <w:pPr>
              <w:pStyle w:val="Tablehead"/>
              <w:rPr>
                <w:sz w:val="17"/>
                <w:szCs w:val="17"/>
              </w:rPr>
            </w:pPr>
            <w:r w:rsidRPr="00CD2D1A">
              <w:rPr>
                <w:sz w:val="17"/>
                <w:szCs w:val="17"/>
              </w:rPr>
              <w:t>A1</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D91111" w:rsidRPr="00CD2D1A" w:rsidRDefault="00D91111" w:rsidP="007431F1">
            <w:pPr>
              <w:pStyle w:val="Tablehead"/>
              <w:rPr>
                <w:sz w:val="17"/>
                <w:szCs w:val="17"/>
              </w:rPr>
            </w:pPr>
            <w:r w:rsidRPr="00CD2D1A">
              <w:rPr>
                <w:sz w:val="17"/>
                <w:szCs w:val="17"/>
              </w:rPr>
              <w:t>A2</w:t>
            </w:r>
          </w:p>
        </w:tc>
        <w:tc>
          <w:tcPr>
            <w:tcW w:w="9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D91111" w:rsidRPr="00CD2D1A" w:rsidRDefault="00D91111" w:rsidP="007431F1">
            <w:pPr>
              <w:pStyle w:val="Tablehead"/>
              <w:rPr>
                <w:sz w:val="17"/>
                <w:szCs w:val="17"/>
              </w:rPr>
            </w:pPr>
            <w:r w:rsidRPr="00CD2D1A">
              <w:rPr>
                <w:sz w:val="17"/>
                <w:szCs w:val="17"/>
              </w:rPr>
              <w:t>A3</w:t>
            </w:r>
          </w:p>
        </w:tc>
        <w:tc>
          <w:tcPr>
            <w:tcW w:w="9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D91111" w:rsidRPr="00CD2D1A" w:rsidRDefault="00D91111" w:rsidP="007431F1">
            <w:pPr>
              <w:pStyle w:val="Tablehead"/>
              <w:rPr>
                <w:sz w:val="17"/>
                <w:szCs w:val="17"/>
              </w:rPr>
            </w:pPr>
            <w:r w:rsidRPr="00CD2D1A">
              <w:rPr>
                <w:sz w:val="17"/>
                <w:szCs w:val="17"/>
              </w:rPr>
              <w:t>A4</w:t>
            </w:r>
          </w:p>
        </w:tc>
        <w:tc>
          <w:tcPr>
            <w:tcW w:w="81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D91111" w:rsidRPr="00CD2D1A" w:rsidRDefault="00D91111" w:rsidP="007431F1">
            <w:pPr>
              <w:pStyle w:val="Tablehead"/>
              <w:rPr>
                <w:sz w:val="17"/>
                <w:szCs w:val="17"/>
              </w:rPr>
            </w:pPr>
            <w:r w:rsidRPr="00CD2D1A">
              <w:rPr>
                <w:sz w:val="17"/>
                <w:szCs w:val="17"/>
              </w:rPr>
              <w:t>A5</w:t>
            </w:r>
          </w:p>
        </w:tc>
        <w:tc>
          <w:tcPr>
            <w:tcW w:w="81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D91111" w:rsidRPr="00CD2D1A" w:rsidRDefault="00D91111" w:rsidP="007431F1">
            <w:pPr>
              <w:pStyle w:val="Tablehead"/>
              <w:rPr>
                <w:sz w:val="17"/>
                <w:szCs w:val="17"/>
              </w:rPr>
            </w:pPr>
            <w:r w:rsidRPr="00CD2D1A">
              <w:rPr>
                <w:sz w:val="17"/>
                <w:szCs w:val="17"/>
              </w:rPr>
              <w:t>A6</w:t>
            </w:r>
          </w:p>
        </w:tc>
        <w:tc>
          <w:tcPr>
            <w:tcW w:w="9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D91111" w:rsidRPr="00CD2D1A" w:rsidRDefault="00D91111" w:rsidP="007431F1">
            <w:pPr>
              <w:pStyle w:val="Tablehead"/>
              <w:rPr>
                <w:sz w:val="17"/>
                <w:szCs w:val="17"/>
              </w:rPr>
            </w:pPr>
            <w:r w:rsidRPr="00CD2D1A">
              <w:rPr>
                <w:sz w:val="17"/>
                <w:szCs w:val="17"/>
              </w:rPr>
              <w:t>D1</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D91111" w:rsidRPr="00CD2D1A" w:rsidRDefault="00D91111" w:rsidP="007431F1">
            <w:pPr>
              <w:pStyle w:val="Tablehead"/>
              <w:rPr>
                <w:sz w:val="17"/>
                <w:szCs w:val="17"/>
              </w:rPr>
            </w:pPr>
            <w:r w:rsidRPr="00CD2D1A">
              <w:rPr>
                <w:sz w:val="17"/>
                <w:szCs w:val="17"/>
              </w:rPr>
              <w:t>D2</w:t>
            </w:r>
          </w:p>
        </w:tc>
        <w:tc>
          <w:tcPr>
            <w:tcW w:w="9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D91111" w:rsidRPr="00CD2D1A" w:rsidRDefault="00D91111" w:rsidP="007431F1">
            <w:pPr>
              <w:pStyle w:val="Tablehead"/>
              <w:rPr>
                <w:sz w:val="17"/>
                <w:szCs w:val="17"/>
              </w:rPr>
            </w:pPr>
            <w:r w:rsidRPr="00CD2D1A">
              <w:rPr>
                <w:sz w:val="17"/>
                <w:szCs w:val="17"/>
              </w:rPr>
              <w:t>D3</w:t>
            </w:r>
          </w:p>
        </w:tc>
        <w:tc>
          <w:tcPr>
            <w:tcW w:w="81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D91111" w:rsidRPr="00CD2D1A" w:rsidRDefault="00D91111" w:rsidP="007431F1">
            <w:pPr>
              <w:pStyle w:val="Tablehead"/>
              <w:rPr>
                <w:sz w:val="17"/>
                <w:szCs w:val="17"/>
              </w:rPr>
            </w:pPr>
            <w:r w:rsidRPr="00CD2D1A">
              <w:rPr>
                <w:sz w:val="17"/>
                <w:szCs w:val="17"/>
              </w:rPr>
              <w:t>D4</w:t>
            </w:r>
          </w:p>
        </w:tc>
      </w:tr>
      <w:tr w:rsidR="00D91111" w:rsidRPr="00CD2D1A" w:rsidTr="007431F1">
        <w:trPr>
          <w:trHeight w:val="432"/>
          <w:tblHeader/>
          <w:jc w:val="center"/>
        </w:trPr>
        <w:tc>
          <w:tcPr>
            <w:tcW w:w="10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91111" w:rsidRPr="00CD2D1A" w:rsidRDefault="00493BC1" w:rsidP="007431F1">
            <w:pPr>
              <w:pStyle w:val="Tabletext"/>
              <w:rPr>
                <w:iCs/>
                <w:sz w:val="17"/>
                <w:szCs w:val="17"/>
              </w:rPr>
            </w:pPr>
            <m:oMathPara>
              <m:oMath>
                <m:sSub>
                  <m:sSubPr>
                    <m:ctrlPr>
                      <w:rPr>
                        <w:rFonts w:ascii="Cambria Math" w:hAnsi="Cambria Math"/>
                        <w:sz w:val="17"/>
                        <w:szCs w:val="17"/>
                      </w:rPr>
                    </m:ctrlPr>
                  </m:sSubPr>
                  <m:e>
                    <m:r>
                      <m:rPr>
                        <m:sty m:val="bi"/>
                      </m:rPr>
                      <w:rPr>
                        <w:rFonts w:ascii="Cambria Math" w:hAnsi="Cambria Math"/>
                        <w:sz w:val="17"/>
                        <w:szCs w:val="17"/>
                      </w:rPr>
                      <m:t>RD</m:t>
                    </m:r>
                  </m:e>
                  <m:sub>
                    <m:r>
                      <m:rPr>
                        <m:sty m:val="bi"/>
                      </m:rPr>
                      <w:rPr>
                        <w:rFonts w:ascii="Cambria Math" w:hAnsi="Cambria Math"/>
                        <w:sz w:val="17"/>
                        <w:szCs w:val="17"/>
                      </w:rPr>
                      <m:t>Rx</m:t>
                    </m:r>
                  </m:sub>
                </m:sSub>
              </m:oMath>
            </m:oMathPara>
          </w:p>
        </w:tc>
        <w:tc>
          <w:tcPr>
            <w:tcW w:w="1170"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rPr>
                <w:b/>
                <w:bCs/>
                <w:sz w:val="17"/>
                <w:szCs w:val="17"/>
              </w:rPr>
            </w:pPr>
            <w:r w:rsidRPr="00CD2D1A">
              <w:rPr>
                <w:b/>
                <w:bCs/>
                <w:sz w:val="17"/>
                <w:szCs w:val="17"/>
              </w:rPr>
              <w:t>dBm /</w:t>
            </w:r>
          </w:p>
          <w:p w:rsidR="00D91111" w:rsidRPr="00CD2D1A" w:rsidRDefault="00D91111" w:rsidP="007431F1">
            <w:pPr>
              <w:pStyle w:val="Tabletext"/>
              <w:rPr>
                <w:b/>
                <w:bCs/>
                <w:iCs/>
                <w:sz w:val="17"/>
                <w:szCs w:val="17"/>
              </w:rPr>
            </w:pPr>
            <w:r w:rsidRPr="00CD2D1A">
              <w:rPr>
                <w:b/>
                <w:bCs/>
                <w:sz w:val="17"/>
                <w:szCs w:val="17"/>
              </w:rPr>
              <w:t>BW</w:t>
            </w:r>
          </w:p>
        </w:tc>
        <w:tc>
          <w:tcPr>
            <w:tcW w:w="900"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rPr>
                <w:sz w:val="17"/>
                <w:szCs w:val="17"/>
              </w:rPr>
            </w:pPr>
            <w:r w:rsidRPr="00CD2D1A">
              <w:rPr>
                <w:sz w:val="17"/>
                <w:szCs w:val="17"/>
              </w:rPr>
              <w:t>-92.8 /</w:t>
            </w:r>
          </w:p>
          <w:p w:rsidR="00D91111" w:rsidRPr="00CD2D1A" w:rsidRDefault="00D91111" w:rsidP="007431F1">
            <w:pPr>
              <w:pStyle w:val="Tabletext"/>
              <w:jc w:val="center"/>
              <w:rPr>
                <w:sz w:val="17"/>
                <w:szCs w:val="17"/>
              </w:rPr>
            </w:pPr>
            <w:r w:rsidRPr="00CD2D1A">
              <w:rPr>
                <w:sz w:val="17"/>
                <w:szCs w:val="17"/>
              </w:rPr>
              <w:t>104 MHz</w:t>
            </w:r>
          </w:p>
        </w:tc>
        <w:tc>
          <w:tcPr>
            <w:tcW w:w="990"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rPr>
                <w:sz w:val="17"/>
                <w:szCs w:val="17"/>
              </w:rPr>
            </w:pPr>
            <w:r w:rsidRPr="00CD2D1A">
              <w:rPr>
                <w:sz w:val="17"/>
                <w:szCs w:val="17"/>
              </w:rPr>
              <w:t>-95.8 /</w:t>
            </w:r>
          </w:p>
          <w:p w:rsidR="00D91111" w:rsidRPr="00CD2D1A" w:rsidRDefault="00D91111" w:rsidP="007431F1">
            <w:pPr>
              <w:pStyle w:val="Tabletext"/>
              <w:jc w:val="center"/>
              <w:rPr>
                <w:sz w:val="17"/>
                <w:szCs w:val="17"/>
              </w:rPr>
            </w:pPr>
            <w:r w:rsidRPr="00CD2D1A">
              <w:rPr>
                <w:sz w:val="17"/>
                <w:szCs w:val="17"/>
              </w:rPr>
              <w:t>132.8 MHz</w:t>
            </w:r>
          </w:p>
        </w:tc>
        <w:tc>
          <w:tcPr>
            <w:tcW w:w="900"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rPr>
                <w:sz w:val="17"/>
                <w:szCs w:val="17"/>
              </w:rPr>
            </w:pPr>
            <w:r w:rsidRPr="00CD2D1A">
              <w:rPr>
                <w:sz w:val="17"/>
                <w:szCs w:val="17"/>
              </w:rPr>
              <w:t>-95.8 /</w:t>
            </w:r>
          </w:p>
          <w:p w:rsidR="00D91111" w:rsidRPr="00CD2D1A" w:rsidRDefault="00D91111" w:rsidP="007431F1">
            <w:pPr>
              <w:pStyle w:val="Tabletext"/>
              <w:jc w:val="center"/>
              <w:rPr>
                <w:sz w:val="17"/>
                <w:szCs w:val="17"/>
              </w:rPr>
            </w:pPr>
            <w:r w:rsidRPr="00CD2D1A">
              <w:rPr>
                <w:sz w:val="17"/>
                <w:szCs w:val="17"/>
              </w:rPr>
              <w:t>133 MHz</w:t>
            </w:r>
          </w:p>
        </w:tc>
        <w:tc>
          <w:tcPr>
            <w:tcW w:w="900"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rPr>
                <w:sz w:val="17"/>
                <w:szCs w:val="17"/>
              </w:rPr>
            </w:pPr>
            <w:r w:rsidRPr="00CD2D1A">
              <w:rPr>
                <w:sz w:val="17"/>
                <w:szCs w:val="17"/>
              </w:rPr>
              <w:t>-100.4 /</w:t>
            </w:r>
          </w:p>
          <w:p w:rsidR="00D91111" w:rsidRPr="00CD2D1A" w:rsidRDefault="00D91111" w:rsidP="007431F1">
            <w:pPr>
              <w:pStyle w:val="Tabletext"/>
              <w:jc w:val="center"/>
              <w:rPr>
                <w:sz w:val="17"/>
                <w:szCs w:val="17"/>
              </w:rPr>
            </w:pPr>
            <w:r w:rsidRPr="00CD2D1A">
              <w:rPr>
                <w:sz w:val="17"/>
                <w:szCs w:val="17"/>
              </w:rPr>
              <w:t>9.2 MHz</w:t>
            </w:r>
          </w:p>
        </w:tc>
        <w:tc>
          <w:tcPr>
            <w:tcW w:w="810"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rPr>
                <w:sz w:val="17"/>
                <w:szCs w:val="17"/>
              </w:rPr>
            </w:pPr>
            <w:r w:rsidRPr="00CD2D1A">
              <w:rPr>
                <w:sz w:val="17"/>
                <w:szCs w:val="17"/>
              </w:rPr>
              <w:t>-102.2 /</w:t>
            </w:r>
          </w:p>
          <w:p w:rsidR="00D91111" w:rsidRPr="00CD2D1A" w:rsidRDefault="00D91111" w:rsidP="007431F1">
            <w:pPr>
              <w:pStyle w:val="Tabletext"/>
              <w:jc w:val="center"/>
              <w:rPr>
                <w:sz w:val="17"/>
                <w:szCs w:val="17"/>
              </w:rPr>
            </w:pPr>
            <w:r w:rsidRPr="00CD2D1A">
              <w:rPr>
                <w:sz w:val="17"/>
                <w:szCs w:val="17"/>
              </w:rPr>
              <w:t>6 MHz</w:t>
            </w:r>
          </w:p>
        </w:tc>
        <w:tc>
          <w:tcPr>
            <w:tcW w:w="810"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rPr>
                <w:sz w:val="17"/>
                <w:szCs w:val="17"/>
              </w:rPr>
            </w:pPr>
            <w:r w:rsidRPr="00CD2D1A">
              <w:rPr>
                <w:sz w:val="17"/>
                <w:szCs w:val="17"/>
              </w:rPr>
              <w:t>-98.0 /</w:t>
            </w:r>
          </w:p>
          <w:p w:rsidR="00D91111" w:rsidRPr="00CD2D1A" w:rsidRDefault="00D91111" w:rsidP="007431F1">
            <w:pPr>
              <w:pStyle w:val="Tabletext"/>
              <w:jc w:val="center"/>
              <w:rPr>
                <w:sz w:val="17"/>
                <w:szCs w:val="17"/>
              </w:rPr>
            </w:pPr>
            <w:r w:rsidRPr="00CD2D1A">
              <w:rPr>
                <w:sz w:val="17"/>
                <w:szCs w:val="17"/>
              </w:rPr>
              <w:t>16 MHz</w:t>
            </w:r>
          </w:p>
        </w:tc>
        <w:tc>
          <w:tcPr>
            <w:tcW w:w="900"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rPr>
                <w:sz w:val="17"/>
                <w:szCs w:val="17"/>
              </w:rPr>
            </w:pPr>
            <w:r w:rsidRPr="00CD2D1A">
              <w:rPr>
                <w:sz w:val="17"/>
                <w:szCs w:val="17"/>
              </w:rPr>
              <w:t>-93.2 /</w:t>
            </w:r>
          </w:p>
          <w:p w:rsidR="00D91111" w:rsidRPr="00CD2D1A" w:rsidRDefault="00D91111" w:rsidP="007431F1">
            <w:pPr>
              <w:pStyle w:val="Tabletext"/>
              <w:jc w:val="center"/>
              <w:rPr>
                <w:sz w:val="17"/>
                <w:szCs w:val="17"/>
              </w:rPr>
            </w:pPr>
            <w:r w:rsidRPr="00CD2D1A">
              <w:rPr>
                <w:sz w:val="17"/>
                <w:szCs w:val="17"/>
              </w:rPr>
              <w:t>150 MHz</w:t>
            </w:r>
          </w:p>
        </w:tc>
        <w:tc>
          <w:tcPr>
            <w:tcW w:w="990"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rPr>
                <w:sz w:val="17"/>
                <w:szCs w:val="17"/>
              </w:rPr>
            </w:pPr>
            <w:r w:rsidRPr="00CD2D1A">
              <w:rPr>
                <w:sz w:val="17"/>
                <w:szCs w:val="17"/>
              </w:rPr>
              <w:t>-91.5 /</w:t>
            </w:r>
          </w:p>
          <w:p w:rsidR="00D91111" w:rsidRPr="00CD2D1A" w:rsidRDefault="00D91111" w:rsidP="007431F1">
            <w:pPr>
              <w:pStyle w:val="Tabletext"/>
              <w:jc w:val="center"/>
              <w:rPr>
                <w:sz w:val="17"/>
                <w:szCs w:val="17"/>
              </w:rPr>
            </w:pPr>
            <w:r w:rsidRPr="00CD2D1A">
              <w:rPr>
                <w:sz w:val="17"/>
                <w:szCs w:val="17"/>
              </w:rPr>
              <w:t>176.8 MHz</w:t>
            </w:r>
          </w:p>
        </w:tc>
        <w:tc>
          <w:tcPr>
            <w:tcW w:w="900"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rPr>
                <w:sz w:val="17"/>
                <w:szCs w:val="17"/>
              </w:rPr>
            </w:pPr>
            <w:r w:rsidRPr="00CD2D1A">
              <w:rPr>
                <w:sz w:val="17"/>
                <w:szCs w:val="17"/>
              </w:rPr>
              <w:t>-93.8 /</w:t>
            </w:r>
          </w:p>
          <w:p w:rsidR="00D91111" w:rsidRPr="00CD2D1A" w:rsidRDefault="00D91111" w:rsidP="007431F1">
            <w:pPr>
              <w:pStyle w:val="Tabletext"/>
              <w:jc w:val="center"/>
              <w:rPr>
                <w:sz w:val="17"/>
                <w:szCs w:val="17"/>
              </w:rPr>
            </w:pPr>
            <w:r w:rsidRPr="00CD2D1A">
              <w:rPr>
                <w:sz w:val="17"/>
                <w:szCs w:val="17"/>
              </w:rPr>
              <w:t>133 MHz</w:t>
            </w:r>
          </w:p>
        </w:tc>
        <w:tc>
          <w:tcPr>
            <w:tcW w:w="810"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rPr>
                <w:sz w:val="17"/>
                <w:szCs w:val="17"/>
              </w:rPr>
            </w:pPr>
            <w:r w:rsidRPr="00CD2D1A">
              <w:rPr>
                <w:sz w:val="17"/>
                <w:szCs w:val="17"/>
              </w:rPr>
              <w:t>-95.2 /</w:t>
            </w:r>
          </w:p>
          <w:p w:rsidR="00D91111" w:rsidRPr="00CD2D1A" w:rsidRDefault="00D91111" w:rsidP="007431F1">
            <w:pPr>
              <w:pStyle w:val="Tabletext"/>
              <w:jc w:val="center"/>
              <w:rPr>
                <w:sz w:val="17"/>
                <w:szCs w:val="17"/>
              </w:rPr>
            </w:pPr>
            <w:r w:rsidRPr="00CD2D1A">
              <w:rPr>
                <w:sz w:val="17"/>
                <w:szCs w:val="17"/>
              </w:rPr>
              <w:t>30 MHz</w:t>
            </w:r>
          </w:p>
        </w:tc>
      </w:tr>
      <w:tr w:rsidR="00D91111" w:rsidRPr="00CD2D1A" w:rsidTr="007431F1">
        <w:trPr>
          <w:trHeight w:val="432"/>
          <w:tblHeader/>
          <w:jc w:val="center"/>
        </w:trPr>
        <w:tc>
          <w:tcPr>
            <w:tcW w:w="10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91111" w:rsidRPr="00CD2D1A" w:rsidRDefault="00493BC1" w:rsidP="007431F1">
            <w:pPr>
              <w:pStyle w:val="Tabletext"/>
              <w:rPr>
                <w:sz w:val="17"/>
                <w:szCs w:val="17"/>
                <w:vertAlign w:val="superscript"/>
              </w:rPr>
            </w:pPr>
            <m:oMathPara>
              <m:oMath>
                <m:sSub>
                  <m:sSubPr>
                    <m:ctrlPr>
                      <w:rPr>
                        <w:rFonts w:ascii="Cambria Math" w:hAnsi="Cambria Math"/>
                        <w:sz w:val="17"/>
                        <w:szCs w:val="17"/>
                      </w:rPr>
                    </m:ctrlPr>
                  </m:sSubPr>
                  <m:e>
                    <m:r>
                      <m:rPr>
                        <m:sty m:val="bi"/>
                      </m:rPr>
                      <w:rPr>
                        <w:rFonts w:ascii="Cambria Math" w:hAnsi="Cambria Math"/>
                        <w:sz w:val="17"/>
                        <w:szCs w:val="17"/>
                      </w:rPr>
                      <m:t>RD</m:t>
                    </m:r>
                  </m:e>
                  <m:sub>
                    <m:r>
                      <m:rPr>
                        <m:sty m:val="bi"/>
                      </m:rPr>
                      <w:rPr>
                        <w:rFonts w:ascii="Cambria Math" w:hAnsi="Cambria Math"/>
                        <w:sz w:val="17"/>
                        <w:szCs w:val="17"/>
                      </w:rPr>
                      <m:t>Rx</m:t>
                    </m:r>
                  </m:sub>
                </m:sSub>
              </m:oMath>
            </m:oMathPara>
          </w:p>
        </w:tc>
        <w:tc>
          <w:tcPr>
            <w:tcW w:w="1170"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rPr>
                <w:b/>
                <w:bCs/>
                <w:sz w:val="17"/>
                <w:szCs w:val="17"/>
              </w:rPr>
            </w:pPr>
            <w:r w:rsidRPr="00CD2D1A">
              <w:rPr>
                <w:b/>
                <w:bCs/>
                <w:sz w:val="17"/>
                <w:szCs w:val="17"/>
              </w:rPr>
              <w:t>dBm / MHz</w:t>
            </w:r>
          </w:p>
        </w:tc>
        <w:tc>
          <w:tcPr>
            <w:tcW w:w="900"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rPr>
                <w:sz w:val="17"/>
                <w:szCs w:val="17"/>
              </w:rPr>
            </w:pPr>
            <w:r w:rsidRPr="00CD2D1A">
              <w:rPr>
                <w:sz w:val="17"/>
                <w:szCs w:val="17"/>
              </w:rPr>
              <w:t>-113</w:t>
            </w:r>
          </w:p>
        </w:tc>
        <w:tc>
          <w:tcPr>
            <w:tcW w:w="990"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rPr>
                <w:sz w:val="17"/>
                <w:szCs w:val="17"/>
              </w:rPr>
            </w:pPr>
            <w:r w:rsidRPr="00CD2D1A">
              <w:rPr>
                <w:sz w:val="17"/>
                <w:szCs w:val="17"/>
              </w:rPr>
              <w:t>-117</w:t>
            </w:r>
          </w:p>
        </w:tc>
        <w:tc>
          <w:tcPr>
            <w:tcW w:w="900"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rPr>
                <w:sz w:val="17"/>
                <w:szCs w:val="17"/>
              </w:rPr>
            </w:pPr>
            <w:r w:rsidRPr="00CD2D1A">
              <w:rPr>
                <w:sz w:val="17"/>
                <w:szCs w:val="17"/>
              </w:rPr>
              <w:t>-117</w:t>
            </w:r>
          </w:p>
        </w:tc>
        <w:tc>
          <w:tcPr>
            <w:tcW w:w="900"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rPr>
                <w:sz w:val="17"/>
                <w:szCs w:val="17"/>
              </w:rPr>
            </w:pPr>
            <w:r w:rsidRPr="00CD2D1A">
              <w:rPr>
                <w:sz w:val="17"/>
                <w:szCs w:val="17"/>
              </w:rPr>
              <w:t>-110</w:t>
            </w:r>
          </w:p>
        </w:tc>
        <w:tc>
          <w:tcPr>
            <w:tcW w:w="810"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rPr>
                <w:sz w:val="17"/>
                <w:szCs w:val="17"/>
              </w:rPr>
            </w:pPr>
            <w:r w:rsidRPr="00CD2D1A">
              <w:rPr>
                <w:sz w:val="17"/>
                <w:szCs w:val="17"/>
              </w:rPr>
              <w:t>-110</w:t>
            </w:r>
          </w:p>
        </w:tc>
        <w:tc>
          <w:tcPr>
            <w:tcW w:w="810"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rPr>
                <w:sz w:val="17"/>
                <w:szCs w:val="17"/>
              </w:rPr>
            </w:pPr>
            <w:r w:rsidRPr="00CD2D1A">
              <w:rPr>
                <w:sz w:val="17"/>
                <w:szCs w:val="17"/>
              </w:rPr>
              <w:t>-110</w:t>
            </w:r>
          </w:p>
        </w:tc>
        <w:tc>
          <w:tcPr>
            <w:tcW w:w="900"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rPr>
                <w:sz w:val="17"/>
                <w:szCs w:val="17"/>
              </w:rPr>
            </w:pPr>
            <w:r w:rsidRPr="00CD2D1A">
              <w:rPr>
                <w:sz w:val="17"/>
                <w:szCs w:val="17"/>
              </w:rPr>
              <w:t>-115</w:t>
            </w:r>
          </w:p>
        </w:tc>
        <w:tc>
          <w:tcPr>
            <w:tcW w:w="990"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rPr>
                <w:sz w:val="17"/>
                <w:szCs w:val="17"/>
              </w:rPr>
            </w:pPr>
            <w:r w:rsidRPr="00CD2D1A">
              <w:rPr>
                <w:sz w:val="17"/>
                <w:szCs w:val="17"/>
              </w:rPr>
              <w:t>-114</w:t>
            </w:r>
          </w:p>
        </w:tc>
        <w:tc>
          <w:tcPr>
            <w:tcW w:w="900"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rPr>
                <w:sz w:val="17"/>
                <w:szCs w:val="17"/>
              </w:rPr>
            </w:pPr>
            <w:r w:rsidRPr="00CD2D1A">
              <w:rPr>
                <w:sz w:val="17"/>
                <w:szCs w:val="17"/>
              </w:rPr>
              <w:t>-115</w:t>
            </w:r>
          </w:p>
        </w:tc>
        <w:tc>
          <w:tcPr>
            <w:tcW w:w="810" w:type="dxa"/>
            <w:tcBorders>
              <w:top w:val="single" w:sz="4" w:space="0" w:color="auto"/>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rPr>
                <w:sz w:val="17"/>
                <w:szCs w:val="17"/>
              </w:rPr>
            </w:pPr>
            <w:r w:rsidRPr="00CD2D1A">
              <w:rPr>
                <w:sz w:val="17"/>
                <w:szCs w:val="17"/>
              </w:rPr>
              <w:t>-110</w:t>
            </w:r>
          </w:p>
        </w:tc>
      </w:tr>
      <w:tr w:rsidR="00D91111" w:rsidRPr="00CD2D1A" w:rsidTr="007431F1">
        <w:trPr>
          <w:trHeight w:val="432"/>
          <w:tblHeader/>
          <w:jc w:val="center"/>
        </w:trPr>
        <w:tc>
          <w:tcPr>
            <w:tcW w:w="11155" w:type="dxa"/>
            <w:gridSpan w:val="1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rPr>
                <w:sz w:val="17"/>
                <w:szCs w:val="17"/>
              </w:rPr>
            </w:pPr>
            <w:r w:rsidRPr="00CD2D1A">
              <w:rPr>
                <w:b/>
                <w:bCs/>
                <w:sz w:val="17"/>
                <w:szCs w:val="17"/>
              </w:rPr>
              <w:t>Note 1:</w:t>
            </w:r>
            <w:r w:rsidRPr="00CD2D1A">
              <w:rPr>
                <w:sz w:val="17"/>
                <w:szCs w:val="17"/>
              </w:rPr>
              <w:t xml:space="preserve"> The chirp bandwidth approach for FMCW RAs is for fixed frequency interferers in the RA operating bandwidth; this analysis assumes that a wideband noise rise over thermal in the 4200-4400 MHz band has the same receiver </w:t>
            </w:r>
            <w:proofErr w:type="spellStart"/>
            <w:r w:rsidRPr="00CD2D1A">
              <w:rPr>
                <w:sz w:val="17"/>
                <w:szCs w:val="17"/>
              </w:rPr>
              <w:t>desense</w:t>
            </w:r>
            <w:proofErr w:type="spellEnd"/>
            <w:r w:rsidRPr="00CD2D1A">
              <w:rPr>
                <w:sz w:val="17"/>
                <w:szCs w:val="17"/>
              </w:rPr>
              <w:t xml:space="preserve"> impact as a fixed frequency interferer present in the chirp bandwidth (i.e., a further 3 dB reduction).</w:t>
            </w:r>
          </w:p>
        </w:tc>
      </w:tr>
    </w:tbl>
    <w:p w:rsidR="00D91111" w:rsidRPr="00CD2D1A" w:rsidRDefault="00D91111" w:rsidP="00D91111">
      <w:pPr>
        <w:pStyle w:val="Heading4"/>
      </w:pPr>
      <w:r w:rsidRPr="00CD2D1A">
        <w:rPr>
          <w:lang w:eastAsia="zh-CN"/>
        </w:rPr>
        <w:t>A1-1.3.2</w:t>
      </w:r>
      <w:r w:rsidRPr="00CD2D1A">
        <w:rPr>
          <w:lang w:eastAsia="zh-CN"/>
        </w:rPr>
        <w:tab/>
      </w:r>
      <w:r w:rsidRPr="00CD2D1A">
        <w:t>Receiver Front-end Overload</w:t>
      </w:r>
    </w:p>
    <w:p w:rsidR="00D91111" w:rsidRPr="00CD2D1A" w:rsidRDefault="00D91111" w:rsidP="00D91111">
      <w:pPr>
        <w:jc w:val="both"/>
      </w:pPr>
      <w:r w:rsidRPr="00CD2D1A">
        <w:t>Receiver front-end overload occurs when sufficient power from an interfering signal saturates the front-end of a RA receiver. The input power threshold (</w:t>
      </w:r>
      <m:oMath>
        <m:sSub>
          <m:sSubPr>
            <m:ctrlPr>
              <w:rPr>
                <w:rFonts w:ascii="Cambria Math" w:hAnsi="Cambria Math"/>
                <w:i/>
                <w:iCs/>
              </w:rPr>
            </m:ctrlPr>
          </m:sSubPr>
          <m:e>
            <m:r>
              <w:rPr>
                <w:rFonts w:ascii="Cambria Math" w:hAnsi="Cambria Math"/>
              </w:rPr>
              <m:t>P</m:t>
            </m:r>
          </m:e>
          <m:sub>
            <m:r>
              <w:rPr>
                <w:rFonts w:ascii="Cambria Math" w:hAnsi="Cambria Math"/>
              </w:rPr>
              <m:t>T,RF</m:t>
            </m:r>
          </m:sub>
        </m:sSub>
      </m:oMath>
      <w:r w:rsidRPr="00CD2D1A">
        <w:t>) and frequency dependent rejection factor (</w:t>
      </w:r>
      <m:oMath>
        <m:sSub>
          <m:sSubPr>
            <m:ctrlPr>
              <w:rPr>
                <w:rFonts w:ascii="Cambria Math" w:hAnsi="Cambria Math"/>
                <w:i/>
                <w:iCs/>
              </w:rPr>
            </m:ctrlPr>
          </m:sSubPr>
          <m:e>
            <m:r>
              <w:rPr>
                <w:rFonts w:ascii="Cambria Math" w:hAnsi="Cambria Math"/>
              </w:rPr>
              <m:t>FDR</m:t>
            </m:r>
          </m:e>
          <m:sub>
            <m:r>
              <w:rPr>
                <w:rFonts w:ascii="Cambria Math" w:hAnsi="Cambria Math"/>
              </w:rPr>
              <m:t>f</m:t>
            </m:r>
          </m:sub>
        </m:sSub>
      </m:oMath>
      <w:r w:rsidRPr="00CD2D1A">
        <w:t>) must be considered to calculate the receiver front-end overload threshold at the receiver input as a function of frequency (</w:t>
      </w:r>
      <m:oMath>
        <m:sSub>
          <m:sSubPr>
            <m:ctrlPr>
              <w:rPr>
                <w:rFonts w:ascii="Cambria Math" w:hAnsi="Cambria Math"/>
                <w:i/>
                <w:iCs/>
              </w:rPr>
            </m:ctrlPr>
          </m:sSubPr>
          <m:e>
            <m:r>
              <w:rPr>
                <w:rFonts w:ascii="Cambria Math" w:hAnsi="Cambria Math"/>
              </w:rPr>
              <m:t>RFO</m:t>
            </m:r>
          </m:e>
          <m:sub>
            <m:r>
              <w:rPr>
                <w:rFonts w:ascii="Cambria Math" w:hAnsi="Cambria Math"/>
              </w:rPr>
              <m:t>Rx</m:t>
            </m:r>
          </m:sub>
        </m:sSub>
        <m:r>
          <w:rPr>
            <w:rFonts w:ascii="Cambria Math" w:hAnsi="Cambria Math"/>
          </w:rPr>
          <m:t>(</m:t>
        </m:r>
        <m:sSub>
          <m:sSubPr>
            <m:ctrlPr>
              <w:rPr>
                <w:rFonts w:ascii="Cambria Math" w:hAnsi="Cambria Math"/>
                <w:i/>
                <w:iCs/>
              </w:rPr>
            </m:ctrlPr>
          </m:sSubPr>
          <m:e>
            <m:r>
              <w:rPr>
                <w:rFonts w:ascii="Cambria Math" w:hAnsi="Cambria Math"/>
              </w:rPr>
              <m:t>f</m:t>
            </m:r>
          </m:e>
          <m:sub>
            <m:r>
              <w:rPr>
                <w:rFonts w:ascii="Cambria Math" w:hAnsi="Cambria Math"/>
              </w:rPr>
              <m:t>0</m:t>
            </m:r>
          </m:sub>
        </m:sSub>
        <m:r>
          <w:rPr>
            <w:rFonts w:ascii="Cambria Math" w:hAnsi="Cambria Math"/>
          </w:rPr>
          <m:t>)</m:t>
        </m:r>
      </m:oMath>
      <w:r w:rsidRPr="00CD2D1A">
        <w:t xml:space="preserve">). The </w:t>
      </w:r>
      <m:oMath>
        <m:sSub>
          <m:sSubPr>
            <m:ctrlPr>
              <w:rPr>
                <w:rFonts w:ascii="Cambria Math" w:hAnsi="Cambria Math"/>
                <w:i/>
                <w:iCs/>
              </w:rPr>
            </m:ctrlPr>
          </m:sSubPr>
          <m:e>
            <m:r>
              <w:rPr>
                <w:rFonts w:ascii="Cambria Math" w:hAnsi="Cambria Math"/>
              </w:rPr>
              <m:t>RFO</m:t>
            </m:r>
          </m:e>
          <m:sub>
            <m:r>
              <w:rPr>
                <w:rFonts w:ascii="Cambria Math" w:hAnsi="Cambria Math"/>
              </w:rPr>
              <m:t>Rx</m:t>
            </m:r>
          </m:sub>
        </m:sSub>
        <m:r>
          <w:rPr>
            <w:rFonts w:ascii="Cambria Math" w:hAnsi="Cambria Math"/>
          </w:rPr>
          <m:t>(</m:t>
        </m:r>
        <m:sSub>
          <m:sSubPr>
            <m:ctrlPr>
              <w:rPr>
                <w:rFonts w:ascii="Cambria Math" w:hAnsi="Cambria Math"/>
                <w:i/>
                <w:iCs/>
              </w:rPr>
            </m:ctrlPr>
          </m:sSubPr>
          <m:e>
            <m:r>
              <w:rPr>
                <w:rFonts w:ascii="Cambria Math" w:hAnsi="Cambria Math"/>
              </w:rPr>
              <m:t>f</m:t>
            </m:r>
          </m:e>
          <m:sub>
            <m:r>
              <w:rPr>
                <w:rFonts w:ascii="Cambria Math" w:hAnsi="Cambria Math"/>
              </w:rPr>
              <m:t>0</m:t>
            </m:r>
          </m:sub>
        </m:sSub>
        <m:r>
          <w:rPr>
            <w:rFonts w:ascii="Cambria Math" w:hAnsi="Cambria Math"/>
          </w:rPr>
          <m:t>)</m:t>
        </m:r>
      </m:oMath>
      <w:r w:rsidRPr="00CD2D1A">
        <w:rPr>
          <w:rFonts w:eastAsiaTheme="minorEastAsia"/>
          <w:i/>
          <w:iCs/>
        </w:rPr>
        <w:t xml:space="preserve"> </w:t>
      </w:r>
      <w:r w:rsidRPr="00CD2D1A">
        <w:t>is calculated using Equation A1-3:</w:t>
      </w:r>
    </w:p>
    <w:p w:rsidR="00D91111" w:rsidRPr="00CD2D1A" w:rsidRDefault="00D91111" w:rsidP="00D91111">
      <w:pPr>
        <w:pStyle w:val="Equation"/>
        <w:rPr>
          <w:i/>
          <w:iCs/>
        </w:rPr>
      </w:pPr>
      <w:r w:rsidRPr="00CD2D1A">
        <w:tab/>
      </w:r>
      <w:r w:rsidRPr="00CD2D1A">
        <w:tab/>
      </w:r>
      <m:oMath>
        <m:sSub>
          <m:sSubPr>
            <m:ctrlPr>
              <w:rPr>
                <w:rFonts w:ascii="Cambria Math" w:hAnsi="Cambria Math"/>
                <w:i/>
                <w:iCs/>
              </w:rPr>
            </m:ctrlPr>
          </m:sSubPr>
          <m:e>
            <m:r>
              <w:rPr>
                <w:rFonts w:ascii="Cambria Math" w:hAnsi="Cambria Math"/>
              </w:rPr>
              <m:t>RFO</m:t>
            </m:r>
          </m:e>
          <m:sub>
            <m:r>
              <w:rPr>
                <w:rFonts w:ascii="Cambria Math" w:hAnsi="Cambria Math"/>
              </w:rPr>
              <m:t>Rx</m:t>
            </m:r>
          </m:sub>
        </m:sSub>
        <m:r>
          <w:rPr>
            <w:rFonts w:ascii="Cambria Math" w:hAnsi="Cambria Math"/>
          </w:rPr>
          <m:t>(</m:t>
        </m:r>
        <m:sSub>
          <m:sSubPr>
            <m:ctrlPr>
              <w:rPr>
                <w:rFonts w:ascii="Cambria Math" w:hAnsi="Cambria Math"/>
                <w:i/>
                <w:iCs/>
              </w:rPr>
            </m:ctrlPr>
          </m:sSubPr>
          <m:e>
            <m:r>
              <w:rPr>
                <w:rFonts w:ascii="Cambria Math" w:hAnsi="Cambria Math"/>
              </w:rPr>
              <m:t>f</m:t>
            </m:r>
          </m:e>
          <m:sub>
            <m:r>
              <w:rPr>
                <w:rFonts w:ascii="Cambria Math" w:hAnsi="Cambria Math"/>
              </w:rPr>
              <m:t>0</m:t>
            </m:r>
          </m:sub>
        </m:sSub>
        <m:r>
          <w:rPr>
            <w:rFonts w:ascii="Cambria Math" w:hAnsi="Cambria Math"/>
          </w:rPr>
          <m:t xml:space="preserve">)= </m:t>
        </m:r>
        <m:sSub>
          <m:sSubPr>
            <m:ctrlPr>
              <w:rPr>
                <w:rFonts w:ascii="Cambria Math" w:hAnsi="Cambria Math"/>
                <w:i/>
                <w:iCs/>
              </w:rPr>
            </m:ctrlPr>
          </m:sSubPr>
          <m:e>
            <m:r>
              <w:rPr>
                <w:rFonts w:ascii="Cambria Math" w:hAnsi="Cambria Math"/>
              </w:rPr>
              <m:t>P</m:t>
            </m:r>
          </m:e>
          <m:sub>
            <m:r>
              <w:rPr>
                <w:rFonts w:ascii="Cambria Math" w:hAnsi="Cambria Math"/>
              </w:rPr>
              <m:t>T,RF</m:t>
            </m:r>
          </m:sub>
        </m:sSub>
        <m:r>
          <w:rPr>
            <w:rFonts w:ascii="Cambria Math" w:hAnsi="Cambria Math"/>
          </w:rPr>
          <m:t>+</m:t>
        </m:r>
        <m:sSub>
          <m:sSubPr>
            <m:ctrlPr>
              <w:rPr>
                <w:rFonts w:ascii="Cambria Math" w:hAnsi="Cambria Math"/>
                <w:i/>
                <w:iCs/>
              </w:rPr>
            </m:ctrlPr>
          </m:sSubPr>
          <m:e>
            <m:r>
              <w:rPr>
                <w:rFonts w:ascii="Cambria Math" w:hAnsi="Cambria Math"/>
              </w:rPr>
              <m:t>FDR</m:t>
            </m:r>
          </m:e>
          <m:sub>
            <m:r>
              <w:rPr>
                <w:rFonts w:ascii="Cambria Math" w:hAnsi="Cambria Math"/>
              </w:rPr>
              <m:t>f</m:t>
            </m:r>
          </m:sub>
        </m:sSub>
        <m:d>
          <m:dPr>
            <m:ctrlPr>
              <w:rPr>
                <w:rFonts w:ascii="Cambria Math" w:hAnsi="Cambria Math"/>
                <w:i/>
                <w:iCs/>
              </w:rPr>
            </m:ctrlPr>
          </m:dPr>
          <m:e>
            <m:sSub>
              <m:sSubPr>
                <m:ctrlPr>
                  <w:rPr>
                    <w:rFonts w:ascii="Cambria Math" w:hAnsi="Cambria Math"/>
                    <w:i/>
                    <w:iCs/>
                  </w:rPr>
                </m:ctrlPr>
              </m:sSubPr>
              <m:e>
                <m:r>
                  <w:rPr>
                    <w:rFonts w:ascii="Cambria Math" w:hAnsi="Cambria Math"/>
                  </w:rPr>
                  <m:t>f</m:t>
                </m:r>
              </m:e>
              <m:sub>
                <m:r>
                  <w:rPr>
                    <w:rFonts w:ascii="Cambria Math" w:hAnsi="Cambria Math"/>
                  </w:rPr>
                  <m:t>0</m:t>
                </m:r>
              </m:sub>
            </m:sSub>
          </m:e>
        </m:d>
      </m:oMath>
      <w:r w:rsidRPr="00CD2D1A">
        <w:t xml:space="preserve"> </w:t>
      </w:r>
      <w:r w:rsidRPr="00CD2D1A">
        <w:tab/>
        <w:t>Equation A1-3</w:t>
      </w:r>
    </w:p>
    <w:p w:rsidR="00D91111" w:rsidRPr="00CD2D1A" w:rsidRDefault="00D91111" w:rsidP="00D91111">
      <w:pPr>
        <w:pStyle w:val="NoSpacing"/>
      </w:pPr>
      <w:r w:rsidRPr="00CD2D1A">
        <w:t>where:</w:t>
      </w:r>
    </w:p>
    <w:p w:rsidR="00D91111" w:rsidRPr="00CD2D1A" w:rsidRDefault="00D91111" w:rsidP="00D91111">
      <w:pPr>
        <w:pStyle w:val="Equationlegend"/>
      </w:pPr>
      <w:r w:rsidRPr="00CD2D1A">
        <w:tab/>
      </w:r>
      <m:oMath>
        <m:sSub>
          <m:sSubPr>
            <m:ctrlPr>
              <w:rPr>
                <w:rFonts w:ascii="Cambria Math" w:hAnsi="Cambria Math"/>
                <w:i/>
              </w:rPr>
            </m:ctrlPr>
          </m:sSubPr>
          <m:e>
            <m:r>
              <w:rPr>
                <w:rFonts w:ascii="Cambria Math" w:hAnsi="Cambria Math"/>
              </w:rPr>
              <m:t>f</m:t>
            </m:r>
          </m:e>
          <m:sub>
            <m:r>
              <w:rPr>
                <w:rFonts w:ascii="Cambria Math" w:hAnsi="Cambria Math"/>
              </w:rPr>
              <m:t>0</m:t>
            </m:r>
          </m:sub>
        </m:sSub>
      </m:oMath>
      <w:r w:rsidRPr="00CD2D1A">
        <w:t>:</w:t>
      </w:r>
      <w:r w:rsidRPr="00CD2D1A">
        <w:tab/>
      </w:r>
      <w:r w:rsidRPr="00CD2D1A">
        <w:tab/>
        <w:t>Frequency of interest in MHz.</w:t>
      </w:r>
    </w:p>
    <w:p w:rsidR="00D91111" w:rsidRPr="00CD2D1A" w:rsidRDefault="00D91111" w:rsidP="00D91111">
      <w:pPr>
        <w:pStyle w:val="Equationlegend"/>
      </w:pPr>
      <w:r w:rsidRPr="00CD2D1A">
        <w:rPr>
          <w:iCs/>
        </w:rPr>
        <w:tab/>
      </w:r>
      <m:oMath>
        <m:sSub>
          <m:sSubPr>
            <m:ctrlPr>
              <w:rPr>
                <w:rFonts w:ascii="Cambria Math" w:hAnsi="Cambria Math"/>
                <w:i/>
                <w:iCs/>
              </w:rPr>
            </m:ctrlPr>
          </m:sSubPr>
          <m:e>
            <m:r>
              <w:rPr>
                <w:rFonts w:ascii="Cambria Math" w:hAnsi="Cambria Math"/>
              </w:rPr>
              <m:t>FDR</m:t>
            </m:r>
          </m:e>
          <m:sub>
            <m:r>
              <w:rPr>
                <w:rFonts w:ascii="Cambria Math" w:hAnsi="Cambria Math"/>
              </w:rPr>
              <m:t>f</m:t>
            </m:r>
          </m:sub>
        </m:sSub>
        <m:d>
          <m:dPr>
            <m:ctrlPr>
              <w:rPr>
                <w:rFonts w:ascii="Cambria Math" w:hAnsi="Cambria Math"/>
                <w:i/>
                <w:iCs/>
              </w:rPr>
            </m:ctrlPr>
          </m:dPr>
          <m:e>
            <m:sSub>
              <m:sSubPr>
                <m:ctrlPr>
                  <w:rPr>
                    <w:rFonts w:ascii="Cambria Math" w:hAnsi="Cambria Math"/>
                    <w:i/>
                    <w:iCs/>
                  </w:rPr>
                </m:ctrlPr>
              </m:sSubPr>
              <m:e>
                <m:r>
                  <w:rPr>
                    <w:rFonts w:ascii="Cambria Math" w:hAnsi="Cambria Math"/>
                  </w:rPr>
                  <m:t>f</m:t>
                </m:r>
              </m:e>
              <m:sub>
                <m:r>
                  <w:rPr>
                    <w:rFonts w:ascii="Cambria Math" w:hAnsi="Cambria Math"/>
                  </w:rPr>
                  <m:t>0</m:t>
                </m:r>
              </m:sub>
            </m:sSub>
          </m:e>
        </m:d>
      </m:oMath>
      <w:r w:rsidRPr="00CD2D1A">
        <w:t>:</w:t>
      </w:r>
      <w:r w:rsidRPr="00CD2D1A">
        <w:rPr>
          <w:i/>
          <w:iCs/>
        </w:rPr>
        <w:tab/>
      </w:r>
      <w:r w:rsidRPr="00CD2D1A">
        <w:t xml:space="preserve">Frequency dependent rejection factor, in </w:t>
      </w:r>
      <w:proofErr w:type="spellStart"/>
      <w:r w:rsidRPr="00CD2D1A">
        <w:t>dB.</w:t>
      </w:r>
      <w:proofErr w:type="spellEnd"/>
      <w:r w:rsidRPr="00CD2D1A">
        <w:t xml:space="preserve"> This factor is modelled as an attenuation of 24 dB per octave up to a maximum of 40 dB and is defined by Equation A1-4.</w:t>
      </w:r>
    </w:p>
    <w:p w:rsidR="00D91111" w:rsidRPr="00CD2D1A" w:rsidRDefault="00D91111" w:rsidP="00D91111">
      <w:pPr>
        <w:pStyle w:val="Note"/>
      </w:pPr>
      <w:r w:rsidRPr="00CD2D1A">
        <w:t xml:space="preserve">Note: The following formula assumes 24 dB per octave indicates 24 dB of attenuation is realized at 8 800 MHz (at a frequency ratio of 2:1 compared to 4 400 MHz) and 2 100 MHz (at a frequency ratio of 1:2 compared to 4 200 MHz) </w:t>
      </w:r>
    </w:p>
    <w:p w:rsidR="00D91111" w:rsidRPr="00CD2D1A" w:rsidRDefault="00D91111" w:rsidP="00D91111">
      <w:pPr>
        <w:pStyle w:val="NoSpacing"/>
        <w:keepNext/>
        <w:rPr>
          <w:i/>
          <w:iCs/>
        </w:rPr>
      </w:pPr>
      <w:r w:rsidRPr="00CD2D1A">
        <w:rPr>
          <w:i/>
          <w:iCs/>
        </w:rPr>
        <w:tab/>
      </w:r>
      <m:oMath>
        <m:sSub>
          <m:sSubPr>
            <m:ctrlPr>
              <w:rPr>
                <w:rFonts w:ascii="Cambria Math" w:hAnsi="Cambria Math"/>
                <w:i/>
                <w:iCs/>
              </w:rPr>
            </m:ctrlPr>
          </m:sSubPr>
          <m:e>
            <m:r>
              <w:rPr>
                <w:rFonts w:ascii="Cambria Math" w:hAnsi="Cambria Math"/>
              </w:rPr>
              <m:t>FDR</m:t>
            </m:r>
          </m:e>
          <m:sub>
            <m:r>
              <w:rPr>
                <w:rFonts w:ascii="Cambria Math" w:hAnsi="Cambria Math"/>
              </w:rPr>
              <m:t>f</m:t>
            </m:r>
          </m:sub>
        </m:sSub>
        <m:d>
          <m:dPr>
            <m:ctrlPr>
              <w:rPr>
                <w:rFonts w:ascii="Cambria Math" w:hAnsi="Cambria Math"/>
                <w:i/>
                <w:iCs/>
              </w:rPr>
            </m:ctrlPr>
          </m:dPr>
          <m:e>
            <m:sSub>
              <m:sSubPr>
                <m:ctrlPr>
                  <w:rPr>
                    <w:rFonts w:ascii="Cambria Math" w:hAnsi="Cambria Math"/>
                    <w:i/>
                    <w:iCs/>
                  </w:rPr>
                </m:ctrlPr>
              </m:sSubPr>
              <m:e>
                <m:r>
                  <w:rPr>
                    <w:rFonts w:ascii="Cambria Math" w:hAnsi="Cambria Math"/>
                  </w:rPr>
                  <m:t>f</m:t>
                </m:r>
              </m:e>
              <m:sub>
                <m:r>
                  <w:rPr>
                    <w:rFonts w:ascii="Cambria Math" w:hAnsi="Cambria Math"/>
                  </w:rPr>
                  <m:t>0</m:t>
                </m:r>
              </m:sub>
            </m:sSub>
          </m:e>
        </m:d>
        <m:r>
          <w:rPr>
            <w:rFonts w:ascii="Cambria Math" w:hAnsi="Cambria Math"/>
          </w:rPr>
          <m:t>=</m:t>
        </m:r>
      </m:oMath>
      <w:r w:rsidRPr="00CD2D1A">
        <w:rPr>
          <w:rFonts w:eastAsiaTheme="minorEastAsia"/>
          <w:i/>
          <w:iCs/>
        </w:rPr>
        <w:t xml:space="preserve"> </w:t>
      </w:r>
      <w:r w:rsidRPr="00CD2D1A">
        <w:rPr>
          <w:rFonts w:eastAsiaTheme="minorEastAsia"/>
          <w:i/>
          <w:iCs/>
        </w:rPr>
        <w:tab/>
      </w:r>
      <m:oMath>
        <m:r>
          <w:rPr>
            <w:rFonts w:ascii="Cambria Math" w:hAnsi="Cambria Math"/>
          </w:rPr>
          <m:t>Min</m:t>
        </m:r>
        <m:d>
          <m:dPr>
            <m:ctrlPr>
              <w:rPr>
                <w:rFonts w:ascii="Cambria Math" w:hAnsi="Cambria Math"/>
                <w:i/>
                <w:iCs/>
              </w:rPr>
            </m:ctrlPr>
          </m:dPr>
          <m:e>
            <m:r>
              <w:rPr>
                <w:rFonts w:ascii="Cambria Math" w:hAnsi="Cambria Math"/>
              </w:rPr>
              <m:t>40 , 24*</m:t>
            </m:r>
            <m:sSub>
              <m:sSubPr>
                <m:ctrlPr>
                  <w:rPr>
                    <w:rFonts w:ascii="Cambria Math" w:hAnsi="Cambria Math"/>
                    <w:i/>
                    <w:iCs/>
                  </w:rPr>
                </m:ctrlPr>
              </m:sSubPr>
              <m:e>
                <m:r>
                  <w:rPr>
                    <w:rFonts w:ascii="Cambria Math" w:hAnsi="Cambria Math"/>
                  </w:rPr>
                  <m:t>log</m:t>
                </m:r>
              </m:e>
              <m:sub>
                <m:r>
                  <w:rPr>
                    <w:rFonts w:ascii="Cambria Math" w:hAnsi="Cambria Math"/>
                  </w:rPr>
                  <m:t>2</m:t>
                </m:r>
              </m:sub>
            </m:sSub>
            <m:d>
              <m:dPr>
                <m:ctrlPr>
                  <w:rPr>
                    <w:rFonts w:ascii="Cambria Math" w:hAnsi="Cambria Math"/>
                    <w:i/>
                    <w:iCs/>
                  </w:rPr>
                </m:ctrlPr>
              </m:dPr>
              <m:e>
                <m:f>
                  <m:fPr>
                    <m:type m:val="skw"/>
                    <m:ctrlPr>
                      <w:rPr>
                        <w:rFonts w:ascii="Cambria Math" w:hAnsi="Cambria Math"/>
                        <w:i/>
                        <w:iCs/>
                      </w:rPr>
                    </m:ctrlPr>
                  </m:fPr>
                  <m:num>
                    <m:r>
                      <w:rPr>
                        <w:rFonts w:ascii="Cambria Math" w:hAnsi="Cambria Math"/>
                      </w:rPr>
                      <m:t>4200</m:t>
                    </m:r>
                  </m:num>
                  <m:den>
                    <m:sSub>
                      <m:sSubPr>
                        <m:ctrlPr>
                          <w:rPr>
                            <w:rFonts w:ascii="Cambria Math" w:hAnsi="Cambria Math"/>
                            <w:i/>
                            <w:iCs/>
                          </w:rPr>
                        </m:ctrlPr>
                      </m:sSubPr>
                      <m:e>
                        <m:r>
                          <w:rPr>
                            <w:rFonts w:ascii="Cambria Math" w:hAnsi="Cambria Math"/>
                          </w:rPr>
                          <m:t>f</m:t>
                        </m:r>
                      </m:e>
                      <m:sub>
                        <m:r>
                          <w:rPr>
                            <w:rFonts w:ascii="Cambria Math" w:hAnsi="Cambria Math"/>
                          </w:rPr>
                          <m:t>0</m:t>
                        </m:r>
                      </m:sub>
                    </m:sSub>
                  </m:den>
                </m:f>
              </m:e>
            </m:d>
          </m:e>
        </m:d>
      </m:oMath>
      <w:r w:rsidRPr="00CD2D1A">
        <w:rPr>
          <w:rFonts w:eastAsiaTheme="minorEastAsia"/>
          <w:i/>
          <w:iCs/>
        </w:rPr>
        <w:t>,</w:t>
      </w:r>
      <w:r w:rsidRPr="00CD2D1A">
        <w:rPr>
          <w:rFonts w:eastAsiaTheme="minorEastAsia"/>
          <w:i/>
          <w:iCs/>
        </w:rPr>
        <w:tab/>
      </w:r>
      <w:r w:rsidRPr="00CD2D1A">
        <w:t xml:space="preserve">for </w:t>
      </w:r>
      <m:oMath>
        <m:sSub>
          <m:sSubPr>
            <m:ctrlPr>
              <w:rPr>
                <w:rFonts w:ascii="Cambria Math" w:hAnsi="Cambria Math"/>
                <w:i/>
                <w:iCs/>
              </w:rPr>
            </m:ctrlPr>
          </m:sSubPr>
          <m:e>
            <m:r>
              <w:rPr>
                <w:rFonts w:ascii="Cambria Math" w:hAnsi="Cambria Math"/>
              </w:rPr>
              <m:t>f</m:t>
            </m:r>
          </m:e>
          <m:sub>
            <m:r>
              <w:rPr>
                <w:rFonts w:ascii="Cambria Math" w:hAnsi="Cambria Math"/>
              </w:rPr>
              <m:t>0</m:t>
            </m:r>
          </m:sub>
        </m:sSub>
        <m:r>
          <m:rPr>
            <m:sty m:val="p"/>
          </m:rPr>
          <w:rPr>
            <w:rFonts w:ascii="Cambria Math" w:hAnsi="Cambria Math"/>
          </w:rPr>
          <m:t xml:space="preserve"> </m:t>
        </m:r>
      </m:oMath>
      <w:r w:rsidRPr="00CD2D1A">
        <w:t>≤ 4 200</w:t>
      </w:r>
    </w:p>
    <w:p w:rsidR="00D91111" w:rsidRPr="00CD2D1A" w:rsidRDefault="00D91111" w:rsidP="00D91111">
      <w:pPr>
        <w:pStyle w:val="NoSpacing"/>
        <w:keepNext/>
        <w:rPr>
          <w:i/>
          <w:iCs/>
        </w:rPr>
      </w:pPr>
      <w:r w:rsidRPr="00CD2D1A">
        <w:rPr>
          <w:i/>
          <w:iCs/>
        </w:rPr>
        <w:tab/>
      </w:r>
      <w:r w:rsidRPr="00CD2D1A">
        <w:rPr>
          <w:i/>
          <w:iCs/>
        </w:rPr>
        <w:tab/>
      </w:r>
      <w:r w:rsidRPr="00CD2D1A">
        <w:rPr>
          <w:i/>
          <w:iCs/>
        </w:rPr>
        <w:tab/>
      </w:r>
      <w:r w:rsidRPr="00CD2D1A">
        <w:rPr>
          <w:i/>
          <w:iCs/>
        </w:rPr>
        <w:tab/>
      </w:r>
      <m:oMath>
        <m:r>
          <w:rPr>
            <w:rFonts w:ascii="Cambria Math" w:hAnsi="Cambria Math"/>
          </w:rPr>
          <m:t>0</m:t>
        </m:r>
      </m:oMath>
      <w:r w:rsidRPr="00CD2D1A">
        <w:rPr>
          <w:rFonts w:eastAsiaTheme="minorEastAsia"/>
          <w:i/>
          <w:iCs/>
        </w:rPr>
        <w:t>,</w:t>
      </w:r>
      <w:r w:rsidRPr="00CD2D1A">
        <w:rPr>
          <w:rFonts w:eastAsiaTheme="minorEastAsia"/>
          <w:i/>
          <w:iCs/>
        </w:rPr>
        <w:tab/>
      </w:r>
      <w:r w:rsidRPr="00CD2D1A">
        <w:rPr>
          <w:rFonts w:eastAsiaTheme="minorEastAsia"/>
          <w:i/>
          <w:iCs/>
        </w:rPr>
        <w:tab/>
      </w:r>
      <w:r w:rsidRPr="00CD2D1A">
        <w:rPr>
          <w:rFonts w:eastAsiaTheme="minorEastAsia"/>
          <w:i/>
          <w:iCs/>
        </w:rPr>
        <w:tab/>
      </w:r>
      <w:r w:rsidRPr="00CD2D1A">
        <w:rPr>
          <w:rFonts w:eastAsiaTheme="minorEastAsia"/>
          <w:i/>
          <w:iCs/>
        </w:rPr>
        <w:tab/>
      </w:r>
      <w:r w:rsidRPr="00CD2D1A">
        <w:rPr>
          <w:rFonts w:eastAsiaTheme="minorEastAsia"/>
          <w:i/>
          <w:iCs/>
        </w:rPr>
        <w:tab/>
      </w:r>
      <w:r w:rsidRPr="00CD2D1A">
        <w:t xml:space="preserve">for 4 200 &lt; </w:t>
      </w:r>
      <m:oMath>
        <m:sSub>
          <m:sSubPr>
            <m:ctrlPr>
              <w:rPr>
                <w:rFonts w:ascii="Cambria Math" w:hAnsi="Cambria Math"/>
                <w:i/>
                <w:iCs/>
              </w:rPr>
            </m:ctrlPr>
          </m:sSubPr>
          <m:e>
            <m:r>
              <w:rPr>
                <w:rFonts w:ascii="Cambria Math" w:hAnsi="Cambria Math"/>
              </w:rPr>
              <m:t>f</m:t>
            </m:r>
          </m:e>
          <m:sub>
            <m:r>
              <w:rPr>
                <w:rFonts w:ascii="Cambria Math" w:hAnsi="Cambria Math"/>
              </w:rPr>
              <m:t>0</m:t>
            </m:r>
          </m:sub>
        </m:sSub>
        <m:r>
          <m:rPr>
            <m:sty m:val="p"/>
          </m:rPr>
          <w:rPr>
            <w:rFonts w:ascii="Cambria Math" w:hAnsi="Cambria Math"/>
          </w:rPr>
          <m:t xml:space="preserve"> </m:t>
        </m:r>
      </m:oMath>
      <w:r w:rsidRPr="00CD2D1A">
        <w:t>&lt; 4 400</w:t>
      </w:r>
    </w:p>
    <w:p w:rsidR="00D91111" w:rsidRPr="00CD2D1A" w:rsidRDefault="00D91111" w:rsidP="00D91111">
      <w:pPr>
        <w:pStyle w:val="NoSpacing"/>
        <w:keepNext/>
        <w:rPr>
          <w:i/>
          <w:iCs/>
        </w:rPr>
      </w:pPr>
      <w:r w:rsidRPr="00CD2D1A">
        <w:rPr>
          <w:i/>
          <w:iCs/>
        </w:rPr>
        <w:tab/>
      </w:r>
      <w:r w:rsidRPr="00CD2D1A">
        <w:rPr>
          <w:i/>
          <w:iCs/>
        </w:rPr>
        <w:tab/>
      </w:r>
      <w:r w:rsidRPr="00CD2D1A">
        <w:rPr>
          <w:i/>
          <w:iCs/>
        </w:rPr>
        <w:tab/>
      </w:r>
      <w:r w:rsidRPr="00CD2D1A">
        <w:rPr>
          <w:i/>
          <w:iCs/>
        </w:rPr>
        <w:tab/>
      </w:r>
      <m:oMath>
        <m:r>
          <w:rPr>
            <w:rFonts w:ascii="Cambria Math" w:hAnsi="Cambria Math"/>
          </w:rPr>
          <m:t>Min</m:t>
        </m:r>
        <m:d>
          <m:dPr>
            <m:ctrlPr>
              <w:rPr>
                <w:rFonts w:ascii="Cambria Math" w:hAnsi="Cambria Math"/>
                <w:i/>
                <w:iCs/>
              </w:rPr>
            </m:ctrlPr>
          </m:dPr>
          <m:e>
            <m:r>
              <w:rPr>
                <w:rFonts w:ascii="Cambria Math" w:hAnsi="Cambria Math"/>
              </w:rPr>
              <m:t>40 , 24*</m:t>
            </m:r>
            <m:sSub>
              <m:sSubPr>
                <m:ctrlPr>
                  <w:rPr>
                    <w:rFonts w:ascii="Cambria Math" w:hAnsi="Cambria Math"/>
                    <w:i/>
                    <w:iCs/>
                  </w:rPr>
                </m:ctrlPr>
              </m:sSubPr>
              <m:e>
                <m:r>
                  <w:rPr>
                    <w:rFonts w:ascii="Cambria Math" w:hAnsi="Cambria Math"/>
                  </w:rPr>
                  <m:t>log</m:t>
                </m:r>
              </m:e>
              <m:sub>
                <m:r>
                  <w:rPr>
                    <w:rFonts w:ascii="Cambria Math" w:hAnsi="Cambria Math"/>
                  </w:rPr>
                  <m:t>2</m:t>
                </m:r>
              </m:sub>
            </m:sSub>
            <m:d>
              <m:dPr>
                <m:ctrlPr>
                  <w:rPr>
                    <w:rFonts w:ascii="Cambria Math" w:hAnsi="Cambria Math"/>
                    <w:i/>
                    <w:iCs/>
                  </w:rPr>
                </m:ctrlPr>
              </m:dPr>
              <m:e>
                <m:f>
                  <m:fPr>
                    <m:type m:val="skw"/>
                    <m:ctrlPr>
                      <w:rPr>
                        <w:rFonts w:ascii="Cambria Math" w:hAnsi="Cambria Math"/>
                        <w:i/>
                        <w:iCs/>
                      </w:rPr>
                    </m:ctrlPr>
                  </m:fPr>
                  <m:num>
                    <m:sSub>
                      <m:sSubPr>
                        <m:ctrlPr>
                          <w:rPr>
                            <w:rFonts w:ascii="Cambria Math" w:hAnsi="Cambria Math"/>
                            <w:i/>
                            <w:iCs/>
                          </w:rPr>
                        </m:ctrlPr>
                      </m:sSubPr>
                      <m:e>
                        <m:r>
                          <w:rPr>
                            <w:rFonts w:ascii="Cambria Math" w:hAnsi="Cambria Math"/>
                          </w:rPr>
                          <m:t>f</m:t>
                        </m:r>
                      </m:e>
                      <m:sub>
                        <m:r>
                          <w:rPr>
                            <w:rFonts w:ascii="Cambria Math" w:hAnsi="Cambria Math"/>
                          </w:rPr>
                          <m:t>0</m:t>
                        </m:r>
                      </m:sub>
                    </m:sSub>
                  </m:num>
                  <m:den>
                    <m:r>
                      <w:rPr>
                        <w:rFonts w:ascii="Cambria Math" w:hAnsi="Cambria Math"/>
                      </w:rPr>
                      <m:t>4400</m:t>
                    </m:r>
                  </m:den>
                </m:f>
              </m:e>
            </m:d>
          </m:e>
        </m:d>
      </m:oMath>
      <w:r w:rsidRPr="00CD2D1A">
        <w:rPr>
          <w:rFonts w:eastAsiaTheme="minorEastAsia"/>
          <w:i/>
          <w:iCs/>
        </w:rPr>
        <w:t>,</w:t>
      </w:r>
      <w:r w:rsidRPr="00CD2D1A">
        <w:rPr>
          <w:rFonts w:eastAsiaTheme="minorEastAsia"/>
          <w:i/>
          <w:iCs/>
        </w:rPr>
        <w:tab/>
      </w:r>
      <w:r w:rsidRPr="00CD2D1A">
        <w:t xml:space="preserve">for </w:t>
      </w:r>
      <m:oMath>
        <m:sSub>
          <m:sSubPr>
            <m:ctrlPr>
              <w:rPr>
                <w:rFonts w:ascii="Cambria Math" w:hAnsi="Cambria Math"/>
                <w:i/>
                <w:iCs/>
              </w:rPr>
            </m:ctrlPr>
          </m:sSubPr>
          <m:e>
            <m:r>
              <w:rPr>
                <w:rFonts w:ascii="Cambria Math" w:hAnsi="Cambria Math"/>
              </w:rPr>
              <m:t>f</m:t>
            </m:r>
          </m:e>
          <m:sub>
            <m:r>
              <w:rPr>
                <w:rFonts w:ascii="Cambria Math" w:hAnsi="Cambria Math"/>
              </w:rPr>
              <m:t>0</m:t>
            </m:r>
          </m:sub>
        </m:sSub>
        <m:r>
          <m:rPr>
            <m:sty m:val="p"/>
          </m:rPr>
          <w:rPr>
            <w:rFonts w:ascii="Cambria Math" w:hAnsi="Cambria Math"/>
          </w:rPr>
          <m:t xml:space="preserve"> </m:t>
        </m:r>
      </m:oMath>
      <w:r w:rsidRPr="00CD2D1A">
        <w:t>≥ 4 400</w:t>
      </w:r>
    </w:p>
    <w:p w:rsidR="00D91111" w:rsidRPr="00CD2D1A" w:rsidRDefault="00D91111" w:rsidP="00D91111">
      <w:pPr>
        <w:pStyle w:val="NoSpacing"/>
        <w:ind w:left="1440"/>
        <w:jc w:val="right"/>
      </w:pPr>
      <w:r w:rsidRPr="00CD2D1A">
        <w:t>Equation A1-4</w:t>
      </w:r>
    </w:p>
    <w:p w:rsidR="00D91111" w:rsidRPr="00CD2D1A" w:rsidRDefault="00D91111" w:rsidP="00D91111">
      <w:pPr>
        <w:pStyle w:val="Heading4"/>
      </w:pPr>
      <w:r w:rsidRPr="00CD2D1A">
        <w:rPr>
          <w:lang w:eastAsia="zh-CN"/>
        </w:rPr>
        <w:t>A1-1.3.3</w:t>
      </w:r>
      <w:r w:rsidRPr="00CD2D1A">
        <w:rPr>
          <w:lang w:eastAsia="zh-CN"/>
        </w:rPr>
        <w:tab/>
      </w:r>
      <w:r w:rsidRPr="00CD2D1A">
        <w:t>False Altitude Generation</w:t>
      </w:r>
    </w:p>
    <w:p w:rsidR="00D91111" w:rsidRPr="00CD2D1A" w:rsidRDefault="00D91111" w:rsidP="00D91111">
      <w:r w:rsidRPr="00CD2D1A">
        <w:t>Unique to FMCW RA’s, false altitude generation occurs when interference signals are detected as frequency components during spectral frequency analysis of the overall IF bandwidth. This occurs when the received interference power at the RA detector is</w:t>
      </w:r>
      <w:r w:rsidRPr="00CD2D1A">
        <w:rPr>
          <w:rFonts w:eastAsiaTheme="minorEastAsia"/>
        </w:rPr>
        <w:t xml:space="preserve"> greater than the detection threshold (</w:t>
      </w:r>
      <m:oMath>
        <m:r>
          <w:rPr>
            <w:rFonts w:ascii="Cambria Math" w:hAnsi="Cambria Math"/>
          </w:rPr>
          <m:t>DT</m:t>
        </m:r>
      </m:oMath>
      <w:r w:rsidRPr="00CD2D1A">
        <w:rPr>
          <w:rFonts w:eastAsiaTheme="minorEastAsia"/>
        </w:rPr>
        <w:t xml:space="preserve">) of the RA. The </w:t>
      </w:r>
      <m:oMath>
        <m:r>
          <w:rPr>
            <w:rFonts w:ascii="Cambria Math" w:hAnsi="Cambria Math"/>
          </w:rPr>
          <m:t>DT</m:t>
        </m:r>
      </m:oMath>
      <w:r w:rsidRPr="00CD2D1A">
        <w:rPr>
          <w:rFonts w:eastAsiaTheme="minorEastAsia"/>
        </w:rPr>
        <w:t xml:space="preserve"> for all FMCW RA models is </w:t>
      </w:r>
      <w:r w:rsidRPr="00CD2D1A">
        <w:rPr>
          <w:rFonts w:eastAsiaTheme="minorEastAsia"/>
        </w:rPr>
        <w:noBreakHyphen/>
        <w:t xml:space="preserve">143 </w:t>
      </w:r>
      <w:r w:rsidRPr="00CD2D1A">
        <w:rPr>
          <w:rFonts w:eastAsiaTheme="minorEastAsia"/>
          <w:szCs w:val="24"/>
        </w:rPr>
        <w:t>dBm</w:t>
      </w:r>
      <w:r w:rsidRPr="00CD2D1A">
        <w:rPr>
          <w:szCs w:val="24"/>
        </w:rPr>
        <w:t>/100 Hz</w:t>
      </w:r>
      <w:r w:rsidRPr="00CD2D1A">
        <w:rPr>
          <w:rFonts w:eastAsiaTheme="minorEastAsia"/>
          <w:szCs w:val="24"/>
        </w:rPr>
        <w:t>.</w:t>
      </w:r>
      <w:r w:rsidRPr="00CD2D1A">
        <w:rPr>
          <w:rFonts w:eastAsiaTheme="minorEastAsia"/>
        </w:rPr>
        <w:t xml:space="preserve"> T</w:t>
      </w:r>
      <w:r w:rsidRPr="00CD2D1A">
        <w:t xml:space="preserve">he </w:t>
      </w:r>
      <m:oMath>
        <m:sSub>
          <m:sSubPr>
            <m:ctrlPr>
              <w:rPr>
                <w:rFonts w:ascii="Cambria Math" w:hAnsi="Cambria Math"/>
              </w:rPr>
            </m:ctrlPr>
          </m:sSubPr>
          <m:e>
            <m:r>
              <w:rPr>
                <w:rFonts w:ascii="Cambria Math" w:hAnsi="Cambria Math"/>
              </w:rPr>
              <m:t>BW</m:t>
            </m:r>
          </m:e>
          <m:sub>
            <m:r>
              <w:rPr>
                <w:rFonts w:ascii="Cambria Math" w:hAnsi="Cambria Math"/>
              </w:rPr>
              <m:t>C</m:t>
            </m:r>
          </m:sub>
        </m:sSub>
      </m:oMath>
      <w:r w:rsidRPr="00CD2D1A">
        <w:t xml:space="preserve"> must be considered to calculate the false altitude generation at the receiver input </w:t>
      </w:r>
      <m:oMath>
        <m:r>
          <w:rPr>
            <w:rFonts w:ascii="Cambria Math" w:hAnsi="Cambria Math"/>
          </w:rPr>
          <m:t>(</m:t>
        </m:r>
        <w:bookmarkStart w:id="95" w:name="_Hlk180584839"/>
        <m:sSub>
          <m:sSubPr>
            <m:ctrlPr>
              <w:rPr>
                <w:rFonts w:ascii="Cambria Math" w:hAnsi="Cambria Math"/>
                <w:i/>
              </w:rPr>
            </m:ctrlPr>
          </m:sSubPr>
          <m:e>
            <m:r>
              <w:rPr>
                <w:rFonts w:ascii="Cambria Math" w:hAnsi="Cambria Math"/>
              </w:rPr>
              <m:t>FA</m:t>
            </m:r>
          </m:e>
          <m:sub>
            <m:r>
              <w:rPr>
                <w:rFonts w:ascii="Cambria Math" w:hAnsi="Cambria Math"/>
              </w:rPr>
              <m:t>Rx</m:t>
            </m:r>
          </m:sub>
        </m:sSub>
        <w:bookmarkEnd w:id="95"/>
        <m:r>
          <w:rPr>
            <w:rFonts w:ascii="Cambria Math" w:hAnsi="Cambria Math"/>
          </w:rPr>
          <m:t>)</m:t>
        </m:r>
      </m:oMath>
      <w:r w:rsidRPr="00CD2D1A">
        <w:t xml:space="preserve">. The </w:t>
      </w:r>
      <m:oMath>
        <m:sSub>
          <m:sSubPr>
            <m:ctrlPr>
              <w:rPr>
                <w:rFonts w:ascii="Cambria Math" w:hAnsi="Cambria Math"/>
                <w:i/>
              </w:rPr>
            </m:ctrlPr>
          </m:sSubPr>
          <m:e>
            <m:r>
              <w:rPr>
                <w:rFonts w:ascii="Cambria Math" w:hAnsi="Cambria Math"/>
              </w:rPr>
              <m:t>FA</m:t>
            </m:r>
          </m:e>
          <m:sub>
            <m:r>
              <w:rPr>
                <w:rFonts w:ascii="Cambria Math" w:hAnsi="Cambria Math"/>
              </w:rPr>
              <m:t>Rx</m:t>
            </m:r>
          </m:sub>
        </m:sSub>
      </m:oMath>
      <w:r w:rsidRPr="00CD2D1A">
        <w:t xml:space="preserve"> is bounded over the frequency range </w:t>
      </w:r>
      <w:r w:rsidRPr="00CD2D1A">
        <w:rPr>
          <w:lang w:eastAsia="zh-CN"/>
        </w:rPr>
        <w:t xml:space="preserve">4 200‑4 400 MHz, </w:t>
      </w:r>
      <w:r w:rsidRPr="00CD2D1A">
        <w:t>calculated using Equation A1</w:t>
      </w:r>
      <w:r w:rsidRPr="00CD2D1A">
        <w:noBreakHyphen/>
        <w:t>5, and provided in Table A1-2 for each specified RA model.</w:t>
      </w:r>
    </w:p>
    <w:p w:rsidR="00D91111" w:rsidRPr="00CD2D1A" w:rsidRDefault="00D91111" w:rsidP="00D91111">
      <w:pPr>
        <w:spacing w:before="60"/>
        <w:jc w:val="both"/>
        <w:rPr>
          <w:rFonts w:eastAsiaTheme="minorEastAsia"/>
          <w:szCs w:val="24"/>
        </w:rPr>
      </w:pPr>
      <w:r w:rsidRPr="00CD2D1A">
        <w:rPr>
          <w:szCs w:val="24"/>
        </w:rPr>
        <w:tab/>
      </w:r>
      <w:r w:rsidRPr="00CD2D1A">
        <w:rPr>
          <w:szCs w:val="24"/>
        </w:rPr>
        <w:tab/>
      </w:r>
      <m:oMath>
        <m:sSub>
          <m:sSubPr>
            <m:ctrlPr>
              <w:rPr>
                <w:rFonts w:ascii="Cambria Math" w:hAnsi="Cambria Math"/>
                <w:i/>
                <w:szCs w:val="24"/>
              </w:rPr>
            </m:ctrlPr>
          </m:sSubPr>
          <m:e>
            <m:r>
              <w:rPr>
                <w:rFonts w:ascii="Cambria Math" w:hAnsi="Cambria Math"/>
                <w:szCs w:val="24"/>
              </w:rPr>
              <m:t>FA</m:t>
            </m:r>
          </m:e>
          <m:sub>
            <m:r>
              <w:rPr>
                <w:rFonts w:ascii="Cambria Math" w:hAnsi="Cambria Math"/>
                <w:szCs w:val="24"/>
              </w:rPr>
              <m:t>Rx</m:t>
            </m:r>
          </m:sub>
        </m:sSub>
        <m:r>
          <w:rPr>
            <w:rFonts w:ascii="Cambria Math" w:hAnsi="Cambria Math"/>
            <w:szCs w:val="24"/>
          </w:rPr>
          <m:t>=</m:t>
        </m:r>
      </m:oMath>
      <w:r w:rsidRPr="00CD2D1A">
        <w:rPr>
          <w:rFonts w:eastAsiaTheme="minorEastAsia"/>
          <w:szCs w:val="24"/>
        </w:rPr>
        <w:tab/>
      </w:r>
      <m:oMath>
        <m:r>
          <w:rPr>
            <w:rFonts w:ascii="Cambria Math" w:hAnsi="Cambria Math"/>
            <w:szCs w:val="24"/>
          </w:rPr>
          <m:t>DT-</m:t>
        </m:r>
        <m:r>
          <m:rPr>
            <m:sty m:val="p"/>
          </m:rPr>
          <w:rPr>
            <w:rFonts w:ascii="Cambria Math" w:hAnsi="Cambria Math"/>
            <w:szCs w:val="24"/>
          </w:rPr>
          <m:t>10*</m:t>
        </m:r>
        <m:sSub>
          <m:sSubPr>
            <m:ctrlPr>
              <w:rPr>
                <w:rFonts w:ascii="Cambria Math" w:hAnsi="Cambria Math"/>
                <w:szCs w:val="24"/>
              </w:rPr>
            </m:ctrlPr>
          </m:sSubPr>
          <m:e>
            <m:r>
              <w:rPr>
                <w:rFonts w:ascii="Cambria Math" w:hAnsi="Cambria Math"/>
                <w:szCs w:val="24"/>
              </w:rPr>
              <m:t>log</m:t>
            </m:r>
          </m:e>
          <m:sub>
            <m:r>
              <w:rPr>
                <w:rFonts w:ascii="Cambria Math" w:hAnsi="Cambria Math"/>
                <w:szCs w:val="24"/>
              </w:rPr>
              <m:t>10</m:t>
            </m:r>
          </m:sub>
        </m:sSub>
        <m:d>
          <m:dPr>
            <m:ctrlPr>
              <w:rPr>
                <w:rFonts w:ascii="Cambria Math" w:hAnsi="Cambria Math"/>
                <w:i/>
                <w:szCs w:val="24"/>
              </w:rPr>
            </m:ctrlPr>
          </m:dPr>
          <m:e>
            <m:f>
              <m:fPr>
                <m:type m:val="skw"/>
                <m:ctrlPr>
                  <w:rPr>
                    <w:rFonts w:ascii="Cambria Math" w:hAnsi="Cambria Math"/>
                    <w:szCs w:val="24"/>
                  </w:rPr>
                </m:ctrlPr>
              </m:fPr>
              <m:num>
                <m:r>
                  <m:rPr>
                    <m:sty m:val="p"/>
                  </m:rPr>
                  <w:rPr>
                    <w:rFonts w:ascii="Cambria Math" w:hAnsi="Cambria Math"/>
                    <w:szCs w:val="24"/>
                  </w:rPr>
                  <m:t>2*100</m:t>
                </m:r>
              </m:num>
              <m:den>
                <m:sSub>
                  <m:sSubPr>
                    <m:ctrlPr>
                      <w:rPr>
                        <w:rFonts w:ascii="Cambria Math" w:hAnsi="Cambria Math"/>
                        <w:szCs w:val="24"/>
                      </w:rPr>
                    </m:ctrlPr>
                  </m:sSubPr>
                  <m:e>
                    <m:r>
                      <w:rPr>
                        <w:rFonts w:ascii="Cambria Math" w:hAnsi="Cambria Math"/>
                        <w:szCs w:val="24"/>
                      </w:rPr>
                      <m:t>BW</m:t>
                    </m:r>
                  </m:e>
                  <m:sub>
                    <m:r>
                      <w:rPr>
                        <w:rFonts w:ascii="Cambria Math" w:hAnsi="Cambria Math"/>
                        <w:szCs w:val="24"/>
                      </w:rPr>
                      <m:t>C</m:t>
                    </m:r>
                  </m:sub>
                </m:sSub>
                <m:r>
                  <w:rPr>
                    <w:rFonts w:ascii="Cambria Math" w:hAnsi="Cambria Math"/>
                    <w:szCs w:val="24"/>
                  </w:rPr>
                  <m:t>*</m:t>
                </m:r>
                <m:sSup>
                  <m:sSupPr>
                    <m:ctrlPr>
                      <w:rPr>
                        <w:rFonts w:ascii="Cambria Math" w:hAnsi="Cambria Math"/>
                        <w:i/>
                        <w:szCs w:val="24"/>
                      </w:rPr>
                    </m:ctrlPr>
                  </m:sSupPr>
                  <m:e>
                    <m:r>
                      <w:rPr>
                        <w:rFonts w:ascii="Cambria Math" w:hAnsi="Cambria Math"/>
                        <w:szCs w:val="24"/>
                      </w:rPr>
                      <m:t>10</m:t>
                    </m:r>
                  </m:e>
                  <m:sup>
                    <m:r>
                      <w:rPr>
                        <w:rFonts w:ascii="Cambria Math" w:hAnsi="Cambria Math"/>
                        <w:szCs w:val="24"/>
                      </w:rPr>
                      <m:t>6</m:t>
                    </m:r>
                  </m:sup>
                </m:sSup>
              </m:den>
            </m:f>
          </m:e>
        </m:d>
      </m:oMath>
    </w:p>
    <w:p w:rsidR="00D91111" w:rsidRPr="00CD2D1A" w:rsidRDefault="00D91111" w:rsidP="00D91111">
      <w:pPr>
        <w:spacing w:before="60"/>
        <w:jc w:val="both"/>
        <w:rPr>
          <w:rFonts w:eastAsiaTheme="minorEastAsia"/>
          <w:szCs w:val="24"/>
        </w:rPr>
      </w:pPr>
      <w:r w:rsidRPr="00CD2D1A">
        <w:rPr>
          <w:rFonts w:eastAsiaTheme="minorEastAsia"/>
          <w:szCs w:val="24"/>
        </w:rPr>
        <w:tab/>
      </w:r>
      <w:r w:rsidRPr="00CD2D1A">
        <w:rPr>
          <w:rFonts w:eastAsiaTheme="minorEastAsia"/>
          <w:szCs w:val="24"/>
        </w:rPr>
        <w:tab/>
      </w:r>
      <w:r w:rsidRPr="00CD2D1A">
        <w:rPr>
          <w:rFonts w:eastAsiaTheme="minorEastAsia"/>
          <w:szCs w:val="24"/>
        </w:rPr>
        <w:tab/>
      </w:r>
      <w:r w:rsidRPr="00CD2D1A">
        <w:rPr>
          <w:rFonts w:eastAsiaTheme="minorEastAsia"/>
          <w:szCs w:val="24"/>
        </w:rPr>
        <w:tab/>
      </w:r>
      <m:oMath>
        <m:r>
          <w:rPr>
            <w:rFonts w:ascii="Cambria Math" w:hAnsi="Cambria Math"/>
            <w:szCs w:val="24"/>
          </w:rPr>
          <m:t>DT+</m:t>
        </m:r>
        <m:r>
          <m:rPr>
            <m:sty m:val="p"/>
          </m:rPr>
          <w:rPr>
            <w:rFonts w:ascii="Cambria Math" w:hAnsi="Cambria Math"/>
            <w:szCs w:val="24"/>
          </w:rPr>
          <m:t>10*</m:t>
        </m:r>
        <m:sSub>
          <m:sSubPr>
            <m:ctrlPr>
              <w:rPr>
                <w:rFonts w:ascii="Cambria Math" w:hAnsi="Cambria Math"/>
                <w:szCs w:val="24"/>
              </w:rPr>
            </m:ctrlPr>
          </m:sSubPr>
          <m:e>
            <m:r>
              <w:rPr>
                <w:rFonts w:ascii="Cambria Math" w:hAnsi="Cambria Math"/>
                <w:szCs w:val="24"/>
              </w:rPr>
              <m:t>log</m:t>
            </m:r>
          </m:e>
          <m:sub>
            <m:r>
              <w:rPr>
                <w:rFonts w:ascii="Cambria Math" w:hAnsi="Cambria Math"/>
                <w:szCs w:val="24"/>
              </w:rPr>
              <m:t>10</m:t>
            </m:r>
          </m:sub>
        </m:sSub>
        <m:d>
          <m:dPr>
            <m:ctrlPr>
              <w:rPr>
                <w:rFonts w:ascii="Cambria Math" w:hAnsi="Cambria Math"/>
                <w:i/>
                <w:szCs w:val="24"/>
              </w:rPr>
            </m:ctrlPr>
          </m:dPr>
          <m:e>
            <m:sSub>
              <m:sSubPr>
                <m:ctrlPr>
                  <w:rPr>
                    <w:rFonts w:ascii="Cambria Math" w:hAnsi="Cambria Math"/>
                    <w:szCs w:val="24"/>
                  </w:rPr>
                </m:ctrlPr>
              </m:sSubPr>
              <m:e>
                <m:r>
                  <w:rPr>
                    <w:rFonts w:ascii="Cambria Math" w:hAnsi="Cambria Math"/>
                    <w:szCs w:val="24"/>
                  </w:rPr>
                  <m:t>BW</m:t>
                </m:r>
              </m:e>
              <m:sub>
                <m:r>
                  <w:rPr>
                    <w:rFonts w:ascii="Cambria Math" w:hAnsi="Cambria Math"/>
                    <w:szCs w:val="24"/>
                  </w:rPr>
                  <m:t>C</m:t>
                </m:r>
              </m:sub>
            </m:sSub>
          </m:e>
        </m:d>
        <m:r>
          <w:rPr>
            <w:rFonts w:ascii="Cambria Math" w:hAnsi="Cambria Math"/>
            <w:szCs w:val="24"/>
          </w:rPr>
          <m:t>+37</m:t>
        </m:r>
      </m:oMath>
    </w:p>
    <w:p w:rsidR="00D91111" w:rsidRPr="00CD2D1A" w:rsidRDefault="00D91111" w:rsidP="00D91111">
      <w:pPr>
        <w:spacing w:before="60"/>
        <w:jc w:val="right"/>
      </w:pPr>
      <w:r w:rsidRPr="00CD2D1A">
        <w:t>Equation A1-5</w:t>
      </w:r>
    </w:p>
    <w:p w:rsidR="00D91111" w:rsidRPr="00CD2D1A" w:rsidRDefault="00D91111" w:rsidP="00D91111">
      <w:pPr>
        <w:pStyle w:val="TableNo"/>
      </w:pPr>
      <w:r w:rsidRPr="00CD2D1A">
        <w:t>Table A1-2</w:t>
      </w:r>
    </w:p>
    <w:p w:rsidR="00D91111" w:rsidRPr="00CD2D1A" w:rsidRDefault="00D91111" w:rsidP="00D91111">
      <w:pPr>
        <w:pStyle w:val="Tabletitle"/>
      </w:pPr>
      <w:r w:rsidRPr="00CD2D1A">
        <w:t>Radio Altimeter Model Specific False Altitude Generation</w:t>
      </w:r>
    </w:p>
    <w:tbl>
      <w:tblPr>
        <w:tblW w:w="9639" w:type="dxa"/>
        <w:jc w:val="center"/>
        <w:tblLayout w:type="fixed"/>
        <w:tblCellMar>
          <w:left w:w="29" w:type="dxa"/>
          <w:right w:w="29" w:type="dxa"/>
        </w:tblCellMar>
        <w:tblLook w:val="04A0" w:firstRow="1" w:lastRow="0" w:firstColumn="1" w:lastColumn="0" w:noHBand="0" w:noVBand="1"/>
      </w:tblPr>
      <w:tblGrid>
        <w:gridCol w:w="1315"/>
        <w:gridCol w:w="1218"/>
        <w:gridCol w:w="1015"/>
        <w:gridCol w:w="1117"/>
        <w:gridCol w:w="1218"/>
        <w:gridCol w:w="1218"/>
        <w:gridCol w:w="1320"/>
        <w:gridCol w:w="1218"/>
      </w:tblGrid>
      <w:tr w:rsidR="00D91111" w:rsidRPr="00CD2D1A" w:rsidTr="007431F1">
        <w:trPr>
          <w:trHeight w:val="288"/>
          <w:tblHeader/>
          <w:jc w:val="center"/>
        </w:trPr>
        <w:tc>
          <w:tcPr>
            <w:tcW w:w="1165" w:type="dxa"/>
            <w:vMerge w:val="restart"/>
            <w:tcBorders>
              <w:top w:val="single" w:sz="4" w:space="0" w:color="auto"/>
              <w:left w:val="single" w:sz="4" w:space="0" w:color="auto"/>
              <w:right w:val="single" w:sz="4" w:space="0" w:color="000000"/>
            </w:tcBorders>
            <w:shd w:val="clear" w:color="auto" w:fill="FFFFFF" w:themeFill="background1"/>
            <w:noWrap/>
            <w:vAlign w:val="center"/>
          </w:tcPr>
          <w:p w:rsidR="00D91111" w:rsidRPr="00CD2D1A" w:rsidRDefault="00D91111" w:rsidP="007431F1">
            <w:pPr>
              <w:pStyle w:val="Tablehead"/>
            </w:pPr>
            <w:r w:rsidRPr="00CD2D1A">
              <w:t>Parameter</w:t>
            </w:r>
          </w:p>
        </w:tc>
        <w:tc>
          <w:tcPr>
            <w:tcW w:w="1080" w:type="dxa"/>
            <w:vMerge w:val="restart"/>
            <w:tcBorders>
              <w:top w:val="single" w:sz="4" w:space="0" w:color="auto"/>
              <w:left w:val="single" w:sz="4" w:space="0" w:color="000000"/>
              <w:right w:val="single" w:sz="4" w:space="0" w:color="000000"/>
            </w:tcBorders>
            <w:shd w:val="clear" w:color="auto" w:fill="FFFFFF" w:themeFill="background1"/>
            <w:noWrap/>
            <w:vAlign w:val="center"/>
          </w:tcPr>
          <w:p w:rsidR="00D91111" w:rsidRPr="00CD2D1A" w:rsidRDefault="00D91111" w:rsidP="007431F1">
            <w:pPr>
              <w:pStyle w:val="Tablehead"/>
            </w:pPr>
            <w:r w:rsidRPr="00CD2D1A">
              <w:t>Units</w:t>
            </w:r>
          </w:p>
        </w:tc>
        <w:tc>
          <w:tcPr>
            <w:tcW w:w="6300" w:type="dxa"/>
            <w:gridSpan w:val="6"/>
            <w:tcBorders>
              <w:top w:val="single" w:sz="4" w:space="0" w:color="auto"/>
              <w:left w:val="single" w:sz="4" w:space="0" w:color="000000"/>
              <w:bottom w:val="single" w:sz="4" w:space="0" w:color="FFFFFF"/>
              <w:right w:val="single" w:sz="4" w:space="0" w:color="auto"/>
            </w:tcBorders>
            <w:shd w:val="clear" w:color="auto" w:fill="FFFFFF" w:themeFill="background1"/>
            <w:noWrap/>
            <w:vAlign w:val="center"/>
          </w:tcPr>
          <w:p w:rsidR="00D91111" w:rsidRPr="00CD2D1A" w:rsidRDefault="00D91111" w:rsidP="007431F1">
            <w:pPr>
              <w:pStyle w:val="Tablehead"/>
            </w:pPr>
            <w:r w:rsidRPr="00CD2D1A">
              <w:t>RA Model</w:t>
            </w:r>
          </w:p>
        </w:tc>
      </w:tr>
      <w:tr w:rsidR="00D91111" w:rsidRPr="00CD2D1A" w:rsidTr="007431F1">
        <w:trPr>
          <w:trHeight w:val="432"/>
          <w:tblHeader/>
          <w:jc w:val="center"/>
        </w:trPr>
        <w:tc>
          <w:tcPr>
            <w:tcW w:w="1165" w:type="dxa"/>
            <w:vMerge/>
            <w:tcBorders>
              <w:left w:val="single" w:sz="4" w:space="0" w:color="auto"/>
              <w:bottom w:val="single" w:sz="4" w:space="0" w:color="auto"/>
              <w:right w:val="single" w:sz="4" w:space="0" w:color="000000"/>
            </w:tcBorders>
            <w:shd w:val="clear" w:color="auto" w:fill="FFFFFF" w:themeFill="background1"/>
            <w:noWrap/>
            <w:vAlign w:val="center"/>
            <w:hideMark/>
          </w:tcPr>
          <w:p w:rsidR="00D91111" w:rsidRPr="00CD2D1A" w:rsidRDefault="00D91111" w:rsidP="007431F1">
            <w:pPr>
              <w:pStyle w:val="Tablehead"/>
            </w:pPr>
          </w:p>
        </w:tc>
        <w:tc>
          <w:tcPr>
            <w:tcW w:w="1080" w:type="dxa"/>
            <w:vMerge/>
            <w:tcBorders>
              <w:left w:val="single" w:sz="4" w:space="0" w:color="000000"/>
              <w:bottom w:val="single" w:sz="4" w:space="0" w:color="auto"/>
              <w:right w:val="single" w:sz="4" w:space="0" w:color="000000"/>
            </w:tcBorders>
            <w:shd w:val="clear" w:color="auto" w:fill="FFFFFF" w:themeFill="background1"/>
            <w:noWrap/>
            <w:vAlign w:val="center"/>
            <w:hideMark/>
          </w:tcPr>
          <w:p w:rsidR="00D91111" w:rsidRPr="00CD2D1A" w:rsidRDefault="00D91111" w:rsidP="007431F1">
            <w:pPr>
              <w:pStyle w:val="Tablehead"/>
            </w:pPr>
          </w:p>
        </w:tc>
        <w:tc>
          <w:tcPr>
            <w:tcW w:w="90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rsidR="00D91111" w:rsidRPr="00CD2D1A" w:rsidRDefault="00D91111" w:rsidP="007431F1">
            <w:pPr>
              <w:pStyle w:val="Tablehead"/>
            </w:pPr>
            <w:r w:rsidRPr="00CD2D1A">
              <w:t>A1</w:t>
            </w:r>
          </w:p>
        </w:tc>
        <w:tc>
          <w:tcPr>
            <w:tcW w:w="99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rsidR="00D91111" w:rsidRPr="00CD2D1A" w:rsidRDefault="00D91111" w:rsidP="007431F1">
            <w:pPr>
              <w:pStyle w:val="Tablehead"/>
            </w:pPr>
            <w:r w:rsidRPr="00CD2D1A">
              <w:t>A2</w:t>
            </w:r>
          </w:p>
        </w:tc>
        <w:tc>
          <w:tcPr>
            <w:tcW w:w="108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rsidR="00D91111" w:rsidRPr="00CD2D1A" w:rsidRDefault="00D91111" w:rsidP="007431F1">
            <w:pPr>
              <w:pStyle w:val="Tablehead"/>
            </w:pPr>
            <w:r w:rsidRPr="00CD2D1A">
              <w:t>A3</w:t>
            </w:r>
          </w:p>
        </w:tc>
        <w:tc>
          <w:tcPr>
            <w:tcW w:w="108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rsidR="00D91111" w:rsidRPr="00CD2D1A" w:rsidRDefault="00D91111" w:rsidP="007431F1">
            <w:pPr>
              <w:pStyle w:val="Tablehead"/>
            </w:pPr>
            <w:r w:rsidRPr="00CD2D1A">
              <w:t>D1</w:t>
            </w:r>
          </w:p>
        </w:tc>
        <w:tc>
          <w:tcPr>
            <w:tcW w:w="117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rsidR="00D91111" w:rsidRPr="00CD2D1A" w:rsidRDefault="00D91111" w:rsidP="007431F1">
            <w:pPr>
              <w:pStyle w:val="Tablehead"/>
            </w:pPr>
            <w:r w:rsidRPr="00CD2D1A">
              <w:t>D2</w:t>
            </w:r>
          </w:p>
        </w:tc>
        <w:tc>
          <w:tcPr>
            <w:tcW w:w="1080" w:type="dxa"/>
            <w:tcBorders>
              <w:top w:val="single" w:sz="4" w:space="0" w:color="FFFFFF"/>
              <w:left w:val="single" w:sz="4" w:space="0" w:color="000000"/>
              <w:bottom w:val="single" w:sz="4" w:space="0" w:color="auto"/>
              <w:right w:val="single" w:sz="4" w:space="0" w:color="auto"/>
            </w:tcBorders>
            <w:shd w:val="clear" w:color="auto" w:fill="FFFFFF" w:themeFill="background1"/>
            <w:noWrap/>
            <w:vAlign w:val="center"/>
            <w:hideMark/>
          </w:tcPr>
          <w:p w:rsidR="00D91111" w:rsidRPr="00CD2D1A" w:rsidRDefault="00D91111" w:rsidP="007431F1">
            <w:pPr>
              <w:pStyle w:val="Tablehead"/>
            </w:pPr>
            <w:r w:rsidRPr="00CD2D1A">
              <w:t>D3</w:t>
            </w:r>
          </w:p>
        </w:tc>
      </w:tr>
      <w:tr w:rsidR="00D91111" w:rsidRPr="00CD2D1A" w:rsidTr="007431F1">
        <w:trPr>
          <w:trHeight w:val="432"/>
          <w:tblHeader/>
          <w:jc w:val="center"/>
        </w:trPr>
        <w:tc>
          <w:tcPr>
            <w:tcW w:w="1165" w:type="dxa"/>
            <w:tcBorders>
              <w:top w:val="nil"/>
              <w:left w:val="single" w:sz="4" w:space="0" w:color="auto"/>
              <w:bottom w:val="single" w:sz="4" w:space="0" w:color="auto"/>
              <w:right w:val="single" w:sz="4" w:space="0" w:color="auto"/>
            </w:tcBorders>
            <w:shd w:val="clear" w:color="auto" w:fill="FFFFFF" w:themeFill="background1"/>
            <w:noWrap/>
            <w:vAlign w:val="center"/>
          </w:tcPr>
          <w:p w:rsidR="00D91111" w:rsidRPr="00CD2D1A" w:rsidRDefault="00493BC1" w:rsidP="007431F1">
            <w:pPr>
              <w:pStyle w:val="Tabletext"/>
              <w:rPr>
                <w:iCs/>
              </w:rPr>
            </w:pPr>
            <m:oMathPara>
              <m:oMath>
                <m:sSub>
                  <m:sSubPr>
                    <m:ctrlPr>
                      <w:rPr>
                        <w:rFonts w:ascii="Cambria Math" w:hAnsi="Cambria Math"/>
                      </w:rPr>
                    </m:ctrlPr>
                  </m:sSubPr>
                  <m:e>
                    <m:r>
                      <m:rPr>
                        <m:sty m:val="bi"/>
                      </m:rPr>
                      <w:rPr>
                        <w:rFonts w:ascii="Cambria Math" w:hAnsi="Cambria Math"/>
                      </w:rPr>
                      <m:t>FA</m:t>
                    </m:r>
                  </m:e>
                  <m:sub>
                    <m:r>
                      <m:rPr>
                        <m:sty m:val="bi"/>
                      </m:rPr>
                      <w:rPr>
                        <w:rFonts w:ascii="Cambria Math" w:hAnsi="Cambria Math"/>
                      </w:rPr>
                      <m:t>Rx</m:t>
                    </m:r>
                  </m:sub>
                </m:sSub>
              </m:oMath>
            </m:oMathPara>
          </w:p>
        </w:tc>
        <w:tc>
          <w:tcPr>
            <w:tcW w:w="1080"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dBm /</w:t>
            </w:r>
          </w:p>
          <w:p w:rsidR="00D91111" w:rsidRPr="00CD2D1A" w:rsidRDefault="00D91111" w:rsidP="007431F1">
            <w:pPr>
              <w:pStyle w:val="Tabletext"/>
              <w:jc w:val="center"/>
              <w:rPr>
                <w:iCs/>
              </w:rPr>
            </w:pPr>
            <w:r w:rsidRPr="00CD2D1A">
              <w:t>BW</w:t>
            </w:r>
          </w:p>
        </w:tc>
        <w:tc>
          <w:tcPr>
            <w:tcW w:w="900"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-85.8 /</w:t>
            </w:r>
          </w:p>
          <w:p w:rsidR="00D91111" w:rsidRPr="00CD2D1A" w:rsidRDefault="00D91111" w:rsidP="007431F1">
            <w:pPr>
              <w:pStyle w:val="Tabletext"/>
              <w:jc w:val="center"/>
            </w:pPr>
            <w:r w:rsidRPr="00CD2D1A">
              <w:t>104 MHz</w:t>
            </w:r>
          </w:p>
        </w:tc>
        <w:tc>
          <w:tcPr>
            <w:tcW w:w="990"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-84.8 /</w:t>
            </w:r>
          </w:p>
          <w:p w:rsidR="00D91111" w:rsidRPr="00CD2D1A" w:rsidRDefault="00D91111" w:rsidP="007431F1">
            <w:pPr>
              <w:pStyle w:val="Tabletext"/>
              <w:jc w:val="center"/>
            </w:pPr>
            <w:r w:rsidRPr="00CD2D1A">
              <w:t>132.8 MHz</w:t>
            </w:r>
          </w:p>
        </w:tc>
        <w:tc>
          <w:tcPr>
            <w:tcW w:w="1080"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-84.8 /</w:t>
            </w:r>
          </w:p>
          <w:p w:rsidR="00D91111" w:rsidRPr="00CD2D1A" w:rsidRDefault="00D91111" w:rsidP="007431F1">
            <w:pPr>
              <w:pStyle w:val="Tabletext"/>
              <w:jc w:val="center"/>
            </w:pPr>
            <w:r w:rsidRPr="00CD2D1A">
              <w:t>133 MHz</w:t>
            </w:r>
          </w:p>
        </w:tc>
        <w:tc>
          <w:tcPr>
            <w:tcW w:w="1080"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-84.2 /</w:t>
            </w:r>
          </w:p>
          <w:p w:rsidR="00D91111" w:rsidRPr="00CD2D1A" w:rsidRDefault="00D91111" w:rsidP="007431F1">
            <w:pPr>
              <w:pStyle w:val="Tabletext"/>
              <w:jc w:val="center"/>
            </w:pPr>
            <w:r w:rsidRPr="00CD2D1A">
              <w:t>150 MHz</w:t>
            </w:r>
          </w:p>
        </w:tc>
        <w:tc>
          <w:tcPr>
            <w:tcW w:w="1170"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-83.5 /</w:t>
            </w:r>
          </w:p>
          <w:p w:rsidR="00D91111" w:rsidRPr="00CD2D1A" w:rsidRDefault="00D91111" w:rsidP="007431F1">
            <w:pPr>
              <w:pStyle w:val="Tabletext"/>
              <w:jc w:val="center"/>
            </w:pPr>
            <w:r w:rsidRPr="00CD2D1A">
              <w:t>176.8 MHz</w:t>
            </w:r>
          </w:p>
        </w:tc>
        <w:tc>
          <w:tcPr>
            <w:tcW w:w="1080"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-84.8 /</w:t>
            </w:r>
          </w:p>
          <w:p w:rsidR="00D91111" w:rsidRPr="00CD2D1A" w:rsidRDefault="00D91111" w:rsidP="007431F1">
            <w:pPr>
              <w:pStyle w:val="Tabletext"/>
              <w:jc w:val="center"/>
            </w:pPr>
            <w:r w:rsidRPr="00CD2D1A">
              <w:t>133 MHz</w:t>
            </w:r>
          </w:p>
        </w:tc>
      </w:tr>
      <w:tr w:rsidR="00D91111" w:rsidRPr="00CD2D1A" w:rsidTr="007431F1">
        <w:trPr>
          <w:trHeight w:val="432"/>
          <w:tblHeader/>
          <w:jc w:val="center"/>
        </w:trPr>
        <w:tc>
          <w:tcPr>
            <w:tcW w:w="1165" w:type="dxa"/>
            <w:tcBorders>
              <w:top w:val="nil"/>
              <w:left w:val="single" w:sz="4" w:space="0" w:color="auto"/>
              <w:bottom w:val="single" w:sz="4" w:space="0" w:color="auto"/>
              <w:right w:val="single" w:sz="4" w:space="0" w:color="auto"/>
            </w:tcBorders>
            <w:shd w:val="clear" w:color="auto" w:fill="FFFFFF" w:themeFill="background1"/>
            <w:noWrap/>
            <w:vAlign w:val="center"/>
          </w:tcPr>
          <w:p w:rsidR="00D91111" w:rsidRPr="00CD2D1A" w:rsidRDefault="00493BC1" w:rsidP="007431F1">
            <w:pPr>
              <w:pStyle w:val="Tabletext"/>
              <w:rPr>
                <w:vertAlign w:val="superscript"/>
              </w:rPr>
            </w:pPr>
            <m:oMathPara>
              <m:oMath>
                <m:sSub>
                  <m:sSubPr>
                    <m:ctrlPr>
                      <w:rPr>
                        <w:rFonts w:ascii="Cambria Math" w:hAnsi="Cambria Math"/>
                      </w:rPr>
                    </m:ctrlPr>
                  </m:sSubPr>
                  <m:e>
                    <m:r>
                      <m:rPr>
                        <m:sty m:val="bi"/>
                      </m:rPr>
                      <w:rPr>
                        <w:rFonts w:ascii="Cambria Math" w:hAnsi="Cambria Math"/>
                      </w:rPr>
                      <m:t>FA</m:t>
                    </m:r>
                  </m:e>
                  <m:sub>
                    <m:r>
                      <m:rPr>
                        <m:sty m:val="bi"/>
                      </m:rPr>
                      <w:rPr>
                        <w:rFonts w:ascii="Cambria Math" w:hAnsi="Cambria Math"/>
                      </w:rPr>
                      <m:t>Rx</m:t>
                    </m:r>
                  </m:sub>
                </m:sSub>
              </m:oMath>
            </m:oMathPara>
          </w:p>
        </w:tc>
        <w:tc>
          <w:tcPr>
            <w:tcW w:w="1080"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dBm / MHz</w:t>
            </w:r>
          </w:p>
        </w:tc>
        <w:tc>
          <w:tcPr>
            <w:tcW w:w="900"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-106</w:t>
            </w:r>
          </w:p>
        </w:tc>
        <w:tc>
          <w:tcPr>
            <w:tcW w:w="990"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-106</w:t>
            </w:r>
          </w:p>
        </w:tc>
        <w:tc>
          <w:tcPr>
            <w:tcW w:w="1080"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-106</w:t>
            </w:r>
          </w:p>
        </w:tc>
        <w:tc>
          <w:tcPr>
            <w:tcW w:w="1080"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-106</w:t>
            </w:r>
          </w:p>
        </w:tc>
        <w:tc>
          <w:tcPr>
            <w:tcW w:w="1170"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-106</w:t>
            </w:r>
          </w:p>
        </w:tc>
        <w:tc>
          <w:tcPr>
            <w:tcW w:w="1080" w:type="dxa"/>
            <w:tcBorders>
              <w:top w:val="nil"/>
              <w:left w:val="nil"/>
              <w:bottom w:val="single" w:sz="4" w:space="0" w:color="auto"/>
              <w:right w:val="single" w:sz="4" w:space="0" w:color="auto"/>
            </w:tcBorders>
            <w:shd w:val="clear" w:color="auto" w:fill="FFFFFF" w:themeFill="background1"/>
            <w:noWrap/>
            <w:vAlign w:val="center"/>
          </w:tcPr>
          <w:p w:rsidR="00D91111" w:rsidRPr="00CD2D1A" w:rsidRDefault="00D91111" w:rsidP="007431F1">
            <w:pPr>
              <w:pStyle w:val="Tabletext"/>
              <w:jc w:val="center"/>
            </w:pPr>
            <w:r w:rsidRPr="00CD2D1A">
              <w:t>-106</w:t>
            </w:r>
          </w:p>
        </w:tc>
      </w:tr>
    </w:tbl>
    <w:p w:rsidR="00D91111" w:rsidRPr="00CD2D1A" w:rsidRDefault="00D91111" w:rsidP="00D91111">
      <w:pPr>
        <w:pStyle w:val="Heading2"/>
        <w:rPr>
          <w:lang w:eastAsia="zh-CN"/>
        </w:rPr>
      </w:pPr>
      <w:r w:rsidRPr="00CD2D1A">
        <w:rPr>
          <w:lang w:eastAsia="zh-CN"/>
        </w:rPr>
        <w:t>A1-2</w:t>
      </w:r>
      <w:r w:rsidRPr="00CD2D1A">
        <w:rPr>
          <w:lang w:eastAsia="zh-CN"/>
        </w:rPr>
        <w:tab/>
        <w:t>RA Measured Data</w:t>
      </w:r>
    </w:p>
    <w:p w:rsidR="00D91111" w:rsidRPr="00CD2D1A" w:rsidRDefault="00D91111" w:rsidP="00D91111">
      <w:pPr>
        <w:pStyle w:val="Heading3"/>
      </w:pPr>
      <w:r w:rsidRPr="00CD2D1A">
        <w:rPr>
          <w:lang w:eastAsia="zh-CN"/>
        </w:rPr>
        <w:t>A1-2.1</w:t>
      </w:r>
      <w:r w:rsidRPr="00CD2D1A">
        <w:rPr>
          <w:lang w:eastAsia="zh-CN"/>
        </w:rPr>
        <w:tab/>
      </w:r>
      <w:r w:rsidRPr="00CD2D1A">
        <w:t>RA Measured Data Background</w:t>
      </w:r>
    </w:p>
    <w:p w:rsidR="00D91111" w:rsidRPr="00CD2D1A" w:rsidRDefault="00D91111" w:rsidP="00D91111">
      <w:pPr>
        <w:jc w:val="both"/>
        <w:rPr>
          <w:szCs w:val="24"/>
        </w:rPr>
      </w:pPr>
      <w:r w:rsidRPr="00CD2D1A">
        <w:rPr>
          <w:szCs w:val="24"/>
        </w:rPr>
        <w:t>As a result of spectrum allocation changes in many administrations, there was a need to better understand the behaviour of RAs exposed to interference from adjacent and nearby frequency bands.  The Aerospace Vehicle Systems Institute (AVSI) studied the effects of RF interference on a set of commercial RAs</w:t>
      </w:r>
      <w:r w:rsidRPr="00CD2D1A">
        <w:rPr>
          <w:rStyle w:val="FootnoteReference"/>
          <w:szCs w:val="24"/>
        </w:rPr>
        <w:footnoteReference w:id="1"/>
      </w:r>
      <w:r w:rsidRPr="00CD2D1A">
        <w:rPr>
          <w:szCs w:val="24"/>
        </w:rPr>
        <w:t xml:space="preserve"> and published the results in a three-volume report (AVSI Report).</w:t>
      </w:r>
      <w:r w:rsidRPr="00CD2D1A">
        <w:rPr>
          <w:rStyle w:val="FootnoteReference"/>
          <w:szCs w:val="24"/>
        </w:rPr>
        <w:footnoteReference w:id="2"/>
      </w:r>
      <w:r w:rsidRPr="00CD2D1A">
        <w:rPr>
          <w:szCs w:val="24"/>
        </w:rPr>
        <w:t xml:space="preserve"> The first volume (Vol I)</w:t>
      </w:r>
      <w:r w:rsidRPr="00CD2D1A">
        <w:rPr>
          <w:rStyle w:val="FootnoteReference"/>
          <w:szCs w:val="24"/>
        </w:rPr>
        <w:footnoteReference w:id="3"/>
      </w:r>
      <w:r w:rsidRPr="00CD2D1A">
        <w:rPr>
          <w:szCs w:val="24"/>
        </w:rPr>
        <w:t xml:space="preserve"> specifically provides data regarding the 3 700</w:t>
      </w:r>
      <w:r w:rsidRPr="00CD2D1A">
        <w:rPr>
          <w:szCs w:val="24"/>
        </w:rPr>
        <w:noBreakHyphen/>
        <w:t>3 980 MHz frequency band, the second volume (Vol II) provides data regarding interference into the 4 200</w:t>
      </w:r>
      <w:r w:rsidRPr="00CD2D1A">
        <w:rPr>
          <w:szCs w:val="24"/>
        </w:rPr>
        <w:noBreakHyphen/>
        <w:t xml:space="preserve">4 400 MHz frequency band, and the third volume (Vol III) is a collection of additional test results of RAs from altimeter manufacturers. </w:t>
      </w:r>
    </w:p>
    <w:p w:rsidR="00D91111" w:rsidRPr="00D9751C" w:rsidRDefault="00D91111" w:rsidP="00D91111">
      <w:pPr>
        <w:pStyle w:val="Heading3"/>
        <w:rPr>
          <w:lang w:val="it-IT"/>
        </w:rPr>
      </w:pPr>
      <w:bookmarkStart w:id="96" w:name="_Hlk190954584"/>
      <w:r w:rsidRPr="00D9751C">
        <w:rPr>
          <w:lang w:val="it-IT" w:eastAsia="zh-CN"/>
        </w:rPr>
        <w:t>A1-2.2</w:t>
      </w:r>
      <w:r w:rsidRPr="00D9751C">
        <w:rPr>
          <w:lang w:val="it-IT" w:eastAsia="zh-CN"/>
        </w:rPr>
        <w:tab/>
      </w:r>
      <w:r w:rsidRPr="00D9751C">
        <w:rPr>
          <w:lang w:val="it-IT"/>
        </w:rPr>
        <w:t>AVSI Report Vol I &amp; II Data</w:t>
      </w:r>
    </w:p>
    <w:bookmarkEnd w:id="96"/>
    <w:p w:rsidR="00D91111" w:rsidRPr="00CD2D1A" w:rsidRDefault="00D91111" w:rsidP="00D91111">
      <w:pPr>
        <w:rPr>
          <w:szCs w:val="24"/>
        </w:rPr>
      </w:pPr>
      <w:r w:rsidRPr="00CD2D1A">
        <w:rPr>
          <w:szCs w:val="24"/>
        </w:rPr>
        <w:t xml:space="preserve">The AVSI Report Vol I &amp; II provide RA breakpoints (BPs) which occur when an RA under defined test conditions reports a height or condition that exceeds criteria specified in AVSI Report Vol I. The criteria to determine the BP is the lowest measured RF interference power that causes any one of the following to be true: </w:t>
      </w:r>
    </w:p>
    <w:p w:rsidR="00D91111" w:rsidRPr="00CD2D1A" w:rsidRDefault="00D91111" w:rsidP="00D91111">
      <w:pPr>
        <w:pStyle w:val="enumlev1"/>
      </w:pPr>
      <w:r w:rsidRPr="00CD2D1A">
        <w:t>a)</w:t>
      </w:r>
      <w:r w:rsidRPr="00CD2D1A">
        <w:tab/>
        <w:t>Mean Error Criterion (Vol I, Section 2.3.4.1): “(…) when the mean error exceeds 0.5%”</w:t>
      </w:r>
      <w:r w:rsidRPr="00CD2D1A">
        <w:rPr>
          <w:rStyle w:val="FootnoteReference"/>
          <w:szCs w:val="24"/>
        </w:rPr>
        <w:footnoteReference w:id="4"/>
      </w:r>
      <w:r w:rsidRPr="00CD2D1A">
        <w:t xml:space="preserve">; </w:t>
      </w:r>
    </w:p>
    <w:p w:rsidR="00D91111" w:rsidRPr="00CD2D1A" w:rsidRDefault="00D91111" w:rsidP="00D91111">
      <w:pPr>
        <w:pStyle w:val="enumlev1"/>
      </w:pPr>
      <w:r w:rsidRPr="00CD2D1A">
        <w:t>b)</w:t>
      </w:r>
      <w:r w:rsidRPr="00CD2D1A">
        <w:tab/>
        <w:t>Percentile Criterion (Vol I, Section 2.3.4.2): “(…) when the 1st percentile trace drops below -2% or the 99th percentile trace exceeds +2%”</w:t>
      </w:r>
      <w:r w:rsidRPr="00CD2D1A">
        <w:rPr>
          <w:rStyle w:val="FootnoteReference"/>
          <w:szCs w:val="24"/>
        </w:rPr>
        <w:footnoteReference w:id="5"/>
      </w:r>
      <w:r w:rsidRPr="00CD2D1A">
        <w:t xml:space="preserve">; </w:t>
      </w:r>
    </w:p>
    <w:p w:rsidR="00D91111" w:rsidRPr="00CD2D1A" w:rsidRDefault="00D91111" w:rsidP="00D91111">
      <w:pPr>
        <w:pStyle w:val="enumlev1"/>
      </w:pPr>
      <w:r w:rsidRPr="00CD2D1A">
        <w:t>c)</w:t>
      </w:r>
      <w:r w:rsidRPr="00CD2D1A">
        <w:tab/>
        <w:t>No Computed Data (NCD) criterion (Vol I, Section 2.3.4.3): (…) “any height reading label NCD during the RF power ON period”.</w:t>
      </w:r>
    </w:p>
    <w:p w:rsidR="00D91111" w:rsidRPr="00CD2D1A" w:rsidRDefault="00D91111" w:rsidP="00D91111">
      <w:pPr>
        <w:keepLines/>
        <w:rPr>
          <w:szCs w:val="24"/>
        </w:rPr>
      </w:pPr>
      <w:r w:rsidRPr="00CD2D1A">
        <w:rPr>
          <w:szCs w:val="24"/>
        </w:rPr>
        <w:t>The BPs are defined for testing conducted at specific frequencies outside the RA frequency range of operation as well as frequencies within the RA band. The BP covers in-band interference from unwanted and/or spurious emissions, as well as the out-of-band fundamental interference caused by signals within the frequency band 3 700</w:t>
      </w:r>
      <w:r w:rsidRPr="00CD2D1A">
        <w:rPr>
          <w:szCs w:val="24"/>
        </w:rPr>
        <w:noBreakHyphen/>
        <w:t xml:space="preserve">3 980 </w:t>
      </w:r>
      <w:proofErr w:type="spellStart"/>
      <w:r w:rsidRPr="00CD2D1A">
        <w:rPr>
          <w:szCs w:val="24"/>
        </w:rPr>
        <w:t>MHz.</w:t>
      </w:r>
      <w:proofErr w:type="spellEnd"/>
      <w:r w:rsidRPr="00CD2D1A">
        <w:rPr>
          <w:szCs w:val="24"/>
        </w:rPr>
        <w:t xml:space="preserve"> Table A1-3 presents all the BPs summarized within Table 3-1 and Table 4-2 of the AVSI Report Vol I &amp; II</w:t>
      </w:r>
    </w:p>
    <w:p w:rsidR="00D91111" w:rsidRPr="00CD2D1A" w:rsidRDefault="00D91111" w:rsidP="00D91111">
      <w:pPr>
        <w:pStyle w:val="TableNo"/>
      </w:pPr>
      <w:bookmarkStart w:id="97" w:name="_Hlk190363613"/>
      <w:r w:rsidRPr="00CD2D1A">
        <w:t>Table A1-3</w:t>
      </w:r>
    </w:p>
    <w:p w:rsidR="00D91111" w:rsidRPr="00CD2D1A" w:rsidRDefault="00D91111" w:rsidP="00D91111">
      <w:pPr>
        <w:pStyle w:val="Tabletitle"/>
      </w:pPr>
      <w:r w:rsidRPr="00CD2D1A">
        <w:t>AVSI Report Vol I &amp; II RA Model Specific BPs Summarized</w:t>
      </w:r>
    </w:p>
    <w:tbl>
      <w:tblPr>
        <w:tblW w:w="9639" w:type="dxa"/>
        <w:jc w:val="center"/>
        <w:tblCellMar>
          <w:left w:w="0" w:type="dxa"/>
          <w:right w:w="0" w:type="dxa"/>
        </w:tblCellMar>
        <w:tblLook w:val="04A0" w:firstRow="1" w:lastRow="0" w:firstColumn="1" w:lastColumn="0" w:noHBand="0" w:noVBand="1"/>
      </w:tblPr>
      <w:tblGrid>
        <w:gridCol w:w="1257"/>
        <w:gridCol w:w="1089"/>
        <w:gridCol w:w="624"/>
        <w:gridCol w:w="709"/>
        <w:gridCol w:w="721"/>
        <w:gridCol w:w="721"/>
        <w:gridCol w:w="721"/>
        <w:gridCol w:w="1117"/>
        <w:gridCol w:w="1010"/>
        <w:gridCol w:w="1131"/>
        <w:gridCol w:w="881"/>
        <w:gridCol w:w="7"/>
      </w:tblGrid>
      <w:tr w:rsidR="00D91111" w:rsidRPr="00CD2D1A" w:rsidTr="007431F1">
        <w:trPr>
          <w:trHeight w:val="350"/>
          <w:tblHeader/>
          <w:jc w:val="center"/>
        </w:trPr>
        <w:tc>
          <w:tcPr>
            <w:tcW w:w="9972" w:type="dxa"/>
            <w:gridSpan w:val="12"/>
            <w:tcBorders>
              <w:top w:val="single" w:sz="4" w:space="0" w:color="auto"/>
              <w:left w:val="single" w:sz="4" w:space="0" w:color="auto"/>
              <w:bottom w:val="single" w:sz="4" w:space="0" w:color="auto"/>
              <w:right w:val="single" w:sz="4" w:space="0" w:color="auto"/>
            </w:tcBorders>
            <w:shd w:val="clear" w:color="000000" w:fill="FFFFFF"/>
            <w:vAlign w:val="center"/>
          </w:tcPr>
          <w:p w:rsidR="00D91111" w:rsidRPr="00CD2D1A" w:rsidRDefault="00D91111" w:rsidP="007431F1">
            <w:pPr>
              <w:pStyle w:val="Tablehead"/>
              <w:rPr>
                <w:sz w:val="18"/>
                <w:szCs w:val="18"/>
              </w:rPr>
            </w:pPr>
            <w:r w:rsidRPr="00CD2D1A">
              <w:rPr>
                <w:sz w:val="18"/>
                <w:szCs w:val="18"/>
              </w:rPr>
              <w:t>AVSI Report Vol I &amp; II RA Model Specific BPs Summarized (dBm)</w:t>
            </w:r>
          </w:p>
        </w:tc>
      </w:tr>
      <w:tr w:rsidR="00D91111" w:rsidRPr="00CD2D1A" w:rsidTr="007431F1">
        <w:trPr>
          <w:trHeight w:val="188"/>
          <w:tblHeader/>
          <w:jc w:val="center"/>
        </w:trPr>
        <w:tc>
          <w:tcPr>
            <w:tcW w:w="2342" w:type="dxa"/>
            <w:gridSpan w:val="2"/>
            <w:vMerge w:val="restart"/>
            <w:tcBorders>
              <w:top w:val="nil"/>
              <w:left w:val="single" w:sz="4" w:space="0" w:color="auto"/>
              <w:right w:val="single" w:sz="4" w:space="0" w:color="auto"/>
            </w:tcBorders>
            <w:shd w:val="clear" w:color="000000" w:fill="FFFFFF"/>
            <w:vAlign w:val="center"/>
          </w:tcPr>
          <w:p w:rsidR="00D91111" w:rsidRPr="00CD2D1A" w:rsidRDefault="00D91111" w:rsidP="007431F1">
            <w:pPr>
              <w:pStyle w:val="Tabletext"/>
              <w:rPr>
                <w:sz w:val="18"/>
                <w:szCs w:val="18"/>
              </w:rPr>
            </w:pPr>
          </w:p>
        </w:tc>
        <w:tc>
          <w:tcPr>
            <w:tcW w:w="7630" w:type="dxa"/>
            <w:gridSpan w:val="10"/>
            <w:tcBorders>
              <w:top w:val="single" w:sz="4" w:space="0" w:color="auto"/>
              <w:left w:val="nil"/>
              <w:bottom w:val="single" w:sz="4" w:space="0" w:color="auto"/>
              <w:right w:val="single" w:sz="4" w:space="0" w:color="auto"/>
            </w:tcBorders>
            <w:shd w:val="clear" w:color="000000" w:fill="FFFFFF"/>
            <w:noWrap/>
            <w:vAlign w:val="center"/>
          </w:tcPr>
          <w:p w:rsidR="00D91111" w:rsidRPr="00CD2D1A" w:rsidRDefault="00D91111" w:rsidP="007431F1">
            <w:pPr>
              <w:pStyle w:val="Tablehead"/>
              <w:rPr>
                <w:sz w:val="18"/>
                <w:szCs w:val="18"/>
              </w:rPr>
            </w:pPr>
            <w:r w:rsidRPr="00CD2D1A">
              <w:rPr>
                <w:sz w:val="18"/>
                <w:szCs w:val="18"/>
              </w:rPr>
              <w:t>Model (Note 1)</w:t>
            </w:r>
          </w:p>
        </w:tc>
      </w:tr>
      <w:tr w:rsidR="00D91111" w:rsidRPr="00CD2D1A" w:rsidTr="007431F1">
        <w:trPr>
          <w:trHeight w:val="278"/>
          <w:tblHeader/>
          <w:jc w:val="center"/>
        </w:trPr>
        <w:tc>
          <w:tcPr>
            <w:tcW w:w="2342" w:type="dxa"/>
            <w:gridSpan w:val="2"/>
            <w:vMerge/>
            <w:tcBorders>
              <w:left w:val="single" w:sz="4" w:space="0" w:color="auto"/>
              <w:bottom w:val="single" w:sz="4" w:space="0" w:color="auto"/>
              <w:right w:val="single" w:sz="4" w:space="0" w:color="auto"/>
            </w:tcBorders>
            <w:shd w:val="clear" w:color="000000" w:fill="FFFFFF"/>
            <w:vAlign w:val="center"/>
          </w:tcPr>
          <w:p w:rsidR="00D91111" w:rsidRPr="00CD2D1A" w:rsidRDefault="00D91111" w:rsidP="007431F1">
            <w:pPr>
              <w:pStyle w:val="Tabletext"/>
              <w:rPr>
                <w:sz w:val="18"/>
                <w:szCs w:val="18"/>
              </w:rPr>
            </w:pPr>
          </w:p>
        </w:tc>
        <w:tc>
          <w:tcPr>
            <w:tcW w:w="3491" w:type="dxa"/>
            <w:gridSpan w:val="5"/>
            <w:tcBorders>
              <w:top w:val="single" w:sz="4" w:space="0" w:color="auto"/>
              <w:left w:val="nil"/>
              <w:bottom w:val="single" w:sz="4" w:space="0" w:color="auto"/>
              <w:right w:val="single" w:sz="4" w:space="0" w:color="auto"/>
            </w:tcBorders>
            <w:shd w:val="clear" w:color="000000" w:fill="FFFFFF"/>
            <w:noWrap/>
            <w:vAlign w:val="center"/>
          </w:tcPr>
          <w:p w:rsidR="00D91111" w:rsidRPr="00CD2D1A" w:rsidRDefault="00D91111" w:rsidP="007431F1">
            <w:pPr>
              <w:pStyle w:val="Tablehead"/>
              <w:rPr>
                <w:sz w:val="18"/>
                <w:szCs w:val="18"/>
              </w:rPr>
            </w:pPr>
            <w:r w:rsidRPr="00CD2D1A">
              <w:rPr>
                <w:sz w:val="18"/>
                <w:szCs w:val="18"/>
              </w:rPr>
              <w:t xml:space="preserve">UC 1 </w:t>
            </w:r>
          </w:p>
        </w:tc>
        <w:tc>
          <w:tcPr>
            <w:tcW w:w="4139" w:type="dxa"/>
            <w:gridSpan w:val="5"/>
            <w:tcBorders>
              <w:top w:val="single" w:sz="4" w:space="0" w:color="auto"/>
              <w:left w:val="nil"/>
              <w:bottom w:val="single" w:sz="4" w:space="0" w:color="auto"/>
              <w:right w:val="single" w:sz="4" w:space="0" w:color="auto"/>
            </w:tcBorders>
            <w:shd w:val="clear" w:color="000000" w:fill="FFFFFF"/>
            <w:noWrap/>
            <w:vAlign w:val="center"/>
          </w:tcPr>
          <w:p w:rsidR="00D91111" w:rsidRPr="00CD2D1A" w:rsidRDefault="00D91111" w:rsidP="007431F1">
            <w:pPr>
              <w:pStyle w:val="Tablehead"/>
              <w:rPr>
                <w:sz w:val="18"/>
                <w:szCs w:val="18"/>
              </w:rPr>
            </w:pPr>
            <w:r w:rsidRPr="00CD2D1A">
              <w:rPr>
                <w:sz w:val="18"/>
                <w:szCs w:val="18"/>
              </w:rPr>
              <w:t>UC 2 / 3 (Note 2)</w:t>
            </w:r>
          </w:p>
        </w:tc>
      </w:tr>
      <w:tr w:rsidR="00D91111" w:rsidRPr="00CD2D1A" w:rsidTr="007431F1">
        <w:trPr>
          <w:trHeight w:val="530"/>
          <w:tblHeader/>
          <w:jc w:val="center"/>
        </w:trPr>
        <w:tc>
          <w:tcPr>
            <w:tcW w:w="1255" w:type="dxa"/>
            <w:tcBorders>
              <w:top w:val="nil"/>
              <w:left w:val="single" w:sz="4" w:space="0" w:color="auto"/>
              <w:bottom w:val="single" w:sz="4" w:space="0" w:color="auto"/>
              <w:right w:val="single" w:sz="4" w:space="0" w:color="auto"/>
            </w:tcBorders>
            <w:shd w:val="clear" w:color="000000" w:fill="FFFFFF"/>
            <w:vAlign w:val="center"/>
            <w:hideMark/>
          </w:tcPr>
          <w:p w:rsidR="00D91111" w:rsidRPr="00CD2D1A" w:rsidRDefault="00D91111" w:rsidP="007431F1">
            <w:pPr>
              <w:pStyle w:val="Tabletext"/>
              <w:jc w:val="center"/>
              <w:rPr>
                <w:b/>
                <w:bCs/>
                <w:sz w:val="18"/>
                <w:szCs w:val="18"/>
              </w:rPr>
            </w:pPr>
            <w:r w:rsidRPr="00CD2D1A">
              <w:rPr>
                <w:b/>
                <w:bCs/>
                <w:sz w:val="18"/>
                <w:szCs w:val="18"/>
              </w:rPr>
              <w:t>Simulated Altitude (ft)</w:t>
            </w:r>
          </w:p>
        </w:tc>
        <w:tc>
          <w:tcPr>
            <w:tcW w:w="1087" w:type="dxa"/>
            <w:tcBorders>
              <w:top w:val="nil"/>
              <w:left w:val="nil"/>
              <w:bottom w:val="single" w:sz="4" w:space="0" w:color="auto"/>
              <w:right w:val="single" w:sz="4" w:space="0" w:color="auto"/>
            </w:tcBorders>
            <w:shd w:val="clear" w:color="000000" w:fill="FFFFFF"/>
            <w:vAlign w:val="center"/>
            <w:hideMark/>
          </w:tcPr>
          <w:p w:rsidR="00D91111" w:rsidRPr="00CD2D1A" w:rsidRDefault="00D91111" w:rsidP="007431F1">
            <w:pPr>
              <w:pStyle w:val="Tabletext"/>
              <w:jc w:val="center"/>
              <w:rPr>
                <w:b/>
                <w:bCs/>
                <w:sz w:val="18"/>
                <w:szCs w:val="18"/>
              </w:rPr>
            </w:pPr>
            <w:r w:rsidRPr="00CD2D1A">
              <w:rPr>
                <w:b/>
                <w:bCs/>
                <w:sz w:val="18"/>
                <w:szCs w:val="18"/>
              </w:rPr>
              <w:t xml:space="preserve">Frequency </w:t>
            </w:r>
            <w:r w:rsidRPr="00CD2D1A">
              <w:rPr>
                <w:b/>
                <w:bCs/>
                <w:sz w:val="18"/>
                <w:szCs w:val="18"/>
              </w:rPr>
              <w:br/>
              <w:t>(MHz)</w:t>
            </w:r>
          </w:p>
        </w:tc>
        <w:tc>
          <w:tcPr>
            <w:tcW w:w="623"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F</w:t>
            </w:r>
          </w:p>
        </w:tc>
        <w:tc>
          <w:tcPr>
            <w:tcW w:w="7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L</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T</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X</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Y</w:t>
            </w:r>
          </w:p>
        </w:tc>
        <w:tc>
          <w:tcPr>
            <w:tcW w:w="1115"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A</w:t>
            </w:r>
          </w:p>
        </w:tc>
        <w:tc>
          <w:tcPr>
            <w:tcW w:w="10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I</w:t>
            </w:r>
          </w:p>
        </w:tc>
        <w:tc>
          <w:tcPr>
            <w:tcW w:w="1129"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S</w:t>
            </w:r>
          </w:p>
        </w:tc>
        <w:tc>
          <w:tcPr>
            <w:tcW w:w="887" w:type="dxa"/>
            <w:gridSpan w:val="2"/>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V</w:t>
            </w:r>
          </w:p>
        </w:tc>
      </w:tr>
      <w:tr w:rsidR="00D91111" w:rsidRPr="00CD2D1A" w:rsidTr="007431F1">
        <w:trPr>
          <w:trHeight w:val="290"/>
          <w:jc w:val="center"/>
        </w:trPr>
        <w:tc>
          <w:tcPr>
            <w:tcW w:w="1255"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b/>
                <w:bCs/>
                <w:sz w:val="18"/>
                <w:szCs w:val="18"/>
              </w:rPr>
            </w:pPr>
            <w:r w:rsidRPr="00CD2D1A">
              <w:rPr>
                <w:b/>
                <w:bCs/>
                <w:sz w:val="18"/>
                <w:szCs w:val="18"/>
              </w:rPr>
              <w:t>200</w:t>
            </w:r>
          </w:p>
          <w:p w:rsidR="00D91111" w:rsidRPr="00CD2D1A" w:rsidRDefault="00D91111" w:rsidP="007431F1">
            <w:pPr>
              <w:pStyle w:val="Tabletext"/>
              <w:jc w:val="center"/>
              <w:rPr>
                <w:b/>
                <w:bCs/>
                <w:sz w:val="18"/>
                <w:szCs w:val="18"/>
              </w:rPr>
            </w:pPr>
            <w:r w:rsidRPr="00CD2D1A">
              <w:rPr>
                <w:b/>
                <w:bCs/>
                <w:sz w:val="18"/>
                <w:szCs w:val="18"/>
              </w:rPr>
              <w:t>(Note 3)</w:t>
            </w:r>
          </w:p>
        </w:tc>
        <w:tc>
          <w:tcPr>
            <w:tcW w:w="1087"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b/>
                <w:bCs/>
                <w:sz w:val="18"/>
                <w:szCs w:val="18"/>
              </w:rPr>
            </w:pPr>
            <w:r w:rsidRPr="00CD2D1A">
              <w:rPr>
                <w:b/>
                <w:bCs/>
                <w:sz w:val="18"/>
                <w:szCs w:val="18"/>
              </w:rPr>
              <w:t>3750</w:t>
            </w:r>
          </w:p>
        </w:tc>
        <w:tc>
          <w:tcPr>
            <w:tcW w:w="623"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-13</w:t>
            </w:r>
          </w:p>
        </w:tc>
        <w:tc>
          <w:tcPr>
            <w:tcW w:w="7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NB (-1)</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NB (-1)</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NB (-1)</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-9</w:t>
            </w:r>
          </w:p>
        </w:tc>
        <w:tc>
          <w:tcPr>
            <w:tcW w:w="1115"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NB / NB* (-1)</w:t>
            </w:r>
          </w:p>
        </w:tc>
        <w:tc>
          <w:tcPr>
            <w:tcW w:w="10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-30 / -30*</w:t>
            </w:r>
          </w:p>
        </w:tc>
        <w:tc>
          <w:tcPr>
            <w:tcW w:w="1129"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NB / NB* (-1)</w:t>
            </w:r>
          </w:p>
        </w:tc>
        <w:tc>
          <w:tcPr>
            <w:tcW w:w="887" w:type="dxa"/>
            <w:gridSpan w:val="2"/>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-50 / -42*</w:t>
            </w:r>
          </w:p>
        </w:tc>
      </w:tr>
      <w:tr w:rsidR="00D91111" w:rsidRPr="00CD2D1A" w:rsidTr="007431F1">
        <w:trPr>
          <w:trHeight w:val="290"/>
          <w:jc w:val="center"/>
        </w:trPr>
        <w:tc>
          <w:tcPr>
            <w:tcW w:w="1255" w:type="dxa"/>
            <w:vMerge/>
            <w:tcBorders>
              <w:top w:val="nil"/>
              <w:left w:val="single" w:sz="4" w:space="0" w:color="auto"/>
              <w:bottom w:val="single" w:sz="4" w:space="0" w:color="auto"/>
              <w:right w:val="single" w:sz="4" w:space="0" w:color="auto"/>
            </w:tcBorders>
            <w:vAlign w:val="center"/>
            <w:hideMark/>
          </w:tcPr>
          <w:p w:rsidR="00D91111" w:rsidRPr="00CD2D1A" w:rsidRDefault="00D91111" w:rsidP="007431F1">
            <w:pPr>
              <w:pStyle w:val="Tabletext"/>
              <w:jc w:val="center"/>
              <w:rPr>
                <w:b/>
                <w:bCs/>
                <w:sz w:val="18"/>
                <w:szCs w:val="18"/>
              </w:rPr>
            </w:pPr>
          </w:p>
        </w:tc>
        <w:tc>
          <w:tcPr>
            <w:tcW w:w="1087"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b/>
                <w:bCs/>
                <w:sz w:val="18"/>
                <w:szCs w:val="18"/>
              </w:rPr>
            </w:pPr>
            <w:r w:rsidRPr="00CD2D1A">
              <w:rPr>
                <w:b/>
                <w:bCs/>
                <w:sz w:val="18"/>
                <w:szCs w:val="18"/>
              </w:rPr>
              <w:t>3850</w:t>
            </w:r>
          </w:p>
        </w:tc>
        <w:tc>
          <w:tcPr>
            <w:tcW w:w="623"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-15</w:t>
            </w:r>
          </w:p>
        </w:tc>
        <w:tc>
          <w:tcPr>
            <w:tcW w:w="7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NB (-2)</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NB (-2)</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NB (-2)</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-8</w:t>
            </w:r>
          </w:p>
        </w:tc>
        <w:tc>
          <w:tcPr>
            <w:tcW w:w="1115"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NB / NB* (-2)</w:t>
            </w:r>
          </w:p>
        </w:tc>
        <w:tc>
          <w:tcPr>
            <w:tcW w:w="10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-50 / -30*</w:t>
            </w:r>
          </w:p>
        </w:tc>
        <w:tc>
          <w:tcPr>
            <w:tcW w:w="1129"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NB / NB* (-2)</w:t>
            </w:r>
          </w:p>
        </w:tc>
        <w:tc>
          <w:tcPr>
            <w:tcW w:w="887" w:type="dxa"/>
            <w:gridSpan w:val="2"/>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-40 / -38*</w:t>
            </w:r>
          </w:p>
        </w:tc>
      </w:tr>
      <w:tr w:rsidR="00D91111" w:rsidRPr="00CD2D1A" w:rsidTr="007431F1">
        <w:trPr>
          <w:trHeight w:val="290"/>
          <w:jc w:val="center"/>
        </w:trPr>
        <w:tc>
          <w:tcPr>
            <w:tcW w:w="1255" w:type="dxa"/>
            <w:vMerge/>
            <w:tcBorders>
              <w:top w:val="nil"/>
              <w:left w:val="single" w:sz="4" w:space="0" w:color="auto"/>
              <w:bottom w:val="single" w:sz="4" w:space="0" w:color="auto"/>
              <w:right w:val="single" w:sz="4" w:space="0" w:color="auto"/>
            </w:tcBorders>
            <w:vAlign w:val="center"/>
            <w:hideMark/>
          </w:tcPr>
          <w:p w:rsidR="00D91111" w:rsidRPr="00CD2D1A" w:rsidRDefault="00D91111" w:rsidP="007431F1">
            <w:pPr>
              <w:pStyle w:val="Tabletext"/>
              <w:jc w:val="center"/>
              <w:rPr>
                <w:b/>
                <w:bCs/>
                <w:sz w:val="18"/>
                <w:szCs w:val="18"/>
              </w:rPr>
            </w:pPr>
          </w:p>
        </w:tc>
        <w:tc>
          <w:tcPr>
            <w:tcW w:w="1087"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b/>
                <w:bCs/>
                <w:sz w:val="18"/>
                <w:szCs w:val="18"/>
              </w:rPr>
            </w:pPr>
            <w:r w:rsidRPr="00CD2D1A">
              <w:rPr>
                <w:b/>
                <w:bCs/>
                <w:sz w:val="18"/>
                <w:szCs w:val="18"/>
              </w:rPr>
              <w:t>3930</w:t>
            </w:r>
          </w:p>
        </w:tc>
        <w:tc>
          <w:tcPr>
            <w:tcW w:w="623"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-16</w:t>
            </w:r>
          </w:p>
        </w:tc>
        <w:tc>
          <w:tcPr>
            <w:tcW w:w="7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NB (-5)</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NB (-5)</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-6</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-5</w:t>
            </w:r>
          </w:p>
        </w:tc>
        <w:tc>
          <w:tcPr>
            <w:tcW w:w="1115"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NB / NB* (-5)</w:t>
            </w:r>
          </w:p>
        </w:tc>
        <w:tc>
          <w:tcPr>
            <w:tcW w:w="10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-32 / -28*</w:t>
            </w:r>
          </w:p>
        </w:tc>
        <w:tc>
          <w:tcPr>
            <w:tcW w:w="1129"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NB / NB* (-5)</w:t>
            </w:r>
          </w:p>
        </w:tc>
        <w:tc>
          <w:tcPr>
            <w:tcW w:w="887" w:type="dxa"/>
            <w:gridSpan w:val="2"/>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-42 / -37*</w:t>
            </w:r>
          </w:p>
        </w:tc>
      </w:tr>
      <w:tr w:rsidR="00D91111" w:rsidRPr="00CD2D1A" w:rsidTr="007431F1">
        <w:trPr>
          <w:trHeight w:val="290"/>
          <w:jc w:val="center"/>
        </w:trPr>
        <w:tc>
          <w:tcPr>
            <w:tcW w:w="1255" w:type="dxa"/>
            <w:vMerge/>
            <w:tcBorders>
              <w:top w:val="nil"/>
              <w:left w:val="single" w:sz="4" w:space="0" w:color="auto"/>
              <w:bottom w:val="single" w:sz="4" w:space="0" w:color="auto"/>
              <w:right w:val="single" w:sz="4" w:space="0" w:color="auto"/>
            </w:tcBorders>
            <w:vAlign w:val="center"/>
            <w:hideMark/>
          </w:tcPr>
          <w:p w:rsidR="00D91111" w:rsidRPr="00CD2D1A" w:rsidRDefault="00D91111" w:rsidP="007431F1">
            <w:pPr>
              <w:pStyle w:val="Tabletext"/>
              <w:jc w:val="center"/>
              <w:rPr>
                <w:b/>
                <w:bCs/>
                <w:sz w:val="18"/>
                <w:szCs w:val="18"/>
              </w:rPr>
            </w:pPr>
          </w:p>
        </w:tc>
        <w:tc>
          <w:tcPr>
            <w:tcW w:w="1087"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b/>
                <w:bCs/>
                <w:sz w:val="18"/>
                <w:szCs w:val="18"/>
              </w:rPr>
            </w:pPr>
            <w:r w:rsidRPr="00CD2D1A">
              <w:rPr>
                <w:b/>
                <w:bCs/>
                <w:sz w:val="18"/>
                <w:szCs w:val="18"/>
              </w:rPr>
              <w:t>4300</w:t>
            </w:r>
          </w:p>
        </w:tc>
        <w:tc>
          <w:tcPr>
            <w:tcW w:w="623"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-45</w:t>
            </w:r>
          </w:p>
        </w:tc>
        <w:tc>
          <w:tcPr>
            <w:tcW w:w="7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-52</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-40</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-36</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-42</w:t>
            </w:r>
          </w:p>
        </w:tc>
        <w:tc>
          <w:tcPr>
            <w:tcW w:w="1115"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-43 / -43*</w:t>
            </w:r>
          </w:p>
        </w:tc>
        <w:tc>
          <w:tcPr>
            <w:tcW w:w="10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-84 / -68*</w:t>
            </w:r>
          </w:p>
        </w:tc>
        <w:tc>
          <w:tcPr>
            <w:tcW w:w="1129"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-42 / -43*</w:t>
            </w:r>
          </w:p>
        </w:tc>
        <w:tc>
          <w:tcPr>
            <w:tcW w:w="887" w:type="dxa"/>
            <w:gridSpan w:val="2"/>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-64 / -62*</w:t>
            </w:r>
          </w:p>
        </w:tc>
      </w:tr>
      <w:tr w:rsidR="00D91111" w:rsidRPr="00CD2D1A" w:rsidTr="007431F1">
        <w:trPr>
          <w:trHeight w:val="290"/>
          <w:jc w:val="center"/>
        </w:trPr>
        <w:tc>
          <w:tcPr>
            <w:tcW w:w="1255"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b/>
                <w:bCs/>
                <w:sz w:val="18"/>
                <w:szCs w:val="18"/>
              </w:rPr>
            </w:pPr>
            <w:r w:rsidRPr="00CD2D1A">
              <w:rPr>
                <w:b/>
                <w:bCs/>
                <w:sz w:val="18"/>
                <w:szCs w:val="18"/>
              </w:rPr>
              <w:t>1000</w:t>
            </w:r>
          </w:p>
        </w:tc>
        <w:tc>
          <w:tcPr>
            <w:tcW w:w="1087"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b/>
                <w:bCs/>
                <w:sz w:val="18"/>
                <w:szCs w:val="18"/>
              </w:rPr>
            </w:pPr>
            <w:r w:rsidRPr="00CD2D1A">
              <w:rPr>
                <w:b/>
                <w:bCs/>
                <w:sz w:val="18"/>
                <w:szCs w:val="18"/>
              </w:rPr>
              <w:t>3750</w:t>
            </w:r>
          </w:p>
        </w:tc>
        <w:tc>
          <w:tcPr>
            <w:tcW w:w="623"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-20</w:t>
            </w:r>
          </w:p>
        </w:tc>
        <w:tc>
          <w:tcPr>
            <w:tcW w:w="7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NB (-1)</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NB (-1)</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NB (-1)</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-15</w:t>
            </w:r>
          </w:p>
        </w:tc>
        <w:tc>
          <w:tcPr>
            <w:tcW w:w="1115"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NB (-1)</w:t>
            </w:r>
          </w:p>
        </w:tc>
        <w:tc>
          <w:tcPr>
            <w:tcW w:w="10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-31</w:t>
            </w:r>
          </w:p>
        </w:tc>
        <w:tc>
          <w:tcPr>
            <w:tcW w:w="1129"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NB (-1)</w:t>
            </w:r>
          </w:p>
        </w:tc>
        <w:tc>
          <w:tcPr>
            <w:tcW w:w="887" w:type="dxa"/>
            <w:gridSpan w:val="2"/>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-60</w:t>
            </w:r>
          </w:p>
        </w:tc>
      </w:tr>
      <w:tr w:rsidR="00D91111" w:rsidRPr="00CD2D1A" w:rsidTr="007431F1">
        <w:trPr>
          <w:trHeight w:val="290"/>
          <w:jc w:val="center"/>
        </w:trPr>
        <w:tc>
          <w:tcPr>
            <w:tcW w:w="1255" w:type="dxa"/>
            <w:vMerge/>
            <w:tcBorders>
              <w:top w:val="nil"/>
              <w:left w:val="single" w:sz="4" w:space="0" w:color="auto"/>
              <w:bottom w:val="single" w:sz="4" w:space="0" w:color="auto"/>
              <w:right w:val="single" w:sz="4" w:space="0" w:color="auto"/>
            </w:tcBorders>
            <w:vAlign w:val="center"/>
            <w:hideMark/>
          </w:tcPr>
          <w:p w:rsidR="00D91111" w:rsidRPr="00CD2D1A" w:rsidRDefault="00D91111" w:rsidP="007431F1">
            <w:pPr>
              <w:pStyle w:val="Tabletext"/>
              <w:jc w:val="center"/>
              <w:rPr>
                <w:b/>
                <w:bCs/>
                <w:sz w:val="18"/>
                <w:szCs w:val="18"/>
              </w:rPr>
            </w:pPr>
          </w:p>
        </w:tc>
        <w:tc>
          <w:tcPr>
            <w:tcW w:w="1087"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b/>
                <w:bCs/>
                <w:sz w:val="18"/>
                <w:szCs w:val="18"/>
              </w:rPr>
            </w:pPr>
            <w:r w:rsidRPr="00CD2D1A">
              <w:rPr>
                <w:b/>
                <w:bCs/>
                <w:sz w:val="18"/>
                <w:szCs w:val="18"/>
              </w:rPr>
              <w:t>3850</w:t>
            </w:r>
          </w:p>
        </w:tc>
        <w:tc>
          <w:tcPr>
            <w:tcW w:w="623"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-21</w:t>
            </w:r>
          </w:p>
        </w:tc>
        <w:tc>
          <w:tcPr>
            <w:tcW w:w="7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NB (-2)</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NB (-2)</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-8</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-14</w:t>
            </w:r>
          </w:p>
        </w:tc>
        <w:tc>
          <w:tcPr>
            <w:tcW w:w="1115"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NB (-2)</w:t>
            </w:r>
          </w:p>
        </w:tc>
        <w:tc>
          <w:tcPr>
            <w:tcW w:w="10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-28</w:t>
            </w:r>
          </w:p>
        </w:tc>
        <w:tc>
          <w:tcPr>
            <w:tcW w:w="1129"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NB (-2)</w:t>
            </w:r>
          </w:p>
        </w:tc>
        <w:tc>
          <w:tcPr>
            <w:tcW w:w="887" w:type="dxa"/>
            <w:gridSpan w:val="2"/>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-46</w:t>
            </w:r>
          </w:p>
        </w:tc>
      </w:tr>
      <w:tr w:rsidR="00D91111" w:rsidRPr="00CD2D1A" w:rsidTr="007431F1">
        <w:trPr>
          <w:trHeight w:val="290"/>
          <w:jc w:val="center"/>
        </w:trPr>
        <w:tc>
          <w:tcPr>
            <w:tcW w:w="1255" w:type="dxa"/>
            <w:vMerge/>
            <w:tcBorders>
              <w:top w:val="nil"/>
              <w:left w:val="single" w:sz="4" w:space="0" w:color="auto"/>
              <w:bottom w:val="single" w:sz="4" w:space="0" w:color="auto"/>
              <w:right w:val="single" w:sz="4" w:space="0" w:color="auto"/>
            </w:tcBorders>
            <w:vAlign w:val="center"/>
            <w:hideMark/>
          </w:tcPr>
          <w:p w:rsidR="00D91111" w:rsidRPr="00CD2D1A" w:rsidRDefault="00D91111" w:rsidP="007431F1">
            <w:pPr>
              <w:pStyle w:val="Tabletext"/>
              <w:jc w:val="center"/>
              <w:rPr>
                <w:b/>
                <w:bCs/>
                <w:sz w:val="18"/>
                <w:szCs w:val="18"/>
              </w:rPr>
            </w:pPr>
          </w:p>
        </w:tc>
        <w:tc>
          <w:tcPr>
            <w:tcW w:w="1087"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b/>
                <w:bCs/>
                <w:sz w:val="18"/>
                <w:szCs w:val="18"/>
              </w:rPr>
            </w:pPr>
            <w:r w:rsidRPr="00CD2D1A">
              <w:rPr>
                <w:b/>
                <w:bCs/>
                <w:sz w:val="18"/>
                <w:szCs w:val="18"/>
              </w:rPr>
              <w:t>3930</w:t>
            </w:r>
          </w:p>
        </w:tc>
        <w:tc>
          <w:tcPr>
            <w:tcW w:w="623"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-24</w:t>
            </w:r>
          </w:p>
        </w:tc>
        <w:tc>
          <w:tcPr>
            <w:tcW w:w="7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NB (-5)</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NB (-5)</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-14</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-17</w:t>
            </w:r>
          </w:p>
        </w:tc>
        <w:tc>
          <w:tcPr>
            <w:tcW w:w="1115"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-7</w:t>
            </w:r>
          </w:p>
        </w:tc>
        <w:tc>
          <w:tcPr>
            <w:tcW w:w="10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-25</w:t>
            </w:r>
          </w:p>
        </w:tc>
        <w:tc>
          <w:tcPr>
            <w:tcW w:w="1129"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NB (-5)</w:t>
            </w:r>
          </w:p>
        </w:tc>
        <w:tc>
          <w:tcPr>
            <w:tcW w:w="887" w:type="dxa"/>
            <w:gridSpan w:val="2"/>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-50</w:t>
            </w:r>
          </w:p>
        </w:tc>
      </w:tr>
      <w:tr w:rsidR="00D91111" w:rsidRPr="00CD2D1A" w:rsidTr="007431F1">
        <w:trPr>
          <w:trHeight w:val="290"/>
          <w:jc w:val="center"/>
        </w:trPr>
        <w:tc>
          <w:tcPr>
            <w:tcW w:w="1255" w:type="dxa"/>
            <w:vMerge/>
            <w:tcBorders>
              <w:top w:val="nil"/>
              <w:left w:val="single" w:sz="4" w:space="0" w:color="auto"/>
              <w:bottom w:val="single" w:sz="4" w:space="0" w:color="auto"/>
              <w:right w:val="single" w:sz="4" w:space="0" w:color="auto"/>
            </w:tcBorders>
            <w:vAlign w:val="center"/>
            <w:hideMark/>
          </w:tcPr>
          <w:p w:rsidR="00D91111" w:rsidRPr="00CD2D1A" w:rsidRDefault="00D91111" w:rsidP="007431F1">
            <w:pPr>
              <w:pStyle w:val="Tabletext"/>
              <w:jc w:val="center"/>
              <w:rPr>
                <w:b/>
                <w:bCs/>
                <w:sz w:val="18"/>
                <w:szCs w:val="18"/>
              </w:rPr>
            </w:pPr>
          </w:p>
        </w:tc>
        <w:tc>
          <w:tcPr>
            <w:tcW w:w="1087"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b/>
                <w:bCs/>
                <w:sz w:val="18"/>
                <w:szCs w:val="18"/>
              </w:rPr>
            </w:pPr>
            <w:r w:rsidRPr="00CD2D1A">
              <w:rPr>
                <w:b/>
                <w:bCs/>
                <w:sz w:val="18"/>
                <w:szCs w:val="18"/>
              </w:rPr>
              <w:t>4300</w:t>
            </w:r>
          </w:p>
        </w:tc>
        <w:tc>
          <w:tcPr>
            <w:tcW w:w="623"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-57</w:t>
            </w:r>
          </w:p>
        </w:tc>
        <w:tc>
          <w:tcPr>
            <w:tcW w:w="7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-51</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-47</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-57</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-56</w:t>
            </w:r>
          </w:p>
        </w:tc>
        <w:tc>
          <w:tcPr>
            <w:tcW w:w="1115"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-48</w:t>
            </w:r>
          </w:p>
        </w:tc>
        <w:tc>
          <w:tcPr>
            <w:tcW w:w="10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-73</w:t>
            </w:r>
          </w:p>
        </w:tc>
        <w:tc>
          <w:tcPr>
            <w:tcW w:w="1129"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-52</w:t>
            </w:r>
          </w:p>
        </w:tc>
        <w:tc>
          <w:tcPr>
            <w:tcW w:w="887" w:type="dxa"/>
            <w:gridSpan w:val="2"/>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-75</w:t>
            </w:r>
          </w:p>
        </w:tc>
      </w:tr>
      <w:tr w:rsidR="00D91111" w:rsidRPr="00CD2D1A" w:rsidTr="007431F1">
        <w:trPr>
          <w:trHeight w:val="290"/>
          <w:jc w:val="center"/>
        </w:trPr>
        <w:tc>
          <w:tcPr>
            <w:tcW w:w="1255"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b/>
                <w:bCs/>
                <w:sz w:val="18"/>
                <w:szCs w:val="18"/>
              </w:rPr>
            </w:pPr>
            <w:r w:rsidRPr="00CD2D1A">
              <w:rPr>
                <w:b/>
                <w:bCs/>
                <w:sz w:val="18"/>
                <w:szCs w:val="18"/>
              </w:rPr>
              <w:t>2000</w:t>
            </w:r>
          </w:p>
        </w:tc>
        <w:tc>
          <w:tcPr>
            <w:tcW w:w="1087"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b/>
                <w:bCs/>
                <w:sz w:val="18"/>
                <w:szCs w:val="18"/>
              </w:rPr>
            </w:pPr>
            <w:r w:rsidRPr="00CD2D1A">
              <w:rPr>
                <w:b/>
                <w:bCs/>
                <w:sz w:val="18"/>
                <w:szCs w:val="18"/>
              </w:rPr>
              <w:t>3750</w:t>
            </w:r>
          </w:p>
        </w:tc>
        <w:tc>
          <w:tcPr>
            <w:tcW w:w="623"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7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1115"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-10</w:t>
            </w:r>
          </w:p>
        </w:tc>
        <w:tc>
          <w:tcPr>
            <w:tcW w:w="10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-28</w:t>
            </w:r>
          </w:p>
        </w:tc>
        <w:tc>
          <w:tcPr>
            <w:tcW w:w="1129"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NB (-1)</w:t>
            </w:r>
          </w:p>
        </w:tc>
        <w:tc>
          <w:tcPr>
            <w:tcW w:w="887" w:type="dxa"/>
            <w:gridSpan w:val="2"/>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-68</w:t>
            </w:r>
          </w:p>
        </w:tc>
      </w:tr>
      <w:tr w:rsidR="00D91111" w:rsidRPr="00CD2D1A" w:rsidTr="007431F1">
        <w:trPr>
          <w:trHeight w:val="290"/>
          <w:jc w:val="center"/>
        </w:trPr>
        <w:tc>
          <w:tcPr>
            <w:tcW w:w="1255" w:type="dxa"/>
            <w:vMerge/>
            <w:tcBorders>
              <w:top w:val="nil"/>
              <w:left w:val="single" w:sz="4" w:space="0" w:color="auto"/>
              <w:bottom w:val="single" w:sz="4" w:space="0" w:color="auto"/>
              <w:right w:val="single" w:sz="4" w:space="0" w:color="auto"/>
            </w:tcBorders>
            <w:vAlign w:val="center"/>
            <w:hideMark/>
          </w:tcPr>
          <w:p w:rsidR="00D91111" w:rsidRPr="00CD2D1A" w:rsidRDefault="00D91111" w:rsidP="007431F1">
            <w:pPr>
              <w:pStyle w:val="Tabletext"/>
              <w:jc w:val="center"/>
              <w:rPr>
                <w:b/>
                <w:bCs/>
                <w:sz w:val="18"/>
                <w:szCs w:val="18"/>
              </w:rPr>
            </w:pPr>
          </w:p>
        </w:tc>
        <w:tc>
          <w:tcPr>
            <w:tcW w:w="1087"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b/>
                <w:bCs/>
                <w:sz w:val="18"/>
                <w:szCs w:val="18"/>
              </w:rPr>
            </w:pPr>
            <w:r w:rsidRPr="00CD2D1A">
              <w:rPr>
                <w:b/>
                <w:bCs/>
                <w:sz w:val="18"/>
                <w:szCs w:val="18"/>
              </w:rPr>
              <w:t>3850</w:t>
            </w:r>
          </w:p>
        </w:tc>
        <w:tc>
          <w:tcPr>
            <w:tcW w:w="623"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7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1115"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-15</w:t>
            </w:r>
          </w:p>
        </w:tc>
        <w:tc>
          <w:tcPr>
            <w:tcW w:w="10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-27</w:t>
            </w:r>
          </w:p>
        </w:tc>
        <w:tc>
          <w:tcPr>
            <w:tcW w:w="1129"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NB (-2)</w:t>
            </w:r>
          </w:p>
        </w:tc>
        <w:tc>
          <w:tcPr>
            <w:tcW w:w="887" w:type="dxa"/>
            <w:gridSpan w:val="2"/>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-55</w:t>
            </w:r>
          </w:p>
        </w:tc>
      </w:tr>
      <w:tr w:rsidR="00D91111" w:rsidRPr="00CD2D1A" w:rsidTr="007431F1">
        <w:trPr>
          <w:trHeight w:val="290"/>
          <w:jc w:val="center"/>
        </w:trPr>
        <w:tc>
          <w:tcPr>
            <w:tcW w:w="1255" w:type="dxa"/>
            <w:vMerge/>
            <w:tcBorders>
              <w:top w:val="nil"/>
              <w:left w:val="single" w:sz="4" w:space="0" w:color="auto"/>
              <w:bottom w:val="single" w:sz="4" w:space="0" w:color="auto"/>
              <w:right w:val="single" w:sz="4" w:space="0" w:color="auto"/>
            </w:tcBorders>
            <w:vAlign w:val="center"/>
            <w:hideMark/>
          </w:tcPr>
          <w:p w:rsidR="00D91111" w:rsidRPr="00CD2D1A" w:rsidRDefault="00D91111" w:rsidP="007431F1">
            <w:pPr>
              <w:pStyle w:val="Tabletext"/>
              <w:jc w:val="center"/>
              <w:rPr>
                <w:b/>
                <w:bCs/>
                <w:sz w:val="18"/>
                <w:szCs w:val="18"/>
              </w:rPr>
            </w:pPr>
          </w:p>
        </w:tc>
        <w:tc>
          <w:tcPr>
            <w:tcW w:w="1087"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b/>
                <w:bCs/>
                <w:sz w:val="18"/>
                <w:szCs w:val="18"/>
              </w:rPr>
            </w:pPr>
            <w:r w:rsidRPr="00CD2D1A">
              <w:rPr>
                <w:b/>
                <w:bCs/>
                <w:sz w:val="18"/>
                <w:szCs w:val="18"/>
              </w:rPr>
              <w:t>3930</w:t>
            </w:r>
          </w:p>
        </w:tc>
        <w:tc>
          <w:tcPr>
            <w:tcW w:w="623"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7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1115"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-20</w:t>
            </w:r>
          </w:p>
        </w:tc>
        <w:tc>
          <w:tcPr>
            <w:tcW w:w="10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-25</w:t>
            </w:r>
          </w:p>
        </w:tc>
        <w:tc>
          <w:tcPr>
            <w:tcW w:w="1129"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NB (-5)</w:t>
            </w:r>
          </w:p>
        </w:tc>
        <w:tc>
          <w:tcPr>
            <w:tcW w:w="887" w:type="dxa"/>
            <w:gridSpan w:val="2"/>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-63</w:t>
            </w:r>
          </w:p>
        </w:tc>
      </w:tr>
      <w:tr w:rsidR="00D91111" w:rsidRPr="00CD2D1A" w:rsidTr="007431F1">
        <w:trPr>
          <w:trHeight w:val="290"/>
          <w:jc w:val="center"/>
        </w:trPr>
        <w:tc>
          <w:tcPr>
            <w:tcW w:w="1255" w:type="dxa"/>
            <w:vMerge/>
            <w:tcBorders>
              <w:top w:val="nil"/>
              <w:left w:val="single" w:sz="4" w:space="0" w:color="auto"/>
              <w:bottom w:val="single" w:sz="4" w:space="0" w:color="auto"/>
              <w:right w:val="single" w:sz="4" w:space="0" w:color="auto"/>
            </w:tcBorders>
            <w:vAlign w:val="center"/>
            <w:hideMark/>
          </w:tcPr>
          <w:p w:rsidR="00D91111" w:rsidRPr="00CD2D1A" w:rsidRDefault="00D91111" w:rsidP="007431F1">
            <w:pPr>
              <w:pStyle w:val="Tabletext"/>
              <w:jc w:val="center"/>
              <w:rPr>
                <w:b/>
                <w:bCs/>
                <w:sz w:val="18"/>
                <w:szCs w:val="18"/>
              </w:rPr>
            </w:pPr>
          </w:p>
        </w:tc>
        <w:tc>
          <w:tcPr>
            <w:tcW w:w="1087"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b/>
                <w:bCs/>
                <w:sz w:val="18"/>
                <w:szCs w:val="18"/>
              </w:rPr>
            </w:pPr>
            <w:r w:rsidRPr="00CD2D1A">
              <w:rPr>
                <w:b/>
                <w:bCs/>
                <w:sz w:val="18"/>
                <w:szCs w:val="18"/>
              </w:rPr>
              <w:t>4300</w:t>
            </w:r>
          </w:p>
        </w:tc>
        <w:tc>
          <w:tcPr>
            <w:tcW w:w="623"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7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1115"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-61</w:t>
            </w:r>
          </w:p>
        </w:tc>
        <w:tc>
          <w:tcPr>
            <w:tcW w:w="10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-69</w:t>
            </w:r>
          </w:p>
        </w:tc>
        <w:tc>
          <w:tcPr>
            <w:tcW w:w="1129"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-64</w:t>
            </w:r>
          </w:p>
        </w:tc>
        <w:tc>
          <w:tcPr>
            <w:tcW w:w="887" w:type="dxa"/>
            <w:gridSpan w:val="2"/>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-91</w:t>
            </w:r>
          </w:p>
        </w:tc>
      </w:tr>
      <w:tr w:rsidR="00D91111" w:rsidRPr="00CD2D1A" w:rsidTr="007431F1">
        <w:trPr>
          <w:trHeight w:val="290"/>
          <w:jc w:val="center"/>
        </w:trPr>
        <w:tc>
          <w:tcPr>
            <w:tcW w:w="1255"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b/>
                <w:bCs/>
                <w:sz w:val="18"/>
                <w:szCs w:val="18"/>
              </w:rPr>
            </w:pPr>
            <w:r w:rsidRPr="00CD2D1A">
              <w:rPr>
                <w:b/>
                <w:bCs/>
                <w:sz w:val="18"/>
                <w:szCs w:val="18"/>
              </w:rPr>
              <w:t>5000</w:t>
            </w:r>
          </w:p>
        </w:tc>
        <w:tc>
          <w:tcPr>
            <w:tcW w:w="1087"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b/>
                <w:bCs/>
                <w:sz w:val="18"/>
                <w:szCs w:val="18"/>
              </w:rPr>
            </w:pPr>
            <w:r w:rsidRPr="00CD2D1A">
              <w:rPr>
                <w:b/>
                <w:bCs/>
                <w:sz w:val="18"/>
                <w:szCs w:val="18"/>
              </w:rPr>
              <w:t>3750</w:t>
            </w:r>
          </w:p>
        </w:tc>
        <w:tc>
          <w:tcPr>
            <w:tcW w:w="623"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-27</w:t>
            </w:r>
          </w:p>
        </w:tc>
        <w:tc>
          <w:tcPr>
            <w:tcW w:w="7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-9</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-11</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-25</w:t>
            </w:r>
          </w:p>
        </w:tc>
        <w:tc>
          <w:tcPr>
            <w:tcW w:w="1115"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10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1129"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887" w:type="dxa"/>
            <w:gridSpan w:val="2"/>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r>
      <w:tr w:rsidR="00D91111" w:rsidRPr="00CD2D1A" w:rsidTr="007431F1">
        <w:trPr>
          <w:trHeight w:val="290"/>
          <w:jc w:val="center"/>
        </w:trPr>
        <w:tc>
          <w:tcPr>
            <w:tcW w:w="1255" w:type="dxa"/>
            <w:vMerge/>
            <w:tcBorders>
              <w:top w:val="nil"/>
              <w:left w:val="single" w:sz="4" w:space="0" w:color="auto"/>
              <w:bottom w:val="single" w:sz="4" w:space="0" w:color="auto"/>
              <w:right w:val="single" w:sz="4" w:space="0" w:color="auto"/>
            </w:tcBorders>
            <w:vAlign w:val="center"/>
            <w:hideMark/>
          </w:tcPr>
          <w:p w:rsidR="00D91111" w:rsidRPr="00CD2D1A" w:rsidRDefault="00D91111" w:rsidP="007431F1">
            <w:pPr>
              <w:pStyle w:val="Tabletext"/>
              <w:jc w:val="center"/>
              <w:rPr>
                <w:b/>
                <w:bCs/>
                <w:sz w:val="18"/>
                <w:szCs w:val="18"/>
              </w:rPr>
            </w:pPr>
          </w:p>
        </w:tc>
        <w:tc>
          <w:tcPr>
            <w:tcW w:w="1087"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b/>
                <w:bCs/>
                <w:sz w:val="18"/>
                <w:szCs w:val="18"/>
              </w:rPr>
            </w:pPr>
            <w:r w:rsidRPr="00CD2D1A">
              <w:rPr>
                <w:b/>
                <w:bCs/>
                <w:sz w:val="18"/>
                <w:szCs w:val="18"/>
              </w:rPr>
              <w:t>3850</w:t>
            </w:r>
          </w:p>
        </w:tc>
        <w:tc>
          <w:tcPr>
            <w:tcW w:w="623"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-28</w:t>
            </w:r>
          </w:p>
        </w:tc>
        <w:tc>
          <w:tcPr>
            <w:tcW w:w="7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NB (-2)</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-26</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-25</w:t>
            </w:r>
          </w:p>
        </w:tc>
        <w:tc>
          <w:tcPr>
            <w:tcW w:w="1115"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10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1129"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887" w:type="dxa"/>
            <w:gridSpan w:val="2"/>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r>
      <w:tr w:rsidR="00D91111" w:rsidRPr="00CD2D1A" w:rsidTr="007431F1">
        <w:trPr>
          <w:trHeight w:val="290"/>
          <w:jc w:val="center"/>
        </w:trPr>
        <w:tc>
          <w:tcPr>
            <w:tcW w:w="1255" w:type="dxa"/>
            <w:vMerge/>
            <w:tcBorders>
              <w:top w:val="nil"/>
              <w:left w:val="single" w:sz="4" w:space="0" w:color="auto"/>
              <w:bottom w:val="single" w:sz="4" w:space="0" w:color="auto"/>
              <w:right w:val="single" w:sz="4" w:space="0" w:color="auto"/>
            </w:tcBorders>
            <w:vAlign w:val="center"/>
            <w:hideMark/>
          </w:tcPr>
          <w:p w:rsidR="00D91111" w:rsidRPr="00CD2D1A" w:rsidRDefault="00D91111" w:rsidP="007431F1">
            <w:pPr>
              <w:pStyle w:val="Tabletext"/>
              <w:jc w:val="center"/>
              <w:rPr>
                <w:b/>
                <w:bCs/>
                <w:sz w:val="18"/>
                <w:szCs w:val="18"/>
              </w:rPr>
            </w:pPr>
          </w:p>
        </w:tc>
        <w:tc>
          <w:tcPr>
            <w:tcW w:w="1087"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b/>
                <w:bCs/>
                <w:sz w:val="18"/>
                <w:szCs w:val="18"/>
              </w:rPr>
            </w:pPr>
            <w:r w:rsidRPr="00CD2D1A">
              <w:rPr>
                <w:b/>
                <w:bCs/>
                <w:sz w:val="18"/>
                <w:szCs w:val="18"/>
              </w:rPr>
              <w:t>3930</w:t>
            </w:r>
          </w:p>
        </w:tc>
        <w:tc>
          <w:tcPr>
            <w:tcW w:w="623"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-30</w:t>
            </w:r>
          </w:p>
        </w:tc>
        <w:tc>
          <w:tcPr>
            <w:tcW w:w="7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NB (-5)</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-24</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-26</w:t>
            </w:r>
          </w:p>
        </w:tc>
        <w:tc>
          <w:tcPr>
            <w:tcW w:w="1115"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10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1129"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887" w:type="dxa"/>
            <w:gridSpan w:val="2"/>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r>
      <w:tr w:rsidR="00D91111" w:rsidRPr="00CD2D1A" w:rsidTr="007431F1">
        <w:trPr>
          <w:trHeight w:val="290"/>
          <w:jc w:val="center"/>
        </w:trPr>
        <w:tc>
          <w:tcPr>
            <w:tcW w:w="1255" w:type="dxa"/>
            <w:vMerge/>
            <w:tcBorders>
              <w:top w:val="nil"/>
              <w:left w:val="single" w:sz="4" w:space="0" w:color="auto"/>
              <w:bottom w:val="single" w:sz="4" w:space="0" w:color="auto"/>
              <w:right w:val="single" w:sz="4" w:space="0" w:color="auto"/>
            </w:tcBorders>
            <w:vAlign w:val="center"/>
            <w:hideMark/>
          </w:tcPr>
          <w:p w:rsidR="00D91111" w:rsidRPr="00CD2D1A" w:rsidRDefault="00D91111" w:rsidP="007431F1">
            <w:pPr>
              <w:pStyle w:val="Tabletext"/>
              <w:jc w:val="center"/>
              <w:rPr>
                <w:b/>
                <w:bCs/>
                <w:sz w:val="18"/>
                <w:szCs w:val="18"/>
              </w:rPr>
            </w:pPr>
          </w:p>
        </w:tc>
        <w:tc>
          <w:tcPr>
            <w:tcW w:w="1087"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b/>
                <w:bCs/>
                <w:sz w:val="18"/>
                <w:szCs w:val="18"/>
              </w:rPr>
            </w:pPr>
            <w:r w:rsidRPr="00CD2D1A">
              <w:rPr>
                <w:b/>
                <w:bCs/>
                <w:sz w:val="18"/>
                <w:szCs w:val="18"/>
              </w:rPr>
              <w:t>4300</w:t>
            </w:r>
          </w:p>
        </w:tc>
        <w:tc>
          <w:tcPr>
            <w:tcW w:w="623"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-79</w:t>
            </w:r>
          </w:p>
        </w:tc>
        <w:tc>
          <w:tcPr>
            <w:tcW w:w="7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-66</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-76</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-79</w:t>
            </w:r>
          </w:p>
        </w:tc>
        <w:tc>
          <w:tcPr>
            <w:tcW w:w="1115"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10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1129"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887" w:type="dxa"/>
            <w:gridSpan w:val="2"/>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r>
      <w:tr w:rsidR="00D91111" w:rsidRPr="00CD2D1A" w:rsidTr="007431F1">
        <w:trPr>
          <w:trHeight w:val="290"/>
          <w:jc w:val="center"/>
        </w:trPr>
        <w:tc>
          <w:tcPr>
            <w:tcW w:w="1255"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b/>
                <w:bCs/>
                <w:sz w:val="18"/>
                <w:szCs w:val="18"/>
              </w:rPr>
            </w:pPr>
            <w:r w:rsidRPr="00CD2D1A">
              <w:rPr>
                <w:b/>
                <w:bCs/>
                <w:sz w:val="18"/>
                <w:szCs w:val="18"/>
              </w:rPr>
              <w:t>7000</w:t>
            </w:r>
          </w:p>
        </w:tc>
        <w:tc>
          <w:tcPr>
            <w:tcW w:w="1087"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b/>
                <w:bCs/>
                <w:sz w:val="18"/>
                <w:szCs w:val="18"/>
              </w:rPr>
            </w:pPr>
            <w:r w:rsidRPr="00CD2D1A">
              <w:rPr>
                <w:b/>
                <w:bCs/>
                <w:sz w:val="18"/>
                <w:szCs w:val="18"/>
              </w:rPr>
              <w:t>3750</w:t>
            </w:r>
          </w:p>
        </w:tc>
        <w:tc>
          <w:tcPr>
            <w:tcW w:w="623"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7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NB (-1)</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1115"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10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1129"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887" w:type="dxa"/>
            <w:gridSpan w:val="2"/>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r>
      <w:tr w:rsidR="00D91111" w:rsidRPr="00CD2D1A" w:rsidTr="007431F1">
        <w:trPr>
          <w:trHeight w:val="290"/>
          <w:jc w:val="center"/>
        </w:trPr>
        <w:tc>
          <w:tcPr>
            <w:tcW w:w="1255" w:type="dxa"/>
            <w:vMerge/>
            <w:tcBorders>
              <w:top w:val="nil"/>
              <w:left w:val="single" w:sz="4" w:space="0" w:color="auto"/>
              <w:bottom w:val="single" w:sz="4" w:space="0" w:color="auto"/>
              <w:right w:val="single" w:sz="4" w:space="0" w:color="auto"/>
            </w:tcBorders>
            <w:vAlign w:val="center"/>
            <w:hideMark/>
          </w:tcPr>
          <w:p w:rsidR="00D91111" w:rsidRPr="00CD2D1A" w:rsidRDefault="00D91111" w:rsidP="007431F1">
            <w:pPr>
              <w:pStyle w:val="Tabletext"/>
              <w:jc w:val="center"/>
              <w:rPr>
                <w:b/>
                <w:bCs/>
                <w:sz w:val="18"/>
                <w:szCs w:val="18"/>
              </w:rPr>
            </w:pPr>
          </w:p>
        </w:tc>
        <w:tc>
          <w:tcPr>
            <w:tcW w:w="1087"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b/>
                <w:bCs/>
                <w:sz w:val="18"/>
                <w:szCs w:val="18"/>
              </w:rPr>
            </w:pPr>
            <w:r w:rsidRPr="00CD2D1A">
              <w:rPr>
                <w:b/>
                <w:bCs/>
                <w:sz w:val="18"/>
                <w:szCs w:val="18"/>
              </w:rPr>
              <w:t>3850</w:t>
            </w:r>
          </w:p>
        </w:tc>
        <w:tc>
          <w:tcPr>
            <w:tcW w:w="623"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7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-7</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1115"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10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1129"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887" w:type="dxa"/>
            <w:gridSpan w:val="2"/>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r>
      <w:tr w:rsidR="00D91111" w:rsidRPr="00CD2D1A" w:rsidTr="007431F1">
        <w:trPr>
          <w:trHeight w:val="290"/>
          <w:jc w:val="center"/>
        </w:trPr>
        <w:tc>
          <w:tcPr>
            <w:tcW w:w="1255" w:type="dxa"/>
            <w:vMerge/>
            <w:tcBorders>
              <w:top w:val="nil"/>
              <w:left w:val="single" w:sz="4" w:space="0" w:color="auto"/>
              <w:bottom w:val="single" w:sz="4" w:space="0" w:color="auto"/>
              <w:right w:val="single" w:sz="4" w:space="0" w:color="auto"/>
            </w:tcBorders>
            <w:vAlign w:val="center"/>
            <w:hideMark/>
          </w:tcPr>
          <w:p w:rsidR="00D91111" w:rsidRPr="00CD2D1A" w:rsidRDefault="00D91111" w:rsidP="007431F1">
            <w:pPr>
              <w:pStyle w:val="Tabletext"/>
              <w:jc w:val="center"/>
              <w:rPr>
                <w:b/>
                <w:bCs/>
                <w:sz w:val="18"/>
                <w:szCs w:val="18"/>
              </w:rPr>
            </w:pPr>
          </w:p>
        </w:tc>
        <w:tc>
          <w:tcPr>
            <w:tcW w:w="1087"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b/>
                <w:bCs/>
                <w:sz w:val="18"/>
                <w:szCs w:val="18"/>
              </w:rPr>
            </w:pPr>
            <w:r w:rsidRPr="00CD2D1A">
              <w:rPr>
                <w:b/>
                <w:bCs/>
                <w:sz w:val="18"/>
                <w:szCs w:val="18"/>
              </w:rPr>
              <w:t>3930</w:t>
            </w:r>
          </w:p>
        </w:tc>
        <w:tc>
          <w:tcPr>
            <w:tcW w:w="623"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7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-14</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1115"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10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1129"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887" w:type="dxa"/>
            <w:gridSpan w:val="2"/>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r>
      <w:tr w:rsidR="00D91111" w:rsidRPr="00CD2D1A" w:rsidTr="007431F1">
        <w:trPr>
          <w:trHeight w:val="341"/>
          <w:jc w:val="center"/>
        </w:trPr>
        <w:tc>
          <w:tcPr>
            <w:tcW w:w="1255" w:type="dxa"/>
            <w:vMerge/>
            <w:tcBorders>
              <w:top w:val="nil"/>
              <w:left w:val="single" w:sz="4" w:space="0" w:color="auto"/>
              <w:bottom w:val="single" w:sz="4" w:space="0" w:color="auto"/>
              <w:right w:val="single" w:sz="4" w:space="0" w:color="auto"/>
            </w:tcBorders>
            <w:vAlign w:val="center"/>
            <w:hideMark/>
          </w:tcPr>
          <w:p w:rsidR="00D91111" w:rsidRPr="00CD2D1A" w:rsidRDefault="00D91111" w:rsidP="007431F1">
            <w:pPr>
              <w:pStyle w:val="Tabletext"/>
              <w:jc w:val="center"/>
              <w:rPr>
                <w:b/>
                <w:bCs/>
                <w:sz w:val="18"/>
                <w:szCs w:val="18"/>
              </w:rPr>
            </w:pPr>
          </w:p>
        </w:tc>
        <w:tc>
          <w:tcPr>
            <w:tcW w:w="1087"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b/>
                <w:bCs/>
                <w:sz w:val="18"/>
                <w:szCs w:val="18"/>
              </w:rPr>
            </w:pPr>
            <w:r w:rsidRPr="00CD2D1A">
              <w:rPr>
                <w:b/>
                <w:bCs/>
                <w:sz w:val="18"/>
                <w:szCs w:val="18"/>
              </w:rPr>
              <w:t>4300</w:t>
            </w:r>
          </w:p>
        </w:tc>
        <w:tc>
          <w:tcPr>
            <w:tcW w:w="623"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7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r w:rsidRPr="00CD2D1A">
              <w:rPr>
                <w:sz w:val="18"/>
                <w:szCs w:val="18"/>
              </w:rPr>
              <w:t>-69</w:t>
            </w: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720"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1115"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1008"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1129" w:type="dxa"/>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c>
          <w:tcPr>
            <w:tcW w:w="887" w:type="dxa"/>
            <w:gridSpan w:val="2"/>
            <w:tcBorders>
              <w:top w:val="nil"/>
              <w:left w:val="nil"/>
              <w:bottom w:val="single" w:sz="4" w:space="0" w:color="auto"/>
              <w:right w:val="single" w:sz="4" w:space="0" w:color="auto"/>
            </w:tcBorders>
            <w:shd w:val="clear" w:color="000000" w:fill="FFFFFF"/>
            <w:noWrap/>
            <w:vAlign w:val="center"/>
            <w:hideMark/>
          </w:tcPr>
          <w:p w:rsidR="00D91111" w:rsidRPr="00CD2D1A" w:rsidRDefault="00D91111" w:rsidP="007431F1">
            <w:pPr>
              <w:pStyle w:val="Tabletext"/>
              <w:jc w:val="center"/>
              <w:rPr>
                <w:sz w:val="18"/>
                <w:szCs w:val="18"/>
              </w:rPr>
            </w:pPr>
          </w:p>
        </w:tc>
      </w:tr>
      <w:tr w:rsidR="00D91111" w:rsidRPr="00CD2D1A" w:rsidTr="007431F1">
        <w:trPr>
          <w:gridAfter w:val="1"/>
          <w:wAfter w:w="7" w:type="dxa"/>
          <w:trHeight w:val="290"/>
          <w:jc w:val="center"/>
        </w:trPr>
        <w:tc>
          <w:tcPr>
            <w:tcW w:w="9965" w:type="dxa"/>
            <w:gridSpan w:val="11"/>
            <w:tcBorders>
              <w:top w:val="single" w:sz="4" w:space="0" w:color="auto"/>
            </w:tcBorders>
            <w:shd w:val="clear" w:color="000000" w:fill="FFFFFF"/>
            <w:noWrap/>
            <w:vAlign w:val="bottom"/>
            <w:hideMark/>
          </w:tcPr>
          <w:p w:rsidR="00D91111" w:rsidRPr="00CD2D1A" w:rsidRDefault="00D91111" w:rsidP="007431F1">
            <w:pPr>
              <w:pStyle w:val="Tabletext"/>
              <w:rPr>
                <w:spacing w:val="-4"/>
                <w:sz w:val="18"/>
                <w:szCs w:val="18"/>
              </w:rPr>
            </w:pPr>
            <w:r w:rsidRPr="00CD2D1A">
              <w:rPr>
                <w:b/>
                <w:bCs/>
                <w:spacing w:val="-4"/>
                <w:sz w:val="18"/>
                <w:szCs w:val="18"/>
              </w:rPr>
              <w:t>Note 1</w:t>
            </w:r>
            <w:r w:rsidRPr="00CD2D1A">
              <w:rPr>
                <w:spacing w:val="-4"/>
                <w:sz w:val="18"/>
                <w:szCs w:val="18"/>
              </w:rPr>
              <w:t>: The UC 1 and UC 2 / 3 subheadings in the table group RAs according to their Usage Categories (UCs) as defined in the AVSI Report.</w:t>
            </w:r>
          </w:p>
          <w:p w:rsidR="00D91111" w:rsidRPr="00CD2D1A" w:rsidRDefault="00D91111" w:rsidP="007431F1">
            <w:pPr>
              <w:pStyle w:val="Tabletext"/>
              <w:rPr>
                <w:sz w:val="18"/>
                <w:szCs w:val="18"/>
              </w:rPr>
            </w:pPr>
            <w:r w:rsidRPr="00CD2D1A">
              <w:rPr>
                <w:b/>
                <w:bCs/>
                <w:sz w:val="18"/>
                <w:szCs w:val="18"/>
              </w:rPr>
              <w:t>Note 2</w:t>
            </w:r>
            <w:r w:rsidRPr="00CD2D1A">
              <w:rPr>
                <w:sz w:val="18"/>
                <w:szCs w:val="18"/>
              </w:rPr>
              <w:t>: The AVSI Report defines a UC 3 category which uses the same radio altimeter models as in UC 2. UC 3 radio altimeters are tested at a simulated altitude of 200 ft without including the worst-case landing scenario (WCLS) (See: Note 3). UC 3 results at 200 ft. are denoted with an asterisk character (*). UC 3 Results at all other altitudes are equivalent to UC 2 results.</w:t>
            </w:r>
          </w:p>
          <w:p w:rsidR="00D91111" w:rsidRPr="00CD2D1A" w:rsidRDefault="00D91111" w:rsidP="007431F1">
            <w:pPr>
              <w:pStyle w:val="Tabletext"/>
              <w:rPr>
                <w:sz w:val="18"/>
                <w:szCs w:val="18"/>
              </w:rPr>
            </w:pPr>
            <w:r w:rsidRPr="00CD2D1A">
              <w:rPr>
                <w:b/>
                <w:bCs/>
                <w:sz w:val="18"/>
                <w:szCs w:val="18"/>
              </w:rPr>
              <w:t>Note 3</w:t>
            </w:r>
            <w:r w:rsidRPr="00CD2D1A">
              <w:rPr>
                <w:sz w:val="18"/>
                <w:szCs w:val="18"/>
              </w:rPr>
              <w:t>: The WCLS (i.e. the worst-case test condition) for UC1 and UC2 RAs simulated the victim test RA to be 200 ft above the runway and within 350 ft of the nearest aggressor aircraft with transmitting RAs. (See AVSI Report Vol I Fig 2-4 and section 2.1.3.1 description of the WCLS).</w:t>
            </w:r>
          </w:p>
          <w:p w:rsidR="00D91111" w:rsidRPr="00CD2D1A" w:rsidRDefault="00D91111" w:rsidP="007431F1">
            <w:pPr>
              <w:pStyle w:val="Tabletext"/>
              <w:rPr>
                <w:sz w:val="18"/>
                <w:szCs w:val="18"/>
              </w:rPr>
            </w:pPr>
            <w:r w:rsidRPr="00CD2D1A">
              <w:rPr>
                <w:b/>
                <w:bCs/>
                <w:sz w:val="18"/>
                <w:szCs w:val="18"/>
              </w:rPr>
              <w:t>Note 4</w:t>
            </w:r>
            <w:r w:rsidRPr="00CD2D1A">
              <w:rPr>
                <w:sz w:val="18"/>
                <w:szCs w:val="18"/>
              </w:rPr>
              <w:t xml:space="preserve">: </w:t>
            </w:r>
            <w:bookmarkStart w:id="98" w:name="_Hlk194401225"/>
            <w:r w:rsidRPr="00CD2D1A">
              <w:rPr>
                <w:sz w:val="18"/>
                <w:szCs w:val="18"/>
              </w:rPr>
              <w:t>A reported value of NB indicates no BP was observed because the highest testable power level was insufficient to induce a failure criterion as defined in the AVSI Report. NB values will also include the highest tested power level in parenthesis.</w:t>
            </w:r>
            <w:bookmarkEnd w:id="98"/>
          </w:p>
          <w:p w:rsidR="00D91111" w:rsidRPr="00CD2D1A" w:rsidRDefault="00D91111" w:rsidP="007431F1">
            <w:pPr>
              <w:pStyle w:val="Tabletext"/>
              <w:rPr>
                <w:sz w:val="18"/>
                <w:szCs w:val="18"/>
              </w:rPr>
            </w:pPr>
            <w:r w:rsidRPr="00CD2D1A">
              <w:rPr>
                <w:b/>
                <w:bCs/>
                <w:sz w:val="18"/>
                <w:szCs w:val="18"/>
              </w:rPr>
              <w:t>Note 5</w:t>
            </w:r>
            <w:r w:rsidRPr="00CD2D1A">
              <w:rPr>
                <w:sz w:val="18"/>
                <w:szCs w:val="18"/>
              </w:rPr>
              <w:t>: An empty cell within the table indicates no data was collected for the conditions of that cell.</w:t>
            </w:r>
          </w:p>
        </w:tc>
      </w:tr>
      <w:bookmarkEnd w:id="97"/>
    </w:tbl>
    <w:p w:rsidR="00D91111" w:rsidRPr="00CD2D1A" w:rsidRDefault="00D91111" w:rsidP="00D91111">
      <w:pPr>
        <w:pStyle w:val="Tablefin"/>
      </w:pPr>
    </w:p>
    <w:p w:rsidR="00D91111" w:rsidRPr="00CD2D1A" w:rsidRDefault="00D91111" w:rsidP="00D91111">
      <w:pPr>
        <w:keepLines/>
        <w:rPr>
          <w:spacing w:val="-2"/>
          <w:szCs w:val="24"/>
        </w:rPr>
      </w:pPr>
      <w:r w:rsidRPr="00CD2D1A">
        <w:rPr>
          <w:szCs w:val="24"/>
        </w:rPr>
        <w:t>The BPs measured for each individual tested RA</w:t>
      </w:r>
      <w:r w:rsidRPr="00CD2D1A" w:rsidDel="00902370">
        <w:rPr>
          <w:szCs w:val="24"/>
        </w:rPr>
        <w:t xml:space="preserve"> </w:t>
      </w:r>
      <w:r w:rsidRPr="00CD2D1A">
        <w:rPr>
          <w:szCs w:val="24"/>
        </w:rPr>
        <w:t xml:space="preserve">unit can be converted to an Interference Tolerance </w:t>
      </w:r>
      <w:r w:rsidRPr="00CD2D1A">
        <w:rPr>
          <w:spacing w:val="-2"/>
          <w:szCs w:val="24"/>
        </w:rPr>
        <w:t>Threshold (ITT) representative of the performance of all the fielded units of the same model. Converting every BP to an ITT would account for the performance of over 66,000 fielded operational RAs. The BPs contained within Table A1-3 can be substituted into Equation A1-6 to calculate ITTs.</w:t>
      </w:r>
    </w:p>
    <w:p w:rsidR="00D91111" w:rsidRPr="00CD2D1A" w:rsidRDefault="00D91111" w:rsidP="00D91111">
      <w:pPr>
        <w:keepNext/>
        <w:spacing w:before="60"/>
        <w:jc w:val="right"/>
        <w:rPr>
          <w:szCs w:val="24"/>
        </w:rPr>
      </w:pPr>
      <m:oMathPara>
        <m:oMath>
          <m:r>
            <w:rPr>
              <w:rFonts w:ascii="Cambria Math" w:hAnsi="Cambria Math"/>
              <w:szCs w:val="24"/>
            </w:rPr>
            <m:t>ITT=</m:t>
          </m:r>
          <m:r>
            <w:rPr>
              <w:rFonts w:ascii="Cambria Math" w:eastAsiaTheme="minorEastAsia" w:hAnsi="Cambria Math"/>
              <w:szCs w:val="24"/>
            </w:rPr>
            <m:t>BP-</m:t>
          </m:r>
          <m:sSub>
            <m:sSubPr>
              <m:ctrlPr>
                <w:rPr>
                  <w:rFonts w:ascii="Cambria Math" w:eastAsiaTheme="minorEastAsia" w:hAnsi="Cambria Math"/>
                  <w:i/>
                  <w:szCs w:val="24"/>
                </w:rPr>
              </m:ctrlPr>
            </m:sSubPr>
            <m:e>
              <m:r>
                <w:rPr>
                  <w:rFonts w:ascii="Cambria Math" w:eastAsiaTheme="minorEastAsia" w:hAnsi="Cambria Math"/>
                  <w:szCs w:val="24"/>
                </w:rPr>
                <m:t>BTI</m:t>
              </m:r>
            </m:e>
            <m:sub>
              <m:r>
                <w:rPr>
                  <w:rFonts w:ascii="Cambria Math" w:eastAsiaTheme="minorEastAsia" w:hAnsi="Cambria Math"/>
                  <w:szCs w:val="24"/>
                </w:rPr>
                <m:t>f</m:t>
              </m:r>
            </m:sub>
          </m:sSub>
          <m:r>
            <w:rPr>
              <w:rFonts w:ascii="Cambria Math" w:eastAsiaTheme="minorEastAsia" w:hAnsi="Cambria Math"/>
              <w:szCs w:val="24"/>
            </w:rPr>
            <m:t>-</m:t>
          </m:r>
          <m:sSub>
            <m:sSubPr>
              <m:ctrlPr>
                <w:rPr>
                  <w:rFonts w:ascii="Cambria Math" w:eastAsiaTheme="minorEastAsia" w:hAnsi="Cambria Math"/>
                  <w:i/>
                  <w:szCs w:val="24"/>
                </w:rPr>
              </m:ctrlPr>
            </m:sSubPr>
            <m:e>
              <m:r>
                <w:rPr>
                  <w:rFonts w:ascii="Cambria Math" w:eastAsiaTheme="minorEastAsia" w:hAnsi="Cambria Math"/>
                  <w:szCs w:val="24"/>
                </w:rPr>
                <m:t>EE</m:t>
              </m:r>
            </m:e>
            <m:sub>
              <m:r>
                <w:rPr>
                  <w:rFonts w:ascii="Cambria Math" w:eastAsiaTheme="minorEastAsia" w:hAnsi="Cambria Math"/>
                  <w:szCs w:val="24"/>
                </w:rPr>
                <m:t>f</m:t>
              </m:r>
            </m:sub>
          </m:sSub>
          <m:r>
            <w:rPr>
              <w:rFonts w:ascii="Cambria Math" w:eastAsiaTheme="minorEastAsia" w:hAnsi="Cambria Math"/>
              <w:szCs w:val="24"/>
            </w:rPr>
            <m:t>-</m:t>
          </m:r>
          <m:sSub>
            <m:sSubPr>
              <m:ctrlPr>
                <w:rPr>
                  <w:rFonts w:ascii="Cambria Math" w:eastAsiaTheme="minorEastAsia" w:hAnsi="Cambria Math"/>
                  <w:i/>
                  <w:szCs w:val="24"/>
                </w:rPr>
              </m:ctrlPr>
            </m:sSubPr>
            <m:e>
              <m:r>
                <w:rPr>
                  <w:rFonts w:ascii="Cambria Math" w:eastAsiaTheme="minorEastAsia" w:hAnsi="Cambria Math"/>
                  <w:szCs w:val="24"/>
                </w:rPr>
                <m:t>U&amp;T</m:t>
              </m:r>
            </m:e>
            <m:sub>
              <m:r>
                <w:rPr>
                  <w:rFonts w:ascii="Cambria Math" w:eastAsiaTheme="minorEastAsia" w:hAnsi="Cambria Math"/>
                  <w:szCs w:val="24"/>
                </w:rPr>
                <m:t>f</m:t>
              </m:r>
            </m:sub>
          </m:sSub>
        </m:oMath>
      </m:oMathPara>
    </w:p>
    <w:p w:rsidR="00D91111" w:rsidRPr="00CD2D1A" w:rsidRDefault="00D91111" w:rsidP="00D91111">
      <w:pPr>
        <w:keepNext/>
        <w:spacing w:before="60"/>
        <w:jc w:val="center"/>
        <w:rPr>
          <w:szCs w:val="24"/>
        </w:rPr>
      </w:pPr>
      <m:oMathPara>
        <m:oMath>
          <m:r>
            <w:rPr>
              <w:rFonts w:ascii="Cambria Math" w:hAnsi="Cambria Math"/>
              <w:szCs w:val="24"/>
            </w:rPr>
            <m:t>ITT=BP-6</m:t>
          </m:r>
        </m:oMath>
      </m:oMathPara>
    </w:p>
    <w:p w:rsidR="00D91111" w:rsidRPr="00CD2D1A" w:rsidRDefault="00D91111" w:rsidP="00D91111">
      <w:pPr>
        <w:keepNext/>
        <w:spacing w:before="60"/>
        <w:jc w:val="right"/>
      </w:pPr>
      <w:r w:rsidRPr="00CD2D1A">
        <w:t>Equation A1-6</w:t>
      </w:r>
    </w:p>
    <w:p w:rsidR="00D91111" w:rsidRPr="00CD2D1A" w:rsidRDefault="00D91111" w:rsidP="00D91111">
      <w:pPr>
        <w:keepNext/>
        <w:spacing w:before="60"/>
      </w:pPr>
      <w:r w:rsidRPr="00CD2D1A">
        <w:t>where:</w:t>
      </w:r>
    </w:p>
    <w:p w:rsidR="00D91111" w:rsidRPr="00CD2D1A" w:rsidRDefault="00D91111" w:rsidP="00D91111">
      <w:pPr>
        <w:pStyle w:val="Equationlegend"/>
      </w:pPr>
      <w:r w:rsidRPr="00CD2D1A">
        <w:tab/>
      </w:r>
      <m:oMath>
        <m:r>
          <w:rPr>
            <w:rFonts w:ascii="Cambria Math" w:hAnsi="Cambria Math"/>
          </w:rPr>
          <m:t>ITT</m:t>
        </m:r>
      </m:oMath>
      <w:r w:rsidRPr="00CD2D1A">
        <w:t xml:space="preserve">: </w:t>
      </w:r>
      <w:r w:rsidRPr="00CD2D1A">
        <w:tab/>
        <w:t>ITT at the input to the RA receive port (dBm)</w:t>
      </w:r>
    </w:p>
    <w:p w:rsidR="00D91111" w:rsidRPr="00CD2D1A" w:rsidRDefault="00D91111" w:rsidP="00D91111">
      <w:pPr>
        <w:pStyle w:val="Equationlegend"/>
      </w:pPr>
      <w:r w:rsidRPr="00CD2D1A">
        <w:tab/>
      </w:r>
      <m:oMath>
        <m:r>
          <w:rPr>
            <w:rFonts w:ascii="Cambria Math" w:eastAsiaTheme="minorEastAsia" w:hAnsi="Cambria Math"/>
          </w:rPr>
          <m:t>BP</m:t>
        </m:r>
      </m:oMath>
      <w:r w:rsidRPr="00CD2D1A">
        <w:t xml:space="preserve">: </w:t>
      </w:r>
      <w:r w:rsidRPr="00CD2D1A">
        <w:tab/>
        <w:t>The BP of the RA (dBm)</w:t>
      </w:r>
    </w:p>
    <w:p w:rsidR="00D91111" w:rsidRPr="00CD2D1A" w:rsidRDefault="00D91111" w:rsidP="00D91111">
      <w:pPr>
        <w:pStyle w:val="Equationlegend"/>
      </w:pPr>
      <w:r w:rsidRPr="00CD2D1A">
        <w:tab/>
      </w:r>
      <m:oMath>
        <m:sSub>
          <m:sSubPr>
            <m:ctrlPr>
              <w:rPr>
                <w:rFonts w:ascii="Cambria Math" w:eastAsiaTheme="minorEastAsia" w:hAnsi="Cambria Math"/>
                <w:i/>
              </w:rPr>
            </m:ctrlPr>
          </m:sSubPr>
          <m:e>
            <m:r>
              <w:rPr>
                <w:rFonts w:ascii="Cambria Math" w:eastAsiaTheme="minorEastAsia" w:hAnsi="Cambria Math"/>
              </w:rPr>
              <m:t>BTI</m:t>
            </m:r>
          </m:e>
          <m:sub>
            <m:r>
              <w:rPr>
                <w:rFonts w:ascii="Cambria Math" w:eastAsiaTheme="minorEastAsia" w:hAnsi="Cambria Math"/>
              </w:rPr>
              <m:t>f</m:t>
            </m:r>
          </m:sub>
        </m:sSub>
      </m:oMath>
      <w:r w:rsidRPr="00CD2D1A">
        <w:t xml:space="preserve">: </w:t>
      </w:r>
      <w:r w:rsidRPr="00CD2D1A">
        <w:tab/>
        <w:t xml:space="preserve">A </w:t>
      </w:r>
      <m:oMath>
        <m:r>
          <w:rPr>
            <w:rFonts w:ascii="Cambria Math" w:eastAsiaTheme="minorEastAsia" w:hAnsi="Cambria Math"/>
          </w:rPr>
          <m:t>BP</m:t>
        </m:r>
      </m:oMath>
      <w:r w:rsidRPr="00CD2D1A">
        <w:t xml:space="preserve"> -to-</w:t>
      </w:r>
      <w:r w:rsidRPr="00CD2D1A">
        <w:rPr>
          <w:rFonts w:ascii="Cambria Math" w:hAnsi="Cambria Math"/>
          <w:i/>
        </w:rPr>
        <w:t xml:space="preserve"> </w:t>
      </w:r>
      <m:oMath>
        <m:r>
          <w:rPr>
            <w:rFonts w:ascii="Cambria Math" w:hAnsi="Cambria Math"/>
          </w:rPr>
          <m:t>ITT</m:t>
        </m:r>
      </m:oMath>
      <w:r w:rsidRPr="00CD2D1A">
        <w:t xml:space="preserve"> backoff factor of 1 dB</w:t>
      </w:r>
      <w:r w:rsidRPr="00CD2D1A">
        <w:rPr>
          <w:rStyle w:val="FootnoteReference"/>
          <w:szCs w:val="24"/>
        </w:rPr>
        <w:footnoteReference w:id="6"/>
      </w:r>
    </w:p>
    <w:p w:rsidR="00D91111" w:rsidRPr="00CD2D1A" w:rsidRDefault="00D91111" w:rsidP="00D91111">
      <w:pPr>
        <w:pStyle w:val="Equationlegend"/>
      </w:pPr>
      <w:r w:rsidRPr="00CD2D1A">
        <w:tab/>
      </w:r>
      <m:oMath>
        <m:sSub>
          <m:sSubPr>
            <m:ctrlPr>
              <w:rPr>
                <w:rFonts w:ascii="Cambria Math" w:eastAsiaTheme="minorEastAsia" w:hAnsi="Cambria Math"/>
                <w:i/>
              </w:rPr>
            </m:ctrlPr>
          </m:sSubPr>
          <m:e>
            <m:r>
              <w:rPr>
                <w:rFonts w:ascii="Cambria Math" w:eastAsiaTheme="minorEastAsia" w:hAnsi="Cambria Math"/>
              </w:rPr>
              <m:t>EE</m:t>
            </m:r>
          </m:e>
          <m:sub>
            <m:r>
              <w:rPr>
                <w:rFonts w:ascii="Cambria Math" w:eastAsiaTheme="minorEastAsia" w:hAnsi="Cambria Math"/>
              </w:rPr>
              <m:t>f</m:t>
            </m:r>
          </m:sub>
        </m:sSub>
      </m:oMath>
      <w:r w:rsidRPr="00CD2D1A">
        <w:t xml:space="preserve">: </w:t>
      </w:r>
      <w:r w:rsidRPr="00CD2D1A">
        <w:tab/>
        <w:t>An experimental error factor of 1 dB</w:t>
      </w:r>
      <w:r w:rsidRPr="00CD2D1A">
        <w:rPr>
          <w:rStyle w:val="FootnoteReference"/>
          <w:szCs w:val="24"/>
        </w:rPr>
        <w:footnoteReference w:id="7"/>
      </w:r>
    </w:p>
    <w:p w:rsidR="00D91111" w:rsidRPr="00CD2D1A" w:rsidRDefault="00D91111" w:rsidP="00D91111">
      <w:pPr>
        <w:pStyle w:val="Equationlegend"/>
      </w:pPr>
      <w:r w:rsidRPr="00CD2D1A">
        <w:tab/>
      </w:r>
      <m:oMath>
        <m:sSub>
          <m:sSubPr>
            <m:ctrlPr>
              <w:rPr>
                <w:rFonts w:ascii="Cambria Math" w:eastAsiaTheme="minorEastAsia" w:hAnsi="Cambria Math"/>
                <w:i/>
              </w:rPr>
            </m:ctrlPr>
          </m:sSubPr>
          <m:e>
            <m:r>
              <w:rPr>
                <w:rFonts w:ascii="Cambria Math" w:eastAsiaTheme="minorEastAsia" w:hAnsi="Cambria Math"/>
              </w:rPr>
              <m:t>U&amp;T</m:t>
            </m:r>
          </m:e>
          <m:sub>
            <m:r>
              <w:rPr>
                <w:rFonts w:ascii="Cambria Math" w:eastAsiaTheme="minorEastAsia" w:hAnsi="Cambria Math"/>
              </w:rPr>
              <m:t>f</m:t>
            </m:r>
          </m:sub>
        </m:sSub>
      </m:oMath>
      <w:r w:rsidRPr="00CD2D1A">
        <w:t xml:space="preserve">: </w:t>
      </w:r>
      <w:r w:rsidRPr="00CD2D1A">
        <w:tab/>
        <w:t>A unit-to-unit and temperature performance variation factor of 4 dB</w:t>
      </w:r>
      <w:r w:rsidRPr="00CD2D1A">
        <w:rPr>
          <w:rStyle w:val="FootnoteReference"/>
          <w:szCs w:val="24"/>
        </w:rPr>
        <w:footnoteReference w:id="8"/>
      </w:r>
      <w:r w:rsidRPr="00CD2D1A">
        <w:t>.</w:t>
      </w:r>
    </w:p>
    <w:p w:rsidR="00D91111" w:rsidRPr="00CD2D1A" w:rsidRDefault="00D91111" w:rsidP="00D91111">
      <w:pPr>
        <w:rPr>
          <w:b/>
          <w:bCs/>
          <w:szCs w:val="24"/>
        </w:rPr>
      </w:pPr>
      <w:r w:rsidRPr="00CD2D1A">
        <w:t>For the ITTs at 3750, 3850, and 3930 MHz an interference source bandwidth of 100 MHz was used. For ITTs at 4300 MHz, it is useful to convert the BP threshold to a power spectral density; an interference source bandwidth of 160 MHz was used in testing which results in a 22 dB reduction to convert from dBm to dBm/</w:t>
      </w:r>
      <w:proofErr w:type="spellStart"/>
      <w:r w:rsidRPr="00CD2D1A">
        <w:t>MHz.</w:t>
      </w:r>
      <w:proofErr w:type="spellEnd"/>
    </w:p>
    <w:p w:rsidR="00D91111" w:rsidRPr="00CD2D1A" w:rsidRDefault="00D91111" w:rsidP="00D91111">
      <w:pPr>
        <w:pStyle w:val="Heading2"/>
      </w:pPr>
      <w:r w:rsidRPr="00CD2D1A">
        <w:t>A1-3</w:t>
      </w:r>
      <w:r w:rsidRPr="00CD2D1A">
        <w:tab/>
        <w:t xml:space="preserve">Comparison of </w:t>
      </w:r>
      <w:bookmarkStart w:id="99" w:name="_Hlk190363696"/>
      <w:r w:rsidRPr="00CD2D1A">
        <w:t>Rec. ITU-R M.2059 and AVSI Report Data</w:t>
      </w:r>
      <w:bookmarkEnd w:id="99"/>
    </w:p>
    <w:p w:rsidR="00D91111" w:rsidRPr="00CD2D1A" w:rsidRDefault="00D91111" w:rsidP="00D91111">
      <w:pPr>
        <w:pStyle w:val="Heading3"/>
      </w:pPr>
      <w:bookmarkStart w:id="100" w:name="_Hlk190363680"/>
      <w:r w:rsidRPr="00CD2D1A">
        <w:t>A1-3.1</w:t>
      </w:r>
      <w:r w:rsidRPr="00CD2D1A">
        <w:tab/>
        <w:t>Comparison over the frequency range 4 200‑4 400 MHz</w:t>
      </w:r>
    </w:p>
    <w:bookmarkEnd w:id="100"/>
    <w:p w:rsidR="00D91111" w:rsidRPr="00CD2D1A" w:rsidRDefault="00D91111" w:rsidP="00D91111">
      <w:r w:rsidRPr="00CD2D1A">
        <w:rPr>
          <w:spacing w:val="-4"/>
        </w:rPr>
        <w:t>The three protection criteria provided in Rec. ITU-R M.2059 are applicable over the 4 200‑4 400 MHz</w:t>
      </w:r>
      <w:r w:rsidRPr="00CD2D1A">
        <w:t xml:space="preserve"> frequency range; however, only the receiver desensitization and false altitude generation in this section are compared to the calculated ITTs and measured BPs over the same frequency range, i.e. the AVSI Report Vol II calculated ITTs and BPs at 4 300 </w:t>
      </w:r>
      <w:proofErr w:type="spellStart"/>
      <w:r w:rsidRPr="00CD2D1A">
        <w:t>MHz.</w:t>
      </w:r>
      <w:proofErr w:type="spellEnd"/>
      <w:r w:rsidRPr="00CD2D1A">
        <w:t xml:space="preserve"> Figure A1-1 plots the Rec. ITU-R </w:t>
      </w:r>
      <w:r w:rsidRPr="00CD2D1A">
        <w:rPr>
          <w:spacing w:val="-4"/>
        </w:rPr>
        <w:t xml:space="preserve">M.2059 protection criteria performance ranges and AVSI Report Vol II Calculated ITTs at 4 300 MHz </w:t>
      </w:r>
      <w:r w:rsidRPr="00CD2D1A">
        <w:t>derived using the BPs in Table A1</w:t>
      </w:r>
      <w:r w:rsidRPr="00CD2D1A">
        <w:noBreakHyphen/>
        <w:t>3. Figure A1-2 plots the Rec. ITU-R M.2059 protection criteria performance ranges and AVSI Report Vol II measured BPs in Table A1</w:t>
      </w:r>
      <w:r w:rsidRPr="00CD2D1A">
        <w:noBreakHyphen/>
        <w:t xml:space="preserve">3. </w:t>
      </w:r>
    </w:p>
    <w:p w:rsidR="00D91111" w:rsidRPr="00CD2D1A" w:rsidRDefault="00D91111" w:rsidP="00D91111">
      <w:pPr>
        <w:pStyle w:val="FigureNo"/>
        <w:rPr>
          <w:i/>
          <w:iCs/>
          <w:lang w:eastAsia="zh-CN"/>
        </w:rPr>
      </w:pPr>
      <w:r w:rsidRPr="00CD2D1A">
        <w:rPr>
          <w:lang w:eastAsia="zh-CN"/>
        </w:rPr>
        <w:t>Figure A1</w:t>
      </w:r>
      <w:r w:rsidRPr="00CD2D1A">
        <w:t>-1</w:t>
      </w:r>
    </w:p>
    <w:p w:rsidR="00D91111" w:rsidRPr="00CD2D1A" w:rsidRDefault="00D91111" w:rsidP="00D91111">
      <w:pPr>
        <w:pStyle w:val="Figuretitle"/>
        <w:rPr>
          <w:i/>
          <w:iCs/>
          <w:lang w:eastAsia="zh-CN"/>
        </w:rPr>
      </w:pPr>
      <w:r w:rsidRPr="00CD2D1A">
        <w:rPr>
          <w:lang w:eastAsia="zh-CN"/>
        </w:rPr>
        <w:t xml:space="preserve">Recommendation ITU-R M.2059 Receiver Desensitization and False Altitude Generation Range </w:t>
      </w:r>
      <w:r>
        <w:rPr>
          <w:lang w:eastAsia="zh-CN"/>
        </w:rPr>
        <w:br/>
      </w:r>
      <w:r w:rsidRPr="00CD2D1A">
        <w:rPr>
          <w:lang w:eastAsia="zh-CN"/>
        </w:rPr>
        <w:t>and AVSI Report Vol II Calculated ITTs at 4</w:t>
      </w:r>
      <w:r w:rsidRPr="00CD2D1A">
        <w:rPr>
          <w:i/>
          <w:iCs/>
          <w:lang w:eastAsia="zh-CN"/>
        </w:rPr>
        <w:t> </w:t>
      </w:r>
      <w:r w:rsidRPr="00CD2D1A">
        <w:rPr>
          <w:lang w:eastAsia="zh-CN"/>
        </w:rPr>
        <w:t>300</w:t>
      </w:r>
    </w:p>
    <w:p w:rsidR="00D91111" w:rsidRPr="00CD2D1A" w:rsidRDefault="00D91111" w:rsidP="00D91111">
      <w:pPr>
        <w:pStyle w:val="Figure"/>
        <w:rPr>
          <w:noProof w:val="0"/>
        </w:rPr>
      </w:pPr>
      <w:r w:rsidRPr="00CD2D1A">
        <w:drawing>
          <wp:inline distT="0" distB="0" distL="0" distR="0" wp14:anchorId="3CCB3EC5" wp14:editId="5C33ECE6">
            <wp:extent cx="5758004" cy="3462507"/>
            <wp:effectExtent l="0" t="0" r="0" b="5080"/>
            <wp:docPr id="739340568" name="Picture 4" descr="A graph of different colored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340568" name="Picture 4" descr="A graph of different colored lines&#10;&#10;AI-generated content may b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5468" cy="3466996"/>
                    </a:xfrm>
                    <a:prstGeom prst="rect">
                      <a:avLst/>
                    </a:prstGeom>
                    <a:noFill/>
                  </pic:spPr>
                </pic:pic>
              </a:graphicData>
            </a:graphic>
          </wp:inline>
        </w:drawing>
      </w:r>
    </w:p>
    <w:p w:rsidR="00D91111" w:rsidRPr="00CD2D1A" w:rsidRDefault="00D91111" w:rsidP="00D91111">
      <w:pPr>
        <w:pStyle w:val="FigureNo"/>
        <w:rPr>
          <w:i/>
          <w:iCs/>
          <w:lang w:eastAsia="zh-CN"/>
        </w:rPr>
      </w:pPr>
      <w:r w:rsidRPr="00CD2D1A">
        <w:rPr>
          <w:lang w:eastAsia="zh-CN"/>
        </w:rPr>
        <w:t>Figure A1</w:t>
      </w:r>
      <w:r w:rsidRPr="00CD2D1A">
        <w:t>-2</w:t>
      </w:r>
    </w:p>
    <w:p w:rsidR="00D91111" w:rsidRPr="00CD2D1A" w:rsidRDefault="00D91111" w:rsidP="00D91111">
      <w:pPr>
        <w:pStyle w:val="Figuretitle"/>
        <w:rPr>
          <w:i/>
          <w:iCs/>
          <w:lang w:eastAsia="zh-CN"/>
        </w:rPr>
      </w:pPr>
      <w:r w:rsidRPr="00CD2D1A">
        <w:rPr>
          <w:lang w:eastAsia="zh-CN"/>
        </w:rPr>
        <w:t xml:space="preserve">Recommendation ITU-R M.2059 Receiver Desensitization and False Altitude Generation Range and </w:t>
      </w:r>
      <w:r w:rsidRPr="00CD2D1A">
        <w:rPr>
          <w:lang w:eastAsia="zh-CN"/>
        </w:rPr>
        <w:br/>
        <w:t>AVSI Report Vol II BPs at 4</w:t>
      </w:r>
      <w:r w:rsidRPr="00CD2D1A">
        <w:rPr>
          <w:i/>
          <w:iCs/>
          <w:lang w:eastAsia="zh-CN"/>
        </w:rPr>
        <w:t> </w:t>
      </w:r>
      <w:r w:rsidRPr="00CD2D1A">
        <w:rPr>
          <w:lang w:eastAsia="zh-CN"/>
        </w:rPr>
        <w:t>300</w:t>
      </w:r>
    </w:p>
    <w:p w:rsidR="00D91111" w:rsidRPr="00CD2D1A" w:rsidRDefault="00D91111" w:rsidP="00D91111">
      <w:pPr>
        <w:pStyle w:val="Figure"/>
        <w:rPr>
          <w:noProof w:val="0"/>
        </w:rPr>
      </w:pPr>
      <w:r w:rsidRPr="00CD2D1A">
        <w:drawing>
          <wp:inline distT="0" distB="0" distL="0" distR="0" wp14:anchorId="4F140B85" wp14:editId="4F0AD099">
            <wp:extent cx="5852160" cy="3519126"/>
            <wp:effectExtent l="0" t="0" r="0" b="5715"/>
            <wp:docPr id="1760512021" name="Picture 6" descr="A graph of different colored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0512021" name="Picture 6" descr="A graph of different colored lines&#10;&#10;AI-generated content may b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52160" cy="3519126"/>
                    </a:xfrm>
                    <a:prstGeom prst="rect">
                      <a:avLst/>
                    </a:prstGeom>
                    <a:noFill/>
                  </pic:spPr>
                </pic:pic>
              </a:graphicData>
            </a:graphic>
          </wp:inline>
        </w:drawing>
      </w:r>
    </w:p>
    <w:p w:rsidR="00D91111" w:rsidRPr="00CD2D1A" w:rsidRDefault="00D91111" w:rsidP="00D91111">
      <w:pPr>
        <w:pStyle w:val="Heading3"/>
      </w:pPr>
      <w:r w:rsidRPr="00CD2D1A">
        <w:t>A1-3.2</w:t>
      </w:r>
      <w:r w:rsidRPr="00CD2D1A">
        <w:tab/>
        <w:t>Comparison over the frequency range 3 700‑3 980 MHz</w:t>
      </w:r>
    </w:p>
    <w:p w:rsidR="00D91111" w:rsidRPr="00CD2D1A" w:rsidRDefault="00D91111" w:rsidP="00D91111">
      <w:r w:rsidRPr="00CD2D1A">
        <w:rPr>
          <w:spacing w:val="-4"/>
        </w:rPr>
        <w:t>The front-end overload protection criteria in Rec. ITU-R M.2059 applicable over the 3 700‑3 980 MHz</w:t>
      </w:r>
      <w:r w:rsidRPr="00CD2D1A">
        <w:t xml:space="preserve"> frequency range can be compared to the AVSI Report calculated ITTs and measured BPs over the same frequency range, i.e. the AVSI Report Vol I calculated ITTs and BPs at 3 750, 3 850, and 3 930 </w:t>
      </w:r>
      <w:proofErr w:type="spellStart"/>
      <w:r w:rsidRPr="00CD2D1A">
        <w:t>MHz.</w:t>
      </w:r>
      <w:proofErr w:type="spellEnd"/>
      <w:r w:rsidRPr="00CD2D1A">
        <w:t xml:space="preserve"> Figures A1-3, A1-4, and A1-5 plot the front-end overload performance range based on Rec. ITU-R M.2059 and AVSI Report Calculated ITTs at 3 750, 3 850, and 3 930 MHz respectively derived using the BPs in Table A1</w:t>
      </w:r>
      <w:r w:rsidRPr="00CD2D1A">
        <w:noBreakHyphen/>
        <w:t>3. Figures A1-6, A1-7, and A1-8 plot the front-end overload performance range based on Rec. ITU-R M.2059 and AVSI Report measured BPs at 3 750, 3 850, and 3 930 MHz respectively using the BPs in Table A1</w:t>
      </w:r>
      <w:r w:rsidRPr="00CD2D1A">
        <w:noBreakHyphen/>
        <w:t>3.</w:t>
      </w:r>
    </w:p>
    <w:p w:rsidR="00D91111" w:rsidRPr="00CD2D1A" w:rsidRDefault="00D91111" w:rsidP="00D91111">
      <w:pPr>
        <w:pBdr>
          <w:top w:val="single" w:sz="4" w:space="1" w:color="auto"/>
          <w:left w:val="single" w:sz="4" w:space="4" w:color="auto"/>
          <w:bottom w:val="single" w:sz="4" w:space="1" w:color="auto"/>
          <w:right w:val="single" w:sz="4" w:space="4" w:color="auto"/>
        </w:pBdr>
        <w:rPr>
          <w:szCs w:val="24"/>
        </w:rPr>
      </w:pPr>
      <w:r w:rsidRPr="00CD2D1A">
        <w:rPr>
          <w:b/>
          <w:bCs/>
          <w:szCs w:val="24"/>
        </w:rPr>
        <w:t>NOTE:</w:t>
      </w:r>
      <w:r w:rsidRPr="00CD2D1A">
        <w:rPr>
          <w:szCs w:val="24"/>
        </w:rPr>
        <w:t xml:space="preserve"> Power values in Figures A1-3 though A1-5 plotted at or above -11 dBm represent the ITT calculated using highest tested power due to the NB conditions described in Table A1-3, and power values in Figures A1-6 through A1-8 plotted at or above -5 dBm represent the highest tested power due to the NB conditions described in Table A1-3.</w:t>
      </w:r>
    </w:p>
    <w:p w:rsidR="00D91111" w:rsidRPr="00CD2D1A" w:rsidRDefault="00D91111" w:rsidP="00D91111">
      <w:pPr>
        <w:pStyle w:val="FigureNo"/>
        <w:rPr>
          <w:i/>
          <w:iCs/>
          <w:lang w:eastAsia="zh-CN"/>
        </w:rPr>
      </w:pPr>
      <w:r w:rsidRPr="00CD2D1A">
        <w:rPr>
          <w:lang w:eastAsia="zh-CN"/>
        </w:rPr>
        <w:t>Figure A1-3</w:t>
      </w:r>
    </w:p>
    <w:p w:rsidR="00D91111" w:rsidRPr="00CD2D1A" w:rsidRDefault="00D91111" w:rsidP="00D91111">
      <w:pPr>
        <w:pStyle w:val="Figuretitle"/>
        <w:rPr>
          <w:i/>
          <w:iCs/>
          <w:lang w:eastAsia="zh-CN"/>
        </w:rPr>
      </w:pPr>
      <w:r w:rsidRPr="00CD2D1A">
        <w:rPr>
          <w:lang w:eastAsia="zh-CN"/>
        </w:rPr>
        <w:t>Recommendation ITU-R M.2059 Front-end Overload</w:t>
      </w:r>
      <w:r w:rsidRPr="00CD2D1A">
        <w:rPr>
          <w:szCs w:val="24"/>
          <w:lang w:eastAsia="zh-CN"/>
        </w:rPr>
        <w:t xml:space="preserve"> Range and</w:t>
      </w:r>
      <w:r w:rsidRPr="00CD2D1A">
        <w:rPr>
          <w:lang w:eastAsia="zh-CN"/>
        </w:rPr>
        <w:t xml:space="preserve"> AVSI Report Vol I Calculated ITTs </w:t>
      </w:r>
      <w:r w:rsidRPr="00CD2D1A">
        <w:rPr>
          <w:lang w:eastAsia="zh-CN"/>
        </w:rPr>
        <w:br/>
        <w:t>for a 100 MHz Interfering Signal Centred at 3 750 MHz</w:t>
      </w:r>
    </w:p>
    <w:p w:rsidR="00D91111" w:rsidRPr="00CD2D1A" w:rsidRDefault="00D91111" w:rsidP="00D91111">
      <w:pPr>
        <w:pStyle w:val="Figure"/>
        <w:rPr>
          <w:noProof w:val="0"/>
        </w:rPr>
      </w:pPr>
      <w:r w:rsidRPr="00CD2D1A">
        <w:drawing>
          <wp:inline distT="0" distB="0" distL="0" distR="0" wp14:anchorId="6CF14AE8" wp14:editId="1BA47334">
            <wp:extent cx="5852160" cy="3469098"/>
            <wp:effectExtent l="0" t="0" r="0" b="0"/>
            <wp:docPr id="667499290" name="Picture 9" descr="A graph of different colors and siz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499290" name="Picture 9" descr="A graph of different colors and sizes&#10;&#10;AI-generated content may be incorrec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52160" cy="3469098"/>
                    </a:xfrm>
                    <a:prstGeom prst="rect">
                      <a:avLst/>
                    </a:prstGeom>
                    <a:noFill/>
                  </pic:spPr>
                </pic:pic>
              </a:graphicData>
            </a:graphic>
          </wp:inline>
        </w:drawing>
      </w:r>
    </w:p>
    <w:p w:rsidR="00D91111" w:rsidRPr="00CD2D1A" w:rsidRDefault="00D91111" w:rsidP="00D91111">
      <w:pPr>
        <w:pStyle w:val="EditorsNote"/>
        <w:spacing w:before="120" w:after="0"/>
        <w:jc w:val="center"/>
        <w:rPr>
          <w:b/>
          <w:bCs/>
          <w:i w:val="0"/>
          <w:iCs w:val="0"/>
          <w:lang w:eastAsia="zh-CN"/>
        </w:rPr>
      </w:pPr>
    </w:p>
    <w:p w:rsidR="00D91111" w:rsidRPr="00CD2D1A" w:rsidRDefault="00D91111" w:rsidP="00D91111">
      <w:pPr>
        <w:pStyle w:val="FigureNo"/>
        <w:rPr>
          <w:i/>
          <w:iCs/>
          <w:lang w:eastAsia="zh-CN"/>
        </w:rPr>
      </w:pPr>
      <w:r w:rsidRPr="00CD2D1A">
        <w:rPr>
          <w:lang w:eastAsia="zh-CN"/>
        </w:rPr>
        <w:t>Figure A1-4</w:t>
      </w:r>
    </w:p>
    <w:p w:rsidR="00D91111" w:rsidRPr="00CD2D1A" w:rsidRDefault="00D91111" w:rsidP="00D91111">
      <w:pPr>
        <w:pStyle w:val="Figuretitle"/>
        <w:rPr>
          <w:i/>
          <w:iCs/>
          <w:lang w:eastAsia="zh-CN"/>
        </w:rPr>
      </w:pPr>
      <w:r w:rsidRPr="00CD2D1A">
        <w:rPr>
          <w:lang w:eastAsia="zh-CN"/>
        </w:rPr>
        <w:t>Recommendation ITU-R M.2059 Front-end Overload</w:t>
      </w:r>
      <w:r w:rsidRPr="00CD2D1A">
        <w:rPr>
          <w:szCs w:val="24"/>
          <w:lang w:eastAsia="zh-CN"/>
        </w:rPr>
        <w:t xml:space="preserve"> Range and</w:t>
      </w:r>
      <w:r w:rsidRPr="00CD2D1A">
        <w:rPr>
          <w:lang w:eastAsia="zh-CN"/>
        </w:rPr>
        <w:t xml:space="preserve"> AVSI Report Vol I Calculated ITTs </w:t>
      </w:r>
      <w:r w:rsidRPr="00CD2D1A">
        <w:rPr>
          <w:lang w:eastAsia="zh-CN"/>
        </w:rPr>
        <w:br/>
        <w:t>for a 100 MHz Interfering Signal Centred at 3 850 MHz</w:t>
      </w:r>
    </w:p>
    <w:p w:rsidR="00D91111" w:rsidRPr="00CD2D1A" w:rsidRDefault="00D91111" w:rsidP="00D91111">
      <w:pPr>
        <w:pStyle w:val="Figure"/>
        <w:rPr>
          <w:noProof w:val="0"/>
        </w:rPr>
      </w:pPr>
      <w:r w:rsidRPr="00CD2D1A">
        <w:drawing>
          <wp:inline distT="0" distB="0" distL="0" distR="0" wp14:anchorId="7281D901" wp14:editId="0EE4600B">
            <wp:extent cx="5852160" cy="3474194"/>
            <wp:effectExtent l="0" t="0" r="0" b="0"/>
            <wp:docPr id="965292424" name="Picture 10" descr="A graph of different colored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292424" name="Picture 10" descr="A graph of different colored lines&#10;&#10;AI-generated content may be incorrec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52160" cy="3474194"/>
                    </a:xfrm>
                    <a:prstGeom prst="rect">
                      <a:avLst/>
                    </a:prstGeom>
                    <a:noFill/>
                  </pic:spPr>
                </pic:pic>
              </a:graphicData>
            </a:graphic>
          </wp:inline>
        </w:drawing>
      </w:r>
    </w:p>
    <w:p w:rsidR="00D91111" w:rsidRPr="00CD2D1A" w:rsidRDefault="00D91111" w:rsidP="00D91111">
      <w:pPr>
        <w:pStyle w:val="FigureNo"/>
        <w:rPr>
          <w:i/>
          <w:iCs/>
          <w:lang w:eastAsia="zh-CN"/>
        </w:rPr>
      </w:pPr>
      <w:r w:rsidRPr="00CD2D1A">
        <w:rPr>
          <w:lang w:eastAsia="zh-CN"/>
        </w:rPr>
        <w:t>Figure A1-5</w:t>
      </w:r>
    </w:p>
    <w:p w:rsidR="00D91111" w:rsidRPr="00CD2D1A" w:rsidRDefault="00D91111" w:rsidP="00D91111">
      <w:pPr>
        <w:pStyle w:val="Figuretitle"/>
        <w:rPr>
          <w:lang w:eastAsia="zh-CN"/>
        </w:rPr>
      </w:pPr>
      <w:r w:rsidRPr="00CD2D1A">
        <w:rPr>
          <w:lang w:eastAsia="zh-CN"/>
        </w:rPr>
        <w:t xml:space="preserve">Recommendation ITU-R M.2059 Front-end Overload Range and AVSI Report Vol I Calculated ITTs </w:t>
      </w:r>
      <w:r w:rsidRPr="00CD2D1A">
        <w:rPr>
          <w:lang w:eastAsia="zh-CN"/>
        </w:rPr>
        <w:br/>
        <w:t xml:space="preserve">for a 100 MHz Interfering Signal Centred at 3 930 MHz </w:t>
      </w:r>
    </w:p>
    <w:p w:rsidR="00D91111" w:rsidRPr="00CD2D1A" w:rsidRDefault="00D91111" w:rsidP="00D91111">
      <w:pPr>
        <w:pStyle w:val="Figure"/>
        <w:rPr>
          <w:noProof w:val="0"/>
        </w:rPr>
      </w:pPr>
      <w:r w:rsidRPr="00CD2D1A">
        <w:drawing>
          <wp:inline distT="0" distB="0" distL="0" distR="0" wp14:anchorId="0A65ED16" wp14:editId="6A454AC7">
            <wp:extent cx="5852160" cy="3469098"/>
            <wp:effectExtent l="0" t="0" r="0" b="0"/>
            <wp:docPr id="132617684" name="Picture 11" descr="A graph of different colors and siz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17684" name="Picture 11" descr="A graph of different colors and sizes&#10;&#10;AI-generated content may be incorrec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52160" cy="3469098"/>
                    </a:xfrm>
                    <a:prstGeom prst="rect">
                      <a:avLst/>
                    </a:prstGeom>
                    <a:noFill/>
                  </pic:spPr>
                </pic:pic>
              </a:graphicData>
            </a:graphic>
          </wp:inline>
        </w:drawing>
      </w:r>
    </w:p>
    <w:p w:rsidR="00D91111" w:rsidRPr="00CD2D1A" w:rsidRDefault="00D91111" w:rsidP="00D91111">
      <w:pPr>
        <w:pStyle w:val="FigureNo"/>
        <w:rPr>
          <w:i/>
          <w:iCs/>
          <w:lang w:eastAsia="zh-CN"/>
        </w:rPr>
      </w:pPr>
      <w:r w:rsidRPr="00CD2D1A">
        <w:rPr>
          <w:lang w:eastAsia="zh-CN"/>
        </w:rPr>
        <w:t>Figure A1-6</w:t>
      </w:r>
    </w:p>
    <w:p w:rsidR="00D91111" w:rsidRPr="00CD2D1A" w:rsidRDefault="00D91111" w:rsidP="00D91111">
      <w:pPr>
        <w:pStyle w:val="Figuretitle"/>
        <w:rPr>
          <w:i/>
          <w:iCs/>
          <w:lang w:eastAsia="zh-CN"/>
        </w:rPr>
      </w:pPr>
      <w:r w:rsidRPr="00CD2D1A">
        <w:rPr>
          <w:lang w:eastAsia="zh-CN"/>
        </w:rPr>
        <w:t>Recommendation ITU-R M.2059 Front-end Overload</w:t>
      </w:r>
      <w:r w:rsidRPr="00CD2D1A">
        <w:rPr>
          <w:szCs w:val="24"/>
          <w:lang w:eastAsia="zh-CN"/>
        </w:rPr>
        <w:t xml:space="preserve"> Range and</w:t>
      </w:r>
      <w:r w:rsidRPr="00CD2D1A">
        <w:rPr>
          <w:lang w:eastAsia="zh-CN"/>
        </w:rPr>
        <w:t xml:space="preserve"> AVSI Report Vol I BPs </w:t>
      </w:r>
      <w:r w:rsidRPr="00CD2D1A">
        <w:rPr>
          <w:lang w:eastAsia="zh-CN"/>
        </w:rPr>
        <w:br/>
        <w:t>for a 100 MHz Interfering Signal Centred at 3 750 MHz</w:t>
      </w:r>
    </w:p>
    <w:p w:rsidR="00D91111" w:rsidRPr="00CD2D1A" w:rsidRDefault="00D91111" w:rsidP="00D91111">
      <w:pPr>
        <w:pStyle w:val="Figure"/>
        <w:rPr>
          <w:noProof w:val="0"/>
        </w:rPr>
      </w:pPr>
      <w:r w:rsidRPr="00CD2D1A">
        <w:drawing>
          <wp:inline distT="0" distB="0" distL="0" distR="0" wp14:anchorId="0F356956" wp14:editId="7F52AAC0">
            <wp:extent cx="5852160" cy="3474194"/>
            <wp:effectExtent l="0" t="0" r="0" b="0"/>
            <wp:docPr id="729487187" name="Picture 12" descr="A graph of different colored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487187" name="Picture 12" descr="A graph of different colored lines&#10;&#10;AI-generated content may be incorrec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52160" cy="3474194"/>
                    </a:xfrm>
                    <a:prstGeom prst="rect">
                      <a:avLst/>
                    </a:prstGeom>
                    <a:noFill/>
                  </pic:spPr>
                </pic:pic>
              </a:graphicData>
            </a:graphic>
          </wp:inline>
        </w:drawing>
      </w:r>
    </w:p>
    <w:p w:rsidR="00D91111" w:rsidRPr="00CD2D1A" w:rsidRDefault="00D91111" w:rsidP="00D91111">
      <w:pPr>
        <w:pStyle w:val="FigureNo"/>
        <w:rPr>
          <w:i/>
          <w:iCs/>
          <w:lang w:eastAsia="zh-CN"/>
        </w:rPr>
      </w:pPr>
      <w:r w:rsidRPr="00CD2D1A">
        <w:rPr>
          <w:lang w:eastAsia="zh-CN"/>
        </w:rPr>
        <w:t>Figure A1-7</w:t>
      </w:r>
    </w:p>
    <w:p w:rsidR="00D91111" w:rsidRPr="00CD2D1A" w:rsidRDefault="00D91111" w:rsidP="00D91111">
      <w:pPr>
        <w:pStyle w:val="Figuretitle"/>
        <w:rPr>
          <w:i/>
          <w:iCs/>
          <w:lang w:eastAsia="zh-CN"/>
        </w:rPr>
      </w:pPr>
      <w:r w:rsidRPr="00CD2D1A">
        <w:rPr>
          <w:lang w:eastAsia="zh-CN"/>
        </w:rPr>
        <w:t>Recommendation ITU-R M.2059 Front-end Overload</w:t>
      </w:r>
      <w:r w:rsidRPr="00CD2D1A">
        <w:rPr>
          <w:szCs w:val="24"/>
          <w:lang w:eastAsia="zh-CN"/>
        </w:rPr>
        <w:t xml:space="preserve"> Range and</w:t>
      </w:r>
      <w:r w:rsidRPr="00CD2D1A">
        <w:rPr>
          <w:lang w:eastAsia="zh-CN"/>
        </w:rPr>
        <w:t xml:space="preserve"> AVSI Report Vol I BPs </w:t>
      </w:r>
      <w:r w:rsidRPr="00CD2D1A">
        <w:rPr>
          <w:lang w:eastAsia="zh-CN"/>
        </w:rPr>
        <w:br/>
        <w:t>for a 100 MHz Interfering Signal Centred at 3 850 MHz</w:t>
      </w:r>
    </w:p>
    <w:p w:rsidR="00D91111" w:rsidRPr="00CD2D1A" w:rsidRDefault="00D91111" w:rsidP="00D91111">
      <w:pPr>
        <w:pStyle w:val="Figure"/>
        <w:rPr>
          <w:noProof w:val="0"/>
        </w:rPr>
      </w:pPr>
      <w:r w:rsidRPr="00CD2D1A">
        <w:drawing>
          <wp:inline distT="0" distB="0" distL="0" distR="0" wp14:anchorId="74F038BE" wp14:editId="216D8EA0">
            <wp:extent cx="5852160" cy="3474194"/>
            <wp:effectExtent l="0" t="0" r="0" b="0"/>
            <wp:docPr id="1882328809" name="Picture 13" descr="A graph of different colored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328809" name="Picture 13" descr="A graph of different colored lines&#10;&#10;AI-generated content may be incorrect."/>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52160" cy="3474194"/>
                    </a:xfrm>
                    <a:prstGeom prst="rect">
                      <a:avLst/>
                    </a:prstGeom>
                    <a:noFill/>
                  </pic:spPr>
                </pic:pic>
              </a:graphicData>
            </a:graphic>
          </wp:inline>
        </w:drawing>
      </w:r>
    </w:p>
    <w:p w:rsidR="00D91111" w:rsidRPr="00CD2D1A" w:rsidRDefault="00D91111" w:rsidP="00D91111">
      <w:pPr>
        <w:pStyle w:val="FigureNo"/>
        <w:rPr>
          <w:i/>
          <w:iCs/>
          <w:lang w:eastAsia="zh-CN"/>
        </w:rPr>
      </w:pPr>
      <w:r w:rsidRPr="00CD2D1A">
        <w:t>Figure</w:t>
      </w:r>
      <w:r w:rsidRPr="00CD2D1A">
        <w:rPr>
          <w:lang w:eastAsia="zh-CN"/>
        </w:rPr>
        <w:t xml:space="preserve"> A1-8</w:t>
      </w:r>
    </w:p>
    <w:p w:rsidR="00D91111" w:rsidRPr="00CD2D1A" w:rsidRDefault="00D91111" w:rsidP="00D91111">
      <w:pPr>
        <w:pStyle w:val="Figuretitle"/>
        <w:rPr>
          <w:i/>
          <w:iCs/>
          <w:lang w:eastAsia="zh-CN"/>
        </w:rPr>
      </w:pPr>
      <w:r w:rsidRPr="00CD2D1A">
        <w:rPr>
          <w:lang w:eastAsia="zh-CN"/>
        </w:rPr>
        <w:t xml:space="preserve">Recommendation ITU-R M.2059 Front-end Overload Range and AVSI Report Vol I BPs </w:t>
      </w:r>
      <w:r w:rsidRPr="00CD2D1A">
        <w:rPr>
          <w:lang w:eastAsia="zh-CN"/>
        </w:rPr>
        <w:br/>
        <w:t xml:space="preserve">for a 100 MHz Interfering Signal Centred at 3 930 MHz  </w:t>
      </w:r>
    </w:p>
    <w:p w:rsidR="00D91111" w:rsidRPr="00CD2D1A" w:rsidRDefault="00D91111" w:rsidP="00D91111">
      <w:pPr>
        <w:pStyle w:val="Figure"/>
        <w:rPr>
          <w:noProof w:val="0"/>
        </w:rPr>
      </w:pPr>
      <w:r w:rsidRPr="00CD2D1A">
        <w:drawing>
          <wp:inline distT="0" distB="0" distL="0" distR="0" wp14:anchorId="10952C7A" wp14:editId="030541CE">
            <wp:extent cx="5852160" cy="3469098"/>
            <wp:effectExtent l="0" t="0" r="0" b="0"/>
            <wp:docPr id="919971270" name="Picture 14" descr="A graph of different colored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971270" name="Picture 14" descr="A graph of different colored lines&#10;&#10;AI-generated content may be incorrec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52160" cy="3469098"/>
                    </a:xfrm>
                    <a:prstGeom prst="rect">
                      <a:avLst/>
                    </a:prstGeom>
                    <a:noFill/>
                  </pic:spPr>
                </pic:pic>
              </a:graphicData>
            </a:graphic>
          </wp:inline>
        </w:drawing>
      </w:r>
    </w:p>
    <w:p w:rsidR="00D91111" w:rsidRPr="00CD2D1A" w:rsidRDefault="00D91111" w:rsidP="00D91111">
      <w:pPr>
        <w:pStyle w:val="Heading2"/>
      </w:pPr>
      <w:r w:rsidRPr="00CD2D1A">
        <w:t>A1-4</w:t>
      </w:r>
      <w:r w:rsidRPr="00CD2D1A">
        <w:tab/>
        <w:t>Observations of Section A1-3 Comparisons</w:t>
      </w:r>
    </w:p>
    <w:p w:rsidR="00D91111" w:rsidRPr="00CD2D1A" w:rsidRDefault="00D91111" w:rsidP="00D91111">
      <w:r w:rsidRPr="00CD2D1A">
        <w:t xml:space="preserve">The AVSI Report data is not an exact match of Rec. ITU-R M.2059 RA performance. The </w:t>
      </w:r>
      <w:proofErr w:type="spellStart"/>
      <w:r w:rsidRPr="00CD2D1A">
        <w:t>RecommendationITU</w:t>
      </w:r>
      <w:proofErr w:type="spellEnd"/>
      <w:r w:rsidRPr="00CD2D1A">
        <w:t>-R M.2059 RAs were meant to be representative of RAs installed on a variety of aircraft, the information from AVSI Report provides more insight into the types and performance of RAs over frequency and altitude through its categorisation of the tested altimeters in UCs.</w:t>
      </w:r>
    </w:p>
    <w:p w:rsidR="00D91111" w:rsidRPr="00CD2D1A" w:rsidRDefault="00D91111" w:rsidP="00D91111">
      <w:r w:rsidRPr="00CD2D1A">
        <w:t>The AVSI Report Vol I and II testing is performed on a sample of ten different RAs units reflective of nine unique altimeter models at a limited number of frequencies and simulated altitudes, which limits the conclusions that may be drawn as a result.</w:t>
      </w:r>
    </w:p>
    <w:p w:rsidR="00D91111" w:rsidRPr="00CD2D1A" w:rsidRDefault="00D91111" w:rsidP="00D91111">
      <w:pPr>
        <w:pStyle w:val="Heading2"/>
        <w:rPr>
          <w:b w:val="0"/>
          <w:bCs/>
          <w:szCs w:val="24"/>
        </w:rPr>
      </w:pPr>
      <w:r w:rsidRPr="00CD2D1A">
        <w:rPr>
          <w:bCs/>
          <w:szCs w:val="24"/>
        </w:rPr>
        <w:t>A1-5</w:t>
      </w:r>
      <w:r w:rsidRPr="00CD2D1A">
        <w:rPr>
          <w:bCs/>
          <w:szCs w:val="24"/>
        </w:rPr>
        <w:tab/>
        <w:t>Conclusions</w:t>
      </w:r>
    </w:p>
    <w:p w:rsidR="00D91111" w:rsidRPr="00CD2D1A" w:rsidRDefault="00D91111" w:rsidP="00D91111">
      <w:r w:rsidRPr="00CD2D1A">
        <w:t xml:space="preserve">New RA Minimum Operational Performance Standards (MOPS) are currently under development. When these MOPS are completed, new ITU documentation should be developed that provides a higher fidelity RA protection criteria model (or models) to be used in sharing and compatibility studies. </w:t>
      </w:r>
    </w:p>
    <w:p w:rsidR="00D91111" w:rsidRPr="00CD2D1A" w:rsidRDefault="00D91111" w:rsidP="00D91111">
      <w:r w:rsidRPr="00CD2D1A">
        <w:t>Based on the comparisons in section A1-3, applying the protection criteria thresholds in Rec. ITU</w:t>
      </w:r>
      <w:r w:rsidRPr="00CD2D1A">
        <w:noBreakHyphen/>
        <w:t>R M.2059 for altitudes ranging from ground level up to the altitude denoted as “operational altitude” will overprotect some RAs operating at altitudes less than 5000 ft.  As seen by the AVSI Report measured BPs and calculated ITTs, many RAs tested show improved resilience to interference at lower altitudes relative to the minimum Rec. ITU-R M.2059 protection criteria thresholds.</w:t>
      </w:r>
    </w:p>
    <w:p w:rsidR="00D91111" w:rsidRPr="00CD2D1A" w:rsidRDefault="00D91111" w:rsidP="00D91111"/>
    <w:p w:rsidR="00D91111" w:rsidRPr="00CD2D1A" w:rsidRDefault="00D91111" w:rsidP="00D91111"/>
    <w:p w:rsidR="00D91111" w:rsidRPr="00CD2D1A" w:rsidRDefault="00D91111" w:rsidP="00D91111">
      <w:pPr>
        <w:pStyle w:val="AnnexNo"/>
        <w:rPr>
          <w:lang w:eastAsia="zh-CN"/>
        </w:rPr>
      </w:pPr>
      <w:r w:rsidRPr="00CD2D1A">
        <w:rPr>
          <w:lang w:eastAsia="zh-CN"/>
        </w:rPr>
        <w:t>ANNEX 2</w:t>
      </w:r>
    </w:p>
    <w:p w:rsidR="00D91111" w:rsidRPr="00CD2D1A" w:rsidRDefault="00D91111" w:rsidP="00D91111">
      <w:pPr>
        <w:pStyle w:val="Normalaftertitle"/>
      </w:pPr>
      <w:r w:rsidRPr="00CD2D1A">
        <w:t>This Annex provides a technical analysis of recent aviation testing of Radio Altimeter (RA) performance for various altitudes and compares test results with the parameters of Recommendation ITU</w:t>
      </w:r>
      <w:r w:rsidRPr="00CD2D1A">
        <w:noBreakHyphen/>
        <w:t>R M.2059.</w:t>
      </w:r>
    </w:p>
    <w:p w:rsidR="00D91111" w:rsidRPr="00CD2D1A" w:rsidRDefault="00D91111">
      <w:pPr>
        <w:pStyle w:val="Heading2"/>
        <w:pPrChange w:id="101" w:author="Sweden" w:date="2025-05-04T17:19:00Z">
          <w:pPr>
            <w:pStyle w:val="Headingb"/>
          </w:pPr>
        </w:pPrChange>
      </w:pPr>
      <w:ins w:id="102" w:author="Sweden" w:date="2025-05-04T17:18:00Z">
        <w:r>
          <w:t xml:space="preserve">A2-1 </w:t>
        </w:r>
      </w:ins>
      <w:r w:rsidRPr="00CD2D1A">
        <w:t>Observations on Rec. ITU-R M.2059 Parameters</w:t>
      </w:r>
    </w:p>
    <w:p w:rsidR="00D91111" w:rsidRPr="00CD2D1A" w:rsidRDefault="00D91111" w:rsidP="00D91111">
      <w:r w:rsidRPr="00CD2D1A">
        <w:t>If a receiver’s desired signal level is near thermal noise such that a 1 dB noise rise over thermal may impact the receiver’s performance, then this receiver is operating near the edge of its coverage range and is receiving the weakest desired signal detectable. The parameters defined for RA receivers in Rec. ITU-R M.2059 were developed for conditions in which the receiver was operating at the edge of its coverage range.</w:t>
      </w:r>
      <w:r w:rsidRPr="00CD2D1A">
        <w:rPr>
          <w:rStyle w:val="FootnoteReference"/>
        </w:rPr>
        <w:footnoteReference w:id="9"/>
      </w:r>
      <w:r w:rsidRPr="00CD2D1A">
        <w:t xml:space="preserve"> An RA operating at its maximum reported height limit above terrain would resemble this operating condition, with the desired signal being near the weakest detectable level.  An RA operating at a lower height above terrain receives a much stronger desired signal level than the signal available at the maximum height;</w:t>
      </w:r>
      <w:r w:rsidRPr="00CD2D1A">
        <w:rPr>
          <w:rStyle w:val="FootnoteReference"/>
        </w:rPr>
        <w:footnoteReference w:id="10"/>
      </w:r>
      <w:r w:rsidRPr="00CD2D1A">
        <w:t xml:space="preserve"> in this operating condition, a 1 dB rise over thermal noise may not impact the receiver performance.  </w:t>
      </w:r>
    </w:p>
    <w:p w:rsidR="00D91111" w:rsidRPr="00CD2D1A" w:rsidRDefault="00D91111" w:rsidP="00D91111">
      <w:r w:rsidRPr="00CD2D1A">
        <w:t xml:space="preserve">Furthermore, the Rec. ITU-R M.2059 equations defining front-end overload, receiver </w:t>
      </w:r>
      <w:proofErr w:type="spellStart"/>
      <w:r w:rsidRPr="00CD2D1A">
        <w:t>desense</w:t>
      </w:r>
      <w:proofErr w:type="spellEnd"/>
      <w:r w:rsidRPr="00CD2D1A">
        <w:t>, and false altitude criteria did not include a term for self-interference from transmissions by the RA’s transceiver or from other RAs installed on the aircraft.</w:t>
      </w:r>
      <w:r w:rsidRPr="00CD2D1A">
        <w:rPr>
          <w:rStyle w:val="FootnoteReference"/>
        </w:rPr>
        <w:footnoteReference w:id="11"/>
      </w:r>
      <w:r w:rsidRPr="00CD2D1A">
        <w:t xml:space="preserve"> Comparing the aviation test data at a range of heights to the parameters in Rec. ITU-R M.2059 may help identify whether additional considerations in the use of the Rec. ITU-R M.2059 parameters are warranted, due to differences in RA performance at lower heights above ground, or due to the presence of the own-aircraft interference.</w:t>
      </w:r>
    </w:p>
    <w:p w:rsidR="00D91111" w:rsidRPr="00CD2D1A" w:rsidRDefault="00D91111">
      <w:pPr>
        <w:pStyle w:val="Heading2"/>
        <w:pPrChange w:id="103" w:author="Sweden" w:date="2025-05-04T17:22:00Z">
          <w:pPr>
            <w:pStyle w:val="Headingb"/>
          </w:pPr>
        </w:pPrChange>
      </w:pPr>
      <w:ins w:id="104" w:author="Sweden" w:date="2025-05-04T17:22:00Z">
        <w:r>
          <w:t xml:space="preserve">A2-2 </w:t>
        </w:r>
      </w:ins>
      <w:r w:rsidRPr="00CD2D1A">
        <w:t xml:space="preserve">Background of AVSI Test Reports </w:t>
      </w:r>
    </w:p>
    <w:p w:rsidR="00D91111" w:rsidRPr="00CD2D1A" w:rsidRDefault="00D91111" w:rsidP="00D91111">
      <w:r w:rsidRPr="00CD2D1A">
        <w:t>Aviation industry test data assessing RA susceptibility to in-band signals within 4200-4400 MHz, and to signals outside of the RA band, may be beneficial to use in comparisons to the thresholds in Rec. ITU-R M.2059. One example of this test data is the aviation industry measurements performed by the Aerospace Vehicle Systems Institute (AVSI), a cooperative research environment that includes major aerospace companies and government organizations. These measurement data sets are publicly available (</w:t>
      </w:r>
      <w:hyperlink r:id="rId19" w:history="1">
        <w:r w:rsidRPr="00CD2D1A">
          <w:rPr>
            <w:rStyle w:val="Hyperlink"/>
          </w:rPr>
          <w:t>https://avsi.aero/afe76s2-report/</w:t>
        </w:r>
      </w:hyperlink>
      <w:r w:rsidRPr="00CD2D1A">
        <w:t xml:space="preserve">).  </w:t>
      </w:r>
    </w:p>
    <w:p w:rsidR="00D91111" w:rsidRPr="00CD2D1A" w:rsidRDefault="00D91111" w:rsidP="00D91111">
      <w:r w:rsidRPr="00CD2D1A">
        <w:t>The AVSI Volume I report provided test data collected in the presence of IMT fundamental emissions within 3700-3980 MHz, covering the C-Band allocation in the United States.  The fundamental emissions test procedure, which injected strong out-of-band interferers and assessed receiver impacts, closely resembled a front-end overload test, enabling comparison to the receiver front-end overload characteristics in Rec. ITU-R M.2059.</w:t>
      </w:r>
      <w:r w:rsidRPr="00CD2D1A">
        <w:rPr>
          <w:rStyle w:val="FootnoteReference"/>
        </w:rPr>
        <w:footnoteReference w:id="12"/>
      </w:r>
      <w:r w:rsidRPr="00CD2D1A">
        <w:t xml:space="preserve">  </w:t>
      </w:r>
    </w:p>
    <w:p w:rsidR="00D91111" w:rsidRPr="00CD2D1A" w:rsidRDefault="00D91111" w:rsidP="00D91111">
      <w:r w:rsidRPr="00CD2D1A">
        <w:t>The AVSI Volume II report provided test data collected with a wideband interferer within the 4</w:t>
      </w:r>
      <w:r>
        <w:t> </w:t>
      </w:r>
      <w:r w:rsidRPr="00CD2D1A">
        <w:t>200-4400 MHz band.  AVSI injected a 160 MHz Additive White Gaussian Noise (AWGN) signal at the RA receiver input port.  This test procedure would increase the noise level at the receiver, and the observed performance impact would resemble either the receiver desensitization or the FMCW false altitude characteristics in Rec. ITU-R M.2059.</w:t>
      </w:r>
      <w:r w:rsidRPr="00CD2D1A" w:rsidDel="00EE4BC2">
        <w:rPr>
          <w:rStyle w:val="FootnoteReference"/>
        </w:rPr>
        <w:t xml:space="preserve"> </w:t>
      </w:r>
    </w:p>
    <w:p w:rsidR="00D91111" w:rsidRPr="00CD2D1A" w:rsidRDefault="00D91111" w:rsidP="00D91111">
      <w:r w:rsidRPr="00CD2D1A">
        <w:t xml:space="preserve">The AVSI Volume III report provided further test data of fundamental emissions and in-band emissions tests, collected by RA manufacturers.  The fundamental emissions tests included a broader range of frequencies, with some manufacturers testing from 3000 to 5000 </w:t>
      </w:r>
      <w:proofErr w:type="spellStart"/>
      <w:r w:rsidRPr="00CD2D1A">
        <w:t>MHz.</w:t>
      </w:r>
      <w:proofErr w:type="spellEnd"/>
      <w:r w:rsidRPr="00CD2D1A">
        <w:t xml:space="preserve"> In some cases, manufacturers tested across the full range of temperatures, and tested multiple units of the same model of RA.</w:t>
      </w:r>
    </w:p>
    <w:p w:rsidR="00D91111" w:rsidRPr="00CD2D1A" w:rsidRDefault="00D91111" w:rsidP="00D91111">
      <w:r w:rsidRPr="00CD2D1A">
        <w:t>All the following tables, figures, and text referencing BPs use the AVSI percentile and NCD criterion while excluding the mean error criterion.</w:t>
      </w:r>
      <w:r w:rsidRPr="00CD2D1A">
        <w:rPr>
          <w:rStyle w:val="FootnoteReference"/>
        </w:rPr>
        <w:footnoteReference w:id="13"/>
      </w:r>
    </w:p>
    <w:p w:rsidR="00D91111" w:rsidRPr="00CD2D1A" w:rsidRDefault="00D91111">
      <w:pPr>
        <w:pStyle w:val="Heading2"/>
        <w:pPrChange w:id="105" w:author="Sweden" w:date="2025-05-04T17:23:00Z">
          <w:pPr/>
        </w:pPrChange>
      </w:pPr>
      <w:ins w:id="106" w:author="Sweden" w:date="2025-05-04T17:23:00Z">
        <w:r>
          <w:t xml:space="preserve">A2-3 </w:t>
        </w:r>
      </w:ins>
      <w:r w:rsidRPr="00CD2D1A">
        <w:t>AVSI Report Vol II and III UC 1 Measured RA Receiver Susceptibility to In-band Signals</w:t>
      </w:r>
    </w:p>
    <w:p w:rsidR="00D91111" w:rsidRPr="00CD2D1A" w:rsidRDefault="00D91111" w:rsidP="00D91111">
      <w:r w:rsidRPr="00CD2D1A">
        <w:t>The AVSI Report Vol II and III measured BPs of UC 1 RA susceptibility to in-band signals, for the maximum test height versus performance at 200 feet, is shown in Table A2-1.</w:t>
      </w:r>
      <w:r w:rsidRPr="00CD2D1A">
        <w:rPr>
          <w:rStyle w:val="FootnoteReference"/>
        </w:rPr>
        <w:footnoteReference w:id="14"/>
      </w:r>
      <w:r w:rsidRPr="00CD2D1A">
        <w:t xml:space="preserve">  The performance at 200 ft was 14 to 40 dB better than at the maximum test height.    </w:t>
      </w:r>
    </w:p>
    <w:p w:rsidR="00D91111" w:rsidRPr="00CD2D1A" w:rsidRDefault="00D91111" w:rsidP="00D91111">
      <w:pPr>
        <w:pStyle w:val="TableNo"/>
      </w:pPr>
      <w:r w:rsidRPr="00CD2D1A">
        <w:t>Table A2-1</w:t>
      </w:r>
    </w:p>
    <w:p w:rsidR="00D91111" w:rsidRPr="00CD2D1A" w:rsidRDefault="00D91111" w:rsidP="00D91111">
      <w:pPr>
        <w:pStyle w:val="Tabletitle"/>
      </w:pPr>
      <w:r w:rsidRPr="00CD2D1A">
        <w:t>AVSI UC 1 RA Receiver BPs in the Presence of In-band Signals at Various Altitudes</w:t>
      </w:r>
      <w:r w:rsidRPr="00CD2D1A" w:rsidDel="001F0EF0">
        <w:t xml:space="preserve"> </w:t>
      </w:r>
      <w:r w:rsidRPr="00CD2D1A">
        <w:rPr>
          <w:rStyle w:val="FootnoteReference"/>
          <w:bCs/>
        </w:rPr>
        <w:footnoteReference w:id="15"/>
      </w:r>
      <w:r w:rsidRPr="00CD2D1A">
        <w:t xml:space="preserve"> </w:t>
      </w:r>
    </w:p>
    <w:p w:rsidR="00D91111" w:rsidRDefault="00D91111" w:rsidP="00D91111">
      <w:pPr>
        <w:pStyle w:val="Figure"/>
        <w:rPr>
          <w:ins w:id="107" w:author="Ericsson" w:date="2025-05-02T23:59:00Z"/>
          <w:noProof w:val="0"/>
        </w:rPr>
      </w:pPr>
      <w:r w:rsidRPr="00CD2D1A">
        <w:rPr>
          <w:noProof w:val="0"/>
        </w:rPr>
        <w:t xml:space="preserve"> </w:t>
      </w:r>
      <w:del w:id="108" w:author="Sweden" w:date="2025-05-06T12:19:00Z">
        <w:r w:rsidRPr="00CD2D1A" w:rsidDel="00A07527">
          <w:drawing>
            <wp:inline distT="0" distB="0" distL="0" distR="0" wp14:anchorId="09D138B5" wp14:editId="3A7928E8">
              <wp:extent cx="4144722" cy="1532408"/>
              <wp:effectExtent l="0" t="0" r="9525" b="0"/>
              <wp:docPr id="127807072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144722" cy="1532408"/>
                      </a:xfrm>
                      <a:prstGeom prst="rect">
                        <a:avLst/>
                      </a:prstGeom>
                      <a:noFill/>
                      <a:ln>
                        <a:noFill/>
                      </a:ln>
                    </pic:spPr>
                  </pic:pic>
                </a:graphicData>
              </a:graphic>
            </wp:inline>
          </w:drawing>
        </w:r>
      </w:del>
    </w:p>
    <w:p w:rsidR="00AA6BC4" w:rsidRDefault="00AA6BC4">
      <w:pPr>
        <w:tabs>
          <w:tab w:val="clear" w:pos="1134"/>
          <w:tab w:val="clear" w:pos="1871"/>
          <w:tab w:val="clear" w:pos="2268"/>
        </w:tabs>
        <w:overflowPunct/>
        <w:autoSpaceDE/>
        <w:autoSpaceDN/>
        <w:adjustRightInd/>
        <w:spacing w:before="0"/>
        <w:textAlignment w:val="auto"/>
        <w:rPr>
          <w:ins w:id="109" w:author="Author" w:date="2025-05-07T12:58:00Z" w16du:dateUtc="2025-05-07T10:58:00Z"/>
          <w:lang w:eastAsia="zh-CN"/>
        </w:rPr>
      </w:pPr>
      <w:ins w:id="110" w:author="Author" w:date="2025-05-07T12:58:00Z" w16du:dateUtc="2025-05-07T10:58:00Z">
        <w:r>
          <w:rPr>
            <w:lang w:eastAsia="zh-CN"/>
          </w:rPr>
          <w:br w:type="page"/>
        </w:r>
      </w:ins>
    </w:p>
    <w:tbl>
      <w:tblPr>
        <w:tblStyle w:val="TableGrid"/>
        <w:tblW w:w="0" w:type="auto"/>
        <w:tblLook w:val="04A0" w:firstRow="1" w:lastRow="0" w:firstColumn="1" w:lastColumn="0" w:noHBand="0" w:noVBand="1"/>
        <w:tblPrChange w:id="111" w:author="Sweden" w:date="2025-05-06T12:16:00Z">
          <w:tblPr>
            <w:tblStyle w:val="TableGrid"/>
            <w:tblW w:w="0" w:type="auto"/>
            <w:tblLook w:val="04A0" w:firstRow="1" w:lastRow="0" w:firstColumn="1" w:lastColumn="0" w:noHBand="0" w:noVBand="1"/>
          </w:tblPr>
        </w:tblPrChange>
      </w:tblPr>
      <w:tblGrid>
        <w:gridCol w:w="1707"/>
        <w:gridCol w:w="1583"/>
        <w:gridCol w:w="1403"/>
        <w:gridCol w:w="1681"/>
        <w:gridCol w:w="1672"/>
        <w:gridCol w:w="1583"/>
        <w:tblGridChange w:id="112">
          <w:tblGrid>
            <w:gridCol w:w="1707"/>
            <w:gridCol w:w="2"/>
            <w:gridCol w:w="1581"/>
            <w:gridCol w:w="3"/>
            <w:gridCol w:w="1400"/>
            <w:gridCol w:w="184"/>
            <w:gridCol w:w="1497"/>
            <w:gridCol w:w="87"/>
            <w:gridCol w:w="1584"/>
            <w:gridCol w:w="1"/>
            <w:gridCol w:w="1583"/>
          </w:tblGrid>
        </w:tblGridChange>
      </w:tblGrid>
      <w:tr w:rsidR="00D91111" w:rsidTr="007431F1">
        <w:trPr>
          <w:ins w:id="113" w:author="Sweden" w:date="2025-05-04T17:12:00Z"/>
        </w:trPr>
        <w:tc>
          <w:tcPr>
            <w:tcW w:w="1707" w:type="dxa"/>
            <w:tcPrChange w:id="114" w:author="Sweden" w:date="2025-05-06T12:16:00Z">
              <w:tcPr>
                <w:tcW w:w="1709" w:type="dxa"/>
                <w:gridSpan w:val="2"/>
              </w:tcPr>
            </w:tcPrChange>
          </w:tcPr>
          <w:p w:rsidR="00D91111" w:rsidRDefault="00D91111" w:rsidP="00AA6BC4">
            <w:pPr>
              <w:pStyle w:val="Tablehead"/>
              <w:rPr>
                <w:ins w:id="115" w:author="Sweden" w:date="2025-05-04T17:12:00Z"/>
                <w:lang w:eastAsia="zh-CN"/>
              </w:rPr>
            </w:pPr>
            <w:ins w:id="116" w:author="Sweden" w:date="2025-05-04T17:12:00Z">
              <w:r>
                <w:rPr>
                  <w:lang w:eastAsia="zh-CN"/>
                </w:rPr>
                <w:t>RA Model</w:t>
              </w:r>
            </w:ins>
          </w:p>
        </w:tc>
        <w:tc>
          <w:tcPr>
            <w:tcW w:w="1583" w:type="dxa"/>
            <w:tcPrChange w:id="117" w:author="Sweden" w:date="2025-05-06T12:16:00Z">
              <w:tcPr>
                <w:tcW w:w="1584" w:type="dxa"/>
                <w:gridSpan w:val="2"/>
              </w:tcPr>
            </w:tcPrChange>
          </w:tcPr>
          <w:p w:rsidR="00D91111" w:rsidRDefault="00D91111" w:rsidP="00AA6BC4">
            <w:pPr>
              <w:pStyle w:val="Tablehead"/>
              <w:rPr>
                <w:ins w:id="118" w:author="Sweden" w:date="2025-05-04T17:12:00Z"/>
                <w:lang w:eastAsia="zh-CN"/>
              </w:rPr>
            </w:pPr>
            <w:ins w:id="119" w:author="Sweden" w:date="2025-05-04T17:12:00Z">
              <w:r>
                <w:rPr>
                  <w:lang w:eastAsia="zh-CN"/>
                </w:rPr>
                <w:t>Max Height Tested (ft)</w:t>
              </w:r>
            </w:ins>
          </w:p>
        </w:tc>
        <w:tc>
          <w:tcPr>
            <w:tcW w:w="1403" w:type="dxa"/>
            <w:tcPrChange w:id="120" w:author="Sweden" w:date="2025-05-06T12:16:00Z">
              <w:tcPr>
                <w:tcW w:w="1584" w:type="dxa"/>
                <w:gridSpan w:val="2"/>
              </w:tcPr>
            </w:tcPrChange>
          </w:tcPr>
          <w:p w:rsidR="00D91111" w:rsidRDefault="00D91111" w:rsidP="00AA6BC4">
            <w:pPr>
              <w:pStyle w:val="Tablehead"/>
              <w:rPr>
                <w:ins w:id="121" w:author="Sweden" w:date="2025-05-04T17:12:00Z"/>
                <w:lang w:eastAsia="zh-CN"/>
              </w:rPr>
            </w:pPr>
            <w:ins w:id="122" w:author="Sweden" w:date="2025-05-04T17:12:00Z">
              <w:r>
                <w:rPr>
                  <w:lang w:eastAsia="zh-CN"/>
                </w:rPr>
                <w:t xml:space="preserve">Max Height </w:t>
              </w:r>
            </w:ins>
            <w:ins w:id="123" w:author="Sweden" w:date="2025-05-06T12:17:00Z">
              <w:r>
                <w:rPr>
                  <w:lang w:eastAsia="zh-CN"/>
                </w:rPr>
                <w:t>BP</w:t>
              </w:r>
            </w:ins>
            <w:ins w:id="124" w:author="Sweden" w:date="2025-05-04T17:12:00Z">
              <w:r>
                <w:rPr>
                  <w:lang w:eastAsia="zh-CN"/>
                </w:rPr>
                <w:t xml:space="preserve"> (dBm/MHz)</w:t>
              </w:r>
            </w:ins>
          </w:p>
        </w:tc>
        <w:tc>
          <w:tcPr>
            <w:tcW w:w="1681" w:type="dxa"/>
            <w:tcPrChange w:id="125" w:author="Sweden" w:date="2025-05-06T12:16:00Z">
              <w:tcPr>
                <w:tcW w:w="1584" w:type="dxa"/>
                <w:gridSpan w:val="2"/>
              </w:tcPr>
            </w:tcPrChange>
          </w:tcPr>
          <w:p w:rsidR="00D91111" w:rsidRDefault="00D91111" w:rsidP="00AA6BC4">
            <w:pPr>
              <w:pStyle w:val="Tablehead"/>
              <w:rPr>
                <w:ins w:id="126" w:author="Sweden" w:date="2025-05-04T17:12:00Z"/>
                <w:lang w:eastAsia="zh-CN"/>
              </w:rPr>
            </w:pPr>
            <w:ins w:id="127" w:author="Sweden" w:date="2025-05-06T12:18:00Z">
              <w:r>
                <w:rPr>
                  <w:lang w:eastAsia="zh-CN"/>
                </w:rPr>
                <w:t>BP</w:t>
              </w:r>
            </w:ins>
            <w:ins w:id="128" w:author="Sweden" w:date="2025-05-04T17:12:00Z">
              <w:r>
                <w:rPr>
                  <w:lang w:eastAsia="zh-CN"/>
                </w:rPr>
                <w:t xml:space="preserve"> at 1000 ft (dBm/MHz)</w:t>
              </w:r>
            </w:ins>
          </w:p>
        </w:tc>
        <w:tc>
          <w:tcPr>
            <w:tcW w:w="1672" w:type="dxa"/>
            <w:tcPrChange w:id="129" w:author="Sweden" w:date="2025-05-06T12:16:00Z">
              <w:tcPr>
                <w:tcW w:w="1584" w:type="dxa"/>
              </w:tcPr>
            </w:tcPrChange>
          </w:tcPr>
          <w:p w:rsidR="00D91111" w:rsidRDefault="00D91111" w:rsidP="00AA6BC4">
            <w:pPr>
              <w:pStyle w:val="Tablehead"/>
              <w:rPr>
                <w:ins w:id="130" w:author="Sweden" w:date="2025-05-04T17:12:00Z"/>
                <w:lang w:eastAsia="zh-CN"/>
              </w:rPr>
            </w:pPr>
            <w:ins w:id="131" w:author="Sweden" w:date="2025-05-06T12:18:00Z">
              <w:r>
                <w:rPr>
                  <w:lang w:eastAsia="zh-CN"/>
                </w:rPr>
                <w:t>BP</w:t>
              </w:r>
            </w:ins>
            <w:ins w:id="132" w:author="Sweden" w:date="2025-05-04T17:12:00Z">
              <w:r>
                <w:rPr>
                  <w:lang w:eastAsia="zh-CN"/>
                </w:rPr>
                <w:t xml:space="preserve"> at 200 ft (dBm/MHz)</w:t>
              </w:r>
            </w:ins>
          </w:p>
        </w:tc>
        <w:tc>
          <w:tcPr>
            <w:tcW w:w="1583" w:type="dxa"/>
            <w:tcPrChange w:id="133" w:author="Sweden" w:date="2025-05-06T12:16:00Z">
              <w:tcPr>
                <w:tcW w:w="1584" w:type="dxa"/>
                <w:gridSpan w:val="2"/>
              </w:tcPr>
            </w:tcPrChange>
          </w:tcPr>
          <w:p w:rsidR="00D91111" w:rsidRDefault="00D91111" w:rsidP="00AA6BC4">
            <w:pPr>
              <w:pStyle w:val="Tablehead"/>
              <w:rPr>
                <w:ins w:id="134" w:author="Sweden" w:date="2025-05-04T17:12:00Z"/>
                <w:lang w:eastAsia="zh-CN"/>
              </w:rPr>
            </w:pPr>
            <w:ins w:id="135" w:author="Sweden" w:date="2025-05-04T17:12:00Z">
              <w:r>
                <w:rPr>
                  <w:lang w:eastAsia="zh-CN"/>
                </w:rPr>
                <w:t>Delta (dB)</w:t>
              </w:r>
            </w:ins>
            <w:ins w:id="136" w:author="Sweden" w:date="2025-05-06T12:17:00Z">
              <w:r>
                <w:rPr>
                  <w:lang w:eastAsia="zh-CN"/>
                </w:rPr>
                <w:t xml:space="preserve"> between max height </w:t>
              </w:r>
            </w:ins>
            <w:ins w:id="137" w:author="Sweden" w:date="2025-05-06T12:18:00Z">
              <w:r>
                <w:rPr>
                  <w:lang w:eastAsia="zh-CN"/>
                </w:rPr>
                <w:t>BP</w:t>
              </w:r>
            </w:ins>
            <w:ins w:id="138" w:author="Sweden" w:date="2025-05-06T12:17:00Z">
              <w:r>
                <w:rPr>
                  <w:lang w:eastAsia="zh-CN"/>
                </w:rPr>
                <w:t xml:space="preserve"> and 200 feet</w:t>
              </w:r>
            </w:ins>
            <w:ins w:id="139" w:author="Sweden" w:date="2025-05-06T12:18:00Z">
              <w:r>
                <w:rPr>
                  <w:lang w:eastAsia="zh-CN"/>
                </w:rPr>
                <w:t xml:space="preserve"> BP</w:t>
              </w:r>
            </w:ins>
          </w:p>
        </w:tc>
      </w:tr>
      <w:tr w:rsidR="00D91111" w:rsidTr="007431F1">
        <w:trPr>
          <w:ins w:id="140" w:author="Sweden" w:date="2025-05-04T17:12:00Z"/>
        </w:trPr>
        <w:tc>
          <w:tcPr>
            <w:tcW w:w="1707" w:type="dxa"/>
            <w:tcPrChange w:id="141" w:author="Sweden" w:date="2025-05-06T12:16:00Z">
              <w:tcPr>
                <w:tcW w:w="1709" w:type="dxa"/>
                <w:gridSpan w:val="2"/>
              </w:tcPr>
            </w:tcPrChange>
          </w:tcPr>
          <w:p w:rsidR="00D91111" w:rsidRDefault="00D91111" w:rsidP="00AA6BC4">
            <w:pPr>
              <w:pStyle w:val="Tabletext"/>
              <w:jc w:val="center"/>
              <w:rPr>
                <w:ins w:id="142" w:author="Sweden" w:date="2025-05-04T17:12:00Z"/>
                <w:lang w:eastAsia="zh-CN"/>
              </w:rPr>
            </w:pPr>
            <w:ins w:id="143" w:author="Sweden" w:date="2025-05-04T17:12:00Z">
              <w:r>
                <w:rPr>
                  <w:lang w:eastAsia="zh-CN"/>
                </w:rPr>
                <w:t>F</w:t>
              </w:r>
            </w:ins>
          </w:p>
        </w:tc>
        <w:tc>
          <w:tcPr>
            <w:tcW w:w="1583" w:type="dxa"/>
            <w:tcPrChange w:id="144" w:author="Sweden" w:date="2025-05-06T12:16:00Z">
              <w:tcPr>
                <w:tcW w:w="1584" w:type="dxa"/>
                <w:gridSpan w:val="2"/>
              </w:tcPr>
            </w:tcPrChange>
          </w:tcPr>
          <w:p w:rsidR="00D91111" w:rsidRDefault="00D91111" w:rsidP="00AA6BC4">
            <w:pPr>
              <w:pStyle w:val="Tabletext"/>
              <w:jc w:val="center"/>
              <w:rPr>
                <w:ins w:id="145" w:author="Sweden" w:date="2025-05-04T17:12:00Z"/>
                <w:lang w:eastAsia="zh-CN"/>
              </w:rPr>
            </w:pPr>
            <w:ins w:id="146" w:author="Sweden" w:date="2025-05-04T17:12:00Z">
              <w:r>
                <w:rPr>
                  <w:lang w:eastAsia="zh-CN"/>
                </w:rPr>
                <w:t>5000</w:t>
              </w:r>
            </w:ins>
          </w:p>
        </w:tc>
        <w:tc>
          <w:tcPr>
            <w:tcW w:w="1403" w:type="dxa"/>
            <w:tcPrChange w:id="147" w:author="Sweden" w:date="2025-05-06T12:16:00Z">
              <w:tcPr>
                <w:tcW w:w="1584" w:type="dxa"/>
                <w:gridSpan w:val="2"/>
              </w:tcPr>
            </w:tcPrChange>
          </w:tcPr>
          <w:p w:rsidR="00D91111" w:rsidRDefault="00D91111" w:rsidP="00AA6BC4">
            <w:pPr>
              <w:pStyle w:val="Tabletext"/>
              <w:jc w:val="center"/>
              <w:rPr>
                <w:ins w:id="148" w:author="Sweden" w:date="2025-05-04T17:12:00Z"/>
                <w:lang w:eastAsia="zh-CN"/>
              </w:rPr>
            </w:pPr>
            <w:ins w:id="149" w:author="Sweden" w:date="2025-05-04T17:12:00Z">
              <w:r>
                <w:rPr>
                  <w:lang w:eastAsia="zh-CN"/>
                </w:rPr>
                <w:t>-101</w:t>
              </w:r>
            </w:ins>
          </w:p>
        </w:tc>
        <w:tc>
          <w:tcPr>
            <w:tcW w:w="1681" w:type="dxa"/>
            <w:tcPrChange w:id="150" w:author="Sweden" w:date="2025-05-06T12:16:00Z">
              <w:tcPr>
                <w:tcW w:w="1584" w:type="dxa"/>
                <w:gridSpan w:val="2"/>
              </w:tcPr>
            </w:tcPrChange>
          </w:tcPr>
          <w:p w:rsidR="00D91111" w:rsidRDefault="00D91111" w:rsidP="00AA6BC4">
            <w:pPr>
              <w:pStyle w:val="Tabletext"/>
              <w:jc w:val="center"/>
              <w:rPr>
                <w:ins w:id="151" w:author="Sweden" w:date="2025-05-04T17:12:00Z"/>
                <w:lang w:eastAsia="zh-CN"/>
              </w:rPr>
            </w:pPr>
            <w:ins w:id="152" w:author="Sweden" w:date="2025-05-04T17:12:00Z">
              <w:r>
                <w:rPr>
                  <w:lang w:eastAsia="zh-CN"/>
                </w:rPr>
                <w:t>-79</w:t>
              </w:r>
            </w:ins>
          </w:p>
        </w:tc>
        <w:tc>
          <w:tcPr>
            <w:tcW w:w="1672" w:type="dxa"/>
            <w:tcPrChange w:id="153" w:author="Sweden" w:date="2025-05-06T12:16:00Z">
              <w:tcPr>
                <w:tcW w:w="1584" w:type="dxa"/>
              </w:tcPr>
            </w:tcPrChange>
          </w:tcPr>
          <w:p w:rsidR="00D91111" w:rsidRDefault="00D91111" w:rsidP="00AA6BC4">
            <w:pPr>
              <w:pStyle w:val="Tabletext"/>
              <w:jc w:val="center"/>
              <w:rPr>
                <w:ins w:id="154" w:author="Sweden" w:date="2025-05-04T17:12:00Z"/>
                <w:lang w:eastAsia="zh-CN"/>
              </w:rPr>
            </w:pPr>
            <w:ins w:id="155" w:author="Sweden" w:date="2025-05-04T17:12:00Z">
              <w:r>
                <w:rPr>
                  <w:lang w:eastAsia="zh-CN"/>
                </w:rPr>
                <w:t>-67</w:t>
              </w:r>
            </w:ins>
          </w:p>
        </w:tc>
        <w:tc>
          <w:tcPr>
            <w:tcW w:w="1583" w:type="dxa"/>
            <w:tcPrChange w:id="156" w:author="Sweden" w:date="2025-05-06T12:16:00Z">
              <w:tcPr>
                <w:tcW w:w="1584" w:type="dxa"/>
                <w:gridSpan w:val="2"/>
              </w:tcPr>
            </w:tcPrChange>
          </w:tcPr>
          <w:p w:rsidR="00D91111" w:rsidRDefault="00D91111" w:rsidP="00AA6BC4">
            <w:pPr>
              <w:pStyle w:val="Tabletext"/>
              <w:jc w:val="center"/>
              <w:rPr>
                <w:ins w:id="157" w:author="Sweden" w:date="2025-05-04T17:12:00Z"/>
                <w:lang w:eastAsia="zh-CN"/>
              </w:rPr>
            </w:pPr>
            <w:ins w:id="158" w:author="Sweden" w:date="2025-05-06T12:01:00Z">
              <w:r>
                <w:rPr>
                  <w:lang w:eastAsia="zh-CN"/>
                </w:rPr>
                <w:t>34</w:t>
              </w:r>
            </w:ins>
          </w:p>
        </w:tc>
      </w:tr>
      <w:tr w:rsidR="00D91111" w:rsidTr="007431F1">
        <w:trPr>
          <w:ins w:id="159" w:author="Sweden" w:date="2025-05-04T17:12:00Z"/>
        </w:trPr>
        <w:tc>
          <w:tcPr>
            <w:tcW w:w="1707" w:type="dxa"/>
            <w:tcPrChange w:id="160" w:author="Sweden" w:date="2025-05-06T12:16:00Z">
              <w:tcPr>
                <w:tcW w:w="1709" w:type="dxa"/>
                <w:gridSpan w:val="2"/>
              </w:tcPr>
            </w:tcPrChange>
          </w:tcPr>
          <w:p w:rsidR="00D91111" w:rsidRDefault="00D91111" w:rsidP="00AA6BC4">
            <w:pPr>
              <w:pStyle w:val="Tabletext"/>
              <w:jc w:val="center"/>
              <w:rPr>
                <w:ins w:id="161" w:author="Sweden" w:date="2025-05-04T17:12:00Z"/>
                <w:lang w:eastAsia="zh-CN"/>
              </w:rPr>
            </w:pPr>
            <w:ins w:id="162" w:author="Sweden" w:date="2025-05-04T17:12:00Z">
              <w:r>
                <w:rPr>
                  <w:lang w:eastAsia="zh-CN"/>
                </w:rPr>
                <w:t>L</w:t>
              </w:r>
            </w:ins>
          </w:p>
        </w:tc>
        <w:tc>
          <w:tcPr>
            <w:tcW w:w="1583" w:type="dxa"/>
            <w:tcPrChange w:id="163" w:author="Sweden" w:date="2025-05-06T12:16:00Z">
              <w:tcPr>
                <w:tcW w:w="1584" w:type="dxa"/>
                <w:gridSpan w:val="2"/>
              </w:tcPr>
            </w:tcPrChange>
          </w:tcPr>
          <w:p w:rsidR="00D91111" w:rsidRDefault="00D91111" w:rsidP="00AA6BC4">
            <w:pPr>
              <w:pStyle w:val="Tabletext"/>
              <w:jc w:val="center"/>
              <w:rPr>
                <w:ins w:id="164" w:author="Sweden" w:date="2025-05-04T17:12:00Z"/>
                <w:lang w:eastAsia="zh-CN"/>
              </w:rPr>
            </w:pPr>
            <w:ins w:id="165" w:author="Sweden" w:date="2025-05-04T17:12:00Z">
              <w:r>
                <w:rPr>
                  <w:lang w:eastAsia="zh-CN"/>
                </w:rPr>
                <w:t>5000</w:t>
              </w:r>
            </w:ins>
          </w:p>
        </w:tc>
        <w:tc>
          <w:tcPr>
            <w:tcW w:w="1403" w:type="dxa"/>
            <w:tcPrChange w:id="166" w:author="Sweden" w:date="2025-05-06T12:16:00Z">
              <w:tcPr>
                <w:tcW w:w="1584" w:type="dxa"/>
                <w:gridSpan w:val="2"/>
              </w:tcPr>
            </w:tcPrChange>
          </w:tcPr>
          <w:p w:rsidR="00D91111" w:rsidRDefault="00D91111" w:rsidP="00AA6BC4">
            <w:pPr>
              <w:pStyle w:val="Tabletext"/>
              <w:jc w:val="center"/>
              <w:rPr>
                <w:ins w:id="167" w:author="Sweden" w:date="2025-05-04T17:12:00Z"/>
                <w:lang w:eastAsia="zh-CN"/>
              </w:rPr>
            </w:pPr>
            <w:ins w:id="168" w:author="Sweden" w:date="2025-05-04T17:12:00Z">
              <w:r>
                <w:rPr>
                  <w:lang w:eastAsia="zh-CN"/>
                </w:rPr>
                <w:t>-88</w:t>
              </w:r>
            </w:ins>
          </w:p>
        </w:tc>
        <w:tc>
          <w:tcPr>
            <w:tcW w:w="1681" w:type="dxa"/>
            <w:tcPrChange w:id="169" w:author="Sweden" w:date="2025-05-06T12:16:00Z">
              <w:tcPr>
                <w:tcW w:w="1584" w:type="dxa"/>
                <w:gridSpan w:val="2"/>
              </w:tcPr>
            </w:tcPrChange>
          </w:tcPr>
          <w:p w:rsidR="00D91111" w:rsidRDefault="00D91111" w:rsidP="00AA6BC4">
            <w:pPr>
              <w:pStyle w:val="Tabletext"/>
              <w:jc w:val="center"/>
              <w:rPr>
                <w:ins w:id="170" w:author="Sweden" w:date="2025-05-06T12:13:00Z"/>
                <w:lang w:eastAsia="zh-CN"/>
              </w:rPr>
            </w:pPr>
            <w:ins w:id="171" w:author="Sweden" w:date="2025-05-06T12:13:00Z">
              <w:r>
                <w:rPr>
                  <w:lang w:eastAsia="zh-CN"/>
                </w:rPr>
                <w:t>-73 (Vol II)</w:t>
              </w:r>
            </w:ins>
          </w:p>
          <w:p w:rsidR="00D91111" w:rsidRDefault="00D91111" w:rsidP="00AA6BC4">
            <w:pPr>
              <w:pStyle w:val="Tabletext"/>
              <w:jc w:val="center"/>
              <w:rPr>
                <w:ins w:id="172" w:author="Sweden" w:date="2025-05-04T17:12:00Z"/>
                <w:lang w:eastAsia="zh-CN"/>
              </w:rPr>
            </w:pPr>
            <w:ins w:id="173" w:author="Sweden" w:date="2025-05-06T12:13:00Z">
              <w:r>
                <w:rPr>
                  <w:lang w:eastAsia="zh-CN"/>
                </w:rPr>
                <w:t>-</w:t>
              </w:r>
            </w:ins>
            <w:ins w:id="174" w:author="Sweden" w:date="2025-05-04T17:12:00Z">
              <w:r>
                <w:rPr>
                  <w:lang w:eastAsia="zh-CN"/>
                </w:rPr>
                <w:t>75</w:t>
              </w:r>
            </w:ins>
            <w:ins w:id="175" w:author="Sweden" w:date="2025-05-06T12:13:00Z">
              <w:r>
                <w:rPr>
                  <w:lang w:eastAsia="zh-CN"/>
                </w:rPr>
                <w:t xml:space="preserve"> (Vol III)</w:t>
              </w:r>
            </w:ins>
          </w:p>
        </w:tc>
        <w:tc>
          <w:tcPr>
            <w:tcW w:w="1672" w:type="dxa"/>
            <w:tcPrChange w:id="176" w:author="Sweden" w:date="2025-05-06T12:16:00Z">
              <w:tcPr>
                <w:tcW w:w="1584" w:type="dxa"/>
              </w:tcPr>
            </w:tcPrChange>
          </w:tcPr>
          <w:p w:rsidR="00D91111" w:rsidRDefault="00D91111" w:rsidP="00AA6BC4">
            <w:pPr>
              <w:pStyle w:val="Tabletext"/>
              <w:jc w:val="center"/>
              <w:rPr>
                <w:ins w:id="177" w:author="Sweden" w:date="2025-05-04T17:12:00Z"/>
                <w:lang w:eastAsia="zh-CN"/>
              </w:rPr>
            </w:pPr>
            <w:ins w:id="178" w:author="Sweden" w:date="2025-05-04T17:12:00Z">
              <w:r>
                <w:rPr>
                  <w:lang w:eastAsia="zh-CN"/>
                </w:rPr>
                <w:t>-74</w:t>
              </w:r>
            </w:ins>
            <w:ins w:id="179" w:author="Sweden" w:date="2025-05-06T12:11:00Z">
              <w:r>
                <w:rPr>
                  <w:lang w:eastAsia="zh-CN"/>
                </w:rPr>
                <w:t xml:space="preserve"> (Vol II)</w:t>
              </w:r>
            </w:ins>
            <w:ins w:id="180" w:author="Sweden" w:date="2025-05-04T17:12:00Z">
              <w:r>
                <w:rPr>
                  <w:lang w:eastAsia="zh-CN"/>
                </w:rPr>
                <w:t xml:space="preserve"> </w:t>
              </w:r>
            </w:ins>
            <w:ins w:id="181" w:author="Sweden" w:date="2025-05-06T12:00:00Z">
              <w:r>
                <w:rPr>
                  <w:lang w:eastAsia="zh-CN"/>
                </w:rPr>
                <w:t>/-75</w:t>
              </w:r>
            </w:ins>
            <w:ins w:id="182" w:author="Sweden" w:date="2025-05-06T12:11:00Z">
              <w:r>
                <w:rPr>
                  <w:lang w:eastAsia="zh-CN"/>
                </w:rPr>
                <w:t xml:space="preserve"> (Vol III)</w:t>
              </w:r>
            </w:ins>
          </w:p>
        </w:tc>
        <w:tc>
          <w:tcPr>
            <w:tcW w:w="1583" w:type="dxa"/>
            <w:tcPrChange w:id="183" w:author="Sweden" w:date="2025-05-06T12:16:00Z">
              <w:tcPr>
                <w:tcW w:w="1584" w:type="dxa"/>
                <w:gridSpan w:val="2"/>
              </w:tcPr>
            </w:tcPrChange>
          </w:tcPr>
          <w:p w:rsidR="00D91111" w:rsidRDefault="00D91111" w:rsidP="00AA6BC4">
            <w:pPr>
              <w:pStyle w:val="Tabletext"/>
              <w:jc w:val="center"/>
              <w:rPr>
                <w:ins w:id="184" w:author="Sweden" w:date="2025-05-06T12:20:00Z"/>
                <w:lang w:eastAsia="zh-CN"/>
              </w:rPr>
            </w:pPr>
            <w:ins w:id="185" w:author="Sweden" w:date="2025-05-06T12:01:00Z">
              <w:r>
                <w:rPr>
                  <w:lang w:eastAsia="zh-CN"/>
                </w:rPr>
                <w:t>14</w:t>
              </w:r>
            </w:ins>
          </w:p>
          <w:p w:rsidR="00D91111" w:rsidRDefault="00D91111" w:rsidP="00AA6BC4">
            <w:pPr>
              <w:pStyle w:val="Tabletext"/>
              <w:jc w:val="center"/>
              <w:rPr>
                <w:ins w:id="186" w:author="Sweden" w:date="2025-05-04T17:12:00Z"/>
                <w:lang w:eastAsia="zh-CN"/>
              </w:rPr>
            </w:pPr>
            <w:ins w:id="187" w:author="Sweden" w:date="2025-05-06T12:03:00Z">
              <w:r>
                <w:rPr>
                  <w:lang w:eastAsia="zh-CN"/>
                </w:rPr>
                <w:t>13</w:t>
              </w:r>
            </w:ins>
          </w:p>
        </w:tc>
      </w:tr>
      <w:tr w:rsidR="00D91111" w:rsidTr="007431F1">
        <w:trPr>
          <w:ins w:id="188" w:author="Sweden" w:date="2025-05-04T17:12:00Z"/>
        </w:trPr>
        <w:tc>
          <w:tcPr>
            <w:tcW w:w="1707" w:type="dxa"/>
            <w:tcPrChange w:id="189" w:author="Sweden" w:date="2025-05-06T12:16:00Z">
              <w:tcPr>
                <w:tcW w:w="1709" w:type="dxa"/>
                <w:gridSpan w:val="2"/>
              </w:tcPr>
            </w:tcPrChange>
          </w:tcPr>
          <w:p w:rsidR="00D91111" w:rsidRDefault="00D91111" w:rsidP="00AA6BC4">
            <w:pPr>
              <w:pStyle w:val="Tabletext"/>
              <w:jc w:val="center"/>
              <w:rPr>
                <w:ins w:id="190" w:author="Sweden" w:date="2025-05-04T17:12:00Z"/>
                <w:lang w:eastAsia="zh-CN"/>
              </w:rPr>
            </w:pPr>
            <w:ins w:id="191" w:author="Sweden" w:date="2025-05-04T17:12:00Z">
              <w:r>
                <w:rPr>
                  <w:lang w:eastAsia="zh-CN"/>
                </w:rPr>
                <w:t>T</w:t>
              </w:r>
            </w:ins>
          </w:p>
        </w:tc>
        <w:tc>
          <w:tcPr>
            <w:tcW w:w="1583" w:type="dxa"/>
            <w:tcPrChange w:id="192" w:author="Sweden" w:date="2025-05-06T12:16:00Z">
              <w:tcPr>
                <w:tcW w:w="1584" w:type="dxa"/>
                <w:gridSpan w:val="2"/>
              </w:tcPr>
            </w:tcPrChange>
          </w:tcPr>
          <w:p w:rsidR="00D91111" w:rsidRDefault="00D91111" w:rsidP="00AA6BC4">
            <w:pPr>
              <w:pStyle w:val="Tabletext"/>
              <w:jc w:val="center"/>
              <w:rPr>
                <w:ins w:id="193" w:author="Sweden" w:date="2025-05-04T17:12:00Z"/>
                <w:lang w:eastAsia="zh-CN"/>
              </w:rPr>
            </w:pPr>
            <w:ins w:id="194" w:author="Sweden" w:date="2025-05-04T17:12:00Z">
              <w:r>
                <w:rPr>
                  <w:lang w:eastAsia="zh-CN"/>
                </w:rPr>
                <w:t>7000</w:t>
              </w:r>
            </w:ins>
          </w:p>
        </w:tc>
        <w:tc>
          <w:tcPr>
            <w:tcW w:w="1403" w:type="dxa"/>
            <w:tcPrChange w:id="195" w:author="Sweden" w:date="2025-05-06T12:16:00Z">
              <w:tcPr>
                <w:tcW w:w="1584" w:type="dxa"/>
                <w:gridSpan w:val="2"/>
              </w:tcPr>
            </w:tcPrChange>
          </w:tcPr>
          <w:p w:rsidR="00D91111" w:rsidRDefault="00D91111" w:rsidP="00AA6BC4">
            <w:pPr>
              <w:pStyle w:val="Tabletext"/>
              <w:jc w:val="center"/>
              <w:rPr>
                <w:ins w:id="196" w:author="Sweden" w:date="2025-05-04T17:12:00Z"/>
                <w:lang w:eastAsia="zh-CN"/>
              </w:rPr>
            </w:pPr>
            <w:ins w:id="197" w:author="Sweden" w:date="2025-05-04T17:12:00Z">
              <w:r>
                <w:rPr>
                  <w:lang w:eastAsia="zh-CN"/>
                </w:rPr>
                <w:t>-91</w:t>
              </w:r>
            </w:ins>
          </w:p>
        </w:tc>
        <w:tc>
          <w:tcPr>
            <w:tcW w:w="1681" w:type="dxa"/>
            <w:tcPrChange w:id="198" w:author="Sweden" w:date="2025-05-06T12:16:00Z">
              <w:tcPr>
                <w:tcW w:w="1584" w:type="dxa"/>
                <w:gridSpan w:val="2"/>
              </w:tcPr>
            </w:tcPrChange>
          </w:tcPr>
          <w:p w:rsidR="00D91111" w:rsidRDefault="00D91111" w:rsidP="00AA6BC4">
            <w:pPr>
              <w:pStyle w:val="Tabletext"/>
              <w:jc w:val="center"/>
              <w:rPr>
                <w:ins w:id="199" w:author="Sweden" w:date="2025-05-06T12:13:00Z"/>
                <w:lang w:eastAsia="zh-CN"/>
              </w:rPr>
            </w:pPr>
            <w:ins w:id="200" w:author="Sweden" w:date="2025-05-06T12:13:00Z">
              <w:r>
                <w:rPr>
                  <w:lang w:eastAsia="zh-CN"/>
                </w:rPr>
                <w:t>-68</w:t>
              </w:r>
            </w:ins>
            <w:ins w:id="201" w:author="Sweden" w:date="2025-05-06T12:14:00Z">
              <w:r>
                <w:rPr>
                  <w:lang w:eastAsia="zh-CN"/>
                </w:rPr>
                <w:t xml:space="preserve"> (Vol II)</w:t>
              </w:r>
            </w:ins>
          </w:p>
          <w:p w:rsidR="00D91111" w:rsidRDefault="00D91111" w:rsidP="00AA6BC4">
            <w:pPr>
              <w:pStyle w:val="Tabletext"/>
              <w:jc w:val="center"/>
              <w:rPr>
                <w:ins w:id="202" w:author="Sweden" w:date="2025-05-04T17:12:00Z"/>
                <w:lang w:eastAsia="zh-CN"/>
              </w:rPr>
            </w:pPr>
            <w:ins w:id="203" w:author="Sweden" w:date="2025-05-04T17:12:00Z">
              <w:r>
                <w:rPr>
                  <w:lang w:eastAsia="zh-CN"/>
                </w:rPr>
                <w:t>-65.8</w:t>
              </w:r>
            </w:ins>
            <w:ins w:id="204" w:author="Sweden" w:date="2025-05-06T12:14:00Z">
              <w:r>
                <w:rPr>
                  <w:lang w:eastAsia="zh-CN"/>
                </w:rPr>
                <w:t xml:space="preserve"> (Vol III)</w:t>
              </w:r>
            </w:ins>
          </w:p>
        </w:tc>
        <w:tc>
          <w:tcPr>
            <w:tcW w:w="1672" w:type="dxa"/>
            <w:tcPrChange w:id="205" w:author="Sweden" w:date="2025-05-06T12:16:00Z">
              <w:tcPr>
                <w:tcW w:w="1584" w:type="dxa"/>
              </w:tcPr>
            </w:tcPrChange>
          </w:tcPr>
          <w:p w:rsidR="00D91111" w:rsidRDefault="00D91111" w:rsidP="00AA6BC4">
            <w:pPr>
              <w:pStyle w:val="Tabletext"/>
              <w:jc w:val="center"/>
              <w:rPr>
                <w:ins w:id="206" w:author="Sweden" w:date="2025-05-06T12:14:00Z"/>
                <w:lang w:eastAsia="zh-CN"/>
              </w:rPr>
            </w:pPr>
            <w:ins w:id="207" w:author="Sweden" w:date="2025-05-04T17:12:00Z">
              <w:r>
                <w:rPr>
                  <w:lang w:eastAsia="zh-CN"/>
                </w:rPr>
                <w:t>-62</w:t>
              </w:r>
            </w:ins>
            <w:ins w:id="208" w:author="Sweden" w:date="2025-05-06T12:14:00Z">
              <w:r>
                <w:rPr>
                  <w:lang w:eastAsia="zh-CN"/>
                </w:rPr>
                <w:t xml:space="preserve"> (Vol II)</w:t>
              </w:r>
            </w:ins>
          </w:p>
          <w:p w:rsidR="00D91111" w:rsidRDefault="00D91111" w:rsidP="00AA6BC4">
            <w:pPr>
              <w:pStyle w:val="Tabletext"/>
              <w:jc w:val="center"/>
              <w:rPr>
                <w:ins w:id="209" w:author="Sweden" w:date="2025-05-04T17:12:00Z"/>
                <w:lang w:eastAsia="zh-CN"/>
              </w:rPr>
            </w:pPr>
            <w:ins w:id="210" w:author="Sweden" w:date="2025-05-06T12:14:00Z">
              <w:r>
                <w:rPr>
                  <w:lang w:eastAsia="zh-CN"/>
                </w:rPr>
                <w:t>-</w:t>
              </w:r>
            </w:ins>
            <w:ins w:id="211" w:author="Sweden" w:date="2025-05-06T12:00:00Z">
              <w:r>
                <w:rPr>
                  <w:lang w:eastAsia="zh-CN"/>
                </w:rPr>
                <w:t>60.8</w:t>
              </w:r>
            </w:ins>
            <w:ins w:id="212" w:author="Sweden" w:date="2025-05-06T12:14:00Z">
              <w:r>
                <w:rPr>
                  <w:lang w:eastAsia="zh-CN"/>
                </w:rPr>
                <w:t xml:space="preserve"> (Vol III)</w:t>
              </w:r>
            </w:ins>
          </w:p>
        </w:tc>
        <w:tc>
          <w:tcPr>
            <w:tcW w:w="1583" w:type="dxa"/>
            <w:tcPrChange w:id="213" w:author="Sweden" w:date="2025-05-06T12:16:00Z">
              <w:tcPr>
                <w:tcW w:w="1584" w:type="dxa"/>
                <w:gridSpan w:val="2"/>
              </w:tcPr>
            </w:tcPrChange>
          </w:tcPr>
          <w:p w:rsidR="00D91111" w:rsidRDefault="00D91111" w:rsidP="00AA6BC4">
            <w:pPr>
              <w:pStyle w:val="Tabletext"/>
              <w:jc w:val="center"/>
              <w:rPr>
                <w:ins w:id="214" w:author="Sweden" w:date="2025-05-06T12:20:00Z"/>
                <w:lang w:eastAsia="zh-CN"/>
              </w:rPr>
            </w:pPr>
            <w:ins w:id="215" w:author="Sweden" w:date="2025-05-06T12:19:00Z">
              <w:r>
                <w:rPr>
                  <w:lang w:eastAsia="zh-CN"/>
                </w:rPr>
                <w:t>29</w:t>
              </w:r>
            </w:ins>
          </w:p>
          <w:p w:rsidR="00D91111" w:rsidRDefault="00D91111" w:rsidP="00AA6BC4">
            <w:pPr>
              <w:pStyle w:val="Tabletext"/>
              <w:jc w:val="center"/>
              <w:rPr>
                <w:ins w:id="216" w:author="Sweden" w:date="2025-05-04T17:12:00Z"/>
                <w:lang w:eastAsia="zh-CN"/>
              </w:rPr>
            </w:pPr>
            <w:ins w:id="217" w:author="Sweden" w:date="2025-05-06T12:19:00Z">
              <w:r>
                <w:rPr>
                  <w:lang w:eastAsia="zh-CN"/>
                </w:rPr>
                <w:t>30.2</w:t>
              </w:r>
            </w:ins>
          </w:p>
        </w:tc>
      </w:tr>
      <w:tr w:rsidR="00D91111" w:rsidTr="007431F1">
        <w:trPr>
          <w:ins w:id="218" w:author="Sweden" w:date="2025-05-04T17:12:00Z"/>
        </w:trPr>
        <w:tc>
          <w:tcPr>
            <w:tcW w:w="1707" w:type="dxa"/>
            <w:tcPrChange w:id="219" w:author="Sweden" w:date="2025-05-06T12:16:00Z">
              <w:tcPr>
                <w:tcW w:w="1709" w:type="dxa"/>
                <w:gridSpan w:val="2"/>
              </w:tcPr>
            </w:tcPrChange>
          </w:tcPr>
          <w:p w:rsidR="00D91111" w:rsidRDefault="00D91111" w:rsidP="00AA6BC4">
            <w:pPr>
              <w:pStyle w:val="Tabletext"/>
              <w:jc w:val="center"/>
              <w:rPr>
                <w:ins w:id="220" w:author="Sweden" w:date="2025-05-04T17:12:00Z"/>
                <w:lang w:eastAsia="zh-CN"/>
              </w:rPr>
            </w:pPr>
            <w:ins w:id="221" w:author="Sweden" w:date="2025-05-04T17:12:00Z">
              <w:r>
                <w:rPr>
                  <w:lang w:eastAsia="zh-CN"/>
                </w:rPr>
                <w:t>X</w:t>
              </w:r>
            </w:ins>
          </w:p>
        </w:tc>
        <w:tc>
          <w:tcPr>
            <w:tcW w:w="1583" w:type="dxa"/>
            <w:tcPrChange w:id="222" w:author="Sweden" w:date="2025-05-06T12:16:00Z">
              <w:tcPr>
                <w:tcW w:w="1584" w:type="dxa"/>
                <w:gridSpan w:val="2"/>
              </w:tcPr>
            </w:tcPrChange>
          </w:tcPr>
          <w:p w:rsidR="00D91111" w:rsidRDefault="00D91111" w:rsidP="00AA6BC4">
            <w:pPr>
              <w:pStyle w:val="Tabletext"/>
              <w:jc w:val="center"/>
              <w:rPr>
                <w:ins w:id="223" w:author="Sweden" w:date="2025-05-04T17:12:00Z"/>
                <w:lang w:eastAsia="zh-CN"/>
              </w:rPr>
            </w:pPr>
            <w:ins w:id="224" w:author="Sweden" w:date="2025-05-04T17:12:00Z">
              <w:r>
                <w:rPr>
                  <w:lang w:eastAsia="zh-CN"/>
                </w:rPr>
                <w:t>5000</w:t>
              </w:r>
            </w:ins>
          </w:p>
        </w:tc>
        <w:tc>
          <w:tcPr>
            <w:tcW w:w="1403" w:type="dxa"/>
            <w:tcPrChange w:id="225" w:author="Sweden" w:date="2025-05-06T12:16:00Z">
              <w:tcPr>
                <w:tcW w:w="1584" w:type="dxa"/>
                <w:gridSpan w:val="2"/>
              </w:tcPr>
            </w:tcPrChange>
          </w:tcPr>
          <w:p w:rsidR="00D91111" w:rsidRDefault="00D91111" w:rsidP="00AA6BC4">
            <w:pPr>
              <w:pStyle w:val="Tabletext"/>
              <w:jc w:val="center"/>
              <w:rPr>
                <w:ins w:id="226" w:author="Sweden" w:date="2025-05-04T17:12:00Z"/>
                <w:lang w:eastAsia="zh-CN"/>
              </w:rPr>
            </w:pPr>
            <w:ins w:id="227" w:author="Sweden" w:date="2025-05-04T17:12:00Z">
              <w:r>
                <w:rPr>
                  <w:lang w:eastAsia="zh-CN"/>
                </w:rPr>
                <w:t>-98</w:t>
              </w:r>
            </w:ins>
          </w:p>
        </w:tc>
        <w:tc>
          <w:tcPr>
            <w:tcW w:w="1681" w:type="dxa"/>
            <w:tcPrChange w:id="228" w:author="Sweden" w:date="2025-05-06T12:16:00Z">
              <w:tcPr>
                <w:tcW w:w="1584" w:type="dxa"/>
                <w:gridSpan w:val="2"/>
              </w:tcPr>
            </w:tcPrChange>
          </w:tcPr>
          <w:p w:rsidR="00D91111" w:rsidRDefault="00D91111" w:rsidP="00AA6BC4">
            <w:pPr>
              <w:pStyle w:val="Tabletext"/>
              <w:jc w:val="center"/>
              <w:rPr>
                <w:ins w:id="229" w:author="Sweden" w:date="2025-05-06T12:16:00Z"/>
                <w:lang w:eastAsia="zh-CN"/>
              </w:rPr>
            </w:pPr>
            <w:ins w:id="230" w:author="Sweden" w:date="2025-05-06T12:16:00Z">
              <w:r>
                <w:rPr>
                  <w:lang w:eastAsia="zh-CN"/>
                </w:rPr>
                <w:t>-78 (Vol II)</w:t>
              </w:r>
            </w:ins>
          </w:p>
          <w:p w:rsidR="00D91111" w:rsidRDefault="00D91111" w:rsidP="00AA6BC4">
            <w:pPr>
              <w:pStyle w:val="Tabletext"/>
              <w:jc w:val="center"/>
              <w:rPr>
                <w:ins w:id="231" w:author="Sweden" w:date="2025-05-04T17:12:00Z"/>
                <w:lang w:eastAsia="zh-CN"/>
              </w:rPr>
            </w:pPr>
            <w:ins w:id="232" w:author="Sweden" w:date="2025-05-04T17:12:00Z">
              <w:r>
                <w:rPr>
                  <w:lang w:eastAsia="zh-CN"/>
                </w:rPr>
                <w:t>-77.2</w:t>
              </w:r>
            </w:ins>
            <w:ins w:id="233" w:author="Sweden" w:date="2025-05-06T12:16:00Z">
              <w:r>
                <w:rPr>
                  <w:lang w:eastAsia="zh-CN"/>
                </w:rPr>
                <w:t xml:space="preserve"> (Vol III)</w:t>
              </w:r>
            </w:ins>
          </w:p>
        </w:tc>
        <w:tc>
          <w:tcPr>
            <w:tcW w:w="1672" w:type="dxa"/>
            <w:tcPrChange w:id="234" w:author="Sweden" w:date="2025-05-06T12:16:00Z">
              <w:tcPr>
                <w:tcW w:w="1584" w:type="dxa"/>
              </w:tcPr>
            </w:tcPrChange>
          </w:tcPr>
          <w:p w:rsidR="00D91111" w:rsidRDefault="00D91111" w:rsidP="00AA6BC4">
            <w:pPr>
              <w:pStyle w:val="Tabletext"/>
              <w:jc w:val="center"/>
              <w:rPr>
                <w:ins w:id="235" w:author="Sweden" w:date="2025-05-04T17:12:00Z"/>
                <w:lang w:eastAsia="zh-CN"/>
              </w:rPr>
            </w:pPr>
            <w:ins w:id="236" w:author="Sweden" w:date="2025-05-04T17:12:00Z">
              <w:r>
                <w:rPr>
                  <w:lang w:eastAsia="zh-CN"/>
                </w:rPr>
                <w:t>-58</w:t>
              </w:r>
            </w:ins>
          </w:p>
        </w:tc>
        <w:tc>
          <w:tcPr>
            <w:tcW w:w="1583" w:type="dxa"/>
            <w:tcPrChange w:id="237" w:author="Sweden" w:date="2025-05-06T12:16:00Z">
              <w:tcPr>
                <w:tcW w:w="1584" w:type="dxa"/>
                <w:gridSpan w:val="2"/>
              </w:tcPr>
            </w:tcPrChange>
          </w:tcPr>
          <w:p w:rsidR="00D91111" w:rsidRDefault="00D91111" w:rsidP="00AA6BC4">
            <w:pPr>
              <w:pStyle w:val="Tabletext"/>
              <w:jc w:val="center"/>
              <w:rPr>
                <w:ins w:id="238" w:author="Sweden" w:date="2025-05-04T17:12:00Z"/>
                <w:lang w:eastAsia="zh-CN"/>
              </w:rPr>
            </w:pPr>
            <w:ins w:id="239" w:author="Sweden" w:date="2025-05-06T12:19:00Z">
              <w:r>
                <w:rPr>
                  <w:lang w:eastAsia="zh-CN"/>
                </w:rPr>
                <w:t>40</w:t>
              </w:r>
            </w:ins>
          </w:p>
        </w:tc>
      </w:tr>
      <w:tr w:rsidR="00D91111" w:rsidTr="007431F1">
        <w:trPr>
          <w:ins w:id="240" w:author="Sweden" w:date="2025-05-04T17:12:00Z"/>
        </w:trPr>
        <w:tc>
          <w:tcPr>
            <w:tcW w:w="1707" w:type="dxa"/>
            <w:tcPrChange w:id="241" w:author="Sweden" w:date="2025-05-06T12:16:00Z">
              <w:tcPr>
                <w:tcW w:w="1709" w:type="dxa"/>
                <w:gridSpan w:val="2"/>
              </w:tcPr>
            </w:tcPrChange>
          </w:tcPr>
          <w:p w:rsidR="00D91111" w:rsidRDefault="00D91111" w:rsidP="00AA6BC4">
            <w:pPr>
              <w:pStyle w:val="Tabletext"/>
              <w:jc w:val="center"/>
              <w:rPr>
                <w:ins w:id="242" w:author="Sweden" w:date="2025-05-04T17:12:00Z"/>
                <w:lang w:eastAsia="zh-CN"/>
              </w:rPr>
            </w:pPr>
            <w:ins w:id="243" w:author="Sweden" w:date="2025-05-04T17:12:00Z">
              <w:r>
                <w:rPr>
                  <w:lang w:eastAsia="zh-CN"/>
                </w:rPr>
                <w:t>Y</w:t>
              </w:r>
            </w:ins>
          </w:p>
        </w:tc>
        <w:tc>
          <w:tcPr>
            <w:tcW w:w="1583" w:type="dxa"/>
            <w:tcPrChange w:id="244" w:author="Sweden" w:date="2025-05-06T12:16:00Z">
              <w:tcPr>
                <w:tcW w:w="1584" w:type="dxa"/>
                <w:gridSpan w:val="2"/>
              </w:tcPr>
            </w:tcPrChange>
          </w:tcPr>
          <w:p w:rsidR="00D91111" w:rsidRDefault="00D91111" w:rsidP="00AA6BC4">
            <w:pPr>
              <w:pStyle w:val="Tabletext"/>
              <w:jc w:val="center"/>
              <w:rPr>
                <w:ins w:id="245" w:author="Sweden" w:date="2025-05-04T17:12:00Z"/>
                <w:lang w:eastAsia="zh-CN"/>
              </w:rPr>
            </w:pPr>
            <w:ins w:id="246" w:author="Sweden" w:date="2025-05-04T17:12:00Z">
              <w:r>
                <w:rPr>
                  <w:lang w:eastAsia="zh-CN"/>
                </w:rPr>
                <w:t>5000</w:t>
              </w:r>
            </w:ins>
          </w:p>
        </w:tc>
        <w:tc>
          <w:tcPr>
            <w:tcW w:w="1403" w:type="dxa"/>
            <w:tcPrChange w:id="247" w:author="Sweden" w:date="2025-05-06T12:16:00Z">
              <w:tcPr>
                <w:tcW w:w="1584" w:type="dxa"/>
                <w:gridSpan w:val="2"/>
              </w:tcPr>
            </w:tcPrChange>
          </w:tcPr>
          <w:p w:rsidR="00D91111" w:rsidRDefault="00D91111" w:rsidP="00AA6BC4">
            <w:pPr>
              <w:pStyle w:val="Tabletext"/>
              <w:jc w:val="center"/>
              <w:rPr>
                <w:ins w:id="248" w:author="Sweden" w:date="2025-05-04T17:12:00Z"/>
                <w:lang w:eastAsia="zh-CN"/>
              </w:rPr>
            </w:pPr>
            <w:ins w:id="249" w:author="Sweden" w:date="2025-05-04T17:12:00Z">
              <w:r>
                <w:rPr>
                  <w:lang w:eastAsia="zh-CN"/>
                </w:rPr>
                <w:t>-101</w:t>
              </w:r>
            </w:ins>
          </w:p>
        </w:tc>
        <w:tc>
          <w:tcPr>
            <w:tcW w:w="1681" w:type="dxa"/>
            <w:tcPrChange w:id="250" w:author="Sweden" w:date="2025-05-06T12:16:00Z">
              <w:tcPr>
                <w:tcW w:w="1584" w:type="dxa"/>
                <w:gridSpan w:val="2"/>
              </w:tcPr>
            </w:tcPrChange>
          </w:tcPr>
          <w:p w:rsidR="00D91111" w:rsidRDefault="00D91111" w:rsidP="00AA6BC4">
            <w:pPr>
              <w:pStyle w:val="Tabletext"/>
              <w:jc w:val="center"/>
              <w:rPr>
                <w:ins w:id="251" w:author="Sweden" w:date="2025-05-04T17:12:00Z"/>
                <w:lang w:eastAsia="zh-CN"/>
              </w:rPr>
            </w:pPr>
            <w:ins w:id="252" w:author="Sweden" w:date="2025-05-04T17:12:00Z">
              <w:r>
                <w:rPr>
                  <w:lang w:eastAsia="zh-CN"/>
                </w:rPr>
                <w:t>-78</w:t>
              </w:r>
            </w:ins>
          </w:p>
        </w:tc>
        <w:tc>
          <w:tcPr>
            <w:tcW w:w="1672" w:type="dxa"/>
            <w:tcPrChange w:id="253" w:author="Sweden" w:date="2025-05-06T12:16:00Z">
              <w:tcPr>
                <w:tcW w:w="1584" w:type="dxa"/>
              </w:tcPr>
            </w:tcPrChange>
          </w:tcPr>
          <w:p w:rsidR="00D91111" w:rsidRDefault="00D91111" w:rsidP="00AA6BC4">
            <w:pPr>
              <w:pStyle w:val="Tabletext"/>
              <w:jc w:val="center"/>
              <w:rPr>
                <w:ins w:id="254" w:author="Sweden" w:date="2025-05-04T17:12:00Z"/>
                <w:lang w:eastAsia="zh-CN"/>
              </w:rPr>
            </w:pPr>
            <w:ins w:id="255" w:author="Sweden" w:date="2025-05-04T17:12:00Z">
              <w:r>
                <w:rPr>
                  <w:lang w:eastAsia="zh-CN"/>
                </w:rPr>
                <w:t>-64</w:t>
              </w:r>
            </w:ins>
          </w:p>
        </w:tc>
        <w:tc>
          <w:tcPr>
            <w:tcW w:w="1583" w:type="dxa"/>
            <w:tcPrChange w:id="256" w:author="Sweden" w:date="2025-05-06T12:16:00Z">
              <w:tcPr>
                <w:tcW w:w="1584" w:type="dxa"/>
                <w:gridSpan w:val="2"/>
              </w:tcPr>
            </w:tcPrChange>
          </w:tcPr>
          <w:p w:rsidR="00D91111" w:rsidRDefault="00D91111" w:rsidP="00AA6BC4">
            <w:pPr>
              <w:pStyle w:val="Tabletext"/>
              <w:jc w:val="center"/>
              <w:rPr>
                <w:ins w:id="257" w:author="Sweden" w:date="2025-05-04T17:12:00Z"/>
                <w:lang w:eastAsia="zh-CN"/>
              </w:rPr>
            </w:pPr>
            <w:ins w:id="258" w:author="Sweden" w:date="2025-05-06T12:20:00Z">
              <w:r>
                <w:rPr>
                  <w:lang w:eastAsia="zh-CN"/>
                </w:rPr>
                <w:t>3</w:t>
              </w:r>
            </w:ins>
            <w:ins w:id="259" w:author="Sweden" w:date="2025-05-06T12:19:00Z">
              <w:r>
                <w:rPr>
                  <w:lang w:eastAsia="zh-CN"/>
                </w:rPr>
                <w:t>7</w:t>
              </w:r>
            </w:ins>
          </w:p>
        </w:tc>
      </w:tr>
    </w:tbl>
    <w:p w:rsidR="00D91111" w:rsidRPr="00C06658" w:rsidRDefault="00D91111" w:rsidP="00AA6BC4">
      <w:pPr>
        <w:pStyle w:val="Tablefin"/>
      </w:pPr>
    </w:p>
    <w:p w:rsidR="00D91111" w:rsidRPr="00CD2D1A" w:rsidRDefault="00D91111" w:rsidP="00D91111">
      <w:pPr>
        <w:keepNext/>
        <w:keepLines/>
      </w:pPr>
      <w:r w:rsidRPr="00CD2D1A">
        <w:t>Figure A2-1 compares the AVSI Report Vol II and III UC 1 RA receiver BPs at 200 ft and maximum height to the Rec. ITU-R M.2059 receiver desensitization thresholds derived above in Annex 1.</w:t>
      </w:r>
      <w:r w:rsidRPr="00CD2D1A">
        <w:rPr>
          <w:rStyle w:val="FootnoteReference"/>
        </w:rPr>
        <w:footnoteReference w:id="16"/>
      </w:r>
      <w:r w:rsidRPr="00CD2D1A">
        <w:t xml:space="preserve">  </w:t>
      </w:r>
    </w:p>
    <w:p w:rsidR="00D91111" w:rsidRPr="00CD2D1A" w:rsidRDefault="00D91111" w:rsidP="00D91111">
      <w:pPr>
        <w:pStyle w:val="FigureNo"/>
      </w:pPr>
      <w:r w:rsidRPr="00CD2D1A">
        <w:t>Figure A2-1</w:t>
      </w:r>
    </w:p>
    <w:p w:rsidR="00D91111" w:rsidRPr="00CD2D1A" w:rsidRDefault="00D91111" w:rsidP="00D91111">
      <w:pPr>
        <w:pStyle w:val="Figuretitle"/>
      </w:pPr>
      <w:r w:rsidRPr="00CD2D1A">
        <w:t>AVSI Report Vol II and III UC1 In-band BPs Comparison at Tested Altitudes to</w:t>
      </w:r>
      <w:r w:rsidRPr="00CD2D1A">
        <w:br/>
        <w:t xml:space="preserve">Recommendation ITU-R M.2059 </w:t>
      </w:r>
      <w:proofErr w:type="spellStart"/>
      <w:r w:rsidRPr="00CD2D1A">
        <w:t>Desense</w:t>
      </w:r>
      <w:proofErr w:type="spellEnd"/>
      <w:r w:rsidRPr="00CD2D1A">
        <w:t xml:space="preserve"> Thresholds</w:t>
      </w:r>
    </w:p>
    <w:p w:rsidR="00D91111" w:rsidRPr="00CD2D1A" w:rsidRDefault="00D91111" w:rsidP="00D91111">
      <w:pPr>
        <w:pStyle w:val="Figure"/>
        <w:rPr>
          <w:noProof w:val="0"/>
        </w:rPr>
      </w:pPr>
      <w:r w:rsidRPr="00CD2D1A">
        <w:rPr>
          <w:noProof w:val="0"/>
        </w:rPr>
        <w:t xml:space="preserve"> </w:t>
      </w:r>
      <w:r w:rsidRPr="00CD2D1A">
        <w:drawing>
          <wp:inline distT="0" distB="0" distL="0" distR="0" wp14:anchorId="55232C1D" wp14:editId="41603A96">
            <wp:extent cx="5943600" cy="2922270"/>
            <wp:effectExtent l="0" t="0" r="0" b="0"/>
            <wp:docPr id="8993261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2922270"/>
                    </a:xfrm>
                    <a:prstGeom prst="rect">
                      <a:avLst/>
                    </a:prstGeom>
                    <a:noFill/>
                    <a:ln>
                      <a:noFill/>
                    </a:ln>
                  </pic:spPr>
                </pic:pic>
              </a:graphicData>
            </a:graphic>
          </wp:inline>
        </w:drawing>
      </w:r>
    </w:p>
    <w:p w:rsidR="00D91111" w:rsidRPr="00CD2D1A" w:rsidRDefault="00D91111" w:rsidP="00D91111">
      <w:r w:rsidRPr="00CD2D1A">
        <w:t>The AVSI Report Vol II and III UC1 In-band BPs at maximum height were 9 dB better than the best receiver desensitization threshold in Rec. ITU-R M.2059 and the UC1 In-band BPs at 200 ft were at least 36 dB better.</w:t>
      </w:r>
    </w:p>
    <w:p w:rsidR="00D91111" w:rsidRPr="00CD2D1A" w:rsidRDefault="00D91111">
      <w:pPr>
        <w:pStyle w:val="Heading2"/>
        <w:pPrChange w:id="260" w:author="Sweden" w:date="2025-05-04T17:23:00Z">
          <w:pPr>
            <w:pStyle w:val="Headingb"/>
          </w:pPr>
        </w:pPrChange>
      </w:pPr>
      <w:ins w:id="261" w:author="Sweden" w:date="2025-05-04T17:23:00Z">
        <w:r>
          <w:t xml:space="preserve">A2-4 </w:t>
        </w:r>
      </w:ins>
      <w:r w:rsidRPr="00CD2D1A">
        <w:t>AVSI Report Vol I and III UC 1 Measured RA Receiver Susceptibility to Out-of-band Signals</w:t>
      </w:r>
    </w:p>
    <w:p w:rsidR="00D91111" w:rsidRPr="00CD2D1A" w:rsidRDefault="00D91111" w:rsidP="00D91111">
      <w:r w:rsidRPr="00CD2D1A">
        <w:t xml:space="preserve">The AVSI Volume I report provided RA susceptibility measurements to out-of-band, 100 MHz wide signals </w:t>
      </w:r>
      <w:proofErr w:type="spellStart"/>
      <w:r w:rsidRPr="00CD2D1A">
        <w:t>centered</w:t>
      </w:r>
      <w:proofErr w:type="spellEnd"/>
      <w:r w:rsidRPr="00CD2D1A">
        <w:t xml:space="preserve"> at 3750, 3850, and 3930 </w:t>
      </w:r>
      <w:proofErr w:type="spellStart"/>
      <w:r w:rsidRPr="00CD2D1A">
        <w:t>MHz.</w:t>
      </w:r>
      <w:proofErr w:type="spellEnd"/>
      <w:r w:rsidRPr="00CD2D1A">
        <w:t xml:space="preserve">  The AVSI Volume III report provided RA manufacturer-provided measurements over a broader range of </w:t>
      </w:r>
      <w:proofErr w:type="spellStart"/>
      <w:r w:rsidRPr="00CD2D1A">
        <w:t>center</w:t>
      </w:r>
      <w:proofErr w:type="spellEnd"/>
      <w:r w:rsidRPr="00CD2D1A">
        <w:t xml:space="preserve"> frequencies from 3 000 to 5 000 </w:t>
      </w:r>
      <w:proofErr w:type="spellStart"/>
      <w:r w:rsidRPr="00CD2D1A">
        <w:t>MHz.</w:t>
      </w:r>
      <w:proofErr w:type="spellEnd"/>
      <w:r w:rsidRPr="00CD2D1A">
        <w:t xml:space="preserve"> These out-of-band test results can be compared against the receiver front-end overload characteristics defined by Rec. ITU-R M.2059.  Since the receiver front-end overload was defined for an interferer within 4200-4400 MHz, the characteristics must be adjusted according to the frequency dependent rejection (FDR) of any filtering present in the receiver that impacts out-of-</w:t>
      </w:r>
      <w:r w:rsidRPr="00CD2D1A">
        <w:rPr>
          <w:spacing w:val="-2"/>
        </w:rPr>
        <w:t>band signals.</w:t>
      </w:r>
      <w:r w:rsidRPr="00CD2D1A">
        <w:rPr>
          <w:rStyle w:val="FootnoteReference"/>
          <w:spacing w:val="-2"/>
        </w:rPr>
        <w:footnoteReference w:id="17"/>
      </w:r>
      <w:r w:rsidRPr="00CD2D1A">
        <w:rPr>
          <w:spacing w:val="-2"/>
        </w:rPr>
        <w:t xml:space="preserve"> The Front-end overload thresholds can be calculated using Equations A1-3 and A1-4</w:t>
      </w:r>
      <w:r w:rsidRPr="00CD2D1A">
        <w:t xml:space="preserve"> contained in Annex 1. The FDR defined in Rec. ITU-R M.2059 is provided in Table A2-2.</w:t>
      </w:r>
    </w:p>
    <w:p w:rsidR="00D91111" w:rsidRPr="00CD2D1A" w:rsidRDefault="00D91111" w:rsidP="00D91111">
      <w:pPr>
        <w:pStyle w:val="TableNo"/>
      </w:pPr>
      <w:r w:rsidRPr="00CD2D1A">
        <w:t>Table A2-2</w:t>
      </w:r>
    </w:p>
    <w:p w:rsidR="00D91111" w:rsidRPr="00CD2D1A" w:rsidRDefault="00D91111" w:rsidP="00D91111">
      <w:pPr>
        <w:pStyle w:val="Tabletitle"/>
      </w:pPr>
      <w:r w:rsidRPr="00CD2D1A">
        <w:t xml:space="preserve">Recommendation ITU-R M.2059 Frequency Dependent Rejection and Resulting Range </w:t>
      </w:r>
      <w:r w:rsidRPr="00CD2D1A">
        <w:br/>
        <w:t>of Front-end Overload Thresholds</w:t>
      </w:r>
    </w:p>
    <w:p w:rsidR="00D91111" w:rsidRPr="00CD2D1A" w:rsidRDefault="00D91111" w:rsidP="00D91111">
      <w:pPr>
        <w:pStyle w:val="Figure"/>
        <w:rPr>
          <w:noProof w:val="0"/>
        </w:rPr>
      </w:pPr>
      <w:r w:rsidRPr="00CD2D1A">
        <w:drawing>
          <wp:inline distT="0" distB="0" distL="0" distR="0" wp14:anchorId="23B47578" wp14:editId="5D0B426D">
            <wp:extent cx="3773551" cy="3363274"/>
            <wp:effectExtent l="0" t="0" r="0" b="8890"/>
            <wp:docPr id="127870613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781561" cy="3370413"/>
                    </a:xfrm>
                    <a:prstGeom prst="rect">
                      <a:avLst/>
                    </a:prstGeom>
                    <a:noFill/>
                    <a:ln>
                      <a:noFill/>
                    </a:ln>
                  </pic:spPr>
                </pic:pic>
              </a:graphicData>
            </a:graphic>
          </wp:inline>
        </w:drawing>
      </w:r>
    </w:p>
    <w:p w:rsidR="00D91111" w:rsidRPr="00CD2D1A" w:rsidRDefault="00D91111" w:rsidP="00D91111">
      <w:pPr>
        <w:pStyle w:val="Tablefin"/>
      </w:pPr>
    </w:p>
    <w:p w:rsidR="00D91111" w:rsidRPr="00CD2D1A" w:rsidRDefault="00D91111" w:rsidP="00D91111">
      <w:r w:rsidRPr="00CD2D1A">
        <w:t xml:space="preserve">Table A2-3 shows the lowest UC 1 BPs for the worst </w:t>
      </w:r>
      <w:proofErr w:type="spellStart"/>
      <w:r w:rsidRPr="00CD2D1A">
        <w:t>center</w:t>
      </w:r>
      <w:proofErr w:type="spellEnd"/>
      <w:r w:rsidRPr="00CD2D1A">
        <w:t xml:space="preserve"> frequency tested for each RA in the AVSI Volume I and III reports, along with the full range of </w:t>
      </w:r>
      <w:proofErr w:type="spellStart"/>
      <w:r w:rsidRPr="00CD2D1A">
        <w:t>center</w:t>
      </w:r>
      <w:proofErr w:type="spellEnd"/>
      <w:r w:rsidRPr="00CD2D1A">
        <w:t xml:space="preserve"> frequencies tested, and compares the BPs to the range of RA receiver front-end overload thresholds provided for all of the RAs in Recommendation ITU-R M.2059.</w:t>
      </w:r>
    </w:p>
    <w:p w:rsidR="00D91111" w:rsidRPr="00CD2D1A" w:rsidRDefault="00D91111" w:rsidP="00D91111">
      <w:pPr>
        <w:pStyle w:val="TableNo"/>
      </w:pPr>
      <w:r w:rsidRPr="00CD2D1A">
        <w:t>Table A2-3</w:t>
      </w:r>
    </w:p>
    <w:p w:rsidR="00D91111" w:rsidRPr="00CD2D1A" w:rsidRDefault="00D91111" w:rsidP="00D91111">
      <w:pPr>
        <w:pStyle w:val="Tabletitle"/>
      </w:pPr>
      <w:r w:rsidRPr="00CD2D1A">
        <w:t>AVSI Volume I and III UC 1 RA Susceptibility to Out-of-band Signals</w:t>
      </w:r>
      <w:r w:rsidRPr="00CD2D1A">
        <w:rPr>
          <w:rStyle w:val="FootnoteReference"/>
          <w:bCs/>
        </w:rPr>
        <w:footnoteReference w:id="18"/>
      </w:r>
    </w:p>
    <w:p w:rsidR="00D91111" w:rsidRPr="00CD2D1A" w:rsidRDefault="00D91111" w:rsidP="00D91111">
      <w:pPr>
        <w:pStyle w:val="Figure"/>
        <w:rPr>
          <w:noProof w:val="0"/>
        </w:rPr>
      </w:pPr>
      <w:r w:rsidRPr="00CD2D1A">
        <w:drawing>
          <wp:inline distT="0" distB="0" distL="0" distR="0" wp14:anchorId="14003487" wp14:editId="66EBEC38">
            <wp:extent cx="6194322" cy="1186583"/>
            <wp:effectExtent l="0" t="0" r="0" b="0"/>
            <wp:docPr id="10425378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99643" cy="1187602"/>
                    </a:xfrm>
                    <a:prstGeom prst="rect">
                      <a:avLst/>
                    </a:prstGeom>
                    <a:noFill/>
                    <a:ln>
                      <a:noFill/>
                    </a:ln>
                  </pic:spPr>
                </pic:pic>
              </a:graphicData>
            </a:graphic>
          </wp:inline>
        </w:drawing>
      </w:r>
    </w:p>
    <w:p w:rsidR="00D91111" w:rsidRPr="00CD2D1A" w:rsidRDefault="00D91111" w:rsidP="00D91111">
      <w:pPr>
        <w:pStyle w:val="Tablefin"/>
      </w:pPr>
    </w:p>
    <w:p w:rsidR="00D91111" w:rsidRPr="00CD2D1A" w:rsidRDefault="00D91111" w:rsidP="00D91111">
      <w:pPr>
        <w:keepLines/>
      </w:pPr>
      <w:r w:rsidRPr="00CD2D1A">
        <w:t>The AVSI out-of-band susceptibility BP measurements of UC 1 RAs at low height above terrain exceeded the thresholds in M.2059 by wide margins.  At maximum height, the RA performance was better than the best-performing RAs in M.2059, and more than 25 dB better than the least resilient RAs.</w:t>
      </w:r>
    </w:p>
    <w:p w:rsidR="00D91111" w:rsidRPr="00CD2D1A" w:rsidRDefault="00D91111" w:rsidP="00D91111">
      <w:r w:rsidRPr="00CD2D1A">
        <w:t xml:space="preserve">The Volume I and III test data for </w:t>
      </w:r>
      <w:proofErr w:type="spellStart"/>
      <w:r w:rsidRPr="00CD2D1A">
        <w:t>center</w:t>
      </w:r>
      <w:proofErr w:type="spellEnd"/>
      <w:r w:rsidRPr="00CD2D1A">
        <w:t xml:space="preserve"> frequencies ranging from 3750 to 3950 MHz are shown in the below figures and compared to the characteristics of the full range of RAs in Rec. ITU-R M.2059.  </w:t>
      </w:r>
    </w:p>
    <w:p w:rsidR="00D91111" w:rsidRPr="00CD2D1A" w:rsidRDefault="00D91111" w:rsidP="00D91111">
      <w:pPr>
        <w:pStyle w:val="FigureNo"/>
      </w:pPr>
      <w:r w:rsidRPr="00CD2D1A">
        <w:t>Figure A2-2</w:t>
      </w:r>
    </w:p>
    <w:p w:rsidR="00D91111" w:rsidRPr="00CD2D1A" w:rsidRDefault="00D91111" w:rsidP="00D91111">
      <w:pPr>
        <w:pStyle w:val="Figuretitle"/>
      </w:pPr>
      <w:r w:rsidRPr="00CD2D1A">
        <w:t>UC 1 RAs 3750 MHz Receiver Front-end Overload Comparison to Rec. ITU-R M.2059</w:t>
      </w:r>
    </w:p>
    <w:p w:rsidR="00D91111" w:rsidRPr="00CD2D1A" w:rsidRDefault="00D91111" w:rsidP="00D91111">
      <w:pPr>
        <w:pStyle w:val="Figure"/>
        <w:rPr>
          <w:noProof w:val="0"/>
        </w:rPr>
      </w:pPr>
      <w:r w:rsidRPr="00CD2D1A">
        <w:drawing>
          <wp:inline distT="0" distB="0" distL="0" distR="0" wp14:anchorId="03D1FDA2" wp14:editId="29FBE8CC">
            <wp:extent cx="5852160" cy="3506925"/>
            <wp:effectExtent l="0" t="0" r="0" b="0"/>
            <wp:docPr id="12878788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852160" cy="3506925"/>
                    </a:xfrm>
                    <a:prstGeom prst="rect">
                      <a:avLst/>
                    </a:prstGeom>
                    <a:noFill/>
                    <a:ln>
                      <a:noFill/>
                    </a:ln>
                  </pic:spPr>
                </pic:pic>
              </a:graphicData>
            </a:graphic>
          </wp:inline>
        </w:drawing>
      </w:r>
    </w:p>
    <w:p w:rsidR="00D91111" w:rsidRPr="00CD2D1A" w:rsidRDefault="00D91111" w:rsidP="00D91111">
      <w:pPr>
        <w:pStyle w:val="FigureNo"/>
      </w:pPr>
      <w:r w:rsidRPr="00CD2D1A">
        <w:t>Figure A2-4</w:t>
      </w:r>
    </w:p>
    <w:p w:rsidR="00D91111" w:rsidRPr="00CD2D1A" w:rsidRDefault="00D91111" w:rsidP="00D91111">
      <w:pPr>
        <w:pStyle w:val="Figuretitle"/>
      </w:pPr>
      <w:r w:rsidRPr="00CD2D1A">
        <w:t>UC 1 RAs 3850 MHz Receiver Front-end Overload Comparison to Rec. ITU-R M.2059</w:t>
      </w:r>
    </w:p>
    <w:p w:rsidR="00D91111" w:rsidRPr="00CD2D1A" w:rsidRDefault="00D91111" w:rsidP="00D91111">
      <w:pPr>
        <w:pStyle w:val="Figure"/>
        <w:rPr>
          <w:noProof w:val="0"/>
        </w:rPr>
      </w:pPr>
      <w:r w:rsidRPr="00CD2D1A">
        <w:drawing>
          <wp:inline distT="0" distB="0" distL="0" distR="0" wp14:anchorId="401EB5BF" wp14:editId="752F3FD8">
            <wp:extent cx="5852160" cy="3511297"/>
            <wp:effectExtent l="0" t="0" r="0" b="0"/>
            <wp:docPr id="195667675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852160" cy="3511297"/>
                    </a:xfrm>
                    <a:prstGeom prst="rect">
                      <a:avLst/>
                    </a:prstGeom>
                    <a:noFill/>
                    <a:ln>
                      <a:noFill/>
                    </a:ln>
                  </pic:spPr>
                </pic:pic>
              </a:graphicData>
            </a:graphic>
          </wp:inline>
        </w:drawing>
      </w:r>
    </w:p>
    <w:p w:rsidR="00D91111" w:rsidRPr="00CD2D1A" w:rsidRDefault="00D91111" w:rsidP="00D91111">
      <w:pPr>
        <w:pStyle w:val="FigureNo"/>
      </w:pPr>
      <w:r w:rsidRPr="00CD2D1A">
        <w:t xml:space="preserve">Figure A2-5 </w:t>
      </w:r>
    </w:p>
    <w:p w:rsidR="00D91111" w:rsidRPr="00CD2D1A" w:rsidRDefault="00D91111" w:rsidP="00D91111">
      <w:pPr>
        <w:pStyle w:val="Figuretitle"/>
      </w:pPr>
      <w:r w:rsidRPr="00CD2D1A">
        <w:t>UC 1 RAs 3950 MHz Receiver Front-end Overload Comparison to Rec. ITU-R M.2059</w:t>
      </w:r>
    </w:p>
    <w:p w:rsidR="00D91111" w:rsidRPr="00CD2D1A" w:rsidRDefault="00D91111" w:rsidP="00D91111">
      <w:pPr>
        <w:pStyle w:val="Figure"/>
        <w:rPr>
          <w:noProof w:val="0"/>
        </w:rPr>
      </w:pPr>
      <w:r w:rsidRPr="00CD2D1A">
        <w:drawing>
          <wp:inline distT="0" distB="0" distL="0" distR="0" wp14:anchorId="30B12B0B" wp14:editId="17CD1C4A">
            <wp:extent cx="5852160" cy="3511296"/>
            <wp:effectExtent l="0" t="0" r="0" b="0"/>
            <wp:docPr id="162944424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852160" cy="3511296"/>
                    </a:xfrm>
                    <a:prstGeom prst="rect">
                      <a:avLst/>
                    </a:prstGeom>
                    <a:noFill/>
                    <a:ln>
                      <a:noFill/>
                    </a:ln>
                  </pic:spPr>
                </pic:pic>
              </a:graphicData>
            </a:graphic>
          </wp:inline>
        </w:drawing>
      </w:r>
    </w:p>
    <w:p w:rsidR="00D91111" w:rsidRPr="00CD2D1A" w:rsidRDefault="00D91111" w:rsidP="00D91111">
      <w:pPr>
        <w:keepLines/>
      </w:pPr>
      <w:r w:rsidRPr="00CD2D1A">
        <w:t>The AVSI Report Volume III included some measurements of RA performance in the presence of out-of-band IMT signals at additional frequencies outside the RA operating band, again with 100 MHz bandwidth.  Table A2-4 provides the comparison of AVSI Report BPs for receiver front-end overload across the range of frequencies tested, up to 4800 MHz, for models F and T.  The other UC1 RAs (models L, X, and Y) were not tested across a broader range of frequencies in AVSI Report Vol III.</w:t>
      </w:r>
    </w:p>
    <w:p w:rsidR="00D91111" w:rsidRPr="00CD2D1A" w:rsidRDefault="00D91111" w:rsidP="00D91111">
      <w:pPr>
        <w:pStyle w:val="TableNo"/>
      </w:pPr>
      <w:r w:rsidRPr="00CD2D1A">
        <w:t>Table A2-4</w:t>
      </w:r>
    </w:p>
    <w:p w:rsidR="00D91111" w:rsidRPr="00CD2D1A" w:rsidRDefault="00D91111" w:rsidP="00D91111">
      <w:pPr>
        <w:pStyle w:val="Tabletitle"/>
      </w:pPr>
      <w:r w:rsidRPr="00CD2D1A">
        <w:t>UC 1 Model F and T RAs Receiver Front-end Overload BP Comparison Across Center Frequencies</w:t>
      </w:r>
      <w:r w:rsidRPr="00CD2D1A">
        <w:br/>
        <w:t>from 3750 to 4750 MHz</w:t>
      </w:r>
    </w:p>
    <w:p w:rsidR="00D91111" w:rsidRPr="00CD2D1A" w:rsidRDefault="00D91111" w:rsidP="00D91111">
      <w:pPr>
        <w:pStyle w:val="Figure"/>
        <w:rPr>
          <w:noProof w:val="0"/>
        </w:rPr>
      </w:pPr>
      <w:r w:rsidRPr="00CD2D1A">
        <w:drawing>
          <wp:inline distT="0" distB="0" distL="0" distR="0" wp14:anchorId="32C30DD0" wp14:editId="7FF5B09C">
            <wp:extent cx="3688080" cy="2369820"/>
            <wp:effectExtent l="0" t="0" r="7620" b="0"/>
            <wp:docPr id="15969867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88080" cy="2369820"/>
                    </a:xfrm>
                    <a:prstGeom prst="rect">
                      <a:avLst/>
                    </a:prstGeom>
                    <a:noFill/>
                    <a:ln>
                      <a:noFill/>
                    </a:ln>
                  </pic:spPr>
                </pic:pic>
              </a:graphicData>
            </a:graphic>
          </wp:inline>
        </w:drawing>
      </w:r>
    </w:p>
    <w:p w:rsidR="00D91111" w:rsidRPr="00CD2D1A" w:rsidRDefault="00D91111">
      <w:pPr>
        <w:pStyle w:val="Heading2"/>
        <w:pPrChange w:id="262" w:author="Sweden" w:date="2025-05-04T17:23:00Z">
          <w:pPr>
            <w:pStyle w:val="Headingb"/>
          </w:pPr>
        </w:pPrChange>
      </w:pPr>
      <w:ins w:id="263" w:author="Sweden" w:date="2025-05-04T17:23:00Z">
        <w:r>
          <w:t xml:space="preserve">A2-5 </w:t>
        </w:r>
      </w:ins>
      <w:r w:rsidRPr="00CD2D1A">
        <w:t>Conclusions</w:t>
      </w:r>
    </w:p>
    <w:p w:rsidR="00D91111" w:rsidRDefault="00D91111" w:rsidP="00D91111">
      <w:pPr>
        <w:rPr>
          <w:ins w:id="264" w:author="USA" w:date="2025-08-11T17:35:00Z" w16du:dateUtc="2025-08-11T21:35:00Z"/>
        </w:rPr>
      </w:pPr>
      <w:r w:rsidRPr="00CD2D1A">
        <w:t>Based on AVSI testing, more up-to-date measurements of RA performance in the presence of in-band and out-of-band signals are available.</w:t>
      </w:r>
      <w:r w:rsidRPr="00CD2D1A">
        <w:rPr>
          <w:rStyle w:val="FootnoteReference"/>
        </w:rPr>
        <w:footnoteReference w:id="19"/>
      </w:r>
      <w:r w:rsidRPr="00CD2D1A">
        <w:t xml:space="preserve">  The AVSI test data is informative of UC 1 RA performance at lower HAT as compared to the maximum reported height.  The UC 1 RA models, at the tested altitudes and frequencies considering the percentile and NCD criterion while excluding the mean error criterion, show better tolerance of both in-band and out-of-band signals at all heights, compared to the characteristics in Rec. ITU-R M.2059.  The comparison of Models F and T data below and above the RA band show similar or improved tolerance in the 4400-4800 MHz band relative to the similar centre frequency offset below the RA band.</w:t>
      </w:r>
    </w:p>
    <w:p w:rsidR="00231C83" w:rsidRDefault="00231C83" w:rsidP="00D91111">
      <w:pPr>
        <w:rPr>
          <w:ins w:id="265" w:author="USA" w:date="2025-08-11T17:35:00Z" w16du:dateUtc="2025-08-11T21:35:00Z"/>
        </w:rPr>
      </w:pPr>
    </w:p>
    <w:p w:rsidR="00231C83" w:rsidRPr="00231C83" w:rsidRDefault="00231C83" w:rsidP="00231C83">
      <w:pPr>
        <w:rPr>
          <w:ins w:id="266" w:author="USA" w:date="2025-08-11T17:35:00Z" w16du:dateUtc="2025-08-11T21:35:00Z"/>
          <w:i/>
          <w:iCs/>
          <w:lang w:eastAsia="zh-CN"/>
        </w:rPr>
      </w:pPr>
      <w:ins w:id="267" w:author="USA" w:date="2025-08-11T17:35:00Z" w16du:dateUtc="2025-08-11T21:35:00Z">
        <w:r w:rsidRPr="00231C83">
          <w:rPr>
            <w:i/>
            <w:iCs/>
            <w:highlight w:val="cyan"/>
            <w:lang w:eastAsia="zh-CN"/>
          </w:rPr>
          <w:t xml:space="preserve">Editor’s Note: The intent for the second draft is </w:t>
        </w:r>
      </w:ins>
      <w:ins w:id="268" w:author="USA" w:date="2025-08-11T17:36:00Z" w16du:dateUtc="2025-08-11T21:36:00Z">
        <w:r>
          <w:rPr>
            <w:i/>
            <w:iCs/>
            <w:highlight w:val="cyan"/>
            <w:lang w:eastAsia="zh-CN"/>
          </w:rPr>
          <w:t xml:space="preserve">add a new annex describing the Altitude adjustment </w:t>
        </w:r>
        <w:r w:rsidRPr="00231C83">
          <w:rPr>
            <w:i/>
            <w:iCs/>
            <w:highlight w:val="cyan"/>
            <w:lang w:eastAsia="zh-CN"/>
          </w:rPr>
          <w:t>factor which should be supported by data in the previous annex</w:t>
        </w:r>
      </w:ins>
      <w:ins w:id="269" w:author="USA" w:date="2025-08-11T17:35:00Z" w16du:dateUtc="2025-08-11T21:35:00Z">
        <w:r w:rsidRPr="00231C83">
          <w:rPr>
            <w:i/>
            <w:iCs/>
            <w:highlight w:val="cyan"/>
            <w:lang w:eastAsia="zh-CN"/>
          </w:rPr>
          <w:t>.</w:t>
        </w:r>
      </w:ins>
      <w:ins w:id="270" w:author="USA" w:date="2025-08-11T17:36:00Z" w16du:dateUtc="2025-08-11T21:36:00Z">
        <w:r w:rsidRPr="00231C83">
          <w:rPr>
            <w:i/>
            <w:iCs/>
            <w:highlight w:val="cyan"/>
            <w:lang w:eastAsia="zh-CN"/>
          </w:rPr>
          <w:t xml:space="preserve"> This would also align with the proposed RLS.</w:t>
        </w:r>
      </w:ins>
      <w:ins w:id="271" w:author="USA" w:date="2025-08-11T17:35:00Z" w16du:dateUtc="2025-08-11T21:35:00Z">
        <w:r w:rsidRPr="00231C83">
          <w:rPr>
            <w:i/>
            <w:iCs/>
            <w:lang w:eastAsia="zh-CN"/>
          </w:rPr>
          <w:t xml:space="preserve"> </w:t>
        </w:r>
      </w:ins>
    </w:p>
    <w:p w:rsidR="00231C83" w:rsidRPr="00CD2D1A" w:rsidRDefault="00231C83" w:rsidP="00D91111"/>
    <w:sectPr w:rsidR="00231C83" w:rsidRPr="00CD2D1A" w:rsidSect="00D02712">
      <w:headerReference w:type="default" r:id="rId28"/>
      <w:footerReference w:type="default" r:id="rId29"/>
      <w:footerReference w:type="first" r:id="rId30"/>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93BC1" w:rsidRDefault="00493BC1">
      <w:r>
        <w:separator/>
      </w:r>
    </w:p>
  </w:endnote>
  <w:endnote w:type="continuationSeparator" w:id="0">
    <w:p w:rsidR="00493BC1" w:rsidRDefault="00493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A124A" w:rsidRPr="002050C7" w:rsidRDefault="002050C7" w:rsidP="002050C7">
    <w:pPr>
      <w:pStyle w:val="Footer"/>
    </w:pPr>
    <w:fldSimple w:instr=" FILENAME \p \* MERGEFORMAT ">
      <w:r>
        <w:t>M:\BRSGD\TEXT2023\SG05\WP5B\300\315\Chapter 3\315N3.06e.docx</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A124A" w:rsidRPr="002050C7" w:rsidRDefault="002050C7" w:rsidP="002050C7">
    <w:pPr>
      <w:pStyle w:val="Footer"/>
    </w:pPr>
    <w:r>
      <w:fldChar w:fldCharType="begin"/>
    </w:r>
    <w:r>
      <w:rPr>
        <w:lang w:val="en-US"/>
      </w:rPr>
      <w:instrText xml:space="preserve"> FILENAME \p \* MERGEFORMAT </w:instrText>
    </w:r>
    <w:r>
      <w:fldChar w:fldCharType="separate"/>
    </w:r>
    <w:r>
      <w:rPr>
        <w:lang w:val="en-US"/>
      </w:rPr>
      <w:t>M:\BRSGD\TEXT2023\SG05\WP5B\300\315\Chapter 3\315N3.06e.docx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93BC1" w:rsidRDefault="00493BC1">
      <w:r>
        <w:t>____________________</w:t>
      </w:r>
    </w:p>
  </w:footnote>
  <w:footnote w:type="continuationSeparator" w:id="0">
    <w:p w:rsidR="00493BC1" w:rsidRDefault="00493BC1">
      <w:r>
        <w:continuationSeparator/>
      </w:r>
    </w:p>
  </w:footnote>
  <w:footnote w:id="1">
    <w:p w:rsidR="00D91111" w:rsidRPr="00CD2D1A" w:rsidRDefault="00D91111" w:rsidP="00D91111">
      <w:pPr>
        <w:pStyle w:val="FootnoteText"/>
        <w:ind w:left="255" w:hanging="255"/>
      </w:pPr>
      <w:r w:rsidRPr="00CD2D1A">
        <w:rPr>
          <w:rStyle w:val="FootnoteReference"/>
        </w:rPr>
        <w:footnoteRef/>
      </w:r>
      <w:r w:rsidRPr="00CD2D1A">
        <w:t xml:space="preserve"> </w:t>
      </w:r>
      <w:r w:rsidRPr="00CD2D1A">
        <w:tab/>
      </w:r>
      <w:r w:rsidRPr="00CD2D1A">
        <w:rPr>
          <w:szCs w:val="24"/>
        </w:rPr>
        <w:t>AVSI Report Vol I and II tested one unit of eight commercial RA models and two units of a ninth commercial RA model.</w:t>
      </w:r>
    </w:p>
  </w:footnote>
  <w:footnote w:id="2">
    <w:p w:rsidR="00D91111" w:rsidRPr="00CD2D1A" w:rsidRDefault="00D91111" w:rsidP="00D91111">
      <w:pPr>
        <w:pStyle w:val="FootnoteText"/>
      </w:pPr>
      <w:r w:rsidRPr="00CD2D1A">
        <w:rPr>
          <w:rStyle w:val="FootnoteReference"/>
        </w:rPr>
        <w:footnoteRef/>
      </w:r>
      <w:r w:rsidRPr="00CD2D1A">
        <w:t xml:space="preserve"> </w:t>
      </w:r>
      <w:r w:rsidRPr="00CD2D1A">
        <w:tab/>
        <w:t xml:space="preserve">Data is published at </w:t>
      </w:r>
      <w:hyperlink r:id="rId1" w:history="1">
        <w:r w:rsidRPr="00CD2D1A">
          <w:rPr>
            <w:rStyle w:val="Hyperlink"/>
          </w:rPr>
          <w:t>https://avsi.aero/avsi-publishes-volume-iii-of-the-afe-76s2-report/</w:t>
        </w:r>
      </w:hyperlink>
      <w:r w:rsidRPr="00CD2D1A">
        <w:t xml:space="preserve"> </w:t>
      </w:r>
    </w:p>
  </w:footnote>
  <w:footnote w:id="3">
    <w:p w:rsidR="00D91111" w:rsidRPr="00CD2D1A" w:rsidRDefault="00D91111" w:rsidP="00D91111">
      <w:pPr>
        <w:pStyle w:val="FootnoteText"/>
        <w:ind w:left="255" w:hanging="255"/>
      </w:pPr>
      <w:r w:rsidRPr="00CD2D1A">
        <w:rPr>
          <w:rStyle w:val="FootnoteReference"/>
        </w:rPr>
        <w:footnoteRef/>
      </w:r>
      <w:r w:rsidRPr="00CD2D1A">
        <w:t xml:space="preserve"> </w:t>
      </w:r>
      <w:r w:rsidRPr="00CD2D1A">
        <w:tab/>
        <w:t>This volume also contains some compatibility analysis studies that will not be used in this document, only the radio altimeter data will be extracted</w:t>
      </w:r>
    </w:p>
  </w:footnote>
  <w:footnote w:id="4">
    <w:p w:rsidR="00D91111" w:rsidRPr="00CD2D1A" w:rsidRDefault="00D91111" w:rsidP="00D91111">
      <w:pPr>
        <w:pStyle w:val="FootnoteText"/>
        <w:ind w:left="255" w:hanging="255"/>
      </w:pPr>
      <w:r w:rsidRPr="00CD2D1A">
        <w:rPr>
          <w:rStyle w:val="FootnoteReference"/>
        </w:rPr>
        <w:footnoteRef/>
      </w:r>
      <w:r w:rsidRPr="00CD2D1A">
        <w:t xml:space="preserve"> </w:t>
      </w:r>
      <w:r w:rsidRPr="00CD2D1A">
        <w:tab/>
        <w:t>Mean Error is computed from a differential measurement, i.e., the percent change of the average reported HAT in the presence of interference from the average HAT measured without interference.</w:t>
      </w:r>
    </w:p>
  </w:footnote>
  <w:footnote w:id="5">
    <w:p w:rsidR="00D91111" w:rsidRPr="00CD2D1A" w:rsidRDefault="00D91111" w:rsidP="00D91111">
      <w:pPr>
        <w:pStyle w:val="FootnoteText"/>
        <w:ind w:left="255" w:hanging="255"/>
      </w:pPr>
      <w:r w:rsidRPr="00CD2D1A">
        <w:rPr>
          <w:rStyle w:val="FootnoteReference"/>
        </w:rPr>
        <w:footnoteRef/>
      </w:r>
      <w:r w:rsidRPr="00CD2D1A">
        <w:t xml:space="preserve"> </w:t>
      </w:r>
      <w:r w:rsidRPr="00CD2D1A">
        <w:tab/>
        <w:t>Percentiles refer to the cumulative distribution of normalized HAT values measured while the RA is exposed to interference.</w:t>
      </w:r>
    </w:p>
  </w:footnote>
  <w:footnote w:id="6">
    <w:p w:rsidR="00D91111" w:rsidRPr="00CD2D1A" w:rsidRDefault="00D91111" w:rsidP="00D91111">
      <w:pPr>
        <w:pStyle w:val="FootnoteText"/>
        <w:ind w:left="255" w:hanging="255"/>
      </w:pPr>
      <w:r w:rsidRPr="00CD2D1A">
        <w:rPr>
          <w:rStyle w:val="FootnoteReference"/>
        </w:rPr>
        <w:footnoteRef/>
      </w:r>
      <w:r w:rsidRPr="00CD2D1A">
        <w:t xml:space="preserve"> </w:t>
      </w:r>
      <w:r>
        <w:tab/>
      </w:r>
      <w:r w:rsidRPr="00CD2D1A">
        <w:t xml:space="preserve">This factor accounts for the discrete power step sizes used in testing, recognizing that threshold exists between the final working condition and first BP condition.  </w:t>
      </w:r>
    </w:p>
  </w:footnote>
  <w:footnote w:id="7">
    <w:p w:rsidR="00D91111" w:rsidRPr="00CD2D1A" w:rsidRDefault="00D91111" w:rsidP="00D91111">
      <w:pPr>
        <w:pStyle w:val="FootnoteText"/>
      </w:pPr>
      <w:r w:rsidRPr="00CD2D1A">
        <w:rPr>
          <w:rStyle w:val="FootnoteReference"/>
        </w:rPr>
        <w:footnoteRef/>
      </w:r>
      <w:r w:rsidRPr="00CD2D1A">
        <w:t xml:space="preserve"> </w:t>
      </w:r>
      <w:r>
        <w:tab/>
      </w:r>
      <w:r w:rsidRPr="00CD2D1A">
        <w:t xml:space="preserve">This factor accounts for equipment measurement error. </w:t>
      </w:r>
    </w:p>
  </w:footnote>
  <w:footnote w:id="8">
    <w:p w:rsidR="00D91111" w:rsidRPr="00CD2D1A" w:rsidRDefault="00D91111" w:rsidP="00D91111">
      <w:pPr>
        <w:pStyle w:val="FootnoteText"/>
        <w:ind w:left="255" w:hanging="255"/>
      </w:pPr>
      <w:r w:rsidRPr="00CD2D1A">
        <w:rPr>
          <w:rStyle w:val="FootnoteReference"/>
        </w:rPr>
        <w:footnoteRef/>
      </w:r>
      <w:r w:rsidRPr="00CD2D1A">
        <w:t xml:space="preserve"> </w:t>
      </w:r>
      <w:r>
        <w:tab/>
      </w:r>
      <w:r w:rsidRPr="00CD2D1A">
        <w:t xml:space="preserve">This factor accounts for two elements, one, statistical deviations in performance among the population of RAs of which the single tested model falls within, and two, statistical deviations in performance accounting for temperature impacts since the models were tested at room temperature but operate in a range of temperatures. </w:t>
      </w:r>
    </w:p>
  </w:footnote>
  <w:footnote w:id="9">
    <w:p w:rsidR="00D91111" w:rsidRPr="00CD2D1A" w:rsidRDefault="00D91111" w:rsidP="00D91111">
      <w:pPr>
        <w:pStyle w:val="FootnoteText"/>
        <w:ind w:left="255" w:hanging="255"/>
      </w:pPr>
      <w:r w:rsidRPr="00CD2D1A">
        <w:rPr>
          <w:rStyle w:val="FootnoteReference"/>
        </w:rPr>
        <w:footnoteRef/>
      </w:r>
      <w:r w:rsidRPr="00CD2D1A">
        <w:t xml:space="preserve"> </w:t>
      </w:r>
      <w:r w:rsidRPr="00CD2D1A">
        <w:tab/>
        <w:t>The receiver desensitization threshold assumed a 1 dB noise rise over thermal, and the receiver front-end overload threshold assumed a 1 dB compression point of the receiver front-end, which would reduce the dynamic range by 1 dB.</w:t>
      </w:r>
    </w:p>
  </w:footnote>
  <w:footnote w:id="10">
    <w:p w:rsidR="00D91111" w:rsidRPr="00CD2D1A" w:rsidRDefault="00D91111" w:rsidP="00D91111">
      <w:pPr>
        <w:pStyle w:val="FootnoteText"/>
        <w:ind w:left="255" w:hanging="255"/>
      </w:pPr>
      <w:r w:rsidRPr="00CD2D1A">
        <w:rPr>
          <w:rStyle w:val="FootnoteReference"/>
        </w:rPr>
        <w:footnoteRef/>
      </w:r>
      <w:r w:rsidRPr="00CD2D1A">
        <w:t xml:space="preserve"> </w:t>
      </w:r>
      <w:r w:rsidRPr="00CD2D1A">
        <w:tab/>
        <w:t>For example, the external loop loss incurred by the RA transmission of an FMCW signal at a height of 7,000 feet is 120 dB, versus a loop loss of 89 dB at 200 feet, a difference of 31 dB.  RTCA DO-155, Appendix B, Figure 4.</w:t>
      </w:r>
    </w:p>
  </w:footnote>
  <w:footnote w:id="11">
    <w:p w:rsidR="00D91111" w:rsidRPr="00CD2D1A" w:rsidRDefault="00D91111" w:rsidP="00D91111">
      <w:pPr>
        <w:pStyle w:val="FootnoteText"/>
        <w:ind w:left="255" w:hanging="255"/>
      </w:pPr>
      <w:r w:rsidRPr="00CD2D1A">
        <w:rPr>
          <w:rStyle w:val="FootnoteReference"/>
        </w:rPr>
        <w:footnoteRef/>
      </w:r>
      <w:r w:rsidRPr="00CD2D1A">
        <w:t xml:space="preserve"> </w:t>
      </w:r>
      <w:r w:rsidRPr="00CD2D1A">
        <w:tab/>
        <w:t xml:space="preserve">The voluntary standard, ARINC Characteristic 707-7, April 6, 2009, states the “RF isolation between the two antennas (transmit and receive) of each system as installed should be at least 75 dB” and notes that for two and three RA installations per aircraft, “the isolation between the </w:t>
      </w:r>
      <w:r w:rsidRPr="00CD2D1A">
        <w:rPr>
          <w:spacing w:val="-2"/>
        </w:rPr>
        <w:t>transmitting antenna of one system and the receiving antenna of all other systems should be 60 dB</w:t>
      </w:r>
      <w:r w:rsidRPr="00CD2D1A">
        <w:t xml:space="preserve"> or more” (p. 11). These RA transmissions consist of in-band power and unwanted emissions which may affect the receiver front-end overload, receiver desensitization, and false altitude levels. Since these RA transmissions were included in the AVSI test setup, the test data may more reliably quantify operational RA performance than the characteristics in Recommendation ITU-R M.2059.   </w:t>
      </w:r>
    </w:p>
  </w:footnote>
  <w:footnote w:id="12">
    <w:p w:rsidR="00D91111" w:rsidRPr="00CD2D1A" w:rsidRDefault="00D91111" w:rsidP="00D91111">
      <w:pPr>
        <w:pStyle w:val="FootnoteText"/>
        <w:ind w:left="255" w:hanging="255"/>
      </w:pPr>
      <w:r w:rsidRPr="00CD2D1A">
        <w:rPr>
          <w:rStyle w:val="FootnoteReference"/>
        </w:rPr>
        <w:footnoteRef/>
      </w:r>
      <w:r w:rsidRPr="00CD2D1A">
        <w:t xml:space="preserve"> </w:t>
      </w:r>
      <w:r w:rsidRPr="00CD2D1A">
        <w:tab/>
        <w:t xml:space="preserve">Recommendation ITU-R M.2059 states “Receiver front-end overload occurs when sufficient power from an interfering signal saturates the front-end of a radio altimeter receiver causing the inherent effects of non-linear behaviour” (p. 18).  </w:t>
      </w:r>
    </w:p>
  </w:footnote>
  <w:footnote w:id="13">
    <w:p w:rsidR="00D91111" w:rsidRPr="00CD2D1A" w:rsidRDefault="00D91111" w:rsidP="00D91111">
      <w:pPr>
        <w:pStyle w:val="FootnoteText"/>
        <w:ind w:left="255" w:hanging="255"/>
      </w:pPr>
      <w:r w:rsidRPr="00CD2D1A">
        <w:rPr>
          <w:rStyle w:val="FootnoteReference"/>
        </w:rPr>
        <w:footnoteRef/>
      </w:r>
      <w:r w:rsidRPr="00CD2D1A">
        <w:t xml:space="preserve"> </w:t>
      </w:r>
      <w:r w:rsidRPr="00CD2D1A">
        <w:tab/>
        <w:t>The BP criterion of mean +/- 0.5% error was not used in Annex 2 because RA standards define larger tolerances of 2% to 5% height accuracy (ARINC 707, FAA TSO C87 and C87a, EASA ETSO-2C87, RTCA DO-155, and EUROCAE ED-30).</w:t>
      </w:r>
    </w:p>
  </w:footnote>
  <w:footnote w:id="14">
    <w:p w:rsidR="00D91111" w:rsidRPr="00CD2D1A" w:rsidRDefault="00D91111" w:rsidP="00D91111">
      <w:pPr>
        <w:pStyle w:val="FootnoteText"/>
        <w:ind w:left="255" w:hanging="255"/>
      </w:pPr>
      <w:r w:rsidRPr="00CD2D1A">
        <w:rPr>
          <w:rStyle w:val="FootnoteReference"/>
        </w:rPr>
        <w:footnoteRef/>
      </w:r>
      <w:r w:rsidRPr="00CD2D1A">
        <w:t xml:space="preserve"> AVSI, </w:t>
      </w:r>
      <w:r w:rsidRPr="00CD2D1A">
        <w:rPr>
          <w:i/>
          <w:iCs/>
        </w:rPr>
        <w:t>AFE 76s2 Report Derivation of Radar Altimeter Interference Tolerance Masks Volume II: Spurious Test Results</w:t>
      </w:r>
      <w:r w:rsidRPr="00CD2D1A">
        <w:t xml:space="preserve">, Doc ID 76s2-REP-04, Dec. 2021, Tables 4-4 and 4-18.  The BP, recorded in dBm/160 MHz in the tables, was converted to dBm/MHz by adding 22 dB (10*log(160) = 22 dB). The factors AVSI added for backoff, temperature, unit-to-unit variation, and experimental error are not included in this annex.  Since the Rec. ITU-R M.2059 thresholds are derived as the beginning of impairment to receiver performance, they are analogous to the AVSI test BPs where the RA performance was beginning to exceed the AVSI-defined criteria.  Adding the AVSI factors to the measured BP data is no longer a comparison of BPs.  Furthermore, the AVSI BP criteria were developed to determine the onset of harmful interference, not the point at which interference becomes so severe that it drives the RA performance outside the Minimum Performance Standard (MPS) accuracy requirements. </w:t>
      </w:r>
    </w:p>
  </w:footnote>
  <w:footnote w:id="15">
    <w:p w:rsidR="00D91111" w:rsidRPr="00CD2D1A" w:rsidRDefault="00D91111" w:rsidP="00D91111">
      <w:pPr>
        <w:pStyle w:val="FootnoteText"/>
        <w:ind w:left="255" w:hanging="255"/>
      </w:pPr>
      <w:r w:rsidRPr="00CD2D1A">
        <w:rPr>
          <w:rStyle w:val="FootnoteReference"/>
        </w:rPr>
        <w:footnoteRef/>
      </w:r>
      <w:r w:rsidRPr="00CD2D1A">
        <w:t xml:space="preserve"> </w:t>
      </w:r>
      <w:r w:rsidRPr="00CD2D1A">
        <w:tab/>
        <w:t xml:space="preserve">The table presents performance of RAs installed in larger single-aisle and wide-body commercial air transport airplanes. The RAs presented were considered in the recent multi-stakeholder coexistence study conducted by CEPT culminating in ECC Report 362. </w:t>
      </w:r>
    </w:p>
  </w:footnote>
  <w:footnote w:id="16">
    <w:p w:rsidR="00D91111" w:rsidRPr="00CD2D1A" w:rsidRDefault="00D91111" w:rsidP="00D91111">
      <w:pPr>
        <w:pStyle w:val="FootnoteText"/>
        <w:ind w:left="255" w:hanging="255"/>
      </w:pPr>
      <w:r w:rsidRPr="00CD2D1A">
        <w:rPr>
          <w:rStyle w:val="FootnoteReference"/>
        </w:rPr>
        <w:footnoteRef/>
      </w:r>
      <w:r w:rsidRPr="00CD2D1A">
        <w:t xml:space="preserve"> </w:t>
      </w:r>
      <w:r w:rsidRPr="00CD2D1A">
        <w:tab/>
        <w:t>The chirp bandwidth approach is for fixed frequency interferers in the RA operating bandwidth; this analysis assumes that a wideband noise rise over thermal in the 4200-4400 MHz band has the same receiver desense impact as a fixed frequency interferer present in the chirp bandwidth (i.e., a further 3 dB reduction).</w:t>
      </w:r>
    </w:p>
  </w:footnote>
  <w:footnote w:id="17">
    <w:p w:rsidR="00D91111" w:rsidRPr="00CD2D1A" w:rsidRDefault="00D91111" w:rsidP="00D91111">
      <w:pPr>
        <w:pStyle w:val="FootnoteText"/>
        <w:ind w:left="255" w:hanging="255"/>
      </w:pPr>
      <w:r w:rsidRPr="00CD2D1A">
        <w:rPr>
          <w:rStyle w:val="FootnoteReference"/>
        </w:rPr>
        <w:footnoteRef/>
      </w:r>
      <w:r w:rsidRPr="00CD2D1A">
        <w:t xml:space="preserve"> Recommendation ITU-R M.2059 frequency dependent rejection of 24 dB per octave is modest compared to modern/typical receiver bandpass filter performance.</w:t>
      </w:r>
    </w:p>
  </w:footnote>
  <w:footnote w:id="18">
    <w:p w:rsidR="00D91111" w:rsidRPr="00CD2D1A" w:rsidRDefault="00D91111" w:rsidP="00D91111">
      <w:pPr>
        <w:pStyle w:val="FootnoteText"/>
        <w:ind w:left="255" w:hanging="255"/>
      </w:pPr>
      <w:r w:rsidRPr="00CD2D1A">
        <w:rPr>
          <w:rStyle w:val="FootnoteReference"/>
        </w:rPr>
        <w:footnoteRef/>
      </w:r>
      <w:r w:rsidRPr="00CD2D1A">
        <w:t xml:space="preserve"> </w:t>
      </w:r>
      <w:r w:rsidRPr="00CD2D1A">
        <w:tab/>
        <w:t>A reported value of NB indicates no BP was observed because the highest testable power level was insufficient to induce a failure criterion as defined in the AVSI reports. NB values will also include the highest tested power level in parenthesis.</w:t>
      </w:r>
    </w:p>
  </w:footnote>
  <w:footnote w:id="19">
    <w:p w:rsidR="00D91111" w:rsidRPr="001D601F" w:rsidRDefault="00D91111" w:rsidP="00D91111">
      <w:pPr>
        <w:pStyle w:val="FootnoteText"/>
        <w:ind w:left="255" w:hanging="255"/>
        <w:rPr>
          <w:lang w:val="en-US"/>
        </w:rPr>
      </w:pPr>
      <w:r w:rsidRPr="00CD2D1A">
        <w:rPr>
          <w:rStyle w:val="FootnoteReference"/>
        </w:rPr>
        <w:footnoteRef/>
      </w:r>
      <w:r w:rsidRPr="00CD2D1A">
        <w:t xml:space="preserve"> </w:t>
      </w:r>
      <w:r w:rsidRPr="00CD2D1A">
        <w:tab/>
        <w:t>The recent multi-stakeholder coexistence study conducted by CEPT culminating in ECC Report 362, with robust aviation and wireless industry participation, relied on the publicly available AVSI data to derive the pass/fail thresholds.  The report did not rely on M.2059 guidance.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151EF">
      <w:rPr>
        <w:rStyle w:val="PageNumber"/>
        <w:noProof/>
      </w:rPr>
      <w:t>2</w:t>
    </w:r>
    <w:r w:rsidR="00D02712">
      <w:rPr>
        <w:rStyle w:val="PageNumber"/>
      </w:rPr>
      <w:fldChar w:fldCharType="end"/>
    </w:r>
    <w:r>
      <w:rPr>
        <w:rStyle w:val="PageNumber"/>
      </w:rPr>
      <w:t xml:space="preserve"> -</w:t>
    </w:r>
  </w:p>
  <w:p w:rsidR="00FA124A" w:rsidRDefault="00AA6BC4">
    <w:pPr>
      <w:pStyle w:val="Header"/>
      <w:rPr>
        <w:lang w:val="en-US"/>
      </w:rPr>
    </w:pPr>
    <w:r>
      <w:rPr>
        <w:lang w:val="en-US"/>
      </w:rPr>
      <w:t>5B</w:t>
    </w:r>
    <w:r w:rsidR="001A09D6">
      <w:rPr>
        <w:lang w:val="en-US"/>
      </w:rPr>
      <w:t>/</w:t>
    </w:r>
    <w:r w:rsidR="002050C7">
      <w:rPr>
        <w:lang w:val="en-US"/>
      </w:rPr>
      <w:t>315 (Annex 3.6)</w:t>
    </w:r>
    <w:r w:rsidR="00DA70C7">
      <w:rPr>
        <w:lang w:val="en-US"/>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667B5"/>
    <w:multiLevelType w:val="hybridMultilevel"/>
    <w:tmpl w:val="92B6B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EB4A7C"/>
    <w:multiLevelType w:val="hybridMultilevel"/>
    <w:tmpl w:val="DC4E40FA"/>
    <w:lvl w:ilvl="0" w:tplc="1E4E1AAC">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94472FA"/>
    <w:multiLevelType w:val="hybridMultilevel"/>
    <w:tmpl w:val="694E2B46"/>
    <w:lvl w:ilvl="0" w:tplc="A54E2984">
      <w:start w:val="1"/>
      <w:numFmt w:val="decimal"/>
      <w:lvlText w:val="%1."/>
      <w:lvlJc w:val="left"/>
      <w:pPr>
        <w:ind w:left="1020" w:hanging="360"/>
      </w:pPr>
    </w:lvl>
    <w:lvl w:ilvl="1" w:tplc="F402941E">
      <w:start w:val="1"/>
      <w:numFmt w:val="decimal"/>
      <w:lvlText w:val="%2."/>
      <w:lvlJc w:val="left"/>
      <w:pPr>
        <w:ind w:left="1020" w:hanging="360"/>
      </w:pPr>
    </w:lvl>
    <w:lvl w:ilvl="2" w:tplc="BBB23E42">
      <w:start w:val="1"/>
      <w:numFmt w:val="decimal"/>
      <w:lvlText w:val="%3."/>
      <w:lvlJc w:val="left"/>
      <w:pPr>
        <w:ind w:left="1020" w:hanging="360"/>
      </w:pPr>
    </w:lvl>
    <w:lvl w:ilvl="3" w:tplc="F47A7DE2">
      <w:start w:val="1"/>
      <w:numFmt w:val="decimal"/>
      <w:lvlText w:val="%4."/>
      <w:lvlJc w:val="left"/>
      <w:pPr>
        <w:ind w:left="1020" w:hanging="360"/>
      </w:pPr>
    </w:lvl>
    <w:lvl w:ilvl="4" w:tplc="D3BA34B8">
      <w:start w:val="1"/>
      <w:numFmt w:val="decimal"/>
      <w:lvlText w:val="%5."/>
      <w:lvlJc w:val="left"/>
      <w:pPr>
        <w:ind w:left="1020" w:hanging="360"/>
      </w:pPr>
    </w:lvl>
    <w:lvl w:ilvl="5" w:tplc="D4626CA0">
      <w:start w:val="1"/>
      <w:numFmt w:val="decimal"/>
      <w:lvlText w:val="%6."/>
      <w:lvlJc w:val="left"/>
      <w:pPr>
        <w:ind w:left="1020" w:hanging="360"/>
      </w:pPr>
    </w:lvl>
    <w:lvl w:ilvl="6" w:tplc="99BE7C76">
      <w:start w:val="1"/>
      <w:numFmt w:val="decimal"/>
      <w:lvlText w:val="%7."/>
      <w:lvlJc w:val="left"/>
      <w:pPr>
        <w:ind w:left="1020" w:hanging="360"/>
      </w:pPr>
    </w:lvl>
    <w:lvl w:ilvl="7" w:tplc="4CC8F2AA">
      <w:start w:val="1"/>
      <w:numFmt w:val="decimal"/>
      <w:lvlText w:val="%8."/>
      <w:lvlJc w:val="left"/>
      <w:pPr>
        <w:ind w:left="1020" w:hanging="360"/>
      </w:pPr>
    </w:lvl>
    <w:lvl w:ilvl="8" w:tplc="EBCC87E8">
      <w:start w:val="1"/>
      <w:numFmt w:val="decimal"/>
      <w:lvlText w:val="%9."/>
      <w:lvlJc w:val="left"/>
      <w:pPr>
        <w:ind w:left="1020" w:hanging="360"/>
      </w:pPr>
    </w:lvl>
  </w:abstractNum>
  <w:abstractNum w:abstractNumId="13" w15:restartNumberingAfterBreak="0">
    <w:nsid w:val="1A16068B"/>
    <w:multiLevelType w:val="hybridMultilevel"/>
    <w:tmpl w:val="4CB8A4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C291360"/>
    <w:multiLevelType w:val="hybridMultilevel"/>
    <w:tmpl w:val="CBDC5612"/>
    <w:lvl w:ilvl="0" w:tplc="5CDAA64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E2658D2"/>
    <w:multiLevelType w:val="hybridMultilevel"/>
    <w:tmpl w:val="61F20186"/>
    <w:lvl w:ilvl="0" w:tplc="C08C3CC8">
      <w:start w:val="1"/>
      <w:numFmt w:val="decimal"/>
      <w:lvlText w:val="%1)"/>
      <w:lvlJc w:val="left"/>
      <w:pPr>
        <w:ind w:left="1020" w:hanging="360"/>
      </w:pPr>
    </w:lvl>
    <w:lvl w:ilvl="1" w:tplc="3E0A7DAC">
      <w:start w:val="1"/>
      <w:numFmt w:val="decimal"/>
      <w:lvlText w:val="%2)"/>
      <w:lvlJc w:val="left"/>
      <w:pPr>
        <w:ind w:left="1020" w:hanging="360"/>
      </w:pPr>
    </w:lvl>
    <w:lvl w:ilvl="2" w:tplc="A7644588">
      <w:start w:val="1"/>
      <w:numFmt w:val="decimal"/>
      <w:lvlText w:val="%3)"/>
      <w:lvlJc w:val="left"/>
      <w:pPr>
        <w:ind w:left="1020" w:hanging="360"/>
      </w:pPr>
    </w:lvl>
    <w:lvl w:ilvl="3" w:tplc="F25671C4">
      <w:start w:val="1"/>
      <w:numFmt w:val="decimal"/>
      <w:lvlText w:val="%4)"/>
      <w:lvlJc w:val="left"/>
      <w:pPr>
        <w:ind w:left="1020" w:hanging="360"/>
      </w:pPr>
    </w:lvl>
    <w:lvl w:ilvl="4" w:tplc="ECF2C348">
      <w:start w:val="1"/>
      <w:numFmt w:val="decimal"/>
      <w:lvlText w:val="%5)"/>
      <w:lvlJc w:val="left"/>
      <w:pPr>
        <w:ind w:left="1020" w:hanging="360"/>
      </w:pPr>
    </w:lvl>
    <w:lvl w:ilvl="5" w:tplc="3920E3F2">
      <w:start w:val="1"/>
      <w:numFmt w:val="decimal"/>
      <w:lvlText w:val="%6)"/>
      <w:lvlJc w:val="left"/>
      <w:pPr>
        <w:ind w:left="1020" w:hanging="360"/>
      </w:pPr>
    </w:lvl>
    <w:lvl w:ilvl="6" w:tplc="6818E364">
      <w:start w:val="1"/>
      <w:numFmt w:val="decimal"/>
      <w:lvlText w:val="%7)"/>
      <w:lvlJc w:val="left"/>
      <w:pPr>
        <w:ind w:left="1020" w:hanging="360"/>
      </w:pPr>
    </w:lvl>
    <w:lvl w:ilvl="7" w:tplc="1E0AAFA4">
      <w:start w:val="1"/>
      <w:numFmt w:val="decimal"/>
      <w:lvlText w:val="%8)"/>
      <w:lvlJc w:val="left"/>
      <w:pPr>
        <w:ind w:left="1020" w:hanging="360"/>
      </w:pPr>
    </w:lvl>
    <w:lvl w:ilvl="8" w:tplc="C302A49C">
      <w:start w:val="1"/>
      <w:numFmt w:val="decimal"/>
      <w:lvlText w:val="%9)"/>
      <w:lvlJc w:val="left"/>
      <w:pPr>
        <w:ind w:left="1020" w:hanging="360"/>
      </w:pPr>
    </w:lvl>
  </w:abstractNum>
  <w:abstractNum w:abstractNumId="16" w15:restartNumberingAfterBreak="0">
    <w:nsid w:val="278B2AA0"/>
    <w:multiLevelType w:val="hybridMultilevel"/>
    <w:tmpl w:val="E7F6535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5B048C"/>
    <w:multiLevelType w:val="multilevel"/>
    <w:tmpl w:val="1CFE9778"/>
    <w:lvl w:ilvl="0">
      <w:start w:val="1"/>
      <w:numFmt w:val="decimal"/>
      <w:lvlText w:val="A%1."/>
      <w:lvlJc w:val="left"/>
      <w:pPr>
        <w:ind w:left="360" w:hanging="360"/>
      </w:pPr>
      <w:rPr>
        <w:rFonts w:hint="default"/>
      </w:rPr>
    </w:lvl>
    <w:lvl w:ilvl="1">
      <w:start w:val="1"/>
      <w:numFmt w:val="decimal"/>
      <w:lvlText w:val="A%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18B6BA0"/>
    <w:multiLevelType w:val="multilevel"/>
    <w:tmpl w:val="0B9CD66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35DB5DF4"/>
    <w:multiLevelType w:val="hybridMultilevel"/>
    <w:tmpl w:val="226A9BCA"/>
    <w:lvl w:ilvl="0" w:tplc="244A9A3C">
      <w:start w:val="1"/>
      <w:numFmt w:val="decimal"/>
      <w:lvlText w:val="%1)"/>
      <w:lvlJc w:val="left"/>
      <w:pPr>
        <w:ind w:left="1020" w:hanging="360"/>
      </w:pPr>
    </w:lvl>
    <w:lvl w:ilvl="1" w:tplc="734832EA">
      <w:start w:val="1"/>
      <w:numFmt w:val="decimal"/>
      <w:lvlText w:val="%2)"/>
      <w:lvlJc w:val="left"/>
      <w:pPr>
        <w:ind w:left="1020" w:hanging="360"/>
      </w:pPr>
    </w:lvl>
    <w:lvl w:ilvl="2" w:tplc="BA8E659E">
      <w:start w:val="1"/>
      <w:numFmt w:val="decimal"/>
      <w:lvlText w:val="%3)"/>
      <w:lvlJc w:val="left"/>
      <w:pPr>
        <w:ind w:left="1020" w:hanging="360"/>
      </w:pPr>
    </w:lvl>
    <w:lvl w:ilvl="3" w:tplc="E8B64092">
      <w:start w:val="1"/>
      <w:numFmt w:val="decimal"/>
      <w:lvlText w:val="%4)"/>
      <w:lvlJc w:val="left"/>
      <w:pPr>
        <w:ind w:left="1020" w:hanging="360"/>
      </w:pPr>
    </w:lvl>
    <w:lvl w:ilvl="4" w:tplc="8240489A">
      <w:start w:val="1"/>
      <w:numFmt w:val="decimal"/>
      <w:lvlText w:val="%5)"/>
      <w:lvlJc w:val="left"/>
      <w:pPr>
        <w:ind w:left="1020" w:hanging="360"/>
      </w:pPr>
    </w:lvl>
    <w:lvl w:ilvl="5" w:tplc="C6A64372">
      <w:start w:val="1"/>
      <w:numFmt w:val="decimal"/>
      <w:lvlText w:val="%6)"/>
      <w:lvlJc w:val="left"/>
      <w:pPr>
        <w:ind w:left="1020" w:hanging="360"/>
      </w:pPr>
    </w:lvl>
    <w:lvl w:ilvl="6" w:tplc="FA125128">
      <w:start w:val="1"/>
      <w:numFmt w:val="decimal"/>
      <w:lvlText w:val="%7)"/>
      <w:lvlJc w:val="left"/>
      <w:pPr>
        <w:ind w:left="1020" w:hanging="360"/>
      </w:pPr>
    </w:lvl>
    <w:lvl w:ilvl="7" w:tplc="C7CA0806">
      <w:start w:val="1"/>
      <w:numFmt w:val="decimal"/>
      <w:lvlText w:val="%8)"/>
      <w:lvlJc w:val="left"/>
      <w:pPr>
        <w:ind w:left="1020" w:hanging="360"/>
      </w:pPr>
    </w:lvl>
    <w:lvl w:ilvl="8" w:tplc="213C4126">
      <w:start w:val="1"/>
      <w:numFmt w:val="decimal"/>
      <w:lvlText w:val="%9)"/>
      <w:lvlJc w:val="left"/>
      <w:pPr>
        <w:ind w:left="1020" w:hanging="360"/>
      </w:pPr>
    </w:lvl>
  </w:abstractNum>
  <w:abstractNum w:abstractNumId="20" w15:restartNumberingAfterBreak="0">
    <w:nsid w:val="44192753"/>
    <w:multiLevelType w:val="hybridMultilevel"/>
    <w:tmpl w:val="99D4E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185E21"/>
    <w:multiLevelType w:val="hybridMultilevel"/>
    <w:tmpl w:val="D7C42756"/>
    <w:lvl w:ilvl="0" w:tplc="7884C908">
      <w:start w:val="1"/>
      <w:numFmt w:val="decimal"/>
      <w:lvlText w:val="%1"/>
      <w:lvlJc w:val="left"/>
      <w:pPr>
        <w:ind w:left="1493" w:hanging="113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6D519D"/>
    <w:multiLevelType w:val="hybridMultilevel"/>
    <w:tmpl w:val="888AB2B8"/>
    <w:lvl w:ilvl="0" w:tplc="C0203656">
      <w:start w:val="1"/>
      <w:numFmt w:val="decimal"/>
      <w:lvlText w:val="%1)"/>
      <w:lvlJc w:val="left"/>
      <w:pPr>
        <w:ind w:left="1020" w:hanging="360"/>
      </w:pPr>
    </w:lvl>
    <w:lvl w:ilvl="1" w:tplc="F168AD50">
      <w:start w:val="1"/>
      <w:numFmt w:val="decimal"/>
      <w:lvlText w:val="%2)"/>
      <w:lvlJc w:val="left"/>
      <w:pPr>
        <w:ind w:left="1020" w:hanging="360"/>
      </w:pPr>
    </w:lvl>
    <w:lvl w:ilvl="2" w:tplc="4508DA16">
      <w:start w:val="1"/>
      <w:numFmt w:val="decimal"/>
      <w:lvlText w:val="%3)"/>
      <w:lvlJc w:val="left"/>
      <w:pPr>
        <w:ind w:left="1020" w:hanging="360"/>
      </w:pPr>
    </w:lvl>
    <w:lvl w:ilvl="3" w:tplc="0EBED142">
      <w:start w:val="1"/>
      <w:numFmt w:val="decimal"/>
      <w:lvlText w:val="%4)"/>
      <w:lvlJc w:val="left"/>
      <w:pPr>
        <w:ind w:left="1020" w:hanging="360"/>
      </w:pPr>
    </w:lvl>
    <w:lvl w:ilvl="4" w:tplc="83165A7E">
      <w:start w:val="1"/>
      <w:numFmt w:val="decimal"/>
      <w:lvlText w:val="%5)"/>
      <w:lvlJc w:val="left"/>
      <w:pPr>
        <w:ind w:left="1020" w:hanging="360"/>
      </w:pPr>
    </w:lvl>
    <w:lvl w:ilvl="5" w:tplc="F3860DFE">
      <w:start w:val="1"/>
      <w:numFmt w:val="decimal"/>
      <w:lvlText w:val="%6)"/>
      <w:lvlJc w:val="left"/>
      <w:pPr>
        <w:ind w:left="1020" w:hanging="360"/>
      </w:pPr>
    </w:lvl>
    <w:lvl w:ilvl="6" w:tplc="1F08C322">
      <w:start w:val="1"/>
      <w:numFmt w:val="decimal"/>
      <w:lvlText w:val="%7)"/>
      <w:lvlJc w:val="left"/>
      <w:pPr>
        <w:ind w:left="1020" w:hanging="360"/>
      </w:pPr>
    </w:lvl>
    <w:lvl w:ilvl="7" w:tplc="676401CE">
      <w:start w:val="1"/>
      <w:numFmt w:val="decimal"/>
      <w:lvlText w:val="%8)"/>
      <w:lvlJc w:val="left"/>
      <w:pPr>
        <w:ind w:left="1020" w:hanging="360"/>
      </w:pPr>
    </w:lvl>
    <w:lvl w:ilvl="8" w:tplc="819EEA7A">
      <w:start w:val="1"/>
      <w:numFmt w:val="decimal"/>
      <w:lvlText w:val="%9)"/>
      <w:lvlJc w:val="left"/>
      <w:pPr>
        <w:ind w:left="1020" w:hanging="360"/>
      </w:pPr>
    </w:lvl>
  </w:abstractNum>
  <w:abstractNum w:abstractNumId="23" w15:restartNumberingAfterBreak="0">
    <w:nsid w:val="59931880"/>
    <w:multiLevelType w:val="hybridMultilevel"/>
    <w:tmpl w:val="2528E31A"/>
    <w:lvl w:ilvl="0" w:tplc="0E8EAC02">
      <w:start w:val="1"/>
      <w:numFmt w:val="decimal"/>
      <w:lvlText w:val="%1."/>
      <w:lvlJc w:val="left"/>
      <w:pPr>
        <w:ind w:left="1020" w:hanging="360"/>
      </w:pPr>
    </w:lvl>
    <w:lvl w:ilvl="1" w:tplc="52A04370">
      <w:start w:val="1"/>
      <w:numFmt w:val="decimal"/>
      <w:lvlText w:val="%2."/>
      <w:lvlJc w:val="left"/>
      <w:pPr>
        <w:ind w:left="1020" w:hanging="360"/>
      </w:pPr>
    </w:lvl>
    <w:lvl w:ilvl="2" w:tplc="9452893E">
      <w:start w:val="1"/>
      <w:numFmt w:val="decimal"/>
      <w:lvlText w:val="%3."/>
      <w:lvlJc w:val="left"/>
      <w:pPr>
        <w:ind w:left="1020" w:hanging="360"/>
      </w:pPr>
    </w:lvl>
    <w:lvl w:ilvl="3" w:tplc="83DADC38">
      <w:start w:val="1"/>
      <w:numFmt w:val="decimal"/>
      <w:lvlText w:val="%4."/>
      <w:lvlJc w:val="left"/>
      <w:pPr>
        <w:ind w:left="1020" w:hanging="360"/>
      </w:pPr>
    </w:lvl>
    <w:lvl w:ilvl="4" w:tplc="E1868148">
      <w:start w:val="1"/>
      <w:numFmt w:val="decimal"/>
      <w:lvlText w:val="%5."/>
      <w:lvlJc w:val="left"/>
      <w:pPr>
        <w:ind w:left="1020" w:hanging="360"/>
      </w:pPr>
    </w:lvl>
    <w:lvl w:ilvl="5" w:tplc="44F6F594">
      <w:start w:val="1"/>
      <w:numFmt w:val="decimal"/>
      <w:lvlText w:val="%6."/>
      <w:lvlJc w:val="left"/>
      <w:pPr>
        <w:ind w:left="1020" w:hanging="360"/>
      </w:pPr>
    </w:lvl>
    <w:lvl w:ilvl="6" w:tplc="C1FA08C0">
      <w:start w:val="1"/>
      <w:numFmt w:val="decimal"/>
      <w:lvlText w:val="%7."/>
      <w:lvlJc w:val="left"/>
      <w:pPr>
        <w:ind w:left="1020" w:hanging="360"/>
      </w:pPr>
    </w:lvl>
    <w:lvl w:ilvl="7" w:tplc="E6BA311E">
      <w:start w:val="1"/>
      <w:numFmt w:val="decimal"/>
      <w:lvlText w:val="%8."/>
      <w:lvlJc w:val="left"/>
      <w:pPr>
        <w:ind w:left="1020" w:hanging="360"/>
      </w:pPr>
    </w:lvl>
    <w:lvl w:ilvl="8" w:tplc="B31231EC">
      <w:start w:val="1"/>
      <w:numFmt w:val="decimal"/>
      <w:lvlText w:val="%9."/>
      <w:lvlJc w:val="left"/>
      <w:pPr>
        <w:ind w:left="1020" w:hanging="360"/>
      </w:pPr>
    </w:lvl>
  </w:abstractNum>
  <w:abstractNum w:abstractNumId="24" w15:restartNumberingAfterBreak="0">
    <w:nsid w:val="5ED26171"/>
    <w:multiLevelType w:val="multilevel"/>
    <w:tmpl w:val="97C4B214"/>
    <w:lvl w:ilvl="0">
      <w:start w:val="1"/>
      <w:numFmt w:val="decimal"/>
      <w:lvlText w:val="A1-%1"/>
      <w:lvlJc w:val="left"/>
      <w:pPr>
        <w:ind w:left="360" w:hanging="360"/>
      </w:pPr>
      <w:rPr>
        <w:rFonts w:hint="default"/>
      </w:rPr>
    </w:lvl>
    <w:lvl w:ilvl="1">
      <w:start w:val="1"/>
      <w:numFmt w:val="decimal"/>
      <w:isLgl/>
      <w:lvlText w:val="A1-%1.%2"/>
      <w:lvlJc w:val="left"/>
      <w:pPr>
        <w:ind w:left="360" w:hanging="360"/>
      </w:pPr>
      <w:rPr>
        <w:rFonts w:hint="default"/>
      </w:rPr>
    </w:lvl>
    <w:lvl w:ilvl="2">
      <w:start w:val="1"/>
      <w:numFmt w:val="decimal"/>
      <w:isLgl/>
      <w:lvlText w:val="A1-%1.%2.%3"/>
      <w:lvlJc w:val="left"/>
      <w:pPr>
        <w:ind w:left="720" w:hanging="720"/>
      </w:pPr>
      <w:rPr>
        <w:rFonts w:hint="default"/>
      </w:rPr>
    </w:lvl>
    <w:lvl w:ilvl="3">
      <w:start w:val="1"/>
      <w:numFmt w:val="decimal"/>
      <w:isLgl/>
      <w:lvlText w:val="A1-%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670F738F"/>
    <w:multiLevelType w:val="hybridMultilevel"/>
    <w:tmpl w:val="15164AD8"/>
    <w:lvl w:ilvl="0" w:tplc="A4BC533C">
      <w:start w:val="1"/>
      <w:numFmt w:val="decimal"/>
      <w:lvlText w:val="%1)"/>
      <w:lvlJc w:val="left"/>
      <w:pPr>
        <w:ind w:left="1020" w:hanging="360"/>
      </w:pPr>
    </w:lvl>
    <w:lvl w:ilvl="1" w:tplc="93E88DBA">
      <w:start w:val="1"/>
      <w:numFmt w:val="decimal"/>
      <w:lvlText w:val="%2)"/>
      <w:lvlJc w:val="left"/>
      <w:pPr>
        <w:ind w:left="1020" w:hanging="360"/>
      </w:pPr>
    </w:lvl>
    <w:lvl w:ilvl="2" w:tplc="93E678DA">
      <w:start w:val="1"/>
      <w:numFmt w:val="decimal"/>
      <w:lvlText w:val="%3)"/>
      <w:lvlJc w:val="left"/>
      <w:pPr>
        <w:ind w:left="1020" w:hanging="360"/>
      </w:pPr>
    </w:lvl>
    <w:lvl w:ilvl="3" w:tplc="C15C5DDE">
      <w:start w:val="1"/>
      <w:numFmt w:val="decimal"/>
      <w:lvlText w:val="%4)"/>
      <w:lvlJc w:val="left"/>
      <w:pPr>
        <w:ind w:left="1020" w:hanging="360"/>
      </w:pPr>
    </w:lvl>
    <w:lvl w:ilvl="4" w:tplc="8BA25D74">
      <w:start w:val="1"/>
      <w:numFmt w:val="decimal"/>
      <w:lvlText w:val="%5)"/>
      <w:lvlJc w:val="left"/>
      <w:pPr>
        <w:ind w:left="1020" w:hanging="360"/>
      </w:pPr>
    </w:lvl>
    <w:lvl w:ilvl="5" w:tplc="93FE1114">
      <w:start w:val="1"/>
      <w:numFmt w:val="decimal"/>
      <w:lvlText w:val="%6)"/>
      <w:lvlJc w:val="left"/>
      <w:pPr>
        <w:ind w:left="1020" w:hanging="360"/>
      </w:pPr>
    </w:lvl>
    <w:lvl w:ilvl="6" w:tplc="70200A08">
      <w:start w:val="1"/>
      <w:numFmt w:val="decimal"/>
      <w:lvlText w:val="%7)"/>
      <w:lvlJc w:val="left"/>
      <w:pPr>
        <w:ind w:left="1020" w:hanging="360"/>
      </w:pPr>
    </w:lvl>
    <w:lvl w:ilvl="7" w:tplc="465A7564">
      <w:start w:val="1"/>
      <w:numFmt w:val="decimal"/>
      <w:lvlText w:val="%8)"/>
      <w:lvlJc w:val="left"/>
      <w:pPr>
        <w:ind w:left="1020" w:hanging="360"/>
      </w:pPr>
    </w:lvl>
    <w:lvl w:ilvl="8" w:tplc="20B4FBC8">
      <w:start w:val="1"/>
      <w:numFmt w:val="decimal"/>
      <w:lvlText w:val="%9)"/>
      <w:lvlJc w:val="left"/>
      <w:pPr>
        <w:ind w:left="1020" w:hanging="360"/>
      </w:pPr>
    </w:lvl>
  </w:abstractNum>
  <w:abstractNum w:abstractNumId="26" w15:restartNumberingAfterBreak="0">
    <w:nsid w:val="7286477F"/>
    <w:multiLevelType w:val="hybridMultilevel"/>
    <w:tmpl w:val="34EE1F3C"/>
    <w:lvl w:ilvl="0" w:tplc="C6A8C95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97777D"/>
    <w:multiLevelType w:val="hybridMultilevel"/>
    <w:tmpl w:val="77D2348A"/>
    <w:lvl w:ilvl="0" w:tplc="175ECC5A">
      <w:start w:val="1"/>
      <w:numFmt w:val="decimal"/>
      <w:lvlText w:val="%1)"/>
      <w:lvlJc w:val="left"/>
      <w:pPr>
        <w:ind w:left="1020" w:hanging="360"/>
      </w:pPr>
    </w:lvl>
    <w:lvl w:ilvl="1" w:tplc="58A04F64">
      <w:start w:val="1"/>
      <w:numFmt w:val="decimal"/>
      <w:lvlText w:val="%2)"/>
      <w:lvlJc w:val="left"/>
      <w:pPr>
        <w:ind w:left="1020" w:hanging="360"/>
      </w:pPr>
    </w:lvl>
    <w:lvl w:ilvl="2" w:tplc="399ED636">
      <w:start w:val="1"/>
      <w:numFmt w:val="decimal"/>
      <w:lvlText w:val="%3)"/>
      <w:lvlJc w:val="left"/>
      <w:pPr>
        <w:ind w:left="1020" w:hanging="360"/>
      </w:pPr>
    </w:lvl>
    <w:lvl w:ilvl="3" w:tplc="5A48D56E">
      <w:start w:val="1"/>
      <w:numFmt w:val="decimal"/>
      <w:lvlText w:val="%4)"/>
      <w:lvlJc w:val="left"/>
      <w:pPr>
        <w:ind w:left="1020" w:hanging="360"/>
      </w:pPr>
    </w:lvl>
    <w:lvl w:ilvl="4" w:tplc="6680D6B4">
      <w:start w:val="1"/>
      <w:numFmt w:val="decimal"/>
      <w:lvlText w:val="%5)"/>
      <w:lvlJc w:val="left"/>
      <w:pPr>
        <w:ind w:left="1020" w:hanging="360"/>
      </w:pPr>
    </w:lvl>
    <w:lvl w:ilvl="5" w:tplc="55841FDC">
      <w:start w:val="1"/>
      <w:numFmt w:val="decimal"/>
      <w:lvlText w:val="%6)"/>
      <w:lvlJc w:val="left"/>
      <w:pPr>
        <w:ind w:left="1020" w:hanging="360"/>
      </w:pPr>
    </w:lvl>
    <w:lvl w:ilvl="6" w:tplc="B63E0BE8">
      <w:start w:val="1"/>
      <w:numFmt w:val="decimal"/>
      <w:lvlText w:val="%7)"/>
      <w:lvlJc w:val="left"/>
      <w:pPr>
        <w:ind w:left="1020" w:hanging="360"/>
      </w:pPr>
    </w:lvl>
    <w:lvl w:ilvl="7" w:tplc="431ABDE0">
      <w:start w:val="1"/>
      <w:numFmt w:val="decimal"/>
      <w:lvlText w:val="%8)"/>
      <w:lvlJc w:val="left"/>
      <w:pPr>
        <w:ind w:left="1020" w:hanging="360"/>
      </w:pPr>
    </w:lvl>
    <w:lvl w:ilvl="8" w:tplc="D4509C6E">
      <w:start w:val="1"/>
      <w:numFmt w:val="decimal"/>
      <w:lvlText w:val="%9)"/>
      <w:lvlJc w:val="left"/>
      <w:pPr>
        <w:ind w:left="1020" w:hanging="360"/>
      </w:pPr>
    </w:lvl>
  </w:abstractNum>
  <w:abstractNum w:abstractNumId="28" w15:restartNumberingAfterBreak="0">
    <w:nsid w:val="7E4328E2"/>
    <w:multiLevelType w:val="hybridMultilevel"/>
    <w:tmpl w:val="DD9EA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12457404">
    <w:abstractNumId w:val="9"/>
  </w:num>
  <w:num w:numId="2" w16cid:durableId="518740831">
    <w:abstractNumId w:val="7"/>
  </w:num>
  <w:num w:numId="3" w16cid:durableId="1134955628">
    <w:abstractNumId w:val="6"/>
  </w:num>
  <w:num w:numId="4" w16cid:durableId="1921792330">
    <w:abstractNumId w:val="5"/>
  </w:num>
  <w:num w:numId="5" w16cid:durableId="1519584215">
    <w:abstractNumId w:val="4"/>
  </w:num>
  <w:num w:numId="6" w16cid:durableId="825049909">
    <w:abstractNumId w:val="8"/>
  </w:num>
  <w:num w:numId="7" w16cid:durableId="1701931837">
    <w:abstractNumId w:val="3"/>
  </w:num>
  <w:num w:numId="8" w16cid:durableId="285938427">
    <w:abstractNumId w:val="2"/>
  </w:num>
  <w:num w:numId="9" w16cid:durableId="1415668439">
    <w:abstractNumId w:val="1"/>
  </w:num>
  <w:num w:numId="10" w16cid:durableId="134228296">
    <w:abstractNumId w:val="0"/>
  </w:num>
  <w:num w:numId="11" w16cid:durableId="1395157886">
    <w:abstractNumId w:val="14"/>
  </w:num>
  <w:num w:numId="12" w16cid:durableId="396393381">
    <w:abstractNumId w:val="28"/>
  </w:num>
  <w:num w:numId="13" w16cid:durableId="493766981">
    <w:abstractNumId w:val="18"/>
  </w:num>
  <w:num w:numId="14" w16cid:durableId="337777068">
    <w:abstractNumId w:val="16"/>
  </w:num>
  <w:num w:numId="15" w16cid:durableId="1594702364">
    <w:abstractNumId w:val="10"/>
  </w:num>
  <w:num w:numId="16" w16cid:durableId="318389703">
    <w:abstractNumId w:val="17"/>
  </w:num>
  <w:num w:numId="17" w16cid:durableId="982348603">
    <w:abstractNumId w:val="15"/>
  </w:num>
  <w:num w:numId="18" w16cid:durableId="1587687439">
    <w:abstractNumId w:val="25"/>
  </w:num>
  <w:num w:numId="19" w16cid:durableId="1732194252">
    <w:abstractNumId w:val="27"/>
  </w:num>
  <w:num w:numId="20" w16cid:durableId="1410035774">
    <w:abstractNumId w:val="19"/>
  </w:num>
  <w:num w:numId="21" w16cid:durableId="2104260257">
    <w:abstractNumId w:val="22"/>
  </w:num>
  <w:num w:numId="22" w16cid:durableId="1963030112">
    <w:abstractNumId w:val="24"/>
  </w:num>
  <w:num w:numId="23" w16cid:durableId="816796662">
    <w:abstractNumId w:val="12"/>
  </w:num>
  <w:num w:numId="24" w16cid:durableId="1337684861">
    <w:abstractNumId w:val="26"/>
  </w:num>
  <w:num w:numId="25" w16cid:durableId="1549294132">
    <w:abstractNumId w:val="23"/>
  </w:num>
  <w:num w:numId="26" w16cid:durableId="5787150">
    <w:abstractNumId w:val="20"/>
  </w:num>
  <w:num w:numId="27" w16cid:durableId="874273639">
    <w:abstractNumId w:val="11"/>
  </w:num>
  <w:num w:numId="28" w16cid:durableId="636692412">
    <w:abstractNumId w:val="13"/>
  </w:num>
  <w:num w:numId="29" w16cid:durableId="201923">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5B-2c">
    <w15:presenceInfo w15:providerId="None" w15:userId="5B-2c"/>
  </w15:person>
  <w15:person w15:author="5B-2d">
    <w15:presenceInfo w15:providerId="None" w15:userId="5B-2d"/>
  </w15:person>
  <w15:person w15:author="5B-2">
    <w15:presenceInfo w15:providerId="None" w15:userId="5B-2"/>
  </w15:person>
  <w15:person w15:author="Author">
    <w15:presenceInfo w15:providerId="None" w15:userId="Author"/>
  </w15:person>
  <w15:person w15:author="USA">
    <w15:presenceInfo w15:providerId="None" w15:userId="USA"/>
  </w15:person>
  <w15:person w15:author="Sweden">
    <w15:presenceInfo w15:providerId="None" w15:userId="Sweden"/>
  </w15:person>
  <w15:person w15:author="Ericsson">
    <w15:presenceInfo w15:providerId="None" w15:userId="Erics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pt-B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111"/>
    <w:rsid w:val="000069D4"/>
    <w:rsid w:val="000174AD"/>
    <w:rsid w:val="00036055"/>
    <w:rsid w:val="00047A1D"/>
    <w:rsid w:val="000604B9"/>
    <w:rsid w:val="000A7D55"/>
    <w:rsid w:val="000B57C5"/>
    <w:rsid w:val="000C12C8"/>
    <w:rsid w:val="000C2E8E"/>
    <w:rsid w:val="000E0E7C"/>
    <w:rsid w:val="000F1B4B"/>
    <w:rsid w:val="00124C67"/>
    <w:rsid w:val="0012744F"/>
    <w:rsid w:val="00131178"/>
    <w:rsid w:val="00156F66"/>
    <w:rsid w:val="00163271"/>
    <w:rsid w:val="00172122"/>
    <w:rsid w:val="00182528"/>
    <w:rsid w:val="0018500B"/>
    <w:rsid w:val="00196A19"/>
    <w:rsid w:val="001A09D6"/>
    <w:rsid w:val="00202DC1"/>
    <w:rsid w:val="002050C7"/>
    <w:rsid w:val="002116EE"/>
    <w:rsid w:val="00217DA7"/>
    <w:rsid w:val="002309D8"/>
    <w:rsid w:val="00231C83"/>
    <w:rsid w:val="002A7FE2"/>
    <w:rsid w:val="002B0E4D"/>
    <w:rsid w:val="002B1258"/>
    <w:rsid w:val="002E1B4F"/>
    <w:rsid w:val="002F2E67"/>
    <w:rsid w:val="002F7CB3"/>
    <w:rsid w:val="00315546"/>
    <w:rsid w:val="00330567"/>
    <w:rsid w:val="00386A9D"/>
    <w:rsid w:val="00391081"/>
    <w:rsid w:val="003B2789"/>
    <w:rsid w:val="003C13CE"/>
    <w:rsid w:val="003C697E"/>
    <w:rsid w:val="003E2518"/>
    <w:rsid w:val="003E7CEF"/>
    <w:rsid w:val="004151EF"/>
    <w:rsid w:val="00493BC1"/>
    <w:rsid w:val="004B1EF7"/>
    <w:rsid w:val="004B3FAD"/>
    <w:rsid w:val="004C5749"/>
    <w:rsid w:val="00501DCA"/>
    <w:rsid w:val="00513A47"/>
    <w:rsid w:val="005253B8"/>
    <w:rsid w:val="005408DF"/>
    <w:rsid w:val="00573344"/>
    <w:rsid w:val="00583F9B"/>
    <w:rsid w:val="005B0D29"/>
    <w:rsid w:val="005E5C10"/>
    <w:rsid w:val="005F2C78"/>
    <w:rsid w:val="006144E4"/>
    <w:rsid w:val="00650299"/>
    <w:rsid w:val="00655FC5"/>
    <w:rsid w:val="00682CAB"/>
    <w:rsid w:val="006E67F8"/>
    <w:rsid w:val="0080538C"/>
    <w:rsid w:val="00814E0A"/>
    <w:rsid w:val="00822581"/>
    <w:rsid w:val="008309DD"/>
    <w:rsid w:val="0083227A"/>
    <w:rsid w:val="00866900"/>
    <w:rsid w:val="00876A8A"/>
    <w:rsid w:val="00881BA1"/>
    <w:rsid w:val="00895722"/>
    <w:rsid w:val="008C2302"/>
    <w:rsid w:val="008C26B8"/>
    <w:rsid w:val="008F208F"/>
    <w:rsid w:val="00903662"/>
    <w:rsid w:val="00982084"/>
    <w:rsid w:val="00995963"/>
    <w:rsid w:val="009B61EB"/>
    <w:rsid w:val="009C185B"/>
    <w:rsid w:val="009C2064"/>
    <w:rsid w:val="009D1697"/>
    <w:rsid w:val="009F3A46"/>
    <w:rsid w:val="009F6520"/>
    <w:rsid w:val="00A014F8"/>
    <w:rsid w:val="00A5173C"/>
    <w:rsid w:val="00A61AEF"/>
    <w:rsid w:val="00AA6BC4"/>
    <w:rsid w:val="00AD2345"/>
    <w:rsid w:val="00AF173A"/>
    <w:rsid w:val="00B066A4"/>
    <w:rsid w:val="00B07A13"/>
    <w:rsid w:val="00B25321"/>
    <w:rsid w:val="00B4279B"/>
    <w:rsid w:val="00B45FC9"/>
    <w:rsid w:val="00B463F9"/>
    <w:rsid w:val="00B76F35"/>
    <w:rsid w:val="00B81138"/>
    <w:rsid w:val="00BC7CCF"/>
    <w:rsid w:val="00BE470B"/>
    <w:rsid w:val="00C57A91"/>
    <w:rsid w:val="00CC01C2"/>
    <w:rsid w:val="00CC7729"/>
    <w:rsid w:val="00CF21F2"/>
    <w:rsid w:val="00D02712"/>
    <w:rsid w:val="00D046A7"/>
    <w:rsid w:val="00D214D0"/>
    <w:rsid w:val="00D65412"/>
    <w:rsid w:val="00D6546B"/>
    <w:rsid w:val="00D91111"/>
    <w:rsid w:val="00D9751C"/>
    <w:rsid w:val="00DA70C7"/>
    <w:rsid w:val="00DB178B"/>
    <w:rsid w:val="00DC17D3"/>
    <w:rsid w:val="00DD4BED"/>
    <w:rsid w:val="00DE39F0"/>
    <w:rsid w:val="00DF0AF3"/>
    <w:rsid w:val="00DF7E9F"/>
    <w:rsid w:val="00E27D7E"/>
    <w:rsid w:val="00E42E13"/>
    <w:rsid w:val="00E56D5C"/>
    <w:rsid w:val="00E6257C"/>
    <w:rsid w:val="00E63C59"/>
    <w:rsid w:val="00ED6595"/>
    <w:rsid w:val="00EE1E85"/>
    <w:rsid w:val="00F25662"/>
    <w:rsid w:val="00F81C80"/>
    <w:rsid w:val="00FA124A"/>
    <w:rsid w:val="00FC08DD"/>
    <w:rsid w:val="00FC2316"/>
    <w:rsid w:val="00FC2CFD"/>
    <w:rsid w:val="00FF3FF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C83642"/>
  <w15:docId w15:val="{2C8B7B6F-5535-4335-AC72-95FA66EE1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Batang"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uiPriority w:val="9"/>
    <w:qFormat/>
    <w:rsid w:val="009C185B"/>
    <w:pPr>
      <w:spacing w:before="200"/>
      <w:outlineLvl w:val="1"/>
    </w:pPr>
    <w:rPr>
      <w:sz w:val="24"/>
    </w:rPr>
  </w:style>
  <w:style w:type="paragraph" w:styleId="Heading3">
    <w:name w:val="heading 3"/>
    <w:basedOn w:val="Heading1"/>
    <w:next w:val="Normal"/>
    <w:link w:val="Heading3Char"/>
    <w:uiPriority w:val="9"/>
    <w:qFormat/>
    <w:rsid w:val="009C185B"/>
    <w:pPr>
      <w:tabs>
        <w:tab w:val="clear" w:pos="1134"/>
      </w:tabs>
      <w:spacing w:before="200"/>
      <w:outlineLvl w:val="2"/>
    </w:pPr>
    <w:rPr>
      <w:sz w:val="24"/>
    </w:rPr>
  </w:style>
  <w:style w:type="paragraph" w:styleId="Heading4">
    <w:name w:val="heading 4"/>
    <w:basedOn w:val="Heading3"/>
    <w:next w:val="Normal"/>
    <w:link w:val="Heading4Char"/>
    <w:uiPriority w:val="9"/>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uiPriority w:val="99"/>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9C185B"/>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uiPriority w:val="99"/>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qFormat/>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qFormat/>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qFormat/>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9C185B"/>
    <w:rPr>
      <w:rFonts w:ascii="Times New Roman" w:hAnsi="Times New Roman"/>
      <w:sz w:val="24"/>
      <w:lang w:val="en-GB" w:eastAsia="en-US"/>
    </w:rPr>
  </w:style>
  <w:style w:type="character" w:customStyle="1" w:styleId="HeaderChar">
    <w:name w:val="Header Char"/>
    <w:basedOn w:val="DefaultParagraphFont"/>
    <w:link w:val="Header"/>
    <w:uiPriority w:val="99"/>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qFormat/>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aliases w:val="CEO_Hyperlink"/>
    <w:basedOn w:val="DefaultParagraphFont"/>
    <w:uiPriority w:val="99"/>
    <w:unhideWhenUsed/>
    <w:qFormat/>
    <w:rsid w:val="00D91111"/>
    <w:rPr>
      <w:color w:val="0000FF"/>
      <w:u w:val="single"/>
    </w:rPr>
  </w:style>
  <w:style w:type="character" w:customStyle="1" w:styleId="Title1Char">
    <w:name w:val="Title 1 Char"/>
    <w:basedOn w:val="DefaultParagraphFont"/>
    <w:link w:val="Title1"/>
    <w:qFormat/>
    <w:locked/>
    <w:rsid w:val="00D91111"/>
    <w:rPr>
      <w:rFonts w:ascii="Times New Roman" w:hAnsi="Times New Roman"/>
      <w:caps/>
      <w:sz w:val="28"/>
      <w:lang w:val="en-GB" w:eastAsia="en-US"/>
    </w:rPr>
  </w:style>
  <w:style w:type="paragraph" w:styleId="Revision">
    <w:name w:val="Revision"/>
    <w:hidden/>
    <w:uiPriority w:val="99"/>
    <w:semiHidden/>
    <w:rsid w:val="00D91111"/>
    <w:rPr>
      <w:rFonts w:ascii="Times New Roman" w:hAnsi="Times New Roman"/>
      <w:sz w:val="24"/>
      <w:lang w:val="en-GB" w:eastAsia="en-US"/>
    </w:rPr>
  </w:style>
  <w:style w:type="character" w:customStyle="1" w:styleId="Heading1Char">
    <w:name w:val="Heading 1 Char"/>
    <w:basedOn w:val="DefaultParagraphFont"/>
    <w:link w:val="Heading1"/>
    <w:qFormat/>
    <w:rsid w:val="00D91111"/>
    <w:rPr>
      <w:rFonts w:ascii="Times New Roman" w:hAnsi="Times New Roman"/>
      <w:b/>
      <w:sz w:val="28"/>
      <w:lang w:val="en-GB" w:eastAsia="en-US"/>
    </w:rPr>
  </w:style>
  <w:style w:type="character" w:customStyle="1" w:styleId="SourceChar">
    <w:name w:val="Source Char"/>
    <w:basedOn w:val="DefaultParagraphFont"/>
    <w:link w:val="Source"/>
    <w:qFormat/>
    <w:locked/>
    <w:rsid w:val="00D91111"/>
    <w:rPr>
      <w:rFonts w:ascii="Times New Roman" w:hAnsi="Times New Roman"/>
      <w:b/>
      <w:sz w:val="28"/>
      <w:lang w:val="en-GB" w:eastAsia="en-US"/>
    </w:rPr>
  </w:style>
  <w:style w:type="character" w:customStyle="1" w:styleId="href">
    <w:name w:val="href"/>
    <w:basedOn w:val="DefaultParagraphFont"/>
    <w:rsid w:val="00D91111"/>
  </w:style>
  <w:style w:type="paragraph" w:customStyle="1" w:styleId="HeadingSum">
    <w:name w:val="Heading_Sum"/>
    <w:basedOn w:val="Normal"/>
    <w:next w:val="Normal"/>
    <w:autoRedefine/>
    <w:rsid w:val="00D91111"/>
    <w:pPr>
      <w:keepNext/>
      <w:keepLines/>
      <w:tabs>
        <w:tab w:val="clear" w:pos="1134"/>
        <w:tab w:val="clear" w:pos="1871"/>
        <w:tab w:val="clear" w:pos="2268"/>
        <w:tab w:val="left" w:pos="794"/>
        <w:tab w:val="left" w:pos="1191"/>
        <w:tab w:val="left" w:pos="1588"/>
        <w:tab w:val="left" w:pos="1985"/>
      </w:tabs>
      <w:spacing w:before="240"/>
      <w:jc w:val="both"/>
    </w:pPr>
    <w:rPr>
      <w:rFonts w:eastAsiaTheme="minorEastAsia"/>
      <w:b/>
      <w:sz w:val="22"/>
      <w:lang w:val="es-ES_tradnl"/>
    </w:rPr>
  </w:style>
  <w:style w:type="paragraph" w:customStyle="1" w:styleId="Summary">
    <w:name w:val="Summary"/>
    <w:basedOn w:val="Normal"/>
    <w:next w:val="Normal"/>
    <w:autoRedefine/>
    <w:rsid w:val="00D91111"/>
    <w:pPr>
      <w:tabs>
        <w:tab w:val="clear" w:pos="1134"/>
        <w:tab w:val="clear" w:pos="1871"/>
        <w:tab w:val="clear" w:pos="2268"/>
        <w:tab w:val="left" w:pos="794"/>
        <w:tab w:val="left" w:pos="1191"/>
        <w:tab w:val="left" w:pos="1588"/>
        <w:tab w:val="left" w:pos="1985"/>
      </w:tabs>
      <w:spacing w:after="480"/>
      <w:jc w:val="both"/>
    </w:pPr>
    <w:rPr>
      <w:rFonts w:eastAsiaTheme="minorEastAsia"/>
      <w:sz w:val="22"/>
      <w:lang w:val="es-ES_tradnl"/>
    </w:rPr>
  </w:style>
  <w:style w:type="character" w:customStyle="1" w:styleId="Heading2Char">
    <w:name w:val="Heading 2 Char"/>
    <w:basedOn w:val="DefaultParagraphFont"/>
    <w:link w:val="Heading2"/>
    <w:uiPriority w:val="9"/>
    <w:rsid w:val="00D91111"/>
    <w:rPr>
      <w:rFonts w:ascii="Times New Roman" w:hAnsi="Times New Roman"/>
      <w:b/>
      <w:sz w:val="24"/>
      <w:lang w:val="en-GB" w:eastAsia="en-US"/>
    </w:rPr>
  </w:style>
  <w:style w:type="table" w:styleId="TableGrid">
    <w:name w:val="Table Grid"/>
    <w:basedOn w:val="TableNormal"/>
    <w:uiPriority w:val="39"/>
    <w:qFormat/>
    <w:rsid w:val="00D91111"/>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D91111"/>
    <w:rPr>
      <w:rFonts w:ascii="Times New Roman" w:hAnsi="Times New Roman"/>
      <w:b/>
      <w:sz w:val="24"/>
      <w:lang w:val="en-GB" w:eastAsia="en-US"/>
    </w:rPr>
  </w:style>
  <w:style w:type="paragraph" w:styleId="ListParagraph">
    <w:name w:val="List Paragraph"/>
    <w:basedOn w:val="Normal"/>
    <w:link w:val="ListParagraphChar"/>
    <w:uiPriority w:val="34"/>
    <w:qFormat/>
    <w:rsid w:val="00D91111"/>
    <w:pPr>
      <w:ind w:left="720"/>
      <w:contextualSpacing/>
      <w:textAlignment w:val="auto"/>
    </w:pPr>
  </w:style>
  <w:style w:type="character" w:customStyle="1" w:styleId="Heading3Char">
    <w:name w:val="Heading 3 Char"/>
    <w:basedOn w:val="DefaultParagraphFont"/>
    <w:link w:val="Heading3"/>
    <w:uiPriority w:val="9"/>
    <w:rsid w:val="00D91111"/>
    <w:rPr>
      <w:rFonts w:ascii="Times New Roman" w:hAnsi="Times New Roman"/>
      <w:b/>
      <w:sz w:val="24"/>
      <w:lang w:val="en-GB" w:eastAsia="en-US"/>
    </w:rPr>
  </w:style>
  <w:style w:type="character" w:customStyle="1" w:styleId="TableheadChar">
    <w:name w:val="Table_head Char"/>
    <w:basedOn w:val="DefaultParagraphFont"/>
    <w:link w:val="Tablehead"/>
    <w:qFormat/>
    <w:locked/>
    <w:rsid w:val="00D91111"/>
    <w:rPr>
      <w:rFonts w:ascii="Times New Roman Bold" w:hAnsi="Times New Roman Bold" w:cs="Times New Roman Bold"/>
      <w:b/>
      <w:lang w:val="en-GB" w:eastAsia="en-US"/>
    </w:rPr>
  </w:style>
  <w:style w:type="character" w:customStyle="1" w:styleId="TabletextChar">
    <w:name w:val="Table_text Char"/>
    <w:basedOn w:val="DefaultParagraphFont"/>
    <w:link w:val="Tabletext"/>
    <w:qFormat/>
    <w:locked/>
    <w:rsid w:val="00D91111"/>
    <w:rPr>
      <w:rFonts w:ascii="Times New Roman" w:hAnsi="Times New Roman"/>
      <w:lang w:val="en-GB" w:eastAsia="en-US"/>
    </w:rPr>
  </w:style>
  <w:style w:type="character" w:customStyle="1" w:styleId="TableNoChar">
    <w:name w:val="Table_No Char"/>
    <w:basedOn w:val="DefaultParagraphFont"/>
    <w:link w:val="TableNo"/>
    <w:locked/>
    <w:rsid w:val="00D91111"/>
    <w:rPr>
      <w:rFonts w:ascii="Times New Roman" w:hAnsi="Times New Roman"/>
      <w:caps/>
      <w:lang w:val="en-GB" w:eastAsia="en-US"/>
    </w:rPr>
  </w:style>
  <w:style w:type="character" w:customStyle="1" w:styleId="Tabletitle0">
    <w:name w:val="Table_title Знак"/>
    <w:link w:val="Tabletitle"/>
    <w:locked/>
    <w:rsid w:val="00D91111"/>
    <w:rPr>
      <w:rFonts w:ascii="Times New Roman Bold" w:hAnsi="Times New Roman Bold"/>
      <w:b/>
      <w:lang w:val="en-GB" w:eastAsia="en-US"/>
    </w:rPr>
  </w:style>
  <w:style w:type="table" w:customStyle="1" w:styleId="TableGrid4">
    <w:name w:val="Table Grid4"/>
    <w:basedOn w:val="TableNormal"/>
    <w:uiPriority w:val="59"/>
    <w:rsid w:val="00D91111"/>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uiPriority w:val="59"/>
    <w:rsid w:val="00D91111"/>
    <w:rPr>
      <w:rFonts w:ascii="Cambria" w:eastAsia="MS Mincho" w:hAnsi="Cambria"/>
      <w:sz w:val="24"/>
      <w:szCs w:val="24"/>
      <w:lang w:val="nb-NO"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91111"/>
    <w:rPr>
      <w:color w:val="605E5C"/>
      <w:shd w:val="clear" w:color="auto" w:fill="E1DFDD"/>
    </w:rPr>
  </w:style>
  <w:style w:type="paragraph" w:styleId="NoSpacing">
    <w:name w:val="No Spacing"/>
    <w:link w:val="NoSpacingChar"/>
    <w:uiPriority w:val="1"/>
    <w:qFormat/>
    <w:rsid w:val="00D91111"/>
    <w:pPr>
      <w:tabs>
        <w:tab w:val="left" w:pos="1134"/>
        <w:tab w:val="left" w:pos="1871"/>
        <w:tab w:val="left" w:pos="2268"/>
      </w:tabs>
      <w:suppressAutoHyphens/>
      <w:overflowPunct w:val="0"/>
      <w:autoSpaceDE w:val="0"/>
      <w:autoSpaceDN w:val="0"/>
      <w:textAlignment w:val="baseline"/>
    </w:pPr>
    <w:rPr>
      <w:rFonts w:ascii="Times New Roman" w:hAnsi="Times New Roman"/>
      <w:sz w:val="24"/>
      <w:lang w:val="en-GB" w:eastAsia="en-US"/>
    </w:rPr>
  </w:style>
  <w:style w:type="character" w:customStyle="1" w:styleId="NoSpacingChar">
    <w:name w:val="No Spacing Char"/>
    <w:link w:val="NoSpacing"/>
    <w:uiPriority w:val="1"/>
    <w:locked/>
    <w:rsid w:val="00D91111"/>
    <w:rPr>
      <w:rFonts w:ascii="Times New Roman" w:eastAsia="Batang" w:hAnsi="Times New Roman"/>
      <w:sz w:val="24"/>
      <w:lang w:val="en-GB" w:eastAsia="en-US"/>
    </w:rPr>
  </w:style>
  <w:style w:type="paragraph" w:styleId="Subtitle">
    <w:name w:val="Subtitle"/>
    <w:basedOn w:val="Normal"/>
    <w:next w:val="Normal"/>
    <w:link w:val="SubtitleChar"/>
    <w:uiPriority w:val="11"/>
    <w:qFormat/>
    <w:rsid w:val="00D91111"/>
    <w:pPr>
      <w:tabs>
        <w:tab w:val="clear" w:pos="1134"/>
        <w:tab w:val="clear" w:pos="1871"/>
        <w:tab w:val="clear" w:pos="2268"/>
      </w:tabs>
      <w:overflowPunct/>
      <w:autoSpaceDE/>
      <w:autoSpaceDN/>
      <w:adjustRightInd/>
      <w:spacing w:before="0" w:after="120" w:line="259" w:lineRule="auto"/>
      <w:jc w:val="center"/>
      <w:textAlignment w:val="auto"/>
    </w:pPr>
    <w:rPr>
      <w:rFonts w:ascii="Arial" w:eastAsiaTheme="minorHAnsi" w:hAnsi="Arial" w:cs="Arial"/>
      <w:kern w:val="2"/>
      <w:sz w:val="20"/>
      <w:szCs w:val="22"/>
      <w:lang w:val="en-US"/>
      <w14:ligatures w14:val="standardContextual"/>
    </w:rPr>
  </w:style>
  <w:style w:type="character" w:customStyle="1" w:styleId="SubtitleChar">
    <w:name w:val="Subtitle Char"/>
    <w:basedOn w:val="DefaultParagraphFont"/>
    <w:link w:val="Subtitle"/>
    <w:uiPriority w:val="11"/>
    <w:rsid w:val="00D91111"/>
    <w:rPr>
      <w:rFonts w:ascii="Arial" w:eastAsiaTheme="minorHAnsi" w:hAnsi="Arial" w:cs="Arial"/>
      <w:kern w:val="2"/>
      <w:szCs w:val="22"/>
      <w:lang w:eastAsia="en-US"/>
      <w14:ligatures w14:val="standardContextual"/>
    </w:rPr>
  </w:style>
  <w:style w:type="character" w:styleId="CommentReference">
    <w:name w:val="annotation reference"/>
    <w:basedOn w:val="DefaultParagraphFont"/>
    <w:uiPriority w:val="99"/>
    <w:semiHidden/>
    <w:unhideWhenUsed/>
    <w:rsid w:val="00D91111"/>
    <w:rPr>
      <w:sz w:val="16"/>
      <w:szCs w:val="16"/>
    </w:rPr>
  </w:style>
  <w:style w:type="paragraph" w:styleId="CommentText">
    <w:name w:val="annotation text"/>
    <w:basedOn w:val="Normal"/>
    <w:link w:val="CommentTextChar"/>
    <w:uiPriority w:val="99"/>
    <w:unhideWhenUsed/>
    <w:rsid w:val="00D91111"/>
    <w:pPr>
      <w:textAlignment w:val="auto"/>
    </w:pPr>
    <w:rPr>
      <w:sz w:val="20"/>
    </w:rPr>
  </w:style>
  <w:style w:type="character" w:customStyle="1" w:styleId="CommentTextChar">
    <w:name w:val="Comment Text Char"/>
    <w:basedOn w:val="DefaultParagraphFont"/>
    <w:link w:val="CommentText"/>
    <w:uiPriority w:val="99"/>
    <w:rsid w:val="00D91111"/>
    <w:rPr>
      <w:rFonts w:ascii="Times New Roman" w:hAnsi="Times New Roman"/>
      <w:lang w:val="en-GB" w:eastAsia="en-US"/>
    </w:rPr>
  </w:style>
  <w:style w:type="paragraph" w:styleId="CommentSubject">
    <w:name w:val="annotation subject"/>
    <w:basedOn w:val="CommentText"/>
    <w:next w:val="CommentText"/>
    <w:link w:val="CommentSubjectChar"/>
    <w:uiPriority w:val="99"/>
    <w:semiHidden/>
    <w:unhideWhenUsed/>
    <w:rsid w:val="00D91111"/>
    <w:rPr>
      <w:b/>
      <w:bCs/>
    </w:rPr>
  </w:style>
  <w:style w:type="character" w:customStyle="1" w:styleId="CommentSubjectChar">
    <w:name w:val="Comment Subject Char"/>
    <w:basedOn w:val="CommentTextChar"/>
    <w:link w:val="CommentSubject"/>
    <w:uiPriority w:val="99"/>
    <w:semiHidden/>
    <w:rsid w:val="00D91111"/>
    <w:rPr>
      <w:rFonts w:ascii="Times New Roman" w:hAnsi="Times New Roman"/>
      <w:b/>
      <w:bCs/>
      <w:lang w:val="en-GB" w:eastAsia="en-US"/>
    </w:rPr>
  </w:style>
  <w:style w:type="paragraph" w:styleId="EndnoteText">
    <w:name w:val="endnote text"/>
    <w:basedOn w:val="Normal"/>
    <w:link w:val="EndnoteTextChar"/>
    <w:uiPriority w:val="99"/>
    <w:semiHidden/>
    <w:unhideWhenUsed/>
    <w:rsid w:val="00D91111"/>
    <w:pPr>
      <w:spacing w:before="0"/>
      <w:textAlignment w:val="auto"/>
    </w:pPr>
    <w:rPr>
      <w:sz w:val="20"/>
    </w:rPr>
  </w:style>
  <w:style w:type="character" w:customStyle="1" w:styleId="EndnoteTextChar">
    <w:name w:val="Endnote Text Char"/>
    <w:basedOn w:val="DefaultParagraphFont"/>
    <w:link w:val="EndnoteText"/>
    <w:uiPriority w:val="99"/>
    <w:semiHidden/>
    <w:rsid w:val="00D91111"/>
    <w:rPr>
      <w:rFonts w:ascii="Times New Roman" w:hAnsi="Times New Roman"/>
      <w:lang w:val="en-GB" w:eastAsia="en-US"/>
    </w:rPr>
  </w:style>
  <w:style w:type="character" w:styleId="FollowedHyperlink">
    <w:name w:val="FollowedHyperlink"/>
    <w:basedOn w:val="DefaultParagraphFont"/>
    <w:uiPriority w:val="99"/>
    <w:semiHidden/>
    <w:unhideWhenUsed/>
    <w:rsid w:val="00D91111"/>
    <w:rPr>
      <w:color w:val="800080" w:themeColor="followedHyperlink"/>
      <w:u w:val="single"/>
    </w:rPr>
  </w:style>
  <w:style w:type="paragraph" w:customStyle="1" w:styleId="ECCBulletsLv1">
    <w:name w:val="ECC Bullets Lv1"/>
    <w:basedOn w:val="Normal"/>
    <w:qFormat/>
    <w:rsid w:val="00D91111"/>
    <w:pPr>
      <w:numPr>
        <w:numId w:val="27"/>
      </w:numPr>
      <w:tabs>
        <w:tab w:val="clear" w:pos="1134"/>
        <w:tab w:val="clear" w:pos="1871"/>
        <w:tab w:val="clear" w:pos="2268"/>
        <w:tab w:val="left" w:pos="340"/>
      </w:tabs>
      <w:overflowPunct/>
      <w:autoSpaceDE/>
      <w:autoSpaceDN/>
      <w:adjustRightInd/>
      <w:spacing w:before="60"/>
      <w:ind w:left="340" w:hanging="340"/>
      <w:jc w:val="both"/>
      <w:textAlignment w:val="auto"/>
    </w:pPr>
    <w:rPr>
      <w:rFonts w:ascii="Arial" w:eastAsia="Calibri" w:hAnsi="Arial"/>
      <w:sz w:val="20"/>
      <w:szCs w:val="22"/>
    </w:rPr>
  </w:style>
  <w:style w:type="paragraph" w:styleId="Caption">
    <w:name w:val="caption"/>
    <w:aliases w:val="ECC Figure Caption,ECC Caption,Ca,cap,cap Char,Caption Char1 Char,cap Char Char1,Caption Char Char1 Char,cap Char2 Char,RptCaption,topic,Figure Lable,Caption Char Char Char,cap Char Char Char"/>
    <w:next w:val="Normal"/>
    <w:link w:val="CaptionChar"/>
    <w:qFormat/>
    <w:rsid w:val="00D91111"/>
    <w:pPr>
      <w:keepLines/>
      <w:tabs>
        <w:tab w:val="left" w:pos="0"/>
        <w:tab w:val="center" w:pos="4820"/>
        <w:tab w:val="right" w:pos="9639"/>
      </w:tabs>
      <w:spacing w:before="240" w:after="240"/>
      <w:jc w:val="center"/>
    </w:pPr>
    <w:rPr>
      <w:rFonts w:ascii="Arial" w:hAnsi="Arial"/>
      <w:b/>
      <w:bCs/>
      <w:color w:val="D2232A"/>
      <w:lang w:val="en-GB" w:eastAsia="en-US"/>
    </w:rPr>
  </w:style>
  <w:style w:type="character" w:customStyle="1" w:styleId="CaptionChar">
    <w:name w:val="Caption Char"/>
    <w:aliases w:val="ECC Figure Caption Char,ECC Caption Char,Ca Char,cap Char1,cap Char Char,Caption Char1 Char Char,cap Char Char1 Char,Caption Char Char1 Char Char,cap Char2 Char Char,RptCaption Char,topic Char,Figure Lable Char,Caption Char Char Char Char"/>
    <w:link w:val="Caption"/>
    <w:qFormat/>
    <w:rsid w:val="00D91111"/>
    <w:rPr>
      <w:rFonts w:ascii="Arial" w:hAnsi="Arial"/>
      <w:b/>
      <w:bCs/>
      <w:color w:val="D2232A"/>
      <w:lang w:val="en-GB" w:eastAsia="en-US"/>
    </w:rPr>
  </w:style>
  <w:style w:type="paragraph" w:styleId="BodyTextIndent">
    <w:name w:val="Body Text Indent"/>
    <w:basedOn w:val="Normal"/>
    <w:link w:val="BodyTextIndentChar"/>
    <w:rsid w:val="00CC7729"/>
    <w:pPr>
      <w:tabs>
        <w:tab w:val="clear" w:pos="1134"/>
        <w:tab w:val="clear" w:pos="1871"/>
        <w:tab w:val="clear" w:pos="2268"/>
        <w:tab w:val="left" w:pos="9944"/>
      </w:tabs>
      <w:ind w:left="2486"/>
      <w:jc w:val="both"/>
    </w:pPr>
    <w:rPr>
      <w:lang w:val="en-US"/>
    </w:rPr>
  </w:style>
  <w:style w:type="character" w:customStyle="1" w:styleId="BodyTextIndentChar">
    <w:name w:val="Body Text Indent Char"/>
    <w:basedOn w:val="DefaultParagraphFont"/>
    <w:link w:val="BodyTextIndent"/>
    <w:rsid w:val="00CC7729"/>
    <w:rPr>
      <w:rFonts w:ascii="Times New Roman" w:hAnsi="Times New Roman"/>
      <w:sz w:val="24"/>
      <w:lang w:eastAsia="en-US"/>
    </w:rPr>
  </w:style>
  <w:style w:type="paragraph" w:customStyle="1" w:styleId="TabletitleBR">
    <w:name w:val="Table_title_BR"/>
    <w:basedOn w:val="Normal"/>
    <w:next w:val="Normal"/>
    <w:rsid w:val="00CC7729"/>
    <w:pPr>
      <w:keepNext/>
      <w:keepLines/>
      <w:tabs>
        <w:tab w:val="clear" w:pos="1134"/>
        <w:tab w:val="clear" w:pos="1871"/>
        <w:tab w:val="clear" w:pos="2268"/>
        <w:tab w:val="left" w:pos="794"/>
        <w:tab w:val="left" w:pos="1191"/>
        <w:tab w:val="left" w:pos="1588"/>
        <w:tab w:val="left" w:pos="1985"/>
      </w:tabs>
      <w:spacing w:before="0" w:after="120"/>
      <w:jc w:val="center"/>
    </w:pPr>
    <w:rPr>
      <w:rFonts w:eastAsia="Times New Roman"/>
      <w:b/>
    </w:rPr>
  </w:style>
  <w:style w:type="character" w:customStyle="1" w:styleId="ListParagraphChar">
    <w:name w:val="List Paragraph Char"/>
    <w:link w:val="ListParagraph"/>
    <w:uiPriority w:val="34"/>
    <w:locked/>
    <w:rsid w:val="00CC7729"/>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12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6.emf"/><Relationship Id="rId3" Type="http://schemas.openxmlformats.org/officeDocument/2006/relationships/styles" Target="styles.xml"/><Relationship Id="rId21" Type="http://schemas.openxmlformats.org/officeDocument/2006/relationships/image" Target="media/image11.emf"/><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5.e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0.e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4.emf"/><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3.emf"/><Relationship Id="rId28"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yperlink" Target="https://avsi.aero/afe76s2-report/"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im.l.kolb@boeing.com" TargetMode="External"/><Relationship Id="rId14" Type="http://schemas.openxmlformats.org/officeDocument/2006/relationships/image" Target="media/image5.png"/><Relationship Id="rId22" Type="http://schemas.openxmlformats.org/officeDocument/2006/relationships/image" Target="media/image12.emf"/><Relationship Id="rId27" Type="http://schemas.openxmlformats.org/officeDocument/2006/relationships/image" Target="media/image17.emf"/><Relationship Id="rId30" Type="http://schemas.openxmlformats.org/officeDocument/2006/relationships/footer" Target="footer2.xml"/><Relationship Id="rId8" Type="http://schemas.openxmlformats.org/officeDocument/2006/relationships/hyperlink" Target="mailto:njs@asri.aer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avsi.aero/avsi-publishes-volume-iii-of-the-afe-76s2-report/%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_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7659A-7F02-49BE-915A-A87A7C1FAE19}">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PE_BR_TEMP.dotx</Template>
  <TotalTime>0</TotalTime>
  <Pages>1</Pages>
  <Words>4538</Words>
  <Characters>25870</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USA</cp:lastModifiedBy>
  <cp:revision>1</cp:revision>
  <cp:lastPrinted>2008-02-21T14:04:00Z</cp:lastPrinted>
  <dcterms:created xsi:type="dcterms:W3CDTF">2025-08-11T22:28:00Z</dcterms:created>
  <dcterms:modified xsi:type="dcterms:W3CDTF">2025-08-11T22:28:00Z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