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FB411" w14:textId="77777777" w:rsidR="009B7DED" w:rsidRDefault="009B7DED" w:rsidP="000160E6">
      <w:pPr>
        <w:rPr>
          <w:szCs w:val="24"/>
        </w:rPr>
      </w:pPr>
      <w:r>
        <w:rPr>
          <w:szCs w:val="24"/>
        </w:rPr>
        <w:t xml:space="preserve"> </w:t>
      </w:r>
    </w:p>
    <w:tbl>
      <w:tblPr>
        <w:tblpPr w:leftFromText="180" w:rightFromText="180" w:vertAnchor="page" w:horzAnchor="margin" w:tblpY="1141"/>
        <w:tblW w:w="9889" w:type="dxa"/>
        <w:tblLayout w:type="fixed"/>
        <w:tblLook w:val="0000" w:firstRow="0" w:lastRow="0" w:firstColumn="0" w:lastColumn="0" w:noHBand="0" w:noVBand="0"/>
      </w:tblPr>
      <w:tblGrid>
        <w:gridCol w:w="6487"/>
        <w:gridCol w:w="3402"/>
      </w:tblGrid>
      <w:tr w:rsidR="009B7DED" w:rsidRPr="00CB095D" w14:paraId="5A1A1498" w14:textId="77777777" w:rsidTr="000160E6">
        <w:trPr>
          <w:cantSplit/>
        </w:trPr>
        <w:tc>
          <w:tcPr>
            <w:tcW w:w="6487" w:type="dxa"/>
            <w:vAlign w:val="center"/>
          </w:tcPr>
          <w:p w14:paraId="211BEBE2" w14:textId="77777777" w:rsidR="009B7DED" w:rsidRPr="00CB095D" w:rsidRDefault="009B7DED" w:rsidP="000160E6">
            <w:pPr>
              <w:shd w:val="solid" w:color="FFFFFF" w:fill="FFFFFF"/>
              <w:rPr>
                <w:rFonts w:ascii="Verdana" w:hAnsi="Verdana" w:cs="Times New Roman Bold"/>
                <w:b/>
                <w:bCs/>
                <w:sz w:val="26"/>
                <w:szCs w:val="26"/>
              </w:rPr>
            </w:pPr>
            <w:r w:rsidRPr="00CB095D">
              <w:rPr>
                <w:rFonts w:ascii="Verdana" w:hAnsi="Verdana" w:cs="Times New Roman Bold"/>
                <w:b/>
                <w:bCs/>
                <w:sz w:val="26"/>
                <w:szCs w:val="26"/>
              </w:rPr>
              <w:t>Radiocommunication Study Groups</w:t>
            </w:r>
          </w:p>
        </w:tc>
        <w:tc>
          <w:tcPr>
            <w:tcW w:w="3402" w:type="dxa"/>
          </w:tcPr>
          <w:p w14:paraId="473512AB" w14:textId="77777777" w:rsidR="009B7DED" w:rsidRPr="00CB095D" w:rsidRDefault="009B7DED" w:rsidP="000160E6">
            <w:pPr>
              <w:shd w:val="solid" w:color="FFFFFF" w:fill="FFFFFF"/>
              <w:spacing w:line="240" w:lineRule="atLeast"/>
            </w:pPr>
            <w:bookmarkStart w:id="0" w:name="ditulogo"/>
            <w:bookmarkEnd w:id="0"/>
            <w:r w:rsidRPr="00CB095D">
              <w:rPr>
                <w:b/>
                <w:noProof/>
                <w:sz w:val="20"/>
                <w:lang w:val="en-US"/>
              </w:rPr>
              <w:drawing>
                <wp:inline distT="0" distB="0" distL="0" distR="0" wp14:anchorId="787371DE" wp14:editId="7FE45898">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9B7DED" w:rsidRPr="00CB095D" w14:paraId="13B70C6C" w14:textId="77777777" w:rsidTr="000160E6">
        <w:trPr>
          <w:cantSplit/>
        </w:trPr>
        <w:tc>
          <w:tcPr>
            <w:tcW w:w="6487" w:type="dxa"/>
            <w:tcBorders>
              <w:bottom w:val="single" w:sz="12" w:space="0" w:color="auto"/>
            </w:tcBorders>
          </w:tcPr>
          <w:p w14:paraId="3594E954" w14:textId="77777777" w:rsidR="009B7DED" w:rsidRPr="00CB095D" w:rsidRDefault="009B7DED" w:rsidP="000160E6">
            <w:pPr>
              <w:shd w:val="solid" w:color="FFFFFF" w:fill="FFFFFF"/>
              <w:spacing w:after="48"/>
              <w:rPr>
                <w:rFonts w:ascii="Verdana" w:hAnsi="Verdana" w:cs="Times New Roman Bold"/>
                <w:b/>
              </w:rPr>
            </w:pPr>
          </w:p>
        </w:tc>
        <w:tc>
          <w:tcPr>
            <w:tcW w:w="3402" w:type="dxa"/>
            <w:tcBorders>
              <w:bottom w:val="single" w:sz="12" w:space="0" w:color="auto"/>
            </w:tcBorders>
          </w:tcPr>
          <w:p w14:paraId="2CC81AC0" w14:textId="77777777" w:rsidR="009B7DED" w:rsidRPr="00CB095D" w:rsidRDefault="009B7DED" w:rsidP="000160E6">
            <w:pPr>
              <w:shd w:val="solid" w:color="FFFFFF" w:fill="FFFFFF"/>
              <w:spacing w:after="48" w:line="240" w:lineRule="atLeast"/>
            </w:pPr>
          </w:p>
        </w:tc>
      </w:tr>
      <w:tr w:rsidR="009B7DED" w:rsidRPr="00CB095D" w14:paraId="6E61ED8E" w14:textId="77777777" w:rsidTr="000160E6">
        <w:trPr>
          <w:cantSplit/>
        </w:trPr>
        <w:tc>
          <w:tcPr>
            <w:tcW w:w="6487" w:type="dxa"/>
            <w:tcBorders>
              <w:top w:val="single" w:sz="12" w:space="0" w:color="auto"/>
            </w:tcBorders>
          </w:tcPr>
          <w:p w14:paraId="70644873" w14:textId="77777777" w:rsidR="009B7DED" w:rsidRPr="00CB095D" w:rsidRDefault="009B7DED" w:rsidP="000160E6">
            <w:pPr>
              <w:shd w:val="solid" w:color="FFFFFF" w:fill="FFFFFF"/>
              <w:spacing w:after="48"/>
              <w:rPr>
                <w:rFonts w:ascii="Verdana" w:hAnsi="Verdana" w:cs="Times New Roman Bold"/>
                <w:bCs/>
              </w:rPr>
            </w:pPr>
          </w:p>
        </w:tc>
        <w:tc>
          <w:tcPr>
            <w:tcW w:w="3402" w:type="dxa"/>
            <w:tcBorders>
              <w:top w:val="single" w:sz="12" w:space="0" w:color="auto"/>
            </w:tcBorders>
          </w:tcPr>
          <w:p w14:paraId="523C4CFA" w14:textId="77777777" w:rsidR="009B7DED" w:rsidRPr="00CB095D" w:rsidRDefault="009B7DED" w:rsidP="000160E6">
            <w:pPr>
              <w:shd w:val="solid" w:color="FFFFFF" w:fill="FFFFFF"/>
              <w:spacing w:after="48" w:line="240" w:lineRule="atLeast"/>
            </w:pPr>
          </w:p>
        </w:tc>
      </w:tr>
      <w:tr w:rsidR="009B7DED" w:rsidRPr="00CB095D" w14:paraId="12356FE2" w14:textId="77777777" w:rsidTr="000160E6">
        <w:trPr>
          <w:cantSplit/>
        </w:trPr>
        <w:tc>
          <w:tcPr>
            <w:tcW w:w="6487" w:type="dxa"/>
            <w:vMerge w:val="restart"/>
          </w:tcPr>
          <w:p w14:paraId="3DE35F84" w14:textId="77777777" w:rsidR="00542B65" w:rsidRPr="0037275C" w:rsidRDefault="00542B65" w:rsidP="00542B65">
            <w:pPr>
              <w:shd w:val="solid" w:color="FFFFFF" w:fill="FFFFFF"/>
              <w:spacing w:before="0" w:after="240"/>
              <w:ind w:left="1134" w:hanging="1134"/>
              <w:rPr>
                <w:rFonts w:ascii="Verdana" w:hAnsi="Verdana"/>
                <w:sz w:val="20"/>
                <w:lang w:val="en-US"/>
              </w:rPr>
            </w:pPr>
            <w:bookmarkStart w:id="1" w:name="recibido"/>
            <w:bookmarkStart w:id="2" w:name="dnum" w:colFirst="1" w:colLast="1"/>
            <w:bookmarkEnd w:id="1"/>
            <w:r w:rsidRPr="0037275C">
              <w:rPr>
                <w:rFonts w:ascii="Verdana" w:hAnsi="Verdana"/>
                <w:sz w:val="20"/>
                <w:lang w:val="en-US"/>
              </w:rPr>
              <w:t>Received:</w:t>
            </w:r>
            <w:r w:rsidRPr="0037275C">
              <w:rPr>
                <w:rFonts w:ascii="Verdana" w:hAnsi="Verdana"/>
                <w:sz w:val="20"/>
                <w:lang w:val="en-US"/>
              </w:rPr>
              <w:tab/>
              <w:t>Date 20</w:t>
            </w:r>
            <w:r>
              <w:rPr>
                <w:rFonts w:ascii="Verdana" w:hAnsi="Verdana"/>
                <w:sz w:val="20"/>
                <w:lang w:val="en-US"/>
              </w:rPr>
              <w:t>20</w:t>
            </w:r>
          </w:p>
          <w:p w14:paraId="56D41967" w14:textId="77777777" w:rsidR="009B7DED" w:rsidRPr="00CB095D" w:rsidRDefault="009B7DED" w:rsidP="00542B65">
            <w:pPr>
              <w:shd w:val="solid" w:color="FFFFFF" w:fill="FFFFFF"/>
              <w:spacing w:after="240"/>
              <w:ind w:left="1134" w:hanging="1134"/>
              <w:rPr>
                <w:rFonts w:ascii="Verdana" w:hAnsi="Verdana"/>
                <w:sz w:val="20"/>
              </w:rPr>
            </w:pPr>
            <w:r w:rsidRPr="00CB095D">
              <w:rPr>
                <w:rFonts w:ascii="Verdana" w:hAnsi="Verdana"/>
                <w:sz w:val="20"/>
              </w:rPr>
              <w:t xml:space="preserve">Subject: </w:t>
            </w:r>
            <w:r w:rsidR="00542B65">
              <w:rPr>
                <w:rFonts w:ascii="Verdana" w:hAnsi="Verdana"/>
                <w:sz w:val="20"/>
              </w:rPr>
              <w:t xml:space="preserve">Revisions to </w:t>
            </w:r>
            <w:r w:rsidRPr="00D70FEF">
              <w:rPr>
                <w:rFonts w:ascii="Verdana" w:hAnsi="Verdana"/>
                <w:sz w:val="20"/>
              </w:rPr>
              <w:t>M.</w:t>
            </w:r>
            <w:r w:rsidRPr="00054F65">
              <w:rPr>
                <w:rFonts w:ascii="Verdana" w:hAnsi="Verdana"/>
                <w:sz w:val="20"/>
                <w:lang w:val="en-GB"/>
              </w:rPr>
              <w:t>1796-2</w:t>
            </w:r>
          </w:p>
        </w:tc>
        <w:tc>
          <w:tcPr>
            <w:tcW w:w="3402" w:type="dxa"/>
          </w:tcPr>
          <w:p w14:paraId="21DF6514"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Document</w:t>
            </w:r>
          </w:p>
        </w:tc>
      </w:tr>
      <w:tr w:rsidR="009B7DED" w:rsidRPr="00CB095D" w14:paraId="1B095F29" w14:textId="77777777" w:rsidTr="000160E6">
        <w:trPr>
          <w:cantSplit/>
        </w:trPr>
        <w:tc>
          <w:tcPr>
            <w:tcW w:w="6487" w:type="dxa"/>
            <w:vMerge/>
          </w:tcPr>
          <w:p w14:paraId="2711ECBF" w14:textId="77777777" w:rsidR="009B7DED" w:rsidRPr="00CB095D" w:rsidRDefault="009B7DED" w:rsidP="000160E6">
            <w:pPr>
              <w:spacing w:before="60"/>
              <w:jc w:val="center"/>
              <w:rPr>
                <w:b/>
                <w:smallCaps/>
                <w:sz w:val="32"/>
                <w:lang w:eastAsia="zh-CN"/>
              </w:rPr>
            </w:pPr>
            <w:bookmarkStart w:id="3" w:name="ddate" w:colFirst="1" w:colLast="1"/>
            <w:bookmarkEnd w:id="2"/>
          </w:p>
        </w:tc>
        <w:tc>
          <w:tcPr>
            <w:tcW w:w="3402" w:type="dxa"/>
          </w:tcPr>
          <w:p w14:paraId="75B42557"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April 2020</w:t>
            </w:r>
          </w:p>
        </w:tc>
      </w:tr>
      <w:tr w:rsidR="009B7DED" w:rsidRPr="00CB095D" w14:paraId="4D78929A" w14:textId="77777777" w:rsidTr="000160E6">
        <w:trPr>
          <w:cantSplit/>
        </w:trPr>
        <w:tc>
          <w:tcPr>
            <w:tcW w:w="6487" w:type="dxa"/>
            <w:vMerge/>
          </w:tcPr>
          <w:p w14:paraId="519478BE" w14:textId="77777777" w:rsidR="009B7DED" w:rsidRPr="00CB095D" w:rsidRDefault="009B7DED" w:rsidP="000160E6">
            <w:pPr>
              <w:spacing w:before="60"/>
              <w:jc w:val="center"/>
              <w:rPr>
                <w:b/>
                <w:smallCaps/>
                <w:sz w:val="32"/>
                <w:lang w:eastAsia="zh-CN"/>
              </w:rPr>
            </w:pPr>
            <w:bookmarkStart w:id="4" w:name="dorlang" w:colFirst="1" w:colLast="1"/>
            <w:bookmarkEnd w:id="3"/>
          </w:p>
        </w:tc>
        <w:tc>
          <w:tcPr>
            <w:tcW w:w="3402" w:type="dxa"/>
          </w:tcPr>
          <w:p w14:paraId="47E8EA7D" w14:textId="77777777" w:rsidR="009B7DED" w:rsidRPr="00542B65" w:rsidRDefault="009B7DED" w:rsidP="00542B65">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b/>
                <w:sz w:val="20"/>
                <w:lang w:val="en-GB" w:eastAsia="zh-CN"/>
              </w:rPr>
            </w:pPr>
            <w:r w:rsidRPr="00542B65">
              <w:rPr>
                <w:rFonts w:ascii="Verdana" w:hAnsi="Verdana"/>
                <w:b/>
                <w:sz w:val="20"/>
                <w:lang w:val="en-GB" w:eastAsia="zh-CN"/>
              </w:rPr>
              <w:t>English only</w:t>
            </w:r>
          </w:p>
        </w:tc>
      </w:tr>
      <w:tr w:rsidR="009B7DED" w:rsidRPr="00CB095D" w14:paraId="14DFE8E8" w14:textId="77777777" w:rsidTr="000160E6">
        <w:trPr>
          <w:cantSplit/>
        </w:trPr>
        <w:tc>
          <w:tcPr>
            <w:tcW w:w="9889" w:type="dxa"/>
            <w:gridSpan w:val="2"/>
          </w:tcPr>
          <w:p w14:paraId="259D0BF1" w14:textId="77777777" w:rsidR="009B7DED" w:rsidRPr="00CB095D" w:rsidRDefault="009B7DED" w:rsidP="000160E6">
            <w:pPr>
              <w:tabs>
                <w:tab w:val="left" w:pos="1134"/>
                <w:tab w:val="left" w:pos="1871"/>
                <w:tab w:val="left" w:pos="2268"/>
              </w:tabs>
              <w:spacing w:before="840"/>
              <w:jc w:val="center"/>
              <w:rPr>
                <w:b/>
                <w:sz w:val="28"/>
                <w:lang w:eastAsia="zh-CN"/>
              </w:rPr>
            </w:pPr>
            <w:bookmarkStart w:id="5" w:name="dsource" w:colFirst="0" w:colLast="0"/>
            <w:bookmarkEnd w:id="4"/>
            <w:r w:rsidRPr="00CB095D">
              <w:rPr>
                <w:b/>
                <w:sz w:val="28"/>
                <w:lang w:eastAsia="zh-CN"/>
              </w:rPr>
              <w:t>United States of America</w:t>
            </w:r>
          </w:p>
        </w:tc>
      </w:tr>
      <w:tr w:rsidR="009B7DED" w:rsidRPr="00CB095D" w14:paraId="22F660B1" w14:textId="77777777" w:rsidTr="000160E6">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B7DED" w:rsidRPr="00CB095D" w14:paraId="29CEC722" w14:textId="77777777" w:rsidTr="000160E6">
              <w:trPr>
                <w:cantSplit/>
              </w:trPr>
              <w:tc>
                <w:tcPr>
                  <w:tcW w:w="9889" w:type="dxa"/>
                </w:tcPr>
                <w:p w14:paraId="6CF6C347" w14:textId="77777777" w:rsidR="009B7DED" w:rsidRPr="00195900" w:rsidRDefault="009B7DED" w:rsidP="000160E6">
                  <w:pPr>
                    <w:keepNext/>
                    <w:keepLines/>
                    <w:tabs>
                      <w:tab w:val="left" w:pos="1134"/>
                      <w:tab w:val="left" w:pos="1871"/>
                      <w:tab w:val="left" w:pos="2268"/>
                    </w:tabs>
                    <w:spacing w:before="480"/>
                    <w:jc w:val="center"/>
                    <w:rPr>
                      <w:caps/>
                      <w:sz w:val="28"/>
                      <w:szCs w:val="24"/>
                    </w:rPr>
                  </w:pPr>
                  <w:bookmarkStart w:id="6" w:name="drec" w:colFirst="0" w:colLast="0"/>
                  <w:bookmarkEnd w:id="5"/>
                  <w:r w:rsidRPr="00195900">
                    <w:rPr>
                      <w:caps/>
                      <w:sz w:val="28"/>
                      <w:szCs w:val="24"/>
                    </w:rPr>
                    <w:t xml:space="preserve">Preliminary Draft Revision of </w:t>
                  </w:r>
                  <w:r>
                    <w:rPr>
                      <w:caps/>
                      <w:sz w:val="28"/>
                      <w:szCs w:val="24"/>
                    </w:rPr>
                    <w:t>RECOMMENDAATTION</w:t>
                  </w:r>
                  <w:r w:rsidRPr="00195900">
                    <w:rPr>
                      <w:caps/>
                      <w:sz w:val="28"/>
                      <w:szCs w:val="24"/>
                    </w:rPr>
                    <w:t xml:space="preserve"> itu-r </w:t>
                  </w:r>
                  <w:r>
                    <w:rPr>
                      <w:caps/>
                      <w:sz w:val="28"/>
                      <w:szCs w:val="24"/>
                    </w:rPr>
                    <w:t>M.1796-2</w:t>
                  </w:r>
                </w:p>
                <w:p w14:paraId="51AE6112" w14:textId="77777777" w:rsidR="009B7DED" w:rsidRPr="00CB095D" w:rsidRDefault="00542B65" w:rsidP="000160E6">
                  <w:pPr>
                    <w:keepNext/>
                    <w:keepLines/>
                    <w:tabs>
                      <w:tab w:val="left" w:pos="1134"/>
                      <w:tab w:val="left" w:pos="1871"/>
                      <w:tab w:val="left" w:pos="2268"/>
                    </w:tabs>
                    <w:spacing w:before="480"/>
                    <w:jc w:val="center"/>
                    <w:rPr>
                      <w:b/>
                      <w:caps/>
                      <w:sz w:val="28"/>
                      <w:lang w:eastAsia="zh-CN"/>
                    </w:rPr>
                  </w:pPr>
                  <w:r w:rsidRPr="00542B65">
                    <w:rPr>
                      <w:b/>
                      <w:caps/>
                      <w:sz w:val="28"/>
                      <w:szCs w:val="24"/>
                    </w:rPr>
                    <w:t xml:space="preserve">Characteristics of and protection criteria for terrestrial radars operating in the radiodetermination service in the </w:t>
                  </w:r>
                  <w:r w:rsidRPr="00542B65">
                    <w:rPr>
                      <w:b/>
                      <w:caps/>
                      <w:sz w:val="28"/>
                      <w:szCs w:val="24"/>
                    </w:rPr>
                    <w:br/>
                    <w:t>frequency band 8 500-10 680 MHz</w:t>
                  </w:r>
                </w:p>
              </w:tc>
            </w:tr>
            <w:tr w:rsidR="009B7DED" w:rsidRPr="00CB095D" w14:paraId="0BFBDE51" w14:textId="77777777" w:rsidTr="000160E6">
              <w:trPr>
                <w:cantSplit/>
              </w:trPr>
              <w:tc>
                <w:tcPr>
                  <w:tcW w:w="9889" w:type="dxa"/>
                </w:tcPr>
                <w:p w14:paraId="7CBA23C9" w14:textId="77777777" w:rsidR="009B7DED" w:rsidRPr="00CB095D" w:rsidRDefault="009B7DED" w:rsidP="000160E6">
                  <w:pPr>
                    <w:keepNext/>
                    <w:keepLines/>
                    <w:tabs>
                      <w:tab w:val="left" w:pos="1134"/>
                      <w:tab w:val="left" w:pos="1871"/>
                      <w:tab w:val="left" w:pos="2268"/>
                    </w:tabs>
                    <w:spacing w:before="240"/>
                    <w:rPr>
                      <w:rFonts w:ascii="Times New Roman Bold" w:hAnsi="Times New Roman Bold"/>
                      <w:b/>
                      <w:sz w:val="28"/>
                      <w:lang w:eastAsia="zh-CN"/>
                    </w:rPr>
                  </w:pPr>
                </w:p>
              </w:tc>
            </w:tr>
          </w:tbl>
          <w:p w14:paraId="588C8C7C" w14:textId="77777777" w:rsidR="009B7DED" w:rsidRPr="00CB095D" w:rsidRDefault="009B7DED" w:rsidP="000160E6">
            <w:pPr>
              <w:tabs>
                <w:tab w:val="left" w:pos="567"/>
                <w:tab w:val="left" w:pos="1134"/>
                <w:tab w:val="left" w:pos="1701"/>
                <w:tab w:val="left" w:pos="1871"/>
                <w:tab w:val="left" w:pos="2268"/>
                <w:tab w:val="left" w:pos="2835"/>
              </w:tabs>
              <w:spacing w:before="240"/>
              <w:jc w:val="center"/>
              <w:rPr>
                <w:caps/>
                <w:sz w:val="28"/>
                <w:lang w:eastAsia="zh-CN"/>
              </w:rPr>
            </w:pPr>
          </w:p>
        </w:tc>
      </w:tr>
    </w:tbl>
    <w:bookmarkEnd w:id="6"/>
    <w:p w14:paraId="60E83280" w14:textId="77777777" w:rsidR="009B7DED" w:rsidRPr="00CB095D" w:rsidRDefault="009B7DED" w:rsidP="000160E6">
      <w:pPr>
        <w:keepNext/>
        <w:keepLines/>
        <w:tabs>
          <w:tab w:val="left" w:pos="1134"/>
          <w:tab w:val="left" w:pos="1871"/>
          <w:tab w:val="left" w:pos="2268"/>
        </w:tabs>
        <w:spacing w:after="120"/>
        <w:outlineLvl w:val="0"/>
        <w:rPr>
          <w:b/>
          <w:sz w:val="28"/>
        </w:rPr>
      </w:pPr>
      <w:r w:rsidRPr="00CB095D">
        <w:rPr>
          <w:b/>
          <w:sz w:val="28"/>
        </w:rPr>
        <w:t>1</w:t>
      </w:r>
      <w:r w:rsidRPr="00CB095D">
        <w:rPr>
          <w:b/>
          <w:sz w:val="28"/>
        </w:rPr>
        <w:tab/>
        <w:t>Introduction</w:t>
      </w:r>
    </w:p>
    <w:p w14:paraId="46E64E4A" w14:textId="77777777" w:rsidR="009B7DED" w:rsidRDefault="009B7DED" w:rsidP="000160E6"/>
    <w:p w14:paraId="0C56350B" w14:textId="77777777" w:rsidR="009B7DED" w:rsidRPr="00D70FEF"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Pr>
          <w:szCs w:val="24"/>
        </w:rPr>
        <w:t xml:space="preserve">Propose </w:t>
      </w:r>
      <w:r>
        <w:rPr>
          <w:bCs/>
          <w:szCs w:val="24"/>
        </w:rPr>
        <w:t>Preliminary Draft Revision (PDR) of ITU-R Recommendation M.</w:t>
      </w:r>
      <w:r w:rsidRPr="00BA0493">
        <w:rPr>
          <w:szCs w:val="24"/>
          <w:lang w:val="pt-BR"/>
        </w:rPr>
        <w:t>1796</w:t>
      </w:r>
      <w:r>
        <w:rPr>
          <w:szCs w:val="24"/>
          <w:lang w:val="pt-BR"/>
        </w:rPr>
        <w:t xml:space="preserve">-2 </w:t>
      </w:r>
      <w:r>
        <w:rPr>
          <w:bCs/>
          <w:szCs w:val="24"/>
        </w:rPr>
        <w:t>“</w:t>
      </w:r>
      <w:r w:rsidRPr="00BA0493">
        <w:rPr>
          <w:szCs w:val="24"/>
          <w:lang w:val="pt-BR"/>
        </w:rPr>
        <w:t>Characteristics of and protection criteria for</w:t>
      </w:r>
      <w:r>
        <w:rPr>
          <w:szCs w:val="24"/>
          <w:lang w:val="pt-BR"/>
        </w:rPr>
        <w:t xml:space="preserve"> </w:t>
      </w:r>
      <w:r w:rsidRPr="00BA0493">
        <w:rPr>
          <w:szCs w:val="24"/>
          <w:lang w:val="pt-BR"/>
        </w:rPr>
        <w:t>terrestrial radars operating in the</w:t>
      </w:r>
      <w:r>
        <w:rPr>
          <w:szCs w:val="24"/>
          <w:lang w:val="pt-BR"/>
        </w:rPr>
        <w:t xml:space="preserve"> </w:t>
      </w:r>
      <w:r w:rsidRPr="00BA0493">
        <w:rPr>
          <w:szCs w:val="24"/>
          <w:lang w:val="pt-BR"/>
        </w:rPr>
        <w:t>radiodetermination service in the</w:t>
      </w:r>
      <w:r>
        <w:rPr>
          <w:szCs w:val="24"/>
          <w:lang w:val="pt-BR"/>
        </w:rPr>
        <w:t xml:space="preserve"> </w:t>
      </w:r>
      <w:r w:rsidRPr="00BA0493">
        <w:rPr>
          <w:szCs w:val="24"/>
          <w:lang w:val="pt-BR"/>
        </w:rPr>
        <w:t>frequency band 8 500-10 680 MHz</w:t>
      </w:r>
      <w:r>
        <w:rPr>
          <w:szCs w:val="24"/>
          <w:lang w:val="pt-BR"/>
        </w:rPr>
        <w:t xml:space="preserve">” </w:t>
      </w:r>
      <w:r>
        <w:rPr>
          <w:szCs w:val="24"/>
        </w:rPr>
        <w:t xml:space="preserve">to update the use of the band with the latest </w:t>
      </w:r>
      <w:r>
        <w:rPr>
          <w:szCs w:val="24"/>
          <w:lang w:val="en-US"/>
        </w:rPr>
        <w:t>radar technical characteristics</w:t>
      </w:r>
      <w:r>
        <w:rPr>
          <w:szCs w:val="24"/>
        </w:rPr>
        <w:t>.</w:t>
      </w:r>
    </w:p>
    <w:p w14:paraId="623D9766" w14:textId="77777777" w:rsidR="009B7DED" w:rsidRDefault="009B7DED" w:rsidP="000160E6">
      <w:pPr>
        <w:rPr>
          <w:szCs w:val="24"/>
          <w:lang w:eastAsia="zh-CN"/>
        </w:rPr>
      </w:pPr>
    </w:p>
    <w:p w14:paraId="6FE60AEE" w14:textId="77777777" w:rsidR="009B7DED" w:rsidRPr="00CB095D" w:rsidRDefault="009B7DED" w:rsidP="000160E6">
      <w:pPr>
        <w:rPr>
          <w:szCs w:val="24"/>
          <w:lang w:eastAsia="zh-CN"/>
        </w:rPr>
      </w:pPr>
    </w:p>
    <w:p w14:paraId="673E355C" w14:textId="77777777" w:rsidR="009B7DED" w:rsidRPr="00CB095D" w:rsidRDefault="009B7DED" w:rsidP="000160E6">
      <w:pPr>
        <w:rPr>
          <w:szCs w:val="24"/>
          <w:lang w:eastAsia="zh-CN"/>
        </w:rPr>
      </w:pPr>
      <w:r>
        <w:rPr>
          <w:szCs w:val="24"/>
          <w:lang w:eastAsia="zh-CN"/>
        </w:rPr>
        <w:t>Attachment revisions are presented for consideration.</w:t>
      </w:r>
    </w:p>
    <w:p w14:paraId="5891EFA6" w14:textId="77777777" w:rsidR="009B7DED" w:rsidRPr="00514A3F" w:rsidRDefault="009B7DED" w:rsidP="000160E6">
      <w:pPr>
        <w:rPr>
          <w:szCs w:val="24"/>
        </w:rPr>
      </w:pPr>
    </w:p>
    <w:p w14:paraId="71A39C5A" w14:textId="77777777" w:rsidR="00BC38A0" w:rsidRDefault="00BC38A0" w:rsidP="00BC38A0">
      <w:pPr>
        <w:spacing w:before="160"/>
        <w:rPr>
          <w:i/>
          <w:sz w:val="20"/>
          <w:lang w:val="en-US"/>
        </w:rPr>
        <w:sectPr w:rsidR="00BC38A0" w:rsidSect="00771EEE">
          <w:headerReference w:type="even" r:id="rId9"/>
          <w:headerReference w:type="default" r:id="rId10"/>
          <w:pgSz w:w="11907" w:h="16834" w:code="9"/>
          <w:pgMar w:top="1418" w:right="1134" w:bottom="1134" w:left="1134" w:header="720" w:footer="482" w:gutter="0"/>
          <w:paperSrc w:first="15" w:other="15"/>
          <w:pgNumType w:fmt="lowerRoman" w:start="2"/>
          <w:cols w:space="720"/>
        </w:sectPr>
      </w:pPr>
    </w:p>
    <w:p w14:paraId="2CB21BDD" w14:textId="77777777" w:rsidR="00BC38A0" w:rsidRPr="00052F66" w:rsidRDefault="00BC38A0" w:rsidP="00BC38A0">
      <w:pPr>
        <w:pStyle w:val="RecNo"/>
        <w:spacing w:before="0"/>
        <w:rPr>
          <w:lang w:val="en-US"/>
        </w:rPr>
      </w:pPr>
      <w:bookmarkStart w:id="7" w:name="irecnoe"/>
      <w:bookmarkEnd w:id="7"/>
      <w:proofErr w:type="gramStart"/>
      <w:r w:rsidRPr="00BF487A">
        <w:rPr>
          <w:lang w:val="en-US"/>
        </w:rPr>
        <w:lastRenderedPageBreak/>
        <w:t xml:space="preserve">RECOMMENDATION  </w:t>
      </w:r>
      <w:r w:rsidRPr="00BF487A">
        <w:rPr>
          <w:rStyle w:val="href"/>
          <w:lang w:val="en-US"/>
        </w:rPr>
        <w:t>ITU</w:t>
      </w:r>
      <w:proofErr w:type="gramEnd"/>
      <w:r w:rsidRPr="00BF487A">
        <w:rPr>
          <w:rStyle w:val="href"/>
          <w:lang w:val="en-US"/>
        </w:rPr>
        <w:t xml:space="preserve">-R  </w:t>
      </w:r>
      <w:r>
        <w:rPr>
          <w:rStyle w:val="href"/>
          <w:lang w:val="en-US"/>
        </w:rPr>
        <w:t>M</w:t>
      </w:r>
      <w:r w:rsidRPr="00BF487A">
        <w:rPr>
          <w:rStyle w:val="href"/>
          <w:lang w:val="en-US"/>
        </w:rPr>
        <w:t>.</w:t>
      </w:r>
      <w:r w:rsidR="00D43998">
        <w:rPr>
          <w:rStyle w:val="href"/>
          <w:lang w:val="en-US"/>
        </w:rPr>
        <w:t>1796-2</w:t>
      </w:r>
    </w:p>
    <w:p w14:paraId="47E3A7CE" w14:textId="77777777" w:rsidR="00BC38A0" w:rsidRPr="00BC38A0" w:rsidRDefault="00BC38A0" w:rsidP="00BC38A0">
      <w:pPr>
        <w:jc w:val="center"/>
        <w:rPr>
          <w:b/>
          <w:bCs/>
          <w:sz w:val="28"/>
          <w:szCs w:val="28"/>
          <w:lang w:val="en-US"/>
        </w:rPr>
      </w:pPr>
      <w:r w:rsidRPr="00BC38A0">
        <w:rPr>
          <w:b/>
          <w:bCs/>
          <w:sz w:val="28"/>
          <w:szCs w:val="28"/>
          <w:lang w:val="en-US"/>
        </w:rPr>
        <w:t>Characteristics of and protection criteria for terrestrial radars operating</w:t>
      </w:r>
      <w:r w:rsidRPr="00BC38A0">
        <w:rPr>
          <w:b/>
          <w:bCs/>
          <w:sz w:val="28"/>
          <w:szCs w:val="28"/>
          <w:lang w:val="en-US"/>
        </w:rPr>
        <w:br/>
        <w:t>in the radiodetermination service in the frequency</w:t>
      </w:r>
      <w:r w:rsidRPr="00BC38A0">
        <w:rPr>
          <w:b/>
          <w:bCs/>
          <w:sz w:val="28"/>
          <w:szCs w:val="28"/>
          <w:lang w:val="en-US"/>
        </w:rPr>
        <w:br/>
        <w:t>band 8 500-10 680 MHz</w:t>
      </w:r>
      <w:r w:rsidRPr="00BC38A0">
        <w:rPr>
          <w:rStyle w:val="FootnoteReference"/>
          <w:b/>
          <w:bCs/>
          <w:szCs w:val="28"/>
          <w:lang w:val="en-US"/>
        </w:rPr>
        <w:footnoteReference w:customMarkFollows="1" w:id="1"/>
        <w:t>*</w:t>
      </w:r>
    </w:p>
    <w:p w14:paraId="03A95E5C" w14:textId="77777777" w:rsidR="00BC38A0" w:rsidRPr="00BC38A0" w:rsidRDefault="00BC38A0" w:rsidP="00BC38A0">
      <w:pPr>
        <w:pStyle w:val="Recdate"/>
        <w:rPr>
          <w:lang w:val="en-US"/>
        </w:rPr>
      </w:pPr>
      <w:r w:rsidRPr="00BC38A0">
        <w:rPr>
          <w:lang w:val="en-US"/>
        </w:rPr>
        <w:t>(2007-2012</w:t>
      </w:r>
      <w:r w:rsidR="00D43998">
        <w:rPr>
          <w:lang w:val="en-US"/>
        </w:rPr>
        <w:t>-2014</w:t>
      </w:r>
      <w:ins w:id="8" w:author="Gibson, Kellen K CIV (USA)" w:date="2020-02-20T14:46:00Z">
        <w:r w:rsidR="00EC7A17">
          <w:rPr>
            <w:lang w:val="en-US"/>
          </w:rPr>
          <w:t>-20XX</w:t>
        </w:r>
      </w:ins>
      <w:r w:rsidRPr="00BC38A0">
        <w:rPr>
          <w:lang w:val="en-US"/>
        </w:rPr>
        <w:t>)</w:t>
      </w:r>
    </w:p>
    <w:p w14:paraId="13959EB4" w14:textId="77777777" w:rsidR="00BC38A0" w:rsidRPr="00527337" w:rsidRDefault="00BC38A0" w:rsidP="00BC38A0">
      <w:pPr>
        <w:pStyle w:val="HeadingSum"/>
        <w:spacing w:before="360"/>
        <w:rPr>
          <w:lang w:val="en-GB"/>
        </w:rPr>
      </w:pPr>
      <w:r w:rsidRPr="00527337">
        <w:rPr>
          <w:lang w:val="en-GB"/>
        </w:rPr>
        <w:t>Scope</w:t>
      </w:r>
    </w:p>
    <w:p w14:paraId="6DF62A77" w14:textId="77777777" w:rsidR="00BC38A0" w:rsidRPr="009C6D1D" w:rsidRDefault="00BC38A0" w:rsidP="00771EEE">
      <w:pPr>
        <w:pStyle w:val="Summary"/>
        <w:rPr>
          <w:lang w:val="en-US"/>
        </w:rPr>
      </w:pPr>
      <w:r w:rsidRPr="009C6D1D">
        <w:rPr>
          <w:lang w:val="en-US"/>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9C6D1D">
        <w:rPr>
          <w:lang w:val="en-US"/>
        </w:rPr>
        <w:noBreakHyphen/>
        <w:t>R M.1461 addressing analysis procedures for determining compatibility between radars operating in the radiodetermination service and other services.</w:t>
      </w:r>
    </w:p>
    <w:p w14:paraId="17C81796" w14:textId="77777777" w:rsidR="00BC38A0" w:rsidRPr="00B13A80" w:rsidRDefault="00BC38A0" w:rsidP="00BC38A0">
      <w:pPr>
        <w:pStyle w:val="headingb0"/>
        <w:rPr>
          <w:lang w:val="en-US"/>
        </w:rPr>
      </w:pPr>
      <w:r w:rsidRPr="00B13A80">
        <w:rPr>
          <w:lang w:val="en-US"/>
        </w:rPr>
        <w:t>Keywords</w:t>
      </w:r>
    </w:p>
    <w:p w14:paraId="723D8ECF" w14:textId="77777777" w:rsidR="00BC38A0" w:rsidRPr="00527337" w:rsidRDefault="00BC38A0" w:rsidP="00771EEE">
      <w:pPr>
        <w:rPr>
          <w:lang w:val="en-US"/>
        </w:rPr>
      </w:pPr>
      <w:r w:rsidRPr="00527337">
        <w:rPr>
          <w:lang w:val="en-US"/>
        </w:rPr>
        <w:t>Radar, Protection criteria, Search radar, Interference</w:t>
      </w:r>
      <w:r>
        <w:rPr>
          <w:lang w:val="en-US"/>
        </w:rPr>
        <w:t>, radiodetermination</w:t>
      </w:r>
    </w:p>
    <w:p w14:paraId="3E9C99AE" w14:textId="77777777" w:rsidR="00BC38A0" w:rsidRPr="00383399" w:rsidRDefault="00BC38A0" w:rsidP="00BC38A0">
      <w:pPr>
        <w:pStyle w:val="headingb0"/>
      </w:pPr>
      <w:r w:rsidRPr="00383399">
        <w:rPr>
          <w:lang w:val="en-US"/>
        </w:rPr>
        <w:t>Abbreviations/</w:t>
      </w:r>
      <w:r w:rsidRPr="00383399">
        <w:t>Glossary</w:t>
      </w:r>
    </w:p>
    <w:p w14:paraId="18C07311" w14:textId="77777777" w:rsidR="00BC38A0" w:rsidRPr="00BC38A0" w:rsidRDefault="00BC38A0" w:rsidP="00771EEE">
      <w:pPr>
        <w:rPr>
          <w:lang w:val="en-US"/>
        </w:rPr>
      </w:pPr>
      <w:r w:rsidRPr="00A96798">
        <w:rPr>
          <w:lang w:val="en-US"/>
        </w:rPr>
        <w:t>CFAR</w:t>
      </w:r>
      <w:r w:rsidRPr="00BC38A0">
        <w:rPr>
          <w:lang w:val="en-US"/>
        </w:rPr>
        <w:tab/>
      </w:r>
      <w:r w:rsidRPr="00A96798">
        <w:rPr>
          <w:lang w:val="en-US"/>
        </w:rPr>
        <w:t>Constant</w:t>
      </w:r>
      <w:r w:rsidR="00771EEE">
        <w:rPr>
          <w:lang w:val="en-US"/>
        </w:rPr>
        <w:t>-</w:t>
      </w:r>
      <w:r w:rsidRPr="00A96798">
        <w:rPr>
          <w:lang w:val="en-US"/>
        </w:rPr>
        <w:t>false</w:t>
      </w:r>
      <w:r w:rsidR="00771EEE">
        <w:rPr>
          <w:lang w:val="en-US"/>
        </w:rPr>
        <w:t>-</w:t>
      </w:r>
      <w:r w:rsidRPr="00A96798">
        <w:rPr>
          <w:lang w:val="en-US"/>
        </w:rPr>
        <w:t>alarm</w:t>
      </w:r>
      <w:r w:rsidR="00771EEE">
        <w:rPr>
          <w:lang w:val="en-US"/>
        </w:rPr>
        <w:t>-</w:t>
      </w:r>
      <w:r w:rsidRPr="00A96798">
        <w:rPr>
          <w:lang w:val="en-US"/>
        </w:rPr>
        <w:t>rate</w:t>
      </w:r>
    </w:p>
    <w:p w14:paraId="2A0B1843" w14:textId="77777777" w:rsidR="00771EEE" w:rsidRPr="00BC38A0" w:rsidRDefault="00771EEE" w:rsidP="00771EEE">
      <w:pPr>
        <w:rPr>
          <w:lang w:val="en-US"/>
        </w:rPr>
      </w:pPr>
      <w:r w:rsidRPr="00A96798">
        <w:rPr>
          <w:lang w:val="en-US"/>
        </w:rPr>
        <w:t>IMO</w:t>
      </w:r>
      <w:r w:rsidRPr="00BC38A0">
        <w:rPr>
          <w:lang w:val="en-US"/>
        </w:rPr>
        <w:tab/>
      </w:r>
      <w:r w:rsidRPr="00A96798">
        <w:rPr>
          <w:lang w:val="en-US"/>
        </w:rPr>
        <w:t>International Maritime Organization</w:t>
      </w:r>
    </w:p>
    <w:p w14:paraId="06AE87F4" w14:textId="77777777" w:rsidR="00BC38A0" w:rsidRPr="00BC38A0" w:rsidRDefault="00771EEE" w:rsidP="00771EEE">
      <w:pPr>
        <w:rPr>
          <w:lang w:val="en-US"/>
        </w:rPr>
      </w:pPr>
      <w:proofErr w:type="gramStart"/>
      <w:r w:rsidRPr="00A96798">
        <w:rPr>
          <w:lang w:val="en-US"/>
        </w:rPr>
        <w:t>pps</w:t>
      </w:r>
      <w:proofErr w:type="gramEnd"/>
      <w:r w:rsidR="00BC38A0" w:rsidRPr="00BC38A0">
        <w:rPr>
          <w:lang w:val="en-US"/>
        </w:rPr>
        <w:tab/>
      </w:r>
      <w:r w:rsidR="00BC38A0" w:rsidRPr="00A96798">
        <w:rPr>
          <w:lang w:val="en-US"/>
        </w:rPr>
        <w:t>Pulses per second</w:t>
      </w:r>
    </w:p>
    <w:p w14:paraId="70A2454C" w14:textId="77777777" w:rsidR="00771EEE" w:rsidRPr="00BC38A0" w:rsidRDefault="00771EEE" w:rsidP="00771EEE">
      <w:pPr>
        <w:rPr>
          <w:lang w:val="en-US"/>
        </w:rPr>
      </w:pPr>
      <w:r w:rsidRPr="00A96798">
        <w:rPr>
          <w:lang w:val="en-US"/>
        </w:rPr>
        <w:t>SART</w:t>
      </w:r>
      <w:r>
        <w:rPr>
          <w:lang w:val="en-US"/>
        </w:rPr>
        <w:tab/>
      </w:r>
      <w:r w:rsidRPr="00A96798">
        <w:rPr>
          <w:lang w:val="en-US"/>
        </w:rPr>
        <w:t>Search and rescue transponder</w:t>
      </w:r>
    </w:p>
    <w:p w14:paraId="1C497484" w14:textId="77777777" w:rsidR="00BC38A0" w:rsidRPr="00BC38A0" w:rsidRDefault="00BC38A0" w:rsidP="00BC38A0">
      <w:pPr>
        <w:pStyle w:val="Normalaftertitle"/>
        <w:spacing w:before="480"/>
        <w:rPr>
          <w:lang w:val="en-US"/>
        </w:rPr>
      </w:pPr>
      <w:r w:rsidRPr="00BC38A0">
        <w:rPr>
          <w:lang w:val="en-US"/>
        </w:rPr>
        <w:t>The ITU Radiocommunication Assembly,</w:t>
      </w:r>
    </w:p>
    <w:p w14:paraId="4907A1D4" w14:textId="77777777" w:rsidR="00BC38A0" w:rsidRPr="00BC38A0" w:rsidRDefault="00BC38A0" w:rsidP="00BC38A0">
      <w:pPr>
        <w:pStyle w:val="Call"/>
        <w:rPr>
          <w:lang w:val="en-US"/>
        </w:rPr>
      </w:pPr>
      <w:proofErr w:type="gramStart"/>
      <w:r w:rsidRPr="00BC38A0">
        <w:rPr>
          <w:lang w:val="en-US"/>
        </w:rPr>
        <w:t>considering</w:t>
      </w:r>
      <w:proofErr w:type="gramEnd"/>
    </w:p>
    <w:p w14:paraId="44D80C7F" w14:textId="77777777" w:rsidR="00BC38A0" w:rsidRPr="00BC38A0" w:rsidRDefault="00BC38A0" w:rsidP="00771EEE">
      <w:pPr>
        <w:rPr>
          <w:lang w:val="en-US"/>
        </w:rPr>
      </w:pPr>
      <w:r w:rsidRPr="00BC38A0">
        <w:rPr>
          <w:i/>
          <w:iCs/>
          <w:lang w:val="en-US"/>
        </w:rPr>
        <w:t>a)</w:t>
      </w:r>
      <w:r w:rsidRPr="00BC38A0">
        <w:rPr>
          <w:lang w:val="en-US"/>
        </w:rPr>
        <w:tab/>
      </w:r>
      <w:proofErr w:type="gramStart"/>
      <w:r w:rsidRPr="00BC38A0">
        <w:rPr>
          <w:lang w:val="en-US"/>
        </w:rPr>
        <w:t>that</w:t>
      </w:r>
      <w:proofErr w:type="gramEnd"/>
      <w:r w:rsidRPr="00BC38A0">
        <w:rPr>
          <w:lang w:val="en-US"/>
        </w:rPr>
        <w:t xml:space="preserve"> antenna, signal propagation, target detection, and large necessary bandwidth characteristics of radars to achieve their functions are optimum in certain frequency bands;</w:t>
      </w:r>
    </w:p>
    <w:p w14:paraId="2F642CBE" w14:textId="77777777" w:rsidR="00BC38A0" w:rsidRPr="00BC38A0" w:rsidRDefault="00BC38A0" w:rsidP="00771EEE">
      <w:pPr>
        <w:rPr>
          <w:lang w:val="en-US"/>
        </w:rPr>
      </w:pPr>
      <w:r w:rsidRPr="00BC38A0">
        <w:rPr>
          <w:i/>
          <w:iCs/>
          <w:lang w:val="en-US"/>
        </w:rPr>
        <w:t>b)</w:t>
      </w:r>
      <w:r w:rsidRPr="00BC38A0">
        <w:rPr>
          <w:lang w:val="en-US"/>
        </w:rPr>
        <w:tab/>
      </w:r>
      <w:proofErr w:type="gramStart"/>
      <w:r w:rsidRPr="00BC38A0">
        <w:rPr>
          <w:lang w:val="en-US"/>
        </w:rPr>
        <w:t>that</w:t>
      </w:r>
      <w:proofErr w:type="gramEnd"/>
      <w:r w:rsidRPr="00BC38A0">
        <w:rPr>
          <w:lang w:val="en-US"/>
        </w:rPr>
        <w:t xml:space="preserve"> the technical characteristics of radiodetermination radars are determined by the mission of the system and vary widely even within a frequency band;</w:t>
      </w:r>
    </w:p>
    <w:p w14:paraId="31154F3D" w14:textId="77777777" w:rsidR="00BC38A0" w:rsidRPr="00BC38A0" w:rsidRDefault="00BC38A0" w:rsidP="00771EEE">
      <w:pPr>
        <w:rPr>
          <w:lang w:val="en-US"/>
        </w:rPr>
      </w:pPr>
      <w:r w:rsidRPr="00BC38A0">
        <w:rPr>
          <w:i/>
          <w:iCs/>
          <w:lang w:val="en-US"/>
        </w:rPr>
        <w:t>c)</w:t>
      </w:r>
      <w:r w:rsidRPr="00BC38A0">
        <w:rPr>
          <w:lang w:val="en-US"/>
        </w:rPr>
        <w:tab/>
      </w:r>
      <w:proofErr w:type="gramStart"/>
      <w:r w:rsidRPr="00BC38A0">
        <w:rPr>
          <w:lang w:val="en-US"/>
        </w:rPr>
        <w:t>that</w:t>
      </w:r>
      <w:proofErr w:type="gramEnd"/>
      <w:r w:rsidRPr="00BC38A0">
        <w:rPr>
          <w:lang w:val="en-US"/>
        </w:rPr>
        <w:t xml:space="preserve"> ITU-R is considering the potential for the introduction of new types of systems or services in frequency bands between 420 MHz and 34 GHz used by radars in the radiodetermination service;</w:t>
      </w:r>
    </w:p>
    <w:p w14:paraId="198DA550" w14:textId="77777777" w:rsidR="00BC38A0" w:rsidRPr="00BC38A0" w:rsidRDefault="00BC38A0" w:rsidP="00771EEE">
      <w:pPr>
        <w:rPr>
          <w:lang w:val="en-US"/>
        </w:rPr>
      </w:pPr>
      <w:r w:rsidRPr="00BC38A0">
        <w:rPr>
          <w:i/>
          <w:iCs/>
          <w:lang w:val="en-US"/>
        </w:rPr>
        <w:t>d)</w:t>
      </w:r>
      <w:r w:rsidRPr="00BC38A0">
        <w:rPr>
          <w:lang w:val="en-US"/>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6A0BB2D8" w14:textId="77777777" w:rsidR="00BC38A0" w:rsidRPr="00BC38A0" w:rsidRDefault="00BC38A0" w:rsidP="00BC38A0">
      <w:pPr>
        <w:pStyle w:val="Call"/>
        <w:rPr>
          <w:lang w:val="en-US"/>
        </w:rPr>
      </w:pPr>
      <w:proofErr w:type="gramStart"/>
      <w:r w:rsidRPr="00BC38A0">
        <w:rPr>
          <w:lang w:val="en-US"/>
        </w:rPr>
        <w:t>noting</w:t>
      </w:r>
      <w:proofErr w:type="gramEnd"/>
    </w:p>
    <w:p w14:paraId="5DD8FEEE" w14:textId="77777777" w:rsidR="00BC38A0" w:rsidRPr="00BC38A0" w:rsidRDefault="00BC38A0" w:rsidP="00771EEE">
      <w:pPr>
        <w:rPr>
          <w:lang w:val="en-US"/>
        </w:rPr>
      </w:pPr>
      <w:r w:rsidRPr="00BC38A0">
        <w:rPr>
          <w:i/>
          <w:iCs/>
          <w:lang w:val="en-US"/>
        </w:rPr>
        <w:t>a)</w:t>
      </w:r>
      <w:r w:rsidRPr="00BC38A0">
        <w:rPr>
          <w:lang w:val="en-US"/>
        </w:rPr>
        <w:tab/>
      </w:r>
      <w:proofErr w:type="gramStart"/>
      <w:r w:rsidRPr="00BC38A0">
        <w:rPr>
          <w:lang w:val="en-US"/>
        </w:rPr>
        <w:t>that</w:t>
      </w:r>
      <w:proofErr w:type="gramEnd"/>
      <w:r w:rsidRPr="00BC38A0">
        <w:rPr>
          <w:lang w:val="en-US"/>
        </w:rPr>
        <w:t xml:space="preserve"> technical and operational characteristics of maritime radar beacons operating in the frequency band 9 300-9 500 MHz are to be found in Recommendation ITU-R M.824;</w:t>
      </w:r>
    </w:p>
    <w:p w14:paraId="68B8D0F7" w14:textId="77777777" w:rsidR="00BC38A0" w:rsidRPr="00BC38A0" w:rsidRDefault="00BC38A0" w:rsidP="00771EEE">
      <w:pPr>
        <w:rPr>
          <w:lang w:val="en-US"/>
        </w:rPr>
      </w:pPr>
      <w:r w:rsidRPr="00BC38A0">
        <w:rPr>
          <w:i/>
          <w:iCs/>
          <w:lang w:val="en-US"/>
        </w:rPr>
        <w:lastRenderedPageBreak/>
        <w:t>b)</w:t>
      </w:r>
      <w:r w:rsidRPr="00BC38A0">
        <w:rPr>
          <w:lang w:val="en-US"/>
        </w:rPr>
        <w:tab/>
        <w:t>that technical parameters of radar target enhancers operating in the frequency band 9 300</w:t>
      </w:r>
      <w:r w:rsidR="00771EEE">
        <w:rPr>
          <w:lang w:val="en-US"/>
        </w:rPr>
        <w:noBreakHyphen/>
      </w:r>
      <w:r w:rsidRPr="00BC38A0">
        <w:rPr>
          <w:lang w:val="en-US"/>
        </w:rPr>
        <w:t>9 500 MHz are to be found in Recommendation ITU-R M.1176;</w:t>
      </w:r>
    </w:p>
    <w:p w14:paraId="15359223" w14:textId="77777777" w:rsidR="00BC38A0" w:rsidRPr="00BC38A0" w:rsidRDefault="00BC38A0" w:rsidP="00771EEE">
      <w:pPr>
        <w:rPr>
          <w:lang w:val="en-US"/>
        </w:rPr>
      </w:pPr>
      <w:r w:rsidRPr="00BC38A0">
        <w:rPr>
          <w:i/>
          <w:iCs/>
          <w:lang w:val="en-US"/>
        </w:rPr>
        <w:t>c)</w:t>
      </w:r>
      <w:r w:rsidRPr="00BC38A0">
        <w:rPr>
          <w:lang w:val="en-US"/>
        </w:rPr>
        <w:tab/>
      </w:r>
      <w:proofErr w:type="gramStart"/>
      <w:r w:rsidRPr="00BC38A0">
        <w:rPr>
          <w:lang w:val="en-US"/>
        </w:rPr>
        <w:t>that</w:t>
      </w:r>
      <w:proofErr w:type="gramEnd"/>
      <w:r w:rsidRPr="00BC38A0">
        <w:rPr>
          <w:lang w:val="en-US"/>
        </w:rPr>
        <w:t xml:space="preserve"> technical and operational characteristics of search and rescue radar transponders (SART) operating in the frequency band 9 200-9 500 MHz are to be found in Recommendation ITU-R M.628,</w:t>
      </w:r>
    </w:p>
    <w:p w14:paraId="43340C9A" w14:textId="77777777" w:rsidR="00BC38A0" w:rsidRPr="00BC38A0" w:rsidRDefault="00BC38A0" w:rsidP="00BC38A0">
      <w:pPr>
        <w:pStyle w:val="Call"/>
        <w:rPr>
          <w:lang w:val="en-US"/>
        </w:rPr>
      </w:pPr>
      <w:proofErr w:type="gramStart"/>
      <w:r w:rsidRPr="00BC38A0">
        <w:rPr>
          <w:lang w:val="en-US"/>
        </w:rPr>
        <w:t>recognizing</w:t>
      </w:r>
      <w:proofErr w:type="gramEnd"/>
    </w:p>
    <w:p w14:paraId="3ED43927" w14:textId="77777777" w:rsidR="00BC38A0" w:rsidRPr="00BC38A0" w:rsidRDefault="00BC38A0" w:rsidP="00771EEE">
      <w:pPr>
        <w:rPr>
          <w:lang w:val="en-US"/>
        </w:rPr>
      </w:pPr>
      <w:r w:rsidRPr="00BC38A0">
        <w:rPr>
          <w:i/>
          <w:iCs/>
          <w:lang w:val="en-US"/>
        </w:rPr>
        <w:t>a)</w:t>
      </w:r>
      <w:r w:rsidRPr="00BC38A0">
        <w:rPr>
          <w:lang w:val="en-US"/>
        </w:rPr>
        <w:tab/>
      </w:r>
      <w:proofErr w:type="gramStart"/>
      <w:r w:rsidRPr="00BC38A0">
        <w:rPr>
          <w:lang w:val="en-US"/>
        </w:rPr>
        <w:t>that</w:t>
      </w:r>
      <w:proofErr w:type="gramEnd"/>
      <w:r w:rsidRPr="00BC38A0">
        <w:rPr>
          <w:lang w:val="en-US"/>
        </w:rPr>
        <w:t xml:space="preserve"> the required protection criteria depend upon the specific types of interfering signals;</w:t>
      </w:r>
    </w:p>
    <w:p w14:paraId="6EA15266" w14:textId="77777777" w:rsidR="00BC38A0" w:rsidRPr="00BC38A0" w:rsidRDefault="00BC38A0" w:rsidP="00771EEE">
      <w:pPr>
        <w:rPr>
          <w:lang w:val="en-US"/>
        </w:rPr>
      </w:pPr>
      <w:r w:rsidRPr="00BC38A0">
        <w:rPr>
          <w:i/>
          <w:iCs/>
          <w:lang w:val="en-US"/>
        </w:rPr>
        <w:t>b)</w:t>
      </w:r>
      <w:r w:rsidRPr="00BC38A0">
        <w:rPr>
          <w:lang w:val="en-US"/>
        </w:rPr>
        <w:tab/>
      </w:r>
      <w:proofErr w:type="gramStart"/>
      <w:r w:rsidRPr="00BC38A0">
        <w:rPr>
          <w:lang w:val="en-US"/>
        </w:rPr>
        <w:t>that</w:t>
      </w:r>
      <w:proofErr w:type="gramEnd"/>
      <w:r w:rsidRPr="00BC38A0">
        <w:rPr>
          <w:lang w:val="en-US"/>
        </w:rPr>
        <w:t xml:space="preserve">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3DE30CF7" w14:textId="77777777" w:rsidR="00BC38A0" w:rsidRPr="00BC38A0" w:rsidRDefault="00BC38A0" w:rsidP="00BC38A0">
      <w:pPr>
        <w:pStyle w:val="Call"/>
        <w:rPr>
          <w:lang w:val="en-US"/>
        </w:rPr>
      </w:pPr>
      <w:proofErr w:type="gramStart"/>
      <w:r w:rsidRPr="00BC38A0">
        <w:rPr>
          <w:lang w:val="en-US"/>
        </w:rPr>
        <w:t>recommends</w:t>
      </w:r>
      <w:proofErr w:type="gramEnd"/>
    </w:p>
    <w:p w14:paraId="4A752796" w14:textId="77777777" w:rsidR="00BC38A0" w:rsidRPr="00BC38A0" w:rsidRDefault="00BC38A0" w:rsidP="00771EEE">
      <w:pPr>
        <w:rPr>
          <w:rFonts w:ascii="Arial" w:hAnsi="Arial"/>
          <w:lang w:val="en-US"/>
        </w:rPr>
      </w:pPr>
      <w:r w:rsidRPr="00771EEE">
        <w:rPr>
          <w:b/>
          <w:lang w:val="en-US"/>
        </w:rPr>
        <w:t>1</w:t>
      </w:r>
      <w:r w:rsidRPr="00BC38A0">
        <w:rPr>
          <w:lang w:val="en-US"/>
        </w:rPr>
        <w:tab/>
        <w:t>that the technical and operational characteristics of the radiodetermination radars described in Annex 1 should be considered representative of those operating in the frequency band 8 500</w:t>
      </w:r>
      <w:r w:rsidR="00771EEE">
        <w:rPr>
          <w:lang w:val="en-US"/>
        </w:rPr>
        <w:noBreakHyphen/>
      </w:r>
      <w:r w:rsidRPr="00BC38A0">
        <w:rPr>
          <w:lang w:val="en-US"/>
        </w:rPr>
        <w:t>10 680 MHz;</w:t>
      </w:r>
    </w:p>
    <w:p w14:paraId="0B7C86C1" w14:textId="77777777" w:rsidR="00BC38A0" w:rsidRPr="00BC38A0" w:rsidRDefault="00BC38A0" w:rsidP="00771EEE">
      <w:pPr>
        <w:rPr>
          <w:lang w:val="en-US"/>
        </w:rPr>
      </w:pPr>
      <w:r w:rsidRPr="00771EEE">
        <w:rPr>
          <w:b/>
          <w:lang w:val="en-US"/>
        </w:rPr>
        <w:t>2</w:t>
      </w:r>
      <w:r w:rsidRPr="00BC38A0">
        <w:rPr>
          <w:b/>
          <w:lang w:val="en-US"/>
        </w:rPr>
        <w:tab/>
      </w:r>
      <w:r w:rsidRPr="00BC38A0">
        <w:rPr>
          <w:lang w:val="en-US"/>
        </w:rPr>
        <w:t>that this Recommendation, in conjunction with Recommendatio</w:t>
      </w:r>
      <w:r w:rsidR="00771EEE">
        <w:rPr>
          <w:lang w:val="en-US"/>
        </w:rPr>
        <w:t>n ITU</w:t>
      </w:r>
      <w:r w:rsidR="00771EEE">
        <w:rPr>
          <w:lang w:val="en-US"/>
        </w:rPr>
        <w:noBreakHyphen/>
        <w:t xml:space="preserve">R M.1461, should be used </w:t>
      </w:r>
      <w:r w:rsidRPr="00BC38A0">
        <w:rPr>
          <w:lang w:val="en-US"/>
        </w:rPr>
        <w:t>in analysing compatibility between radiodetermination radars and systems in other services;</w:t>
      </w:r>
    </w:p>
    <w:p w14:paraId="434A44BF" w14:textId="77777777" w:rsidR="00BC38A0" w:rsidRPr="00BC38A0" w:rsidRDefault="00BC38A0" w:rsidP="00771EEE">
      <w:pPr>
        <w:rPr>
          <w:lang w:val="en-US"/>
        </w:rPr>
      </w:pPr>
      <w:r w:rsidRPr="00771EEE">
        <w:rPr>
          <w:b/>
          <w:lang w:val="en-US"/>
        </w:rPr>
        <w:t>3</w:t>
      </w:r>
      <w:r w:rsidRPr="00BC38A0">
        <w:rPr>
          <w:b/>
          <w:lang w:val="en-US"/>
        </w:rPr>
        <w:tab/>
      </w:r>
      <w:r w:rsidRPr="00BC38A0">
        <w:rPr>
          <w:lang w:val="en-US"/>
        </w:rPr>
        <w:t xml:space="preserve">that the criterion of interfering signal power to radar receiver noise power level, an </w:t>
      </w:r>
      <w:r w:rsidRPr="00BC38A0">
        <w:rPr>
          <w:i/>
          <w:lang w:val="en-US"/>
        </w:rPr>
        <w:t>I</w:t>
      </w:r>
      <w:r w:rsidRPr="00BC38A0">
        <w:rPr>
          <w:lang w:val="en-US"/>
        </w:rPr>
        <w:t>/</w:t>
      </w:r>
      <w:r w:rsidRPr="00BC38A0">
        <w:rPr>
          <w:i/>
          <w:lang w:val="en-US"/>
        </w:rPr>
        <w:t xml:space="preserve">N </w:t>
      </w:r>
      <w:r w:rsidRPr="00BC38A0">
        <w:rPr>
          <w:iCs/>
          <w:lang w:val="en-US"/>
        </w:rPr>
        <w:t>ratio</w:t>
      </w:r>
      <w:r w:rsidRPr="00BC38A0">
        <w:rPr>
          <w:lang w:val="en-US"/>
        </w:rPr>
        <w:t xml:space="preserve"> of −6 dB, should be used as the required protection level for radiodetermination radars in the frequency band 8 500-10 680 MHz, even if multiple interferers are present (see Note 1);</w:t>
      </w:r>
    </w:p>
    <w:p w14:paraId="133C3ACA" w14:textId="77777777" w:rsidR="00BC38A0" w:rsidRPr="00BC38A0" w:rsidRDefault="00BC38A0" w:rsidP="00771EEE">
      <w:pPr>
        <w:rPr>
          <w:lang w:val="en-US"/>
        </w:rPr>
      </w:pPr>
      <w:r w:rsidRPr="00771EEE">
        <w:rPr>
          <w:b/>
          <w:lang w:val="en-US"/>
        </w:rPr>
        <w:t>4</w:t>
      </w:r>
      <w:r w:rsidRPr="00BC38A0">
        <w:rPr>
          <w:lang w:val="en-US"/>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BC38A0">
        <w:rPr>
          <w:lang w:val="en-US"/>
        </w:rPr>
        <w:noBreakHyphen/>
        <w:t>fluctuating targets and that radar cross-section (RCS) fluctuations should be taken into account.</w:t>
      </w:r>
    </w:p>
    <w:p w14:paraId="08A82456" w14:textId="77777777" w:rsidR="00BC38A0" w:rsidRPr="00BC38A0" w:rsidRDefault="00BC38A0" w:rsidP="00BC38A0">
      <w:pPr>
        <w:rPr>
          <w:szCs w:val="24"/>
          <w:lang w:val="en-US"/>
        </w:rPr>
      </w:pPr>
      <w:r w:rsidRPr="00BC38A0">
        <w:rPr>
          <w:lang w:val="en-US"/>
        </w:rPr>
        <w:t>NOTE 1 – Further information is provided in Annex</w:t>
      </w:r>
      <w:r w:rsidRPr="00BC38A0">
        <w:rPr>
          <w:szCs w:val="24"/>
          <w:lang w:val="en-US"/>
        </w:rPr>
        <w:t> 2.</w:t>
      </w:r>
    </w:p>
    <w:p w14:paraId="3586BFA0" w14:textId="77777777" w:rsidR="00BC38A0" w:rsidRDefault="00BC38A0" w:rsidP="0081281D">
      <w:pPr>
        <w:rPr>
          <w:lang w:val="en-US"/>
        </w:rPr>
      </w:pPr>
    </w:p>
    <w:p w14:paraId="0D722270" w14:textId="77777777" w:rsidR="0081281D" w:rsidRPr="00BC38A0" w:rsidRDefault="0081281D" w:rsidP="0081281D">
      <w:pPr>
        <w:rPr>
          <w:lang w:val="en-US"/>
        </w:rPr>
      </w:pPr>
    </w:p>
    <w:p w14:paraId="6E9FD6D6" w14:textId="77777777" w:rsidR="00BC38A0" w:rsidRPr="0081281D" w:rsidRDefault="00BC38A0" w:rsidP="0081281D">
      <w:pPr>
        <w:pStyle w:val="AnnexNoTitle"/>
        <w:rPr>
          <w:lang w:val="en-US"/>
        </w:rPr>
      </w:pPr>
      <w:r w:rsidRPr="0081281D">
        <w:rPr>
          <w:lang w:val="en-US"/>
        </w:rPr>
        <w:t>Annex 1</w:t>
      </w:r>
      <w:r w:rsidR="0081281D" w:rsidRPr="0081281D">
        <w:rPr>
          <w:lang w:val="en-US"/>
        </w:rPr>
        <w:br/>
      </w:r>
      <w:r w:rsidR="0081281D" w:rsidRPr="0081281D">
        <w:rPr>
          <w:lang w:val="en-US"/>
        </w:rPr>
        <w:br/>
      </w:r>
      <w:r w:rsidRPr="0081281D">
        <w:rPr>
          <w:lang w:val="en-US"/>
        </w:rPr>
        <w:t>Technical and operational characteristics of radars in the radiodetermination service in the frequency band 8 500-10 680 MHz</w:t>
      </w:r>
    </w:p>
    <w:p w14:paraId="0501B9C5" w14:textId="77777777" w:rsidR="00BC38A0" w:rsidRPr="00BC38A0" w:rsidRDefault="00BC38A0" w:rsidP="00BC38A0">
      <w:pPr>
        <w:pStyle w:val="Heading1"/>
        <w:rPr>
          <w:lang w:val="en-US"/>
        </w:rPr>
      </w:pPr>
      <w:r w:rsidRPr="00BC38A0">
        <w:rPr>
          <w:lang w:val="en-US"/>
        </w:rPr>
        <w:t>1</w:t>
      </w:r>
      <w:r w:rsidRPr="00BC38A0">
        <w:rPr>
          <w:lang w:val="en-US"/>
        </w:rPr>
        <w:tab/>
        <w:t>Introduction</w:t>
      </w:r>
    </w:p>
    <w:p w14:paraId="2E406EF1" w14:textId="77777777" w:rsidR="00BC38A0" w:rsidRPr="00BC38A0" w:rsidRDefault="00BC38A0" w:rsidP="00BC38A0">
      <w:pPr>
        <w:rPr>
          <w:lang w:val="en-US"/>
        </w:rPr>
      </w:pPr>
      <w:r w:rsidRPr="00BC38A0">
        <w:rPr>
          <w:lang w:val="en-US"/>
        </w:rPr>
        <w:t xml:space="preserve">The characteristics of radiodetermination radars operating worldwide in the frequency band </w:t>
      </w:r>
      <w:r w:rsidRPr="00BC38A0">
        <w:rPr>
          <w:lang w:val="en-US"/>
        </w:rPr>
        <w:br/>
        <w:t>8 500-10 680 MHz are presented in Tables 1, 2, 3 and 4, and described further in the following paragraphs.</w:t>
      </w:r>
    </w:p>
    <w:p w14:paraId="78ECEC1D" w14:textId="77777777" w:rsidR="00BC38A0" w:rsidRPr="00BC38A0" w:rsidRDefault="00BC38A0" w:rsidP="00BC38A0">
      <w:pPr>
        <w:pStyle w:val="Heading1"/>
        <w:rPr>
          <w:lang w:val="en-US"/>
        </w:rPr>
      </w:pPr>
      <w:r w:rsidRPr="00BC38A0">
        <w:rPr>
          <w:lang w:val="en-US"/>
        </w:rPr>
        <w:t>2</w:t>
      </w:r>
      <w:r w:rsidRPr="00BC38A0">
        <w:rPr>
          <w:lang w:val="en-US"/>
        </w:rPr>
        <w:tab/>
        <w:t>Technical characteristics</w:t>
      </w:r>
    </w:p>
    <w:p w14:paraId="342B0933" w14:textId="77777777" w:rsidR="00BC38A0" w:rsidRPr="00BC38A0" w:rsidRDefault="00BC38A0" w:rsidP="0081281D">
      <w:pPr>
        <w:rPr>
          <w:lang w:val="en-US"/>
        </w:rPr>
      </w:pPr>
      <w:r w:rsidRPr="00BC38A0">
        <w:rPr>
          <w:lang w:val="en-US"/>
        </w:rPr>
        <w:t>The frequency band 8 500-10 680 MHz is used by many different types of radars on land</w:t>
      </w:r>
      <w:r w:rsidRPr="00BC38A0">
        <w:rPr>
          <w:lang w:val="en-US"/>
        </w:rPr>
        <w:noBreakHyphen/>
        <w:t xml:space="preserve">based, transportable, shipboard, and airborne platforms. Radiodetermination functions performed in the </w:t>
      </w:r>
      <w:r w:rsidRPr="00BC38A0">
        <w:rPr>
          <w:lang w:val="en-US"/>
        </w:rPr>
        <w:lastRenderedPageBreak/>
        <w:t>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0081281D">
        <w:rPr>
          <w:lang w:val="en-US"/>
        </w:rPr>
        <w:noBreakHyphen/>
      </w:r>
      <w:r w:rsidRPr="00BC38A0">
        <w:rPr>
          <w:lang w:val="en-US"/>
        </w:rPr>
        <w:t>10 680 MHz with the exception of ground based meteorological radars, which are contained in Recommendation ITU-R M.1849.</w:t>
      </w:r>
    </w:p>
    <w:p w14:paraId="720CBC52" w14:textId="77777777" w:rsidR="00BC38A0" w:rsidRPr="00BC38A0" w:rsidRDefault="00BC38A0" w:rsidP="0081281D">
      <w:pPr>
        <w:rPr>
          <w:lang w:val="en-US"/>
        </w:rPr>
      </w:pPr>
      <w:r w:rsidRPr="00BC38A0">
        <w:rPr>
          <w:lang w:val="en-US"/>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6DA18AF9" w14:textId="77777777" w:rsidR="00BC38A0" w:rsidRPr="00BC38A0" w:rsidRDefault="00BC38A0" w:rsidP="00BC38A0">
      <w:pPr>
        <w:rPr>
          <w:lang w:val="en-US"/>
        </w:rPr>
      </w:pPr>
      <w:r w:rsidRPr="00BC38A0">
        <w:rPr>
          <w:lang w:val="en-US"/>
        </w:rPr>
        <w:t>Largely because of these mission requirements, the radars using this frequency band tend to possess the following general characteristics:</w:t>
      </w:r>
    </w:p>
    <w:p w14:paraId="695D75F4" w14:textId="77777777" w:rsidR="00BC38A0" w:rsidRPr="00BC38A0" w:rsidRDefault="00BC38A0" w:rsidP="00BC38A0">
      <w:pPr>
        <w:pStyle w:val="enumlev1"/>
        <w:rPr>
          <w:lang w:val="en-US"/>
        </w:rPr>
      </w:pPr>
      <w:r w:rsidRPr="00BC38A0">
        <w:rPr>
          <w:lang w:val="en-US"/>
        </w:rPr>
        <w:t>–</w:t>
      </w:r>
      <w:r w:rsidRPr="00BC38A0">
        <w:rPr>
          <w:lang w:val="en-US"/>
        </w:rPr>
        <w:tab/>
      </w:r>
      <w:proofErr w:type="gramStart"/>
      <w:r w:rsidRPr="00BC38A0">
        <w:rPr>
          <w:lang w:val="en-US"/>
        </w:rPr>
        <w:t>they</w:t>
      </w:r>
      <w:proofErr w:type="gramEnd"/>
      <w:r w:rsidRPr="00BC38A0">
        <w:rPr>
          <w:lang w:val="en-US"/>
        </w:rPr>
        <w:t xml:space="preserve"> tend to have low to medium (from 1 W to 250 000 W) transmitter peak and average power, with notable exceptions;</w:t>
      </w:r>
    </w:p>
    <w:p w14:paraId="41830974" w14:textId="77777777" w:rsidR="00BC38A0" w:rsidRPr="00BC38A0" w:rsidRDefault="00BC38A0" w:rsidP="00BC38A0">
      <w:pPr>
        <w:pStyle w:val="enumlev1"/>
        <w:rPr>
          <w:lang w:val="en-US"/>
        </w:rPr>
      </w:pPr>
      <w:r w:rsidRPr="00BC38A0">
        <w:rPr>
          <w:lang w:val="en-US"/>
        </w:rPr>
        <w:t>–</w:t>
      </w:r>
      <w:r w:rsidRPr="00BC38A0">
        <w:rPr>
          <w:lang w:val="en-US"/>
        </w:rPr>
        <w:tab/>
      </w:r>
      <w:proofErr w:type="gramStart"/>
      <w:r w:rsidRPr="00BC38A0">
        <w:rPr>
          <w:lang w:val="en-US"/>
        </w:rPr>
        <w:t>they</w:t>
      </w:r>
      <w:proofErr w:type="gramEnd"/>
      <w:r w:rsidRPr="00BC38A0">
        <w:rPr>
          <w:lang w:val="en-US"/>
        </w:rPr>
        <w:t xml:space="preserve"> typically use master-oscillator power-amplifier transmitters rather than power oscillators. They are usually tunable, and some of them are frequency-agile. Some of them use linear – or non-linear – FM (chirp) or phase-coded intra-pulse modulation;</w:t>
      </w:r>
    </w:p>
    <w:p w14:paraId="5B0E6BA0" w14:textId="77777777" w:rsidR="00BC38A0" w:rsidRPr="00BC38A0" w:rsidRDefault="00BC38A0" w:rsidP="00BC38A0">
      <w:pPr>
        <w:pStyle w:val="enumlev1"/>
        <w:rPr>
          <w:lang w:val="en-US"/>
        </w:rPr>
      </w:pPr>
      <w:r w:rsidRPr="00BC38A0">
        <w:rPr>
          <w:lang w:val="en-US"/>
        </w:rPr>
        <w:t>–</w:t>
      </w:r>
      <w:r w:rsidRPr="00BC38A0">
        <w:rPr>
          <w:lang w:val="en-US"/>
        </w:rPr>
        <w:tab/>
      </w:r>
      <w:proofErr w:type="gramStart"/>
      <w:r w:rsidRPr="00BC38A0">
        <w:rPr>
          <w:lang w:val="en-US"/>
        </w:rPr>
        <w:t>some</w:t>
      </w:r>
      <w:proofErr w:type="gramEnd"/>
      <w:r w:rsidRPr="00BC38A0">
        <w:rPr>
          <w:lang w:val="en-US"/>
        </w:rPr>
        <w:t xml:space="preserve"> of them have antenna main beams that are steerable in one or both angular dimensions using electronic beam steering;</w:t>
      </w:r>
    </w:p>
    <w:p w14:paraId="5343B3B6" w14:textId="77777777" w:rsidR="00BC38A0" w:rsidRPr="00BC38A0" w:rsidRDefault="00BC38A0" w:rsidP="00BC38A0">
      <w:pPr>
        <w:pStyle w:val="enumlev1"/>
        <w:rPr>
          <w:lang w:val="en-US"/>
        </w:rPr>
      </w:pPr>
      <w:r w:rsidRPr="00BC38A0">
        <w:rPr>
          <w:lang w:val="en-US"/>
        </w:rPr>
        <w:t>–</w:t>
      </w:r>
      <w:r w:rsidRPr="00BC38A0">
        <w:rPr>
          <w:lang w:val="en-US"/>
        </w:rPr>
        <w:tab/>
        <w:t>they typically employ versatile receiving and processing capabilities, such as auxiliary sidelobe</w:t>
      </w:r>
      <w:r w:rsidRPr="00BC38A0">
        <w:rPr>
          <w:lang w:val="en-US"/>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67523E1B" w14:textId="77777777" w:rsidR="00BC38A0" w:rsidRPr="00BC38A0" w:rsidRDefault="00BC38A0" w:rsidP="00BC38A0">
      <w:pPr>
        <w:pStyle w:val="enumlev1"/>
        <w:rPr>
          <w:lang w:val="en-US"/>
        </w:rPr>
      </w:pPr>
      <w:r w:rsidRPr="00BC38A0">
        <w:rPr>
          <w:lang w:val="en-US"/>
        </w:rPr>
        <w:t>–</w:t>
      </w:r>
      <w:r w:rsidRPr="00BC38A0">
        <w:rPr>
          <w:lang w:val="en-US"/>
        </w:rPr>
        <w:tab/>
      </w:r>
      <w:proofErr w:type="gramStart"/>
      <w:r w:rsidRPr="00BC38A0">
        <w:rPr>
          <w:lang w:val="en-US"/>
        </w:rPr>
        <w:t>individual</w:t>
      </w:r>
      <w:proofErr w:type="gramEnd"/>
      <w:r w:rsidRPr="00BC38A0">
        <w:rPr>
          <w:lang w:val="en-US"/>
        </w:rPr>
        <w:t xml:space="preserve"> radars often have numerous different pulse widths and pulse repetition frequencies; some chirp radars have a choice of chirp bandwidths; and some frequency</w:t>
      </w:r>
      <w:r w:rsidRPr="00BC38A0">
        <w:rPr>
          <w:lang w:val="en-US"/>
        </w:rPr>
        <w:noBreakHyphen/>
        <w:t>agile radars have a variety of agile</w:t>
      </w:r>
      <w:r w:rsidRPr="00BC38A0">
        <w:rPr>
          <w:lang w:val="en-US"/>
        </w:rPr>
        <w:noBreakHyphen/>
        <w:t xml:space="preserve"> or fixed-frequency modes. This flexibility can provide useful tools for maintaining compatibility with other radars in the environment.</w:t>
      </w:r>
    </w:p>
    <w:p w14:paraId="59258EB6" w14:textId="77777777" w:rsidR="00BC38A0" w:rsidRPr="00BC38A0" w:rsidRDefault="00BC38A0" w:rsidP="00BC38A0">
      <w:pPr>
        <w:rPr>
          <w:lang w:val="en-US"/>
        </w:rPr>
      </w:pPr>
      <w:r w:rsidRPr="00BC38A0">
        <w:rPr>
          <w:lang w:val="en-US"/>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10E0D475" w14:textId="77777777" w:rsidR="00BC38A0" w:rsidRPr="00BC38A0" w:rsidRDefault="00BC38A0" w:rsidP="00BC38A0">
      <w:pPr>
        <w:rPr>
          <w:lang w:val="en-US"/>
        </w:rPr>
        <w:sectPr w:rsidR="00BC38A0" w:rsidRPr="00BC38A0" w:rsidSect="0081281D">
          <w:headerReference w:type="default" r:id="rId11"/>
          <w:footerReference w:type="default" r:id="rId12"/>
          <w:footerReference w:type="first" r:id="rId13"/>
          <w:pgSz w:w="11907" w:h="16834" w:code="9"/>
          <w:pgMar w:top="1418" w:right="1134" w:bottom="1418" w:left="1134" w:header="720" w:footer="720" w:gutter="0"/>
          <w:paperSrc w:first="15" w:other="15"/>
          <w:pgNumType w:start="1"/>
          <w:cols w:space="720"/>
          <w:titlePg/>
        </w:sectPr>
      </w:pPr>
    </w:p>
    <w:p w14:paraId="1C43350B" w14:textId="77777777" w:rsidR="00BC38A0" w:rsidRPr="00BC38A0" w:rsidRDefault="00BC38A0" w:rsidP="00BC38A0">
      <w:pPr>
        <w:pStyle w:val="TableNo"/>
        <w:rPr>
          <w:lang w:val="en-US"/>
        </w:rPr>
      </w:pPr>
      <w:r w:rsidRPr="00BC38A0">
        <w:rPr>
          <w:lang w:val="en-US"/>
        </w:rPr>
        <w:lastRenderedPageBreak/>
        <w:t>TABLE 1</w:t>
      </w:r>
    </w:p>
    <w:p w14:paraId="5956A4BC" w14:textId="77777777" w:rsidR="00BC38A0" w:rsidRPr="00BC38A0" w:rsidRDefault="00BC38A0" w:rsidP="00A10E46">
      <w:pPr>
        <w:pStyle w:val="Tabletitle"/>
        <w:rPr>
          <w:lang w:val="en-US"/>
        </w:rPr>
      </w:pPr>
      <w:r w:rsidRPr="00BC38A0">
        <w:rPr>
          <w:lang w:val="en-US"/>
        </w:rPr>
        <w:t>Characteristics of airborne radiodetermination radars operating in the frequency band 8 </w:t>
      </w:r>
      <w:r w:rsidRPr="00BC38A0">
        <w:rPr>
          <w:rFonts w:ascii="Tms Rmn" w:hAnsi="Tms Rmn"/>
          <w:lang w:val="en-US"/>
        </w:rPr>
        <w:t>5</w:t>
      </w:r>
      <w:r w:rsidRPr="00BC38A0">
        <w:rPr>
          <w:lang w:val="en-US"/>
        </w:rPr>
        <w:t>00</w:t>
      </w:r>
      <w:r w:rsidR="00A10E46">
        <w:rPr>
          <w:lang w:val="en-US"/>
        </w:rPr>
        <w:t>-</w:t>
      </w:r>
      <w:r w:rsidRPr="00BC38A0">
        <w:rPr>
          <w:lang w:val="en-US"/>
        </w:rPr>
        <w:t>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BC38A0" w:rsidRPr="00527337" w14:paraId="1A683D78" w14:textId="77777777" w:rsidTr="00820EFB">
        <w:trPr>
          <w:cantSplit/>
          <w:jc w:val="center"/>
        </w:trPr>
        <w:tc>
          <w:tcPr>
            <w:tcW w:w="4041" w:type="dxa"/>
          </w:tcPr>
          <w:p w14:paraId="6BFAB3E9" w14:textId="77777777" w:rsidR="00BC38A0" w:rsidRPr="00527337" w:rsidRDefault="00BC38A0" w:rsidP="00771EEE">
            <w:pPr>
              <w:pStyle w:val="Tablehead"/>
            </w:pPr>
            <w:r w:rsidRPr="00527337">
              <w:t>Characteristics</w:t>
            </w:r>
          </w:p>
        </w:tc>
        <w:tc>
          <w:tcPr>
            <w:tcW w:w="1063" w:type="dxa"/>
            <w:vAlign w:val="center"/>
          </w:tcPr>
          <w:p w14:paraId="0BD4D5E7" w14:textId="77777777" w:rsidR="00BC38A0" w:rsidRPr="00527337" w:rsidRDefault="00BC38A0" w:rsidP="00820EFB">
            <w:pPr>
              <w:pStyle w:val="Tablehead"/>
            </w:pPr>
            <w:r w:rsidRPr="00527337">
              <w:t>Units</w:t>
            </w:r>
          </w:p>
        </w:tc>
        <w:tc>
          <w:tcPr>
            <w:tcW w:w="2875" w:type="dxa"/>
          </w:tcPr>
          <w:p w14:paraId="7F1EB3E4" w14:textId="77777777" w:rsidR="00BC38A0" w:rsidRPr="00527337" w:rsidRDefault="00BC38A0" w:rsidP="00771EEE">
            <w:pPr>
              <w:pStyle w:val="Tablehead"/>
            </w:pPr>
            <w:r w:rsidRPr="00527337">
              <w:t>System A1</w:t>
            </w:r>
          </w:p>
        </w:tc>
        <w:tc>
          <w:tcPr>
            <w:tcW w:w="2197" w:type="dxa"/>
          </w:tcPr>
          <w:p w14:paraId="57E81BC7" w14:textId="77777777" w:rsidR="00BC38A0" w:rsidRPr="00527337" w:rsidRDefault="00BC38A0" w:rsidP="00771EEE">
            <w:pPr>
              <w:pStyle w:val="Tablehead"/>
            </w:pPr>
            <w:r w:rsidRPr="00527337">
              <w:t>System A2</w:t>
            </w:r>
          </w:p>
        </w:tc>
        <w:tc>
          <w:tcPr>
            <w:tcW w:w="3256" w:type="dxa"/>
          </w:tcPr>
          <w:p w14:paraId="7E7E7522" w14:textId="77777777" w:rsidR="00BC38A0" w:rsidRPr="00527337" w:rsidRDefault="00BC38A0" w:rsidP="00771EEE">
            <w:pPr>
              <w:pStyle w:val="Tablehead"/>
            </w:pPr>
            <w:r w:rsidRPr="00527337">
              <w:t>System A3</w:t>
            </w:r>
          </w:p>
        </w:tc>
        <w:tc>
          <w:tcPr>
            <w:tcW w:w="2456" w:type="dxa"/>
          </w:tcPr>
          <w:p w14:paraId="5460A35E" w14:textId="77777777" w:rsidR="00BC38A0" w:rsidRPr="00527337" w:rsidRDefault="00BC38A0" w:rsidP="00771EEE">
            <w:pPr>
              <w:pStyle w:val="Tablehead"/>
            </w:pPr>
            <w:r w:rsidRPr="00527337">
              <w:t>System A4</w:t>
            </w:r>
          </w:p>
        </w:tc>
      </w:tr>
      <w:tr w:rsidR="00BC38A0" w:rsidRPr="00527337" w14:paraId="2267D7D6" w14:textId="77777777" w:rsidTr="00820EFB">
        <w:trPr>
          <w:cantSplit/>
          <w:jc w:val="center"/>
        </w:trPr>
        <w:tc>
          <w:tcPr>
            <w:tcW w:w="4041" w:type="dxa"/>
            <w:tcMar>
              <w:left w:w="85" w:type="dxa"/>
              <w:right w:w="85" w:type="dxa"/>
            </w:tcMar>
          </w:tcPr>
          <w:p w14:paraId="2C0AE2C9" w14:textId="77777777" w:rsidR="00BC38A0" w:rsidRPr="00527337" w:rsidRDefault="00BC38A0" w:rsidP="00820EFB">
            <w:pPr>
              <w:pStyle w:val="Tabletext"/>
              <w:jc w:val="left"/>
            </w:pPr>
            <w:r w:rsidRPr="00527337">
              <w:t>Function</w:t>
            </w:r>
          </w:p>
        </w:tc>
        <w:tc>
          <w:tcPr>
            <w:tcW w:w="1063" w:type="dxa"/>
            <w:vAlign w:val="center"/>
          </w:tcPr>
          <w:p w14:paraId="38AB09B8" w14:textId="77777777" w:rsidR="00BC38A0" w:rsidRPr="00527337" w:rsidRDefault="00BC38A0" w:rsidP="00820EFB">
            <w:pPr>
              <w:pStyle w:val="Tabletext"/>
              <w:jc w:val="center"/>
            </w:pPr>
          </w:p>
        </w:tc>
        <w:tc>
          <w:tcPr>
            <w:tcW w:w="2875" w:type="dxa"/>
            <w:tcMar>
              <w:left w:w="85" w:type="dxa"/>
              <w:right w:w="85" w:type="dxa"/>
            </w:tcMar>
          </w:tcPr>
          <w:p w14:paraId="14A0A360" w14:textId="77777777" w:rsidR="00BC38A0" w:rsidRPr="00BC38A0" w:rsidRDefault="00BC38A0" w:rsidP="00820EFB">
            <w:pPr>
              <w:pStyle w:val="Tabletext"/>
              <w:jc w:val="left"/>
              <w:rPr>
                <w:lang w:val="en-US"/>
              </w:rPr>
            </w:pPr>
            <w:r w:rsidRPr="00BC38A0">
              <w:rPr>
                <w:lang w:val="en-US"/>
              </w:rPr>
              <w:t>Search and track radar (multifunction)</w:t>
            </w:r>
          </w:p>
        </w:tc>
        <w:tc>
          <w:tcPr>
            <w:tcW w:w="2197" w:type="dxa"/>
            <w:tcMar>
              <w:left w:w="85" w:type="dxa"/>
              <w:right w:w="85" w:type="dxa"/>
            </w:tcMar>
          </w:tcPr>
          <w:p w14:paraId="71A850F2" w14:textId="77777777" w:rsidR="00BC38A0" w:rsidRPr="00527337" w:rsidRDefault="00BC38A0" w:rsidP="00820EFB">
            <w:pPr>
              <w:pStyle w:val="Tabletext"/>
              <w:jc w:val="left"/>
            </w:pPr>
            <w:r w:rsidRPr="00527337">
              <w:t>Airborne search radar</w:t>
            </w:r>
          </w:p>
        </w:tc>
        <w:tc>
          <w:tcPr>
            <w:tcW w:w="3256" w:type="dxa"/>
            <w:tcMar>
              <w:left w:w="85" w:type="dxa"/>
              <w:right w:w="85" w:type="dxa"/>
            </w:tcMar>
          </w:tcPr>
          <w:p w14:paraId="61364128" w14:textId="77777777" w:rsidR="00BC38A0" w:rsidRPr="00BC38A0" w:rsidRDefault="00BC38A0" w:rsidP="00820EFB">
            <w:pPr>
              <w:pStyle w:val="Tabletext"/>
              <w:jc w:val="left"/>
              <w:rPr>
                <w:lang w:val="en-US"/>
              </w:rPr>
            </w:pPr>
            <w:r w:rsidRPr="00BC38A0">
              <w:rPr>
                <w:lang w:val="en-US"/>
              </w:rPr>
              <w:t>Ground-mapping and terrain-following radar (multifunction)</w:t>
            </w:r>
          </w:p>
        </w:tc>
        <w:tc>
          <w:tcPr>
            <w:tcW w:w="2456" w:type="dxa"/>
            <w:tcMar>
              <w:left w:w="85" w:type="dxa"/>
              <w:right w:w="85" w:type="dxa"/>
            </w:tcMar>
          </w:tcPr>
          <w:p w14:paraId="796E9570" w14:textId="77777777" w:rsidR="00BC38A0" w:rsidRPr="00527337" w:rsidRDefault="00BC38A0" w:rsidP="00820EFB">
            <w:pPr>
              <w:pStyle w:val="Tabletext"/>
              <w:jc w:val="left"/>
            </w:pPr>
            <w:r w:rsidRPr="00527337">
              <w:t>Track radar</w:t>
            </w:r>
          </w:p>
        </w:tc>
      </w:tr>
      <w:tr w:rsidR="00BC38A0" w:rsidRPr="00527337" w14:paraId="000B6EF4" w14:textId="77777777" w:rsidTr="00820EFB">
        <w:trPr>
          <w:cantSplit/>
          <w:jc w:val="center"/>
        </w:trPr>
        <w:tc>
          <w:tcPr>
            <w:tcW w:w="4041" w:type="dxa"/>
            <w:tcMar>
              <w:left w:w="85" w:type="dxa"/>
              <w:right w:w="85" w:type="dxa"/>
            </w:tcMar>
          </w:tcPr>
          <w:p w14:paraId="04CFE0D2" w14:textId="77777777" w:rsidR="00BC38A0" w:rsidRPr="00527337" w:rsidRDefault="00BC38A0" w:rsidP="00820EFB">
            <w:pPr>
              <w:pStyle w:val="Tabletext"/>
              <w:jc w:val="left"/>
            </w:pPr>
            <w:r w:rsidRPr="00527337">
              <w:t xml:space="preserve">Tuning range </w:t>
            </w:r>
          </w:p>
        </w:tc>
        <w:tc>
          <w:tcPr>
            <w:tcW w:w="1063" w:type="dxa"/>
            <w:vAlign w:val="center"/>
          </w:tcPr>
          <w:p w14:paraId="35F094FB" w14:textId="77777777" w:rsidR="00BC38A0" w:rsidRPr="00527337" w:rsidRDefault="00BC38A0" w:rsidP="00820EFB">
            <w:pPr>
              <w:pStyle w:val="Tabletext"/>
              <w:keepLines/>
              <w:tabs>
                <w:tab w:val="left" w:leader="dot" w:pos="7938"/>
                <w:tab w:val="center" w:pos="9526"/>
              </w:tabs>
              <w:ind w:left="567" w:hanging="567"/>
              <w:jc w:val="center"/>
            </w:pPr>
            <w:r w:rsidRPr="00527337">
              <w:t>MHz</w:t>
            </w:r>
          </w:p>
        </w:tc>
        <w:tc>
          <w:tcPr>
            <w:tcW w:w="2875" w:type="dxa"/>
            <w:tcMar>
              <w:left w:w="85" w:type="dxa"/>
              <w:right w:w="85" w:type="dxa"/>
            </w:tcMar>
          </w:tcPr>
          <w:p w14:paraId="69903FF7" w14:textId="77777777" w:rsidR="00BC38A0" w:rsidRPr="00527337" w:rsidRDefault="00820EFB" w:rsidP="00820EFB">
            <w:pPr>
              <w:pStyle w:val="Tabletext"/>
              <w:jc w:val="left"/>
            </w:pPr>
            <w:r>
              <w:t>9 300-</w:t>
            </w:r>
            <w:r w:rsidR="00BC38A0" w:rsidRPr="00527337">
              <w:t>10 000</w:t>
            </w:r>
          </w:p>
        </w:tc>
        <w:tc>
          <w:tcPr>
            <w:tcW w:w="2197" w:type="dxa"/>
            <w:tcMar>
              <w:left w:w="85" w:type="dxa"/>
              <w:right w:w="85" w:type="dxa"/>
            </w:tcMar>
          </w:tcPr>
          <w:p w14:paraId="5DF2DE51" w14:textId="77777777" w:rsidR="00BC38A0" w:rsidRPr="00527337" w:rsidRDefault="00820EFB" w:rsidP="00820EFB">
            <w:pPr>
              <w:pStyle w:val="Tabletext"/>
              <w:jc w:val="left"/>
            </w:pPr>
            <w:r>
              <w:t>8 500-</w:t>
            </w:r>
            <w:r w:rsidR="00BC38A0" w:rsidRPr="00527337">
              <w:t>9 600</w:t>
            </w:r>
          </w:p>
        </w:tc>
        <w:tc>
          <w:tcPr>
            <w:tcW w:w="3256" w:type="dxa"/>
            <w:tcMar>
              <w:left w:w="85" w:type="dxa"/>
              <w:right w:w="85" w:type="dxa"/>
            </w:tcMar>
          </w:tcPr>
          <w:p w14:paraId="49479F5E" w14:textId="77777777" w:rsidR="00BC38A0" w:rsidRPr="00527337" w:rsidRDefault="00BC38A0" w:rsidP="00820EFB">
            <w:pPr>
              <w:pStyle w:val="Tabletext"/>
              <w:jc w:val="left"/>
            </w:pPr>
            <w:r w:rsidRPr="00527337">
              <w:t>9 240, 9 360 and 9 480</w:t>
            </w:r>
          </w:p>
        </w:tc>
        <w:tc>
          <w:tcPr>
            <w:tcW w:w="2456" w:type="dxa"/>
            <w:tcMar>
              <w:left w:w="85" w:type="dxa"/>
              <w:right w:w="85" w:type="dxa"/>
            </w:tcMar>
          </w:tcPr>
          <w:p w14:paraId="5BB9C019" w14:textId="77777777" w:rsidR="00BC38A0" w:rsidRPr="00527337" w:rsidRDefault="00820EFB" w:rsidP="00820EFB">
            <w:pPr>
              <w:pStyle w:val="Tabletext"/>
              <w:jc w:val="left"/>
            </w:pPr>
            <w:r>
              <w:t>10 000-</w:t>
            </w:r>
            <w:r w:rsidR="00BC38A0" w:rsidRPr="00527337">
              <w:t>10 500</w:t>
            </w:r>
          </w:p>
        </w:tc>
      </w:tr>
      <w:tr w:rsidR="00BC38A0" w:rsidRPr="00527337" w14:paraId="07A90152" w14:textId="77777777" w:rsidTr="00820EFB">
        <w:trPr>
          <w:cantSplit/>
          <w:jc w:val="center"/>
        </w:trPr>
        <w:tc>
          <w:tcPr>
            <w:tcW w:w="4041" w:type="dxa"/>
            <w:tcMar>
              <w:left w:w="85" w:type="dxa"/>
              <w:right w:w="85" w:type="dxa"/>
            </w:tcMar>
          </w:tcPr>
          <w:p w14:paraId="51AC4162" w14:textId="77777777" w:rsidR="00BC38A0" w:rsidRPr="00527337" w:rsidRDefault="00BC38A0" w:rsidP="00820EFB">
            <w:pPr>
              <w:pStyle w:val="Tabletext"/>
              <w:jc w:val="left"/>
            </w:pPr>
            <w:r w:rsidRPr="00527337">
              <w:t>Modulation</w:t>
            </w:r>
          </w:p>
        </w:tc>
        <w:tc>
          <w:tcPr>
            <w:tcW w:w="1063" w:type="dxa"/>
            <w:vAlign w:val="center"/>
          </w:tcPr>
          <w:p w14:paraId="58553607" w14:textId="77777777" w:rsidR="00BC38A0" w:rsidRPr="00527337" w:rsidRDefault="00BC38A0" w:rsidP="00820EFB">
            <w:pPr>
              <w:pStyle w:val="Tabletext"/>
              <w:jc w:val="center"/>
            </w:pPr>
          </w:p>
        </w:tc>
        <w:tc>
          <w:tcPr>
            <w:tcW w:w="2875" w:type="dxa"/>
            <w:tcMar>
              <w:left w:w="85" w:type="dxa"/>
              <w:right w:w="85" w:type="dxa"/>
            </w:tcMar>
          </w:tcPr>
          <w:p w14:paraId="58068175" w14:textId="77777777" w:rsidR="00BC38A0" w:rsidRPr="00527337" w:rsidRDefault="00BC38A0" w:rsidP="00820EFB">
            <w:pPr>
              <w:pStyle w:val="Tabletext"/>
              <w:jc w:val="left"/>
            </w:pPr>
            <w:r w:rsidRPr="00527337">
              <w:t>Pulse</w:t>
            </w:r>
          </w:p>
        </w:tc>
        <w:tc>
          <w:tcPr>
            <w:tcW w:w="2197" w:type="dxa"/>
            <w:tcMar>
              <w:left w:w="85" w:type="dxa"/>
              <w:right w:w="85" w:type="dxa"/>
            </w:tcMar>
          </w:tcPr>
          <w:p w14:paraId="0CA15A52" w14:textId="77777777" w:rsidR="00BC38A0" w:rsidRPr="00527337" w:rsidRDefault="00BC38A0" w:rsidP="00820EFB">
            <w:pPr>
              <w:pStyle w:val="Tabletext"/>
              <w:jc w:val="left"/>
            </w:pPr>
            <w:r w:rsidRPr="00527337">
              <w:t>Pulse</w:t>
            </w:r>
          </w:p>
        </w:tc>
        <w:tc>
          <w:tcPr>
            <w:tcW w:w="3256" w:type="dxa"/>
            <w:tcMar>
              <w:left w:w="85" w:type="dxa"/>
              <w:right w:w="85" w:type="dxa"/>
            </w:tcMar>
          </w:tcPr>
          <w:p w14:paraId="2512B616" w14:textId="77777777" w:rsidR="00BC38A0" w:rsidRPr="00527337" w:rsidRDefault="00BC38A0" w:rsidP="00820EFB">
            <w:pPr>
              <w:pStyle w:val="Tabletext"/>
              <w:jc w:val="left"/>
            </w:pPr>
            <w:r w:rsidRPr="00527337">
              <w:t>Non-coherent frequency-agile pulse-position modulation</w:t>
            </w:r>
          </w:p>
        </w:tc>
        <w:tc>
          <w:tcPr>
            <w:tcW w:w="2456" w:type="dxa"/>
            <w:tcMar>
              <w:left w:w="85" w:type="dxa"/>
              <w:right w:w="85" w:type="dxa"/>
            </w:tcMar>
          </w:tcPr>
          <w:p w14:paraId="59E0299B" w14:textId="77777777" w:rsidR="00BC38A0" w:rsidRPr="00527337" w:rsidRDefault="00BC38A0" w:rsidP="00820EFB">
            <w:pPr>
              <w:pStyle w:val="Tabletext"/>
              <w:jc w:val="left"/>
            </w:pPr>
            <w:r w:rsidRPr="00527337">
              <w:t>CW, FMCW</w:t>
            </w:r>
          </w:p>
        </w:tc>
      </w:tr>
      <w:tr w:rsidR="00BC38A0" w:rsidRPr="00527337" w14:paraId="4BA086C0" w14:textId="77777777" w:rsidTr="00820EFB">
        <w:trPr>
          <w:cantSplit/>
          <w:jc w:val="center"/>
        </w:trPr>
        <w:tc>
          <w:tcPr>
            <w:tcW w:w="4041" w:type="dxa"/>
            <w:tcMar>
              <w:left w:w="85" w:type="dxa"/>
              <w:right w:w="85" w:type="dxa"/>
            </w:tcMar>
          </w:tcPr>
          <w:p w14:paraId="79A44A60" w14:textId="77777777" w:rsidR="00BC38A0" w:rsidRPr="00527337" w:rsidRDefault="00BC38A0" w:rsidP="00820EFB">
            <w:pPr>
              <w:pStyle w:val="Tabletext"/>
              <w:jc w:val="left"/>
            </w:pPr>
            <w:r w:rsidRPr="00527337">
              <w:t xml:space="preserve">Peak power into antenna </w:t>
            </w:r>
          </w:p>
        </w:tc>
        <w:tc>
          <w:tcPr>
            <w:tcW w:w="1063" w:type="dxa"/>
          </w:tcPr>
          <w:p w14:paraId="2EC64FCB" w14:textId="77777777" w:rsidR="00BC38A0" w:rsidRPr="00527337" w:rsidRDefault="00BC38A0" w:rsidP="00820EFB">
            <w:pPr>
              <w:pStyle w:val="Tabletext"/>
              <w:keepLines/>
              <w:tabs>
                <w:tab w:val="left" w:leader="dot" w:pos="7938"/>
                <w:tab w:val="center" w:pos="9526"/>
              </w:tabs>
              <w:ind w:left="567" w:hanging="567"/>
              <w:jc w:val="center"/>
            </w:pPr>
            <w:r w:rsidRPr="00527337">
              <w:t>kW</w:t>
            </w:r>
          </w:p>
        </w:tc>
        <w:tc>
          <w:tcPr>
            <w:tcW w:w="2875" w:type="dxa"/>
            <w:tcMar>
              <w:left w:w="85" w:type="dxa"/>
              <w:right w:w="85" w:type="dxa"/>
            </w:tcMar>
          </w:tcPr>
          <w:p w14:paraId="08EFEF99" w14:textId="77777777" w:rsidR="00BC38A0" w:rsidRPr="00527337" w:rsidRDefault="00BC38A0" w:rsidP="00820EFB">
            <w:pPr>
              <w:pStyle w:val="Tabletext"/>
              <w:jc w:val="left"/>
            </w:pPr>
            <w:r w:rsidRPr="00527337">
              <w:t>17</w:t>
            </w:r>
          </w:p>
        </w:tc>
        <w:tc>
          <w:tcPr>
            <w:tcW w:w="2197" w:type="dxa"/>
            <w:tcMar>
              <w:left w:w="85" w:type="dxa"/>
              <w:right w:w="85" w:type="dxa"/>
            </w:tcMar>
          </w:tcPr>
          <w:p w14:paraId="77C773AE" w14:textId="77777777" w:rsidR="00BC38A0" w:rsidRPr="00527337" w:rsidRDefault="00BC38A0" w:rsidP="00820EFB">
            <w:pPr>
              <w:pStyle w:val="Tabletext"/>
              <w:jc w:val="left"/>
            </w:pPr>
            <w:r w:rsidRPr="00527337">
              <w:t>143 (min)</w:t>
            </w:r>
            <w:r w:rsidRPr="00527337">
              <w:br/>
              <w:t>220 (max)</w:t>
            </w:r>
          </w:p>
        </w:tc>
        <w:tc>
          <w:tcPr>
            <w:tcW w:w="3256" w:type="dxa"/>
            <w:tcMar>
              <w:left w:w="85" w:type="dxa"/>
              <w:right w:w="85" w:type="dxa"/>
            </w:tcMar>
          </w:tcPr>
          <w:p w14:paraId="39ADD5C5" w14:textId="77777777" w:rsidR="00BC38A0" w:rsidRPr="00527337" w:rsidRDefault="00BC38A0" w:rsidP="00820EFB">
            <w:pPr>
              <w:pStyle w:val="Tabletext"/>
              <w:jc w:val="left"/>
            </w:pPr>
            <w:r w:rsidRPr="00527337">
              <w:t>95</w:t>
            </w:r>
          </w:p>
        </w:tc>
        <w:tc>
          <w:tcPr>
            <w:tcW w:w="2456" w:type="dxa"/>
            <w:tcMar>
              <w:left w:w="85" w:type="dxa"/>
              <w:right w:w="85" w:type="dxa"/>
            </w:tcMar>
          </w:tcPr>
          <w:p w14:paraId="5CEEAE45" w14:textId="77777777" w:rsidR="00BC38A0" w:rsidRPr="00527337" w:rsidRDefault="00BC38A0" w:rsidP="00820EFB">
            <w:pPr>
              <w:pStyle w:val="Tabletext"/>
              <w:jc w:val="left"/>
            </w:pPr>
            <w:r w:rsidRPr="00527337">
              <w:t>1.5</w:t>
            </w:r>
          </w:p>
        </w:tc>
      </w:tr>
      <w:tr w:rsidR="00BC38A0" w:rsidRPr="00527337" w14:paraId="46E32AA0" w14:textId="77777777" w:rsidTr="00820EFB">
        <w:trPr>
          <w:cantSplit/>
          <w:jc w:val="center"/>
        </w:trPr>
        <w:tc>
          <w:tcPr>
            <w:tcW w:w="4041" w:type="dxa"/>
            <w:tcMar>
              <w:left w:w="85" w:type="dxa"/>
              <w:right w:w="85" w:type="dxa"/>
            </w:tcMar>
          </w:tcPr>
          <w:p w14:paraId="685E4CFD" w14:textId="77777777" w:rsidR="00BC38A0" w:rsidRPr="00BC38A0" w:rsidRDefault="00BC38A0" w:rsidP="00820EFB">
            <w:pPr>
              <w:pStyle w:val="Tabletext"/>
              <w:jc w:val="left"/>
              <w:rPr>
                <w:lang w:val="en-US"/>
              </w:rPr>
            </w:pPr>
            <w:r w:rsidRPr="00BC38A0">
              <w:rPr>
                <w:lang w:val="en-US"/>
              </w:rPr>
              <w:t xml:space="preserve">Pulse widths and </w:t>
            </w:r>
            <w:r w:rsidRPr="00BC38A0">
              <w:rPr>
                <w:lang w:val="en-US"/>
              </w:rPr>
              <w:br/>
              <w:t xml:space="preserve">pulse repetition rates </w:t>
            </w:r>
          </w:p>
        </w:tc>
        <w:tc>
          <w:tcPr>
            <w:tcW w:w="1063" w:type="dxa"/>
            <w:vAlign w:val="center"/>
          </w:tcPr>
          <w:p w14:paraId="04BC6C91" w14:textId="77777777" w:rsidR="00BC38A0" w:rsidRPr="00527337" w:rsidRDefault="00BE746E" w:rsidP="00820EFB">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875" w:type="dxa"/>
            <w:tcMar>
              <w:left w:w="85" w:type="dxa"/>
              <w:right w:w="85" w:type="dxa"/>
            </w:tcMar>
          </w:tcPr>
          <w:p w14:paraId="4B9DA44F" w14:textId="77777777" w:rsidR="00BC38A0" w:rsidRPr="00527337" w:rsidRDefault="00BC38A0" w:rsidP="00820EFB">
            <w:pPr>
              <w:pStyle w:val="Tabletext"/>
              <w:jc w:val="left"/>
            </w:pPr>
            <w:r w:rsidRPr="00527337">
              <w:t>0.285; 8</w:t>
            </w:r>
            <w:r w:rsidRPr="00527337">
              <w:br/>
              <w:t>200 to 23 000</w:t>
            </w:r>
          </w:p>
        </w:tc>
        <w:tc>
          <w:tcPr>
            <w:tcW w:w="2197" w:type="dxa"/>
            <w:tcMar>
              <w:left w:w="85" w:type="dxa"/>
              <w:right w:w="85" w:type="dxa"/>
            </w:tcMar>
          </w:tcPr>
          <w:p w14:paraId="79B535ED" w14:textId="77777777" w:rsidR="00BC38A0" w:rsidRPr="00527337" w:rsidRDefault="00BC38A0" w:rsidP="00820EFB">
            <w:pPr>
              <w:pStyle w:val="Tabletext"/>
              <w:jc w:val="left"/>
            </w:pPr>
            <w:r w:rsidRPr="00527337">
              <w:t>2.5; 0.5</w:t>
            </w:r>
            <w:r w:rsidRPr="00527337">
              <w:br/>
              <w:t>400 and 1 600</w:t>
            </w:r>
          </w:p>
        </w:tc>
        <w:tc>
          <w:tcPr>
            <w:tcW w:w="3256" w:type="dxa"/>
            <w:tcMar>
              <w:left w:w="85" w:type="dxa"/>
              <w:right w:w="85" w:type="dxa"/>
            </w:tcMar>
          </w:tcPr>
          <w:p w14:paraId="37E2AD06" w14:textId="77777777" w:rsidR="00BC38A0" w:rsidRPr="00527337" w:rsidRDefault="00BC38A0" w:rsidP="00820EFB">
            <w:pPr>
              <w:pStyle w:val="Tabletext"/>
              <w:jc w:val="left"/>
            </w:pPr>
            <w:r w:rsidRPr="00527337">
              <w:t>0.3, 2.35, and 4</w:t>
            </w:r>
            <w:r w:rsidRPr="00527337">
              <w:br/>
              <w:t>2 000, 425 and 250</w:t>
            </w:r>
          </w:p>
        </w:tc>
        <w:tc>
          <w:tcPr>
            <w:tcW w:w="2456" w:type="dxa"/>
            <w:tcMar>
              <w:left w:w="85" w:type="dxa"/>
              <w:right w:w="85" w:type="dxa"/>
            </w:tcMar>
          </w:tcPr>
          <w:p w14:paraId="0E1496A0" w14:textId="77777777" w:rsidR="00BC38A0" w:rsidRPr="00527337" w:rsidRDefault="00BC38A0" w:rsidP="00820EFB">
            <w:pPr>
              <w:pStyle w:val="Tabletext"/>
              <w:jc w:val="left"/>
            </w:pPr>
            <w:r w:rsidRPr="00527337">
              <w:t>Not applicable</w:t>
            </w:r>
          </w:p>
        </w:tc>
      </w:tr>
      <w:tr w:rsidR="00BC38A0" w:rsidRPr="00527337" w14:paraId="6C3B7F09" w14:textId="77777777" w:rsidTr="00820EFB">
        <w:trPr>
          <w:cantSplit/>
          <w:jc w:val="center"/>
        </w:trPr>
        <w:tc>
          <w:tcPr>
            <w:tcW w:w="4041" w:type="dxa"/>
            <w:tcMar>
              <w:left w:w="85" w:type="dxa"/>
              <w:right w:w="85" w:type="dxa"/>
            </w:tcMar>
          </w:tcPr>
          <w:p w14:paraId="13E7264D" w14:textId="77777777" w:rsidR="00BC38A0" w:rsidRPr="00527337" w:rsidRDefault="00BC38A0" w:rsidP="00820EFB">
            <w:pPr>
              <w:pStyle w:val="Tabletext"/>
              <w:jc w:val="left"/>
            </w:pPr>
            <w:r w:rsidRPr="00527337">
              <w:t>Maximum duty cycle</w:t>
            </w:r>
          </w:p>
        </w:tc>
        <w:tc>
          <w:tcPr>
            <w:tcW w:w="1063" w:type="dxa"/>
            <w:vAlign w:val="center"/>
          </w:tcPr>
          <w:p w14:paraId="25B51A36" w14:textId="77777777" w:rsidR="00BC38A0" w:rsidRPr="00527337" w:rsidRDefault="00BC38A0" w:rsidP="00820EFB">
            <w:pPr>
              <w:pStyle w:val="Tabletext"/>
              <w:jc w:val="center"/>
            </w:pPr>
          </w:p>
        </w:tc>
        <w:tc>
          <w:tcPr>
            <w:tcW w:w="2875" w:type="dxa"/>
            <w:tcMar>
              <w:left w:w="85" w:type="dxa"/>
              <w:right w:w="85" w:type="dxa"/>
            </w:tcMar>
          </w:tcPr>
          <w:p w14:paraId="2FBB52F9" w14:textId="77777777" w:rsidR="00BC38A0" w:rsidRPr="00527337" w:rsidRDefault="00BC38A0" w:rsidP="00820EFB">
            <w:pPr>
              <w:pStyle w:val="Tabletext"/>
              <w:jc w:val="left"/>
            </w:pPr>
            <w:r w:rsidRPr="00527337">
              <w:t>0.0132</w:t>
            </w:r>
          </w:p>
        </w:tc>
        <w:tc>
          <w:tcPr>
            <w:tcW w:w="2197" w:type="dxa"/>
            <w:tcMar>
              <w:left w:w="85" w:type="dxa"/>
              <w:right w:w="85" w:type="dxa"/>
            </w:tcMar>
          </w:tcPr>
          <w:p w14:paraId="406AEDA1" w14:textId="77777777" w:rsidR="00BC38A0" w:rsidRPr="00527337" w:rsidRDefault="00BC38A0" w:rsidP="00820EFB">
            <w:pPr>
              <w:pStyle w:val="Tabletext"/>
              <w:jc w:val="left"/>
            </w:pPr>
            <w:r w:rsidRPr="00527337">
              <w:t>0.001</w:t>
            </w:r>
          </w:p>
        </w:tc>
        <w:tc>
          <w:tcPr>
            <w:tcW w:w="3256" w:type="dxa"/>
            <w:tcMar>
              <w:left w:w="85" w:type="dxa"/>
              <w:right w:w="85" w:type="dxa"/>
            </w:tcMar>
          </w:tcPr>
          <w:p w14:paraId="612B04CA" w14:textId="77777777" w:rsidR="00BC38A0" w:rsidRPr="00527337" w:rsidRDefault="00BC38A0" w:rsidP="00820EFB">
            <w:pPr>
              <w:pStyle w:val="Tabletext"/>
              <w:jc w:val="left"/>
            </w:pPr>
            <w:r w:rsidRPr="00527337">
              <w:t>0.001</w:t>
            </w:r>
          </w:p>
        </w:tc>
        <w:tc>
          <w:tcPr>
            <w:tcW w:w="2456" w:type="dxa"/>
            <w:tcMar>
              <w:left w:w="85" w:type="dxa"/>
              <w:right w:w="85" w:type="dxa"/>
            </w:tcMar>
          </w:tcPr>
          <w:p w14:paraId="4A63A847" w14:textId="77777777" w:rsidR="00BC38A0" w:rsidRPr="00527337" w:rsidRDefault="00BC38A0" w:rsidP="00820EFB">
            <w:pPr>
              <w:pStyle w:val="Tabletext"/>
              <w:jc w:val="left"/>
            </w:pPr>
            <w:r w:rsidRPr="00527337">
              <w:t>1</w:t>
            </w:r>
          </w:p>
        </w:tc>
      </w:tr>
      <w:tr w:rsidR="00BC38A0" w:rsidRPr="00527337" w14:paraId="1F783647" w14:textId="77777777" w:rsidTr="00820EFB">
        <w:trPr>
          <w:cantSplit/>
          <w:jc w:val="center"/>
        </w:trPr>
        <w:tc>
          <w:tcPr>
            <w:tcW w:w="4041" w:type="dxa"/>
            <w:tcMar>
              <w:left w:w="85" w:type="dxa"/>
              <w:right w:w="85" w:type="dxa"/>
            </w:tcMar>
          </w:tcPr>
          <w:p w14:paraId="418574E8" w14:textId="77777777" w:rsidR="00BC38A0" w:rsidRPr="00527337" w:rsidRDefault="00BC38A0" w:rsidP="00820EFB">
            <w:pPr>
              <w:pStyle w:val="Tabletext"/>
              <w:jc w:val="left"/>
            </w:pPr>
            <w:r w:rsidRPr="00527337">
              <w:t xml:space="preserve">Pulse rise/fall time </w:t>
            </w:r>
          </w:p>
        </w:tc>
        <w:tc>
          <w:tcPr>
            <w:tcW w:w="1063" w:type="dxa"/>
            <w:vAlign w:val="center"/>
          </w:tcPr>
          <w:p w14:paraId="37E2ACD7" w14:textId="77777777" w:rsidR="00BC38A0" w:rsidRPr="00527337" w:rsidRDefault="00BC38A0" w:rsidP="00820EFB">
            <w:pPr>
              <w:pStyle w:val="Tabletext"/>
              <w:keepLines/>
              <w:tabs>
                <w:tab w:val="left" w:leader="dot" w:pos="7938"/>
                <w:tab w:val="center" w:pos="9526"/>
              </w:tabs>
              <w:ind w:left="567" w:hanging="567"/>
              <w:jc w:val="center"/>
            </w:pPr>
            <w:r w:rsidRPr="00527337">
              <w:sym w:font="Symbol" w:char="F06D"/>
            </w:r>
            <w:r w:rsidRPr="00527337">
              <w:t>s</w:t>
            </w:r>
          </w:p>
        </w:tc>
        <w:tc>
          <w:tcPr>
            <w:tcW w:w="2875" w:type="dxa"/>
            <w:tcMar>
              <w:left w:w="85" w:type="dxa"/>
              <w:right w:w="85" w:type="dxa"/>
            </w:tcMar>
          </w:tcPr>
          <w:p w14:paraId="0E0D95AA" w14:textId="77777777" w:rsidR="00BC38A0" w:rsidRPr="00527337" w:rsidRDefault="00BC38A0" w:rsidP="00820EFB">
            <w:pPr>
              <w:pStyle w:val="Tabletext"/>
              <w:jc w:val="left"/>
            </w:pPr>
            <w:r w:rsidRPr="00527337">
              <w:t>0.01/0.01</w:t>
            </w:r>
          </w:p>
        </w:tc>
        <w:tc>
          <w:tcPr>
            <w:tcW w:w="2197" w:type="dxa"/>
            <w:tcMar>
              <w:left w:w="85" w:type="dxa"/>
              <w:right w:w="85" w:type="dxa"/>
            </w:tcMar>
          </w:tcPr>
          <w:p w14:paraId="3A336144" w14:textId="77777777" w:rsidR="00BC38A0" w:rsidRPr="00527337" w:rsidRDefault="00BC38A0" w:rsidP="00820EFB">
            <w:pPr>
              <w:pStyle w:val="Tabletext"/>
              <w:jc w:val="left"/>
            </w:pPr>
            <w:r w:rsidRPr="00527337">
              <w:t>0.02/0.2</w:t>
            </w:r>
          </w:p>
        </w:tc>
        <w:tc>
          <w:tcPr>
            <w:tcW w:w="3256" w:type="dxa"/>
            <w:tcMar>
              <w:left w:w="85" w:type="dxa"/>
              <w:right w:w="85" w:type="dxa"/>
            </w:tcMar>
          </w:tcPr>
          <w:p w14:paraId="6027449E" w14:textId="77777777" w:rsidR="00BC38A0" w:rsidRPr="00527337" w:rsidRDefault="00BC38A0" w:rsidP="00820EFB">
            <w:pPr>
              <w:pStyle w:val="Tabletext"/>
              <w:jc w:val="left"/>
            </w:pPr>
            <w:r w:rsidRPr="00527337">
              <w:t>0.1/0.1</w:t>
            </w:r>
          </w:p>
        </w:tc>
        <w:tc>
          <w:tcPr>
            <w:tcW w:w="2456" w:type="dxa"/>
            <w:tcMar>
              <w:left w:w="85" w:type="dxa"/>
              <w:right w:w="85" w:type="dxa"/>
            </w:tcMar>
          </w:tcPr>
          <w:p w14:paraId="5D805636" w14:textId="77777777" w:rsidR="00BC38A0" w:rsidRPr="00527337" w:rsidRDefault="00BC38A0" w:rsidP="00820EFB">
            <w:pPr>
              <w:pStyle w:val="Tabletext"/>
              <w:jc w:val="left"/>
            </w:pPr>
            <w:r w:rsidRPr="00527337">
              <w:t>Not applicable</w:t>
            </w:r>
          </w:p>
        </w:tc>
      </w:tr>
      <w:tr w:rsidR="00BC38A0" w:rsidRPr="00527337" w14:paraId="2B83A502" w14:textId="77777777" w:rsidTr="00820EFB">
        <w:trPr>
          <w:cantSplit/>
          <w:jc w:val="center"/>
        </w:trPr>
        <w:tc>
          <w:tcPr>
            <w:tcW w:w="4041" w:type="dxa"/>
            <w:tcMar>
              <w:left w:w="85" w:type="dxa"/>
              <w:right w:w="85" w:type="dxa"/>
            </w:tcMar>
          </w:tcPr>
          <w:p w14:paraId="61C70168" w14:textId="77777777" w:rsidR="00BC38A0" w:rsidRPr="00527337" w:rsidRDefault="00BC38A0" w:rsidP="00820EFB">
            <w:pPr>
              <w:pStyle w:val="Tabletext"/>
              <w:jc w:val="left"/>
            </w:pPr>
            <w:r w:rsidRPr="00527337">
              <w:t>Output device</w:t>
            </w:r>
          </w:p>
        </w:tc>
        <w:tc>
          <w:tcPr>
            <w:tcW w:w="1063" w:type="dxa"/>
            <w:vAlign w:val="center"/>
          </w:tcPr>
          <w:p w14:paraId="2A8DD4CA" w14:textId="77777777" w:rsidR="00BC38A0" w:rsidRPr="00527337" w:rsidRDefault="00BC38A0" w:rsidP="00820EFB">
            <w:pPr>
              <w:pStyle w:val="Tabletext"/>
              <w:jc w:val="center"/>
            </w:pPr>
          </w:p>
        </w:tc>
        <w:tc>
          <w:tcPr>
            <w:tcW w:w="2875" w:type="dxa"/>
            <w:tcMar>
              <w:left w:w="85" w:type="dxa"/>
              <w:right w:w="85" w:type="dxa"/>
            </w:tcMar>
          </w:tcPr>
          <w:p w14:paraId="1E291357" w14:textId="77777777" w:rsidR="00BC38A0" w:rsidRPr="00527337" w:rsidRDefault="00BC38A0" w:rsidP="00820EFB">
            <w:pPr>
              <w:pStyle w:val="Tabletext"/>
              <w:jc w:val="left"/>
            </w:pPr>
            <w:r w:rsidRPr="00527337">
              <w:t>Travelling wave tube</w:t>
            </w:r>
          </w:p>
        </w:tc>
        <w:tc>
          <w:tcPr>
            <w:tcW w:w="2197" w:type="dxa"/>
            <w:tcMar>
              <w:left w:w="85" w:type="dxa"/>
              <w:right w:w="85" w:type="dxa"/>
            </w:tcMar>
          </w:tcPr>
          <w:p w14:paraId="28D7AECC" w14:textId="77777777" w:rsidR="00BC38A0" w:rsidRPr="00527337" w:rsidRDefault="00BC38A0" w:rsidP="00820EFB">
            <w:pPr>
              <w:pStyle w:val="Tabletext"/>
              <w:jc w:val="left"/>
            </w:pPr>
            <w:r w:rsidRPr="00527337">
              <w:t>Tunable magnetron</w:t>
            </w:r>
          </w:p>
        </w:tc>
        <w:tc>
          <w:tcPr>
            <w:tcW w:w="3256" w:type="dxa"/>
            <w:tcMar>
              <w:left w:w="85" w:type="dxa"/>
              <w:right w:w="85" w:type="dxa"/>
            </w:tcMar>
          </w:tcPr>
          <w:p w14:paraId="755998CE" w14:textId="77777777" w:rsidR="00BC38A0" w:rsidRPr="00527337" w:rsidRDefault="00BC38A0" w:rsidP="00820EFB">
            <w:pPr>
              <w:pStyle w:val="Tabletext"/>
              <w:jc w:val="left"/>
            </w:pPr>
            <w:r w:rsidRPr="00527337">
              <w:t>Cavity-tuned magnetron</w:t>
            </w:r>
          </w:p>
        </w:tc>
        <w:tc>
          <w:tcPr>
            <w:tcW w:w="2456" w:type="dxa"/>
            <w:tcMar>
              <w:left w:w="85" w:type="dxa"/>
              <w:right w:w="85" w:type="dxa"/>
            </w:tcMar>
          </w:tcPr>
          <w:p w14:paraId="094808BB" w14:textId="77777777" w:rsidR="00BC38A0" w:rsidRPr="00527337" w:rsidRDefault="00BC38A0" w:rsidP="00820EFB">
            <w:pPr>
              <w:pStyle w:val="Tabletext"/>
              <w:jc w:val="left"/>
            </w:pPr>
            <w:r w:rsidRPr="00527337">
              <w:t>Travelling wave tube</w:t>
            </w:r>
          </w:p>
        </w:tc>
      </w:tr>
      <w:tr w:rsidR="00BC38A0" w:rsidRPr="00527337" w14:paraId="299D15B3" w14:textId="77777777" w:rsidTr="00820EFB">
        <w:trPr>
          <w:cantSplit/>
          <w:jc w:val="center"/>
        </w:trPr>
        <w:tc>
          <w:tcPr>
            <w:tcW w:w="4041" w:type="dxa"/>
            <w:tcMar>
              <w:left w:w="85" w:type="dxa"/>
              <w:right w:w="85" w:type="dxa"/>
            </w:tcMar>
          </w:tcPr>
          <w:p w14:paraId="745E049B" w14:textId="77777777" w:rsidR="00BC38A0" w:rsidRPr="00527337" w:rsidRDefault="00BC38A0" w:rsidP="00820EFB">
            <w:pPr>
              <w:pStyle w:val="Tabletext"/>
              <w:jc w:val="left"/>
            </w:pPr>
            <w:r w:rsidRPr="00527337">
              <w:t>Antenna pattern type</w:t>
            </w:r>
          </w:p>
        </w:tc>
        <w:tc>
          <w:tcPr>
            <w:tcW w:w="1063" w:type="dxa"/>
            <w:vAlign w:val="center"/>
          </w:tcPr>
          <w:p w14:paraId="55E3A811" w14:textId="77777777" w:rsidR="00BC38A0" w:rsidRPr="00527337" w:rsidRDefault="00BC38A0" w:rsidP="00820EFB">
            <w:pPr>
              <w:pStyle w:val="Tabletext"/>
              <w:jc w:val="center"/>
            </w:pPr>
          </w:p>
        </w:tc>
        <w:tc>
          <w:tcPr>
            <w:tcW w:w="2875" w:type="dxa"/>
            <w:tcMar>
              <w:left w:w="85" w:type="dxa"/>
              <w:right w:w="85" w:type="dxa"/>
            </w:tcMar>
          </w:tcPr>
          <w:p w14:paraId="19B37476" w14:textId="77777777" w:rsidR="00BC38A0" w:rsidRPr="00527337" w:rsidRDefault="00BC38A0" w:rsidP="00820EFB">
            <w:pPr>
              <w:pStyle w:val="Tabletext"/>
              <w:jc w:val="left"/>
            </w:pPr>
            <w:r w:rsidRPr="00527337">
              <w:t>Pencil</w:t>
            </w:r>
          </w:p>
        </w:tc>
        <w:tc>
          <w:tcPr>
            <w:tcW w:w="2197" w:type="dxa"/>
            <w:tcMar>
              <w:left w:w="85" w:type="dxa"/>
              <w:right w:w="85" w:type="dxa"/>
            </w:tcMar>
          </w:tcPr>
          <w:p w14:paraId="14879602" w14:textId="77777777" w:rsidR="00BC38A0" w:rsidRPr="00527337" w:rsidRDefault="00BC38A0" w:rsidP="00820EFB">
            <w:pPr>
              <w:pStyle w:val="Tabletext"/>
              <w:jc w:val="left"/>
            </w:pPr>
            <w:r w:rsidRPr="00527337">
              <w:t>Fan</w:t>
            </w:r>
          </w:p>
        </w:tc>
        <w:tc>
          <w:tcPr>
            <w:tcW w:w="3256" w:type="dxa"/>
            <w:tcMar>
              <w:left w:w="85" w:type="dxa"/>
              <w:right w:w="85" w:type="dxa"/>
            </w:tcMar>
          </w:tcPr>
          <w:p w14:paraId="3092749D" w14:textId="77777777" w:rsidR="00BC38A0" w:rsidRPr="00527337" w:rsidRDefault="00BC38A0" w:rsidP="00820EFB">
            <w:pPr>
              <w:pStyle w:val="Tabletext"/>
              <w:jc w:val="left"/>
            </w:pPr>
            <w:r w:rsidRPr="00527337">
              <w:t>Pencil</w:t>
            </w:r>
          </w:p>
        </w:tc>
        <w:tc>
          <w:tcPr>
            <w:tcW w:w="2456" w:type="dxa"/>
            <w:tcMar>
              <w:left w:w="85" w:type="dxa"/>
              <w:right w:w="85" w:type="dxa"/>
            </w:tcMar>
          </w:tcPr>
          <w:p w14:paraId="7D90731D" w14:textId="77777777" w:rsidR="00BC38A0" w:rsidRPr="00527337" w:rsidRDefault="00BC38A0" w:rsidP="00820EFB">
            <w:pPr>
              <w:pStyle w:val="Tabletext"/>
              <w:jc w:val="left"/>
            </w:pPr>
            <w:r w:rsidRPr="00527337">
              <w:t>Pencil</w:t>
            </w:r>
          </w:p>
        </w:tc>
      </w:tr>
      <w:tr w:rsidR="00BC38A0" w:rsidRPr="00527337" w14:paraId="14FF575F" w14:textId="77777777" w:rsidTr="00820EFB">
        <w:trPr>
          <w:cantSplit/>
          <w:jc w:val="center"/>
        </w:trPr>
        <w:tc>
          <w:tcPr>
            <w:tcW w:w="4041" w:type="dxa"/>
            <w:tcMar>
              <w:left w:w="85" w:type="dxa"/>
              <w:right w:w="85" w:type="dxa"/>
            </w:tcMar>
          </w:tcPr>
          <w:p w14:paraId="0A5638BD" w14:textId="77777777" w:rsidR="00BC38A0" w:rsidRPr="00527337" w:rsidRDefault="00BC38A0" w:rsidP="00820EFB">
            <w:pPr>
              <w:pStyle w:val="Tabletext"/>
              <w:jc w:val="left"/>
            </w:pPr>
            <w:r w:rsidRPr="00527337">
              <w:t>Antenna type</w:t>
            </w:r>
          </w:p>
        </w:tc>
        <w:tc>
          <w:tcPr>
            <w:tcW w:w="1063" w:type="dxa"/>
            <w:vAlign w:val="center"/>
          </w:tcPr>
          <w:p w14:paraId="28CB73CB" w14:textId="77777777" w:rsidR="00BC38A0" w:rsidRPr="00527337" w:rsidRDefault="00BC38A0" w:rsidP="00820EFB">
            <w:pPr>
              <w:pStyle w:val="Tabletext"/>
              <w:jc w:val="center"/>
            </w:pPr>
          </w:p>
        </w:tc>
        <w:tc>
          <w:tcPr>
            <w:tcW w:w="2875" w:type="dxa"/>
            <w:tcMar>
              <w:left w:w="85" w:type="dxa"/>
              <w:right w:w="85" w:type="dxa"/>
            </w:tcMar>
          </w:tcPr>
          <w:p w14:paraId="2025F104" w14:textId="77777777" w:rsidR="00BC38A0" w:rsidRPr="00527337" w:rsidRDefault="00BC38A0" w:rsidP="00820EFB">
            <w:pPr>
              <w:pStyle w:val="Tabletext"/>
              <w:jc w:val="left"/>
            </w:pPr>
            <w:r w:rsidRPr="00527337">
              <w:t>Planar array</w:t>
            </w:r>
          </w:p>
        </w:tc>
        <w:tc>
          <w:tcPr>
            <w:tcW w:w="2197" w:type="dxa"/>
            <w:tcMar>
              <w:left w:w="85" w:type="dxa"/>
              <w:right w:w="85" w:type="dxa"/>
            </w:tcMar>
          </w:tcPr>
          <w:p w14:paraId="6A9BD7C1" w14:textId="77777777" w:rsidR="00BC38A0" w:rsidRPr="00527337" w:rsidRDefault="00BC38A0" w:rsidP="00820EFB">
            <w:pPr>
              <w:pStyle w:val="Tabletext"/>
              <w:jc w:val="left"/>
            </w:pPr>
            <w:r w:rsidRPr="00527337">
              <w:t>Parabolic reflector</w:t>
            </w:r>
          </w:p>
        </w:tc>
        <w:tc>
          <w:tcPr>
            <w:tcW w:w="3256" w:type="dxa"/>
            <w:tcMar>
              <w:left w:w="85" w:type="dxa"/>
              <w:right w:w="85" w:type="dxa"/>
            </w:tcMar>
          </w:tcPr>
          <w:p w14:paraId="77B0F4E1" w14:textId="77777777" w:rsidR="00BC38A0" w:rsidRPr="00527337" w:rsidRDefault="00BC38A0" w:rsidP="00820EFB">
            <w:pPr>
              <w:pStyle w:val="Tabletext"/>
              <w:jc w:val="left"/>
            </w:pPr>
            <w:r w:rsidRPr="00527337">
              <w:t>Flat-plate planar array</w:t>
            </w:r>
          </w:p>
        </w:tc>
        <w:tc>
          <w:tcPr>
            <w:tcW w:w="2456" w:type="dxa"/>
            <w:tcMar>
              <w:left w:w="85" w:type="dxa"/>
              <w:right w:w="85" w:type="dxa"/>
            </w:tcMar>
          </w:tcPr>
          <w:p w14:paraId="5AAF5FE9" w14:textId="77777777" w:rsidR="00BC38A0" w:rsidRPr="00527337" w:rsidRDefault="00BC38A0" w:rsidP="00820EFB">
            <w:pPr>
              <w:pStyle w:val="Tabletext"/>
              <w:jc w:val="left"/>
            </w:pPr>
            <w:r w:rsidRPr="00527337">
              <w:t>Planar array</w:t>
            </w:r>
          </w:p>
        </w:tc>
      </w:tr>
      <w:tr w:rsidR="00BC38A0" w:rsidRPr="00527337" w14:paraId="1CEB8247" w14:textId="77777777" w:rsidTr="00820EFB">
        <w:trPr>
          <w:cantSplit/>
          <w:jc w:val="center"/>
        </w:trPr>
        <w:tc>
          <w:tcPr>
            <w:tcW w:w="4041" w:type="dxa"/>
            <w:tcMar>
              <w:left w:w="85" w:type="dxa"/>
              <w:right w:w="85" w:type="dxa"/>
            </w:tcMar>
          </w:tcPr>
          <w:p w14:paraId="22C7964E" w14:textId="77777777" w:rsidR="00BC38A0" w:rsidRPr="00527337" w:rsidRDefault="00BC38A0" w:rsidP="00820EFB">
            <w:pPr>
              <w:pStyle w:val="Tabletext"/>
              <w:jc w:val="left"/>
            </w:pPr>
            <w:r w:rsidRPr="00527337">
              <w:t>Antenna polarization</w:t>
            </w:r>
          </w:p>
        </w:tc>
        <w:tc>
          <w:tcPr>
            <w:tcW w:w="1063" w:type="dxa"/>
            <w:vAlign w:val="center"/>
          </w:tcPr>
          <w:p w14:paraId="5DDDEA0D" w14:textId="77777777" w:rsidR="00BC38A0" w:rsidRPr="00527337" w:rsidRDefault="00BC38A0" w:rsidP="00820EFB">
            <w:pPr>
              <w:pStyle w:val="Tabletext"/>
              <w:jc w:val="center"/>
            </w:pPr>
          </w:p>
        </w:tc>
        <w:tc>
          <w:tcPr>
            <w:tcW w:w="2875" w:type="dxa"/>
            <w:tcMar>
              <w:left w:w="85" w:type="dxa"/>
              <w:right w:w="85" w:type="dxa"/>
            </w:tcMar>
          </w:tcPr>
          <w:p w14:paraId="2568EC03" w14:textId="77777777" w:rsidR="00BC38A0" w:rsidRPr="00527337" w:rsidRDefault="00BC38A0" w:rsidP="00820EFB">
            <w:pPr>
              <w:pStyle w:val="Tabletext"/>
              <w:jc w:val="left"/>
            </w:pPr>
            <w:r w:rsidRPr="00527337">
              <w:t>Linear</w:t>
            </w:r>
          </w:p>
        </w:tc>
        <w:tc>
          <w:tcPr>
            <w:tcW w:w="2197" w:type="dxa"/>
            <w:tcMar>
              <w:left w:w="85" w:type="dxa"/>
              <w:right w:w="85" w:type="dxa"/>
            </w:tcMar>
          </w:tcPr>
          <w:p w14:paraId="4532E929" w14:textId="77777777" w:rsidR="00BC38A0" w:rsidRPr="00527337" w:rsidRDefault="00BC38A0" w:rsidP="00820EFB">
            <w:pPr>
              <w:pStyle w:val="Tabletext"/>
              <w:jc w:val="left"/>
            </w:pPr>
            <w:r w:rsidRPr="00527337">
              <w:t>Linear</w:t>
            </w:r>
          </w:p>
        </w:tc>
        <w:tc>
          <w:tcPr>
            <w:tcW w:w="3256" w:type="dxa"/>
            <w:tcMar>
              <w:left w:w="85" w:type="dxa"/>
              <w:right w:w="85" w:type="dxa"/>
            </w:tcMar>
          </w:tcPr>
          <w:p w14:paraId="4D279AF7" w14:textId="77777777" w:rsidR="00BC38A0" w:rsidRPr="00527337" w:rsidRDefault="00BC38A0" w:rsidP="00820EFB">
            <w:pPr>
              <w:pStyle w:val="Tabletext"/>
              <w:jc w:val="left"/>
            </w:pPr>
            <w:r w:rsidRPr="00527337">
              <w:t>Circular</w:t>
            </w:r>
          </w:p>
        </w:tc>
        <w:tc>
          <w:tcPr>
            <w:tcW w:w="2456" w:type="dxa"/>
            <w:tcMar>
              <w:left w:w="85" w:type="dxa"/>
              <w:right w:w="85" w:type="dxa"/>
            </w:tcMar>
          </w:tcPr>
          <w:p w14:paraId="0370E41B" w14:textId="77777777" w:rsidR="00BC38A0" w:rsidRPr="00527337" w:rsidRDefault="00BC38A0" w:rsidP="00820EFB">
            <w:pPr>
              <w:pStyle w:val="Tabletext"/>
              <w:jc w:val="left"/>
            </w:pPr>
            <w:r w:rsidRPr="00527337">
              <w:t>Linear</w:t>
            </w:r>
          </w:p>
        </w:tc>
      </w:tr>
      <w:tr w:rsidR="00BC38A0" w:rsidRPr="00527337" w14:paraId="359CC40E" w14:textId="77777777" w:rsidTr="00820EFB">
        <w:trPr>
          <w:cantSplit/>
          <w:jc w:val="center"/>
        </w:trPr>
        <w:tc>
          <w:tcPr>
            <w:tcW w:w="4041" w:type="dxa"/>
            <w:tcMar>
              <w:left w:w="85" w:type="dxa"/>
              <w:right w:w="85" w:type="dxa"/>
            </w:tcMar>
          </w:tcPr>
          <w:p w14:paraId="11F1A68D" w14:textId="77777777" w:rsidR="00BC38A0" w:rsidRPr="00527337" w:rsidRDefault="00BC38A0" w:rsidP="00820EFB">
            <w:pPr>
              <w:pStyle w:val="Tabletext"/>
              <w:jc w:val="left"/>
            </w:pPr>
            <w:r w:rsidRPr="00527337">
              <w:t xml:space="preserve">Antenna main beam gain </w:t>
            </w:r>
          </w:p>
        </w:tc>
        <w:tc>
          <w:tcPr>
            <w:tcW w:w="1063" w:type="dxa"/>
            <w:vAlign w:val="center"/>
          </w:tcPr>
          <w:p w14:paraId="7E8F3102" w14:textId="77777777" w:rsidR="00BC38A0" w:rsidRPr="00527337" w:rsidRDefault="00BC38A0" w:rsidP="00820EFB">
            <w:pPr>
              <w:pStyle w:val="Tabletext"/>
              <w:keepLines/>
              <w:tabs>
                <w:tab w:val="left" w:leader="dot" w:pos="7938"/>
                <w:tab w:val="center" w:pos="9526"/>
              </w:tabs>
              <w:ind w:left="567" w:hanging="567"/>
              <w:jc w:val="center"/>
            </w:pPr>
            <w:r w:rsidRPr="00527337">
              <w:t>dBi</w:t>
            </w:r>
          </w:p>
        </w:tc>
        <w:tc>
          <w:tcPr>
            <w:tcW w:w="2875" w:type="dxa"/>
            <w:tcMar>
              <w:left w:w="85" w:type="dxa"/>
              <w:right w:w="85" w:type="dxa"/>
            </w:tcMar>
          </w:tcPr>
          <w:p w14:paraId="565805FF" w14:textId="77777777" w:rsidR="00BC38A0" w:rsidRPr="00527337" w:rsidRDefault="00BC38A0" w:rsidP="00820EFB">
            <w:pPr>
              <w:pStyle w:val="Tabletext"/>
              <w:jc w:val="left"/>
            </w:pPr>
            <w:r w:rsidRPr="00527337">
              <w:t>32.5</w:t>
            </w:r>
          </w:p>
        </w:tc>
        <w:tc>
          <w:tcPr>
            <w:tcW w:w="2197" w:type="dxa"/>
            <w:tcMar>
              <w:left w:w="85" w:type="dxa"/>
              <w:right w:w="85" w:type="dxa"/>
            </w:tcMar>
          </w:tcPr>
          <w:p w14:paraId="09EAF39D" w14:textId="77777777" w:rsidR="00BC38A0" w:rsidRPr="00527337" w:rsidRDefault="00BC38A0" w:rsidP="00820EFB">
            <w:pPr>
              <w:pStyle w:val="Tabletext"/>
              <w:jc w:val="left"/>
            </w:pPr>
            <w:r w:rsidRPr="00527337">
              <w:t>34</w:t>
            </w:r>
          </w:p>
        </w:tc>
        <w:tc>
          <w:tcPr>
            <w:tcW w:w="3256" w:type="dxa"/>
            <w:tcMar>
              <w:left w:w="85" w:type="dxa"/>
              <w:right w:w="85" w:type="dxa"/>
            </w:tcMar>
          </w:tcPr>
          <w:p w14:paraId="159077B3" w14:textId="77777777" w:rsidR="00BC38A0" w:rsidRPr="00527337" w:rsidRDefault="00BC38A0" w:rsidP="00820EFB">
            <w:pPr>
              <w:pStyle w:val="Tabletext"/>
              <w:jc w:val="left"/>
            </w:pPr>
            <w:r w:rsidRPr="00527337">
              <w:t>28.3</w:t>
            </w:r>
          </w:p>
        </w:tc>
        <w:tc>
          <w:tcPr>
            <w:tcW w:w="2456" w:type="dxa"/>
            <w:tcMar>
              <w:left w:w="85" w:type="dxa"/>
              <w:right w:w="85" w:type="dxa"/>
            </w:tcMar>
          </w:tcPr>
          <w:p w14:paraId="624CC134" w14:textId="77777777" w:rsidR="00BC38A0" w:rsidRPr="00527337" w:rsidRDefault="00BC38A0" w:rsidP="00820EFB">
            <w:pPr>
              <w:pStyle w:val="Tabletext"/>
              <w:jc w:val="left"/>
            </w:pPr>
            <w:r w:rsidRPr="00527337">
              <w:t>35.5</w:t>
            </w:r>
          </w:p>
        </w:tc>
      </w:tr>
      <w:tr w:rsidR="00BC38A0" w:rsidRPr="00527337" w14:paraId="06FAB75E" w14:textId="77777777" w:rsidTr="00820EFB">
        <w:trPr>
          <w:cantSplit/>
          <w:jc w:val="center"/>
        </w:trPr>
        <w:tc>
          <w:tcPr>
            <w:tcW w:w="4041" w:type="dxa"/>
          </w:tcPr>
          <w:p w14:paraId="5A1A1098" w14:textId="77777777" w:rsidR="00BC38A0" w:rsidRPr="00527337" w:rsidRDefault="00BC38A0" w:rsidP="00820EFB">
            <w:pPr>
              <w:pStyle w:val="Tabletext"/>
              <w:jc w:val="left"/>
            </w:pPr>
            <w:r w:rsidRPr="00527337">
              <w:t xml:space="preserve">Antenna elevation beamwidth </w:t>
            </w:r>
          </w:p>
        </w:tc>
        <w:tc>
          <w:tcPr>
            <w:tcW w:w="1063" w:type="dxa"/>
            <w:vAlign w:val="center"/>
          </w:tcPr>
          <w:p w14:paraId="34FB8A4F" w14:textId="77777777"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14:paraId="30F5D28A" w14:textId="77777777" w:rsidR="00BC38A0" w:rsidRPr="00527337" w:rsidRDefault="00BC38A0" w:rsidP="00820EFB">
            <w:pPr>
              <w:pStyle w:val="Tabletext"/>
              <w:jc w:val="left"/>
            </w:pPr>
            <w:r w:rsidRPr="00527337">
              <w:t>4.6</w:t>
            </w:r>
          </w:p>
        </w:tc>
        <w:tc>
          <w:tcPr>
            <w:tcW w:w="2197" w:type="dxa"/>
          </w:tcPr>
          <w:p w14:paraId="619AC9CE" w14:textId="77777777" w:rsidR="00BC38A0" w:rsidRPr="00527337" w:rsidRDefault="00BC38A0" w:rsidP="00820EFB">
            <w:pPr>
              <w:pStyle w:val="Tabletext"/>
              <w:jc w:val="left"/>
            </w:pPr>
            <w:r w:rsidRPr="00527337">
              <w:t>3.8</w:t>
            </w:r>
          </w:p>
        </w:tc>
        <w:tc>
          <w:tcPr>
            <w:tcW w:w="3256" w:type="dxa"/>
          </w:tcPr>
          <w:p w14:paraId="0A3CBD3B" w14:textId="77777777" w:rsidR="00BC38A0" w:rsidRPr="00527337" w:rsidRDefault="00BC38A0" w:rsidP="00820EFB">
            <w:pPr>
              <w:pStyle w:val="Tabletext"/>
              <w:jc w:val="left"/>
            </w:pPr>
            <w:r w:rsidRPr="00527337">
              <w:t>5.75</w:t>
            </w:r>
          </w:p>
        </w:tc>
        <w:tc>
          <w:tcPr>
            <w:tcW w:w="2456" w:type="dxa"/>
          </w:tcPr>
          <w:p w14:paraId="5734284B" w14:textId="77777777" w:rsidR="00BC38A0" w:rsidRPr="00527337" w:rsidRDefault="00BC38A0" w:rsidP="00820EFB">
            <w:pPr>
              <w:pStyle w:val="Tabletext"/>
              <w:jc w:val="left"/>
            </w:pPr>
            <w:r w:rsidRPr="00527337">
              <w:t>2.5</w:t>
            </w:r>
          </w:p>
        </w:tc>
      </w:tr>
      <w:tr w:rsidR="00BC38A0" w:rsidRPr="00527337" w14:paraId="546DDF4C" w14:textId="77777777" w:rsidTr="00820EFB">
        <w:trPr>
          <w:cantSplit/>
          <w:jc w:val="center"/>
        </w:trPr>
        <w:tc>
          <w:tcPr>
            <w:tcW w:w="4041" w:type="dxa"/>
          </w:tcPr>
          <w:p w14:paraId="5B5936C3" w14:textId="77777777" w:rsidR="00BC38A0" w:rsidRPr="00527337" w:rsidRDefault="00BC38A0" w:rsidP="00820EFB">
            <w:pPr>
              <w:pStyle w:val="Tabletext"/>
              <w:jc w:val="left"/>
            </w:pPr>
            <w:r w:rsidRPr="00527337">
              <w:t xml:space="preserve">Antenna azimuthal beamwidth </w:t>
            </w:r>
          </w:p>
        </w:tc>
        <w:tc>
          <w:tcPr>
            <w:tcW w:w="1063" w:type="dxa"/>
            <w:vAlign w:val="center"/>
          </w:tcPr>
          <w:p w14:paraId="0896B7BA" w14:textId="77777777" w:rsidR="00BC38A0" w:rsidRPr="00527337" w:rsidRDefault="00820EFB" w:rsidP="00820EFB">
            <w:pPr>
              <w:pStyle w:val="Tabletext"/>
              <w:keepLines/>
              <w:tabs>
                <w:tab w:val="left" w:leader="dot" w:pos="7938"/>
                <w:tab w:val="center" w:pos="9526"/>
              </w:tabs>
              <w:ind w:left="567" w:hanging="567"/>
              <w:jc w:val="center"/>
            </w:pPr>
            <w:r>
              <w:t>d</w:t>
            </w:r>
            <w:r w:rsidR="00BC38A0" w:rsidRPr="00527337">
              <w:t>egrees</w:t>
            </w:r>
          </w:p>
        </w:tc>
        <w:tc>
          <w:tcPr>
            <w:tcW w:w="2875" w:type="dxa"/>
          </w:tcPr>
          <w:p w14:paraId="191308BB" w14:textId="77777777" w:rsidR="00BC38A0" w:rsidRPr="00527337" w:rsidRDefault="00BC38A0" w:rsidP="00820EFB">
            <w:pPr>
              <w:pStyle w:val="Tabletext"/>
              <w:jc w:val="left"/>
            </w:pPr>
            <w:r w:rsidRPr="00527337">
              <w:t>3.3</w:t>
            </w:r>
          </w:p>
        </w:tc>
        <w:tc>
          <w:tcPr>
            <w:tcW w:w="2197" w:type="dxa"/>
          </w:tcPr>
          <w:p w14:paraId="0A429D38" w14:textId="77777777" w:rsidR="00BC38A0" w:rsidRPr="00527337" w:rsidRDefault="00BC38A0" w:rsidP="00820EFB">
            <w:pPr>
              <w:pStyle w:val="Tabletext"/>
              <w:jc w:val="left"/>
            </w:pPr>
            <w:r w:rsidRPr="00527337">
              <w:t>2.5</w:t>
            </w:r>
          </w:p>
        </w:tc>
        <w:tc>
          <w:tcPr>
            <w:tcW w:w="3256" w:type="dxa"/>
          </w:tcPr>
          <w:p w14:paraId="3896120F" w14:textId="77777777" w:rsidR="00BC38A0" w:rsidRPr="00527337" w:rsidRDefault="00BC38A0" w:rsidP="00820EFB">
            <w:pPr>
              <w:pStyle w:val="Tabletext"/>
              <w:jc w:val="left"/>
            </w:pPr>
            <w:r w:rsidRPr="00527337">
              <w:t>5.75</w:t>
            </w:r>
          </w:p>
        </w:tc>
        <w:tc>
          <w:tcPr>
            <w:tcW w:w="2456" w:type="dxa"/>
          </w:tcPr>
          <w:p w14:paraId="703FA36F" w14:textId="77777777" w:rsidR="00BC38A0" w:rsidRPr="00527337" w:rsidRDefault="00BC38A0" w:rsidP="00820EFB">
            <w:pPr>
              <w:pStyle w:val="Tabletext"/>
              <w:jc w:val="left"/>
            </w:pPr>
            <w:r w:rsidRPr="00527337">
              <w:t>2.5</w:t>
            </w:r>
          </w:p>
        </w:tc>
      </w:tr>
      <w:tr w:rsidR="00BC38A0" w:rsidRPr="00527337" w14:paraId="234AB190" w14:textId="77777777" w:rsidTr="00F80039">
        <w:trPr>
          <w:cantSplit/>
          <w:jc w:val="center"/>
        </w:trPr>
        <w:tc>
          <w:tcPr>
            <w:tcW w:w="4041" w:type="dxa"/>
          </w:tcPr>
          <w:p w14:paraId="161C37C2" w14:textId="77777777" w:rsidR="00BC38A0" w:rsidRPr="00527337" w:rsidRDefault="00BC38A0" w:rsidP="00820EFB">
            <w:pPr>
              <w:pStyle w:val="Tabletext"/>
              <w:jc w:val="left"/>
            </w:pPr>
            <w:r w:rsidRPr="00527337">
              <w:t xml:space="preserve">Antenna horizontal scan rate </w:t>
            </w:r>
          </w:p>
        </w:tc>
        <w:tc>
          <w:tcPr>
            <w:tcW w:w="1063" w:type="dxa"/>
          </w:tcPr>
          <w:p w14:paraId="5393DC73" w14:textId="77777777" w:rsidR="00BC38A0" w:rsidRPr="00820EFB" w:rsidRDefault="00820EFB" w:rsidP="00F80039">
            <w:pPr>
              <w:pStyle w:val="Tabletext"/>
              <w:keepLines/>
              <w:tabs>
                <w:tab w:val="left" w:leader="dot" w:pos="7938"/>
                <w:tab w:val="center" w:pos="9526"/>
              </w:tabs>
              <w:ind w:left="567" w:hanging="567"/>
              <w:jc w:val="center"/>
              <w:rPr>
                <w:spacing w:val="-6"/>
              </w:rPr>
            </w:pPr>
            <w:r w:rsidRPr="00820EFB">
              <w:rPr>
                <w:spacing w:val="-6"/>
              </w:rPr>
              <w:t>d</w:t>
            </w:r>
            <w:r w:rsidR="00BC38A0" w:rsidRPr="00820EFB">
              <w:rPr>
                <w:spacing w:val="-6"/>
              </w:rPr>
              <w:t>egrees/s</w:t>
            </w:r>
          </w:p>
        </w:tc>
        <w:tc>
          <w:tcPr>
            <w:tcW w:w="2875" w:type="dxa"/>
          </w:tcPr>
          <w:p w14:paraId="6A7D12D9" w14:textId="77777777" w:rsidR="00BC38A0" w:rsidRPr="00527337" w:rsidRDefault="00BC38A0" w:rsidP="00820EFB">
            <w:pPr>
              <w:pStyle w:val="Tabletext"/>
              <w:jc w:val="left"/>
            </w:pPr>
            <w:r w:rsidRPr="00527337">
              <w:t>236</w:t>
            </w:r>
            <w:r w:rsidRPr="00527337">
              <w:br/>
              <w:t>(118 scans/min)</w:t>
            </w:r>
          </w:p>
        </w:tc>
        <w:tc>
          <w:tcPr>
            <w:tcW w:w="2197" w:type="dxa"/>
          </w:tcPr>
          <w:p w14:paraId="5B48FE53" w14:textId="77777777" w:rsidR="00BC38A0" w:rsidRPr="00527337" w:rsidRDefault="00BC38A0" w:rsidP="00820EFB">
            <w:pPr>
              <w:pStyle w:val="Tabletext"/>
              <w:jc w:val="left"/>
            </w:pPr>
            <w:r w:rsidRPr="00527337">
              <w:t>36 or 72</w:t>
            </w:r>
            <w:r w:rsidRPr="00527337">
              <w:br/>
              <w:t>(6 or 12 rpm)</w:t>
            </w:r>
          </w:p>
        </w:tc>
        <w:tc>
          <w:tcPr>
            <w:tcW w:w="3256" w:type="dxa"/>
          </w:tcPr>
          <w:p w14:paraId="1A519AC9" w14:textId="77777777" w:rsidR="00BC38A0" w:rsidRPr="00BC38A0" w:rsidRDefault="00BC38A0" w:rsidP="00820EFB">
            <w:pPr>
              <w:pStyle w:val="Tabletext"/>
              <w:jc w:val="left"/>
              <w:rPr>
                <w:lang w:val="en-US"/>
              </w:rPr>
            </w:pPr>
            <w:r w:rsidRPr="00BC38A0">
              <w:rPr>
                <w:lang w:val="en-US"/>
              </w:rPr>
              <w:t>Up to 106</w:t>
            </w:r>
            <w:r w:rsidRPr="00BC38A0">
              <w:rPr>
                <w:lang w:val="en-US"/>
              </w:rPr>
              <w:br/>
              <w:t>(Up to 53 scans/min)</w:t>
            </w:r>
          </w:p>
        </w:tc>
        <w:tc>
          <w:tcPr>
            <w:tcW w:w="2456" w:type="dxa"/>
          </w:tcPr>
          <w:p w14:paraId="47ABC252" w14:textId="77777777" w:rsidR="00BC38A0" w:rsidRPr="00527337" w:rsidRDefault="00BC38A0" w:rsidP="00820EFB">
            <w:pPr>
              <w:pStyle w:val="Tabletext"/>
              <w:jc w:val="left"/>
            </w:pPr>
            <w:r w:rsidRPr="00527337">
              <w:t>90</w:t>
            </w:r>
          </w:p>
        </w:tc>
      </w:tr>
      <w:tr w:rsidR="00BC38A0" w:rsidRPr="00527337" w14:paraId="641BD84E" w14:textId="77777777" w:rsidTr="00820EFB">
        <w:trPr>
          <w:cantSplit/>
          <w:jc w:val="center"/>
        </w:trPr>
        <w:tc>
          <w:tcPr>
            <w:tcW w:w="4041" w:type="dxa"/>
          </w:tcPr>
          <w:p w14:paraId="038A98C3" w14:textId="77777777" w:rsidR="00BC38A0" w:rsidRPr="00527337" w:rsidRDefault="00BC38A0" w:rsidP="00820EFB">
            <w:pPr>
              <w:pStyle w:val="Tabletext"/>
              <w:jc w:val="left"/>
            </w:pPr>
            <w:r w:rsidRPr="00527337">
              <w:t>Antenna horizontal scan type (continuous, random, sector, etc.)</w:t>
            </w:r>
          </w:p>
        </w:tc>
        <w:tc>
          <w:tcPr>
            <w:tcW w:w="1063" w:type="dxa"/>
            <w:vAlign w:val="center"/>
          </w:tcPr>
          <w:p w14:paraId="77133433" w14:textId="77777777" w:rsidR="00BC38A0" w:rsidRPr="00527337" w:rsidRDefault="00BC38A0" w:rsidP="00820EFB">
            <w:pPr>
              <w:pStyle w:val="Tabletext"/>
              <w:jc w:val="center"/>
            </w:pPr>
          </w:p>
        </w:tc>
        <w:tc>
          <w:tcPr>
            <w:tcW w:w="2875" w:type="dxa"/>
          </w:tcPr>
          <w:p w14:paraId="36C66DAE"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197" w:type="dxa"/>
          </w:tcPr>
          <w:p w14:paraId="756A8E70" w14:textId="77777777" w:rsidR="00BC38A0" w:rsidRPr="00527337" w:rsidRDefault="00BC38A0" w:rsidP="00820EFB">
            <w:pPr>
              <w:pStyle w:val="Tabletext"/>
              <w:jc w:val="left"/>
            </w:pPr>
            <w:r w:rsidRPr="00527337">
              <w:t>360</w:t>
            </w:r>
            <w:r w:rsidRPr="00527337">
              <w:sym w:font="Symbol" w:char="F0B0"/>
            </w:r>
            <w:r w:rsidRPr="00527337">
              <w:t xml:space="preserve"> (mechanical)</w:t>
            </w:r>
          </w:p>
        </w:tc>
        <w:tc>
          <w:tcPr>
            <w:tcW w:w="3256" w:type="dxa"/>
          </w:tcPr>
          <w:p w14:paraId="13E763EA"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456" w:type="dxa"/>
          </w:tcPr>
          <w:p w14:paraId="2EF0B9FD" w14:textId="77777777" w:rsidR="00BC38A0" w:rsidRPr="00527337" w:rsidRDefault="00BC38A0" w:rsidP="00820EF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bl>
    <w:p w14:paraId="1B46076C" w14:textId="77777777" w:rsidR="00BC38A0" w:rsidRPr="00527337" w:rsidRDefault="00BC38A0" w:rsidP="00BC38A0">
      <w:pPr>
        <w:pStyle w:val="Tablefin"/>
        <w:rPr>
          <w:sz w:val="2"/>
          <w:szCs w:val="2"/>
        </w:rPr>
      </w:pPr>
    </w:p>
    <w:p w14:paraId="689780F7" w14:textId="77777777" w:rsidR="00BC38A0" w:rsidRPr="00527337" w:rsidRDefault="00BC38A0" w:rsidP="00BC38A0">
      <w:pPr>
        <w:pStyle w:val="TableNo"/>
      </w:pPr>
      <w:r w:rsidRPr="00527337">
        <w:lastRenderedPageBreak/>
        <w:br/>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BC38A0" w:rsidRPr="00527337" w14:paraId="04F3F094" w14:textId="77777777" w:rsidTr="00F80039">
        <w:trPr>
          <w:cantSplit/>
          <w:jc w:val="center"/>
        </w:trPr>
        <w:tc>
          <w:tcPr>
            <w:tcW w:w="3986" w:type="dxa"/>
          </w:tcPr>
          <w:p w14:paraId="173B6F8E" w14:textId="77777777" w:rsidR="00BC38A0" w:rsidRPr="00527337" w:rsidRDefault="00BC38A0" w:rsidP="00771EEE">
            <w:pPr>
              <w:pStyle w:val="Tablehead"/>
            </w:pPr>
            <w:r w:rsidRPr="00527337">
              <w:t>Characteristics</w:t>
            </w:r>
          </w:p>
        </w:tc>
        <w:tc>
          <w:tcPr>
            <w:tcW w:w="1049" w:type="dxa"/>
            <w:vAlign w:val="center"/>
          </w:tcPr>
          <w:p w14:paraId="5E335CAC" w14:textId="77777777" w:rsidR="00BC38A0" w:rsidRPr="00527337" w:rsidRDefault="00BC38A0" w:rsidP="00F80039">
            <w:pPr>
              <w:pStyle w:val="Tablehead"/>
            </w:pPr>
            <w:r w:rsidRPr="00527337">
              <w:t>Units</w:t>
            </w:r>
          </w:p>
        </w:tc>
        <w:tc>
          <w:tcPr>
            <w:tcW w:w="2635" w:type="dxa"/>
          </w:tcPr>
          <w:p w14:paraId="73771443" w14:textId="77777777" w:rsidR="00BC38A0" w:rsidRPr="00527337" w:rsidRDefault="00BC38A0" w:rsidP="00771EEE">
            <w:pPr>
              <w:pStyle w:val="Tablehead"/>
            </w:pPr>
            <w:r w:rsidRPr="00527337">
              <w:t>System A1</w:t>
            </w:r>
          </w:p>
        </w:tc>
        <w:tc>
          <w:tcPr>
            <w:tcW w:w="1746" w:type="dxa"/>
          </w:tcPr>
          <w:p w14:paraId="3A51501E" w14:textId="77777777" w:rsidR="00BC38A0" w:rsidRPr="00527337" w:rsidRDefault="00BC38A0" w:rsidP="00771EEE">
            <w:pPr>
              <w:pStyle w:val="Tablehead"/>
            </w:pPr>
            <w:r w:rsidRPr="00527337">
              <w:t>System A2</w:t>
            </w:r>
          </w:p>
        </w:tc>
        <w:tc>
          <w:tcPr>
            <w:tcW w:w="3792" w:type="dxa"/>
          </w:tcPr>
          <w:p w14:paraId="5C7B5973" w14:textId="77777777" w:rsidR="00BC38A0" w:rsidRPr="00527337" w:rsidRDefault="00BC38A0" w:rsidP="00771EEE">
            <w:pPr>
              <w:pStyle w:val="Tablehead"/>
            </w:pPr>
            <w:r w:rsidRPr="00527337">
              <w:t>System A3</w:t>
            </w:r>
          </w:p>
        </w:tc>
        <w:tc>
          <w:tcPr>
            <w:tcW w:w="2458" w:type="dxa"/>
          </w:tcPr>
          <w:p w14:paraId="032386B8" w14:textId="77777777" w:rsidR="00BC38A0" w:rsidRPr="00527337" w:rsidRDefault="00BC38A0" w:rsidP="00771EEE">
            <w:pPr>
              <w:pStyle w:val="Tablehead"/>
            </w:pPr>
            <w:r w:rsidRPr="00527337">
              <w:t>System A4</w:t>
            </w:r>
          </w:p>
        </w:tc>
      </w:tr>
      <w:tr w:rsidR="00BC38A0" w:rsidRPr="00527337" w14:paraId="36B24ED0" w14:textId="77777777" w:rsidTr="00F80039">
        <w:trPr>
          <w:cantSplit/>
          <w:jc w:val="center"/>
        </w:trPr>
        <w:tc>
          <w:tcPr>
            <w:tcW w:w="3986" w:type="dxa"/>
          </w:tcPr>
          <w:p w14:paraId="1D6105EF" w14:textId="77777777" w:rsidR="00BC38A0" w:rsidRPr="00527337" w:rsidRDefault="00BC38A0" w:rsidP="00F80039">
            <w:pPr>
              <w:pStyle w:val="Tabletext"/>
              <w:jc w:val="left"/>
            </w:pPr>
            <w:r w:rsidRPr="00527337">
              <w:t xml:space="preserve">Antenna vertical scan rate </w:t>
            </w:r>
          </w:p>
        </w:tc>
        <w:tc>
          <w:tcPr>
            <w:tcW w:w="1049" w:type="dxa"/>
            <w:vAlign w:val="center"/>
          </w:tcPr>
          <w:p w14:paraId="2E2D53B8" w14:textId="77777777" w:rsidR="00BC38A0" w:rsidRPr="00F80039" w:rsidRDefault="00F80039" w:rsidP="00F80039">
            <w:pPr>
              <w:pStyle w:val="Tabletext"/>
              <w:keepLines/>
              <w:tabs>
                <w:tab w:val="left" w:leader="dot" w:pos="7938"/>
                <w:tab w:val="center" w:pos="9526"/>
              </w:tabs>
              <w:ind w:left="567" w:hanging="567"/>
              <w:jc w:val="center"/>
              <w:rPr>
                <w:spacing w:val="-8"/>
              </w:rPr>
            </w:pPr>
            <w:r w:rsidRPr="00F80039">
              <w:rPr>
                <w:spacing w:val="-8"/>
              </w:rPr>
              <w:t>degrees/s</w:t>
            </w:r>
          </w:p>
        </w:tc>
        <w:tc>
          <w:tcPr>
            <w:tcW w:w="2635" w:type="dxa"/>
          </w:tcPr>
          <w:p w14:paraId="1BF18363" w14:textId="77777777" w:rsidR="00BC38A0" w:rsidRPr="00527337" w:rsidRDefault="00BC38A0" w:rsidP="00F80039">
            <w:pPr>
              <w:pStyle w:val="Tabletext"/>
              <w:jc w:val="left"/>
            </w:pPr>
            <w:r w:rsidRPr="00527337">
              <w:t>118</w:t>
            </w:r>
            <w:r w:rsidRPr="00527337">
              <w:br/>
              <w:t>(59 scans/min)</w:t>
            </w:r>
          </w:p>
        </w:tc>
        <w:tc>
          <w:tcPr>
            <w:tcW w:w="1746" w:type="dxa"/>
          </w:tcPr>
          <w:p w14:paraId="1B4A3E61" w14:textId="77777777" w:rsidR="00BC38A0" w:rsidRPr="00527337" w:rsidRDefault="00BC38A0" w:rsidP="00F80039">
            <w:pPr>
              <w:pStyle w:val="Tabletext"/>
              <w:jc w:val="left"/>
            </w:pPr>
            <w:r w:rsidRPr="00527337">
              <w:t>Not applicable</w:t>
            </w:r>
          </w:p>
        </w:tc>
        <w:tc>
          <w:tcPr>
            <w:tcW w:w="3792" w:type="dxa"/>
          </w:tcPr>
          <w:p w14:paraId="0A47BD0F" w14:textId="77777777" w:rsidR="00BC38A0" w:rsidRPr="00527337" w:rsidRDefault="00BC38A0" w:rsidP="00F80039">
            <w:pPr>
              <w:pStyle w:val="Tabletext"/>
              <w:jc w:val="left"/>
            </w:pPr>
            <w:r w:rsidRPr="00527337">
              <w:t>148.42</w:t>
            </w:r>
            <w:r w:rsidRPr="00527337">
              <w:br/>
              <w:t>(Up to 137 scans/min)</w:t>
            </w:r>
          </w:p>
        </w:tc>
        <w:tc>
          <w:tcPr>
            <w:tcW w:w="2458" w:type="dxa"/>
          </w:tcPr>
          <w:p w14:paraId="7D2CB1EA" w14:textId="77777777" w:rsidR="00BC38A0" w:rsidRPr="00527337" w:rsidRDefault="00BC38A0" w:rsidP="00F80039">
            <w:pPr>
              <w:pStyle w:val="Tabletext"/>
              <w:jc w:val="left"/>
            </w:pPr>
            <w:r w:rsidRPr="00527337">
              <w:t>90</w:t>
            </w:r>
          </w:p>
        </w:tc>
      </w:tr>
      <w:tr w:rsidR="00BC38A0" w:rsidRPr="00527337" w14:paraId="6C5E30E5" w14:textId="77777777" w:rsidTr="00F80039">
        <w:trPr>
          <w:cantSplit/>
          <w:jc w:val="center"/>
        </w:trPr>
        <w:tc>
          <w:tcPr>
            <w:tcW w:w="3986" w:type="dxa"/>
          </w:tcPr>
          <w:p w14:paraId="718659E6" w14:textId="77777777" w:rsidR="00BC38A0" w:rsidRPr="00527337" w:rsidRDefault="00BC38A0" w:rsidP="00F80039">
            <w:pPr>
              <w:pStyle w:val="Tabletext"/>
              <w:jc w:val="left"/>
            </w:pPr>
            <w:r w:rsidRPr="00527337">
              <w:t>Antenna vertical scan type</w:t>
            </w:r>
          </w:p>
        </w:tc>
        <w:tc>
          <w:tcPr>
            <w:tcW w:w="1049" w:type="dxa"/>
            <w:vAlign w:val="center"/>
          </w:tcPr>
          <w:p w14:paraId="4A33D2AD" w14:textId="77777777" w:rsidR="00BC38A0" w:rsidRPr="00527337" w:rsidRDefault="00BC38A0" w:rsidP="00F80039">
            <w:pPr>
              <w:pStyle w:val="Tabletext"/>
              <w:jc w:val="center"/>
            </w:pPr>
          </w:p>
        </w:tc>
        <w:tc>
          <w:tcPr>
            <w:tcW w:w="2635" w:type="dxa"/>
          </w:tcPr>
          <w:p w14:paraId="41261615" w14:textId="77777777"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1746" w:type="dxa"/>
          </w:tcPr>
          <w:p w14:paraId="6D29F84C" w14:textId="77777777" w:rsidR="00BC38A0" w:rsidRPr="00527337" w:rsidRDefault="00BC38A0" w:rsidP="00F80039">
            <w:pPr>
              <w:pStyle w:val="Tabletext"/>
              <w:jc w:val="left"/>
            </w:pPr>
            <w:r w:rsidRPr="00527337">
              <w:t>Not applicable</w:t>
            </w:r>
          </w:p>
        </w:tc>
        <w:tc>
          <w:tcPr>
            <w:tcW w:w="3792" w:type="dxa"/>
          </w:tcPr>
          <w:p w14:paraId="7E275F30" w14:textId="77777777" w:rsidR="00BC38A0" w:rsidRPr="00527337" w:rsidRDefault="00BC38A0" w:rsidP="00F80039">
            <w:pPr>
              <w:pStyle w:val="Tabletext"/>
              <w:jc w:val="left"/>
            </w:pPr>
            <w:r w:rsidRPr="00527337">
              <w:t>Sector: +25/</w:t>
            </w:r>
            <w:r w:rsidRPr="00527337">
              <w:sym w:font="Symbol" w:char="F02D"/>
            </w:r>
            <w:r w:rsidRPr="00527337">
              <w:t>40</w:t>
            </w:r>
            <w:r w:rsidRPr="00527337">
              <w:sym w:font="Symbol" w:char="F0B0"/>
            </w:r>
            <w:r w:rsidRPr="00527337">
              <w:t xml:space="preserve"> (mechanical)</w:t>
            </w:r>
          </w:p>
        </w:tc>
        <w:tc>
          <w:tcPr>
            <w:tcW w:w="2458" w:type="dxa"/>
          </w:tcPr>
          <w:p w14:paraId="477B9DB6" w14:textId="77777777" w:rsidR="00BC38A0" w:rsidRPr="00527337" w:rsidRDefault="00BC38A0" w:rsidP="00F80039">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r>
      <w:tr w:rsidR="00BC38A0" w:rsidRPr="00527337" w14:paraId="2237E5ED" w14:textId="77777777" w:rsidTr="00F80039">
        <w:trPr>
          <w:cantSplit/>
          <w:jc w:val="center"/>
        </w:trPr>
        <w:tc>
          <w:tcPr>
            <w:tcW w:w="3986" w:type="dxa"/>
          </w:tcPr>
          <w:p w14:paraId="7486C2F7" w14:textId="77777777" w:rsidR="00BC38A0" w:rsidRPr="00BC38A0" w:rsidRDefault="00BC38A0" w:rsidP="00F80039">
            <w:pPr>
              <w:pStyle w:val="Tabletext"/>
              <w:jc w:val="left"/>
              <w:rPr>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1049" w:type="dxa"/>
            <w:vAlign w:val="center"/>
          </w:tcPr>
          <w:p w14:paraId="70F26EA5"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2635" w:type="dxa"/>
          </w:tcPr>
          <w:p w14:paraId="1F8BA5F5" w14:textId="77777777" w:rsidR="00BC38A0" w:rsidRPr="00527337" w:rsidRDefault="00BC38A0" w:rsidP="00F80039">
            <w:pPr>
              <w:pStyle w:val="Tabletext"/>
              <w:jc w:val="left"/>
            </w:pPr>
            <w:r w:rsidRPr="00527337">
              <w:t>7.5 at 15</w:t>
            </w:r>
            <w:r w:rsidRPr="00527337">
              <w:sym w:font="Symbol" w:char="F0B0"/>
            </w:r>
          </w:p>
        </w:tc>
        <w:tc>
          <w:tcPr>
            <w:tcW w:w="1746" w:type="dxa"/>
          </w:tcPr>
          <w:p w14:paraId="4B6A5EC7" w14:textId="77777777" w:rsidR="00BC38A0" w:rsidRPr="00527337" w:rsidRDefault="00BC38A0" w:rsidP="00F80039">
            <w:pPr>
              <w:pStyle w:val="Tabletext"/>
              <w:jc w:val="left"/>
            </w:pPr>
            <w:r w:rsidRPr="00527337">
              <w:t>Not specified</w:t>
            </w:r>
          </w:p>
        </w:tc>
        <w:tc>
          <w:tcPr>
            <w:tcW w:w="3792" w:type="dxa"/>
          </w:tcPr>
          <w:p w14:paraId="4AC2C9AA" w14:textId="77777777" w:rsidR="00BC38A0" w:rsidRPr="00527337" w:rsidRDefault="00BC38A0" w:rsidP="00F80039">
            <w:pPr>
              <w:pStyle w:val="Tabletext"/>
              <w:jc w:val="left"/>
            </w:pPr>
            <w:r w:rsidRPr="00527337">
              <w:t>5.3 at 10</w:t>
            </w:r>
            <w:r w:rsidRPr="00527337">
              <w:sym w:font="Symbol" w:char="F0B0"/>
            </w:r>
          </w:p>
        </w:tc>
        <w:tc>
          <w:tcPr>
            <w:tcW w:w="2458" w:type="dxa"/>
          </w:tcPr>
          <w:p w14:paraId="2DBF62A3" w14:textId="77777777" w:rsidR="00BC38A0" w:rsidRPr="00527337" w:rsidRDefault="00BC38A0" w:rsidP="00F80039">
            <w:pPr>
              <w:pStyle w:val="Tabletext"/>
              <w:jc w:val="left"/>
            </w:pPr>
            <w:r w:rsidRPr="00527337">
              <w:t>Not specified</w:t>
            </w:r>
          </w:p>
        </w:tc>
      </w:tr>
      <w:tr w:rsidR="00BC38A0" w:rsidRPr="00527337" w14:paraId="3AF3DDB5" w14:textId="77777777" w:rsidTr="00F80039">
        <w:trPr>
          <w:cantSplit/>
          <w:jc w:val="center"/>
        </w:trPr>
        <w:tc>
          <w:tcPr>
            <w:tcW w:w="3986" w:type="dxa"/>
          </w:tcPr>
          <w:p w14:paraId="557C7F5A" w14:textId="77777777" w:rsidR="00BC38A0" w:rsidRPr="00527337" w:rsidRDefault="00BC38A0" w:rsidP="00F80039">
            <w:pPr>
              <w:pStyle w:val="Tabletext"/>
              <w:jc w:val="left"/>
            </w:pPr>
            <w:r w:rsidRPr="00527337">
              <w:t>Antenna height</w:t>
            </w:r>
          </w:p>
        </w:tc>
        <w:tc>
          <w:tcPr>
            <w:tcW w:w="1049" w:type="dxa"/>
            <w:vAlign w:val="center"/>
          </w:tcPr>
          <w:p w14:paraId="242E79C3" w14:textId="77777777" w:rsidR="00BC38A0" w:rsidRPr="00527337" w:rsidRDefault="00BC38A0" w:rsidP="00F80039">
            <w:pPr>
              <w:pStyle w:val="Tabletext"/>
              <w:jc w:val="center"/>
            </w:pPr>
          </w:p>
        </w:tc>
        <w:tc>
          <w:tcPr>
            <w:tcW w:w="2635" w:type="dxa"/>
          </w:tcPr>
          <w:p w14:paraId="2601EE0E" w14:textId="77777777" w:rsidR="00BC38A0" w:rsidRPr="00527337" w:rsidRDefault="00BC38A0" w:rsidP="00F80039">
            <w:pPr>
              <w:pStyle w:val="Tabletext"/>
              <w:jc w:val="left"/>
            </w:pPr>
            <w:r w:rsidRPr="00527337">
              <w:t>Aircraft altitude</w:t>
            </w:r>
          </w:p>
        </w:tc>
        <w:tc>
          <w:tcPr>
            <w:tcW w:w="1746" w:type="dxa"/>
          </w:tcPr>
          <w:p w14:paraId="33165C1D" w14:textId="77777777" w:rsidR="00BC38A0" w:rsidRPr="00527337" w:rsidRDefault="00BC38A0" w:rsidP="00F80039">
            <w:pPr>
              <w:pStyle w:val="Tabletext"/>
              <w:jc w:val="left"/>
            </w:pPr>
            <w:r w:rsidRPr="00527337">
              <w:t>Aircraft altitude</w:t>
            </w:r>
          </w:p>
        </w:tc>
        <w:tc>
          <w:tcPr>
            <w:tcW w:w="3792" w:type="dxa"/>
          </w:tcPr>
          <w:p w14:paraId="7BD893E2" w14:textId="77777777" w:rsidR="00BC38A0" w:rsidRPr="00527337" w:rsidRDefault="00BC38A0" w:rsidP="00F80039">
            <w:pPr>
              <w:pStyle w:val="Tabletext"/>
              <w:jc w:val="left"/>
            </w:pPr>
            <w:r w:rsidRPr="00527337">
              <w:t>Aircraft altitude</w:t>
            </w:r>
          </w:p>
        </w:tc>
        <w:tc>
          <w:tcPr>
            <w:tcW w:w="2458" w:type="dxa"/>
          </w:tcPr>
          <w:p w14:paraId="3EAE2CA7" w14:textId="77777777" w:rsidR="00BC38A0" w:rsidRPr="00527337" w:rsidRDefault="00BC38A0" w:rsidP="00F80039">
            <w:pPr>
              <w:pStyle w:val="Tabletext"/>
              <w:jc w:val="left"/>
            </w:pPr>
            <w:r w:rsidRPr="00527337">
              <w:t>Aircraft altitude</w:t>
            </w:r>
          </w:p>
        </w:tc>
      </w:tr>
      <w:tr w:rsidR="00BC38A0" w:rsidRPr="00527337" w14:paraId="34F830EA" w14:textId="77777777" w:rsidTr="00F80039">
        <w:trPr>
          <w:cantSplit/>
          <w:jc w:val="center"/>
        </w:trPr>
        <w:tc>
          <w:tcPr>
            <w:tcW w:w="3986" w:type="dxa"/>
          </w:tcPr>
          <w:p w14:paraId="388D36D4" w14:textId="77777777" w:rsidR="00BC38A0" w:rsidRPr="00527337" w:rsidRDefault="00BC38A0" w:rsidP="00F80039">
            <w:pPr>
              <w:pStyle w:val="Tabletext"/>
              <w:jc w:val="left"/>
            </w:pPr>
            <w:r w:rsidRPr="00527337">
              <w:t xml:space="preserve">Receiver IF 3 dB bandwidth </w:t>
            </w:r>
          </w:p>
        </w:tc>
        <w:tc>
          <w:tcPr>
            <w:tcW w:w="1049" w:type="dxa"/>
            <w:vAlign w:val="center"/>
          </w:tcPr>
          <w:p w14:paraId="1C7D473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0D211D63" w14:textId="77777777" w:rsidR="00BC38A0" w:rsidRPr="00527337" w:rsidRDefault="00BC38A0" w:rsidP="00F80039">
            <w:pPr>
              <w:pStyle w:val="Tabletext"/>
              <w:jc w:val="left"/>
            </w:pPr>
            <w:r w:rsidRPr="00527337">
              <w:t>3.1; 0.11</w:t>
            </w:r>
          </w:p>
        </w:tc>
        <w:tc>
          <w:tcPr>
            <w:tcW w:w="1746" w:type="dxa"/>
          </w:tcPr>
          <w:p w14:paraId="4A7118BC" w14:textId="77777777" w:rsidR="00BC38A0" w:rsidRPr="00527337" w:rsidRDefault="00BC38A0" w:rsidP="00F80039">
            <w:pPr>
              <w:pStyle w:val="Tabletext"/>
              <w:jc w:val="left"/>
            </w:pPr>
            <w:r w:rsidRPr="00527337">
              <w:t>5</w:t>
            </w:r>
          </w:p>
        </w:tc>
        <w:tc>
          <w:tcPr>
            <w:tcW w:w="3792" w:type="dxa"/>
          </w:tcPr>
          <w:p w14:paraId="6FCEBFDB" w14:textId="77777777" w:rsidR="00BC38A0" w:rsidRPr="00527337" w:rsidRDefault="00BC38A0" w:rsidP="00F80039">
            <w:pPr>
              <w:pStyle w:val="Tabletext"/>
              <w:jc w:val="left"/>
            </w:pPr>
            <w:r w:rsidRPr="00527337">
              <w:t>5.0, 1.8 and 0.8</w:t>
            </w:r>
          </w:p>
        </w:tc>
        <w:tc>
          <w:tcPr>
            <w:tcW w:w="2458" w:type="dxa"/>
          </w:tcPr>
          <w:p w14:paraId="69A33369" w14:textId="77777777" w:rsidR="00BC38A0" w:rsidRPr="00527337" w:rsidRDefault="00BC38A0" w:rsidP="00F80039">
            <w:pPr>
              <w:pStyle w:val="Tabletext"/>
              <w:jc w:val="left"/>
            </w:pPr>
            <w:r w:rsidRPr="00527337">
              <w:t>0.48</w:t>
            </w:r>
          </w:p>
        </w:tc>
      </w:tr>
      <w:tr w:rsidR="00BC38A0" w:rsidRPr="00527337" w14:paraId="1B85FFA0" w14:textId="77777777" w:rsidTr="00F80039">
        <w:trPr>
          <w:cantSplit/>
          <w:jc w:val="center"/>
        </w:trPr>
        <w:tc>
          <w:tcPr>
            <w:tcW w:w="3986" w:type="dxa"/>
          </w:tcPr>
          <w:p w14:paraId="30795ED2" w14:textId="77777777" w:rsidR="00BC38A0" w:rsidRPr="00527337" w:rsidRDefault="00BC38A0" w:rsidP="00F80039">
            <w:pPr>
              <w:pStyle w:val="Tabletext"/>
              <w:jc w:val="left"/>
            </w:pPr>
            <w:r w:rsidRPr="00527337">
              <w:t xml:space="preserve">Receiver noise figure </w:t>
            </w:r>
          </w:p>
        </w:tc>
        <w:tc>
          <w:tcPr>
            <w:tcW w:w="1049" w:type="dxa"/>
            <w:vAlign w:val="center"/>
          </w:tcPr>
          <w:p w14:paraId="3B3761A6" w14:textId="77777777" w:rsidR="00BC38A0" w:rsidRPr="00527337" w:rsidRDefault="00BC38A0" w:rsidP="00F80039">
            <w:pPr>
              <w:pStyle w:val="Tabletext"/>
              <w:keepLines/>
              <w:tabs>
                <w:tab w:val="left" w:leader="dot" w:pos="7938"/>
                <w:tab w:val="center" w:pos="9526"/>
              </w:tabs>
              <w:ind w:left="567" w:hanging="567"/>
              <w:jc w:val="center"/>
            </w:pPr>
            <w:r w:rsidRPr="00527337">
              <w:t>dB</w:t>
            </w:r>
          </w:p>
        </w:tc>
        <w:tc>
          <w:tcPr>
            <w:tcW w:w="2635" w:type="dxa"/>
          </w:tcPr>
          <w:p w14:paraId="56AA0275" w14:textId="77777777" w:rsidR="00BC38A0" w:rsidRPr="00527337" w:rsidRDefault="00BC38A0" w:rsidP="00F80039">
            <w:pPr>
              <w:pStyle w:val="Tabletext"/>
              <w:jc w:val="left"/>
            </w:pPr>
            <w:r w:rsidRPr="00527337">
              <w:t>Not specified</w:t>
            </w:r>
          </w:p>
        </w:tc>
        <w:tc>
          <w:tcPr>
            <w:tcW w:w="1746" w:type="dxa"/>
          </w:tcPr>
          <w:p w14:paraId="532D2496" w14:textId="77777777" w:rsidR="00BC38A0" w:rsidRPr="00527337" w:rsidRDefault="00BC38A0" w:rsidP="00F80039">
            <w:pPr>
              <w:pStyle w:val="Tabletext"/>
              <w:jc w:val="left"/>
            </w:pPr>
            <w:r w:rsidRPr="00527337">
              <w:t>Not specified</w:t>
            </w:r>
          </w:p>
        </w:tc>
        <w:tc>
          <w:tcPr>
            <w:tcW w:w="3792" w:type="dxa"/>
          </w:tcPr>
          <w:p w14:paraId="05E15F6B" w14:textId="77777777" w:rsidR="00BC38A0" w:rsidRPr="00527337" w:rsidRDefault="00BC38A0" w:rsidP="00F80039">
            <w:pPr>
              <w:pStyle w:val="Tabletext"/>
              <w:jc w:val="left"/>
            </w:pPr>
            <w:r w:rsidRPr="00527337">
              <w:t>6</w:t>
            </w:r>
          </w:p>
        </w:tc>
        <w:tc>
          <w:tcPr>
            <w:tcW w:w="2458" w:type="dxa"/>
          </w:tcPr>
          <w:p w14:paraId="321645F1" w14:textId="77777777" w:rsidR="00BC38A0" w:rsidRPr="00527337" w:rsidRDefault="00BC38A0" w:rsidP="00F80039">
            <w:pPr>
              <w:pStyle w:val="Tabletext"/>
              <w:jc w:val="left"/>
            </w:pPr>
            <w:r w:rsidRPr="00527337">
              <w:t>3.6</w:t>
            </w:r>
          </w:p>
        </w:tc>
      </w:tr>
      <w:tr w:rsidR="00BC38A0" w:rsidRPr="00527337" w14:paraId="605BB19B" w14:textId="77777777" w:rsidTr="00F80039">
        <w:trPr>
          <w:cantSplit/>
          <w:jc w:val="center"/>
        </w:trPr>
        <w:tc>
          <w:tcPr>
            <w:tcW w:w="3986" w:type="dxa"/>
          </w:tcPr>
          <w:p w14:paraId="7EAC6521" w14:textId="77777777" w:rsidR="00BC38A0" w:rsidRPr="00527337" w:rsidRDefault="00BC38A0" w:rsidP="00F80039">
            <w:pPr>
              <w:pStyle w:val="Tabletext"/>
              <w:jc w:val="left"/>
            </w:pPr>
            <w:r w:rsidRPr="00527337">
              <w:t xml:space="preserve">Minimum discernible signal </w:t>
            </w:r>
          </w:p>
        </w:tc>
        <w:tc>
          <w:tcPr>
            <w:tcW w:w="1049" w:type="dxa"/>
            <w:vAlign w:val="center"/>
          </w:tcPr>
          <w:p w14:paraId="36B0922F" w14:textId="77777777"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2635" w:type="dxa"/>
          </w:tcPr>
          <w:p w14:paraId="2EE4DDD5" w14:textId="77777777" w:rsidR="00BC38A0" w:rsidRPr="00527337" w:rsidRDefault="00BC38A0" w:rsidP="00F80039">
            <w:pPr>
              <w:pStyle w:val="Tabletext"/>
              <w:jc w:val="left"/>
            </w:pPr>
            <w:r w:rsidRPr="00527337">
              <w:sym w:font="Symbol" w:char="F02D"/>
            </w:r>
            <w:r w:rsidRPr="00527337">
              <w:t>103</w:t>
            </w:r>
          </w:p>
        </w:tc>
        <w:tc>
          <w:tcPr>
            <w:tcW w:w="1746" w:type="dxa"/>
          </w:tcPr>
          <w:p w14:paraId="1D1EF62B" w14:textId="77777777" w:rsidR="00BC38A0" w:rsidRPr="00527337" w:rsidRDefault="00BC38A0" w:rsidP="00F80039">
            <w:pPr>
              <w:pStyle w:val="Tabletext"/>
              <w:jc w:val="left"/>
            </w:pPr>
            <w:r w:rsidRPr="00527337">
              <w:sym w:font="Symbol" w:char="F02D"/>
            </w:r>
            <w:r w:rsidRPr="00527337">
              <w:t xml:space="preserve">107; </w:t>
            </w:r>
            <w:r w:rsidRPr="00527337">
              <w:sym w:font="Symbol" w:char="F02D"/>
            </w:r>
            <w:r w:rsidRPr="00527337">
              <w:t>101</w:t>
            </w:r>
          </w:p>
        </w:tc>
        <w:tc>
          <w:tcPr>
            <w:tcW w:w="3792" w:type="dxa"/>
          </w:tcPr>
          <w:p w14:paraId="47D69587" w14:textId="77777777" w:rsidR="00BC38A0" w:rsidRPr="00527337" w:rsidRDefault="00BC38A0" w:rsidP="00F80039">
            <w:pPr>
              <w:pStyle w:val="Tabletext"/>
              <w:jc w:val="left"/>
            </w:pPr>
            <w:r w:rsidRPr="00527337">
              <w:sym w:font="Symbol" w:char="F02D"/>
            </w:r>
            <w:r w:rsidRPr="00527337">
              <w:t>101</w:t>
            </w:r>
          </w:p>
        </w:tc>
        <w:tc>
          <w:tcPr>
            <w:tcW w:w="2458" w:type="dxa"/>
          </w:tcPr>
          <w:p w14:paraId="0E3347F1" w14:textId="77777777" w:rsidR="00BC38A0" w:rsidRPr="00527337" w:rsidRDefault="00BC38A0" w:rsidP="00F80039">
            <w:pPr>
              <w:pStyle w:val="Tabletext"/>
              <w:jc w:val="left"/>
            </w:pPr>
          </w:p>
        </w:tc>
      </w:tr>
      <w:tr w:rsidR="00BC38A0" w:rsidRPr="00527337" w14:paraId="090316BA" w14:textId="77777777" w:rsidTr="00F80039">
        <w:trPr>
          <w:cantSplit/>
          <w:jc w:val="center"/>
        </w:trPr>
        <w:tc>
          <w:tcPr>
            <w:tcW w:w="3986" w:type="dxa"/>
          </w:tcPr>
          <w:p w14:paraId="38B964F8" w14:textId="77777777" w:rsidR="00BC38A0" w:rsidRPr="00527337" w:rsidRDefault="00BC38A0" w:rsidP="00F80039">
            <w:pPr>
              <w:pStyle w:val="Tabletext"/>
              <w:jc w:val="left"/>
            </w:pPr>
            <w:r w:rsidRPr="00527337">
              <w:t xml:space="preserve">Total chirp width </w:t>
            </w:r>
          </w:p>
        </w:tc>
        <w:tc>
          <w:tcPr>
            <w:tcW w:w="1049" w:type="dxa"/>
            <w:vAlign w:val="center"/>
          </w:tcPr>
          <w:p w14:paraId="3B6359E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6D7BFA22" w14:textId="77777777" w:rsidR="00BC38A0" w:rsidRPr="00527337" w:rsidRDefault="00BC38A0" w:rsidP="00F80039">
            <w:pPr>
              <w:pStyle w:val="Tabletext"/>
              <w:jc w:val="left"/>
            </w:pPr>
            <w:r w:rsidRPr="00527337">
              <w:t>Not applicable</w:t>
            </w:r>
          </w:p>
        </w:tc>
        <w:tc>
          <w:tcPr>
            <w:tcW w:w="1746" w:type="dxa"/>
          </w:tcPr>
          <w:p w14:paraId="4837CBAF" w14:textId="77777777" w:rsidR="00BC38A0" w:rsidRPr="00527337" w:rsidRDefault="00BC38A0" w:rsidP="00F80039">
            <w:pPr>
              <w:pStyle w:val="Tabletext"/>
              <w:jc w:val="left"/>
            </w:pPr>
            <w:r w:rsidRPr="00527337">
              <w:t>Not applicable</w:t>
            </w:r>
          </w:p>
        </w:tc>
        <w:tc>
          <w:tcPr>
            <w:tcW w:w="3792" w:type="dxa"/>
          </w:tcPr>
          <w:p w14:paraId="1F8DD09E" w14:textId="77777777" w:rsidR="00BC38A0" w:rsidRPr="00527337" w:rsidRDefault="00BC38A0" w:rsidP="00F80039">
            <w:pPr>
              <w:pStyle w:val="Tabletext"/>
              <w:jc w:val="left"/>
            </w:pPr>
            <w:r w:rsidRPr="00527337">
              <w:t>Not applicable</w:t>
            </w:r>
          </w:p>
        </w:tc>
        <w:tc>
          <w:tcPr>
            <w:tcW w:w="2458" w:type="dxa"/>
          </w:tcPr>
          <w:p w14:paraId="1E890149" w14:textId="77777777" w:rsidR="00BC38A0" w:rsidRPr="00527337" w:rsidRDefault="00BC38A0" w:rsidP="00F80039">
            <w:pPr>
              <w:pStyle w:val="Tabletext"/>
              <w:jc w:val="left"/>
            </w:pPr>
            <w:r w:rsidRPr="00527337">
              <w:t>Not specified</w:t>
            </w:r>
          </w:p>
        </w:tc>
      </w:tr>
      <w:tr w:rsidR="00BC38A0" w:rsidRPr="00527337" w14:paraId="3FD17647" w14:textId="77777777" w:rsidTr="00F80039">
        <w:trPr>
          <w:cantSplit/>
          <w:jc w:val="center"/>
        </w:trPr>
        <w:tc>
          <w:tcPr>
            <w:tcW w:w="3986" w:type="dxa"/>
          </w:tcPr>
          <w:p w14:paraId="568BA2CE" w14:textId="77777777" w:rsidR="00BC38A0" w:rsidRPr="00527337" w:rsidRDefault="00BC38A0" w:rsidP="00F80039">
            <w:pPr>
              <w:pStyle w:val="Tabletext"/>
              <w:jc w:val="left"/>
              <w:rPr>
                <w:lang w:val="de-DE"/>
              </w:rPr>
            </w:pPr>
            <w:r w:rsidRPr="00527337">
              <w:rPr>
                <w:lang w:val="de-DE"/>
              </w:rPr>
              <w:t>RF emission bandwidth</w:t>
            </w:r>
          </w:p>
          <w:p w14:paraId="45F18C62" w14:textId="77777777" w:rsidR="00BC38A0" w:rsidRPr="00527337" w:rsidRDefault="00BC38A0" w:rsidP="00F80039">
            <w:pPr>
              <w:pStyle w:val="Tabletext"/>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049" w:type="dxa"/>
            <w:vAlign w:val="center"/>
          </w:tcPr>
          <w:p w14:paraId="5EA35362"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2635" w:type="dxa"/>
          </w:tcPr>
          <w:p w14:paraId="3AC2B0E4" w14:textId="77777777" w:rsidR="00BC38A0" w:rsidRPr="00527337" w:rsidRDefault="00BC38A0" w:rsidP="00F80039">
            <w:pPr>
              <w:pStyle w:val="Tabletext"/>
              <w:jc w:val="left"/>
            </w:pPr>
          </w:p>
          <w:p w14:paraId="5A08EFF2" w14:textId="77777777" w:rsidR="00BC38A0" w:rsidRPr="00527337" w:rsidRDefault="00BC38A0" w:rsidP="00F80039">
            <w:pPr>
              <w:pStyle w:val="Tabletext"/>
              <w:jc w:val="left"/>
            </w:pPr>
            <w:r w:rsidRPr="00527337">
              <w:t>3.1; 0.11</w:t>
            </w:r>
            <w:r w:rsidRPr="00527337">
              <w:br/>
              <w:t>22.2; 0.79</w:t>
            </w:r>
          </w:p>
        </w:tc>
        <w:tc>
          <w:tcPr>
            <w:tcW w:w="1746" w:type="dxa"/>
          </w:tcPr>
          <w:p w14:paraId="23E9FDF1" w14:textId="77777777" w:rsidR="00BC38A0" w:rsidRPr="00527337" w:rsidRDefault="00BC38A0" w:rsidP="00F80039">
            <w:pPr>
              <w:pStyle w:val="Tabletext"/>
              <w:jc w:val="left"/>
            </w:pPr>
          </w:p>
          <w:p w14:paraId="62BFD706" w14:textId="77777777" w:rsidR="00BC38A0" w:rsidRPr="00527337" w:rsidRDefault="00BC38A0" w:rsidP="00F80039">
            <w:pPr>
              <w:pStyle w:val="Tabletext"/>
              <w:jc w:val="left"/>
            </w:pPr>
            <w:r w:rsidRPr="00527337">
              <w:t>0.480; 2.7</w:t>
            </w:r>
            <w:r w:rsidRPr="00527337">
              <w:br/>
              <w:t>1.5; 6.6</w:t>
            </w:r>
          </w:p>
        </w:tc>
        <w:tc>
          <w:tcPr>
            <w:tcW w:w="3792" w:type="dxa"/>
          </w:tcPr>
          <w:p w14:paraId="74A8DE2A" w14:textId="77777777" w:rsidR="00BC38A0" w:rsidRPr="00BC38A0" w:rsidRDefault="00BC38A0" w:rsidP="00F80039">
            <w:pPr>
              <w:pStyle w:val="Tabletext"/>
              <w:jc w:val="left"/>
              <w:rPr>
                <w:lang w:val="en-US"/>
              </w:rPr>
            </w:pPr>
            <w:r w:rsidRPr="00BC38A0">
              <w:rPr>
                <w:lang w:val="en-US"/>
              </w:rPr>
              <w:t>(Frequency and pulse width dependent)</w:t>
            </w:r>
          </w:p>
          <w:p w14:paraId="0D5FDB0F" w14:textId="77777777" w:rsidR="00BC38A0" w:rsidRPr="00527337" w:rsidRDefault="00BC38A0" w:rsidP="00F80039">
            <w:pPr>
              <w:pStyle w:val="Tabletext"/>
              <w:jc w:val="left"/>
            </w:pPr>
            <w:r w:rsidRPr="00527337">
              <w:t>100 to 118</w:t>
            </w:r>
            <w:r w:rsidRPr="00527337">
              <w:br/>
              <w:t>102 to 120</w:t>
            </w:r>
          </w:p>
        </w:tc>
        <w:tc>
          <w:tcPr>
            <w:tcW w:w="2458" w:type="dxa"/>
          </w:tcPr>
          <w:p w14:paraId="31639435" w14:textId="77777777" w:rsidR="00BC38A0" w:rsidRPr="00527337" w:rsidRDefault="00BC38A0" w:rsidP="00F80039">
            <w:pPr>
              <w:pStyle w:val="Tabletext"/>
              <w:jc w:val="left"/>
            </w:pPr>
          </w:p>
          <w:p w14:paraId="54399337" w14:textId="77777777" w:rsidR="00BC38A0" w:rsidRPr="00527337" w:rsidRDefault="00BC38A0" w:rsidP="00F80039">
            <w:pPr>
              <w:pStyle w:val="Tabletext"/>
              <w:jc w:val="left"/>
            </w:pPr>
            <w:r w:rsidRPr="00527337">
              <w:t>Not specified</w:t>
            </w:r>
            <w:r w:rsidRPr="00527337">
              <w:br/>
              <w:t>Not specified</w:t>
            </w:r>
          </w:p>
        </w:tc>
      </w:tr>
    </w:tbl>
    <w:p w14:paraId="61B35EB4" w14:textId="77777777" w:rsidR="00BC38A0" w:rsidRPr="00527337" w:rsidRDefault="00BC38A0" w:rsidP="00BC38A0">
      <w:pPr>
        <w:pStyle w:val="Tablefin"/>
      </w:pPr>
    </w:p>
    <w:p w14:paraId="39450239" w14:textId="77777777" w:rsidR="00BC38A0" w:rsidRPr="00527337" w:rsidRDefault="00BC38A0" w:rsidP="00BC38A0">
      <w:pPr>
        <w:pStyle w:val="TableNo"/>
        <w:spacing w:before="0"/>
      </w:pPr>
      <w:r w:rsidRPr="00527337">
        <w:br w:type="page"/>
      </w:r>
      <w:r>
        <w:lastRenderedPageBreak/>
        <w:br/>
      </w:r>
      <w:r w:rsidRPr="00527337">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BC38A0" w:rsidRPr="00527337" w14:paraId="7F70618A" w14:textId="77777777" w:rsidTr="00F80039">
        <w:trPr>
          <w:cantSplit/>
          <w:jc w:val="center"/>
        </w:trPr>
        <w:tc>
          <w:tcPr>
            <w:tcW w:w="2731" w:type="dxa"/>
          </w:tcPr>
          <w:p w14:paraId="27730E97" w14:textId="77777777" w:rsidR="00BC38A0" w:rsidRPr="00527337" w:rsidRDefault="00BC38A0" w:rsidP="00771EEE">
            <w:pPr>
              <w:pStyle w:val="Tablehead"/>
            </w:pPr>
            <w:r w:rsidRPr="00527337">
              <w:t>Characteristics</w:t>
            </w:r>
          </w:p>
        </w:tc>
        <w:tc>
          <w:tcPr>
            <w:tcW w:w="974" w:type="dxa"/>
          </w:tcPr>
          <w:p w14:paraId="04036E15" w14:textId="77777777" w:rsidR="00BC38A0" w:rsidRPr="00527337" w:rsidRDefault="00BC38A0" w:rsidP="00F80039">
            <w:pPr>
              <w:pStyle w:val="Tablehead"/>
            </w:pPr>
            <w:r w:rsidRPr="00527337">
              <w:t>Units</w:t>
            </w:r>
          </w:p>
        </w:tc>
        <w:tc>
          <w:tcPr>
            <w:tcW w:w="3061" w:type="dxa"/>
          </w:tcPr>
          <w:p w14:paraId="12A2CA16" w14:textId="77777777" w:rsidR="00BC38A0" w:rsidRPr="00527337" w:rsidRDefault="00BC38A0" w:rsidP="00771EEE">
            <w:pPr>
              <w:pStyle w:val="Tablehead"/>
            </w:pPr>
            <w:r w:rsidRPr="00527337">
              <w:t>System A5</w:t>
            </w:r>
          </w:p>
        </w:tc>
        <w:tc>
          <w:tcPr>
            <w:tcW w:w="4008" w:type="dxa"/>
          </w:tcPr>
          <w:p w14:paraId="0A2F7926" w14:textId="77777777" w:rsidR="00BC38A0" w:rsidRPr="00527337" w:rsidRDefault="00BC38A0" w:rsidP="00771EEE">
            <w:pPr>
              <w:pStyle w:val="Tablehead"/>
            </w:pPr>
            <w:r w:rsidRPr="00527337">
              <w:t>System A6a</w:t>
            </w:r>
            <w:r w:rsidRPr="00527337">
              <w:rPr>
                <w:b w:val="0"/>
                <w:vertAlign w:val="superscript"/>
              </w:rPr>
              <w:t>(1)</w:t>
            </w:r>
          </w:p>
        </w:tc>
        <w:tc>
          <w:tcPr>
            <w:tcW w:w="3685" w:type="dxa"/>
          </w:tcPr>
          <w:p w14:paraId="5A476166" w14:textId="77777777" w:rsidR="00BC38A0" w:rsidRPr="00527337" w:rsidRDefault="00BC38A0" w:rsidP="00771EEE">
            <w:pPr>
              <w:pStyle w:val="Tablehead"/>
            </w:pPr>
            <w:r w:rsidRPr="00527337">
              <w:t>System A6b</w:t>
            </w:r>
            <w:r w:rsidRPr="00527337">
              <w:rPr>
                <w:b w:val="0"/>
                <w:vertAlign w:val="superscript"/>
              </w:rPr>
              <w:t>(1)</w:t>
            </w:r>
          </w:p>
        </w:tc>
      </w:tr>
      <w:tr w:rsidR="00BC38A0" w:rsidRPr="008218CB" w14:paraId="4D77F902" w14:textId="77777777" w:rsidTr="00F80039">
        <w:trPr>
          <w:cantSplit/>
          <w:jc w:val="center"/>
        </w:trPr>
        <w:tc>
          <w:tcPr>
            <w:tcW w:w="2731" w:type="dxa"/>
          </w:tcPr>
          <w:p w14:paraId="155AE305" w14:textId="77777777" w:rsidR="00BC38A0" w:rsidRPr="00527337" w:rsidRDefault="00BC38A0" w:rsidP="00F80039">
            <w:pPr>
              <w:pStyle w:val="Tabletext"/>
              <w:jc w:val="left"/>
            </w:pPr>
            <w:r w:rsidRPr="00527337">
              <w:t>Function</w:t>
            </w:r>
          </w:p>
        </w:tc>
        <w:tc>
          <w:tcPr>
            <w:tcW w:w="974" w:type="dxa"/>
          </w:tcPr>
          <w:p w14:paraId="5AC40245" w14:textId="77777777" w:rsidR="00BC38A0" w:rsidRPr="00527337" w:rsidRDefault="00BC38A0" w:rsidP="00F80039">
            <w:pPr>
              <w:pStyle w:val="Tabletext"/>
              <w:jc w:val="center"/>
            </w:pPr>
          </w:p>
        </w:tc>
        <w:tc>
          <w:tcPr>
            <w:tcW w:w="3061" w:type="dxa"/>
          </w:tcPr>
          <w:p w14:paraId="2C97E789" w14:textId="77777777" w:rsidR="00BC38A0" w:rsidRPr="00BC38A0" w:rsidRDefault="00BC38A0" w:rsidP="00F80039">
            <w:pPr>
              <w:pStyle w:val="Tabletext"/>
              <w:jc w:val="left"/>
              <w:rPr>
                <w:lang w:val="en-US"/>
              </w:rPr>
            </w:pPr>
            <w:r w:rsidRPr="00BC38A0">
              <w:rPr>
                <w:lang w:val="en-US"/>
              </w:rPr>
              <w:t>Weather avoidance including wind-shear detection (navigation)</w:t>
            </w:r>
          </w:p>
        </w:tc>
        <w:tc>
          <w:tcPr>
            <w:tcW w:w="4008" w:type="dxa"/>
          </w:tcPr>
          <w:p w14:paraId="5A9A3DC5" w14:textId="77777777" w:rsidR="00BC38A0" w:rsidRPr="00BC38A0" w:rsidRDefault="00BC38A0" w:rsidP="00F80039">
            <w:pPr>
              <w:pStyle w:val="Tabletext"/>
              <w:jc w:val="left"/>
              <w:rPr>
                <w:lang w:val="en-US"/>
              </w:rPr>
            </w:pPr>
            <w:r w:rsidRPr="00BC38A0">
              <w:rPr>
                <w:lang w:val="en-US"/>
              </w:rPr>
              <w:t>Weather avoidance (WA), including wind-shear detection (WS) (navigation)</w:t>
            </w:r>
          </w:p>
        </w:tc>
        <w:tc>
          <w:tcPr>
            <w:tcW w:w="3685" w:type="dxa"/>
          </w:tcPr>
          <w:p w14:paraId="6A40A7F3" w14:textId="77777777" w:rsidR="00BC38A0" w:rsidRPr="00BC38A0" w:rsidRDefault="00BC38A0" w:rsidP="00F80039">
            <w:pPr>
              <w:pStyle w:val="Tabletext"/>
              <w:jc w:val="left"/>
              <w:rPr>
                <w:lang w:val="en-US"/>
              </w:rPr>
            </w:pPr>
            <w:r w:rsidRPr="00BC38A0">
              <w:rPr>
                <w:lang w:val="en-US"/>
              </w:rPr>
              <w:t>Ground-mapping, including:</w:t>
            </w:r>
            <w:r w:rsidRPr="00BC38A0">
              <w:rPr>
                <w:lang w:val="en-US"/>
              </w:rPr>
              <w:br/>
              <w:t>Monopulse ground mapping (MGM) and Doppler beam sharpening (DBS)</w:t>
            </w:r>
          </w:p>
        </w:tc>
      </w:tr>
      <w:tr w:rsidR="00BC38A0" w:rsidRPr="008218CB" w14:paraId="481AD690" w14:textId="77777777" w:rsidTr="00F80039">
        <w:trPr>
          <w:cantSplit/>
          <w:jc w:val="center"/>
        </w:trPr>
        <w:tc>
          <w:tcPr>
            <w:tcW w:w="2731" w:type="dxa"/>
          </w:tcPr>
          <w:p w14:paraId="0E989281" w14:textId="77777777" w:rsidR="00BC38A0" w:rsidRPr="00527337" w:rsidRDefault="00BC38A0" w:rsidP="00F80039">
            <w:pPr>
              <w:pStyle w:val="Tabletext"/>
              <w:jc w:val="left"/>
            </w:pPr>
            <w:r w:rsidRPr="00527337">
              <w:t>Tuning range</w:t>
            </w:r>
          </w:p>
        </w:tc>
        <w:tc>
          <w:tcPr>
            <w:tcW w:w="974" w:type="dxa"/>
          </w:tcPr>
          <w:p w14:paraId="0E390B00"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61" w:type="dxa"/>
          </w:tcPr>
          <w:p w14:paraId="3D67B1F4" w14:textId="77777777" w:rsidR="00BC38A0" w:rsidRPr="00527337" w:rsidRDefault="00BC38A0" w:rsidP="00F80039">
            <w:pPr>
              <w:pStyle w:val="Tabletext"/>
              <w:jc w:val="left"/>
            </w:pPr>
            <w:r w:rsidRPr="00527337">
              <w:t>9 330</w:t>
            </w:r>
          </w:p>
        </w:tc>
        <w:tc>
          <w:tcPr>
            <w:tcW w:w="4008" w:type="dxa"/>
          </w:tcPr>
          <w:p w14:paraId="4E22A4E6" w14:textId="77777777" w:rsidR="00BC38A0" w:rsidRPr="00BC38A0" w:rsidRDefault="00BC38A0" w:rsidP="00F80039">
            <w:pPr>
              <w:pStyle w:val="Tabletext"/>
              <w:jc w:val="left"/>
              <w:rPr>
                <w:lang w:val="en-US"/>
              </w:rPr>
            </w:pPr>
            <w:r w:rsidRPr="00BC38A0">
              <w:rPr>
                <w:lang w:val="en-US"/>
              </w:rPr>
              <w:t>9 305-9 410</w:t>
            </w:r>
            <w:r w:rsidRPr="00BC38A0">
              <w:rPr>
                <w:lang w:val="en-US"/>
              </w:rPr>
              <w:br/>
              <w:t xml:space="preserve">WA: frequency agile pulse-to-pulse </w:t>
            </w:r>
            <w:r w:rsidRPr="00BC38A0">
              <w:rPr>
                <w:lang w:val="en-US"/>
              </w:rPr>
              <w:br/>
              <w:t>(</w:t>
            </w:r>
            <w:r w:rsidRPr="00527337">
              <w:sym w:font="Symbol" w:char="F0A3"/>
            </w:r>
            <w:r w:rsidRPr="00BC38A0">
              <w:rPr>
                <w:lang w:val="en-US"/>
              </w:rPr>
              <w:t> 2 000 hops/s);</w:t>
            </w:r>
            <w:r w:rsidRPr="00BC38A0">
              <w:rPr>
                <w:lang w:val="en-US"/>
              </w:rPr>
              <w:br/>
              <w:t>WS: adaptive single frequency</w:t>
            </w:r>
          </w:p>
        </w:tc>
        <w:tc>
          <w:tcPr>
            <w:tcW w:w="3685" w:type="dxa"/>
          </w:tcPr>
          <w:p w14:paraId="221CDB6E" w14:textId="77777777" w:rsidR="00BC38A0" w:rsidRPr="00BC38A0" w:rsidRDefault="00BC38A0" w:rsidP="00F80039">
            <w:pPr>
              <w:pStyle w:val="Tabletext"/>
              <w:jc w:val="left"/>
              <w:rPr>
                <w:lang w:val="en-US"/>
              </w:rPr>
            </w:pPr>
            <w:r w:rsidRPr="00BC38A0">
              <w:rPr>
                <w:lang w:val="en-US"/>
              </w:rPr>
              <w:t>9 360 and 9 305-9 410</w:t>
            </w:r>
            <w:r w:rsidRPr="00BC38A0">
              <w:rPr>
                <w:lang w:val="en-US"/>
              </w:rPr>
              <w:br/>
              <w:t xml:space="preserve">MGM: frequency agile pulse-to-pulse </w:t>
            </w:r>
            <w:r w:rsidRPr="00BC38A0">
              <w:rPr>
                <w:lang w:val="en-US"/>
              </w:rPr>
              <w:br/>
              <w:t>(</w:t>
            </w:r>
            <w:r w:rsidRPr="00527337">
              <w:sym w:font="Symbol" w:char="F0A3"/>
            </w:r>
            <w:r w:rsidRPr="00BC38A0">
              <w:rPr>
                <w:lang w:val="en-US"/>
              </w:rPr>
              <w:t xml:space="preserve"> 600 hops/s);</w:t>
            </w:r>
            <w:r w:rsidRPr="00BC38A0">
              <w:rPr>
                <w:lang w:val="en-US"/>
              </w:rPr>
              <w:br/>
              <w:t>DBS: single frequency (9 360)</w:t>
            </w:r>
          </w:p>
        </w:tc>
      </w:tr>
      <w:tr w:rsidR="00BC38A0" w:rsidRPr="008218CB" w14:paraId="717732C9" w14:textId="77777777" w:rsidTr="00F80039">
        <w:trPr>
          <w:cantSplit/>
          <w:jc w:val="center"/>
        </w:trPr>
        <w:tc>
          <w:tcPr>
            <w:tcW w:w="2731" w:type="dxa"/>
          </w:tcPr>
          <w:p w14:paraId="48A636B7" w14:textId="77777777" w:rsidR="00BC38A0" w:rsidRPr="00527337" w:rsidRDefault="00BC38A0" w:rsidP="00F80039">
            <w:pPr>
              <w:pStyle w:val="Tabletext"/>
              <w:jc w:val="left"/>
            </w:pPr>
            <w:r w:rsidRPr="00527337">
              <w:t>Modulation</w:t>
            </w:r>
          </w:p>
        </w:tc>
        <w:tc>
          <w:tcPr>
            <w:tcW w:w="974" w:type="dxa"/>
          </w:tcPr>
          <w:p w14:paraId="2B8DF39B" w14:textId="77777777" w:rsidR="00BC38A0" w:rsidRPr="00527337" w:rsidRDefault="00BC38A0" w:rsidP="00F80039">
            <w:pPr>
              <w:pStyle w:val="Tabletext"/>
              <w:jc w:val="center"/>
            </w:pPr>
          </w:p>
        </w:tc>
        <w:tc>
          <w:tcPr>
            <w:tcW w:w="3061" w:type="dxa"/>
          </w:tcPr>
          <w:p w14:paraId="7FC75513" w14:textId="77777777" w:rsidR="00BC38A0" w:rsidRPr="00527337" w:rsidRDefault="00BC38A0" w:rsidP="00F80039">
            <w:pPr>
              <w:pStyle w:val="Tabletext"/>
              <w:jc w:val="left"/>
            </w:pPr>
            <w:r w:rsidRPr="00527337">
              <w:t>Pulse</w:t>
            </w:r>
          </w:p>
        </w:tc>
        <w:tc>
          <w:tcPr>
            <w:tcW w:w="4008" w:type="dxa"/>
          </w:tcPr>
          <w:p w14:paraId="1D17BCF4" w14:textId="77777777" w:rsidR="00BC38A0" w:rsidRPr="00BC38A0" w:rsidRDefault="00BC38A0" w:rsidP="00F80039">
            <w:pPr>
              <w:pStyle w:val="Tabletext"/>
              <w:jc w:val="left"/>
              <w:rPr>
                <w:lang w:val="en-US"/>
              </w:rPr>
            </w:pPr>
            <w:r w:rsidRPr="00BC38A0">
              <w:rPr>
                <w:lang w:val="en-US"/>
              </w:rPr>
              <w:t xml:space="preserve">WA: unmodulated and Barker-coded </w:t>
            </w:r>
            <w:r w:rsidRPr="00BC38A0">
              <w:rPr>
                <w:lang w:val="en-US"/>
              </w:rPr>
              <w:br/>
              <w:t>(5:1 and 13:1) pulses;</w:t>
            </w:r>
            <w:r w:rsidRPr="00BC38A0">
              <w:rPr>
                <w:lang w:val="en-US"/>
              </w:rPr>
              <w:br/>
              <w:t>WS: unmodulated pulses</w:t>
            </w:r>
          </w:p>
        </w:tc>
        <w:tc>
          <w:tcPr>
            <w:tcW w:w="3685" w:type="dxa"/>
          </w:tcPr>
          <w:p w14:paraId="32B8AAA4" w14:textId="77777777" w:rsidR="00BC38A0" w:rsidRPr="00BC38A0" w:rsidRDefault="00BC38A0" w:rsidP="00F80039">
            <w:pPr>
              <w:pStyle w:val="Tabletext"/>
              <w:jc w:val="left"/>
              <w:rPr>
                <w:lang w:val="en-US"/>
              </w:rPr>
            </w:pPr>
            <w:r w:rsidRPr="00BC38A0">
              <w:rPr>
                <w:lang w:val="en-US"/>
              </w:rPr>
              <w:t>MGM and DBS: Barker-coded (13:1) pulses</w:t>
            </w:r>
          </w:p>
        </w:tc>
      </w:tr>
      <w:tr w:rsidR="00BC38A0" w:rsidRPr="00527337" w14:paraId="26DB3804" w14:textId="77777777" w:rsidTr="00F80039">
        <w:trPr>
          <w:cantSplit/>
          <w:jc w:val="center"/>
        </w:trPr>
        <w:tc>
          <w:tcPr>
            <w:tcW w:w="2731" w:type="dxa"/>
          </w:tcPr>
          <w:p w14:paraId="04E447BA" w14:textId="77777777" w:rsidR="00BC38A0" w:rsidRPr="00527337" w:rsidRDefault="00BC38A0" w:rsidP="00F80039">
            <w:pPr>
              <w:pStyle w:val="Tabletext"/>
              <w:jc w:val="left"/>
            </w:pPr>
            <w:r w:rsidRPr="00527337">
              <w:t xml:space="preserve">Peak power into antenna </w:t>
            </w:r>
          </w:p>
        </w:tc>
        <w:tc>
          <w:tcPr>
            <w:tcW w:w="974" w:type="dxa"/>
          </w:tcPr>
          <w:p w14:paraId="44A0640A" w14:textId="77777777" w:rsidR="00BC38A0" w:rsidRPr="00527337" w:rsidRDefault="00BC38A0" w:rsidP="00F80039">
            <w:pPr>
              <w:pStyle w:val="Tabletext"/>
              <w:keepLines/>
              <w:tabs>
                <w:tab w:val="left" w:leader="dot" w:pos="7938"/>
                <w:tab w:val="center" w:pos="9526"/>
              </w:tabs>
              <w:ind w:left="567" w:hanging="567"/>
              <w:jc w:val="center"/>
            </w:pPr>
            <w:r w:rsidRPr="00527337">
              <w:t>W</w:t>
            </w:r>
          </w:p>
        </w:tc>
        <w:tc>
          <w:tcPr>
            <w:tcW w:w="3061" w:type="dxa"/>
          </w:tcPr>
          <w:p w14:paraId="582AB9AF" w14:textId="77777777" w:rsidR="00BC38A0" w:rsidRPr="00527337" w:rsidRDefault="00BC38A0" w:rsidP="00F80039">
            <w:pPr>
              <w:pStyle w:val="Tabletext"/>
              <w:jc w:val="left"/>
            </w:pPr>
            <w:r w:rsidRPr="00527337">
              <w:t>150</w:t>
            </w:r>
          </w:p>
        </w:tc>
        <w:tc>
          <w:tcPr>
            <w:tcW w:w="4008" w:type="dxa"/>
          </w:tcPr>
          <w:p w14:paraId="7A22578C" w14:textId="77777777" w:rsidR="00BC38A0" w:rsidRPr="00527337" w:rsidRDefault="00BC38A0" w:rsidP="00F80039">
            <w:pPr>
              <w:pStyle w:val="Tabletext"/>
              <w:jc w:val="left"/>
            </w:pPr>
            <w:r w:rsidRPr="00527337">
              <w:sym w:font="Symbol" w:char="F0A3"/>
            </w:r>
            <w:r w:rsidRPr="00527337">
              <w:t xml:space="preserve"> 150</w:t>
            </w:r>
          </w:p>
        </w:tc>
        <w:tc>
          <w:tcPr>
            <w:tcW w:w="3685" w:type="dxa"/>
          </w:tcPr>
          <w:p w14:paraId="1285820F" w14:textId="77777777" w:rsidR="00BC38A0" w:rsidRPr="00527337" w:rsidRDefault="00BC38A0" w:rsidP="00F80039">
            <w:pPr>
              <w:pStyle w:val="Tabletext"/>
              <w:jc w:val="left"/>
            </w:pPr>
            <w:r w:rsidRPr="00527337">
              <w:sym w:font="Symbol" w:char="F0A3"/>
            </w:r>
            <w:r w:rsidRPr="00527337">
              <w:t xml:space="preserve"> 150</w:t>
            </w:r>
          </w:p>
        </w:tc>
      </w:tr>
      <w:tr w:rsidR="00BC38A0" w:rsidRPr="008218CB" w14:paraId="66DB123F" w14:textId="77777777" w:rsidTr="00F80039">
        <w:trPr>
          <w:cantSplit/>
          <w:jc w:val="center"/>
        </w:trPr>
        <w:tc>
          <w:tcPr>
            <w:tcW w:w="2731" w:type="dxa"/>
          </w:tcPr>
          <w:p w14:paraId="4300BEA1" w14:textId="77777777" w:rsidR="00BC38A0" w:rsidRPr="00BC38A0" w:rsidRDefault="00BC38A0" w:rsidP="00F80039">
            <w:pPr>
              <w:pStyle w:val="Tabletext"/>
              <w:jc w:val="left"/>
              <w:rPr>
                <w:lang w:val="en-US"/>
              </w:rPr>
            </w:pPr>
            <w:r w:rsidRPr="00BC38A0">
              <w:rPr>
                <w:lang w:val="en-US"/>
              </w:rPr>
              <w:t>Pulse width and</w:t>
            </w:r>
            <w:r w:rsidRPr="00BC38A0">
              <w:rPr>
                <w:lang w:val="en-US"/>
              </w:rPr>
              <w:br/>
              <w:t xml:space="preserve">Pulse repetition rate </w:t>
            </w:r>
          </w:p>
        </w:tc>
        <w:tc>
          <w:tcPr>
            <w:tcW w:w="974" w:type="dxa"/>
          </w:tcPr>
          <w:p w14:paraId="0E9E03C7" w14:textId="77777777" w:rsidR="00BC38A0" w:rsidRPr="00527337" w:rsidRDefault="00BE746E" w:rsidP="00F80039">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3061" w:type="dxa"/>
          </w:tcPr>
          <w:p w14:paraId="5F03A23D" w14:textId="77777777" w:rsidR="00BC38A0" w:rsidRPr="00527337" w:rsidRDefault="00BC38A0" w:rsidP="00F80039">
            <w:pPr>
              <w:pStyle w:val="Tabletext"/>
              <w:jc w:val="left"/>
            </w:pPr>
            <w:r w:rsidRPr="00527337">
              <w:t>1 to 20</w:t>
            </w:r>
            <w:r w:rsidRPr="00527337">
              <w:br/>
              <w:t>180 to 9 000</w:t>
            </w:r>
          </w:p>
        </w:tc>
        <w:tc>
          <w:tcPr>
            <w:tcW w:w="4008" w:type="dxa"/>
          </w:tcPr>
          <w:p w14:paraId="2973D9CD" w14:textId="77777777" w:rsidR="00BC38A0" w:rsidRPr="00BC38A0" w:rsidRDefault="00BC38A0" w:rsidP="00BE746E">
            <w:pPr>
              <w:pStyle w:val="Tabletext"/>
              <w:jc w:val="left"/>
              <w:rPr>
                <w:lang w:val="en-US"/>
              </w:rPr>
            </w:pPr>
            <w:r w:rsidRPr="00BC38A0">
              <w:rPr>
                <w:lang w:val="en-US"/>
              </w:rPr>
              <w:t>WA: 0.2-230; WS: 2</w:t>
            </w:r>
            <w:r w:rsidRPr="00BC38A0">
              <w:rPr>
                <w:lang w:val="en-US"/>
              </w:rPr>
              <w:br/>
              <w:t xml:space="preserve">WA: 2 000 pps for 0.2-6 </w:t>
            </w:r>
            <w:r w:rsidR="00BE746E">
              <w:sym w:font="Symbol" w:char="F06D"/>
            </w:r>
            <w:r w:rsidRPr="00BC38A0">
              <w:rPr>
                <w:lang w:val="en-US"/>
              </w:rPr>
              <w:t>s pulses, decreasing to 230 pps for 230 </w:t>
            </w:r>
            <w:r w:rsidR="00BE746E">
              <w:sym w:font="Symbol" w:char="F06D"/>
            </w:r>
            <w:r w:rsidRPr="00BC38A0">
              <w:rPr>
                <w:lang w:val="en-US"/>
              </w:rPr>
              <w:t>s pulses;</w:t>
            </w:r>
            <w:r w:rsidRPr="00BC38A0">
              <w:rPr>
                <w:lang w:val="en-US"/>
              </w:rPr>
              <w:br/>
              <w:t>WS: 3 600-3 940 pps</w:t>
            </w:r>
          </w:p>
        </w:tc>
        <w:tc>
          <w:tcPr>
            <w:tcW w:w="3685" w:type="dxa"/>
          </w:tcPr>
          <w:p w14:paraId="5C774691" w14:textId="77777777" w:rsidR="00BC38A0" w:rsidRPr="00BC38A0" w:rsidRDefault="00BC38A0" w:rsidP="00BE746E">
            <w:pPr>
              <w:pStyle w:val="Tabletext"/>
              <w:jc w:val="left"/>
              <w:rPr>
                <w:lang w:val="en-US"/>
              </w:rPr>
            </w:pPr>
            <w:r w:rsidRPr="00BC38A0">
              <w:rPr>
                <w:lang w:val="en-US"/>
              </w:rPr>
              <w:t>MGM: 1.3-260; DBS: 0.64-20</w:t>
            </w:r>
            <w:r w:rsidRPr="00BC38A0">
              <w:rPr>
                <w:lang w:val="en-US"/>
              </w:rPr>
              <w:br/>
              <w:t xml:space="preserve">MGM: 600 pps for 1.3-60 </w:t>
            </w:r>
            <w:r w:rsidR="00BE746E">
              <w:sym w:font="Symbol" w:char="F06D"/>
            </w:r>
            <w:r w:rsidRPr="00BC38A0">
              <w:rPr>
                <w:lang w:val="en-US"/>
              </w:rPr>
              <w:t xml:space="preserve">s pulses, decreasing to 220 pps for 260 </w:t>
            </w:r>
            <w:r w:rsidR="00BE746E">
              <w:sym w:font="Symbol" w:char="F06D"/>
            </w:r>
            <w:r w:rsidRPr="00BC38A0">
              <w:rPr>
                <w:lang w:val="en-US"/>
              </w:rPr>
              <w:t>s pulses;</w:t>
            </w:r>
            <w:r w:rsidRPr="00BC38A0">
              <w:rPr>
                <w:lang w:val="en-US"/>
              </w:rPr>
              <w:br/>
              <w:t>DBS: 700-1 600 pps for all pulse widths</w:t>
            </w:r>
          </w:p>
        </w:tc>
      </w:tr>
      <w:tr w:rsidR="00BC38A0" w:rsidRPr="00527337" w14:paraId="222777C7" w14:textId="77777777" w:rsidTr="00F80039">
        <w:trPr>
          <w:cantSplit/>
          <w:jc w:val="center"/>
        </w:trPr>
        <w:tc>
          <w:tcPr>
            <w:tcW w:w="2731" w:type="dxa"/>
          </w:tcPr>
          <w:p w14:paraId="7D57F877" w14:textId="77777777" w:rsidR="00BC38A0" w:rsidRPr="00527337" w:rsidRDefault="00BC38A0" w:rsidP="00F80039">
            <w:pPr>
              <w:pStyle w:val="Tabletext"/>
              <w:jc w:val="left"/>
            </w:pPr>
            <w:r w:rsidRPr="00527337">
              <w:t>Maximum duty cycle</w:t>
            </w:r>
          </w:p>
        </w:tc>
        <w:tc>
          <w:tcPr>
            <w:tcW w:w="974" w:type="dxa"/>
          </w:tcPr>
          <w:p w14:paraId="32E3D78E" w14:textId="77777777" w:rsidR="00BC38A0" w:rsidRPr="00527337" w:rsidRDefault="00BC38A0" w:rsidP="00F80039">
            <w:pPr>
              <w:pStyle w:val="Tabletext"/>
              <w:jc w:val="center"/>
            </w:pPr>
          </w:p>
        </w:tc>
        <w:tc>
          <w:tcPr>
            <w:tcW w:w="3061" w:type="dxa"/>
          </w:tcPr>
          <w:p w14:paraId="69D132D5" w14:textId="77777777" w:rsidR="00BC38A0" w:rsidRPr="00527337" w:rsidRDefault="00BC38A0" w:rsidP="00F80039">
            <w:pPr>
              <w:pStyle w:val="Tabletext"/>
              <w:jc w:val="left"/>
            </w:pPr>
            <w:r w:rsidRPr="00527337">
              <w:t>Not specified</w:t>
            </w:r>
          </w:p>
        </w:tc>
        <w:tc>
          <w:tcPr>
            <w:tcW w:w="4008" w:type="dxa"/>
          </w:tcPr>
          <w:p w14:paraId="199803D3" w14:textId="77777777" w:rsidR="00BC38A0" w:rsidRPr="00527337" w:rsidRDefault="00BC38A0" w:rsidP="00F80039">
            <w:pPr>
              <w:pStyle w:val="Tabletext"/>
              <w:jc w:val="left"/>
            </w:pPr>
            <w:r w:rsidRPr="00527337">
              <w:t>WA: 0.054;</w:t>
            </w:r>
            <w:r w:rsidRPr="00527337">
              <w:br/>
              <w:t>WS: 0.0076</w:t>
            </w:r>
          </w:p>
        </w:tc>
        <w:tc>
          <w:tcPr>
            <w:tcW w:w="3685" w:type="dxa"/>
          </w:tcPr>
          <w:p w14:paraId="77D78573" w14:textId="77777777" w:rsidR="00BC38A0" w:rsidRPr="00527337" w:rsidRDefault="00BC38A0" w:rsidP="00F80039">
            <w:pPr>
              <w:pStyle w:val="Tabletext"/>
              <w:jc w:val="left"/>
            </w:pPr>
            <w:r w:rsidRPr="00527337">
              <w:t>MGM: 0.057;</w:t>
            </w:r>
            <w:r w:rsidRPr="00527337">
              <w:br/>
              <w:t>DBS: 0.033 (0.024 long term)</w:t>
            </w:r>
          </w:p>
        </w:tc>
      </w:tr>
      <w:tr w:rsidR="00BC38A0" w:rsidRPr="00527337" w14:paraId="56B2510B" w14:textId="77777777" w:rsidTr="00F80039">
        <w:trPr>
          <w:cantSplit/>
          <w:jc w:val="center"/>
        </w:trPr>
        <w:tc>
          <w:tcPr>
            <w:tcW w:w="2731" w:type="dxa"/>
          </w:tcPr>
          <w:p w14:paraId="5F2ACF74" w14:textId="77777777" w:rsidR="00BC38A0" w:rsidRPr="00527337" w:rsidRDefault="00BC38A0" w:rsidP="00F80039">
            <w:pPr>
              <w:pStyle w:val="Tabletext"/>
              <w:jc w:val="left"/>
            </w:pPr>
            <w:r w:rsidRPr="00527337">
              <w:t xml:space="preserve">Pulse rise/fall time </w:t>
            </w:r>
          </w:p>
        </w:tc>
        <w:tc>
          <w:tcPr>
            <w:tcW w:w="974" w:type="dxa"/>
          </w:tcPr>
          <w:p w14:paraId="08657DE5" w14:textId="77777777" w:rsidR="00BC38A0" w:rsidRPr="00527337" w:rsidRDefault="00BE746E" w:rsidP="00F80039">
            <w:pPr>
              <w:pStyle w:val="Tabletext"/>
              <w:keepLines/>
              <w:tabs>
                <w:tab w:val="left" w:leader="dot" w:pos="7938"/>
                <w:tab w:val="center" w:pos="9526"/>
              </w:tabs>
              <w:ind w:left="567" w:hanging="567"/>
              <w:jc w:val="center"/>
            </w:pPr>
            <w:r>
              <w:sym w:font="Symbol" w:char="F06D"/>
            </w:r>
            <w:r w:rsidR="00BC38A0" w:rsidRPr="00527337">
              <w:t>s</w:t>
            </w:r>
          </w:p>
        </w:tc>
        <w:tc>
          <w:tcPr>
            <w:tcW w:w="3061" w:type="dxa"/>
          </w:tcPr>
          <w:p w14:paraId="389B6B1F" w14:textId="77777777" w:rsidR="00BC38A0" w:rsidRPr="00527337" w:rsidRDefault="00BC38A0" w:rsidP="00F80039">
            <w:pPr>
              <w:pStyle w:val="Tabletext"/>
              <w:jc w:val="left"/>
            </w:pPr>
            <w:r w:rsidRPr="00527337">
              <w:t>Not specified</w:t>
            </w:r>
          </w:p>
        </w:tc>
        <w:tc>
          <w:tcPr>
            <w:tcW w:w="4008" w:type="dxa"/>
          </w:tcPr>
          <w:p w14:paraId="3D694F31" w14:textId="77777777" w:rsidR="00BC38A0" w:rsidRPr="00527337" w:rsidRDefault="00BC38A0" w:rsidP="00F80039">
            <w:pPr>
              <w:pStyle w:val="Tabletext"/>
              <w:jc w:val="left"/>
            </w:pPr>
            <w:r w:rsidRPr="00527337">
              <w:t>WA: 0.02-0.05/0.01;</w:t>
            </w:r>
            <w:r w:rsidRPr="00527337">
              <w:br/>
              <w:t>WS: 0.02/0.01</w:t>
            </w:r>
          </w:p>
        </w:tc>
        <w:tc>
          <w:tcPr>
            <w:tcW w:w="3685" w:type="dxa"/>
          </w:tcPr>
          <w:p w14:paraId="0C0FD6DB" w14:textId="77777777" w:rsidR="00BC38A0" w:rsidRPr="00527337" w:rsidRDefault="00BC38A0" w:rsidP="00F80039">
            <w:pPr>
              <w:pStyle w:val="Tabletext"/>
              <w:jc w:val="left"/>
            </w:pPr>
            <w:r w:rsidRPr="00527337">
              <w:t>MGM: 0.01-0.02/0.01-0.02;</w:t>
            </w:r>
            <w:r w:rsidRPr="00527337">
              <w:br/>
              <w:t>DBS: 0.02-0.04/0.01</w:t>
            </w:r>
          </w:p>
        </w:tc>
      </w:tr>
      <w:tr w:rsidR="00BC38A0" w:rsidRPr="00527337" w14:paraId="61884102" w14:textId="77777777" w:rsidTr="00F80039">
        <w:trPr>
          <w:cantSplit/>
          <w:jc w:val="center"/>
        </w:trPr>
        <w:tc>
          <w:tcPr>
            <w:tcW w:w="2731" w:type="dxa"/>
          </w:tcPr>
          <w:p w14:paraId="11DC09C3" w14:textId="77777777" w:rsidR="00BC38A0" w:rsidRPr="00527337" w:rsidRDefault="00BC38A0" w:rsidP="00F80039">
            <w:pPr>
              <w:pStyle w:val="Tabletext"/>
              <w:jc w:val="left"/>
            </w:pPr>
            <w:r w:rsidRPr="00527337">
              <w:t>Output device</w:t>
            </w:r>
          </w:p>
        </w:tc>
        <w:tc>
          <w:tcPr>
            <w:tcW w:w="974" w:type="dxa"/>
          </w:tcPr>
          <w:p w14:paraId="416F2D7F" w14:textId="77777777" w:rsidR="00BC38A0" w:rsidRPr="00527337" w:rsidRDefault="00BC38A0" w:rsidP="00F80039">
            <w:pPr>
              <w:pStyle w:val="Tabletext"/>
              <w:jc w:val="center"/>
            </w:pPr>
          </w:p>
        </w:tc>
        <w:tc>
          <w:tcPr>
            <w:tcW w:w="3061" w:type="dxa"/>
          </w:tcPr>
          <w:p w14:paraId="613128B1" w14:textId="77777777" w:rsidR="00BC38A0" w:rsidRPr="00527337" w:rsidRDefault="00BC38A0" w:rsidP="00F80039">
            <w:pPr>
              <w:pStyle w:val="Tabletext"/>
              <w:jc w:val="left"/>
            </w:pPr>
            <w:r w:rsidRPr="00527337">
              <w:t>Solid state</w:t>
            </w:r>
          </w:p>
        </w:tc>
        <w:tc>
          <w:tcPr>
            <w:tcW w:w="4008" w:type="dxa"/>
          </w:tcPr>
          <w:p w14:paraId="35F2FA0C" w14:textId="77777777" w:rsidR="00BC38A0" w:rsidRPr="00527337" w:rsidRDefault="00BC38A0" w:rsidP="00F80039">
            <w:pPr>
              <w:pStyle w:val="Tabletext"/>
              <w:jc w:val="left"/>
            </w:pPr>
            <w:r w:rsidRPr="00527337">
              <w:t>FET</w:t>
            </w:r>
          </w:p>
        </w:tc>
        <w:tc>
          <w:tcPr>
            <w:tcW w:w="3685" w:type="dxa"/>
          </w:tcPr>
          <w:p w14:paraId="456F7FD7" w14:textId="77777777" w:rsidR="00BC38A0" w:rsidRPr="00527337" w:rsidRDefault="00BC38A0" w:rsidP="00F80039">
            <w:pPr>
              <w:pStyle w:val="Tabletext"/>
              <w:jc w:val="left"/>
            </w:pPr>
            <w:r w:rsidRPr="00527337">
              <w:t>FET</w:t>
            </w:r>
          </w:p>
        </w:tc>
      </w:tr>
      <w:tr w:rsidR="00BC38A0" w:rsidRPr="00527337" w14:paraId="1EEBACC0" w14:textId="77777777" w:rsidTr="00F80039">
        <w:trPr>
          <w:cantSplit/>
          <w:jc w:val="center"/>
        </w:trPr>
        <w:tc>
          <w:tcPr>
            <w:tcW w:w="2731" w:type="dxa"/>
          </w:tcPr>
          <w:p w14:paraId="4332C4C4" w14:textId="77777777" w:rsidR="00BC38A0" w:rsidRPr="00527337" w:rsidRDefault="00BC38A0" w:rsidP="00F80039">
            <w:pPr>
              <w:pStyle w:val="Tabletext"/>
              <w:jc w:val="left"/>
            </w:pPr>
            <w:r w:rsidRPr="00527337">
              <w:t>Antenna pattern type</w:t>
            </w:r>
          </w:p>
        </w:tc>
        <w:tc>
          <w:tcPr>
            <w:tcW w:w="974" w:type="dxa"/>
          </w:tcPr>
          <w:p w14:paraId="0DB36148" w14:textId="77777777" w:rsidR="00BC38A0" w:rsidRPr="00527337" w:rsidRDefault="00BC38A0" w:rsidP="00F80039">
            <w:pPr>
              <w:pStyle w:val="Tabletext"/>
              <w:jc w:val="center"/>
            </w:pPr>
          </w:p>
        </w:tc>
        <w:tc>
          <w:tcPr>
            <w:tcW w:w="3061" w:type="dxa"/>
          </w:tcPr>
          <w:p w14:paraId="35A7C4F9" w14:textId="77777777" w:rsidR="00BC38A0" w:rsidRPr="00527337" w:rsidRDefault="00BC38A0" w:rsidP="00F80039">
            <w:pPr>
              <w:pStyle w:val="Tabletext"/>
              <w:jc w:val="left"/>
            </w:pPr>
            <w:r w:rsidRPr="00527337">
              <w:t>Pencil</w:t>
            </w:r>
          </w:p>
        </w:tc>
        <w:tc>
          <w:tcPr>
            <w:tcW w:w="4008" w:type="dxa"/>
          </w:tcPr>
          <w:p w14:paraId="003C58AE" w14:textId="77777777" w:rsidR="00BC38A0" w:rsidRPr="00527337" w:rsidRDefault="00BC38A0" w:rsidP="00F80039">
            <w:pPr>
              <w:pStyle w:val="Tabletext"/>
              <w:jc w:val="left"/>
            </w:pPr>
            <w:r w:rsidRPr="00527337">
              <w:t>Pencil</w:t>
            </w:r>
          </w:p>
        </w:tc>
        <w:tc>
          <w:tcPr>
            <w:tcW w:w="3685" w:type="dxa"/>
          </w:tcPr>
          <w:p w14:paraId="2622C4FC" w14:textId="77777777" w:rsidR="00BC38A0" w:rsidRPr="00527337" w:rsidRDefault="00BC38A0" w:rsidP="00F80039">
            <w:pPr>
              <w:pStyle w:val="Tabletext"/>
              <w:jc w:val="left"/>
            </w:pPr>
            <w:r w:rsidRPr="00527337">
              <w:t>Fan</w:t>
            </w:r>
          </w:p>
        </w:tc>
      </w:tr>
      <w:tr w:rsidR="00BC38A0" w:rsidRPr="00527337" w14:paraId="29790D6C" w14:textId="77777777" w:rsidTr="00F80039">
        <w:trPr>
          <w:cantSplit/>
          <w:jc w:val="center"/>
        </w:trPr>
        <w:tc>
          <w:tcPr>
            <w:tcW w:w="2731" w:type="dxa"/>
          </w:tcPr>
          <w:p w14:paraId="524F0243" w14:textId="77777777" w:rsidR="00BC38A0" w:rsidRPr="00527337" w:rsidRDefault="00BC38A0" w:rsidP="00F80039">
            <w:pPr>
              <w:pStyle w:val="Tabletext"/>
              <w:jc w:val="left"/>
            </w:pPr>
            <w:r w:rsidRPr="00527337">
              <w:t>Antenna type</w:t>
            </w:r>
          </w:p>
        </w:tc>
        <w:tc>
          <w:tcPr>
            <w:tcW w:w="974" w:type="dxa"/>
          </w:tcPr>
          <w:p w14:paraId="3C16AD3D" w14:textId="77777777" w:rsidR="00BC38A0" w:rsidRPr="00527337" w:rsidRDefault="00BC38A0" w:rsidP="00F80039">
            <w:pPr>
              <w:pStyle w:val="Tabletext"/>
              <w:jc w:val="center"/>
            </w:pPr>
          </w:p>
        </w:tc>
        <w:tc>
          <w:tcPr>
            <w:tcW w:w="3061" w:type="dxa"/>
          </w:tcPr>
          <w:p w14:paraId="4D00E263" w14:textId="77777777" w:rsidR="00BC38A0" w:rsidRPr="00527337" w:rsidRDefault="00BC38A0" w:rsidP="00F80039">
            <w:pPr>
              <w:pStyle w:val="Tabletext"/>
              <w:jc w:val="left"/>
            </w:pPr>
            <w:r w:rsidRPr="00527337">
              <w:t>Planar array</w:t>
            </w:r>
          </w:p>
        </w:tc>
        <w:tc>
          <w:tcPr>
            <w:tcW w:w="4008" w:type="dxa"/>
          </w:tcPr>
          <w:p w14:paraId="35F9D904" w14:textId="77777777" w:rsidR="00BC38A0" w:rsidRPr="00527337" w:rsidRDefault="00BC38A0" w:rsidP="00F80039">
            <w:pPr>
              <w:pStyle w:val="Tabletext"/>
              <w:jc w:val="left"/>
            </w:pPr>
            <w:r w:rsidRPr="00527337">
              <w:t>Planar array</w:t>
            </w:r>
          </w:p>
        </w:tc>
        <w:tc>
          <w:tcPr>
            <w:tcW w:w="3685" w:type="dxa"/>
          </w:tcPr>
          <w:p w14:paraId="4D073B41" w14:textId="77777777" w:rsidR="00BC38A0" w:rsidRPr="00527337" w:rsidRDefault="00BC38A0" w:rsidP="00F80039">
            <w:pPr>
              <w:pStyle w:val="Tabletext"/>
              <w:jc w:val="left"/>
            </w:pPr>
            <w:r w:rsidRPr="00527337">
              <w:t>Planar array</w:t>
            </w:r>
          </w:p>
        </w:tc>
      </w:tr>
      <w:tr w:rsidR="00BC38A0" w:rsidRPr="00527337" w14:paraId="0EB0B804" w14:textId="77777777" w:rsidTr="00F80039">
        <w:trPr>
          <w:cantSplit/>
          <w:jc w:val="center"/>
        </w:trPr>
        <w:tc>
          <w:tcPr>
            <w:tcW w:w="2731" w:type="dxa"/>
          </w:tcPr>
          <w:p w14:paraId="2404B5CA" w14:textId="77777777" w:rsidR="00BC38A0" w:rsidRPr="00527337" w:rsidRDefault="00BC38A0" w:rsidP="00F80039">
            <w:pPr>
              <w:pStyle w:val="Tabletext"/>
              <w:jc w:val="left"/>
            </w:pPr>
            <w:r w:rsidRPr="00527337">
              <w:t>Antenna polarization</w:t>
            </w:r>
          </w:p>
        </w:tc>
        <w:tc>
          <w:tcPr>
            <w:tcW w:w="974" w:type="dxa"/>
          </w:tcPr>
          <w:p w14:paraId="63BEB9C8" w14:textId="77777777" w:rsidR="00BC38A0" w:rsidRPr="00527337" w:rsidRDefault="00BC38A0" w:rsidP="00F80039">
            <w:pPr>
              <w:pStyle w:val="Tabletext"/>
              <w:jc w:val="center"/>
            </w:pPr>
          </w:p>
        </w:tc>
        <w:tc>
          <w:tcPr>
            <w:tcW w:w="3061" w:type="dxa"/>
          </w:tcPr>
          <w:p w14:paraId="26EA1EBA" w14:textId="77777777" w:rsidR="00BC38A0" w:rsidRPr="00527337" w:rsidRDefault="00BC38A0" w:rsidP="00F80039">
            <w:pPr>
              <w:pStyle w:val="Tabletext"/>
              <w:jc w:val="left"/>
            </w:pPr>
            <w:r w:rsidRPr="00527337">
              <w:t>Not specified</w:t>
            </w:r>
          </w:p>
        </w:tc>
        <w:tc>
          <w:tcPr>
            <w:tcW w:w="4008" w:type="dxa"/>
          </w:tcPr>
          <w:p w14:paraId="7EA97CB7" w14:textId="77777777" w:rsidR="00BC38A0" w:rsidRPr="00527337" w:rsidRDefault="00BC38A0" w:rsidP="00F80039">
            <w:pPr>
              <w:pStyle w:val="Tabletext"/>
              <w:jc w:val="left"/>
            </w:pPr>
            <w:r w:rsidRPr="00527337">
              <w:t>Linear</w:t>
            </w:r>
          </w:p>
        </w:tc>
        <w:tc>
          <w:tcPr>
            <w:tcW w:w="3685" w:type="dxa"/>
          </w:tcPr>
          <w:p w14:paraId="47226CB2" w14:textId="77777777" w:rsidR="00BC38A0" w:rsidRPr="00527337" w:rsidRDefault="00BC38A0" w:rsidP="00F80039">
            <w:pPr>
              <w:pStyle w:val="Tabletext"/>
              <w:jc w:val="left"/>
            </w:pPr>
            <w:r w:rsidRPr="00527337">
              <w:t>Linear</w:t>
            </w:r>
          </w:p>
        </w:tc>
      </w:tr>
      <w:tr w:rsidR="00BC38A0" w:rsidRPr="00527337" w14:paraId="42CAC138"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2C9032A4" w14:textId="77777777" w:rsidR="00BC38A0" w:rsidRPr="00527337" w:rsidRDefault="00BC38A0" w:rsidP="00F80039">
            <w:pPr>
              <w:pStyle w:val="Tabletext"/>
              <w:jc w:val="left"/>
            </w:pPr>
            <w:r w:rsidRPr="00527337">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32F39878"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61" w:type="dxa"/>
            <w:tcBorders>
              <w:top w:val="single" w:sz="4" w:space="0" w:color="auto"/>
              <w:left w:val="single" w:sz="4" w:space="0" w:color="auto"/>
              <w:bottom w:val="single" w:sz="4" w:space="0" w:color="auto"/>
              <w:right w:val="single" w:sz="4" w:space="0" w:color="auto"/>
            </w:tcBorders>
          </w:tcPr>
          <w:p w14:paraId="462CF3BB" w14:textId="77777777" w:rsidR="00BC38A0" w:rsidRPr="00527337" w:rsidRDefault="00BC38A0" w:rsidP="00F80039">
            <w:pPr>
              <w:pStyle w:val="Tabletext"/>
              <w:jc w:val="left"/>
            </w:pPr>
            <w:r w:rsidRPr="00527337">
              <w:t>34.4</w:t>
            </w:r>
          </w:p>
        </w:tc>
        <w:tc>
          <w:tcPr>
            <w:tcW w:w="4008" w:type="dxa"/>
            <w:tcBorders>
              <w:top w:val="single" w:sz="4" w:space="0" w:color="auto"/>
              <w:left w:val="single" w:sz="4" w:space="0" w:color="auto"/>
              <w:bottom w:val="single" w:sz="4" w:space="0" w:color="auto"/>
              <w:right w:val="single" w:sz="4" w:space="0" w:color="auto"/>
            </w:tcBorders>
          </w:tcPr>
          <w:p w14:paraId="458F395B" w14:textId="77777777" w:rsidR="00BC38A0" w:rsidRPr="00527337" w:rsidRDefault="00BC38A0" w:rsidP="00F80039">
            <w:pPr>
              <w:pStyle w:val="Tabletext"/>
              <w:jc w:val="left"/>
            </w:pPr>
            <w:r w:rsidRPr="00527337">
              <w:t>32</w:t>
            </w:r>
          </w:p>
        </w:tc>
        <w:tc>
          <w:tcPr>
            <w:tcW w:w="3685" w:type="dxa"/>
            <w:tcBorders>
              <w:top w:val="single" w:sz="4" w:space="0" w:color="auto"/>
              <w:left w:val="single" w:sz="4" w:space="0" w:color="auto"/>
              <w:bottom w:val="single" w:sz="4" w:space="0" w:color="auto"/>
              <w:right w:val="single" w:sz="4" w:space="0" w:color="auto"/>
            </w:tcBorders>
          </w:tcPr>
          <w:p w14:paraId="22982B88" w14:textId="77777777" w:rsidR="00BC38A0" w:rsidRPr="00527337" w:rsidRDefault="00BC38A0" w:rsidP="00F80039">
            <w:pPr>
              <w:pStyle w:val="Tabletext"/>
              <w:jc w:val="left"/>
            </w:pPr>
            <w:r w:rsidRPr="00527337">
              <w:t>28.7</w:t>
            </w:r>
          </w:p>
        </w:tc>
      </w:tr>
      <w:tr w:rsidR="00BC38A0" w:rsidRPr="00527337" w14:paraId="07EA2517"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77635FC0" w14:textId="77777777" w:rsidR="00BC38A0" w:rsidRPr="00527337" w:rsidRDefault="00BC38A0" w:rsidP="00F80039">
            <w:pPr>
              <w:pStyle w:val="Tabletext"/>
              <w:jc w:val="left"/>
            </w:pPr>
            <w:r w:rsidRPr="00527337">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3A5D43DC" w14:textId="77777777"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61" w:type="dxa"/>
            <w:tcBorders>
              <w:top w:val="single" w:sz="4" w:space="0" w:color="auto"/>
              <w:left w:val="single" w:sz="4" w:space="0" w:color="auto"/>
              <w:bottom w:val="single" w:sz="4" w:space="0" w:color="auto"/>
              <w:right w:val="single" w:sz="4" w:space="0" w:color="auto"/>
            </w:tcBorders>
          </w:tcPr>
          <w:p w14:paraId="2701132F" w14:textId="77777777" w:rsidR="00BC38A0" w:rsidRPr="00527337" w:rsidRDefault="00BC38A0" w:rsidP="00F80039">
            <w:pPr>
              <w:pStyle w:val="Tabletext"/>
              <w:jc w:val="left"/>
            </w:pPr>
            <w:r w:rsidRPr="00527337">
              <w:t>3.5</w:t>
            </w:r>
          </w:p>
        </w:tc>
        <w:tc>
          <w:tcPr>
            <w:tcW w:w="4008" w:type="dxa"/>
            <w:tcBorders>
              <w:top w:val="single" w:sz="4" w:space="0" w:color="auto"/>
              <w:left w:val="single" w:sz="4" w:space="0" w:color="auto"/>
              <w:bottom w:val="single" w:sz="4" w:space="0" w:color="auto"/>
              <w:right w:val="single" w:sz="4" w:space="0" w:color="auto"/>
            </w:tcBorders>
          </w:tcPr>
          <w:p w14:paraId="6F49B7C1" w14:textId="77777777" w:rsidR="00BC38A0" w:rsidRPr="00527337" w:rsidRDefault="00BC38A0" w:rsidP="00F80039">
            <w:pPr>
              <w:pStyle w:val="Tabletext"/>
              <w:jc w:val="left"/>
            </w:pPr>
            <w:r w:rsidRPr="00527337">
              <w:t>4</w:t>
            </w:r>
          </w:p>
        </w:tc>
        <w:tc>
          <w:tcPr>
            <w:tcW w:w="3685" w:type="dxa"/>
            <w:tcBorders>
              <w:top w:val="single" w:sz="4" w:space="0" w:color="auto"/>
              <w:left w:val="single" w:sz="4" w:space="0" w:color="auto"/>
              <w:bottom w:val="single" w:sz="4" w:space="0" w:color="auto"/>
              <w:right w:val="single" w:sz="4" w:space="0" w:color="auto"/>
            </w:tcBorders>
          </w:tcPr>
          <w:p w14:paraId="7A1B6477" w14:textId="77777777" w:rsidR="00BC38A0" w:rsidRPr="00527337" w:rsidRDefault="00BC38A0" w:rsidP="00F80039">
            <w:pPr>
              <w:pStyle w:val="Tabletext"/>
              <w:jc w:val="left"/>
            </w:pPr>
            <w:r w:rsidRPr="00527337">
              <w:t>42</w:t>
            </w:r>
          </w:p>
        </w:tc>
      </w:tr>
    </w:tbl>
    <w:p w14:paraId="3C9DA093" w14:textId="77777777" w:rsidR="00F80039" w:rsidRPr="00527337" w:rsidRDefault="00F80039" w:rsidP="00F80039">
      <w:pPr>
        <w:pStyle w:val="TableNo"/>
      </w:pPr>
      <w:r w:rsidRPr="00527337">
        <w:lastRenderedPageBreak/>
        <w:t>TABLE 1 (</w:t>
      </w:r>
      <w:r w:rsidRPr="00527337">
        <w:rPr>
          <w:i/>
        </w:rPr>
        <w:t>continued</w:t>
      </w:r>
      <w:r w:rsidRPr="00527337">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F80039" w:rsidRPr="00527337" w14:paraId="17833AE9" w14:textId="77777777" w:rsidTr="00F80039">
        <w:trPr>
          <w:cantSplit/>
          <w:jc w:val="center"/>
        </w:trPr>
        <w:tc>
          <w:tcPr>
            <w:tcW w:w="2833" w:type="dxa"/>
          </w:tcPr>
          <w:p w14:paraId="0625EA3E" w14:textId="77777777" w:rsidR="00F80039" w:rsidRPr="00527337" w:rsidRDefault="00F80039" w:rsidP="00A91BD6">
            <w:pPr>
              <w:pStyle w:val="Tablehead"/>
            </w:pPr>
            <w:r w:rsidRPr="00527337">
              <w:t>Characteristics</w:t>
            </w:r>
          </w:p>
        </w:tc>
        <w:tc>
          <w:tcPr>
            <w:tcW w:w="974" w:type="dxa"/>
          </w:tcPr>
          <w:p w14:paraId="779800E5" w14:textId="77777777" w:rsidR="00F80039" w:rsidRPr="00527337" w:rsidRDefault="00F80039" w:rsidP="00A91BD6">
            <w:pPr>
              <w:pStyle w:val="Tablehead"/>
            </w:pPr>
            <w:r w:rsidRPr="00527337">
              <w:t>Units</w:t>
            </w:r>
          </w:p>
        </w:tc>
        <w:tc>
          <w:tcPr>
            <w:tcW w:w="3072" w:type="dxa"/>
          </w:tcPr>
          <w:p w14:paraId="1D67501F" w14:textId="77777777" w:rsidR="00F80039" w:rsidRPr="00527337" w:rsidRDefault="00F80039" w:rsidP="00A91BD6">
            <w:pPr>
              <w:pStyle w:val="Tablehead"/>
            </w:pPr>
            <w:r w:rsidRPr="00527337">
              <w:t>System A5</w:t>
            </w:r>
          </w:p>
        </w:tc>
        <w:tc>
          <w:tcPr>
            <w:tcW w:w="3998" w:type="dxa"/>
          </w:tcPr>
          <w:p w14:paraId="1F7983B7" w14:textId="77777777" w:rsidR="00F80039" w:rsidRPr="00527337" w:rsidRDefault="00F80039" w:rsidP="00A91BD6">
            <w:pPr>
              <w:pStyle w:val="Tablehead"/>
            </w:pPr>
            <w:r w:rsidRPr="00527337">
              <w:t>System A6a</w:t>
            </w:r>
            <w:r w:rsidRPr="00527337">
              <w:rPr>
                <w:b w:val="0"/>
                <w:vertAlign w:val="superscript"/>
              </w:rPr>
              <w:t>(1)</w:t>
            </w:r>
          </w:p>
        </w:tc>
        <w:tc>
          <w:tcPr>
            <w:tcW w:w="3580" w:type="dxa"/>
          </w:tcPr>
          <w:p w14:paraId="13BEBDC7" w14:textId="77777777" w:rsidR="00F80039" w:rsidRPr="00527337" w:rsidRDefault="00F80039" w:rsidP="00A91BD6">
            <w:pPr>
              <w:pStyle w:val="Tablehead"/>
            </w:pPr>
            <w:r w:rsidRPr="00527337">
              <w:t>System A6b</w:t>
            </w:r>
            <w:r w:rsidRPr="00527337">
              <w:rPr>
                <w:b w:val="0"/>
                <w:vertAlign w:val="superscript"/>
              </w:rPr>
              <w:t>(1)</w:t>
            </w:r>
          </w:p>
        </w:tc>
      </w:tr>
      <w:tr w:rsidR="00BC38A0" w:rsidRPr="00527337" w14:paraId="391D4282"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2077B84A" w14:textId="77777777" w:rsidR="00BC38A0" w:rsidRPr="00527337" w:rsidRDefault="00BC38A0" w:rsidP="00F80039">
            <w:pPr>
              <w:pStyle w:val="Tabletext"/>
              <w:jc w:val="left"/>
            </w:pPr>
            <w:r w:rsidRPr="00527337">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2BE5B8D7" w14:textId="77777777" w:rsidR="00BC38A0" w:rsidRPr="00527337" w:rsidRDefault="00F80039" w:rsidP="00F80039">
            <w:pPr>
              <w:pStyle w:val="Tabletext"/>
              <w:keepLines/>
              <w:tabs>
                <w:tab w:val="left" w:leader="dot" w:pos="7938"/>
                <w:tab w:val="center" w:pos="9526"/>
              </w:tabs>
              <w:ind w:left="567" w:hanging="567"/>
              <w:jc w:val="center"/>
            </w:pPr>
            <w:r>
              <w:t>d</w:t>
            </w:r>
            <w:r w:rsidR="00BC38A0" w:rsidRPr="00527337">
              <w:t>egrees</w:t>
            </w:r>
          </w:p>
        </w:tc>
        <w:tc>
          <w:tcPr>
            <w:tcW w:w="3072" w:type="dxa"/>
            <w:tcBorders>
              <w:top w:val="single" w:sz="4" w:space="0" w:color="auto"/>
              <w:left w:val="single" w:sz="4" w:space="0" w:color="auto"/>
              <w:bottom w:val="single" w:sz="4" w:space="0" w:color="auto"/>
              <w:right w:val="single" w:sz="4" w:space="0" w:color="auto"/>
            </w:tcBorders>
          </w:tcPr>
          <w:p w14:paraId="26F0CE4C" w14:textId="77777777" w:rsidR="00BC38A0" w:rsidRPr="00527337" w:rsidRDefault="00BC38A0" w:rsidP="00F80039">
            <w:pPr>
              <w:pStyle w:val="Tabletext"/>
              <w:jc w:val="left"/>
            </w:pPr>
            <w:r w:rsidRPr="00527337">
              <w:t>3.5</w:t>
            </w:r>
          </w:p>
        </w:tc>
        <w:tc>
          <w:tcPr>
            <w:tcW w:w="3998" w:type="dxa"/>
            <w:tcBorders>
              <w:top w:val="single" w:sz="4" w:space="0" w:color="auto"/>
              <w:left w:val="single" w:sz="4" w:space="0" w:color="auto"/>
              <w:bottom w:val="single" w:sz="4" w:space="0" w:color="auto"/>
              <w:right w:val="single" w:sz="4" w:space="0" w:color="auto"/>
            </w:tcBorders>
          </w:tcPr>
          <w:p w14:paraId="7F270A4E" w14:textId="77777777" w:rsidR="00BC38A0" w:rsidRPr="00527337" w:rsidRDefault="00BC38A0" w:rsidP="00F80039">
            <w:pPr>
              <w:pStyle w:val="Tabletext"/>
              <w:jc w:val="left"/>
            </w:pPr>
            <w:r w:rsidRPr="00527337">
              <w:t>2.7</w:t>
            </w:r>
          </w:p>
        </w:tc>
        <w:tc>
          <w:tcPr>
            <w:tcW w:w="3583" w:type="dxa"/>
            <w:tcBorders>
              <w:top w:val="single" w:sz="4" w:space="0" w:color="auto"/>
              <w:left w:val="single" w:sz="4" w:space="0" w:color="auto"/>
              <w:bottom w:val="single" w:sz="4" w:space="0" w:color="auto"/>
              <w:right w:val="single" w:sz="4" w:space="0" w:color="auto"/>
            </w:tcBorders>
          </w:tcPr>
          <w:p w14:paraId="17C3443B" w14:textId="77777777" w:rsidR="00BC38A0" w:rsidRPr="00527337" w:rsidRDefault="00BC38A0" w:rsidP="00F80039">
            <w:pPr>
              <w:pStyle w:val="Tabletext"/>
              <w:jc w:val="left"/>
            </w:pPr>
            <w:r w:rsidRPr="00527337">
              <w:t>2.7</w:t>
            </w:r>
          </w:p>
        </w:tc>
      </w:tr>
      <w:tr w:rsidR="00BC38A0" w:rsidRPr="00527337" w14:paraId="71BC8490"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328D3C1C" w14:textId="77777777" w:rsidR="00BC38A0" w:rsidRPr="00527337" w:rsidRDefault="00BC38A0" w:rsidP="00F80039">
            <w:pPr>
              <w:pStyle w:val="Tabletext"/>
              <w:jc w:val="left"/>
            </w:pPr>
            <w:r w:rsidRPr="00527337">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6F47D191" w14:textId="77777777" w:rsidR="00BC38A0" w:rsidRPr="00527337" w:rsidRDefault="00F80039" w:rsidP="00F80039">
            <w:pPr>
              <w:pStyle w:val="Tabletext"/>
              <w:keepLines/>
              <w:tabs>
                <w:tab w:val="left" w:leader="dot" w:pos="7938"/>
                <w:tab w:val="center" w:pos="9526"/>
              </w:tabs>
              <w:ind w:left="567" w:hanging="567"/>
              <w:jc w:val="center"/>
            </w:pPr>
            <w:r w:rsidRPr="00F80039">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313F87E3"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6D4CCBA1" w14:textId="77777777"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362CDA39" w14:textId="77777777" w:rsidR="00BC38A0" w:rsidRPr="00527337" w:rsidRDefault="00BC38A0" w:rsidP="00F80039">
            <w:pPr>
              <w:pStyle w:val="Tabletext"/>
              <w:jc w:val="left"/>
            </w:pPr>
            <w:r w:rsidRPr="00527337">
              <w:sym w:font="Symbol" w:char="F0A3"/>
            </w:r>
            <w:r w:rsidRPr="00527337">
              <w:t xml:space="preserve"> 200</w:t>
            </w:r>
            <w:r w:rsidRPr="00527337">
              <w:br/>
              <w:t>(</w:t>
            </w:r>
            <w:r w:rsidRPr="00527337">
              <w:sym w:font="Symbol" w:char="F0A3"/>
            </w:r>
            <w:r w:rsidRPr="00527337">
              <w:t xml:space="preserve"> 40 scans/min)</w:t>
            </w:r>
          </w:p>
        </w:tc>
      </w:tr>
      <w:tr w:rsidR="00BC38A0" w:rsidRPr="00527337" w14:paraId="721BE574" w14:textId="77777777" w:rsidTr="00F800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68366991" w14:textId="77777777" w:rsidR="00BC38A0" w:rsidRPr="00527337" w:rsidRDefault="00BC38A0" w:rsidP="00F80039">
            <w:pPr>
              <w:pStyle w:val="Tabletext"/>
              <w:jc w:val="left"/>
            </w:pPr>
            <w:r w:rsidRPr="00527337">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0A7CD731"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2581B69" w14:textId="77777777" w:rsidR="00BC38A0" w:rsidRPr="00527337" w:rsidRDefault="00BC38A0" w:rsidP="00F80039">
            <w:pPr>
              <w:pStyle w:val="Tabletext"/>
              <w:jc w:val="left"/>
            </w:pPr>
            <w:r w:rsidRPr="00527337">
              <w:t xml:space="preserve">Sector: </w:t>
            </w:r>
            <w:r w:rsidRPr="00527337">
              <w:sym w:font="Symbol" w:char="F0B1"/>
            </w:r>
            <w:r w:rsidRPr="00527337">
              <w:t>30</w:t>
            </w:r>
            <w:r w:rsidRPr="00527337">
              <w:sym w:font="Symbol" w:char="F0B0"/>
            </w:r>
          </w:p>
        </w:tc>
        <w:tc>
          <w:tcPr>
            <w:tcW w:w="3998" w:type="dxa"/>
            <w:tcBorders>
              <w:top w:val="single" w:sz="4" w:space="0" w:color="auto"/>
              <w:left w:val="single" w:sz="4" w:space="0" w:color="auto"/>
              <w:bottom w:val="single" w:sz="4" w:space="0" w:color="auto"/>
              <w:right w:val="single" w:sz="4" w:space="0" w:color="auto"/>
            </w:tcBorders>
          </w:tcPr>
          <w:p w14:paraId="39207638" w14:textId="77777777"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c>
          <w:tcPr>
            <w:tcW w:w="3580" w:type="dxa"/>
            <w:tcBorders>
              <w:top w:val="single" w:sz="4" w:space="0" w:color="auto"/>
              <w:left w:val="single" w:sz="4" w:space="0" w:color="auto"/>
              <w:bottom w:val="single" w:sz="4" w:space="0" w:color="auto"/>
              <w:right w:val="single" w:sz="4" w:space="0" w:color="auto"/>
            </w:tcBorders>
          </w:tcPr>
          <w:p w14:paraId="2D640B8D" w14:textId="77777777" w:rsidR="00BC38A0" w:rsidRPr="00527337" w:rsidRDefault="00BC38A0" w:rsidP="00F80039">
            <w:pPr>
              <w:pStyle w:val="Tabletext"/>
              <w:jc w:val="left"/>
            </w:pPr>
            <w:r w:rsidRPr="00527337">
              <w:t xml:space="preserve">Sector: </w:t>
            </w:r>
            <w:r w:rsidRPr="00527337">
              <w:sym w:font="Symbol" w:char="F0B1"/>
            </w:r>
            <w:r w:rsidRPr="00527337">
              <w:t xml:space="preserve">15 to </w:t>
            </w:r>
            <w:r w:rsidRPr="00527337">
              <w:sym w:font="Symbol" w:char="F0B1"/>
            </w:r>
            <w:r w:rsidRPr="00527337">
              <w:t>135</w:t>
            </w:r>
            <w:r w:rsidRPr="00527337">
              <w:sym w:font="Symbol" w:char="F0B0"/>
            </w:r>
            <w:r w:rsidRPr="00527337" w:rsidDel="00FF0281">
              <w:t xml:space="preserve"> </w:t>
            </w:r>
            <w:r w:rsidRPr="00527337">
              <w:t>(mechanical)</w:t>
            </w:r>
          </w:p>
        </w:tc>
      </w:tr>
      <w:tr w:rsidR="00BC38A0" w:rsidRPr="00527337" w14:paraId="08D45901"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333E8D0D" w14:textId="77777777" w:rsidR="00BC38A0" w:rsidRPr="00527337" w:rsidRDefault="00BC38A0" w:rsidP="00F80039">
            <w:pPr>
              <w:pStyle w:val="Tabletext"/>
              <w:jc w:val="left"/>
            </w:pPr>
            <w:r w:rsidRPr="00527337">
              <w:t>Antenna vertical scan rate</w:t>
            </w:r>
          </w:p>
        </w:tc>
        <w:tc>
          <w:tcPr>
            <w:tcW w:w="974" w:type="dxa"/>
            <w:tcBorders>
              <w:top w:val="single" w:sz="4" w:space="0" w:color="auto"/>
              <w:left w:val="single" w:sz="4" w:space="0" w:color="auto"/>
              <w:bottom w:val="single" w:sz="4" w:space="0" w:color="auto"/>
              <w:right w:val="single" w:sz="4" w:space="0" w:color="auto"/>
            </w:tcBorders>
          </w:tcPr>
          <w:p w14:paraId="01B5F395"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C4E5606"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2446F52E" w14:textId="77777777" w:rsidR="00BC38A0" w:rsidRPr="00527337" w:rsidRDefault="00BC38A0" w:rsidP="00F80039">
            <w:pPr>
              <w:pStyle w:val="Tabletext"/>
              <w:jc w:val="left"/>
            </w:pPr>
            <w:r w:rsidRPr="00527337">
              <w:sym w:font="Symbol" w:char="F0A3"/>
            </w:r>
            <w:r w:rsidRPr="00527337">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5138BDC0" w14:textId="77777777" w:rsidR="00BC38A0" w:rsidRPr="00527337" w:rsidRDefault="00BC38A0" w:rsidP="00F80039">
            <w:pPr>
              <w:pStyle w:val="Tabletext"/>
              <w:jc w:val="left"/>
            </w:pPr>
            <w:r w:rsidRPr="00527337">
              <w:t>Not applicable</w:t>
            </w:r>
          </w:p>
        </w:tc>
      </w:tr>
      <w:tr w:rsidR="00BC38A0" w:rsidRPr="00527337" w14:paraId="47029ADC"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55671E34" w14:textId="77777777" w:rsidR="00BC38A0" w:rsidRPr="00527337" w:rsidRDefault="00BC38A0" w:rsidP="00F80039">
            <w:pPr>
              <w:pStyle w:val="Tabletext"/>
              <w:jc w:val="left"/>
            </w:pPr>
            <w:r w:rsidRPr="00527337">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6FFE9C7C"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15C63AF5"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70D090DC" w14:textId="77777777" w:rsidR="00BC38A0" w:rsidRPr="00527337" w:rsidRDefault="00BC38A0" w:rsidP="00F80039">
            <w:pPr>
              <w:pStyle w:val="Tabletext"/>
              <w:jc w:val="left"/>
            </w:pPr>
            <w:r w:rsidRPr="00527337">
              <w:t>1 or 2 horizontal bars</w:t>
            </w:r>
            <w:r w:rsidRPr="00527337">
              <w:br/>
              <w:t>(mechanical)</w:t>
            </w:r>
          </w:p>
        </w:tc>
        <w:tc>
          <w:tcPr>
            <w:tcW w:w="3580" w:type="dxa"/>
            <w:tcBorders>
              <w:top w:val="single" w:sz="4" w:space="0" w:color="auto"/>
              <w:left w:val="single" w:sz="4" w:space="0" w:color="auto"/>
              <w:bottom w:val="single" w:sz="4" w:space="0" w:color="auto"/>
              <w:right w:val="single" w:sz="4" w:space="0" w:color="auto"/>
            </w:tcBorders>
          </w:tcPr>
          <w:p w14:paraId="0C52292F" w14:textId="77777777" w:rsidR="00BC38A0" w:rsidRPr="00527337" w:rsidRDefault="00BC38A0" w:rsidP="00F80039">
            <w:pPr>
              <w:pStyle w:val="Tabletext"/>
              <w:jc w:val="left"/>
            </w:pPr>
            <w:r w:rsidRPr="00527337">
              <w:t>Not applicable</w:t>
            </w:r>
          </w:p>
        </w:tc>
      </w:tr>
      <w:tr w:rsidR="00BC38A0" w:rsidRPr="00527337" w14:paraId="4ED17F19"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49FBB8E5" w14:textId="77777777" w:rsidR="00BC38A0" w:rsidRPr="00BC38A0" w:rsidRDefault="00BC38A0" w:rsidP="00F80039">
            <w:pPr>
              <w:pStyle w:val="Tabletext"/>
              <w:jc w:val="left"/>
              <w:rPr>
                <w:b/>
                <w:lang w:val="en-US"/>
              </w:rPr>
            </w:pPr>
            <w:r w:rsidRPr="00BC38A0">
              <w:rPr>
                <w:lang w:val="en-US"/>
              </w:rPr>
              <w:t>Antenna side-lobe (SL) levels (1</w:t>
            </w:r>
            <w:r w:rsidRPr="00F80039">
              <w:rPr>
                <w:vertAlign w:val="superscript"/>
                <w:lang w:val="en-US"/>
              </w:rPr>
              <w:t>st</w:t>
            </w:r>
            <w:r w:rsidRPr="00BC38A0">
              <w:rPr>
                <w:lang w:val="en-US"/>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58F11443" w14:textId="77777777" w:rsidR="00BC38A0" w:rsidRPr="00527337" w:rsidRDefault="00BC38A0" w:rsidP="00F80039">
            <w:pPr>
              <w:pStyle w:val="Tabletext"/>
              <w:keepLines/>
              <w:tabs>
                <w:tab w:val="left" w:leader="dot" w:pos="7938"/>
                <w:tab w:val="center" w:pos="9526"/>
              </w:tabs>
              <w:ind w:left="567" w:hanging="567"/>
              <w:jc w:val="center"/>
            </w:pPr>
            <w:r w:rsidRPr="00527337">
              <w:t>dBi</w:t>
            </w:r>
          </w:p>
        </w:tc>
        <w:tc>
          <w:tcPr>
            <w:tcW w:w="3072" w:type="dxa"/>
            <w:tcBorders>
              <w:top w:val="single" w:sz="4" w:space="0" w:color="auto"/>
              <w:left w:val="single" w:sz="4" w:space="0" w:color="auto"/>
              <w:bottom w:val="single" w:sz="4" w:space="0" w:color="auto"/>
              <w:right w:val="single" w:sz="4" w:space="0" w:color="auto"/>
            </w:tcBorders>
          </w:tcPr>
          <w:p w14:paraId="33A33DD6" w14:textId="77777777" w:rsidR="00BC38A0" w:rsidRPr="00527337" w:rsidRDefault="00BC38A0" w:rsidP="00F80039">
            <w:pPr>
              <w:pStyle w:val="Tabletext"/>
              <w:jc w:val="left"/>
            </w:pPr>
            <w:r w:rsidRPr="00527337">
              <w:t>+3.4</w:t>
            </w:r>
          </w:p>
        </w:tc>
        <w:tc>
          <w:tcPr>
            <w:tcW w:w="3998" w:type="dxa"/>
            <w:tcBorders>
              <w:top w:val="single" w:sz="4" w:space="0" w:color="auto"/>
              <w:left w:val="single" w:sz="4" w:space="0" w:color="auto"/>
              <w:bottom w:val="single" w:sz="4" w:space="0" w:color="auto"/>
              <w:right w:val="single" w:sz="4" w:space="0" w:color="auto"/>
            </w:tcBorders>
          </w:tcPr>
          <w:p w14:paraId="1887F903" w14:textId="77777777" w:rsidR="00BC38A0" w:rsidRPr="00527337" w:rsidRDefault="00BC38A0" w:rsidP="00F80039">
            <w:pPr>
              <w:pStyle w:val="Tabletext"/>
              <w:jc w:val="left"/>
            </w:pPr>
            <w:r w:rsidRPr="00527337">
              <w:t>8 at 4.2</w:t>
            </w:r>
            <w:r w:rsidRPr="00527337">
              <w:sym w:font="Symbol" w:char="F0B0"/>
            </w:r>
          </w:p>
        </w:tc>
        <w:tc>
          <w:tcPr>
            <w:tcW w:w="3580" w:type="dxa"/>
            <w:tcBorders>
              <w:top w:val="single" w:sz="4" w:space="0" w:color="auto"/>
              <w:left w:val="single" w:sz="4" w:space="0" w:color="auto"/>
              <w:bottom w:val="single" w:sz="4" w:space="0" w:color="auto"/>
              <w:right w:val="single" w:sz="4" w:space="0" w:color="auto"/>
            </w:tcBorders>
          </w:tcPr>
          <w:p w14:paraId="33689965" w14:textId="77777777" w:rsidR="00BC38A0" w:rsidRPr="00527337" w:rsidRDefault="00BC38A0" w:rsidP="00F80039">
            <w:pPr>
              <w:pStyle w:val="Tabletext"/>
              <w:jc w:val="left"/>
            </w:pPr>
            <w:r w:rsidRPr="00527337">
              <w:t>3.7 at 4.5</w:t>
            </w:r>
            <w:r w:rsidRPr="00527337">
              <w:sym w:font="Symbol" w:char="F0B0"/>
            </w:r>
          </w:p>
        </w:tc>
      </w:tr>
      <w:tr w:rsidR="00BC38A0" w:rsidRPr="00527337" w14:paraId="5A401887"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5605BFE4" w14:textId="77777777" w:rsidR="00BC38A0" w:rsidRPr="00527337" w:rsidRDefault="00BC38A0" w:rsidP="00F80039">
            <w:pPr>
              <w:pStyle w:val="Tabletext"/>
              <w:jc w:val="left"/>
            </w:pPr>
            <w:r w:rsidRPr="00527337">
              <w:t>Antenna height</w:t>
            </w:r>
          </w:p>
        </w:tc>
        <w:tc>
          <w:tcPr>
            <w:tcW w:w="974" w:type="dxa"/>
            <w:tcBorders>
              <w:top w:val="single" w:sz="4" w:space="0" w:color="auto"/>
              <w:left w:val="single" w:sz="4" w:space="0" w:color="auto"/>
              <w:bottom w:val="single" w:sz="4" w:space="0" w:color="auto"/>
              <w:right w:val="single" w:sz="4" w:space="0" w:color="auto"/>
            </w:tcBorders>
          </w:tcPr>
          <w:p w14:paraId="359F778E" w14:textId="77777777" w:rsidR="00BC38A0" w:rsidRPr="00527337" w:rsidRDefault="00BC38A0" w:rsidP="00F8003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41BA4160" w14:textId="77777777" w:rsidR="00BC38A0" w:rsidRPr="00527337" w:rsidRDefault="00BC38A0" w:rsidP="00F80039">
            <w:pPr>
              <w:pStyle w:val="Tabletext"/>
              <w:jc w:val="left"/>
            </w:pPr>
            <w:r w:rsidRPr="00527337">
              <w:t>Aircraft altitude</w:t>
            </w:r>
          </w:p>
        </w:tc>
        <w:tc>
          <w:tcPr>
            <w:tcW w:w="3998" w:type="dxa"/>
            <w:tcBorders>
              <w:top w:val="single" w:sz="4" w:space="0" w:color="auto"/>
              <w:left w:val="single" w:sz="4" w:space="0" w:color="auto"/>
              <w:bottom w:val="single" w:sz="4" w:space="0" w:color="auto"/>
              <w:right w:val="single" w:sz="4" w:space="0" w:color="auto"/>
            </w:tcBorders>
          </w:tcPr>
          <w:p w14:paraId="216AE1F5" w14:textId="77777777" w:rsidR="00BC38A0" w:rsidRPr="00BC38A0" w:rsidRDefault="00BC38A0" w:rsidP="00F80039">
            <w:pPr>
              <w:pStyle w:val="Tabletext"/>
              <w:jc w:val="left"/>
              <w:rPr>
                <w:lang w:val="en-US"/>
              </w:rPr>
            </w:pPr>
            <w:r w:rsidRPr="00BC38A0">
              <w:rPr>
                <w:lang w:val="en-US"/>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1C6B44EE" w14:textId="77777777" w:rsidR="00BC38A0" w:rsidRPr="00527337" w:rsidRDefault="00BC38A0" w:rsidP="00F80039">
            <w:pPr>
              <w:pStyle w:val="Tabletext"/>
              <w:jc w:val="left"/>
            </w:pPr>
            <w:r w:rsidRPr="00527337">
              <w:t>Aircraft altitude</w:t>
            </w:r>
          </w:p>
        </w:tc>
      </w:tr>
      <w:tr w:rsidR="00BC38A0" w:rsidRPr="008218CB" w14:paraId="6B79D646"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67F9EA7A" w14:textId="77777777" w:rsidR="00BC38A0" w:rsidRPr="00527337" w:rsidRDefault="00BC38A0" w:rsidP="00F80039">
            <w:pPr>
              <w:pStyle w:val="Tabletext"/>
              <w:jc w:val="left"/>
            </w:pPr>
            <w:r w:rsidRPr="00527337">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79A538B0"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527CA721"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13248C1C" w14:textId="77777777" w:rsidR="00BC38A0" w:rsidRPr="00BC38A0" w:rsidRDefault="00BC38A0" w:rsidP="00F80039">
            <w:pPr>
              <w:pStyle w:val="Tabletext"/>
              <w:jc w:val="left"/>
              <w:rPr>
                <w:lang w:val="en-US"/>
              </w:rPr>
            </w:pPr>
            <w:r w:rsidRPr="00BC38A0">
              <w:rPr>
                <w:lang w:val="en-US"/>
              </w:rPr>
              <w:t xml:space="preserve">WA: </w:t>
            </w:r>
            <w:r w:rsidRPr="00527337">
              <w:sym w:font="Symbol" w:char="F0A3"/>
            </w:r>
            <w:r w:rsidRPr="00BC38A0">
              <w:rPr>
                <w:lang w:val="en-US"/>
              </w:rPr>
              <w:t xml:space="preserve"> 16 for narrow pulses/subpulses, decreasing to 0.8 for wide pulses/subpulses;</w:t>
            </w:r>
            <w:r w:rsidRPr="00BC38A0">
              <w:rPr>
                <w:lang w:val="en-US"/>
              </w:rPr>
              <w:br/>
              <w:t xml:space="preserve">WS: </w:t>
            </w:r>
            <w:r w:rsidRPr="00527337">
              <w:sym w:font="Symbol" w:char="F0B3"/>
            </w:r>
            <w:r w:rsidRPr="00BC38A0">
              <w:rPr>
                <w:lang w:val="en-US"/>
              </w:rPr>
              <w:t xml:space="preserve"> 0.8</w:t>
            </w:r>
          </w:p>
        </w:tc>
        <w:tc>
          <w:tcPr>
            <w:tcW w:w="3580" w:type="dxa"/>
            <w:tcBorders>
              <w:top w:val="single" w:sz="4" w:space="0" w:color="auto"/>
              <w:left w:val="single" w:sz="4" w:space="0" w:color="auto"/>
              <w:bottom w:val="single" w:sz="4" w:space="0" w:color="auto"/>
              <w:right w:val="single" w:sz="4" w:space="0" w:color="auto"/>
            </w:tcBorders>
          </w:tcPr>
          <w:p w14:paraId="7C1FCFF5" w14:textId="77777777" w:rsidR="00BC38A0" w:rsidRPr="00BC38A0" w:rsidRDefault="00BC38A0" w:rsidP="00F80039">
            <w:pPr>
              <w:pStyle w:val="Tabletext"/>
              <w:jc w:val="left"/>
              <w:rPr>
                <w:lang w:val="en-US"/>
              </w:rPr>
            </w:pPr>
          </w:p>
        </w:tc>
      </w:tr>
      <w:tr w:rsidR="00BC38A0" w:rsidRPr="00527337" w14:paraId="0E06689D"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3C1E2767" w14:textId="77777777" w:rsidR="00BC38A0" w:rsidRPr="00527337" w:rsidRDefault="00BC38A0" w:rsidP="00F80039">
            <w:pPr>
              <w:pStyle w:val="Tabletext"/>
              <w:jc w:val="left"/>
            </w:pPr>
            <w:r w:rsidRPr="00527337">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6BDA6A84" w14:textId="77777777" w:rsidR="00BC38A0" w:rsidRPr="00527337" w:rsidRDefault="00BC38A0" w:rsidP="00F80039">
            <w:pPr>
              <w:pStyle w:val="Tabletext"/>
              <w:keepLines/>
              <w:tabs>
                <w:tab w:val="left" w:leader="dot" w:pos="7938"/>
                <w:tab w:val="center" w:pos="9526"/>
              </w:tabs>
              <w:ind w:left="567" w:hanging="567"/>
              <w:jc w:val="center"/>
            </w:pPr>
            <w:r w:rsidRPr="00527337">
              <w:t>dB</w:t>
            </w:r>
          </w:p>
        </w:tc>
        <w:tc>
          <w:tcPr>
            <w:tcW w:w="3072" w:type="dxa"/>
            <w:tcBorders>
              <w:top w:val="single" w:sz="4" w:space="0" w:color="auto"/>
              <w:left w:val="single" w:sz="4" w:space="0" w:color="auto"/>
              <w:bottom w:val="single" w:sz="4" w:space="0" w:color="auto"/>
              <w:right w:val="single" w:sz="4" w:space="0" w:color="auto"/>
            </w:tcBorders>
          </w:tcPr>
          <w:p w14:paraId="35352A76" w14:textId="77777777" w:rsidR="00BC38A0" w:rsidRPr="00527337" w:rsidRDefault="00BC38A0" w:rsidP="00F80039">
            <w:pPr>
              <w:pStyle w:val="Tabletext"/>
              <w:jc w:val="left"/>
            </w:pPr>
            <w:r w:rsidRPr="00527337">
              <w:t>4.0</w:t>
            </w:r>
          </w:p>
        </w:tc>
        <w:tc>
          <w:tcPr>
            <w:tcW w:w="3998" w:type="dxa"/>
            <w:tcBorders>
              <w:top w:val="single" w:sz="4" w:space="0" w:color="auto"/>
              <w:left w:val="single" w:sz="4" w:space="0" w:color="auto"/>
              <w:bottom w:val="single" w:sz="4" w:space="0" w:color="auto"/>
              <w:right w:val="single" w:sz="4" w:space="0" w:color="auto"/>
            </w:tcBorders>
          </w:tcPr>
          <w:p w14:paraId="53AAC8E8" w14:textId="77777777" w:rsidR="00BC38A0" w:rsidRPr="00527337" w:rsidRDefault="00BC38A0" w:rsidP="00F80039">
            <w:pPr>
              <w:pStyle w:val="Tabletext"/>
              <w:jc w:val="left"/>
            </w:pPr>
            <w:r w:rsidRPr="00527337">
              <w:t>5</w:t>
            </w:r>
          </w:p>
        </w:tc>
        <w:tc>
          <w:tcPr>
            <w:tcW w:w="3580" w:type="dxa"/>
            <w:tcBorders>
              <w:top w:val="single" w:sz="4" w:space="0" w:color="auto"/>
              <w:left w:val="single" w:sz="4" w:space="0" w:color="auto"/>
              <w:bottom w:val="single" w:sz="4" w:space="0" w:color="auto"/>
              <w:right w:val="single" w:sz="4" w:space="0" w:color="auto"/>
            </w:tcBorders>
          </w:tcPr>
          <w:p w14:paraId="59EA5687" w14:textId="77777777" w:rsidR="00BC38A0" w:rsidRPr="00527337" w:rsidRDefault="00BC38A0" w:rsidP="00F80039">
            <w:pPr>
              <w:pStyle w:val="Tabletext"/>
              <w:jc w:val="left"/>
            </w:pPr>
            <w:r w:rsidRPr="00527337">
              <w:t>5</w:t>
            </w:r>
          </w:p>
        </w:tc>
      </w:tr>
      <w:tr w:rsidR="00BC38A0" w:rsidRPr="00527337" w14:paraId="42B46D1C"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26E81445" w14:textId="77777777" w:rsidR="00BC38A0" w:rsidRPr="00527337" w:rsidRDefault="00BC38A0" w:rsidP="00F80039">
            <w:pPr>
              <w:pStyle w:val="Tabletext"/>
              <w:jc w:val="left"/>
            </w:pPr>
            <w:r w:rsidRPr="00527337">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305E6E9D" w14:textId="77777777" w:rsidR="00BC38A0" w:rsidRPr="00527337" w:rsidRDefault="00BC38A0" w:rsidP="00F80039">
            <w:pPr>
              <w:pStyle w:val="Tabletext"/>
              <w:keepLines/>
              <w:tabs>
                <w:tab w:val="left" w:leader="dot" w:pos="7938"/>
                <w:tab w:val="center" w:pos="9526"/>
              </w:tabs>
              <w:ind w:left="567" w:hanging="567"/>
              <w:jc w:val="center"/>
            </w:pPr>
            <w:r w:rsidRPr="00527337">
              <w:t>dBm</w:t>
            </w:r>
          </w:p>
        </w:tc>
        <w:tc>
          <w:tcPr>
            <w:tcW w:w="3072" w:type="dxa"/>
            <w:tcBorders>
              <w:top w:val="single" w:sz="4" w:space="0" w:color="auto"/>
              <w:left w:val="single" w:sz="4" w:space="0" w:color="auto"/>
              <w:bottom w:val="single" w:sz="4" w:space="0" w:color="auto"/>
              <w:right w:val="single" w:sz="4" w:space="0" w:color="auto"/>
            </w:tcBorders>
          </w:tcPr>
          <w:p w14:paraId="31C644D1" w14:textId="77777777" w:rsidR="00BC38A0" w:rsidRPr="00527337" w:rsidRDefault="00BC38A0" w:rsidP="00F80039">
            <w:pPr>
              <w:pStyle w:val="Tabletext"/>
              <w:jc w:val="left"/>
            </w:pPr>
            <w:r w:rsidRPr="00527337">
              <w:sym w:font="Symbol" w:char="F02D"/>
            </w:r>
            <w:r w:rsidRPr="00527337">
              <w:t>125</w:t>
            </w:r>
          </w:p>
        </w:tc>
        <w:tc>
          <w:tcPr>
            <w:tcW w:w="3998" w:type="dxa"/>
            <w:tcBorders>
              <w:top w:val="single" w:sz="4" w:space="0" w:color="auto"/>
              <w:left w:val="single" w:sz="4" w:space="0" w:color="auto"/>
              <w:bottom w:val="single" w:sz="4" w:space="0" w:color="auto"/>
              <w:right w:val="single" w:sz="4" w:space="0" w:color="auto"/>
            </w:tcBorders>
          </w:tcPr>
          <w:p w14:paraId="1E4AE037" w14:textId="77777777"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c>
          <w:tcPr>
            <w:tcW w:w="3580" w:type="dxa"/>
            <w:tcBorders>
              <w:top w:val="single" w:sz="4" w:space="0" w:color="auto"/>
              <w:left w:val="single" w:sz="4" w:space="0" w:color="auto"/>
              <w:bottom w:val="single" w:sz="4" w:space="0" w:color="auto"/>
              <w:right w:val="single" w:sz="4" w:space="0" w:color="auto"/>
            </w:tcBorders>
          </w:tcPr>
          <w:p w14:paraId="3988731A" w14:textId="77777777" w:rsidR="00BC38A0" w:rsidRPr="00527337" w:rsidRDefault="00BC38A0" w:rsidP="00F80039">
            <w:pPr>
              <w:pStyle w:val="Tabletext"/>
              <w:jc w:val="left"/>
            </w:pPr>
            <w:r w:rsidRPr="00527337">
              <w:sym w:font="Symbol" w:char="F0B3"/>
            </w:r>
            <w:r w:rsidRPr="00527337">
              <w:t xml:space="preserve"> </w:t>
            </w:r>
            <w:r w:rsidRPr="00527337">
              <w:sym w:font="Symbol" w:char="F02D"/>
            </w:r>
            <w:r w:rsidRPr="00527337">
              <w:t>110</w:t>
            </w:r>
          </w:p>
        </w:tc>
      </w:tr>
      <w:tr w:rsidR="00BC38A0" w:rsidRPr="00527337" w14:paraId="41432159"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1ECA9BA6" w14:textId="77777777" w:rsidR="00BC38A0" w:rsidRPr="00527337" w:rsidRDefault="00BC38A0" w:rsidP="00F80039">
            <w:pPr>
              <w:pStyle w:val="Tabletext"/>
              <w:jc w:val="left"/>
            </w:pPr>
            <w:r w:rsidRPr="00527337">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5DC1E5ED"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729E9EE5" w14:textId="77777777" w:rsidR="00BC38A0" w:rsidRPr="00527337" w:rsidRDefault="00BC38A0" w:rsidP="00F80039">
            <w:pPr>
              <w:pStyle w:val="Tabletext"/>
              <w:jc w:val="left"/>
            </w:pPr>
            <w:r w:rsidRPr="00527337">
              <w:t>Not applicable</w:t>
            </w:r>
          </w:p>
        </w:tc>
        <w:tc>
          <w:tcPr>
            <w:tcW w:w="3998" w:type="dxa"/>
            <w:tcBorders>
              <w:top w:val="single" w:sz="4" w:space="0" w:color="auto"/>
              <w:left w:val="single" w:sz="4" w:space="0" w:color="auto"/>
              <w:bottom w:val="single" w:sz="4" w:space="0" w:color="auto"/>
              <w:right w:val="single" w:sz="4" w:space="0" w:color="auto"/>
            </w:tcBorders>
          </w:tcPr>
          <w:p w14:paraId="4A42A350" w14:textId="77777777" w:rsidR="00BC38A0" w:rsidRPr="00527337" w:rsidRDefault="00BC38A0" w:rsidP="00F80039">
            <w:pPr>
              <w:pStyle w:val="Tabletext"/>
              <w:jc w:val="left"/>
            </w:pPr>
            <w:r w:rsidRPr="00527337">
              <w:t>Not applicable</w:t>
            </w:r>
          </w:p>
        </w:tc>
        <w:tc>
          <w:tcPr>
            <w:tcW w:w="3580" w:type="dxa"/>
            <w:tcBorders>
              <w:top w:val="single" w:sz="4" w:space="0" w:color="auto"/>
              <w:left w:val="single" w:sz="4" w:space="0" w:color="auto"/>
              <w:bottom w:val="single" w:sz="4" w:space="0" w:color="auto"/>
              <w:right w:val="single" w:sz="4" w:space="0" w:color="auto"/>
            </w:tcBorders>
          </w:tcPr>
          <w:p w14:paraId="79801218" w14:textId="77777777" w:rsidR="00BC38A0" w:rsidRPr="00527337" w:rsidRDefault="00BC38A0" w:rsidP="00F80039">
            <w:pPr>
              <w:pStyle w:val="Tabletext"/>
              <w:jc w:val="left"/>
            </w:pPr>
            <w:r w:rsidRPr="00527337">
              <w:t>Not applicable</w:t>
            </w:r>
          </w:p>
        </w:tc>
      </w:tr>
      <w:tr w:rsidR="00BC38A0" w:rsidRPr="008218CB" w14:paraId="5BF3ED87" w14:textId="77777777" w:rsidTr="00F80039">
        <w:trPr>
          <w:cantSplit/>
          <w:jc w:val="center"/>
        </w:trPr>
        <w:tc>
          <w:tcPr>
            <w:tcW w:w="2833" w:type="dxa"/>
            <w:tcBorders>
              <w:top w:val="single" w:sz="4" w:space="0" w:color="auto"/>
              <w:left w:val="single" w:sz="4" w:space="0" w:color="auto"/>
              <w:bottom w:val="single" w:sz="4" w:space="0" w:color="auto"/>
              <w:right w:val="single" w:sz="4" w:space="0" w:color="auto"/>
            </w:tcBorders>
          </w:tcPr>
          <w:p w14:paraId="47632C46" w14:textId="77777777" w:rsidR="00BC38A0" w:rsidRPr="00527337" w:rsidRDefault="00BC38A0" w:rsidP="00F80039">
            <w:pPr>
              <w:pStyle w:val="Tabletext"/>
              <w:jc w:val="left"/>
            </w:pPr>
            <w:r w:rsidRPr="00527337">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42A64435" w14:textId="77777777" w:rsidR="00BC38A0" w:rsidRPr="00527337" w:rsidRDefault="00BC38A0" w:rsidP="00F80039">
            <w:pPr>
              <w:pStyle w:val="Tabletext"/>
              <w:keepLines/>
              <w:tabs>
                <w:tab w:val="left" w:leader="dot" w:pos="7938"/>
                <w:tab w:val="center" w:pos="9526"/>
              </w:tabs>
              <w:ind w:left="567" w:hanging="567"/>
              <w:jc w:val="center"/>
            </w:pPr>
            <w:r w:rsidRPr="00527337">
              <w:t>MHz</w:t>
            </w:r>
          </w:p>
        </w:tc>
        <w:tc>
          <w:tcPr>
            <w:tcW w:w="3072" w:type="dxa"/>
            <w:tcBorders>
              <w:top w:val="single" w:sz="4" w:space="0" w:color="auto"/>
              <w:left w:val="single" w:sz="4" w:space="0" w:color="auto"/>
              <w:bottom w:val="single" w:sz="4" w:space="0" w:color="auto"/>
              <w:right w:val="single" w:sz="4" w:space="0" w:color="auto"/>
            </w:tcBorders>
          </w:tcPr>
          <w:p w14:paraId="7F9389BB" w14:textId="77777777" w:rsidR="00BC38A0" w:rsidRPr="00527337" w:rsidRDefault="00BC38A0" w:rsidP="00F80039">
            <w:pPr>
              <w:pStyle w:val="Tabletext"/>
              <w:jc w:val="left"/>
            </w:pPr>
            <w:r w:rsidRPr="00527337">
              <w:t>Not specified</w:t>
            </w:r>
          </w:p>
        </w:tc>
        <w:tc>
          <w:tcPr>
            <w:tcW w:w="3998" w:type="dxa"/>
            <w:tcBorders>
              <w:top w:val="single" w:sz="4" w:space="0" w:color="auto"/>
              <w:left w:val="single" w:sz="4" w:space="0" w:color="auto"/>
              <w:bottom w:val="single" w:sz="4" w:space="0" w:color="auto"/>
              <w:right w:val="single" w:sz="4" w:space="0" w:color="auto"/>
            </w:tcBorders>
          </w:tcPr>
          <w:p w14:paraId="5A17BB06" w14:textId="77777777" w:rsidR="00BC38A0" w:rsidRPr="00BC38A0" w:rsidRDefault="00BC38A0" w:rsidP="00F80039">
            <w:pPr>
              <w:pStyle w:val="Tabletext"/>
              <w:jc w:val="left"/>
              <w:rPr>
                <w:lang w:val="en-US"/>
              </w:rPr>
            </w:pPr>
            <w:r w:rsidRPr="00BC38A0">
              <w:rPr>
                <w:lang w:val="en-US"/>
              </w:rPr>
              <w:t>For shortest plain pulse to longest subpulse:</w:t>
            </w:r>
          </w:p>
          <w:p w14:paraId="5B6ECB31" w14:textId="77777777" w:rsidR="00BC38A0" w:rsidRPr="00BC38A0" w:rsidRDefault="00BC38A0" w:rsidP="00F80039">
            <w:pPr>
              <w:pStyle w:val="Tabletext"/>
              <w:ind w:left="284" w:hanging="284"/>
              <w:jc w:val="left"/>
              <w:rPr>
                <w:lang w:val="en-US"/>
              </w:rPr>
            </w:pPr>
            <w:r w:rsidRPr="00BC38A0">
              <w:rPr>
                <w:lang w:val="en-US"/>
              </w:rPr>
              <w:t>WA:</w:t>
            </w:r>
            <w:r w:rsidRPr="00BC38A0">
              <w:rPr>
                <w:lang w:val="en-US"/>
              </w:rPr>
              <w:tab/>
              <w:t>3 dB: 5 to 0.052;</w:t>
            </w:r>
            <w:r w:rsidRPr="00BC38A0">
              <w:rPr>
                <w:lang w:val="en-US"/>
              </w:rPr>
              <w:br/>
            </w:r>
            <w:r w:rsidRPr="00BC38A0">
              <w:rPr>
                <w:lang w:val="en-US"/>
              </w:rPr>
              <w:tab/>
              <w:t>20 dB: 40.5 to 0.37;</w:t>
            </w:r>
          </w:p>
          <w:p w14:paraId="4475F3DD" w14:textId="77777777" w:rsidR="00BC38A0" w:rsidRPr="00527337" w:rsidRDefault="00BC38A0" w:rsidP="00F80039">
            <w:pPr>
              <w:pStyle w:val="Tabletext"/>
              <w:ind w:left="284" w:hanging="284"/>
              <w:jc w:val="left"/>
            </w:pPr>
            <w:r w:rsidRPr="00527337">
              <w:t>WS:</w:t>
            </w:r>
            <w:r w:rsidRPr="00527337">
              <w:tab/>
              <w:t>3 dB: 0.46</w:t>
            </w:r>
            <w:r w:rsidRPr="00527337">
              <w:br/>
            </w:r>
            <w:r w:rsidRPr="00527337">
              <w:tab/>
              <w:t>20 dB: 3.28</w:t>
            </w:r>
          </w:p>
        </w:tc>
        <w:tc>
          <w:tcPr>
            <w:tcW w:w="3580" w:type="dxa"/>
            <w:tcBorders>
              <w:top w:val="single" w:sz="4" w:space="0" w:color="auto"/>
              <w:left w:val="single" w:sz="4" w:space="0" w:color="auto"/>
              <w:bottom w:val="single" w:sz="4" w:space="0" w:color="auto"/>
              <w:right w:val="single" w:sz="4" w:space="0" w:color="auto"/>
            </w:tcBorders>
          </w:tcPr>
          <w:p w14:paraId="7C192FB0" w14:textId="77777777" w:rsidR="00BC38A0" w:rsidRPr="00BC38A0" w:rsidRDefault="00BC38A0" w:rsidP="00F80039">
            <w:pPr>
              <w:pStyle w:val="Tabletext"/>
              <w:jc w:val="left"/>
              <w:rPr>
                <w:lang w:val="en-US"/>
              </w:rPr>
            </w:pPr>
            <w:r w:rsidRPr="00BC38A0">
              <w:rPr>
                <w:lang w:val="en-US"/>
              </w:rPr>
              <w:t>For shortest to longest subpulses:</w:t>
            </w:r>
          </w:p>
          <w:p w14:paraId="6D475AEF" w14:textId="77777777" w:rsidR="00BC38A0" w:rsidRPr="00BC38A0" w:rsidRDefault="00BC38A0" w:rsidP="00F80039">
            <w:pPr>
              <w:pStyle w:val="Tabletext"/>
              <w:ind w:left="284" w:hanging="284"/>
              <w:jc w:val="left"/>
              <w:rPr>
                <w:lang w:val="en-US"/>
              </w:rPr>
            </w:pPr>
            <w:r w:rsidRPr="00BC38A0">
              <w:rPr>
                <w:lang w:val="en-US"/>
              </w:rPr>
              <w:t>MGM:</w:t>
            </w:r>
            <w:r w:rsidRPr="00BC38A0">
              <w:rPr>
                <w:lang w:val="en-US"/>
              </w:rPr>
              <w:tab/>
              <w:t>3 dB: 7.68 to 0.045;</w:t>
            </w:r>
            <w:r w:rsidRPr="00BC38A0">
              <w:rPr>
                <w:lang w:val="en-US"/>
              </w:rPr>
              <w:br/>
            </w:r>
            <w:r w:rsidRPr="00BC38A0">
              <w:rPr>
                <w:lang w:val="en-US"/>
              </w:rPr>
              <w:tab/>
            </w:r>
            <w:r w:rsidRPr="00BC38A0">
              <w:rPr>
                <w:lang w:val="en-US"/>
              </w:rPr>
              <w:tab/>
              <w:t>20 dB: 59 to 0.31</w:t>
            </w:r>
          </w:p>
          <w:p w14:paraId="65788785" w14:textId="77777777" w:rsidR="00BC38A0" w:rsidRPr="00BC38A0" w:rsidRDefault="00BC38A0" w:rsidP="00F80039">
            <w:pPr>
              <w:pStyle w:val="Tabletext"/>
              <w:ind w:left="284" w:hanging="284"/>
              <w:jc w:val="left"/>
              <w:rPr>
                <w:lang w:val="en-US"/>
              </w:rPr>
            </w:pPr>
            <w:r w:rsidRPr="00BC38A0">
              <w:rPr>
                <w:lang w:val="en-US"/>
              </w:rPr>
              <w:t>DBS:</w:t>
            </w:r>
            <w:r w:rsidRPr="00BC38A0">
              <w:rPr>
                <w:lang w:val="en-US"/>
              </w:rPr>
              <w:tab/>
            </w:r>
            <w:r w:rsidRPr="00BC38A0">
              <w:rPr>
                <w:lang w:val="en-US"/>
              </w:rPr>
              <w:tab/>
              <w:t>3 dB: 18 to 0.6;</w:t>
            </w:r>
            <w:r w:rsidRPr="00BC38A0">
              <w:rPr>
                <w:lang w:val="en-US"/>
              </w:rPr>
              <w:br/>
            </w:r>
            <w:r w:rsidRPr="00BC38A0">
              <w:rPr>
                <w:lang w:val="en-US"/>
              </w:rPr>
              <w:tab/>
            </w:r>
            <w:r w:rsidRPr="00BC38A0">
              <w:rPr>
                <w:lang w:val="en-US"/>
              </w:rPr>
              <w:tab/>
              <w:t>20 dB: 150 to 4.1</w:t>
            </w:r>
          </w:p>
        </w:tc>
      </w:tr>
    </w:tbl>
    <w:p w14:paraId="37EC49AE" w14:textId="77777777" w:rsidR="00BC38A0" w:rsidRPr="00527337" w:rsidRDefault="00BC38A0" w:rsidP="00BC38A0">
      <w:pPr>
        <w:pStyle w:val="TableNo"/>
      </w:pPr>
      <w:r w:rsidRPr="00BC38A0">
        <w:rPr>
          <w:lang w:val="en-US"/>
        </w:rPr>
        <w:br w:type="page"/>
      </w:r>
      <w:r w:rsidRPr="00527337">
        <w:lastRenderedPageBreak/>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BC38A0" w:rsidRPr="00527337" w14:paraId="3D30496B" w14:textId="77777777" w:rsidTr="004849D0">
        <w:trPr>
          <w:cantSplit/>
          <w:jc w:val="center"/>
        </w:trPr>
        <w:tc>
          <w:tcPr>
            <w:tcW w:w="2707" w:type="dxa"/>
          </w:tcPr>
          <w:p w14:paraId="7ED378CA" w14:textId="77777777" w:rsidR="00BC38A0" w:rsidRPr="00527337" w:rsidRDefault="00BC38A0" w:rsidP="00771EEE">
            <w:pPr>
              <w:pStyle w:val="Tablehead"/>
              <w:ind w:left="68"/>
            </w:pPr>
            <w:r w:rsidRPr="00527337">
              <w:t>Characteristics</w:t>
            </w:r>
          </w:p>
        </w:tc>
        <w:tc>
          <w:tcPr>
            <w:tcW w:w="1049" w:type="dxa"/>
          </w:tcPr>
          <w:p w14:paraId="11CDE2C2" w14:textId="77777777" w:rsidR="00BC38A0" w:rsidRPr="00527337" w:rsidRDefault="00BC38A0" w:rsidP="00771EEE">
            <w:pPr>
              <w:pStyle w:val="Tablehead"/>
              <w:ind w:left="-57"/>
            </w:pPr>
            <w:r w:rsidRPr="00527337">
              <w:t>Units</w:t>
            </w:r>
          </w:p>
        </w:tc>
        <w:tc>
          <w:tcPr>
            <w:tcW w:w="3212" w:type="dxa"/>
          </w:tcPr>
          <w:p w14:paraId="2280EC3E" w14:textId="77777777"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212" w:type="dxa"/>
          </w:tcPr>
          <w:p w14:paraId="46F3D01A" w14:textId="77777777" w:rsidR="00BC38A0" w:rsidRPr="00527337" w:rsidRDefault="00BC38A0" w:rsidP="00771EEE">
            <w:pPr>
              <w:pStyle w:val="Tablehead"/>
            </w:pPr>
            <w:r w:rsidRPr="00527337">
              <w:t>System A7d</w:t>
            </w:r>
            <w:r w:rsidRPr="00527337">
              <w:rPr>
                <w:b w:val="0"/>
                <w:vertAlign w:val="superscript"/>
              </w:rPr>
              <w:t>(2)</w:t>
            </w:r>
          </w:p>
        </w:tc>
        <w:tc>
          <w:tcPr>
            <w:tcW w:w="2435" w:type="dxa"/>
          </w:tcPr>
          <w:p w14:paraId="12835D86" w14:textId="77777777" w:rsidR="00BC38A0" w:rsidRPr="00527337" w:rsidRDefault="00BC38A0" w:rsidP="00771EEE">
            <w:pPr>
              <w:pStyle w:val="Tablehead"/>
            </w:pPr>
            <w:r w:rsidRPr="00527337">
              <w:t>System A7e and A7f</w:t>
            </w:r>
            <w:r w:rsidRPr="00527337">
              <w:rPr>
                <w:b w:val="0"/>
                <w:vertAlign w:val="superscript"/>
              </w:rPr>
              <w:t>(2)</w:t>
            </w:r>
          </w:p>
        </w:tc>
        <w:tc>
          <w:tcPr>
            <w:tcW w:w="3212" w:type="dxa"/>
          </w:tcPr>
          <w:p w14:paraId="54A79C9E" w14:textId="77777777" w:rsidR="00BC38A0" w:rsidRPr="00527337" w:rsidRDefault="00BC38A0" w:rsidP="00771EEE">
            <w:pPr>
              <w:pStyle w:val="Tablehead"/>
            </w:pPr>
            <w:r w:rsidRPr="00527337">
              <w:t>System A8</w:t>
            </w:r>
          </w:p>
        </w:tc>
      </w:tr>
      <w:tr w:rsidR="00BC38A0" w:rsidRPr="00527337" w14:paraId="695BA124" w14:textId="77777777" w:rsidTr="004849D0">
        <w:trPr>
          <w:cantSplit/>
          <w:jc w:val="center"/>
        </w:trPr>
        <w:tc>
          <w:tcPr>
            <w:tcW w:w="2707" w:type="dxa"/>
            <w:tcMar>
              <w:right w:w="57" w:type="dxa"/>
            </w:tcMar>
          </w:tcPr>
          <w:p w14:paraId="007D568E" w14:textId="77777777" w:rsidR="00BC38A0" w:rsidRPr="00527337" w:rsidRDefault="00BC38A0" w:rsidP="004849D0">
            <w:pPr>
              <w:pStyle w:val="Tabletext"/>
              <w:ind w:left="68"/>
              <w:jc w:val="left"/>
            </w:pPr>
            <w:r w:rsidRPr="00527337">
              <w:t>Function</w:t>
            </w:r>
          </w:p>
        </w:tc>
        <w:tc>
          <w:tcPr>
            <w:tcW w:w="1049" w:type="dxa"/>
          </w:tcPr>
          <w:p w14:paraId="636E4067" w14:textId="77777777" w:rsidR="00BC38A0" w:rsidRPr="00527337" w:rsidRDefault="00BC38A0" w:rsidP="004849D0">
            <w:pPr>
              <w:pStyle w:val="Tabletext"/>
              <w:jc w:val="center"/>
            </w:pPr>
          </w:p>
        </w:tc>
        <w:tc>
          <w:tcPr>
            <w:tcW w:w="3212" w:type="dxa"/>
            <w:tcMar>
              <w:right w:w="57" w:type="dxa"/>
            </w:tcMar>
          </w:tcPr>
          <w:p w14:paraId="17A99FD0" w14:textId="77777777" w:rsidR="00BC38A0" w:rsidRPr="00BC38A0" w:rsidRDefault="00BC38A0" w:rsidP="004849D0">
            <w:pPr>
              <w:pStyle w:val="Tabletext"/>
              <w:jc w:val="left"/>
              <w:rPr>
                <w:lang w:val="en-US"/>
              </w:rPr>
            </w:pPr>
            <w:r w:rsidRPr="00BC38A0">
              <w:rPr>
                <w:lang w:val="en-US"/>
              </w:rPr>
              <w:t>Surface search and SAR imaging</w:t>
            </w:r>
          </w:p>
        </w:tc>
        <w:tc>
          <w:tcPr>
            <w:tcW w:w="3212" w:type="dxa"/>
            <w:tcMar>
              <w:right w:w="57" w:type="dxa"/>
            </w:tcMar>
          </w:tcPr>
          <w:p w14:paraId="6164BF2F" w14:textId="77777777" w:rsidR="00BC38A0" w:rsidRPr="00527337" w:rsidRDefault="00BC38A0" w:rsidP="004849D0">
            <w:pPr>
              <w:pStyle w:val="Tabletext"/>
              <w:jc w:val="left"/>
            </w:pPr>
            <w:r w:rsidRPr="00527337">
              <w:t>Navigation</w:t>
            </w:r>
          </w:p>
        </w:tc>
        <w:tc>
          <w:tcPr>
            <w:tcW w:w="2435" w:type="dxa"/>
            <w:tcMar>
              <w:right w:w="57" w:type="dxa"/>
            </w:tcMar>
          </w:tcPr>
          <w:p w14:paraId="710758FF" w14:textId="77777777" w:rsidR="00BC38A0" w:rsidRPr="00527337" w:rsidRDefault="00BC38A0" w:rsidP="004849D0">
            <w:pPr>
              <w:pStyle w:val="Tabletext"/>
              <w:jc w:val="left"/>
            </w:pPr>
            <w:r w:rsidRPr="00527337">
              <w:t>Inverse SAR imaging</w:t>
            </w:r>
          </w:p>
        </w:tc>
        <w:tc>
          <w:tcPr>
            <w:tcW w:w="3212" w:type="dxa"/>
            <w:tcMar>
              <w:right w:w="57" w:type="dxa"/>
            </w:tcMar>
          </w:tcPr>
          <w:p w14:paraId="41EE1032" w14:textId="77777777" w:rsidR="00BC38A0" w:rsidRPr="00527337" w:rsidRDefault="00BC38A0" w:rsidP="004849D0">
            <w:pPr>
              <w:pStyle w:val="Tabletext"/>
              <w:jc w:val="left"/>
            </w:pPr>
            <w:r w:rsidRPr="00527337">
              <w:t>Search (radiolocation)</w:t>
            </w:r>
          </w:p>
          <w:p w14:paraId="64F014D2" w14:textId="77777777" w:rsidR="00BC38A0" w:rsidRPr="00527337" w:rsidRDefault="00BC38A0" w:rsidP="004849D0">
            <w:pPr>
              <w:pStyle w:val="Tabletext"/>
              <w:jc w:val="left"/>
            </w:pPr>
            <w:r w:rsidRPr="00527337">
              <w:t>Weather</w:t>
            </w:r>
          </w:p>
        </w:tc>
      </w:tr>
      <w:tr w:rsidR="00BC38A0" w:rsidRPr="008218CB" w14:paraId="3547F8CF" w14:textId="77777777" w:rsidTr="004849D0">
        <w:trPr>
          <w:cantSplit/>
          <w:jc w:val="center"/>
        </w:trPr>
        <w:tc>
          <w:tcPr>
            <w:tcW w:w="2707" w:type="dxa"/>
            <w:tcMar>
              <w:right w:w="57" w:type="dxa"/>
            </w:tcMar>
          </w:tcPr>
          <w:p w14:paraId="7B41CEA5" w14:textId="77777777" w:rsidR="00BC38A0" w:rsidRPr="00527337" w:rsidRDefault="00BC38A0" w:rsidP="004849D0">
            <w:pPr>
              <w:pStyle w:val="Tabletext"/>
              <w:ind w:left="68"/>
              <w:jc w:val="left"/>
            </w:pPr>
            <w:r w:rsidRPr="00527337">
              <w:t xml:space="preserve">Tuning range </w:t>
            </w:r>
          </w:p>
        </w:tc>
        <w:tc>
          <w:tcPr>
            <w:tcW w:w="1049" w:type="dxa"/>
          </w:tcPr>
          <w:p w14:paraId="26A197B7"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212" w:type="dxa"/>
            <w:tcMar>
              <w:right w:w="57" w:type="dxa"/>
            </w:tcMar>
          </w:tcPr>
          <w:p w14:paraId="2046000E" w14:textId="77777777" w:rsidR="00BC38A0" w:rsidRPr="00527337" w:rsidRDefault="00BC38A0" w:rsidP="004849D0">
            <w:pPr>
              <w:pStyle w:val="Tabletext"/>
              <w:jc w:val="left"/>
            </w:pPr>
            <w:r w:rsidRPr="00527337">
              <w:t>9 380-10 120</w:t>
            </w:r>
          </w:p>
        </w:tc>
        <w:tc>
          <w:tcPr>
            <w:tcW w:w="3212" w:type="dxa"/>
            <w:tcMar>
              <w:right w:w="57" w:type="dxa"/>
            </w:tcMar>
          </w:tcPr>
          <w:p w14:paraId="387CD1E2" w14:textId="77777777" w:rsidR="00BC38A0" w:rsidRPr="00BC38A0" w:rsidRDefault="00BC38A0" w:rsidP="004849D0">
            <w:pPr>
              <w:pStyle w:val="Tabletext"/>
              <w:jc w:val="left"/>
              <w:rPr>
                <w:lang w:val="en-US"/>
              </w:rPr>
            </w:pPr>
            <w:r w:rsidRPr="00BC38A0">
              <w:rPr>
                <w:lang w:val="en-US"/>
              </w:rPr>
              <w:t>Frequency agile pulse-to-pulse over 340 MHz</w:t>
            </w:r>
          </w:p>
        </w:tc>
        <w:tc>
          <w:tcPr>
            <w:tcW w:w="2435" w:type="dxa"/>
            <w:tcMar>
              <w:right w:w="57" w:type="dxa"/>
            </w:tcMar>
          </w:tcPr>
          <w:p w14:paraId="278C98CE" w14:textId="77777777" w:rsidR="00BC38A0" w:rsidRPr="00527337" w:rsidRDefault="00BC38A0" w:rsidP="004849D0">
            <w:pPr>
              <w:pStyle w:val="Tabletext"/>
              <w:jc w:val="left"/>
            </w:pPr>
            <w:r w:rsidRPr="00527337">
              <w:t>9 380-10 120</w:t>
            </w:r>
          </w:p>
        </w:tc>
        <w:tc>
          <w:tcPr>
            <w:tcW w:w="3212" w:type="dxa"/>
            <w:tcMar>
              <w:right w:w="57" w:type="dxa"/>
            </w:tcMar>
          </w:tcPr>
          <w:p w14:paraId="57CED82C" w14:textId="77777777" w:rsidR="00BC38A0" w:rsidRPr="00BC38A0" w:rsidRDefault="00BC38A0" w:rsidP="004849D0">
            <w:pPr>
              <w:pStyle w:val="Tabletext"/>
              <w:jc w:val="left"/>
              <w:rPr>
                <w:lang w:val="en-US"/>
              </w:rPr>
            </w:pPr>
            <w:r w:rsidRPr="00BC38A0">
              <w:rPr>
                <w:lang w:val="en-US"/>
              </w:rPr>
              <w:t>9 250-9 440, frequency-agile pulse-to-pulse, 20 MHz steps</w:t>
            </w:r>
          </w:p>
        </w:tc>
      </w:tr>
      <w:tr w:rsidR="00BC38A0" w:rsidRPr="00527337" w14:paraId="42BD9156" w14:textId="77777777" w:rsidTr="004849D0">
        <w:trPr>
          <w:cantSplit/>
          <w:jc w:val="center"/>
        </w:trPr>
        <w:tc>
          <w:tcPr>
            <w:tcW w:w="2707" w:type="dxa"/>
            <w:tcMar>
              <w:right w:w="57" w:type="dxa"/>
            </w:tcMar>
          </w:tcPr>
          <w:p w14:paraId="2520FB76" w14:textId="77777777" w:rsidR="00BC38A0" w:rsidRPr="00527337" w:rsidRDefault="00BC38A0" w:rsidP="004849D0">
            <w:pPr>
              <w:pStyle w:val="Tabletext"/>
              <w:ind w:left="68"/>
              <w:jc w:val="left"/>
            </w:pPr>
            <w:r w:rsidRPr="00527337">
              <w:t>Modulation</w:t>
            </w:r>
          </w:p>
        </w:tc>
        <w:tc>
          <w:tcPr>
            <w:tcW w:w="1049" w:type="dxa"/>
          </w:tcPr>
          <w:p w14:paraId="7D5BA4AC" w14:textId="77777777" w:rsidR="00BC38A0" w:rsidRPr="00527337" w:rsidRDefault="00BC38A0" w:rsidP="004849D0">
            <w:pPr>
              <w:pStyle w:val="Tabletext"/>
              <w:jc w:val="center"/>
            </w:pPr>
          </w:p>
        </w:tc>
        <w:tc>
          <w:tcPr>
            <w:tcW w:w="3212" w:type="dxa"/>
            <w:tcMar>
              <w:right w:w="57" w:type="dxa"/>
            </w:tcMar>
          </w:tcPr>
          <w:p w14:paraId="3FC94D46" w14:textId="77777777" w:rsidR="00BC38A0" w:rsidRPr="00527337" w:rsidRDefault="00BC38A0" w:rsidP="004849D0">
            <w:pPr>
              <w:pStyle w:val="Tabletext"/>
              <w:jc w:val="left"/>
            </w:pPr>
            <w:r w:rsidRPr="00527337">
              <w:t>Linear FM pulse</w:t>
            </w:r>
          </w:p>
        </w:tc>
        <w:tc>
          <w:tcPr>
            <w:tcW w:w="3212" w:type="dxa"/>
            <w:tcMar>
              <w:right w:w="57" w:type="dxa"/>
            </w:tcMar>
          </w:tcPr>
          <w:p w14:paraId="28A65AC3" w14:textId="77777777" w:rsidR="00BC38A0" w:rsidRPr="00527337" w:rsidRDefault="00BC38A0" w:rsidP="004849D0">
            <w:pPr>
              <w:pStyle w:val="Tabletext"/>
              <w:jc w:val="left"/>
            </w:pPr>
            <w:r w:rsidRPr="00527337">
              <w:t>Linear FM pulse</w:t>
            </w:r>
          </w:p>
        </w:tc>
        <w:tc>
          <w:tcPr>
            <w:tcW w:w="2435" w:type="dxa"/>
            <w:tcMar>
              <w:right w:w="57" w:type="dxa"/>
            </w:tcMar>
          </w:tcPr>
          <w:p w14:paraId="10F4A6A3" w14:textId="77777777" w:rsidR="00BC38A0" w:rsidRPr="00527337" w:rsidRDefault="00BC38A0" w:rsidP="004849D0">
            <w:pPr>
              <w:pStyle w:val="Tabletext"/>
              <w:jc w:val="left"/>
            </w:pPr>
            <w:r w:rsidRPr="00527337">
              <w:t>Linear FM pulse</w:t>
            </w:r>
          </w:p>
        </w:tc>
        <w:tc>
          <w:tcPr>
            <w:tcW w:w="3212" w:type="dxa"/>
            <w:tcMar>
              <w:right w:w="57" w:type="dxa"/>
            </w:tcMar>
          </w:tcPr>
          <w:p w14:paraId="14A96CBF" w14:textId="77777777" w:rsidR="00BC38A0" w:rsidRPr="00527337" w:rsidRDefault="00BC38A0" w:rsidP="004849D0">
            <w:pPr>
              <w:pStyle w:val="Tabletext"/>
              <w:jc w:val="left"/>
            </w:pPr>
            <w:r w:rsidRPr="00527337">
              <w:t>FM pulse</w:t>
            </w:r>
          </w:p>
        </w:tc>
      </w:tr>
      <w:tr w:rsidR="00BC38A0" w:rsidRPr="00527337" w14:paraId="605A11BC" w14:textId="77777777" w:rsidTr="004849D0">
        <w:trPr>
          <w:cantSplit/>
          <w:jc w:val="center"/>
        </w:trPr>
        <w:tc>
          <w:tcPr>
            <w:tcW w:w="2707" w:type="dxa"/>
            <w:tcMar>
              <w:right w:w="57" w:type="dxa"/>
            </w:tcMar>
          </w:tcPr>
          <w:p w14:paraId="7D7D61B0" w14:textId="77777777" w:rsidR="00BC38A0" w:rsidRPr="00527337" w:rsidRDefault="00BC38A0" w:rsidP="004849D0">
            <w:pPr>
              <w:pStyle w:val="Tabletext"/>
              <w:ind w:left="68"/>
              <w:jc w:val="left"/>
            </w:pPr>
            <w:r w:rsidRPr="00527337">
              <w:t xml:space="preserve">Peak power into antenna </w:t>
            </w:r>
          </w:p>
        </w:tc>
        <w:tc>
          <w:tcPr>
            <w:tcW w:w="1049" w:type="dxa"/>
          </w:tcPr>
          <w:p w14:paraId="4E1987C9" w14:textId="77777777" w:rsidR="00BC38A0" w:rsidRPr="00527337" w:rsidRDefault="00BC38A0" w:rsidP="004849D0">
            <w:pPr>
              <w:pStyle w:val="Tabletext"/>
              <w:keepLines/>
              <w:tabs>
                <w:tab w:val="left" w:leader="dot" w:pos="7938"/>
                <w:tab w:val="center" w:pos="9526"/>
              </w:tabs>
              <w:ind w:left="567" w:hanging="567"/>
              <w:jc w:val="center"/>
            </w:pPr>
            <w:r w:rsidRPr="00527337">
              <w:t>kW</w:t>
            </w:r>
          </w:p>
        </w:tc>
        <w:tc>
          <w:tcPr>
            <w:tcW w:w="3212" w:type="dxa"/>
            <w:tcMar>
              <w:right w:w="57" w:type="dxa"/>
            </w:tcMar>
          </w:tcPr>
          <w:p w14:paraId="447B04C2" w14:textId="77777777" w:rsidR="00BC38A0" w:rsidRPr="00527337" w:rsidRDefault="00BC38A0" w:rsidP="004849D0">
            <w:pPr>
              <w:pStyle w:val="Tabletext"/>
              <w:jc w:val="left"/>
            </w:pPr>
            <w:r w:rsidRPr="00527337">
              <w:t>50</w:t>
            </w:r>
          </w:p>
        </w:tc>
        <w:tc>
          <w:tcPr>
            <w:tcW w:w="3212" w:type="dxa"/>
            <w:tcMar>
              <w:right w:w="57" w:type="dxa"/>
            </w:tcMar>
          </w:tcPr>
          <w:p w14:paraId="3E725F0B" w14:textId="77777777" w:rsidR="00BC38A0" w:rsidRPr="00527337" w:rsidRDefault="00BC38A0" w:rsidP="004849D0">
            <w:pPr>
              <w:pStyle w:val="Tabletext"/>
              <w:jc w:val="left"/>
            </w:pPr>
            <w:r w:rsidRPr="00527337">
              <w:t>50</w:t>
            </w:r>
          </w:p>
        </w:tc>
        <w:tc>
          <w:tcPr>
            <w:tcW w:w="2435" w:type="dxa"/>
            <w:tcMar>
              <w:right w:w="57" w:type="dxa"/>
            </w:tcMar>
          </w:tcPr>
          <w:p w14:paraId="44B4F74C" w14:textId="77777777" w:rsidR="00BC38A0" w:rsidRPr="00527337" w:rsidRDefault="00BC38A0" w:rsidP="004849D0">
            <w:pPr>
              <w:pStyle w:val="Tabletext"/>
              <w:jc w:val="left"/>
            </w:pPr>
            <w:r w:rsidRPr="00527337">
              <w:t>50</w:t>
            </w:r>
          </w:p>
        </w:tc>
        <w:tc>
          <w:tcPr>
            <w:tcW w:w="3212" w:type="dxa"/>
            <w:tcMar>
              <w:right w:w="57" w:type="dxa"/>
            </w:tcMar>
          </w:tcPr>
          <w:p w14:paraId="6D7FF154" w14:textId="77777777" w:rsidR="00BC38A0" w:rsidRPr="00527337" w:rsidRDefault="00BC38A0" w:rsidP="004849D0">
            <w:pPr>
              <w:pStyle w:val="Tabletext"/>
              <w:jc w:val="left"/>
            </w:pPr>
            <w:r w:rsidRPr="00527337">
              <w:t>10</w:t>
            </w:r>
          </w:p>
        </w:tc>
      </w:tr>
      <w:tr w:rsidR="00BC38A0" w:rsidRPr="008218CB" w14:paraId="3AE1A84B" w14:textId="77777777" w:rsidTr="004849D0">
        <w:trPr>
          <w:cantSplit/>
          <w:jc w:val="center"/>
        </w:trPr>
        <w:tc>
          <w:tcPr>
            <w:tcW w:w="2707" w:type="dxa"/>
            <w:tcMar>
              <w:right w:w="57" w:type="dxa"/>
            </w:tcMar>
          </w:tcPr>
          <w:p w14:paraId="7A673AA0" w14:textId="77777777" w:rsidR="00BC38A0" w:rsidRPr="00BC38A0" w:rsidRDefault="00BC38A0" w:rsidP="004849D0">
            <w:pPr>
              <w:pStyle w:val="Tabletext"/>
              <w:ind w:left="68"/>
              <w:jc w:val="left"/>
              <w:rPr>
                <w:lang w:val="en-US"/>
              </w:rPr>
            </w:pPr>
            <w:r w:rsidRPr="00BC38A0">
              <w:rPr>
                <w:lang w:val="en-US"/>
              </w:rPr>
              <w:t>Pulse width and</w:t>
            </w:r>
            <w:r w:rsidRPr="00BC38A0">
              <w:rPr>
                <w:lang w:val="en-US"/>
              </w:rPr>
              <w:br/>
              <w:t xml:space="preserve">pulse repetition rate </w:t>
            </w:r>
          </w:p>
        </w:tc>
        <w:tc>
          <w:tcPr>
            <w:tcW w:w="1049" w:type="dxa"/>
          </w:tcPr>
          <w:p w14:paraId="65410A74" w14:textId="77777777" w:rsidR="00BC38A0" w:rsidRPr="00527337" w:rsidRDefault="00BE746E" w:rsidP="004849D0">
            <w:pPr>
              <w:pStyle w:val="Tabletext"/>
              <w:jc w:val="center"/>
            </w:pPr>
            <w:r>
              <w:sym w:font="Symbol" w:char="F06D"/>
            </w:r>
            <w:proofErr w:type="gramStart"/>
            <w:r w:rsidR="00BC38A0" w:rsidRPr="00527337">
              <w:t>s</w:t>
            </w:r>
            <w:proofErr w:type="gramEnd"/>
          </w:p>
          <w:p w14:paraId="0B3AE793" w14:textId="77777777" w:rsidR="00BC38A0" w:rsidRPr="00527337" w:rsidRDefault="00BC38A0" w:rsidP="004849D0">
            <w:pPr>
              <w:pStyle w:val="Tabletext"/>
              <w:jc w:val="center"/>
            </w:pPr>
            <w:r w:rsidRPr="00527337">
              <w:t>pps</w:t>
            </w:r>
          </w:p>
        </w:tc>
        <w:tc>
          <w:tcPr>
            <w:tcW w:w="3212" w:type="dxa"/>
            <w:tcMar>
              <w:right w:w="57" w:type="dxa"/>
            </w:tcMar>
          </w:tcPr>
          <w:p w14:paraId="6DD2A74D" w14:textId="77777777" w:rsidR="00BC38A0" w:rsidRPr="00BE746E" w:rsidRDefault="00BC38A0" w:rsidP="00BE746E">
            <w:pPr>
              <w:pStyle w:val="Tabletext"/>
              <w:jc w:val="left"/>
              <w:rPr>
                <w:lang w:val="en-US"/>
              </w:rPr>
            </w:pPr>
            <w:r w:rsidRPr="00BC38A0">
              <w:rPr>
                <w:lang w:val="en-US"/>
              </w:rPr>
              <w:t>Search: 5 </w:t>
            </w:r>
            <w:r w:rsidR="00BE746E">
              <w:sym w:font="Symbol" w:char="F06D"/>
            </w:r>
            <w:r w:rsidRPr="00BC38A0">
              <w:rPr>
                <w:lang w:val="en-US"/>
              </w:rPr>
              <w:t xml:space="preserve">s @ 1 600-2 000 </w:t>
            </w:r>
            <w:r w:rsidRPr="00BC38A0">
              <w:rPr>
                <w:lang w:val="en-US"/>
              </w:rPr>
              <w:br/>
              <w:t>or 10 </w:t>
            </w:r>
            <w:r w:rsidR="00BE746E">
              <w:sym w:font="Symbol" w:char="F06D"/>
            </w:r>
            <w:r w:rsidRPr="00BC38A0">
              <w:rPr>
                <w:lang w:val="en-US"/>
              </w:rPr>
              <w:t xml:space="preserve">s @ approx. </w:t>
            </w:r>
            <w:r w:rsidRPr="00BE746E">
              <w:rPr>
                <w:lang w:val="en-US"/>
              </w:rPr>
              <w:t xml:space="preserve">380 </w:t>
            </w:r>
            <w:r w:rsidRPr="00BE746E">
              <w:rPr>
                <w:lang w:val="en-US"/>
              </w:rPr>
              <w:br/>
              <w:t xml:space="preserve">SAR: 13.5 </w:t>
            </w:r>
            <w:r w:rsidR="00BE746E">
              <w:sym w:font="Symbol" w:char="F06D"/>
            </w:r>
            <w:r w:rsidRPr="00BE746E">
              <w:rPr>
                <w:lang w:val="en-US"/>
              </w:rPr>
              <w:t>s @ 250-750</w:t>
            </w:r>
          </w:p>
        </w:tc>
        <w:tc>
          <w:tcPr>
            <w:tcW w:w="3212" w:type="dxa"/>
            <w:tcMar>
              <w:right w:w="57" w:type="dxa"/>
            </w:tcMar>
          </w:tcPr>
          <w:p w14:paraId="456917F4" w14:textId="77777777" w:rsidR="00BC38A0" w:rsidRPr="00527337" w:rsidRDefault="00BC38A0" w:rsidP="004849D0">
            <w:pPr>
              <w:pStyle w:val="Tabletext"/>
              <w:jc w:val="left"/>
            </w:pPr>
            <w:r w:rsidRPr="00527337">
              <w:t>10</w:t>
            </w:r>
            <w:r w:rsidRPr="00527337">
              <w:br/>
              <w:t>Approx. 380</w:t>
            </w:r>
          </w:p>
        </w:tc>
        <w:tc>
          <w:tcPr>
            <w:tcW w:w="2435" w:type="dxa"/>
            <w:tcMar>
              <w:right w:w="57" w:type="dxa"/>
            </w:tcMar>
          </w:tcPr>
          <w:p w14:paraId="6BC8C387" w14:textId="77777777" w:rsidR="00BC38A0" w:rsidRPr="00527337" w:rsidRDefault="00BC38A0" w:rsidP="004849D0">
            <w:pPr>
              <w:pStyle w:val="Tabletext"/>
              <w:jc w:val="left"/>
            </w:pPr>
            <w:r w:rsidRPr="00527337">
              <w:t>10</w:t>
            </w:r>
            <w:r w:rsidRPr="00527337">
              <w:br/>
              <w:t>470, 530, 800 and 1 000</w:t>
            </w:r>
          </w:p>
        </w:tc>
        <w:tc>
          <w:tcPr>
            <w:tcW w:w="3212" w:type="dxa"/>
            <w:tcMar>
              <w:right w:w="57" w:type="dxa"/>
            </w:tcMar>
          </w:tcPr>
          <w:p w14:paraId="100214B9" w14:textId="77777777" w:rsidR="00BC38A0" w:rsidRPr="00BC38A0" w:rsidRDefault="00BC38A0" w:rsidP="004849D0">
            <w:pPr>
              <w:pStyle w:val="Tabletext"/>
              <w:jc w:val="left"/>
              <w:rPr>
                <w:lang w:val="en-US"/>
              </w:rPr>
            </w:pPr>
            <w:r w:rsidRPr="00BC38A0">
              <w:rPr>
                <w:lang w:val="en-US"/>
              </w:rPr>
              <w:t>5 and 17</w:t>
            </w:r>
            <w:r w:rsidRPr="00BC38A0">
              <w:rPr>
                <w:lang w:val="en-US"/>
              </w:rPr>
              <w:br/>
              <w:t>2 500, 1 500, 750 and 400</w:t>
            </w:r>
            <w:r w:rsidRPr="00BC38A0">
              <w:rPr>
                <w:lang w:val="en-US"/>
              </w:rPr>
              <w:br/>
              <w:t>(all pulse widths)</w:t>
            </w:r>
          </w:p>
        </w:tc>
      </w:tr>
      <w:tr w:rsidR="00BC38A0" w:rsidRPr="00527337" w14:paraId="6241BC9D" w14:textId="77777777" w:rsidTr="004849D0">
        <w:trPr>
          <w:cantSplit/>
          <w:jc w:val="center"/>
        </w:trPr>
        <w:tc>
          <w:tcPr>
            <w:tcW w:w="2707" w:type="dxa"/>
            <w:tcMar>
              <w:right w:w="57" w:type="dxa"/>
            </w:tcMar>
          </w:tcPr>
          <w:p w14:paraId="7E0209BA" w14:textId="77777777" w:rsidR="00BC38A0" w:rsidRPr="00527337" w:rsidRDefault="00BC38A0" w:rsidP="004849D0">
            <w:pPr>
              <w:pStyle w:val="Tabletext"/>
              <w:ind w:left="68"/>
              <w:jc w:val="left"/>
            </w:pPr>
            <w:r w:rsidRPr="00527337">
              <w:t>Maximum duty cycle</w:t>
            </w:r>
          </w:p>
        </w:tc>
        <w:tc>
          <w:tcPr>
            <w:tcW w:w="1049" w:type="dxa"/>
          </w:tcPr>
          <w:p w14:paraId="2F3C2586" w14:textId="77777777" w:rsidR="00BC38A0" w:rsidRPr="00527337" w:rsidRDefault="00BC38A0" w:rsidP="004849D0">
            <w:pPr>
              <w:pStyle w:val="Tabletext"/>
              <w:jc w:val="center"/>
            </w:pPr>
          </w:p>
        </w:tc>
        <w:tc>
          <w:tcPr>
            <w:tcW w:w="3212" w:type="dxa"/>
            <w:tcMar>
              <w:right w:w="57" w:type="dxa"/>
            </w:tcMar>
          </w:tcPr>
          <w:p w14:paraId="31785062" w14:textId="77777777" w:rsidR="00BC38A0" w:rsidRPr="00527337" w:rsidRDefault="00BC38A0" w:rsidP="00BE746E">
            <w:pPr>
              <w:pStyle w:val="Tabletext"/>
              <w:jc w:val="left"/>
            </w:pPr>
            <w:r w:rsidRPr="00527337">
              <w:t>0.010 (5 </w:t>
            </w:r>
            <w:r w:rsidR="00BE746E">
              <w:sym w:font="Symbol" w:char="F06D"/>
            </w:r>
            <w:r w:rsidRPr="00527337">
              <w:t>s &amp; 13.5 </w:t>
            </w:r>
            <w:r w:rsidR="00BE746E">
              <w:sym w:font="Symbol" w:char="F06D"/>
            </w:r>
            <w:r w:rsidRPr="00527337">
              <w:t>s);</w:t>
            </w:r>
            <w:r w:rsidRPr="00527337">
              <w:br/>
              <w:t>0.004 (10 </w:t>
            </w:r>
            <w:r w:rsidR="00BE746E">
              <w:sym w:font="Symbol" w:char="F06D"/>
            </w:r>
            <w:r w:rsidRPr="00527337">
              <w:t>s)</w:t>
            </w:r>
          </w:p>
        </w:tc>
        <w:tc>
          <w:tcPr>
            <w:tcW w:w="3212" w:type="dxa"/>
            <w:tcMar>
              <w:right w:w="57" w:type="dxa"/>
            </w:tcMar>
          </w:tcPr>
          <w:p w14:paraId="6FB09D1C" w14:textId="77777777" w:rsidR="00BC38A0" w:rsidRPr="00527337" w:rsidRDefault="00BC38A0" w:rsidP="004849D0">
            <w:pPr>
              <w:pStyle w:val="Tabletext"/>
              <w:jc w:val="left"/>
            </w:pPr>
            <w:r w:rsidRPr="00527337">
              <w:t>0.004</w:t>
            </w:r>
          </w:p>
        </w:tc>
        <w:tc>
          <w:tcPr>
            <w:tcW w:w="2435" w:type="dxa"/>
            <w:tcMar>
              <w:right w:w="57" w:type="dxa"/>
            </w:tcMar>
          </w:tcPr>
          <w:p w14:paraId="65882F62" w14:textId="77777777" w:rsidR="00BC38A0" w:rsidRPr="00527337" w:rsidRDefault="00BC38A0" w:rsidP="004849D0">
            <w:pPr>
              <w:pStyle w:val="Tabletext"/>
              <w:jc w:val="left"/>
            </w:pPr>
            <w:r w:rsidRPr="00527337">
              <w:t>0.010</w:t>
            </w:r>
          </w:p>
        </w:tc>
        <w:tc>
          <w:tcPr>
            <w:tcW w:w="3212" w:type="dxa"/>
            <w:tcMar>
              <w:right w:w="57" w:type="dxa"/>
            </w:tcMar>
          </w:tcPr>
          <w:p w14:paraId="348EB851" w14:textId="77777777" w:rsidR="00BC38A0" w:rsidRPr="00527337" w:rsidRDefault="00BC38A0" w:rsidP="004849D0">
            <w:pPr>
              <w:pStyle w:val="Tabletext"/>
              <w:jc w:val="left"/>
            </w:pPr>
            <w:r w:rsidRPr="00527337">
              <w:t>0.04</w:t>
            </w:r>
          </w:p>
        </w:tc>
      </w:tr>
      <w:tr w:rsidR="00BC38A0" w:rsidRPr="00527337" w14:paraId="49044C27" w14:textId="77777777" w:rsidTr="004849D0">
        <w:trPr>
          <w:cantSplit/>
          <w:jc w:val="center"/>
        </w:trPr>
        <w:tc>
          <w:tcPr>
            <w:tcW w:w="2707" w:type="dxa"/>
            <w:tcMar>
              <w:right w:w="57" w:type="dxa"/>
            </w:tcMar>
          </w:tcPr>
          <w:p w14:paraId="0EEDADED" w14:textId="77777777" w:rsidR="00BC38A0" w:rsidRPr="00527337" w:rsidRDefault="00BC38A0" w:rsidP="004849D0">
            <w:pPr>
              <w:pStyle w:val="Tabletext"/>
              <w:ind w:left="68"/>
              <w:jc w:val="left"/>
            </w:pPr>
            <w:r w:rsidRPr="00527337">
              <w:t xml:space="preserve">Pulse rise/fall time </w:t>
            </w:r>
          </w:p>
        </w:tc>
        <w:tc>
          <w:tcPr>
            <w:tcW w:w="1049" w:type="dxa"/>
          </w:tcPr>
          <w:p w14:paraId="4F361D3C" w14:textId="77777777"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3212" w:type="dxa"/>
            <w:tcMar>
              <w:right w:w="57" w:type="dxa"/>
            </w:tcMar>
          </w:tcPr>
          <w:p w14:paraId="6A0C7337" w14:textId="77777777" w:rsidR="00BC38A0" w:rsidRPr="00527337" w:rsidRDefault="00BC38A0" w:rsidP="004849D0">
            <w:pPr>
              <w:pStyle w:val="Tabletext"/>
              <w:jc w:val="left"/>
            </w:pPr>
            <w:r w:rsidRPr="00527337">
              <w:t>0.1/0.1</w:t>
            </w:r>
          </w:p>
        </w:tc>
        <w:tc>
          <w:tcPr>
            <w:tcW w:w="3212" w:type="dxa"/>
            <w:tcMar>
              <w:right w:w="57" w:type="dxa"/>
            </w:tcMar>
          </w:tcPr>
          <w:p w14:paraId="7AACFED0" w14:textId="77777777" w:rsidR="00BC38A0" w:rsidRPr="00527337" w:rsidRDefault="00BC38A0" w:rsidP="004849D0">
            <w:pPr>
              <w:pStyle w:val="Tabletext"/>
              <w:jc w:val="left"/>
            </w:pPr>
            <w:r w:rsidRPr="00527337">
              <w:t>0.1/0.1</w:t>
            </w:r>
          </w:p>
        </w:tc>
        <w:tc>
          <w:tcPr>
            <w:tcW w:w="2435" w:type="dxa"/>
            <w:tcMar>
              <w:right w:w="57" w:type="dxa"/>
            </w:tcMar>
          </w:tcPr>
          <w:p w14:paraId="59B858BD" w14:textId="77777777" w:rsidR="00BC38A0" w:rsidRPr="00527337" w:rsidRDefault="00BC38A0" w:rsidP="004849D0">
            <w:pPr>
              <w:pStyle w:val="Tabletext"/>
              <w:jc w:val="left"/>
            </w:pPr>
            <w:r w:rsidRPr="00527337">
              <w:t>0.1/0.1</w:t>
            </w:r>
          </w:p>
        </w:tc>
        <w:tc>
          <w:tcPr>
            <w:tcW w:w="3212" w:type="dxa"/>
            <w:tcMar>
              <w:right w:w="57" w:type="dxa"/>
            </w:tcMar>
          </w:tcPr>
          <w:p w14:paraId="10312926" w14:textId="77777777" w:rsidR="00BC38A0" w:rsidRPr="00527337" w:rsidRDefault="00BC38A0" w:rsidP="004849D0">
            <w:pPr>
              <w:pStyle w:val="Tabletext"/>
              <w:jc w:val="left"/>
            </w:pPr>
            <w:r w:rsidRPr="00527337">
              <w:t>0.1/0.1</w:t>
            </w:r>
          </w:p>
        </w:tc>
      </w:tr>
      <w:tr w:rsidR="00BC38A0" w:rsidRPr="00527337" w14:paraId="2E0AB0AB" w14:textId="77777777" w:rsidTr="004849D0">
        <w:trPr>
          <w:cantSplit/>
          <w:jc w:val="center"/>
        </w:trPr>
        <w:tc>
          <w:tcPr>
            <w:tcW w:w="2707" w:type="dxa"/>
            <w:tcMar>
              <w:right w:w="57" w:type="dxa"/>
            </w:tcMar>
          </w:tcPr>
          <w:p w14:paraId="44EA5A98" w14:textId="77777777" w:rsidR="00BC38A0" w:rsidRPr="00527337" w:rsidRDefault="00BC38A0" w:rsidP="004849D0">
            <w:pPr>
              <w:pStyle w:val="Tabletext"/>
              <w:ind w:left="68"/>
              <w:jc w:val="left"/>
            </w:pPr>
            <w:r w:rsidRPr="00527337">
              <w:t>Output device</w:t>
            </w:r>
          </w:p>
        </w:tc>
        <w:tc>
          <w:tcPr>
            <w:tcW w:w="1049" w:type="dxa"/>
          </w:tcPr>
          <w:p w14:paraId="6DA25EAB" w14:textId="77777777" w:rsidR="00BC38A0" w:rsidRPr="00527337" w:rsidRDefault="00BC38A0" w:rsidP="004849D0">
            <w:pPr>
              <w:pStyle w:val="Tabletext"/>
              <w:jc w:val="center"/>
            </w:pPr>
          </w:p>
        </w:tc>
        <w:tc>
          <w:tcPr>
            <w:tcW w:w="3212" w:type="dxa"/>
            <w:tcMar>
              <w:right w:w="57" w:type="dxa"/>
            </w:tcMar>
          </w:tcPr>
          <w:p w14:paraId="0916C414" w14:textId="77777777" w:rsidR="00BC38A0" w:rsidRPr="00527337" w:rsidRDefault="00BC38A0" w:rsidP="004849D0">
            <w:pPr>
              <w:pStyle w:val="Tabletext"/>
              <w:jc w:val="left"/>
            </w:pPr>
            <w:r w:rsidRPr="00527337">
              <w:t>Travelling wave tube</w:t>
            </w:r>
          </w:p>
        </w:tc>
        <w:tc>
          <w:tcPr>
            <w:tcW w:w="3212" w:type="dxa"/>
            <w:tcMar>
              <w:right w:w="57" w:type="dxa"/>
            </w:tcMar>
          </w:tcPr>
          <w:p w14:paraId="496CF3C7" w14:textId="77777777" w:rsidR="00BC38A0" w:rsidRPr="00527337" w:rsidRDefault="00BC38A0" w:rsidP="004849D0">
            <w:pPr>
              <w:pStyle w:val="Tabletext"/>
              <w:jc w:val="left"/>
            </w:pPr>
            <w:r w:rsidRPr="00527337">
              <w:t>Travelling wave tube</w:t>
            </w:r>
          </w:p>
        </w:tc>
        <w:tc>
          <w:tcPr>
            <w:tcW w:w="2435" w:type="dxa"/>
            <w:tcMar>
              <w:right w:w="57" w:type="dxa"/>
            </w:tcMar>
          </w:tcPr>
          <w:p w14:paraId="73D10231" w14:textId="77777777" w:rsidR="00BC38A0" w:rsidRPr="00527337" w:rsidRDefault="00BC38A0" w:rsidP="004849D0">
            <w:pPr>
              <w:pStyle w:val="Tabletext"/>
              <w:jc w:val="left"/>
            </w:pPr>
            <w:r w:rsidRPr="00527337">
              <w:t>Travelling wave tube</w:t>
            </w:r>
          </w:p>
        </w:tc>
        <w:tc>
          <w:tcPr>
            <w:tcW w:w="3212" w:type="dxa"/>
            <w:tcMar>
              <w:right w:w="57" w:type="dxa"/>
            </w:tcMar>
          </w:tcPr>
          <w:p w14:paraId="344DF708" w14:textId="77777777" w:rsidR="00BC38A0" w:rsidRPr="00527337" w:rsidRDefault="00BC38A0" w:rsidP="004849D0">
            <w:pPr>
              <w:pStyle w:val="Tabletext"/>
              <w:jc w:val="left"/>
            </w:pPr>
            <w:r w:rsidRPr="00527337">
              <w:t>Travelling wave tube</w:t>
            </w:r>
          </w:p>
        </w:tc>
      </w:tr>
      <w:tr w:rsidR="00BC38A0" w:rsidRPr="00527337" w14:paraId="22BB4C47" w14:textId="77777777" w:rsidTr="004849D0">
        <w:trPr>
          <w:cantSplit/>
          <w:jc w:val="center"/>
        </w:trPr>
        <w:tc>
          <w:tcPr>
            <w:tcW w:w="2707" w:type="dxa"/>
            <w:tcMar>
              <w:right w:w="57" w:type="dxa"/>
            </w:tcMar>
          </w:tcPr>
          <w:p w14:paraId="6B2863E3" w14:textId="77777777" w:rsidR="00BC38A0" w:rsidRPr="00527337" w:rsidRDefault="00BC38A0" w:rsidP="004849D0">
            <w:pPr>
              <w:pStyle w:val="Tabletext"/>
              <w:ind w:left="68"/>
              <w:jc w:val="left"/>
            </w:pPr>
            <w:r w:rsidRPr="00527337">
              <w:t>Antenna pattern type</w:t>
            </w:r>
          </w:p>
        </w:tc>
        <w:tc>
          <w:tcPr>
            <w:tcW w:w="1049" w:type="dxa"/>
          </w:tcPr>
          <w:p w14:paraId="078CFE85" w14:textId="77777777" w:rsidR="00BC38A0" w:rsidRPr="00527337" w:rsidRDefault="00BC38A0" w:rsidP="004849D0">
            <w:pPr>
              <w:pStyle w:val="Tabletext"/>
              <w:jc w:val="center"/>
            </w:pPr>
          </w:p>
        </w:tc>
        <w:tc>
          <w:tcPr>
            <w:tcW w:w="3212" w:type="dxa"/>
            <w:tcMar>
              <w:right w:w="57" w:type="dxa"/>
            </w:tcMar>
          </w:tcPr>
          <w:p w14:paraId="470CDBF4" w14:textId="77777777" w:rsidR="00BC38A0" w:rsidRPr="00527337" w:rsidRDefault="00BC38A0" w:rsidP="004849D0">
            <w:pPr>
              <w:pStyle w:val="Tabletext"/>
              <w:jc w:val="left"/>
            </w:pPr>
            <w:r w:rsidRPr="00527337">
              <w:t>Pencil/fan</w:t>
            </w:r>
          </w:p>
        </w:tc>
        <w:tc>
          <w:tcPr>
            <w:tcW w:w="3212" w:type="dxa"/>
            <w:tcMar>
              <w:right w:w="57" w:type="dxa"/>
            </w:tcMar>
          </w:tcPr>
          <w:p w14:paraId="535EFCDA" w14:textId="77777777" w:rsidR="00BC38A0" w:rsidRPr="00527337" w:rsidRDefault="00BC38A0" w:rsidP="004849D0">
            <w:pPr>
              <w:pStyle w:val="Tabletext"/>
              <w:jc w:val="left"/>
            </w:pPr>
            <w:r w:rsidRPr="00527337">
              <w:t>Pencil/fan</w:t>
            </w:r>
          </w:p>
        </w:tc>
        <w:tc>
          <w:tcPr>
            <w:tcW w:w="2435" w:type="dxa"/>
            <w:tcMar>
              <w:right w:w="57" w:type="dxa"/>
            </w:tcMar>
          </w:tcPr>
          <w:p w14:paraId="7E170F88" w14:textId="77777777" w:rsidR="00BC38A0" w:rsidRPr="00527337" w:rsidRDefault="00BC38A0" w:rsidP="004849D0">
            <w:pPr>
              <w:pStyle w:val="Tabletext"/>
              <w:jc w:val="left"/>
            </w:pPr>
            <w:r w:rsidRPr="00527337">
              <w:t>Pencil/fan</w:t>
            </w:r>
          </w:p>
        </w:tc>
        <w:tc>
          <w:tcPr>
            <w:tcW w:w="3212" w:type="dxa"/>
            <w:tcMar>
              <w:right w:w="57" w:type="dxa"/>
            </w:tcMar>
          </w:tcPr>
          <w:p w14:paraId="55BBDA87" w14:textId="77777777" w:rsidR="00BC38A0" w:rsidRPr="00527337" w:rsidRDefault="00BC38A0" w:rsidP="004849D0">
            <w:pPr>
              <w:pStyle w:val="Tabletext"/>
              <w:jc w:val="left"/>
            </w:pPr>
            <w:r w:rsidRPr="00527337">
              <w:t>Fan</w:t>
            </w:r>
          </w:p>
        </w:tc>
      </w:tr>
      <w:tr w:rsidR="00BC38A0" w:rsidRPr="00527337" w14:paraId="3D955E7C" w14:textId="77777777" w:rsidTr="004849D0">
        <w:trPr>
          <w:cantSplit/>
          <w:jc w:val="center"/>
        </w:trPr>
        <w:tc>
          <w:tcPr>
            <w:tcW w:w="2707" w:type="dxa"/>
            <w:tcMar>
              <w:right w:w="57" w:type="dxa"/>
            </w:tcMar>
          </w:tcPr>
          <w:p w14:paraId="066A1477" w14:textId="77777777" w:rsidR="00BC38A0" w:rsidRPr="00527337" w:rsidRDefault="00BC38A0" w:rsidP="004849D0">
            <w:pPr>
              <w:pStyle w:val="Tabletext"/>
              <w:ind w:left="68"/>
              <w:jc w:val="left"/>
            </w:pPr>
            <w:r w:rsidRPr="00527337">
              <w:t>Antenna type</w:t>
            </w:r>
          </w:p>
        </w:tc>
        <w:tc>
          <w:tcPr>
            <w:tcW w:w="1049" w:type="dxa"/>
          </w:tcPr>
          <w:p w14:paraId="2E9FD673" w14:textId="77777777" w:rsidR="00BC38A0" w:rsidRPr="00527337" w:rsidRDefault="00BC38A0" w:rsidP="004849D0">
            <w:pPr>
              <w:pStyle w:val="Tabletext"/>
              <w:jc w:val="center"/>
            </w:pPr>
          </w:p>
        </w:tc>
        <w:tc>
          <w:tcPr>
            <w:tcW w:w="3212" w:type="dxa"/>
            <w:tcMar>
              <w:right w:w="57" w:type="dxa"/>
            </w:tcMar>
          </w:tcPr>
          <w:p w14:paraId="44F2BC9D" w14:textId="77777777" w:rsidR="00BC38A0" w:rsidRPr="00527337" w:rsidRDefault="00BC38A0" w:rsidP="004849D0">
            <w:pPr>
              <w:pStyle w:val="Tabletext"/>
              <w:jc w:val="left"/>
            </w:pPr>
            <w:r w:rsidRPr="00527337">
              <w:t>Parabolic reflector</w:t>
            </w:r>
          </w:p>
        </w:tc>
        <w:tc>
          <w:tcPr>
            <w:tcW w:w="3212" w:type="dxa"/>
            <w:tcMar>
              <w:right w:w="57" w:type="dxa"/>
            </w:tcMar>
          </w:tcPr>
          <w:p w14:paraId="2F3AADC6" w14:textId="77777777" w:rsidR="00BC38A0" w:rsidRPr="00527337" w:rsidRDefault="00BC38A0" w:rsidP="004849D0">
            <w:pPr>
              <w:pStyle w:val="Tabletext"/>
              <w:jc w:val="left"/>
            </w:pPr>
            <w:r w:rsidRPr="00527337">
              <w:t>Parabolic reflector</w:t>
            </w:r>
          </w:p>
        </w:tc>
        <w:tc>
          <w:tcPr>
            <w:tcW w:w="2435" w:type="dxa"/>
            <w:tcMar>
              <w:right w:w="57" w:type="dxa"/>
            </w:tcMar>
          </w:tcPr>
          <w:p w14:paraId="79295D7E" w14:textId="77777777" w:rsidR="00BC38A0" w:rsidRPr="00527337" w:rsidRDefault="00BC38A0" w:rsidP="004849D0">
            <w:pPr>
              <w:pStyle w:val="Tabletext"/>
              <w:jc w:val="left"/>
            </w:pPr>
            <w:r w:rsidRPr="00527337">
              <w:t>Parabolic reflector</w:t>
            </w:r>
          </w:p>
        </w:tc>
        <w:tc>
          <w:tcPr>
            <w:tcW w:w="3212" w:type="dxa"/>
            <w:tcMar>
              <w:right w:w="57" w:type="dxa"/>
            </w:tcMar>
          </w:tcPr>
          <w:p w14:paraId="42F49F70" w14:textId="77777777" w:rsidR="00BC38A0" w:rsidRPr="00527337" w:rsidRDefault="00BC38A0" w:rsidP="004849D0">
            <w:pPr>
              <w:pStyle w:val="Tabletext"/>
              <w:jc w:val="left"/>
            </w:pPr>
            <w:r w:rsidRPr="00527337">
              <w:t>Slotted array</w:t>
            </w:r>
          </w:p>
        </w:tc>
      </w:tr>
      <w:tr w:rsidR="00BC38A0" w:rsidRPr="00527337" w14:paraId="5444ABB5" w14:textId="77777777" w:rsidTr="004849D0">
        <w:trPr>
          <w:cantSplit/>
          <w:jc w:val="center"/>
        </w:trPr>
        <w:tc>
          <w:tcPr>
            <w:tcW w:w="2707" w:type="dxa"/>
            <w:tcMar>
              <w:right w:w="57" w:type="dxa"/>
            </w:tcMar>
          </w:tcPr>
          <w:p w14:paraId="265689E0" w14:textId="77777777" w:rsidR="00BC38A0" w:rsidRPr="00527337" w:rsidRDefault="00BC38A0" w:rsidP="004849D0">
            <w:pPr>
              <w:pStyle w:val="Tabletext"/>
              <w:ind w:left="68"/>
              <w:jc w:val="left"/>
            </w:pPr>
            <w:r w:rsidRPr="00527337">
              <w:t>Antenna polarization</w:t>
            </w:r>
          </w:p>
        </w:tc>
        <w:tc>
          <w:tcPr>
            <w:tcW w:w="1049" w:type="dxa"/>
          </w:tcPr>
          <w:p w14:paraId="60F40D25" w14:textId="77777777" w:rsidR="00BC38A0" w:rsidRPr="00527337" w:rsidRDefault="00BC38A0" w:rsidP="004849D0">
            <w:pPr>
              <w:pStyle w:val="Tabletext"/>
              <w:jc w:val="center"/>
            </w:pPr>
          </w:p>
        </w:tc>
        <w:tc>
          <w:tcPr>
            <w:tcW w:w="3212" w:type="dxa"/>
            <w:tcMar>
              <w:right w:w="57" w:type="dxa"/>
            </w:tcMar>
          </w:tcPr>
          <w:p w14:paraId="0DA93C2E" w14:textId="77777777" w:rsidR="00BC38A0" w:rsidRPr="00527337" w:rsidRDefault="00BC38A0" w:rsidP="004849D0">
            <w:pPr>
              <w:pStyle w:val="Tabletext"/>
              <w:jc w:val="left"/>
            </w:pPr>
            <w:r w:rsidRPr="00527337">
              <w:t>Horizontal</w:t>
            </w:r>
          </w:p>
        </w:tc>
        <w:tc>
          <w:tcPr>
            <w:tcW w:w="3212" w:type="dxa"/>
            <w:tcMar>
              <w:right w:w="57" w:type="dxa"/>
            </w:tcMar>
          </w:tcPr>
          <w:p w14:paraId="30766E3A" w14:textId="77777777" w:rsidR="00BC38A0" w:rsidRPr="00527337" w:rsidRDefault="00BC38A0" w:rsidP="004849D0">
            <w:pPr>
              <w:pStyle w:val="Tabletext"/>
              <w:jc w:val="left"/>
            </w:pPr>
            <w:r w:rsidRPr="00527337">
              <w:t>Horizontal</w:t>
            </w:r>
          </w:p>
        </w:tc>
        <w:tc>
          <w:tcPr>
            <w:tcW w:w="2435" w:type="dxa"/>
            <w:tcMar>
              <w:right w:w="57" w:type="dxa"/>
            </w:tcMar>
          </w:tcPr>
          <w:p w14:paraId="4A6F85C8" w14:textId="77777777" w:rsidR="00BC38A0" w:rsidRPr="00527337" w:rsidRDefault="00BC38A0" w:rsidP="004849D0">
            <w:pPr>
              <w:pStyle w:val="Tabletext"/>
              <w:jc w:val="left"/>
            </w:pPr>
            <w:r w:rsidRPr="00527337">
              <w:t>Horizontal</w:t>
            </w:r>
          </w:p>
        </w:tc>
        <w:tc>
          <w:tcPr>
            <w:tcW w:w="3212" w:type="dxa"/>
            <w:tcMar>
              <w:right w:w="57" w:type="dxa"/>
            </w:tcMar>
          </w:tcPr>
          <w:p w14:paraId="336C13E9" w14:textId="77777777" w:rsidR="00BC38A0" w:rsidRPr="00527337" w:rsidRDefault="00BC38A0" w:rsidP="004849D0">
            <w:pPr>
              <w:pStyle w:val="Tabletext"/>
              <w:jc w:val="left"/>
            </w:pPr>
            <w:r w:rsidRPr="00527337">
              <w:t>Vertical and horizontal</w:t>
            </w:r>
          </w:p>
        </w:tc>
      </w:tr>
      <w:tr w:rsidR="00BC38A0" w:rsidRPr="00527337" w14:paraId="6FAF6937" w14:textId="77777777" w:rsidTr="004849D0">
        <w:trPr>
          <w:cantSplit/>
          <w:jc w:val="center"/>
        </w:trPr>
        <w:tc>
          <w:tcPr>
            <w:tcW w:w="2707" w:type="dxa"/>
            <w:tcMar>
              <w:right w:w="57" w:type="dxa"/>
            </w:tcMar>
          </w:tcPr>
          <w:p w14:paraId="697C2554" w14:textId="77777777" w:rsidR="00BC38A0" w:rsidRPr="00527337" w:rsidRDefault="00BC38A0" w:rsidP="004849D0">
            <w:pPr>
              <w:pStyle w:val="Tabletext"/>
              <w:ind w:left="68"/>
              <w:jc w:val="left"/>
              <w:rPr>
                <w:b/>
              </w:rPr>
            </w:pPr>
            <w:r w:rsidRPr="00527337">
              <w:t xml:space="preserve">Antenna main beam gain </w:t>
            </w:r>
          </w:p>
        </w:tc>
        <w:tc>
          <w:tcPr>
            <w:tcW w:w="1049" w:type="dxa"/>
          </w:tcPr>
          <w:p w14:paraId="5AB0FAE7"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212" w:type="dxa"/>
            <w:tcMar>
              <w:right w:w="57" w:type="dxa"/>
            </w:tcMar>
          </w:tcPr>
          <w:p w14:paraId="529665A1" w14:textId="77777777" w:rsidR="00BC38A0" w:rsidRPr="00527337" w:rsidRDefault="00BC38A0" w:rsidP="004849D0">
            <w:pPr>
              <w:pStyle w:val="Tabletext"/>
              <w:jc w:val="left"/>
            </w:pPr>
            <w:r w:rsidRPr="00527337">
              <w:t>34.5</w:t>
            </w:r>
          </w:p>
        </w:tc>
        <w:tc>
          <w:tcPr>
            <w:tcW w:w="3212" w:type="dxa"/>
            <w:tcMar>
              <w:right w:w="57" w:type="dxa"/>
            </w:tcMar>
          </w:tcPr>
          <w:p w14:paraId="6EC5B909" w14:textId="77777777" w:rsidR="00BC38A0" w:rsidRPr="00527337" w:rsidRDefault="00BC38A0" w:rsidP="004849D0">
            <w:pPr>
              <w:pStyle w:val="Tabletext"/>
              <w:jc w:val="left"/>
            </w:pPr>
            <w:r w:rsidRPr="00527337">
              <w:t>34.5</w:t>
            </w:r>
          </w:p>
        </w:tc>
        <w:tc>
          <w:tcPr>
            <w:tcW w:w="2435" w:type="dxa"/>
            <w:tcMar>
              <w:right w:w="57" w:type="dxa"/>
            </w:tcMar>
          </w:tcPr>
          <w:p w14:paraId="32588F86" w14:textId="77777777" w:rsidR="00BC38A0" w:rsidRPr="00527337" w:rsidRDefault="00BC38A0" w:rsidP="004849D0">
            <w:pPr>
              <w:pStyle w:val="Tabletext"/>
              <w:jc w:val="left"/>
            </w:pPr>
            <w:r w:rsidRPr="00527337">
              <w:t>34.5</w:t>
            </w:r>
          </w:p>
        </w:tc>
        <w:tc>
          <w:tcPr>
            <w:tcW w:w="3212" w:type="dxa"/>
            <w:tcMar>
              <w:right w:w="57" w:type="dxa"/>
            </w:tcMar>
          </w:tcPr>
          <w:p w14:paraId="0A86C7E6" w14:textId="77777777" w:rsidR="00BC38A0" w:rsidRPr="00527337" w:rsidRDefault="00BC38A0" w:rsidP="004849D0">
            <w:pPr>
              <w:pStyle w:val="Tabletext"/>
              <w:jc w:val="left"/>
            </w:pPr>
            <w:r w:rsidRPr="00527337">
              <w:t>32</w:t>
            </w:r>
          </w:p>
        </w:tc>
      </w:tr>
      <w:tr w:rsidR="00BC38A0" w:rsidRPr="00527337" w14:paraId="19AF151F" w14:textId="77777777" w:rsidTr="004849D0">
        <w:trPr>
          <w:cantSplit/>
          <w:jc w:val="center"/>
        </w:trPr>
        <w:tc>
          <w:tcPr>
            <w:tcW w:w="2707" w:type="dxa"/>
          </w:tcPr>
          <w:p w14:paraId="376458B2" w14:textId="77777777" w:rsidR="00BC38A0" w:rsidRPr="00527337" w:rsidRDefault="00BC38A0" w:rsidP="004849D0">
            <w:pPr>
              <w:pStyle w:val="Tabletext"/>
              <w:ind w:left="68"/>
              <w:jc w:val="left"/>
            </w:pPr>
            <w:r w:rsidRPr="00527337">
              <w:t xml:space="preserve">Antenna elevation beamwidth </w:t>
            </w:r>
          </w:p>
        </w:tc>
        <w:tc>
          <w:tcPr>
            <w:tcW w:w="1049" w:type="dxa"/>
          </w:tcPr>
          <w:p w14:paraId="1FAB65EE" w14:textId="77777777"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14:paraId="0D7216F5" w14:textId="77777777" w:rsidR="00BC38A0" w:rsidRPr="00527337" w:rsidRDefault="00BC38A0" w:rsidP="004849D0">
            <w:pPr>
              <w:pStyle w:val="Tabletext"/>
              <w:jc w:val="left"/>
            </w:pPr>
            <w:r w:rsidRPr="00527337">
              <w:t>4.0</w:t>
            </w:r>
          </w:p>
        </w:tc>
        <w:tc>
          <w:tcPr>
            <w:tcW w:w="3212" w:type="dxa"/>
          </w:tcPr>
          <w:p w14:paraId="6CE77105" w14:textId="77777777" w:rsidR="00BC38A0" w:rsidRPr="00527337" w:rsidRDefault="00BC38A0" w:rsidP="004849D0">
            <w:pPr>
              <w:pStyle w:val="Tabletext"/>
              <w:jc w:val="left"/>
            </w:pPr>
            <w:r w:rsidRPr="00527337">
              <w:t>4.0</w:t>
            </w:r>
          </w:p>
        </w:tc>
        <w:tc>
          <w:tcPr>
            <w:tcW w:w="2435" w:type="dxa"/>
          </w:tcPr>
          <w:p w14:paraId="05E7B99E" w14:textId="77777777" w:rsidR="00BC38A0" w:rsidRPr="00527337" w:rsidRDefault="00BC38A0" w:rsidP="004849D0">
            <w:pPr>
              <w:pStyle w:val="Tabletext"/>
              <w:jc w:val="left"/>
            </w:pPr>
            <w:r w:rsidRPr="00527337">
              <w:t>4.0</w:t>
            </w:r>
          </w:p>
        </w:tc>
        <w:tc>
          <w:tcPr>
            <w:tcW w:w="3212" w:type="dxa"/>
          </w:tcPr>
          <w:p w14:paraId="25C88BFC" w14:textId="77777777" w:rsidR="00BC38A0" w:rsidRPr="00527337" w:rsidRDefault="00BC38A0" w:rsidP="004849D0">
            <w:pPr>
              <w:pStyle w:val="Tabletext"/>
              <w:jc w:val="left"/>
            </w:pPr>
            <w:r w:rsidRPr="00527337">
              <w:t>9.0</w:t>
            </w:r>
          </w:p>
        </w:tc>
      </w:tr>
      <w:tr w:rsidR="00BC38A0" w:rsidRPr="00527337" w14:paraId="772C5CC4" w14:textId="77777777" w:rsidTr="004849D0">
        <w:trPr>
          <w:cantSplit/>
          <w:jc w:val="center"/>
        </w:trPr>
        <w:tc>
          <w:tcPr>
            <w:tcW w:w="2707" w:type="dxa"/>
          </w:tcPr>
          <w:p w14:paraId="6CCA002E" w14:textId="77777777" w:rsidR="00BC38A0" w:rsidRPr="00527337" w:rsidRDefault="00BC38A0" w:rsidP="004849D0">
            <w:pPr>
              <w:pStyle w:val="Tabletext"/>
              <w:ind w:left="68"/>
              <w:jc w:val="left"/>
            </w:pPr>
            <w:r w:rsidRPr="00527337">
              <w:t xml:space="preserve">Antenna azimuthal beamwidth </w:t>
            </w:r>
          </w:p>
        </w:tc>
        <w:tc>
          <w:tcPr>
            <w:tcW w:w="1049" w:type="dxa"/>
          </w:tcPr>
          <w:p w14:paraId="1C75CE36" w14:textId="77777777" w:rsidR="00BC38A0" w:rsidRPr="00527337" w:rsidRDefault="009C6D1D" w:rsidP="004849D0">
            <w:pPr>
              <w:pStyle w:val="Tabletext"/>
              <w:keepLines/>
              <w:tabs>
                <w:tab w:val="left" w:leader="dot" w:pos="7938"/>
                <w:tab w:val="center" w:pos="9526"/>
              </w:tabs>
              <w:ind w:left="567" w:hanging="567"/>
              <w:jc w:val="center"/>
            </w:pPr>
            <w:r w:rsidRPr="00527337">
              <w:t>d</w:t>
            </w:r>
            <w:r w:rsidR="00BC38A0" w:rsidRPr="00527337">
              <w:t>egrees</w:t>
            </w:r>
          </w:p>
        </w:tc>
        <w:tc>
          <w:tcPr>
            <w:tcW w:w="3212" w:type="dxa"/>
          </w:tcPr>
          <w:p w14:paraId="6E74BDDD" w14:textId="77777777" w:rsidR="00BC38A0" w:rsidRPr="00527337" w:rsidRDefault="00BC38A0" w:rsidP="004849D0">
            <w:pPr>
              <w:pStyle w:val="Tabletext"/>
              <w:jc w:val="left"/>
            </w:pPr>
            <w:r w:rsidRPr="00527337">
              <w:t>2.4</w:t>
            </w:r>
          </w:p>
        </w:tc>
        <w:tc>
          <w:tcPr>
            <w:tcW w:w="3212" w:type="dxa"/>
          </w:tcPr>
          <w:p w14:paraId="0FA4B5BC" w14:textId="77777777" w:rsidR="00BC38A0" w:rsidRPr="00527337" w:rsidRDefault="00BC38A0" w:rsidP="004849D0">
            <w:pPr>
              <w:pStyle w:val="Tabletext"/>
              <w:jc w:val="left"/>
            </w:pPr>
            <w:r w:rsidRPr="00527337">
              <w:t>2.4</w:t>
            </w:r>
          </w:p>
        </w:tc>
        <w:tc>
          <w:tcPr>
            <w:tcW w:w="2435" w:type="dxa"/>
          </w:tcPr>
          <w:p w14:paraId="3CDC96E2" w14:textId="77777777" w:rsidR="00BC38A0" w:rsidRPr="00527337" w:rsidRDefault="00BC38A0" w:rsidP="004849D0">
            <w:pPr>
              <w:pStyle w:val="Tabletext"/>
              <w:jc w:val="left"/>
            </w:pPr>
            <w:r w:rsidRPr="00527337">
              <w:t>2.4</w:t>
            </w:r>
          </w:p>
        </w:tc>
        <w:tc>
          <w:tcPr>
            <w:tcW w:w="3212" w:type="dxa"/>
          </w:tcPr>
          <w:p w14:paraId="75952EAB" w14:textId="77777777" w:rsidR="00BC38A0" w:rsidRPr="00527337" w:rsidRDefault="00BC38A0" w:rsidP="004849D0">
            <w:pPr>
              <w:pStyle w:val="Tabletext"/>
              <w:jc w:val="left"/>
            </w:pPr>
            <w:r w:rsidRPr="00527337">
              <w:t>1.8</w:t>
            </w:r>
          </w:p>
        </w:tc>
      </w:tr>
      <w:tr w:rsidR="00BC38A0" w:rsidRPr="00527337" w14:paraId="4516D108" w14:textId="77777777" w:rsidTr="004849D0">
        <w:trPr>
          <w:cantSplit/>
          <w:jc w:val="center"/>
        </w:trPr>
        <w:tc>
          <w:tcPr>
            <w:tcW w:w="2707" w:type="dxa"/>
          </w:tcPr>
          <w:p w14:paraId="7BEFB4C6" w14:textId="77777777" w:rsidR="00BC38A0" w:rsidRPr="00527337" w:rsidRDefault="00BC38A0" w:rsidP="004849D0">
            <w:pPr>
              <w:pStyle w:val="Tabletext"/>
              <w:ind w:left="68"/>
              <w:jc w:val="left"/>
            </w:pPr>
            <w:r w:rsidRPr="00527337">
              <w:t xml:space="preserve">Antenna horizontal scan rate </w:t>
            </w:r>
          </w:p>
        </w:tc>
        <w:tc>
          <w:tcPr>
            <w:tcW w:w="1049" w:type="dxa"/>
          </w:tcPr>
          <w:p w14:paraId="35F70D96" w14:textId="77777777"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212" w:type="dxa"/>
          </w:tcPr>
          <w:p w14:paraId="61D0FE7E" w14:textId="77777777" w:rsidR="00BC38A0" w:rsidRPr="00527337" w:rsidRDefault="00BC38A0" w:rsidP="004849D0">
            <w:pPr>
              <w:pStyle w:val="Tabletext"/>
              <w:jc w:val="left"/>
            </w:pPr>
            <w:r w:rsidRPr="00527337">
              <w:t>36, 360, and 1 800</w:t>
            </w:r>
          </w:p>
        </w:tc>
        <w:tc>
          <w:tcPr>
            <w:tcW w:w="3212" w:type="dxa"/>
          </w:tcPr>
          <w:p w14:paraId="29C02129" w14:textId="77777777" w:rsidR="00BC38A0" w:rsidRPr="00527337" w:rsidRDefault="00BC38A0" w:rsidP="004849D0">
            <w:pPr>
              <w:pStyle w:val="Tabletext"/>
              <w:jc w:val="left"/>
            </w:pPr>
            <w:r w:rsidRPr="00527337">
              <w:t>36, 360, 1 800</w:t>
            </w:r>
          </w:p>
        </w:tc>
        <w:tc>
          <w:tcPr>
            <w:tcW w:w="2435" w:type="dxa"/>
          </w:tcPr>
          <w:p w14:paraId="4AC4DF43" w14:textId="77777777" w:rsidR="00BC38A0" w:rsidRPr="00527337" w:rsidRDefault="00BC38A0" w:rsidP="004849D0">
            <w:pPr>
              <w:pStyle w:val="Tabletext"/>
              <w:jc w:val="left"/>
            </w:pPr>
            <w:r w:rsidRPr="00527337">
              <w:t>36, 360, and 1 800</w:t>
            </w:r>
          </w:p>
        </w:tc>
        <w:tc>
          <w:tcPr>
            <w:tcW w:w="3212" w:type="dxa"/>
          </w:tcPr>
          <w:p w14:paraId="7DB5DE1C" w14:textId="77777777" w:rsidR="00BC38A0" w:rsidRPr="00527337" w:rsidRDefault="00BC38A0" w:rsidP="004849D0">
            <w:pPr>
              <w:pStyle w:val="Tabletext"/>
              <w:jc w:val="left"/>
            </w:pPr>
            <w:r w:rsidRPr="00527337">
              <w:t>90 or 360</w:t>
            </w:r>
            <w:r w:rsidRPr="00527337">
              <w:br/>
              <w:t>(15 or 60 rpm)</w:t>
            </w:r>
          </w:p>
        </w:tc>
      </w:tr>
    </w:tbl>
    <w:p w14:paraId="175DF94C" w14:textId="77777777" w:rsidR="00BC38A0" w:rsidRPr="00527337" w:rsidRDefault="00BC38A0" w:rsidP="00BC38A0">
      <w:pPr>
        <w:pStyle w:val="TableNo"/>
      </w:pPr>
      <w:r w:rsidRPr="00527337">
        <w:br w:type="page"/>
      </w:r>
      <w:r w:rsidRPr="00527337">
        <w:lastRenderedPageBreak/>
        <w:t>TABLE 1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BC38A0" w:rsidRPr="00527337" w14:paraId="671FF76C" w14:textId="77777777" w:rsidTr="004849D0">
        <w:trPr>
          <w:cantSplit/>
          <w:jc w:val="center"/>
        </w:trPr>
        <w:tc>
          <w:tcPr>
            <w:tcW w:w="2793" w:type="dxa"/>
          </w:tcPr>
          <w:p w14:paraId="0B31A6D7" w14:textId="77777777" w:rsidR="00BC38A0" w:rsidRPr="00527337" w:rsidRDefault="00BC38A0" w:rsidP="00771EEE">
            <w:pPr>
              <w:pStyle w:val="Tablehead"/>
            </w:pPr>
            <w:r w:rsidRPr="00527337">
              <w:t>Characteristics</w:t>
            </w:r>
          </w:p>
        </w:tc>
        <w:tc>
          <w:tcPr>
            <w:tcW w:w="1065" w:type="dxa"/>
          </w:tcPr>
          <w:p w14:paraId="0ADA2B80" w14:textId="77777777" w:rsidR="00BC38A0" w:rsidRPr="00527337" w:rsidRDefault="00BC38A0" w:rsidP="004849D0">
            <w:pPr>
              <w:pStyle w:val="Tablehead"/>
              <w:ind w:left="-57"/>
            </w:pPr>
            <w:r w:rsidRPr="00527337">
              <w:t>Units</w:t>
            </w:r>
          </w:p>
        </w:tc>
        <w:tc>
          <w:tcPr>
            <w:tcW w:w="3364" w:type="dxa"/>
          </w:tcPr>
          <w:p w14:paraId="6EC3731D" w14:textId="77777777" w:rsidR="00BC38A0" w:rsidRPr="00BC38A0" w:rsidRDefault="00BC38A0" w:rsidP="00771EEE">
            <w:pPr>
              <w:pStyle w:val="Tablehead"/>
              <w:ind w:left="-57"/>
              <w:rPr>
                <w:lang w:val="en-US"/>
              </w:rPr>
            </w:pPr>
            <w:r w:rsidRPr="00BC38A0">
              <w:rPr>
                <w:lang w:val="en-US"/>
              </w:rPr>
              <w:t>System A7a, A7b, and A7c</w:t>
            </w:r>
            <w:r w:rsidRPr="00BC38A0">
              <w:rPr>
                <w:b w:val="0"/>
                <w:vertAlign w:val="superscript"/>
                <w:lang w:val="en-US"/>
              </w:rPr>
              <w:t>(2)</w:t>
            </w:r>
          </w:p>
        </w:tc>
        <w:tc>
          <w:tcPr>
            <w:tcW w:w="3364" w:type="dxa"/>
          </w:tcPr>
          <w:p w14:paraId="5B24006B" w14:textId="77777777" w:rsidR="00BC38A0" w:rsidRPr="00527337" w:rsidRDefault="00BC38A0" w:rsidP="00771EEE">
            <w:pPr>
              <w:pStyle w:val="Tablehead"/>
            </w:pPr>
            <w:r w:rsidRPr="00527337">
              <w:t>System A7d</w:t>
            </w:r>
            <w:r w:rsidRPr="00527337">
              <w:rPr>
                <w:b w:val="0"/>
                <w:vertAlign w:val="superscript"/>
              </w:rPr>
              <w:t>(2)</w:t>
            </w:r>
          </w:p>
        </w:tc>
        <w:tc>
          <w:tcPr>
            <w:tcW w:w="3697" w:type="dxa"/>
            <w:gridSpan w:val="2"/>
          </w:tcPr>
          <w:p w14:paraId="0F30DD78" w14:textId="77777777" w:rsidR="00BC38A0" w:rsidRPr="00527337" w:rsidRDefault="00BC38A0" w:rsidP="00771EEE">
            <w:pPr>
              <w:pStyle w:val="Tablehead"/>
            </w:pPr>
            <w:r w:rsidRPr="00527337">
              <w:t>System A7e and A7f</w:t>
            </w:r>
            <w:r w:rsidRPr="00527337">
              <w:rPr>
                <w:b w:val="0"/>
                <w:vertAlign w:val="superscript"/>
              </w:rPr>
              <w:t>(2)</w:t>
            </w:r>
          </w:p>
        </w:tc>
        <w:tc>
          <w:tcPr>
            <w:tcW w:w="1809" w:type="dxa"/>
          </w:tcPr>
          <w:p w14:paraId="60ACFAD7" w14:textId="77777777" w:rsidR="00BC38A0" w:rsidRPr="00527337" w:rsidRDefault="00BC38A0" w:rsidP="00771EEE">
            <w:pPr>
              <w:pStyle w:val="Tablehead"/>
            </w:pPr>
            <w:r w:rsidRPr="00527337">
              <w:t>System A8</w:t>
            </w:r>
          </w:p>
        </w:tc>
      </w:tr>
      <w:tr w:rsidR="00BC38A0" w:rsidRPr="00527337" w14:paraId="1DD12E44" w14:textId="77777777" w:rsidTr="004849D0">
        <w:trPr>
          <w:cantSplit/>
          <w:jc w:val="center"/>
        </w:trPr>
        <w:tc>
          <w:tcPr>
            <w:tcW w:w="2793" w:type="dxa"/>
          </w:tcPr>
          <w:p w14:paraId="5063EAF6" w14:textId="77777777" w:rsidR="00BC38A0" w:rsidRPr="00527337" w:rsidRDefault="00BC38A0" w:rsidP="004849D0">
            <w:pPr>
              <w:pStyle w:val="Tabletext"/>
              <w:jc w:val="left"/>
            </w:pPr>
            <w:r w:rsidRPr="00527337">
              <w:t>Antenna horizontal scan type (continuous, random, sector, etc.)</w:t>
            </w:r>
          </w:p>
        </w:tc>
        <w:tc>
          <w:tcPr>
            <w:tcW w:w="1065" w:type="dxa"/>
          </w:tcPr>
          <w:p w14:paraId="2439BB75" w14:textId="77777777" w:rsidR="00BC38A0" w:rsidRPr="00527337" w:rsidRDefault="00BC38A0" w:rsidP="004849D0">
            <w:pPr>
              <w:pStyle w:val="Tabletext"/>
              <w:jc w:val="center"/>
            </w:pPr>
          </w:p>
        </w:tc>
        <w:tc>
          <w:tcPr>
            <w:tcW w:w="3364" w:type="dxa"/>
          </w:tcPr>
          <w:p w14:paraId="55D9340C" w14:textId="77777777" w:rsidR="00BC38A0" w:rsidRPr="00527337" w:rsidRDefault="00BC38A0" w:rsidP="004849D0">
            <w:pPr>
              <w:pStyle w:val="Tabletext"/>
              <w:jc w:val="left"/>
            </w:pPr>
            <w:r w:rsidRPr="00527337">
              <w:t>10° sector</w:t>
            </w:r>
          </w:p>
        </w:tc>
        <w:tc>
          <w:tcPr>
            <w:tcW w:w="3364" w:type="dxa"/>
          </w:tcPr>
          <w:p w14:paraId="08AE8136" w14:textId="77777777" w:rsidR="00BC38A0" w:rsidRPr="00527337" w:rsidRDefault="00BC38A0" w:rsidP="004849D0">
            <w:pPr>
              <w:pStyle w:val="Tabletext"/>
              <w:jc w:val="left"/>
            </w:pPr>
            <w:r w:rsidRPr="00527337">
              <w:t>10° sector</w:t>
            </w:r>
          </w:p>
        </w:tc>
        <w:tc>
          <w:tcPr>
            <w:tcW w:w="3697" w:type="dxa"/>
            <w:gridSpan w:val="2"/>
          </w:tcPr>
          <w:p w14:paraId="299FA7B8" w14:textId="77777777" w:rsidR="00BC38A0" w:rsidRPr="00527337" w:rsidRDefault="00BC38A0" w:rsidP="004849D0">
            <w:pPr>
              <w:pStyle w:val="Tabletext"/>
              <w:jc w:val="left"/>
            </w:pPr>
            <w:r w:rsidRPr="00527337">
              <w:t>10° sector</w:t>
            </w:r>
          </w:p>
        </w:tc>
        <w:tc>
          <w:tcPr>
            <w:tcW w:w="1809" w:type="dxa"/>
          </w:tcPr>
          <w:p w14:paraId="6CF21309" w14:textId="77777777" w:rsidR="00BC38A0" w:rsidRPr="00527337" w:rsidRDefault="00BC38A0" w:rsidP="004849D0">
            <w:pPr>
              <w:pStyle w:val="Tabletext"/>
              <w:jc w:val="left"/>
            </w:pPr>
            <w:r w:rsidRPr="00527337">
              <w:t>360</w:t>
            </w:r>
            <w:r w:rsidRPr="00527337">
              <w:sym w:font="Symbol" w:char="F0B0"/>
            </w:r>
          </w:p>
        </w:tc>
      </w:tr>
      <w:tr w:rsidR="00BC38A0" w:rsidRPr="00527337" w14:paraId="49E06FC2" w14:textId="77777777" w:rsidTr="004849D0">
        <w:trPr>
          <w:cantSplit/>
          <w:jc w:val="center"/>
        </w:trPr>
        <w:tc>
          <w:tcPr>
            <w:tcW w:w="2793" w:type="dxa"/>
          </w:tcPr>
          <w:p w14:paraId="7CE8B30D" w14:textId="77777777" w:rsidR="00BC38A0" w:rsidRPr="00527337" w:rsidRDefault="00BC38A0" w:rsidP="004849D0">
            <w:pPr>
              <w:pStyle w:val="Tabletext"/>
              <w:jc w:val="left"/>
            </w:pPr>
            <w:r w:rsidRPr="00527337">
              <w:t xml:space="preserve">Antenna vertical scan rate </w:t>
            </w:r>
          </w:p>
        </w:tc>
        <w:tc>
          <w:tcPr>
            <w:tcW w:w="1065" w:type="dxa"/>
          </w:tcPr>
          <w:p w14:paraId="0629FD73" w14:textId="77777777" w:rsidR="00BC38A0" w:rsidRPr="00527337" w:rsidRDefault="004849D0" w:rsidP="004849D0">
            <w:pPr>
              <w:pStyle w:val="Tabletext"/>
              <w:keepLines/>
              <w:tabs>
                <w:tab w:val="left" w:leader="dot" w:pos="7938"/>
                <w:tab w:val="center" w:pos="9526"/>
              </w:tabs>
              <w:ind w:left="567" w:hanging="567"/>
              <w:jc w:val="center"/>
            </w:pPr>
            <w:r w:rsidRPr="00F80039">
              <w:rPr>
                <w:spacing w:val="-8"/>
              </w:rPr>
              <w:t>degrees/s</w:t>
            </w:r>
          </w:p>
        </w:tc>
        <w:tc>
          <w:tcPr>
            <w:tcW w:w="3364" w:type="dxa"/>
          </w:tcPr>
          <w:p w14:paraId="13ECE4D8" w14:textId="77777777" w:rsidR="00BC38A0" w:rsidRPr="00527337" w:rsidRDefault="00BC38A0" w:rsidP="004849D0">
            <w:pPr>
              <w:pStyle w:val="Tabletext"/>
              <w:jc w:val="left"/>
            </w:pPr>
            <w:r w:rsidRPr="00527337">
              <w:t>Not applicable</w:t>
            </w:r>
          </w:p>
        </w:tc>
        <w:tc>
          <w:tcPr>
            <w:tcW w:w="3364" w:type="dxa"/>
          </w:tcPr>
          <w:p w14:paraId="0213F190" w14:textId="77777777" w:rsidR="00BC38A0" w:rsidRPr="00527337" w:rsidRDefault="00BC38A0" w:rsidP="004849D0">
            <w:pPr>
              <w:pStyle w:val="Tabletext"/>
              <w:jc w:val="left"/>
            </w:pPr>
            <w:r w:rsidRPr="00527337">
              <w:t>Not applicable</w:t>
            </w:r>
          </w:p>
        </w:tc>
        <w:tc>
          <w:tcPr>
            <w:tcW w:w="3697" w:type="dxa"/>
            <w:gridSpan w:val="2"/>
          </w:tcPr>
          <w:p w14:paraId="5226D28A" w14:textId="77777777" w:rsidR="00BC38A0" w:rsidRPr="00527337" w:rsidRDefault="00BC38A0" w:rsidP="004849D0">
            <w:pPr>
              <w:pStyle w:val="Tabletext"/>
              <w:jc w:val="left"/>
            </w:pPr>
            <w:r w:rsidRPr="00527337">
              <w:t>Not applicable</w:t>
            </w:r>
          </w:p>
        </w:tc>
        <w:tc>
          <w:tcPr>
            <w:tcW w:w="1809" w:type="dxa"/>
          </w:tcPr>
          <w:p w14:paraId="3667DEF0" w14:textId="77777777" w:rsidR="00BC38A0" w:rsidRPr="00527337" w:rsidRDefault="00BC38A0" w:rsidP="004849D0">
            <w:pPr>
              <w:pStyle w:val="Tabletext"/>
              <w:jc w:val="left"/>
            </w:pPr>
            <w:r w:rsidRPr="00527337">
              <w:t>Not applicable</w:t>
            </w:r>
          </w:p>
        </w:tc>
      </w:tr>
      <w:tr w:rsidR="00BC38A0" w:rsidRPr="00527337" w14:paraId="5FA49470" w14:textId="77777777" w:rsidTr="004849D0">
        <w:trPr>
          <w:cantSplit/>
          <w:jc w:val="center"/>
        </w:trPr>
        <w:tc>
          <w:tcPr>
            <w:tcW w:w="2793" w:type="dxa"/>
          </w:tcPr>
          <w:p w14:paraId="422C45C2" w14:textId="77777777" w:rsidR="00BC38A0" w:rsidRPr="00527337" w:rsidRDefault="00BC38A0" w:rsidP="004849D0">
            <w:pPr>
              <w:pStyle w:val="Tabletext"/>
              <w:jc w:val="left"/>
            </w:pPr>
            <w:r w:rsidRPr="00527337">
              <w:t>Antenna vertical scan type (continuous, random, sector, etc.)</w:t>
            </w:r>
          </w:p>
        </w:tc>
        <w:tc>
          <w:tcPr>
            <w:tcW w:w="1065" w:type="dxa"/>
          </w:tcPr>
          <w:p w14:paraId="377D0CFA" w14:textId="77777777" w:rsidR="00BC38A0" w:rsidRPr="00527337" w:rsidRDefault="00BC38A0" w:rsidP="004849D0">
            <w:pPr>
              <w:pStyle w:val="Tabletext"/>
              <w:jc w:val="center"/>
            </w:pPr>
          </w:p>
        </w:tc>
        <w:tc>
          <w:tcPr>
            <w:tcW w:w="3364" w:type="dxa"/>
          </w:tcPr>
          <w:p w14:paraId="5367A311"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364" w:type="dxa"/>
          </w:tcPr>
          <w:p w14:paraId="49E7B19F"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3697" w:type="dxa"/>
            <w:gridSpan w:val="2"/>
          </w:tcPr>
          <w:p w14:paraId="5895F08F" w14:textId="77777777" w:rsidR="00BC38A0" w:rsidRPr="00527337" w:rsidRDefault="00BC38A0" w:rsidP="004849D0">
            <w:pPr>
              <w:pStyle w:val="Tabletext"/>
              <w:jc w:val="left"/>
            </w:pPr>
            <w:r w:rsidRPr="00527337">
              <w:t>Selectable tilt</w:t>
            </w:r>
            <w:r w:rsidRPr="00527337">
              <w:br/>
              <w:t>0</w:t>
            </w:r>
            <w:r w:rsidRPr="00527337">
              <w:sym w:font="Symbol" w:char="F0B0"/>
            </w:r>
            <w:r w:rsidRPr="00527337">
              <w:t>/–90</w:t>
            </w:r>
            <w:r w:rsidRPr="00527337">
              <w:sym w:font="Symbol" w:char="F0B0"/>
            </w:r>
          </w:p>
        </w:tc>
        <w:tc>
          <w:tcPr>
            <w:tcW w:w="1809" w:type="dxa"/>
          </w:tcPr>
          <w:p w14:paraId="0B3A88F3" w14:textId="77777777" w:rsidR="00BC38A0" w:rsidRPr="00527337" w:rsidRDefault="00BC38A0" w:rsidP="004849D0">
            <w:pPr>
              <w:pStyle w:val="Tabletext"/>
              <w:jc w:val="left"/>
            </w:pPr>
            <w:r w:rsidRPr="00527337">
              <w:t>Selectable tilt</w:t>
            </w:r>
            <w:r w:rsidRPr="00527337">
              <w:br/>
              <w:t>+15</w:t>
            </w:r>
            <w:r w:rsidRPr="00527337">
              <w:sym w:font="Symbol" w:char="F0B0"/>
            </w:r>
            <w:r w:rsidRPr="00527337">
              <w:t>/–15</w:t>
            </w:r>
            <w:r w:rsidRPr="00527337">
              <w:sym w:font="Symbol" w:char="F0B0"/>
            </w:r>
          </w:p>
        </w:tc>
      </w:tr>
      <w:tr w:rsidR="00BC38A0" w:rsidRPr="00527337" w14:paraId="39361A2B" w14:textId="77777777" w:rsidTr="004849D0">
        <w:trPr>
          <w:cantSplit/>
          <w:jc w:val="center"/>
        </w:trPr>
        <w:tc>
          <w:tcPr>
            <w:tcW w:w="2793" w:type="dxa"/>
          </w:tcPr>
          <w:p w14:paraId="47DF7570" w14:textId="77777777" w:rsidR="00BC38A0" w:rsidRPr="00BC38A0" w:rsidRDefault="00BC38A0" w:rsidP="004849D0">
            <w:pPr>
              <w:pStyle w:val="Tabletext"/>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065" w:type="dxa"/>
          </w:tcPr>
          <w:p w14:paraId="62A920FA"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3364" w:type="dxa"/>
          </w:tcPr>
          <w:p w14:paraId="0D63081E" w14:textId="77777777" w:rsidR="00BC38A0" w:rsidRPr="00527337" w:rsidRDefault="00BC38A0" w:rsidP="004849D0">
            <w:pPr>
              <w:pStyle w:val="Tabletext"/>
              <w:jc w:val="left"/>
            </w:pPr>
            <w:r w:rsidRPr="00527337">
              <w:t>14.5 at 12</w:t>
            </w:r>
            <w:r w:rsidRPr="00527337">
              <w:sym w:font="Symbol" w:char="F0B0"/>
            </w:r>
          </w:p>
        </w:tc>
        <w:tc>
          <w:tcPr>
            <w:tcW w:w="3364" w:type="dxa"/>
          </w:tcPr>
          <w:p w14:paraId="2B3B0C97" w14:textId="77777777" w:rsidR="00BC38A0" w:rsidRPr="00527337" w:rsidRDefault="00BC38A0" w:rsidP="004849D0">
            <w:pPr>
              <w:pStyle w:val="Tabletext"/>
              <w:jc w:val="left"/>
            </w:pPr>
            <w:r w:rsidRPr="00527337">
              <w:t>14.5 at 12</w:t>
            </w:r>
            <w:r w:rsidRPr="00527337">
              <w:sym w:font="Symbol" w:char="F0B0"/>
            </w:r>
          </w:p>
        </w:tc>
        <w:tc>
          <w:tcPr>
            <w:tcW w:w="3697" w:type="dxa"/>
            <w:gridSpan w:val="2"/>
          </w:tcPr>
          <w:p w14:paraId="135EBE59" w14:textId="77777777" w:rsidR="00BC38A0" w:rsidRPr="00527337" w:rsidRDefault="00BC38A0" w:rsidP="004849D0">
            <w:pPr>
              <w:pStyle w:val="Tabletext"/>
              <w:jc w:val="left"/>
            </w:pPr>
            <w:r w:rsidRPr="00527337">
              <w:t>14.5 at 12</w:t>
            </w:r>
            <w:r w:rsidRPr="00527337">
              <w:sym w:font="Symbol" w:char="F0B0"/>
            </w:r>
          </w:p>
        </w:tc>
        <w:tc>
          <w:tcPr>
            <w:tcW w:w="1809" w:type="dxa"/>
          </w:tcPr>
          <w:p w14:paraId="34B9065E" w14:textId="77777777" w:rsidR="00BC38A0" w:rsidRPr="00527337" w:rsidRDefault="00BC38A0" w:rsidP="004849D0">
            <w:pPr>
              <w:pStyle w:val="Tabletext"/>
              <w:jc w:val="left"/>
            </w:pPr>
            <w:r w:rsidRPr="00527337">
              <w:t>20</w:t>
            </w:r>
          </w:p>
        </w:tc>
      </w:tr>
      <w:tr w:rsidR="00BC38A0" w:rsidRPr="00527337" w14:paraId="5B43F1D1" w14:textId="77777777" w:rsidTr="004849D0">
        <w:trPr>
          <w:cantSplit/>
          <w:jc w:val="center"/>
        </w:trPr>
        <w:tc>
          <w:tcPr>
            <w:tcW w:w="2793" w:type="dxa"/>
          </w:tcPr>
          <w:p w14:paraId="6B96AB2D" w14:textId="77777777" w:rsidR="00BC38A0" w:rsidRPr="00527337" w:rsidRDefault="00BC38A0" w:rsidP="004849D0">
            <w:pPr>
              <w:pStyle w:val="Tabletext"/>
              <w:jc w:val="left"/>
            </w:pPr>
            <w:r w:rsidRPr="00527337">
              <w:t>Antenna height</w:t>
            </w:r>
          </w:p>
        </w:tc>
        <w:tc>
          <w:tcPr>
            <w:tcW w:w="1065" w:type="dxa"/>
          </w:tcPr>
          <w:p w14:paraId="0E31C919" w14:textId="77777777" w:rsidR="00BC38A0" w:rsidRPr="00527337" w:rsidRDefault="00BC38A0" w:rsidP="004849D0">
            <w:pPr>
              <w:pStyle w:val="Tabletext"/>
              <w:jc w:val="center"/>
            </w:pPr>
          </w:p>
        </w:tc>
        <w:tc>
          <w:tcPr>
            <w:tcW w:w="3364" w:type="dxa"/>
          </w:tcPr>
          <w:p w14:paraId="26FC7F5A" w14:textId="77777777" w:rsidR="00BC38A0" w:rsidRPr="00527337" w:rsidRDefault="00BC38A0" w:rsidP="004849D0">
            <w:pPr>
              <w:pStyle w:val="Tabletext"/>
              <w:jc w:val="left"/>
            </w:pPr>
            <w:r w:rsidRPr="00527337">
              <w:t>Aircraft altitude</w:t>
            </w:r>
          </w:p>
        </w:tc>
        <w:tc>
          <w:tcPr>
            <w:tcW w:w="3364" w:type="dxa"/>
          </w:tcPr>
          <w:p w14:paraId="3FAE6D2C" w14:textId="77777777" w:rsidR="00BC38A0" w:rsidRPr="00527337" w:rsidRDefault="00BC38A0" w:rsidP="004849D0">
            <w:pPr>
              <w:pStyle w:val="Tabletext"/>
              <w:jc w:val="left"/>
            </w:pPr>
            <w:r w:rsidRPr="00527337">
              <w:t>Aircraft altitude</w:t>
            </w:r>
          </w:p>
        </w:tc>
        <w:tc>
          <w:tcPr>
            <w:tcW w:w="3697" w:type="dxa"/>
            <w:gridSpan w:val="2"/>
          </w:tcPr>
          <w:p w14:paraId="219F03C8" w14:textId="77777777" w:rsidR="00BC38A0" w:rsidRPr="00527337" w:rsidRDefault="00BC38A0" w:rsidP="004849D0">
            <w:pPr>
              <w:pStyle w:val="Tabletext"/>
              <w:jc w:val="left"/>
            </w:pPr>
            <w:r w:rsidRPr="00527337">
              <w:t>Aircraft altitude</w:t>
            </w:r>
          </w:p>
        </w:tc>
        <w:tc>
          <w:tcPr>
            <w:tcW w:w="1809" w:type="dxa"/>
          </w:tcPr>
          <w:p w14:paraId="6C60DE7A" w14:textId="77777777" w:rsidR="00BC38A0" w:rsidRPr="00527337" w:rsidRDefault="00BC38A0" w:rsidP="004849D0">
            <w:pPr>
              <w:pStyle w:val="Tabletext"/>
              <w:jc w:val="left"/>
            </w:pPr>
            <w:r w:rsidRPr="00527337">
              <w:t>Aircraft altitude</w:t>
            </w:r>
          </w:p>
        </w:tc>
      </w:tr>
      <w:tr w:rsidR="00BC38A0" w:rsidRPr="00527337" w14:paraId="67E4912B" w14:textId="77777777" w:rsidTr="004849D0">
        <w:trPr>
          <w:cantSplit/>
          <w:jc w:val="center"/>
        </w:trPr>
        <w:tc>
          <w:tcPr>
            <w:tcW w:w="2793" w:type="dxa"/>
          </w:tcPr>
          <w:p w14:paraId="58A0D6BC" w14:textId="77777777" w:rsidR="00BC38A0" w:rsidRPr="00527337" w:rsidRDefault="00BC38A0" w:rsidP="004849D0">
            <w:pPr>
              <w:pStyle w:val="Tabletext"/>
              <w:jc w:val="left"/>
            </w:pPr>
            <w:r w:rsidRPr="00527337">
              <w:t xml:space="preserve">Receiver IF 3 dB bandwidth </w:t>
            </w:r>
          </w:p>
        </w:tc>
        <w:tc>
          <w:tcPr>
            <w:tcW w:w="1065" w:type="dxa"/>
          </w:tcPr>
          <w:p w14:paraId="2D5AD525"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14:paraId="10AFC708" w14:textId="77777777" w:rsidR="00BC38A0" w:rsidRPr="00527337" w:rsidRDefault="00BC38A0" w:rsidP="004849D0">
            <w:pPr>
              <w:pStyle w:val="Tabletext"/>
              <w:jc w:val="left"/>
            </w:pPr>
            <w:r w:rsidRPr="00527337">
              <w:t>Not specified</w:t>
            </w:r>
          </w:p>
        </w:tc>
        <w:tc>
          <w:tcPr>
            <w:tcW w:w="3364" w:type="dxa"/>
          </w:tcPr>
          <w:p w14:paraId="42734889" w14:textId="77777777" w:rsidR="00BC38A0" w:rsidRPr="00527337" w:rsidRDefault="00BC38A0" w:rsidP="004849D0">
            <w:pPr>
              <w:pStyle w:val="Tabletext"/>
              <w:jc w:val="left"/>
            </w:pPr>
            <w:r w:rsidRPr="00527337">
              <w:t>Not specified</w:t>
            </w:r>
          </w:p>
        </w:tc>
        <w:tc>
          <w:tcPr>
            <w:tcW w:w="3697" w:type="dxa"/>
            <w:gridSpan w:val="2"/>
          </w:tcPr>
          <w:p w14:paraId="5BB2864F" w14:textId="77777777" w:rsidR="00BC38A0" w:rsidRPr="00527337" w:rsidRDefault="00BC38A0" w:rsidP="004849D0">
            <w:pPr>
              <w:pStyle w:val="Tabletext"/>
              <w:jc w:val="left"/>
            </w:pPr>
            <w:r w:rsidRPr="00527337">
              <w:t>Not specified</w:t>
            </w:r>
          </w:p>
        </w:tc>
        <w:tc>
          <w:tcPr>
            <w:tcW w:w="1809" w:type="dxa"/>
          </w:tcPr>
          <w:p w14:paraId="6AD77D08" w14:textId="77777777" w:rsidR="00BC38A0" w:rsidRPr="00527337" w:rsidRDefault="00BC38A0" w:rsidP="004849D0">
            <w:pPr>
              <w:pStyle w:val="Tabletext"/>
              <w:jc w:val="left"/>
            </w:pPr>
            <w:r w:rsidRPr="00527337">
              <w:t>16</w:t>
            </w:r>
          </w:p>
        </w:tc>
      </w:tr>
      <w:tr w:rsidR="00BC38A0" w:rsidRPr="00527337" w14:paraId="7E8E94DD" w14:textId="77777777" w:rsidTr="004849D0">
        <w:trPr>
          <w:cantSplit/>
          <w:jc w:val="center"/>
        </w:trPr>
        <w:tc>
          <w:tcPr>
            <w:tcW w:w="2793" w:type="dxa"/>
          </w:tcPr>
          <w:p w14:paraId="46A202CD" w14:textId="77777777" w:rsidR="00BC38A0" w:rsidRPr="00527337" w:rsidRDefault="00BC38A0" w:rsidP="004849D0">
            <w:pPr>
              <w:pStyle w:val="Tabletext"/>
              <w:jc w:val="left"/>
            </w:pPr>
            <w:r w:rsidRPr="00527337">
              <w:t xml:space="preserve">Receiver noise figure </w:t>
            </w:r>
          </w:p>
        </w:tc>
        <w:tc>
          <w:tcPr>
            <w:tcW w:w="1065" w:type="dxa"/>
          </w:tcPr>
          <w:p w14:paraId="505246B1" w14:textId="77777777" w:rsidR="00BC38A0" w:rsidRPr="00527337" w:rsidRDefault="00BC38A0" w:rsidP="004849D0">
            <w:pPr>
              <w:pStyle w:val="Tabletext"/>
              <w:keepLines/>
              <w:tabs>
                <w:tab w:val="left" w:leader="dot" w:pos="7938"/>
                <w:tab w:val="center" w:pos="9526"/>
              </w:tabs>
              <w:ind w:left="567" w:hanging="567"/>
              <w:jc w:val="center"/>
            </w:pPr>
            <w:r w:rsidRPr="00527337">
              <w:t>dB</w:t>
            </w:r>
          </w:p>
        </w:tc>
        <w:tc>
          <w:tcPr>
            <w:tcW w:w="3364" w:type="dxa"/>
          </w:tcPr>
          <w:p w14:paraId="7F6ED46E" w14:textId="77777777" w:rsidR="00BC38A0" w:rsidRPr="00527337" w:rsidRDefault="00BC38A0" w:rsidP="004849D0">
            <w:pPr>
              <w:pStyle w:val="Tabletext"/>
              <w:jc w:val="left"/>
            </w:pPr>
            <w:r w:rsidRPr="00527337">
              <w:t>5</w:t>
            </w:r>
          </w:p>
        </w:tc>
        <w:tc>
          <w:tcPr>
            <w:tcW w:w="3364" w:type="dxa"/>
          </w:tcPr>
          <w:p w14:paraId="59D881E3" w14:textId="77777777" w:rsidR="00BC38A0" w:rsidRPr="00527337" w:rsidRDefault="00BC38A0" w:rsidP="004849D0">
            <w:pPr>
              <w:pStyle w:val="Tabletext"/>
              <w:jc w:val="left"/>
            </w:pPr>
            <w:r w:rsidRPr="00527337">
              <w:t>5</w:t>
            </w:r>
          </w:p>
        </w:tc>
        <w:tc>
          <w:tcPr>
            <w:tcW w:w="3697" w:type="dxa"/>
            <w:gridSpan w:val="2"/>
          </w:tcPr>
          <w:p w14:paraId="61FBBA1A" w14:textId="77777777" w:rsidR="00BC38A0" w:rsidRPr="00527337" w:rsidRDefault="00BC38A0" w:rsidP="004849D0">
            <w:pPr>
              <w:pStyle w:val="Tabletext"/>
              <w:jc w:val="left"/>
            </w:pPr>
            <w:r w:rsidRPr="00527337">
              <w:t>5</w:t>
            </w:r>
          </w:p>
        </w:tc>
        <w:tc>
          <w:tcPr>
            <w:tcW w:w="1809" w:type="dxa"/>
          </w:tcPr>
          <w:p w14:paraId="111F7315" w14:textId="77777777" w:rsidR="00BC38A0" w:rsidRPr="00527337" w:rsidRDefault="00BC38A0" w:rsidP="004849D0">
            <w:pPr>
              <w:pStyle w:val="Tabletext"/>
              <w:jc w:val="left"/>
            </w:pPr>
            <w:r w:rsidRPr="00527337">
              <w:t>Not specified</w:t>
            </w:r>
          </w:p>
        </w:tc>
      </w:tr>
      <w:tr w:rsidR="00BC38A0" w:rsidRPr="00527337" w14:paraId="245C5228" w14:textId="77777777" w:rsidTr="004849D0">
        <w:trPr>
          <w:cantSplit/>
          <w:jc w:val="center"/>
        </w:trPr>
        <w:tc>
          <w:tcPr>
            <w:tcW w:w="2793" w:type="dxa"/>
          </w:tcPr>
          <w:p w14:paraId="3EF1D0E1" w14:textId="77777777" w:rsidR="00BC38A0" w:rsidRPr="00527337" w:rsidRDefault="00BC38A0" w:rsidP="004849D0">
            <w:pPr>
              <w:pStyle w:val="Tabletext"/>
              <w:jc w:val="left"/>
            </w:pPr>
            <w:r w:rsidRPr="00527337">
              <w:t xml:space="preserve">Minimum discernible signal </w:t>
            </w:r>
          </w:p>
        </w:tc>
        <w:tc>
          <w:tcPr>
            <w:tcW w:w="1065" w:type="dxa"/>
          </w:tcPr>
          <w:p w14:paraId="5DE72579" w14:textId="77777777" w:rsidR="00BC38A0" w:rsidRPr="00527337" w:rsidRDefault="00BC38A0" w:rsidP="004849D0">
            <w:pPr>
              <w:pStyle w:val="Tabletext"/>
              <w:keepLines/>
              <w:tabs>
                <w:tab w:val="left" w:leader="dot" w:pos="7938"/>
                <w:tab w:val="center" w:pos="9526"/>
              </w:tabs>
              <w:ind w:left="567" w:hanging="567"/>
              <w:jc w:val="center"/>
            </w:pPr>
            <w:r w:rsidRPr="00527337">
              <w:t>dBm</w:t>
            </w:r>
          </w:p>
        </w:tc>
        <w:tc>
          <w:tcPr>
            <w:tcW w:w="3364" w:type="dxa"/>
          </w:tcPr>
          <w:p w14:paraId="079575B7" w14:textId="77777777" w:rsidR="00BC38A0" w:rsidRPr="00BC38A0" w:rsidRDefault="00BC38A0" w:rsidP="00BE746E">
            <w:pPr>
              <w:pStyle w:val="Tabletext"/>
              <w:jc w:val="left"/>
              <w:rPr>
                <w:lang w:val="en-US"/>
              </w:rPr>
            </w:pPr>
            <w:r w:rsidRPr="00BC38A0">
              <w:rPr>
                <w:lang w:val="en-US"/>
              </w:rPr>
              <w:t>Depends on processing gain (34 dB (5 </w:t>
            </w:r>
            <w:r w:rsidR="00BE746E">
              <w:sym w:font="Symbol" w:char="F06D"/>
            </w:r>
            <w:r w:rsidRPr="00BC38A0">
              <w:rPr>
                <w:lang w:val="en-US"/>
              </w:rPr>
              <w:t>s), 30 dB (10 </w:t>
            </w:r>
            <w:r w:rsidR="00BE746E">
              <w:sym w:font="Symbol" w:char="F06D"/>
            </w:r>
            <w:r w:rsidRPr="00BC38A0">
              <w:rPr>
                <w:lang w:val="en-US"/>
              </w:rPr>
              <w:t>s) and 39.5 dB (13.5 </w:t>
            </w:r>
            <w:r w:rsidR="00BE746E">
              <w:sym w:font="Symbol" w:char="F06D"/>
            </w:r>
            <w:r w:rsidRPr="00BC38A0">
              <w:rPr>
                <w:lang w:val="en-US"/>
              </w:rPr>
              <w:t>s) for one return pulse)</w:t>
            </w:r>
          </w:p>
        </w:tc>
        <w:tc>
          <w:tcPr>
            <w:tcW w:w="3364" w:type="dxa"/>
          </w:tcPr>
          <w:p w14:paraId="0BD1B065" w14:textId="77777777" w:rsidR="00BC38A0" w:rsidRPr="00BC38A0" w:rsidRDefault="00BC38A0" w:rsidP="004849D0">
            <w:pPr>
              <w:pStyle w:val="Tabletext"/>
              <w:jc w:val="left"/>
              <w:rPr>
                <w:lang w:val="en-US"/>
              </w:rPr>
            </w:pPr>
            <w:r w:rsidRPr="00BC38A0">
              <w:rPr>
                <w:lang w:val="en-US"/>
              </w:rPr>
              <w:t>Depends on processing gain (17 dB for one return pulse)</w:t>
            </w:r>
          </w:p>
        </w:tc>
        <w:tc>
          <w:tcPr>
            <w:tcW w:w="3697" w:type="dxa"/>
            <w:gridSpan w:val="2"/>
          </w:tcPr>
          <w:p w14:paraId="0668CE0A" w14:textId="77777777" w:rsidR="00BC38A0" w:rsidRPr="00BC38A0" w:rsidRDefault="00BC38A0" w:rsidP="004849D0">
            <w:pPr>
              <w:pStyle w:val="Tabletext"/>
              <w:jc w:val="left"/>
              <w:rPr>
                <w:lang w:val="en-US"/>
              </w:rPr>
            </w:pPr>
            <w:r w:rsidRPr="00BC38A0">
              <w:rPr>
                <w:lang w:val="en-US"/>
              </w:rPr>
              <w:t>Depends on processing gain (30 dB (100 MHz) or 33 dB (200 MHz) for one return pulse)</w:t>
            </w:r>
          </w:p>
        </w:tc>
        <w:tc>
          <w:tcPr>
            <w:tcW w:w="1809" w:type="dxa"/>
          </w:tcPr>
          <w:p w14:paraId="7DB503B6" w14:textId="77777777" w:rsidR="00BC38A0" w:rsidRPr="00527337" w:rsidRDefault="00BC38A0" w:rsidP="004849D0">
            <w:pPr>
              <w:pStyle w:val="Tabletext"/>
              <w:jc w:val="left"/>
            </w:pPr>
            <w:r w:rsidRPr="00527337">
              <w:t>–98</w:t>
            </w:r>
          </w:p>
        </w:tc>
      </w:tr>
      <w:tr w:rsidR="00BC38A0" w:rsidRPr="00527337" w14:paraId="026E3EF8" w14:textId="77777777" w:rsidTr="004849D0">
        <w:trPr>
          <w:cantSplit/>
          <w:jc w:val="center"/>
        </w:trPr>
        <w:tc>
          <w:tcPr>
            <w:tcW w:w="2793" w:type="dxa"/>
          </w:tcPr>
          <w:p w14:paraId="04C897E2" w14:textId="77777777" w:rsidR="00BC38A0" w:rsidRPr="00527337" w:rsidRDefault="00BC38A0" w:rsidP="004849D0">
            <w:pPr>
              <w:pStyle w:val="Tabletext"/>
              <w:jc w:val="left"/>
            </w:pPr>
            <w:r w:rsidRPr="00527337">
              <w:t xml:space="preserve">Total chirp width </w:t>
            </w:r>
          </w:p>
        </w:tc>
        <w:tc>
          <w:tcPr>
            <w:tcW w:w="1065" w:type="dxa"/>
          </w:tcPr>
          <w:p w14:paraId="1E777A4B"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3364" w:type="dxa"/>
          </w:tcPr>
          <w:p w14:paraId="689B43C5" w14:textId="77777777" w:rsidR="00BC38A0" w:rsidRPr="00BC38A0" w:rsidRDefault="00BC38A0" w:rsidP="00BE746E">
            <w:pPr>
              <w:pStyle w:val="Tabletext"/>
              <w:jc w:val="left"/>
              <w:rPr>
                <w:lang w:val="en-US"/>
              </w:rPr>
            </w:pPr>
            <w:r w:rsidRPr="00BC38A0">
              <w:rPr>
                <w:lang w:val="en-US"/>
              </w:rPr>
              <w:t>Search: 500 (5 </w:t>
            </w:r>
            <w:r w:rsidR="00BE746E">
              <w:sym w:font="Symbol" w:char="F06D"/>
            </w:r>
            <w:r w:rsidRPr="00BC38A0">
              <w:rPr>
                <w:lang w:val="en-US"/>
              </w:rPr>
              <w:t>s) or 100 (10 </w:t>
            </w:r>
            <w:r w:rsidR="00BE746E">
              <w:sym w:font="Symbol" w:char="F06D"/>
            </w:r>
            <w:r w:rsidRPr="00BC38A0">
              <w:rPr>
                <w:lang w:val="en-US"/>
              </w:rPr>
              <w:t>s)</w:t>
            </w:r>
          </w:p>
          <w:p w14:paraId="2783C312" w14:textId="77777777" w:rsidR="00BC38A0" w:rsidRPr="00BC38A0" w:rsidRDefault="00BC38A0" w:rsidP="004849D0">
            <w:pPr>
              <w:pStyle w:val="Tabletext"/>
              <w:jc w:val="left"/>
              <w:rPr>
                <w:lang w:val="en-US"/>
              </w:rPr>
            </w:pPr>
            <w:r w:rsidRPr="00BC38A0">
              <w:rPr>
                <w:lang w:val="en-US"/>
              </w:rPr>
              <w:t>SAR: 660</w:t>
            </w:r>
          </w:p>
        </w:tc>
        <w:tc>
          <w:tcPr>
            <w:tcW w:w="3364" w:type="dxa"/>
          </w:tcPr>
          <w:p w14:paraId="04DF4F9A" w14:textId="77777777" w:rsidR="00BC38A0" w:rsidRPr="00527337" w:rsidRDefault="00BC38A0" w:rsidP="004849D0">
            <w:pPr>
              <w:pStyle w:val="Tabletext"/>
              <w:jc w:val="left"/>
            </w:pPr>
            <w:r w:rsidRPr="00527337">
              <w:t>5</w:t>
            </w:r>
          </w:p>
        </w:tc>
        <w:tc>
          <w:tcPr>
            <w:tcW w:w="3697" w:type="dxa"/>
            <w:gridSpan w:val="2"/>
          </w:tcPr>
          <w:p w14:paraId="05FD740E" w14:textId="77777777" w:rsidR="00BC38A0" w:rsidRPr="00527337" w:rsidRDefault="00BC38A0" w:rsidP="004849D0">
            <w:pPr>
              <w:pStyle w:val="Tabletext"/>
              <w:jc w:val="left"/>
            </w:pPr>
            <w:r w:rsidRPr="00527337">
              <w:t>100 or 200</w:t>
            </w:r>
          </w:p>
        </w:tc>
        <w:tc>
          <w:tcPr>
            <w:tcW w:w="1809" w:type="dxa"/>
          </w:tcPr>
          <w:p w14:paraId="6759FDE6" w14:textId="77777777" w:rsidR="00BC38A0" w:rsidRPr="00527337" w:rsidRDefault="00BC38A0" w:rsidP="004849D0">
            <w:pPr>
              <w:pStyle w:val="Tabletext"/>
              <w:jc w:val="left"/>
            </w:pPr>
            <w:r w:rsidRPr="00527337">
              <w:t>10</w:t>
            </w:r>
          </w:p>
        </w:tc>
      </w:tr>
      <w:tr w:rsidR="00BC38A0" w:rsidRPr="00BE746E" w14:paraId="4FCD9ACC" w14:textId="77777777" w:rsidTr="004849D0">
        <w:trPr>
          <w:cantSplit/>
          <w:jc w:val="center"/>
        </w:trPr>
        <w:tc>
          <w:tcPr>
            <w:tcW w:w="2793" w:type="dxa"/>
          </w:tcPr>
          <w:p w14:paraId="5A725E79" w14:textId="77777777" w:rsidR="00BC38A0" w:rsidRDefault="00BC38A0" w:rsidP="004849D0">
            <w:pPr>
              <w:pStyle w:val="Tabletext"/>
              <w:ind w:right="-85"/>
              <w:jc w:val="left"/>
              <w:rPr>
                <w:lang w:val="de-DE"/>
              </w:rPr>
            </w:pPr>
            <w:r w:rsidRPr="00527337">
              <w:rPr>
                <w:lang w:val="de-DE"/>
              </w:rPr>
              <w:t xml:space="preserve">RF emission bandwidth </w:t>
            </w:r>
          </w:p>
          <w:p w14:paraId="709F3281" w14:textId="77777777" w:rsidR="00BE746E" w:rsidRPr="00527337" w:rsidRDefault="00BE746E" w:rsidP="004849D0">
            <w:pPr>
              <w:pStyle w:val="Tabletext"/>
              <w:ind w:right="-85"/>
              <w:jc w:val="left"/>
              <w:rPr>
                <w:lang w:val="de-DE"/>
              </w:rPr>
            </w:pPr>
            <w:r>
              <w:rPr>
                <w:lang w:val="de-DE"/>
              </w:rPr>
              <w:br/>
            </w:r>
          </w:p>
          <w:p w14:paraId="26617AF2" w14:textId="77777777" w:rsidR="00BC38A0" w:rsidRPr="00527337" w:rsidRDefault="00BC38A0" w:rsidP="004849D0">
            <w:pPr>
              <w:pStyle w:val="Tabletext"/>
              <w:jc w:val="left"/>
              <w:rPr>
                <w:lang w:val="de-DE"/>
              </w:rPr>
            </w:pPr>
            <w:r w:rsidRPr="00527337">
              <w:rPr>
                <w:lang w:val="de-DE"/>
              </w:rPr>
              <w:t>–</w:t>
            </w:r>
            <w:r w:rsidRPr="00527337">
              <w:rPr>
                <w:lang w:val="de-DE"/>
              </w:rPr>
              <w:tab/>
              <w:t>3 dB</w:t>
            </w:r>
          </w:p>
          <w:p w14:paraId="04B667F7" w14:textId="77777777" w:rsidR="00BC38A0" w:rsidRPr="00527337" w:rsidRDefault="00BC38A0" w:rsidP="004849D0">
            <w:pPr>
              <w:pStyle w:val="Tabletext"/>
              <w:jc w:val="left"/>
              <w:rPr>
                <w:lang w:val="de-DE"/>
              </w:rPr>
            </w:pPr>
            <w:r w:rsidRPr="00527337">
              <w:rPr>
                <w:lang w:val="de-DE"/>
              </w:rPr>
              <w:t>–</w:t>
            </w:r>
            <w:r w:rsidRPr="00527337">
              <w:rPr>
                <w:lang w:val="de-DE"/>
              </w:rPr>
              <w:tab/>
              <w:t>20 dB</w:t>
            </w:r>
          </w:p>
        </w:tc>
        <w:tc>
          <w:tcPr>
            <w:tcW w:w="1065" w:type="dxa"/>
          </w:tcPr>
          <w:p w14:paraId="64BF1E3C" w14:textId="77777777"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527337">
              <w:t>MHz</w:t>
            </w:r>
          </w:p>
        </w:tc>
        <w:tc>
          <w:tcPr>
            <w:tcW w:w="3364" w:type="dxa"/>
          </w:tcPr>
          <w:p w14:paraId="12F7C3C8" w14:textId="77777777" w:rsidR="00BC38A0" w:rsidRPr="00BC38A0" w:rsidRDefault="00BC38A0" w:rsidP="00BE746E">
            <w:pPr>
              <w:pStyle w:val="Tabletext"/>
              <w:tabs>
                <w:tab w:val="clear" w:pos="1985"/>
                <w:tab w:val="left" w:pos="1336"/>
              </w:tabs>
              <w:jc w:val="left"/>
              <w:rPr>
                <w:lang w:val="en-US"/>
              </w:rPr>
            </w:pPr>
            <w:r w:rsidRPr="00BC38A0">
              <w:rPr>
                <w:lang w:val="en-US"/>
              </w:rPr>
              <w:t>Search (5 </w:t>
            </w:r>
            <w:r w:rsidR="00BE746E">
              <w:sym w:font="Symbol" w:char="F06D"/>
            </w:r>
            <w:r w:rsidRPr="00BC38A0">
              <w:rPr>
                <w:lang w:val="en-US"/>
              </w:rPr>
              <w:t>s)</w:t>
            </w:r>
            <w:r w:rsidRPr="00BC38A0">
              <w:rPr>
                <w:lang w:val="en-US"/>
              </w:rPr>
              <w:tab/>
              <w:t>Search (10 </w:t>
            </w:r>
            <w:r w:rsidR="00BE746E">
              <w:sym w:font="Symbol" w:char="F06D"/>
            </w:r>
            <w:r w:rsidRPr="00BC38A0">
              <w:rPr>
                <w:lang w:val="en-US"/>
              </w:rPr>
              <w:t>s)</w:t>
            </w:r>
            <w:r w:rsidR="00BE746E">
              <w:rPr>
                <w:lang w:val="en-US"/>
              </w:rPr>
              <w:br/>
            </w:r>
            <w:r w:rsidRPr="00BC38A0">
              <w:rPr>
                <w:lang w:val="en-US"/>
              </w:rPr>
              <w:t>SAR</w:t>
            </w:r>
            <w:r w:rsidRPr="00BC38A0">
              <w:rPr>
                <w:lang w:val="en-US"/>
              </w:rPr>
              <w:br/>
            </w:r>
          </w:p>
          <w:p w14:paraId="461E9D48" w14:textId="77777777"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470</w:t>
            </w:r>
            <w:r w:rsidRPr="00BE746E">
              <w:rPr>
                <w:lang w:val="en-US"/>
              </w:rPr>
              <w:tab/>
              <w:t>95</w:t>
            </w:r>
            <w:r w:rsidRPr="00BE746E">
              <w:rPr>
                <w:lang w:val="en-US"/>
              </w:rPr>
              <w:tab/>
              <w:t>640</w:t>
            </w:r>
          </w:p>
          <w:p w14:paraId="1F84B3E4" w14:textId="77777777" w:rsidR="00BC38A0" w:rsidRPr="00BE746E" w:rsidRDefault="00BC38A0" w:rsidP="004849D0">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rPr>
                <w:lang w:val="en-US"/>
              </w:rPr>
            </w:pPr>
            <w:r w:rsidRPr="00BE746E">
              <w:rPr>
                <w:lang w:val="en-US"/>
              </w:rPr>
              <w:t>540</w:t>
            </w:r>
            <w:r w:rsidRPr="00BE746E">
              <w:rPr>
                <w:lang w:val="en-US"/>
              </w:rPr>
              <w:tab/>
              <w:t>110</w:t>
            </w:r>
            <w:r w:rsidRPr="00BE746E">
              <w:rPr>
                <w:lang w:val="en-US"/>
              </w:rPr>
              <w:tab/>
              <w:t>730</w:t>
            </w:r>
          </w:p>
        </w:tc>
        <w:tc>
          <w:tcPr>
            <w:tcW w:w="3364" w:type="dxa"/>
          </w:tcPr>
          <w:p w14:paraId="40F5F869" w14:textId="77777777" w:rsidR="00BC38A0" w:rsidRPr="00BE746E" w:rsidRDefault="00BC38A0" w:rsidP="004849D0">
            <w:pPr>
              <w:pStyle w:val="Tabletext"/>
              <w:jc w:val="left"/>
              <w:rPr>
                <w:lang w:val="en-US"/>
              </w:rPr>
            </w:pPr>
          </w:p>
          <w:p w14:paraId="3747B208" w14:textId="77777777" w:rsidR="00BC38A0" w:rsidRPr="00BE746E" w:rsidRDefault="00BC38A0" w:rsidP="004849D0">
            <w:pPr>
              <w:pStyle w:val="Tabletext"/>
              <w:jc w:val="left"/>
              <w:rPr>
                <w:lang w:val="en-US"/>
              </w:rPr>
            </w:pPr>
            <w:r w:rsidRPr="00BE746E">
              <w:rPr>
                <w:lang w:val="en-US"/>
              </w:rPr>
              <w:br/>
            </w:r>
          </w:p>
          <w:p w14:paraId="5485A73C" w14:textId="77777777" w:rsidR="00BC38A0" w:rsidRPr="00BE746E" w:rsidRDefault="00BC38A0" w:rsidP="004849D0">
            <w:pPr>
              <w:pStyle w:val="Tabletext"/>
              <w:jc w:val="left"/>
              <w:rPr>
                <w:lang w:val="en-US"/>
              </w:rPr>
            </w:pPr>
            <w:r w:rsidRPr="00BE746E">
              <w:rPr>
                <w:lang w:val="en-US"/>
              </w:rPr>
              <w:t>4.5</w:t>
            </w:r>
          </w:p>
          <w:p w14:paraId="266D89D5" w14:textId="77777777" w:rsidR="00BC38A0" w:rsidRPr="00BE746E" w:rsidRDefault="00BC38A0" w:rsidP="004849D0">
            <w:pPr>
              <w:pStyle w:val="Tabletext"/>
              <w:jc w:val="left"/>
              <w:rPr>
                <w:lang w:val="en-US"/>
              </w:rPr>
            </w:pPr>
            <w:r w:rsidRPr="00BE746E">
              <w:rPr>
                <w:lang w:val="en-US"/>
              </w:rPr>
              <w:t>7.3</w:t>
            </w:r>
          </w:p>
        </w:tc>
        <w:tc>
          <w:tcPr>
            <w:tcW w:w="1848" w:type="dxa"/>
          </w:tcPr>
          <w:p w14:paraId="534D6C78" w14:textId="77777777" w:rsidR="00BC38A0" w:rsidRPr="00BE746E" w:rsidRDefault="00BC38A0" w:rsidP="004849D0">
            <w:pPr>
              <w:pStyle w:val="Tabletext"/>
              <w:tabs>
                <w:tab w:val="clear" w:pos="1985"/>
              </w:tabs>
              <w:jc w:val="left"/>
              <w:rPr>
                <w:lang w:val="en-US"/>
              </w:rPr>
            </w:pPr>
            <w:r w:rsidRPr="00BE746E">
              <w:rPr>
                <w:lang w:val="en-US"/>
              </w:rPr>
              <w:t>100 MHz chirp</w:t>
            </w:r>
          </w:p>
          <w:p w14:paraId="5C472B5B"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br/>
            </w:r>
          </w:p>
          <w:p w14:paraId="31573440"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95</w:t>
            </w:r>
          </w:p>
          <w:p w14:paraId="797C4E31" w14:textId="77777777" w:rsidR="00BC38A0" w:rsidRPr="00BE746E" w:rsidRDefault="00BC38A0" w:rsidP="004849D0">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rPr>
                <w:lang w:val="en-US"/>
              </w:rPr>
            </w:pPr>
            <w:r w:rsidRPr="00BE746E">
              <w:rPr>
                <w:lang w:val="en-US"/>
              </w:rPr>
              <w:t>110</w:t>
            </w:r>
          </w:p>
        </w:tc>
        <w:tc>
          <w:tcPr>
            <w:tcW w:w="1849" w:type="dxa"/>
          </w:tcPr>
          <w:p w14:paraId="30D0B0ED" w14:textId="77777777" w:rsidR="00BC38A0" w:rsidRPr="00BE746E" w:rsidRDefault="00BC38A0" w:rsidP="004849D0">
            <w:pPr>
              <w:pStyle w:val="Tabletext"/>
              <w:tabs>
                <w:tab w:val="clear" w:pos="567"/>
                <w:tab w:val="clear" w:pos="1985"/>
                <w:tab w:val="left" w:pos="545"/>
              </w:tabs>
              <w:jc w:val="left"/>
              <w:rPr>
                <w:lang w:val="en-US"/>
              </w:rPr>
            </w:pPr>
            <w:r w:rsidRPr="00BE746E">
              <w:rPr>
                <w:lang w:val="en-US"/>
              </w:rPr>
              <w:t>200 MHz chirp</w:t>
            </w:r>
          </w:p>
          <w:p w14:paraId="51204924" w14:textId="77777777" w:rsidR="00BC38A0" w:rsidRPr="00BE746E" w:rsidRDefault="00BC38A0" w:rsidP="004849D0">
            <w:pPr>
              <w:pStyle w:val="Tabletext"/>
              <w:tabs>
                <w:tab w:val="clear" w:pos="284"/>
                <w:tab w:val="clear" w:pos="567"/>
                <w:tab w:val="clear" w:pos="851"/>
                <w:tab w:val="clear" w:pos="1134"/>
                <w:tab w:val="clear" w:pos="1418"/>
                <w:tab w:val="clear" w:pos="1985"/>
                <w:tab w:val="left" w:pos="545"/>
              </w:tabs>
              <w:jc w:val="left"/>
              <w:rPr>
                <w:lang w:val="en-US"/>
              </w:rPr>
            </w:pPr>
            <w:r w:rsidRPr="00BE746E">
              <w:rPr>
                <w:lang w:val="en-US"/>
              </w:rPr>
              <w:br/>
            </w:r>
          </w:p>
          <w:p w14:paraId="5EA2CA22" w14:textId="77777777"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190</w:t>
            </w:r>
          </w:p>
          <w:p w14:paraId="26317550" w14:textId="77777777" w:rsidR="00BC38A0" w:rsidRPr="00BE746E" w:rsidRDefault="00BC38A0" w:rsidP="004849D0">
            <w:pPr>
              <w:pStyle w:val="Tabletext"/>
              <w:tabs>
                <w:tab w:val="clear" w:pos="284"/>
                <w:tab w:val="clear" w:pos="851"/>
                <w:tab w:val="clear" w:pos="1134"/>
                <w:tab w:val="clear" w:pos="1418"/>
                <w:tab w:val="clear" w:pos="1985"/>
              </w:tabs>
              <w:jc w:val="left"/>
              <w:rPr>
                <w:lang w:val="en-US"/>
              </w:rPr>
            </w:pPr>
            <w:r w:rsidRPr="00BE746E">
              <w:rPr>
                <w:lang w:val="en-US"/>
              </w:rPr>
              <w:t>220</w:t>
            </w:r>
          </w:p>
        </w:tc>
        <w:tc>
          <w:tcPr>
            <w:tcW w:w="1809" w:type="dxa"/>
          </w:tcPr>
          <w:p w14:paraId="526E344F" w14:textId="77777777" w:rsidR="00BC38A0" w:rsidRPr="00BE746E" w:rsidRDefault="00BC38A0" w:rsidP="004849D0">
            <w:pPr>
              <w:pStyle w:val="Tabletext"/>
              <w:jc w:val="left"/>
              <w:rPr>
                <w:lang w:val="en-US"/>
              </w:rPr>
            </w:pPr>
            <w:r w:rsidRPr="00BE746E">
              <w:rPr>
                <w:lang w:val="en-US"/>
              </w:rPr>
              <w:br/>
            </w:r>
            <w:r w:rsidRPr="00BE746E">
              <w:rPr>
                <w:lang w:val="en-US"/>
              </w:rPr>
              <w:br/>
            </w:r>
          </w:p>
          <w:p w14:paraId="68D9A804" w14:textId="77777777" w:rsidR="00BC38A0" w:rsidRPr="00BE746E" w:rsidRDefault="00BC38A0" w:rsidP="004849D0">
            <w:pPr>
              <w:pStyle w:val="Tabletext"/>
              <w:jc w:val="left"/>
              <w:rPr>
                <w:lang w:val="en-US"/>
              </w:rPr>
            </w:pPr>
            <w:r w:rsidRPr="00BE746E">
              <w:rPr>
                <w:lang w:val="en-US"/>
              </w:rPr>
              <w:t>9.3</w:t>
            </w:r>
          </w:p>
          <w:p w14:paraId="010FA22F" w14:textId="77777777" w:rsidR="00BC38A0" w:rsidRPr="00BE746E" w:rsidRDefault="00BC38A0" w:rsidP="004849D0">
            <w:pPr>
              <w:pStyle w:val="Tabletext"/>
              <w:jc w:val="left"/>
              <w:rPr>
                <w:lang w:val="en-US"/>
              </w:rPr>
            </w:pPr>
            <w:r w:rsidRPr="00BE746E">
              <w:rPr>
                <w:lang w:val="en-US"/>
              </w:rPr>
              <w:t>12</w:t>
            </w:r>
          </w:p>
        </w:tc>
      </w:tr>
    </w:tbl>
    <w:p w14:paraId="1DB86705" w14:textId="77777777" w:rsidR="00BC38A0" w:rsidRPr="00527337" w:rsidRDefault="00BC38A0" w:rsidP="00BC38A0">
      <w:pPr>
        <w:pStyle w:val="Tablefin"/>
      </w:pPr>
    </w:p>
    <w:p w14:paraId="4654E0C4" w14:textId="77777777" w:rsidR="00BC38A0" w:rsidRPr="00BE746E" w:rsidRDefault="00BC38A0" w:rsidP="004849D0">
      <w:pPr>
        <w:pStyle w:val="TableNo"/>
        <w:spacing w:before="0"/>
        <w:rPr>
          <w:lang w:val="en-US"/>
        </w:rPr>
      </w:pPr>
      <w:r w:rsidRPr="00BE746E">
        <w:rPr>
          <w:lang w:val="en-US"/>
        </w:rPr>
        <w:br w:type="page"/>
      </w:r>
      <w:r w:rsidRPr="00BE746E">
        <w:rPr>
          <w:lang w:val="en-US"/>
        </w:rPr>
        <w:lastRenderedPageBreak/>
        <w:t>TABLE 1 (</w:t>
      </w:r>
      <w:r w:rsidRPr="00BE746E">
        <w:rPr>
          <w:i/>
          <w:lang w:val="en-US"/>
        </w:rPr>
        <w:t>continued</w:t>
      </w:r>
      <w:r w:rsidRPr="00BE746E">
        <w:rPr>
          <w:lang w:val="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
      <w:tr w:rsidR="00BC38A0" w:rsidRPr="00527337" w14:paraId="2504F007" w14:textId="77777777" w:rsidTr="009C79A6">
        <w:trPr>
          <w:jc w:val="center"/>
        </w:trPr>
        <w:tc>
          <w:tcPr>
            <w:tcW w:w="2499" w:type="dxa"/>
          </w:tcPr>
          <w:p w14:paraId="413F90A7" w14:textId="77777777" w:rsidR="00BC38A0" w:rsidRPr="00BE746E" w:rsidRDefault="00BC38A0" w:rsidP="00771EEE">
            <w:pPr>
              <w:pStyle w:val="Tablehead"/>
              <w:tabs>
                <w:tab w:val="clear" w:pos="567"/>
              </w:tabs>
              <w:ind w:left="530"/>
              <w:rPr>
                <w:lang w:val="en-US"/>
              </w:rPr>
            </w:pPr>
            <w:r w:rsidRPr="00BE746E">
              <w:rPr>
                <w:lang w:val="en-US"/>
              </w:rPr>
              <w:t>Characteristics</w:t>
            </w:r>
          </w:p>
        </w:tc>
        <w:tc>
          <w:tcPr>
            <w:tcW w:w="1020" w:type="dxa"/>
          </w:tcPr>
          <w:p w14:paraId="3E9D1B27" w14:textId="77777777" w:rsidR="00BC38A0" w:rsidRPr="00BE746E" w:rsidRDefault="00BC38A0" w:rsidP="004849D0">
            <w:pPr>
              <w:pStyle w:val="Tablehead"/>
              <w:tabs>
                <w:tab w:val="clear" w:pos="567"/>
              </w:tabs>
              <w:ind w:left="34"/>
              <w:rPr>
                <w:lang w:val="en-US"/>
              </w:rPr>
            </w:pPr>
            <w:r w:rsidRPr="00BE746E">
              <w:rPr>
                <w:lang w:val="en-US"/>
              </w:rPr>
              <w:t>Units</w:t>
            </w:r>
          </w:p>
        </w:tc>
        <w:tc>
          <w:tcPr>
            <w:tcW w:w="2717" w:type="dxa"/>
          </w:tcPr>
          <w:p w14:paraId="2C2781C2" w14:textId="77777777" w:rsidR="00BC38A0" w:rsidRPr="00BE746E" w:rsidRDefault="00BC38A0" w:rsidP="00771EEE">
            <w:pPr>
              <w:pStyle w:val="Tablehead"/>
              <w:rPr>
                <w:lang w:val="en-US"/>
              </w:rPr>
            </w:pPr>
            <w:r w:rsidRPr="00BE746E">
              <w:rPr>
                <w:lang w:val="en-US"/>
              </w:rPr>
              <w:t>System A9</w:t>
            </w:r>
          </w:p>
        </w:tc>
        <w:tc>
          <w:tcPr>
            <w:tcW w:w="3255" w:type="dxa"/>
          </w:tcPr>
          <w:p w14:paraId="02A9BA1C" w14:textId="77777777" w:rsidR="00BC38A0" w:rsidRPr="00527337" w:rsidRDefault="00BC38A0" w:rsidP="00771EEE">
            <w:pPr>
              <w:pStyle w:val="Tablehead"/>
            </w:pPr>
            <w:r w:rsidRPr="00BE746E">
              <w:rPr>
                <w:lang w:val="en-US"/>
              </w:rPr>
              <w:t>Syst</w:t>
            </w:r>
            <w:r w:rsidRPr="00527337">
              <w:t>em A10</w:t>
            </w:r>
          </w:p>
        </w:tc>
        <w:tc>
          <w:tcPr>
            <w:tcW w:w="2579" w:type="dxa"/>
          </w:tcPr>
          <w:p w14:paraId="4455745A" w14:textId="77777777" w:rsidR="00BC38A0" w:rsidRPr="00527337" w:rsidRDefault="00BC38A0" w:rsidP="00771EEE">
            <w:pPr>
              <w:pStyle w:val="Tablehead"/>
            </w:pPr>
            <w:r w:rsidRPr="00527337">
              <w:t>System A11</w:t>
            </w:r>
          </w:p>
        </w:tc>
        <w:tc>
          <w:tcPr>
            <w:tcW w:w="2389" w:type="dxa"/>
          </w:tcPr>
          <w:p w14:paraId="1D5D72AC" w14:textId="77777777" w:rsidR="00BC38A0" w:rsidRPr="00527337" w:rsidRDefault="00BC38A0" w:rsidP="00771EEE">
            <w:pPr>
              <w:pStyle w:val="Tablehead"/>
            </w:pPr>
            <w:r w:rsidRPr="00527337">
              <w:t>System A12</w:t>
            </w:r>
          </w:p>
        </w:tc>
      </w:tr>
      <w:tr w:rsidR="00BC38A0" w:rsidRPr="00527337" w14:paraId="7B8B8B34" w14:textId="77777777" w:rsidTr="009C79A6">
        <w:trPr>
          <w:jc w:val="center"/>
        </w:trPr>
        <w:tc>
          <w:tcPr>
            <w:tcW w:w="2499" w:type="dxa"/>
          </w:tcPr>
          <w:p w14:paraId="4978F138" w14:textId="77777777" w:rsidR="00BC38A0" w:rsidRPr="00527337" w:rsidRDefault="00BC38A0" w:rsidP="004849D0">
            <w:pPr>
              <w:pStyle w:val="Tabletext"/>
              <w:tabs>
                <w:tab w:val="clear" w:pos="567"/>
              </w:tabs>
              <w:ind w:left="15"/>
              <w:jc w:val="left"/>
            </w:pPr>
            <w:r w:rsidRPr="00527337">
              <w:t>Function</w:t>
            </w:r>
          </w:p>
        </w:tc>
        <w:tc>
          <w:tcPr>
            <w:tcW w:w="1020" w:type="dxa"/>
          </w:tcPr>
          <w:p w14:paraId="3FCABF6B" w14:textId="77777777" w:rsidR="00BC38A0" w:rsidRPr="00527337" w:rsidRDefault="00BC38A0" w:rsidP="004849D0">
            <w:pPr>
              <w:pStyle w:val="Tabletext"/>
              <w:jc w:val="center"/>
            </w:pPr>
          </w:p>
        </w:tc>
        <w:tc>
          <w:tcPr>
            <w:tcW w:w="2717" w:type="dxa"/>
          </w:tcPr>
          <w:p w14:paraId="601E500C"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search and rescue, ground mapping</w:t>
            </w:r>
          </w:p>
        </w:tc>
        <w:tc>
          <w:tcPr>
            <w:tcW w:w="3255" w:type="dxa"/>
          </w:tcPr>
          <w:p w14:paraId="05F1D6F2"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w:t>
            </w:r>
          </w:p>
        </w:tc>
        <w:tc>
          <w:tcPr>
            <w:tcW w:w="2579" w:type="dxa"/>
          </w:tcPr>
          <w:p w14:paraId="29CFBBAF"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Weather avoidance, ground mapping, search and rescue</w:t>
            </w:r>
          </w:p>
        </w:tc>
        <w:tc>
          <w:tcPr>
            <w:tcW w:w="2389" w:type="dxa"/>
          </w:tcPr>
          <w:p w14:paraId="21600424" w14:textId="77777777" w:rsidR="00BC38A0" w:rsidRPr="00527337" w:rsidRDefault="00BC38A0" w:rsidP="004849D0">
            <w:pPr>
              <w:pStyle w:val="Tabletext"/>
              <w:keepLines/>
              <w:tabs>
                <w:tab w:val="left" w:leader="dot" w:pos="7938"/>
                <w:tab w:val="center" w:pos="9526"/>
              </w:tabs>
              <w:jc w:val="left"/>
            </w:pPr>
            <w:r w:rsidRPr="00527337">
              <w:t>Multipurpose Surveillance, scanning, Tracking</w:t>
            </w:r>
          </w:p>
        </w:tc>
      </w:tr>
      <w:tr w:rsidR="00BC38A0" w:rsidRPr="00527337" w14:paraId="4AA85E70" w14:textId="77777777" w:rsidTr="009C79A6">
        <w:trPr>
          <w:jc w:val="center"/>
        </w:trPr>
        <w:tc>
          <w:tcPr>
            <w:tcW w:w="2499" w:type="dxa"/>
          </w:tcPr>
          <w:p w14:paraId="33683796" w14:textId="77777777" w:rsidR="00BC38A0" w:rsidRPr="00527337" w:rsidRDefault="00BC38A0" w:rsidP="004849D0">
            <w:pPr>
              <w:pStyle w:val="Tabletext"/>
              <w:tabs>
                <w:tab w:val="clear" w:pos="567"/>
              </w:tabs>
              <w:ind w:left="15"/>
              <w:jc w:val="left"/>
            </w:pPr>
            <w:r w:rsidRPr="00527337">
              <w:t xml:space="preserve">Tuning range </w:t>
            </w:r>
          </w:p>
        </w:tc>
        <w:tc>
          <w:tcPr>
            <w:tcW w:w="1020" w:type="dxa"/>
          </w:tcPr>
          <w:p w14:paraId="40294C56" w14:textId="77777777" w:rsidR="00BC38A0" w:rsidRPr="00527337" w:rsidRDefault="00BC38A0" w:rsidP="004849D0">
            <w:pPr>
              <w:pStyle w:val="Tabletext"/>
              <w:keepLines/>
              <w:tabs>
                <w:tab w:val="left" w:leader="dot" w:pos="7938"/>
                <w:tab w:val="center" w:pos="9526"/>
              </w:tabs>
              <w:ind w:left="567" w:hanging="567"/>
              <w:jc w:val="center"/>
            </w:pPr>
            <w:r w:rsidRPr="00527337">
              <w:t>MHz</w:t>
            </w:r>
          </w:p>
        </w:tc>
        <w:tc>
          <w:tcPr>
            <w:tcW w:w="2717" w:type="dxa"/>
          </w:tcPr>
          <w:p w14:paraId="0B6246BA" w14:textId="77777777" w:rsidR="00BC38A0" w:rsidRPr="00527337" w:rsidRDefault="00BC38A0" w:rsidP="004849D0">
            <w:pPr>
              <w:pStyle w:val="Tabletext"/>
              <w:keepLines/>
              <w:tabs>
                <w:tab w:val="left" w:leader="dot" w:pos="7938"/>
                <w:tab w:val="center" w:pos="9526"/>
              </w:tabs>
              <w:jc w:val="left"/>
            </w:pPr>
            <w:r w:rsidRPr="00527337">
              <w:t xml:space="preserve">Radar: 9 375 </w:t>
            </w:r>
            <w:r w:rsidRPr="00527337">
              <w:sym w:font="Symbol" w:char="F0B1"/>
            </w:r>
            <w:r w:rsidRPr="00527337">
              <w:t xml:space="preserve"> 10;</w:t>
            </w:r>
            <w:r w:rsidRPr="00527337">
              <w:br/>
              <w:t>Beacon: 9 310</w:t>
            </w:r>
          </w:p>
        </w:tc>
        <w:tc>
          <w:tcPr>
            <w:tcW w:w="3255" w:type="dxa"/>
          </w:tcPr>
          <w:p w14:paraId="54400BFC"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Preheat pulse: 9 337 and 9 339 (precedes each operational pulse)</w:t>
            </w:r>
            <w:r w:rsidRPr="00BC38A0">
              <w:rPr>
                <w:lang w:val="en-US"/>
              </w:rPr>
              <w:br/>
              <w:t>Operational pulse: 9 344</w:t>
            </w:r>
          </w:p>
        </w:tc>
        <w:tc>
          <w:tcPr>
            <w:tcW w:w="2579" w:type="dxa"/>
          </w:tcPr>
          <w:p w14:paraId="3818A827" w14:textId="77777777" w:rsidR="00BC38A0" w:rsidRPr="00527337" w:rsidRDefault="00BC38A0" w:rsidP="004849D0">
            <w:pPr>
              <w:pStyle w:val="Tabletext"/>
              <w:keepLines/>
              <w:tabs>
                <w:tab w:val="left" w:leader="dot" w:pos="7938"/>
                <w:tab w:val="center" w:pos="9526"/>
              </w:tabs>
              <w:ind w:left="567" w:hanging="567"/>
              <w:jc w:val="left"/>
            </w:pPr>
            <w:r w:rsidRPr="00527337">
              <w:t>9 375 ± 30</w:t>
            </w:r>
          </w:p>
        </w:tc>
        <w:tc>
          <w:tcPr>
            <w:tcW w:w="2389" w:type="dxa"/>
          </w:tcPr>
          <w:p w14:paraId="24F79F56" w14:textId="22D84929" w:rsidR="00BC38A0" w:rsidRPr="00527337" w:rsidRDefault="00BC38A0" w:rsidP="004849D0">
            <w:pPr>
              <w:pStyle w:val="Tabletext"/>
              <w:keepLines/>
              <w:tabs>
                <w:tab w:val="left" w:leader="dot" w:pos="7938"/>
                <w:tab w:val="center" w:pos="9526"/>
              </w:tabs>
              <w:ind w:left="567" w:hanging="567"/>
              <w:jc w:val="left"/>
            </w:pPr>
            <w:r w:rsidRPr="000F2230">
              <w:rPr>
                <w:highlight w:val="cyan"/>
                <w:rPrChange w:id="9" w:author="Gibson, Kellen K CIV (USA)" w:date="2020-09-24T18:12:00Z">
                  <w:rPr/>
                </w:rPrChange>
              </w:rPr>
              <w:t xml:space="preserve">8 500-10 </w:t>
            </w:r>
            <w:del w:id="10" w:author="USA" w:date="2020-09-15T14:15:00Z">
              <w:r w:rsidRPr="000F2230" w:rsidDel="00EA3C1F">
                <w:rPr>
                  <w:highlight w:val="cyan"/>
                  <w:rPrChange w:id="11" w:author="Gibson, Kellen K CIV (USA)" w:date="2020-09-24T18:12:00Z">
                    <w:rPr/>
                  </w:rPrChange>
                </w:rPr>
                <w:delText>450</w:delText>
              </w:r>
            </w:del>
            <w:ins w:id="12" w:author="USA" w:date="2020-09-15T14:15:00Z">
              <w:r w:rsidR="00EA3C1F" w:rsidRPr="000F2230">
                <w:rPr>
                  <w:highlight w:val="cyan"/>
                  <w:rPrChange w:id="13" w:author="Gibson, Kellen K CIV (USA)" w:date="2020-09-24T18:12:00Z">
                    <w:rPr/>
                  </w:rPrChange>
                </w:rPr>
                <w:t>500</w:t>
              </w:r>
            </w:ins>
            <w:r w:rsidRPr="00527337">
              <w:t> </w:t>
            </w:r>
          </w:p>
        </w:tc>
      </w:tr>
      <w:tr w:rsidR="00BC38A0" w:rsidRPr="008218CB" w14:paraId="3A4ADFA8" w14:textId="77777777" w:rsidTr="009C79A6">
        <w:trPr>
          <w:jc w:val="center"/>
        </w:trPr>
        <w:tc>
          <w:tcPr>
            <w:tcW w:w="2499" w:type="dxa"/>
          </w:tcPr>
          <w:p w14:paraId="383BD15E" w14:textId="77777777" w:rsidR="00BC38A0" w:rsidRPr="00527337" w:rsidRDefault="00BC38A0" w:rsidP="004849D0">
            <w:pPr>
              <w:pStyle w:val="Tabletext"/>
              <w:tabs>
                <w:tab w:val="clear" w:pos="567"/>
              </w:tabs>
              <w:ind w:left="15"/>
              <w:jc w:val="left"/>
            </w:pPr>
            <w:r w:rsidRPr="00527337">
              <w:t>Modulation</w:t>
            </w:r>
          </w:p>
        </w:tc>
        <w:tc>
          <w:tcPr>
            <w:tcW w:w="1020" w:type="dxa"/>
          </w:tcPr>
          <w:p w14:paraId="69DBE574" w14:textId="77777777" w:rsidR="00BC38A0" w:rsidRPr="00527337" w:rsidRDefault="00BC38A0" w:rsidP="004849D0">
            <w:pPr>
              <w:pStyle w:val="Tabletext"/>
              <w:jc w:val="center"/>
            </w:pPr>
          </w:p>
        </w:tc>
        <w:tc>
          <w:tcPr>
            <w:tcW w:w="2717" w:type="dxa"/>
          </w:tcPr>
          <w:p w14:paraId="33FE78F8"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3255" w:type="dxa"/>
          </w:tcPr>
          <w:p w14:paraId="4473962A"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579" w:type="dxa"/>
          </w:tcPr>
          <w:p w14:paraId="21549B75" w14:textId="77777777" w:rsidR="00BC38A0" w:rsidRPr="00527337" w:rsidRDefault="00BC38A0" w:rsidP="004849D0">
            <w:pPr>
              <w:pStyle w:val="Tabletext"/>
              <w:keepLines/>
              <w:tabs>
                <w:tab w:val="left" w:leader="dot" w:pos="7938"/>
                <w:tab w:val="center" w:pos="9526"/>
              </w:tabs>
              <w:ind w:left="567" w:hanging="567"/>
              <w:jc w:val="left"/>
            </w:pPr>
            <w:r w:rsidRPr="00527337">
              <w:t>Pulse</w:t>
            </w:r>
          </w:p>
        </w:tc>
        <w:tc>
          <w:tcPr>
            <w:tcW w:w="2389" w:type="dxa"/>
          </w:tcPr>
          <w:p w14:paraId="45DC94F2"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Adaptive Pulse, FM, linear FM pulse (chirp)</w:t>
            </w:r>
          </w:p>
        </w:tc>
      </w:tr>
      <w:tr w:rsidR="00BC38A0" w:rsidRPr="00527337" w14:paraId="51885764" w14:textId="77777777" w:rsidTr="009C79A6">
        <w:trPr>
          <w:jc w:val="center"/>
        </w:trPr>
        <w:tc>
          <w:tcPr>
            <w:tcW w:w="2499" w:type="dxa"/>
          </w:tcPr>
          <w:p w14:paraId="6572FE67" w14:textId="77777777" w:rsidR="00BC38A0" w:rsidRPr="00527337" w:rsidRDefault="00BC38A0" w:rsidP="004849D0">
            <w:pPr>
              <w:pStyle w:val="Tabletext"/>
              <w:tabs>
                <w:tab w:val="clear" w:pos="567"/>
              </w:tabs>
              <w:ind w:left="15"/>
              <w:jc w:val="left"/>
            </w:pPr>
            <w:r w:rsidRPr="00527337">
              <w:t>Peak power into antenna</w:t>
            </w:r>
          </w:p>
        </w:tc>
        <w:tc>
          <w:tcPr>
            <w:tcW w:w="1020" w:type="dxa"/>
          </w:tcPr>
          <w:p w14:paraId="0796B579" w14:textId="77777777" w:rsidR="00BC38A0" w:rsidRPr="00527337" w:rsidRDefault="00BC38A0" w:rsidP="004849D0">
            <w:pPr>
              <w:pStyle w:val="Tabletext"/>
              <w:keepLines/>
              <w:tabs>
                <w:tab w:val="left" w:leader="dot" w:pos="7938"/>
                <w:tab w:val="center" w:pos="9526"/>
              </w:tabs>
              <w:ind w:left="567" w:hanging="567"/>
              <w:jc w:val="center"/>
            </w:pPr>
            <w:r w:rsidRPr="00527337">
              <w:t>kW</w:t>
            </w:r>
          </w:p>
        </w:tc>
        <w:tc>
          <w:tcPr>
            <w:tcW w:w="2717" w:type="dxa"/>
          </w:tcPr>
          <w:p w14:paraId="3BBCA6B1" w14:textId="77777777" w:rsidR="00BC38A0" w:rsidRPr="00527337" w:rsidRDefault="00BC38A0" w:rsidP="004849D0">
            <w:pPr>
              <w:pStyle w:val="Tabletext"/>
              <w:keepLines/>
              <w:tabs>
                <w:tab w:val="left" w:leader="dot" w:pos="7938"/>
                <w:tab w:val="center" w:pos="9526"/>
              </w:tabs>
              <w:ind w:left="567" w:hanging="567"/>
              <w:jc w:val="left"/>
            </w:pPr>
            <w:r w:rsidRPr="00527337">
              <w:t>25</w:t>
            </w:r>
          </w:p>
        </w:tc>
        <w:tc>
          <w:tcPr>
            <w:tcW w:w="3255" w:type="dxa"/>
          </w:tcPr>
          <w:p w14:paraId="4F53B5EF" w14:textId="77777777" w:rsidR="00BC38A0" w:rsidRPr="00527337" w:rsidRDefault="00BC38A0" w:rsidP="004849D0">
            <w:pPr>
              <w:pStyle w:val="Tabletext"/>
              <w:keepLines/>
              <w:tabs>
                <w:tab w:val="left" w:leader="dot" w:pos="7938"/>
                <w:tab w:val="center" w:pos="9526"/>
              </w:tabs>
              <w:ind w:left="567" w:hanging="567"/>
              <w:jc w:val="left"/>
            </w:pPr>
            <w:r w:rsidRPr="00527337">
              <w:t>0.026 (14 dBW)</w:t>
            </w:r>
          </w:p>
        </w:tc>
        <w:tc>
          <w:tcPr>
            <w:tcW w:w="2579" w:type="dxa"/>
          </w:tcPr>
          <w:p w14:paraId="59775F4D" w14:textId="77777777" w:rsidR="00BC38A0" w:rsidRPr="00527337" w:rsidRDefault="00BC38A0" w:rsidP="004849D0">
            <w:pPr>
              <w:pStyle w:val="Tabletext"/>
              <w:keepLines/>
              <w:tabs>
                <w:tab w:val="left" w:leader="dot" w:pos="7938"/>
                <w:tab w:val="center" w:pos="9526"/>
              </w:tabs>
              <w:ind w:left="567" w:hanging="567"/>
              <w:jc w:val="left"/>
            </w:pPr>
            <w:r w:rsidRPr="00527337">
              <w:t>2.5 to 6.0</w:t>
            </w:r>
          </w:p>
        </w:tc>
        <w:tc>
          <w:tcPr>
            <w:tcW w:w="2389" w:type="dxa"/>
          </w:tcPr>
          <w:p w14:paraId="538FDFC4" w14:textId="77777777" w:rsidR="00BC38A0" w:rsidRPr="00527337" w:rsidRDefault="00BC38A0" w:rsidP="004849D0">
            <w:pPr>
              <w:pStyle w:val="Tabletext"/>
              <w:keepLines/>
              <w:tabs>
                <w:tab w:val="left" w:leader="dot" w:pos="7938"/>
                <w:tab w:val="center" w:pos="9526"/>
              </w:tabs>
              <w:ind w:left="567" w:hanging="567"/>
              <w:jc w:val="left"/>
            </w:pPr>
            <w:r w:rsidRPr="00527337">
              <w:t>0.03-10</w:t>
            </w:r>
          </w:p>
        </w:tc>
      </w:tr>
      <w:tr w:rsidR="00BC38A0" w:rsidRPr="00527337" w14:paraId="46003464" w14:textId="77777777" w:rsidTr="009C79A6">
        <w:trPr>
          <w:jc w:val="center"/>
        </w:trPr>
        <w:tc>
          <w:tcPr>
            <w:tcW w:w="2499" w:type="dxa"/>
          </w:tcPr>
          <w:p w14:paraId="768D7476" w14:textId="77777777" w:rsidR="00BC38A0" w:rsidRPr="00BC38A0" w:rsidRDefault="00BC38A0" w:rsidP="004849D0">
            <w:pPr>
              <w:pStyle w:val="Tabletext"/>
              <w:tabs>
                <w:tab w:val="clear" w:pos="567"/>
              </w:tabs>
              <w:ind w:left="15"/>
              <w:jc w:val="left"/>
              <w:rPr>
                <w:lang w:val="en-US"/>
              </w:rPr>
            </w:pPr>
            <w:r w:rsidRPr="00BC38A0">
              <w:rPr>
                <w:lang w:val="en-US"/>
              </w:rPr>
              <w:t>Pulse width and</w:t>
            </w:r>
            <w:r w:rsidRPr="00BC38A0">
              <w:rPr>
                <w:lang w:val="en-US"/>
              </w:rPr>
              <w:br/>
              <w:t xml:space="preserve">Pulse repetition rate </w:t>
            </w:r>
          </w:p>
        </w:tc>
        <w:tc>
          <w:tcPr>
            <w:tcW w:w="1020" w:type="dxa"/>
          </w:tcPr>
          <w:p w14:paraId="2BB9CA9B" w14:textId="77777777" w:rsidR="00BC38A0" w:rsidRPr="00527337" w:rsidRDefault="00BE746E" w:rsidP="004849D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717" w:type="dxa"/>
          </w:tcPr>
          <w:p w14:paraId="119E59FA" w14:textId="77777777" w:rsidR="00BC38A0" w:rsidRPr="00BC38A0" w:rsidRDefault="00BC38A0" w:rsidP="004849D0">
            <w:pPr>
              <w:pStyle w:val="Tabletext"/>
              <w:keepLines/>
              <w:tabs>
                <w:tab w:val="left" w:leader="dot" w:pos="7938"/>
                <w:tab w:val="center" w:pos="9526"/>
              </w:tabs>
              <w:jc w:val="left"/>
              <w:rPr>
                <w:lang w:val="en-US"/>
              </w:rPr>
            </w:pPr>
            <w:r w:rsidRPr="00BC38A0">
              <w:rPr>
                <w:lang w:val="en-US"/>
              </w:rPr>
              <w:t>4.5, 2.4, 0.8 and 0.2 µs at 180, 350, 350 and 1 000 pps</w:t>
            </w:r>
          </w:p>
        </w:tc>
        <w:tc>
          <w:tcPr>
            <w:tcW w:w="3255" w:type="dxa"/>
          </w:tcPr>
          <w:p w14:paraId="02EE921B" w14:textId="77777777" w:rsidR="00BC38A0" w:rsidRPr="00BC38A0" w:rsidRDefault="00BC38A0" w:rsidP="00BE746E">
            <w:pPr>
              <w:pStyle w:val="Tabletext"/>
              <w:keepLines/>
              <w:tabs>
                <w:tab w:val="left" w:leader="dot" w:pos="7938"/>
                <w:tab w:val="center" w:pos="9526"/>
              </w:tabs>
              <w:jc w:val="left"/>
              <w:rPr>
                <w:lang w:val="en-US"/>
              </w:rPr>
            </w:pPr>
            <w:r w:rsidRPr="00BC38A0">
              <w:rPr>
                <w:lang w:val="en-US"/>
              </w:rPr>
              <w:t>9 337 and 9 339 MHz: 1-29 </w:t>
            </w:r>
            <w:r w:rsidR="00BE746E">
              <w:sym w:font="Symbol" w:char="F06D"/>
            </w:r>
            <w:r w:rsidRPr="00BC38A0">
              <w:rPr>
                <w:lang w:val="en-US"/>
              </w:rPr>
              <w:t>s at 2 200</w:t>
            </w:r>
            <w:r w:rsidRPr="00BC38A0">
              <w:rPr>
                <w:lang w:val="en-US"/>
              </w:rPr>
              <w:noBreakHyphen/>
              <w:t>220 pps</w:t>
            </w:r>
            <w:r w:rsidRPr="00BC38A0">
              <w:rPr>
                <w:lang w:val="en-US"/>
              </w:rPr>
              <w:br/>
              <w:t>(dithered) for all pulse widths;</w:t>
            </w:r>
            <w:r w:rsidRPr="00BC38A0">
              <w:rPr>
                <w:lang w:val="en-US"/>
              </w:rPr>
              <w:br/>
              <w:t>9 344 MHz: 1.7-2.4, 2.4-4.8, 4.8</w:t>
            </w:r>
            <w:r w:rsidR="00BE746E">
              <w:rPr>
                <w:lang w:val="en-US"/>
              </w:rPr>
              <w:noBreakHyphen/>
            </w:r>
            <w:r w:rsidRPr="00BC38A0">
              <w:rPr>
                <w:lang w:val="en-US"/>
              </w:rPr>
              <w:t>9.6, 17, 19 and 29 </w:t>
            </w:r>
            <w:r w:rsidR="00BE746E">
              <w:sym w:font="Symbol" w:char="F06D"/>
            </w:r>
            <w:r w:rsidRPr="00BC38A0">
              <w:rPr>
                <w:lang w:val="en-US"/>
              </w:rPr>
              <w:t>s at 2</w:t>
            </w:r>
            <w:r w:rsidR="00BE746E">
              <w:rPr>
                <w:lang w:val="en-US"/>
              </w:rPr>
              <w:t> </w:t>
            </w:r>
            <w:r w:rsidRPr="00BC38A0">
              <w:rPr>
                <w:lang w:val="en-US"/>
              </w:rPr>
              <w:t>200</w:t>
            </w:r>
            <w:r w:rsidR="00BE746E">
              <w:rPr>
                <w:lang w:val="en-US"/>
              </w:rPr>
              <w:noBreakHyphen/>
            </w:r>
            <w:r w:rsidRPr="00BC38A0">
              <w:rPr>
                <w:lang w:val="en-US"/>
              </w:rPr>
              <w:t>220 pps (dithered)</w:t>
            </w:r>
          </w:p>
        </w:tc>
        <w:tc>
          <w:tcPr>
            <w:tcW w:w="2579" w:type="dxa"/>
          </w:tcPr>
          <w:p w14:paraId="1567D7D3" w14:textId="77777777" w:rsidR="00BC38A0" w:rsidRDefault="00BC38A0" w:rsidP="004849D0">
            <w:pPr>
              <w:pStyle w:val="Tabletext"/>
              <w:keepLines/>
              <w:tabs>
                <w:tab w:val="left" w:leader="dot" w:pos="7938"/>
                <w:tab w:val="center" w:pos="9526"/>
              </w:tabs>
              <w:ind w:left="567" w:hanging="567"/>
              <w:jc w:val="left"/>
            </w:pPr>
            <w:r>
              <w:t xml:space="preserve">Fixed at 4 </w:t>
            </w:r>
          </w:p>
          <w:p w14:paraId="4BCF6E1B" w14:textId="77777777" w:rsidR="00BC38A0" w:rsidRPr="00527337" w:rsidRDefault="00BC38A0" w:rsidP="004849D0">
            <w:pPr>
              <w:pStyle w:val="Tabletext"/>
              <w:keepLines/>
              <w:tabs>
                <w:tab w:val="left" w:leader="dot" w:pos="7938"/>
                <w:tab w:val="center" w:pos="9526"/>
              </w:tabs>
              <w:ind w:left="567" w:hanging="567"/>
              <w:jc w:val="left"/>
            </w:pPr>
            <w:r w:rsidRPr="00527337">
              <w:t>106.5</w:t>
            </w:r>
          </w:p>
        </w:tc>
        <w:tc>
          <w:tcPr>
            <w:tcW w:w="2389" w:type="dxa"/>
          </w:tcPr>
          <w:p w14:paraId="6FBFD1FB" w14:textId="77777777" w:rsidR="00BC38A0" w:rsidRPr="00527337" w:rsidRDefault="004849D0" w:rsidP="004849D0">
            <w:pPr>
              <w:pStyle w:val="Tabletext"/>
              <w:keepLines/>
              <w:tabs>
                <w:tab w:val="left" w:leader="dot" w:pos="7938"/>
                <w:tab w:val="center" w:pos="9526"/>
              </w:tabs>
              <w:ind w:left="567" w:hanging="567"/>
              <w:jc w:val="left"/>
            </w:pPr>
            <w:r>
              <w:t>0.</w:t>
            </w:r>
            <w:r w:rsidR="00BC38A0" w:rsidRPr="00527337">
              <w:t>15-300 adaptive</w:t>
            </w:r>
          </w:p>
          <w:p w14:paraId="2CE771A9" w14:textId="77777777" w:rsidR="00BC38A0" w:rsidRPr="00527337" w:rsidRDefault="00BC38A0" w:rsidP="004849D0">
            <w:pPr>
              <w:pStyle w:val="Tabletext"/>
              <w:jc w:val="left"/>
            </w:pPr>
            <w:r w:rsidRPr="00527337">
              <w:t>1 000-50 0000 adaptive</w:t>
            </w:r>
          </w:p>
        </w:tc>
      </w:tr>
      <w:tr w:rsidR="00BC38A0" w:rsidRPr="00527337" w14:paraId="0BBF68BC" w14:textId="77777777" w:rsidTr="009C79A6">
        <w:trPr>
          <w:jc w:val="center"/>
        </w:trPr>
        <w:tc>
          <w:tcPr>
            <w:tcW w:w="2499" w:type="dxa"/>
          </w:tcPr>
          <w:p w14:paraId="10E6AB8F" w14:textId="77777777" w:rsidR="00BC38A0" w:rsidRPr="00527337" w:rsidRDefault="00BC38A0" w:rsidP="004849D0">
            <w:pPr>
              <w:pStyle w:val="Tabletext"/>
              <w:tabs>
                <w:tab w:val="clear" w:pos="567"/>
              </w:tabs>
              <w:ind w:left="15"/>
              <w:jc w:val="left"/>
            </w:pPr>
            <w:r w:rsidRPr="00527337">
              <w:t>Maximum duty cycle</w:t>
            </w:r>
          </w:p>
        </w:tc>
        <w:tc>
          <w:tcPr>
            <w:tcW w:w="1020" w:type="dxa"/>
          </w:tcPr>
          <w:p w14:paraId="7C504E82" w14:textId="77777777" w:rsidR="00BC38A0" w:rsidRPr="00527337" w:rsidRDefault="00BC38A0" w:rsidP="004849D0">
            <w:pPr>
              <w:pStyle w:val="Tabletext"/>
              <w:jc w:val="center"/>
            </w:pPr>
          </w:p>
        </w:tc>
        <w:tc>
          <w:tcPr>
            <w:tcW w:w="2717" w:type="dxa"/>
          </w:tcPr>
          <w:p w14:paraId="2FE0CEF5" w14:textId="77777777" w:rsidR="00BC38A0" w:rsidRPr="00527337" w:rsidRDefault="00BC38A0" w:rsidP="004849D0">
            <w:pPr>
              <w:pStyle w:val="Tabletext"/>
              <w:keepLines/>
              <w:tabs>
                <w:tab w:val="left" w:leader="dot" w:pos="7938"/>
                <w:tab w:val="center" w:pos="9526"/>
              </w:tabs>
              <w:ind w:left="567" w:hanging="567"/>
              <w:jc w:val="left"/>
            </w:pPr>
            <w:r w:rsidRPr="00527337">
              <w:t>0.00082</w:t>
            </w:r>
          </w:p>
        </w:tc>
        <w:tc>
          <w:tcPr>
            <w:tcW w:w="3255" w:type="dxa"/>
          </w:tcPr>
          <w:p w14:paraId="5E705F0D" w14:textId="77777777" w:rsidR="00BC38A0" w:rsidRPr="00BC38A0" w:rsidRDefault="00BC38A0" w:rsidP="00BE746E">
            <w:pPr>
              <w:pStyle w:val="Tabletext"/>
              <w:keepLines/>
              <w:tabs>
                <w:tab w:val="left" w:leader="dot" w:pos="7938"/>
                <w:tab w:val="center" w:pos="9526"/>
              </w:tabs>
              <w:jc w:val="left"/>
              <w:rPr>
                <w:lang w:val="en-US"/>
              </w:rPr>
            </w:pPr>
            <w:r w:rsidRPr="00BC38A0">
              <w:rPr>
                <w:lang w:val="en-US"/>
              </w:rPr>
              <w:t xml:space="preserve">9 337 and 9 339 MHz: </w:t>
            </w:r>
            <w:r w:rsidRPr="00527337">
              <w:sym w:font="Symbol" w:char="F0A3"/>
            </w:r>
            <w:r w:rsidRPr="00BC38A0">
              <w:rPr>
                <w:lang w:val="en-US"/>
              </w:rPr>
              <w:t xml:space="preserve"> 0.064</w:t>
            </w:r>
            <w:r w:rsidRPr="00BC38A0">
              <w:rPr>
                <w:lang w:val="en-US"/>
              </w:rPr>
              <w:br/>
              <w:t xml:space="preserve">9 344 MHz: </w:t>
            </w:r>
            <w:r w:rsidRPr="00527337">
              <w:sym w:font="Symbol" w:char="F0A3"/>
            </w:r>
            <w:r w:rsidRPr="00BC38A0">
              <w:rPr>
                <w:lang w:val="en-US"/>
              </w:rPr>
              <w:t xml:space="preserve"> 0.011 (with 17 </w:t>
            </w:r>
            <w:r w:rsidR="00BE746E">
              <w:sym w:font="Symbol" w:char="F06D"/>
            </w:r>
            <w:r w:rsidRPr="00BC38A0">
              <w:rPr>
                <w:lang w:val="en-US"/>
              </w:rPr>
              <w:t>s pulses)</w:t>
            </w:r>
          </w:p>
        </w:tc>
        <w:tc>
          <w:tcPr>
            <w:tcW w:w="2579" w:type="dxa"/>
          </w:tcPr>
          <w:p w14:paraId="17FB4B98" w14:textId="77777777" w:rsidR="00BC38A0" w:rsidRPr="00527337" w:rsidRDefault="00BC38A0" w:rsidP="004849D0">
            <w:pPr>
              <w:pStyle w:val="Tabletext"/>
              <w:keepLines/>
              <w:tabs>
                <w:tab w:val="left" w:leader="dot" w:pos="7938"/>
                <w:tab w:val="center" w:pos="9526"/>
              </w:tabs>
              <w:ind w:left="567" w:hanging="567"/>
              <w:jc w:val="left"/>
            </w:pPr>
            <w:r w:rsidRPr="00527337">
              <w:t>0.00043</w:t>
            </w:r>
          </w:p>
        </w:tc>
        <w:tc>
          <w:tcPr>
            <w:tcW w:w="2389" w:type="dxa"/>
          </w:tcPr>
          <w:p w14:paraId="1E8FBFD7" w14:textId="77777777" w:rsidR="00BC38A0" w:rsidRPr="00527337" w:rsidRDefault="004849D0" w:rsidP="004849D0">
            <w:pPr>
              <w:pStyle w:val="Tabletext"/>
              <w:keepLines/>
              <w:tabs>
                <w:tab w:val="left" w:leader="dot" w:pos="7938"/>
                <w:tab w:val="center" w:pos="9526"/>
              </w:tabs>
              <w:ind w:left="567" w:hanging="567"/>
              <w:jc w:val="left"/>
            </w:pPr>
            <w:r>
              <w:t>0.01</w:t>
            </w:r>
            <w:r w:rsidR="00BC38A0" w:rsidRPr="00527337">
              <w:t>-0.8 (pulse), 1 (FM)</w:t>
            </w:r>
          </w:p>
        </w:tc>
      </w:tr>
      <w:tr w:rsidR="00BC38A0" w:rsidRPr="00527337" w14:paraId="55C058CA" w14:textId="77777777" w:rsidTr="009C79A6">
        <w:trPr>
          <w:jc w:val="center"/>
        </w:trPr>
        <w:tc>
          <w:tcPr>
            <w:tcW w:w="2499" w:type="dxa"/>
          </w:tcPr>
          <w:p w14:paraId="4921AEAA" w14:textId="77777777" w:rsidR="00BC38A0" w:rsidRPr="00527337" w:rsidRDefault="00BC38A0" w:rsidP="004849D0">
            <w:pPr>
              <w:pStyle w:val="Tabletext"/>
              <w:tabs>
                <w:tab w:val="clear" w:pos="567"/>
              </w:tabs>
              <w:ind w:left="15"/>
              <w:jc w:val="left"/>
            </w:pPr>
            <w:r w:rsidRPr="00527337">
              <w:t xml:space="preserve">Pulse rise/fall time </w:t>
            </w:r>
          </w:p>
        </w:tc>
        <w:tc>
          <w:tcPr>
            <w:tcW w:w="1020" w:type="dxa"/>
          </w:tcPr>
          <w:p w14:paraId="2C369CB5" w14:textId="77777777" w:rsidR="00BC38A0" w:rsidRPr="00527337" w:rsidRDefault="00BE746E" w:rsidP="004849D0">
            <w:pPr>
              <w:pStyle w:val="Tabletext"/>
              <w:keepLines/>
              <w:tabs>
                <w:tab w:val="left" w:leader="dot" w:pos="7938"/>
                <w:tab w:val="center" w:pos="9526"/>
              </w:tabs>
              <w:ind w:left="567" w:hanging="567"/>
              <w:jc w:val="center"/>
            </w:pPr>
            <w:r>
              <w:sym w:font="Symbol" w:char="F06D"/>
            </w:r>
            <w:r w:rsidR="00BC38A0" w:rsidRPr="00527337">
              <w:t>s</w:t>
            </w:r>
          </w:p>
        </w:tc>
        <w:tc>
          <w:tcPr>
            <w:tcW w:w="2717" w:type="dxa"/>
          </w:tcPr>
          <w:p w14:paraId="46268347" w14:textId="77777777" w:rsidR="00BC38A0" w:rsidRPr="00527337" w:rsidRDefault="00BC38A0" w:rsidP="004849D0">
            <w:pPr>
              <w:pStyle w:val="Tabletext"/>
              <w:keepLines/>
              <w:tabs>
                <w:tab w:val="left" w:leader="dot" w:pos="7938"/>
                <w:tab w:val="center" w:pos="9526"/>
              </w:tabs>
              <w:ind w:left="567" w:hanging="567"/>
              <w:jc w:val="left"/>
            </w:pPr>
            <w:r w:rsidRPr="00527337">
              <w:t>Not specified</w:t>
            </w:r>
          </w:p>
        </w:tc>
        <w:tc>
          <w:tcPr>
            <w:tcW w:w="3255" w:type="dxa"/>
          </w:tcPr>
          <w:p w14:paraId="4E87051F" w14:textId="77777777" w:rsidR="00BC38A0" w:rsidRPr="00527337" w:rsidRDefault="00BC38A0" w:rsidP="004849D0">
            <w:pPr>
              <w:pStyle w:val="Tabletext"/>
              <w:keepLines/>
              <w:tabs>
                <w:tab w:val="left" w:leader="dot" w:pos="7938"/>
                <w:tab w:val="center" w:pos="9526"/>
              </w:tabs>
              <w:jc w:val="left"/>
            </w:pPr>
            <w:r w:rsidRPr="00527337">
              <w:t>9 337 and 9 339 MHz: 0.3/0.2</w:t>
            </w:r>
            <w:r w:rsidRPr="00527337">
              <w:br/>
              <w:t>9 344 MHz: 0.5/0.5</w:t>
            </w:r>
          </w:p>
        </w:tc>
        <w:tc>
          <w:tcPr>
            <w:tcW w:w="2579" w:type="dxa"/>
          </w:tcPr>
          <w:p w14:paraId="2CDC574C" w14:textId="77777777" w:rsidR="00BC38A0" w:rsidRPr="00527337" w:rsidRDefault="00BC38A0" w:rsidP="004849D0">
            <w:pPr>
              <w:pStyle w:val="Tabletext"/>
              <w:keepLines/>
              <w:tabs>
                <w:tab w:val="left" w:leader="dot" w:pos="7938"/>
                <w:tab w:val="center" w:pos="9526"/>
              </w:tabs>
              <w:jc w:val="left"/>
            </w:pPr>
            <w:r w:rsidRPr="00527337">
              <w:t xml:space="preserve">Rise time: 0.3 </w:t>
            </w:r>
            <w:r w:rsidRPr="00527337">
              <w:br/>
              <w:t>Fall time: 0.4</w:t>
            </w:r>
          </w:p>
        </w:tc>
        <w:tc>
          <w:tcPr>
            <w:tcW w:w="2389" w:type="dxa"/>
          </w:tcPr>
          <w:p w14:paraId="1C0DBAB4" w14:textId="77777777" w:rsidR="00BC38A0" w:rsidRPr="00527337" w:rsidRDefault="00BC38A0" w:rsidP="004849D0">
            <w:pPr>
              <w:pStyle w:val="Tabletext"/>
              <w:keepLines/>
              <w:tabs>
                <w:tab w:val="left" w:leader="dot" w:pos="7938"/>
                <w:tab w:val="center" w:pos="9526"/>
              </w:tabs>
              <w:ind w:left="567" w:hanging="567"/>
              <w:jc w:val="left"/>
            </w:pPr>
            <w:r w:rsidRPr="00527337">
              <w:t>Not specified</w:t>
            </w:r>
          </w:p>
        </w:tc>
      </w:tr>
      <w:tr w:rsidR="00BC38A0" w:rsidRPr="00527337" w14:paraId="264B8F03" w14:textId="77777777" w:rsidTr="009C79A6">
        <w:trPr>
          <w:jc w:val="center"/>
        </w:trPr>
        <w:tc>
          <w:tcPr>
            <w:tcW w:w="2499" w:type="dxa"/>
          </w:tcPr>
          <w:p w14:paraId="4F1B2F93" w14:textId="77777777" w:rsidR="00BC38A0" w:rsidRPr="00527337" w:rsidRDefault="00BC38A0" w:rsidP="004849D0">
            <w:pPr>
              <w:pStyle w:val="Tabletext"/>
              <w:tabs>
                <w:tab w:val="clear" w:pos="567"/>
              </w:tabs>
              <w:ind w:left="15"/>
              <w:jc w:val="left"/>
            </w:pPr>
            <w:r w:rsidRPr="00527337">
              <w:t>Output device</w:t>
            </w:r>
          </w:p>
        </w:tc>
        <w:tc>
          <w:tcPr>
            <w:tcW w:w="1020" w:type="dxa"/>
          </w:tcPr>
          <w:p w14:paraId="60FCED59" w14:textId="77777777" w:rsidR="00BC38A0" w:rsidRPr="00527337" w:rsidRDefault="00BC38A0" w:rsidP="004849D0">
            <w:pPr>
              <w:pStyle w:val="Tabletext"/>
              <w:jc w:val="center"/>
            </w:pPr>
          </w:p>
        </w:tc>
        <w:tc>
          <w:tcPr>
            <w:tcW w:w="2717" w:type="dxa"/>
          </w:tcPr>
          <w:p w14:paraId="622A4C17" w14:textId="77777777" w:rsidR="00BC38A0" w:rsidRPr="00527337" w:rsidRDefault="00BC38A0" w:rsidP="004849D0">
            <w:pPr>
              <w:pStyle w:val="Tabletext"/>
              <w:keepLines/>
              <w:tabs>
                <w:tab w:val="left" w:leader="dot" w:pos="7938"/>
                <w:tab w:val="center" w:pos="9526"/>
              </w:tabs>
              <w:ind w:left="567" w:hanging="567"/>
              <w:jc w:val="left"/>
            </w:pPr>
            <w:r w:rsidRPr="00527337">
              <w:t>High-reliability magnetron</w:t>
            </w:r>
          </w:p>
        </w:tc>
        <w:tc>
          <w:tcPr>
            <w:tcW w:w="3255" w:type="dxa"/>
          </w:tcPr>
          <w:p w14:paraId="0BB6099E" w14:textId="77777777" w:rsidR="00BC38A0" w:rsidRPr="00527337" w:rsidRDefault="00BC38A0" w:rsidP="004849D0">
            <w:pPr>
              <w:pStyle w:val="Tabletext"/>
              <w:keepLines/>
              <w:tabs>
                <w:tab w:val="left" w:leader="dot" w:pos="7938"/>
                <w:tab w:val="center" w:pos="9526"/>
              </w:tabs>
              <w:ind w:left="567" w:hanging="567"/>
              <w:jc w:val="left"/>
            </w:pPr>
            <w:r w:rsidRPr="00527337">
              <w:t>IMPATT diode</w:t>
            </w:r>
          </w:p>
        </w:tc>
        <w:tc>
          <w:tcPr>
            <w:tcW w:w="2579" w:type="dxa"/>
          </w:tcPr>
          <w:p w14:paraId="619B9E28" w14:textId="77777777" w:rsidR="00BC38A0" w:rsidRPr="00527337" w:rsidRDefault="00BC38A0" w:rsidP="004849D0">
            <w:pPr>
              <w:pStyle w:val="Tabletext"/>
              <w:keepLines/>
              <w:tabs>
                <w:tab w:val="left" w:leader="dot" w:pos="7938"/>
                <w:tab w:val="center" w:pos="9526"/>
              </w:tabs>
              <w:ind w:left="567" w:hanging="567"/>
              <w:jc w:val="left"/>
            </w:pPr>
            <w:r w:rsidRPr="00527337">
              <w:t>Magnetron</w:t>
            </w:r>
          </w:p>
        </w:tc>
        <w:tc>
          <w:tcPr>
            <w:tcW w:w="2389" w:type="dxa"/>
          </w:tcPr>
          <w:p w14:paraId="2A0F415E" w14:textId="77777777" w:rsidR="00BC38A0" w:rsidRPr="00527337" w:rsidRDefault="00BC38A0" w:rsidP="004849D0">
            <w:pPr>
              <w:pStyle w:val="Tabletext"/>
              <w:keepLines/>
              <w:tabs>
                <w:tab w:val="left" w:leader="dot" w:pos="7938"/>
                <w:tab w:val="center" w:pos="9526"/>
              </w:tabs>
              <w:ind w:left="567" w:hanging="567"/>
              <w:jc w:val="left"/>
            </w:pPr>
            <w:r w:rsidRPr="00527337">
              <w:t>Solid state</w:t>
            </w:r>
          </w:p>
        </w:tc>
      </w:tr>
      <w:tr w:rsidR="00BC38A0" w:rsidRPr="00527337" w14:paraId="40185E4A" w14:textId="77777777" w:rsidTr="009C79A6">
        <w:trPr>
          <w:jc w:val="center"/>
        </w:trPr>
        <w:tc>
          <w:tcPr>
            <w:tcW w:w="2499" w:type="dxa"/>
          </w:tcPr>
          <w:p w14:paraId="3BBA3417" w14:textId="77777777" w:rsidR="00BC38A0" w:rsidRPr="00527337" w:rsidRDefault="00BC38A0" w:rsidP="004849D0">
            <w:pPr>
              <w:pStyle w:val="Tabletext"/>
              <w:tabs>
                <w:tab w:val="clear" w:pos="567"/>
              </w:tabs>
              <w:ind w:left="15"/>
              <w:jc w:val="left"/>
            </w:pPr>
            <w:r w:rsidRPr="00527337">
              <w:t>Antenna pattern type</w:t>
            </w:r>
          </w:p>
        </w:tc>
        <w:tc>
          <w:tcPr>
            <w:tcW w:w="1020" w:type="dxa"/>
          </w:tcPr>
          <w:p w14:paraId="716D3390" w14:textId="77777777" w:rsidR="00BC38A0" w:rsidRPr="00527337" w:rsidRDefault="00BC38A0" w:rsidP="004849D0">
            <w:pPr>
              <w:pStyle w:val="Tabletext"/>
              <w:jc w:val="center"/>
            </w:pPr>
          </w:p>
        </w:tc>
        <w:tc>
          <w:tcPr>
            <w:tcW w:w="2717" w:type="dxa"/>
          </w:tcPr>
          <w:p w14:paraId="05601A05" w14:textId="77777777" w:rsidR="00BC38A0" w:rsidRPr="00527337" w:rsidRDefault="00BC38A0" w:rsidP="004849D0">
            <w:pPr>
              <w:pStyle w:val="Tabletext"/>
              <w:keepLines/>
              <w:tabs>
                <w:tab w:val="left" w:leader="dot" w:pos="7938"/>
                <w:tab w:val="center" w:pos="9526"/>
              </w:tabs>
              <w:ind w:left="567" w:hanging="567"/>
              <w:jc w:val="left"/>
            </w:pPr>
            <w:r w:rsidRPr="00527337">
              <w:t>Pencil and fan</w:t>
            </w:r>
          </w:p>
        </w:tc>
        <w:tc>
          <w:tcPr>
            <w:tcW w:w="3255" w:type="dxa"/>
          </w:tcPr>
          <w:p w14:paraId="52D2EB49" w14:textId="77777777"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579" w:type="dxa"/>
          </w:tcPr>
          <w:p w14:paraId="00993593" w14:textId="77777777" w:rsidR="00BC38A0" w:rsidRPr="00527337" w:rsidRDefault="00BC38A0" w:rsidP="004849D0">
            <w:pPr>
              <w:pStyle w:val="Tabletext"/>
              <w:keepLines/>
              <w:tabs>
                <w:tab w:val="left" w:leader="dot" w:pos="7938"/>
                <w:tab w:val="center" w:pos="9526"/>
              </w:tabs>
              <w:ind w:left="567" w:hanging="567"/>
              <w:jc w:val="left"/>
            </w:pPr>
            <w:r w:rsidRPr="00527337">
              <w:t>Pencil</w:t>
            </w:r>
          </w:p>
        </w:tc>
        <w:tc>
          <w:tcPr>
            <w:tcW w:w="2389" w:type="dxa"/>
          </w:tcPr>
          <w:p w14:paraId="10A90B04" w14:textId="77777777" w:rsidR="00BC38A0" w:rsidRPr="00527337" w:rsidRDefault="00BC38A0" w:rsidP="004849D0">
            <w:pPr>
              <w:pStyle w:val="Tabletext"/>
              <w:keepLines/>
              <w:tabs>
                <w:tab w:val="left" w:leader="dot" w:pos="7938"/>
                <w:tab w:val="center" w:pos="9526"/>
              </w:tabs>
              <w:ind w:left="567" w:hanging="567"/>
              <w:jc w:val="left"/>
            </w:pPr>
            <w:r w:rsidRPr="00D14280">
              <w:t>Digital beamforming</w:t>
            </w:r>
          </w:p>
        </w:tc>
      </w:tr>
      <w:tr w:rsidR="00BC38A0" w:rsidRPr="00527337" w14:paraId="6C05DF80" w14:textId="77777777" w:rsidTr="009C79A6">
        <w:trPr>
          <w:jc w:val="center"/>
        </w:trPr>
        <w:tc>
          <w:tcPr>
            <w:tcW w:w="2499" w:type="dxa"/>
          </w:tcPr>
          <w:p w14:paraId="01E606F4" w14:textId="77777777" w:rsidR="00BC38A0" w:rsidRPr="00527337" w:rsidRDefault="00BC38A0" w:rsidP="004849D0">
            <w:pPr>
              <w:pStyle w:val="Tabletext"/>
              <w:tabs>
                <w:tab w:val="clear" w:pos="567"/>
              </w:tabs>
              <w:ind w:left="15"/>
              <w:jc w:val="left"/>
            </w:pPr>
            <w:r w:rsidRPr="00527337">
              <w:t>Antenna type</w:t>
            </w:r>
          </w:p>
        </w:tc>
        <w:tc>
          <w:tcPr>
            <w:tcW w:w="1020" w:type="dxa"/>
          </w:tcPr>
          <w:p w14:paraId="70A57423" w14:textId="77777777" w:rsidR="00BC38A0" w:rsidRPr="00527337" w:rsidRDefault="00BC38A0" w:rsidP="004849D0">
            <w:pPr>
              <w:pStyle w:val="Tabletext"/>
              <w:jc w:val="center"/>
            </w:pPr>
          </w:p>
        </w:tc>
        <w:tc>
          <w:tcPr>
            <w:tcW w:w="2717" w:type="dxa"/>
          </w:tcPr>
          <w:p w14:paraId="16655715" w14:textId="77777777" w:rsidR="00BC38A0" w:rsidRPr="00527337" w:rsidRDefault="00BC38A0" w:rsidP="004849D0">
            <w:pPr>
              <w:pStyle w:val="Tabletext"/>
              <w:keepLines/>
              <w:tabs>
                <w:tab w:val="left" w:leader="dot" w:pos="7938"/>
                <w:tab w:val="center" w:pos="9526"/>
              </w:tabs>
              <w:ind w:left="567" w:hanging="567"/>
              <w:jc w:val="left"/>
            </w:pPr>
            <w:r w:rsidRPr="00527337">
              <w:t>Flat-plate array</w:t>
            </w:r>
          </w:p>
        </w:tc>
        <w:tc>
          <w:tcPr>
            <w:tcW w:w="3255" w:type="dxa"/>
          </w:tcPr>
          <w:p w14:paraId="48CA8E7B" w14:textId="77777777"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579" w:type="dxa"/>
          </w:tcPr>
          <w:p w14:paraId="1DC8D3F6" w14:textId="77777777" w:rsidR="00BC38A0" w:rsidRPr="00527337" w:rsidRDefault="00BC38A0" w:rsidP="004849D0">
            <w:pPr>
              <w:pStyle w:val="Tabletext"/>
              <w:keepLines/>
              <w:tabs>
                <w:tab w:val="left" w:leader="dot" w:pos="7938"/>
                <w:tab w:val="center" w:pos="9526"/>
              </w:tabs>
              <w:ind w:left="567" w:hanging="567"/>
              <w:jc w:val="left"/>
            </w:pPr>
            <w:r w:rsidRPr="00527337">
              <w:t>Flat array</w:t>
            </w:r>
          </w:p>
        </w:tc>
        <w:tc>
          <w:tcPr>
            <w:tcW w:w="2389" w:type="dxa"/>
          </w:tcPr>
          <w:p w14:paraId="3C783E96" w14:textId="77777777" w:rsidR="00BC38A0" w:rsidRPr="00527337" w:rsidRDefault="00BC38A0" w:rsidP="004849D0">
            <w:pPr>
              <w:pStyle w:val="Tabletext"/>
              <w:keepLines/>
              <w:tabs>
                <w:tab w:val="left" w:leader="dot" w:pos="7938"/>
                <w:tab w:val="center" w:pos="9526"/>
              </w:tabs>
              <w:ind w:left="567" w:hanging="567"/>
              <w:jc w:val="left"/>
            </w:pPr>
            <w:r w:rsidRPr="00527337">
              <w:t>Active array</w:t>
            </w:r>
          </w:p>
        </w:tc>
      </w:tr>
      <w:tr w:rsidR="00BC38A0" w:rsidRPr="00527337" w14:paraId="4FEB2FFA" w14:textId="77777777" w:rsidTr="009C79A6">
        <w:trPr>
          <w:jc w:val="center"/>
        </w:trPr>
        <w:tc>
          <w:tcPr>
            <w:tcW w:w="2499" w:type="dxa"/>
          </w:tcPr>
          <w:p w14:paraId="385C17A1" w14:textId="77777777" w:rsidR="00BC38A0" w:rsidRPr="00527337" w:rsidRDefault="00BC38A0" w:rsidP="004849D0">
            <w:pPr>
              <w:pStyle w:val="Tabletext"/>
              <w:tabs>
                <w:tab w:val="clear" w:pos="567"/>
              </w:tabs>
              <w:ind w:left="15"/>
              <w:jc w:val="left"/>
            </w:pPr>
            <w:r w:rsidRPr="00527337">
              <w:t>Antenna polarization</w:t>
            </w:r>
          </w:p>
        </w:tc>
        <w:tc>
          <w:tcPr>
            <w:tcW w:w="1020" w:type="dxa"/>
          </w:tcPr>
          <w:p w14:paraId="40034525" w14:textId="77777777" w:rsidR="00BC38A0" w:rsidRPr="00527337" w:rsidRDefault="00BC38A0" w:rsidP="004849D0">
            <w:pPr>
              <w:pStyle w:val="Tabletext"/>
              <w:jc w:val="center"/>
            </w:pPr>
          </w:p>
        </w:tc>
        <w:tc>
          <w:tcPr>
            <w:tcW w:w="2717" w:type="dxa"/>
          </w:tcPr>
          <w:p w14:paraId="5880651F" w14:textId="77777777" w:rsidR="00BC38A0" w:rsidRPr="00527337" w:rsidRDefault="00BC38A0" w:rsidP="004849D0">
            <w:pPr>
              <w:pStyle w:val="Tabletext"/>
              <w:keepLines/>
              <w:tabs>
                <w:tab w:val="left" w:leader="dot" w:pos="7938"/>
                <w:tab w:val="center" w:pos="9526"/>
              </w:tabs>
              <w:ind w:left="567" w:hanging="567"/>
              <w:jc w:val="left"/>
            </w:pPr>
            <w:r w:rsidRPr="00527337">
              <w:t>Horizontal and vertical</w:t>
            </w:r>
          </w:p>
        </w:tc>
        <w:tc>
          <w:tcPr>
            <w:tcW w:w="3255" w:type="dxa"/>
          </w:tcPr>
          <w:p w14:paraId="50B43771" w14:textId="77777777"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579" w:type="dxa"/>
          </w:tcPr>
          <w:p w14:paraId="2CBFDA72" w14:textId="77777777" w:rsidR="00BC38A0" w:rsidRPr="00527337" w:rsidRDefault="00BC38A0" w:rsidP="004849D0">
            <w:pPr>
              <w:pStyle w:val="Tabletext"/>
              <w:keepLines/>
              <w:tabs>
                <w:tab w:val="left" w:leader="dot" w:pos="7938"/>
                <w:tab w:val="center" w:pos="9526"/>
              </w:tabs>
              <w:ind w:left="567" w:hanging="567"/>
              <w:jc w:val="left"/>
            </w:pPr>
            <w:r w:rsidRPr="00527337">
              <w:t>Horizontal</w:t>
            </w:r>
          </w:p>
        </w:tc>
        <w:tc>
          <w:tcPr>
            <w:tcW w:w="2389" w:type="dxa"/>
          </w:tcPr>
          <w:p w14:paraId="572C0C92" w14:textId="77777777" w:rsidR="00BC38A0" w:rsidRPr="00527337" w:rsidRDefault="00BC38A0" w:rsidP="004849D0">
            <w:pPr>
              <w:pStyle w:val="Tabletext"/>
              <w:keepLines/>
              <w:tabs>
                <w:tab w:val="left" w:leader="dot" w:pos="7938"/>
                <w:tab w:val="center" w:pos="9526"/>
              </w:tabs>
              <w:ind w:left="567" w:hanging="567"/>
              <w:jc w:val="left"/>
            </w:pPr>
            <w:r w:rsidRPr="00527337">
              <w:t>Lin/circular</w:t>
            </w:r>
          </w:p>
        </w:tc>
      </w:tr>
      <w:tr w:rsidR="00BC38A0" w:rsidRPr="00527337" w14:paraId="274BC61B" w14:textId="77777777" w:rsidTr="009C79A6">
        <w:trPr>
          <w:jc w:val="center"/>
        </w:trPr>
        <w:tc>
          <w:tcPr>
            <w:tcW w:w="2499" w:type="dxa"/>
          </w:tcPr>
          <w:p w14:paraId="0C9C7C17" w14:textId="77777777" w:rsidR="00BC38A0" w:rsidRPr="00527337" w:rsidRDefault="00BC38A0" w:rsidP="004849D0">
            <w:pPr>
              <w:pStyle w:val="Tabletext"/>
              <w:tabs>
                <w:tab w:val="clear" w:pos="567"/>
              </w:tabs>
              <w:ind w:left="15"/>
              <w:jc w:val="left"/>
            </w:pPr>
            <w:r w:rsidRPr="00527337">
              <w:t xml:space="preserve">Antenna main beam gain </w:t>
            </w:r>
          </w:p>
        </w:tc>
        <w:tc>
          <w:tcPr>
            <w:tcW w:w="1020" w:type="dxa"/>
          </w:tcPr>
          <w:p w14:paraId="6A5131E7" w14:textId="77777777" w:rsidR="00BC38A0" w:rsidRPr="00527337" w:rsidRDefault="00BC38A0" w:rsidP="004849D0">
            <w:pPr>
              <w:pStyle w:val="Tabletext"/>
              <w:keepLines/>
              <w:tabs>
                <w:tab w:val="left" w:leader="dot" w:pos="7938"/>
                <w:tab w:val="center" w:pos="9526"/>
              </w:tabs>
              <w:ind w:left="567" w:hanging="567"/>
              <w:jc w:val="center"/>
            </w:pPr>
            <w:r w:rsidRPr="00527337">
              <w:t>dBi</w:t>
            </w:r>
          </w:p>
        </w:tc>
        <w:tc>
          <w:tcPr>
            <w:tcW w:w="2717" w:type="dxa"/>
          </w:tcPr>
          <w:p w14:paraId="47F469EC" w14:textId="77777777" w:rsidR="00BC38A0" w:rsidRPr="00527337" w:rsidRDefault="00BC38A0" w:rsidP="004849D0">
            <w:pPr>
              <w:pStyle w:val="Tabletext"/>
              <w:keepLines/>
              <w:tabs>
                <w:tab w:val="left" w:leader="dot" w:pos="7938"/>
                <w:tab w:val="center" w:pos="9526"/>
              </w:tabs>
              <w:ind w:left="567" w:hanging="567"/>
              <w:jc w:val="left"/>
            </w:pPr>
            <w:r w:rsidRPr="00527337">
              <w:t>Pencil: 30; fan: 29</w:t>
            </w:r>
          </w:p>
        </w:tc>
        <w:tc>
          <w:tcPr>
            <w:tcW w:w="3255" w:type="dxa"/>
          </w:tcPr>
          <w:p w14:paraId="06905802" w14:textId="77777777" w:rsidR="00BC38A0" w:rsidRPr="00527337" w:rsidRDefault="00BC38A0" w:rsidP="004849D0">
            <w:pPr>
              <w:pStyle w:val="Tabletext"/>
              <w:keepLines/>
              <w:tabs>
                <w:tab w:val="left" w:leader="dot" w:pos="7938"/>
                <w:tab w:val="center" w:pos="9526"/>
              </w:tabs>
              <w:ind w:left="567" w:hanging="567"/>
              <w:jc w:val="left"/>
            </w:pPr>
            <w:r w:rsidRPr="00527337">
              <w:t>29</w:t>
            </w:r>
          </w:p>
        </w:tc>
        <w:tc>
          <w:tcPr>
            <w:tcW w:w="2579" w:type="dxa"/>
          </w:tcPr>
          <w:p w14:paraId="6A8CECF6" w14:textId="77777777" w:rsidR="00BC38A0" w:rsidRPr="00527337" w:rsidRDefault="00BC38A0" w:rsidP="004849D0">
            <w:pPr>
              <w:pStyle w:val="Tabletext"/>
              <w:keepLines/>
              <w:tabs>
                <w:tab w:val="left" w:leader="dot" w:pos="7938"/>
                <w:tab w:val="center" w:pos="9526"/>
              </w:tabs>
              <w:ind w:left="567" w:hanging="567"/>
              <w:jc w:val="left"/>
            </w:pPr>
            <w:r w:rsidRPr="00527337">
              <w:t>26.7</w:t>
            </w:r>
          </w:p>
        </w:tc>
        <w:tc>
          <w:tcPr>
            <w:tcW w:w="2389" w:type="dxa"/>
          </w:tcPr>
          <w:p w14:paraId="3B6B87F6" w14:textId="77777777" w:rsidR="00BC38A0" w:rsidRPr="00527337" w:rsidRDefault="00BC38A0" w:rsidP="004849D0">
            <w:pPr>
              <w:pStyle w:val="Tabletext"/>
              <w:keepLines/>
              <w:tabs>
                <w:tab w:val="left" w:leader="dot" w:pos="7938"/>
                <w:tab w:val="center" w:pos="9526"/>
              </w:tabs>
              <w:ind w:left="567" w:hanging="567"/>
              <w:jc w:val="left"/>
            </w:pPr>
            <w:r w:rsidRPr="00527337">
              <w:t>35-42</w:t>
            </w:r>
          </w:p>
        </w:tc>
      </w:tr>
      <w:tr w:rsidR="00BC38A0" w:rsidRPr="00527337" w14:paraId="4AC496C1" w14:textId="77777777" w:rsidTr="009C79A6">
        <w:trPr>
          <w:jc w:val="center"/>
        </w:trPr>
        <w:tc>
          <w:tcPr>
            <w:tcW w:w="2499" w:type="dxa"/>
          </w:tcPr>
          <w:p w14:paraId="20FBB634" w14:textId="77777777" w:rsidR="00BC38A0" w:rsidRPr="00527337" w:rsidRDefault="00BC38A0" w:rsidP="004849D0">
            <w:pPr>
              <w:pStyle w:val="Tabletext"/>
              <w:tabs>
                <w:tab w:val="clear" w:pos="567"/>
              </w:tabs>
              <w:ind w:left="15"/>
              <w:jc w:val="left"/>
            </w:pPr>
            <w:r w:rsidRPr="00527337">
              <w:t xml:space="preserve">Antenna elevation beamwidth </w:t>
            </w:r>
          </w:p>
        </w:tc>
        <w:tc>
          <w:tcPr>
            <w:tcW w:w="1020" w:type="dxa"/>
          </w:tcPr>
          <w:p w14:paraId="7389ABCC" w14:textId="77777777" w:rsidR="00BC38A0" w:rsidRPr="00527337" w:rsidRDefault="004849D0" w:rsidP="004849D0">
            <w:pPr>
              <w:pStyle w:val="Tabletext"/>
              <w:keepLines/>
              <w:tabs>
                <w:tab w:val="left" w:leader="dot" w:pos="7938"/>
                <w:tab w:val="center" w:pos="9526"/>
              </w:tabs>
              <w:jc w:val="center"/>
            </w:pPr>
            <w:r>
              <w:t>d</w:t>
            </w:r>
            <w:r w:rsidR="00BC38A0" w:rsidRPr="00527337">
              <w:t>egrees</w:t>
            </w:r>
          </w:p>
        </w:tc>
        <w:tc>
          <w:tcPr>
            <w:tcW w:w="2717" w:type="dxa"/>
          </w:tcPr>
          <w:p w14:paraId="0390B92F" w14:textId="77777777" w:rsidR="00BC38A0" w:rsidRPr="00527337" w:rsidRDefault="00BC38A0" w:rsidP="004849D0">
            <w:pPr>
              <w:pStyle w:val="Tabletext"/>
              <w:keepLines/>
              <w:tabs>
                <w:tab w:val="left" w:leader="dot" w:pos="7938"/>
                <w:tab w:val="center" w:pos="9526"/>
              </w:tabs>
              <w:ind w:left="567" w:hanging="567"/>
              <w:jc w:val="left"/>
            </w:pPr>
            <w:r w:rsidRPr="00527337">
              <w:t>Pencil: 3; fan: 6</w:t>
            </w:r>
          </w:p>
        </w:tc>
        <w:tc>
          <w:tcPr>
            <w:tcW w:w="3255" w:type="dxa"/>
          </w:tcPr>
          <w:p w14:paraId="621CEE27" w14:textId="77777777" w:rsidR="00BC38A0" w:rsidRPr="00527337" w:rsidRDefault="00BC38A0" w:rsidP="004849D0">
            <w:pPr>
              <w:pStyle w:val="Tabletext"/>
              <w:keepLines/>
              <w:tabs>
                <w:tab w:val="left" w:leader="dot" w:pos="7938"/>
                <w:tab w:val="center" w:pos="9526"/>
              </w:tabs>
              <w:ind w:left="567" w:hanging="567"/>
              <w:jc w:val="left"/>
            </w:pPr>
            <w:r w:rsidRPr="00527337">
              <w:t>&lt; 10</w:t>
            </w:r>
          </w:p>
        </w:tc>
        <w:tc>
          <w:tcPr>
            <w:tcW w:w="2579" w:type="dxa"/>
          </w:tcPr>
          <w:p w14:paraId="0AE94336" w14:textId="77777777"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14:paraId="31C41774" w14:textId="77777777" w:rsidR="00BC38A0" w:rsidRPr="00527337" w:rsidRDefault="00BC38A0" w:rsidP="004849D0">
            <w:pPr>
              <w:pStyle w:val="Tabletext"/>
              <w:keepLines/>
              <w:tabs>
                <w:tab w:val="left" w:leader="dot" w:pos="7938"/>
                <w:tab w:val="center" w:pos="9526"/>
              </w:tabs>
              <w:ind w:left="567" w:hanging="567"/>
              <w:jc w:val="left"/>
            </w:pPr>
            <w:r w:rsidRPr="00527337">
              <w:t>1.6 @42 dBi</w:t>
            </w:r>
          </w:p>
        </w:tc>
      </w:tr>
      <w:tr w:rsidR="00BC38A0" w:rsidRPr="00527337" w14:paraId="0686FD2C" w14:textId="77777777" w:rsidTr="009C79A6">
        <w:trPr>
          <w:jc w:val="center"/>
        </w:trPr>
        <w:tc>
          <w:tcPr>
            <w:tcW w:w="2499" w:type="dxa"/>
          </w:tcPr>
          <w:p w14:paraId="72D84D3E" w14:textId="77777777" w:rsidR="00BC38A0" w:rsidRPr="00527337" w:rsidRDefault="00BC38A0" w:rsidP="004849D0">
            <w:pPr>
              <w:pStyle w:val="Tabletext"/>
              <w:tabs>
                <w:tab w:val="clear" w:pos="567"/>
              </w:tabs>
              <w:ind w:left="15"/>
              <w:jc w:val="left"/>
            </w:pPr>
            <w:r w:rsidRPr="00527337">
              <w:t xml:space="preserve">Antenna azimuthal beamwidth </w:t>
            </w:r>
          </w:p>
        </w:tc>
        <w:tc>
          <w:tcPr>
            <w:tcW w:w="1020" w:type="dxa"/>
          </w:tcPr>
          <w:p w14:paraId="6F182946" w14:textId="77777777" w:rsidR="00BC38A0" w:rsidRPr="009C79A6" w:rsidRDefault="004849D0" w:rsidP="009C79A6">
            <w:pPr>
              <w:pStyle w:val="Tabletext"/>
              <w:keepLines/>
              <w:tabs>
                <w:tab w:val="left" w:leader="dot" w:pos="7938"/>
                <w:tab w:val="center" w:pos="9526"/>
              </w:tabs>
              <w:jc w:val="center"/>
              <w:rPr>
                <w:szCs w:val="22"/>
              </w:rPr>
            </w:pPr>
            <w:r w:rsidRPr="009C79A6">
              <w:rPr>
                <w:spacing w:val="-8"/>
                <w:szCs w:val="22"/>
              </w:rPr>
              <w:t>degrees/s</w:t>
            </w:r>
          </w:p>
        </w:tc>
        <w:tc>
          <w:tcPr>
            <w:tcW w:w="2717" w:type="dxa"/>
          </w:tcPr>
          <w:p w14:paraId="0CF4560C" w14:textId="77777777" w:rsidR="00BC38A0" w:rsidRPr="00527337" w:rsidRDefault="00BC38A0" w:rsidP="004849D0">
            <w:pPr>
              <w:pStyle w:val="Tabletext"/>
              <w:keepLines/>
              <w:tabs>
                <w:tab w:val="left" w:leader="dot" w:pos="7938"/>
                <w:tab w:val="center" w:pos="9526"/>
              </w:tabs>
              <w:ind w:left="567" w:hanging="567"/>
              <w:jc w:val="left"/>
            </w:pPr>
            <w:r w:rsidRPr="00527337">
              <w:t>Pencil: 3; fan: 3</w:t>
            </w:r>
          </w:p>
        </w:tc>
        <w:tc>
          <w:tcPr>
            <w:tcW w:w="3255" w:type="dxa"/>
          </w:tcPr>
          <w:p w14:paraId="1495C854" w14:textId="77777777" w:rsidR="00BC38A0" w:rsidRPr="00527337" w:rsidRDefault="00BC38A0" w:rsidP="004849D0">
            <w:pPr>
              <w:pStyle w:val="Tabletext"/>
              <w:keepLines/>
              <w:tabs>
                <w:tab w:val="left" w:leader="dot" w:pos="7938"/>
                <w:tab w:val="center" w:pos="9526"/>
              </w:tabs>
              <w:ind w:left="567" w:hanging="567"/>
              <w:jc w:val="left"/>
            </w:pPr>
            <w:r w:rsidRPr="00527337">
              <w:t>7</w:t>
            </w:r>
          </w:p>
        </w:tc>
        <w:tc>
          <w:tcPr>
            <w:tcW w:w="2579" w:type="dxa"/>
          </w:tcPr>
          <w:p w14:paraId="5132FA4F" w14:textId="77777777" w:rsidR="00BC38A0" w:rsidRPr="00527337" w:rsidRDefault="00BC38A0" w:rsidP="004849D0">
            <w:pPr>
              <w:pStyle w:val="Tabletext"/>
              <w:keepLines/>
              <w:tabs>
                <w:tab w:val="left" w:leader="dot" w:pos="7938"/>
                <w:tab w:val="center" w:pos="9526"/>
              </w:tabs>
              <w:ind w:left="567" w:hanging="567"/>
              <w:jc w:val="left"/>
            </w:pPr>
            <w:r w:rsidRPr="00527337">
              <w:t>8.1</w:t>
            </w:r>
          </w:p>
        </w:tc>
        <w:tc>
          <w:tcPr>
            <w:tcW w:w="2389" w:type="dxa"/>
          </w:tcPr>
          <w:p w14:paraId="2BB98097" w14:textId="77777777" w:rsidR="00BC38A0" w:rsidRPr="00527337" w:rsidRDefault="00BC38A0" w:rsidP="004849D0">
            <w:pPr>
              <w:pStyle w:val="Tabletext"/>
              <w:keepLines/>
              <w:tabs>
                <w:tab w:val="left" w:leader="dot" w:pos="7938"/>
                <w:tab w:val="center" w:pos="9526"/>
              </w:tabs>
              <w:ind w:left="567" w:hanging="567"/>
              <w:jc w:val="left"/>
            </w:pPr>
            <w:r w:rsidRPr="00527337">
              <w:t>1.6 @42 dBi</w:t>
            </w:r>
          </w:p>
        </w:tc>
      </w:tr>
    </w:tbl>
    <w:p w14:paraId="03AB2C12" w14:textId="77777777" w:rsidR="00BC38A0" w:rsidRPr="00527337" w:rsidRDefault="00BC38A0" w:rsidP="004849D0">
      <w:pPr>
        <w:pStyle w:val="TableNo"/>
        <w:spacing w:before="80" w:after="80"/>
      </w:pPr>
      <w:r w:rsidRPr="00527337">
        <w:br w:type="page"/>
      </w:r>
      <w:r w:rsidRPr="00527337">
        <w:lastRenderedPageBreak/>
        <w:t>TABLE 1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BC38A0" w:rsidRPr="00527337" w14:paraId="34998789" w14:textId="77777777" w:rsidTr="004849D0">
        <w:trPr>
          <w:jc w:val="center"/>
        </w:trPr>
        <w:tc>
          <w:tcPr>
            <w:tcW w:w="3192" w:type="dxa"/>
            <w:tcMar>
              <w:left w:w="57" w:type="dxa"/>
              <w:right w:w="57" w:type="dxa"/>
            </w:tcMar>
          </w:tcPr>
          <w:p w14:paraId="58C67306" w14:textId="77777777" w:rsidR="00BC38A0" w:rsidRPr="00527337" w:rsidRDefault="00BC38A0" w:rsidP="00771EEE">
            <w:pPr>
              <w:pStyle w:val="Tablehead"/>
              <w:tabs>
                <w:tab w:val="clear" w:pos="851"/>
                <w:tab w:val="left" w:pos="870"/>
              </w:tabs>
              <w:ind w:left="756"/>
            </w:pPr>
            <w:r w:rsidRPr="00527337">
              <w:t>Characteristics</w:t>
            </w:r>
          </w:p>
        </w:tc>
        <w:tc>
          <w:tcPr>
            <w:tcW w:w="1177" w:type="dxa"/>
          </w:tcPr>
          <w:p w14:paraId="503787C4" w14:textId="77777777" w:rsidR="00BC38A0" w:rsidRPr="00527337" w:rsidRDefault="00BC38A0" w:rsidP="004849D0">
            <w:pPr>
              <w:pStyle w:val="Tablehead"/>
            </w:pPr>
            <w:r w:rsidRPr="00527337">
              <w:t>Units</w:t>
            </w:r>
          </w:p>
        </w:tc>
        <w:tc>
          <w:tcPr>
            <w:tcW w:w="3180" w:type="dxa"/>
            <w:tcMar>
              <w:left w:w="57" w:type="dxa"/>
              <w:right w:w="57" w:type="dxa"/>
            </w:tcMar>
          </w:tcPr>
          <w:p w14:paraId="7D605B31" w14:textId="77777777" w:rsidR="00BC38A0" w:rsidRPr="00527337" w:rsidRDefault="00BC38A0" w:rsidP="00771EEE">
            <w:pPr>
              <w:pStyle w:val="Tablehead"/>
            </w:pPr>
            <w:r w:rsidRPr="00527337">
              <w:t>System A9</w:t>
            </w:r>
          </w:p>
        </w:tc>
        <w:tc>
          <w:tcPr>
            <w:tcW w:w="3043" w:type="dxa"/>
            <w:tcMar>
              <w:left w:w="57" w:type="dxa"/>
              <w:right w:w="57" w:type="dxa"/>
            </w:tcMar>
          </w:tcPr>
          <w:p w14:paraId="749763B4" w14:textId="77777777" w:rsidR="00BC38A0" w:rsidRPr="00527337" w:rsidRDefault="00BC38A0" w:rsidP="00771EEE">
            <w:pPr>
              <w:pStyle w:val="Tablehead"/>
            </w:pPr>
            <w:r w:rsidRPr="00527337">
              <w:t>System A10</w:t>
            </w:r>
          </w:p>
        </w:tc>
        <w:tc>
          <w:tcPr>
            <w:tcW w:w="2552" w:type="dxa"/>
            <w:tcMar>
              <w:left w:w="57" w:type="dxa"/>
              <w:right w:w="57" w:type="dxa"/>
            </w:tcMar>
          </w:tcPr>
          <w:p w14:paraId="6ED8E8CC" w14:textId="77777777" w:rsidR="00BC38A0" w:rsidRPr="00527337" w:rsidRDefault="00BC38A0" w:rsidP="00771EEE">
            <w:pPr>
              <w:pStyle w:val="Tablehead"/>
            </w:pPr>
            <w:r w:rsidRPr="00527337">
              <w:t>System A11</w:t>
            </w:r>
          </w:p>
        </w:tc>
        <w:tc>
          <w:tcPr>
            <w:tcW w:w="2411" w:type="dxa"/>
            <w:tcMar>
              <w:left w:w="57" w:type="dxa"/>
              <w:right w:w="57" w:type="dxa"/>
            </w:tcMar>
          </w:tcPr>
          <w:p w14:paraId="1267D66B" w14:textId="77777777" w:rsidR="00BC38A0" w:rsidRPr="00527337" w:rsidRDefault="00BC38A0" w:rsidP="00771EEE">
            <w:pPr>
              <w:pStyle w:val="Tablehead"/>
            </w:pPr>
            <w:r w:rsidRPr="00527337">
              <w:t>System A12</w:t>
            </w:r>
          </w:p>
        </w:tc>
      </w:tr>
      <w:tr w:rsidR="00BC38A0" w:rsidRPr="00527337" w14:paraId="082B7F33" w14:textId="77777777" w:rsidTr="004849D0">
        <w:trPr>
          <w:jc w:val="center"/>
        </w:trPr>
        <w:tc>
          <w:tcPr>
            <w:tcW w:w="3192" w:type="dxa"/>
            <w:tcMar>
              <w:left w:w="57" w:type="dxa"/>
              <w:right w:w="57" w:type="dxa"/>
            </w:tcMar>
          </w:tcPr>
          <w:p w14:paraId="00F1633F"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Antenna horizontal scan rate </w:t>
            </w:r>
          </w:p>
        </w:tc>
        <w:tc>
          <w:tcPr>
            <w:tcW w:w="1177" w:type="dxa"/>
          </w:tcPr>
          <w:p w14:paraId="47791E82" w14:textId="77777777"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0C944B08" w14:textId="77777777" w:rsidR="00BC38A0" w:rsidRPr="00BC38A0" w:rsidRDefault="00BC38A0" w:rsidP="004849D0">
            <w:pPr>
              <w:pStyle w:val="Tabletext"/>
              <w:keepLines/>
              <w:tabs>
                <w:tab w:val="left" w:leader="dot" w:pos="7938"/>
                <w:tab w:val="center" w:pos="9526"/>
              </w:tabs>
              <w:spacing w:before="0" w:after="0"/>
              <w:jc w:val="left"/>
              <w:rPr>
                <w:lang w:val="en-US"/>
              </w:rPr>
            </w:pPr>
            <w:r w:rsidRPr="00BC38A0">
              <w:rPr>
                <w:lang w:val="en-US"/>
              </w:rPr>
              <w:t>72 (long-range), 270 (short-range)</w:t>
            </w:r>
            <w:r w:rsidRPr="00BC38A0">
              <w:rPr>
                <w:lang w:val="en-US"/>
              </w:rPr>
              <w:br/>
              <w:t xml:space="preserve">(360°: 12 rpm (long-range), 45 rpm </w:t>
            </w:r>
            <w:r w:rsidRPr="00BC38A0">
              <w:rPr>
                <w:lang w:val="en-US"/>
              </w:rPr>
              <w:br/>
              <w:t>(short-range))</w:t>
            </w:r>
            <w:r w:rsidRPr="00BC38A0">
              <w:rPr>
                <w:lang w:val="en-US"/>
              </w:rPr>
              <w:br/>
              <w:t>Sector: not specified</w:t>
            </w:r>
          </w:p>
        </w:tc>
        <w:tc>
          <w:tcPr>
            <w:tcW w:w="3043" w:type="dxa"/>
            <w:tcMar>
              <w:left w:w="57" w:type="dxa"/>
              <w:right w:w="57" w:type="dxa"/>
            </w:tcMar>
          </w:tcPr>
          <w:p w14:paraId="300F1CC4"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30</w:t>
            </w:r>
          </w:p>
        </w:tc>
        <w:tc>
          <w:tcPr>
            <w:tcW w:w="2552" w:type="dxa"/>
            <w:tcMar>
              <w:left w:w="57" w:type="dxa"/>
              <w:right w:w="57" w:type="dxa"/>
            </w:tcMar>
          </w:tcPr>
          <w:p w14:paraId="4ECF612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25</w:t>
            </w:r>
          </w:p>
        </w:tc>
        <w:tc>
          <w:tcPr>
            <w:tcW w:w="2411" w:type="dxa"/>
            <w:tcMar>
              <w:left w:w="57" w:type="dxa"/>
              <w:right w:w="57" w:type="dxa"/>
            </w:tcMar>
          </w:tcPr>
          <w:p w14:paraId="04CEAF6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14:paraId="71B7192D" w14:textId="77777777" w:rsidTr="004849D0">
        <w:trPr>
          <w:jc w:val="center"/>
        </w:trPr>
        <w:tc>
          <w:tcPr>
            <w:tcW w:w="3192" w:type="dxa"/>
            <w:tcMar>
              <w:left w:w="57" w:type="dxa"/>
              <w:right w:w="57" w:type="dxa"/>
            </w:tcMar>
          </w:tcPr>
          <w:p w14:paraId="07BB8246" w14:textId="77777777" w:rsidR="00BC38A0" w:rsidRPr="00527337" w:rsidRDefault="00BC38A0" w:rsidP="004849D0">
            <w:pPr>
              <w:pStyle w:val="Tabletext"/>
              <w:tabs>
                <w:tab w:val="clear" w:pos="851"/>
                <w:tab w:val="clear" w:pos="1134"/>
              </w:tabs>
              <w:spacing w:before="0" w:after="0"/>
              <w:ind w:left="155" w:hanging="10"/>
              <w:jc w:val="left"/>
            </w:pPr>
            <w:r w:rsidRPr="00527337">
              <w:t>Antenna horizontal scan type (continuous, random, sector, etc.)</w:t>
            </w:r>
          </w:p>
        </w:tc>
        <w:tc>
          <w:tcPr>
            <w:tcW w:w="1177" w:type="dxa"/>
          </w:tcPr>
          <w:p w14:paraId="3F817A7E" w14:textId="77777777" w:rsidR="00BC38A0" w:rsidRPr="00527337" w:rsidRDefault="00BC38A0" w:rsidP="004849D0">
            <w:pPr>
              <w:pStyle w:val="Tabletext"/>
              <w:spacing w:before="0" w:after="0"/>
              <w:jc w:val="center"/>
            </w:pPr>
          </w:p>
        </w:tc>
        <w:tc>
          <w:tcPr>
            <w:tcW w:w="3180" w:type="dxa"/>
            <w:tcMar>
              <w:left w:w="57" w:type="dxa"/>
              <w:right w:w="57" w:type="dxa"/>
            </w:tcMar>
          </w:tcPr>
          <w:p w14:paraId="6544FD0D" w14:textId="77777777" w:rsidR="00BC38A0" w:rsidRPr="00527337" w:rsidRDefault="00BC38A0" w:rsidP="004849D0">
            <w:pPr>
              <w:pStyle w:val="Tabletext"/>
              <w:keepLines/>
              <w:tabs>
                <w:tab w:val="left" w:leader="dot" w:pos="7938"/>
                <w:tab w:val="center" w:pos="9526"/>
              </w:tabs>
              <w:spacing w:before="0" w:after="0"/>
              <w:jc w:val="left"/>
            </w:pPr>
            <w:r w:rsidRPr="00527337">
              <w:t>Continuous (360</w:t>
            </w:r>
            <w:r w:rsidRPr="00527337">
              <w:sym w:font="Symbol" w:char="F0B0"/>
            </w:r>
            <w:r w:rsidRPr="00527337">
              <w:t>)</w:t>
            </w:r>
            <w:r w:rsidRPr="00527337">
              <w:br/>
              <w:t>Sector (90</w:t>
            </w:r>
            <w:r w:rsidRPr="00527337">
              <w:sym w:font="Symbol" w:char="F0B0"/>
            </w:r>
            <w:r w:rsidRPr="00527337">
              <w:t>)</w:t>
            </w:r>
          </w:p>
        </w:tc>
        <w:tc>
          <w:tcPr>
            <w:tcW w:w="3043" w:type="dxa"/>
            <w:tcMar>
              <w:left w:w="57" w:type="dxa"/>
              <w:right w:w="57" w:type="dxa"/>
            </w:tcMar>
          </w:tcPr>
          <w:p w14:paraId="22ACCE4A"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Sector 60° or 120</w:t>
            </w:r>
            <w:r w:rsidRPr="00527337">
              <w:sym w:font="Symbol" w:char="F0B0"/>
            </w:r>
          </w:p>
        </w:tc>
        <w:tc>
          <w:tcPr>
            <w:tcW w:w="2552" w:type="dxa"/>
            <w:tcMar>
              <w:left w:w="57" w:type="dxa"/>
              <w:right w:w="57" w:type="dxa"/>
            </w:tcMar>
          </w:tcPr>
          <w:p w14:paraId="5A72BC4E" w14:textId="77777777" w:rsidR="00BC38A0" w:rsidRPr="00527337" w:rsidRDefault="00BC38A0" w:rsidP="004849D0">
            <w:pPr>
              <w:pStyle w:val="Tabletext"/>
              <w:keepLines/>
              <w:tabs>
                <w:tab w:val="left" w:leader="dot" w:pos="7938"/>
                <w:tab w:val="center" w:pos="9526"/>
              </w:tabs>
              <w:spacing w:before="0" w:after="0"/>
              <w:jc w:val="left"/>
            </w:pPr>
            <w:r w:rsidRPr="00527337">
              <w:t>Sector volume (90</w:t>
            </w:r>
            <w:r w:rsidRPr="00527337">
              <w:sym w:font="Symbol" w:char="F0B0"/>
            </w:r>
            <w:r w:rsidRPr="00527337">
              <w:t xml:space="preserve"> or 120</w:t>
            </w:r>
            <w:r w:rsidRPr="00527337">
              <w:sym w:font="Symbol" w:char="F0B0"/>
            </w:r>
            <w:r w:rsidRPr="00527337">
              <w:t>)</w:t>
            </w:r>
          </w:p>
        </w:tc>
        <w:tc>
          <w:tcPr>
            <w:tcW w:w="2411" w:type="dxa"/>
            <w:tcMar>
              <w:left w:w="57" w:type="dxa"/>
              <w:right w:w="57" w:type="dxa"/>
            </w:tcMar>
          </w:tcPr>
          <w:p w14:paraId="7EAEEADA" w14:textId="77777777" w:rsidR="00BC38A0" w:rsidRPr="00BC38A0" w:rsidRDefault="004849D0" w:rsidP="004849D0">
            <w:pPr>
              <w:pStyle w:val="Tabletext"/>
              <w:keepLines/>
              <w:tabs>
                <w:tab w:val="left" w:leader="dot" w:pos="7938"/>
                <w:tab w:val="center" w:pos="9526"/>
              </w:tabs>
              <w:spacing w:before="0" w:after="0"/>
              <w:ind w:left="567" w:hanging="567"/>
              <w:jc w:val="left"/>
              <w:rPr>
                <w:lang w:val="en-US"/>
              </w:rPr>
            </w:pPr>
            <w:r>
              <w:rPr>
                <w:lang w:val="en-US"/>
              </w:rPr>
              <w:t>±</w:t>
            </w:r>
            <w:r w:rsidR="00BC38A0" w:rsidRPr="00BC38A0">
              <w:rPr>
                <w:lang w:val="en-US"/>
              </w:rPr>
              <w:t>60° Electronic scan</w:t>
            </w:r>
          </w:p>
          <w:p w14:paraId="1774AA54" w14:textId="77777777"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14:paraId="09D393EF" w14:textId="77777777" w:rsidTr="004849D0">
        <w:trPr>
          <w:jc w:val="center"/>
        </w:trPr>
        <w:tc>
          <w:tcPr>
            <w:tcW w:w="3192" w:type="dxa"/>
            <w:tcMar>
              <w:left w:w="57" w:type="dxa"/>
              <w:right w:w="57" w:type="dxa"/>
            </w:tcMar>
          </w:tcPr>
          <w:p w14:paraId="184DCA30"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Antenna vertical scan rate </w:t>
            </w:r>
          </w:p>
        </w:tc>
        <w:tc>
          <w:tcPr>
            <w:tcW w:w="1177" w:type="dxa"/>
          </w:tcPr>
          <w:p w14:paraId="7B524A35" w14:textId="77777777" w:rsidR="00BC38A0" w:rsidRPr="00527337" w:rsidRDefault="004849D0" w:rsidP="004849D0">
            <w:pPr>
              <w:pStyle w:val="Tabletext"/>
              <w:keepLines/>
              <w:tabs>
                <w:tab w:val="left" w:leader="dot" w:pos="7938"/>
                <w:tab w:val="center" w:pos="9526"/>
              </w:tabs>
              <w:spacing w:before="0" w:after="0"/>
              <w:ind w:left="567" w:hanging="567"/>
              <w:jc w:val="center"/>
            </w:pPr>
            <w:r w:rsidRPr="00F80039">
              <w:rPr>
                <w:spacing w:val="-8"/>
              </w:rPr>
              <w:t>degrees/s</w:t>
            </w:r>
          </w:p>
        </w:tc>
        <w:tc>
          <w:tcPr>
            <w:tcW w:w="3180" w:type="dxa"/>
            <w:tcMar>
              <w:left w:w="57" w:type="dxa"/>
              <w:right w:w="57" w:type="dxa"/>
            </w:tcMar>
          </w:tcPr>
          <w:p w14:paraId="1EF5CAF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56792FF0"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14:paraId="0230F6D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14:paraId="2B7A31C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r>
      <w:tr w:rsidR="00BC38A0" w:rsidRPr="008218CB" w14:paraId="03701AA5" w14:textId="77777777" w:rsidTr="004849D0">
        <w:trPr>
          <w:jc w:val="center"/>
        </w:trPr>
        <w:tc>
          <w:tcPr>
            <w:tcW w:w="3192" w:type="dxa"/>
            <w:tcMar>
              <w:left w:w="57" w:type="dxa"/>
              <w:right w:w="57" w:type="dxa"/>
            </w:tcMar>
          </w:tcPr>
          <w:p w14:paraId="14DEE1A3" w14:textId="77777777" w:rsidR="00BC38A0" w:rsidRPr="00527337" w:rsidRDefault="00BC38A0" w:rsidP="004849D0">
            <w:pPr>
              <w:pStyle w:val="Tabletext"/>
              <w:tabs>
                <w:tab w:val="clear" w:pos="851"/>
                <w:tab w:val="clear" w:pos="1134"/>
              </w:tabs>
              <w:spacing w:before="0" w:after="0"/>
              <w:ind w:left="155" w:hanging="10"/>
              <w:jc w:val="left"/>
            </w:pPr>
            <w:r w:rsidRPr="00527337">
              <w:t>Antenna vertical scan type (continuous, random, sector, etc.)</w:t>
            </w:r>
          </w:p>
        </w:tc>
        <w:tc>
          <w:tcPr>
            <w:tcW w:w="1177" w:type="dxa"/>
          </w:tcPr>
          <w:p w14:paraId="4582EB54" w14:textId="77777777" w:rsidR="00BC38A0" w:rsidRPr="00527337" w:rsidRDefault="00BC38A0" w:rsidP="004849D0">
            <w:pPr>
              <w:pStyle w:val="Tabletext"/>
              <w:spacing w:before="0" w:after="0"/>
              <w:jc w:val="center"/>
            </w:pPr>
          </w:p>
        </w:tc>
        <w:tc>
          <w:tcPr>
            <w:tcW w:w="3180" w:type="dxa"/>
            <w:tcMar>
              <w:left w:w="57" w:type="dxa"/>
              <w:right w:w="57" w:type="dxa"/>
            </w:tcMar>
          </w:tcPr>
          <w:p w14:paraId="4A8AC96F"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495E91F2"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Operator-selected tilt: </w:t>
            </w:r>
            <w:r w:rsidRPr="00527337">
              <w:sym w:font="Symbol" w:char="F0B1"/>
            </w:r>
            <w:r w:rsidRPr="00527337">
              <w:t>30</w:t>
            </w:r>
            <w:r w:rsidRPr="00527337">
              <w:sym w:font="Symbol" w:char="F0B0"/>
            </w:r>
          </w:p>
        </w:tc>
        <w:tc>
          <w:tcPr>
            <w:tcW w:w="2552" w:type="dxa"/>
            <w:tcMar>
              <w:left w:w="57" w:type="dxa"/>
              <w:right w:w="57" w:type="dxa"/>
            </w:tcMar>
          </w:tcPr>
          <w:p w14:paraId="4C11DCF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 xml:space="preserve">Sector volume: </w:t>
            </w:r>
            <w:r w:rsidRPr="00527337">
              <w:sym w:font="Symbol" w:char="F0B1"/>
            </w:r>
            <w:r w:rsidRPr="00527337">
              <w:t>30</w:t>
            </w:r>
            <w:r w:rsidRPr="00527337">
              <w:sym w:font="Symbol" w:char="F0B0"/>
            </w:r>
          </w:p>
        </w:tc>
        <w:tc>
          <w:tcPr>
            <w:tcW w:w="2411" w:type="dxa"/>
            <w:tcMar>
              <w:left w:w="57" w:type="dxa"/>
              <w:right w:w="57" w:type="dxa"/>
            </w:tcMar>
          </w:tcPr>
          <w:p w14:paraId="6456A05B" w14:textId="77777777" w:rsidR="00BC38A0" w:rsidRPr="00BC38A0" w:rsidRDefault="00BC38A0" w:rsidP="004849D0">
            <w:pPr>
              <w:pStyle w:val="Tabletext"/>
              <w:keepLines/>
              <w:tabs>
                <w:tab w:val="left" w:leader="dot" w:pos="7938"/>
                <w:tab w:val="center" w:pos="9526"/>
              </w:tabs>
              <w:spacing w:before="0" w:after="0"/>
              <w:ind w:left="567" w:hanging="567"/>
              <w:jc w:val="left"/>
              <w:rPr>
                <w:lang w:val="en-US"/>
              </w:rPr>
            </w:pPr>
            <w:r w:rsidRPr="00BC38A0">
              <w:rPr>
                <w:lang w:val="en-US"/>
              </w:rPr>
              <w:t>±60° Electronic scan</w:t>
            </w:r>
          </w:p>
          <w:p w14:paraId="6A52BED6" w14:textId="77777777" w:rsidR="00BC38A0" w:rsidRPr="00BC38A0" w:rsidRDefault="00BC38A0" w:rsidP="004849D0">
            <w:pPr>
              <w:pStyle w:val="Tabletext"/>
              <w:spacing w:before="0" w:after="0"/>
              <w:jc w:val="left"/>
              <w:rPr>
                <w:lang w:val="en-US"/>
              </w:rPr>
            </w:pPr>
            <w:r w:rsidRPr="00BC38A0">
              <w:rPr>
                <w:lang w:val="en-US"/>
              </w:rPr>
              <w:t>±120° with additional mechanical repositioner</w:t>
            </w:r>
          </w:p>
        </w:tc>
      </w:tr>
      <w:tr w:rsidR="00BC38A0" w:rsidRPr="00527337" w14:paraId="095AFADD" w14:textId="77777777" w:rsidTr="004849D0">
        <w:trPr>
          <w:jc w:val="center"/>
        </w:trPr>
        <w:tc>
          <w:tcPr>
            <w:tcW w:w="3192" w:type="dxa"/>
            <w:tcMar>
              <w:left w:w="57" w:type="dxa"/>
              <w:right w:w="57" w:type="dxa"/>
            </w:tcMar>
          </w:tcPr>
          <w:p w14:paraId="7EBAEBED" w14:textId="77777777" w:rsidR="00BC38A0" w:rsidRPr="00BC38A0" w:rsidRDefault="00BC38A0" w:rsidP="004849D0">
            <w:pPr>
              <w:pStyle w:val="Tabletext"/>
              <w:tabs>
                <w:tab w:val="clear" w:pos="851"/>
                <w:tab w:val="clear" w:pos="1134"/>
              </w:tabs>
              <w:spacing w:before="0" w:after="0"/>
              <w:ind w:left="155" w:hanging="10"/>
              <w:jc w:val="left"/>
              <w:rPr>
                <w:lang w:val="en-US"/>
              </w:rPr>
            </w:pPr>
            <w:r w:rsidRPr="00BC38A0">
              <w:rPr>
                <w:lang w:val="en-US"/>
              </w:rPr>
              <w:t>Antenna side-lobe (SL) levels (1</w:t>
            </w:r>
            <w:r w:rsidRPr="004849D0">
              <w:rPr>
                <w:vertAlign w:val="superscript"/>
                <w:lang w:val="en-US"/>
              </w:rPr>
              <w:t>st</w:t>
            </w:r>
            <w:r w:rsidRPr="00BC38A0">
              <w:rPr>
                <w:lang w:val="en-US"/>
              </w:rPr>
              <w:t xml:space="preserve"> SLs and remote SLs) </w:t>
            </w:r>
          </w:p>
        </w:tc>
        <w:tc>
          <w:tcPr>
            <w:tcW w:w="1177" w:type="dxa"/>
          </w:tcPr>
          <w:p w14:paraId="63F9E7F2"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dBi</w:t>
            </w:r>
          </w:p>
        </w:tc>
        <w:tc>
          <w:tcPr>
            <w:tcW w:w="3180" w:type="dxa"/>
            <w:tcMar>
              <w:left w:w="57" w:type="dxa"/>
              <w:right w:w="57" w:type="dxa"/>
            </w:tcMar>
          </w:tcPr>
          <w:p w14:paraId="05440AB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E5B626D"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+13.9</w:t>
            </w:r>
          </w:p>
        </w:tc>
        <w:tc>
          <w:tcPr>
            <w:tcW w:w="2552" w:type="dxa"/>
            <w:tcMar>
              <w:left w:w="57" w:type="dxa"/>
              <w:right w:w="57" w:type="dxa"/>
            </w:tcMar>
          </w:tcPr>
          <w:p w14:paraId="32DBAA9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+4.7</w:t>
            </w:r>
          </w:p>
        </w:tc>
        <w:tc>
          <w:tcPr>
            <w:tcW w:w="2411" w:type="dxa"/>
            <w:tcMar>
              <w:left w:w="57" w:type="dxa"/>
              <w:right w:w="57" w:type="dxa"/>
            </w:tcMar>
          </w:tcPr>
          <w:p w14:paraId="302B54A5" w14:textId="77777777" w:rsidR="00BC38A0" w:rsidRPr="00527337" w:rsidRDefault="00BC38A0" w:rsidP="004849D0">
            <w:pPr>
              <w:pStyle w:val="Tabletext"/>
              <w:keepLines/>
              <w:tabs>
                <w:tab w:val="left" w:leader="dot" w:pos="7938"/>
                <w:tab w:val="center" w:pos="9526"/>
              </w:tabs>
              <w:spacing w:before="0" w:after="0"/>
              <w:jc w:val="left"/>
            </w:pPr>
            <w:r w:rsidRPr="00D14280">
              <w:t>depend on beamforming</w:t>
            </w:r>
          </w:p>
        </w:tc>
      </w:tr>
      <w:tr w:rsidR="00BC38A0" w:rsidRPr="00527337" w14:paraId="6DA14ABE" w14:textId="77777777" w:rsidTr="004849D0">
        <w:trPr>
          <w:jc w:val="center"/>
        </w:trPr>
        <w:tc>
          <w:tcPr>
            <w:tcW w:w="3192" w:type="dxa"/>
            <w:tcMar>
              <w:left w:w="57" w:type="dxa"/>
              <w:right w:w="57" w:type="dxa"/>
            </w:tcMar>
          </w:tcPr>
          <w:p w14:paraId="02569741" w14:textId="77777777" w:rsidR="00BC38A0" w:rsidRPr="00527337" w:rsidRDefault="00BC38A0" w:rsidP="004849D0">
            <w:pPr>
              <w:pStyle w:val="Tabletext"/>
              <w:tabs>
                <w:tab w:val="clear" w:pos="851"/>
                <w:tab w:val="clear" w:pos="1134"/>
              </w:tabs>
              <w:spacing w:before="0" w:after="0"/>
              <w:ind w:left="155" w:hanging="10"/>
              <w:jc w:val="left"/>
            </w:pPr>
            <w:r w:rsidRPr="00527337">
              <w:t>Antenna height</w:t>
            </w:r>
          </w:p>
        </w:tc>
        <w:tc>
          <w:tcPr>
            <w:tcW w:w="1177" w:type="dxa"/>
          </w:tcPr>
          <w:p w14:paraId="4EF5371C" w14:textId="77777777" w:rsidR="00BC38A0" w:rsidRPr="00527337" w:rsidRDefault="00BC38A0" w:rsidP="004849D0">
            <w:pPr>
              <w:pStyle w:val="Tabletext"/>
              <w:spacing w:before="0" w:after="0"/>
              <w:jc w:val="center"/>
            </w:pPr>
          </w:p>
        </w:tc>
        <w:tc>
          <w:tcPr>
            <w:tcW w:w="3180" w:type="dxa"/>
            <w:tcMar>
              <w:left w:w="57" w:type="dxa"/>
              <w:right w:w="57" w:type="dxa"/>
            </w:tcMar>
          </w:tcPr>
          <w:p w14:paraId="3050043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3043" w:type="dxa"/>
            <w:tcMar>
              <w:left w:w="57" w:type="dxa"/>
              <w:right w:w="57" w:type="dxa"/>
            </w:tcMar>
          </w:tcPr>
          <w:p w14:paraId="08BF8B8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552" w:type="dxa"/>
            <w:tcMar>
              <w:left w:w="57" w:type="dxa"/>
              <w:right w:w="57" w:type="dxa"/>
            </w:tcMar>
          </w:tcPr>
          <w:p w14:paraId="37596F93"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c>
          <w:tcPr>
            <w:tcW w:w="2411" w:type="dxa"/>
            <w:tcMar>
              <w:left w:w="57" w:type="dxa"/>
              <w:right w:w="57" w:type="dxa"/>
            </w:tcMar>
          </w:tcPr>
          <w:p w14:paraId="7D1A1B96"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Aircraft altitude</w:t>
            </w:r>
          </w:p>
        </w:tc>
      </w:tr>
      <w:tr w:rsidR="00BC38A0" w:rsidRPr="00527337" w14:paraId="573F9EFE" w14:textId="77777777" w:rsidTr="004849D0">
        <w:trPr>
          <w:jc w:val="center"/>
        </w:trPr>
        <w:tc>
          <w:tcPr>
            <w:tcW w:w="3192" w:type="dxa"/>
            <w:tcMar>
              <w:left w:w="57" w:type="dxa"/>
              <w:right w:w="57" w:type="dxa"/>
            </w:tcMar>
          </w:tcPr>
          <w:p w14:paraId="5FBD4199" w14:textId="77777777" w:rsidR="00BC38A0" w:rsidRPr="00527337" w:rsidRDefault="00BC38A0" w:rsidP="004849D0">
            <w:pPr>
              <w:pStyle w:val="Tabletext"/>
              <w:tabs>
                <w:tab w:val="clear" w:pos="851"/>
                <w:tab w:val="clear" w:pos="1134"/>
              </w:tabs>
              <w:spacing w:before="0" w:after="0"/>
              <w:ind w:left="155" w:hanging="10"/>
              <w:jc w:val="left"/>
            </w:pPr>
            <w:r w:rsidRPr="00527337">
              <w:br w:type="page"/>
              <w:t xml:space="preserve">Receiver IF 3 dB bandwidth </w:t>
            </w:r>
          </w:p>
        </w:tc>
        <w:tc>
          <w:tcPr>
            <w:tcW w:w="1177" w:type="dxa"/>
          </w:tcPr>
          <w:p w14:paraId="7A8A7E0B"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2E1268A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3469848"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2.0</w:t>
            </w:r>
          </w:p>
        </w:tc>
        <w:tc>
          <w:tcPr>
            <w:tcW w:w="2552" w:type="dxa"/>
            <w:tcMar>
              <w:left w:w="57" w:type="dxa"/>
              <w:right w:w="57" w:type="dxa"/>
            </w:tcMar>
          </w:tcPr>
          <w:p w14:paraId="164CB70F" w14:textId="77777777" w:rsidR="00BC38A0" w:rsidRPr="00D14280" w:rsidRDefault="00BC38A0" w:rsidP="004849D0">
            <w:pPr>
              <w:pStyle w:val="Tabletext"/>
              <w:keepLines/>
              <w:tabs>
                <w:tab w:val="left" w:leader="dot" w:pos="7938"/>
                <w:tab w:val="center" w:pos="9526"/>
              </w:tabs>
              <w:spacing w:before="0" w:after="0"/>
              <w:ind w:left="567" w:hanging="567"/>
              <w:jc w:val="left"/>
            </w:pPr>
            <w:r w:rsidRPr="00D14280">
              <w:t>1.0</w:t>
            </w:r>
          </w:p>
        </w:tc>
        <w:tc>
          <w:tcPr>
            <w:tcW w:w="2411" w:type="dxa"/>
            <w:tcMar>
              <w:left w:w="57" w:type="dxa"/>
              <w:right w:w="57" w:type="dxa"/>
            </w:tcMar>
          </w:tcPr>
          <w:p w14:paraId="18177712" w14:textId="77777777" w:rsidR="00BC38A0" w:rsidRPr="00D14280" w:rsidRDefault="00BC38A0" w:rsidP="004849D0">
            <w:pPr>
              <w:pStyle w:val="Tabletext"/>
              <w:keepLines/>
              <w:tabs>
                <w:tab w:val="left" w:leader="dot" w:pos="7938"/>
                <w:tab w:val="center" w:pos="9526"/>
              </w:tabs>
              <w:spacing w:before="0" w:after="0"/>
              <w:ind w:left="567" w:hanging="567"/>
              <w:jc w:val="left"/>
            </w:pPr>
            <w:r w:rsidRPr="00D14280">
              <w:t>not specified</w:t>
            </w:r>
          </w:p>
        </w:tc>
      </w:tr>
      <w:tr w:rsidR="00BC38A0" w:rsidRPr="00527337" w14:paraId="603161CF" w14:textId="77777777" w:rsidTr="004849D0">
        <w:trPr>
          <w:jc w:val="center"/>
        </w:trPr>
        <w:tc>
          <w:tcPr>
            <w:tcW w:w="3192" w:type="dxa"/>
            <w:tcMar>
              <w:left w:w="57" w:type="dxa"/>
              <w:right w:w="57" w:type="dxa"/>
            </w:tcMar>
          </w:tcPr>
          <w:p w14:paraId="3EC34B9E"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Receiver noise figure </w:t>
            </w:r>
          </w:p>
        </w:tc>
        <w:tc>
          <w:tcPr>
            <w:tcW w:w="1177" w:type="dxa"/>
          </w:tcPr>
          <w:p w14:paraId="6538C1F7"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w:t>
            </w:r>
          </w:p>
        </w:tc>
        <w:tc>
          <w:tcPr>
            <w:tcW w:w="3180" w:type="dxa"/>
            <w:tcMar>
              <w:left w:w="57" w:type="dxa"/>
              <w:right w:w="57" w:type="dxa"/>
            </w:tcMar>
          </w:tcPr>
          <w:p w14:paraId="4D760B34"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6.5</w:t>
            </w:r>
          </w:p>
        </w:tc>
        <w:tc>
          <w:tcPr>
            <w:tcW w:w="3043" w:type="dxa"/>
            <w:tcMar>
              <w:left w:w="57" w:type="dxa"/>
              <w:right w:w="57" w:type="dxa"/>
            </w:tcMar>
          </w:tcPr>
          <w:p w14:paraId="4498A800"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2</w:t>
            </w:r>
          </w:p>
        </w:tc>
        <w:tc>
          <w:tcPr>
            <w:tcW w:w="2552" w:type="dxa"/>
            <w:tcMar>
              <w:left w:w="57" w:type="dxa"/>
              <w:right w:w="57" w:type="dxa"/>
            </w:tcMar>
          </w:tcPr>
          <w:p w14:paraId="2F71E73C"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5</w:t>
            </w:r>
          </w:p>
        </w:tc>
        <w:tc>
          <w:tcPr>
            <w:tcW w:w="2411" w:type="dxa"/>
            <w:tcMar>
              <w:left w:w="57" w:type="dxa"/>
              <w:right w:w="57" w:type="dxa"/>
            </w:tcMar>
          </w:tcPr>
          <w:p w14:paraId="3FC0BD77"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6</w:t>
            </w:r>
          </w:p>
        </w:tc>
      </w:tr>
      <w:tr w:rsidR="00BC38A0" w:rsidRPr="00527337" w14:paraId="011FC4E4" w14:textId="77777777" w:rsidTr="004849D0">
        <w:trPr>
          <w:jc w:val="center"/>
        </w:trPr>
        <w:tc>
          <w:tcPr>
            <w:tcW w:w="3192" w:type="dxa"/>
            <w:tcMar>
              <w:left w:w="57" w:type="dxa"/>
              <w:right w:w="57" w:type="dxa"/>
            </w:tcMar>
          </w:tcPr>
          <w:p w14:paraId="61822B66" w14:textId="77777777" w:rsidR="00BC38A0" w:rsidRPr="00527337" w:rsidRDefault="00BC38A0" w:rsidP="004849D0">
            <w:pPr>
              <w:pStyle w:val="Tabletext"/>
              <w:tabs>
                <w:tab w:val="clear" w:pos="851"/>
                <w:tab w:val="clear" w:pos="1134"/>
              </w:tabs>
              <w:spacing w:before="0" w:after="0"/>
              <w:ind w:left="155" w:hanging="10"/>
              <w:jc w:val="left"/>
              <w:rPr>
                <w:b/>
              </w:rPr>
            </w:pPr>
            <w:r w:rsidRPr="00527337">
              <w:t xml:space="preserve">Minimum discernible signal </w:t>
            </w:r>
          </w:p>
        </w:tc>
        <w:tc>
          <w:tcPr>
            <w:tcW w:w="1177" w:type="dxa"/>
          </w:tcPr>
          <w:p w14:paraId="59C7C2CB"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dBm</w:t>
            </w:r>
          </w:p>
        </w:tc>
        <w:tc>
          <w:tcPr>
            <w:tcW w:w="3180" w:type="dxa"/>
            <w:tcMar>
              <w:left w:w="57" w:type="dxa"/>
              <w:right w:w="57" w:type="dxa"/>
            </w:tcMar>
          </w:tcPr>
          <w:p w14:paraId="5F88BE4F"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specified</w:t>
            </w:r>
          </w:p>
        </w:tc>
        <w:tc>
          <w:tcPr>
            <w:tcW w:w="3043" w:type="dxa"/>
            <w:tcMar>
              <w:left w:w="57" w:type="dxa"/>
              <w:right w:w="57" w:type="dxa"/>
            </w:tcMar>
          </w:tcPr>
          <w:p w14:paraId="1BF9D15D" w14:textId="77777777" w:rsidR="00BC38A0" w:rsidRPr="00527337" w:rsidRDefault="00BC38A0" w:rsidP="004849D0">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jc w:val="left"/>
            </w:pPr>
            <w:r w:rsidRPr="00527337">
              <w:t>–128 (detection sensitivity after processing)</w:t>
            </w:r>
          </w:p>
        </w:tc>
        <w:tc>
          <w:tcPr>
            <w:tcW w:w="2552" w:type="dxa"/>
            <w:tcMar>
              <w:left w:w="57" w:type="dxa"/>
              <w:right w:w="57" w:type="dxa"/>
            </w:tcMar>
          </w:tcPr>
          <w:p w14:paraId="59E1AF81"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–110</w:t>
            </w:r>
          </w:p>
        </w:tc>
        <w:tc>
          <w:tcPr>
            <w:tcW w:w="2411" w:type="dxa"/>
            <w:tcMar>
              <w:left w:w="57" w:type="dxa"/>
              <w:right w:w="57" w:type="dxa"/>
            </w:tcMar>
          </w:tcPr>
          <w:p w14:paraId="4216D615"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–130</w:t>
            </w:r>
          </w:p>
        </w:tc>
      </w:tr>
      <w:tr w:rsidR="00BC38A0" w:rsidRPr="008218CB" w14:paraId="6302C219" w14:textId="77777777" w:rsidTr="004849D0">
        <w:trPr>
          <w:jc w:val="center"/>
        </w:trPr>
        <w:tc>
          <w:tcPr>
            <w:tcW w:w="3192" w:type="dxa"/>
            <w:tcMar>
              <w:left w:w="57" w:type="dxa"/>
              <w:right w:w="57" w:type="dxa"/>
            </w:tcMar>
          </w:tcPr>
          <w:p w14:paraId="3AD10977" w14:textId="77777777" w:rsidR="00BC38A0" w:rsidRPr="00527337" w:rsidRDefault="00BC38A0" w:rsidP="004849D0">
            <w:pPr>
              <w:pStyle w:val="Tabletext"/>
              <w:tabs>
                <w:tab w:val="clear" w:pos="851"/>
                <w:tab w:val="clear" w:pos="1134"/>
              </w:tabs>
              <w:spacing w:before="0" w:after="0"/>
              <w:ind w:left="155" w:hanging="10"/>
              <w:jc w:val="left"/>
            </w:pPr>
            <w:r w:rsidRPr="00527337">
              <w:t xml:space="preserve">Total chirp width </w:t>
            </w:r>
          </w:p>
        </w:tc>
        <w:tc>
          <w:tcPr>
            <w:tcW w:w="1177" w:type="dxa"/>
          </w:tcPr>
          <w:p w14:paraId="0064DB46"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383CBE7C"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3043" w:type="dxa"/>
            <w:tcMar>
              <w:left w:w="57" w:type="dxa"/>
              <w:right w:w="57" w:type="dxa"/>
            </w:tcMar>
          </w:tcPr>
          <w:p w14:paraId="0D645B6A"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552" w:type="dxa"/>
            <w:tcMar>
              <w:left w:w="57" w:type="dxa"/>
              <w:right w:w="57" w:type="dxa"/>
            </w:tcMar>
          </w:tcPr>
          <w:p w14:paraId="5E13B47E" w14:textId="77777777" w:rsidR="00BC38A0" w:rsidRPr="00527337" w:rsidRDefault="00BC38A0" w:rsidP="004849D0">
            <w:pPr>
              <w:pStyle w:val="Tabletext"/>
              <w:keepLines/>
              <w:tabs>
                <w:tab w:val="left" w:leader="dot" w:pos="7938"/>
                <w:tab w:val="center" w:pos="9526"/>
              </w:tabs>
              <w:spacing w:before="0" w:after="0"/>
              <w:ind w:left="567" w:hanging="567"/>
              <w:jc w:val="left"/>
            </w:pPr>
            <w:r w:rsidRPr="00527337">
              <w:t>Not applicable</w:t>
            </w:r>
          </w:p>
        </w:tc>
        <w:tc>
          <w:tcPr>
            <w:tcW w:w="2411" w:type="dxa"/>
            <w:tcMar>
              <w:left w:w="57" w:type="dxa"/>
              <w:right w:w="57" w:type="dxa"/>
            </w:tcMar>
          </w:tcPr>
          <w:p w14:paraId="35002E73" w14:textId="77777777" w:rsidR="00BC38A0" w:rsidRPr="00BC38A0" w:rsidRDefault="004849D0" w:rsidP="004849D0">
            <w:pPr>
              <w:pStyle w:val="Tabletext"/>
              <w:keepLines/>
              <w:tabs>
                <w:tab w:val="left" w:leader="dot" w:pos="7938"/>
                <w:tab w:val="center" w:pos="9526"/>
              </w:tabs>
              <w:spacing w:before="0" w:after="0"/>
              <w:jc w:val="left"/>
              <w:rPr>
                <w:lang w:val="en-US"/>
              </w:rPr>
            </w:pPr>
            <w:r>
              <w:rPr>
                <w:lang w:val="en-US"/>
              </w:rPr>
              <w:t>Maximum 1.</w:t>
            </w:r>
            <w:r w:rsidR="00BC38A0" w:rsidRPr="00D43998">
              <w:rPr>
                <w:lang w:val="en-US"/>
              </w:rPr>
              <w:t>5 GHz for chirp modulation</w:t>
            </w:r>
            <w:r w:rsidR="00BC38A0" w:rsidRPr="00BC38A0">
              <w:rPr>
                <w:lang w:val="en-US"/>
              </w:rPr>
              <w:t xml:space="preserve"> </w:t>
            </w:r>
          </w:p>
        </w:tc>
      </w:tr>
      <w:tr w:rsidR="00BC38A0" w:rsidRPr="008218CB" w14:paraId="104C863B" w14:textId="77777777" w:rsidTr="004849D0">
        <w:trPr>
          <w:jc w:val="center"/>
        </w:trPr>
        <w:tc>
          <w:tcPr>
            <w:tcW w:w="3192" w:type="dxa"/>
            <w:tcMar>
              <w:left w:w="57" w:type="dxa"/>
              <w:right w:w="57" w:type="dxa"/>
            </w:tcMar>
          </w:tcPr>
          <w:p w14:paraId="7BDD2E7E"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 xml:space="preserve">RF emission bandwidth </w:t>
            </w:r>
          </w:p>
          <w:p w14:paraId="6F4D89D0"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3 dB</w:t>
            </w:r>
          </w:p>
          <w:p w14:paraId="0CACDC17"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br/>
            </w:r>
            <w:r w:rsidRPr="00527337">
              <w:rPr>
                <w:lang w:val="de-DE"/>
              </w:rPr>
              <w:br/>
            </w:r>
          </w:p>
          <w:p w14:paraId="5E8404A4" w14:textId="77777777" w:rsidR="00BC38A0" w:rsidRPr="00527337" w:rsidRDefault="00BC38A0" w:rsidP="004849D0">
            <w:pPr>
              <w:pStyle w:val="Tabletext"/>
              <w:tabs>
                <w:tab w:val="clear" w:pos="851"/>
                <w:tab w:val="clear" w:pos="1134"/>
              </w:tabs>
              <w:spacing w:before="0" w:after="0"/>
              <w:ind w:left="155" w:hanging="10"/>
              <w:jc w:val="left"/>
              <w:rPr>
                <w:lang w:val="de-DE"/>
              </w:rPr>
            </w:pPr>
            <w:r w:rsidRPr="00527337">
              <w:rPr>
                <w:lang w:val="de-DE"/>
              </w:rPr>
              <w:t>–</w:t>
            </w:r>
            <w:r w:rsidRPr="00527337">
              <w:rPr>
                <w:lang w:val="de-DE"/>
              </w:rPr>
              <w:tab/>
              <w:t>20 dB</w:t>
            </w:r>
          </w:p>
        </w:tc>
        <w:tc>
          <w:tcPr>
            <w:tcW w:w="1177" w:type="dxa"/>
          </w:tcPr>
          <w:p w14:paraId="09B300D1" w14:textId="77777777" w:rsidR="00BC38A0" w:rsidRPr="00527337" w:rsidRDefault="00BC38A0" w:rsidP="004849D0">
            <w:pPr>
              <w:pStyle w:val="Tabletext"/>
              <w:keepLines/>
              <w:tabs>
                <w:tab w:val="left" w:leader="dot" w:pos="7938"/>
                <w:tab w:val="center" w:pos="9526"/>
              </w:tabs>
              <w:spacing w:before="0" w:after="0"/>
              <w:ind w:left="567" w:hanging="567"/>
              <w:jc w:val="center"/>
            </w:pPr>
            <w:r w:rsidRPr="00527337">
              <w:t>MHz</w:t>
            </w:r>
          </w:p>
        </w:tc>
        <w:tc>
          <w:tcPr>
            <w:tcW w:w="3180" w:type="dxa"/>
            <w:tcMar>
              <w:left w:w="57" w:type="dxa"/>
              <w:right w:w="57" w:type="dxa"/>
            </w:tcMar>
          </w:tcPr>
          <w:p w14:paraId="3333015B" w14:textId="77777777" w:rsidR="00BC38A0" w:rsidRPr="00527337" w:rsidRDefault="00BC38A0" w:rsidP="004849D0">
            <w:pPr>
              <w:pStyle w:val="Tabletext"/>
              <w:spacing w:before="0" w:after="0"/>
              <w:jc w:val="left"/>
            </w:pPr>
          </w:p>
          <w:p w14:paraId="46C7D913" w14:textId="77777777" w:rsidR="00BC38A0" w:rsidRPr="00527337" w:rsidRDefault="00BC38A0" w:rsidP="004849D0">
            <w:pPr>
              <w:pStyle w:val="Tabletext"/>
              <w:spacing w:before="0" w:after="0"/>
              <w:jc w:val="left"/>
            </w:pPr>
            <w:r w:rsidRPr="00527337">
              <w:t>Not specified</w:t>
            </w:r>
          </w:p>
          <w:p w14:paraId="7BDF7FA5" w14:textId="77777777" w:rsidR="00BC38A0" w:rsidRPr="00527337" w:rsidRDefault="00BC38A0" w:rsidP="004849D0">
            <w:pPr>
              <w:pStyle w:val="Tabletext"/>
              <w:spacing w:before="0" w:after="0"/>
              <w:jc w:val="left"/>
            </w:pPr>
            <w:r w:rsidRPr="00527337">
              <w:br/>
            </w:r>
            <w:r w:rsidRPr="00527337">
              <w:br/>
            </w:r>
          </w:p>
          <w:p w14:paraId="4830E3AA" w14:textId="77777777" w:rsidR="00BC38A0" w:rsidRPr="00527337" w:rsidRDefault="00BC38A0" w:rsidP="004849D0">
            <w:pPr>
              <w:pStyle w:val="Tabletext"/>
              <w:spacing w:before="0" w:after="0"/>
              <w:jc w:val="left"/>
            </w:pPr>
            <w:r w:rsidRPr="00527337">
              <w:t>Not specified</w:t>
            </w:r>
          </w:p>
        </w:tc>
        <w:tc>
          <w:tcPr>
            <w:tcW w:w="3043" w:type="dxa"/>
            <w:tcMar>
              <w:left w:w="57" w:type="dxa"/>
              <w:right w:w="57" w:type="dxa"/>
            </w:tcMar>
          </w:tcPr>
          <w:p w14:paraId="169ABB04" w14:textId="77777777" w:rsidR="00BC38A0" w:rsidRPr="00BC38A0" w:rsidRDefault="00BC38A0" w:rsidP="004849D0">
            <w:pPr>
              <w:pStyle w:val="Tabletext"/>
              <w:spacing w:before="0" w:after="0"/>
              <w:jc w:val="left"/>
              <w:rPr>
                <w:lang w:val="en-US"/>
              </w:rPr>
            </w:pPr>
          </w:p>
          <w:p w14:paraId="49053C27" w14:textId="77777777" w:rsidR="00BC38A0" w:rsidRPr="00BC38A0" w:rsidRDefault="00BC38A0" w:rsidP="004849D0">
            <w:pPr>
              <w:pStyle w:val="Tabletext"/>
              <w:spacing w:before="0" w:after="0"/>
              <w:jc w:val="left"/>
              <w:rPr>
                <w:lang w:val="en-US"/>
              </w:rPr>
            </w:pPr>
            <w:r w:rsidRPr="00BC38A0">
              <w:rPr>
                <w:lang w:val="en-US"/>
              </w:rPr>
              <w:t>–3 dB:</w:t>
            </w:r>
          </w:p>
          <w:p w14:paraId="68E18ABE" w14:textId="77777777" w:rsidR="00BC38A0" w:rsidRPr="00BC38A0" w:rsidRDefault="00BC38A0" w:rsidP="004849D0">
            <w:pPr>
              <w:pStyle w:val="Tabletext"/>
              <w:spacing w:before="0" w:after="0"/>
              <w:jc w:val="left"/>
              <w:rPr>
                <w:lang w:val="en-US"/>
              </w:rPr>
            </w:pPr>
            <w:r w:rsidRPr="00BC38A0">
              <w:rPr>
                <w:lang w:val="en-US"/>
              </w:rPr>
              <w:t xml:space="preserve">9 337 and 9 339 MHz: 0.7 </w:t>
            </w:r>
            <w:r w:rsidRPr="00BC38A0">
              <w:rPr>
                <w:lang w:val="en-US"/>
              </w:rPr>
              <w:br/>
              <w:t>9 344 MHz: 0.4, 0.25, 0.150, 075, 0.08, and 0.05</w:t>
            </w:r>
          </w:p>
          <w:p w14:paraId="2F948E6A" w14:textId="77777777" w:rsidR="00BC38A0" w:rsidRPr="00BC38A0" w:rsidRDefault="00BC38A0" w:rsidP="004849D0">
            <w:pPr>
              <w:pStyle w:val="Tabletext"/>
              <w:spacing w:before="0" w:after="0"/>
              <w:jc w:val="left"/>
              <w:rPr>
                <w:lang w:val="en-US"/>
              </w:rPr>
            </w:pPr>
            <w:r w:rsidRPr="00BC38A0">
              <w:rPr>
                <w:lang w:val="en-US"/>
              </w:rPr>
              <w:t>–20 dB:</w:t>
            </w:r>
          </w:p>
          <w:p w14:paraId="712847DB" w14:textId="77777777" w:rsidR="00BC38A0" w:rsidRPr="00BC38A0" w:rsidRDefault="00BC38A0" w:rsidP="004849D0">
            <w:pPr>
              <w:pStyle w:val="Tabletext"/>
              <w:spacing w:before="0" w:after="0"/>
              <w:jc w:val="left"/>
              <w:rPr>
                <w:lang w:val="en-US"/>
              </w:rPr>
            </w:pPr>
            <w:r w:rsidRPr="00BC38A0">
              <w:rPr>
                <w:lang w:val="en-US"/>
              </w:rPr>
              <w:t>9 337 and 9 339 MHz: 3.6</w:t>
            </w:r>
            <w:r w:rsidRPr="00BC38A0">
              <w:rPr>
                <w:lang w:val="en-US"/>
              </w:rPr>
              <w:br/>
              <w:t>9 344 MHz: 1.8, 1.5, 0.8, 0.375, 0.35, and 0.2</w:t>
            </w:r>
          </w:p>
        </w:tc>
        <w:tc>
          <w:tcPr>
            <w:tcW w:w="2552" w:type="dxa"/>
            <w:tcMar>
              <w:left w:w="57" w:type="dxa"/>
              <w:right w:w="57" w:type="dxa"/>
            </w:tcMar>
          </w:tcPr>
          <w:p w14:paraId="3159841C" w14:textId="77777777" w:rsidR="00BC38A0" w:rsidRPr="00BC38A0" w:rsidRDefault="00BC38A0" w:rsidP="004849D0">
            <w:pPr>
              <w:pStyle w:val="Tabletext"/>
              <w:spacing w:before="0" w:after="0"/>
              <w:jc w:val="left"/>
              <w:rPr>
                <w:lang w:val="en-US"/>
              </w:rPr>
            </w:pPr>
          </w:p>
          <w:p w14:paraId="522E0135" w14:textId="77777777" w:rsidR="00BC38A0" w:rsidRPr="00527337" w:rsidRDefault="00BC38A0" w:rsidP="004849D0">
            <w:pPr>
              <w:pStyle w:val="Tabletext"/>
              <w:spacing w:before="0" w:after="0"/>
              <w:jc w:val="left"/>
            </w:pPr>
            <w:r w:rsidRPr="00527337">
              <w:t>–3 dB:</w:t>
            </w:r>
          </w:p>
          <w:p w14:paraId="49F142B1" w14:textId="77777777" w:rsidR="00BC38A0" w:rsidRPr="00527337" w:rsidRDefault="00BC38A0" w:rsidP="004849D0">
            <w:pPr>
              <w:pStyle w:val="Tabletext"/>
              <w:spacing w:before="0" w:after="0"/>
              <w:jc w:val="left"/>
            </w:pPr>
            <w:r w:rsidRPr="00527337">
              <w:t xml:space="preserve">0.5 </w:t>
            </w:r>
            <w:r w:rsidRPr="00527337">
              <w:br/>
            </w:r>
            <w:r w:rsidRPr="00527337">
              <w:br/>
            </w:r>
          </w:p>
          <w:p w14:paraId="4798647B" w14:textId="77777777" w:rsidR="00BC38A0" w:rsidRPr="00527337" w:rsidRDefault="00BC38A0" w:rsidP="004849D0">
            <w:pPr>
              <w:pStyle w:val="Tabletext"/>
              <w:spacing w:before="0" w:after="0"/>
              <w:jc w:val="left"/>
            </w:pPr>
            <w:r w:rsidRPr="00527337">
              <w:t>–20 dB:</w:t>
            </w:r>
          </w:p>
          <w:p w14:paraId="3C5396E7" w14:textId="77777777" w:rsidR="00BC38A0" w:rsidRPr="00527337" w:rsidRDefault="00BC38A0" w:rsidP="004849D0">
            <w:pPr>
              <w:pStyle w:val="Tabletext"/>
              <w:spacing w:before="0" w:after="0"/>
              <w:jc w:val="left"/>
            </w:pPr>
            <w:r w:rsidRPr="00527337">
              <w:t>1.5</w:t>
            </w:r>
          </w:p>
        </w:tc>
        <w:tc>
          <w:tcPr>
            <w:tcW w:w="2411" w:type="dxa"/>
            <w:tcMar>
              <w:left w:w="57" w:type="dxa"/>
              <w:right w:w="57" w:type="dxa"/>
            </w:tcMar>
          </w:tcPr>
          <w:p w14:paraId="6DD0FC0C" w14:textId="77777777" w:rsidR="00BC38A0" w:rsidRPr="00D14280" w:rsidRDefault="00BC38A0" w:rsidP="004849D0">
            <w:pPr>
              <w:pStyle w:val="Tabletext"/>
              <w:keepLines/>
              <w:tabs>
                <w:tab w:val="left" w:leader="dot" w:pos="7938"/>
                <w:tab w:val="center" w:pos="9526"/>
              </w:tabs>
              <w:spacing w:before="0" w:after="0"/>
              <w:ind w:left="567" w:hanging="567"/>
              <w:jc w:val="left"/>
              <w:rPr>
                <w:lang w:val="en-US"/>
              </w:rPr>
            </w:pPr>
          </w:p>
          <w:p w14:paraId="05625A4A" w14:textId="77777777" w:rsidR="00BC38A0" w:rsidRPr="00D14280" w:rsidRDefault="00BC38A0" w:rsidP="004849D0">
            <w:pPr>
              <w:pStyle w:val="Tabletext"/>
              <w:spacing w:before="0" w:after="0"/>
              <w:jc w:val="left"/>
              <w:rPr>
                <w:lang w:val="en-US"/>
              </w:rPr>
            </w:pPr>
            <w:r w:rsidRPr="00D14280">
              <w:rPr>
                <w:lang w:val="en-US"/>
              </w:rPr>
              <w:t>Depending of operation mode</w:t>
            </w:r>
          </w:p>
          <w:p w14:paraId="292E7B29" w14:textId="77777777" w:rsidR="00BC38A0" w:rsidRPr="00D14280" w:rsidRDefault="00BC38A0" w:rsidP="004849D0">
            <w:pPr>
              <w:pStyle w:val="Tabletext"/>
              <w:spacing w:before="0" w:after="0"/>
              <w:jc w:val="left"/>
              <w:rPr>
                <w:lang w:val="en-US"/>
              </w:rPr>
            </w:pPr>
          </w:p>
          <w:p w14:paraId="7737A929" w14:textId="77777777" w:rsidR="00BC38A0" w:rsidRPr="00D14280" w:rsidRDefault="00BC38A0" w:rsidP="004849D0">
            <w:pPr>
              <w:pStyle w:val="Tabletext"/>
              <w:spacing w:before="0" w:after="0"/>
              <w:jc w:val="left"/>
              <w:rPr>
                <w:lang w:val="en-US"/>
              </w:rPr>
            </w:pPr>
          </w:p>
          <w:p w14:paraId="2D617EDC" w14:textId="77777777" w:rsidR="00BC38A0" w:rsidRPr="00D14280" w:rsidRDefault="00BC38A0" w:rsidP="004849D0">
            <w:pPr>
              <w:pStyle w:val="Tabletext"/>
              <w:spacing w:before="0" w:after="0"/>
              <w:jc w:val="left"/>
              <w:rPr>
                <w:lang w:val="en-US"/>
              </w:rPr>
            </w:pPr>
            <w:r w:rsidRPr="00D14280">
              <w:rPr>
                <w:lang w:val="en-US"/>
              </w:rPr>
              <w:t>Depending of operation</w:t>
            </w:r>
            <w:r w:rsidR="00BE746E" w:rsidRPr="00D14280">
              <w:rPr>
                <w:lang w:val="en-US"/>
              </w:rPr>
              <w:t xml:space="preserve"> </w:t>
            </w:r>
            <w:r w:rsidRPr="00D14280">
              <w:rPr>
                <w:lang w:val="en-US"/>
              </w:rPr>
              <w:t xml:space="preserve">mode </w:t>
            </w:r>
          </w:p>
        </w:tc>
      </w:tr>
    </w:tbl>
    <w:p w14:paraId="62C643C6" w14:textId="77777777" w:rsidR="00BC38A0" w:rsidRPr="00BC38A0" w:rsidRDefault="00BC38A0" w:rsidP="00BC38A0">
      <w:pPr>
        <w:pStyle w:val="Tablelegend"/>
        <w:rPr>
          <w:lang w:val="en-US"/>
        </w:rPr>
      </w:pPr>
      <w:r w:rsidRPr="00BC38A0">
        <w:rPr>
          <w:vertAlign w:val="superscript"/>
          <w:lang w:val="en-US"/>
        </w:rPr>
        <w:t>(1)</w:t>
      </w:r>
      <w:r w:rsidRPr="00BC38A0">
        <w:rPr>
          <w:lang w:val="en-US"/>
        </w:rPr>
        <w:tab/>
        <w:t>Multimode radar; also has a beacon-interrogator mode at 9 375 MHz, not described herein.</w:t>
      </w:r>
    </w:p>
    <w:p w14:paraId="6B22E190" w14:textId="77777777" w:rsidR="00BC38A0" w:rsidRPr="00527337" w:rsidRDefault="00BC38A0" w:rsidP="00BC38A0">
      <w:pPr>
        <w:pStyle w:val="Tablelegend"/>
        <w:spacing w:before="0"/>
      </w:pPr>
      <w:r w:rsidRPr="00527337">
        <w:rPr>
          <w:vertAlign w:val="superscript"/>
        </w:rPr>
        <w:t>(2)</w:t>
      </w:r>
      <w:r w:rsidRPr="00527337">
        <w:tab/>
        <w:t>Multimode radar.</w:t>
      </w:r>
    </w:p>
    <w:p w14:paraId="34343AF6" w14:textId="77777777" w:rsidR="00BC38A0" w:rsidRPr="00527337" w:rsidRDefault="00BC38A0" w:rsidP="008A66E8">
      <w:pPr>
        <w:pStyle w:val="TableNo"/>
        <w:spacing w:before="240"/>
      </w:pPr>
      <w:r w:rsidRPr="00527337">
        <w:lastRenderedPageBreak/>
        <w:t>TABLE 1 (</w:t>
      </w:r>
      <w:r w:rsidRPr="00527337">
        <w:rPr>
          <w:i/>
        </w:rPr>
        <w:t>continued</w:t>
      </w:r>
      <w:r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1432"/>
        <w:gridCol w:w="9679"/>
        <w:tblGridChange w:id="14">
          <w:tblGrid>
            <w:gridCol w:w="3284"/>
            <w:gridCol w:w="1432"/>
            <w:gridCol w:w="9679"/>
          </w:tblGrid>
        </w:tblGridChange>
      </w:tblGrid>
      <w:tr w:rsidR="00F22FC3" w:rsidRPr="00527337" w14:paraId="7665601B" w14:textId="77777777" w:rsidTr="00CC2A10">
        <w:trPr>
          <w:jc w:val="center"/>
        </w:trPr>
        <w:tc>
          <w:tcPr>
            <w:tcW w:w="3284" w:type="dxa"/>
          </w:tcPr>
          <w:p w14:paraId="52C6CDB3" w14:textId="77777777" w:rsidR="00F22FC3" w:rsidRPr="00527337" w:rsidRDefault="00F22FC3" w:rsidP="00771EEE">
            <w:pPr>
              <w:pStyle w:val="Tablehead"/>
            </w:pPr>
            <w:r w:rsidRPr="00527337">
              <w:t>Characteristics</w:t>
            </w:r>
          </w:p>
        </w:tc>
        <w:tc>
          <w:tcPr>
            <w:tcW w:w="1432" w:type="dxa"/>
          </w:tcPr>
          <w:p w14:paraId="2FCE402B" w14:textId="77777777" w:rsidR="00F22FC3" w:rsidRPr="00D43998" w:rsidRDefault="00F22FC3" w:rsidP="00771EEE">
            <w:pPr>
              <w:pStyle w:val="Tablehead"/>
              <w:keepLines/>
              <w:tabs>
                <w:tab w:val="num" w:pos="360"/>
                <w:tab w:val="left" w:pos="794"/>
                <w:tab w:val="left" w:pos="1191"/>
                <w:tab w:val="left" w:pos="1588"/>
                <w:tab w:val="left" w:leader="dot" w:pos="7938"/>
                <w:tab w:val="center" w:pos="9526"/>
              </w:tabs>
              <w:ind w:left="567" w:hanging="567"/>
            </w:pPr>
            <w:r w:rsidRPr="00527337">
              <w:t>Units</w:t>
            </w:r>
          </w:p>
        </w:tc>
        <w:tc>
          <w:tcPr>
            <w:tcW w:w="9679" w:type="dxa"/>
          </w:tcPr>
          <w:p w14:paraId="168079EE" w14:textId="77777777" w:rsidR="00F22FC3" w:rsidRPr="00D43998" w:rsidRDefault="00F22FC3" w:rsidP="00771EEE">
            <w:pPr>
              <w:pStyle w:val="Tablehead"/>
              <w:keepLines/>
              <w:tabs>
                <w:tab w:val="num" w:pos="360"/>
                <w:tab w:val="left" w:pos="794"/>
                <w:tab w:val="left" w:pos="1191"/>
                <w:tab w:val="left" w:pos="1588"/>
                <w:tab w:val="left" w:leader="dot" w:pos="7938"/>
                <w:tab w:val="center" w:pos="9526"/>
              </w:tabs>
              <w:ind w:left="567" w:hanging="567"/>
            </w:pPr>
            <w:r w:rsidRPr="00527337">
              <w:t>System A</w:t>
            </w:r>
            <w:r w:rsidRPr="00D43998">
              <w:t>13</w:t>
            </w:r>
          </w:p>
        </w:tc>
      </w:tr>
      <w:tr w:rsidR="00F22FC3" w:rsidRPr="008218CB" w14:paraId="68C9987C" w14:textId="77777777" w:rsidTr="00CC2A10">
        <w:trPr>
          <w:jc w:val="center"/>
        </w:trPr>
        <w:tc>
          <w:tcPr>
            <w:tcW w:w="3284" w:type="dxa"/>
          </w:tcPr>
          <w:p w14:paraId="2A24D576" w14:textId="77777777" w:rsidR="00F22FC3" w:rsidRPr="00482844" w:rsidRDefault="00F22FC3" w:rsidP="00482844">
            <w:pPr>
              <w:pStyle w:val="Tabletext"/>
              <w:jc w:val="left"/>
            </w:pPr>
            <w:r w:rsidRPr="00482844">
              <w:t>Function</w:t>
            </w:r>
          </w:p>
        </w:tc>
        <w:tc>
          <w:tcPr>
            <w:tcW w:w="1432" w:type="dxa"/>
          </w:tcPr>
          <w:p w14:paraId="621DC7D6" w14:textId="77777777" w:rsidR="00F22FC3" w:rsidRPr="00482844" w:rsidRDefault="00F22FC3" w:rsidP="00482844">
            <w:pPr>
              <w:pStyle w:val="Tabletext"/>
              <w:jc w:val="center"/>
            </w:pPr>
          </w:p>
        </w:tc>
        <w:tc>
          <w:tcPr>
            <w:tcW w:w="9679" w:type="dxa"/>
          </w:tcPr>
          <w:p w14:paraId="2B8850E2" w14:textId="77777777" w:rsidR="00F22FC3" w:rsidRPr="00A10E46" w:rsidRDefault="00F22FC3" w:rsidP="00482844">
            <w:pPr>
              <w:pStyle w:val="Tabletext"/>
              <w:jc w:val="left"/>
              <w:rPr>
                <w:lang w:val="en-US"/>
              </w:rPr>
            </w:pPr>
            <w:r w:rsidRPr="00A10E46">
              <w:rPr>
                <w:lang w:val="en-US"/>
              </w:rPr>
              <w:t>Unmanned Aircraft Detect and Avoid Radar</w:t>
            </w:r>
          </w:p>
        </w:tc>
      </w:tr>
      <w:tr w:rsidR="00F22FC3" w:rsidRPr="008218CB" w14:paraId="6F90AE2B" w14:textId="77777777" w:rsidTr="00CC2A10">
        <w:trPr>
          <w:jc w:val="center"/>
        </w:trPr>
        <w:tc>
          <w:tcPr>
            <w:tcW w:w="3284" w:type="dxa"/>
          </w:tcPr>
          <w:p w14:paraId="18EBABAF" w14:textId="77777777" w:rsidR="00F22FC3" w:rsidRPr="00482844" w:rsidRDefault="00F22FC3" w:rsidP="00482844">
            <w:pPr>
              <w:pStyle w:val="Tabletext"/>
              <w:jc w:val="left"/>
            </w:pPr>
            <w:r w:rsidRPr="00482844">
              <w:t xml:space="preserve">Tuning range </w:t>
            </w:r>
          </w:p>
        </w:tc>
        <w:tc>
          <w:tcPr>
            <w:tcW w:w="1432" w:type="dxa"/>
          </w:tcPr>
          <w:p w14:paraId="24261BDD" w14:textId="77777777" w:rsidR="00F22FC3" w:rsidRPr="00482844" w:rsidRDefault="00F22FC3" w:rsidP="00482844">
            <w:pPr>
              <w:pStyle w:val="Tabletext"/>
              <w:jc w:val="center"/>
            </w:pPr>
            <w:r w:rsidRPr="00482844">
              <w:t>MHz</w:t>
            </w:r>
          </w:p>
        </w:tc>
        <w:tc>
          <w:tcPr>
            <w:tcW w:w="9679" w:type="dxa"/>
          </w:tcPr>
          <w:p w14:paraId="6507A51B" w14:textId="77777777" w:rsidR="00F22FC3" w:rsidRPr="00A10E46" w:rsidRDefault="00F22FC3" w:rsidP="00482844">
            <w:pPr>
              <w:pStyle w:val="Tabletext"/>
              <w:jc w:val="left"/>
              <w:rPr>
                <w:lang w:val="en-US"/>
              </w:rPr>
            </w:pPr>
            <w:r w:rsidRPr="00A10E46">
              <w:rPr>
                <w:lang w:val="en-US"/>
              </w:rPr>
              <w:t>8 750-8 850 or</w:t>
            </w:r>
          </w:p>
          <w:p w14:paraId="7155E302" w14:textId="77777777" w:rsidR="00F22FC3" w:rsidRPr="00A10E46" w:rsidRDefault="00F22FC3" w:rsidP="00482844">
            <w:pPr>
              <w:pStyle w:val="Tabletext"/>
              <w:jc w:val="left"/>
              <w:rPr>
                <w:lang w:val="en-US"/>
              </w:rPr>
            </w:pPr>
            <w:r w:rsidRPr="00A10E46">
              <w:rPr>
                <w:lang w:val="en-US"/>
              </w:rPr>
              <w:t>9 300-9 500</w:t>
            </w:r>
          </w:p>
          <w:p w14:paraId="06F2BAA4" w14:textId="77777777" w:rsidR="00F22FC3" w:rsidRPr="00A10E46" w:rsidRDefault="00F22FC3" w:rsidP="00482844">
            <w:pPr>
              <w:pStyle w:val="Tabletext"/>
              <w:jc w:val="left"/>
              <w:rPr>
                <w:lang w:val="en-US"/>
              </w:rPr>
            </w:pPr>
            <w:r w:rsidRPr="00A10E46">
              <w:rPr>
                <w:lang w:val="en-US"/>
              </w:rPr>
              <w:t>(selected to be compatible with other onboard avionics)</w:t>
            </w:r>
          </w:p>
        </w:tc>
      </w:tr>
      <w:tr w:rsidR="00F22FC3" w:rsidRPr="008218CB" w14:paraId="0E19FFD3" w14:textId="77777777" w:rsidTr="00CC2A10">
        <w:trPr>
          <w:jc w:val="center"/>
        </w:trPr>
        <w:tc>
          <w:tcPr>
            <w:tcW w:w="3284" w:type="dxa"/>
          </w:tcPr>
          <w:p w14:paraId="1C769000" w14:textId="77777777" w:rsidR="00F22FC3" w:rsidRPr="00482844" w:rsidRDefault="00F22FC3" w:rsidP="00482844">
            <w:pPr>
              <w:pStyle w:val="Tabletext"/>
              <w:jc w:val="left"/>
            </w:pPr>
            <w:r w:rsidRPr="00482844">
              <w:t>Modulation</w:t>
            </w:r>
          </w:p>
        </w:tc>
        <w:tc>
          <w:tcPr>
            <w:tcW w:w="1432" w:type="dxa"/>
          </w:tcPr>
          <w:p w14:paraId="0B7F0487" w14:textId="77777777" w:rsidR="00F22FC3" w:rsidRPr="00482844" w:rsidRDefault="00F22FC3" w:rsidP="00482844">
            <w:pPr>
              <w:pStyle w:val="Tabletext"/>
              <w:jc w:val="center"/>
            </w:pPr>
          </w:p>
        </w:tc>
        <w:tc>
          <w:tcPr>
            <w:tcW w:w="9679" w:type="dxa"/>
          </w:tcPr>
          <w:p w14:paraId="22DD6F2F" w14:textId="77777777" w:rsidR="00F22FC3" w:rsidRPr="00A10E46" w:rsidRDefault="00F22FC3" w:rsidP="00482844">
            <w:pPr>
              <w:pStyle w:val="Tabletext"/>
              <w:jc w:val="left"/>
              <w:rPr>
                <w:lang w:val="en-US"/>
              </w:rPr>
            </w:pPr>
            <w:r w:rsidRPr="00A10E46">
              <w:rPr>
                <w:lang w:val="en-US"/>
              </w:rPr>
              <w:t>Pulsed with intrapulse binary phase code; 3 dB bandwidth = 5 MHz</w:t>
            </w:r>
          </w:p>
        </w:tc>
      </w:tr>
      <w:tr w:rsidR="00F22FC3" w:rsidRPr="00527337" w14:paraId="24597553" w14:textId="77777777" w:rsidTr="00CC2A10">
        <w:trPr>
          <w:jc w:val="center"/>
        </w:trPr>
        <w:tc>
          <w:tcPr>
            <w:tcW w:w="3284" w:type="dxa"/>
          </w:tcPr>
          <w:p w14:paraId="16780278" w14:textId="77777777" w:rsidR="00F22FC3" w:rsidRPr="00482844" w:rsidRDefault="00F22FC3" w:rsidP="00482844">
            <w:pPr>
              <w:pStyle w:val="Tabletext"/>
              <w:jc w:val="left"/>
            </w:pPr>
            <w:r w:rsidRPr="00482844">
              <w:t>Peak power into antenna</w:t>
            </w:r>
          </w:p>
        </w:tc>
        <w:tc>
          <w:tcPr>
            <w:tcW w:w="1432" w:type="dxa"/>
          </w:tcPr>
          <w:p w14:paraId="15036DA5" w14:textId="77777777" w:rsidR="00F22FC3" w:rsidRPr="00482844" w:rsidRDefault="00F22FC3" w:rsidP="00482844">
            <w:pPr>
              <w:pStyle w:val="Tabletext"/>
              <w:jc w:val="center"/>
            </w:pPr>
            <w:r w:rsidRPr="00482844">
              <w:t>kW</w:t>
            </w:r>
          </w:p>
        </w:tc>
        <w:tc>
          <w:tcPr>
            <w:tcW w:w="9679" w:type="dxa"/>
          </w:tcPr>
          <w:p w14:paraId="3F920153" w14:textId="77777777" w:rsidR="00F22FC3" w:rsidRPr="00482844" w:rsidRDefault="00F22FC3" w:rsidP="00482844">
            <w:pPr>
              <w:pStyle w:val="Tabletext"/>
              <w:jc w:val="left"/>
            </w:pPr>
            <w:r w:rsidRPr="00482844">
              <w:t>0.640 (net radiated)</w:t>
            </w:r>
          </w:p>
        </w:tc>
      </w:tr>
      <w:tr w:rsidR="00F22FC3" w:rsidRPr="00527337" w14:paraId="093BCA6A" w14:textId="77777777" w:rsidTr="00CC2A10">
        <w:trPr>
          <w:jc w:val="center"/>
        </w:trPr>
        <w:tc>
          <w:tcPr>
            <w:tcW w:w="3284" w:type="dxa"/>
          </w:tcPr>
          <w:p w14:paraId="16F6A5E8" w14:textId="77777777" w:rsidR="00F22FC3" w:rsidRPr="00A10E46" w:rsidRDefault="00F22FC3" w:rsidP="00482844">
            <w:pPr>
              <w:pStyle w:val="Tabletext"/>
              <w:jc w:val="left"/>
              <w:rPr>
                <w:lang w:val="en-US"/>
              </w:rPr>
            </w:pPr>
            <w:r w:rsidRPr="00A10E46">
              <w:rPr>
                <w:lang w:val="en-US"/>
              </w:rPr>
              <w:t>Pulse width and</w:t>
            </w:r>
            <w:r w:rsidRPr="00A10E46">
              <w:rPr>
                <w:lang w:val="en-US"/>
              </w:rPr>
              <w:br/>
              <w:t xml:space="preserve">Pulse repetition rate </w:t>
            </w:r>
          </w:p>
        </w:tc>
        <w:tc>
          <w:tcPr>
            <w:tcW w:w="1432" w:type="dxa"/>
          </w:tcPr>
          <w:p w14:paraId="0F4763F7" w14:textId="77777777" w:rsidR="00F22FC3" w:rsidRPr="00482844" w:rsidRDefault="00F22FC3" w:rsidP="00482844">
            <w:pPr>
              <w:pStyle w:val="Tabletext"/>
              <w:jc w:val="center"/>
            </w:pPr>
            <w:r>
              <w:sym w:font="Symbol" w:char="F06D"/>
            </w:r>
            <w:r w:rsidRPr="00482844">
              <w:t>s</w:t>
            </w:r>
            <w:r w:rsidRPr="00482844">
              <w:br/>
              <w:t>pps</w:t>
            </w:r>
          </w:p>
        </w:tc>
        <w:tc>
          <w:tcPr>
            <w:tcW w:w="9679" w:type="dxa"/>
          </w:tcPr>
          <w:p w14:paraId="40D2B46D" w14:textId="77777777" w:rsidR="00F22FC3" w:rsidRPr="00482844" w:rsidRDefault="00F22FC3" w:rsidP="00482844">
            <w:pPr>
              <w:pStyle w:val="Tabletext"/>
              <w:jc w:val="left"/>
            </w:pPr>
            <w:r w:rsidRPr="00482844">
              <w:t xml:space="preserve">0.2 to 30 </w:t>
            </w:r>
            <w:r w:rsidRPr="00482844">
              <w:br/>
              <w:t>500 to 60 000</w:t>
            </w:r>
            <w:r w:rsidRPr="00482844">
              <w:br/>
              <w:t>(mode-dependent)</w:t>
            </w:r>
          </w:p>
        </w:tc>
      </w:tr>
      <w:tr w:rsidR="00F22FC3" w:rsidRPr="00527337" w14:paraId="1C8FE360" w14:textId="77777777" w:rsidTr="00CC2A10">
        <w:trPr>
          <w:jc w:val="center"/>
        </w:trPr>
        <w:tc>
          <w:tcPr>
            <w:tcW w:w="3284" w:type="dxa"/>
          </w:tcPr>
          <w:p w14:paraId="55D10B77" w14:textId="77777777" w:rsidR="00F22FC3" w:rsidRPr="00482844" w:rsidRDefault="00F22FC3" w:rsidP="00482844">
            <w:pPr>
              <w:pStyle w:val="Tabletext"/>
              <w:jc w:val="left"/>
            </w:pPr>
            <w:r w:rsidRPr="00482844">
              <w:t>Maximum duty cycle</w:t>
            </w:r>
          </w:p>
        </w:tc>
        <w:tc>
          <w:tcPr>
            <w:tcW w:w="1432" w:type="dxa"/>
          </w:tcPr>
          <w:p w14:paraId="4FB1AE98" w14:textId="77777777" w:rsidR="00F22FC3" w:rsidRPr="00482844" w:rsidRDefault="00F22FC3" w:rsidP="00482844">
            <w:pPr>
              <w:pStyle w:val="Tabletext"/>
              <w:jc w:val="center"/>
            </w:pPr>
          </w:p>
        </w:tc>
        <w:tc>
          <w:tcPr>
            <w:tcW w:w="9679" w:type="dxa"/>
          </w:tcPr>
          <w:p w14:paraId="6E83D94E" w14:textId="77777777" w:rsidR="00F22FC3" w:rsidRPr="00482844" w:rsidRDefault="00F22FC3" w:rsidP="00482844">
            <w:pPr>
              <w:pStyle w:val="Tabletext"/>
              <w:jc w:val="left"/>
            </w:pPr>
            <w:r w:rsidRPr="00482844">
              <w:t>0.16</w:t>
            </w:r>
          </w:p>
        </w:tc>
      </w:tr>
      <w:tr w:rsidR="00F22FC3" w:rsidRPr="00527337" w14:paraId="5474B667" w14:textId="77777777" w:rsidTr="00CC2A10">
        <w:trPr>
          <w:jc w:val="center"/>
        </w:trPr>
        <w:tc>
          <w:tcPr>
            <w:tcW w:w="3284" w:type="dxa"/>
          </w:tcPr>
          <w:p w14:paraId="57128CFA" w14:textId="77777777" w:rsidR="00F22FC3" w:rsidRPr="00482844" w:rsidRDefault="00F22FC3" w:rsidP="00482844">
            <w:pPr>
              <w:pStyle w:val="Tabletext"/>
              <w:jc w:val="left"/>
            </w:pPr>
            <w:r w:rsidRPr="00482844">
              <w:t xml:space="preserve">Pulse rise/fall time </w:t>
            </w:r>
          </w:p>
        </w:tc>
        <w:tc>
          <w:tcPr>
            <w:tcW w:w="1432" w:type="dxa"/>
          </w:tcPr>
          <w:p w14:paraId="7DB72803" w14:textId="77777777" w:rsidR="00F22FC3" w:rsidRPr="00482844" w:rsidRDefault="00F22FC3" w:rsidP="00482844">
            <w:pPr>
              <w:pStyle w:val="Tabletext"/>
              <w:jc w:val="center"/>
            </w:pPr>
            <w:r>
              <w:sym w:font="Symbol" w:char="F06D"/>
            </w:r>
            <w:r w:rsidRPr="00482844">
              <w:t>s</w:t>
            </w:r>
          </w:p>
        </w:tc>
        <w:tc>
          <w:tcPr>
            <w:tcW w:w="9679" w:type="dxa"/>
          </w:tcPr>
          <w:p w14:paraId="7686E915" w14:textId="77777777" w:rsidR="00F22FC3" w:rsidRPr="00482844" w:rsidRDefault="00F22FC3" w:rsidP="00482844">
            <w:pPr>
              <w:pStyle w:val="Tabletext"/>
              <w:jc w:val="left"/>
            </w:pPr>
            <w:r w:rsidRPr="00482844">
              <w:t>0.1/0.1</w:t>
            </w:r>
          </w:p>
        </w:tc>
      </w:tr>
      <w:tr w:rsidR="00F22FC3" w:rsidRPr="00527337" w14:paraId="6B940E26" w14:textId="77777777" w:rsidTr="00CC2A10">
        <w:trPr>
          <w:jc w:val="center"/>
        </w:trPr>
        <w:tc>
          <w:tcPr>
            <w:tcW w:w="3284" w:type="dxa"/>
          </w:tcPr>
          <w:p w14:paraId="1C867AAA" w14:textId="77777777" w:rsidR="00F22FC3" w:rsidRPr="00482844" w:rsidRDefault="00F22FC3" w:rsidP="00482844">
            <w:pPr>
              <w:pStyle w:val="Tabletext"/>
              <w:jc w:val="left"/>
            </w:pPr>
            <w:r w:rsidRPr="00482844">
              <w:t>Output device</w:t>
            </w:r>
          </w:p>
        </w:tc>
        <w:tc>
          <w:tcPr>
            <w:tcW w:w="1432" w:type="dxa"/>
          </w:tcPr>
          <w:p w14:paraId="6E1C9F27" w14:textId="77777777" w:rsidR="00F22FC3" w:rsidRPr="00482844" w:rsidRDefault="00F22FC3" w:rsidP="00482844">
            <w:pPr>
              <w:pStyle w:val="Tabletext"/>
              <w:jc w:val="center"/>
            </w:pPr>
          </w:p>
        </w:tc>
        <w:tc>
          <w:tcPr>
            <w:tcW w:w="9679" w:type="dxa"/>
          </w:tcPr>
          <w:p w14:paraId="5B127B60" w14:textId="77777777" w:rsidR="00F22FC3" w:rsidRPr="00482844" w:rsidRDefault="00F22FC3" w:rsidP="00482844">
            <w:pPr>
              <w:pStyle w:val="Tabletext"/>
              <w:jc w:val="left"/>
            </w:pPr>
            <w:r w:rsidRPr="00482844">
              <w:t>Solid-state power amplifiers</w:t>
            </w:r>
          </w:p>
        </w:tc>
      </w:tr>
      <w:tr w:rsidR="00F22FC3" w:rsidRPr="00527337" w14:paraId="54578DB7" w14:textId="77777777" w:rsidTr="00CC2A10">
        <w:trPr>
          <w:jc w:val="center"/>
        </w:trPr>
        <w:tc>
          <w:tcPr>
            <w:tcW w:w="3284" w:type="dxa"/>
          </w:tcPr>
          <w:p w14:paraId="29EFB607" w14:textId="77777777" w:rsidR="00F22FC3" w:rsidRPr="00482844" w:rsidRDefault="00F22FC3" w:rsidP="00482844">
            <w:pPr>
              <w:pStyle w:val="Tabletext"/>
              <w:jc w:val="left"/>
            </w:pPr>
            <w:r w:rsidRPr="00482844">
              <w:t>Antenna pattern type</w:t>
            </w:r>
          </w:p>
        </w:tc>
        <w:tc>
          <w:tcPr>
            <w:tcW w:w="1432" w:type="dxa"/>
          </w:tcPr>
          <w:p w14:paraId="6C26E582" w14:textId="77777777" w:rsidR="00F22FC3" w:rsidRPr="00482844" w:rsidRDefault="00F22FC3" w:rsidP="00482844">
            <w:pPr>
              <w:pStyle w:val="Tabletext"/>
              <w:jc w:val="center"/>
            </w:pPr>
          </w:p>
        </w:tc>
        <w:tc>
          <w:tcPr>
            <w:tcW w:w="9679" w:type="dxa"/>
          </w:tcPr>
          <w:p w14:paraId="2B3FAA8F" w14:textId="77777777" w:rsidR="00F22FC3" w:rsidRPr="00482844" w:rsidRDefault="00F22FC3" w:rsidP="00482844">
            <w:pPr>
              <w:pStyle w:val="Tabletext"/>
              <w:jc w:val="left"/>
            </w:pPr>
            <w:r w:rsidRPr="00482844">
              <w:t>Elliptical beam cross-section</w:t>
            </w:r>
          </w:p>
        </w:tc>
      </w:tr>
      <w:tr w:rsidR="00F22FC3" w:rsidRPr="008218CB" w14:paraId="0300F8AB" w14:textId="77777777" w:rsidTr="00CC2A10">
        <w:trPr>
          <w:jc w:val="center"/>
        </w:trPr>
        <w:tc>
          <w:tcPr>
            <w:tcW w:w="3284" w:type="dxa"/>
          </w:tcPr>
          <w:p w14:paraId="3DE48876" w14:textId="77777777" w:rsidR="00F22FC3" w:rsidRPr="00482844" w:rsidRDefault="00F22FC3" w:rsidP="00482844">
            <w:pPr>
              <w:pStyle w:val="Tabletext"/>
              <w:jc w:val="left"/>
            </w:pPr>
            <w:r w:rsidRPr="00482844">
              <w:t>Antenna type</w:t>
            </w:r>
          </w:p>
        </w:tc>
        <w:tc>
          <w:tcPr>
            <w:tcW w:w="1432" w:type="dxa"/>
          </w:tcPr>
          <w:p w14:paraId="0353EEB0" w14:textId="77777777" w:rsidR="00F22FC3" w:rsidRPr="00482844" w:rsidRDefault="00F22FC3" w:rsidP="00482844">
            <w:pPr>
              <w:pStyle w:val="Tabletext"/>
              <w:jc w:val="center"/>
            </w:pPr>
          </w:p>
        </w:tc>
        <w:tc>
          <w:tcPr>
            <w:tcW w:w="9679" w:type="dxa"/>
          </w:tcPr>
          <w:p w14:paraId="45F884EB" w14:textId="77777777" w:rsidR="00F22FC3" w:rsidRPr="00A10E46" w:rsidRDefault="00F22FC3" w:rsidP="00482844">
            <w:pPr>
              <w:pStyle w:val="Tabletext"/>
              <w:jc w:val="left"/>
              <w:rPr>
                <w:lang w:val="en-US"/>
              </w:rPr>
            </w:pPr>
            <w:r w:rsidRPr="00A10E46">
              <w:rPr>
                <w:lang w:val="en-US"/>
              </w:rPr>
              <w:t>Active electronically scanned array (AESA)</w:t>
            </w:r>
          </w:p>
        </w:tc>
      </w:tr>
      <w:tr w:rsidR="00F22FC3" w:rsidRPr="00527337" w14:paraId="7221DA7F" w14:textId="77777777" w:rsidTr="00CC2A10">
        <w:trPr>
          <w:jc w:val="center"/>
        </w:trPr>
        <w:tc>
          <w:tcPr>
            <w:tcW w:w="3284" w:type="dxa"/>
          </w:tcPr>
          <w:p w14:paraId="575066CD" w14:textId="77777777" w:rsidR="00F22FC3" w:rsidRPr="00482844" w:rsidRDefault="00F22FC3" w:rsidP="00482844">
            <w:pPr>
              <w:pStyle w:val="Tabletext"/>
              <w:jc w:val="left"/>
            </w:pPr>
            <w:r w:rsidRPr="00482844">
              <w:t>Antenna polarization</w:t>
            </w:r>
          </w:p>
        </w:tc>
        <w:tc>
          <w:tcPr>
            <w:tcW w:w="1432" w:type="dxa"/>
          </w:tcPr>
          <w:p w14:paraId="4284A689" w14:textId="77777777" w:rsidR="00F22FC3" w:rsidRPr="00482844" w:rsidRDefault="00F22FC3" w:rsidP="00482844">
            <w:pPr>
              <w:pStyle w:val="Tabletext"/>
              <w:jc w:val="center"/>
            </w:pPr>
          </w:p>
        </w:tc>
        <w:tc>
          <w:tcPr>
            <w:tcW w:w="9679" w:type="dxa"/>
          </w:tcPr>
          <w:p w14:paraId="75F59B00" w14:textId="77777777" w:rsidR="00F22FC3" w:rsidRPr="00482844" w:rsidRDefault="00F22FC3" w:rsidP="00482844">
            <w:pPr>
              <w:pStyle w:val="Tabletext"/>
              <w:jc w:val="left"/>
            </w:pPr>
            <w:r w:rsidRPr="00482844">
              <w:t>Linear vertical</w:t>
            </w:r>
          </w:p>
        </w:tc>
      </w:tr>
      <w:tr w:rsidR="00F22FC3" w:rsidRPr="00527337" w14:paraId="4F769A67" w14:textId="77777777" w:rsidTr="00CC2A10">
        <w:trPr>
          <w:jc w:val="center"/>
        </w:trPr>
        <w:tc>
          <w:tcPr>
            <w:tcW w:w="3284" w:type="dxa"/>
          </w:tcPr>
          <w:p w14:paraId="17C841C2" w14:textId="77777777" w:rsidR="00F22FC3" w:rsidRPr="00482844" w:rsidRDefault="00F22FC3" w:rsidP="00482844">
            <w:pPr>
              <w:pStyle w:val="Tabletext"/>
              <w:jc w:val="left"/>
            </w:pPr>
            <w:r w:rsidRPr="00482844">
              <w:t xml:space="preserve">Antenna main beam gain </w:t>
            </w:r>
          </w:p>
        </w:tc>
        <w:tc>
          <w:tcPr>
            <w:tcW w:w="1432" w:type="dxa"/>
          </w:tcPr>
          <w:p w14:paraId="788F809F" w14:textId="77777777" w:rsidR="00F22FC3" w:rsidRPr="00482844" w:rsidRDefault="00F22FC3" w:rsidP="00482844">
            <w:pPr>
              <w:pStyle w:val="Tabletext"/>
              <w:jc w:val="center"/>
            </w:pPr>
            <w:r w:rsidRPr="00482844">
              <w:t>dBi</w:t>
            </w:r>
          </w:p>
        </w:tc>
        <w:tc>
          <w:tcPr>
            <w:tcW w:w="9679" w:type="dxa"/>
          </w:tcPr>
          <w:p w14:paraId="3446491A" w14:textId="77777777" w:rsidR="00F22FC3" w:rsidRPr="00482844" w:rsidRDefault="00F22FC3" w:rsidP="00482844">
            <w:pPr>
              <w:pStyle w:val="Tabletext"/>
              <w:jc w:val="left"/>
            </w:pPr>
            <w:r w:rsidRPr="00482844">
              <w:t>28</w:t>
            </w:r>
          </w:p>
        </w:tc>
      </w:tr>
      <w:tr w:rsidR="00F22FC3" w:rsidRPr="00527337" w14:paraId="5466E397" w14:textId="77777777" w:rsidTr="00CC2A10">
        <w:trPr>
          <w:jc w:val="center"/>
        </w:trPr>
        <w:tc>
          <w:tcPr>
            <w:tcW w:w="3284" w:type="dxa"/>
          </w:tcPr>
          <w:p w14:paraId="140E3DCF" w14:textId="77777777" w:rsidR="00F22FC3" w:rsidRPr="00482844" w:rsidRDefault="00F22FC3" w:rsidP="00482844">
            <w:pPr>
              <w:pStyle w:val="Tabletext"/>
              <w:jc w:val="left"/>
            </w:pPr>
            <w:r w:rsidRPr="00482844">
              <w:t xml:space="preserve">Antenna elevation beamwidth </w:t>
            </w:r>
          </w:p>
        </w:tc>
        <w:tc>
          <w:tcPr>
            <w:tcW w:w="1432" w:type="dxa"/>
          </w:tcPr>
          <w:p w14:paraId="0165E041" w14:textId="77777777" w:rsidR="00F22FC3" w:rsidRPr="00482844" w:rsidRDefault="00F22FC3" w:rsidP="00482844">
            <w:pPr>
              <w:pStyle w:val="Tabletext"/>
              <w:jc w:val="center"/>
            </w:pPr>
            <w:r w:rsidRPr="00482844">
              <w:t>degrees</w:t>
            </w:r>
          </w:p>
        </w:tc>
        <w:tc>
          <w:tcPr>
            <w:tcW w:w="9679" w:type="dxa"/>
          </w:tcPr>
          <w:p w14:paraId="3C58DDFA" w14:textId="77777777" w:rsidR="00F22FC3" w:rsidRPr="00482844" w:rsidRDefault="00F22FC3" w:rsidP="00482844">
            <w:pPr>
              <w:pStyle w:val="Tabletext"/>
              <w:jc w:val="left"/>
            </w:pPr>
            <w:r w:rsidRPr="00482844">
              <w:t>13.5 at antenna broadside</w:t>
            </w:r>
          </w:p>
        </w:tc>
      </w:tr>
      <w:tr w:rsidR="00F22FC3" w:rsidRPr="00527337" w14:paraId="23E598C1" w14:textId="77777777" w:rsidTr="00CC2A10">
        <w:trPr>
          <w:jc w:val="center"/>
        </w:trPr>
        <w:tc>
          <w:tcPr>
            <w:tcW w:w="3284" w:type="dxa"/>
          </w:tcPr>
          <w:p w14:paraId="0A35F824" w14:textId="77777777" w:rsidR="00F22FC3" w:rsidRPr="00482844" w:rsidRDefault="00F22FC3" w:rsidP="00482844">
            <w:pPr>
              <w:pStyle w:val="Tabletext"/>
              <w:jc w:val="left"/>
            </w:pPr>
            <w:r w:rsidRPr="00482844">
              <w:t xml:space="preserve">Antenna azimuthal beamwidth </w:t>
            </w:r>
          </w:p>
        </w:tc>
        <w:tc>
          <w:tcPr>
            <w:tcW w:w="1432" w:type="dxa"/>
          </w:tcPr>
          <w:p w14:paraId="537D4037" w14:textId="77777777" w:rsidR="00F22FC3" w:rsidRPr="00482844" w:rsidRDefault="00F22FC3" w:rsidP="00482844">
            <w:pPr>
              <w:pStyle w:val="Tabletext"/>
              <w:jc w:val="center"/>
            </w:pPr>
            <w:r w:rsidRPr="00482844">
              <w:t>degrees</w:t>
            </w:r>
          </w:p>
        </w:tc>
        <w:tc>
          <w:tcPr>
            <w:tcW w:w="9679" w:type="dxa"/>
          </w:tcPr>
          <w:p w14:paraId="07154E3C" w14:textId="77777777" w:rsidR="00F22FC3" w:rsidRPr="00482844" w:rsidRDefault="00F22FC3" w:rsidP="00482844">
            <w:pPr>
              <w:pStyle w:val="Tabletext"/>
              <w:jc w:val="left"/>
            </w:pPr>
            <w:r w:rsidRPr="00482844">
              <w:t>2.7 at antenna broadside</w:t>
            </w:r>
          </w:p>
        </w:tc>
      </w:tr>
    </w:tbl>
    <w:p w14:paraId="3A21E8C0" w14:textId="77777777" w:rsidR="00BC38A0" w:rsidRPr="00527337" w:rsidRDefault="00BC38A0" w:rsidP="00BC38A0">
      <w:pPr>
        <w:pStyle w:val="TableNo"/>
      </w:pPr>
      <w:r w:rsidRPr="00527337">
        <w:br w:type="page"/>
      </w:r>
    </w:p>
    <w:p w14:paraId="41EACFE9" w14:textId="77777777" w:rsidR="00BC38A0" w:rsidRDefault="00BC38A0" w:rsidP="006F10B9"/>
    <w:p w14:paraId="68370664" w14:textId="77777777" w:rsidR="00BC38A0" w:rsidRPr="00527337" w:rsidRDefault="00BC38A0" w:rsidP="006F10B9">
      <w:pPr>
        <w:pStyle w:val="TableNo"/>
      </w:pPr>
      <w:r w:rsidRPr="00527337">
        <w:t>TABLE 1 (</w:t>
      </w:r>
      <w:r w:rsidRPr="00527337">
        <w:rPr>
          <w:i/>
        </w:rPr>
        <w:t>end</w:t>
      </w:r>
      <w:r w:rsidRPr="00482844">
        <w:rPr>
          <w:iCs/>
        </w:rPr>
        <w:t>)</w:t>
      </w: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0"/>
        <w:gridCol w:w="1552"/>
        <w:gridCol w:w="7948"/>
        <w:tblGridChange w:id="15">
          <w:tblGrid>
            <w:gridCol w:w="4810"/>
            <w:gridCol w:w="1552"/>
            <w:gridCol w:w="7948"/>
          </w:tblGrid>
        </w:tblGridChange>
      </w:tblGrid>
      <w:tr w:rsidR="00F22FC3" w:rsidRPr="00527337" w14:paraId="2FC4252F" w14:textId="77777777" w:rsidTr="00CC2A10">
        <w:trPr>
          <w:jc w:val="center"/>
        </w:trPr>
        <w:tc>
          <w:tcPr>
            <w:tcW w:w="4810" w:type="dxa"/>
            <w:tcMar>
              <w:left w:w="57" w:type="dxa"/>
              <w:right w:w="57" w:type="dxa"/>
            </w:tcMar>
          </w:tcPr>
          <w:p w14:paraId="21FD27FC" w14:textId="77777777" w:rsidR="00F22FC3" w:rsidRPr="00482844" w:rsidRDefault="00F22FC3" w:rsidP="00482844">
            <w:pPr>
              <w:pStyle w:val="Tablehead"/>
            </w:pPr>
            <w:r w:rsidRPr="00482844">
              <w:t>Characteristics</w:t>
            </w:r>
          </w:p>
        </w:tc>
        <w:tc>
          <w:tcPr>
            <w:tcW w:w="1552" w:type="dxa"/>
          </w:tcPr>
          <w:p w14:paraId="07F3B97B" w14:textId="77777777" w:rsidR="00F22FC3" w:rsidRPr="00482844" w:rsidRDefault="00F22FC3" w:rsidP="00482844">
            <w:pPr>
              <w:pStyle w:val="Tablehead"/>
            </w:pPr>
            <w:r w:rsidRPr="00482844">
              <w:t>Units</w:t>
            </w:r>
          </w:p>
        </w:tc>
        <w:tc>
          <w:tcPr>
            <w:tcW w:w="7948" w:type="dxa"/>
            <w:tcMar>
              <w:left w:w="57" w:type="dxa"/>
              <w:right w:w="57" w:type="dxa"/>
            </w:tcMar>
          </w:tcPr>
          <w:p w14:paraId="2C1F4960" w14:textId="77777777" w:rsidR="00F22FC3" w:rsidRPr="00482844" w:rsidRDefault="00F22FC3" w:rsidP="00482844">
            <w:pPr>
              <w:pStyle w:val="Tablehead"/>
            </w:pPr>
            <w:r w:rsidRPr="00482844">
              <w:t>System A13</w:t>
            </w:r>
            <w:bookmarkStart w:id="16" w:name="_GoBack"/>
            <w:bookmarkEnd w:id="16"/>
          </w:p>
        </w:tc>
      </w:tr>
      <w:tr w:rsidR="00F22FC3" w:rsidRPr="008218CB" w14:paraId="56A3B0EB" w14:textId="77777777" w:rsidTr="00CC2A10">
        <w:trPr>
          <w:jc w:val="center"/>
        </w:trPr>
        <w:tc>
          <w:tcPr>
            <w:tcW w:w="4810" w:type="dxa"/>
            <w:tcMar>
              <w:left w:w="57" w:type="dxa"/>
              <w:right w:w="57" w:type="dxa"/>
            </w:tcMar>
          </w:tcPr>
          <w:p w14:paraId="12D35218" w14:textId="77777777" w:rsidR="00F22FC3" w:rsidRPr="00527337" w:rsidRDefault="00F22FC3" w:rsidP="00482844">
            <w:pPr>
              <w:pStyle w:val="Tabletext"/>
              <w:jc w:val="left"/>
              <w:rPr>
                <w:rFonts w:eastAsia="MS Mincho"/>
              </w:rPr>
            </w:pPr>
            <w:r w:rsidRPr="00527337">
              <w:t xml:space="preserve">Antenna horizontal scan rate </w:t>
            </w:r>
          </w:p>
        </w:tc>
        <w:tc>
          <w:tcPr>
            <w:tcW w:w="1552" w:type="dxa"/>
          </w:tcPr>
          <w:p w14:paraId="50012A46" w14:textId="77777777" w:rsidR="00F22FC3" w:rsidRPr="00527337" w:rsidRDefault="00F22FC3" w:rsidP="00482844">
            <w:pPr>
              <w:pStyle w:val="Tabletext"/>
              <w:jc w:val="center"/>
            </w:pPr>
            <w:r>
              <w:t>d</w:t>
            </w:r>
            <w:r w:rsidRPr="00527337">
              <w:t>egrees/s</w:t>
            </w:r>
          </w:p>
        </w:tc>
        <w:tc>
          <w:tcPr>
            <w:tcW w:w="7948" w:type="dxa"/>
            <w:tcMar>
              <w:left w:w="57" w:type="dxa"/>
              <w:right w:w="57" w:type="dxa"/>
            </w:tcMar>
          </w:tcPr>
          <w:p w14:paraId="57BFAB2D" w14:textId="77777777" w:rsidR="00F22FC3" w:rsidRPr="00BC38A0" w:rsidRDefault="00F22FC3" w:rsidP="00482844">
            <w:pPr>
              <w:pStyle w:val="Tabletext"/>
              <w:rPr>
                <w:rFonts w:eastAsia="MS Mincho"/>
                <w:lang w:val="en-US"/>
              </w:rPr>
            </w:pPr>
            <w:r w:rsidRPr="00527337">
              <w:rPr>
                <w:szCs w:val="22"/>
                <w:lang w:val="en-US"/>
              </w:rPr>
              <w:t>Raster: 8 frames/min with interleaved track updates as required</w:t>
            </w:r>
          </w:p>
        </w:tc>
      </w:tr>
      <w:tr w:rsidR="00F22FC3" w:rsidRPr="008218CB" w14:paraId="70167BAF" w14:textId="77777777" w:rsidTr="00CC2A10">
        <w:trPr>
          <w:jc w:val="center"/>
        </w:trPr>
        <w:tc>
          <w:tcPr>
            <w:tcW w:w="4810" w:type="dxa"/>
            <w:tcMar>
              <w:left w:w="57" w:type="dxa"/>
              <w:right w:w="57" w:type="dxa"/>
            </w:tcMar>
          </w:tcPr>
          <w:p w14:paraId="60C70268" w14:textId="77777777" w:rsidR="00F22FC3" w:rsidRPr="00527337" w:rsidRDefault="00F22FC3" w:rsidP="00482844">
            <w:pPr>
              <w:pStyle w:val="Tabletext"/>
              <w:jc w:val="left"/>
              <w:rPr>
                <w:rFonts w:eastAsia="MS Mincho"/>
              </w:rPr>
            </w:pPr>
            <w:r w:rsidRPr="00527337">
              <w:t>Antenna horizontal scan type (continuous, random, sector, etc.)</w:t>
            </w:r>
          </w:p>
        </w:tc>
        <w:tc>
          <w:tcPr>
            <w:tcW w:w="1552" w:type="dxa"/>
          </w:tcPr>
          <w:p w14:paraId="4DB44438" w14:textId="77777777" w:rsidR="00F22FC3" w:rsidRPr="00527337" w:rsidRDefault="00F22FC3" w:rsidP="00482844">
            <w:pPr>
              <w:pStyle w:val="Tabletext"/>
              <w:jc w:val="center"/>
            </w:pPr>
            <w:r>
              <w:t>d</w:t>
            </w:r>
            <w:r w:rsidRPr="00527337">
              <w:t>egrees</w:t>
            </w:r>
          </w:p>
        </w:tc>
        <w:tc>
          <w:tcPr>
            <w:tcW w:w="7948" w:type="dxa"/>
            <w:tcMar>
              <w:left w:w="57" w:type="dxa"/>
              <w:right w:w="57" w:type="dxa"/>
            </w:tcMar>
          </w:tcPr>
          <w:p w14:paraId="17A9FC87" w14:textId="77777777" w:rsidR="00F22FC3" w:rsidRPr="00D43998" w:rsidRDefault="00F22FC3" w:rsidP="00482844">
            <w:pPr>
              <w:pStyle w:val="Tabletext"/>
              <w:rPr>
                <w:rFonts w:eastAsia="MS Mincho"/>
                <w:lang w:val="en-US"/>
              </w:rPr>
            </w:pPr>
            <w:r w:rsidRPr="00527337">
              <w:rPr>
                <w:szCs w:val="22"/>
                <w:lang w:val="en-US"/>
              </w:rPr>
              <w:t xml:space="preserve">Sector: </w:t>
            </w:r>
            <w:r w:rsidRPr="00527337">
              <w:rPr>
                <w:szCs w:val="22"/>
                <w:lang w:val="en-US"/>
              </w:rPr>
              <w:sym w:font="Symbol" w:char="F0B1"/>
            </w:r>
            <w:r w:rsidRPr="00527337">
              <w:rPr>
                <w:szCs w:val="22"/>
                <w:lang w:val="en-US"/>
              </w:rPr>
              <w:t>110, electronically scanned (2 antennas are used)</w:t>
            </w:r>
          </w:p>
        </w:tc>
      </w:tr>
      <w:tr w:rsidR="00F22FC3" w:rsidRPr="008218CB" w14:paraId="5B7DEB38" w14:textId="77777777" w:rsidTr="00CC2A10">
        <w:trPr>
          <w:jc w:val="center"/>
        </w:trPr>
        <w:tc>
          <w:tcPr>
            <w:tcW w:w="4810" w:type="dxa"/>
            <w:tcMar>
              <w:left w:w="57" w:type="dxa"/>
              <w:right w:w="57" w:type="dxa"/>
            </w:tcMar>
          </w:tcPr>
          <w:p w14:paraId="2993EA94" w14:textId="77777777" w:rsidR="00F22FC3" w:rsidRPr="00527337" w:rsidRDefault="00F22FC3" w:rsidP="00482844">
            <w:pPr>
              <w:pStyle w:val="Tabletext"/>
              <w:jc w:val="left"/>
              <w:rPr>
                <w:rFonts w:eastAsia="MS Mincho"/>
              </w:rPr>
            </w:pPr>
            <w:r w:rsidRPr="00527337">
              <w:t xml:space="preserve">Antenna vertical scan rate </w:t>
            </w:r>
          </w:p>
        </w:tc>
        <w:tc>
          <w:tcPr>
            <w:tcW w:w="1552" w:type="dxa"/>
          </w:tcPr>
          <w:p w14:paraId="2A9AE8F0" w14:textId="77777777" w:rsidR="00F22FC3" w:rsidRPr="00527337" w:rsidRDefault="00F22FC3" w:rsidP="00482844">
            <w:pPr>
              <w:pStyle w:val="Tabletext"/>
              <w:jc w:val="center"/>
            </w:pPr>
            <w:r>
              <w:t>d</w:t>
            </w:r>
            <w:r w:rsidRPr="00527337">
              <w:t>egrees/s</w:t>
            </w:r>
          </w:p>
        </w:tc>
        <w:tc>
          <w:tcPr>
            <w:tcW w:w="7948" w:type="dxa"/>
            <w:tcMar>
              <w:left w:w="57" w:type="dxa"/>
              <w:right w:w="57" w:type="dxa"/>
            </w:tcMar>
          </w:tcPr>
          <w:p w14:paraId="13E7095F" w14:textId="77777777" w:rsidR="00F22FC3" w:rsidRPr="00BC38A0" w:rsidRDefault="00F22FC3" w:rsidP="00482844">
            <w:pPr>
              <w:pStyle w:val="Tabletext"/>
              <w:rPr>
                <w:rFonts w:eastAsia="MS Mincho"/>
                <w:lang w:val="en-US"/>
              </w:rPr>
            </w:pPr>
            <w:r w:rsidRPr="00527337">
              <w:rPr>
                <w:szCs w:val="22"/>
                <w:lang w:val="en-US"/>
              </w:rPr>
              <w:t>Raster: 8 frames/min with interleaved track updates as required</w:t>
            </w:r>
          </w:p>
        </w:tc>
      </w:tr>
      <w:tr w:rsidR="00F22FC3" w:rsidRPr="008218CB" w14:paraId="1816CE28" w14:textId="77777777" w:rsidTr="00CC2A10">
        <w:trPr>
          <w:trHeight w:val="1104"/>
          <w:jc w:val="center"/>
        </w:trPr>
        <w:tc>
          <w:tcPr>
            <w:tcW w:w="4810" w:type="dxa"/>
            <w:tcMar>
              <w:left w:w="57" w:type="dxa"/>
              <w:right w:w="57" w:type="dxa"/>
            </w:tcMar>
          </w:tcPr>
          <w:p w14:paraId="08B5B65D" w14:textId="77777777" w:rsidR="00F22FC3" w:rsidRPr="00527337" w:rsidRDefault="00F22FC3" w:rsidP="00482844">
            <w:pPr>
              <w:pStyle w:val="Tabletext"/>
              <w:jc w:val="left"/>
              <w:rPr>
                <w:rFonts w:eastAsia="MS Mincho"/>
              </w:rPr>
            </w:pPr>
            <w:r w:rsidRPr="00527337">
              <w:t>Antenna vertical scan type (continuous, random, sector, etc.)</w:t>
            </w:r>
          </w:p>
        </w:tc>
        <w:tc>
          <w:tcPr>
            <w:tcW w:w="1552" w:type="dxa"/>
          </w:tcPr>
          <w:p w14:paraId="3E21BA4B" w14:textId="77777777" w:rsidR="00F22FC3" w:rsidRPr="00527337" w:rsidRDefault="00F22FC3" w:rsidP="00482844">
            <w:pPr>
              <w:pStyle w:val="Tabletext"/>
              <w:jc w:val="center"/>
            </w:pPr>
            <w:r>
              <w:t>d</w:t>
            </w:r>
            <w:r w:rsidRPr="00527337">
              <w:t>egrees</w:t>
            </w:r>
          </w:p>
        </w:tc>
        <w:tc>
          <w:tcPr>
            <w:tcW w:w="7948" w:type="dxa"/>
            <w:tcMar>
              <w:left w:w="57" w:type="dxa"/>
              <w:right w:w="57" w:type="dxa"/>
            </w:tcMar>
          </w:tcPr>
          <w:p w14:paraId="2EF4A50A" w14:textId="77777777" w:rsidR="00F22FC3" w:rsidRPr="00D43998" w:rsidRDefault="00F22FC3" w:rsidP="00482844">
            <w:pPr>
              <w:pStyle w:val="Tabletext"/>
              <w:rPr>
                <w:rFonts w:eastAsia="MS Mincho"/>
                <w:szCs w:val="22"/>
                <w:lang w:val="en-US"/>
              </w:rPr>
            </w:pPr>
            <w:r w:rsidRPr="00527337">
              <w:rPr>
                <w:szCs w:val="22"/>
                <w:lang w:val="en-US"/>
              </w:rPr>
              <w:t xml:space="preserve">Sector: </w:t>
            </w:r>
            <w:r w:rsidRPr="00527337">
              <w:rPr>
                <w:szCs w:val="22"/>
                <w:lang w:val="en-US"/>
              </w:rPr>
              <w:sym w:font="Symbol" w:char="F0B1"/>
            </w:r>
            <w:r w:rsidRPr="00527337">
              <w:rPr>
                <w:szCs w:val="22"/>
                <w:lang w:val="en-US"/>
              </w:rPr>
              <w:t xml:space="preserve">15 (search), </w:t>
            </w:r>
            <w:r w:rsidRPr="00527337">
              <w:rPr>
                <w:szCs w:val="22"/>
                <w:lang w:val="en-US"/>
              </w:rPr>
              <w:sym w:font="Symbol" w:char="F0B1"/>
            </w:r>
            <w:r w:rsidRPr="00527337">
              <w:rPr>
                <w:szCs w:val="22"/>
                <w:lang w:val="en-US"/>
              </w:rPr>
              <w:t>45 (track);</w:t>
            </w:r>
          </w:p>
          <w:p w14:paraId="7A6C49A5" w14:textId="77777777" w:rsidR="00F22FC3" w:rsidRPr="00D43998" w:rsidRDefault="00F22FC3" w:rsidP="00482844">
            <w:pPr>
              <w:pStyle w:val="Tabletext"/>
              <w:rPr>
                <w:rFonts w:eastAsia="MS Mincho"/>
                <w:lang w:val="en-US"/>
              </w:rPr>
            </w:pPr>
            <w:r w:rsidRPr="00527337">
              <w:rPr>
                <w:szCs w:val="22"/>
                <w:lang w:val="en-US"/>
              </w:rPr>
              <w:t>electronically scanned; field of regard is electronically stabilized with respect to a local horizontal plane</w:t>
            </w:r>
          </w:p>
        </w:tc>
      </w:tr>
      <w:tr w:rsidR="00F22FC3" w:rsidRPr="008218CB" w14:paraId="6F10B749" w14:textId="77777777" w:rsidTr="00CC2A10">
        <w:trPr>
          <w:jc w:val="center"/>
        </w:trPr>
        <w:tc>
          <w:tcPr>
            <w:tcW w:w="4810" w:type="dxa"/>
            <w:tcMar>
              <w:left w:w="57" w:type="dxa"/>
              <w:right w:w="57" w:type="dxa"/>
            </w:tcMar>
          </w:tcPr>
          <w:p w14:paraId="3DEFA59B" w14:textId="77777777" w:rsidR="00F22FC3" w:rsidRPr="00BC38A0" w:rsidRDefault="00F22FC3" w:rsidP="00482844">
            <w:pPr>
              <w:pStyle w:val="Tabletext"/>
              <w:jc w:val="left"/>
              <w:rPr>
                <w:rFonts w:eastAsia="MS Mincho"/>
                <w:lang w:val="en-US"/>
              </w:rPr>
            </w:pPr>
            <w:r w:rsidRPr="00BC38A0">
              <w:rPr>
                <w:lang w:val="en-US"/>
              </w:rPr>
              <w:t>Antenna side-lobe (SL) levels (1</w:t>
            </w:r>
            <w:r w:rsidRPr="006F10B9">
              <w:rPr>
                <w:vertAlign w:val="superscript"/>
                <w:lang w:val="en-US"/>
              </w:rPr>
              <w:t>st</w:t>
            </w:r>
            <w:r w:rsidRPr="00BC38A0">
              <w:rPr>
                <w:lang w:val="en-US"/>
              </w:rPr>
              <w:t xml:space="preserve"> SLs and remote SLs) </w:t>
            </w:r>
          </w:p>
        </w:tc>
        <w:tc>
          <w:tcPr>
            <w:tcW w:w="1552" w:type="dxa"/>
          </w:tcPr>
          <w:p w14:paraId="2DB0F351" w14:textId="77777777" w:rsidR="00F22FC3" w:rsidRPr="00527337" w:rsidRDefault="00F22FC3" w:rsidP="00482844">
            <w:pPr>
              <w:pStyle w:val="Tabletext"/>
              <w:jc w:val="center"/>
            </w:pPr>
            <w:r w:rsidRPr="00527337">
              <w:t>dBi</w:t>
            </w:r>
          </w:p>
        </w:tc>
        <w:tc>
          <w:tcPr>
            <w:tcW w:w="7948" w:type="dxa"/>
            <w:tcMar>
              <w:left w:w="57" w:type="dxa"/>
              <w:right w:w="57" w:type="dxa"/>
            </w:tcMar>
          </w:tcPr>
          <w:p w14:paraId="78733341" w14:textId="77777777" w:rsidR="00F22FC3" w:rsidRPr="00D43998" w:rsidRDefault="00F22FC3" w:rsidP="00482844">
            <w:pPr>
              <w:pStyle w:val="Tabletext"/>
              <w:rPr>
                <w:rFonts w:eastAsia="MS Mincho"/>
                <w:szCs w:val="22"/>
                <w:lang w:val="en-US"/>
              </w:rPr>
            </w:pPr>
            <w:r w:rsidRPr="00527337">
              <w:rPr>
                <w:szCs w:val="22"/>
                <w:lang w:val="en-US"/>
              </w:rPr>
              <w:t>&lt;17, first sidelobe;</w:t>
            </w:r>
          </w:p>
          <w:p w14:paraId="768233BB" w14:textId="77777777" w:rsidR="00F22FC3" w:rsidRPr="00D43998" w:rsidRDefault="00F22FC3" w:rsidP="00482844">
            <w:pPr>
              <w:pStyle w:val="Tabletext"/>
              <w:rPr>
                <w:rFonts w:eastAsia="MS Mincho"/>
                <w:szCs w:val="22"/>
                <w:lang w:val="en-US"/>
              </w:rPr>
            </w:pPr>
            <w:r w:rsidRPr="00527337">
              <w:rPr>
                <w:szCs w:val="22"/>
                <w:lang w:val="en-US"/>
              </w:rPr>
              <w:t>&lt;13, outer sidelobes;</w:t>
            </w:r>
          </w:p>
          <w:p w14:paraId="7C077528" w14:textId="77777777" w:rsidR="00F22FC3" w:rsidRPr="00D43998" w:rsidRDefault="00F22FC3" w:rsidP="00482844">
            <w:pPr>
              <w:pStyle w:val="Tabletext"/>
              <w:rPr>
                <w:rFonts w:eastAsia="MS Mincho"/>
                <w:lang w:val="en-US"/>
              </w:rPr>
            </w:pPr>
            <w:r w:rsidRPr="00527337">
              <w:rPr>
                <w:szCs w:val="22"/>
                <w:lang w:val="en-US"/>
              </w:rPr>
              <w:t>(applies to transmit sidelobe levels with uniform weighting; receive sidelobe levels are lower)</w:t>
            </w:r>
          </w:p>
        </w:tc>
      </w:tr>
      <w:tr w:rsidR="00F22FC3" w:rsidRPr="00771EEE" w14:paraId="6C5E743D" w14:textId="77777777" w:rsidTr="00CC2A10">
        <w:trPr>
          <w:jc w:val="center"/>
        </w:trPr>
        <w:tc>
          <w:tcPr>
            <w:tcW w:w="4810" w:type="dxa"/>
            <w:tcMar>
              <w:left w:w="57" w:type="dxa"/>
              <w:right w:w="57" w:type="dxa"/>
            </w:tcMar>
          </w:tcPr>
          <w:p w14:paraId="6F545E28" w14:textId="77777777" w:rsidR="00F22FC3" w:rsidRPr="00527337" w:rsidRDefault="00F22FC3" w:rsidP="00482844">
            <w:pPr>
              <w:pStyle w:val="Tabletext"/>
              <w:jc w:val="left"/>
              <w:rPr>
                <w:rFonts w:eastAsia="MS Mincho"/>
              </w:rPr>
            </w:pPr>
            <w:r w:rsidRPr="00527337">
              <w:t>Antenna height</w:t>
            </w:r>
          </w:p>
        </w:tc>
        <w:tc>
          <w:tcPr>
            <w:tcW w:w="1552" w:type="dxa"/>
          </w:tcPr>
          <w:p w14:paraId="12AD2171" w14:textId="77777777" w:rsidR="00F22FC3" w:rsidRPr="00527337" w:rsidRDefault="00F22FC3" w:rsidP="00482844">
            <w:pPr>
              <w:pStyle w:val="Tabletext"/>
              <w:jc w:val="center"/>
            </w:pPr>
          </w:p>
        </w:tc>
        <w:tc>
          <w:tcPr>
            <w:tcW w:w="7948" w:type="dxa"/>
            <w:tcMar>
              <w:left w:w="57" w:type="dxa"/>
              <w:right w:w="57" w:type="dxa"/>
            </w:tcMar>
          </w:tcPr>
          <w:p w14:paraId="16E897BD" w14:textId="77777777" w:rsidR="00F22FC3" w:rsidRPr="00BC38A0" w:rsidRDefault="00F22FC3" w:rsidP="00482844">
            <w:pPr>
              <w:pStyle w:val="Tabletext"/>
              <w:rPr>
                <w:rFonts w:eastAsia="MS Mincho"/>
                <w:lang w:val="en-US"/>
              </w:rPr>
            </w:pPr>
            <w:r w:rsidRPr="00527337">
              <w:rPr>
                <w:szCs w:val="22"/>
                <w:lang w:val="en-US"/>
              </w:rPr>
              <w:t>equal to aircraft altitude</w:t>
            </w:r>
          </w:p>
        </w:tc>
      </w:tr>
      <w:tr w:rsidR="00F22FC3" w:rsidRPr="00527337" w14:paraId="58760FD4" w14:textId="77777777" w:rsidTr="00CC2A10">
        <w:trPr>
          <w:jc w:val="center"/>
        </w:trPr>
        <w:tc>
          <w:tcPr>
            <w:tcW w:w="4810" w:type="dxa"/>
            <w:tcMar>
              <w:left w:w="57" w:type="dxa"/>
              <w:right w:w="57" w:type="dxa"/>
            </w:tcMar>
          </w:tcPr>
          <w:p w14:paraId="7E9E3C38" w14:textId="77777777" w:rsidR="00F22FC3" w:rsidRPr="00527337" w:rsidRDefault="00F22FC3" w:rsidP="00482844">
            <w:pPr>
              <w:pStyle w:val="Tabletext"/>
              <w:jc w:val="left"/>
              <w:rPr>
                <w:rFonts w:eastAsia="MS Mincho"/>
              </w:rPr>
            </w:pPr>
            <w:r w:rsidRPr="00BC38A0">
              <w:rPr>
                <w:lang w:val="en-US"/>
              </w:rPr>
              <w:br w:type="page"/>
            </w:r>
            <w:r w:rsidRPr="00527337">
              <w:t xml:space="preserve">Receiver IF 3 dB bandwidth </w:t>
            </w:r>
          </w:p>
        </w:tc>
        <w:tc>
          <w:tcPr>
            <w:tcW w:w="1552" w:type="dxa"/>
          </w:tcPr>
          <w:p w14:paraId="17793E7C" w14:textId="77777777" w:rsidR="00F22FC3" w:rsidRPr="00527337" w:rsidRDefault="00F22FC3" w:rsidP="00482844">
            <w:pPr>
              <w:pStyle w:val="Tabletext"/>
              <w:jc w:val="center"/>
            </w:pPr>
            <w:r w:rsidRPr="00527337">
              <w:t>MHz</w:t>
            </w:r>
          </w:p>
        </w:tc>
        <w:tc>
          <w:tcPr>
            <w:tcW w:w="7948" w:type="dxa"/>
            <w:tcMar>
              <w:left w:w="57" w:type="dxa"/>
              <w:right w:w="57" w:type="dxa"/>
            </w:tcMar>
          </w:tcPr>
          <w:p w14:paraId="215EE48E" w14:textId="77777777" w:rsidR="00F22FC3" w:rsidRPr="00D43998" w:rsidRDefault="00F22FC3" w:rsidP="00482844">
            <w:pPr>
              <w:pStyle w:val="Tabletext"/>
              <w:rPr>
                <w:szCs w:val="22"/>
                <w:lang w:val="en-US"/>
              </w:rPr>
            </w:pPr>
            <w:r w:rsidRPr="00527337">
              <w:rPr>
                <w:szCs w:val="22"/>
                <w:lang w:val="en-US"/>
              </w:rPr>
              <w:t>5-10</w:t>
            </w:r>
          </w:p>
          <w:p w14:paraId="5072D654" w14:textId="77777777" w:rsidR="00F22FC3" w:rsidRPr="00D43998" w:rsidRDefault="00F22FC3" w:rsidP="00482844">
            <w:pPr>
              <w:pStyle w:val="Tabletext"/>
              <w:rPr>
                <w:rFonts w:eastAsia="MS Mincho"/>
              </w:rPr>
            </w:pPr>
            <w:r w:rsidRPr="00527337">
              <w:rPr>
                <w:szCs w:val="22"/>
                <w:lang w:val="en-US"/>
              </w:rPr>
              <w:t>(mode-dependent)</w:t>
            </w:r>
          </w:p>
        </w:tc>
      </w:tr>
      <w:tr w:rsidR="00F22FC3" w:rsidRPr="00527337" w14:paraId="6A347F21" w14:textId="77777777" w:rsidTr="00CC2A10">
        <w:trPr>
          <w:jc w:val="center"/>
        </w:trPr>
        <w:tc>
          <w:tcPr>
            <w:tcW w:w="4810" w:type="dxa"/>
            <w:tcMar>
              <w:left w:w="57" w:type="dxa"/>
              <w:right w:w="57" w:type="dxa"/>
            </w:tcMar>
          </w:tcPr>
          <w:p w14:paraId="444A2A95" w14:textId="77777777" w:rsidR="00F22FC3" w:rsidRPr="00527337" w:rsidRDefault="00F22FC3" w:rsidP="00482844">
            <w:pPr>
              <w:pStyle w:val="Tabletext"/>
              <w:jc w:val="left"/>
              <w:rPr>
                <w:rFonts w:eastAsia="MS Mincho"/>
              </w:rPr>
            </w:pPr>
            <w:r w:rsidRPr="00527337">
              <w:t xml:space="preserve">Receiver noise figure </w:t>
            </w:r>
          </w:p>
        </w:tc>
        <w:tc>
          <w:tcPr>
            <w:tcW w:w="1552" w:type="dxa"/>
          </w:tcPr>
          <w:p w14:paraId="6C50658D" w14:textId="77777777" w:rsidR="00F22FC3" w:rsidRPr="00527337" w:rsidRDefault="00F22FC3" w:rsidP="00482844">
            <w:pPr>
              <w:pStyle w:val="Tabletext"/>
              <w:jc w:val="center"/>
            </w:pPr>
            <w:r w:rsidRPr="00527337">
              <w:t>dB</w:t>
            </w:r>
          </w:p>
        </w:tc>
        <w:tc>
          <w:tcPr>
            <w:tcW w:w="7948" w:type="dxa"/>
            <w:tcMar>
              <w:left w:w="57" w:type="dxa"/>
              <w:right w:w="57" w:type="dxa"/>
            </w:tcMar>
          </w:tcPr>
          <w:p w14:paraId="6354C0BD" w14:textId="77777777" w:rsidR="00F22FC3" w:rsidRPr="00D43998" w:rsidRDefault="00F22FC3" w:rsidP="00482844">
            <w:pPr>
              <w:pStyle w:val="Tabletext"/>
              <w:rPr>
                <w:rFonts w:eastAsia="MS Mincho"/>
              </w:rPr>
            </w:pPr>
            <w:r w:rsidRPr="00D43998">
              <w:rPr>
                <w:szCs w:val="22"/>
                <w:lang w:val="en-US"/>
              </w:rPr>
              <w:t>4.4</w:t>
            </w:r>
            <w:r w:rsidRPr="00527337">
              <w:rPr>
                <w:szCs w:val="22"/>
                <w:lang w:val="en-US"/>
              </w:rPr>
              <w:t xml:space="preserve"> (system NF)</w:t>
            </w:r>
          </w:p>
        </w:tc>
      </w:tr>
      <w:tr w:rsidR="00F22FC3" w:rsidRPr="008218CB" w14:paraId="20F94986" w14:textId="77777777" w:rsidTr="00CC2A10">
        <w:trPr>
          <w:jc w:val="center"/>
        </w:trPr>
        <w:tc>
          <w:tcPr>
            <w:tcW w:w="4810" w:type="dxa"/>
            <w:tcMar>
              <w:left w:w="57" w:type="dxa"/>
              <w:right w:w="57" w:type="dxa"/>
            </w:tcMar>
          </w:tcPr>
          <w:p w14:paraId="7AFDF9C3" w14:textId="77777777" w:rsidR="00F22FC3" w:rsidRPr="00527337" w:rsidRDefault="00F22FC3" w:rsidP="00482844">
            <w:pPr>
              <w:pStyle w:val="Tabletext"/>
              <w:jc w:val="left"/>
              <w:rPr>
                <w:rFonts w:eastAsia="MS Mincho"/>
                <w:b/>
              </w:rPr>
            </w:pPr>
            <w:r w:rsidRPr="00527337">
              <w:t xml:space="preserve">Minimum discernible signal </w:t>
            </w:r>
          </w:p>
        </w:tc>
        <w:tc>
          <w:tcPr>
            <w:tcW w:w="1552" w:type="dxa"/>
          </w:tcPr>
          <w:p w14:paraId="7C63B9CD" w14:textId="77777777" w:rsidR="00F22FC3" w:rsidRPr="00527337" w:rsidRDefault="00F22FC3" w:rsidP="00482844">
            <w:pPr>
              <w:pStyle w:val="Tabletext"/>
              <w:jc w:val="center"/>
            </w:pPr>
            <w:r w:rsidRPr="00527337">
              <w:t>dBm</w:t>
            </w:r>
          </w:p>
        </w:tc>
        <w:tc>
          <w:tcPr>
            <w:tcW w:w="7948" w:type="dxa"/>
            <w:tcMar>
              <w:left w:w="57" w:type="dxa"/>
              <w:right w:w="57" w:type="dxa"/>
            </w:tcMar>
          </w:tcPr>
          <w:p w14:paraId="18DBF95E" w14:textId="77777777" w:rsidR="00F22FC3" w:rsidRPr="00D43998" w:rsidRDefault="00F22FC3" w:rsidP="00482844">
            <w:pPr>
              <w:pStyle w:val="Tabletext"/>
              <w:rPr>
                <w:rFonts w:eastAsia="MS Mincho"/>
                <w:lang w:val="en-US"/>
              </w:rPr>
            </w:pPr>
            <w:r w:rsidRPr="00527337">
              <w:rPr>
                <w:szCs w:val="22"/>
                <w:lang w:val="en-US"/>
              </w:rPr>
              <w:sym w:font="Symbol" w:char="F02D"/>
            </w:r>
            <w:r w:rsidRPr="00D43998">
              <w:rPr>
                <w:szCs w:val="22"/>
                <w:lang w:val="en-US"/>
              </w:rPr>
              <w:t xml:space="preserve">129 </w:t>
            </w:r>
            <w:r w:rsidRPr="00527337">
              <w:rPr>
                <w:szCs w:val="22"/>
                <w:lang w:val="en-US"/>
              </w:rPr>
              <w:t>for 10 dB SNR (equivalent signal power at the output of a lossless passive receive antenna, excluding antenna gain and including digital signal processing gain)</w:t>
            </w:r>
          </w:p>
        </w:tc>
      </w:tr>
      <w:tr w:rsidR="00F22FC3" w:rsidRPr="00527337" w14:paraId="58B5F713" w14:textId="77777777" w:rsidTr="00CC2A10">
        <w:trPr>
          <w:trHeight w:val="564"/>
          <w:jc w:val="center"/>
        </w:trPr>
        <w:tc>
          <w:tcPr>
            <w:tcW w:w="4810" w:type="dxa"/>
            <w:tcMar>
              <w:left w:w="57" w:type="dxa"/>
              <w:right w:w="57" w:type="dxa"/>
            </w:tcMar>
          </w:tcPr>
          <w:p w14:paraId="16865181" w14:textId="77777777" w:rsidR="00F22FC3" w:rsidRPr="00527337" w:rsidRDefault="00F22FC3" w:rsidP="00482844">
            <w:pPr>
              <w:pStyle w:val="Tabletext"/>
              <w:jc w:val="left"/>
              <w:rPr>
                <w:rFonts w:eastAsia="MS Mincho"/>
              </w:rPr>
            </w:pPr>
            <w:r w:rsidRPr="00527337">
              <w:t xml:space="preserve">Total chirp width </w:t>
            </w:r>
          </w:p>
        </w:tc>
        <w:tc>
          <w:tcPr>
            <w:tcW w:w="1552" w:type="dxa"/>
          </w:tcPr>
          <w:p w14:paraId="39F181B4" w14:textId="77777777" w:rsidR="00F22FC3" w:rsidRPr="00527337" w:rsidRDefault="00F22FC3" w:rsidP="00482844">
            <w:pPr>
              <w:pStyle w:val="Tabletext"/>
              <w:jc w:val="center"/>
            </w:pPr>
            <w:r w:rsidRPr="00527337">
              <w:t>MHz</w:t>
            </w:r>
          </w:p>
        </w:tc>
        <w:tc>
          <w:tcPr>
            <w:tcW w:w="7948" w:type="dxa"/>
            <w:tcMar>
              <w:left w:w="57" w:type="dxa"/>
              <w:right w:w="57" w:type="dxa"/>
            </w:tcMar>
          </w:tcPr>
          <w:p w14:paraId="0109A6F1" w14:textId="77777777" w:rsidR="00F22FC3" w:rsidRPr="00D43998" w:rsidRDefault="00F22FC3" w:rsidP="00482844">
            <w:pPr>
              <w:pStyle w:val="Tabletext"/>
              <w:rPr>
                <w:szCs w:val="22"/>
                <w:lang w:val="en-US"/>
              </w:rPr>
            </w:pPr>
            <w:r w:rsidRPr="00527337">
              <w:rPr>
                <w:szCs w:val="22"/>
                <w:lang w:val="en-US"/>
              </w:rPr>
              <w:t>10 if chirp is used (for possible growth modes);</w:t>
            </w:r>
          </w:p>
          <w:p w14:paraId="6A562924" w14:textId="77777777" w:rsidR="00F22FC3" w:rsidRPr="00D43998" w:rsidRDefault="00F22FC3" w:rsidP="00482844">
            <w:pPr>
              <w:pStyle w:val="Tabletext"/>
              <w:rPr>
                <w:rFonts w:eastAsia="MS Mincho"/>
              </w:rPr>
            </w:pPr>
            <w:r w:rsidRPr="00D43998">
              <w:rPr>
                <w:szCs w:val="22"/>
                <w:lang w:val="en-US"/>
              </w:rPr>
              <w:t>5</w:t>
            </w:r>
            <w:r w:rsidRPr="00527337">
              <w:rPr>
                <w:szCs w:val="22"/>
                <w:lang w:val="en-US"/>
              </w:rPr>
              <w:t xml:space="preserve"> for biphase code</w:t>
            </w:r>
          </w:p>
        </w:tc>
      </w:tr>
      <w:tr w:rsidR="00F22FC3" w:rsidRPr="00527337" w14:paraId="622AF09B" w14:textId="77777777" w:rsidTr="00CC2A10">
        <w:trPr>
          <w:jc w:val="center"/>
        </w:trPr>
        <w:tc>
          <w:tcPr>
            <w:tcW w:w="4810" w:type="dxa"/>
            <w:tcMar>
              <w:left w:w="57" w:type="dxa"/>
              <w:right w:w="57" w:type="dxa"/>
            </w:tcMar>
          </w:tcPr>
          <w:p w14:paraId="57D46653" w14:textId="77777777" w:rsidR="00F22FC3" w:rsidRPr="00527337" w:rsidRDefault="00F22FC3" w:rsidP="00482844">
            <w:pPr>
              <w:pStyle w:val="Tabletext"/>
              <w:jc w:val="left"/>
              <w:rPr>
                <w:rFonts w:eastAsia="MS Mincho"/>
                <w:lang w:val="de-DE"/>
              </w:rPr>
            </w:pPr>
            <w:r w:rsidRPr="00527337">
              <w:rPr>
                <w:lang w:val="de-DE"/>
              </w:rPr>
              <w:t xml:space="preserve">RF emission bandwidth </w:t>
            </w:r>
          </w:p>
          <w:p w14:paraId="0A665081" w14:textId="77777777" w:rsidR="00F22FC3" w:rsidRPr="00527337" w:rsidRDefault="00F22FC3" w:rsidP="00482844">
            <w:pPr>
              <w:pStyle w:val="Tabletext"/>
              <w:jc w:val="left"/>
              <w:rPr>
                <w:rFonts w:eastAsia="MS Mincho"/>
                <w:lang w:val="de-DE"/>
              </w:rPr>
            </w:pPr>
            <w:r w:rsidRPr="00527337">
              <w:rPr>
                <w:lang w:val="de-DE"/>
              </w:rPr>
              <w:t>–</w:t>
            </w:r>
            <w:r w:rsidRPr="00527337">
              <w:rPr>
                <w:lang w:val="de-DE"/>
              </w:rPr>
              <w:tab/>
              <w:t>3 dB</w:t>
            </w:r>
          </w:p>
          <w:p w14:paraId="122B09E2" w14:textId="77777777" w:rsidR="00F22FC3" w:rsidRPr="00527337" w:rsidRDefault="00F22FC3" w:rsidP="00482844">
            <w:pPr>
              <w:pStyle w:val="Tabletext"/>
              <w:jc w:val="left"/>
              <w:rPr>
                <w:rFonts w:eastAsia="MS Mincho"/>
                <w:lang w:val="de-DE"/>
              </w:rPr>
            </w:pPr>
            <w:r w:rsidRPr="00527337">
              <w:rPr>
                <w:lang w:val="de-DE"/>
              </w:rPr>
              <w:t>–</w:t>
            </w:r>
            <w:r w:rsidRPr="00527337">
              <w:rPr>
                <w:lang w:val="de-DE"/>
              </w:rPr>
              <w:tab/>
              <w:t>20 dB</w:t>
            </w:r>
          </w:p>
        </w:tc>
        <w:tc>
          <w:tcPr>
            <w:tcW w:w="1552" w:type="dxa"/>
          </w:tcPr>
          <w:p w14:paraId="1826CC3D" w14:textId="77777777" w:rsidR="00F22FC3" w:rsidRPr="00527337" w:rsidRDefault="00F22FC3" w:rsidP="00482844">
            <w:pPr>
              <w:pStyle w:val="Tabletext"/>
              <w:jc w:val="center"/>
            </w:pPr>
            <w:r w:rsidRPr="00527337">
              <w:t>MHz</w:t>
            </w:r>
          </w:p>
        </w:tc>
        <w:tc>
          <w:tcPr>
            <w:tcW w:w="7948" w:type="dxa"/>
            <w:tcMar>
              <w:left w:w="57" w:type="dxa"/>
              <w:right w:w="57" w:type="dxa"/>
            </w:tcMar>
          </w:tcPr>
          <w:p w14:paraId="23760F49" w14:textId="77777777" w:rsidR="00F22FC3" w:rsidRPr="00D43998" w:rsidRDefault="00F22FC3" w:rsidP="00482844">
            <w:pPr>
              <w:pStyle w:val="Tabletext"/>
              <w:rPr>
                <w:szCs w:val="22"/>
                <w:lang w:val="en-US"/>
              </w:rPr>
            </w:pPr>
            <w:r w:rsidRPr="00527337">
              <w:rPr>
                <w:szCs w:val="22"/>
                <w:lang w:val="en-US"/>
              </w:rPr>
              <w:t>5-10 (mode-dependent)</w:t>
            </w:r>
          </w:p>
          <w:p w14:paraId="0335362B" w14:textId="77777777" w:rsidR="00F22FC3" w:rsidRPr="00527337" w:rsidRDefault="00F22FC3" w:rsidP="00482844">
            <w:pPr>
              <w:pStyle w:val="Tabletext"/>
              <w:rPr>
                <w:rFonts w:eastAsia="MS Mincho" w:cs="Arial"/>
                <w:color w:val="0000FF"/>
                <w:kern w:val="2"/>
              </w:rPr>
            </w:pPr>
            <w:r w:rsidRPr="00527337">
              <w:rPr>
                <w:szCs w:val="22"/>
                <w:lang w:val="en-US"/>
              </w:rPr>
              <w:t>25</w:t>
            </w:r>
          </w:p>
        </w:tc>
      </w:tr>
    </w:tbl>
    <w:p w14:paraId="245D51F0" w14:textId="77777777" w:rsidR="006F10B9" w:rsidRDefault="006F10B9" w:rsidP="006F10B9">
      <w:pPr>
        <w:pStyle w:val="Tablefin"/>
      </w:pPr>
    </w:p>
    <w:p w14:paraId="2B1D1FAF" w14:textId="77777777" w:rsidR="00BC38A0" w:rsidRPr="00527337" w:rsidRDefault="00BC38A0" w:rsidP="00BC38A0">
      <w:pPr>
        <w:pStyle w:val="TableNo"/>
      </w:pPr>
      <w:r w:rsidRPr="00527337">
        <w:lastRenderedPageBreak/>
        <w:t>TABLE 2</w:t>
      </w:r>
    </w:p>
    <w:p w14:paraId="17553898" w14:textId="77777777" w:rsidR="00BC38A0" w:rsidRPr="00BC38A0" w:rsidRDefault="00BC38A0" w:rsidP="00BC38A0">
      <w:pPr>
        <w:pStyle w:val="Tabletitle"/>
        <w:rPr>
          <w:lang w:val="en-US"/>
        </w:rPr>
      </w:pPr>
      <w:r w:rsidRPr="00BC38A0">
        <w:rPr>
          <w:lang w:val="en-US"/>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BC38A0" w:rsidRPr="00527337" w14:paraId="1C0C498E" w14:textId="77777777" w:rsidTr="00482844">
        <w:trPr>
          <w:cantSplit/>
          <w:jc w:val="center"/>
        </w:trPr>
        <w:tc>
          <w:tcPr>
            <w:tcW w:w="2902" w:type="dxa"/>
          </w:tcPr>
          <w:p w14:paraId="3B68E5A7" w14:textId="77777777" w:rsidR="00BC38A0" w:rsidRPr="00527337" w:rsidRDefault="00BC38A0" w:rsidP="00771EEE">
            <w:pPr>
              <w:pStyle w:val="Tablehead"/>
            </w:pPr>
            <w:r w:rsidRPr="00527337">
              <w:t>Characteristics</w:t>
            </w:r>
          </w:p>
        </w:tc>
        <w:tc>
          <w:tcPr>
            <w:tcW w:w="1049" w:type="dxa"/>
          </w:tcPr>
          <w:p w14:paraId="423F079E" w14:textId="77777777" w:rsidR="00BC38A0" w:rsidRPr="00527337" w:rsidRDefault="00BC38A0" w:rsidP="00482844">
            <w:pPr>
              <w:pStyle w:val="Tablehead"/>
            </w:pPr>
            <w:r w:rsidRPr="00527337">
              <w:t>Units</w:t>
            </w:r>
          </w:p>
        </w:tc>
        <w:tc>
          <w:tcPr>
            <w:tcW w:w="1673" w:type="dxa"/>
          </w:tcPr>
          <w:p w14:paraId="07140AF9" w14:textId="77777777" w:rsidR="00BC38A0" w:rsidRPr="00527337" w:rsidRDefault="00BC38A0" w:rsidP="00771EEE">
            <w:pPr>
              <w:pStyle w:val="Tablehead"/>
            </w:pPr>
            <w:r w:rsidRPr="00527337">
              <w:t>System S1</w:t>
            </w:r>
          </w:p>
        </w:tc>
        <w:tc>
          <w:tcPr>
            <w:tcW w:w="2024" w:type="dxa"/>
          </w:tcPr>
          <w:p w14:paraId="26F5AC61" w14:textId="77777777" w:rsidR="00BC38A0" w:rsidRPr="00527337" w:rsidRDefault="00BC38A0" w:rsidP="00771EEE">
            <w:pPr>
              <w:pStyle w:val="Tablehead"/>
            </w:pPr>
            <w:r w:rsidRPr="00527337">
              <w:t>System S2</w:t>
            </w:r>
          </w:p>
        </w:tc>
        <w:tc>
          <w:tcPr>
            <w:tcW w:w="2112" w:type="dxa"/>
          </w:tcPr>
          <w:p w14:paraId="39E2C860" w14:textId="77777777" w:rsidR="00BC38A0" w:rsidRPr="00527337" w:rsidRDefault="00BC38A0" w:rsidP="00771EEE">
            <w:pPr>
              <w:pStyle w:val="Tablehead"/>
            </w:pPr>
            <w:r w:rsidRPr="00527337">
              <w:t>System S3</w:t>
            </w:r>
          </w:p>
        </w:tc>
        <w:tc>
          <w:tcPr>
            <w:tcW w:w="2513" w:type="dxa"/>
            <w:gridSpan w:val="2"/>
          </w:tcPr>
          <w:p w14:paraId="4C2DDB1F" w14:textId="77777777" w:rsidR="00BC38A0" w:rsidRPr="00527337" w:rsidRDefault="00BC38A0" w:rsidP="00771EEE">
            <w:pPr>
              <w:pStyle w:val="Tablehead"/>
            </w:pPr>
            <w:r w:rsidRPr="00527337">
              <w:t>System S4</w:t>
            </w:r>
          </w:p>
        </w:tc>
        <w:tc>
          <w:tcPr>
            <w:tcW w:w="1585" w:type="dxa"/>
          </w:tcPr>
          <w:p w14:paraId="163C22B5" w14:textId="77777777" w:rsidR="00BC38A0" w:rsidRPr="00527337" w:rsidRDefault="00BC38A0" w:rsidP="00771EEE">
            <w:pPr>
              <w:pStyle w:val="Tablehead"/>
            </w:pPr>
            <w:r w:rsidRPr="00527337">
              <w:t>System S5</w:t>
            </w:r>
          </w:p>
        </w:tc>
      </w:tr>
      <w:tr w:rsidR="00BC38A0" w:rsidRPr="004041D3" w14:paraId="32FDC668" w14:textId="77777777" w:rsidTr="00482844">
        <w:trPr>
          <w:cantSplit/>
          <w:jc w:val="center"/>
        </w:trPr>
        <w:tc>
          <w:tcPr>
            <w:tcW w:w="2902" w:type="dxa"/>
            <w:tcMar>
              <w:left w:w="85" w:type="dxa"/>
              <w:right w:w="57" w:type="dxa"/>
            </w:tcMar>
          </w:tcPr>
          <w:p w14:paraId="1E6E9139" w14:textId="77777777" w:rsidR="00BC38A0" w:rsidRPr="00527337" w:rsidRDefault="00BC38A0" w:rsidP="00482844">
            <w:pPr>
              <w:pStyle w:val="Tabletext"/>
              <w:jc w:val="left"/>
            </w:pPr>
            <w:r w:rsidRPr="00527337">
              <w:t>Function</w:t>
            </w:r>
          </w:p>
        </w:tc>
        <w:tc>
          <w:tcPr>
            <w:tcW w:w="1049" w:type="dxa"/>
          </w:tcPr>
          <w:p w14:paraId="12C5F9DF" w14:textId="77777777" w:rsidR="00BC38A0" w:rsidRPr="00527337" w:rsidRDefault="00BC38A0" w:rsidP="00482844">
            <w:pPr>
              <w:pStyle w:val="Tabletext"/>
              <w:jc w:val="center"/>
            </w:pPr>
          </w:p>
        </w:tc>
        <w:tc>
          <w:tcPr>
            <w:tcW w:w="1673" w:type="dxa"/>
            <w:tcMar>
              <w:left w:w="85" w:type="dxa"/>
              <w:right w:w="57" w:type="dxa"/>
            </w:tcMar>
          </w:tcPr>
          <w:p w14:paraId="500FA266" w14:textId="77777777" w:rsidR="00BC38A0" w:rsidRPr="00527337" w:rsidRDefault="00BC38A0" w:rsidP="00482844">
            <w:pPr>
              <w:pStyle w:val="Tabletext"/>
              <w:keepLines/>
              <w:tabs>
                <w:tab w:val="left" w:leader="dot" w:pos="7938"/>
                <w:tab w:val="center" w:pos="9526"/>
              </w:tabs>
              <w:jc w:val="left"/>
            </w:pPr>
            <w:r w:rsidRPr="00527337">
              <w:t>Search and navigation radar</w:t>
            </w:r>
          </w:p>
        </w:tc>
        <w:tc>
          <w:tcPr>
            <w:tcW w:w="2024" w:type="dxa"/>
            <w:tcMar>
              <w:left w:w="85" w:type="dxa"/>
              <w:right w:w="57" w:type="dxa"/>
            </w:tcMar>
          </w:tcPr>
          <w:p w14:paraId="02D5FA5A" w14:textId="77777777" w:rsidR="00BC38A0" w:rsidRPr="00527337" w:rsidRDefault="00BC38A0" w:rsidP="00482844">
            <w:pPr>
              <w:pStyle w:val="Tabletext"/>
              <w:keepLines/>
              <w:tabs>
                <w:tab w:val="left" w:leader="dot" w:pos="7938"/>
                <w:tab w:val="center" w:pos="9526"/>
              </w:tabs>
              <w:ind w:left="567" w:hanging="567"/>
              <w:jc w:val="left"/>
            </w:pPr>
            <w:r w:rsidRPr="00527337">
              <w:t>Track radar</w:t>
            </w:r>
          </w:p>
        </w:tc>
        <w:tc>
          <w:tcPr>
            <w:tcW w:w="2112" w:type="dxa"/>
            <w:tcMar>
              <w:left w:w="85" w:type="dxa"/>
              <w:right w:w="57" w:type="dxa"/>
            </w:tcMar>
          </w:tcPr>
          <w:p w14:paraId="65F1F342"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Low altitude and surface search radar (multifunction)</w:t>
            </w:r>
          </w:p>
        </w:tc>
        <w:tc>
          <w:tcPr>
            <w:tcW w:w="2513" w:type="dxa"/>
            <w:gridSpan w:val="2"/>
            <w:tcMar>
              <w:left w:w="85" w:type="dxa"/>
              <w:right w:w="57" w:type="dxa"/>
            </w:tcMar>
          </w:tcPr>
          <w:p w14:paraId="0E0E1D66" w14:textId="77777777" w:rsidR="00BC38A0" w:rsidRPr="00527337" w:rsidRDefault="00BC38A0" w:rsidP="00482844">
            <w:pPr>
              <w:pStyle w:val="Tabletext"/>
              <w:keepLines/>
              <w:tabs>
                <w:tab w:val="left" w:leader="dot" w:pos="7938"/>
                <w:tab w:val="center" w:pos="9526"/>
              </w:tabs>
              <w:jc w:val="left"/>
            </w:pPr>
            <w:r w:rsidRPr="00527337">
              <w:t>Maritime radionavigation radar</w:t>
            </w:r>
            <w:r w:rsidRPr="00527337">
              <w:rPr>
                <w:vertAlign w:val="superscript"/>
              </w:rPr>
              <w:t>(3)</w:t>
            </w:r>
          </w:p>
        </w:tc>
        <w:tc>
          <w:tcPr>
            <w:tcW w:w="1585" w:type="dxa"/>
            <w:tcMar>
              <w:left w:w="85" w:type="dxa"/>
              <w:right w:w="57" w:type="dxa"/>
            </w:tcMar>
          </w:tcPr>
          <w:p w14:paraId="4E8A842E" w14:textId="77777777" w:rsidR="00BC38A0" w:rsidRPr="00527337" w:rsidRDefault="00BC38A0" w:rsidP="00482844">
            <w:pPr>
              <w:pStyle w:val="Tabletext"/>
              <w:keepLines/>
              <w:tabs>
                <w:tab w:val="left" w:leader="dot" w:pos="7938"/>
                <w:tab w:val="center" w:pos="9526"/>
              </w:tabs>
              <w:jc w:val="left"/>
              <w:rPr>
                <w:lang w:val="fr-CH"/>
              </w:rPr>
            </w:pPr>
            <w:r w:rsidRPr="00527337">
              <w:rPr>
                <w:lang w:val="fr-CH"/>
              </w:rPr>
              <w:t>Surface surveillance and navigation radar</w:t>
            </w:r>
          </w:p>
        </w:tc>
      </w:tr>
      <w:tr w:rsidR="00BC38A0" w:rsidRPr="00527337" w14:paraId="6E28939B" w14:textId="77777777" w:rsidTr="00482844">
        <w:trPr>
          <w:cantSplit/>
          <w:jc w:val="center"/>
        </w:trPr>
        <w:tc>
          <w:tcPr>
            <w:tcW w:w="2902" w:type="dxa"/>
            <w:tcMar>
              <w:left w:w="85" w:type="dxa"/>
              <w:right w:w="57" w:type="dxa"/>
            </w:tcMar>
          </w:tcPr>
          <w:p w14:paraId="4CB15A9F" w14:textId="77777777" w:rsidR="00BC38A0" w:rsidRPr="00527337" w:rsidRDefault="00BC38A0" w:rsidP="00482844">
            <w:pPr>
              <w:pStyle w:val="Tabletext"/>
              <w:jc w:val="left"/>
            </w:pPr>
            <w:r w:rsidRPr="00527337">
              <w:t>Platform type</w:t>
            </w:r>
          </w:p>
        </w:tc>
        <w:tc>
          <w:tcPr>
            <w:tcW w:w="1049" w:type="dxa"/>
          </w:tcPr>
          <w:p w14:paraId="4AEE739B" w14:textId="77777777" w:rsidR="00BC38A0" w:rsidRPr="00527337" w:rsidRDefault="00BC38A0" w:rsidP="00482844">
            <w:pPr>
              <w:pStyle w:val="Tabletext"/>
              <w:jc w:val="center"/>
            </w:pPr>
          </w:p>
        </w:tc>
        <w:tc>
          <w:tcPr>
            <w:tcW w:w="1673" w:type="dxa"/>
            <w:tcMar>
              <w:left w:w="85" w:type="dxa"/>
              <w:right w:w="57" w:type="dxa"/>
            </w:tcMar>
          </w:tcPr>
          <w:p w14:paraId="38D5E617" w14:textId="77777777" w:rsidR="00BC38A0" w:rsidRPr="00527337" w:rsidRDefault="00BC38A0" w:rsidP="00482844">
            <w:pPr>
              <w:pStyle w:val="Tabletext"/>
              <w:keepLines/>
              <w:tabs>
                <w:tab w:val="left" w:leader="dot" w:pos="7938"/>
                <w:tab w:val="center" w:pos="9526"/>
              </w:tabs>
              <w:jc w:val="left"/>
            </w:pPr>
            <w:r w:rsidRPr="00527337">
              <w:t>Shipborne, shore training sites</w:t>
            </w:r>
          </w:p>
        </w:tc>
        <w:tc>
          <w:tcPr>
            <w:tcW w:w="2024" w:type="dxa"/>
            <w:tcMar>
              <w:left w:w="85" w:type="dxa"/>
              <w:right w:w="57" w:type="dxa"/>
            </w:tcMar>
          </w:tcPr>
          <w:p w14:paraId="00E8BF99"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112" w:type="dxa"/>
            <w:tcMar>
              <w:left w:w="85" w:type="dxa"/>
              <w:right w:w="57" w:type="dxa"/>
            </w:tcMar>
          </w:tcPr>
          <w:p w14:paraId="7C0B0FBE"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2513" w:type="dxa"/>
            <w:gridSpan w:val="2"/>
            <w:tcMar>
              <w:left w:w="85" w:type="dxa"/>
              <w:right w:w="57" w:type="dxa"/>
            </w:tcMar>
          </w:tcPr>
          <w:p w14:paraId="4F67F0F2"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c>
          <w:tcPr>
            <w:tcW w:w="1585" w:type="dxa"/>
            <w:tcMar>
              <w:left w:w="85" w:type="dxa"/>
              <w:right w:w="57" w:type="dxa"/>
            </w:tcMar>
          </w:tcPr>
          <w:p w14:paraId="61936222" w14:textId="77777777" w:rsidR="00BC38A0" w:rsidRPr="00527337" w:rsidRDefault="00BC38A0" w:rsidP="00482844">
            <w:pPr>
              <w:pStyle w:val="Tabletext"/>
              <w:keepLines/>
              <w:tabs>
                <w:tab w:val="left" w:leader="dot" w:pos="7938"/>
                <w:tab w:val="center" w:pos="9526"/>
              </w:tabs>
              <w:ind w:left="567" w:hanging="567"/>
              <w:jc w:val="left"/>
            </w:pPr>
            <w:r w:rsidRPr="00527337">
              <w:t>Shipborne</w:t>
            </w:r>
          </w:p>
        </w:tc>
      </w:tr>
      <w:tr w:rsidR="00BC38A0" w:rsidRPr="00527337" w14:paraId="7EDEE560" w14:textId="77777777" w:rsidTr="00482844">
        <w:trPr>
          <w:cantSplit/>
          <w:jc w:val="center"/>
        </w:trPr>
        <w:tc>
          <w:tcPr>
            <w:tcW w:w="2902" w:type="dxa"/>
            <w:tcMar>
              <w:left w:w="85" w:type="dxa"/>
              <w:right w:w="57" w:type="dxa"/>
            </w:tcMar>
          </w:tcPr>
          <w:p w14:paraId="25B398AC" w14:textId="77777777" w:rsidR="00BC38A0" w:rsidRPr="00527337" w:rsidRDefault="00BC38A0" w:rsidP="00482844">
            <w:pPr>
              <w:pStyle w:val="Tabletext"/>
              <w:jc w:val="left"/>
            </w:pPr>
            <w:r w:rsidRPr="00527337">
              <w:t xml:space="preserve">Tuning range </w:t>
            </w:r>
          </w:p>
        </w:tc>
        <w:tc>
          <w:tcPr>
            <w:tcW w:w="1049" w:type="dxa"/>
          </w:tcPr>
          <w:p w14:paraId="75F4BF98"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73" w:type="dxa"/>
            <w:tcMar>
              <w:left w:w="85" w:type="dxa"/>
              <w:right w:w="57" w:type="dxa"/>
            </w:tcMar>
          </w:tcPr>
          <w:p w14:paraId="49672480" w14:textId="77777777" w:rsidR="00BC38A0" w:rsidRPr="00527337" w:rsidRDefault="00482844" w:rsidP="00482844">
            <w:pPr>
              <w:pStyle w:val="Tabletext"/>
              <w:jc w:val="left"/>
            </w:pPr>
            <w:r>
              <w:t>8 500-</w:t>
            </w:r>
            <w:r w:rsidR="00BC38A0" w:rsidRPr="00527337">
              <w:t>9 600</w:t>
            </w:r>
          </w:p>
        </w:tc>
        <w:tc>
          <w:tcPr>
            <w:tcW w:w="2024" w:type="dxa"/>
            <w:tcMar>
              <w:left w:w="85" w:type="dxa"/>
              <w:right w:w="57" w:type="dxa"/>
            </w:tcMar>
          </w:tcPr>
          <w:p w14:paraId="14F02D20" w14:textId="77777777" w:rsidR="00BC38A0" w:rsidRPr="00527337" w:rsidRDefault="00BC38A0" w:rsidP="00482844">
            <w:pPr>
              <w:pStyle w:val="Tabletext"/>
              <w:jc w:val="left"/>
            </w:pPr>
            <w:r w:rsidRPr="00527337">
              <w:t>10 000</w:t>
            </w:r>
            <w:r w:rsidR="00482844">
              <w:t>-</w:t>
            </w:r>
            <w:r w:rsidRPr="00527337">
              <w:t>10 500</w:t>
            </w:r>
          </w:p>
        </w:tc>
        <w:tc>
          <w:tcPr>
            <w:tcW w:w="2112" w:type="dxa"/>
            <w:tcMar>
              <w:left w:w="85" w:type="dxa"/>
              <w:right w:w="57" w:type="dxa"/>
            </w:tcMar>
          </w:tcPr>
          <w:p w14:paraId="5CFFEA4F" w14:textId="77777777" w:rsidR="00BC38A0" w:rsidRPr="00527337" w:rsidRDefault="00BC38A0" w:rsidP="00482844">
            <w:pPr>
              <w:pStyle w:val="Tabletext"/>
              <w:jc w:val="left"/>
            </w:pPr>
            <w:r w:rsidRPr="00527337">
              <w:t>8 500</w:t>
            </w:r>
            <w:r w:rsidR="00482844">
              <w:t>-</w:t>
            </w:r>
            <w:r w:rsidRPr="00527337">
              <w:t>10 000</w:t>
            </w:r>
          </w:p>
        </w:tc>
        <w:tc>
          <w:tcPr>
            <w:tcW w:w="2513" w:type="dxa"/>
            <w:gridSpan w:val="2"/>
            <w:tcMar>
              <w:left w:w="85" w:type="dxa"/>
              <w:right w:w="57" w:type="dxa"/>
            </w:tcMar>
          </w:tcPr>
          <w:p w14:paraId="60CCAFB0" w14:textId="77777777" w:rsidR="00BC38A0" w:rsidRPr="00527337" w:rsidRDefault="00BC38A0" w:rsidP="00482844">
            <w:pPr>
              <w:pStyle w:val="Tabletext"/>
              <w:jc w:val="left"/>
            </w:pPr>
            <w:r w:rsidRPr="00D43998">
              <w:rPr>
                <w:sz w:val="20"/>
                <w:lang w:val="en-GB"/>
              </w:rPr>
              <w:t>9</w:t>
            </w:r>
            <w:r>
              <w:t xml:space="preserve"> </w:t>
            </w:r>
            <w:r w:rsidRPr="00D43998">
              <w:rPr>
                <w:sz w:val="20"/>
                <w:lang w:val="en-GB"/>
              </w:rPr>
              <w:t>225</w:t>
            </w:r>
            <w:r>
              <w:t>-</w:t>
            </w:r>
            <w:r w:rsidRPr="00D43998">
              <w:rPr>
                <w:sz w:val="20"/>
                <w:lang w:val="en-GB"/>
              </w:rPr>
              <w:t>9</w:t>
            </w:r>
            <w:r>
              <w:t xml:space="preserve"> </w:t>
            </w:r>
            <w:r w:rsidRPr="00D43998">
              <w:rPr>
                <w:sz w:val="20"/>
                <w:lang w:val="en-GB"/>
              </w:rPr>
              <w:t>500</w:t>
            </w:r>
          </w:p>
        </w:tc>
        <w:tc>
          <w:tcPr>
            <w:tcW w:w="1585" w:type="dxa"/>
            <w:tcMar>
              <w:left w:w="85" w:type="dxa"/>
              <w:right w:w="57" w:type="dxa"/>
            </w:tcMar>
          </w:tcPr>
          <w:p w14:paraId="277CEEB9" w14:textId="77777777" w:rsidR="00BC38A0" w:rsidRPr="00527337" w:rsidRDefault="00482844" w:rsidP="00482844">
            <w:pPr>
              <w:pStyle w:val="Tabletext"/>
              <w:jc w:val="left"/>
            </w:pPr>
            <w:r>
              <w:t>9 300-</w:t>
            </w:r>
            <w:r w:rsidR="00BC38A0" w:rsidRPr="00527337">
              <w:t>9 500</w:t>
            </w:r>
          </w:p>
        </w:tc>
      </w:tr>
      <w:tr w:rsidR="00BC38A0" w:rsidRPr="00527337" w14:paraId="2DD81DB8" w14:textId="77777777" w:rsidTr="00482844">
        <w:trPr>
          <w:cantSplit/>
          <w:jc w:val="center"/>
        </w:trPr>
        <w:tc>
          <w:tcPr>
            <w:tcW w:w="2902" w:type="dxa"/>
            <w:tcMar>
              <w:left w:w="85" w:type="dxa"/>
              <w:right w:w="57" w:type="dxa"/>
            </w:tcMar>
          </w:tcPr>
          <w:p w14:paraId="4812A097" w14:textId="77777777" w:rsidR="00BC38A0" w:rsidRPr="00527337" w:rsidRDefault="00BC38A0" w:rsidP="00482844">
            <w:pPr>
              <w:pStyle w:val="Tabletext"/>
              <w:jc w:val="left"/>
            </w:pPr>
            <w:r w:rsidRPr="00527337">
              <w:t>Modulation</w:t>
            </w:r>
          </w:p>
        </w:tc>
        <w:tc>
          <w:tcPr>
            <w:tcW w:w="1049" w:type="dxa"/>
          </w:tcPr>
          <w:p w14:paraId="0DA79F7E" w14:textId="77777777" w:rsidR="00BC38A0" w:rsidRPr="00527337" w:rsidRDefault="00BC38A0" w:rsidP="00482844">
            <w:pPr>
              <w:pStyle w:val="Tabletext"/>
              <w:jc w:val="center"/>
            </w:pPr>
          </w:p>
        </w:tc>
        <w:tc>
          <w:tcPr>
            <w:tcW w:w="1673" w:type="dxa"/>
            <w:tcMar>
              <w:left w:w="85" w:type="dxa"/>
              <w:right w:w="57" w:type="dxa"/>
            </w:tcMar>
          </w:tcPr>
          <w:p w14:paraId="729E680E" w14:textId="77777777"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2024" w:type="dxa"/>
            <w:tcMar>
              <w:left w:w="85" w:type="dxa"/>
              <w:right w:w="57" w:type="dxa"/>
            </w:tcMar>
          </w:tcPr>
          <w:p w14:paraId="420AE5A2" w14:textId="77777777" w:rsidR="00BC38A0" w:rsidRPr="00527337" w:rsidRDefault="00BC38A0" w:rsidP="00482844">
            <w:pPr>
              <w:pStyle w:val="Tabletext"/>
              <w:keepLines/>
              <w:tabs>
                <w:tab w:val="left" w:leader="dot" w:pos="7938"/>
                <w:tab w:val="center" w:pos="9526"/>
              </w:tabs>
              <w:ind w:left="567" w:hanging="567"/>
              <w:jc w:val="left"/>
            </w:pPr>
            <w:r w:rsidRPr="00527337">
              <w:t>CW, FMCW</w:t>
            </w:r>
          </w:p>
        </w:tc>
        <w:tc>
          <w:tcPr>
            <w:tcW w:w="2112" w:type="dxa"/>
            <w:tcMar>
              <w:left w:w="85" w:type="dxa"/>
              <w:right w:w="57" w:type="dxa"/>
            </w:tcMar>
          </w:tcPr>
          <w:p w14:paraId="37185E21" w14:textId="77777777" w:rsidR="00BC38A0" w:rsidRPr="00527337" w:rsidRDefault="00BC38A0" w:rsidP="00482844">
            <w:pPr>
              <w:pStyle w:val="Tabletext"/>
              <w:keepLines/>
              <w:tabs>
                <w:tab w:val="left" w:leader="dot" w:pos="7938"/>
                <w:tab w:val="center" w:pos="9526"/>
              </w:tabs>
              <w:jc w:val="left"/>
            </w:pPr>
            <w:r w:rsidRPr="00527337">
              <w:t>Frequency-agile pulse</w:t>
            </w:r>
            <w:r w:rsidRPr="00527337">
              <w:rPr>
                <w:vertAlign w:val="superscript"/>
              </w:rPr>
              <w:t>(4)</w:t>
            </w:r>
          </w:p>
        </w:tc>
        <w:tc>
          <w:tcPr>
            <w:tcW w:w="2513" w:type="dxa"/>
            <w:gridSpan w:val="2"/>
            <w:tcMar>
              <w:left w:w="85" w:type="dxa"/>
              <w:right w:w="57" w:type="dxa"/>
            </w:tcMar>
          </w:tcPr>
          <w:p w14:paraId="3CDFEF81" w14:textId="77777777" w:rsidR="00BC38A0" w:rsidRPr="00527337" w:rsidRDefault="00BC38A0" w:rsidP="00482844">
            <w:pPr>
              <w:pStyle w:val="Tabletext"/>
              <w:keepLines/>
              <w:tabs>
                <w:tab w:val="left" w:leader="dot" w:pos="7938"/>
                <w:tab w:val="center" w:pos="9526"/>
              </w:tabs>
              <w:ind w:left="567" w:hanging="567"/>
              <w:jc w:val="left"/>
            </w:pPr>
            <w:r w:rsidRPr="00527337">
              <w:t>Pulse</w:t>
            </w:r>
          </w:p>
        </w:tc>
        <w:tc>
          <w:tcPr>
            <w:tcW w:w="1585" w:type="dxa"/>
            <w:tcMar>
              <w:left w:w="85" w:type="dxa"/>
              <w:right w:w="57" w:type="dxa"/>
            </w:tcMar>
          </w:tcPr>
          <w:p w14:paraId="75F407B2" w14:textId="77777777" w:rsidR="00BC38A0" w:rsidRPr="00527337" w:rsidRDefault="00BC38A0" w:rsidP="00482844">
            <w:pPr>
              <w:pStyle w:val="Tabletext"/>
              <w:keepLines/>
              <w:tabs>
                <w:tab w:val="left" w:leader="dot" w:pos="7938"/>
                <w:tab w:val="center" w:pos="9526"/>
              </w:tabs>
              <w:ind w:left="567" w:hanging="567"/>
              <w:jc w:val="left"/>
            </w:pPr>
            <w:r w:rsidRPr="00527337">
              <w:t>FMCW</w:t>
            </w:r>
          </w:p>
        </w:tc>
      </w:tr>
      <w:tr w:rsidR="00BC38A0" w:rsidRPr="00527337" w14:paraId="7AFB75C0" w14:textId="77777777" w:rsidTr="00482844">
        <w:trPr>
          <w:cantSplit/>
          <w:jc w:val="center"/>
        </w:trPr>
        <w:tc>
          <w:tcPr>
            <w:tcW w:w="2902" w:type="dxa"/>
            <w:tcMar>
              <w:left w:w="85" w:type="dxa"/>
              <w:right w:w="57" w:type="dxa"/>
            </w:tcMar>
          </w:tcPr>
          <w:p w14:paraId="56F8DE9B" w14:textId="77777777" w:rsidR="00BC38A0" w:rsidRPr="00527337" w:rsidRDefault="00BC38A0" w:rsidP="00482844">
            <w:pPr>
              <w:pStyle w:val="Tabletext"/>
              <w:jc w:val="left"/>
            </w:pPr>
            <w:r w:rsidRPr="00527337">
              <w:t xml:space="preserve">Peak power into antenna </w:t>
            </w:r>
          </w:p>
        </w:tc>
        <w:tc>
          <w:tcPr>
            <w:tcW w:w="1049" w:type="dxa"/>
          </w:tcPr>
          <w:p w14:paraId="2480B415" w14:textId="77777777" w:rsidR="00BC38A0" w:rsidRPr="00527337" w:rsidRDefault="00BC38A0" w:rsidP="00482844">
            <w:pPr>
              <w:pStyle w:val="Tabletext"/>
              <w:keepLines/>
              <w:tabs>
                <w:tab w:val="left" w:leader="dot" w:pos="7938"/>
                <w:tab w:val="center" w:pos="9526"/>
              </w:tabs>
              <w:ind w:left="567" w:hanging="567"/>
              <w:jc w:val="center"/>
            </w:pPr>
            <w:r w:rsidRPr="00527337">
              <w:t>kW</w:t>
            </w:r>
          </w:p>
        </w:tc>
        <w:tc>
          <w:tcPr>
            <w:tcW w:w="1673" w:type="dxa"/>
            <w:tcMar>
              <w:left w:w="85" w:type="dxa"/>
              <w:right w:w="57" w:type="dxa"/>
            </w:tcMar>
          </w:tcPr>
          <w:p w14:paraId="78893FF3"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c>
          <w:tcPr>
            <w:tcW w:w="2024" w:type="dxa"/>
            <w:tcMar>
              <w:left w:w="85" w:type="dxa"/>
              <w:right w:w="57" w:type="dxa"/>
            </w:tcMar>
          </w:tcPr>
          <w:p w14:paraId="44674191" w14:textId="77777777" w:rsidR="00BC38A0" w:rsidRPr="00527337" w:rsidRDefault="00BC38A0" w:rsidP="00482844">
            <w:pPr>
              <w:pStyle w:val="Tabletext"/>
              <w:keepLines/>
              <w:tabs>
                <w:tab w:val="left" w:leader="dot" w:pos="7938"/>
                <w:tab w:val="center" w:pos="9526"/>
              </w:tabs>
              <w:ind w:left="567" w:hanging="567"/>
              <w:jc w:val="left"/>
            </w:pPr>
            <w:r w:rsidRPr="00527337">
              <w:t>13.3</w:t>
            </w:r>
          </w:p>
        </w:tc>
        <w:tc>
          <w:tcPr>
            <w:tcW w:w="2112" w:type="dxa"/>
            <w:tcMar>
              <w:left w:w="85" w:type="dxa"/>
              <w:right w:w="57" w:type="dxa"/>
            </w:tcMar>
          </w:tcPr>
          <w:p w14:paraId="484B2DEB" w14:textId="77777777" w:rsidR="00BC38A0" w:rsidRPr="00527337" w:rsidRDefault="00BC38A0" w:rsidP="00482844">
            <w:pPr>
              <w:pStyle w:val="Tabletext"/>
              <w:keepLines/>
              <w:tabs>
                <w:tab w:val="left" w:leader="dot" w:pos="7938"/>
                <w:tab w:val="center" w:pos="9526"/>
              </w:tabs>
              <w:ind w:left="567" w:hanging="567"/>
              <w:jc w:val="left"/>
            </w:pPr>
            <w:r w:rsidRPr="00527337">
              <w:t>10</w:t>
            </w:r>
          </w:p>
        </w:tc>
        <w:tc>
          <w:tcPr>
            <w:tcW w:w="1281" w:type="dxa"/>
            <w:tcMar>
              <w:left w:w="85" w:type="dxa"/>
              <w:right w:w="57" w:type="dxa"/>
            </w:tcMar>
          </w:tcPr>
          <w:p w14:paraId="072D6CD6" w14:textId="77777777" w:rsidR="00BC38A0" w:rsidRPr="00527337" w:rsidRDefault="00BC38A0" w:rsidP="00482844">
            <w:pPr>
              <w:pStyle w:val="Tabletext"/>
              <w:keepLines/>
              <w:tabs>
                <w:tab w:val="left" w:leader="dot" w:pos="7938"/>
                <w:tab w:val="center" w:pos="9526"/>
              </w:tabs>
              <w:ind w:left="567" w:hanging="567"/>
              <w:jc w:val="left"/>
            </w:pPr>
            <w:r w:rsidRPr="00527337">
              <w:t>5 (min)</w:t>
            </w:r>
          </w:p>
        </w:tc>
        <w:tc>
          <w:tcPr>
            <w:tcW w:w="1232" w:type="dxa"/>
            <w:tcMar>
              <w:left w:w="85" w:type="dxa"/>
              <w:right w:w="28" w:type="dxa"/>
            </w:tcMar>
          </w:tcPr>
          <w:p w14:paraId="74B506C2" w14:textId="77777777" w:rsidR="00BC38A0" w:rsidRPr="00527337" w:rsidRDefault="00BC38A0" w:rsidP="00482844">
            <w:pPr>
              <w:pStyle w:val="Tabletext"/>
              <w:keepLines/>
              <w:tabs>
                <w:tab w:val="left" w:leader="dot" w:pos="7938"/>
                <w:tab w:val="center" w:pos="9526"/>
              </w:tabs>
              <w:ind w:left="567" w:hanging="567"/>
              <w:jc w:val="left"/>
            </w:pPr>
            <w:r w:rsidRPr="00527337">
              <w:t>50 (max)</w:t>
            </w:r>
          </w:p>
        </w:tc>
        <w:tc>
          <w:tcPr>
            <w:tcW w:w="1585" w:type="dxa"/>
          </w:tcPr>
          <w:p w14:paraId="5FD14972" w14:textId="77777777" w:rsidR="00BC38A0" w:rsidRPr="00527337" w:rsidRDefault="00BC38A0" w:rsidP="00482844">
            <w:pPr>
              <w:pStyle w:val="Tabletext"/>
              <w:keepLines/>
              <w:tabs>
                <w:tab w:val="left" w:leader="dot" w:pos="7938"/>
                <w:tab w:val="center" w:pos="9526"/>
              </w:tabs>
              <w:ind w:left="567" w:hanging="567"/>
              <w:jc w:val="left"/>
            </w:pPr>
            <w:r w:rsidRPr="00527337">
              <w:t>1 10</w:t>
            </w:r>
            <w:r w:rsidR="00482844">
              <w:rPr>
                <w:vertAlign w:val="superscript"/>
              </w:rPr>
              <w:t>−</w:t>
            </w:r>
            <w:r w:rsidRPr="00527337">
              <w:rPr>
                <w:vertAlign w:val="superscript"/>
              </w:rPr>
              <w:t>6</w:t>
            </w:r>
            <w:r w:rsidRPr="00527337">
              <w:t xml:space="preserve"> to 10</w:t>
            </w:r>
            <w:r w:rsidR="00482844">
              <w:rPr>
                <w:vertAlign w:val="superscript"/>
              </w:rPr>
              <w:t>−</w:t>
            </w:r>
            <w:r w:rsidRPr="00527337">
              <w:rPr>
                <w:vertAlign w:val="superscript"/>
              </w:rPr>
              <w:t>3</w:t>
            </w:r>
          </w:p>
        </w:tc>
      </w:tr>
      <w:tr w:rsidR="00BC38A0" w:rsidRPr="00527337" w14:paraId="13C303C6" w14:textId="77777777" w:rsidTr="00482844">
        <w:trPr>
          <w:cantSplit/>
          <w:jc w:val="center"/>
        </w:trPr>
        <w:tc>
          <w:tcPr>
            <w:tcW w:w="2902" w:type="dxa"/>
            <w:tcMar>
              <w:left w:w="85" w:type="dxa"/>
              <w:right w:w="57" w:type="dxa"/>
            </w:tcMar>
          </w:tcPr>
          <w:p w14:paraId="1BE130B3" w14:textId="77777777" w:rsidR="00BC38A0" w:rsidRPr="00BC38A0" w:rsidRDefault="00BC38A0" w:rsidP="00482844">
            <w:pPr>
              <w:pStyle w:val="Tabletext"/>
              <w:jc w:val="left"/>
              <w:rPr>
                <w:lang w:val="en-US"/>
              </w:rPr>
            </w:pPr>
            <w:r w:rsidRPr="00BC38A0">
              <w:rPr>
                <w:lang w:val="en-US"/>
              </w:rPr>
              <w:t>Pulse width and</w:t>
            </w:r>
            <w:r w:rsidRPr="00BC38A0">
              <w:rPr>
                <w:lang w:val="en-US"/>
              </w:rPr>
              <w:br/>
              <w:t xml:space="preserve">pulse repetition rate </w:t>
            </w:r>
          </w:p>
        </w:tc>
        <w:tc>
          <w:tcPr>
            <w:tcW w:w="1049" w:type="dxa"/>
          </w:tcPr>
          <w:p w14:paraId="291616E0" w14:textId="77777777" w:rsidR="00BC38A0" w:rsidRPr="00527337" w:rsidRDefault="00482844" w:rsidP="00482844">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1673" w:type="dxa"/>
            <w:tcMar>
              <w:left w:w="85" w:type="dxa"/>
              <w:right w:w="57" w:type="dxa"/>
            </w:tcMar>
          </w:tcPr>
          <w:p w14:paraId="4F784CAA" w14:textId="77777777" w:rsidR="00BC38A0" w:rsidRPr="00527337" w:rsidRDefault="00BC38A0" w:rsidP="00482844">
            <w:pPr>
              <w:pStyle w:val="Tabletext"/>
              <w:keepLines/>
              <w:tabs>
                <w:tab w:val="left" w:leader="dot" w:pos="7938"/>
                <w:tab w:val="center" w:pos="9526"/>
              </w:tabs>
              <w:jc w:val="left"/>
            </w:pPr>
            <w:r w:rsidRPr="00527337">
              <w:t>0.1; 0.5</w:t>
            </w:r>
            <w:r w:rsidRPr="00527337">
              <w:br/>
              <w:t>1 500; 750</w:t>
            </w:r>
          </w:p>
        </w:tc>
        <w:tc>
          <w:tcPr>
            <w:tcW w:w="2024" w:type="dxa"/>
            <w:tcMar>
              <w:left w:w="85" w:type="dxa"/>
              <w:right w:w="57" w:type="dxa"/>
            </w:tcMar>
          </w:tcPr>
          <w:p w14:paraId="552205ED" w14:textId="77777777" w:rsidR="00BC38A0" w:rsidRPr="00527337" w:rsidRDefault="00BC38A0" w:rsidP="00482844">
            <w:pPr>
              <w:pStyle w:val="Tabletext"/>
              <w:keepLines/>
              <w:tabs>
                <w:tab w:val="left" w:leader="dot" w:pos="7938"/>
                <w:tab w:val="center" w:pos="9526"/>
              </w:tabs>
              <w:jc w:val="left"/>
            </w:pPr>
            <w:r w:rsidRPr="00527337">
              <w:t>Not applicable</w:t>
            </w:r>
            <w:r w:rsidRPr="00527337">
              <w:br/>
              <w:t>Not applicable</w:t>
            </w:r>
          </w:p>
        </w:tc>
        <w:tc>
          <w:tcPr>
            <w:tcW w:w="2112" w:type="dxa"/>
            <w:tcMar>
              <w:left w:w="85" w:type="dxa"/>
              <w:right w:w="57" w:type="dxa"/>
            </w:tcMar>
          </w:tcPr>
          <w:p w14:paraId="154A2BB8" w14:textId="77777777" w:rsidR="00BC38A0" w:rsidRPr="00527337" w:rsidRDefault="00BC38A0" w:rsidP="00482844">
            <w:pPr>
              <w:pStyle w:val="Tabletext"/>
              <w:keepLines/>
              <w:tabs>
                <w:tab w:val="left" w:leader="dot" w:pos="7938"/>
                <w:tab w:val="center" w:pos="9526"/>
              </w:tabs>
              <w:jc w:val="left"/>
            </w:pPr>
            <w:r w:rsidRPr="00527337">
              <w:t>0.56 to 1.0; 0.24</w:t>
            </w:r>
            <w:r w:rsidRPr="00527337">
              <w:br/>
              <w:t>19 000 to 35 000;</w:t>
            </w:r>
            <w:r w:rsidRPr="00527337">
              <w:br/>
              <w:t>4 000 to 35 000</w:t>
            </w:r>
          </w:p>
        </w:tc>
        <w:tc>
          <w:tcPr>
            <w:tcW w:w="1281" w:type="dxa"/>
            <w:tcMar>
              <w:left w:w="85" w:type="dxa"/>
              <w:right w:w="28" w:type="dxa"/>
            </w:tcMar>
          </w:tcPr>
          <w:p w14:paraId="597BE46B" w14:textId="77777777" w:rsidR="00BC38A0" w:rsidRPr="00527337" w:rsidRDefault="00BC38A0" w:rsidP="00482844">
            <w:pPr>
              <w:pStyle w:val="Tabletext"/>
              <w:keepLines/>
              <w:tabs>
                <w:tab w:val="left" w:leader="dot" w:pos="7938"/>
                <w:tab w:val="center" w:pos="9526"/>
              </w:tabs>
              <w:jc w:val="left"/>
            </w:pPr>
            <w:r w:rsidRPr="00527337">
              <w:t>0.03 (min) at 4 000 (max)</w:t>
            </w:r>
          </w:p>
        </w:tc>
        <w:tc>
          <w:tcPr>
            <w:tcW w:w="1232" w:type="dxa"/>
            <w:tcMar>
              <w:left w:w="85" w:type="dxa"/>
              <w:right w:w="28" w:type="dxa"/>
            </w:tcMar>
          </w:tcPr>
          <w:p w14:paraId="00F6CE04" w14:textId="77777777" w:rsidR="00BC38A0" w:rsidRPr="00527337" w:rsidRDefault="00BC38A0" w:rsidP="00482844">
            <w:pPr>
              <w:pStyle w:val="Tabletext"/>
              <w:keepLines/>
              <w:tabs>
                <w:tab w:val="left" w:leader="dot" w:pos="7938"/>
                <w:tab w:val="center" w:pos="9526"/>
              </w:tabs>
              <w:jc w:val="left"/>
            </w:pPr>
            <w:r w:rsidRPr="00527337">
              <w:t>1.2 (max) at 375 (min)</w:t>
            </w:r>
          </w:p>
        </w:tc>
        <w:tc>
          <w:tcPr>
            <w:tcW w:w="1585" w:type="dxa"/>
          </w:tcPr>
          <w:p w14:paraId="174A2D92" w14:textId="77777777" w:rsidR="00BC38A0" w:rsidRPr="00527337" w:rsidRDefault="00BC38A0" w:rsidP="00482844">
            <w:pPr>
              <w:pStyle w:val="Tabletext"/>
              <w:keepLines/>
              <w:tabs>
                <w:tab w:val="left" w:leader="dot" w:pos="7938"/>
                <w:tab w:val="center" w:pos="9526"/>
              </w:tabs>
              <w:jc w:val="left"/>
            </w:pPr>
            <w:r w:rsidRPr="00527337">
              <w:t>Not applicable</w:t>
            </w:r>
            <w:r w:rsidRPr="00527337">
              <w:br/>
              <w:t>1 000</w:t>
            </w:r>
            <w:r w:rsidRPr="00527337">
              <w:rPr>
                <w:vertAlign w:val="superscript"/>
              </w:rPr>
              <w:t>(5)</w:t>
            </w:r>
          </w:p>
        </w:tc>
      </w:tr>
      <w:tr w:rsidR="00BC38A0" w:rsidRPr="00527337" w14:paraId="2E35AF29" w14:textId="77777777" w:rsidTr="00482844">
        <w:trPr>
          <w:cantSplit/>
          <w:jc w:val="center"/>
        </w:trPr>
        <w:tc>
          <w:tcPr>
            <w:tcW w:w="2902" w:type="dxa"/>
            <w:tcMar>
              <w:left w:w="85" w:type="dxa"/>
              <w:right w:w="57" w:type="dxa"/>
            </w:tcMar>
          </w:tcPr>
          <w:p w14:paraId="3B7477B8" w14:textId="77777777" w:rsidR="00BC38A0" w:rsidRPr="00527337" w:rsidRDefault="00BC38A0" w:rsidP="00482844">
            <w:pPr>
              <w:pStyle w:val="Tabletext"/>
              <w:jc w:val="left"/>
            </w:pPr>
            <w:r w:rsidRPr="00527337">
              <w:t>Maximum duty cycle</w:t>
            </w:r>
          </w:p>
        </w:tc>
        <w:tc>
          <w:tcPr>
            <w:tcW w:w="1049" w:type="dxa"/>
          </w:tcPr>
          <w:p w14:paraId="7E219330" w14:textId="77777777" w:rsidR="00BC38A0" w:rsidRPr="00527337" w:rsidRDefault="00BC38A0" w:rsidP="00482844">
            <w:pPr>
              <w:pStyle w:val="Tabletext"/>
              <w:jc w:val="center"/>
            </w:pPr>
          </w:p>
        </w:tc>
        <w:tc>
          <w:tcPr>
            <w:tcW w:w="1673" w:type="dxa"/>
            <w:tcMar>
              <w:left w:w="85" w:type="dxa"/>
              <w:right w:w="57" w:type="dxa"/>
            </w:tcMar>
          </w:tcPr>
          <w:p w14:paraId="69188994" w14:textId="77777777" w:rsidR="00BC38A0" w:rsidRPr="00527337" w:rsidRDefault="00BC38A0" w:rsidP="00482844">
            <w:pPr>
              <w:pStyle w:val="Tabletext"/>
              <w:keepLines/>
              <w:tabs>
                <w:tab w:val="left" w:leader="dot" w:pos="7938"/>
                <w:tab w:val="center" w:pos="9526"/>
              </w:tabs>
              <w:ind w:left="567" w:hanging="567"/>
              <w:jc w:val="left"/>
            </w:pPr>
            <w:r w:rsidRPr="00527337">
              <w:t>0.00038</w:t>
            </w:r>
          </w:p>
        </w:tc>
        <w:tc>
          <w:tcPr>
            <w:tcW w:w="2024" w:type="dxa"/>
            <w:tcMar>
              <w:left w:w="85" w:type="dxa"/>
              <w:right w:w="57" w:type="dxa"/>
            </w:tcMar>
          </w:tcPr>
          <w:p w14:paraId="6D62D764"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2112" w:type="dxa"/>
            <w:tcMar>
              <w:left w:w="85" w:type="dxa"/>
              <w:right w:w="57" w:type="dxa"/>
            </w:tcMar>
          </w:tcPr>
          <w:p w14:paraId="03EE155D" w14:textId="77777777" w:rsidR="00BC38A0" w:rsidRPr="00527337" w:rsidRDefault="00BC38A0" w:rsidP="00482844">
            <w:pPr>
              <w:pStyle w:val="Tabletext"/>
              <w:keepLines/>
              <w:tabs>
                <w:tab w:val="left" w:leader="dot" w:pos="7938"/>
                <w:tab w:val="center" w:pos="9526"/>
              </w:tabs>
              <w:ind w:left="567" w:hanging="567"/>
              <w:jc w:val="left"/>
            </w:pPr>
            <w:r w:rsidRPr="00527337">
              <w:t>0.020</w:t>
            </w:r>
          </w:p>
        </w:tc>
        <w:tc>
          <w:tcPr>
            <w:tcW w:w="2513" w:type="dxa"/>
            <w:gridSpan w:val="2"/>
            <w:tcMar>
              <w:left w:w="85" w:type="dxa"/>
              <w:right w:w="57" w:type="dxa"/>
            </w:tcMar>
          </w:tcPr>
          <w:p w14:paraId="5FB631FA" w14:textId="77777777" w:rsidR="00BC38A0" w:rsidRPr="00527337" w:rsidRDefault="00BC38A0" w:rsidP="00482844">
            <w:pPr>
              <w:pStyle w:val="Tabletext"/>
              <w:keepLines/>
              <w:tabs>
                <w:tab w:val="left" w:leader="dot" w:pos="7938"/>
                <w:tab w:val="center" w:pos="9526"/>
              </w:tabs>
              <w:ind w:left="567" w:hanging="567"/>
              <w:jc w:val="left"/>
            </w:pPr>
            <w:r w:rsidRPr="00527337">
              <w:t>0.00045</w:t>
            </w:r>
          </w:p>
        </w:tc>
        <w:tc>
          <w:tcPr>
            <w:tcW w:w="1585" w:type="dxa"/>
            <w:tcMar>
              <w:left w:w="85" w:type="dxa"/>
              <w:right w:w="57" w:type="dxa"/>
            </w:tcMar>
          </w:tcPr>
          <w:p w14:paraId="6BA82F91" w14:textId="77777777" w:rsidR="00BC38A0" w:rsidRPr="00527337" w:rsidRDefault="00BC38A0" w:rsidP="00482844">
            <w:pPr>
              <w:pStyle w:val="Tabletext"/>
              <w:keepLines/>
              <w:tabs>
                <w:tab w:val="left" w:leader="dot" w:pos="7938"/>
                <w:tab w:val="center" w:pos="9526"/>
              </w:tabs>
              <w:ind w:left="567" w:hanging="567"/>
              <w:jc w:val="left"/>
            </w:pPr>
            <w:r w:rsidRPr="00527337">
              <w:t>1</w:t>
            </w:r>
          </w:p>
        </w:tc>
      </w:tr>
      <w:tr w:rsidR="00BC38A0" w:rsidRPr="00527337" w14:paraId="7C17BABD" w14:textId="77777777" w:rsidTr="00482844">
        <w:trPr>
          <w:cantSplit/>
          <w:jc w:val="center"/>
        </w:trPr>
        <w:tc>
          <w:tcPr>
            <w:tcW w:w="2902" w:type="dxa"/>
            <w:tcMar>
              <w:left w:w="85" w:type="dxa"/>
              <w:right w:w="57" w:type="dxa"/>
            </w:tcMar>
          </w:tcPr>
          <w:p w14:paraId="5C8D7782" w14:textId="77777777" w:rsidR="00BC38A0" w:rsidRPr="00527337" w:rsidRDefault="00BC38A0" w:rsidP="00482844">
            <w:pPr>
              <w:pStyle w:val="Tabletext"/>
              <w:jc w:val="left"/>
            </w:pPr>
            <w:r w:rsidRPr="00527337">
              <w:t xml:space="preserve">Pulse rise/fall time </w:t>
            </w:r>
          </w:p>
        </w:tc>
        <w:tc>
          <w:tcPr>
            <w:tcW w:w="1049" w:type="dxa"/>
          </w:tcPr>
          <w:p w14:paraId="3A2E983C" w14:textId="77777777" w:rsidR="00BC38A0" w:rsidRPr="00527337" w:rsidRDefault="00482844" w:rsidP="00482844">
            <w:pPr>
              <w:pStyle w:val="Tabletext"/>
              <w:keepLines/>
              <w:tabs>
                <w:tab w:val="left" w:leader="dot" w:pos="7938"/>
                <w:tab w:val="center" w:pos="9526"/>
              </w:tabs>
              <w:ind w:left="567" w:hanging="567"/>
              <w:jc w:val="center"/>
            </w:pPr>
            <w:r>
              <w:sym w:font="Symbol" w:char="F06D"/>
            </w:r>
            <w:r w:rsidR="00BC38A0" w:rsidRPr="00527337">
              <w:t>s</w:t>
            </w:r>
          </w:p>
        </w:tc>
        <w:tc>
          <w:tcPr>
            <w:tcW w:w="1673" w:type="dxa"/>
            <w:tcMar>
              <w:left w:w="85" w:type="dxa"/>
              <w:right w:w="57" w:type="dxa"/>
            </w:tcMar>
          </w:tcPr>
          <w:p w14:paraId="2892FFC1" w14:textId="77777777" w:rsidR="00BC38A0" w:rsidRPr="00527337" w:rsidRDefault="00BC38A0" w:rsidP="00482844">
            <w:pPr>
              <w:pStyle w:val="Tabletext"/>
              <w:keepLines/>
              <w:tabs>
                <w:tab w:val="left" w:leader="dot" w:pos="7938"/>
                <w:tab w:val="center" w:pos="9526"/>
              </w:tabs>
              <w:ind w:left="567" w:hanging="567"/>
              <w:jc w:val="left"/>
            </w:pPr>
            <w:r w:rsidRPr="00527337">
              <w:t>0.08/0.08</w:t>
            </w:r>
          </w:p>
        </w:tc>
        <w:tc>
          <w:tcPr>
            <w:tcW w:w="2024" w:type="dxa"/>
            <w:tcMar>
              <w:left w:w="85" w:type="dxa"/>
              <w:right w:w="57" w:type="dxa"/>
            </w:tcMar>
          </w:tcPr>
          <w:p w14:paraId="2A6A4D4E"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112" w:type="dxa"/>
            <w:tcMar>
              <w:left w:w="85" w:type="dxa"/>
              <w:right w:w="57" w:type="dxa"/>
            </w:tcMar>
          </w:tcPr>
          <w:p w14:paraId="4B247A09" w14:textId="77777777" w:rsidR="00BC38A0" w:rsidRPr="00527337" w:rsidRDefault="00BC38A0" w:rsidP="00482844">
            <w:pPr>
              <w:pStyle w:val="Tabletext"/>
              <w:keepLines/>
              <w:tabs>
                <w:tab w:val="left" w:leader="dot" w:pos="7938"/>
                <w:tab w:val="center" w:pos="9526"/>
              </w:tabs>
              <w:jc w:val="left"/>
            </w:pPr>
            <w:r w:rsidRPr="00527337">
              <w:t>0.028/0.03; 0.038/0.024</w:t>
            </w:r>
          </w:p>
        </w:tc>
        <w:tc>
          <w:tcPr>
            <w:tcW w:w="2513" w:type="dxa"/>
            <w:gridSpan w:val="2"/>
            <w:tcMar>
              <w:left w:w="85" w:type="dxa"/>
              <w:right w:w="57" w:type="dxa"/>
            </w:tcMar>
          </w:tcPr>
          <w:p w14:paraId="516A76CC"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14:paraId="7C5C4D8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3C3234A7" w14:textId="77777777" w:rsidTr="00482844">
        <w:trPr>
          <w:cantSplit/>
          <w:jc w:val="center"/>
        </w:trPr>
        <w:tc>
          <w:tcPr>
            <w:tcW w:w="2902" w:type="dxa"/>
            <w:tcMar>
              <w:left w:w="85" w:type="dxa"/>
              <w:right w:w="57" w:type="dxa"/>
            </w:tcMar>
          </w:tcPr>
          <w:p w14:paraId="3563DE92" w14:textId="77777777" w:rsidR="00BC38A0" w:rsidRPr="00527337" w:rsidRDefault="00BC38A0" w:rsidP="00482844">
            <w:pPr>
              <w:pStyle w:val="Tabletext"/>
              <w:jc w:val="left"/>
            </w:pPr>
            <w:r w:rsidRPr="00527337">
              <w:t>Output device</w:t>
            </w:r>
          </w:p>
        </w:tc>
        <w:tc>
          <w:tcPr>
            <w:tcW w:w="1049" w:type="dxa"/>
          </w:tcPr>
          <w:p w14:paraId="535E4EE5" w14:textId="77777777" w:rsidR="00BC38A0" w:rsidRPr="00527337" w:rsidRDefault="00BC38A0" w:rsidP="00482844">
            <w:pPr>
              <w:pStyle w:val="Tabletext"/>
              <w:jc w:val="center"/>
            </w:pPr>
          </w:p>
        </w:tc>
        <w:tc>
          <w:tcPr>
            <w:tcW w:w="1673" w:type="dxa"/>
            <w:tcMar>
              <w:left w:w="85" w:type="dxa"/>
              <w:right w:w="57" w:type="dxa"/>
            </w:tcMar>
          </w:tcPr>
          <w:p w14:paraId="64058872" w14:textId="77777777"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2024" w:type="dxa"/>
            <w:tcMar>
              <w:left w:w="85" w:type="dxa"/>
              <w:right w:w="57" w:type="dxa"/>
            </w:tcMar>
          </w:tcPr>
          <w:p w14:paraId="435074C6" w14:textId="77777777"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112" w:type="dxa"/>
            <w:tcMar>
              <w:left w:w="85" w:type="dxa"/>
              <w:right w:w="57" w:type="dxa"/>
            </w:tcMar>
          </w:tcPr>
          <w:p w14:paraId="009CB756" w14:textId="77777777" w:rsidR="00BC38A0" w:rsidRPr="00527337" w:rsidRDefault="00BC38A0" w:rsidP="00482844">
            <w:pPr>
              <w:pStyle w:val="Tabletext"/>
              <w:keepLines/>
              <w:tabs>
                <w:tab w:val="left" w:leader="dot" w:pos="7938"/>
                <w:tab w:val="center" w:pos="9526"/>
              </w:tabs>
              <w:ind w:left="567" w:hanging="567"/>
              <w:jc w:val="left"/>
            </w:pPr>
            <w:r w:rsidRPr="00527337">
              <w:t>Travelling wave tube</w:t>
            </w:r>
          </w:p>
        </w:tc>
        <w:tc>
          <w:tcPr>
            <w:tcW w:w="2513" w:type="dxa"/>
            <w:gridSpan w:val="2"/>
            <w:tcMar>
              <w:left w:w="85" w:type="dxa"/>
              <w:right w:w="57" w:type="dxa"/>
            </w:tcMar>
          </w:tcPr>
          <w:p w14:paraId="173204D5" w14:textId="77777777" w:rsidR="00BC38A0" w:rsidRPr="00527337" w:rsidRDefault="00BC38A0" w:rsidP="00482844">
            <w:pPr>
              <w:pStyle w:val="Tabletext"/>
              <w:keepLines/>
              <w:tabs>
                <w:tab w:val="left" w:leader="dot" w:pos="7938"/>
                <w:tab w:val="center" w:pos="9526"/>
              </w:tabs>
              <w:ind w:left="567" w:hanging="567"/>
              <w:jc w:val="left"/>
            </w:pPr>
            <w:r w:rsidRPr="00527337">
              <w:t>Magnetron</w:t>
            </w:r>
          </w:p>
        </w:tc>
        <w:tc>
          <w:tcPr>
            <w:tcW w:w="1585" w:type="dxa"/>
            <w:tcMar>
              <w:left w:w="85" w:type="dxa"/>
              <w:right w:w="57" w:type="dxa"/>
            </w:tcMar>
          </w:tcPr>
          <w:p w14:paraId="74F027C2" w14:textId="77777777" w:rsidR="00BC38A0" w:rsidRPr="00527337" w:rsidRDefault="00BC38A0" w:rsidP="00482844">
            <w:pPr>
              <w:pStyle w:val="Tabletext"/>
              <w:keepLines/>
              <w:tabs>
                <w:tab w:val="left" w:leader="dot" w:pos="7938"/>
                <w:tab w:val="center" w:pos="9526"/>
              </w:tabs>
              <w:ind w:left="567" w:hanging="567"/>
              <w:jc w:val="left"/>
            </w:pPr>
            <w:r w:rsidRPr="00527337">
              <w:t>Solid state</w:t>
            </w:r>
          </w:p>
        </w:tc>
      </w:tr>
      <w:tr w:rsidR="00BC38A0" w:rsidRPr="00527337" w14:paraId="5850217D" w14:textId="77777777" w:rsidTr="00482844">
        <w:trPr>
          <w:cantSplit/>
          <w:jc w:val="center"/>
        </w:trPr>
        <w:tc>
          <w:tcPr>
            <w:tcW w:w="2902" w:type="dxa"/>
            <w:tcMar>
              <w:left w:w="85" w:type="dxa"/>
              <w:right w:w="57" w:type="dxa"/>
            </w:tcMar>
          </w:tcPr>
          <w:p w14:paraId="6D1AAD94" w14:textId="77777777" w:rsidR="00BC38A0" w:rsidRPr="00527337" w:rsidRDefault="00BC38A0" w:rsidP="00482844">
            <w:pPr>
              <w:pStyle w:val="Tabletext"/>
              <w:jc w:val="left"/>
            </w:pPr>
            <w:r w:rsidRPr="00527337">
              <w:t>Antenna pattern type</w:t>
            </w:r>
          </w:p>
        </w:tc>
        <w:tc>
          <w:tcPr>
            <w:tcW w:w="1049" w:type="dxa"/>
          </w:tcPr>
          <w:p w14:paraId="3381E879" w14:textId="77777777" w:rsidR="00BC38A0" w:rsidRPr="00527337" w:rsidRDefault="00BC38A0" w:rsidP="00482844">
            <w:pPr>
              <w:pStyle w:val="Tabletext"/>
              <w:jc w:val="center"/>
            </w:pPr>
          </w:p>
        </w:tc>
        <w:tc>
          <w:tcPr>
            <w:tcW w:w="1673" w:type="dxa"/>
            <w:tcMar>
              <w:left w:w="85" w:type="dxa"/>
              <w:right w:w="57" w:type="dxa"/>
            </w:tcMar>
          </w:tcPr>
          <w:p w14:paraId="19C03E67"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c>
          <w:tcPr>
            <w:tcW w:w="2024" w:type="dxa"/>
            <w:tcMar>
              <w:left w:w="85" w:type="dxa"/>
              <w:right w:w="57" w:type="dxa"/>
            </w:tcMar>
          </w:tcPr>
          <w:p w14:paraId="7F26C417" w14:textId="77777777"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112" w:type="dxa"/>
            <w:tcMar>
              <w:left w:w="85" w:type="dxa"/>
              <w:right w:w="57" w:type="dxa"/>
            </w:tcMar>
          </w:tcPr>
          <w:p w14:paraId="0D3D9BEC" w14:textId="77777777" w:rsidR="00BC38A0" w:rsidRPr="00527337" w:rsidRDefault="00BC38A0" w:rsidP="00482844">
            <w:pPr>
              <w:pStyle w:val="Tabletext"/>
              <w:keepLines/>
              <w:tabs>
                <w:tab w:val="left" w:leader="dot" w:pos="7938"/>
                <w:tab w:val="center" w:pos="9526"/>
              </w:tabs>
              <w:ind w:left="567" w:hanging="567"/>
              <w:jc w:val="left"/>
            </w:pPr>
            <w:r w:rsidRPr="00527337">
              <w:t>Pencil</w:t>
            </w:r>
          </w:p>
        </w:tc>
        <w:tc>
          <w:tcPr>
            <w:tcW w:w="2513" w:type="dxa"/>
            <w:gridSpan w:val="2"/>
            <w:tcMar>
              <w:left w:w="85" w:type="dxa"/>
              <w:right w:w="57" w:type="dxa"/>
            </w:tcMar>
          </w:tcPr>
          <w:p w14:paraId="0F936010"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c>
          <w:tcPr>
            <w:tcW w:w="1585" w:type="dxa"/>
            <w:tcMar>
              <w:left w:w="85" w:type="dxa"/>
              <w:right w:w="57" w:type="dxa"/>
            </w:tcMar>
          </w:tcPr>
          <w:p w14:paraId="23D9098D" w14:textId="77777777" w:rsidR="00BC38A0" w:rsidRPr="00527337" w:rsidRDefault="00BC38A0" w:rsidP="00482844">
            <w:pPr>
              <w:pStyle w:val="Tabletext"/>
              <w:keepLines/>
              <w:tabs>
                <w:tab w:val="left" w:leader="dot" w:pos="7938"/>
                <w:tab w:val="center" w:pos="9526"/>
              </w:tabs>
              <w:ind w:left="567" w:hanging="567"/>
              <w:jc w:val="left"/>
            </w:pPr>
            <w:r w:rsidRPr="00527337">
              <w:t>Fan</w:t>
            </w:r>
          </w:p>
        </w:tc>
      </w:tr>
      <w:tr w:rsidR="00BC38A0" w:rsidRPr="00527337" w14:paraId="6C9F24C0" w14:textId="77777777" w:rsidTr="00482844">
        <w:trPr>
          <w:cantSplit/>
          <w:jc w:val="center"/>
        </w:trPr>
        <w:tc>
          <w:tcPr>
            <w:tcW w:w="2902" w:type="dxa"/>
            <w:tcMar>
              <w:left w:w="85" w:type="dxa"/>
              <w:right w:w="57" w:type="dxa"/>
            </w:tcMar>
          </w:tcPr>
          <w:p w14:paraId="1521AC41" w14:textId="77777777" w:rsidR="00BC38A0" w:rsidRPr="00527337" w:rsidRDefault="00BC38A0" w:rsidP="00482844">
            <w:pPr>
              <w:pStyle w:val="Tabletext"/>
              <w:jc w:val="left"/>
            </w:pPr>
            <w:r w:rsidRPr="00527337">
              <w:t>Antenna type</w:t>
            </w:r>
          </w:p>
        </w:tc>
        <w:tc>
          <w:tcPr>
            <w:tcW w:w="1049" w:type="dxa"/>
          </w:tcPr>
          <w:p w14:paraId="47D9E60C" w14:textId="77777777" w:rsidR="00BC38A0" w:rsidRPr="00527337" w:rsidRDefault="00BC38A0" w:rsidP="00482844">
            <w:pPr>
              <w:pStyle w:val="Tabletext"/>
              <w:jc w:val="center"/>
            </w:pPr>
          </w:p>
        </w:tc>
        <w:tc>
          <w:tcPr>
            <w:tcW w:w="1673" w:type="dxa"/>
            <w:tcMar>
              <w:left w:w="85" w:type="dxa"/>
              <w:right w:w="57" w:type="dxa"/>
            </w:tcMar>
          </w:tcPr>
          <w:p w14:paraId="0D5B2930" w14:textId="77777777" w:rsidR="00BC38A0" w:rsidRPr="00527337" w:rsidRDefault="00BC38A0" w:rsidP="00482844">
            <w:pPr>
              <w:pStyle w:val="Tabletext"/>
              <w:keepLines/>
              <w:tabs>
                <w:tab w:val="left" w:leader="dot" w:pos="7938"/>
                <w:tab w:val="center" w:pos="9526"/>
              </w:tabs>
              <w:ind w:left="567" w:hanging="567"/>
              <w:jc w:val="left"/>
            </w:pPr>
            <w:r w:rsidRPr="00527337">
              <w:t>Horn array</w:t>
            </w:r>
          </w:p>
        </w:tc>
        <w:tc>
          <w:tcPr>
            <w:tcW w:w="2024" w:type="dxa"/>
            <w:tcMar>
              <w:left w:w="85" w:type="dxa"/>
              <w:right w:w="57" w:type="dxa"/>
            </w:tcMar>
          </w:tcPr>
          <w:p w14:paraId="7D47CD35" w14:textId="77777777" w:rsidR="00BC38A0" w:rsidRPr="00527337" w:rsidRDefault="00BC38A0" w:rsidP="00482844">
            <w:pPr>
              <w:pStyle w:val="Tabletext"/>
              <w:keepLines/>
              <w:tabs>
                <w:tab w:val="left" w:leader="dot" w:pos="7938"/>
                <w:tab w:val="center" w:pos="9526"/>
              </w:tabs>
              <w:ind w:left="567" w:hanging="567"/>
              <w:jc w:val="left"/>
            </w:pPr>
            <w:r w:rsidRPr="00527337">
              <w:t>Planar array</w:t>
            </w:r>
          </w:p>
        </w:tc>
        <w:tc>
          <w:tcPr>
            <w:tcW w:w="2112" w:type="dxa"/>
            <w:tcMar>
              <w:left w:w="85" w:type="dxa"/>
              <w:right w:w="57" w:type="dxa"/>
            </w:tcMar>
          </w:tcPr>
          <w:p w14:paraId="469861FD" w14:textId="77777777"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2513" w:type="dxa"/>
            <w:gridSpan w:val="2"/>
            <w:tcMar>
              <w:left w:w="85" w:type="dxa"/>
              <w:right w:w="57" w:type="dxa"/>
            </w:tcMar>
          </w:tcPr>
          <w:p w14:paraId="5EF40AF0" w14:textId="77777777" w:rsidR="00BC38A0" w:rsidRPr="00527337" w:rsidRDefault="00BC38A0" w:rsidP="00482844">
            <w:pPr>
              <w:pStyle w:val="Tabletext"/>
              <w:keepLines/>
              <w:tabs>
                <w:tab w:val="left" w:leader="dot" w:pos="7938"/>
                <w:tab w:val="center" w:pos="9526"/>
              </w:tabs>
              <w:ind w:left="567" w:hanging="567"/>
              <w:jc w:val="left"/>
            </w:pPr>
            <w:r w:rsidRPr="00527337">
              <w:t>Slotted array</w:t>
            </w:r>
          </w:p>
        </w:tc>
        <w:tc>
          <w:tcPr>
            <w:tcW w:w="1585" w:type="dxa"/>
            <w:tcMar>
              <w:left w:w="85" w:type="dxa"/>
              <w:right w:w="57" w:type="dxa"/>
            </w:tcMar>
          </w:tcPr>
          <w:p w14:paraId="535485D5" w14:textId="77777777" w:rsidR="00BC38A0" w:rsidRPr="00527337" w:rsidRDefault="00BC38A0" w:rsidP="00B1620E">
            <w:pPr>
              <w:pStyle w:val="Tabletext"/>
              <w:keepLines/>
              <w:tabs>
                <w:tab w:val="left" w:leader="dot" w:pos="7938"/>
                <w:tab w:val="center" w:pos="9526"/>
              </w:tabs>
              <w:jc w:val="left"/>
            </w:pPr>
            <w:r w:rsidRPr="00527337">
              <w:t>Slotted waveguide</w:t>
            </w:r>
          </w:p>
        </w:tc>
      </w:tr>
      <w:tr w:rsidR="00BC38A0" w:rsidRPr="00527337" w14:paraId="70B8025D" w14:textId="77777777" w:rsidTr="00482844">
        <w:trPr>
          <w:cantSplit/>
          <w:jc w:val="center"/>
        </w:trPr>
        <w:tc>
          <w:tcPr>
            <w:tcW w:w="2902" w:type="dxa"/>
            <w:tcMar>
              <w:left w:w="85" w:type="dxa"/>
              <w:right w:w="57" w:type="dxa"/>
            </w:tcMar>
          </w:tcPr>
          <w:p w14:paraId="3051DAED" w14:textId="77777777" w:rsidR="00BC38A0" w:rsidRPr="00527337" w:rsidRDefault="00BC38A0" w:rsidP="00482844">
            <w:pPr>
              <w:pStyle w:val="Tabletext"/>
              <w:jc w:val="left"/>
            </w:pPr>
            <w:r w:rsidRPr="00527337">
              <w:t>Antenna polarization</w:t>
            </w:r>
          </w:p>
        </w:tc>
        <w:tc>
          <w:tcPr>
            <w:tcW w:w="1049" w:type="dxa"/>
          </w:tcPr>
          <w:p w14:paraId="4F4895A1" w14:textId="77777777" w:rsidR="00BC38A0" w:rsidRPr="00527337" w:rsidRDefault="00BC38A0" w:rsidP="00482844">
            <w:pPr>
              <w:pStyle w:val="Tabletext"/>
              <w:jc w:val="center"/>
            </w:pPr>
          </w:p>
        </w:tc>
        <w:tc>
          <w:tcPr>
            <w:tcW w:w="1673" w:type="dxa"/>
            <w:tcMar>
              <w:left w:w="85" w:type="dxa"/>
              <w:right w:w="57" w:type="dxa"/>
            </w:tcMar>
          </w:tcPr>
          <w:p w14:paraId="2EA13208"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024" w:type="dxa"/>
            <w:tcMar>
              <w:left w:w="85" w:type="dxa"/>
              <w:right w:w="57" w:type="dxa"/>
            </w:tcMar>
          </w:tcPr>
          <w:p w14:paraId="79093000"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112" w:type="dxa"/>
            <w:tcMar>
              <w:left w:w="85" w:type="dxa"/>
              <w:right w:w="57" w:type="dxa"/>
            </w:tcMar>
          </w:tcPr>
          <w:p w14:paraId="70835AB2"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c>
          <w:tcPr>
            <w:tcW w:w="2513" w:type="dxa"/>
            <w:gridSpan w:val="2"/>
            <w:tcMar>
              <w:left w:w="85" w:type="dxa"/>
              <w:right w:w="57" w:type="dxa"/>
            </w:tcMar>
          </w:tcPr>
          <w:p w14:paraId="7A3B51AD"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585" w:type="dxa"/>
            <w:tcMar>
              <w:left w:w="85" w:type="dxa"/>
              <w:right w:w="57" w:type="dxa"/>
            </w:tcMar>
          </w:tcPr>
          <w:p w14:paraId="50B95328" w14:textId="77777777" w:rsidR="00BC38A0" w:rsidRPr="00527337" w:rsidRDefault="00BC38A0" w:rsidP="00482844">
            <w:pPr>
              <w:pStyle w:val="Tabletext"/>
              <w:keepLines/>
              <w:tabs>
                <w:tab w:val="left" w:leader="dot" w:pos="7938"/>
                <w:tab w:val="center" w:pos="9526"/>
              </w:tabs>
              <w:ind w:left="567" w:hanging="567"/>
              <w:jc w:val="left"/>
            </w:pPr>
            <w:r w:rsidRPr="00527337">
              <w:t>Linear</w:t>
            </w:r>
          </w:p>
        </w:tc>
      </w:tr>
      <w:tr w:rsidR="00BC38A0" w:rsidRPr="00527337" w14:paraId="4F62BAED" w14:textId="77777777" w:rsidTr="00482844">
        <w:trPr>
          <w:cantSplit/>
          <w:jc w:val="center"/>
        </w:trPr>
        <w:tc>
          <w:tcPr>
            <w:tcW w:w="2902" w:type="dxa"/>
            <w:tcMar>
              <w:left w:w="85" w:type="dxa"/>
              <w:right w:w="57" w:type="dxa"/>
            </w:tcMar>
          </w:tcPr>
          <w:p w14:paraId="5E3FAC02" w14:textId="77777777" w:rsidR="00BC38A0" w:rsidRPr="00527337" w:rsidRDefault="00BC38A0" w:rsidP="00482844">
            <w:pPr>
              <w:pStyle w:val="Tabletext"/>
              <w:jc w:val="left"/>
            </w:pPr>
            <w:r w:rsidRPr="00527337">
              <w:t xml:space="preserve">Antenna main beam gain </w:t>
            </w:r>
          </w:p>
        </w:tc>
        <w:tc>
          <w:tcPr>
            <w:tcW w:w="1049" w:type="dxa"/>
          </w:tcPr>
          <w:p w14:paraId="4BB6BD3D"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73" w:type="dxa"/>
            <w:tcMar>
              <w:left w:w="85" w:type="dxa"/>
              <w:right w:w="57" w:type="dxa"/>
            </w:tcMar>
          </w:tcPr>
          <w:p w14:paraId="3C86B84F" w14:textId="77777777" w:rsidR="00BC38A0" w:rsidRPr="00527337" w:rsidRDefault="00BC38A0" w:rsidP="00482844">
            <w:pPr>
              <w:pStyle w:val="Tabletext"/>
              <w:keepLines/>
              <w:tabs>
                <w:tab w:val="left" w:leader="dot" w:pos="7938"/>
                <w:tab w:val="center" w:pos="9526"/>
              </w:tabs>
              <w:ind w:left="567" w:hanging="567"/>
              <w:jc w:val="left"/>
            </w:pPr>
            <w:r w:rsidRPr="00527337">
              <w:t>29</w:t>
            </w:r>
          </w:p>
        </w:tc>
        <w:tc>
          <w:tcPr>
            <w:tcW w:w="2024" w:type="dxa"/>
            <w:tcMar>
              <w:left w:w="85" w:type="dxa"/>
              <w:right w:w="57" w:type="dxa"/>
            </w:tcMar>
          </w:tcPr>
          <w:p w14:paraId="17597ECD" w14:textId="77777777" w:rsidR="00BC38A0" w:rsidRPr="00527337" w:rsidRDefault="00BC38A0" w:rsidP="00482844">
            <w:pPr>
              <w:pStyle w:val="Tabletext"/>
              <w:keepLines/>
              <w:tabs>
                <w:tab w:val="left" w:leader="dot" w:pos="7938"/>
                <w:tab w:val="center" w:pos="9526"/>
              </w:tabs>
              <w:ind w:left="567" w:hanging="567"/>
              <w:jc w:val="left"/>
            </w:pPr>
            <w:r w:rsidRPr="00527337">
              <w:t>43</w:t>
            </w:r>
          </w:p>
        </w:tc>
        <w:tc>
          <w:tcPr>
            <w:tcW w:w="2112" w:type="dxa"/>
            <w:tcMar>
              <w:left w:w="85" w:type="dxa"/>
              <w:right w:w="57" w:type="dxa"/>
            </w:tcMar>
          </w:tcPr>
          <w:p w14:paraId="5F62389E" w14:textId="77777777" w:rsidR="00BC38A0" w:rsidRPr="00527337" w:rsidRDefault="00BC38A0" w:rsidP="00482844">
            <w:pPr>
              <w:pStyle w:val="Tabletext"/>
              <w:keepLines/>
              <w:tabs>
                <w:tab w:val="left" w:leader="dot" w:pos="7938"/>
                <w:tab w:val="center" w:pos="9526"/>
              </w:tabs>
              <w:ind w:left="567" w:hanging="567"/>
              <w:jc w:val="left"/>
            </w:pPr>
            <w:r w:rsidRPr="00527337">
              <w:t>39</w:t>
            </w:r>
          </w:p>
        </w:tc>
        <w:tc>
          <w:tcPr>
            <w:tcW w:w="1281" w:type="dxa"/>
            <w:tcMar>
              <w:left w:w="85" w:type="dxa"/>
              <w:right w:w="57" w:type="dxa"/>
            </w:tcMar>
          </w:tcPr>
          <w:p w14:paraId="5622DD70" w14:textId="77777777" w:rsidR="00BC38A0" w:rsidRPr="00527337" w:rsidRDefault="00BC38A0" w:rsidP="00482844">
            <w:pPr>
              <w:pStyle w:val="Tabletext"/>
              <w:keepLines/>
              <w:tabs>
                <w:tab w:val="left" w:leader="dot" w:pos="7938"/>
                <w:tab w:val="center" w:pos="9526"/>
              </w:tabs>
              <w:ind w:left="567" w:hanging="567"/>
              <w:jc w:val="left"/>
            </w:pPr>
            <w:r w:rsidRPr="00527337">
              <w:t>27 (min)</w:t>
            </w:r>
          </w:p>
        </w:tc>
        <w:tc>
          <w:tcPr>
            <w:tcW w:w="1232" w:type="dxa"/>
            <w:tcMar>
              <w:left w:w="85" w:type="dxa"/>
              <w:right w:w="57" w:type="dxa"/>
            </w:tcMar>
          </w:tcPr>
          <w:p w14:paraId="1295FBF0" w14:textId="77777777" w:rsidR="00BC38A0" w:rsidRPr="00527337" w:rsidRDefault="00BC38A0" w:rsidP="00482844">
            <w:pPr>
              <w:pStyle w:val="Tabletext"/>
              <w:keepLines/>
              <w:tabs>
                <w:tab w:val="left" w:leader="dot" w:pos="7938"/>
                <w:tab w:val="center" w:pos="9526"/>
              </w:tabs>
              <w:ind w:left="567" w:hanging="567"/>
              <w:jc w:val="left"/>
            </w:pPr>
            <w:r w:rsidRPr="00527337">
              <w:t>32 (max)</w:t>
            </w:r>
          </w:p>
        </w:tc>
        <w:tc>
          <w:tcPr>
            <w:tcW w:w="1585" w:type="dxa"/>
          </w:tcPr>
          <w:p w14:paraId="1EEEEF65" w14:textId="77777777" w:rsidR="00BC38A0" w:rsidRPr="00527337" w:rsidRDefault="00BC38A0" w:rsidP="00482844">
            <w:pPr>
              <w:pStyle w:val="Tabletext"/>
              <w:keepLines/>
              <w:tabs>
                <w:tab w:val="left" w:leader="dot" w:pos="7938"/>
                <w:tab w:val="center" w:pos="9526"/>
              </w:tabs>
              <w:ind w:left="567" w:hanging="567"/>
              <w:jc w:val="left"/>
            </w:pPr>
            <w:r w:rsidRPr="00527337">
              <w:t>30</w:t>
            </w:r>
          </w:p>
        </w:tc>
      </w:tr>
    </w:tbl>
    <w:p w14:paraId="19A9E9A5" w14:textId="77777777" w:rsidR="00BC38A0" w:rsidRPr="00527337" w:rsidRDefault="00BC38A0" w:rsidP="00BC38A0">
      <w:pPr>
        <w:pStyle w:val="Tablefin"/>
      </w:pPr>
    </w:p>
    <w:p w14:paraId="267526B9" w14:textId="77777777" w:rsidR="00BC38A0" w:rsidRPr="00527337" w:rsidRDefault="00BC38A0" w:rsidP="00BC38A0">
      <w:pPr>
        <w:pStyle w:val="TableNo"/>
      </w:pPr>
      <w:r w:rsidRPr="00527337">
        <w:br w:type="page"/>
      </w:r>
      <w:r w:rsidRPr="00527337">
        <w:lastRenderedPageBreak/>
        <w:t>TABLE 2</w:t>
      </w:r>
      <w:r w:rsidRPr="00527337">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BC38A0" w:rsidRPr="00527337" w14:paraId="0BBFE4EF"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775B617E" w14:textId="77777777" w:rsidR="00BC38A0" w:rsidRPr="00527337" w:rsidRDefault="00BC38A0" w:rsidP="00771EEE">
            <w:pPr>
              <w:pStyle w:val="Tablehead"/>
            </w:pPr>
            <w:r w:rsidRPr="00527337">
              <w:t>Characteristics</w:t>
            </w:r>
          </w:p>
        </w:tc>
        <w:tc>
          <w:tcPr>
            <w:tcW w:w="1049" w:type="dxa"/>
            <w:tcBorders>
              <w:top w:val="single" w:sz="6" w:space="0" w:color="auto"/>
              <w:left w:val="single" w:sz="6" w:space="0" w:color="auto"/>
              <w:bottom w:val="single" w:sz="6" w:space="0" w:color="auto"/>
              <w:right w:val="single" w:sz="6" w:space="0" w:color="auto"/>
            </w:tcBorders>
          </w:tcPr>
          <w:p w14:paraId="07B81A42" w14:textId="77777777" w:rsidR="00BC38A0" w:rsidRPr="00527337" w:rsidRDefault="00BC38A0" w:rsidP="00482844">
            <w:pPr>
              <w:pStyle w:val="Tablehead"/>
            </w:pPr>
            <w:r w:rsidRPr="00527337">
              <w:t>Units</w:t>
            </w:r>
          </w:p>
        </w:tc>
        <w:tc>
          <w:tcPr>
            <w:tcW w:w="1620" w:type="dxa"/>
            <w:tcBorders>
              <w:top w:val="single" w:sz="6" w:space="0" w:color="auto"/>
              <w:left w:val="single" w:sz="6" w:space="0" w:color="auto"/>
              <w:bottom w:val="single" w:sz="6" w:space="0" w:color="auto"/>
            </w:tcBorders>
            <w:tcMar>
              <w:left w:w="85" w:type="dxa"/>
            </w:tcMar>
          </w:tcPr>
          <w:p w14:paraId="3CD416A4" w14:textId="77777777" w:rsidR="00BC38A0" w:rsidRPr="00527337" w:rsidRDefault="00BC38A0" w:rsidP="00771EEE">
            <w:pPr>
              <w:pStyle w:val="Tablehead"/>
            </w:pPr>
            <w:r w:rsidRPr="00527337">
              <w:t>System S1</w:t>
            </w:r>
          </w:p>
        </w:tc>
        <w:tc>
          <w:tcPr>
            <w:tcW w:w="1890" w:type="dxa"/>
            <w:tcBorders>
              <w:top w:val="single" w:sz="6" w:space="0" w:color="auto"/>
              <w:left w:val="single" w:sz="6" w:space="0" w:color="auto"/>
              <w:bottom w:val="single" w:sz="6" w:space="0" w:color="auto"/>
            </w:tcBorders>
            <w:tcMar>
              <w:left w:w="85" w:type="dxa"/>
            </w:tcMar>
          </w:tcPr>
          <w:p w14:paraId="2F75620D" w14:textId="77777777" w:rsidR="00BC38A0" w:rsidRPr="00527337" w:rsidRDefault="00BC38A0" w:rsidP="00771EEE">
            <w:pPr>
              <w:pStyle w:val="Tablehead"/>
            </w:pPr>
            <w:r w:rsidRPr="00527337">
              <w:t>System S2</w:t>
            </w:r>
          </w:p>
        </w:tc>
        <w:tc>
          <w:tcPr>
            <w:tcW w:w="1980" w:type="dxa"/>
            <w:tcBorders>
              <w:top w:val="single" w:sz="6" w:space="0" w:color="auto"/>
              <w:left w:val="single" w:sz="6" w:space="0" w:color="auto"/>
              <w:bottom w:val="single" w:sz="6" w:space="0" w:color="auto"/>
            </w:tcBorders>
            <w:tcMar>
              <w:left w:w="85" w:type="dxa"/>
            </w:tcMar>
          </w:tcPr>
          <w:p w14:paraId="453F69B5" w14:textId="77777777" w:rsidR="00BC38A0" w:rsidRPr="00527337" w:rsidRDefault="00BC38A0" w:rsidP="00771EEE">
            <w:pPr>
              <w:pStyle w:val="Tablehead"/>
            </w:pPr>
            <w:r w:rsidRPr="00527337">
              <w:t>System S3</w:t>
            </w:r>
          </w:p>
        </w:tc>
        <w:tc>
          <w:tcPr>
            <w:tcW w:w="2700" w:type="dxa"/>
            <w:gridSpan w:val="2"/>
            <w:tcBorders>
              <w:top w:val="single" w:sz="6" w:space="0" w:color="auto"/>
              <w:left w:val="single" w:sz="6" w:space="0" w:color="auto"/>
              <w:bottom w:val="single" w:sz="6" w:space="0" w:color="auto"/>
            </w:tcBorders>
            <w:tcMar>
              <w:left w:w="85" w:type="dxa"/>
            </w:tcMar>
          </w:tcPr>
          <w:p w14:paraId="2CC72E8E" w14:textId="77777777" w:rsidR="00BC38A0" w:rsidRPr="00527337" w:rsidRDefault="00BC38A0" w:rsidP="00771EEE">
            <w:pPr>
              <w:pStyle w:val="Tablehead"/>
            </w:pPr>
            <w:r w:rsidRPr="00527337">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7051C357" w14:textId="77777777" w:rsidR="00BC38A0" w:rsidRPr="00527337" w:rsidRDefault="00BC38A0" w:rsidP="00771EEE">
            <w:pPr>
              <w:pStyle w:val="Tablehead"/>
            </w:pPr>
            <w:r w:rsidRPr="00527337">
              <w:t>System S5</w:t>
            </w:r>
          </w:p>
        </w:tc>
      </w:tr>
      <w:tr w:rsidR="00BC38A0" w:rsidRPr="00527337" w14:paraId="18649B5E"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5BBE4FE8" w14:textId="77777777" w:rsidR="00BC38A0" w:rsidRPr="00527337" w:rsidRDefault="00BC38A0" w:rsidP="00482844">
            <w:pPr>
              <w:pStyle w:val="Tabletext"/>
              <w:jc w:val="left"/>
            </w:pPr>
            <w:r w:rsidRPr="00527337">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2F0C6221"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091D6695" w14:textId="77777777" w:rsidR="00BC38A0" w:rsidRPr="00527337" w:rsidRDefault="00BC38A0" w:rsidP="00482844">
            <w:pPr>
              <w:pStyle w:val="Tabletext"/>
              <w:keepLines/>
              <w:tabs>
                <w:tab w:val="left" w:leader="dot" w:pos="7938"/>
                <w:tab w:val="center" w:pos="9526"/>
              </w:tabs>
              <w:ind w:left="567" w:hanging="567"/>
              <w:jc w:val="left"/>
            </w:pPr>
            <w:r w:rsidRPr="00527337">
              <w:t>13</w:t>
            </w:r>
          </w:p>
        </w:tc>
        <w:tc>
          <w:tcPr>
            <w:tcW w:w="1890" w:type="dxa"/>
            <w:tcBorders>
              <w:top w:val="single" w:sz="6" w:space="0" w:color="auto"/>
              <w:left w:val="single" w:sz="6" w:space="0" w:color="auto"/>
              <w:bottom w:val="single" w:sz="6" w:space="0" w:color="auto"/>
            </w:tcBorders>
            <w:tcMar>
              <w:left w:w="85" w:type="dxa"/>
            </w:tcMar>
          </w:tcPr>
          <w:p w14:paraId="47F50665"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14:paraId="1E03273C"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492" w:type="dxa"/>
            <w:tcBorders>
              <w:top w:val="single" w:sz="6" w:space="0" w:color="auto"/>
              <w:left w:val="single" w:sz="6" w:space="0" w:color="auto"/>
              <w:bottom w:val="single" w:sz="6" w:space="0" w:color="auto"/>
            </w:tcBorders>
            <w:tcMar>
              <w:left w:w="85" w:type="dxa"/>
              <w:right w:w="28" w:type="dxa"/>
            </w:tcMar>
          </w:tcPr>
          <w:p w14:paraId="7A04FAC4" w14:textId="77777777" w:rsidR="00BC38A0" w:rsidRPr="00527337" w:rsidRDefault="00BC38A0" w:rsidP="00482844">
            <w:pPr>
              <w:pStyle w:val="Tabletext"/>
              <w:keepLines/>
              <w:tabs>
                <w:tab w:val="left" w:leader="dot" w:pos="7938"/>
                <w:tab w:val="center" w:pos="9526"/>
              </w:tabs>
              <w:ind w:left="567" w:hanging="567"/>
              <w:jc w:val="left"/>
            </w:pPr>
            <w:r w:rsidRPr="00527337">
              <w:t>20.0 (min)</w:t>
            </w:r>
          </w:p>
        </w:tc>
        <w:tc>
          <w:tcPr>
            <w:tcW w:w="1208" w:type="dxa"/>
            <w:tcBorders>
              <w:top w:val="single" w:sz="6" w:space="0" w:color="auto"/>
              <w:left w:val="single" w:sz="6" w:space="0" w:color="auto"/>
              <w:bottom w:val="single" w:sz="6" w:space="0" w:color="auto"/>
            </w:tcBorders>
            <w:tcMar>
              <w:left w:w="85" w:type="dxa"/>
              <w:right w:w="28" w:type="dxa"/>
            </w:tcMar>
          </w:tcPr>
          <w:p w14:paraId="2C152678" w14:textId="77777777" w:rsidR="00BC38A0" w:rsidRPr="00527337" w:rsidRDefault="00BC38A0" w:rsidP="00482844">
            <w:pPr>
              <w:pStyle w:val="Tabletext"/>
              <w:keepLines/>
              <w:tabs>
                <w:tab w:val="left" w:leader="dot" w:pos="7938"/>
                <w:tab w:val="center" w:pos="9526"/>
              </w:tabs>
              <w:ind w:left="567" w:hanging="567"/>
              <w:jc w:val="left"/>
            </w:pPr>
            <w:r w:rsidRPr="00527337">
              <w:t>26.0 (max)</w:t>
            </w:r>
          </w:p>
        </w:tc>
        <w:tc>
          <w:tcPr>
            <w:tcW w:w="1530" w:type="dxa"/>
            <w:tcBorders>
              <w:top w:val="single" w:sz="6" w:space="0" w:color="auto"/>
              <w:left w:val="single" w:sz="6" w:space="0" w:color="auto"/>
              <w:bottom w:val="single" w:sz="6" w:space="0" w:color="auto"/>
              <w:right w:val="single" w:sz="6" w:space="0" w:color="auto"/>
            </w:tcBorders>
          </w:tcPr>
          <w:p w14:paraId="42718769" w14:textId="77777777" w:rsidR="00BC38A0" w:rsidRPr="00527337" w:rsidRDefault="00BC38A0" w:rsidP="00482844">
            <w:pPr>
              <w:pStyle w:val="Tabletext"/>
              <w:keepLines/>
              <w:tabs>
                <w:tab w:val="left" w:leader="dot" w:pos="7938"/>
                <w:tab w:val="center" w:pos="9526"/>
              </w:tabs>
              <w:ind w:left="567" w:hanging="567"/>
              <w:jc w:val="left"/>
            </w:pPr>
            <w:r w:rsidRPr="00527337">
              <w:t>20</w:t>
            </w:r>
          </w:p>
        </w:tc>
      </w:tr>
      <w:tr w:rsidR="00BC38A0" w:rsidRPr="00527337" w14:paraId="160736E5"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66A91EEB" w14:textId="77777777" w:rsidR="00BC38A0" w:rsidRPr="00527337" w:rsidRDefault="00BC38A0" w:rsidP="00482844">
            <w:pPr>
              <w:pStyle w:val="Tabletext"/>
              <w:jc w:val="left"/>
            </w:pPr>
            <w:r w:rsidRPr="00527337">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0113F8F0"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7641C150" w14:textId="77777777" w:rsidR="00BC38A0" w:rsidRPr="00527337" w:rsidRDefault="00BC38A0" w:rsidP="00482844">
            <w:pPr>
              <w:pStyle w:val="Tabletext"/>
              <w:keepLines/>
              <w:tabs>
                <w:tab w:val="left" w:leader="dot" w:pos="7938"/>
                <w:tab w:val="center" w:pos="9526"/>
              </w:tabs>
              <w:ind w:left="567" w:hanging="567"/>
              <w:jc w:val="left"/>
            </w:pPr>
            <w:r w:rsidRPr="00527337">
              <w:t>3</w:t>
            </w:r>
          </w:p>
        </w:tc>
        <w:tc>
          <w:tcPr>
            <w:tcW w:w="1890" w:type="dxa"/>
            <w:tcBorders>
              <w:top w:val="single" w:sz="6" w:space="0" w:color="auto"/>
              <w:left w:val="single" w:sz="6" w:space="0" w:color="auto"/>
              <w:bottom w:val="single" w:sz="6" w:space="0" w:color="auto"/>
            </w:tcBorders>
            <w:tcMar>
              <w:left w:w="85" w:type="dxa"/>
            </w:tcMar>
          </w:tcPr>
          <w:p w14:paraId="53A207C2" w14:textId="77777777" w:rsidR="00BC38A0" w:rsidRPr="00527337" w:rsidRDefault="00BC38A0" w:rsidP="00482844">
            <w:pPr>
              <w:pStyle w:val="Tabletext"/>
              <w:keepLines/>
              <w:tabs>
                <w:tab w:val="left" w:leader="dot" w:pos="7938"/>
                <w:tab w:val="center" w:pos="9526"/>
              </w:tabs>
              <w:ind w:left="567" w:hanging="567"/>
              <w:jc w:val="left"/>
            </w:pPr>
            <w:r w:rsidRPr="00527337">
              <w:t>1</w:t>
            </w:r>
          </w:p>
        </w:tc>
        <w:tc>
          <w:tcPr>
            <w:tcW w:w="1980" w:type="dxa"/>
            <w:tcBorders>
              <w:top w:val="single" w:sz="6" w:space="0" w:color="auto"/>
              <w:left w:val="single" w:sz="6" w:space="0" w:color="auto"/>
              <w:bottom w:val="single" w:sz="6" w:space="0" w:color="auto"/>
            </w:tcBorders>
            <w:tcMar>
              <w:left w:w="85" w:type="dxa"/>
            </w:tcMar>
          </w:tcPr>
          <w:p w14:paraId="0A107FDC" w14:textId="77777777" w:rsidR="00BC38A0" w:rsidRPr="00527337" w:rsidRDefault="00BC38A0" w:rsidP="00482844">
            <w:pPr>
              <w:pStyle w:val="Tabletext"/>
              <w:keepLines/>
              <w:tabs>
                <w:tab w:val="left" w:leader="dot" w:pos="7938"/>
                <w:tab w:val="center" w:pos="9526"/>
              </w:tabs>
              <w:ind w:left="567" w:hanging="567"/>
              <w:jc w:val="left"/>
            </w:pPr>
            <w:r w:rsidRPr="00527337">
              <w:t>1.5</w:t>
            </w:r>
          </w:p>
        </w:tc>
        <w:tc>
          <w:tcPr>
            <w:tcW w:w="1492" w:type="dxa"/>
            <w:tcBorders>
              <w:top w:val="single" w:sz="6" w:space="0" w:color="auto"/>
              <w:left w:val="single" w:sz="6" w:space="0" w:color="auto"/>
              <w:bottom w:val="single" w:sz="6" w:space="0" w:color="auto"/>
            </w:tcBorders>
            <w:tcMar>
              <w:left w:w="85" w:type="dxa"/>
              <w:right w:w="28" w:type="dxa"/>
            </w:tcMar>
          </w:tcPr>
          <w:p w14:paraId="3605E15B" w14:textId="77777777" w:rsidR="00BC38A0" w:rsidRPr="00527337" w:rsidRDefault="00BC38A0" w:rsidP="00482844">
            <w:pPr>
              <w:pStyle w:val="Tabletext"/>
              <w:keepLines/>
              <w:tabs>
                <w:tab w:val="left" w:leader="dot" w:pos="7938"/>
                <w:tab w:val="center" w:pos="9526"/>
              </w:tabs>
              <w:ind w:left="567" w:hanging="567"/>
              <w:jc w:val="left"/>
            </w:pPr>
            <w:r w:rsidRPr="00527337">
              <w:t>0.75 (min)</w:t>
            </w:r>
          </w:p>
        </w:tc>
        <w:tc>
          <w:tcPr>
            <w:tcW w:w="1208" w:type="dxa"/>
            <w:tcBorders>
              <w:top w:val="single" w:sz="6" w:space="0" w:color="auto"/>
              <w:left w:val="single" w:sz="6" w:space="0" w:color="auto"/>
              <w:bottom w:val="single" w:sz="6" w:space="0" w:color="auto"/>
            </w:tcBorders>
            <w:tcMar>
              <w:left w:w="85" w:type="dxa"/>
              <w:right w:w="28" w:type="dxa"/>
            </w:tcMar>
          </w:tcPr>
          <w:p w14:paraId="1AA33002" w14:textId="77777777" w:rsidR="00BC38A0" w:rsidRPr="00527337" w:rsidRDefault="00BC38A0" w:rsidP="00482844">
            <w:pPr>
              <w:pStyle w:val="Tabletext"/>
              <w:keepLines/>
              <w:tabs>
                <w:tab w:val="left" w:leader="dot" w:pos="7938"/>
                <w:tab w:val="center" w:pos="9526"/>
              </w:tabs>
              <w:ind w:left="567" w:hanging="567"/>
              <w:jc w:val="left"/>
            </w:pPr>
            <w:r w:rsidRPr="00527337">
              <w:t>2.3 (max)</w:t>
            </w:r>
          </w:p>
        </w:tc>
        <w:tc>
          <w:tcPr>
            <w:tcW w:w="1530" w:type="dxa"/>
            <w:tcBorders>
              <w:top w:val="single" w:sz="6" w:space="0" w:color="auto"/>
              <w:left w:val="single" w:sz="6" w:space="0" w:color="auto"/>
              <w:bottom w:val="single" w:sz="6" w:space="0" w:color="auto"/>
              <w:right w:val="single" w:sz="6" w:space="0" w:color="auto"/>
            </w:tcBorders>
          </w:tcPr>
          <w:p w14:paraId="01758F4D" w14:textId="77777777" w:rsidR="00BC38A0" w:rsidRPr="00527337" w:rsidRDefault="00BC38A0" w:rsidP="00482844">
            <w:pPr>
              <w:pStyle w:val="Tabletext"/>
              <w:keepLines/>
              <w:tabs>
                <w:tab w:val="left" w:leader="dot" w:pos="7938"/>
                <w:tab w:val="center" w:pos="9526"/>
              </w:tabs>
              <w:ind w:left="567" w:hanging="567"/>
              <w:jc w:val="left"/>
            </w:pPr>
            <w:r w:rsidRPr="00527337">
              <w:t>1.4</w:t>
            </w:r>
          </w:p>
        </w:tc>
      </w:tr>
      <w:tr w:rsidR="00BC38A0" w:rsidRPr="00527337" w14:paraId="642003F4"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2DD1B254" w14:textId="77777777" w:rsidR="00BC38A0" w:rsidRPr="00527337" w:rsidRDefault="00BC38A0" w:rsidP="00482844">
            <w:pPr>
              <w:pStyle w:val="Tabletext"/>
              <w:jc w:val="left"/>
            </w:pPr>
            <w:r w:rsidRPr="00527337">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60B31C43" w14:textId="77777777"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Borders>
              <w:top w:val="single" w:sz="6" w:space="0" w:color="auto"/>
              <w:left w:val="single" w:sz="6" w:space="0" w:color="auto"/>
              <w:bottom w:val="single" w:sz="6" w:space="0" w:color="auto"/>
            </w:tcBorders>
            <w:tcMar>
              <w:left w:w="85" w:type="dxa"/>
            </w:tcMar>
          </w:tcPr>
          <w:p w14:paraId="5250336F" w14:textId="77777777" w:rsidR="00BC38A0" w:rsidRPr="00527337" w:rsidRDefault="00BC38A0" w:rsidP="00482844">
            <w:pPr>
              <w:pStyle w:val="Tabletext"/>
              <w:keepLines/>
              <w:tabs>
                <w:tab w:val="left" w:leader="dot" w:pos="7938"/>
                <w:tab w:val="center" w:pos="9526"/>
              </w:tabs>
              <w:ind w:left="567" w:hanging="567"/>
              <w:jc w:val="left"/>
            </w:pPr>
            <w:r w:rsidRPr="00527337">
              <w:t>57</w:t>
            </w:r>
          </w:p>
        </w:tc>
        <w:tc>
          <w:tcPr>
            <w:tcW w:w="1890" w:type="dxa"/>
            <w:tcBorders>
              <w:top w:val="single" w:sz="6" w:space="0" w:color="auto"/>
              <w:left w:val="single" w:sz="6" w:space="0" w:color="auto"/>
              <w:bottom w:val="single" w:sz="6" w:space="0" w:color="auto"/>
            </w:tcBorders>
            <w:tcMar>
              <w:left w:w="85" w:type="dxa"/>
            </w:tcMar>
          </w:tcPr>
          <w:p w14:paraId="69D1F97F" w14:textId="77777777"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Borders>
              <w:top w:val="single" w:sz="6" w:space="0" w:color="auto"/>
              <w:left w:val="single" w:sz="6" w:space="0" w:color="auto"/>
              <w:bottom w:val="single" w:sz="6" w:space="0" w:color="auto"/>
            </w:tcBorders>
            <w:tcMar>
              <w:left w:w="85" w:type="dxa"/>
            </w:tcMar>
          </w:tcPr>
          <w:p w14:paraId="375D649D" w14:textId="77777777" w:rsidR="00BC38A0" w:rsidRPr="00527337" w:rsidRDefault="00BC38A0" w:rsidP="00482844">
            <w:pPr>
              <w:pStyle w:val="Tabletext"/>
              <w:keepLines/>
              <w:tabs>
                <w:tab w:val="left" w:leader="dot" w:pos="7938"/>
                <w:tab w:val="center" w:pos="9526"/>
              </w:tabs>
              <w:ind w:left="567" w:hanging="567"/>
              <w:jc w:val="left"/>
            </w:pPr>
            <w:r w:rsidRPr="00527337">
              <w:t>180</w:t>
            </w:r>
          </w:p>
        </w:tc>
        <w:tc>
          <w:tcPr>
            <w:tcW w:w="1492" w:type="dxa"/>
            <w:tcBorders>
              <w:top w:val="single" w:sz="6" w:space="0" w:color="auto"/>
              <w:left w:val="single" w:sz="6" w:space="0" w:color="auto"/>
              <w:bottom w:val="single" w:sz="6" w:space="0" w:color="auto"/>
            </w:tcBorders>
            <w:tcMar>
              <w:left w:w="85" w:type="dxa"/>
              <w:right w:w="28" w:type="dxa"/>
            </w:tcMar>
          </w:tcPr>
          <w:p w14:paraId="14E9AEF5" w14:textId="77777777" w:rsidR="00BC38A0" w:rsidRPr="00527337" w:rsidRDefault="00BC38A0" w:rsidP="00482844">
            <w:pPr>
              <w:pStyle w:val="Tabletext"/>
              <w:keepLines/>
              <w:tabs>
                <w:tab w:val="left" w:leader="dot" w:pos="7938"/>
                <w:tab w:val="center" w:pos="9526"/>
              </w:tabs>
              <w:ind w:left="567" w:hanging="567"/>
              <w:jc w:val="left"/>
            </w:pPr>
            <w:r w:rsidRPr="00527337">
              <w:t>120 (min)</w:t>
            </w:r>
          </w:p>
        </w:tc>
        <w:tc>
          <w:tcPr>
            <w:tcW w:w="1208" w:type="dxa"/>
            <w:tcBorders>
              <w:top w:val="single" w:sz="6" w:space="0" w:color="auto"/>
              <w:left w:val="single" w:sz="6" w:space="0" w:color="auto"/>
              <w:bottom w:val="single" w:sz="6" w:space="0" w:color="auto"/>
            </w:tcBorders>
            <w:tcMar>
              <w:left w:w="85" w:type="dxa"/>
              <w:right w:w="28" w:type="dxa"/>
            </w:tcMar>
          </w:tcPr>
          <w:p w14:paraId="63E9B143" w14:textId="77777777" w:rsidR="00BC38A0" w:rsidRPr="00527337" w:rsidRDefault="00BC38A0" w:rsidP="00482844">
            <w:pPr>
              <w:pStyle w:val="Tabletext"/>
              <w:keepLines/>
              <w:tabs>
                <w:tab w:val="left" w:leader="dot" w:pos="7938"/>
                <w:tab w:val="center" w:pos="9526"/>
              </w:tabs>
              <w:ind w:left="567" w:hanging="567"/>
              <w:jc w:val="left"/>
            </w:pPr>
            <w:r w:rsidRPr="00527337">
              <w:t>360 (max)</w:t>
            </w:r>
          </w:p>
        </w:tc>
        <w:tc>
          <w:tcPr>
            <w:tcW w:w="1530" w:type="dxa"/>
            <w:tcBorders>
              <w:top w:val="single" w:sz="6" w:space="0" w:color="auto"/>
              <w:left w:val="single" w:sz="6" w:space="0" w:color="auto"/>
              <w:bottom w:val="single" w:sz="6" w:space="0" w:color="auto"/>
              <w:right w:val="single" w:sz="6" w:space="0" w:color="auto"/>
            </w:tcBorders>
          </w:tcPr>
          <w:p w14:paraId="17424364" w14:textId="77777777" w:rsidR="00BC38A0" w:rsidRPr="00527337" w:rsidRDefault="00BC38A0" w:rsidP="00482844">
            <w:pPr>
              <w:pStyle w:val="Tabletext"/>
              <w:keepLines/>
              <w:tabs>
                <w:tab w:val="left" w:leader="dot" w:pos="7938"/>
                <w:tab w:val="center" w:pos="9526"/>
              </w:tabs>
              <w:ind w:left="567" w:hanging="567"/>
              <w:jc w:val="left"/>
            </w:pPr>
            <w:r w:rsidRPr="00527337">
              <w:t>144</w:t>
            </w:r>
          </w:p>
        </w:tc>
      </w:tr>
      <w:tr w:rsidR="00BC38A0" w:rsidRPr="00527337" w14:paraId="1DC0BFAA" w14:textId="77777777" w:rsidTr="00482844">
        <w:trPr>
          <w:cantSplit/>
          <w:jc w:val="center"/>
        </w:trPr>
        <w:tc>
          <w:tcPr>
            <w:tcW w:w="3329" w:type="dxa"/>
            <w:tcBorders>
              <w:top w:val="single" w:sz="6" w:space="0" w:color="auto"/>
              <w:left w:val="single" w:sz="6" w:space="0" w:color="auto"/>
              <w:bottom w:val="single" w:sz="6" w:space="0" w:color="auto"/>
            </w:tcBorders>
            <w:tcMar>
              <w:left w:w="85" w:type="dxa"/>
            </w:tcMar>
          </w:tcPr>
          <w:p w14:paraId="3B44A36C" w14:textId="77777777" w:rsidR="00BC38A0" w:rsidRPr="00527337" w:rsidRDefault="00BC38A0" w:rsidP="00482844">
            <w:pPr>
              <w:pStyle w:val="Tabletext"/>
              <w:jc w:val="left"/>
            </w:pPr>
            <w:r w:rsidRPr="00527337">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533E42C5" w14:textId="77777777" w:rsidR="00BC38A0" w:rsidRPr="00527337" w:rsidRDefault="00BC38A0" w:rsidP="00482844">
            <w:pPr>
              <w:pStyle w:val="Tabletext"/>
              <w:keepLines/>
              <w:tabs>
                <w:tab w:val="left" w:leader="dot" w:pos="7938"/>
                <w:tab w:val="center" w:pos="9526"/>
              </w:tabs>
              <w:ind w:left="567" w:hanging="567"/>
              <w:jc w:val="center"/>
            </w:pPr>
            <w:r w:rsidRPr="00527337">
              <w:t>degrees</w:t>
            </w:r>
          </w:p>
        </w:tc>
        <w:tc>
          <w:tcPr>
            <w:tcW w:w="1620" w:type="dxa"/>
            <w:tcBorders>
              <w:top w:val="single" w:sz="6" w:space="0" w:color="auto"/>
              <w:left w:val="single" w:sz="6" w:space="0" w:color="auto"/>
              <w:bottom w:val="single" w:sz="6" w:space="0" w:color="auto"/>
            </w:tcBorders>
            <w:tcMar>
              <w:left w:w="85" w:type="dxa"/>
            </w:tcMar>
          </w:tcPr>
          <w:p w14:paraId="169465EC" w14:textId="77777777" w:rsidR="00BC38A0" w:rsidRPr="00527337" w:rsidRDefault="00BC38A0" w:rsidP="00482844">
            <w:pPr>
              <w:pStyle w:val="Tabletext"/>
              <w:keepLines/>
              <w:tabs>
                <w:tab w:val="left" w:leader="dot" w:pos="7938"/>
                <w:tab w:val="center" w:pos="9526"/>
              </w:tabs>
              <w:jc w:val="left"/>
            </w:pPr>
            <w:r w:rsidRPr="00527337">
              <w:t>360 (mechanical)</w:t>
            </w:r>
          </w:p>
        </w:tc>
        <w:tc>
          <w:tcPr>
            <w:tcW w:w="1890" w:type="dxa"/>
            <w:tcBorders>
              <w:top w:val="single" w:sz="6" w:space="0" w:color="auto"/>
              <w:left w:val="single" w:sz="6" w:space="0" w:color="auto"/>
              <w:bottom w:val="single" w:sz="6" w:space="0" w:color="auto"/>
            </w:tcBorders>
            <w:tcMar>
              <w:left w:w="85" w:type="dxa"/>
            </w:tcMar>
          </w:tcPr>
          <w:p w14:paraId="5616C6DB" w14:textId="77777777" w:rsidR="00BC38A0" w:rsidRPr="00527337" w:rsidRDefault="00BC38A0" w:rsidP="00482844">
            <w:pPr>
              <w:pStyle w:val="Tabletext"/>
              <w:jc w:val="left"/>
            </w:pPr>
            <w:r w:rsidRPr="00527337">
              <w:t>360 (mechanical)</w:t>
            </w:r>
          </w:p>
        </w:tc>
        <w:tc>
          <w:tcPr>
            <w:tcW w:w="1980" w:type="dxa"/>
            <w:tcBorders>
              <w:top w:val="single" w:sz="6" w:space="0" w:color="auto"/>
              <w:left w:val="single" w:sz="6" w:space="0" w:color="auto"/>
              <w:bottom w:val="single" w:sz="6" w:space="0" w:color="auto"/>
            </w:tcBorders>
            <w:tcMar>
              <w:left w:w="85" w:type="dxa"/>
            </w:tcMar>
          </w:tcPr>
          <w:p w14:paraId="42D79B45" w14:textId="77777777" w:rsidR="00BC38A0" w:rsidRPr="00BC38A0" w:rsidRDefault="00BC38A0" w:rsidP="00482844">
            <w:pPr>
              <w:pStyle w:val="Tabletext"/>
              <w:jc w:val="left"/>
              <w:rPr>
                <w:lang w:val="en-US"/>
              </w:rPr>
            </w:pPr>
            <w:r w:rsidRPr="00BC38A0">
              <w:rPr>
                <w:lang w:val="en-US"/>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646C8C7E" w14:textId="77777777" w:rsidR="00BC38A0" w:rsidRPr="00527337" w:rsidRDefault="00BC38A0" w:rsidP="00482844">
            <w:pPr>
              <w:pStyle w:val="Tabletext"/>
              <w:jc w:val="left"/>
            </w:pPr>
            <w:r w:rsidRPr="00527337">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3356A33A" w14:textId="77777777" w:rsidR="00BC38A0" w:rsidRPr="00527337" w:rsidRDefault="00BC38A0" w:rsidP="00482844">
            <w:pPr>
              <w:pStyle w:val="Tabletext"/>
              <w:jc w:val="left"/>
            </w:pPr>
            <w:r w:rsidRPr="00527337">
              <w:t>360</w:t>
            </w:r>
          </w:p>
        </w:tc>
      </w:tr>
      <w:tr w:rsidR="00BC38A0" w:rsidRPr="00527337" w14:paraId="0E0241E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6859D33" w14:textId="77777777" w:rsidR="00BC38A0" w:rsidRPr="00527337" w:rsidRDefault="00BC38A0" w:rsidP="00482844">
            <w:pPr>
              <w:pStyle w:val="Tabletext"/>
              <w:jc w:val="left"/>
            </w:pPr>
            <w:r w:rsidRPr="00527337">
              <w:t xml:space="preserve">Antenna vertical scan rate </w:t>
            </w:r>
          </w:p>
        </w:tc>
        <w:tc>
          <w:tcPr>
            <w:tcW w:w="1049" w:type="dxa"/>
          </w:tcPr>
          <w:p w14:paraId="4EEC6918" w14:textId="77777777" w:rsidR="00BC38A0" w:rsidRPr="00527337" w:rsidRDefault="00BC38A0" w:rsidP="00482844">
            <w:pPr>
              <w:pStyle w:val="Tabletext"/>
              <w:keepLines/>
              <w:tabs>
                <w:tab w:val="left" w:leader="dot" w:pos="7938"/>
                <w:tab w:val="center" w:pos="9526"/>
              </w:tabs>
              <w:ind w:left="567" w:hanging="567"/>
              <w:jc w:val="center"/>
            </w:pPr>
            <w:r w:rsidRPr="00527337">
              <w:t>degrees/s</w:t>
            </w:r>
          </w:p>
        </w:tc>
        <w:tc>
          <w:tcPr>
            <w:tcW w:w="1620" w:type="dxa"/>
            <w:tcMar>
              <w:left w:w="85" w:type="dxa"/>
            </w:tcMar>
          </w:tcPr>
          <w:p w14:paraId="5E88A711"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3B7E1FDA" w14:textId="77777777" w:rsidR="00BC38A0" w:rsidRPr="00527337" w:rsidRDefault="00BC38A0" w:rsidP="00482844">
            <w:pPr>
              <w:pStyle w:val="Tabletext"/>
              <w:keepLines/>
              <w:tabs>
                <w:tab w:val="left" w:leader="dot" w:pos="7938"/>
                <w:tab w:val="center" w:pos="9526"/>
              </w:tabs>
              <w:ind w:left="567" w:hanging="567"/>
              <w:jc w:val="left"/>
            </w:pPr>
            <w:r w:rsidRPr="00527337">
              <w:t>90</w:t>
            </w:r>
          </w:p>
        </w:tc>
        <w:tc>
          <w:tcPr>
            <w:tcW w:w="1980" w:type="dxa"/>
            <w:tcMar>
              <w:left w:w="85" w:type="dxa"/>
            </w:tcMar>
          </w:tcPr>
          <w:p w14:paraId="7098BE8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2ED1C35E"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4040B8E7"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4E1A8CD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7A6CF14" w14:textId="77777777" w:rsidR="00BC38A0" w:rsidRPr="00527337" w:rsidRDefault="00BC38A0" w:rsidP="00482844">
            <w:pPr>
              <w:pStyle w:val="Tabletext"/>
              <w:jc w:val="left"/>
            </w:pPr>
            <w:r w:rsidRPr="00527337">
              <w:t>Antenna vertical scan type</w:t>
            </w:r>
          </w:p>
        </w:tc>
        <w:tc>
          <w:tcPr>
            <w:tcW w:w="1049" w:type="dxa"/>
          </w:tcPr>
          <w:p w14:paraId="2562E06C" w14:textId="77777777" w:rsidR="00BC38A0" w:rsidRPr="00527337" w:rsidRDefault="00BC38A0" w:rsidP="00482844">
            <w:pPr>
              <w:pStyle w:val="Tabletext"/>
              <w:jc w:val="center"/>
            </w:pPr>
          </w:p>
        </w:tc>
        <w:tc>
          <w:tcPr>
            <w:tcW w:w="1620" w:type="dxa"/>
            <w:tcMar>
              <w:left w:w="85" w:type="dxa"/>
            </w:tcMar>
          </w:tcPr>
          <w:p w14:paraId="5D4864E0"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3D52D6D1" w14:textId="77777777" w:rsidR="00BC38A0" w:rsidRPr="00527337" w:rsidRDefault="00BC38A0" w:rsidP="00482844">
            <w:pPr>
              <w:pStyle w:val="Tabletext"/>
              <w:keepLines/>
              <w:tabs>
                <w:tab w:val="left" w:leader="dot" w:pos="7938"/>
                <w:tab w:val="center" w:pos="9526"/>
              </w:tabs>
              <w:jc w:val="left"/>
            </w:pPr>
            <w:r w:rsidRPr="00527337">
              <w:t>Sector: +83/–30</w:t>
            </w:r>
            <w:r w:rsidRPr="00527337">
              <w:sym w:font="Symbol" w:char="F0B0"/>
            </w:r>
            <w:r w:rsidRPr="00527337">
              <w:t xml:space="preserve"> (mechanical)</w:t>
            </w:r>
          </w:p>
        </w:tc>
        <w:tc>
          <w:tcPr>
            <w:tcW w:w="1980" w:type="dxa"/>
            <w:tcMar>
              <w:left w:w="85" w:type="dxa"/>
            </w:tcMar>
          </w:tcPr>
          <w:p w14:paraId="2E07E9E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00A5959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6B699F8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0FAA9B52"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B99BDFD" w14:textId="77777777" w:rsidR="00BC38A0" w:rsidRPr="00BC38A0" w:rsidRDefault="00BC38A0" w:rsidP="00482844">
            <w:pPr>
              <w:pStyle w:val="Tabletext"/>
              <w:jc w:val="left"/>
              <w:rPr>
                <w:lang w:val="en-US"/>
              </w:rPr>
            </w:pPr>
            <w:r w:rsidRPr="00BC38A0">
              <w:rPr>
                <w:lang w:val="en-US"/>
              </w:rPr>
              <w:t xml:space="preserve">Antenna side-lobe (SL) levels </w:t>
            </w:r>
            <w:r w:rsidRPr="00BC38A0">
              <w:rPr>
                <w:lang w:val="en-US"/>
              </w:rPr>
              <w:br/>
              <w:t>(1</w:t>
            </w:r>
            <w:r w:rsidRPr="00482844">
              <w:rPr>
                <w:vertAlign w:val="superscript"/>
                <w:lang w:val="en-US"/>
              </w:rPr>
              <w:t>st</w:t>
            </w:r>
            <w:r w:rsidRPr="00BC38A0">
              <w:rPr>
                <w:lang w:val="en-US"/>
              </w:rPr>
              <w:t xml:space="preserve"> SLs and remote SLs) </w:t>
            </w:r>
          </w:p>
        </w:tc>
        <w:tc>
          <w:tcPr>
            <w:tcW w:w="1049" w:type="dxa"/>
          </w:tcPr>
          <w:p w14:paraId="041A815C"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1620" w:type="dxa"/>
            <w:tcMar>
              <w:left w:w="85" w:type="dxa"/>
            </w:tcMar>
          </w:tcPr>
          <w:p w14:paraId="07E15003"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69C72F4C" w14:textId="77777777" w:rsidR="00BC38A0" w:rsidRPr="00527337" w:rsidRDefault="00BC38A0" w:rsidP="00482844">
            <w:pPr>
              <w:pStyle w:val="Tabletext"/>
              <w:keepLines/>
              <w:tabs>
                <w:tab w:val="left" w:leader="dot" w:pos="7938"/>
                <w:tab w:val="center" w:pos="9526"/>
              </w:tabs>
              <w:ind w:left="567" w:hanging="567"/>
              <w:jc w:val="left"/>
            </w:pPr>
            <w:r w:rsidRPr="00527337">
              <w:t>23 (1st SL)</w:t>
            </w:r>
          </w:p>
        </w:tc>
        <w:tc>
          <w:tcPr>
            <w:tcW w:w="1980" w:type="dxa"/>
            <w:tcMar>
              <w:left w:w="85" w:type="dxa"/>
            </w:tcMar>
          </w:tcPr>
          <w:p w14:paraId="196E56E5" w14:textId="77777777" w:rsidR="00BC38A0" w:rsidRPr="00527337" w:rsidRDefault="00BC38A0" w:rsidP="00482844">
            <w:pPr>
              <w:pStyle w:val="Tabletext"/>
              <w:keepLines/>
              <w:tabs>
                <w:tab w:val="left" w:leader="dot" w:pos="7938"/>
                <w:tab w:val="center" w:pos="9526"/>
              </w:tabs>
              <w:ind w:left="567" w:hanging="567"/>
              <w:jc w:val="left"/>
            </w:pPr>
            <w:r w:rsidRPr="00527337">
              <w:t>23 (1</w:t>
            </w:r>
            <w:r w:rsidRPr="00482844">
              <w:rPr>
                <w:vertAlign w:val="superscript"/>
              </w:rPr>
              <w:t>st</w:t>
            </w:r>
            <w:r w:rsidRPr="00527337">
              <w:t xml:space="preserve"> SL)</w:t>
            </w:r>
          </w:p>
        </w:tc>
        <w:tc>
          <w:tcPr>
            <w:tcW w:w="1492" w:type="dxa"/>
            <w:tcMar>
              <w:left w:w="57" w:type="dxa"/>
              <w:right w:w="28" w:type="dxa"/>
            </w:tcMar>
          </w:tcPr>
          <w:p w14:paraId="39085254" w14:textId="77777777" w:rsidR="00BC38A0" w:rsidRPr="00527337" w:rsidRDefault="00BC38A0" w:rsidP="00482844">
            <w:pPr>
              <w:pStyle w:val="Tabletext"/>
              <w:keepLines/>
              <w:tabs>
                <w:tab w:val="left" w:leader="dot" w:pos="7938"/>
                <w:tab w:val="center" w:pos="9526"/>
              </w:tabs>
              <w:jc w:val="left"/>
            </w:pPr>
            <w:r>
              <w:t xml:space="preserve">4 </w:t>
            </w:r>
            <w:r w:rsidRPr="00527337">
              <w:t xml:space="preserve">at </w:t>
            </w:r>
            <w:r w:rsidRPr="00527337">
              <w:sym w:font="Symbol" w:char="F0A3"/>
            </w:r>
            <w:r w:rsidRPr="00527337">
              <w:t> 10</w:t>
            </w:r>
            <w:r w:rsidRPr="00527337">
              <w:sym w:font="Symbol" w:char="F0B0"/>
            </w:r>
            <w:r>
              <w:t xml:space="preserve"> (min)</w:t>
            </w:r>
            <w:r>
              <w:br/>
              <w:t>3</w:t>
            </w:r>
            <w:r w:rsidRPr="00527337">
              <w:t xml:space="preserve"> at </w:t>
            </w:r>
            <w:r w:rsidRPr="00527337">
              <w:sym w:font="Symbol" w:char="F0B3"/>
            </w:r>
            <w:r w:rsidRPr="00527337">
              <w:t> 10</w:t>
            </w:r>
            <w:r w:rsidRPr="00527337">
              <w:sym w:font="Symbol" w:char="F0B0"/>
            </w:r>
            <w:r w:rsidRPr="00527337">
              <w:t xml:space="preserve"> (max)</w:t>
            </w:r>
          </w:p>
        </w:tc>
        <w:tc>
          <w:tcPr>
            <w:tcW w:w="1208" w:type="dxa"/>
            <w:tcMar>
              <w:left w:w="57" w:type="dxa"/>
              <w:right w:w="28" w:type="dxa"/>
            </w:tcMar>
          </w:tcPr>
          <w:p w14:paraId="0F4B30C4" w14:textId="77777777" w:rsidR="00BC38A0" w:rsidRPr="00527337" w:rsidRDefault="00BC38A0" w:rsidP="00482844">
            <w:pPr>
              <w:pStyle w:val="Tabletext"/>
              <w:keepLines/>
              <w:tabs>
                <w:tab w:val="left" w:leader="dot" w:pos="7938"/>
                <w:tab w:val="center" w:pos="9526"/>
              </w:tabs>
              <w:jc w:val="left"/>
            </w:pPr>
            <w:r w:rsidRPr="00527337">
              <w:t xml:space="preserve">9 at </w:t>
            </w:r>
            <w:r w:rsidRPr="00527337">
              <w:sym w:font="Symbol" w:char="F0A3"/>
            </w:r>
            <w:r w:rsidRPr="00527337">
              <w:t> 10</w:t>
            </w:r>
            <w:r w:rsidRPr="00527337">
              <w:sym w:font="Symbol" w:char="F0B0"/>
            </w:r>
            <w:r w:rsidRPr="00527337">
              <w:t xml:space="preserve"> (max)</w:t>
            </w:r>
            <w:r w:rsidRPr="00527337">
              <w:br/>
              <w:t>2</w:t>
            </w:r>
            <w:r w:rsidR="00BE746E">
              <w:t xml:space="preserve"> </w:t>
            </w:r>
            <w:r w:rsidRPr="00527337">
              <w:t xml:space="preserve">at </w:t>
            </w:r>
            <w:r w:rsidRPr="00527337">
              <w:sym w:font="Symbol" w:char="F0B3"/>
            </w:r>
            <w:r w:rsidRPr="00527337">
              <w:t> 10</w:t>
            </w:r>
            <w:r w:rsidRPr="00527337">
              <w:sym w:font="Symbol" w:char="F0B0"/>
            </w:r>
            <w:r w:rsidRPr="00527337">
              <w:t xml:space="preserve"> (max)</w:t>
            </w:r>
          </w:p>
        </w:tc>
        <w:tc>
          <w:tcPr>
            <w:tcW w:w="1530" w:type="dxa"/>
          </w:tcPr>
          <w:p w14:paraId="529A9749" w14:textId="77777777" w:rsidR="00BC38A0" w:rsidRPr="00527337" w:rsidRDefault="00BC38A0" w:rsidP="00482844">
            <w:pPr>
              <w:pStyle w:val="Tabletext"/>
              <w:keepLines/>
              <w:tabs>
                <w:tab w:val="left" w:leader="dot" w:pos="7938"/>
                <w:tab w:val="center" w:pos="9526"/>
              </w:tabs>
              <w:ind w:left="284" w:hanging="284"/>
              <w:jc w:val="left"/>
            </w:pPr>
            <w:r w:rsidRPr="00527337">
              <w:t>5 (1st SL)</w:t>
            </w:r>
          </w:p>
        </w:tc>
      </w:tr>
      <w:tr w:rsidR="00BC38A0" w:rsidRPr="00527337" w14:paraId="243E1A60"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1F155D6D" w14:textId="77777777" w:rsidR="00BC38A0" w:rsidRPr="00527337" w:rsidRDefault="00BC38A0" w:rsidP="00482844">
            <w:pPr>
              <w:pStyle w:val="Tabletext"/>
              <w:jc w:val="left"/>
            </w:pPr>
            <w:r w:rsidRPr="00527337">
              <w:t>Antenna height</w:t>
            </w:r>
          </w:p>
        </w:tc>
        <w:tc>
          <w:tcPr>
            <w:tcW w:w="1049" w:type="dxa"/>
          </w:tcPr>
          <w:p w14:paraId="11ADE0C3" w14:textId="77777777" w:rsidR="00BC38A0" w:rsidRPr="00527337" w:rsidRDefault="00BC38A0" w:rsidP="00482844">
            <w:pPr>
              <w:pStyle w:val="Tabletext"/>
              <w:jc w:val="center"/>
            </w:pPr>
          </w:p>
        </w:tc>
        <w:tc>
          <w:tcPr>
            <w:tcW w:w="1620" w:type="dxa"/>
            <w:tcMar>
              <w:left w:w="85" w:type="dxa"/>
            </w:tcMar>
          </w:tcPr>
          <w:p w14:paraId="56945B3A" w14:textId="77777777" w:rsidR="00BC38A0" w:rsidRPr="00527337" w:rsidRDefault="00BC38A0" w:rsidP="00B1620E">
            <w:pPr>
              <w:pStyle w:val="Tabletext"/>
              <w:keepLines/>
              <w:tabs>
                <w:tab w:val="left" w:leader="dot" w:pos="7938"/>
                <w:tab w:val="center" w:pos="9526"/>
              </w:tabs>
              <w:jc w:val="left"/>
            </w:pPr>
            <w:r w:rsidRPr="00527337">
              <w:t>Mast/deck mount</w:t>
            </w:r>
          </w:p>
        </w:tc>
        <w:tc>
          <w:tcPr>
            <w:tcW w:w="1890" w:type="dxa"/>
            <w:tcMar>
              <w:left w:w="85" w:type="dxa"/>
            </w:tcMar>
          </w:tcPr>
          <w:p w14:paraId="147C975D"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980" w:type="dxa"/>
            <w:tcMar>
              <w:left w:w="85" w:type="dxa"/>
            </w:tcMar>
          </w:tcPr>
          <w:p w14:paraId="0AC795B8"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2700" w:type="dxa"/>
            <w:gridSpan w:val="2"/>
            <w:tcMar>
              <w:left w:w="85" w:type="dxa"/>
              <w:right w:w="28" w:type="dxa"/>
            </w:tcMar>
          </w:tcPr>
          <w:p w14:paraId="25C75989" w14:textId="77777777" w:rsidR="00BC38A0" w:rsidRPr="00527337" w:rsidRDefault="00BC38A0" w:rsidP="00482844">
            <w:pPr>
              <w:pStyle w:val="Tabletext"/>
              <w:keepLines/>
              <w:tabs>
                <w:tab w:val="left" w:leader="dot" w:pos="7938"/>
                <w:tab w:val="center" w:pos="9526"/>
              </w:tabs>
              <w:ind w:left="567" w:hanging="567"/>
              <w:jc w:val="left"/>
            </w:pPr>
            <w:r w:rsidRPr="00527337">
              <w:t>Mast/deck mount</w:t>
            </w:r>
          </w:p>
        </w:tc>
        <w:tc>
          <w:tcPr>
            <w:tcW w:w="1530" w:type="dxa"/>
            <w:tcMar>
              <w:left w:w="85" w:type="dxa"/>
            </w:tcMar>
          </w:tcPr>
          <w:p w14:paraId="6BC29E41" w14:textId="77777777" w:rsidR="00BC38A0" w:rsidRPr="00527337" w:rsidRDefault="00BC38A0" w:rsidP="00B1620E">
            <w:pPr>
              <w:pStyle w:val="Tabletext"/>
              <w:keepLines/>
              <w:tabs>
                <w:tab w:val="left" w:leader="dot" w:pos="7938"/>
                <w:tab w:val="center" w:pos="9526"/>
              </w:tabs>
              <w:jc w:val="left"/>
            </w:pPr>
            <w:r w:rsidRPr="00527337">
              <w:t>Mast/deck mount</w:t>
            </w:r>
          </w:p>
        </w:tc>
      </w:tr>
      <w:tr w:rsidR="00BC38A0" w:rsidRPr="00527337" w14:paraId="2AEF7BE7"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D86AAF7" w14:textId="77777777" w:rsidR="00BC38A0" w:rsidRPr="00527337" w:rsidRDefault="00BC38A0" w:rsidP="00482844">
            <w:pPr>
              <w:pStyle w:val="Tabletext"/>
              <w:jc w:val="left"/>
            </w:pPr>
            <w:r w:rsidRPr="00527337">
              <w:t xml:space="preserve">Receiver IF </w:t>
            </w:r>
          </w:p>
        </w:tc>
        <w:tc>
          <w:tcPr>
            <w:tcW w:w="1049" w:type="dxa"/>
          </w:tcPr>
          <w:p w14:paraId="3259BA9F" w14:textId="77777777" w:rsidR="00BC38A0" w:rsidRPr="00527337" w:rsidRDefault="00BC38A0" w:rsidP="00482844">
            <w:pPr>
              <w:pStyle w:val="Tabletext"/>
              <w:jc w:val="center"/>
            </w:pPr>
          </w:p>
        </w:tc>
        <w:tc>
          <w:tcPr>
            <w:tcW w:w="1620" w:type="dxa"/>
            <w:tcMar>
              <w:left w:w="85" w:type="dxa"/>
            </w:tcMar>
          </w:tcPr>
          <w:p w14:paraId="3759270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723AF309"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14:paraId="5A8A82A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492" w:type="dxa"/>
            <w:tcMar>
              <w:left w:w="85" w:type="dxa"/>
              <w:right w:w="28" w:type="dxa"/>
            </w:tcMar>
          </w:tcPr>
          <w:p w14:paraId="0EC3072E" w14:textId="77777777" w:rsidR="00BC38A0" w:rsidRPr="00527337" w:rsidRDefault="00BC38A0" w:rsidP="00482844">
            <w:pPr>
              <w:pStyle w:val="Tabletext"/>
              <w:keepLines/>
              <w:tabs>
                <w:tab w:val="left" w:leader="dot" w:pos="7938"/>
                <w:tab w:val="center" w:pos="9526"/>
              </w:tabs>
              <w:ind w:left="567" w:hanging="567"/>
              <w:jc w:val="left"/>
            </w:pPr>
            <w:r w:rsidRPr="00527337">
              <w:t>45 (min)</w:t>
            </w:r>
          </w:p>
        </w:tc>
        <w:tc>
          <w:tcPr>
            <w:tcW w:w="1208" w:type="dxa"/>
            <w:tcMar>
              <w:left w:w="85" w:type="dxa"/>
              <w:right w:w="28" w:type="dxa"/>
            </w:tcMar>
          </w:tcPr>
          <w:p w14:paraId="6AF72043" w14:textId="77777777" w:rsidR="00BC38A0" w:rsidRPr="00527337" w:rsidRDefault="00BC38A0" w:rsidP="00482844">
            <w:pPr>
              <w:pStyle w:val="Tabletext"/>
              <w:keepLines/>
              <w:tabs>
                <w:tab w:val="left" w:leader="dot" w:pos="7938"/>
                <w:tab w:val="center" w:pos="9526"/>
              </w:tabs>
              <w:ind w:left="567" w:hanging="567"/>
              <w:jc w:val="left"/>
            </w:pPr>
            <w:r w:rsidRPr="00527337">
              <w:t>60 (max)</w:t>
            </w:r>
          </w:p>
        </w:tc>
        <w:tc>
          <w:tcPr>
            <w:tcW w:w="1530" w:type="dxa"/>
          </w:tcPr>
          <w:p w14:paraId="259D9F28" w14:textId="77777777" w:rsidR="00BC38A0" w:rsidRPr="00527337" w:rsidRDefault="00BC38A0" w:rsidP="00482844">
            <w:pPr>
              <w:pStyle w:val="Tabletext"/>
              <w:jc w:val="left"/>
            </w:pPr>
          </w:p>
        </w:tc>
      </w:tr>
      <w:tr w:rsidR="00BC38A0" w:rsidRPr="00527337" w14:paraId="76B7F9C2"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0711380" w14:textId="77777777" w:rsidR="00BC38A0" w:rsidRPr="00527337" w:rsidRDefault="00BC38A0" w:rsidP="00482844">
            <w:pPr>
              <w:pStyle w:val="Tabletext"/>
              <w:jc w:val="left"/>
            </w:pPr>
            <w:r w:rsidRPr="00527337">
              <w:t xml:space="preserve">Receiver IF 3 dB bandwidth </w:t>
            </w:r>
          </w:p>
        </w:tc>
        <w:tc>
          <w:tcPr>
            <w:tcW w:w="1049" w:type="dxa"/>
          </w:tcPr>
          <w:p w14:paraId="4D05F362"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7856E74A" w14:textId="77777777" w:rsidR="00BC38A0" w:rsidRPr="00527337" w:rsidRDefault="00BC38A0" w:rsidP="00482844">
            <w:pPr>
              <w:pStyle w:val="Tabletext"/>
              <w:keepLines/>
              <w:tabs>
                <w:tab w:val="left" w:leader="dot" w:pos="7938"/>
                <w:tab w:val="center" w:pos="9526"/>
              </w:tabs>
              <w:ind w:left="567" w:hanging="567"/>
              <w:jc w:val="left"/>
            </w:pPr>
            <w:r w:rsidRPr="00527337">
              <w:t>12</w:t>
            </w:r>
          </w:p>
        </w:tc>
        <w:tc>
          <w:tcPr>
            <w:tcW w:w="1890" w:type="dxa"/>
            <w:tcMar>
              <w:left w:w="85" w:type="dxa"/>
            </w:tcMar>
          </w:tcPr>
          <w:p w14:paraId="38F40947" w14:textId="77777777" w:rsidR="00BC38A0" w:rsidRPr="00527337" w:rsidRDefault="00BC38A0" w:rsidP="00482844">
            <w:pPr>
              <w:pStyle w:val="Tabletext"/>
              <w:keepLines/>
              <w:tabs>
                <w:tab w:val="left" w:leader="dot" w:pos="7938"/>
                <w:tab w:val="center" w:pos="9526"/>
              </w:tabs>
              <w:ind w:left="567" w:hanging="567"/>
              <w:jc w:val="left"/>
            </w:pPr>
            <w:r w:rsidRPr="00527337">
              <w:t>0.5</w:t>
            </w:r>
          </w:p>
        </w:tc>
        <w:tc>
          <w:tcPr>
            <w:tcW w:w="1980" w:type="dxa"/>
            <w:tcMar>
              <w:left w:w="85" w:type="dxa"/>
            </w:tcMar>
          </w:tcPr>
          <w:p w14:paraId="0514CB54" w14:textId="77777777" w:rsidR="00BC38A0" w:rsidRPr="00527337" w:rsidRDefault="00BC38A0" w:rsidP="00482844">
            <w:pPr>
              <w:pStyle w:val="Tabletext"/>
              <w:keepLines/>
              <w:tabs>
                <w:tab w:val="left" w:leader="dot" w:pos="7938"/>
                <w:tab w:val="center" w:pos="9526"/>
              </w:tabs>
              <w:ind w:left="567" w:hanging="567"/>
              <w:jc w:val="left"/>
            </w:pPr>
            <w:r w:rsidRPr="00527337">
              <w:t>2.5; 4; 12</w:t>
            </w:r>
          </w:p>
        </w:tc>
        <w:tc>
          <w:tcPr>
            <w:tcW w:w="1492" w:type="dxa"/>
            <w:tcMar>
              <w:left w:w="85" w:type="dxa"/>
              <w:right w:w="28" w:type="dxa"/>
            </w:tcMar>
          </w:tcPr>
          <w:p w14:paraId="09C90386"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6; 2.5 (min</w:t>
            </w:r>
            <w:proofErr w:type="gramStart"/>
            <w:r w:rsidRPr="00BC38A0">
              <w:rPr>
                <w:lang w:val="en-US"/>
              </w:rPr>
              <w:t>)</w:t>
            </w:r>
            <w:proofErr w:type="gramEnd"/>
            <w:r w:rsidRPr="00BC38A0">
              <w:rPr>
                <w:lang w:val="en-US"/>
              </w:rPr>
              <w:br/>
              <w:t>(short and long pulse, resp.)</w:t>
            </w:r>
          </w:p>
        </w:tc>
        <w:tc>
          <w:tcPr>
            <w:tcW w:w="1208" w:type="dxa"/>
            <w:tcMar>
              <w:left w:w="85" w:type="dxa"/>
              <w:right w:w="28" w:type="dxa"/>
            </w:tcMar>
          </w:tcPr>
          <w:p w14:paraId="7F98F362" w14:textId="77777777" w:rsidR="00BC38A0" w:rsidRPr="00BC38A0" w:rsidRDefault="00BC38A0" w:rsidP="00482844">
            <w:pPr>
              <w:pStyle w:val="Tabletext"/>
              <w:keepLines/>
              <w:tabs>
                <w:tab w:val="left" w:leader="dot" w:pos="7938"/>
                <w:tab w:val="center" w:pos="9526"/>
              </w:tabs>
              <w:jc w:val="left"/>
              <w:rPr>
                <w:lang w:val="en-US"/>
              </w:rPr>
            </w:pPr>
            <w:r w:rsidRPr="00BC38A0">
              <w:rPr>
                <w:lang w:val="en-US"/>
              </w:rPr>
              <w:t>28; 6 (max</w:t>
            </w:r>
            <w:proofErr w:type="gramStart"/>
            <w:r w:rsidRPr="00BC38A0">
              <w:rPr>
                <w:lang w:val="en-US"/>
              </w:rPr>
              <w:t>)</w:t>
            </w:r>
            <w:proofErr w:type="gramEnd"/>
            <w:r w:rsidRPr="00BC38A0">
              <w:rPr>
                <w:lang w:val="en-US"/>
              </w:rPr>
              <w:br/>
              <w:t>(short and long pulse, resp.)</w:t>
            </w:r>
          </w:p>
        </w:tc>
        <w:tc>
          <w:tcPr>
            <w:tcW w:w="1530" w:type="dxa"/>
          </w:tcPr>
          <w:p w14:paraId="29BDF049" w14:textId="77777777" w:rsidR="00BC38A0" w:rsidRPr="00527337" w:rsidRDefault="00BC38A0" w:rsidP="00482844">
            <w:pPr>
              <w:pStyle w:val="Tabletext"/>
              <w:keepLines/>
              <w:tabs>
                <w:tab w:val="left" w:leader="dot" w:pos="7938"/>
                <w:tab w:val="center" w:pos="9526"/>
              </w:tabs>
              <w:ind w:left="567" w:hanging="567"/>
              <w:jc w:val="left"/>
            </w:pPr>
            <w:r w:rsidRPr="00527337">
              <w:t>0.5</w:t>
            </w:r>
          </w:p>
        </w:tc>
      </w:tr>
      <w:tr w:rsidR="00BC38A0" w:rsidRPr="00527337" w14:paraId="63700128"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AF56E22" w14:textId="77777777" w:rsidR="00BC38A0" w:rsidRPr="00527337" w:rsidRDefault="00BC38A0" w:rsidP="00482844">
            <w:pPr>
              <w:pStyle w:val="Tabletext"/>
              <w:jc w:val="left"/>
            </w:pPr>
            <w:r w:rsidRPr="00527337">
              <w:t xml:space="preserve">Receiver noise figure </w:t>
            </w:r>
          </w:p>
        </w:tc>
        <w:tc>
          <w:tcPr>
            <w:tcW w:w="1049" w:type="dxa"/>
          </w:tcPr>
          <w:p w14:paraId="048EBC23" w14:textId="77777777" w:rsidR="00BC38A0" w:rsidRPr="00527337" w:rsidRDefault="00BC38A0" w:rsidP="00482844">
            <w:pPr>
              <w:pStyle w:val="Tabletext"/>
              <w:keepLines/>
              <w:tabs>
                <w:tab w:val="left" w:leader="dot" w:pos="7938"/>
                <w:tab w:val="center" w:pos="9526"/>
              </w:tabs>
              <w:ind w:left="567" w:hanging="567"/>
              <w:jc w:val="center"/>
            </w:pPr>
            <w:r w:rsidRPr="00527337">
              <w:t>dB</w:t>
            </w:r>
          </w:p>
        </w:tc>
        <w:tc>
          <w:tcPr>
            <w:tcW w:w="1620" w:type="dxa"/>
            <w:tcMar>
              <w:left w:w="85" w:type="dxa"/>
            </w:tcMar>
          </w:tcPr>
          <w:p w14:paraId="72D43D83"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890" w:type="dxa"/>
            <w:tcMar>
              <w:left w:w="85" w:type="dxa"/>
            </w:tcMar>
          </w:tcPr>
          <w:p w14:paraId="5348D0A3"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c>
          <w:tcPr>
            <w:tcW w:w="1980" w:type="dxa"/>
            <w:tcMar>
              <w:left w:w="85" w:type="dxa"/>
            </w:tcMar>
          </w:tcPr>
          <w:p w14:paraId="2B78D568" w14:textId="77777777" w:rsidR="00BC38A0" w:rsidRPr="00527337" w:rsidRDefault="00BC38A0" w:rsidP="00482844">
            <w:pPr>
              <w:pStyle w:val="Tabletext"/>
              <w:keepLines/>
              <w:tabs>
                <w:tab w:val="left" w:leader="dot" w:pos="7938"/>
                <w:tab w:val="center" w:pos="9526"/>
              </w:tabs>
              <w:ind w:left="567" w:hanging="567"/>
              <w:jc w:val="left"/>
            </w:pPr>
            <w:r w:rsidRPr="00527337">
              <w:t>9</w:t>
            </w:r>
          </w:p>
        </w:tc>
        <w:tc>
          <w:tcPr>
            <w:tcW w:w="1492" w:type="dxa"/>
            <w:tcMar>
              <w:left w:w="85" w:type="dxa"/>
              <w:right w:w="28" w:type="dxa"/>
            </w:tcMar>
          </w:tcPr>
          <w:p w14:paraId="559FC89A" w14:textId="77777777" w:rsidR="00BC38A0" w:rsidRPr="00527337" w:rsidRDefault="00BC38A0" w:rsidP="00482844">
            <w:pPr>
              <w:pStyle w:val="Tabletext"/>
              <w:keepLines/>
              <w:tabs>
                <w:tab w:val="left" w:leader="dot" w:pos="7938"/>
                <w:tab w:val="center" w:pos="9526"/>
              </w:tabs>
              <w:ind w:left="567" w:hanging="567"/>
              <w:jc w:val="left"/>
            </w:pPr>
            <w:r w:rsidRPr="00527337">
              <w:t>3.5 (min)</w:t>
            </w:r>
          </w:p>
        </w:tc>
        <w:tc>
          <w:tcPr>
            <w:tcW w:w="1208" w:type="dxa"/>
            <w:tcMar>
              <w:left w:w="85" w:type="dxa"/>
              <w:right w:w="28" w:type="dxa"/>
            </w:tcMar>
          </w:tcPr>
          <w:p w14:paraId="6DDFA345" w14:textId="77777777" w:rsidR="00BC38A0" w:rsidRPr="00527337" w:rsidRDefault="00BC38A0" w:rsidP="00482844">
            <w:pPr>
              <w:pStyle w:val="Tabletext"/>
              <w:keepLines/>
              <w:tabs>
                <w:tab w:val="left" w:leader="dot" w:pos="7938"/>
                <w:tab w:val="center" w:pos="9526"/>
              </w:tabs>
              <w:ind w:left="567" w:hanging="567"/>
              <w:jc w:val="left"/>
            </w:pPr>
            <w:r w:rsidRPr="00527337">
              <w:t>8.5 (max)</w:t>
            </w:r>
          </w:p>
        </w:tc>
        <w:tc>
          <w:tcPr>
            <w:tcW w:w="1530" w:type="dxa"/>
          </w:tcPr>
          <w:p w14:paraId="37877A6A" w14:textId="77777777" w:rsidR="00BC38A0" w:rsidRPr="00527337" w:rsidRDefault="00BC38A0" w:rsidP="00482844">
            <w:pPr>
              <w:pStyle w:val="Tabletext"/>
              <w:keepLines/>
              <w:tabs>
                <w:tab w:val="left" w:leader="dot" w:pos="7938"/>
                <w:tab w:val="center" w:pos="9526"/>
              </w:tabs>
              <w:ind w:left="567" w:hanging="567"/>
              <w:jc w:val="left"/>
            </w:pPr>
            <w:r w:rsidRPr="00527337">
              <w:t>3.5</w:t>
            </w:r>
          </w:p>
        </w:tc>
      </w:tr>
      <w:tr w:rsidR="00BC38A0" w:rsidRPr="00527337" w14:paraId="4ED09A76"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AE954C4" w14:textId="77777777" w:rsidR="00BC38A0" w:rsidRPr="00527337" w:rsidRDefault="00BC38A0" w:rsidP="00482844">
            <w:pPr>
              <w:pStyle w:val="Tabletext"/>
              <w:jc w:val="left"/>
            </w:pPr>
            <w:r w:rsidRPr="00527337">
              <w:t xml:space="preserve">Minimum discernible signal </w:t>
            </w:r>
          </w:p>
        </w:tc>
        <w:tc>
          <w:tcPr>
            <w:tcW w:w="1049" w:type="dxa"/>
          </w:tcPr>
          <w:p w14:paraId="4465B8FF" w14:textId="77777777"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1620" w:type="dxa"/>
            <w:tcMar>
              <w:left w:w="85" w:type="dxa"/>
            </w:tcMar>
          </w:tcPr>
          <w:p w14:paraId="0D76E7A8"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96</w:t>
            </w:r>
          </w:p>
        </w:tc>
        <w:tc>
          <w:tcPr>
            <w:tcW w:w="1890" w:type="dxa"/>
            <w:tcMar>
              <w:left w:w="85" w:type="dxa"/>
            </w:tcMar>
          </w:tcPr>
          <w:p w14:paraId="25A1C36B"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c>
          <w:tcPr>
            <w:tcW w:w="1980" w:type="dxa"/>
            <w:tcMar>
              <w:left w:w="85" w:type="dxa"/>
            </w:tcMar>
          </w:tcPr>
          <w:p w14:paraId="49D299DE"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 xml:space="preserve">102; </w:t>
            </w:r>
            <w:r w:rsidRPr="00527337">
              <w:sym w:font="Symbol" w:char="F02D"/>
            </w:r>
            <w:r w:rsidRPr="00527337">
              <w:t xml:space="preserve">100; </w:t>
            </w:r>
            <w:r w:rsidRPr="00527337">
              <w:sym w:font="Symbol" w:char="F02D"/>
            </w:r>
            <w:r w:rsidRPr="00527337">
              <w:t>95</w:t>
            </w:r>
          </w:p>
        </w:tc>
        <w:tc>
          <w:tcPr>
            <w:tcW w:w="1492" w:type="dxa"/>
            <w:tcMar>
              <w:left w:w="85" w:type="dxa"/>
              <w:right w:w="28" w:type="dxa"/>
            </w:tcMar>
          </w:tcPr>
          <w:p w14:paraId="2F65A3C1"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106 (min)</w:t>
            </w:r>
          </w:p>
        </w:tc>
        <w:tc>
          <w:tcPr>
            <w:tcW w:w="1208" w:type="dxa"/>
            <w:tcMar>
              <w:left w:w="85" w:type="dxa"/>
              <w:right w:w="28" w:type="dxa"/>
            </w:tcMar>
          </w:tcPr>
          <w:p w14:paraId="6947EF3D"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91 (max)</w:t>
            </w:r>
          </w:p>
        </w:tc>
        <w:tc>
          <w:tcPr>
            <w:tcW w:w="1530" w:type="dxa"/>
          </w:tcPr>
          <w:p w14:paraId="07B1E5FC" w14:textId="77777777" w:rsidR="00BC38A0" w:rsidRPr="00527337" w:rsidRDefault="00BC38A0" w:rsidP="00482844">
            <w:pPr>
              <w:pStyle w:val="Tabletext"/>
              <w:keepLines/>
              <w:tabs>
                <w:tab w:val="left" w:leader="dot" w:pos="7938"/>
                <w:tab w:val="center" w:pos="9526"/>
              </w:tabs>
              <w:ind w:left="567" w:hanging="567"/>
              <w:jc w:val="left"/>
            </w:pPr>
            <w:r w:rsidRPr="00527337">
              <w:sym w:font="Symbol" w:char="F02D"/>
            </w:r>
            <w:r w:rsidRPr="00527337">
              <w:t>113</w:t>
            </w:r>
          </w:p>
        </w:tc>
      </w:tr>
      <w:tr w:rsidR="00BC38A0" w:rsidRPr="00527337" w14:paraId="777106DD"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3C27743" w14:textId="77777777" w:rsidR="00BC38A0" w:rsidRPr="00527337" w:rsidRDefault="00BC38A0" w:rsidP="00482844">
            <w:pPr>
              <w:pStyle w:val="Tabletext"/>
              <w:jc w:val="left"/>
            </w:pPr>
            <w:r w:rsidRPr="00527337">
              <w:t xml:space="preserve">Chirp bandwidth </w:t>
            </w:r>
          </w:p>
        </w:tc>
        <w:tc>
          <w:tcPr>
            <w:tcW w:w="1049" w:type="dxa"/>
          </w:tcPr>
          <w:p w14:paraId="46660960"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53827F0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890" w:type="dxa"/>
            <w:tcMar>
              <w:left w:w="85" w:type="dxa"/>
            </w:tcMar>
          </w:tcPr>
          <w:p w14:paraId="504F9FCF"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1980" w:type="dxa"/>
            <w:tcMar>
              <w:left w:w="85" w:type="dxa"/>
            </w:tcMar>
          </w:tcPr>
          <w:p w14:paraId="19B29C7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700" w:type="dxa"/>
            <w:gridSpan w:val="2"/>
            <w:tcMar>
              <w:left w:w="85" w:type="dxa"/>
              <w:right w:w="28" w:type="dxa"/>
            </w:tcMar>
          </w:tcPr>
          <w:p w14:paraId="742A74DF"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1530" w:type="dxa"/>
            <w:tcMar>
              <w:left w:w="85" w:type="dxa"/>
            </w:tcMar>
          </w:tcPr>
          <w:p w14:paraId="1BD28CD2" w14:textId="77777777" w:rsidR="00BC38A0" w:rsidRPr="00527337" w:rsidRDefault="00BC38A0" w:rsidP="00482844">
            <w:pPr>
              <w:pStyle w:val="Tabletext"/>
              <w:keepLines/>
              <w:tabs>
                <w:tab w:val="left" w:leader="dot" w:pos="7938"/>
                <w:tab w:val="center" w:pos="9526"/>
              </w:tabs>
              <w:ind w:left="567" w:hanging="567"/>
              <w:jc w:val="left"/>
            </w:pPr>
            <w:r w:rsidRPr="00527337">
              <w:t>1.7 to 54</w:t>
            </w:r>
          </w:p>
        </w:tc>
      </w:tr>
      <w:tr w:rsidR="00BC38A0" w:rsidRPr="00527337" w14:paraId="2BA0C16D" w14:textId="77777777" w:rsidTr="004828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6213D6D" w14:textId="77777777" w:rsidR="00BC38A0" w:rsidRPr="00527337" w:rsidRDefault="00BC38A0" w:rsidP="00482844">
            <w:pPr>
              <w:pStyle w:val="Tabletext"/>
              <w:jc w:val="left"/>
              <w:rPr>
                <w:lang w:val="de-DE"/>
              </w:rPr>
            </w:pPr>
            <w:r w:rsidRPr="00527337">
              <w:rPr>
                <w:lang w:val="de-DE"/>
              </w:rPr>
              <w:t xml:space="preserve">RF emission bandwidth </w:t>
            </w:r>
            <w:r w:rsidRPr="00527337">
              <w:rPr>
                <w:lang w:val="de-DE"/>
              </w:rPr>
              <w:br/>
              <w:t>–</w:t>
            </w:r>
            <w:r w:rsidRPr="00527337">
              <w:rPr>
                <w:lang w:val="de-DE"/>
              </w:rPr>
              <w:tab/>
              <w:t>3 dB</w:t>
            </w:r>
            <w:r w:rsidRPr="00527337">
              <w:rPr>
                <w:lang w:val="de-DE"/>
              </w:rPr>
              <w:br/>
              <w:t>–</w:t>
            </w:r>
            <w:r w:rsidRPr="00527337">
              <w:rPr>
                <w:lang w:val="de-DE"/>
              </w:rPr>
              <w:tab/>
              <w:t>20 dB</w:t>
            </w:r>
          </w:p>
        </w:tc>
        <w:tc>
          <w:tcPr>
            <w:tcW w:w="1049" w:type="dxa"/>
          </w:tcPr>
          <w:p w14:paraId="043E633B"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1620" w:type="dxa"/>
            <w:tcMar>
              <w:left w:w="85" w:type="dxa"/>
            </w:tcMar>
          </w:tcPr>
          <w:p w14:paraId="68717FBC" w14:textId="77777777" w:rsidR="00BC38A0" w:rsidRPr="00527337" w:rsidRDefault="00BC38A0" w:rsidP="00482844">
            <w:pPr>
              <w:pStyle w:val="Tabletext"/>
              <w:keepLines/>
              <w:tabs>
                <w:tab w:val="left" w:leader="dot" w:pos="7938"/>
                <w:tab w:val="center" w:pos="9526"/>
              </w:tabs>
              <w:jc w:val="left"/>
            </w:pPr>
            <w:r w:rsidRPr="00527337">
              <w:br/>
              <w:t>10; 5</w:t>
            </w:r>
            <w:r w:rsidRPr="00527337">
              <w:br/>
              <w:t>80; 16</w:t>
            </w:r>
          </w:p>
        </w:tc>
        <w:tc>
          <w:tcPr>
            <w:tcW w:w="1890" w:type="dxa"/>
            <w:tcMar>
              <w:left w:w="85" w:type="dxa"/>
            </w:tcMar>
          </w:tcPr>
          <w:p w14:paraId="653E3D11"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980" w:type="dxa"/>
            <w:tcMar>
              <w:left w:w="85" w:type="dxa"/>
            </w:tcMar>
          </w:tcPr>
          <w:p w14:paraId="1FB992FD" w14:textId="77777777" w:rsidR="00BC38A0" w:rsidRPr="00527337" w:rsidRDefault="00BC38A0" w:rsidP="00482844">
            <w:pPr>
              <w:pStyle w:val="Tabletext"/>
              <w:keepLines/>
              <w:tabs>
                <w:tab w:val="left" w:leader="dot" w:pos="7938"/>
                <w:tab w:val="center" w:pos="9526"/>
              </w:tabs>
              <w:jc w:val="left"/>
            </w:pPr>
            <w:r w:rsidRPr="00527337">
              <w:br/>
              <w:t>1.6; 4.2</w:t>
            </w:r>
            <w:r w:rsidRPr="00527337">
              <w:br/>
              <w:t>10; 24</w:t>
            </w:r>
          </w:p>
        </w:tc>
        <w:tc>
          <w:tcPr>
            <w:tcW w:w="2700" w:type="dxa"/>
            <w:gridSpan w:val="2"/>
            <w:tcMar>
              <w:left w:w="85" w:type="dxa"/>
              <w:right w:w="28" w:type="dxa"/>
            </w:tcMar>
          </w:tcPr>
          <w:p w14:paraId="2D48B746"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c>
          <w:tcPr>
            <w:tcW w:w="1530" w:type="dxa"/>
            <w:tcMar>
              <w:left w:w="85" w:type="dxa"/>
            </w:tcMar>
          </w:tcPr>
          <w:p w14:paraId="59ABB738" w14:textId="77777777" w:rsidR="00BC38A0" w:rsidRPr="00527337" w:rsidRDefault="00BC38A0" w:rsidP="00482844">
            <w:pPr>
              <w:pStyle w:val="Tabletext"/>
              <w:keepLines/>
              <w:tabs>
                <w:tab w:val="left" w:leader="dot" w:pos="7938"/>
                <w:tab w:val="center" w:pos="9526"/>
              </w:tabs>
              <w:jc w:val="left"/>
            </w:pPr>
            <w:r w:rsidRPr="00527337">
              <w:br/>
              <w:t>Not specified</w:t>
            </w:r>
            <w:r w:rsidRPr="00527337">
              <w:br/>
              <w:t>Not specified</w:t>
            </w:r>
          </w:p>
        </w:tc>
      </w:tr>
    </w:tbl>
    <w:p w14:paraId="51294385" w14:textId="77777777" w:rsidR="00BC38A0" w:rsidRPr="00527337" w:rsidRDefault="00BC38A0" w:rsidP="00BC38A0">
      <w:pPr>
        <w:pStyle w:val="TableNo"/>
        <w:spacing w:before="240"/>
      </w:pPr>
      <w:r>
        <w:lastRenderedPageBreak/>
        <w:br/>
      </w:r>
      <w:r w:rsidRPr="00527337">
        <w:t>TABLE 2 (</w:t>
      </w:r>
      <w:r w:rsidRPr="00527337">
        <w:rPr>
          <w:i/>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BC38A0" w:rsidRPr="00527337" w14:paraId="6CB5EA03" w14:textId="77777777" w:rsidTr="00F20ACD">
        <w:trPr>
          <w:cantSplit/>
          <w:jc w:val="center"/>
        </w:trPr>
        <w:tc>
          <w:tcPr>
            <w:tcW w:w="2499" w:type="dxa"/>
          </w:tcPr>
          <w:p w14:paraId="371025C0" w14:textId="77777777" w:rsidR="00BC38A0" w:rsidRPr="00527337" w:rsidRDefault="00BC38A0" w:rsidP="00771EEE">
            <w:pPr>
              <w:pStyle w:val="Tablehead"/>
              <w:spacing w:before="20" w:after="20"/>
            </w:pPr>
            <w:r w:rsidRPr="00527337">
              <w:t>Characteristics</w:t>
            </w:r>
          </w:p>
        </w:tc>
        <w:tc>
          <w:tcPr>
            <w:tcW w:w="1134" w:type="dxa"/>
          </w:tcPr>
          <w:p w14:paraId="018507D4" w14:textId="77777777" w:rsidR="00BC38A0" w:rsidRPr="00527337" w:rsidRDefault="00BC38A0" w:rsidP="00482844">
            <w:pPr>
              <w:pStyle w:val="Tablehead"/>
              <w:spacing w:before="20" w:after="20"/>
            </w:pPr>
            <w:r w:rsidRPr="00527337">
              <w:t>Units</w:t>
            </w:r>
          </w:p>
        </w:tc>
        <w:tc>
          <w:tcPr>
            <w:tcW w:w="2526" w:type="dxa"/>
          </w:tcPr>
          <w:p w14:paraId="6789F1A8" w14:textId="77777777" w:rsidR="00BC38A0" w:rsidRPr="00527337" w:rsidRDefault="00BC38A0" w:rsidP="00771EEE">
            <w:pPr>
              <w:pStyle w:val="Tablehead"/>
              <w:spacing w:before="20" w:after="20"/>
            </w:pPr>
            <w:r w:rsidRPr="00527337">
              <w:t>System S6</w:t>
            </w:r>
          </w:p>
        </w:tc>
        <w:tc>
          <w:tcPr>
            <w:tcW w:w="2577" w:type="dxa"/>
          </w:tcPr>
          <w:p w14:paraId="3208A93A" w14:textId="77777777" w:rsidR="00BC38A0" w:rsidRPr="00527337" w:rsidRDefault="00BC38A0" w:rsidP="00771EEE">
            <w:pPr>
              <w:pStyle w:val="Tablehead"/>
              <w:spacing w:before="20" w:after="20"/>
            </w:pPr>
            <w:r w:rsidRPr="00527337">
              <w:t>System S7</w:t>
            </w:r>
          </w:p>
        </w:tc>
        <w:tc>
          <w:tcPr>
            <w:tcW w:w="2787" w:type="dxa"/>
          </w:tcPr>
          <w:p w14:paraId="1150EA4B" w14:textId="77777777" w:rsidR="00BC38A0" w:rsidRPr="00527337" w:rsidRDefault="00BC38A0" w:rsidP="00771EEE">
            <w:pPr>
              <w:pStyle w:val="Tablehead"/>
              <w:spacing w:before="20" w:after="20"/>
            </w:pPr>
            <w:r w:rsidRPr="00527337">
              <w:t>System S8</w:t>
            </w:r>
          </w:p>
        </w:tc>
        <w:tc>
          <w:tcPr>
            <w:tcW w:w="2936" w:type="dxa"/>
            <w:gridSpan w:val="2"/>
          </w:tcPr>
          <w:p w14:paraId="6838F904" w14:textId="77777777" w:rsidR="00BC38A0" w:rsidRPr="00527337" w:rsidRDefault="00BC38A0" w:rsidP="00771EEE">
            <w:pPr>
              <w:pStyle w:val="Tablehead"/>
              <w:spacing w:before="20" w:after="20"/>
            </w:pPr>
            <w:r w:rsidRPr="00527337">
              <w:t>System S9</w:t>
            </w:r>
          </w:p>
        </w:tc>
      </w:tr>
      <w:tr w:rsidR="00BC38A0" w:rsidRPr="00527337" w14:paraId="16DA2CB3" w14:textId="77777777" w:rsidTr="00F20ACD">
        <w:trPr>
          <w:cantSplit/>
          <w:jc w:val="center"/>
        </w:trPr>
        <w:tc>
          <w:tcPr>
            <w:tcW w:w="2499" w:type="dxa"/>
          </w:tcPr>
          <w:p w14:paraId="19DF73F2" w14:textId="77777777" w:rsidR="00BC38A0" w:rsidRPr="00527337" w:rsidRDefault="00BC38A0" w:rsidP="00482844">
            <w:pPr>
              <w:pStyle w:val="Tabletext"/>
              <w:spacing w:before="20" w:after="20"/>
              <w:jc w:val="left"/>
            </w:pPr>
            <w:r w:rsidRPr="00527337">
              <w:t>Function</w:t>
            </w:r>
          </w:p>
        </w:tc>
        <w:tc>
          <w:tcPr>
            <w:tcW w:w="1134" w:type="dxa"/>
          </w:tcPr>
          <w:p w14:paraId="2C6FD252" w14:textId="77777777" w:rsidR="00BC38A0" w:rsidRPr="00527337" w:rsidRDefault="00BC38A0" w:rsidP="00482844">
            <w:pPr>
              <w:pStyle w:val="Tabletext"/>
              <w:spacing w:before="20" w:after="20"/>
              <w:jc w:val="center"/>
            </w:pPr>
          </w:p>
        </w:tc>
        <w:tc>
          <w:tcPr>
            <w:tcW w:w="2526" w:type="dxa"/>
          </w:tcPr>
          <w:p w14:paraId="58E47199"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p>
        </w:tc>
        <w:tc>
          <w:tcPr>
            <w:tcW w:w="2577" w:type="dxa"/>
          </w:tcPr>
          <w:p w14:paraId="4EE6E44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Navigation and search</w:t>
            </w:r>
          </w:p>
        </w:tc>
        <w:tc>
          <w:tcPr>
            <w:tcW w:w="2787" w:type="dxa"/>
          </w:tcPr>
          <w:p w14:paraId="0AD1697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(6)</w:t>
            </w:r>
          </w:p>
        </w:tc>
        <w:tc>
          <w:tcPr>
            <w:tcW w:w="2936" w:type="dxa"/>
            <w:gridSpan w:val="2"/>
          </w:tcPr>
          <w:p w14:paraId="1EC8C27E"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Maritime radionavigation radar</w:t>
            </w:r>
            <w:r w:rsidRPr="00482844">
              <w:rPr>
                <w:szCs w:val="22"/>
                <w:vertAlign w:val="superscript"/>
              </w:rPr>
              <w:t>(7)</w:t>
            </w:r>
          </w:p>
        </w:tc>
      </w:tr>
      <w:tr w:rsidR="00BC38A0" w:rsidRPr="00527337" w14:paraId="1F98A496" w14:textId="77777777" w:rsidTr="00F20ACD">
        <w:trPr>
          <w:cantSplit/>
          <w:jc w:val="center"/>
        </w:trPr>
        <w:tc>
          <w:tcPr>
            <w:tcW w:w="2499" w:type="dxa"/>
          </w:tcPr>
          <w:p w14:paraId="4AF18919" w14:textId="77777777" w:rsidR="00BC38A0" w:rsidRPr="00527337" w:rsidRDefault="00BC38A0" w:rsidP="00482844">
            <w:pPr>
              <w:pStyle w:val="Tabletext"/>
              <w:spacing w:before="20" w:after="20"/>
              <w:jc w:val="left"/>
            </w:pPr>
            <w:r w:rsidRPr="00527337">
              <w:t>Platform type</w:t>
            </w:r>
          </w:p>
        </w:tc>
        <w:tc>
          <w:tcPr>
            <w:tcW w:w="1134" w:type="dxa"/>
          </w:tcPr>
          <w:p w14:paraId="2F255528" w14:textId="77777777" w:rsidR="00BC38A0" w:rsidRPr="00527337" w:rsidRDefault="00BC38A0" w:rsidP="00482844">
            <w:pPr>
              <w:pStyle w:val="Tabletext"/>
              <w:spacing w:before="20" w:after="20"/>
              <w:jc w:val="center"/>
            </w:pPr>
          </w:p>
        </w:tc>
        <w:tc>
          <w:tcPr>
            <w:tcW w:w="2526" w:type="dxa"/>
          </w:tcPr>
          <w:p w14:paraId="4640A78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577" w:type="dxa"/>
          </w:tcPr>
          <w:p w14:paraId="396821F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787" w:type="dxa"/>
          </w:tcPr>
          <w:p w14:paraId="6AEBC97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c>
          <w:tcPr>
            <w:tcW w:w="2936" w:type="dxa"/>
            <w:gridSpan w:val="2"/>
          </w:tcPr>
          <w:p w14:paraId="729D823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Shipborne</w:t>
            </w:r>
          </w:p>
        </w:tc>
      </w:tr>
      <w:tr w:rsidR="00BC38A0" w:rsidRPr="00527337" w14:paraId="4E96B9D6" w14:textId="77777777" w:rsidTr="00F20ACD">
        <w:trPr>
          <w:cantSplit/>
          <w:jc w:val="center"/>
        </w:trPr>
        <w:tc>
          <w:tcPr>
            <w:tcW w:w="2499" w:type="dxa"/>
          </w:tcPr>
          <w:p w14:paraId="3DEEE20A" w14:textId="77777777" w:rsidR="00BC38A0" w:rsidRPr="00527337" w:rsidRDefault="00BC38A0" w:rsidP="00482844">
            <w:pPr>
              <w:pStyle w:val="Tabletext"/>
              <w:spacing w:before="20" w:after="20"/>
              <w:jc w:val="left"/>
            </w:pPr>
            <w:r w:rsidRPr="00527337">
              <w:t xml:space="preserve">Tuning range </w:t>
            </w:r>
          </w:p>
        </w:tc>
        <w:tc>
          <w:tcPr>
            <w:tcW w:w="1134" w:type="dxa"/>
          </w:tcPr>
          <w:p w14:paraId="1062616B"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MHz</w:t>
            </w:r>
          </w:p>
        </w:tc>
        <w:tc>
          <w:tcPr>
            <w:tcW w:w="2526" w:type="dxa"/>
          </w:tcPr>
          <w:p w14:paraId="293FF9CC" w14:textId="77777777" w:rsidR="00BC38A0" w:rsidRPr="00482844" w:rsidRDefault="00BC38A0" w:rsidP="00482844">
            <w:pPr>
              <w:pStyle w:val="Tabletext"/>
              <w:spacing w:before="20" w:after="20"/>
              <w:jc w:val="left"/>
              <w:rPr>
                <w:szCs w:val="22"/>
              </w:rPr>
            </w:pPr>
            <w:r w:rsidRPr="00482844">
              <w:rPr>
                <w:szCs w:val="22"/>
              </w:rPr>
              <w:t>9 380-9 440</w:t>
            </w:r>
          </w:p>
        </w:tc>
        <w:tc>
          <w:tcPr>
            <w:tcW w:w="2577" w:type="dxa"/>
          </w:tcPr>
          <w:p w14:paraId="165EDC3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9 300-9 500</w:t>
            </w:r>
          </w:p>
        </w:tc>
        <w:tc>
          <w:tcPr>
            <w:tcW w:w="2787" w:type="dxa"/>
          </w:tcPr>
          <w:p w14:paraId="50338419" w14:textId="77777777" w:rsidR="00BC38A0" w:rsidRPr="00482844" w:rsidRDefault="00BC38A0" w:rsidP="00482844">
            <w:pPr>
              <w:pStyle w:val="Tabletext"/>
              <w:spacing w:before="20" w:after="20"/>
              <w:jc w:val="left"/>
              <w:rPr>
                <w:szCs w:val="22"/>
              </w:rPr>
            </w:pPr>
            <w:r w:rsidRPr="00482844">
              <w:rPr>
                <w:szCs w:val="22"/>
                <w:lang w:val="en-GB"/>
              </w:rPr>
              <w:t>9</w:t>
            </w:r>
            <w:r w:rsidRPr="00482844">
              <w:rPr>
                <w:szCs w:val="22"/>
              </w:rPr>
              <w:t> </w:t>
            </w:r>
            <w:r w:rsidRPr="00482844">
              <w:rPr>
                <w:szCs w:val="22"/>
                <w:lang w:val="en-GB"/>
              </w:rPr>
              <w:t>225</w:t>
            </w:r>
            <w:r w:rsidR="00482844" w:rsidRPr="00482844">
              <w:rPr>
                <w:szCs w:val="22"/>
                <w:lang w:val="en-GB"/>
              </w:rPr>
              <w:t>-</w:t>
            </w:r>
            <w:r w:rsidRPr="00482844">
              <w:rPr>
                <w:szCs w:val="22"/>
                <w:lang w:val="en-GB"/>
              </w:rPr>
              <w:t>9</w:t>
            </w:r>
            <w:r w:rsidRPr="00482844">
              <w:rPr>
                <w:szCs w:val="22"/>
              </w:rPr>
              <w:t> </w:t>
            </w:r>
            <w:r w:rsidRPr="00482844">
              <w:rPr>
                <w:szCs w:val="22"/>
                <w:lang w:val="en-GB"/>
              </w:rPr>
              <w:t>500</w:t>
            </w:r>
          </w:p>
        </w:tc>
        <w:tc>
          <w:tcPr>
            <w:tcW w:w="1468" w:type="dxa"/>
          </w:tcPr>
          <w:p w14:paraId="635F838E" w14:textId="77777777" w:rsidR="00BC38A0" w:rsidRPr="00482844" w:rsidRDefault="00BC38A0" w:rsidP="00482844">
            <w:pPr>
              <w:pStyle w:val="Tabletext"/>
              <w:spacing w:before="20" w:after="20"/>
              <w:jc w:val="left"/>
              <w:rPr>
                <w:szCs w:val="22"/>
              </w:rPr>
            </w:pPr>
            <w:r w:rsidRPr="00482844">
              <w:rPr>
                <w:szCs w:val="22"/>
                <w:lang w:val="en-GB"/>
              </w:rPr>
              <w:t>9</w:t>
            </w:r>
            <w:r w:rsidRPr="00482844">
              <w:rPr>
                <w:szCs w:val="22"/>
              </w:rPr>
              <w:t xml:space="preserve"> </w:t>
            </w:r>
            <w:r w:rsidRPr="00482844">
              <w:rPr>
                <w:szCs w:val="22"/>
                <w:lang w:val="en-GB"/>
              </w:rPr>
              <w:t>225-9</w:t>
            </w:r>
            <w:r w:rsidRPr="00482844">
              <w:rPr>
                <w:szCs w:val="22"/>
              </w:rPr>
              <w:t xml:space="preserve"> </w:t>
            </w:r>
            <w:r w:rsidRPr="00482844">
              <w:rPr>
                <w:szCs w:val="22"/>
                <w:lang w:val="en-GB"/>
              </w:rPr>
              <w:t>500</w:t>
            </w:r>
          </w:p>
        </w:tc>
        <w:tc>
          <w:tcPr>
            <w:tcW w:w="1468" w:type="dxa"/>
          </w:tcPr>
          <w:p w14:paraId="6246BB9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lang w:val="en-GB"/>
              </w:rPr>
              <w:t xml:space="preserve">9 445 </w:t>
            </w:r>
            <w:r w:rsidRPr="00482844">
              <w:rPr>
                <w:szCs w:val="22"/>
              </w:rPr>
              <w:sym w:font="Symbol" w:char="F0B1"/>
            </w:r>
            <w:r w:rsidRPr="00482844">
              <w:rPr>
                <w:szCs w:val="22"/>
                <w:lang w:val="en-GB"/>
              </w:rPr>
              <w:t xml:space="preserve"> 30</w:t>
            </w:r>
          </w:p>
        </w:tc>
      </w:tr>
      <w:tr w:rsidR="00BC38A0" w:rsidRPr="00527337" w14:paraId="38436C7C" w14:textId="77777777" w:rsidTr="00F20ACD">
        <w:trPr>
          <w:cantSplit/>
          <w:jc w:val="center"/>
        </w:trPr>
        <w:tc>
          <w:tcPr>
            <w:tcW w:w="2499" w:type="dxa"/>
          </w:tcPr>
          <w:p w14:paraId="076432DE" w14:textId="77777777" w:rsidR="00BC38A0" w:rsidRPr="00527337" w:rsidRDefault="00BC38A0" w:rsidP="00482844">
            <w:pPr>
              <w:pStyle w:val="Tabletext"/>
              <w:spacing w:before="20" w:after="20"/>
              <w:jc w:val="left"/>
            </w:pPr>
            <w:r w:rsidRPr="00527337">
              <w:t>Modulation</w:t>
            </w:r>
          </w:p>
        </w:tc>
        <w:tc>
          <w:tcPr>
            <w:tcW w:w="1134" w:type="dxa"/>
          </w:tcPr>
          <w:p w14:paraId="2A00263F" w14:textId="77777777" w:rsidR="00BC38A0" w:rsidRPr="00527337" w:rsidRDefault="00BC38A0" w:rsidP="00482844">
            <w:pPr>
              <w:pStyle w:val="Tabletext"/>
              <w:spacing w:before="20" w:after="20"/>
              <w:jc w:val="center"/>
            </w:pPr>
          </w:p>
        </w:tc>
        <w:tc>
          <w:tcPr>
            <w:tcW w:w="2526" w:type="dxa"/>
          </w:tcPr>
          <w:p w14:paraId="62C8102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577" w:type="dxa"/>
          </w:tcPr>
          <w:p w14:paraId="3021B7F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787" w:type="dxa"/>
          </w:tcPr>
          <w:p w14:paraId="189C216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c>
          <w:tcPr>
            <w:tcW w:w="2936" w:type="dxa"/>
            <w:gridSpan w:val="2"/>
          </w:tcPr>
          <w:p w14:paraId="38B9501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Pulse</w:t>
            </w:r>
          </w:p>
        </w:tc>
      </w:tr>
      <w:tr w:rsidR="00BC38A0" w:rsidRPr="00527337" w14:paraId="7FA047F4" w14:textId="77777777" w:rsidTr="00F20ACD">
        <w:trPr>
          <w:cantSplit/>
          <w:jc w:val="center"/>
        </w:trPr>
        <w:tc>
          <w:tcPr>
            <w:tcW w:w="2499" w:type="dxa"/>
          </w:tcPr>
          <w:p w14:paraId="0DA5A5DE" w14:textId="77777777" w:rsidR="00BC38A0" w:rsidRPr="00527337" w:rsidRDefault="00BC38A0" w:rsidP="00482844">
            <w:pPr>
              <w:pStyle w:val="Tabletext"/>
              <w:spacing w:before="20" w:after="20"/>
              <w:jc w:val="left"/>
            </w:pPr>
            <w:r w:rsidRPr="00527337">
              <w:t xml:space="preserve">Peak power into antenna </w:t>
            </w:r>
          </w:p>
        </w:tc>
        <w:tc>
          <w:tcPr>
            <w:tcW w:w="1134" w:type="dxa"/>
          </w:tcPr>
          <w:p w14:paraId="26D900CE"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kW</w:t>
            </w:r>
          </w:p>
        </w:tc>
        <w:tc>
          <w:tcPr>
            <w:tcW w:w="2526" w:type="dxa"/>
          </w:tcPr>
          <w:p w14:paraId="6E00996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577" w:type="dxa"/>
          </w:tcPr>
          <w:p w14:paraId="280AEC73"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w:t>
            </w:r>
          </w:p>
        </w:tc>
        <w:tc>
          <w:tcPr>
            <w:tcW w:w="2787" w:type="dxa"/>
          </w:tcPr>
          <w:p w14:paraId="461DC96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5</w:t>
            </w:r>
          </w:p>
        </w:tc>
        <w:tc>
          <w:tcPr>
            <w:tcW w:w="2936" w:type="dxa"/>
            <w:gridSpan w:val="2"/>
          </w:tcPr>
          <w:p w14:paraId="7FC33A4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1.5 to 10</w:t>
            </w:r>
          </w:p>
        </w:tc>
      </w:tr>
      <w:tr w:rsidR="00BC38A0" w:rsidRPr="00527337" w14:paraId="2B531B02" w14:textId="77777777" w:rsidTr="00F20ACD">
        <w:trPr>
          <w:cantSplit/>
          <w:jc w:val="center"/>
        </w:trPr>
        <w:tc>
          <w:tcPr>
            <w:tcW w:w="2499" w:type="dxa"/>
          </w:tcPr>
          <w:p w14:paraId="42F54D75" w14:textId="77777777" w:rsidR="00BC38A0" w:rsidRPr="00BC38A0" w:rsidRDefault="00BC38A0" w:rsidP="00482844">
            <w:pPr>
              <w:pStyle w:val="Tabletext"/>
              <w:spacing w:before="20" w:after="20"/>
              <w:jc w:val="left"/>
              <w:rPr>
                <w:lang w:val="en-US"/>
              </w:rPr>
            </w:pPr>
            <w:r w:rsidRPr="00BC38A0">
              <w:rPr>
                <w:lang w:val="en-US"/>
              </w:rPr>
              <w:t>Pulse width and</w:t>
            </w:r>
            <w:r w:rsidRPr="00BC38A0">
              <w:rPr>
                <w:lang w:val="en-US"/>
              </w:rPr>
              <w:br/>
              <w:t xml:space="preserve">Pulse repetition rate </w:t>
            </w:r>
          </w:p>
        </w:tc>
        <w:tc>
          <w:tcPr>
            <w:tcW w:w="1134" w:type="dxa"/>
          </w:tcPr>
          <w:p w14:paraId="57A9580C" w14:textId="77777777"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proofErr w:type="gramStart"/>
            <w:r w:rsidR="00BC38A0" w:rsidRPr="00527337">
              <w:t>s</w:t>
            </w:r>
            <w:proofErr w:type="gramEnd"/>
          </w:p>
          <w:p w14:paraId="16A39655" w14:textId="77777777" w:rsidR="00BC38A0" w:rsidRPr="00527337" w:rsidRDefault="00BC38A0" w:rsidP="00482844">
            <w:pPr>
              <w:pStyle w:val="Tabletext"/>
              <w:spacing w:before="20" w:after="20"/>
              <w:jc w:val="center"/>
            </w:pPr>
            <w:r w:rsidRPr="00527337">
              <w:t>pps</w:t>
            </w:r>
          </w:p>
        </w:tc>
        <w:tc>
          <w:tcPr>
            <w:tcW w:w="2526" w:type="dxa"/>
          </w:tcPr>
          <w:p w14:paraId="1CCB09C8" w14:textId="77777777" w:rsidR="00BC38A0" w:rsidRPr="00482844" w:rsidRDefault="00BC38A0" w:rsidP="00BE746E">
            <w:pPr>
              <w:pStyle w:val="Tabletext"/>
              <w:keepLines/>
              <w:tabs>
                <w:tab w:val="left" w:leader="dot" w:pos="7938"/>
                <w:tab w:val="center" w:pos="9526"/>
              </w:tabs>
              <w:spacing w:before="20" w:after="20"/>
              <w:jc w:val="left"/>
              <w:rPr>
                <w:szCs w:val="22"/>
              </w:rPr>
            </w:pPr>
            <w:r w:rsidRPr="00482844">
              <w:rPr>
                <w:szCs w:val="22"/>
              </w:rPr>
              <w:t>0.08, 0.2, 0.4, 0.7, and 1.2</w:t>
            </w:r>
            <w:r w:rsidRPr="00482844">
              <w:rPr>
                <w:szCs w:val="22"/>
              </w:rPr>
              <w:br/>
              <w:t>2 200 (0.08 </w:t>
            </w:r>
            <w:r w:rsidR="00BE746E">
              <w:sym w:font="Symbol" w:char="F06D"/>
            </w:r>
            <w:r w:rsidRPr="00482844">
              <w:rPr>
                <w:szCs w:val="22"/>
              </w:rPr>
              <w:t>s); 1 800,</w:t>
            </w:r>
            <w:r w:rsidRPr="00482844">
              <w:rPr>
                <w:szCs w:val="22"/>
              </w:rPr>
              <w:br/>
              <w:t>1 000 and 600 (1.2 </w:t>
            </w:r>
            <w:r w:rsidR="00BE746E">
              <w:sym w:font="Symbol" w:char="F06D"/>
            </w:r>
            <w:r w:rsidRPr="00482844">
              <w:rPr>
                <w:szCs w:val="22"/>
              </w:rPr>
              <w:t>s)</w:t>
            </w:r>
          </w:p>
        </w:tc>
        <w:tc>
          <w:tcPr>
            <w:tcW w:w="2577" w:type="dxa"/>
          </w:tcPr>
          <w:p w14:paraId="3442FB66"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0.25, and 0.5</w:t>
            </w:r>
            <w:r w:rsidRPr="00482844">
              <w:rPr>
                <w:szCs w:val="22"/>
              </w:rPr>
              <w:br/>
              <w:t>2 250, 1 500 and 750</w:t>
            </w:r>
          </w:p>
        </w:tc>
        <w:tc>
          <w:tcPr>
            <w:tcW w:w="2787" w:type="dxa"/>
          </w:tcPr>
          <w:p w14:paraId="08B3454F" w14:textId="77777777" w:rsidR="00BC38A0" w:rsidRPr="00482844" w:rsidRDefault="00BC38A0" w:rsidP="00BE746E">
            <w:pPr>
              <w:pStyle w:val="Tabletext"/>
              <w:keepLines/>
              <w:tabs>
                <w:tab w:val="left" w:leader="dot" w:pos="7938"/>
                <w:tab w:val="center" w:pos="9526"/>
              </w:tabs>
              <w:spacing w:before="20" w:after="20"/>
              <w:jc w:val="left"/>
              <w:rPr>
                <w:szCs w:val="22"/>
                <w:lang w:val="en-US"/>
              </w:rPr>
            </w:pPr>
            <w:r w:rsidRPr="00482844">
              <w:rPr>
                <w:szCs w:val="22"/>
                <w:lang w:val="en-US"/>
              </w:rPr>
              <w:t>0.05, 0.18, and 0.5</w:t>
            </w:r>
            <w:r w:rsidRPr="00482844">
              <w:rPr>
                <w:szCs w:val="22"/>
                <w:lang w:val="en-US"/>
              </w:rPr>
              <w:br/>
              <w:t>3 000 pps at 0.05 </w:t>
            </w:r>
            <w:r w:rsidR="00BE746E">
              <w:sym w:font="Symbol" w:char="F06D"/>
            </w:r>
            <w:r w:rsidRPr="00482844">
              <w:rPr>
                <w:szCs w:val="22"/>
                <w:lang w:val="en-US"/>
              </w:rPr>
              <w:t>s to 1 000 pps at 0.5 </w:t>
            </w:r>
            <w:r w:rsidR="00BE746E">
              <w:sym w:font="Symbol" w:char="F06D"/>
            </w:r>
            <w:r w:rsidRPr="00482844">
              <w:rPr>
                <w:szCs w:val="22"/>
                <w:lang w:val="en-US"/>
              </w:rPr>
              <w:t>s</w:t>
            </w:r>
          </w:p>
        </w:tc>
        <w:tc>
          <w:tcPr>
            <w:tcW w:w="1468" w:type="dxa"/>
          </w:tcPr>
          <w:p w14:paraId="6076A597"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0.08 (min) at 3 600 pps</w:t>
            </w:r>
          </w:p>
        </w:tc>
        <w:tc>
          <w:tcPr>
            <w:tcW w:w="1468" w:type="dxa"/>
          </w:tcPr>
          <w:p w14:paraId="42BB6D0B"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1.2 (max) at 375 pps</w:t>
            </w:r>
          </w:p>
        </w:tc>
      </w:tr>
      <w:tr w:rsidR="00BC38A0" w:rsidRPr="00527337" w14:paraId="3E31D7BB" w14:textId="77777777" w:rsidTr="00F20ACD">
        <w:trPr>
          <w:cantSplit/>
          <w:jc w:val="center"/>
        </w:trPr>
        <w:tc>
          <w:tcPr>
            <w:tcW w:w="2499" w:type="dxa"/>
          </w:tcPr>
          <w:p w14:paraId="2E3FF7AA" w14:textId="77777777" w:rsidR="00BC38A0" w:rsidRPr="00527337" w:rsidRDefault="00BC38A0" w:rsidP="00482844">
            <w:pPr>
              <w:pStyle w:val="Tabletext"/>
              <w:spacing w:before="20" w:after="20"/>
              <w:jc w:val="left"/>
            </w:pPr>
            <w:r w:rsidRPr="00527337">
              <w:t>Maximum duty cycle</w:t>
            </w:r>
          </w:p>
        </w:tc>
        <w:tc>
          <w:tcPr>
            <w:tcW w:w="1134" w:type="dxa"/>
          </w:tcPr>
          <w:p w14:paraId="670D09B9" w14:textId="77777777" w:rsidR="00BC38A0" w:rsidRPr="00527337" w:rsidRDefault="00BC38A0" w:rsidP="00482844">
            <w:pPr>
              <w:pStyle w:val="Tabletext"/>
              <w:spacing w:before="20" w:after="20"/>
              <w:jc w:val="center"/>
            </w:pPr>
          </w:p>
        </w:tc>
        <w:tc>
          <w:tcPr>
            <w:tcW w:w="2526" w:type="dxa"/>
          </w:tcPr>
          <w:p w14:paraId="7A3AFDA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0.00072</w:t>
            </w:r>
          </w:p>
        </w:tc>
        <w:tc>
          <w:tcPr>
            <w:tcW w:w="2577" w:type="dxa"/>
          </w:tcPr>
          <w:p w14:paraId="4422151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0.000375</w:t>
            </w:r>
          </w:p>
        </w:tc>
        <w:tc>
          <w:tcPr>
            <w:tcW w:w="2787" w:type="dxa"/>
          </w:tcPr>
          <w:p w14:paraId="6A90AF6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0.0005</w:t>
            </w:r>
          </w:p>
        </w:tc>
        <w:tc>
          <w:tcPr>
            <w:tcW w:w="2936" w:type="dxa"/>
            <w:gridSpan w:val="2"/>
          </w:tcPr>
          <w:p w14:paraId="4BA6199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0.00045</w:t>
            </w:r>
          </w:p>
        </w:tc>
      </w:tr>
      <w:tr w:rsidR="00BC38A0" w:rsidRPr="00527337" w14:paraId="7557265A" w14:textId="77777777" w:rsidTr="00F20ACD">
        <w:trPr>
          <w:cantSplit/>
          <w:jc w:val="center"/>
        </w:trPr>
        <w:tc>
          <w:tcPr>
            <w:tcW w:w="2499" w:type="dxa"/>
          </w:tcPr>
          <w:p w14:paraId="192DFB26" w14:textId="77777777" w:rsidR="00BC38A0" w:rsidRPr="00527337" w:rsidRDefault="00BC38A0" w:rsidP="00482844">
            <w:pPr>
              <w:pStyle w:val="Tabletext"/>
              <w:spacing w:before="20" w:after="20"/>
              <w:jc w:val="left"/>
            </w:pPr>
            <w:r w:rsidRPr="00527337">
              <w:t xml:space="preserve">Pulse rise/fall time </w:t>
            </w:r>
          </w:p>
        </w:tc>
        <w:tc>
          <w:tcPr>
            <w:tcW w:w="1134" w:type="dxa"/>
          </w:tcPr>
          <w:p w14:paraId="1408AEF5" w14:textId="77777777" w:rsidR="00BC38A0" w:rsidRPr="00527337" w:rsidRDefault="00BE746E" w:rsidP="00482844">
            <w:pPr>
              <w:pStyle w:val="Tabletext"/>
              <w:keepLines/>
              <w:tabs>
                <w:tab w:val="left" w:leader="dot" w:pos="7938"/>
                <w:tab w:val="center" w:pos="9526"/>
              </w:tabs>
              <w:spacing w:before="20" w:after="20"/>
              <w:ind w:left="567" w:hanging="567"/>
              <w:jc w:val="center"/>
            </w:pPr>
            <w:r>
              <w:sym w:font="Symbol" w:char="F06D"/>
            </w:r>
            <w:r w:rsidR="00BC38A0" w:rsidRPr="00527337">
              <w:t>s</w:t>
            </w:r>
          </w:p>
        </w:tc>
        <w:tc>
          <w:tcPr>
            <w:tcW w:w="2526" w:type="dxa"/>
          </w:tcPr>
          <w:p w14:paraId="2C2CB1C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0.010/0.010</w:t>
            </w:r>
          </w:p>
        </w:tc>
        <w:tc>
          <w:tcPr>
            <w:tcW w:w="2577" w:type="dxa"/>
          </w:tcPr>
          <w:p w14:paraId="49AD627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0.01/0.05</w:t>
            </w:r>
          </w:p>
        </w:tc>
        <w:tc>
          <w:tcPr>
            <w:tcW w:w="2787" w:type="dxa"/>
          </w:tcPr>
          <w:p w14:paraId="1BA7E93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c>
          <w:tcPr>
            <w:tcW w:w="2936" w:type="dxa"/>
            <w:gridSpan w:val="2"/>
          </w:tcPr>
          <w:p w14:paraId="13A9D4D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Not specified</w:t>
            </w:r>
          </w:p>
        </w:tc>
      </w:tr>
      <w:tr w:rsidR="00BC38A0" w:rsidRPr="00527337" w14:paraId="01F32317" w14:textId="77777777" w:rsidTr="00F20ACD">
        <w:trPr>
          <w:cantSplit/>
          <w:jc w:val="center"/>
        </w:trPr>
        <w:tc>
          <w:tcPr>
            <w:tcW w:w="2499" w:type="dxa"/>
          </w:tcPr>
          <w:p w14:paraId="2B673A44" w14:textId="77777777" w:rsidR="00BC38A0" w:rsidRPr="00527337" w:rsidRDefault="00BC38A0" w:rsidP="00482844">
            <w:pPr>
              <w:pStyle w:val="Tabletext"/>
              <w:spacing w:before="20" w:after="20"/>
              <w:jc w:val="left"/>
            </w:pPr>
            <w:r w:rsidRPr="00527337">
              <w:t>Output device</w:t>
            </w:r>
          </w:p>
        </w:tc>
        <w:tc>
          <w:tcPr>
            <w:tcW w:w="1134" w:type="dxa"/>
          </w:tcPr>
          <w:p w14:paraId="32330803" w14:textId="77777777" w:rsidR="00BC38A0" w:rsidRPr="00527337" w:rsidRDefault="00BC38A0" w:rsidP="00482844">
            <w:pPr>
              <w:pStyle w:val="Tabletext"/>
              <w:spacing w:before="20" w:after="20"/>
              <w:jc w:val="center"/>
            </w:pPr>
          </w:p>
        </w:tc>
        <w:tc>
          <w:tcPr>
            <w:tcW w:w="2526" w:type="dxa"/>
          </w:tcPr>
          <w:p w14:paraId="6AC7359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577" w:type="dxa"/>
          </w:tcPr>
          <w:p w14:paraId="77603EF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787" w:type="dxa"/>
          </w:tcPr>
          <w:p w14:paraId="425C8AD5"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c>
          <w:tcPr>
            <w:tcW w:w="2936" w:type="dxa"/>
            <w:gridSpan w:val="2"/>
          </w:tcPr>
          <w:p w14:paraId="7346E60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Magnetron</w:t>
            </w:r>
          </w:p>
        </w:tc>
      </w:tr>
      <w:tr w:rsidR="00BC38A0" w:rsidRPr="00527337" w14:paraId="3CB5425C" w14:textId="77777777" w:rsidTr="00F20ACD">
        <w:trPr>
          <w:cantSplit/>
          <w:jc w:val="center"/>
        </w:trPr>
        <w:tc>
          <w:tcPr>
            <w:tcW w:w="2499" w:type="dxa"/>
          </w:tcPr>
          <w:p w14:paraId="6795D1BD" w14:textId="77777777" w:rsidR="00BC38A0" w:rsidRPr="00527337" w:rsidRDefault="00BC38A0" w:rsidP="00482844">
            <w:pPr>
              <w:pStyle w:val="Tabletext"/>
              <w:spacing w:before="20" w:after="20"/>
              <w:jc w:val="left"/>
            </w:pPr>
            <w:r w:rsidRPr="00527337">
              <w:t>Antenna pattern type</w:t>
            </w:r>
          </w:p>
        </w:tc>
        <w:tc>
          <w:tcPr>
            <w:tcW w:w="1134" w:type="dxa"/>
          </w:tcPr>
          <w:p w14:paraId="799C3C31" w14:textId="77777777" w:rsidR="00BC38A0" w:rsidRPr="00527337" w:rsidRDefault="00BC38A0" w:rsidP="00482844">
            <w:pPr>
              <w:pStyle w:val="Tabletext"/>
              <w:spacing w:before="20" w:after="20"/>
              <w:jc w:val="center"/>
            </w:pPr>
          </w:p>
        </w:tc>
        <w:tc>
          <w:tcPr>
            <w:tcW w:w="2526" w:type="dxa"/>
          </w:tcPr>
          <w:p w14:paraId="79BE104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577" w:type="dxa"/>
          </w:tcPr>
          <w:p w14:paraId="0B840E0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787" w:type="dxa"/>
          </w:tcPr>
          <w:p w14:paraId="641BC57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c>
          <w:tcPr>
            <w:tcW w:w="2936" w:type="dxa"/>
            <w:gridSpan w:val="2"/>
          </w:tcPr>
          <w:p w14:paraId="1874322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Fan</w:t>
            </w:r>
          </w:p>
        </w:tc>
      </w:tr>
      <w:tr w:rsidR="00BC38A0" w:rsidRPr="008218CB" w14:paraId="7D4F8C87" w14:textId="77777777" w:rsidTr="00F20ACD">
        <w:trPr>
          <w:cantSplit/>
          <w:jc w:val="center"/>
        </w:trPr>
        <w:tc>
          <w:tcPr>
            <w:tcW w:w="2499" w:type="dxa"/>
          </w:tcPr>
          <w:p w14:paraId="10BF99BE" w14:textId="77777777" w:rsidR="00BC38A0" w:rsidRPr="00527337" w:rsidRDefault="00BC38A0" w:rsidP="00482844">
            <w:pPr>
              <w:pStyle w:val="Tabletext"/>
              <w:spacing w:before="20" w:after="20"/>
              <w:jc w:val="left"/>
            </w:pPr>
            <w:r w:rsidRPr="00527337">
              <w:t>Antenna type</w:t>
            </w:r>
          </w:p>
        </w:tc>
        <w:tc>
          <w:tcPr>
            <w:tcW w:w="1134" w:type="dxa"/>
          </w:tcPr>
          <w:p w14:paraId="2179CB18" w14:textId="77777777" w:rsidR="00BC38A0" w:rsidRPr="00527337" w:rsidRDefault="00BC38A0" w:rsidP="00482844">
            <w:pPr>
              <w:pStyle w:val="Tabletext"/>
              <w:spacing w:before="20" w:after="20"/>
              <w:jc w:val="center"/>
            </w:pPr>
          </w:p>
        </w:tc>
        <w:tc>
          <w:tcPr>
            <w:tcW w:w="2526" w:type="dxa"/>
          </w:tcPr>
          <w:p w14:paraId="58710C9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End-fed slotted array</w:t>
            </w:r>
          </w:p>
        </w:tc>
        <w:tc>
          <w:tcPr>
            <w:tcW w:w="2577" w:type="dxa"/>
          </w:tcPr>
          <w:p w14:paraId="03FDEC62" w14:textId="77777777" w:rsidR="00BC38A0" w:rsidRPr="00482844" w:rsidRDefault="00BC38A0" w:rsidP="00482844">
            <w:pPr>
              <w:pStyle w:val="Tabletext"/>
              <w:keepLines/>
              <w:tabs>
                <w:tab w:val="left" w:leader="dot" w:pos="7938"/>
                <w:tab w:val="center" w:pos="9526"/>
              </w:tabs>
              <w:spacing w:before="20" w:after="20"/>
              <w:jc w:val="left"/>
              <w:rPr>
                <w:szCs w:val="22"/>
              </w:rPr>
            </w:pPr>
            <w:r w:rsidRPr="00482844">
              <w:rPr>
                <w:szCs w:val="22"/>
              </w:rPr>
              <w:t>Centre-fed slotted waveguide</w:t>
            </w:r>
          </w:p>
        </w:tc>
        <w:tc>
          <w:tcPr>
            <w:tcW w:w="2787" w:type="dxa"/>
          </w:tcPr>
          <w:p w14:paraId="3F621D0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Slotted array</w:t>
            </w:r>
          </w:p>
        </w:tc>
        <w:tc>
          <w:tcPr>
            <w:tcW w:w="2936" w:type="dxa"/>
            <w:gridSpan w:val="2"/>
          </w:tcPr>
          <w:p w14:paraId="3201776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lang w:val="en-US"/>
              </w:rPr>
            </w:pPr>
            <w:r w:rsidRPr="00482844">
              <w:rPr>
                <w:szCs w:val="22"/>
                <w:lang w:val="en-US"/>
              </w:rPr>
              <w:t>Slotted/patch array or horn</w:t>
            </w:r>
          </w:p>
        </w:tc>
      </w:tr>
      <w:tr w:rsidR="00BC38A0" w:rsidRPr="00527337" w14:paraId="067C3B16" w14:textId="77777777" w:rsidTr="00F20ACD">
        <w:trPr>
          <w:cantSplit/>
          <w:jc w:val="center"/>
        </w:trPr>
        <w:tc>
          <w:tcPr>
            <w:tcW w:w="2499" w:type="dxa"/>
          </w:tcPr>
          <w:p w14:paraId="6FCF0183" w14:textId="77777777" w:rsidR="00BC38A0" w:rsidRPr="00527337" w:rsidRDefault="00BC38A0" w:rsidP="00482844">
            <w:pPr>
              <w:pStyle w:val="Tabletext"/>
              <w:spacing w:before="20" w:after="20"/>
              <w:jc w:val="left"/>
            </w:pPr>
            <w:r w:rsidRPr="00527337">
              <w:t>Antenna polarization</w:t>
            </w:r>
          </w:p>
        </w:tc>
        <w:tc>
          <w:tcPr>
            <w:tcW w:w="1134" w:type="dxa"/>
          </w:tcPr>
          <w:p w14:paraId="737A0323" w14:textId="77777777" w:rsidR="00BC38A0" w:rsidRPr="00527337" w:rsidRDefault="00BC38A0" w:rsidP="00482844">
            <w:pPr>
              <w:pStyle w:val="Tabletext"/>
              <w:spacing w:before="20" w:after="20"/>
              <w:jc w:val="center"/>
            </w:pPr>
          </w:p>
        </w:tc>
        <w:tc>
          <w:tcPr>
            <w:tcW w:w="2526" w:type="dxa"/>
          </w:tcPr>
          <w:p w14:paraId="2AD73BF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577" w:type="dxa"/>
          </w:tcPr>
          <w:p w14:paraId="1E2556DE"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787" w:type="dxa"/>
          </w:tcPr>
          <w:p w14:paraId="19824317"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c>
          <w:tcPr>
            <w:tcW w:w="2936" w:type="dxa"/>
            <w:gridSpan w:val="2"/>
          </w:tcPr>
          <w:p w14:paraId="355484E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Horizontal</w:t>
            </w:r>
          </w:p>
        </w:tc>
      </w:tr>
      <w:tr w:rsidR="00BC38A0" w:rsidRPr="00527337" w14:paraId="73B7A480" w14:textId="77777777" w:rsidTr="00F20ACD">
        <w:trPr>
          <w:cantSplit/>
          <w:jc w:val="center"/>
        </w:trPr>
        <w:tc>
          <w:tcPr>
            <w:tcW w:w="2499" w:type="dxa"/>
          </w:tcPr>
          <w:p w14:paraId="66F37D4D" w14:textId="77777777" w:rsidR="00BC38A0" w:rsidRPr="00527337" w:rsidRDefault="00BC38A0" w:rsidP="00482844">
            <w:pPr>
              <w:pStyle w:val="Tabletext"/>
              <w:spacing w:before="20" w:after="20"/>
              <w:jc w:val="left"/>
            </w:pPr>
            <w:r w:rsidRPr="00527337">
              <w:t xml:space="preserve">Antenna main beam gain </w:t>
            </w:r>
          </w:p>
        </w:tc>
        <w:tc>
          <w:tcPr>
            <w:tcW w:w="1134" w:type="dxa"/>
          </w:tcPr>
          <w:p w14:paraId="261AE9A9"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dBi</w:t>
            </w:r>
          </w:p>
        </w:tc>
        <w:tc>
          <w:tcPr>
            <w:tcW w:w="2526" w:type="dxa"/>
          </w:tcPr>
          <w:p w14:paraId="7182C77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31</w:t>
            </w:r>
          </w:p>
        </w:tc>
        <w:tc>
          <w:tcPr>
            <w:tcW w:w="2577" w:type="dxa"/>
          </w:tcPr>
          <w:p w14:paraId="412A2C1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23.9</w:t>
            </w:r>
          </w:p>
        </w:tc>
        <w:tc>
          <w:tcPr>
            <w:tcW w:w="2787" w:type="dxa"/>
          </w:tcPr>
          <w:p w14:paraId="09EA59E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30</w:t>
            </w:r>
          </w:p>
        </w:tc>
        <w:tc>
          <w:tcPr>
            <w:tcW w:w="2936" w:type="dxa"/>
            <w:gridSpan w:val="2"/>
          </w:tcPr>
          <w:p w14:paraId="7E86D95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22-30</w:t>
            </w:r>
          </w:p>
          <w:p w14:paraId="164BC455" w14:textId="77777777" w:rsidR="00BC38A0" w:rsidRPr="00482844" w:rsidRDefault="00BC38A0" w:rsidP="00482844">
            <w:pPr>
              <w:pStyle w:val="Tabletext"/>
              <w:spacing w:before="20" w:after="20"/>
              <w:jc w:val="left"/>
              <w:rPr>
                <w:szCs w:val="22"/>
              </w:rPr>
            </w:pPr>
          </w:p>
        </w:tc>
      </w:tr>
      <w:tr w:rsidR="00BC38A0" w:rsidRPr="00527337" w14:paraId="5A5817B7" w14:textId="77777777" w:rsidTr="00F20ACD">
        <w:trPr>
          <w:cantSplit/>
          <w:jc w:val="center"/>
        </w:trPr>
        <w:tc>
          <w:tcPr>
            <w:tcW w:w="2499" w:type="dxa"/>
          </w:tcPr>
          <w:p w14:paraId="672EC878" w14:textId="77777777" w:rsidR="00BC38A0" w:rsidRPr="00527337" w:rsidRDefault="00BC38A0" w:rsidP="00482844">
            <w:pPr>
              <w:pStyle w:val="Tabletext"/>
              <w:spacing w:before="20" w:after="20"/>
              <w:jc w:val="left"/>
            </w:pPr>
            <w:r w:rsidRPr="00527337">
              <w:t xml:space="preserve">Antenna elevation beamwidth </w:t>
            </w:r>
          </w:p>
        </w:tc>
        <w:tc>
          <w:tcPr>
            <w:tcW w:w="1134" w:type="dxa"/>
          </w:tcPr>
          <w:p w14:paraId="08CD9B1C"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52C429C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20</w:t>
            </w:r>
          </w:p>
        </w:tc>
        <w:tc>
          <w:tcPr>
            <w:tcW w:w="2577" w:type="dxa"/>
          </w:tcPr>
          <w:p w14:paraId="4A83C8BA"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25</w:t>
            </w:r>
          </w:p>
        </w:tc>
        <w:tc>
          <w:tcPr>
            <w:tcW w:w="2787" w:type="dxa"/>
          </w:tcPr>
          <w:p w14:paraId="3CB87710"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26</w:t>
            </w:r>
          </w:p>
        </w:tc>
        <w:tc>
          <w:tcPr>
            <w:tcW w:w="2936" w:type="dxa"/>
            <w:gridSpan w:val="2"/>
          </w:tcPr>
          <w:p w14:paraId="0BBC8572"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24-28</w:t>
            </w:r>
          </w:p>
        </w:tc>
      </w:tr>
      <w:tr w:rsidR="00BC38A0" w:rsidRPr="00527337" w14:paraId="22A32981" w14:textId="77777777" w:rsidTr="00F20ACD">
        <w:trPr>
          <w:cantSplit/>
          <w:jc w:val="center"/>
        </w:trPr>
        <w:tc>
          <w:tcPr>
            <w:tcW w:w="2499" w:type="dxa"/>
          </w:tcPr>
          <w:p w14:paraId="0092B541" w14:textId="77777777" w:rsidR="00BC38A0" w:rsidRPr="00527337" w:rsidRDefault="00BC38A0" w:rsidP="00482844">
            <w:pPr>
              <w:pStyle w:val="Tabletext"/>
              <w:spacing w:before="20" w:after="20"/>
              <w:jc w:val="left"/>
            </w:pPr>
            <w:r w:rsidRPr="00527337">
              <w:t xml:space="preserve">Antenna azimuthal beamwidth </w:t>
            </w:r>
          </w:p>
        </w:tc>
        <w:tc>
          <w:tcPr>
            <w:tcW w:w="1134" w:type="dxa"/>
          </w:tcPr>
          <w:p w14:paraId="17403610"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1566C72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577" w:type="dxa"/>
          </w:tcPr>
          <w:p w14:paraId="22F3D3A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6</w:t>
            </w:r>
          </w:p>
        </w:tc>
        <w:tc>
          <w:tcPr>
            <w:tcW w:w="2787" w:type="dxa"/>
          </w:tcPr>
          <w:p w14:paraId="7F0B04F1"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0.95</w:t>
            </w:r>
          </w:p>
        </w:tc>
        <w:tc>
          <w:tcPr>
            <w:tcW w:w="2936" w:type="dxa"/>
            <w:gridSpan w:val="2"/>
          </w:tcPr>
          <w:p w14:paraId="64C9893F"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1.9-7</w:t>
            </w:r>
          </w:p>
        </w:tc>
      </w:tr>
      <w:tr w:rsidR="00BC38A0" w:rsidRPr="00527337" w14:paraId="073B3B37" w14:textId="77777777" w:rsidTr="00F20ACD">
        <w:trPr>
          <w:cantSplit/>
          <w:jc w:val="center"/>
        </w:trPr>
        <w:tc>
          <w:tcPr>
            <w:tcW w:w="2499" w:type="dxa"/>
          </w:tcPr>
          <w:p w14:paraId="687BF7C0" w14:textId="77777777" w:rsidR="00BC38A0" w:rsidRPr="00527337" w:rsidRDefault="00BC38A0" w:rsidP="00482844">
            <w:pPr>
              <w:pStyle w:val="Tabletext"/>
              <w:spacing w:before="20" w:after="20"/>
              <w:jc w:val="left"/>
            </w:pPr>
            <w:r w:rsidRPr="00527337">
              <w:t xml:space="preserve">Antenna horizontal scan rate </w:t>
            </w:r>
          </w:p>
        </w:tc>
        <w:tc>
          <w:tcPr>
            <w:tcW w:w="1134" w:type="dxa"/>
          </w:tcPr>
          <w:p w14:paraId="76DC824C"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degrees/s</w:t>
            </w:r>
          </w:p>
        </w:tc>
        <w:tc>
          <w:tcPr>
            <w:tcW w:w="2526" w:type="dxa"/>
          </w:tcPr>
          <w:p w14:paraId="047F9FF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577" w:type="dxa"/>
          </w:tcPr>
          <w:p w14:paraId="2F29627C"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c>
          <w:tcPr>
            <w:tcW w:w="2787" w:type="dxa"/>
          </w:tcPr>
          <w:p w14:paraId="61B40404"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180</w:t>
            </w:r>
          </w:p>
        </w:tc>
        <w:tc>
          <w:tcPr>
            <w:tcW w:w="2936" w:type="dxa"/>
            <w:gridSpan w:val="2"/>
          </w:tcPr>
          <w:p w14:paraId="520AE68B"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144</w:t>
            </w:r>
          </w:p>
        </w:tc>
      </w:tr>
      <w:tr w:rsidR="00BC38A0" w:rsidRPr="00527337" w14:paraId="47CBD8D1" w14:textId="77777777" w:rsidTr="00F20ACD">
        <w:trPr>
          <w:cantSplit/>
          <w:jc w:val="center"/>
        </w:trPr>
        <w:tc>
          <w:tcPr>
            <w:tcW w:w="2499" w:type="dxa"/>
          </w:tcPr>
          <w:p w14:paraId="065B62DC" w14:textId="77777777" w:rsidR="00BC38A0" w:rsidRPr="00527337" w:rsidRDefault="00BC38A0" w:rsidP="00482844">
            <w:pPr>
              <w:pStyle w:val="Tabletext"/>
              <w:spacing w:before="20" w:after="20"/>
              <w:jc w:val="left"/>
            </w:pPr>
            <w:r w:rsidRPr="00527337">
              <w:t xml:space="preserve">Antenna horizontal scan type (continuous, random, sector, etc.) </w:t>
            </w:r>
          </w:p>
        </w:tc>
        <w:tc>
          <w:tcPr>
            <w:tcW w:w="1134" w:type="dxa"/>
          </w:tcPr>
          <w:p w14:paraId="7AEC3609" w14:textId="77777777" w:rsidR="00BC38A0" w:rsidRPr="00527337" w:rsidRDefault="00BC38A0" w:rsidP="00482844">
            <w:pPr>
              <w:pStyle w:val="Tabletext"/>
              <w:keepLines/>
              <w:tabs>
                <w:tab w:val="left" w:leader="dot" w:pos="7938"/>
                <w:tab w:val="center" w:pos="9526"/>
              </w:tabs>
              <w:spacing w:before="20" w:after="20"/>
              <w:ind w:left="567" w:hanging="567"/>
              <w:jc w:val="center"/>
            </w:pPr>
            <w:r w:rsidRPr="00527337">
              <w:t>degrees</w:t>
            </w:r>
          </w:p>
        </w:tc>
        <w:tc>
          <w:tcPr>
            <w:tcW w:w="2526" w:type="dxa"/>
          </w:tcPr>
          <w:p w14:paraId="52E1E63D"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577" w:type="dxa"/>
          </w:tcPr>
          <w:p w14:paraId="3F4A8C73"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787" w:type="dxa"/>
          </w:tcPr>
          <w:p w14:paraId="29FAECE6"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c>
          <w:tcPr>
            <w:tcW w:w="2936" w:type="dxa"/>
            <w:gridSpan w:val="2"/>
          </w:tcPr>
          <w:p w14:paraId="1A5EF438" w14:textId="77777777" w:rsidR="00BC38A0" w:rsidRPr="00482844" w:rsidRDefault="00BC38A0" w:rsidP="00482844">
            <w:pPr>
              <w:pStyle w:val="Tabletext"/>
              <w:keepLines/>
              <w:tabs>
                <w:tab w:val="left" w:leader="dot" w:pos="7938"/>
                <w:tab w:val="center" w:pos="9526"/>
              </w:tabs>
              <w:spacing w:before="20" w:after="20"/>
              <w:ind w:left="567" w:hanging="567"/>
              <w:jc w:val="left"/>
              <w:rPr>
                <w:szCs w:val="22"/>
              </w:rPr>
            </w:pPr>
            <w:r w:rsidRPr="00482844">
              <w:rPr>
                <w:szCs w:val="22"/>
              </w:rPr>
              <w:t>360</w:t>
            </w:r>
          </w:p>
        </w:tc>
      </w:tr>
    </w:tbl>
    <w:p w14:paraId="7249A6E9" w14:textId="77777777" w:rsidR="00BC38A0" w:rsidRPr="00482844" w:rsidRDefault="00BC38A0" w:rsidP="00482844">
      <w:pPr>
        <w:pStyle w:val="TableNo"/>
        <w:rPr>
          <w:szCs w:val="24"/>
        </w:rPr>
      </w:pPr>
      <w:r w:rsidRPr="00527337">
        <w:lastRenderedPageBreak/>
        <w:t xml:space="preserve">TABLE 2 </w:t>
      </w:r>
      <w:r w:rsidRPr="00482844">
        <w:rPr>
          <w:szCs w:val="24"/>
        </w:rPr>
        <w:t>(</w:t>
      </w:r>
      <w:r w:rsidR="00482844" w:rsidRPr="00482844">
        <w:rPr>
          <w:i/>
          <w:szCs w:val="24"/>
          <w:lang w:val="en-GB"/>
        </w:rPr>
        <w:t>continued</w:t>
      </w:r>
      <w:r w:rsidRPr="00482844">
        <w:rPr>
          <w:caps/>
          <w:szCs w:val="24"/>
          <w:lang w:val="en-GB"/>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BC38A0" w:rsidRPr="00527337" w14:paraId="0A167742" w14:textId="77777777" w:rsidTr="00A91BD6">
        <w:trPr>
          <w:cantSplit/>
          <w:jc w:val="center"/>
        </w:trPr>
        <w:tc>
          <w:tcPr>
            <w:tcW w:w="2579" w:type="dxa"/>
          </w:tcPr>
          <w:p w14:paraId="0E952272" w14:textId="77777777" w:rsidR="00BC38A0" w:rsidRPr="00527337" w:rsidRDefault="00BC38A0" w:rsidP="00771EEE">
            <w:pPr>
              <w:pStyle w:val="Tablehead"/>
            </w:pPr>
            <w:r w:rsidRPr="00527337">
              <w:t>Characteristics</w:t>
            </w:r>
          </w:p>
        </w:tc>
        <w:tc>
          <w:tcPr>
            <w:tcW w:w="1055" w:type="dxa"/>
          </w:tcPr>
          <w:p w14:paraId="0A57352D" w14:textId="77777777" w:rsidR="00BC38A0" w:rsidRPr="00527337" w:rsidRDefault="00BC38A0" w:rsidP="00771EEE">
            <w:pPr>
              <w:pStyle w:val="Tablehead"/>
            </w:pPr>
            <w:r w:rsidRPr="00527337">
              <w:t>Units</w:t>
            </w:r>
          </w:p>
        </w:tc>
        <w:tc>
          <w:tcPr>
            <w:tcW w:w="2697" w:type="dxa"/>
          </w:tcPr>
          <w:p w14:paraId="4E9FB6F2" w14:textId="77777777" w:rsidR="00BC38A0" w:rsidRPr="00527337" w:rsidRDefault="00BC38A0" w:rsidP="00771EEE">
            <w:pPr>
              <w:pStyle w:val="Tablehead"/>
            </w:pPr>
            <w:r w:rsidRPr="00527337">
              <w:t>System S6</w:t>
            </w:r>
          </w:p>
        </w:tc>
        <w:tc>
          <w:tcPr>
            <w:tcW w:w="2522" w:type="dxa"/>
          </w:tcPr>
          <w:p w14:paraId="603A3336" w14:textId="77777777" w:rsidR="00BC38A0" w:rsidRPr="00527337" w:rsidRDefault="00BC38A0" w:rsidP="00771EEE">
            <w:pPr>
              <w:pStyle w:val="Tablehead"/>
            </w:pPr>
            <w:r w:rsidRPr="00527337">
              <w:t>System S7</w:t>
            </w:r>
          </w:p>
        </w:tc>
        <w:tc>
          <w:tcPr>
            <w:tcW w:w="2803" w:type="dxa"/>
          </w:tcPr>
          <w:p w14:paraId="33CB7B88" w14:textId="77777777" w:rsidR="00BC38A0" w:rsidRPr="00527337" w:rsidRDefault="00BC38A0" w:rsidP="00771EEE">
            <w:pPr>
              <w:pStyle w:val="Tablehead"/>
            </w:pPr>
            <w:r w:rsidRPr="00527337">
              <w:t>System S8</w:t>
            </w:r>
          </w:p>
        </w:tc>
        <w:tc>
          <w:tcPr>
            <w:tcW w:w="2803" w:type="dxa"/>
          </w:tcPr>
          <w:p w14:paraId="204ECCE0" w14:textId="77777777" w:rsidR="00BC38A0" w:rsidRPr="00527337" w:rsidRDefault="00BC38A0" w:rsidP="00771EEE">
            <w:pPr>
              <w:pStyle w:val="Tablehead"/>
            </w:pPr>
            <w:r w:rsidRPr="00527337">
              <w:t>System S9</w:t>
            </w:r>
          </w:p>
        </w:tc>
      </w:tr>
      <w:tr w:rsidR="00BC38A0" w:rsidRPr="00527337" w14:paraId="17F85D4D" w14:textId="77777777" w:rsidTr="00A91BD6">
        <w:trPr>
          <w:cantSplit/>
          <w:jc w:val="center"/>
        </w:trPr>
        <w:tc>
          <w:tcPr>
            <w:tcW w:w="2579" w:type="dxa"/>
          </w:tcPr>
          <w:p w14:paraId="1AE9D634" w14:textId="77777777" w:rsidR="00BC38A0" w:rsidRPr="00527337" w:rsidRDefault="00BC38A0" w:rsidP="00482844">
            <w:pPr>
              <w:pStyle w:val="Tabletext"/>
              <w:jc w:val="left"/>
            </w:pPr>
            <w:r w:rsidRPr="00527337">
              <w:t xml:space="preserve">Antenna vertical scan rate </w:t>
            </w:r>
          </w:p>
        </w:tc>
        <w:tc>
          <w:tcPr>
            <w:tcW w:w="1055" w:type="dxa"/>
          </w:tcPr>
          <w:p w14:paraId="17CB3759" w14:textId="77777777" w:rsidR="00BC38A0" w:rsidRPr="00527337" w:rsidRDefault="00482844" w:rsidP="00482844">
            <w:pPr>
              <w:pStyle w:val="Tabletext"/>
              <w:keepLines/>
              <w:tabs>
                <w:tab w:val="left" w:leader="dot" w:pos="7938"/>
                <w:tab w:val="center" w:pos="9526"/>
              </w:tabs>
              <w:ind w:left="567" w:hanging="567"/>
              <w:jc w:val="center"/>
            </w:pPr>
            <w:r>
              <w:t>d</w:t>
            </w:r>
            <w:r w:rsidR="00BC38A0" w:rsidRPr="00527337">
              <w:t>egrees/s</w:t>
            </w:r>
          </w:p>
        </w:tc>
        <w:tc>
          <w:tcPr>
            <w:tcW w:w="2697" w:type="dxa"/>
          </w:tcPr>
          <w:p w14:paraId="6A171C7C"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13ACA202"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60CFDBD9"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21320BB8"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0D4A5287" w14:textId="77777777" w:rsidTr="00A91BD6">
        <w:trPr>
          <w:cantSplit/>
          <w:jc w:val="center"/>
        </w:trPr>
        <w:tc>
          <w:tcPr>
            <w:tcW w:w="2579" w:type="dxa"/>
          </w:tcPr>
          <w:p w14:paraId="2E200314" w14:textId="77777777" w:rsidR="00BC38A0" w:rsidRPr="00527337" w:rsidRDefault="00BC38A0" w:rsidP="00482844">
            <w:pPr>
              <w:pStyle w:val="Tabletext"/>
              <w:jc w:val="left"/>
            </w:pPr>
            <w:r w:rsidRPr="00527337">
              <w:t>Antenna vertical scan type</w:t>
            </w:r>
          </w:p>
        </w:tc>
        <w:tc>
          <w:tcPr>
            <w:tcW w:w="1055" w:type="dxa"/>
          </w:tcPr>
          <w:p w14:paraId="1D22E145" w14:textId="77777777" w:rsidR="00BC38A0" w:rsidRPr="00527337" w:rsidRDefault="00BC38A0" w:rsidP="00482844">
            <w:pPr>
              <w:pStyle w:val="Tabletext"/>
              <w:jc w:val="center"/>
            </w:pPr>
          </w:p>
        </w:tc>
        <w:tc>
          <w:tcPr>
            <w:tcW w:w="2697" w:type="dxa"/>
          </w:tcPr>
          <w:p w14:paraId="5E28E716"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62361AB8"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50ABFBFB"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70EE9EAD"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8218CB" w14:paraId="70597DD6" w14:textId="77777777" w:rsidTr="00A91BD6">
        <w:trPr>
          <w:cantSplit/>
          <w:jc w:val="center"/>
        </w:trPr>
        <w:tc>
          <w:tcPr>
            <w:tcW w:w="2579" w:type="dxa"/>
          </w:tcPr>
          <w:p w14:paraId="774CCC4C" w14:textId="77777777" w:rsidR="00BC38A0" w:rsidRPr="00BC38A0" w:rsidRDefault="00BC38A0" w:rsidP="00482844">
            <w:pPr>
              <w:pStyle w:val="Tabletext"/>
              <w:jc w:val="left"/>
              <w:rPr>
                <w:lang w:val="en-US"/>
              </w:rPr>
            </w:pPr>
            <w:r w:rsidRPr="00BC38A0">
              <w:rPr>
                <w:lang w:val="en-US"/>
              </w:rPr>
              <w:t>Antenna side-lobe (SL) levels (1</w:t>
            </w:r>
            <w:r w:rsidRPr="00482844">
              <w:rPr>
                <w:vertAlign w:val="superscript"/>
                <w:lang w:val="en-US"/>
              </w:rPr>
              <w:t>st</w:t>
            </w:r>
            <w:r w:rsidRPr="00BC38A0">
              <w:rPr>
                <w:lang w:val="en-US"/>
              </w:rPr>
              <w:t xml:space="preserve"> SLs and remote SLs) </w:t>
            </w:r>
          </w:p>
        </w:tc>
        <w:tc>
          <w:tcPr>
            <w:tcW w:w="1055" w:type="dxa"/>
          </w:tcPr>
          <w:p w14:paraId="584675D8" w14:textId="77777777" w:rsidR="00BC38A0" w:rsidRPr="00527337" w:rsidRDefault="00BC38A0" w:rsidP="00482844">
            <w:pPr>
              <w:pStyle w:val="Tabletext"/>
              <w:keepLines/>
              <w:tabs>
                <w:tab w:val="left" w:leader="dot" w:pos="7938"/>
                <w:tab w:val="center" w:pos="9526"/>
              </w:tabs>
              <w:ind w:left="567" w:hanging="567"/>
              <w:jc w:val="center"/>
            </w:pPr>
            <w:r w:rsidRPr="00527337">
              <w:t>dBi</w:t>
            </w:r>
          </w:p>
        </w:tc>
        <w:tc>
          <w:tcPr>
            <w:tcW w:w="2697" w:type="dxa"/>
          </w:tcPr>
          <w:p w14:paraId="2223D196"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14:paraId="532C3378" w14:textId="77777777" w:rsidR="00BC38A0" w:rsidRPr="00527337" w:rsidRDefault="00BC38A0" w:rsidP="00482844">
            <w:pPr>
              <w:pStyle w:val="Tabletext"/>
              <w:keepLines/>
              <w:tabs>
                <w:tab w:val="left" w:leader="dot" w:pos="7938"/>
                <w:tab w:val="center" w:pos="9526"/>
              </w:tabs>
              <w:ind w:left="567" w:hanging="567"/>
              <w:jc w:val="left"/>
            </w:pPr>
            <w:r w:rsidRPr="00527337">
              <w:t>+2.9</w:t>
            </w:r>
          </w:p>
        </w:tc>
        <w:tc>
          <w:tcPr>
            <w:tcW w:w="2803" w:type="dxa"/>
          </w:tcPr>
          <w:p w14:paraId="61BF6379" w14:textId="77777777" w:rsidR="00BC38A0" w:rsidRPr="00527337" w:rsidRDefault="00BC38A0" w:rsidP="00482844">
            <w:pPr>
              <w:pStyle w:val="Tabletext"/>
              <w:keepLines/>
              <w:tabs>
                <w:tab w:val="left" w:leader="dot" w:pos="7938"/>
                <w:tab w:val="center" w:pos="9526"/>
              </w:tabs>
              <w:ind w:left="567" w:hanging="567"/>
              <w:jc w:val="left"/>
            </w:pPr>
            <w:r>
              <w:t xml:space="preserve">&lt; 5 </w:t>
            </w:r>
            <w:r w:rsidRPr="00527337">
              <w:t>within 10</w:t>
            </w:r>
            <w:r w:rsidRPr="00527337">
              <w:sym w:font="Symbol" w:char="F0B0"/>
            </w:r>
            <w:r w:rsidRPr="00527337">
              <w:t>;</w:t>
            </w:r>
          </w:p>
          <w:p w14:paraId="065813D8" w14:textId="77777777" w:rsidR="00BC38A0" w:rsidRPr="00527337" w:rsidRDefault="00BC38A0" w:rsidP="00482844">
            <w:pPr>
              <w:pStyle w:val="Tabletext"/>
              <w:jc w:val="left"/>
            </w:pPr>
            <w:r w:rsidRPr="00527337">
              <w:sym w:font="Symbol" w:char="F0A3"/>
            </w:r>
            <w:r>
              <w:t xml:space="preserve"> 2 </w:t>
            </w:r>
            <w:r w:rsidRPr="00527337">
              <w:t>outside 10</w:t>
            </w:r>
            <w:r w:rsidRPr="00527337">
              <w:sym w:font="Symbol" w:char="F0B0"/>
            </w:r>
          </w:p>
        </w:tc>
        <w:tc>
          <w:tcPr>
            <w:tcW w:w="2803" w:type="dxa"/>
          </w:tcPr>
          <w:p w14:paraId="7BFDF4BF" w14:textId="77777777" w:rsidR="00BC38A0" w:rsidRPr="00BC38A0" w:rsidRDefault="00BC38A0" w:rsidP="00482844">
            <w:pPr>
              <w:pStyle w:val="Tabletext"/>
              <w:keepLines/>
              <w:tabs>
                <w:tab w:val="left" w:leader="dot" w:pos="7938"/>
                <w:tab w:val="center" w:pos="9526"/>
              </w:tabs>
              <w:ind w:left="567" w:hanging="567"/>
              <w:jc w:val="left"/>
              <w:rPr>
                <w:lang w:val="en-US"/>
              </w:rPr>
            </w:pPr>
            <w:r w:rsidRPr="00BC38A0">
              <w:rPr>
                <w:lang w:val="en-US"/>
              </w:rPr>
              <w:t>22</w:t>
            </w:r>
            <w:r w:rsidR="00BE746E">
              <w:rPr>
                <w:lang w:val="en-US"/>
              </w:rPr>
              <w:t xml:space="preserve"> </w:t>
            </w:r>
            <w:r w:rsidRPr="00BC38A0">
              <w:rPr>
                <w:lang w:val="en-US"/>
              </w:rPr>
              <w:t>main beam:</w:t>
            </w:r>
          </w:p>
          <w:p w14:paraId="58A334D4" w14:textId="77777777" w:rsidR="00BC38A0" w:rsidRPr="00BC38A0" w:rsidRDefault="00BC38A0" w:rsidP="00482844">
            <w:pPr>
              <w:pStyle w:val="Tabletext"/>
              <w:jc w:val="left"/>
              <w:rPr>
                <w:lang w:val="en-US"/>
              </w:rPr>
            </w:pPr>
            <w:r w:rsidRPr="00BC38A0">
              <w:rPr>
                <w:lang w:val="en-US"/>
              </w:rPr>
              <w:t>3 to 4</w:t>
            </w:r>
            <w:r w:rsidR="00BE746E">
              <w:rPr>
                <w:lang w:val="en-US"/>
              </w:rPr>
              <w:t xml:space="preserve"> </w:t>
            </w:r>
            <w:r w:rsidRPr="00BC38A0">
              <w:rPr>
                <w:lang w:val="en-US"/>
              </w:rPr>
              <w:t>within 10</w:t>
            </w:r>
            <w:r w:rsidRPr="00527337">
              <w:sym w:font="Symbol" w:char="F0B0"/>
            </w:r>
            <w:r w:rsidRPr="00BC38A0">
              <w:rPr>
                <w:lang w:val="en-US"/>
              </w:rPr>
              <w:t>;</w:t>
            </w:r>
          </w:p>
          <w:p w14:paraId="082E8328" w14:textId="77777777" w:rsidR="00BC38A0" w:rsidRPr="00BC38A0" w:rsidRDefault="00BC38A0" w:rsidP="00482844">
            <w:pPr>
              <w:pStyle w:val="Tabletext"/>
              <w:jc w:val="left"/>
              <w:rPr>
                <w:lang w:val="en-US"/>
              </w:rPr>
            </w:pPr>
            <w:r w:rsidRPr="00BC38A0">
              <w:rPr>
                <w:lang w:val="en-US"/>
              </w:rPr>
              <w:t>0 to 3</w:t>
            </w:r>
            <w:r w:rsidR="00BE746E">
              <w:rPr>
                <w:lang w:val="en-US"/>
              </w:rPr>
              <w:t xml:space="preserve"> </w:t>
            </w:r>
            <w:r w:rsidRPr="00BC38A0">
              <w:rPr>
                <w:lang w:val="en-US"/>
              </w:rPr>
              <w:t>outside 10</w:t>
            </w:r>
            <w:r w:rsidRPr="00527337">
              <w:sym w:font="Symbol" w:char="F0B0"/>
            </w:r>
          </w:p>
          <w:p w14:paraId="7B6A5CB6" w14:textId="77777777" w:rsidR="00BC38A0" w:rsidRPr="00BC38A0" w:rsidRDefault="00BC38A0" w:rsidP="00482844">
            <w:pPr>
              <w:pStyle w:val="Tabletext"/>
              <w:jc w:val="left"/>
              <w:rPr>
                <w:lang w:val="en-US"/>
              </w:rPr>
            </w:pPr>
            <w:r w:rsidRPr="00BC38A0">
              <w:rPr>
                <w:lang w:val="en-US"/>
              </w:rPr>
              <w:t>30</w:t>
            </w:r>
            <w:r w:rsidR="00BE746E">
              <w:rPr>
                <w:lang w:val="en-US"/>
              </w:rPr>
              <w:t xml:space="preserve"> </w:t>
            </w:r>
            <w:r w:rsidRPr="00BC38A0">
              <w:rPr>
                <w:lang w:val="en-US"/>
              </w:rPr>
              <w:t xml:space="preserve"> main beam:</w:t>
            </w:r>
          </w:p>
          <w:p w14:paraId="3A73A163" w14:textId="77777777" w:rsidR="00BC38A0" w:rsidRPr="00BC38A0" w:rsidRDefault="00BC38A0" w:rsidP="00482844">
            <w:pPr>
              <w:pStyle w:val="Tabletext"/>
              <w:jc w:val="left"/>
              <w:rPr>
                <w:lang w:val="en-US"/>
              </w:rPr>
            </w:pPr>
            <w:r w:rsidRPr="00BC38A0">
              <w:rPr>
                <w:lang w:val="en-US"/>
              </w:rPr>
              <w:t>7 to 10</w:t>
            </w:r>
            <w:r w:rsidR="00BE746E">
              <w:rPr>
                <w:lang w:val="en-US"/>
              </w:rPr>
              <w:t xml:space="preserve"> </w:t>
            </w:r>
            <w:r w:rsidRPr="00BC38A0">
              <w:rPr>
                <w:lang w:val="en-US"/>
              </w:rPr>
              <w:t>within 10</w:t>
            </w:r>
            <w:r w:rsidRPr="00527337">
              <w:sym w:font="Symbol" w:char="F0B0"/>
            </w:r>
            <w:r w:rsidRPr="00BC38A0">
              <w:rPr>
                <w:lang w:val="en-US"/>
              </w:rPr>
              <w:t>;</w:t>
            </w:r>
          </w:p>
          <w:p w14:paraId="010322C5" w14:textId="77777777" w:rsidR="00BC38A0" w:rsidRPr="00BC38A0" w:rsidRDefault="00BC38A0" w:rsidP="00482844">
            <w:pPr>
              <w:pStyle w:val="Tabletext"/>
              <w:jc w:val="left"/>
              <w:rPr>
                <w:lang w:val="en-US"/>
              </w:rPr>
            </w:pPr>
            <w:r w:rsidRPr="00BC38A0">
              <w:rPr>
                <w:lang w:val="en-US"/>
              </w:rPr>
              <w:t>–2 to +7</w:t>
            </w:r>
            <w:r w:rsidR="00BE746E">
              <w:rPr>
                <w:lang w:val="en-US"/>
              </w:rPr>
              <w:t xml:space="preserve"> </w:t>
            </w:r>
            <w:r w:rsidRPr="00BC38A0">
              <w:rPr>
                <w:lang w:val="en-US"/>
              </w:rPr>
              <w:t xml:space="preserve"> outside 10</w:t>
            </w:r>
            <w:r w:rsidRPr="00527337">
              <w:sym w:font="Symbol" w:char="F0B0"/>
            </w:r>
          </w:p>
        </w:tc>
      </w:tr>
      <w:tr w:rsidR="00BC38A0" w:rsidRPr="00527337" w14:paraId="59BFFB91" w14:textId="77777777" w:rsidTr="00A91BD6">
        <w:trPr>
          <w:cantSplit/>
          <w:jc w:val="center"/>
        </w:trPr>
        <w:tc>
          <w:tcPr>
            <w:tcW w:w="2579" w:type="dxa"/>
          </w:tcPr>
          <w:p w14:paraId="343D6345" w14:textId="77777777" w:rsidR="00BC38A0" w:rsidRPr="00527337" w:rsidRDefault="00BC38A0" w:rsidP="00482844">
            <w:pPr>
              <w:pStyle w:val="Tabletext"/>
              <w:jc w:val="left"/>
            </w:pPr>
            <w:r w:rsidRPr="00527337">
              <w:t>Antenna height</w:t>
            </w:r>
          </w:p>
        </w:tc>
        <w:tc>
          <w:tcPr>
            <w:tcW w:w="1055" w:type="dxa"/>
          </w:tcPr>
          <w:p w14:paraId="32161C11" w14:textId="77777777" w:rsidR="00BC38A0" w:rsidRPr="00527337" w:rsidRDefault="00BC38A0" w:rsidP="00482844">
            <w:pPr>
              <w:pStyle w:val="Tabletext"/>
              <w:jc w:val="center"/>
            </w:pPr>
          </w:p>
        </w:tc>
        <w:tc>
          <w:tcPr>
            <w:tcW w:w="2697" w:type="dxa"/>
          </w:tcPr>
          <w:p w14:paraId="153F9564"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522" w:type="dxa"/>
          </w:tcPr>
          <w:p w14:paraId="4352CF4E"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14:paraId="5AE7C318"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c>
          <w:tcPr>
            <w:tcW w:w="2803" w:type="dxa"/>
          </w:tcPr>
          <w:p w14:paraId="08344ECE" w14:textId="77777777" w:rsidR="00BC38A0" w:rsidRPr="00527337" w:rsidRDefault="00BC38A0" w:rsidP="00482844">
            <w:pPr>
              <w:pStyle w:val="Tabletext"/>
              <w:keepLines/>
              <w:tabs>
                <w:tab w:val="left" w:leader="dot" w:pos="7938"/>
                <w:tab w:val="center" w:pos="9526"/>
              </w:tabs>
              <w:ind w:left="567" w:hanging="567"/>
              <w:jc w:val="left"/>
            </w:pPr>
            <w:r w:rsidRPr="00527337">
              <w:t>Mast</w:t>
            </w:r>
          </w:p>
        </w:tc>
      </w:tr>
      <w:tr w:rsidR="00BC38A0" w:rsidRPr="00527337" w14:paraId="421E6514" w14:textId="77777777" w:rsidTr="00A91BD6">
        <w:trPr>
          <w:cantSplit/>
          <w:jc w:val="center"/>
        </w:trPr>
        <w:tc>
          <w:tcPr>
            <w:tcW w:w="2579" w:type="dxa"/>
          </w:tcPr>
          <w:p w14:paraId="3522D580" w14:textId="77777777" w:rsidR="00BC38A0" w:rsidRPr="00527337" w:rsidRDefault="00BC38A0" w:rsidP="00482844">
            <w:pPr>
              <w:pStyle w:val="Tabletext"/>
              <w:jc w:val="left"/>
            </w:pPr>
            <w:r w:rsidRPr="00527337">
              <w:t xml:space="preserve">Receiver IF </w:t>
            </w:r>
          </w:p>
        </w:tc>
        <w:tc>
          <w:tcPr>
            <w:tcW w:w="1055" w:type="dxa"/>
          </w:tcPr>
          <w:p w14:paraId="14655197"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0DF7C94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522" w:type="dxa"/>
          </w:tcPr>
          <w:p w14:paraId="75F15DD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14:paraId="47A9F206" w14:textId="77777777" w:rsidR="00BC38A0" w:rsidRPr="00527337" w:rsidRDefault="00BC38A0" w:rsidP="00482844">
            <w:pPr>
              <w:pStyle w:val="Tabletext"/>
              <w:keepLines/>
              <w:tabs>
                <w:tab w:val="left" w:leader="dot" w:pos="7938"/>
                <w:tab w:val="center" w:pos="9526"/>
              </w:tabs>
              <w:ind w:left="567" w:hanging="567"/>
              <w:jc w:val="left"/>
            </w:pPr>
            <w:r w:rsidRPr="00527337">
              <w:t>50</w:t>
            </w:r>
          </w:p>
        </w:tc>
        <w:tc>
          <w:tcPr>
            <w:tcW w:w="2803" w:type="dxa"/>
          </w:tcPr>
          <w:p w14:paraId="5DB69FD4" w14:textId="77777777" w:rsidR="00BC38A0" w:rsidRPr="00527337" w:rsidRDefault="00BC38A0" w:rsidP="00482844">
            <w:pPr>
              <w:pStyle w:val="Tabletext"/>
              <w:keepLines/>
              <w:tabs>
                <w:tab w:val="left" w:leader="dot" w:pos="7938"/>
                <w:tab w:val="center" w:pos="9526"/>
              </w:tabs>
              <w:ind w:left="567" w:hanging="567"/>
              <w:jc w:val="left"/>
            </w:pPr>
            <w:r w:rsidRPr="00527337">
              <w:t>45-60</w:t>
            </w:r>
          </w:p>
        </w:tc>
      </w:tr>
      <w:tr w:rsidR="00BC38A0" w:rsidRPr="00527337" w14:paraId="460F2544" w14:textId="77777777" w:rsidTr="00A91BD6">
        <w:trPr>
          <w:cantSplit/>
          <w:jc w:val="center"/>
        </w:trPr>
        <w:tc>
          <w:tcPr>
            <w:tcW w:w="2579" w:type="dxa"/>
          </w:tcPr>
          <w:p w14:paraId="23187AAC" w14:textId="77777777" w:rsidR="00BC38A0" w:rsidRPr="00527337" w:rsidRDefault="00BC38A0" w:rsidP="00482844">
            <w:pPr>
              <w:pStyle w:val="Tabletext"/>
              <w:jc w:val="left"/>
            </w:pPr>
            <w:r w:rsidRPr="00527337">
              <w:t xml:space="preserve">Receiver IF 3 dB bandwidth </w:t>
            </w:r>
          </w:p>
        </w:tc>
        <w:tc>
          <w:tcPr>
            <w:tcW w:w="1055" w:type="dxa"/>
          </w:tcPr>
          <w:p w14:paraId="7D26DA1E"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568AB598" w14:textId="77777777" w:rsidR="00BC38A0" w:rsidRPr="00527337" w:rsidRDefault="00BC38A0" w:rsidP="00482844">
            <w:pPr>
              <w:pStyle w:val="Tabletext"/>
              <w:keepLines/>
              <w:tabs>
                <w:tab w:val="left" w:leader="dot" w:pos="7938"/>
                <w:tab w:val="center" w:pos="9526"/>
              </w:tabs>
              <w:ind w:left="567" w:hanging="567"/>
              <w:jc w:val="left"/>
            </w:pPr>
            <w:r w:rsidRPr="00527337">
              <w:t>15</w:t>
            </w:r>
          </w:p>
        </w:tc>
        <w:tc>
          <w:tcPr>
            <w:tcW w:w="2522" w:type="dxa"/>
          </w:tcPr>
          <w:p w14:paraId="22657C6F" w14:textId="77777777" w:rsidR="00BC38A0" w:rsidRPr="00527337" w:rsidRDefault="00BC38A0" w:rsidP="00482844">
            <w:pPr>
              <w:pStyle w:val="Tabletext"/>
              <w:keepLines/>
              <w:tabs>
                <w:tab w:val="left" w:leader="dot" w:pos="7938"/>
                <w:tab w:val="center" w:pos="9526"/>
              </w:tabs>
              <w:ind w:left="567" w:hanging="567"/>
              <w:jc w:val="left"/>
            </w:pPr>
            <w:r w:rsidRPr="00527337">
              <w:t>10 and 3</w:t>
            </w:r>
          </w:p>
        </w:tc>
        <w:tc>
          <w:tcPr>
            <w:tcW w:w="2803" w:type="dxa"/>
          </w:tcPr>
          <w:p w14:paraId="2A637D9A" w14:textId="77777777" w:rsidR="00BC38A0" w:rsidRPr="00527337" w:rsidRDefault="00BC38A0" w:rsidP="00482844">
            <w:pPr>
              <w:pStyle w:val="Tabletext"/>
              <w:keepLines/>
              <w:tabs>
                <w:tab w:val="left" w:leader="dot" w:pos="7938"/>
                <w:tab w:val="center" w:pos="9526"/>
              </w:tabs>
              <w:ind w:left="567" w:hanging="567"/>
              <w:jc w:val="left"/>
            </w:pPr>
            <w:r w:rsidRPr="00527337">
              <w:t>15-25</w:t>
            </w:r>
          </w:p>
        </w:tc>
        <w:tc>
          <w:tcPr>
            <w:tcW w:w="2803" w:type="dxa"/>
          </w:tcPr>
          <w:p w14:paraId="45D6372A" w14:textId="77777777" w:rsidR="00BC38A0" w:rsidRPr="00527337" w:rsidRDefault="00BC38A0" w:rsidP="00482844">
            <w:pPr>
              <w:pStyle w:val="Tabletext"/>
              <w:keepLines/>
              <w:tabs>
                <w:tab w:val="left" w:leader="dot" w:pos="7938"/>
                <w:tab w:val="center" w:pos="9526"/>
              </w:tabs>
              <w:ind w:left="567" w:hanging="567"/>
              <w:jc w:val="left"/>
            </w:pPr>
            <w:r w:rsidRPr="00527337">
              <w:t>2.5-25</w:t>
            </w:r>
          </w:p>
        </w:tc>
      </w:tr>
      <w:tr w:rsidR="00BC38A0" w:rsidRPr="00527337" w14:paraId="0CCF2228" w14:textId="77777777" w:rsidTr="00A91BD6">
        <w:trPr>
          <w:cantSplit/>
          <w:jc w:val="center"/>
        </w:trPr>
        <w:tc>
          <w:tcPr>
            <w:tcW w:w="2579" w:type="dxa"/>
          </w:tcPr>
          <w:p w14:paraId="4E1587D4" w14:textId="77777777" w:rsidR="00BC38A0" w:rsidRPr="00527337" w:rsidRDefault="00BC38A0" w:rsidP="00482844">
            <w:pPr>
              <w:pStyle w:val="Tabletext"/>
              <w:jc w:val="left"/>
            </w:pPr>
            <w:r w:rsidRPr="00527337">
              <w:t xml:space="preserve">Receiver noise figure </w:t>
            </w:r>
          </w:p>
        </w:tc>
        <w:tc>
          <w:tcPr>
            <w:tcW w:w="1055" w:type="dxa"/>
          </w:tcPr>
          <w:p w14:paraId="2B08BFF6" w14:textId="77777777" w:rsidR="00BC38A0" w:rsidRPr="00527337" w:rsidRDefault="00BC38A0" w:rsidP="00482844">
            <w:pPr>
              <w:pStyle w:val="Tabletext"/>
              <w:keepLines/>
              <w:tabs>
                <w:tab w:val="left" w:leader="dot" w:pos="7938"/>
                <w:tab w:val="center" w:pos="9526"/>
              </w:tabs>
              <w:ind w:left="567" w:hanging="567"/>
              <w:jc w:val="center"/>
            </w:pPr>
            <w:r w:rsidRPr="00527337">
              <w:t>dB</w:t>
            </w:r>
          </w:p>
        </w:tc>
        <w:tc>
          <w:tcPr>
            <w:tcW w:w="2697" w:type="dxa"/>
          </w:tcPr>
          <w:p w14:paraId="09B90215"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522" w:type="dxa"/>
          </w:tcPr>
          <w:p w14:paraId="19919E92"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14:paraId="027D10B3" w14:textId="77777777" w:rsidR="00BC38A0" w:rsidRPr="00527337" w:rsidRDefault="00BC38A0" w:rsidP="00482844">
            <w:pPr>
              <w:pStyle w:val="Tabletext"/>
              <w:keepLines/>
              <w:tabs>
                <w:tab w:val="left" w:leader="dot" w:pos="7938"/>
                <w:tab w:val="center" w:pos="9526"/>
              </w:tabs>
              <w:ind w:left="567" w:hanging="567"/>
              <w:jc w:val="left"/>
            </w:pPr>
            <w:r w:rsidRPr="00527337">
              <w:t>6</w:t>
            </w:r>
          </w:p>
        </w:tc>
        <w:tc>
          <w:tcPr>
            <w:tcW w:w="2803" w:type="dxa"/>
          </w:tcPr>
          <w:p w14:paraId="12F64559" w14:textId="77777777" w:rsidR="00BC38A0" w:rsidRPr="00527337" w:rsidRDefault="00BC38A0" w:rsidP="00482844">
            <w:pPr>
              <w:pStyle w:val="Tabletext"/>
              <w:keepLines/>
              <w:tabs>
                <w:tab w:val="left" w:leader="dot" w:pos="7938"/>
                <w:tab w:val="center" w:pos="9526"/>
              </w:tabs>
              <w:ind w:left="567" w:hanging="567"/>
              <w:jc w:val="left"/>
            </w:pPr>
            <w:r w:rsidRPr="00527337">
              <w:t>4 to 8</w:t>
            </w:r>
          </w:p>
        </w:tc>
      </w:tr>
      <w:tr w:rsidR="00BC38A0" w:rsidRPr="00527337" w14:paraId="6ED7FA5A" w14:textId="77777777" w:rsidTr="00A91BD6">
        <w:trPr>
          <w:cantSplit/>
          <w:jc w:val="center"/>
        </w:trPr>
        <w:tc>
          <w:tcPr>
            <w:tcW w:w="2579" w:type="dxa"/>
          </w:tcPr>
          <w:p w14:paraId="015E1334" w14:textId="77777777" w:rsidR="00BC38A0" w:rsidRPr="00527337" w:rsidRDefault="00BC38A0" w:rsidP="00482844">
            <w:pPr>
              <w:pStyle w:val="Tabletext"/>
              <w:jc w:val="left"/>
            </w:pPr>
            <w:r w:rsidRPr="00527337">
              <w:t xml:space="preserve">Minimum discernible signal </w:t>
            </w:r>
          </w:p>
        </w:tc>
        <w:tc>
          <w:tcPr>
            <w:tcW w:w="1055" w:type="dxa"/>
          </w:tcPr>
          <w:p w14:paraId="11136DFC" w14:textId="77777777" w:rsidR="00BC38A0" w:rsidRPr="00527337" w:rsidRDefault="00BC38A0" w:rsidP="00482844">
            <w:pPr>
              <w:pStyle w:val="Tabletext"/>
              <w:keepLines/>
              <w:tabs>
                <w:tab w:val="left" w:leader="dot" w:pos="7938"/>
                <w:tab w:val="center" w:pos="9526"/>
              </w:tabs>
              <w:ind w:left="567" w:hanging="567"/>
              <w:jc w:val="center"/>
            </w:pPr>
            <w:r w:rsidRPr="00527337">
              <w:t>dBm</w:t>
            </w:r>
          </w:p>
        </w:tc>
        <w:tc>
          <w:tcPr>
            <w:tcW w:w="2697" w:type="dxa"/>
          </w:tcPr>
          <w:p w14:paraId="316F29F3" w14:textId="77777777" w:rsidR="00BC38A0" w:rsidRPr="00527337" w:rsidRDefault="00BC38A0" w:rsidP="00482844">
            <w:pPr>
              <w:pStyle w:val="Tabletext"/>
              <w:keepLines/>
              <w:tabs>
                <w:tab w:val="left" w:leader="dot" w:pos="7938"/>
                <w:tab w:val="center" w:pos="9526"/>
              </w:tabs>
              <w:ind w:left="567" w:hanging="567"/>
              <w:jc w:val="left"/>
            </w:pPr>
            <w:r w:rsidRPr="00527337">
              <w:t>–97 (noise floor)</w:t>
            </w:r>
          </w:p>
        </w:tc>
        <w:tc>
          <w:tcPr>
            <w:tcW w:w="2522" w:type="dxa"/>
          </w:tcPr>
          <w:p w14:paraId="10A9269C" w14:textId="77777777" w:rsidR="00BC38A0" w:rsidRPr="00527337" w:rsidRDefault="00BC38A0" w:rsidP="00482844">
            <w:pPr>
              <w:pStyle w:val="Tabletext"/>
              <w:keepLines/>
              <w:tabs>
                <w:tab w:val="left" w:leader="dot" w:pos="7938"/>
                <w:tab w:val="center" w:pos="9526"/>
              </w:tabs>
              <w:ind w:left="567" w:hanging="567"/>
              <w:jc w:val="left"/>
            </w:pPr>
            <w:r w:rsidRPr="00527337">
              <w:t>–102 (noise floor)</w:t>
            </w:r>
          </w:p>
        </w:tc>
        <w:tc>
          <w:tcPr>
            <w:tcW w:w="2803" w:type="dxa"/>
          </w:tcPr>
          <w:p w14:paraId="443AE9E7"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Pr>
          <w:p w14:paraId="232C2018"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BC38A0" w:rsidRPr="00527337" w14:paraId="6823C03F" w14:textId="77777777" w:rsidTr="00A91BD6">
        <w:trPr>
          <w:cantSplit/>
          <w:jc w:val="center"/>
        </w:trPr>
        <w:tc>
          <w:tcPr>
            <w:tcW w:w="2579" w:type="dxa"/>
          </w:tcPr>
          <w:p w14:paraId="6EAC5364" w14:textId="77777777" w:rsidR="00BC38A0" w:rsidRPr="00527337" w:rsidRDefault="00BC38A0" w:rsidP="00482844">
            <w:pPr>
              <w:pStyle w:val="Tabletext"/>
              <w:jc w:val="left"/>
            </w:pPr>
            <w:r w:rsidRPr="00527337">
              <w:t xml:space="preserve">Total chirp width </w:t>
            </w:r>
          </w:p>
        </w:tc>
        <w:tc>
          <w:tcPr>
            <w:tcW w:w="1055" w:type="dxa"/>
          </w:tcPr>
          <w:p w14:paraId="6408178A"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Pr>
          <w:p w14:paraId="257BFED9"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522" w:type="dxa"/>
          </w:tcPr>
          <w:p w14:paraId="20EC8C06"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2DC476B5"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c>
          <w:tcPr>
            <w:tcW w:w="2803" w:type="dxa"/>
          </w:tcPr>
          <w:p w14:paraId="650ABDE4" w14:textId="77777777" w:rsidR="00BC38A0" w:rsidRPr="00527337" w:rsidRDefault="00BC38A0" w:rsidP="00482844">
            <w:pPr>
              <w:pStyle w:val="Tabletext"/>
              <w:keepLines/>
              <w:tabs>
                <w:tab w:val="left" w:leader="dot" w:pos="7938"/>
                <w:tab w:val="center" w:pos="9526"/>
              </w:tabs>
              <w:ind w:left="567" w:hanging="567"/>
              <w:jc w:val="left"/>
            </w:pPr>
            <w:r w:rsidRPr="00527337">
              <w:t>Not applicable</w:t>
            </w:r>
          </w:p>
        </w:tc>
      </w:tr>
      <w:tr w:rsidR="00BC38A0" w:rsidRPr="00527337" w14:paraId="52A6BF3C" w14:textId="77777777" w:rsidTr="00A91BD6">
        <w:trPr>
          <w:cantSplit/>
          <w:jc w:val="center"/>
        </w:trPr>
        <w:tc>
          <w:tcPr>
            <w:tcW w:w="2579" w:type="dxa"/>
            <w:tcBorders>
              <w:bottom w:val="single" w:sz="6" w:space="0" w:color="auto"/>
            </w:tcBorders>
          </w:tcPr>
          <w:p w14:paraId="3E932AB8" w14:textId="77777777" w:rsidR="00BC38A0" w:rsidRPr="00527337" w:rsidRDefault="00BC38A0" w:rsidP="00482844">
            <w:pPr>
              <w:pStyle w:val="Tabletext"/>
              <w:jc w:val="left"/>
              <w:rPr>
                <w:lang w:val="de-DE"/>
              </w:rPr>
            </w:pPr>
            <w:r w:rsidRPr="00527337">
              <w:rPr>
                <w:lang w:val="de-DE"/>
              </w:rPr>
              <w:t xml:space="preserve">RF emission bandwidth </w:t>
            </w:r>
          </w:p>
          <w:p w14:paraId="2EDABC05" w14:textId="77777777" w:rsidR="00BC38A0" w:rsidRPr="00527337" w:rsidRDefault="00BC38A0" w:rsidP="00482844">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055" w:type="dxa"/>
            <w:tcBorders>
              <w:bottom w:val="single" w:sz="6" w:space="0" w:color="auto"/>
            </w:tcBorders>
          </w:tcPr>
          <w:p w14:paraId="186BEA3B" w14:textId="77777777" w:rsidR="00BC38A0" w:rsidRPr="00527337" w:rsidRDefault="00BC38A0" w:rsidP="00482844">
            <w:pPr>
              <w:pStyle w:val="Tabletext"/>
              <w:keepLines/>
              <w:tabs>
                <w:tab w:val="left" w:leader="dot" w:pos="7938"/>
                <w:tab w:val="center" w:pos="9526"/>
              </w:tabs>
              <w:ind w:left="567" w:hanging="567"/>
              <w:jc w:val="center"/>
            </w:pPr>
            <w:r w:rsidRPr="00527337">
              <w:t>MHz</w:t>
            </w:r>
          </w:p>
        </w:tc>
        <w:tc>
          <w:tcPr>
            <w:tcW w:w="2697" w:type="dxa"/>
            <w:tcBorders>
              <w:bottom w:val="single" w:sz="6" w:space="0" w:color="auto"/>
            </w:tcBorders>
          </w:tcPr>
          <w:p w14:paraId="7F0587D0" w14:textId="77777777" w:rsidR="00BC38A0" w:rsidRPr="00527337" w:rsidRDefault="00BC38A0" w:rsidP="00482844">
            <w:pPr>
              <w:pStyle w:val="Tabletext"/>
              <w:keepLines/>
              <w:tabs>
                <w:tab w:val="left" w:leader="dot" w:pos="7938"/>
                <w:tab w:val="center" w:pos="9526"/>
              </w:tabs>
              <w:ind w:left="567" w:hanging="567"/>
              <w:jc w:val="left"/>
            </w:pPr>
          </w:p>
          <w:p w14:paraId="1238211D" w14:textId="77777777" w:rsidR="00BC38A0" w:rsidRPr="00527337" w:rsidRDefault="00BC38A0" w:rsidP="00482844">
            <w:pPr>
              <w:pStyle w:val="Tabletext"/>
              <w:jc w:val="left"/>
            </w:pPr>
            <w:r w:rsidRPr="00527337">
              <w:t>14</w:t>
            </w:r>
            <w:r w:rsidRPr="00527337">
              <w:br/>
              <w:t>43</w:t>
            </w:r>
          </w:p>
        </w:tc>
        <w:tc>
          <w:tcPr>
            <w:tcW w:w="2522" w:type="dxa"/>
            <w:tcBorders>
              <w:bottom w:val="single" w:sz="6" w:space="0" w:color="auto"/>
            </w:tcBorders>
          </w:tcPr>
          <w:p w14:paraId="0E5B1467" w14:textId="77777777" w:rsidR="00BC38A0" w:rsidRPr="00527337" w:rsidRDefault="00BC38A0" w:rsidP="00482844">
            <w:pPr>
              <w:pStyle w:val="Tabletext"/>
              <w:keepLines/>
              <w:tabs>
                <w:tab w:val="left" w:leader="dot" w:pos="7938"/>
                <w:tab w:val="center" w:pos="9526"/>
              </w:tabs>
              <w:ind w:left="567" w:hanging="567"/>
              <w:jc w:val="left"/>
            </w:pPr>
          </w:p>
          <w:p w14:paraId="572A761A" w14:textId="77777777" w:rsidR="00BC38A0" w:rsidRPr="00527337" w:rsidRDefault="00BC38A0" w:rsidP="00482844">
            <w:pPr>
              <w:pStyle w:val="Tabletext"/>
              <w:jc w:val="left"/>
            </w:pPr>
            <w:r w:rsidRPr="00527337">
              <w:t>20</w:t>
            </w:r>
            <w:r w:rsidRPr="00527337">
              <w:br/>
              <w:t>55</w:t>
            </w:r>
          </w:p>
        </w:tc>
        <w:tc>
          <w:tcPr>
            <w:tcW w:w="2803" w:type="dxa"/>
            <w:tcBorders>
              <w:bottom w:val="single" w:sz="6" w:space="0" w:color="auto"/>
            </w:tcBorders>
          </w:tcPr>
          <w:p w14:paraId="1301B69D"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c>
          <w:tcPr>
            <w:tcW w:w="2803" w:type="dxa"/>
            <w:tcBorders>
              <w:bottom w:val="single" w:sz="6" w:space="0" w:color="auto"/>
            </w:tcBorders>
          </w:tcPr>
          <w:p w14:paraId="43C75F7B" w14:textId="77777777" w:rsidR="00BC38A0" w:rsidRPr="00527337" w:rsidRDefault="00BC38A0" w:rsidP="00482844">
            <w:pPr>
              <w:pStyle w:val="Tabletext"/>
              <w:keepLines/>
              <w:tabs>
                <w:tab w:val="left" w:leader="dot" w:pos="7938"/>
                <w:tab w:val="center" w:pos="9526"/>
              </w:tabs>
              <w:ind w:left="567" w:hanging="567"/>
              <w:jc w:val="left"/>
            </w:pPr>
            <w:r w:rsidRPr="00527337">
              <w:t>Not specified</w:t>
            </w:r>
          </w:p>
        </w:tc>
      </w:tr>
      <w:tr w:rsidR="00A91BD6" w:rsidRPr="008218CB" w14:paraId="6ECCAEFF" w14:textId="77777777" w:rsidTr="00A91BD6">
        <w:trPr>
          <w:cantSplit/>
          <w:jc w:val="center"/>
        </w:trPr>
        <w:tc>
          <w:tcPr>
            <w:tcW w:w="14459" w:type="dxa"/>
            <w:gridSpan w:val="6"/>
            <w:tcBorders>
              <w:left w:val="nil"/>
              <w:bottom w:val="nil"/>
              <w:right w:val="nil"/>
            </w:tcBorders>
          </w:tcPr>
          <w:p w14:paraId="62033A8F" w14:textId="77777777" w:rsidR="00A91BD6" w:rsidRPr="00A91BD6" w:rsidRDefault="00A91BD6" w:rsidP="00A91BD6">
            <w:pPr>
              <w:pStyle w:val="Tabletext"/>
              <w:rPr>
                <w:strike/>
                <w:lang w:val="en-US"/>
              </w:rPr>
            </w:pPr>
            <w:r w:rsidRPr="00A91BD6">
              <w:rPr>
                <w:vertAlign w:val="superscript"/>
                <w:lang w:val="en-US"/>
              </w:rPr>
              <w:t>(3)</w:t>
            </w:r>
            <w:r w:rsidRPr="00A91BD6">
              <w:rPr>
                <w:lang w:val="en-US"/>
              </w:rPr>
              <w:tab/>
              <w:t>IMO category – including fishing.</w:t>
            </w:r>
          </w:p>
          <w:p w14:paraId="30EA7104" w14:textId="77777777" w:rsidR="00A91BD6" w:rsidRPr="00BC38A0" w:rsidRDefault="00A91BD6" w:rsidP="00A91BD6">
            <w:pPr>
              <w:pStyle w:val="Tabletext"/>
              <w:rPr>
                <w:lang w:val="en-US"/>
              </w:rPr>
            </w:pPr>
            <w:r w:rsidRPr="00BC38A0">
              <w:rPr>
                <w:vertAlign w:val="superscript"/>
                <w:lang w:val="en-US"/>
              </w:rPr>
              <w:t>(4)</w:t>
            </w:r>
            <w:r w:rsidRPr="00BC38A0">
              <w:rPr>
                <w:lang w:val="en-US"/>
              </w:rPr>
              <w:tab/>
              <w:t>Uncompressed pulse, pseudo-random frequency-agile.</w:t>
            </w:r>
          </w:p>
          <w:p w14:paraId="2CFE83F7" w14:textId="77777777" w:rsidR="00A91BD6" w:rsidRPr="00BC38A0" w:rsidRDefault="00A91BD6" w:rsidP="00A91BD6">
            <w:pPr>
              <w:pStyle w:val="Tabletext"/>
              <w:rPr>
                <w:lang w:val="en-US"/>
              </w:rPr>
            </w:pPr>
            <w:r w:rsidRPr="00BC38A0">
              <w:rPr>
                <w:vertAlign w:val="superscript"/>
                <w:lang w:val="en-US"/>
              </w:rPr>
              <w:t>(5)</w:t>
            </w:r>
            <w:r w:rsidRPr="00BC38A0">
              <w:rPr>
                <w:lang w:val="en-US"/>
              </w:rPr>
              <w:tab/>
              <w:t>Frequency sweep rate (sweep/s).</w:t>
            </w:r>
          </w:p>
          <w:p w14:paraId="3B196895" w14:textId="77777777" w:rsidR="00A91BD6" w:rsidRPr="00BC38A0" w:rsidRDefault="00A91BD6" w:rsidP="00A91BD6">
            <w:pPr>
              <w:pStyle w:val="Tabletext"/>
              <w:rPr>
                <w:lang w:val="en-US"/>
              </w:rPr>
            </w:pPr>
            <w:r w:rsidRPr="00BC38A0">
              <w:rPr>
                <w:vertAlign w:val="superscript"/>
                <w:lang w:val="en-US"/>
              </w:rPr>
              <w:t>(6)</w:t>
            </w:r>
            <w:r w:rsidRPr="00BC38A0">
              <w:rPr>
                <w:lang w:val="en-US"/>
              </w:rPr>
              <w:tab/>
              <w:t>River category.</w:t>
            </w:r>
          </w:p>
          <w:p w14:paraId="58CDEB67" w14:textId="77777777" w:rsidR="00A91BD6" w:rsidRPr="009C6D1D" w:rsidRDefault="00A91BD6" w:rsidP="00A91BD6">
            <w:pPr>
              <w:pStyle w:val="Tabletext"/>
              <w:rPr>
                <w:lang w:val="en-US"/>
              </w:rPr>
            </w:pPr>
            <w:r w:rsidRPr="00BC38A0">
              <w:rPr>
                <w:vertAlign w:val="superscript"/>
                <w:lang w:val="en-US"/>
              </w:rPr>
              <w:t>(7)</w:t>
            </w:r>
            <w:r w:rsidRPr="00BC38A0">
              <w:rPr>
                <w:lang w:val="en-US"/>
              </w:rPr>
              <w:tab/>
              <w:t>Pleasure craft category.</w:t>
            </w:r>
          </w:p>
        </w:tc>
      </w:tr>
    </w:tbl>
    <w:p w14:paraId="3D627202" w14:textId="77777777" w:rsidR="00BC38A0" w:rsidRPr="00BC38A0" w:rsidRDefault="00BC38A0" w:rsidP="00A91BD6">
      <w:pPr>
        <w:pStyle w:val="Tablefin"/>
      </w:pPr>
    </w:p>
    <w:p w14:paraId="04BC9CDC" w14:textId="77777777" w:rsidR="00BC38A0" w:rsidRPr="00527337" w:rsidRDefault="00BC38A0" w:rsidP="00BC38A0">
      <w:pPr>
        <w:pStyle w:val="TableNo"/>
      </w:pPr>
      <w:r w:rsidRPr="00BC38A0">
        <w:rPr>
          <w:lang w:val="en-US"/>
        </w:rPr>
        <w:lastRenderedPageBreak/>
        <w:br/>
      </w:r>
      <w:r w:rsidRPr="00527337">
        <w:t>TABLE 2 (</w:t>
      </w:r>
      <w:r w:rsidRPr="00527337">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BC38A0" w:rsidRPr="00527337" w14:paraId="58530FBC" w14:textId="77777777" w:rsidTr="00A91BD6">
        <w:trPr>
          <w:jc w:val="center"/>
        </w:trPr>
        <w:tc>
          <w:tcPr>
            <w:tcW w:w="2960" w:type="dxa"/>
          </w:tcPr>
          <w:p w14:paraId="52DA4723" w14:textId="77777777" w:rsidR="00BC38A0" w:rsidRPr="00527337" w:rsidRDefault="00BC38A0" w:rsidP="00771EEE">
            <w:pPr>
              <w:pStyle w:val="Tablehead"/>
            </w:pPr>
            <w:r w:rsidRPr="00527337">
              <w:t>Characteristics</w:t>
            </w:r>
          </w:p>
        </w:tc>
        <w:tc>
          <w:tcPr>
            <w:tcW w:w="1246" w:type="dxa"/>
          </w:tcPr>
          <w:p w14:paraId="1AE7F1CB" w14:textId="77777777" w:rsidR="00BC38A0" w:rsidRPr="00527337" w:rsidRDefault="00BC38A0" w:rsidP="00094FFB">
            <w:pPr>
              <w:pStyle w:val="Tablehead"/>
            </w:pPr>
            <w:r w:rsidRPr="00527337">
              <w:t>Units</w:t>
            </w:r>
          </w:p>
        </w:tc>
        <w:tc>
          <w:tcPr>
            <w:tcW w:w="2748" w:type="dxa"/>
          </w:tcPr>
          <w:p w14:paraId="4F33B7AF" w14:textId="77777777" w:rsidR="00BC38A0" w:rsidRPr="00527337" w:rsidRDefault="00BC38A0" w:rsidP="00771EEE">
            <w:pPr>
              <w:pStyle w:val="Tablehead"/>
            </w:pPr>
            <w:r w:rsidRPr="00527337">
              <w:t>System S1</w:t>
            </w:r>
            <w:r>
              <w:t>0</w:t>
            </w:r>
          </w:p>
        </w:tc>
        <w:tc>
          <w:tcPr>
            <w:tcW w:w="2290" w:type="dxa"/>
          </w:tcPr>
          <w:p w14:paraId="0E1AA498" w14:textId="77777777" w:rsidR="00BC38A0" w:rsidRPr="00527337" w:rsidRDefault="00BC38A0" w:rsidP="00771EEE">
            <w:pPr>
              <w:pStyle w:val="Tablehead"/>
            </w:pPr>
            <w:r w:rsidRPr="00527337">
              <w:t>System S1</w:t>
            </w:r>
            <w:r>
              <w:t>1</w:t>
            </w:r>
          </w:p>
        </w:tc>
        <w:tc>
          <w:tcPr>
            <w:tcW w:w="3440" w:type="dxa"/>
          </w:tcPr>
          <w:p w14:paraId="2F2923E7" w14:textId="77777777" w:rsidR="00BC38A0" w:rsidRPr="00527337" w:rsidRDefault="00BC38A0" w:rsidP="00771EEE">
            <w:pPr>
              <w:pStyle w:val="Tablehead"/>
            </w:pPr>
            <w:r w:rsidRPr="00527337">
              <w:t>System S1</w:t>
            </w:r>
            <w:r>
              <w:t>2</w:t>
            </w:r>
          </w:p>
        </w:tc>
      </w:tr>
      <w:tr w:rsidR="00BC38A0" w:rsidRPr="00527337" w14:paraId="15B84D08" w14:textId="77777777" w:rsidTr="00A91BD6">
        <w:trPr>
          <w:jc w:val="center"/>
        </w:trPr>
        <w:tc>
          <w:tcPr>
            <w:tcW w:w="2960" w:type="dxa"/>
          </w:tcPr>
          <w:p w14:paraId="058F8FB1" w14:textId="77777777" w:rsidR="00BC38A0" w:rsidRPr="00527337" w:rsidRDefault="00BC38A0" w:rsidP="00094FFB">
            <w:pPr>
              <w:pStyle w:val="Tabletext"/>
              <w:jc w:val="left"/>
            </w:pPr>
            <w:r w:rsidRPr="00527337">
              <w:t>Function</w:t>
            </w:r>
          </w:p>
        </w:tc>
        <w:tc>
          <w:tcPr>
            <w:tcW w:w="1246" w:type="dxa"/>
          </w:tcPr>
          <w:p w14:paraId="6F883E75" w14:textId="77777777" w:rsidR="00BC38A0" w:rsidRPr="00527337" w:rsidRDefault="00BC38A0" w:rsidP="00094FFB">
            <w:pPr>
              <w:pStyle w:val="Tabletext"/>
              <w:jc w:val="center"/>
            </w:pPr>
          </w:p>
        </w:tc>
        <w:tc>
          <w:tcPr>
            <w:tcW w:w="2748" w:type="dxa"/>
          </w:tcPr>
          <w:p w14:paraId="58D10171" w14:textId="77777777" w:rsidR="00BC38A0" w:rsidRPr="00527337" w:rsidRDefault="00BC38A0" w:rsidP="00094FFB">
            <w:pPr>
              <w:pStyle w:val="Tabletext"/>
              <w:jc w:val="left"/>
            </w:pPr>
            <w:r w:rsidRPr="00527337">
              <w:t>Surveillance radar</w:t>
            </w:r>
          </w:p>
        </w:tc>
        <w:tc>
          <w:tcPr>
            <w:tcW w:w="2290" w:type="dxa"/>
          </w:tcPr>
          <w:p w14:paraId="65313E77" w14:textId="77777777" w:rsidR="00BC38A0" w:rsidRPr="00527337" w:rsidRDefault="00BC38A0" w:rsidP="00094FFB">
            <w:pPr>
              <w:pStyle w:val="Tabletext"/>
              <w:jc w:val="left"/>
            </w:pPr>
            <w:r w:rsidRPr="00527337">
              <w:t>Marine navigation radar</w:t>
            </w:r>
          </w:p>
        </w:tc>
        <w:tc>
          <w:tcPr>
            <w:tcW w:w="3440" w:type="dxa"/>
          </w:tcPr>
          <w:p w14:paraId="2D364315" w14:textId="77777777" w:rsidR="00BC38A0" w:rsidRPr="00527337" w:rsidRDefault="00BC38A0" w:rsidP="00094FFB">
            <w:pPr>
              <w:pStyle w:val="Tabletext"/>
              <w:jc w:val="left"/>
            </w:pPr>
            <w:r w:rsidRPr="00527337">
              <w:t>Surveillance radar</w:t>
            </w:r>
          </w:p>
        </w:tc>
      </w:tr>
      <w:tr w:rsidR="00BC38A0" w:rsidRPr="00527337" w14:paraId="09366682" w14:textId="77777777" w:rsidTr="00A91BD6">
        <w:trPr>
          <w:jc w:val="center"/>
        </w:trPr>
        <w:tc>
          <w:tcPr>
            <w:tcW w:w="2960" w:type="dxa"/>
          </w:tcPr>
          <w:p w14:paraId="5A6FDB8F" w14:textId="77777777" w:rsidR="00BC38A0" w:rsidRPr="00527337" w:rsidRDefault="00BC38A0" w:rsidP="00094FFB">
            <w:pPr>
              <w:pStyle w:val="Tabletext"/>
              <w:jc w:val="left"/>
            </w:pPr>
            <w:r w:rsidRPr="00527337">
              <w:t>Platform type</w:t>
            </w:r>
          </w:p>
        </w:tc>
        <w:tc>
          <w:tcPr>
            <w:tcW w:w="1246" w:type="dxa"/>
          </w:tcPr>
          <w:p w14:paraId="1046EADF" w14:textId="77777777" w:rsidR="00BC38A0" w:rsidRPr="00527337" w:rsidRDefault="00BC38A0" w:rsidP="00094FFB">
            <w:pPr>
              <w:pStyle w:val="Tabletext"/>
              <w:jc w:val="center"/>
            </w:pPr>
          </w:p>
        </w:tc>
        <w:tc>
          <w:tcPr>
            <w:tcW w:w="2748" w:type="dxa"/>
          </w:tcPr>
          <w:p w14:paraId="0BAD3266" w14:textId="77777777" w:rsidR="00BC38A0" w:rsidRPr="00527337" w:rsidRDefault="00BC38A0" w:rsidP="00094FFB">
            <w:pPr>
              <w:pStyle w:val="Tabletext"/>
              <w:jc w:val="left"/>
            </w:pPr>
            <w:r w:rsidRPr="00527337">
              <w:t>Shipborne</w:t>
            </w:r>
          </w:p>
        </w:tc>
        <w:tc>
          <w:tcPr>
            <w:tcW w:w="2290" w:type="dxa"/>
          </w:tcPr>
          <w:p w14:paraId="0E732E2D" w14:textId="77777777" w:rsidR="00BC38A0" w:rsidRPr="00527337" w:rsidRDefault="00BC38A0" w:rsidP="00094FFB">
            <w:pPr>
              <w:pStyle w:val="Tabletext"/>
              <w:jc w:val="left"/>
            </w:pPr>
            <w:r w:rsidRPr="00527337">
              <w:t>Shipborne</w:t>
            </w:r>
          </w:p>
        </w:tc>
        <w:tc>
          <w:tcPr>
            <w:tcW w:w="3440" w:type="dxa"/>
          </w:tcPr>
          <w:p w14:paraId="73BF33E2" w14:textId="77777777" w:rsidR="00BC38A0" w:rsidRPr="00527337" w:rsidRDefault="00BC38A0" w:rsidP="00094FFB">
            <w:pPr>
              <w:pStyle w:val="Tabletext"/>
              <w:jc w:val="left"/>
            </w:pPr>
            <w:r w:rsidRPr="00527337">
              <w:t>Vessel and Coastal</w:t>
            </w:r>
          </w:p>
        </w:tc>
      </w:tr>
      <w:tr w:rsidR="00BC38A0" w:rsidRPr="00527337" w14:paraId="35B91DBB" w14:textId="77777777" w:rsidTr="00A91BD6">
        <w:trPr>
          <w:jc w:val="center"/>
        </w:trPr>
        <w:tc>
          <w:tcPr>
            <w:tcW w:w="2960" w:type="dxa"/>
          </w:tcPr>
          <w:p w14:paraId="07073104" w14:textId="77777777" w:rsidR="00BC38A0" w:rsidRPr="00527337" w:rsidRDefault="00BC38A0" w:rsidP="00094FFB">
            <w:pPr>
              <w:pStyle w:val="Tabletext"/>
              <w:jc w:val="left"/>
            </w:pPr>
            <w:r w:rsidRPr="00527337">
              <w:t>Tuning range</w:t>
            </w:r>
          </w:p>
        </w:tc>
        <w:tc>
          <w:tcPr>
            <w:tcW w:w="1246" w:type="dxa"/>
          </w:tcPr>
          <w:p w14:paraId="39F02B3D" w14:textId="77777777" w:rsidR="00BC38A0" w:rsidRPr="00527337" w:rsidRDefault="00BC38A0" w:rsidP="00094FFB">
            <w:pPr>
              <w:pStyle w:val="Tabletext"/>
              <w:jc w:val="center"/>
            </w:pPr>
            <w:r w:rsidRPr="00527337">
              <w:t>MHz</w:t>
            </w:r>
          </w:p>
        </w:tc>
        <w:tc>
          <w:tcPr>
            <w:tcW w:w="2748" w:type="dxa"/>
          </w:tcPr>
          <w:p w14:paraId="4DB79342" w14:textId="77777777" w:rsidR="00BC38A0" w:rsidRPr="00527337" w:rsidRDefault="00094FFB" w:rsidP="00094FFB">
            <w:pPr>
              <w:pStyle w:val="Tabletext"/>
              <w:jc w:val="left"/>
            </w:pPr>
            <w:r>
              <w:t>9 225-</w:t>
            </w:r>
            <w:r w:rsidR="00BC38A0" w:rsidRPr="00527337">
              <w:t>9 500</w:t>
            </w:r>
          </w:p>
        </w:tc>
        <w:tc>
          <w:tcPr>
            <w:tcW w:w="2290" w:type="dxa"/>
          </w:tcPr>
          <w:p w14:paraId="16992B7D" w14:textId="77777777" w:rsidR="00BC38A0" w:rsidRPr="00527337" w:rsidRDefault="00BC38A0" w:rsidP="00094FFB">
            <w:pPr>
              <w:pStyle w:val="Tabletext"/>
              <w:jc w:val="left"/>
            </w:pPr>
            <w:r w:rsidRPr="00527337">
              <w:t>9 325</w:t>
            </w:r>
            <w:r w:rsidR="00094FFB">
              <w:t>-</w:t>
            </w:r>
            <w:r w:rsidRPr="00527337">
              <w:t>9 460</w:t>
            </w:r>
          </w:p>
        </w:tc>
        <w:tc>
          <w:tcPr>
            <w:tcW w:w="3440" w:type="dxa"/>
          </w:tcPr>
          <w:p w14:paraId="0D260C17" w14:textId="77777777" w:rsidR="00BC38A0" w:rsidRPr="00527337" w:rsidRDefault="00BC38A0" w:rsidP="00094FFB">
            <w:pPr>
              <w:pStyle w:val="Tabletext"/>
              <w:jc w:val="left"/>
            </w:pPr>
            <w:r w:rsidRPr="00527337">
              <w:t>9 000-9 200 or</w:t>
            </w:r>
          </w:p>
          <w:p w14:paraId="07AA923F" w14:textId="77777777" w:rsidR="00BC38A0" w:rsidRPr="00527337" w:rsidRDefault="00BC38A0" w:rsidP="00094FFB">
            <w:pPr>
              <w:pStyle w:val="Tabletext"/>
              <w:jc w:val="left"/>
            </w:pPr>
            <w:r w:rsidRPr="00527337">
              <w:t>9 225-9 500</w:t>
            </w:r>
          </w:p>
        </w:tc>
      </w:tr>
      <w:tr w:rsidR="00BC38A0" w:rsidRPr="008218CB" w14:paraId="21CB957D" w14:textId="77777777" w:rsidTr="00A91BD6">
        <w:trPr>
          <w:jc w:val="center"/>
        </w:trPr>
        <w:tc>
          <w:tcPr>
            <w:tcW w:w="2960" w:type="dxa"/>
          </w:tcPr>
          <w:p w14:paraId="19B6542C" w14:textId="77777777" w:rsidR="00BC38A0" w:rsidRPr="00527337" w:rsidRDefault="00BC38A0" w:rsidP="00094FFB">
            <w:pPr>
              <w:pStyle w:val="Tabletext"/>
              <w:jc w:val="left"/>
            </w:pPr>
            <w:r w:rsidRPr="00527337">
              <w:t>Modulation</w:t>
            </w:r>
          </w:p>
        </w:tc>
        <w:tc>
          <w:tcPr>
            <w:tcW w:w="1246" w:type="dxa"/>
          </w:tcPr>
          <w:p w14:paraId="02C7C92C" w14:textId="77777777" w:rsidR="00BC38A0" w:rsidRPr="00527337" w:rsidRDefault="00BC38A0" w:rsidP="00094FFB">
            <w:pPr>
              <w:pStyle w:val="Tabletext"/>
              <w:jc w:val="center"/>
            </w:pPr>
          </w:p>
        </w:tc>
        <w:tc>
          <w:tcPr>
            <w:tcW w:w="2748" w:type="dxa"/>
          </w:tcPr>
          <w:p w14:paraId="457D3E67" w14:textId="77777777" w:rsidR="00BC38A0" w:rsidRPr="00527337" w:rsidRDefault="00BC38A0" w:rsidP="00094FFB">
            <w:pPr>
              <w:pStyle w:val="Tabletext"/>
              <w:jc w:val="left"/>
            </w:pPr>
            <w:r w:rsidRPr="00527337">
              <w:t>Pulse compression</w:t>
            </w:r>
          </w:p>
        </w:tc>
        <w:tc>
          <w:tcPr>
            <w:tcW w:w="2290" w:type="dxa"/>
          </w:tcPr>
          <w:p w14:paraId="70CFCFB5" w14:textId="77777777" w:rsidR="00BC38A0" w:rsidRPr="00527337" w:rsidRDefault="00BC38A0" w:rsidP="00094FFB">
            <w:pPr>
              <w:pStyle w:val="Tabletext"/>
              <w:jc w:val="left"/>
            </w:pPr>
            <w:r w:rsidRPr="00527337">
              <w:t>Pulsed</w:t>
            </w:r>
          </w:p>
        </w:tc>
        <w:tc>
          <w:tcPr>
            <w:tcW w:w="3440" w:type="dxa"/>
          </w:tcPr>
          <w:p w14:paraId="6F603EDF" w14:textId="77777777" w:rsidR="00BC38A0" w:rsidRPr="00BC38A0" w:rsidRDefault="00BC38A0" w:rsidP="00094FFB">
            <w:pPr>
              <w:pStyle w:val="Tabletext"/>
              <w:jc w:val="left"/>
              <w:rPr>
                <w:lang w:val="en-US"/>
              </w:rPr>
            </w:pPr>
            <w:r w:rsidRPr="00BC38A0">
              <w:rPr>
                <w:lang w:val="en-US"/>
              </w:rPr>
              <w:t>V7N</w:t>
            </w:r>
          </w:p>
          <w:p w14:paraId="5A58F569" w14:textId="77777777" w:rsidR="00BC38A0" w:rsidRPr="00BC38A0" w:rsidRDefault="00BC38A0" w:rsidP="00094FFB">
            <w:pPr>
              <w:pStyle w:val="Tabletext"/>
              <w:jc w:val="left"/>
              <w:rPr>
                <w:lang w:val="en-US"/>
              </w:rPr>
            </w:pPr>
            <w:r w:rsidRPr="00BC38A0">
              <w:rPr>
                <w:lang w:val="en-US"/>
              </w:rPr>
              <w:t>Fully coherent pulse compression radar using complex pattern of chirps at up to 6 centre frequencies with three different chirp durations</w:t>
            </w:r>
          </w:p>
        </w:tc>
      </w:tr>
      <w:tr w:rsidR="00BC38A0" w:rsidRPr="00527337" w14:paraId="06AE83C5" w14:textId="77777777" w:rsidTr="00A91BD6">
        <w:trPr>
          <w:jc w:val="center"/>
        </w:trPr>
        <w:tc>
          <w:tcPr>
            <w:tcW w:w="2960" w:type="dxa"/>
          </w:tcPr>
          <w:p w14:paraId="1A3295CF" w14:textId="77777777" w:rsidR="00BC38A0" w:rsidRPr="00527337" w:rsidRDefault="00BC38A0" w:rsidP="00094FFB">
            <w:pPr>
              <w:pStyle w:val="Tabletext"/>
              <w:jc w:val="left"/>
            </w:pPr>
            <w:r w:rsidRPr="00527337">
              <w:t>Peak power into antenna</w:t>
            </w:r>
          </w:p>
        </w:tc>
        <w:tc>
          <w:tcPr>
            <w:tcW w:w="1246" w:type="dxa"/>
          </w:tcPr>
          <w:p w14:paraId="21A9DEEC" w14:textId="77777777" w:rsidR="00BC38A0" w:rsidRPr="00527337" w:rsidRDefault="00BC38A0" w:rsidP="00094FFB">
            <w:pPr>
              <w:pStyle w:val="Tabletext"/>
              <w:jc w:val="center"/>
            </w:pPr>
            <w:r w:rsidRPr="00527337">
              <w:t>kW</w:t>
            </w:r>
          </w:p>
        </w:tc>
        <w:tc>
          <w:tcPr>
            <w:tcW w:w="2748" w:type="dxa"/>
          </w:tcPr>
          <w:p w14:paraId="0CD9CA78" w14:textId="77777777" w:rsidR="00BC38A0" w:rsidRPr="00527337" w:rsidRDefault="00BC38A0" w:rsidP="00094FFB">
            <w:pPr>
              <w:pStyle w:val="Tabletext"/>
              <w:jc w:val="left"/>
            </w:pPr>
            <w:r w:rsidRPr="00527337">
              <w:t>0.2</w:t>
            </w:r>
          </w:p>
        </w:tc>
        <w:tc>
          <w:tcPr>
            <w:tcW w:w="2290" w:type="dxa"/>
          </w:tcPr>
          <w:p w14:paraId="1A39230E" w14:textId="77777777" w:rsidR="00BC38A0" w:rsidRPr="00527337" w:rsidRDefault="00BC38A0" w:rsidP="00094FFB">
            <w:pPr>
              <w:pStyle w:val="Tabletext"/>
              <w:jc w:val="left"/>
            </w:pPr>
            <w:r w:rsidRPr="00527337">
              <w:t>25</w:t>
            </w:r>
          </w:p>
        </w:tc>
        <w:tc>
          <w:tcPr>
            <w:tcW w:w="3440" w:type="dxa"/>
          </w:tcPr>
          <w:p w14:paraId="1D02922D" w14:textId="77777777" w:rsidR="00BC38A0" w:rsidRPr="00527337" w:rsidRDefault="00BC38A0" w:rsidP="00094FFB">
            <w:pPr>
              <w:pStyle w:val="Tabletext"/>
              <w:jc w:val="left"/>
            </w:pPr>
            <w:r w:rsidRPr="00527337">
              <w:t>0.05-0.1</w:t>
            </w:r>
          </w:p>
        </w:tc>
      </w:tr>
      <w:tr w:rsidR="00BC38A0" w:rsidRPr="00094FFB" w14:paraId="52791599" w14:textId="77777777" w:rsidTr="00A91BD6">
        <w:trPr>
          <w:jc w:val="center"/>
        </w:trPr>
        <w:tc>
          <w:tcPr>
            <w:tcW w:w="2960" w:type="dxa"/>
          </w:tcPr>
          <w:p w14:paraId="7001D19D" w14:textId="77777777" w:rsidR="00BC38A0" w:rsidRPr="00BC38A0" w:rsidRDefault="00BC38A0" w:rsidP="00094FFB">
            <w:pPr>
              <w:pStyle w:val="Tabletext"/>
              <w:jc w:val="left"/>
              <w:rPr>
                <w:lang w:val="en-US"/>
              </w:rPr>
            </w:pPr>
            <w:r w:rsidRPr="00BC38A0">
              <w:rPr>
                <w:lang w:val="en-US"/>
              </w:rPr>
              <w:t>Pulse width and</w:t>
            </w:r>
            <w:r w:rsidRPr="00BC38A0">
              <w:rPr>
                <w:lang w:val="en-US"/>
              </w:rPr>
              <w:br/>
              <w:t>Pulse repetition rate</w:t>
            </w:r>
          </w:p>
        </w:tc>
        <w:tc>
          <w:tcPr>
            <w:tcW w:w="1246" w:type="dxa"/>
          </w:tcPr>
          <w:p w14:paraId="10D364F5" w14:textId="77777777" w:rsidR="00BC38A0" w:rsidRPr="00094FFB" w:rsidRDefault="00BE746E" w:rsidP="00094FFB">
            <w:pPr>
              <w:pStyle w:val="Tabletext"/>
              <w:jc w:val="center"/>
              <w:rPr>
                <w:lang w:val="en-US"/>
              </w:rPr>
            </w:pPr>
            <w:r>
              <w:sym w:font="Symbol" w:char="F06D"/>
            </w:r>
            <w:r w:rsidR="00BC38A0" w:rsidRPr="00094FFB">
              <w:rPr>
                <w:lang w:val="en-US"/>
              </w:rPr>
              <w:t>s</w:t>
            </w:r>
            <w:r w:rsidR="00094FFB">
              <w:rPr>
                <w:lang w:val="en-US"/>
              </w:rPr>
              <w:br/>
            </w:r>
            <w:r w:rsidR="00BC38A0" w:rsidRPr="00094FFB">
              <w:rPr>
                <w:lang w:val="en-US"/>
              </w:rPr>
              <w:t>pps</w:t>
            </w:r>
          </w:p>
        </w:tc>
        <w:tc>
          <w:tcPr>
            <w:tcW w:w="2748" w:type="dxa"/>
          </w:tcPr>
          <w:p w14:paraId="18D4B44B" w14:textId="77777777" w:rsidR="00BC38A0" w:rsidRPr="00094FFB" w:rsidRDefault="00BC38A0" w:rsidP="00094FFB">
            <w:pPr>
              <w:pStyle w:val="Tabletext"/>
              <w:jc w:val="left"/>
              <w:rPr>
                <w:lang w:val="en-US"/>
              </w:rPr>
            </w:pPr>
            <w:r w:rsidRPr="00094FFB">
              <w:rPr>
                <w:lang w:val="en-US"/>
              </w:rPr>
              <w:t>0.08</w:t>
            </w:r>
            <w:r w:rsidR="00094FFB">
              <w:rPr>
                <w:lang w:val="en-US"/>
              </w:rPr>
              <w:t>-</w:t>
            </w:r>
            <w:r w:rsidRPr="00094FFB">
              <w:rPr>
                <w:lang w:val="en-US"/>
              </w:rPr>
              <w:t>100</w:t>
            </w:r>
            <w:r w:rsidR="00094FFB">
              <w:rPr>
                <w:lang w:val="en-US"/>
              </w:rPr>
              <w:br/>
            </w:r>
            <w:r w:rsidRPr="00094FFB">
              <w:rPr>
                <w:lang w:val="en-US"/>
              </w:rPr>
              <w:t>1 000</w:t>
            </w:r>
            <w:r w:rsidR="00094FFB">
              <w:rPr>
                <w:lang w:val="en-US"/>
              </w:rPr>
              <w:t>-</w:t>
            </w:r>
            <w:r w:rsidRPr="00094FFB">
              <w:rPr>
                <w:lang w:val="en-US"/>
              </w:rPr>
              <w:t>10 000</w:t>
            </w:r>
          </w:p>
        </w:tc>
        <w:tc>
          <w:tcPr>
            <w:tcW w:w="2290" w:type="dxa"/>
          </w:tcPr>
          <w:p w14:paraId="331557F2" w14:textId="77777777" w:rsidR="00BC38A0" w:rsidRPr="00094FFB" w:rsidRDefault="00BC38A0" w:rsidP="00094FFB">
            <w:pPr>
              <w:pStyle w:val="Tabletext"/>
              <w:jc w:val="left"/>
              <w:rPr>
                <w:caps/>
                <w:lang w:val="en-US"/>
              </w:rPr>
            </w:pPr>
            <w:r w:rsidRPr="00094FFB">
              <w:rPr>
                <w:lang w:val="en-US"/>
              </w:rPr>
              <w:t>0.06/0.25/0.5/1</w:t>
            </w:r>
          </w:p>
          <w:p w14:paraId="54DBA951" w14:textId="77777777" w:rsidR="00BC38A0" w:rsidRPr="00094FFB" w:rsidRDefault="00BC38A0" w:rsidP="00094FFB">
            <w:pPr>
              <w:pStyle w:val="Tabletext"/>
              <w:jc w:val="left"/>
              <w:rPr>
                <w:lang w:val="en-US"/>
              </w:rPr>
            </w:pPr>
            <w:r w:rsidRPr="00094FFB">
              <w:rPr>
                <w:lang w:val="en-US"/>
              </w:rPr>
              <w:t>3 000/2 000/1 000/750</w:t>
            </w:r>
          </w:p>
        </w:tc>
        <w:tc>
          <w:tcPr>
            <w:tcW w:w="3440" w:type="dxa"/>
          </w:tcPr>
          <w:p w14:paraId="09FB706E" w14:textId="77777777" w:rsidR="00BC38A0" w:rsidRPr="00094FFB" w:rsidRDefault="00BC38A0" w:rsidP="00094FFB">
            <w:pPr>
              <w:pStyle w:val="Tabletext"/>
              <w:jc w:val="left"/>
              <w:rPr>
                <w:caps/>
                <w:lang w:val="en-US"/>
              </w:rPr>
            </w:pPr>
            <w:r w:rsidRPr="00094FFB">
              <w:rPr>
                <w:lang w:val="en-US"/>
              </w:rPr>
              <w:t>0.150 to 40</w:t>
            </w:r>
          </w:p>
          <w:p w14:paraId="0E14E3F0" w14:textId="77777777" w:rsidR="00BC38A0" w:rsidRPr="00094FFB" w:rsidRDefault="00BC38A0" w:rsidP="00094FFB">
            <w:pPr>
              <w:pStyle w:val="Tabletext"/>
              <w:jc w:val="left"/>
              <w:rPr>
                <w:lang w:val="en-US"/>
              </w:rPr>
            </w:pPr>
            <w:r w:rsidRPr="00094FFB">
              <w:rPr>
                <w:lang w:val="en-US"/>
              </w:rPr>
              <w:t>1 000</w:t>
            </w:r>
            <w:r w:rsidR="00094FFB">
              <w:rPr>
                <w:lang w:val="en-US"/>
              </w:rPr>
              <w:t>-</w:t>
            </w:r>
            <w:r w:rsidRPr="00094FFB">
              <w:rPr>
                <w:lang w:val="en-US"/>
              </w:rPr>
              <w:t>5 000</w:t>
            </w:r>
          </w:p>
        </w:tc>
      </w:tr>
      <w:tr w:rsidR="00BC38A0" w:rsidRPr="00094FFB" w14:paraId="324698FB" w14:textId="77777777" w:rsidTr="00A91BD6">
        <w:trPr>
          <w:jc w:val="center"/>
        </w:trPr>
        <w:tc>
          <w:tcPr>
            <w:tcW w:w="2960" w:type="dxa"/>
          </w:tcPr>
          <w:p w14:paraId="0A3E7D41" w14:textId="77777777" w:rsidR="00BC38A0" w:rsidRPr="00094FFB" w:rsidRDefault="00BC38A0" w:rsidP="00094FFB">
            <w:pPr>
              <w:pStyle w:val="Tabletext"/>
              <w:jc w:val="left"/>
              <w:rPr>
                <w:lang w:val="en-US"/>
              </w:rPr>
            </w:pPr>
            <w:r w:rsidRPr="00094FFB">
              <w:rPr>
                <w:lang w:val="en-US"/>
              </w:rPr>
              <w:t>Maximum duty cycle</w:t>
            </w:r>
          </w:p>
        </w:tc>
        <w:tc>
          <w:tcPr>
            <w:tcW w:w="1246" w:type="dxa"/>
          </w:tcPr>
          <w:p w14:paraId="1A57E4F5" w14:textId="77777777" w:rsidR="00BC38A0" w:rsidRPr="00094FFB" w:rsidRDefault="00BC38A0" w:rsidP="00094FFB">
            <w:pPr>
              <w:pStyle w:val="Tabletext"/>
              <w:jc w:val="center"/>
              <w:rPr>
                <w:lang w:val="en-US"/>
              </w:rPr>
            </w:pPr>
          </w:p>
        </w:tc>
        <w:tc>
          <w:tcPr>
            <w:tcW w:w="2748" w:type="dxa"/>
          </w:tcPr>
          <w:p w14:paraId="38F74347" w14:textId="77777777" w:rsidR="00BC38A0" w:rsidRPr="00094FFB" w:rsidRDefault="00BC38A0" w:rsidP="00094FFB">
            <w:pPr>
              <w:pStyle w:val="Tabletext"/>
              <w:jc w:val="left"/>
              <w:rPr>
                <w:lang w:val="en-US"/>
              </w:rPr>
            </w:pPr>
            <w:r w:rsidRPr="00094FFB">
              <w:rPr>
                <w:lang w:val="en-US"/>
              </w:rPr>
              <w:t>0.2</w:t>
            </w:r>
          </w:p>
        </w:tc>
        <w:tc>
          <w:tcPr>
            <w:tcW w:w="2290" w:type="dxa"/>
          </w:tcPr>
          <w:p w14:paraId="00DCBE15" w14:textId="77777777" w:rsidR="00BC38A0" w:rsidRPr="00094FFB" w:rsidRDefault="00BC38A0" w:rsidP="00094FFB">
            <w:pPr>
              <w:pStyle w:val="Tabletext"/>
              <w:jc w:val="left"/>
              <w:rPr>
                <w:lang w:val="en-US"/>
              </w:rPr>
            </w:pPr>
            <w:r w:rsidRPr="00094FFB">
              <w:rPr>
                <w:lang w:val="en-US"/>
              </w:rPr>
              <w:t>7.5×10</w:t>
            </w:r>
            <w:r w:rsidR="00094FFB">
              <w:rPr>
                <w:vertAlign w:val="superscript"/>
                <w:lang w:val="en-US"/>
              </w:rPr>
              <w:t>−</w:t>
            </w:r>
            <w:r w:rsidRPr="00094FFB">
              <w:rPr>
                <w:vertAlign w:val="superscript"/>
                <w:lang w:val="en-US"/>
              </w:rPr>
              <w:t>4</w:t>
            </w:r>
          </w:p>
        </w:tc>
        <w:tc>
          <w:tcPr>
            <w:tcW w:w="3440" w:type="dxa"/>
          </w:tcPr>
          <w:p w14:paraId="2F74E374" w14:textId="77777777" w:rsidR="00BC38A0" w:rsidRPr="00094FFB" w:rsidRDefault="00BC38A0" w:rsidP="00094FFB">
            <w:pPr>
              <w:pStyle w:val="Tabletext"/>
              <w:jc w:val="left"/>
              <w:rPr>
                <w:lang w:val="en-US"/>
              </w:rPr>
            </w:pPr>
            <w:r w:rsidRPr="00094FFB">
              <w:rPr>
                <w:lang w:val="en-US"/>
              </w:rPr>
              <w:t>0.2</w:t>
            </w:r>
          </w:p>
        </w:tc>
      </w:tr>
      <w:tr w:rsidR="00BC38A0" w:rsidRPr="00527337" w14:paraId="35A7A6DA" w14:textId="77777777" w:rsidTr="00A91BD6">
        <w:trPr>
          <w:jc w:val="center"/>
        </w:trPr>
        <w:tc>
          <w:tcPr>
            <w:tcW w:w="2960" w:type="dxa"/>
          </w:tcPr>
          <w:p w14:paraId="5967B13B" w14:textId="77777777" w:rsidR="00BC38A0" w:rsidRPr="00527337" w:rsidRDefault="00BC38A0" w:rsidP="00094FFB">
            <w:pPr>
              <w:pStyle w:val="Tabletext"/>
              <w:jc w:val="left"/>
            </w:pPr>
            <w:r w:rsidRPr="00094FFB">
              <w:rPr>
                <w:lang w:val="en-US"/>
              </w:rPr>
              <w:t>Puls</w:t>
            </w:r>
            <w:r w:rsidRPr="00527337">
              <w:t xml:space="preserve">e rise/fall time </w:t>
            </w:r>
          </w:p>
        </w:tc>
        <w:tc>
          <w:tcPr>
            <w:tcW w:w="1246" w:type="dxa"/>
          </w:tcPr>
          <w:p w14:paraId="7A071708" w14:textId="77777777" w:rsidR="00BC38A0" w:rsidRPr="00527337" w:rsidRDefault="00BE746E" w:rsidP="00094FFB">
            <w:pPr>
              <w:pStyle w:val="Tabletext"/>
              <w:jc w:val="center"/>
            </w:pPr>
            <w:r>
              <w:sym w:font="Symbol" w:char="F06D"/>
            </w:r>
            <w:r w:rsidR="00BC38A0" w:rsidRPr="00527337">
              <w:t>s</w:t>
            </w:r>
          </w:p>
        </w:tc>
        <w:tc>
          <w:tcPr>
            <w:tcW w:w="2748" w:type="dxa"/>
          </w:tcPr>
          <w:p w14:paraId="7D0B9A52" w14:textId="77777777" w:rsidR="00BC38A0" w:rsidRPr="00527337" w:rsidRDefault="00BC38A0" w:rsidP="00094FFB">
            <w:pPr>
              <w:pStyle w:val="Tabletext"/>
              <w:jc w:val="left"/>
              <w:rPr>
                <w:b/>
              </w:rPr>
            </w:pPr>
            <w:r w:rsidRPr="00527337">
              <w:t>0.02</w:t>
            </w:r>
          </w:p>
        </w:tc>
        <w:tc>
          <w:tcPr>
            <w:tcW w:w="2290" w:type="dxa"/>
          </w:tcPr>
          <w:p w14:paraId="412C24EA" w14:textId="77777777" w:rsidR="00BC38A0" w:rsidRPr="00527337" w:rsidRDefault="00BC38A0" w:rsidP="00094FFB">
            <w:pPr>
              <w:pStyle w:val="Tabletext"/>
              <w:jc w:val="left"/>
            </w:pPr>
            <w:r w:rsidRPr="00527337">
              <w:t>0.015/0.086</w:t>
            </w:r>
          </w:p>
        </w:tc>
        <w:tc>
          <w:tcPr>
            <w:tcW w:w="3440" w:type="dxa"/>
          </w:tcPr>
          <w:p w14:paraId="5590F8DA" w14:textId="77777777" w:rsidR="00BC38A0" w:rsidRPr="00527337" w:rsidRDefault="00BC38A0" w:rsidP="00094FFB">
            <w:pPr>
              <w:pStyle w:val="Tabletext"/>
              <w:jc w:val="left"/>
            </w:pPr>
            <w:r w:rsidRPr="00527337">
              <w:t>Around 0.02</w:t>
            </w:r>
          </w:p>
        </w:tc>
      </w:tr>
      <w:tr w:rsidR="00BC38A0" w:rsidRPr="00527337" w14:paraId="445A6C40" w14:textId="77777777" w:rsidTr="00A91BD6">
        <w:trPr>
          <w:jc w:val="center"/>
        </w:trPr>
        <w:tc>
          <w:tcPr>
            <w:tcW w:w="2960" w:type="dxa"/>
          </w:tcPr>
          <w:p w14:paraId="7BB8C2FF" w14:textId="77777777" w:rsidR="00BC38A0" w:rsidRPr="00527337" w:rsidRDefault="00BC38A0" w:rsidP="00094FFB">
            <w:pPr>
              <w:pStyle w:val="Tabletext"/>
              <w:jc w:val="left"/>
            </w:pPr>
            <w:r w:rsidRPr="00527337">
              <w:t>Output device</w:t>
            </w:r>
          </w:p>
        </w:tc>
        <w:tc>
          <w:tcPr>
            <w:tcW w:w="1246" w:type="dxa"/>
          </w:tcPr>
          <w:p w14:paraId="7A1DAD9D" w14:textId="77777777" w:rsidR="00BC38A0" w:rsidRPr="00527337" w:rsidRDefault="00BC38A0" w:rsidP="00094FFB">
            <w:pPr>
              <w:pStyle w:val="Tabletext"/>
              <w:jc w:val="center"/>
            </w:pPr>
          </w:p>
        </w:tc>
        <w:tc>
          <w:tcPr>
            <w:tcW w:w="2748" w:type="dxa"/>
          </w:tcPr>
          <w:p w14:paraId="5F9A5F56" w14:textId="77777777" w:rsidR="00BC38A0" w:rsidRPr="00527337" w:rsidRDefault="00BC38A0" w:rsidP="00094FFB">
            <w:pPr>
              <w:pStyle w:val="Tabletext"/>
              <w:jc w:val="left"/>
            </w:pPr>
            <w:r w:rsidRPr="00527337">
              <w:t>Solid state</w:t>
            </w:r>
          </w:p>
        </w:tc>
        <w:tc>
          <w:tcPr>
            <w:tcW w:w="2290" w:type="dxa"/>
          </w:tcPr>
          <w:p w14:paraId="40485776" w14:textId="77777777" w:rsidR="00BC38A0" w:rsidRPr="00527337" w:rsidRDefault="00BC38A0" w:rsidP="00094FFB">
            <w:pPr>
              <w:pStyle w:val="Tabletext"/>
              <w:jc w:val="left"/>
            </w:pPr>
            <w:r w:rsidRPr="00527337">
              <w:t>Magnetron (incoherent)</w:t>
            </w:r>
          </w:p>
        </w:tc>
        <w:tc>
          <w:tcPr>
            <w:tcW w:w="3440" w:type="dxa"/>
          </w:tcPr>
          <w:p w14:paraId="32500EF4" w14:textId="77777777" w:rsidR="00BC38A0" w:rsidRPr="00527337" w:rsidRDefault="00BC38A0" w:rsidP="00094FFB">
            <w:pPr>
              <w:pStyle w:val="Tabletext"/>
              <w:jc w:val="left"/>
            </w:pPr>
            <w:r w:rsidRPr="00527337">
              <w:t>Solid state</w:t>
            </w:r>
          </w:p>
        </w:tc>
      </w:tr>
      <w:tr w:rsidR="00BC38A0" w:rsidRPr="00527337" w14:paraId="5511DA8E" w14:textId="77777777" w:rsidTr="00A91BD6">
        <w:trPr>
          <w:jc w:val="center"/>
        </w:trPr>
        <w:tc>
          <w:tcPr>
            <w:tcW w:w="2960" w:type="dxa"/>
          </w:tcPr>
          <w:p w14:paraId="5BF7A346" w14:textId="77777777" w:rsidR="00BC38A0" w:rsidRPr="00527337" w:rsidRDefault="00BC38A0" w:rsidP="00094FFB">
            <w:pPr>
              <w:pStyle w:val="Tabletext"/>
              <w:jc w:val="left"/>
            </w:pPr>
            <w:r w:rsidRPr="00527337">
              <w:t>Antenna pattern type</w:t>
            </w:r>
          </w:p>
        </w:tc>
        <w:tc>
          <w:tcPr>
            <w:tcW w:w="1246" w:type="dxa"/>
          </w:tcPr>
          <w:p w14:paraId="463F8DF8" w14:textId="77777777" w:rsidR="00BC38A0" w:rsidRPr="00527337" w:rsidRDefault="00BC38A0" w:rsidP="00094FFB">
            <w:pPr>
              <w:pStyle w:val="Tabletext"/>
              <w:jc w:val="center"/>
            </w:pPr>
          </w:p>
        </w:tc>
        <w:tc>
          <w:tcPr>
            <w:tcW w:w="2748" w:type="dxa"/>
          </w:tcPr>
          <w:p w14:paraId="0F363F42" w14:textId="77777777" w:rsidR="00BC38A0" w:rsidRPr="00527337" w:rsidRDefault="00BC38A0" w:rsidP="00094FFB">
            <w:pPr>
              <w:pStyle w:val="Tabletext"/>
              <w:jc w:val="left"/>
            </w:pPr>
            <w:r w:rsidRPr="00527337">
              <w:t>Fan</w:t>
            </w:r>
          </w:p>
        </w:tc>
        <w:tc>
          <w:tcPr>
            <w:tcW w:w="2290" w:type="dxa"/>
          </w:tcPr>
          <w:p w14:paraId="2F258A7D" w14:textId="77777777" w:rsidR="00BC38A0" w:rsidRPr="00527337" w:rsidRDefault="00BC38A0" w:rsidP="00094FFB">
            <w:pPr>
              <w:pStyle w:val="Tabletext"/>
              <w:jc w:val="left"/>
            </w:pPr>
            <w:r w:rsidRPr="00527337">
              <w:t>Fan beam</w:t>
            </w:r>
          </w:p>
        </w:tc>
        <w:tc>
          <w:tcPr>
            <w:tcW w:w="3440" w:type="dxa"/>
          </w:tcPr>
          <w:p w14:paraId="4E3EAA23" w14:textId="77777777" w:rsidR="00BC38A0" w:rsidRPr="00527337" w:rsidRDefault="00BC38A0" w:rsidP="00094FFB">
            <w:pPr>
              <w:pStyle w:val="Tabletext"/>
              <w:jc w:val="left"/>
            </w:pPr>
            <w:r w:rsidRPr="00527337">
              <w:t>Fan beam</w:t>
            </w:r>
          </w:p>
        </w:tc>
      </w:tr>
      <w:tr w:rsidR="00BC38A0" w:rsidRPr="00527337" w14:paraId="2FEAC01D" w14:textId="77777777" w:rsidTr="00A91BD6">
        <w:trPr>
          <w:jc w:val="center"/>
        </w:trPr>
        <w:tc>
          <w:tcPr>
            <w:tcW w:w="2960" w:type="dxa"/>
          </w:tcPr>
          <w:p w14:paraId="28FA4B42" w14:textId="77777777" w:rsidR="00BC38A0" w:rsidRPr="00527337" w:rsidRDefault="00BC38A0" w:rsidP="00094FFB">
            <w:pPr>
              <w:pStyle w:val="Tabletext"/>
              <w:jc w:val="left"/>
            </w:pPr>
            <w:r w:rsidRPr="00527337">
              <w:t>Antenna type</w:t>
            </w:r>
          </w:p>
        </w:tc>
        <w:tc>
          <w:tcPr>
            <w:tcW w:w="1246" w:type="dxa"/>
          </w:tcPr>
          <w:p w14:paraId="2525FC5E" w14:textId="77777777" w:rsidR="00BC38A0" w:rsidRPr="00527337" w:rsidRDefault="00BC38A0" w:rsidP="00094FFB">
            <w:pPr>
              <w:pStyle w:val="Tabletext"/>
              <w:jc w:val="center"/>
            </w:pPr>
          </w:p>
        </w:tc>
        <w:tc>
          <w:tcPr>
            <w:tcW w:w="2748" w:type="dxa"/>
          </w:tcPr>
          <w:p w14:paraId="3D4F7060" w14:textId="77777777" w:rsidR="00BC38A0" w:rsidRPr="00527337" w:rsidRDefault="00BC38A0" w:rsidP="00094FFB">
            <w:pPr>
              <w:pStyle w:val="Tabletext"/>
              <w:jc w:val="left"/>
            </w:pPr>
            <w:r w:rsidRPr="00527337">
              <w:t>Slotted waveguide</w:t>
            </w:r>
          </w:p>
        </w:tc>
        <w:tc>
          <w:tcPr>
            <w:tcW w:w="2290" w:type="dxa"/>
          </w:tcPr>
          <w:p w14:paraId="2B96DEA1" w14:textId="77777777" w:rsidR="00BC38A0" w:rsidRPr="00527337" w:rsidRDefault="00094FFB" w:rsidP="00094FFB">
            <w:pPr>
              <w:pStyle w:val="Tabletext"/>
              <w:jc w:val="left"/>
            </w:pPr>
            <w:r>
              <w:t>Sl</w:t>
            </w:r>
            <w:r w:rsidR="00BC38A0" w:rsidRPr="00527337">
              <w:t>otted waveguide array</w:t>
            </w:r>
          </w:p>
        </w:tc>
        <w:tc>
          <w:tcPr>
            <w:tcW w:w="3440" w:type="dxa"/>
          </w:tcPr>
          <w:p w14:paraId="55E79277" w14:textId="77777777" w:rsidR="00BC38A0" w:rsidRPr="00527337" w:rsidRDefault="00BC38A0" w:rsidP="00094FFB">
            <w:pPr>
              <w:pStyle w:val="Tabletext"/>
              <w:jc w:val="left"/>
            </w:pPr>
            <w:r w:rsidRPr="00527337">
              <w:t>Slotted waveguide</w:t>
            </w:r>
          </w:p>
        </w:tc>
      </w:tr>
      <w:tr w:rsidR="00BC38A0" w:rsidRPr="00527337" w14:paraId="40164986" w14:textId="77777777" w:rsidTr="00A91BD6">
        <w:trPr>
          <w:jc w:val="center"/>
        </w:trPr>
        <w:tc>
          <w:tcPr>
            <w:tcW w:w="2960" w:type="dxa"/>
          </w:tcPr>
          <w:p w14:paraId="5BD8ED0E" w14:textId="77777777" w:rsidR="00BC38A0" w:rsidRPr="00527337" w:rsidRDefault="00BC38A0" w:rsidP="00094FFB">
            <w:pPr>
              <w:pStyle w:val="Tabletext"/>
              <w:jc w:val="left"/>
            </w:pPr>
            <w:r w:rsidRPr="00527337">
              <w:t>Antenna polarization</w:t>
            </w:r>
          </w:p>
        </w:tc>
        <w:tc>
          <w:tcPr>
            <w:tcW w:w="1246" w:type="dxa"/>
          </w:tcPr>
          <w:p w14:paraId="2C0B07BB" w14:textId="77777777" w:rsidR="00BC38A0" w:rsidRPr="00527337" w:rsidRDefault="00BC38A0" w:rsidP="00094FFB">
            <w:pPr>
              <w:pStyle w:val="Tabletext"/>
              <w:jc w:val="center"/>
            </w:pPr>
          </w:p>
        </w:tc>
        <w:tc>
          <w:tcPr>
            <w:tcW w:w="2748" w:type="dxa"/>
          </w:tcPr>
          <w:p w14:paraId="3E345C03" w14:textId="77777777" w:rsidR="00BC38A0" w:rsidRPr="00527337" w:rsidRDefault="00BC38A0" w:rsidP="00094FFB">
            <w:pPr>
              <w:pStyle w:val="Tabletext"/>
              <w:jc w:val="left"/>
            </w:pPr>
            <w:r w:rsidRPr="00527337">
              <w:t>Circular/Horizontal</w:t>
            </w:r>
          </w:p>
        </w:tc>
        <w:tc>
          <w:tcPr>
            <w:tcW w:w="2290" w:type="dxa"/>
          </w:tcPr>
          <w:p w14:paraId="79BAB913" w14:textId="77777777" w:rsidR="00BC38A0" w:rsidRPr="00527337" w:rsidRDefault="00094FFB" w:rsidP="00094FFB">
            <w:pPr>
              <w:pStyle w:val="Tabletext"/>
              <w:jc w:val="left"/>
            </w:pPr>
            <w:r>
              <w:t>H</w:t>
            </w:r>
            <w:r w:rsidR="00BC38A0" w:rsidRPr="00527337">
              <w:t>orizontal</w:t>
            </w:r>
          </w:p>
        </w:tc>
        <w:tc>
          <w:tcPr>
            <w:tcW w:w="3440" w:type="dxa"/>
          </w:tcPr>
          <w:p w14:paraId="0B5B13E1" w14:textId="77777777" w:rsidR="00BC38A0" w:rsidRPr="00527337" w:rsidRDefault="00BC38A0" w:rsidP="00094FFB">
            <w:pPr>
              <w:pStyle w:val="Tabletext"/>
              <w:jc w:val="left"/>
            </w:pPr>
            <w:r w:rsidRPr="00527337">
              <w:t>H</w:t>
            </w:r>
            <w:r w:rsidR="00094FFB" w:rsidRPr="00527337">
              <w:t>orizontal</w:t>
            </w:r>
          </w:p>
        </w:tc>
      </w:tr>
      <w:tr w:rsidR="00BC38A0" w:rsidRPr="00527337" w14:paraId="55F9ADD9" w14:textId="77777777" w:rsidTr="00A91BD6">
        <w:trPr>
          <w:jc w:val="center"/>
        </w:trPr>
        <w:tc>
          <w:tcPr>
            <w:tcW w:w="2960" w:type="dxa"/>
          </w:tcPr>
          <w:p w14:paraId="320F68A8" w14:textId="77777777" w:rsidR="00BC38A0" w:rsidRPr="00527337" w:rsidRDefault="00BC38A0" w:rsidP="00094FFB">
            <w:pPr>
              <w:pStyle w:val="Tabletext"/>
              <w:jc w:val="left"/>
            </w:pPr>
            <w:r w:rsidRPr="00527337">
              <w:t xml:space="preserve">Antenna main beam gain </w:t>
            </w:r>
          </w:p>
        </w:tc>
        <w:tc>
          <w:tcPr>
            <w:tcW w:w="1246" w:type="dxa"/>
          </w:tcPr>
          <w:p w14:paraId="142EB9BE" w14:textId="77777777" w:rsidR="00BC38A0" w:rsidRPr="00527337" w:rsidRDefault="00BC38A0" w:rsidP="00094FFB">
            <w:pPr>
              <w:pStyle w:val="Tabletext"/>
              <w:jc w:val="center"/>
            </w:pPr>
            <w:r w:rsidRPr="00527337">
              <w:t>dBi</w:t>
            </w:r>
          </w:p>
        </w:tc>
        <w:tc>
          <w:tcPr>
            <w:tcW w:w="2748" w:type="dxa"/>
          </w:tcPr>
          <w:p w14:paraId="5F987727" w14:textId="77777777" w:rsidR="00BC38A0" w:rsidRPr="00527337" w:rsidRDefault="00BC38A0" w:rsidP="00094FFB">
            <w:pPr>
              <w:pStyle w:val="Tabletext"/>
              <w:jc w:val="left"/>
            </w:pPr>
            <w:r w:rsidRPr="00527337">
              <w:t>37</w:t>
            </w:r>
          </w:p>
        </w:tc>
        <w:tc>
          <w:tcPr>
            <w:tcW w:w="2290" w:type="dxa"/>
          </w:tcPr>
          <w:p w14:paraId="771FF7CB" w14:textId="77777777" w:rsidR="00BC38A0" w:rsidRPr="00527337" w:rsidRDefault="00BC38A0" w:rsidP="00094FFB">
            <w:pPr>
              <w:pStyle w:val="Tabletext"/>
              <w:jc w:val="left"/>
            </w:pPr>
            <w:r w:rsidRPr="00527337">
              <w:t>31</w:t>
            </w:r>
          </w:p>
        </w:tc>
        <w:tc>
          <w:tcPr>
            <w:tcW w:w="3440" w:type="dxa"/>
          </w:tcPr>
          <w:p w14:paraId="207224C7" w14:textId="77777777" w:rsidR="00BC38A0" w:rsidRPr="00527337" w:rsidRDefault="00BC38A0" w:rsidP="00094FFB">
            <w:pPr>
              <w:pStyle w:val="Tabletext"/>
              <w:jc w:val="left"/>
            </w:pPr>
            <w:r w:rsidRPr="00527337">
              <w:t>≥ 34</w:t>
            </w:r>
          </w:p>
        </w:tc>
      </w:tr>
      <w:tr w:rsidR="00BC38A0" w:rsidRPr="00527337" w14:paraId="173825C0" w14:textId="77777777" w:rsidTr="00A91BD6">
        <w:trPr>
          <w:jc w:val="center"/>
        </w:trPr>
        <w:tc>
          <w:tcPr>
            <w:tcW w:w="2960" w:type="dxa"/>
          </w:tcPr>
          <w:p w14:paraId="668F4994" w14:textId="77777777" w:rsidR="00BC38A0" w:rsidRPr="00527337" w:rsidRDefault="00BC38A0" w:rsidP="00094FFB">
            <w:pPr>
              <w:pStyle w:val="Tabletext"/>
              <w:jc w:val="left"/>
            </w:pPr>
            <w:r w:rsidRPr="00527337">
              <w:t xml:space="preserve">Antenna elevation beamwidth </w:t>
            </w:r>
          </w:p>
        </w:tc>
        <w:tc>
          <w:tcPr>
            <w:tcW w:w="1246" w:type="dxa"/>
          </w:tcPr>
          <w:p w14:paraId="22069440" w14:textId="77777777" w:rsidR="00BC38A0" w:rsidRPr="00527337" w:rsidRDefault="00094FFB" w:rsidP="00094FFB">
            <w:pPr>
              <w:pStyle w:val="Tabletext"/>
              <w:jc w:val="center"/>
            </w:pPr>
            <w:r>
              <w:t>d</w:t>
            </w:r>
            <w:r w:rsidR="00BC38A0" w:rsidRPr="00527337">
              <w:t>egrees</w:t>
            </w:r>
          </w:p>
        </w:tc>
        <w:tc>
          <w:tcPr>
            <w:tcW w:w="2748" w:type="dxa"/>
          </w:tcPr>
          <w:p w14:paraId="71721AC9" w14:textId="77777777" w:rsidR="00BC38A0" w:rsidRPr="00527337" w:rsidRDefault="00BC38A0" w:rsidP="00094FFB">
            <w:pPr>
              <w:pStyle w:val="Tabletext"/>
              <w:jc w:val="left"/>
            </w:pPr>
            <w:r w:rsidRPr="00527337">
              <w:t>11</w:t>
            </w:r>
          </w:p>
        </w:tc>
        <w:tc>
          <w:tcPr>
            <w:tcW w:w="2290" w:type="dxa"/>
          </w:tcPr>
          <w:p w14:paraId="417A926C" w14:textId="77777777" w:rsidR="00BC38A0" w:rsidRPr="00527337" w:rsidRDefault="00BC38A0" w:rsidP="00094FFB">
            <w:pPr>
              <w:pStyle w:val="Tabletext"/>
              <w:jc w:val="left"/>
            </w:pPr>
            <w:r w:rsidRPr="00527337">
              <w:t>25</w:t>
            </w:r>
          </w:p>
        </w:tc>
        <w:tc>
          <w:tcPr>
            <w:tcW w:w="3440" w:type="dxa"/>
          </w:tcPr>
          <w:p w14:paraId="16500763" w14:textId="77777777" w:rsidR="00BC38A0" w:rsidRPr="00527337" w:rsidRDefault="00BC38A0" w:rsidP="00094FFB">
            <w:pPr>
              <w:pStyle w:val="Tabletext"/>
              <w:jc w:val="left"/>
            </w:pPr>
            <w:r w:rsidRPr="00527337">
              <w:t>≤ 16º @ –3 dB / ≤ 55º @ –20 dB (Typ.)</w:t>
            </w:r>
          </w:p>
        </w:tc>
      </w:tr>
      <w:tr w:rsidR="00BC38A0" w:rsidRPr="00527337" w14:paraId="299DA501" w14:textId="77777777" w:rsidTr="00A91BD6">
        <w:trPr>
          <w:jc w:val="center"/>
        </w:trPr>
        <w:tc>
          <w:tcPr>
            <w:tcW w:w="2960" w:type="dxa"/>
          </w:tcPr>
          <w:p w14:paraId="600D06D9" w14:textId="77777777" w:rsidR="00BC38A0" w:rsidRPr="00527337" w:rsidRDefault="00BC38A0" w:rsidP="00094FFB">
            <w:pPr>
              <w:pStyle w:val="Tabletext"/>
              <w:jc w:val="left"/>
            </w:pPr>
            <w:r w:rsidRPr="00527337">
              <w:t xml:space="preserve">Antenna azimuthal beamwidth </w:t>
            </w:r>
          </w:p>
        </w:tc>
        <w:tc>
          <w:tcPr>
            <w:tcW w:w="1246" w:type="dxa"/>
          </w:tcPr>
          <w:p w14:paraId="6ECC9356" w14:textId="77777777" w:rsidR="00BC38A0" w:rsidRPr="00527337" w:rsidRDefault="00094FFB" w:rsidP="00094FFB">
            <w:pPr>
              <w:pStyle w:val="Tabletext"/>
              <w:jc w:val="center"/>
            </w:pPr>
            <w:r>
              <w:t>d</w:t>
            </w:r>
            <w:r w:rsidR="00BC38A0" w:rsidRPr="00527337">
              <w:t>egrees</w:t>
            </w:r>
          </w:p>
        </w:tc>
        <w:tc>
          <w:tcPr>
            <w:tcW w:w="2748" w:type="dxa"/>
          </w:tcPr>
          <w:p w14:paraId="393D48A6" w14:textId="77777777" w:rsidR="00BC38A0" w:rsidRPr="00527337" w:rsidRDefault="00BC38A0" w:rsidP="00094FFB">
            <w:pPr>
              <w:pStyle w:val="Tabletext"/>
              <w:jc w:val="left"/>
            </w:pPr>
            <w:r w:rsidRPr="00527337">
              <w:t>0.4</w:t>
            </w:r>
          </w:p>
        </w:tc>
        <w:tc>
          <w:tcPr>
            <w:tcW w:w="2290" w:type="dxa"/>
          </w:tcPr>
          <w:p w14:paraId="7F18CC43" w14:textId="77777777" w:rsidR="00BC38A0" w:rsidRPr="00527337" w:rsidRDefault="00BC38A0" w:rsidP="00094FFB">
            <w:pPr>
              <w:pStyle w:val="Tabletext"/>
              <w:jc w:val="left"/>
            </w:pPr>
            <w:r w:rsidRPr="00527337">
              <w:t>0.95</w:t>
            </w:r>
          </w:p>
        </w:tc>
        <w:tc>
          <w:tcPr>
            <w:tcW w:w="3440" w:type="dxa"/>
          </w:tcPr>
          <w:p w14:paraId="75611CE0" w14:textId="77777777" w:rsidR="00BC38A0" w:rsidRPr="00527337" w:rsidRDefault="00BC38A0" w:rsidP="00094FFB">
            <w:pPr>
              <w:pStyle w:val="Tabletext"/>
              <w:jc w:val="left"/>
            </w:pPr>
            <w:r w:rsidRPr="00527337">
              <w:t>≤ 0.6º @ –3 dB</w:t>
            </w:r>
          </w:p>
        </w:tc>
      </w:tr>
      <w:tr w:rsidR="00BC38A0" w:rsidRPr="00527337" w14:paraId="6D695463" w14:textId="77777777" w:rsidTr="00A91BD6">
        <w:trPr>
          <w:jc w:val="center"/>
        </w:trPr>
        <w:tc>
          <w:tcPr>
            <w:tcW w:w="2960" w:type="dxa"/>
          </w:tcPr>
          <w:p w14:paraId="1FCFD2EF" w14:textId="77777777" w:rsidR="00BC38A0" w:rsidRPr="00527337" w:rsidRDefault="00BC38A0" w:rsidP="00094FFB">
            <w:pPr>
              <w:pStyle w:val="Tabletext"/>
              <w:jc w:val="left"/>
            </w:pPr>
            <w:r w:rsidRPr="00527337">
              <w:t>Antenna horizontal scan rate</w:t>
            </w:r>
          </w:p>
        </w:tc>
        <w:tc>
          <w:tcPr>
            <w:tcW w:w="1246" w:type="dxa"/>
          </w:tcPr>
          <w:p w14:paraId="02DBDDD0" w14:textId="77777777" w:rsidR="00BC38A0" w:rsidRPr="00527337" w:rsidRDefault="00094FFB" w:rsidP="00094FFB">
            <w:pPr>
              <w:pStyle w:val="Tabletext"/>
              <w:jc w:val="center"/>
            </w:pPr>
            <w:r>
              <w:t>d</w:t>
            </w:r>
            <w:r w:rsidR="00BC38A0" w:rsidRPr="00527337">
              <w:t>egrees/s</w:t>
            </w:r>
          </w:p>
        </w:tc>
        <w:tc>
          <w:tcPr>
            <w:tcW w:w="2748" w:type="dxa"/>
          </w:tcPr>
          <w:p w14:paraId="47D936E0" w14:textId="77777777" w:rsidR="00BC38A0" w:rsidRPr="00527337" w:rsidRDefault="00094FFB" w:rsidP="00094FFB">
            <w:pPr>
              <w:pStyle w:val="Tabletext"/>
              <w:jc w:val="left"/>
            </w:pPr>
            <w:r>
              <w:t>60-</w:t>
            </w:r>
            <w:r w:rsidR="00BC38A0" w:rsidRPr="00527337">
              <w:t>288</w:t>
            </w:r>
          </w:p>
        </w:tc>
        <w:tc>
          <w:tcPr>
            <w:tcW w:w="2290" w:type="dxa"/>
          </w:tcPr>
          <w:p w14:paraId="731AFFB3" w14:textId="77777777" w:rsidR="00BC38A0" w:rsidRPr="00527337" w:rsidRDefault="00BC38A0" w:rsidP="00094FFB">
            <w:pPr>
              <w:pStyle w:val="Tabletext"/>
              <w:jc w:val="left"/>
            </w:pPr>
            <w:r w:rsidRPr="00527337">
              <w:t>144 or 240</w:t>
            </w:r>
          </w:p>
        </w:tc>
        <w:tc>
          <w:tcPr>
            <w:tcW w:w="3440" w:type="dxa"/>
          </w:tcPr>
          <w:p w14:paraId="6DD05C14" w14:textId="77777777" w:rsidR="00BC38A0" w:rsidRPr="00527337" w:rsidRDefault="00BC38A0" w:rsidP="00094FFB">
            <w:pPr>
              <w:pStyle w:val="Tabletext"/>
              <w:jc w:val="left"/>
            </w:pPr>
            <w:r w:rsidRPr="00527337">
              <w:t>10-48 RPM</w:t>
            </w:r>
          </w:p>
        </w:tc>
      </w:tr>
      <w:tr w:rsidR="00BC38A0" w:rsidRPr="00527337" w14:paraId="236D8BA2" w14:textId="77777777" w:rsidTr="00A91BD6">
        <w:trPr>
          <w:jc w:val="center"/>
        </w:trPr>
        <w:tc>
          <w:tcPr>
            <w:tcW w:w="2960" w:type="dxa"/>
          </w:tcPr>
          <w:p w14:paraId="7CD7542B" w14:textId="77777777" w:rsidR="00BC38A0" w:rsidRPr="00527337" w:rsidRDefault="00BC38A0" w:rsidP="00094FFB">
            <w:pPr>
              <w:pStyle w:val="Tabletext"/>
              <w:jc w:val="left"/>
            </w:pPr>
            <w:r w:rsidRPr="00527337">
              <w:t>Antenna horizontal scan type (continuous, random, sector, etc.)</w:t>
            </w:r>
          </w:p>
        </w:tc>
        <w:tc>
          <w:tcPr>
            <w:tcW w:w="1246" w:type="dxa"/>
          </w:tcPr>
          <w:p w14:paraId="6BC4FFB6" w14:textId="77777777" w:rsidR="00BC38A0" w:rsidRPr="00527337" w:rsidRDefault="00094FFB" w:rsidP="00094FFB">
            <w:pPr>
              <w:pStyle w:val="Tabletext"/>
              <w:jc w:val="center"/>
            </w:pPr>
            <w:r>
              <w:t>d</w:t>
            </w:r>
            <w:r w:rsidR="00BC38A0" w:rsidRPr="00527337">
              <w:t>egrees</w:t>
            </w:r>
          </w:p>
        </w:tc>
        <w:tc>
          <w:tcPr>
            <w:tcW w:w="2748" w:type="dxa"/>
          </w:tcPr>
          <w:p w14:paraId="7F92E053" w14:textId="77777777" w:rsidR="00BC38A0" w:rsidRPr="00527337" w:rsidRDefault="00BC38A0" w:rsidP="00094FFB">
            <w:pPr>
              <w:pStyle w:val="Tabletext"/>
              <w:jc w:val="left"/>
            </w:pPr>
            <w:r w:rsidRPr="00527337">
              <w:t xml:space="preserve">Continuous or </w:t>
            </w:r>
            <w:r w:rsidR="006A61EE" w:rsidRPr="00527337">
              <w:t>s</w:t>
            </w:r>
            <w:r w:rsidRPr="00527337">
              <w:t>ectors</w:t>
            </w:r>
          </w:p>
        </w:tc>
        <w:tc>
          <w:tcPr>
            <w:tcW w:w="2290" w:type="dxa"/>
          </w:tcPr>
          <w:p w14:paraId="40B4D00E" w14:textId="77777777" w:rsidR="00BC38A0" w:rsidRPr="00527337" w:rsidRDefault="00BC38A0" w:rsidP="00094FFB">
            <w:pPr>
              <w:pStyle w:val="Tabletext"/>
              <w:jc w:val="left"/>
            </w:pPr>
            <w:r w:rsidRPr="00527337">
              <w:t>continuous</w:t>
            </w:r>
          </w:p>
        </w:tc>
        <w:tc>
          <w:tcPr>
            <w:tcW w:w="3440" w:type="dxa"/>
          </w:tcPr>
          <w:p w14:paraId="739E8552" w14:textId="77777777" w:rsidR="00BC38A0" w:rsidRPr="00527337" w:rsidRDefault="00BC38A0" w:rsidP="00094FFB">
            <w:pPr>
              <w:pStyle w:val="Tabletext"/>
              <w:jc w:val="left"/>
            </w:pPr>
            <w:r w:rsidRPr="00527337">
              <w:t>Continuous or sectors</w:t>
            </w:r>
          </w:p>
        </w:tc>
      </w:tr>
    </w:tbl>
    <w:p w14:paraId="3C928E9C" w14:textId="77777777" w:rsidR="00BC38A0" w:rsidRPr="00527337" w:rsidRDefault="00BC38A0" w:rsidP="00BC38A0">
      <w:pPr>
        <w:overflowPunct/>
        <w:autoSpaceDE/>
        <w:autoSpaceDN/>
        <w:adjustRightInd/>
        <w:spacing w:before="0"/>
        <w:textAlignment w:val="auto"/>
        <w:rPr>
          <w:caps/>
          <w:sz w:val="20"/>
        </w:rPr>
      </w:pPr>
    </w:p>
    <w:p w14:paraId="5D75B875" w14:textId="77777777" w:rsidR="00BC38A0" w:rsidRPr="00527337" w:rsidRDefault="00BC38A0" w:rsidP="00BC38A0">
      <w:pPr>
        <w:overflowPunct/>
        <w:autoSpaceDE/>
        <w:autoSpaceDN/>
        <w:adjustRightInd/>
        <w:spacing w:before="0"/>
        <w:textAlignment w:val="auto"/>
        <w:rPr>
          <w:caps/>
          <w:sz w:val="20"/>
        </w:rPr>
      </w:pPr>
      <w:r w:rsidRPr="00527337">
        <w:br w:type="page"/>
      </w:r>
    </w:p>
    <w:p w14:paraId="08324CC7" w14:textId="77777777" w:rsidR="00BC38A0" w:rsidRPr="00527337" w:rsidRDefault="00BC38A0" w:rsidP="00D43998">
      <w:pPr>
        <w:pStyle w:val="TableNo"/>
        <w:spacing w:before="0"/>
      </w:pPr>
      <w:r>
        <w:lastRenderedPageBreak/>
        <w:br/>
      </w:r>
      <w:r w:rsidRPr="00527337">
        <w:t>TABLE 2 (</w:t>
      </w:r>
      <w:r w:rsidR="00761866" w:rsidRPr="00D43998">
        <w:rPr>
          <w:i/>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BC38A0" w:rsidRPr="00527337" w14:paraId="7DCAE0D5" w14:textId="77777777" w:rsidTr="00761866">
        <w:trPr>
          <w:jc w:val="center"/>
        </w:trPr>
        <w:tc>
          <w:tcPr>
            <w:tcW w:w="3299" w:type="dxa"/>
          </w:tcPr>
          <w:p w14:paraId="0CB833D4" w14:textId="77777777" w:rsidR="00BC38A0" w:rsidRPr="00527337" w:rsidRDefault="00BC38A0" w:rsidP="00771EEE">
            <w:pPr>
              <w:pStyle w:val="Tablehead"/>
            </w:pPr>
            <w:r w:rsidRPr="00D43998">
              <w:rPr>
                <w:rFonts w:ascii="Times New Roman Bold" w:hAnsi="Times New Roman Bold"/>
              </w:rPr>
              <w:t>Characteristics</w:t>
            </w:r>
          </w:p>
        </w:tc>
        <w:tc>
          <w:tcPr>
            <w:tcW w:w="1431" w:type="dxa"/>
          </w:tcPr>
          <w:p w14:paraId="11A91513" w14:textId="77777777" w:rsidR="00BC38A0" w:rsidRPr="00527337" w:rsidRDefault="00BC38A0" w:rsidP="00094FFB">
            <w:pPr>
              <w:pStyle w:val="Tablehead"/>
              <w:rPr>
                <w:sz w:val="18"/>
              </w:rPr>
            </w:pPr>
            <w:r w:rsidRPr="00527337">
              <w:t>Units</w:t>
            </w:r>
          </w:p>
        </w:tc>
        <w:tc>
          <w:tcPr>
            <w:tcW w:w="3179" w:type="dxa"/>
          </w:tcPr>
          <w:p w14:paraId="1E9A3134" w14:textId="77777777" w:rsidR="00BC38A0" w:rsidRPr="00527337" w:rsidRDefault="00BC38A0" w:rsidP="00771EEE">
            <w:pPr>
              <w:pStyle w:val="Tablehead"/>
            </w:pPr>
            <w:r w:rsidRPr="00D43998">
              <w:rPr>
                <w:rFonts w:ascii="Times New Roman Bold" w:hAnsi="Times New Roman Bold"/>
              </w:rPr>
              <w:t>System S1</w:t>
            </w:r>
            <w:r>
              <w:t>0</w:t>
            </w:r>
          </w:p>
        </w:tc>
        <w:tc>
          <w:tcPr>
            <w:tcW w:w="2543" w:type="dxa"/>
          </w:tcPr>
          <w:p w14:paraId="1C5E4D51" w14:textId="77777777" w:rsidR="00BC38A0" w:rsidRPr="00527337" w:rsidRDefault="00BC38A0" w:rsidP="00771EEE">
            <w:pPr>
              <w:pStyle w:val="Tablehead"/>
            </w:pPr>
            <w:r w:rsidRPr="00D43998">
              <w:rPr>
                <w:rFonts w:ascii="Times New Roman Bold" w:hAnsi="Times New Roman Bold"/>
              </w:rPr>
              <w:t>System S1</w:t>
            </w:r>
            <w:r>
              <w:t>1</w:t>
            </w:r>
          </w:p>
        </w:tc>
        <w:tc>
          <w:tcPr>
            <w:tcW w:w="4007" w:type="dxa"/>
          </w:tcPr>
          <w:p w14:paraId="68C8E375" w14:textId="77777777" w:rsidR="00BC38A0" w:rsidRPr="00D43998" w:rsidRDefault="00BC38A0" w:rsidP="00771EEE">
            <w:pPr>
              <w:pStyle w:val="Tablehead"/>
              <w:tabs>
                <w:tab w:val="num" w:pos="360"/>
                <w:tab w:val="left" w:pos="794"/>
                <w:tab w:val="left" w:pos="1191"/>
                <w:tab w:val="left" w:pos="1588"/>
              </w:tabs>
              <w:ind w:left="340" w:hanging="340"/>
            </w:pPr>
            <w:r w:rsidRPr="00D43998">
              <w:rPr>
                <w:rFonts w:ascii="Times New Roman Bold" w:hAnsi="Times New Roman Bold"/>
              </w:rPr>
              <w:t>System S1</w:t>
            </w:r>
            <w:r>
              <w:t>2</w:t>
            </w:r>
          </w:p>
        </w:tc>
      </w:tr>
      <w:tr w:rsidR="00BC38A0" w:rsidRPr="00527337" w14:paraId="749AD04C" w14:textId="77777777" w:rsidTr="00761866">
        <w:trPr>
          <w:jc w:val="center"/>
        </w:trPr>
        <w:tc>
          <w:tcPr>
            <w:tcW w:w="3299" w:type="dxa"/>
          </w:tcPr>
          <w:p w14:paraId="6B2049B5" w14:textId="77777777" w:rsidR="00BC38A0" w:rsidRPr="00527337" w:rsidRDefault="00BC38A0" w:rsidP="00094FFB">
            <w:pPr>
              <w:pStyle w:val="Tabletext"/>
              <w:spacing w:after="20"/>
              <w:jc w:val="left"/>
            </w:pPr>
            <w:r w:rsidRPr="00D43998">
              <w:t>Antenna vertical scan rate</w:t>
            </w:r>
          </w:p>
        </w:tc>
        <w:tc>
          <w:tcPr>
            <w:tcW w:w="1431" w:type="dxa"/>
          </w:tcPr>
          <w:p w14:paraId="50B8882F" w14:textId="77777777" w:rsidR="00BC38A0" w:rsidRPr="00527337" w:rsidRDefault="00094FFB" w:rsidP="00094FFB">
            <w:pPr>
              <w:pStyle w:val="Tabletext"/>
              <w:keepLines/>
              <w:tabs>
                <w:tab w:val="left" w:leader="dot" w:pos="7938"/>
                <w:tab w:val="center" w:pos="9526"/>
              </w:tabs>
              <w:spacing w:after="20"/>
              <w:ind w:left="567" w:hanging="567"/>
              <w:jc w:val="center"/>
            </w:pPr>
            <w:r>
              <w:t>d</w:t>
            </w:r>
            <w:r w:rsidR="00BC38A0" w:rsidRPr="00527337">
              <w:t>egrees/s</w:t>
            </w:r>
          </w:p>
        </w:tc>
        <w:tc>
          <w:tcPr>
            <w:tcW w:w="3179" w:type="dxa"/>
          </w:tcPr>
          <w:p w14:paraId="524D4E69" w14:textId="77777777" w:rsidR="00BC38A0" w:rsidRPr="00527337" w:rsidRDefault="00BC38A0" w:rsidP="00094FFB">
            <w:pPr>
              <w:pStyle w:val="Tabletext"/>
              <w:spacing w:after="20"/>
              <w:jc w:val="left"/>
            </w:pPr>
            <w:r w:rsidRPr="00D43998">
              <w:t>Not applicable</w:t>
            </w:r>
          </w:p>
        </w:tc>
        <w:tc>
          <w:tcPr>
            <w:tcW w:w="2543" w:type="dxa"/>
          </w:tcPr>
          <w:p w14:paraId="7AC5FC17"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 xml:space="preserve">Not </w:t>
            </w:r>
            <w:r w:rsidRPr="00D43998">
              <w:t>applicable</w:t>
            </w:r>
          </w:p>
        </w:tc>
        <w:tc>
          <w:tcPr>
            <w:tcW w:w="4007" w:type="dxa"/>
          </w:tcPr>
          <w:p w14:paraId="1864F86B"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527337">
              <w:t>Not applicable</w:t>
            </w:r>
          </w:p>
        </w:tc>
      </w:tr>
      <w:tr w:rsidR="00BC38A0" w:rsidRPr="00527337" w14:paraId="26A2DCCD" w14:textId="77777777" w:rsidTr="00761866">
        <w:trPr>
          <w:jc w:val="center"/>
        </w:trPr>
        <w:tc>
          <w:tcPr>
            <w:tcW w:w="3299" w:type="dxa"/>
          </w:tcPr>
          <w:p w14:paraId="7235F2FC"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Antenna vertical scan type</w:t>
            </w:r>
          </w:p>
        </w:tc>
        <w:tc>
          <w:tcPr>
            <w:tcW w:w="1431" w:type="dxa"/>
          </w:tcPr>
          <w:p w14:paraId="1AB7A5A9" w14:textId="77777777" w:rsidR="00BC38A0" w:rsidRPr="00527337" w:rsidRDefault="00BC38A0" w:rsidP="00094FFB">
            <w:pPr>
              <w:pStyle w:val="Tabletext"/>
              <w:spacing w:after="20"/>
              <w:jc w:val="center"/>
            </w:pPr>
          </w:p>
        </w:tc>
        <w:tc>
          <w:tcPr>
            <w:tcW w:w="3179" w:type="dxa"/>
          </w:tcPr>
          <w:p w14:paraId="125AFE78" w14:textId="77777777" w:rsidR="00BC38A0" w:rsidRPr="00527337" w:rsidRDefault="00BC38A0" w:rsidP="00094FFB">
            <w:pPr>
              <w:pStyle w:val="Tabletext"/>
              <w:spacing w:after="20"/>
              <w:jc w:val="left"/>
            </w:pPr>
            <w:r w:rsidRPr="00D43998">
              <w:t>Not applicable</w:t>
            </w:r>
          </w:p>
        </w:tc>
        <w:tc>
          <w:tcPr>
            <w:tcW w:w="2543" w:type="dxa"/>
          </w:tcPr>
          <w:p w14:paraId="47E0EC4D"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14:paraId="1AD63458"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527337">
              <w:t xml:space="preserve">Not </w:t>
            </w:r>
            <w:r w:rsidRPr="00D43998">
              <w:t>applicable</w:t>
            </w:r>
          </w:p>
        </w:tc>
      </w:tr>
      <w:tr w:rsidR="00BC38A0" w:rsidRPr="00527337" w14:paraId="56C03780" w14:textId="77777777" w:rsidTr="00761866">
        <w:trPr>
          <w:jc w:val="center"/>
        </w:trPr>
        <w:tc>
          <w:tcPr>
            <w:tcW w:w="3299" w:type="dxa"/>
          </w:tcPr>
          <w:p w14:paraId="50FD6D3A" w14:textId="77777777"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Antenna side-lobe (SL) levels (1</w:t>
            </w:r>
            <w:r w:rsidRPr="00094FFB">
              <w:rPr>
                <w:vertAlign w:val="superscript"/>
                <w:lang w:val="en-US"/>
              </w:rPr>
              <w:t>st</w:t>
            </w:r>
            <w:r w:rsidRPr="00D43998">
              <w:rPr>
                <w:lang w:val="en-US"/>
              </w:rPr>
              <w:t xml:space="preserve"> SLs and remote SLs) </w:t>
            </w:r>
          </w:p>
        </w:tc>
        <w:tc>
          <w:tcPr>
            <w:tcW w:w="1431" w:type="dxa"/>
          </w:tcPr>
          <w:p w14:paraId="25543239"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dBi</w:t>
            </w:r>
          </w:p>
        </w:tc>
        <w:tc>
          <w:tcPr>
            <w:tcW w:w="3179" w:type="dxa"/>
          </w:tcPr>
          <w:p w14:paraId="2A177A9E" w14:textId="77777777" w:rsidR="00BC38A0" w:rsidRPr="00527337" w:rsidRDefault="00BC38A0" w:rsidP="00094FFB">
            <w:pPr>
              <w:pStyle w:val="Tabletext"/>
              <w:spacing w:after="20"/>
              <w:jc w:val="left"/>
            </w:pPr>
            <w:r w:rsidRPr="00D43998">
              <w:t>28</w:t>
            </w:r>
          </w:p>
        </w:tc>
        <w:tc>
          <w:tcPr>
            <w:tcW w:w="2543" w:type="dxa"/>
          </w:tcPr>
          <w:p w14:paraId="61C7C4EE" w14:textId="77777777" w:rsidR="00BC38A0" w:rsidRPr="00527337" w:rsidRDefault="00094FFB" w:rsidP="00094FFB">
            <w:pPr>
              <w:pStyle w:val="Tabletext"/>
              <w:keepLines/>
              <w:tabs>
                <w:tab w:val="left" w:leader="dot" w:pos="7938"/>
                <w:tab w:val="center" w:pos="9526"/>
              </w:tabs>
              <w:spacing w:after="20"/>
              <w:ind w:left="567" w:hanging="567"/>
              <w:jc w:val="left"/>
            </w:pPr>
            <w:r>
              <w:t xml:space="preserve">&lt; </w:t>
            </w:r>
            <w:r>
              <w:sym w:font="Symbol" w:char="F02D"/>
            </w:r>
            <w:r w:rsidR="006A61EE">
              <w:t>32/</w:t>
            </w:r>
            <w:r w:rsidR="00BC38A0" w:rsidRPr="00D43998">
              <w:t xml:space="preserve">remote SLs &lt; </w:t>
            </w:r>
            <w:r>
              <w:t>−</w:t>
            </w:r>
            <w:r w:rsidR="00BC38A0" w:rsidRPr="00D43998">
              <w:t>40</w:t>
            </w:r>
          </w:p>
        </w:tc>
        <w:tc>
          <w:tcPr>
            <w:tcW w:w="4007" w:type="dxa"/>
          </w:tcPr>
          <w:p w14:paraId="47DACDE1" w14:textId="77777777" w:rsidR="00BC38A0" w:rsidRPr="00527337" w:rsidRDefault="00094FFB" w:rsidP="00094FFB">
            <w:pPr>
              <w:pStyle w:val="Tabletext"/>
              <w:keepLines/>
              <w:tabs>
                <w:tab w:val="left" w:leader="dot" w:pos="7938"/>
                <w:tab w:val="center" w:pos="9526"/>
              </w:tabs>
              <w:spacing w:after="20"/>
              <w:ind w:left="567" w:hanging="567"/>
              <w:jc w:val="left"/>
            </w:pPr>
            <w:r>
              <w:t>1.5°-</w:t>
            </w:r>
            <w:r w:rsidR="00BC38A0" w:rsidRPr="00D43998">
              <w:t xml:space="preserve">5° &lt; 6 </w:t>
            </w:r>
          </w:p>
          <w:p w14:paraId="30190E66" w14:textId="77777777" w:rsidR="00BC38A0" w:rsidRPr="00527337" w:rsidRDefault="00BC38A0" w:rsidP="00761866">
            <w:pPr>
              <w:pStyle w:val="Tabletext"/>
              <w:spacing w:before="0" w:after="20"/>
              <w:jc w:val="left"/>
            </w:pPr>
            <w:r w:rsidRPr="00D43998">
              <w:t>5°-10° &lt; 4</w:t>
            </w:r>
          </w:p>
          <w:p w14:paraId="4C4A3AD7" w14:textId="77777777" w:rsidR="00BC38A0" w:rsidRPr="00D43998" w:rsidRDefault="00BC38A0" w:rsidP="00761866">
            <w:pPr>
              <w:pStyle w:val="Tabletext"/>
              <w:spacing w:before="0" w:after="20"/>
              <w:jc w:val="left"/>
            </w:pPr>
            <w:r w:rsidRPr="00D43998">
              <w:t xml:space="preserve">&gt; 10° &lt; </w:t>
            </w:r>
            <w:r w:rsidR="00094FFB">
              <w:sym w:font="Symbol" w:char="F02D"/>
            </w:r>
            <w:r w:rsidRPr="00D43998">
              <w:t>1</w:t>
            </w:r>
          </w:p>
        </w:tc>
      </w:tr>
      <w:tr w:rsidR="00BC38A0" w:rsidRPr="00527337" w14:paraId="42AD1331" w14:textId="77777777" w:rsidTr="00761866">
        <w:trPr>
          <w:jc w:val="center"/>
        </w:trPr>
        <w:tc>
          <w:tcPr>
            <w:tcW w:w="3299" w:type="dxa"/>
          </w:tcPr>
          <w:p w14:paraId="271E0AD5"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Antenna height</w:t>
            </w:r>
          </w:p>
        </w:tc>
        <w:tc>
          <w:tcPr>
            <w:tcW w:w="1431" w:type="dxa"/>
          </w:tcPr>
          <w:p w14:paraId="46926558" w14:textId="77777777" w:rsidR="00BC38A0" w:rsidRPr="00527337" w:rsidRDefault="00094FFB" w:rsidP="00094FFB">
            <w:pPr>
              <w:pStyle w:val="Tabletext"/>
              <w:keepLines/>
              <w:tabs>
                <w:tab w:val="left" w:leader="dot" w:pos="7938"/>
                <w:tab w:val="center" w:pos="9526"/>
              </w:tabs>
              <w:spacing w:after="20"/>
              <w:ind w:left="567" w:hanging="567"/>
              <w:jc w:val="center"/>
            </w:pPr>
            <w:r>
              <w:t>m</w:t>
            </w:r>
          </w:p>
        </w:tc>
        <w:tc>
          <w:tcPr>
            <w:tcW w:w="3179" w:type="dxa"/>
          </w:tcPr>
          <w:p w14:paraId="7946C43F" w14:textId="77777777" w:rsidR="00BC38A0" w:rsidRPr="00527337" w:rsidRDefault="00094FFB" w:rsidP="00094FFB">
            <w:pPr>
              <w:pStyle w:val="Tabletext"/>
              <w:spacing w:after="20"/>
              <w:jc w:val="left"/>
            </w:pPr>
            <w:r>
              <w:t>Normally 30-</w:t>
            </w:r>
            <w:r w:rsidR="00BC38A0" w:rsidRPr="00D43998">
              <w:t>100</w:t>
            </w:r>
          </w:p>
        </w:tc>
        <w:tc>
          <w:tcPr>
            <w:tcW w:w="2543" w:type="dxa"/>
          </w:tcPr>
          <w:p w14:paraId="2AE39894" w14:textId="77777777" w:rsidR="00BC38A0" w:rsidRPr="00BC38A0" w:rsidRDefault="00BC38A0" w:rsidP="00094FFB">
            <w:pPr>
              <w:pStyle w:val="Tabletext"/>
              <w:keepLines/>
              <w:tabs>
                <w:tab w:val="left" w:leader="dot" w:pos="7938"/>
                <w:tab w:val="center" w:pos="9526"/>
              </w:tabs>
              <w:spacing w:after="20"/>
              <w:jc w:val="left"/>
              <w:rPr>
                <w:lang w:val="en-US"/>
              </w:rPr>
            </w:pPr>
            <w:r w:rsidRPr="00D43998">
              <w:rPr>
                <w:lang w:val="en-US"/>
              </w:rPr>
              <w:t>Typically 10-50 m depending on ship’s installation</w:t>
            </w:r>
          </w:p>
        </w:tc>
        <w:tc>
          <w:tcPr>
            <w:tcW w:w="4007" w:type="dxa"/>
          </w:tcPr>
          <w:p w14:paraId="78612A9F"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D43998">
              <w:t>Installation dependent</w:t>
            </w:r>
          </w:p>
        </w:tc>
      </w:tr>
      <w:tr w:rsidR="00BC38A0" w:rsidRPr="008218CB" w14:paraId="634FB5F8" w14:textId="77777777" w:rsidTr="00761866">
        <w:trPr>
          <w:jc w:val="center"/>
        </w:trPr>
        <w:tc>
          <w:tcPr>
            <w:tcW w:w="3299" w:type="dxa"/>
          </w:tcPr>
          <w:p w14:paraId="04C61B57"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IF 3 dB bandwidth </w:t>
            </w:r>
          </w:p>
        </w:tc>
        <w:tc>
          <w:tcPr>
            <w:tcW w:w="1431" w:type="dxa"/>
          </w:tcPr>
          <w:p w14:paraId="3F13989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6DD1DDB3" w14:textId="77777777" w:rsidR="00BC38A0" w:rsidRPr="00527337" w:rsidRDefault="00BC38A0" w:rsidP="00094FFB">
            <w:pPr>
              <w:pStyle w:val="Tabletext"/>
              <w:spacing w:after="20"/>
              <w:jc w:val="left"/>
              <w:rPr>
                <w:b/>
              </w:rPr>
            </w:pPr>
            <w:r w:rsidRPr="00D43998">
              <w:t>180</w:t>
            </w:r>
          </w:p>
        </w:tc>
        <w:tc>
          <w:tcPr>
            <w:tcW w:w="2543" w:type="dxa"/>
          </w:tcPr>
          <w:p w14:paraId="27331E1B"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22 or 5</w:t>
            </w:r>
          </w:p>
        </w:tc>
        <w:tc>
          <w:tcPr>
            <w:tcW w:w="4007" w:type="dxa"/>
          </w:tcPr>
          <w:p w14:paraId="6F16B1DF" w14:textId="77777777" w:rsidR="00BC38A0" w:rsidRPr="00D43998" w:rsidRDefault="00BC38A0" w:rsidP="00094FFB">
            <w:pPr>
              <w:pStyle w:val="Tabletext"/>
              <w:keepNext/>
              <w:keepLines/>
              <w:tabs>
                <w:tab w:val="left" w:leader="dot" w:pos="7938"/>
                <w:tab w:val="center" w:pos="9526"/>
              </w:tabs>
              <w:spacing w:after="20"/>
              <w:ind w:left="567" w:hanging="567"/>
              <w:jc w:val="left"/>
              <w:rPr>
                <w:lang w:val="en-US"/>
              </w:rPr>
            </w:pPr>
            <w:r w:rsidRPr="00D43998">
              <w:rPr>
                <w:lang w:val="en-US"/>
              </w:rPr>
              <w:t>180 (analogue)</w:t>
            </w:r>
            <w:r w:rsidR="00761866">
              <w:rPr>
                <w:lang w:val="en-US"/>
              </w:rPr>
              <w:t xml:space="preserve"> </w:t>
            </w:r>
          </w:p>
          <w:p w14:paraId="54B29D77" w14:textId="77777777" w:rsidR="00BC38A0" w:rsidRPr="00D43998" w:rsidRDefault="00BC38A0" w:rsidP="00094FFB">
            <w:pPr>
              <w:pStyle w:val="Tabletext"/>
              <w:spacing w:after="20"/>
              <w:jc w:val="left"/>
              <w:rPr>
                <w:vertAlign w:val="superscript"/>
                <w:lang w:val="en-US"/>
              </w:rPr>
            </w:pPr>
            <w:r w:rsidRPr="00D43998">
              <w:rPr>
                <w:lang w:val="en-US"/>
              </w:rPr>
              <w:t>resolution BW is 12.5 or 25</w:t>
            </w:r>
            <w:r w:rsidRPr="00BC38A0">
              <w:rPr>
                <w:vertAlign w:val="superscript"/>
                <w:lang w:val="en-US"/>
              </w:rPr>
              <w:t>(8)</w:t>
            </w:r>
          </w:p>
        </w:tc>
      </w:tr>
      <w:tr w:rsidR="00BC38A0" w:rsidRPr="00527337" w14:paraId="273F9DAE" w14:textId="77777777" w:rsidTr="00761866">
        <w:trPr>
          <w:jc w:val="center"/>
        </w:trPr>
        <w:tc>
          <w:tcPr>
            <w:tcW w:w="3299" w:type="dxa"/>
          </w:tcPr>
          <w:p w14:paraId="0404DFD6"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Receiver noise figure </w:t>
            </w:r>
          </w:p>
        </w:tc>
        <w:tc>
          <w:tcPr>
            <w:tcW w:w="1431" w:type="dxa"/>
          </w:tcPr>
          <w:p w14:paraId="4A0BC811"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w:t>
            </w:r>
          </w:p>
        </w:tc>
        <w:tc>
          <w:tcPr>
            <w:tcW w:w="3179" w:type="dxa"/>
          </w:tcPr>
          <w:p w14:paraId="41071E46" w14:textId="77777777" w:rsidR="00BC38A0" w:rsidRPr="00527337" w:rsidRDefault="00BC38A0" w:rsidP="00094FFB">
            <w:pPr>
              <w:pStyle w:val="Tabletext"/>
              <w:spacing w:after="20"/>
              <w:jc w:val="left"/>
            </w:pPr>
            <w:r w:rsidRPr="00D43998">
              <w:t>2.5</w:t>
            </w:r>
          </w:p>
        </w:tc>
        <w:tc>
          <w:tcPr>
            <w:tcW w:w="2543" w:type="dxa"/>
          </w:tcPr>
          <w:p w14:paraId="49214510"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2.5</w:t>
            </w:r>
          </w:p>
        </w:tc>
        <w:tc>
          <w:tcPr>
            <w:tcW w:w="4007" w:type="dxa"/>
          </w:tcPr>
          <w:p w14:paraId="1C63444A" w14:textId="77777777" w:rsidR="00BC38A0" w:rsidRPr="00D43998" w:rsidRDefault="00BC38A0" w:rsidP="00094FFB">
            <w:pPr>
              <w:pStyle w:val="Tabletext"/>
              <w:keepNext/>
              <w:keepLines/>
              <w:tabs>
                <w:tab w:val="left" w:leader="dot" w:pos="7938"/>
                <w:tab w:val="center" w:pos="9526"/>
              </w:tabs>
              <w:spacing w:after="20"/>
              <w:ind w:left="567" w:hanging="567"/>
              <w:jc w:val="left"/>
            </w:pPr>
            <w:r w:rsidRPr="00D43998">
              <w:rPr>
                <w:lang w:val="en-US"/>
              </w:rPr>
              <w:t>2.5</w:t>
            </w:r>
          </w:p>
        </w:tc>
      </w:tr>
      <w:tr w:rsidR="00BC38A0" w:rsidRPr="00527337" w14:paraId="055EDFCC" w14:textId="77777777" w:rsidTr="00761866">
        <w:trPr>
          <w:jc w:val="center"/>
        </w:trPr>
        <w:tc>
          <w:tcPr>
            <w:tcW w:w="3299" w:type="dxa"/>
          </w:tcPr>
          <w:p w14:paraId="4E90EB09"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Minimum discernible signal </w:t>
            </w:r>
          </w:p>
        </w:tc>
        <w:tc>
          <w:tcPr>
            <w:tcW w:w="1431" w:type="dxa"/>
          </w:tcPr>
          <w:p w14:paraId="2895956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dBm</w:t>
            </w:r>
          </w:p>
        </w:tc>
        <w:tc>
          <w:tcPr>
            <w:tcW w:w="3179" w:type="dxa"/>
          </w:tcPr>
          <w:p w14:paraId="0D918828" w14:textId="77777777" w:rsidR="00BC38A0" w:rsidRPr="00527337" w:rsidRDefault="00BC38A0" w:rsidP="00094FFB">
            <w:pPr>
              <w:pStyle w:val="Tabletext"/>
              <w:spacing w:after="20"/>
              <w:jc w:val="left"/>
            </w:pPr>
            <w:r w:rsidRPr="00527337">
              <w:t>–130</w:t>
            </w:r>
          </w:p>
        </w:tc>
        <w:tc>
          <w:tcPr>
            <w:tcW w:w="2543" w:type="dxa"/>
          </w:tcPr>
          <w:p w14:paraId="2321240D" w14:textId="77777777" w:rsidR="00BC38A0" w:rsidRPr="00527337" w:rsidRDefault="00094FFB" w:rsidP="00094FFB">
            <w:pPr>
              <w:pStyle w:val="Tabletext"/>
              <w:keepLines/>
              <w:tabs>
                <w:tab w:val="left" w:leader="dot" w:pos="7938"/>
                <w:tab w:val="center" w:pos="9526"/>
              </w:tabs>
              <w:spacing w:after="20"/>
              <w:ind w:left="567" w:hanging="567"/>
              <w:jc w:val="left"/>
            </w:pPr>
            <w:r>
              <w:sym w:font="Symbol" w:char="F02D"/>
            </w:r>
            <w:r w:rsidR="00BC38A0" w:rsidRPr="00D43998">
              <w:t>130</w:t>
            </w:r>
          </w:p>
        </w:tc>
        <w:tc>
          <w:tcPr>
            <w:tcW w:w="4007" w:type="dxa"/>
          </w:tcPr>
          <w:p w14:paraId="4970BF12" w14:textId="77777777" w:rsidR="00BC38A0" w:rsidRPr="00D43998" w:rsidRDefault="00094FFB" w:rsidP="00094FFB">
            <w:pPr>
              <w:pStyle w:val="Tabletext"/>
              <w:keepNext/>
              <w:keepLines/>
              <w:tabs>
                <w:tab w:val="clear" w:pos="567"/>
                <w:tab w:val="left" w:leader="dot" w:pos="7938"/>
                <w:tab w:val="center" w:pos="9526"/>
              </w:tabs>
              <w:spacing w:after="20"/>
              <w:ind w:left="34" w:hanging="34"/>
              <w:jc w:val="left"/>
            </w:pPr>
            <w:r>
              <w:sym w:font="Symbol" w:char="F02D"/>
            </w:r>
            <w:r w:rsidR="00BC38A0" w:rsidRPr="00D43998">
              <w:rPr>
                <w:lang w:val="en-US"/>
              </w:rPr>
              <w:t>130 equivalent after pulse compression</w:t>
            </w:r>
          </w:p>
        </w:tc>
      </w:tr>
      <w:tr w:rsidR="00BC38A0" w:rsidRPr="00527337" w14:paraId="7D201896" w14:textId="77777777" w:rsidTr="00761866">
        <w:trPr>
          <w:jc w:val="center"/>
        </w:trPr>
        <w:tc>
          <w:tcPr>
            <w:tcW w:w="3299" w:type="dxa"/>
          </w:tcPr>
          <w:p w14:paraId="23BC48D0"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 xml:space="preserve">Total chirp width </w:t>
            </w:r>
          </w:p>
        </w:tc>
        <w:tc>
          <w:tcPr>
            <w:tcW w:w="1431" w:type="dxa"/>
          </w:tcPr>
          <w:p w14:paraId="094213C8"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46FD8652" w14:textId="77777777" w:rsidR="00BC38A0" w:rsidRPr="00527337" w:rsidRDefault="00BC38A0" w:rsidP="00761866">
            <w:pPr>
              <w:pStyle w:val="Tabletext"/>
              <w:spacing w:after="20"/>
              <w:jc w:val="left"/>
            </w:pPr>
            <w:r w:rsidRPr="00D43998">
              <w:t>Normally</w:t>
            </w:r>
            <w:r w:rsidR="00761866">
              <w:t xml:space="preserve"> </w:t>
            </w:r>
            <w:r w:rsidRPr="00D43998">
              <w:t xml:space="preserve">6 </w:t>
            </w:r>
            <w:r w:rsidR="00094FFB">
              <w:t>×</w:t>
            </w:r>
            <w:r>
              <w:t xml:space="preserve"> </w:t>
            </w:r>
            <w:r w:rsidRPr="00D43998">
              <w:t>35 MHz</w:t>
            </w:r>
          </w:p>
        </w:tc>
        <w:tc>
          <w:tcPr>
            <w:tcW w:w="2543" w:type="dxa"/>
          </w:tcPr>
          <w:p w14:paraId="0716C724" w14:textId="77777777" w:rsidR="00BC38A0" w:rsidRPr="00527337" w:rsidRDefault="00BC38A0" w:rsidP="00094FFB">
            <w:pPr>
              <w:pStyle w:val="Tabletext"/>
              <w:keepLines/>
              <w:tabs>
                <w:tab w:val="left" w:leader="dot" w:pos="7938"/>
                <w:tab w:val="center" w:pos="9526"/>
              </w:tabs>
              <w:spacing w:after="20"/>
              <w:ind w:left="567" w:hanging="567"/>
              <w:jc w:val="left"/>
            </w:pPr>
            <w:r w:rsidRPr="00527337">
              <w:t>Not applicable</w:t>
            </w:r>
          </w:p>
        </w:tc>
        <w:tc>
          <w:tcPr>
            <w:tcW w:w="4007" w:type="dxa"/>
          </w:tcPr>
          <w:p w14:paraId="0FE27145" w14:textId="77777777" w:rsidR="00BC38A0" w:rsidRPr="00D43998" w:rsidRDefault="00BC38A0" w:rsidP="00094FFB">
            <w:pPr>
              <w:pStyle w:val="Tabletext"/>
              <w:keepLines/>
              <w:tabs>
                <w:tab w:val="left" w:leader="dot" w:pos="7938"/>
                <w:tab w:val="center" w:pos="9526"/>
              </w:tabs>
              <w:spacing w:after="20"/>
              <w:ind w:left="567" w:hanging="567"/>
              <w:jc w:val="left"/>
            </w:pPr>
            <w:r w:rsidRPr="00527337">
              <w:rPr>
                <w:lang w:val="de-DE"/>
              </w:rPr>
              <w:t xml:space="preserve">6 </w:t>
            </w:r>
            <w:r w:rsidR="00094FFB">
              <w:rPr>
                <w:lang w:val="de-DE"/>
              </w:rPr>
              <w:t>×</w:t>
            </w:r>
            <w:r w:rsidRPr="00527337">
              <w:rPr>
                <w:lang w:val="de-DE"/>
              </w:rPr>
              <w:t xml:space="preserve"> 35 = 210 (</w:t>
            </w:r>
            <w:r w:rsidR="00094FFB">
              <w:sym w:font="Symbol" w:char="F02D"/>
            </w:r>
            <w:r w:rsidR="00094FFB">
              <w:rPr>
                <w:lang w:val="de-DE"/>
              </w:rPr>
              <w:t>3 dB BW)</w:t>
            </w:r>
            <w:r w:rsidRPr="00527337">
              <w:rPr>
                <w:vertAlign w:val="superscript"/>
                <w:lang w:val="de-DE"/>
              </w:rPr>
              <w:t>(9)</w:t>
            </w:r>
          </w:p>
        </w:tc>
      </w:tr>
      <w:tr w:rsidR="00BC38A0" w:rsidRPr="00094FFB" w14:paraId="69E304D7" w14:textId="77777777" w:rsidTr="00761866">
        <w:trPr>
          <w:jc w:val="center"/>
        </w:trPr>
        <w:tc>
          <w:tcPr>
            <w:tcW w:w="3299" w:type="dxa"/>
          </w:tcPr>
          <w:p w14:paraId="535C3F5B" w14:textId="77777777" w:rsidR="00BC38A0" w:rsidRPr="00527337" w:rsidRDefault="00BC38A0" w:rsidP="00094FFB">
            <w:pPr>
              <w:pStyle w:val="Tabletext"/>
              <w:keepLines/>
              <w:tabs>
                <w:tab w:val="left" w:leader="dot" w:pos="7938"/>
                <w:tab w:val="center" w:pos="9526"/>
              </w:tabs>
              <w:spacing w:after="20"/>
              <w:ind w:left="567" w:hanging="567"/>
              <w:jc w:val="left"/>
              <w:rPr>
                <w:lang w:val="de-DE"/>
              </w:rPr>
            </w:pPr>
            <w:r w:rsidRPr="00D43998">
              <w:rPr>
                <w:lang w:val="de-DE"/>
              </w:rPr>
              <w:t xml:space="preserve">RF emission bandwidth </w:t>
            </w:r>
          </w:p>
          <w:p w14:paraId="14F7727C" w14:textId="77777777" w:rsidR="00BC38A0" w:rsidRPr="00527337" w:rsidRDefault="00BC38A0" w:rsidP="00094FFB">
            <w:pPr>
              <w:pStyle w:val="Tabletext"/>
              <w:spacing w:after="20"/>
              <w:jc w:val="left"/>
              <w:rPr>
                <w:lang w:val="de-DE"/>
              </w:rPr>
            </w:pPr>
            <w:r w:rsidRPr="00527337">
              <w:sym w:font="Symbol" w:char="F02D"/>
            </w:r>
            <w:r w:rsidRPr="00527337">
              <w:rPr>
                <w:lang w:val="de-DE"/>
              </w:rPr>
              <w:tab/>
              <w:t>3 dB</w:t>
            </w:r>
            <w:r w:rsidRPr="00527337">
              <w:rPr>
                <w:lang w:val="de-DE"/>
              </w:rPr>
              <w:br/>
            </w:r>
            <w:r w:rsidRPr="00527337">
              <w:sym w:font="Symbol" w:char="F02D"/>
            </w:r>
            <w:r w:rsidRPr="00527337">
              <w:rPr>
                <w:lang w:val="de-DE"/>
              </w:rPr>
              <w:tab/>
              <w:t>20 dB</w:t>
            </w:r>
          </w:p>
        </w:tc>
        <w:tc>
          <w:tcPr>
            <w:tcW w:w="1431" w:type="dxa"/>
          </w:tcPr>
          <w:p w14:paraId="73EFAC27" w14:textId="77777777" w:rsidR="00BC38A0" w:rsidRPr="00527337" w:rsidRDefault="00BC38A0" w:rsidP="00094FFB">
            <w:pPr>
              <w:pStyle w:val="Tabletext"/>
              <w:keepLines/>
              <w:tabs>
                <w:tab w:val="left" w:leader="dot" w:pos="7938"/>
                <w:tab w:val="center" w:pos="9526"/>
              </w:tabs>
              <w:spacing w:after="20"/>
              <w:ind w:left="567" w:hanging="567"/>
              <w:jc w:val="center"/>
            </w:pPr>
            <w:r w:rsidRPr="00527337">
              <w:t>MHz</w:t>
            </w:r>
          </w:p>
        </w:tc>
        <w:tc>
          <w:tcPr>
            <w:tcW w:w="3179" w:type="dxa"/>
          </w:tcPr>
          <w:p w14:paraId="4CAC3B58" w14:textId="77777777" w:rsidR="00BC38A0" w:rsidRPr="00527337" w:rsidRDefault="00BC38A0" w:rsidP="00094FFB">
            <w:pPr>
              <w:pStyle w:val="Tabletext"/>
              <w:keepLines/>
              <w:tabs>
                <w:tab w:val="left" w:leader="dot" w:pos="7938"/>
                <w:tab w:val="center" w:pos="9526"/>
              </w:tabs>
              <w:spacing w:after="20"/>
              <w:ind w:left="567" w:hanging="567"/>
              <w:jc w:val="left"/>
            </w:pPr>
            <w:r w:rsidRPr="00D43998">
              <w:t>240</w:t>
            </w:r>
          </w:p>
          <w:p w14:paraId="066D7D75" w14:textId="77777777" w:rsidR="00BC38A0" w:rsidRPr="00527337" w:rsidRDefault="00BC38A0" w:rsidP="00094FFB">
            <w:pPr>
              <w:pStyle w:val="Tabletext"/>
              <w:spacing w:after="20"/>
              <w:jc w:val="left"/>
            </w:pPr>
            <w:r w:rsidRPr="00D43998">
              <w:t>275</w:t>
            </w:r>
          </w:p>
        </w:tc>
        <w:tc>
          <w:tcPr>
            <w:tcW w:w="2543" w:type="dxa"/>
          </w:tcPr>
          <w:p w14:paraId="3172A6DB" w14:textId="77777777" w:rsidR="00BC38A0" w:rsidRPr="00BC38A0" w:rsidRDefault="00BC38A0" w:rsidP="00094FFB">
            <w:pPr>
              <w:pStyle w:val="Tabletext"/>
              <w:keepLines/>
              <w:tabs>
                <w:tab w:val="left" w:leader="dot" w:pos="7938"/>
                <w:tab w:val="center" w:pos="9526"/>
              </w:tabs>
              <w:spacing w:after="20"/>
              <w:ind w:left="567" w:hanging="567"/>
              <w:jc w:val="left"/>
              <w:rPr>
                <w:lang w:val="en-US"/>
              </w:rPr>
            </w:pPr>
            <w:r w:rsidRPr="00D43998">
              <w:rPr>
                <w:lang w:val="en-US"/>
              </w:rPr>
              <w:t>9 at (</w:t>
            </w:r>
            <w:r w:rsidR="00094FFB">
              <w:sym w:font="Symbol" w:char="F02D"/>
            </w:r>
            <w:r w:rsidRPr="00D43998">
              <w:rPr>
                <w:lang w:val="en-US"/>
              </w:rPr>
              <w:t>3</w:t>
            </w:r>
            <w:r w:rsidR="00094FFB">
              <w:rPr>
                <w:lang w:val="en-US"/>
              </w:rPr>
              <w:t xml:space="preserve"> </w:t>
            </w:r>
            <w:r w:rsidRPr="00D43998">
              <w:rPr>
                <w:lang w:val="en-US"/>
              </w:rPr>
              <w:t>dB)</w:t>
            </w:r>
          </w:p>
          <w:p w14:paraId="1677DFA0" w14:textId="77777777" w:rsidR="00BC38A0" w:rsidRPr="00BC38A0" w:rsidRDefault="00094FFB" w:rsidP="00094FFB">
            <w:pPr>
              <w:pStyle w:val="Tabletext"/>
              <w:spacing w:after="20"/>
              <w:jc w:val="left"/>
              <w:rPr>
                <w:lang w:val="en-US"/>
              </w:rPr>
            </w:pPr>
            <w:r>
              <w:rPr>
                <w:lang w:val="en-US"/>
              </w:rPr>
              <w:t>66 at (</w:t>
            </w:r>
            <w:r>
              <w:sym w:font="Symbol" w:char="F02D"/>
            </w:r>
            <w:r w:rsidR="00BC38A0" w:rsidRPr="00D43998">
              <w:rPr>
                <w:lang w:val="en-US"/>
              </w:rPr>
              <w:t>20 dB)</w:t>
            </w:r>
          </w:p>
          <w:p w14:paraId="0FCABC38" w14:textId="77777777" w:rsidR="00BC38A0" w:rsidRPr="00BC38A0" w:rsidRDefault="00BC38A0" w:rsidP="00094FFB">
            <w:pPr>
              <w:pStyle w:val="Tabletext"/>
              <w:spacing w:after="20"/>
              <w:jc w:val="left"/>
              <w:rPr>
                <w:lang w:val="en-US"/>
              </w:rPr>
            </w:pPr>
            <w:r w:rsidRPr="00D43998">
              <w:rPr>
                <w:lang w:val="en-US"/>
              </w:rPr>
              <w:t>For shortest pulse</w:t>
            </w:r>
          </w:p>
        </w:tc>
        <w:tc>
          <w:tcPr>
            <w:tcW w:w="4007" w:type="dxa"/>
          </w:tcPr>
          <w:p w14:paraId="6FA36192" w14:textId="77777777" w:rsidR="00BC38A0" w:rsidRPr="00094FFB" w:rsidRDefault="00BC38A0" w:rsidP="00094FFB">
            <w:pPr>
              <w:pStyle w:val="Tabletext"/>
              <w:tabs>
                <w:tab w:val="left" w:leader="dot" w:pos="7938"/>
                <w:tab w:val="center" w:pos="9526"/>
              </w:tabs>
              <w:spacing w:after="20"/>
              <w:jc w:val="left"/>
              <w:rPr>
                <w:vertAlign w:val="superscript"/>
                <w:lang w:val="en-US"/>
              </w:rPr>
            </w:pPr>
            <w:r w:rsidRPr="00D43998">
              <w:rPr>
                <w:lang w:val="en-US"/>
              </w:rPr>
              <w:t>Depending on profiles</w:t>
            </w:r>
            <w:r w:rsidR="00094FFB">
              <w:rPr>
                <w:lang w:val="en-US"/>
              </w:rPr>
              <w:t xml:space="preserve"> </w:t>
            </w:r>
            <w:r w:rsidRPr="00D43998">
              <w:rPr>
                <w:lang w:val="en-US"/>
              </w:rPr>
              <w:t xml:space="preserve">setup. Normally the full band is used so the </w:t>
            </w:r>
            <w:r w:rsidR="00094FFB">
              <w:sym w:font="Symbol" w:char="F02D"/>
            </w:r>
            <w:r w:rsidRPr="00D43998">
              <w:rPr>
                <w:lang w:val="en-US"/>
              </w:rPr>
              <w:t xml:space="preserve">20 dB BW stays within the frequency band </w:t>
            </w:r>
            <w:r w:rsidRPr="00BC38A0">
              <w:rPr>
                <w:lang w:val="en-US"/>
              </w:rPr>
              <w:br/>
            </w:r>
            <w:r w:rsidRPr="00D43998">
              <w:rPr>
                <w:lang w:val="en-US"/>
              </w:rPr>
              <w:t xml:space="preserve">9 225-9 500 MHz and the </w:t>
            </w:r>
            <w:r w:rsidR="00094FFB">
              <w:sym w:font="Symbol" w:char="F02D"/>
            </w:r>
            <w:r w:rsidRPr="00D43998">
              <w:rPr>
                <w:lang w:val="en-US"/>
              </w:rPr>
              <w:t xml:space="preserve">3 dB BW is the combined BW of all centre frequencies used. </w:t>
            </w:r>
            <w:r w:rsidRPr="00094FFB">
              <w:rPr>
                <w:lang w:val="en-US"/>
              </w:rPr>
              <w:t xml:space="preserve">Default individual chirp </w:t>
            </w:r>
            <w:r w:rsidR="00094FFB">
              <w:sym w:font="Symbol" w:char="F02D"/>
            </w:r>
            <w:r w:rsidRPr="00094FFB">
              <w:rPr>
                <w:lang w:val="en-US"/>
              </w:rPr>
              <w:t>3 dB BW is 35</w:t>
            </w:r>
            <w:r w:rsidRPr="00094FFB">
              <w:rPr>
                <w:vertAlign w:val="superscript"/>
                <w:lang w:val="en-US"/>
              </w:rPr>
              <w:t>(10)</w:t>
            </w:r>
          </w:p>
        </w:tc>
      </w:tr>
      <w:tr w:rsidR="00BC38A0" w:rsidRPr="00527337" w14:paraId="2D4EE7F1" w14:textId="77777777" w:rsidTr="00761866">
        <w:trPr>
          <w:jc w:val="center"/>
        </w:trPr>
        <w:tc>
          <w:tcPr>
            <w:tcW w:w="3299" w:type="dxa"/>
          </w:tcPr>
          <w:p w14:paraId="453D8E09" w14:textId="77777777" w:rsidR="00BC38A0" w:rsidRPr="00D43998" w:rsidRDefault="00BC38A0" w:rsidP="00094FFB">
            <w:pPr>
              <w:pStyle w:val="Tabletext"/>
              <w:keepNext/>
              <w:keepLines/>
              <w:tabs>
                <w:tab w:val="clear" w:pos="284"/>
                <w:tab w:val="clear" w:pos="567"/>
                <w:tab w:val="left" w:leader="dot" w:pos="7938"/>
                <w:tab w:val="center" w:pos="9526"/>
              </w:tabs>
              <w:spacing w:after="20"/>
              <w:ind w:left="567" w:hanging="567"/>
              <w:jc w:val="left"/>
              <w:rPr>
                <w:lang w:val="de-DE"/>
              </w:rPr>
            </w:pPr>
            <w:r w:rsidRPr="00D43998">
              <w:rPr>
                <w:lang w:val="de-DE"/>
              </w:rPr>
              <w:t>Dynamic range</w:t>
            </w:r>
          </w:p>
        </w:tc>
        <w:tc>
          <w:tcPr>
            <w:tcW w:w="1431" w:type="dxa"/>
          </w:tcPr>
          <w:p w14:paraId="657ED89E" w14:textId="77777777" w:rsidR="00BC38A0" w:rsidRPr="00527337" w:rsidRDefault="00BC38A0" w:rsidP="00094FFB">
            <w:pPr>
              <w:pStyle w:val="Tabletext"/>
              <w:keepNext/>
              <w:keepLines/>
              <w:tabs>
                <w:tab w:val="left" w:leader="dot" w:pos="7938"/>
                <w:tab w:val="center" w:pos="9526"/>
              </w:tabs>
              <w:spacing w:after="20"/>
              <w:ind w:left="567" w:hanging="567"/>
              <w:jc w:val="center"/>
            </w:pPr>
            <w:r w:rsidRPr="00527337">
              <w:t>dB</w:t>
            </w:r>
          </w:p>
        </w:tc>
        <w:tc>
          <w:tcPr>
            <w:tcW w:w="3179" w:type="dxa"/>
          </w:tcPr>
          <w:p w14:paraId="4E490E13" w14:textId="77777777" w:rsidR="00BC38A0" w:rsidRPr="00D43998" w:rsidRDefault="00BC38A0" w:rsidP="00094FFB">
            <w:pPr>
              <w:pStyle w:val="Tabletext"/>
              <w:spacing w:after="20"/>
              <w:jc w:val="left"/>
            </w:pPr>
          </w:p>
        </w:tc>
        <w:tc>
          <w:tcPr>
            <w:tcW w:w="2543" w:type="dxa"/>
          </w:tcPr>
          <w:p w14:paraId="63ADBF39" w14:textId="77777777" w:rsidR="00BC38A0" w:rsidRPr="00D43998" w:rsidRDefault="00BC38A0" w:rsidP="00094FFB">
            <w:pPr>
              <w:pStyle w:val="Tabletext"/>
              <w:spacing w:after="20"/>
              <w:jc w:val="left"/>
            </w:pPr>
          </w:p>
        </w:tc>
        <w:tc>
          <w:tcPr>
            <w:tcW w:w="4007" w:type="dxa"/>
          </w:tcPr>
          <w:p w14:paraId="1B8DE31F" w14:textId="77777777" w:rsidR="00BC38A0" w:rsidRPr="00D43998" w:rsidRDefault="00BC38A0" w:rsidP="00094FFB">
            <w:pPr>
              <w:pStyle w:val="Tabletext"/>
              <w:spacing w:after="20"/>
              <w:jc w:val="left"/>
            </w:pPr>
          </w:p>
        </w:tc>
      </w:tr>
      <w:tr w:rsidR="00BC38A0" w:rsidRPr="008218CB" w14:paraId="75AE5397" w14:textId="77777777" w:rsidTr="00761866">
        <w:trPr>
          <w:jc w:val="center"/>
        </w:trPr>
        <w:tc>
          <w:tcPr>
            <w:tcW w:w="3299" w:type="dxa"/>
            <w:tcBorders>
              <w:bottom w:val="single" w:sz="4" w:space="0" w:color="auto"/>
            </w:tcBorders>
          </w:tcPr>
          <w:p w14:paraId="4724CD8F" w14:textId="77777777" w:rsidR="00BC38A0" w:rsidRPr="00D43998" w:rsidRDefault="00BC38A0" w:rsidP="00094FFB">
            <w:pPr>
              <w:pStyle w:val="Tabletext"/>
              <w:keepNext/>
              <w:keepLines/>
              <w:tabs>
                <w:tab w:val="clear" w:pos="284"/>
                <w:tab w:val="clear" w:pos="567"/>
                <w:tab w:val="left" w:leader="dot" w:pos="7938"/>
                <w:tab w:val="center" w:pos="9526"/>
              </w:tabs>
              <w:spacing w:after="20"/>
              <w:ind w:left="70" w:hanging="28"/>
              <w:jc w:val="left"/>
              <w:rPr>
                <w:lang w:val="en-GB"/>
              </w:rPr>
            </w:pPr>
            <w:r w:rsidRPr="00D43998">
              <w:rPr>
                <w:lang w:val="en-US"/>
              </w:rPr>
              <w:t>Minimum number of processed pulses</w:t>
            </w:r>
          </w:p>
        </w:tc>
        <w:tc>
          <w:tcPr>
            <w:tcW w:w="1431" w:type="dxa"/>
            <w:tcBorders>
              <w:bottom w:val="single" w:sz="4" w:space="0" w:color="auto"/>
            </w:tcBorders>
          </w:tcPr>
          <w:p w14:paraId="69EECBF3" w14:textId="77777777" w:rsidR="00BC38A0" w:rsidRPr="00BC38A0" w:rsidRDefault="00BC38A0" w:rsidP="00094FFB">
            <w:pPr>
              <w:pStyle w:val="Tabletext"/>
              <w:keepNext/>
              <w:keepLines/>
              <w:tabs>
                <w:tab w:val="left" w:leader="dot" w:pos="7938"/>
                <w:tab w:val="center" w:pos="9526"/>
              </w:tabs>
              <w:spacing w:after="20"/>
              <w:ind w:left="567" w:hanging="567"/>
              <w:jc w:val="center"/>
              <w:rPr>
                <w:lang w:val="en-US"/>
              </w:rPr>
            </w:pPr>
          </w:p>
        </w:tc>
        <w:tc>
          <w:tcPr>
            <w:tcW w:w="3179" w:type="dxa"/>
            <w:tcBorders>
              <w:bottom w:val="single" w:sz="4" w:space="0" w:color="auto"/>
            </w:tcBorders>
          </w:tcPr>
          <w:p w14:paraId="091323CA" w14:textId="77777777" w:rsidR="00BC38A0" w:rsidRPr="00D43998" w:rsidRDefault="00BC38A0" w:rsidP="00094FFB">
            <w:pPr>
              <w:pStyle w:val="Tabletext"/>
              <w:spacing w:after="20"/>
              <w:jc w:val="left"/>
              <w:rPr>
                <w:lang w:val="en-US"/>
              </w:rPr>
            </w:pPr>
          </w:p>
        </w:tc>
        <w:tc>
          <w:tcPr>
            <w:tcW w:w="2543" w:type="dxa"/>
            <w:tcBorders>
              <w:bottom w:val="single" w:sz="4" w:space="0" w:color="auto"/>
            </w:tcBorders>
          </w:tcPr>
          <w:p w14:paraId="3E50AF2F" w14:textId="77777777" w:rsidR="00BC38A0" w:rsidRPr="00D43998" w:rsidRDefault="00BC38A0" w:rsidP="00094FFB">
            <w:pPr>
              <w:pStyle w:val="Tabletext"/>
              <w:spacing w:after="20"/>
              <w:jc w:val="left"/>
              <w:rPr>
                <w:lang w:val="en-US"/>
              </w:rPr>
            </w:pPr>
          </w:p>
        </w:tc>
        <w:tc>
          <w:tcPr>
            <w:tcW w:w="4007" w:type="dxa"/>
            <w:tcBorders>
              <w:bottom w:val="single" w:sz="4" w:space="0" w:color="auto"/>
            </w:tcBorders>
          </w:tcPr>
          <w:p w14:paraId="385D7DC2" w14:textId="77777777" w:rsidR="00BC38A0" w:rsidRPr="00D43998" w:rsidRDefault="00BC38A0" w:rsidP="00094FFB">
            <w:pPr>
              <w:pStyle w:val="Tabletext"/>
              <w:spacing w:after="20"/>
              <w:jc w:val="left"/>
              <w:rPr>
                <w:lang w:val="en-US"/>
              </w:rPr>
            </w:pPr>
          </w:p>
        </w:tc>
      </w:tr>
      <w:tr w:rsidR="00761866" w:rsidRPr="008218CB" w14:paraId="186E9D3C" w14:textId="77777777" w:rsidTr="00761866">
        <w:trPr>
          <w:jc w:val="center"/>
        </w:trPr>
        <w:tc>
          <w:tcPr>
            <w:tcW w:w="14459" w:type="dxa"/>
            <w:gridSpan w:val="5"/>
            <w:tcBorders>
              <w:left w:val="nil"/>
              <w:bottom w:val="nil"/>
              <w:right w:val="nil"/>
            </w:tcBorders>
          </w:tcPr>
          <w:p w14:paraId="3BC9B913" w14:textId="77777777" w:rsidR="00761866" w:rsidRPr="00761866" w:rsidRDefault="00761866" w:rsidP="00761866">
            <w:pPr>
              <w:pStyle w:val="Tabletext"/>
              <w:ind w:left="284" w:hanging="284"/>
              <w:jc w:val="left"/>
              <w:rPr>
                <w:lang w:val="en-US"/>
              </w:rPr>
            </w:pPr>
            <w:r w:rsidRPr="00761866">
              <w:rPr>
                <w:vertAlign w:val="superscript"/>
                <w:lang w:val="en-US"/>
              </w:rPr>
              <w:t>(8)</w:t>
            </w:r>
            <w:r w:rsidRPr="00D43998">
              <w:rPr>
                <w:vertAlign w:val="superscript"/>
                <w:lang w:val="en-US"/>
              </w:rPr>
              <w:tab/>
            </w:r>
            <w:r w:rsidRPr="00D43998">
              <w:rPr>
                <w:lang w:val="en-US"/>
              </w:rPr>
              <w:t>By 180 MHz analogue BW the instantaneous BW that can be handled in the A/D conversion. This “window” can be moved in frequency according to the need.</w:t>
            </w:r>
            <w:r w:rsidRPr="00761866">
              <w:rPr>
                <w:lang w:val="en-US"/>
              </w:rPr>
              <w:t xml:space="preserve"> </w:t>
            </w:r>
          </w:p>
          <w:p w14:paraId="44CDD310" w14:textId="77777777" w:rsidR="00761866" w:rsidRPr="00D43998" w:rsidRDefault="00761866" w:rsidP="00761866">
            <w:pPr>
              <w:pStyle w:val="Tabletext"/>
              <w:ind w:left="284" w:hanging="284"/>
              <w:jc w:val="left"/>
              <w:rPr>
                <w:vertAlign w:val="superscript"/>
                <w:lang w:val="en-US"/>
              </w:rPr>
            </w:pPr>
            <w:r w:rsidRPr="00BC38A0">
              <w:rPr>
                <w:vertAlign w:val="superscript"/>
                <w:lang w:val="en-US"/>
              </w:rPr>
              <w:t>(9)</w:t>
            </w:r>
            <w:r w:rsidRPr="00D43998">
              <w:rPr>
                <w:vertAlign w:val="superscript"/>
                <w:lang w:val="en-US"/>
              </w:rPr>
              <w:tab/>
            </w:r>
            <w:r w:rsidRPr="00D43998">
              <w:rPr>
                <w:lang w:val="en-US"/>
              </w:rPr>
              <w:t xml:space="preserve">The term “total chirp width” when regarding frequency spectrum covered is then the combined BW of all used chirps and is then up to </w:t>
            </w:r>
            <w:r w:rsidRPr="00BC38A0">
              <w:rPr>
                <w:lang w:val="en-US"/>
              </w:rPr>
              <w:br/>
            </w:r>
            <w:r>
              <w:rPr>
                <w:lang w:val="en-US"/>
              </w:rPr>
              <w:t>6 × </w:t>
            </w:r>
            <w:r w:rsidRPr="00D43998">
              <w:rPr>
                <w:lang w:val="en-US"/>
              </w:rPr>
              <w:t>35</w:t>
            </w:r>
            <w:r>
              <w:rPr>
                <w:lang w:val="en-US"/>
              </w:rPr>
              <w:t> </w:t>
            </w:r>
            <w:r w:rsidRPr="00D43998">
              <w:rPr>
                <w:lang w:val="en-US"/>
              </w:rPr>
              <w:t>MHz = 210 MHz (</w:t>
            </w:r>
            <w:r>
              <w:rPr>
                <w:lang w:val="en-US"/>
              </w:rPr>
              <w:sym w:font="Symbol" w:char="F02D"/>
            </w:r>
            <w:r w:rsidRPr="00D43998">
              <w:rPr>
                <w:lang w:val="en-US"/>
              </w:rPr>
              <w:t>3 dB BW).</w:t>
            </w:r>
          </w:p>
          <w:p w14:paraId="2726D964" w14:textId="77777777" w:rsidR="00761866" w:rsidRPr="00D43998" w:rsidRDefault="00761866" w:rsidP="00761866">
            <w:pPr>
              <w:pStyle w:val="Tabletext"/>
              <w:ind w:left="284" w:hanging="284"/>
              <w:jc w:val="left"/>
              <w:rPr>
                <w:lang w:val="en-US"/>
              </w:rPr>
            </w:pPr>
            <w:r w:rsidRPr="00BC38A0">
              <w:rPr>
                <w:vertAlign w:val="superscript"/>
                <w:lang w:val="en-US"/>
              </w:rPr>
              <w:t>(10)</w:t>
            </w:r>
            <w:r w:rsidRPr="00D43998">
              <w:rPr>
                <w:vertAlign w:val="superscript"/>
                <w:lang w:val="en-US"/>
              </w:rPr>
              <w:tab/>
            </w:r>
            <w:r w:rsidRPr="00D43998">
              <w:rPr>
                <w:lang w:val="en-US"/>
              </w:rPr>
              <w:t>Up to 6 individual cent</w:t>
            </w:r>
            <w:r>
              <w:rPr>
                <w:lang w:val="en-US"/>
              </w:rPr>
              <w:t>r</w:t>
            </w:r>
            <w:r w:rsidRPr="00D43998">
              <w:rPr>
                <w:lang w:val="en-US"/>
              </w:rPr>
              <w:t>e frequencies can be used. T</w:t>
            </w:r>
            <w:r>
              <w:rPr>
                <w:lang w:val="en-US"/>
              </w:rPr>
              <w:t>he normal individual chirp BW (</w:t>
            </w:r>
            <w:r>
              <w:rPr>
                <w:lang w:val="en-US"/>
              </w:rPr>
              <w:sym w:font="Symbol" w:char="F02D"/>
            </w:r>
            <w:r w:rsidRPr="00D43998">
              <w:rPr>
                <w:lang w:val="en-US"/>
              </w:rPr>
              <w:t>3 dB) is 30-35 MHz. The total RF bandwidth used might be greater</w:t>
            </w:r>
            <w:r w:rsidRPr="00BC38A0">
              <w:rPr>
                <w:lang w:val="en-US"/>
              </w:rPr>
              <w:t xml:space="preserve"> than 180</w:t>
            </w:r>
            <w:r>
              <w:rPr>
                <w:lang w:val="en-US"/>
              </w:rPr>
              <w:t> </w:t>
            </w:r>
            <w:r w:rsidRPr="00BC38A0">
              <w:rPr>
                <w:lang w:val="en-US"/>
              </w:rPr>
              <w:t>MHz, and is normally the frequency band used (e.g. 9.0</w:t>
            </w:r>
            <w:r w:rsidRPr="00D43998">
              <w:rPr>
                <w:lang w:val="en-US"/>
              </w:rPr>
              <w:noBreakHyphen/>
              <w:t>9.2 GHz or 9.225-9.500 GHz).</w:t>
            </w:r>
          </w:p>
        </w:tc>
      </w:tr>
    </w:tbl>
    <w:p w14:paraId="6692BA58" w14:textId="77777777" w:rsidR="00BC38A0" w:rsidRPr="00BC38A0" w:rsidRDefault="00BC38A0" w:rsidP="00BC38A0">
      <w:pPr>
        <w:pStyle w:val="Recdate"/>
        <w:rPr>
          <w:sz w:val="20"/>
          <w:vertAlign w:val="superscript"/>
          <w:lang w:val="en-US"/>
        </w:rPr>
      </w:pPr>
    </w:p>
    <w:p w14:paraId="2603C0F9" w14:textId="77777777" w:rsidR="00BC38A0" w:rsidRPr="00D43998" w:rsidRDefault="00BC38A0" w:rsidP="00BC38A0">
      <w:pPr>
        <w:pStyle w:val="TableNo"/>
        <w:spacing w:before="240"/>
      </w:pPr>
      <w:r w:rsidRPr="00BC38A0">
        <w:rPr>
          <w:lang w:val="en-US"/>
        </w:rPr>
        <w:br/>
      </w:r>
      <w:r w:rsidRPr="00D43998">
        <w:t>TABLE 2 (</w:t>
      </w:r>
      <w:r w:rsidR="00761866" w:rsidRPr="00D43998">
        <w:rPr>
          <w:i/>
        </w:rPr>
        <w:t>continued</w:t>
      </w:r>
      <w:r w:rsidRPr="00D43998">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4"/>
        <w:gridCol w:w="1390"/>
        <w:gridCol w:w="8091"/>
        <w:tblGridChange w:id="17">
          <w:tblGrid>
            <w:gridCol w:w="4914"/>
            <w:gridCol w:w="1390"/>
            <w:gridCol w:w="8091"/>
          </w:tblGrid>
        </w:tblGridChange>
      </w:tblGrid>
      <w:tr w:rsidR="00F22FC3" w:rsidRPr="00527337" w14:paraId="5F394320" w14:textId="77777777" w:rsidTr="00CC2A10">
        <w:trPr>
          <w:jc w:val="center"/>
        </w:trPr>
        <w:tc>
          <w:tcPr>
            <w:tcW w:w="4914" w:type="dxa"/>
          </w:tcPr>
          <w:p w14:paraId="790EE5B9" w14:textId="77777777" w:rsidR="00F22FC3" w:rsidRPr="00527337" w:rsidRDefault="00F22FC3" w:rsidP="00771EEE">
            <w:pPr>
              <w:pStyle w:val="Tablehead"/>
            </w:pPr>
            <w:r w:rsidRPr="00527337">
              <w:t>Characteristics</w:t>
            </w:r>
          </w:p>
        </w:tc>
        <w:tc>
          <w:tcPr>
            <w:tcW w:w="1390" w:type="dxa"/>
          </w:tcPr>
          <w:p w14:paraId="4B8FDF2B" w14:textId="77777777" w:rsidR="00F22FC3" w:rsidRPr="00D43998" w:rsidRDefault="00F22FC3" w:rsidP="00771EEE">
            <w:pPr>
              <w:pStyle w:val="Tablehead"/>
            </w:pPr>
            <w:r w:rsidRPr="00527337">
              <w:t>Units</w:t>
            </w:r>
          </w:p>
        </w:tc>
        <w:tc>
          <w:tcPr>
            <w:tcW w:w="8091" w:type="dxa"/>
          </w:tcPr>
          <w:p w14:paraId="6971634A" w14:textId="77777777" w:rsidR="00F22FC3" w:rsidRPr="00D43998" w:rsidRDefault="00F22FC3" w:rsidP="00771EEE">
            <w:pPr>
              <w:pStyle w:val="Tablehead"/>
            </w:pPr>
            <w:r w:rsidRPr="00527337">
              <w:t>System S1</w:t>
            </w:r>
            <w:r>
              <w:t>3</w:t>
            </w:r>
          </w:p>
        </w:tc>
      </w:tr>
      <w:tr w:rsidR="00F22FC3" w:rsidRPr="00527337" w14:paraId="1B77CFB6" w14:textId="77777777" w:rsidTr="00CC2A10">
        <w:trPr>
          <w:jc w:val="center"/>
        </w:trPr>
        <w:tc>
          <w:tcPr>
            <w:tcW w:w="4914" w:type="dxa"/>
          </w:tcPr>
          <w:p w14:paraId="32D10C46" w14:textId="77777777" w:rsidR="00F22FC3" w:rsidRPr="00527337" w:rsidRDefault="00F22FC3" w:rsidP="00761866">
            <w:pPr>
              <w:pStyle w:val="Tabletext"/>
              <w:jc w:val="left"/>
            </w:pPr>
            <w:r w:rsidRPr="00527337">
              <w:t>Function</w:t>
            </w:r>
          </w:p>
        </w:tc>
        <w:tc>
          <w:tcPr>
            <w:tcW w:w="1390" w:type="dxa"/>
          </w:tcPr>
          <w:p w14:paraId="18D0B79E" w14:textId="77777777" w:rsidR="00F22FC3" w:rsidRPr="00D43998" w:rsidRDefault="00F22FC3" w:rsidP="00771EEE">
            <w:pPr>
              <w:pStyle w:val="Tabletext"/>
              <w:jc w:val="center"/>
            </w:pPr>
          </w:p>
        </w:tc>
        <w:tc>
          <w:tcPr>
            <w:tcW w:w="8091" w:type="dxa"/>
          </w:tcPr>
          <w:p w14:paraId="1A20E83D" w14:textId="77777777" w:rsidR="00F22FC3" w:rsidRPr="00D43998" w:rsidRDefault="00F22FC3" w:rsidP="00761866">
            <w:pPr>
              <w:pStyle w:val="Tabletext"/>
              <w:keepLines/>
              <w:tabs>
                <w:tab w:val="left" w:leader="dot" w:pos="7938"/>
                <w:tab w:val="center" w:pos="9526"/>
              </w:tabs>
              <w:jc w:val="left"/>
              <w:rPr>
                <w:szCs w:val="22"/>
                <w:lang w:val="en-US"/>
              </w:rPr>
            </w:pPr>
            <w:r w:rsidRPr="00527337">
              <w:t>Marine navigation radar</w:t>
            </w:r>
          </w:p>
        </w:tc>
      </w:tr>
      <w:tr w:rsidR="00F22FC3" w:rsidRPr="00527337" w14:paraId="60D879D4" w14:textId="77777777" w:rsidTr="00CC2A10">
        <w:trPr>
          <w:jc w:val="center"/>
        </w:trPr>
        <w:tc>
          <w:tcPr>
            <w:tcW w:w="4914" w:type="dxa"/>
          </w:tcPr>
          <w:p w14:paraId="5E683894" w14:textId="77777777" w:rsidR="00F22FC3" w:rsidRPr="00527337" w:rsidRDefault="00F22FC3" w:rsidP="00761866">
            <w:pPr>
              <w:pStyle w:val="Tabletext"/>
              <w:jc w:val="left"/>
            </w:pPr>
            <w:r w:rsidRPr="00527337">
              <w:t>Platform type</w:t>
            </w:r>
          </w:p>
        </w:tc>
        <w:tc>
          <w:tcPr>
            <w:tcW w:w="1390" w:type="dxa"/>
          </w:tcPr>
          <w:p w14:paraId="5F4F8032" w14:textId="77777777" w:rsidR="00F22FC3" w:rsidRPr="00D43998" w:rsidRDefault="00F22FC3" w:rsidP="00771EEE">
            <w:pPr>
              <w:pStyle w:val="Tabletext"/>
              <w:jc w:val="center"/>
            </w:pPr>
          </w:p>
        </w:tc>
        <w:tc>
          <w:tcPr>
            <w:tcW w:w="8091" w:type="dxa"/>
          </w:tcPr>
          <w:p w14:paraId="07F5F6BA" w14:textId="77777777" w:rsidR="00F22FC3" w:rsidRPr="00D43998" w:rsidRDefault="00F22FC3" w:rsidP="00761866">
            <w:pPr>
              <w:pStyle w:val="Tabletext"/>
              <w:keepLines/>
              <w:tabs>
                <w:tab w:val="left" w:leader="dot" w:pos="7938"/>
                <w:tab w:val="center" w:pos="9526"/>
              </w:tabs>
              <w:spacing w:after="0"/>
              <w:jc w:val="left"/>
              <w:rPr>
                <w:szCs w:val="22"/>
                <w:lang w:val="en-US"/>
              </w:rPr>
            </w:pPr>
            <w:r w:rsidRPr="00527337">
              <w:t>Vessel and Coastal</w:t>
            </w:r>
          </w:p>
        </w:tc>
      </w:tr>
      <w:tr w:rsidR="00F22FC3" w:rsidRPr="00527337" w14:paraId="33E25536" w14:textId="77777777" w:rsidTr="00CC2A10">
        <w:trPr>
          <w:jc w:val="center"/>
        </w:trPr>
        <w:tc>
          <w:tcPr>
            <w:tcW w:w="4914" w:type="dxa"/>
          </w:tcPr>
          <w:p w14:paraId="6BC6AEC1" w14:textId="77777777" w:rsidR="00F22FC3" w:rsidRPr="00527337" w:rsidRDefault="00F22FC3" w:rsidP="00761866">
            <w:pPr>
              <w:pStyle w:val="Tabletext"/>
              <w:jc w:val="left"/>
            </w:pPr>
            <w:r w:rsidRPr="00527337">
              <w:t>Tuning range</w:t>
            </w:r>
          </w:p>
        </w:tc>
        <w:tc>
          <w:tcPr>
            <w:tcW w:w="1390" w:type="dxa"/>
          </w:tcPr>
          <w:p w14:paraId="402B12CE" w14:textId="77777777" w:rsidR="00F22FC3" w:rsidRPr="00D43998" w:rsidRDefault="00F22FC3" w:rsidP="00771EEE">
            <w:pPr>
              <w:pStyle w:val="Tabletext"/>
              <w:keepLines/>
              <w:tabs>
                <w:tab w:val="left" w:leader="dot" w:pos="7938"/>
                <w:tab w:val="center" w:pos="9526"/>
              </w:tabs>
              <w:ind w:left="567" w:hanging="567"/>
              <w:jc w:val="center"/>
            </w:pPr>
            <w:r w:rsidRPr="00527337">
              <w:t>MHz</w:t>
            </w:r>
          </w:p>
        </w:tc>
        <w:tc>
          <w:tcPr>
            <w:tcW w:w="8091" w:type="dxa"/>
          </w:tcPr>
          <w:p w14:paraId="4F7D49DE" w14:textId="77777777" w:rsidR="00F22FC3" w:rsidRPr="00D43998" w:rsidRDefault="00F22FC3" w:rsidP="00761866">
            <w:pPr>
              <w:pStyle w:val="Tabletext"/>
              <w:keepLines/>
              <w:tabs>
                <w:tab w:val="left" w:leader="dot" w:pos="7938"/>
                <w:tab w:val="center" w:pos="9526"/>
              </w:tabs>
              <w:jc w:val="left"/>
              <w:rPr>
                <w:szCs w:val="22"/>
                <w:lang w:val="en-US"/>
              </w:rPr>
            </w:pPr>
            <w:r w:rsidRPr="00527337">
              <w:t>9</w:t>
            </w:r>
            <w:r>
              <w:t xml:space="preserve"> </w:t>
            </w:r>
            <w:r w:rsidRPr="00527337">
              <w:t>200-9</w:t>
            </w:r>
            <w:r>
              <w:t xml:space="preserve"> </w:t>
            </w:r>
            <w:r w:rsidRPr="00527337">
              <w:t>500</w:t>
            </w:r>
          </w:p>
        </w:tc>
      </w:tr>
      <w:tr w:rsidR="00F22FC3" w:rsidRPr="008218CB" w14:paraId="382AE137" w14:textId="77777777" w:rsidTr="00CC2A10">
        <w:trPr>
          <w:jc w:val="center"/>
        </w:trPr>
        <w:tc>
          <w:tcPr>
            <w:tcW w:w="4914" w:type="dxa"/>
          </w:tcPr>
          <w:p w14:paraId="0CEBC473" w14:textId="77777777" w:rsidR="00F22FC3" w:rsidRPr="00527337" w:rsidRDefault="00F22FC3" w:rsidP="00761866">
            <w:pPr>
              <w:pStyle w:val="Tabletext"/>
              <w:jc w:val="left"/>
            </w:pPr>
            <w:r w:rsidRPr="00527337">
              <w:t>Modulation</w:t>
            </w:r>
          </w:p>
        </w:tc>
        <w:tc>
          <w:tcPr>
            <w:tcW w:w="1390" w:type="dxa"/>
          </w:tcPr>
          <w:p w14:paraId="4BDC1C5C" w14:textId="77777777" w:rsidR="00F22FC3" w:rsidRPr="00D43998" w:rsidRDefault="00F22FC3" w:rsidP="00771EEE">
            <w:pPr>
              <w:pStyle w:val="Tabletext"/>
              <w:jc w:val="center"/>
            </w:pPr>
          </w:p>
        </w:tc>
        <w:tc>
          <w:tcPr>
            <w:tcW w:w="8091" w:type="dxa"/>
          </w:tcPr>
          <w:p w14:paraId="5638D22F" w14:textId="77777777" w:rsidR="00F22FC3" w:rsidRPr="00D43998" w:rsidRDefault="00F22FC3" w:rsidP="00761866">
            <w:pPr>
              <w:pStyle w:val="Tabletext"/>
              <w:keepLines/>
              <w:tabs>
                <w:tab w:val="left" w:leader="dot" w:pos="7938"/>
                <w:tab w:val="center" w:pos="9526"/>
              </w:tabs>
              <w:jc w:val="left"/>
              <w:rPr>
                <w:szCs w:val="22"/>
                <w:lang w:val="en-US"/>
              </w:rPr>
            </w:pPr>
            <w:r w:rsidRPr="00BC38A0">
              <w:rPr>
                <w:lang w:val="en-US"/>
              </w:rPr>
              <w:t>Continuous wave (CW) pulse for short range</w:t>
            </w:r>
            <w:r w:rsidRPr="00BC38A0">
              <w:rPr>
                <w:lang w:val="en-US"/>
              </w:rPr>
              <w:br/>
              <w:t>Non-Linear frequency modulated chirp pulse for long range (Chirp bandwidth is 20 MHz)</w:t>
            </w:r>
          </w:p>
        </w:tc>
      </w:tr>
      <w:tr w:rsidR="00F22FC3" w:rsidRPr="00527337" w14:paraId="407232E7" w14:textId="77777777" w:rsidTr="00CC2A10">
        <w:trPr>
          <w:jc w:val="center"/>
        </w:trPr>
        <w:tc>
          <w:tcPr>
            <w:tcW w:w="4914" w:type="dxa"/>
          </w:tcPr>
          <w:p w14:paraId="600ED7D1" w14:textId="77777777" w:rsidR="00F22FC3" w:rsidRPr="00527337" w:rsidRDefault="00F22FC3" w:rsidP="00761866">
            <w:pPr>
              <w:pStyle w:val="Tabletext"/>
              <w:jc w:val="left"/>
            </w:pPr>
            <w:r w:rsidRPr="00527337">
              <w:t>Peak power into antenna</w:t>
            </w:r>
          </w:p>
        </w:tc>
        <w:tc>
          <w:tcPr>
            <w:tcW w:w="1390" w:type="dxa"/>
          </w:tcPr>
          <w:p w14:paraId="347A48CA" w14:textId="77777777" w:rsidR="00F22FC3" w:rsidRPr="00D43998" w:rsidRDefault="00F22FC3" w:rsidP="00771EEE">
            <w:pPr>
              <w:pStyle w:val="Tabletext"/>
              <w:keepLines/>
              <w:tabs>
                <w:tab w:val="left" w:leader="dot" w:pos="7938"/>
                <w:tab w:val="center" w:pos="9526"/>
              </w:tabs>
              <w:ind w:left="567" w:hanging="567"/>
              <w:jc w:val="center"/>
              <w:rPr>
                <w:rFonts w:ascii="Symbol" w:hAnsi="Symbol"/>
              </w:rPr>
            </w:pPr>
            <w:r w:rsidRPr="00527337">
              <w:t>kW</w:t>
            </w:r>
          </w:p>
        </w:tc>
        <w:tc>
          <w:tcPr>
            <w:tcW w:w="8091" w:type="dxa"/>
          </w:tcPr>
          <w:p w14:paraId="52473B62" w14:textId="77777777" w:rsidR="00F22FC3" w:rsidRPr="00D43998" w:rsidRDefault="00F22FC3" w:rsidP="00761866">
            <w:pPr>
              <w:pStyle w:val="Tabletext"/>
              <w:keepLines/>
              <w:tabs>
                <w:tab w:val="left" w:leader="dot" w:pos="7938"/>
                <w:tab w:val="center" w:pos="9526"/>
              </w:tabs>
              <w:jc w:val="left"/>
              <w:rPr>
                <w:szCs w:val="22"/>
                <w:lang w:val="en-US"/>
              </w:rPr>
            </w:pPr>
            <w:r w:rsidRPr="00527337">
              <w:t>0.17 nominal</w:t>
            </w:r>
            <w:r w:rsidRPr="00527337">
              <w:br/>
              <w:t>0.20 peak</w:t>
            </w:r>
          </w:p>
        </w:tc>
      </w:tr>
      <w:tr w:rsidR="00F22FC3" w:rsidRPr="008218CB" w14:paraId="74BE236A" w14:textId="77777777" w:rsidTr="00CC2A10">
        <w:trPr>
          <w:jc w:val="center"/>
        </w:trPr>
        <w:tc>
          <w:tcPr>
            <w:tcW w:w="4914" w:type="dxa"/>
          </w:tcPr>
          <w:p w14:paraId="7817A7AC" w14:textId="77777777" w:rsidR="00F22FC3" w:rsidRPr="00BC38A0" w:rsidRDefault="00F22FC3" w:rsidP="00761866">
            <w:pPr>
              <w:pStyle w:val="Tabletext"/>
              <w:jc w:val="left"/>
              <w:rPr>
                <w:lang w:val="en-US"/>
              </w:rPr>
            </w:pPr>
            <w:r w:rsidRPr="00BC38A0">
              <w:rPr>
                <w:lang w:val="en-US"/>
              </w:rPr>
              <w:t>Pulse width and</w:t>
            </w:r>
            <w:r w:rsidRPr="00BC38A0">
              <w:rPr>
                <w:lang w:val="en-US"/>
              </w:rPr>
              <w:br/>
              <w:t>Pulse repetition rate</w:t>
            </w:r>
          </w:p>
        </w:tc>
        <w:tc>
          <w:tcPr>
            <w:tcW w:w="1390" w:type="dxa"/>
          </w:tcPr>
          <w:p w14:paraId="3E8876EF" w14:textId="77777777" w:rsidR="00F22FC3" w:rsidRPr="00527337" w:rsidRDefault="00F22FC3" w:rsidP="00771EEE">
            <w:pPr>
              <w:pStyle w:val="Tabletext"/>
              <w:keepNext/>
              <w:keepLines/>
              <w:tabs>
                <w:tab w:val="left" w:leader="dot" w:pos="7938"/>
                <w:tab w:val="center" w:pos="9526"/>
              </w:tabs>
              <w:spacing w:before="0" w:after="0"/>
              <w:ind w:left="567" w:hanging="567"/>
              <w:jc w:val="center"/>
            </w:pPr>
            <w:r>
              <w:sym w:font="Symbol" w:char="F06D"/>
            </w:r>
            <w:proofErr w:type="gramStart"/>
            <w:r w:rsidRPr="00527337">
              <w:t>s</w:t>
            </w:r>
            <w:proofErr w:type="gramEnd"/>
          </w:p>
          <w:p w14:paraId="144775A2" w14:textId="77777777" w:rsidR="00F22FC3" w:rsidRPr="00D43998" w:rsidRDefault="00F22FC3" w:rsidP="00771EEE">
            <w:pPr>
              <w:pStyle w:val="Tabletext"/>
              <w:keepLines/>
              <w:tabs>
                <w:tab w:val="left" w:leader="dot" w:pos="7938"/>
                <w:tab w:val="center" w:pos="9526"/>
              </w:tabs>
              <w:ind w:left="567" w:hanging="567"/>
              <w:jc w:val="center"/>
            </w:pPr>
            <w:r w:rsidRPr="00527337">
              <w:t>pps</w:t>
            </w:r>
          </w:p>
        </w:tc>
        <w:tc>
          <w:tcPr>
            <w:tcW w:w="8091" w:type="dxa"/>
          </w:tcPr>
          <w:p w14:paraId="14789448" w14:textId="77777777" w:rsidR="00F22FC3" w:rsidRPr="00D43998" w:rsidRDefault="00F22FC3" w:rsidP="00BE746E">
            <w:pPr>
              <w:pStyle w:val="Tabletext"/>
              <w:keepLines/>
              <w:tabs>
                <w:tab w:val="left" w:leader="dot" w:pos="7938"/>
                <w:tab w:val="center" w:pos="9526"/>
              </w:tabs>
              <w:jc w:val="left"/>
              <w:rPr>
                <w:szCs w:val="22"/>
                <w:lang w:val="en-US"/>
              </w:rPr>
            </w:pPr>
            <w:r w:rsidRPr="00BC38A0">
              <w:rPr>
                <w:lang w:val="en-US"/>
              </w:rPr>
              <w:t xml:space="preserve">0.1, 5 and 33 </w:t>
            </w:r>
            <w:r>
              <w:sym w:font="Symbol" w:char="F06D"/>
            </w:r>
            <w:r w:rsidRPr="00BC38A0">
              <w:rPr>
                <w:lang w:val="en-US"/>
              </w:rPr>
              <w:t>s wide pulses with pulse repetition intervals of 12, 64 and 365</w:t>
            </w:r>
            <w:r>
              <w:rPr>
                <w:lang w:val="en-US"/>
              </w:rPr>
              <w:t> </w:t>
            </w:r>
            <w:r>
              <w:sym w:font="Symbol" w:char="F06D"/>
            </w:r>
            <w:r w:rsidRPr="00BC38A0">
              <w:rPr>
                <w:lang w:val="en-US"/>
              </w:rPr>
              <w:t>s and 2267 effective PRF</w:t>
            </w:r>
          </w:p>
        </w:tc>
      </w:tr>
      <w:tr w:rsidR="00F22FC3" w:rsidRPr="00527337" w14:paraId="07D325B6" w14:textId="77777777" w:rsidTr="00CC2A10">
        <w:trPr>
          <w:jc w:val="center"/>
        </w:trPr>
        <w:tc>
          <w:tcPr>
            <w:tcW w:w="4914" w:type="dxa"/>
          </w:tcPr>
          <w:p w14:paraId="3D6197EA" w14:textId="77777777" w:rsidR="00F22FC3" w:rsidRPr="00527337" w:rsidRDefault="00F22FC3" w:rsidP="00761866">
            <w:pPr>
              <w:pStyle w:val="Tabletext"/>
              <w:jc w:val="left"/>
            </w:pPr>
            <w:r w:rsidRPr="00527337">
              <w:t>Maximum duty cycle</w:t>
            </w:r>
          </w:p>
        </w:tc>
        <w:tc>
          <w:tcPr>
            <w:tcW w:w="1390" w:type="dxa"/>
          </w:tcPr>
          <w:p w14:paraId="640DAFF7" w14:textId="77777777" w:rsidR="00F22FC3" w:rsidRPr="00D43998" w:rsidRDefault="00F22FC3" w:rsidP="00771EEE">
            <w:pPr>
              <w:pStyle w:val="Tabletext"/>
              <w:jc w:val="center"/>
              <w:rPr>
                <w:rFonts w:ascii="Symbol" w:hAnsi="Symbol"/>
              </w:rPr>
            </w:pPr>
          </w:p>
        </w:tc>
        <w:tc>
          <w:tcPr>
            <w:tcW w:w="8091" w:type="dxa"/>
          </w:tcPr>
          <w:p w14:paraId="7C248D44" w14:textId="77777777" w:rsidR="00F22FC3" w:rsidRPr="00D43998" w:rsidRDefault="00F22FC3" w:rsidP="00761866">
            <w:pPr>
              <w:pStyle w:val="Tabletext"/>
              <w:keepLines/>
              <w:tabs>
                <w:tab w:val="left" w:leader="dot" w:pos="7938"/>
                <w:tab w:val="center" w:pos="9526"/>
              </w:tabs>
              <w:jc w:val="left"/>
              <w:rPr>
                <w:szCs w:val="22"/>
                <w:lang w:val="en-US"/>
              </w:rPr>
            </w:pPr>
            <w:r w:rsidRPr="00527337">
              <w:t>13%</w:t>
            </w:r>
          </w:p>
        </w:tc>
      </w:tr>
      <w:tr w:rsidR="00F22FC3" w:rsidRPr="00527337" w14:paraId="07846FEB" w14:textId="77777777" w:rsidTr="00CC2A10">
        <w:trPr>
          <w:jc w:val="center"/>
        </w:trPr>
        <w:tc>
          <w:tcPr>
            <w:tcW w:w="4914" w:type="dxa"/>
          </w:tcPr>
          <w:p w14:paraId="4A5A5BFB" w14:textId="77777777" w:rsidR="00F22FC3" w:rsidRPr="00527337" w:rsidRDefault="00F22FC3" w:rsidP="00761866">
            <w:pPr>
              <w:pStyle w:val="Tabletext"/>
              <w:jc w:val="left"/>
            </w:pPr>
            <w:r w:rsidRPr="00527337">
              <w:t xml:space="preserve">Pulse rise/fall time </w:t>
            </w:r>
          </w:p>
        </w:tc>
        <w:tc>
          <w:tcPr>
            <w:tcW w:w="1390" w:type="dxa"/>
          </w:tcPr>
          <w:p w14:paraId="0787941D" w14:textId="77777777" w:rsidR="00F22FC3" w:rsidRPr="00D43998" w:rsidRDefault="00F22FC3" w:rsidP="00771EEE">
            <w:pPr>
              <w:pStyle w:val="Tabletext"/>
              <w:keepLines/>
              <w:tabs>
                <w:tab w:val="left" w:leader="dot" w:pos="7938"/>
                <w:tab w:val="center" w:pos="9526"/>
              </w:tabs>
              <w:ind w:left="567" w:hanging="567"/>
              <w:jc w:val="center"/>
            </w:pPr>
            <w:r>
              <w:sym w:font="Symbol" w:char="F06D"/>
            </w:r>
            <w:r w:rsidRPr="00527337">
              <w:t>s</w:t>
            </w:r>
          </w:p>
        </w:tc>
        <w:tc>
          <w:tcPr>
            <w:tcW w:w="8091" w:type="dxa"/>
          </w:tcPr>
          <w:p w14:paraId="7749CD89" w14:textId="77777777" w:rsidR="00F22FC3" w:rsidRPr="00D43998" w:rsidRDefault="00F22FC3" w:rsidP="00761866">
            <w:pPr>
              <w:pStyle w:val="Tabletext"/>
              <w:keepLines/>
              <w:tabs>
                <w:tab w:val="left" w:leader="dot" w:pos="7938"/>
                <w:tab w:val="center" w:pos="9526"/>
              </w:tabs>
              <w:jc w:val="left"/>
              <w:rPr>
                <w:szCs w:val="22"/>
                <w:lang w:val="en-US"/>
              </w:rPr>
            </w:pPr>
            <w:r w:rsidRPr="00527337">
              <w:t>Around 0.02</w:t>
            </w:r>
          </w:p>
        </w:tc>
      </w:tr>
      <w:tr w:rsidR="00F22FC3" w:rsidRPr="00527337" w14:paraId="70568CFC" w14:textId="77777777" w:rsidTr="00CC2A10">
        <w:trPr>
          <w:jc w:val="center"/>
        </w:trPr>
        <w:tc>
          <w:tcPr>
            <w:tcW w:w="4914" w:type="dxa"/>
          </w:tcPr>
          <w:p w14:paraId="7EC62CD6" w14:textId="77777777" w:rsidR="00F22FC3" w:rsidRPr="00527337" w:rsidRDefault="00F22FC3" w:rsidP="00761866">
            <w:pPr>
              <w:pStyle w:val="Tabletext"/>
              <w:jc w:val="left"/>
            </w:pPr>
            <w:r w:rsidRPr="00527337">
              <w:t>Output device</w:t>
            </w:r>
          </w:p>
        </w:tc>
        <w:tc>
          <w:tcPr>
            <w:tcW w:w="1390" w:type="dxa"/>
          </w:tcPr>
          <w:p w14:paraId="13B2FCDD" w14:textId="77777777" w:rsidR="00F22FC3" w:rsidRPr="00D43998" w:rsidRDefault="00F22FC3" w:rsidP="00771EEE">
            <w:pPr>
              <w:pStyle w:val="Tabletext"/>
              <w:jc w:val="center"/>
            </w:pPr>
          </w:p>
        </w:tc>
        <w:tc>
          <w:tcPr>
            <w:tcW w:w="8091" w:type="dxa"/>
          </w:tcPr>
          <w:p w14:paraId="549B6C25" w14:textId="77777777" w:rsidR="00F22FC3" w:rsidRPr="00D43998" w:rsidRDefault="00F22FC3" w:rsidP="00761866">
            <w:pPr>
              <w:pStyle w:val="Tabletext"/>
              <w:keepLines/>
              <w:tabs>
                <w:tab w:val="left" w:leader="dot" w:pos="7938"/>
                <w:tab w:val="center" w:pos="9526"/>
              </w:tabs>
              <w:jc w:val="left"/>
              <w:rPr>
                <w:szCs w:val="22"/>
                <w:lang w:val="en-US"/>
              </w:rPr>
            </w:pPr>
            <w:r w:rsidRPr="00527337">
              <w:t>Solid State</w:t>
            </w:r>
          </w:p>
        </w:tc>
      </w:tr>
      <w:tr w:rsidR="00F22FC3" w:rsidRPr="00527337" w14:paraId="24DFBCA4" w14:textId="77777777" w:rsidTr="00CC2A10">
        <w:trPr>
          <w:jc w:val="center"/>
        </w:trPr>
        <w:tc>
          <w:tcPr>
            <w:tcW w:w="4914" w:type="dxa"/>
          </w:tcPr>
          <w:p w14:paraId="436B8F57" w14:textId="77777777" w:rsidR="00F22FC3" w:rsidRPr="00527337" w:rsidRDefault="00F22FC3" w:rsidP="00761866">
            <w:pPr>
              <w:pStyle w:val="Tabletext"/>
              <w:jc w:val="left"/>
            </w:pPr>
            <w:r w:rsidRPr="00527337">
              <w:t>Antenna pattern type</w:t>
            </w:r>
          </w:p>
        </w:tc>
        <w:tc>
          <w:tcPr>
            <w:tcW w:w="1390" w:type="dxa"/>
          </w:tcPr>
          <w:p w14:paraId="1066D6BF" w14:textId="77777777" w:rsidR="00F22FC3" w:rsidRPr="00D43998" w:rsidRDefault="00F22FC3" w:rsidP="00771EEE">
            <w:pPr>
              <w:pStyle w:val="Tabletext"/>
              <w:jc w:val="center"/>
            </w:pPr>
          </w:p>
        </w:tc>
        <w:tc>
          <w:tcPr>
            <w:tcW w:w="8091" w:type="dxa"/>
          </w:tcPr>
          <w:p w14:paraId="54492491" w14:textId="77777777" w:rsidR="00F22FC3" w:rsidRPr="00D43998" w:rsidRDefault="00F22FC3" w:rsidP="00761866">
            <w:pPr>
              <w:pStyle w:val="Tabletext"/>
              <w:keepLines/>
              <w:tabs>
                <w:tab w:val="left" w:leader="dot" w:pos="7938"/>
                <w:tab w:val="center" w:pos="9526"/>
              </w:tabs>
              <w:jc w:val="left"/>
              <w:rPr>
                <w:szCs w:val="22"/>
                <w:lang w:val="en-US"/>
              </w:rPr>
            </w:pPr>
            <w:r w:rsidRPr="00527337">
              <w:t>Fan</w:t>
            </w:r>
          </w:p>
        </w:tc>
      </w:tr>
      <w:tr w:rsidR="00F22FC3" w:rsidRPr="00527337" w14:paraId="40BD6950" w14:textId="77777777" w:rsidTr="00CC2A10">
        <w:trPr>
          <w:jc w:val="center"/>
        </w:trPr>
        <w:tc>
          <w:tcPr>
            <w:tcW w:w="4914" w:type="dxa"/>
          </w:tcPr>
          <w:p w14:paraId="36549D3F" w14:textId="77777777" w:rsidR="00F22FC3" w:rsidRPr="00527337" w:rsidRDefault="00F22FC3" w:rsidP="00761866">
            <w:pPr>
              <w:pStyle w:val="Tabletext"/>
              <w:jc w:val="left"/>
            </w:pPr>
            <w:r w:rsidRPr="00527337">
              <w:t>Antenna type</w:t>
            </w:r>
          </w:p>
        </w:tc>
        <w:tc>
          <w:tcPr>
            <w:tcW w:w="1390" w:type="dxa"/>
          </w:tcPr>
          <w:p w14:paraId="6721402B" w14:textId="77777777" w:rsidR="00F22FC3" w:rsidRPr="00D43998" w:rsidRDefault="00F22FC3" w:rsidP="00771EEE">
            <w:pPr>
              <w:pStyle w:val="Tabletext"/>
              <w:jc w:val="center"/>
            </w:pPr>
          </w:p>
        </w:tc>
        <w:tc>
          <w:tcPr>
            <w:tcW w:w="8091" w:type="dxa"/>
          </w:tcPr>
          <w:p w14:paraId="01A79A00" w14:textId="77777777" w:rsidR="00F22FC3" w:rsidRPr="00D43998" w:rsidRDefault="00F22FC3" w:rsidP="00761866">
            <w:pPr>
              <w:pStyle w:val="Tabletext"/>
              <w:keepLines/>
              <w:tabs>
                <w:tab w:val="left" w:leader="dot" w:pos="7938"/>
                <w:tab w:val="center" w:pos="9526"/>
              </w:tabs>
              <w:jc w:val="left"/>
              <w:rPr>
                <w:szCs w:val="22"/>
                <w:lang w:val="en-US"/>
              </w:rPr>
            </w:pPr>
            <w:r w:rsidRPr="00527337">
              <w:t>Slotted array</w:t>
            </w:r>
          </w:p>
        </w:tc>
      </w:tr>
      <w:tr w:rsidR="00F22FC3" w:rsidRPr="00527337" w14:paraId="6B640E34" w14:textId="77777777" w:rsidTr="00CC2A10">
        <w:trPr>
          <w:jc w:val="center"/>
        </w:trPr>
        <w:tc>
          <w:tcPr>
            <w:tcW w:w="4914" w:type="dxa"/>
          </w:tcPr>
          <w:p w14:paraId="3D7DF7BE" w14:textId="77777777" w:rsidR="00F22FC3" w:rsidRPr="00527337" w:rsidRDefault="00F22FC3" w:rsidP="00761866">
            <w:pPr>
              <w:pStyle w:val="Tabletext"/>
              <w:jc w:val="left"/>
            </w:pPr>
            <w:r w:rsidRPr="00527337">
              <w:t>Antenna polarization</w:t>
            </w:r>
          </w:p>
        </w:tc>
        <w:tc>
          <w:tcPr>
            <w:tcW w:w="1390" w:type="dxa"/>
          </w:tcPr>
          <w:p w14:paraId="249615BB" w14:textId="77777777" w:rsidR="00F22FC3" w:rsidRPr="00D43998" w:rsidRDefault="00F22FC3" w:rsidP="00771EEE">
            <w:pPr>
              <w:pStyle w:val="Tabletext"/>
              <w:jc w:val="center"/>
            </w:pPr>
          </w:p>
        </w:tc>
        <w:tc>
          <w:tcPr>
            <w:tcW w:w="8091" w:type="dxa"/>
          </w:tcPr>
          <w:p w14:paraId="2CCC7B61" w14:textId="77777777" w:rsidR="00F22FC3" w:rsidRPr="00D43998" w:rsidRDefault="00F22FC3" w:rsidP="00761866">
            <w:pPr>
              <w:pStyle w:val="Tabletext"/>
              <w:keepLines/>
              <w:tabs>
                <w:tab w:val="left" w:leader="dot" w:pos="7938"/>
                <w:tab w:val="center" w:pos="9526"/>
              </w:tabs>
              <w:jc w:val="left"/>
              <w:rPr>
                <w:szCs w:val="22"/>
                <w:lang w:val="en-US"/>
              </w:rPr>
            </w:pPr>
            <w:r w:rsidRPr="00527337">
              <w:t>Horizontal</w:t>
            </w:r>
          </w:p>
        </w:tc>
      </w:tr>
      <w:tr w:rsidR="00F22FC3" w:rsidRPr="00527337" w14:paraId="0D519F3B" w14:textId="77777777" w:rsidTr="00CC2A10">
        <w:trPr>
          <w:jc w:val="center"/>
        </w:trPr>
        <w:tc>
          <w:tcPr>
            <w:tcW w:w="4914" w:type="dxa"/>
          </w:tcPr>
          <w:p w14:paraId="7881E0DD" w14:textId="77777777" w:rsidR="00F22FC3" w:rsidRPr="00527337" w:rsidRDefault="00F22FC3" w:rsidP="00761866">
            <w:pPr>
              <w:pStyle w:val="Tabletext"/>
              <w:jc w:val="left"/>
            </w:pPr>
            <w:r w:rsidRPr="00527337">
              <w:t xml:space="preserve">Antenna main beam gain </w:t>
            </w:r>
          </w:p>
        </w:tc>
        <w:tc>
          <w:tcPr>
            <w:tcW w:w="1390" w:type="dxa"/>
          </w:tcPr>
          <w:p w14:paraId="299C87C8" w14:textId="77777777" w:rsidR="00F22FC3" w:rsidRPr="00D43998" w:rsidRDefault="00F22FC3" w:rsidP="00771EEE">
            <w:pPr>
              <w:pStyle w:val="Tabletext"/>
              <w:keepLines/>
              <w:tabs>
                <w:tab w:val="left" w:leader="dot" w:pos="7938"/>
                <w:tab w:val="center" w:pos="9526"/>
              </w:tabs>
              <w:ind w:left="567" w:hanging="567"/>
              <w:jc w:val="center"/>
            </w:pPr>
            <w:r w:rsidRPr="00527337">
              <w:t>dBi</w:t>
            </w:r>
          </w:p>
        </w:tc>
        <w:tc>
          <w:tcPr>
            <w:tcW w:w="8091" w:type="dxa"/>
          </w:tcPr>
          <w:p w14:paraId="7511C31E" w14:textId="77777777" w:rsidR="00F22FC3" w:rsidRPr="00D43998" w:rsidRDefault="00F22FC3" w:rsidP="00761866">
            <w:pPr>
              <w:pStyle w:val="Tabletext"/>
              <w:keepLines/>
              <w:tabs>
                <w:tab w:val="left" w:leader="dot" w:pos="7938"/>
                <w:tab w:val="center" w:pos="9526"/>
              </w:tabs>
              <w:jc w:val="left"/>
              <w:rPr>
                <w:szCs w:val="22"/>
                <w:lang w:val="en-US"/>
              </w:rPr>
            </w:pPr>
            <w:r w:rsidRPr="00527337">
              <w:t>32.7 or 34.5</w:t>
            </w:r>
          </w:p>
        </w:tc>
      </w:tr>
      <w:tr w:rsidR="00F22FC3" w:rsidRPr="00527337" w14:paraId="69804AB4" w14:textId="77777777" w:rsidTr="00CC2A10">
        <w:trPr>
          <w:jc w:val="center"/>
        </w:trPr>
        <w:tc>
          <w:tcPr>
            <w:tcW w:w="4914" w:type="dxa"/>
          </w:tcPr>
          <w:p w14:paraId="0F563F74" w14:textId="77777777" w:rsidR="00F22FC3" w:rsidRPr="00527337" w:rsidRDefault="00F22FC3" w:rsidP="00761866">
            <w:pPr>
              <w:pStyle w:val="Tabletext"/>
              <w:jc w:val="left"/>
            </w:pPr>
            <w:r w:rsidRPr="00527337">
              <w:t xml:space="preserve">Antenna elevation beamwidth </w:t>
            </w:r>
          </w:p>
        </w:tc>
        <w:tc>
          <w:tcPr>
            <w:tcW w:w="1390" w:type="dxa"/>
          </w:tcPr>
          <w:p w14:paraId="7ACCEE46" w14:textId="77777777" w:rsidR="00F22FC3" w:rsidRPr="00D43998" w:rsidRDefault="00F22FC3" w:rsidP="00771EEE">
            <w:pPr>
              <w:pStyle w:val="Tabletext"/>
              <w:keepLines/>
              <w:tabs>
                <w:tab w:val="left" w:leader="dot" w:pos="7938"/>
                <w:tab w:val="center" w:pos="9526"/>
              </w:tabs>
              <w:ind w:left="567" w:hanging="567"/>
              <w:jc w:val="center"/>
            </w:pPr>
            <w:r>
              <w:t>d</w:t>
            </w:r>
            <w:r w:rsidRPr="00527337">
              <w:t>egrees</w:t>
            </w:r>
          </w:p>
        </w:tc>
        <w:tc>
          <w:tcPr>
            <w:tcW w:w="8091" w:type="dxa"/>
          </w:tcPr>
          <w:p w14:paraId="22DDE8EB" w14:textId="77777777" w:rsidR="00F22FC3" w:rsidRPr="00D43998" w:rsidRDefault="00F22FC3" w:rsidP="00761866">
            <w:pPr>
              <w:pStyle w:val="Tabletext"/>
              <w:keepLines/>
              <w:tabs>
                <w:tab w:val="left" w:leader="dot" w:pos="7938"/>
                <w:tab w:val="center" w:pos="9526"/>
              </w:tabs>
              <w:jc w:val="left"/>
              <w:rPr>
                <w:szCs w:val="22"/>
                <w:lang w:val="en-US"/>
              </w:rPr>
            </w:pPr>
            <w:r w:rsidRPr="00527337">
              <w:t>25</w:t>
            </w:r>
          </w:p>
        </w:tc>
      </w:tr>
      <w:tr w:rsidR="00F22FC3" w:rsidRPr="00527337" w14:paraId="09928FD8" w14:textId="77777777" w:rsidTr="00CC2A10">
        <w:trPr>
          <w:jc w:val="center"/>
        </w:trPr>
        <w:tc>
          <w:tcPr>
            <w:tcW w:w="4914" w:type="dxa"/>
          </w:tcPr>
          <w:p w14:paraId="79BEC0C4" w14:textId="77777777" w:rsidR="00F22FC3" w:rsidRPr="00527337" w:rsidRDefault="00F22FC3" w:rsidP="00761866">
            <w:pPr>
              <w:pStyle w:val="Tabletext"/>
              <w:jc w:val="left"/>
            </w:pPr>
            <w:r w:rsidRPr="00527337">
              <w:t xml:space="preserve">Antenna azimuthal beamwidth </w:t>
            </w:r>
          </w:p>
        </w:tc>
        <w:tc>
          <w:tcPr>
            <w:tcW w:w="1390" w:type="dxa"/>
          </w:tcPr>
          <w:p w14:paraId="25F61631" w14:textId="77777777" w:rsidR="00F22FC3" w:rsidRPr="00D43998" w:rsidRDefault="00F22FC3" w:rsidP="00771EEE">
            <w:pPr>
              <w:pStyle w:val="Tabletext"/>
              <w:keepLines/>
              <w:tabs>
                <w:tab w:val="left" w:leader="dot" w:pos="7938"/>
                <w:tab w:val="center" w:pos="9526"/>
              </w:tabs>
              <w:ind w:left="567" w:hanging="567"/>
              <w:jc w:val="center"/>
            </w:pPr>
            <w:r>
              <w:t>d</w:t>
            </w:r>
            <w:r w:rsidRPr="00527337">
              <w:t>egrees</w:t>
            </w:r>
          </w:p>
        </w:tc>
        <w:tc>
          <w:tcPr>
            <w:tcW w:w="8091" w:type="dxa"/>
          </w:tcPr>
          <w:p w14:paraId="6CBE1A5C" w14:textId="77777777" w:rsidR="00F22FC3" w:rsidRPr="00D43998" w:rsidRDefault="00F22FC3" w:rsidP="00761866">
            <w:pPr>
              <w:pStyle w:val="Tabletext"/>
              <w:keepLines/>
              <w:tabs>
                <w:tab w:val="left" w:leader="dot" w:pos="7938"/>
                <w:tab w:val="center" w:pos="9526"/>
              </w:tabs>
              <w:jc w:val="left"/>
              <w:rPr>
                <w:szCs w:val="22"/>
                <w:lang w:val="en-US"/>
              </w:rPr>
            </w:pPr>
            <w:r w:rsidRPr="00527337">
              <w:t>&lt;0.7 or &lt;0.45</w:t>
            </w:r>
          </w:p>
        </w:tc>
      </w:tr>
      <w:tr w:rsidR="00F22FC3" w:rsidRPr="00527337" w14:paraId="57A66196" w14:textId="77777777" w:rsidTr="00CC2A10">
        <w:trPr>
          <w:jc w:val="center"/>
        </w:trPr>
        <w:tc>
          <w:tcPr>
            <w:tcW w:w="4914" w:type="dxa"/>
          </w:tcPr>
          <w:p w14:paraId="56A50FF5" w14:textId="77777777" w:rsidR="00F22FC3" w:rsidRPr="00527337" w:rsidRDefault="00F22FC3" w:rsidP="00761866">
            <w:pPr>
              <w:pStyle w:val="Tabletext"/>
              <w:jc w:val="left"/>
            </w:pPr>
            <w:r w:rsidRPr="00527337">
              <w:t>Antenna horizontal scan rate</w:t>
            </w:r>
          </w:p>
        </w:tc>
        <w:tc>
          <w:tcPr>
            <w:tcW w:w="1390" w:type="dxa"/>
          </w:tcPr>
          <w:p w14:paraId="15621694" w14:textId="77777777" w:rsidR="00F22FC3" w:rsidRPr="00D43998" w:rsidRDefault="00F22FC3" w:rsidP="00771EEE">
            <w:pPr>
              <w:pStyle w:val="Tabletext"/>
              <w:keepLines/>
              <w:tabs>
                <w:tab w:val="left" w:leader="dot" w:pos="7938"/>
                <w:tab w:val="center" w:pos="9526"/>
              </w:tabs>
              <w:ind w:left="567" w:hanging="567"/>
              <w:jc w:val="center"/>
            </w:pPr>
            <w:r>
              <w:t>d</w:t>
            </w:r>
            <w:r w:rsidRPr="00527337">
              <w:t>egrees/s</w:t>
            </w:r>
          </w:p>
        </w:tc>
        <w:tc>
          <w:tcPr>
            <w:tcW w:w="8091" w:type="dxa"/>
          </w:tcPr>
          <w:p w14:paraId="6F08E6CE" w14:textId="77777777" w:rsidR="00F22FC3" w:rsidRPr="00D43998" w:rsidRDefault="00F22FC3" w:rsidP="00761866">
            <w:pPr>
              <w:pStyle w:val="Tabletext"/>
              <w:keepLines/>
              <w:tabs>
                <w:tab w:val="left" w:leader="dot" w:pos="7938"/>
                <w:tab w:val="center" w:pos="9526"/>
              </w:tabs>
              <w:jc w:val="left"/>
              <w:rPr>
                <w:szCs w:val="22"/>
                <w:lang w:val="en-US"/>
              </w:rPr>
            </w:pPr>
            <w:r w:rsidRPr="00527337">
              <w:t>12 or 24 RPM</w:t>
            </w:r>
          </w:p>
        </w:tc>
      </w:tr>
      <w:tr w:rsidR="00F22FC3" w:rsidRPr="00527337" w14:paraId="25241BA2" w14:textId="77777777" w:rsidTr="00CC2A10">
        <w:trPr>
          <w:jc w:val="center"/>
        </w:trPr>
        <w:tc>
          <w:tcPr>
            <w:tcW w:w="4914" w:type="dxa"/>
          </w:tcPr>
          <w:p w14:paraId="24FA8C2A" w14:textId="77777777" w:rsidR="00F22FC3" w:rsidRPr="00527337" w:rsidRDefault="00F22FC3" w:rsidP="00761866">
            <w:pPr>
              <w:pStyle w:val="Tabletext"/>
              <w:jc w:val="left"/>
            </w:pPr>
            <w:r w:rsidRPr="00527337">
              <w:t>Antenna horizontal scan type (continuous, random, sector, etc.)</w:t>
            </w:r>
          </w:p>
        </w:tc>
        <w:tc>
          <w:tcPr>
            <w:tcW w:w="1390" w:type="dxa"/>
          </w:tcPr>
          <w:p w14:paraId="3ADFE47A" w14:textId="77777777" w:rsidR="00F22FC3" w:rsidRPr="00D43998" w:rsidRDefault="00F22FC3" w:rsidP="00771EEE">
            <w:pPr>
              <w:pStyle w:val="Tabletext"/>
              <w:keepLines/>
              <w:tabs>
                <w:tab w:val="left" w:leader="dot" w:pos="7938"/>
                <w:tab w:val="center" w:pos="9526"/>
              </w:tabs>
              <w:ind w:left="567" w:hanging="567"/>
              <w:jc w:val="center"/>
            </w:pPr>
            <w:r>
              <w:t>d</w:t>
            </w:r>
            <w:r w:rsidRPr="00527337">
              <w:t>egrees</w:t>
            </w:r>
          </w:p>
        </w:tc>
        <w:tc>
          <w:tcPr>
            <w:tcW w:w="8091" w:type="dxa"/>
          </w:tcPr>
          <w:p w14:paraId="3A4CDF28" w14:textId="77777777" w:rsidR="00F22FC3" w:rsidRPr="00D43998" w:rsidRDefault="00F22FC3" w:rsidP="00761866">
            <w:pPr>
              <w:pStyle w:val="Tabletext"/>
              <w:keepLines/>
              <w:tabs>
                <w:tab w:val="left" w:leader="dot" w:pos="7938"/>
                <w:tab w:val="center" w:pos="9526"/>
              </w:tabs>
              <w:jc w:val="left"/>
              <w:rPr>
                <w:szCs w:val="22"/>
                <w:lang w:val="en-US"/>
              </w:rPr>
            </w:pPr>
            <w:r w:rsidRPr="00527337">
              <w:t>Continuous</w:t>
            </w:r>
          </w:p>
        </w:tc>
      </w:tr>
    </w:tbl>
    <w:p w14:paraId="7544E426" w14:textId="77777777" w:rsidR="00BC38A0" w:rsidRPr="00D43998" w:rsidRDefault="00BC38A0" w:rsidP="00BC38A0">
      <w:pPr>
        <w:pStyle w:val="TableNo"/>
      </w:pPr>
      <w:r w:rsidRPr="00D43998">
        <w:br w:type="page"/>
      </w:r>
      <w:r w:rsidRPr="00D43998">
        <w:lastRenderedPageBreak/>
        <w:t>TABLE 2 (</w:t>
      </w:r>
      <w:r w:rsidRPr="00527337">
        <w:rPr>
          <w:i/>
        </w:rPr>
        <w:t>end</w:t>
      </w:r>
      <w:r w:rsidRPr="00D43998">
        <w:rPr>
          <w:i/>
        </w:rPr>
        <w:t>)</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7"/>
        <w:gridCol w:w="1128"/>
        <w:gridCol w:w="8665"/>
      </w:tblGrid>
      <w:tr w:rsidR="00F22FC3" w:rsidRPr="00527337" w14:paraId="4A44022B" w14:textId="77777777" w:rsidTr="00CC2A10">
        <w:trPr>
          <w:jc w:val="center"/>
        </w:trPr>
        <w:tc>
          <w:tcPr>
            <w:tcW w:w="4607" w:type="dxa"/>
            <w:tcMar>
              <w:left w:w="57" w:type="dxa"/>
              <w:right w:w="57" w:type="dxa"/>
            </w:tcMar>
          </w:tcPr>
          <w:p w14:paraId="6EF17EE3" w14:textId="77777777" w:rsidR="00F22FC3" w:rsidRPr="00D43998" w:rsidRDefault="00F22FC3" w:rsidP="00792471">
            <w:pPr>
              <w:pStyle w:val="Tablehead"/>
              <w:spacing w:before="40" w:after="40"/>
              <w:ind w:left="1692" w:hanging="1692"/>
            </w:pPr>
            <w:r w:rsidRPr="00D43998">
              <w:t>Characteristics</w:t>
            </w:r>
          </w:p>
        </w:tc>
        <w:tc>
          <w:tcPr>
            <w:tcW w:w="1128" w:type="dxa"/>
          </w:tcPr>
          <w:p w14:paraId="419DB8AF" w14:textId="77777777" w:rsidR="00F22FC3" w:rsidRPr="00D43998" w:rsidRDefault="00F22FC3" w:rsidP="00792471">
            <w:pPr>
              <w:pStyle w:val="Tablehead"/>
              <w:spacing w:before="40" w:after="40"/>
              <w:ind w:left="1692" w:hanging="1692"/>
            </w:pPr>
            <w:r w:rsidRPr="00527337">
              <w:t>Units</w:t>
            </w:r>
          </w:p>
        </w:tc>
        <w:tc>
          <w:tcPr>
            <w:tcW w:w="8665" w:type="dxa"/>
          </w:tcPr>
          <w:p w14:paraId="5AC2F2E8" w14:textId="77777777" w:rsidR="00F22FC3" w:rsidRPr="00D43998" w:rsidRDefault="00F22FC3" w:rsidP="00792471">
            <w:pPr>
              <w:pStyle w:val="Tablehead"/>
              <w:spacing w:before="40" w:after="40"/>
              <w:ind w:left="1692" w:hanging="1692"/>
            </w:pPr>
            <w:r w:rsidRPr="00527337">
              <w:t>System S1</w:t>
            </w:r>
            <w:r>
              <w:t>3</w:t>
            </w:r>
          </w:p>
        </w:tc>
      </w:tr>
      <w:tr w:rsidR="00F22FC3" w:rsidRPr="00527337" w14:paraId="73B2BF69" w14:textId="77777777" w:rsidTr="00CC2A10">
        <w:trPr>
          <w:jc w:val="center"/>
        </w:trPr>
        <w:tc>
          <w:tcPr>
            <w:tcW w:w="4607" w:type="dxa"/>
            <w:tcMar>
              <w:left w:w="57" w:type="dxa"/>
              <w:right w:w="57" w:type="dxa"/>
            </w:tcMar>
          </w:tcPr>
          <w:p w14:paraId="2E13F8F3" w14:textId="77777777" w:rsidR="00F22FC3" w:rsidRPr="00D43998" w:rsidRDefault="00F22FC3" w:rsidP="00792471">
            <w:pPr>
              <w:pStyle w:val="Tabletext"/>
              <w:jc w:val="left"/>
              <w:rPr>
                <w:rFonts w:eastAsia="MS Mincho"/>
              </w:rPr>
            </w:pPr>
            <w:r w:rsidRPr="00527337">
              <w:t>Antenna vertical scan rate</w:t>
            </w:r>
          </w:p>
        </w:tc>
        <w:tc>
          <w:tcPr>
            <w:tcW w:w="1128" w:type="dxa"/>
          </w:tcPr>
          <w:p w14:paraId="4F424723" w14:textId="77777777" w:rsidR="00F22FC3" w:rsidRPr="00D43998" w:rsidRDefault="00F22FC3" w:rsidP="00792471">
            <w:pPr>
              <w:pStyle w:val="Tabletext"/>
              <w:jc w:val="center"/>
            </w:pPr>
            <w:r>
              <w:t>d</w:t>
            </w:r>
            <w:r w:rsidRPr="00527337">
              <w:t>egrees/s</w:t>
            </w:r>
          </w:p>
        </w:tc>
        <w:tc>
          <w:tcPr>
            <w:tcW w:w="8665" w:type="dxa"/>
          </w:tcPr>
          <w:p w14:paraId="3CAFE0C8" w14:textId="77777777" w:rsidR="00F22FC3" w:rsidRPr="00D43998" w:rsidRDefault="00F22FC3" w:rsidP="00792471">
            <w:pPr>
              <w:pStyle w:val="Tabletext"/>
              <w:jc w:val="left"/>
              <w:rPr>
                <w:sz w:val="20"/>
                <w:szCs w:val="16"/>
                <w:lang w:val="en-US"/>
              </w:rPr>
            </w:pPr>
            <w:r w:rsidRPr="00E17EDA">
              <w:rPr>
                <w:sz w:val="20"/>
                <w:szCs w:val="16"/>
              </w:rPr>
              <w:t>Not applicable</w:t>
            </w:r>
          </w:p>
        </w:tc>
      </w:tr>
      <w:tr w:rsidR="00F22FC3" w:rsidRPr="00527337" w14:paraId="4A9EFC2D" w14:textId="77777777" w:rsidTr="00CC2A10">
        <w:trPr>
          <w:jc w:val="center"/>
        </w:trPr>
        <w:tc>
          <w:tcPr>
            <w:tcW w:w="4607" w:type="dxa"/>
            <w:tcMar>
              <w:left w:w="57" w:type="dxa"/>
              <w:right w:w="57" w:type="dxa"/>
            </w:tcMar>
          </w:tcPr>
          <w:p w14:paraId="2B6605DF" w14:textId="77777777" w:rsidR="00F22FC3" w:rsidRPr="00D43998" w:rsidRDefault="00F22FC3" w:rsidP="00792471">
            <w:pPr>
              <w:pStyle w:val="Tabletext"/>
              <w:jc w:val="left"/>
              <w:rPr>
                <w:rFonts w:eastAsia="MS Mincho"/>
              </w:rPr>
            </w:pPr>
            <w:r w:rsidRPr="00527337">
              <w:t>Antenna vertical scan type</w:t>
            </w:r>
          </w:p>
        </w:tc>
        <w:tc>
          <w:tcPr>
            <w:tcW w:w="1128" w:type="dxa"/>
          </w:tcPr>
          <w:p w14:paraId="03FC170E" w14:textId="77777777" w:rsidR="00F22FC3" w:rsidRPr="00D43998" w:rsidRDefault="00F22FC3" w:rsidP="00792471">
            <w:pPr>
              <w:pStyle w:val="Tabletext"/>
              <w:jc w:val="center"/>
            </w:pPr>
          </w:p>
        </w:tc>
        <w:tc>
          <w:tcPr>
            <w:tcW w:w="8665" w:type="dxa"/>
          </w:tcPr>
          <w:p w14:paraId="790D1BCB" w14:textId="77777777" w:rsidR="00F22FC3" w:rsidRPr="00D43998" w:rsidRDefault="00F22FC3" w:rsidP="00792471">
            <w:pPr>
              <w:pStyle w:val="Tabletext"/>
              <w:jc w:val="left"/>
              <w:rPr>
                <w:rFonts w:eastAsia="SimSun" w:cs="Arial"/>
                <w:color w:val="0000FF"/>
                <w:kern w:val="2"/>
                <w:szCs w:val="16"/>
                <w:lang w:val="en-US"/>
              </w:rPr>
            </w:pPr>
            <w:r w:rsidRPr="00E17EDA">
              <w:rPr>
                <w:sz w:val="20"/>
                <w:szCs w:val="16"/>
              </w:rPr>
              <w:t>Not applicable</w:t>
            </w:r>
          </w:p>
        </w:tc>
      </w:tr>
      <w:tr w:rsidR="00F22FC3" w:rsidRPr="00527337" w14:paraId="6F031232" w14:textId="77777777" w:rsidTr="00CC2A10">
        <w:trPr>
          <w:jc w:val="center"/>
        </w:trPr>
        <w:tc>
          <w:tcPr>
            <w:tcW w:w="4607" w:type="dxa"/>
            <w:tcMar>
              <w:left w:w="57" w:type="dxa"/>
              <w:right w:w="57" w:type="dxa"/>
            </w:tcMar>
          </w:tcPr>
          <w:p w14:paraId="503D3173" w14:textId="77777777" w:rsidR="00F22FC3" w:rsidRPr="00D43998" w:rsidRDefault="00F22FC3" w:rsidP="00792471">
            <w:pPr>
              <w:pStyle w:val="Tabletext"/>
              <w:jc w:val="left"/>
              <w:rPr>
                <w:rFonts w:eastAsia="MS Mincho"/>
                <w:lang w:val="en-US"/>
              </w:rPr>
            </w:pPr>
            <w:r w:rsidRPr="00BC38A0">
              <w:rPr>
                <w:lang w:val="en-US"/>
              </w:rPr>
              <w:t>Antenna side-lobe (SL) levels (1</w:t>
            </w:r>
            <w:r w:rsidRPr="00792471">
              <w:rPr>
                <w:vertAlign w:val="superscript"/>
                <w:lang w:val="en-US"/>
              </w:rPr>
              <w:t>st</w:t>
            </w:r>
            <w:r w:rsidRPr="00BC38A0">
              <w:rPr>
                <w:lang w:val="en-US"/>
              </w:rPr>
              <w:t xml:space="preserve"> SLs and remote SLs) </w:t>
            </w:r>
          </w:p>
        </w:tc>
        <w:tc>
          <w:tcPr>
            <w:tcW w:w="1128" w:type="dxa"/>
          </w:tcPr>
          <w:p w14:paraId="569EE038" w14:textId="77777777" w:rsidR="00F22FC3" w:rsidRPr="00D43998" w:rsidRDefault="00F22FC3" w:rsidP="00792471">
            <w:pPr>
              <w:pStyle w:val="Tabletext"/>
              <w:jc w:val="center"/>
            </w:pPr>
            <w:r w:rsidRPr="00527337">
              <w:t>dBi</w:t>
            </w:r>
          </w:p>
        </w:tc>
        <w:tc>
          <w:tcPr>
            <w:tcW w:w="8665" w:type="dxa"/>
          </w:tcPr>
          <w:p w14:paraId="280C9D36" w14:textId="77777777" w:rsidR="00F22FC3" w:rsidRPr="00D43998" w:rsidRDefault="00F22FC3" w:rsidP="00792471">
            <w:pPr>
              <w:pStyle w:val="Tabletext"/>
              <w:jc w:val="left"/>
              <w:rPr>
                <w:szCs w:val="22"/>
                <w:lang w:val="en-US"/>
              </w:rPr>
            </w:pPr>
            <w:r w:rsidRPr="00527337">
              <w:t>26</w:t>
            </w:r>
          </w:p>
        </w:tc>
      </w:tr>
      <w:tr w:rsidR="00F22FC3" w:rsidRPr="00527337" w14:paraId="59CA308A" w14:textId="77777777" w:rsidTr="00CC2A10">
        <w:trPr>
          <w:trHeight w:val="1104"/>
          <w:jc w:val="center"/>
        </w:trPr>
        <w:tc>
          <w:tcPr>
            <w:tcW w:w="4607" w:type="dxa"/>
            <w:tcMar>
              <w:left w:w="57" w:type="dxa"/>
              <w:right w:w="57" w:type="dxa"/>
            </w:tcMar>
          </w:tcPr>
          <w:p w14:paraId="63DDF7E1" w14:textId="77777777" w:rsidR="00F22FC3" w:rsidRPr="00D43998" w:rsidRDefault="00F22FC3" w:rsidP="00792471">
            <w:pPr>
              <w:pStyle w:val="Tabletext"/>
              <w:jc w:val="left"/>
              <w:rPr>
                <w:rFonts w:eastAsia="MS Mincho"/>
              </w:rPr>
            </w:pPr>
            <w:r w:rsidRPr="00527337">
              <w:t>Antenna height</w:t>
            </w:r>
          </w:p>
        </w:tc>
        <w:tc>
          <w:tcPr>
            <w:tcW w:w="1128" w:type="dxa"/>
          </w:tcPr>
          <w:p w14:paraId="557B6C59" w14:textId="77777777" w:rsidR="00F22FC3" w:rsidRPr="00D43998" w:rsidRDefault="00F22FC3" w:rsidP="00792471">
            <w:pPr>
              <w:pStyle w:val="Tabletext"/>
              <w:jc w:val="center"/>
            </w:pPr>
            <w:r>
              <w:t>m</w:t>
            </w:r>
          </w:p>
        </w:tc>
        <w:tc>
          <w:tcPr>
            <w:tcW w:w="8665" w:type="dxa"/>
          </w:tcPr>
          <w:p w14:paraId="7AF8649A" w14:textId="77777777" w:rsidR="00F22FC3" w:rsidRPr="00D43998" w:rsidRDefault="00F22FC3" w:rsidP="00792471">
            <w:pPr>
              <w:pStyle w:val="Tabletext"/>
              <w:jc w:val="left"/>
              <w:rPr>
                <w:rFonts w:eastAsia="SimSun" w:cs="Arial"/>
                <w:color w:val="0000FF"/>
                <w:kern w:val="2"/>
                <w:szCs w:val="22"/>
                <w:lang w:val="en-US"/>
              </w:rPr>
            </w:pPr>
            <w:r w:rsidRPr="00527337">
              <w:t>Ship size dependent</w:t>
            </w:r>
          </w:p>
        </w:tc>
      </w:tr>
      <w:tr w:rsidR="00F22FC3" w:rsidRPr="00527337" w14:paraId="66E9AAB0" w14:textId="77777777" w:rsidTr="00CC2A10">
        <w:trPr>
          <w:jc w:val="center"/>
        </w:trPr>
        <w:tc>
          <w:tcPr>
            <w:tcW w:w="4607" w:type="dxa"/>
            <w:tcMar>
              <w:left w:w="57" w:type="dxa"/>
              <w:right w:w="57" w:type="dxa"/>
            </w:tcMar>
          </w:tcPr>
          <w:p w14:paraId="3CB4F3DA" w14:textId="77777777" w:rsidR="00F22FC3" w:rsidRPr="00D43998" w:rsidRDefault="00F22FC3" w:rsidP="00792471">
            <w:pPr>
              <w:pStyle w:val="Tabletext"/>
              <w:jc w:val="left"/>
              <w:rPr>
                <w:rFonts w:eastAsia="MS Mincho"/>
              </w:rPr>
            </w:pPr>
            <w:r w:rsidRPr="00527337">
              <w:t xml:space="preserve">Receiver IF 3 dB bandwidth </w:t>
            </w:r>
          </w:p>
        </w:tc>
        <w:tc>
          <w:tcPr>
            <w:tcW w:w="1128" w:type="dxa"/>
          </w:tcPr>
          <w:p w14:paraId="04FBC43F" w14:textId="77777777" w:rsidR="00F22FC3" w:rsidRPr="00D43998" w:rsidRDefault="00F22FC3" w:rsidP="00792471">
            <w:pPr>
              <w:pStyle w:val="Tabletext"/>
              <w:jc w:val="center"/>
            </w:pPr>
            <w:r w:rsidRPr="00527337">
              <w:t>MHz</w:t>
            </w:r>
          </w:p>
        </w:tc>
        <w:tc>
          <w:tcPr>
            <w:tcW w:w="8665" w:type="dxa"/>
          </w:tcPr>
          <w:p w14:paraId="49A45464" w14:textId="77777777" w:rsidR="00F22FC3" w:rsidRPr="00D43998" w:rsidRDefault="00F22FC3" w:rsidP="00792471">
            <w:pPr>
              <w:pStyle w:val="Tabletext"/>
              <w:jc w:val="left"/>
              <w:rPr>
                <w:rFonts w:eastAsia="SimSun" w:cs="Arial"/>
                <w:color w:val="0000FF"/>
                <w:kern w:val="2"/>
                <w:szCs w:val="22"/>
                <w:lang w:val="en-US"/>
              </w:rPr>
            </w:pPr>
            <w:r w:rsidRPr="00527337">
              <w:t>15, 0.1875 and 0.0375</w:t>
            </w:r>
          </w:p>
        </w:tc>
      </w:tr>
      <w:tr w:rsidR="00F22FC3" w:rsidRPr="00527337" w14:paraId="24F432FC" w14:textId="77777777" w:rsidTr="00CC2A10">
        <w:trPr>
          <w:jc w:val="center"/>
        </w:trPr>
        <w:tc>
          <w:tcPr>
            <w:tcW w:w="4607" w:type="dxa"/>
            <w:tcMar>
              <w:left w:w="57" w:type="dxa"/>
              <w:right w:w="57" w:type="dxa"/>
            </w:tcMar>
          </w:tcPr>
          <w:p w14:paraId="2D4602AC" w14:textId="77777777" w:rsidR="00F22FC3" w:rsidRPr="00D43998" w:rsidRDefault="00F22FC3" w:rsidP="00792471">
            <w:pPr>
              <w:pStyle w:val="Tabletext"/>
              <w:jc w:val="left"/>
              <w:rPr>
                <w:rFonts w:eastAsia="MS Mincho"/>
              </w:rPr>
            </w:pPr>
            <w:r w:rsidRPr="00527337">
              <w:t xml:space="preserve">Receiver noise figure </w:t>
            </w:r>
          </w:p>
        </w:tc>
        <w:tc>
          <w:tcPr>
            <w:tcW w:w="1128" w:type="dxa"/>
          </w:tcPr>
          <w:p w14:paraId="71E14710" w14:textId="77777777" w:rsidR="00F22FC3" w:rsidRPr="00D43998" w:rsidRDefault="00F22FC3" w:rsidP="00792471">
            <w:pPr>
              <w:pStyle w:val="Tabletext"/>
              <w:jc w:val="center"/>
            </w:pPr>
            <w:r w:rsidRPr="00527337">
              <w:t>dB</w:t>
            </w:r>
          </w:p>
        </w:tc>
        <w:tc>
          <w:tcPr>
            <w:tcW w:w="8665" w:type="dxa"/>
          </w:tcPr>
          <w:p w14:paraId="6A70350F" w14:textId="77777777" w:rsidR="00F22FC3" w:rsidRPr="00D43998" w:rsidRDefault="00F22FC3" w:rsidP="00792471">
            <w:pPr>
              <w:pStyle w:val="Tabletext"/>
              <w:jc w:val="left"/>
              <w:rPr>
                <w:szCs w:val="22"/>
                <w:lang w:val="en-US"/>
              </w:rPr>
            </w:pPr>
            <w:r w:rsidRPr="00527337">
              <w:t>5.5</w:t>
            </w:r>
          </w:p>
        </w:tc>
      </w:tr>
      <w:tr w:rsidR="00F22FC3" w:rsidRPr="00527337" w14:paraId="2AA7A8BD" w14:textId="77777777" w:rsidTr="00CC2A10">
        <w:trPr>
          <w:jc w:val="center"/>
        </w:trPr>
        <w:tc>
          <w:tcPr>
            <w:tcW w:w="4607" w:type="dxa"/>
            <w:tcMar>
              <w:left w:w="57" w:type="dxa"/>
              <w:right w:w="57" w:type="dxa"/>
            </w:tcMar>
          </w:tcPr>
          <w:p w14:paraId="4754A585" w14:textId="77777777" w:rsidR="00F22FC3" w:rsidRPr="00D43998" w:rsidRDefault="00F22FC3" w:rsidP="00792471">
            <w:pPr>
              <w:pStyle w:val="Tabletext"/>
              <w:jc w:val="left"/>
              <w:rPr>
                <w:rFonts w:eastAsia="MS Mincho"/>
              </w:rPr>
            </w:pPr>
            <w:r w:rsidRPr="00527337">
              <w:t xml:space="preserve">Minimum discernible signal </w:t>
            </w:r>
          </w:p>
        </w:tc>
        <w:tc>
          <w:tcPr>
            <w:tcW w:w="1128" w:type="dxa"/>
          </w:tcPr>
          <w:p w14:paraId="155EAD18" w14:textId="77777777" w:rsidR="00F22FC3" w:rsidRPr="00D43998" w:rsidRDefault="00F22FC3" w:rsidP="00792471">
            <w:pPr>
              <w:pStyle w:val="Tabletext"/>
              <w:jc w:val="center"/>
            </w:pPr>
            <w:r w:rsidRPr="00527337">
              <w:t>dBm</w:t>
            </w:r>
          </w:p>
        </w:tc>
        <w:tc>
          <w:tcPr>
            <w:tcW w:w="8665" w:type="dxa"/>
          </w:tcPr>
          <w:p w14:paraId="6C233A06" w14:textId="77777777" w:rsidR="00F22FC3" w:rsidRPr="00D43998" w:rsidRDefault="00F22FC3" w:rsidP="00792471">
            <w:pPr>
              <w:pStyle w:val="Tabletext"/>
              <w:jc w:val="left"/>
              <w:rPr>
                <w:rFonts w:eastAsia="SimSun" w:cs="Arial"/>
                <w:color w:val="0000FF"/>
                <w:kern w:val="2"/>
                <w:szCs w:val="22"/>
                <w:lang w:val="en-US"/>
              </w:rPr>
            </w:pPr>
            <w:r>
              <w:sym w:font="Symbol" w:char="F02D"/>
            </w:r>
            <w:r w:rsidRPr="00527337">
              <w:t>125</w:t>
            </w:r>
          </w:p>
        </w:tc>
      </w:tr>
      <w:tr w:rsidR="00F22FC3" w:rsidRPr="00527337" w14:paraId="1D98DB06" w14:textId="77777777" w:rsidTr="00CC2A10">
        <w:trPr>
          <w:jc w:val="center"/>
        </w:trPr>
        <w:tc>
          <w:tcPr>
            <w:tcW w:w="4607" w:type="dxa"/>
            <w:tcMar>
              <w:left w:w="57" w:type="dxa"/>
              <w:right w:w="57" w:type="dxa"/>
            </w:tcMar>
          </w:tcPr>
          <w:p w14:paraId="7D011DF1" w14:textId="77777777" w:rsidR="00F22FC3" w:rsidRPr="00D43998" w:rsidRDefault="00F22FC3" w:rsidP="00792471">
            <w:pPr>
              <w:pStyle w:val="Tabletext"/>
              <w:jc w:val="left"/>
              <w:rPr>
                <w:rFonts w:eastAsia="MS Mincho"/>
              </w:rPr>
            </w:pPr>
            <w:r w:rsidRPr="00527337">
              <w:t xml:space="preserve">Total chirp width </w:t>
            </w:r>
          </w:p>
        </w:tc>
        <w:tc>
          <w:tcPr>
            <w:tcW w:w="1128" w:type="dxa"/>
          </w:tcPr>
          <w:p w14:paraId="2EE6AB1A" w14:textId="77777777" w:rsidR="00F22FC3" w:rsidRPr="00D43998" w:rsidRDefault="00F22FC3" w:rsidP="00792471">
            <w:pPr>
              <w:pStyle w:val="Tabletext"/>
              <w:jc w:val="center"/>
            </w:pPr>
            <w:r w:rsidRPr="00527337">
              <w:t>MHz</w:t>
            </w:r>
          </w:p>
        </w:tc>
        <w:tc>
          <w:tcPr>
            <w:tcW w:w="8665" w:type="dxa"/>
          </w:tcPr>
          <w:p w14:paraId="623EC45B" w14:textId="77777777" w:rsidR="00F22FC3" w:rsidRPr="00D43998" w:rsidRDefault="00F22FC3" w:rsidP="00792471">
            <w:pPr>
              <w:pStyle w:val="Tabletext"/>
              <w:jc w:val="left"/>
              <w:rPr>
                <w:rFonts w:eastAsia="SimSun" w:cs="Arial"/>
                <w:color w:val="0000FF"/>
                <w:kern w:val="2"/>
                <w:szCs w:val="22"/>
                <w:lang w:val="en-US"/>
              </w:rPr>
            </w:pPr>
            <w:r w:rsidRPr="00527337">
              <w:t>20</w:t>
            </w:r>
          </w:p>
        </w:tc>
      </w:tr>
      <w:tr w:rsidR="00F22FC3" w:rsidRPr="008218CB" w14:paraId="089CD9D5" w14:textId="77777777" w:rsidTr="00CC2A10">
        <w:trPr>
          <w:jc w:val="center"/>
        </w:trPr>
        <w:tc>
          <w:tcPr>
            <w:tcW w:w="4607" w:type="dxa"/>
            <w:tcMar>
              <w:left w:w="57" w:type="dxa"/>
              <w:right w:w="57" w:type="dxa"/>
            </w:tcMar>
          </w:tcPr>
          <w:p w14:paraId="0C1734DF" w14:textId="77777777" w:rsidR="00F22FC3" w:rsidRPr="00527337" w:rsidRDefault="00F22FC3" w:rsidP="00792471">
            <w:pPr>
              <w:pStyle w:val="Tabletext"/>
              <w:jc w:val="left"/>
              <w:rPr>
                <w:lang w:val="de-DE"/>
              </w:rPr>
            </w:pPr>
            <w:r w:rsidRPr="00527337">
              <w:rPr>
                <w:lang w:val="de-DE"/>
              </w:rPr>
              <w:t xml:space="preserve">RF emission bandwidth </w:t>
            </w:r>
          </w:p>
          <w:p w14:paraId="7154119F" w14:textId="77777777" w:rsidR="00F22FC3" w:rsidRPr="00D43998" w:rsidRDefault="00F22FC3" w:rsidP="00792471">
            <w:pPr>
              <w:pStyle w:val="Tabletext"/>
              <w:jc w:val="left"/>
              <w:rPr>
                <w:rFonts w:eastAsia="MS Mincho"/>
                <w:b/>
                <w:lang w:val="de-CH"/>
              </w:rPr>
            </w:pPr>
            <w:r w:rsidRPr="00527337">
              <w:sym w:font="Symbol" w:char="F02D"/>
            </w:r>
            <w:r w:rsidRPr="00527337">
              <w:rPr>
                <w:lang w:val="de-DE"/>
              </w:rPr>
              <w:tab/>
              <w:t>3 dB</w:t>
            </w:r>
            <w:r>
              <w:rPr>
                <w:lang w:val="de-DE"/>
              </w:rPr>
              <w:br/>
            </w:r>
            <w:r>
              <w:rPr>
                <w:lang w:val="de-DE"/>
              </w:rPr>
              <w:br/>
            </w:r>
            <w:r w:rsidRPr="00527337">
              <w:rPr>
                <w:lang w:val="de-DE"/>
              </w:rPr>
              <w:br/>
            </w:r>
            <w:r w:rsidRPr="00527337">
              <w:sym w:font="Symbol" w:char="F02D"/>
            </w:r>
            <w:r w:rsidRPr="00527337">
              <w:rPr>
                <w:lang w:val="de-DE"/>
              </w:rPr>
              <w:tab/>
              <w:t>20 dB</w:t>
            </w:r>
          </w:p>
        </w:tc>
        <w:tc>
          <w:tcPr>
            <w:tcW w:w="1128" w:type="dxa"/>
          </w:tcPr>
          <w:p w14:paraId="4134ECF5" w14:textId="77777777" w:rsidR="00F22FC3" w:rsidRPr="00D43998" w:rsidRDefault="00F22FC3" w:rsidP="00792471">
            <w:pPr>
              <w:pStyle w:val="Tabletext"/>
              <w:jc w:val="center"/>
            </w:pPr>
            <w:r w:rsidRPr="00527337">
              <w:t>MHz</w:t>
            </w:r>
          </w:p>
        </w:tc>
        <w:tc>
          <w:tcPr>
            <w:tcW w:w="8665" w:type="dxa"/>
          </w:tcPr>
          <w:p w14:paraId="267357EF" w14:textId="77777777" w:rsidR="00F22FC3" w:rsidRPr="009C6D1D" w:rsidRDefault="00F22FC3" w:rsidP="00792471">
            <w:pPr>
              <w:pStyle w:val="Tabletext"/>
              <w:jc w:val="left"/>
              <w:rPr>
                <w:lang w:val="en-US"/>
              </w:rPr>
            </w:pPr>
          </w:p>
          <w:p w14:paraId="32013900" w14:textId="77777777" w:rsidR="00F22FC3" w:rsidRPr="00D43998" w:rsidRDefault="00F22FC3" w:rsidP="00792471">
            <w:pPr>
              <w:pStyle w:val="Tabletext"/>
              <w:jc w:val="left"/>
              <w:rPr>
                <w:rFonts w:eastAsia="SimSun" w:cs="Arial"/>
                <w:color w:val="0000FF"/>
                <w:kern w:val="2"/>
                <w:szCs w:val="22"/>
                <w:lang w:val="en-US"/>
              </w:rPr>
            </w:pPr>
            <w:r>
              <w:sym w:font="Symbol" w:char="F02D"/>
            </w:r>
            <w:r w:rsidRPr="00BC38A0">
              <w:rPr>
                <w:lang w:val="en-US"/>
              </w:rPr>
              <w:t>3 dB: 15 (short range)</w:t>
            </w:r>
            <w:r w:rsidRPr="00BC38A0">
              <w:rPr>
                <w:lang w:val="en-US"/>
              </w:rPr>
              <w:br/>
            </w:r>
            <w:r>
              <w:sym w:font="Symbol" w:char="F02D"/>
            </w:r>
            <w:r w:rsidRPr="00BC38A0">
              <w:rPr>
                <w:lang w:val="en-US"/>
              </w:rPr>
              <w:t>3 dB: 20 (long range)</w:t>
            </w:r>
            <w:r w:rsidRPr="00BC38A0">
              <w:rPr>
                <w:lang w:val="en-US"/>
              </w:rPr>
              <w:br/>
            </w:r>
            <w:r w:rsidRPr="00BC38A0">
              <w:rPr>
                <w:lang w:val="en-US"/>
              </w:rPr>
              <w:br/>
            </w:r>
            <w:r>
              <w:sym w:font="Symbol" w:char="F02D"/>
            </w:r>
            <w:r w:rsidRPr="00BC38A0">
              <w:rPr>
                <w:lang w:val="en-US"/>
              </w:rPr>
              <w:t>20 dB: 18 (short range)</w:t>
            </w:r>
            <w:r w:rsidRPr="00BC38A0">
              <w:rPr>
                <w:lang w:val="en-US"/>
              </w:rPr>
              <w:br/>
            </w:r>
            <w:r>
              <w:sym w:font="Symbol" w:char="F02D"/>
            </w:r>
            <w:r w:rsidRPr="00BC38A0">
              <w:rPr>
                <w:lang w:val="en-US"/>
              </w:rPr>
              <w:t>20 dB: 22 (long range)</w:t>
            </w:r>
          </w:p>
        </w:tc>
      </w:tr>
      <w:tr w:rsidR="00F22FC3" w:rsidRPr="00527337" w14:paraId="5A313258" w14:textId="77777777" w:rsidTr="00CC2A10">
        <w:trPr>
          <w:trHeight w:val="564"/>
          <w:jc w:val="center"/>
        </w:trPr>
        <w:tc>
          <w:tcPr>
            <w:tcW w:w="4607" w:type="dxa"/>
            <w:tcMar>
              <w:left w:w="57" w:type="dxa"/>
              <w:right w:w="57" w:type="dxa"/>
            </w:tcMar>
          </w:tcPr>
          <w:p w14:paraId="045D75A8" w14:textId="77777777" w:rsidR="00F22FC3" w:rsidRPr="00D43998" w:rsidRDefault="00F22FC3" w:rsidP="00792471">
            <w:pPr>
              <w:pStyle w:val="Tabletext"/>
              <w:jc w:val="left"/>
              <w:rPr>
                <w:rFonts w:eastAsia="MS Mincho"/>
              </w:rPr>
            </w:pPr>
            <w:r w:rsidRPr="00527337">
              <w:t>Dynamic range</w:t>
            </w:r>
          </w:p>
        </w:tc>
        <w:tc>
          <w:tcPr>
            <w:tcW w:w="1128" w:type="dxa"/>
          </w:tcPr>
          <w:p w14:paraId="10776721" w14:textId="77777777" w:rsidR="00F22FC3" w:rsidRPr="00D43998" w:rsidRDefault="00F22FC3" w:rsidP="00792471">
            <w:pPr>
              <w:pStyle w:val="Tabletext"/>
              <w:jc w:val="center"/>
            </w:pPr>
            <w:r w:rsidRPr="00527337">
              <w:t>dB</w:t>
            </w:r>
          </w:p>
        </w:tc>
        <w:tc>
          <w:tcPr>
            <w:tcW w:w="8665" w:type="dxa"/>
          </w:tcPr>
          <w:p w14:paraId="4FBC2033" w14:textId="77777777" w:rsidR="00F22FC3" w:rsidRPr="00D43998" w:rsidRDefault="00F22FC3" w:rsidP="00792471">
            <w:pPr>
              <w:pStyle w:val="Tabletext"/>
              <w:jc w:val="left"/>
              <w:rPr>
                <w:rFonts w:eastAsia="SimSun" w:cs="Arial"/>
                <w:color w:val="0000FF"/>
                <w:kern w:val="2"/>
                <w:szCs w:val="22"/>
                <w:lang w:val="en-US"/>
              </w:rPr>
            </w:pPr>
            <w:r w:rsidRPr="00527337">
              <w:t>125</w:t>
            </w:r>
          </w:p>
        </w:tc>
      </w:tr>
      <w:tr w:rsidR="00F22FC3" w:rsidRPr="008218CB" w14:paraId="516EF163" w14:textId="77777777" w:rsidTr="00CC2A10">
        <w:trPr>
          <w:jc w:val="center"/>
        </w:trPr>
        <w:tc>
          <w:tcPr>
            <w:tcW w:w="4607" w:type="dxa"/>
            <w:tcMar>
              <w:left w:w="57" w:type="dxa"/>
              <w:right w:w="57" w:type="dxa"/>
            </w:tcMar>
          </w:tcPr>
          <w:p w14:paraId="2C655095" w14:textId="77777777" w:rsidR="00F22FC3" w:rsidRPr="00D43998" w:rsidRDefault="00F22FC3" w:rsidP="00792471">
            <w:pPr>
              <w:pStyle w:val="Tabletext"/>
              <w:jc w:val="left"/>
              <w:rPr>
                <w:rFonts w:eastAsia="MS Mincho"/>
                <w:lang w:val="en-US"/>
              </w:rPr>
            </w:pPr>
            <w:r w:rsidRPr="00BC38A0">
              <w:rPr>
                <w:lang w:val="en-US"/>
              </w:rPr>
              <w:t>Minimum number of processed pulses</w:t>
            </w:r>
          </w:p>
        </w:tc>
        <w:tc>
          <w:tcPr>
            <w:tcW w:w="1128" w:type="dxa"/>
          </w:tcPr>
          <w:p w14:paraId="45D12C36" w14:textId="77777777" w:rsidR="00F22FC3" w:rsidRPr="00D43998" w:rsidRDefault="00F22FC3" w:rsidP="00792471">
            <w:pPr>
              <w:pStyle w:val="Tabletext"/>
              <w:jc w:val="center"/>
              <w:rPr>
                <w:lang w:val="en-US"/>
              </w:rPr>
            </w:pPr>
          </w:p>
        </w:tc>
        <w:tc>
          <w:tcPr>
            <w:tcW w:w="8665" w:type="dxa"/>
          </w:tcPr>
          <w:p w14:paraId="0499E36B" w14:textId="77777777" w:rsidR="00F22FC3" w:rsidRPr="00D43998" w:rsidRDefault="00F22FC3" w:rsidP="00792471">
            <w:pPr>
              <w:pStyle w:val="Tabletext"/>
              <w:jc w:val="left"/>
              <w:rPr>
                <w:rFonts w:eastAsia="SimSun" w:cs="Arial"/>
                <w:color w:val="0000FF"/>
                <w:kern w:val="2"/>
                <w:szCs w:val="22"/>
                <w:lang w:val="en-US"/>
              </w:rPr>
            </w:pPr>
            <w:r w:rsidRPr="00BC38A0">
              <w:rPr>
                <w:lang w:val="en-US"/>
              </w:rPr>
              <w:t>32 pulses integrated (12 RPM)</w:t>
            </w:r>
            <w:r w:rsidRPr="00BC38A0">
              <w:rPr>
                <w:lang w:val="en-US"/>
              </w:rPr>
              <w:br/>
              <w:t>16 pulses integrated (24 RPM)</w:t>
            </w:r>
          </w:p>
        </w:tc>
      </w:tr>
    </w:tbl>
    <w:p w14:paraId="282F4BB7" w14:textId="77777777" w:rsidR="00BC38A0" w:rsidRPr="00BC38A0" w:rsidRDefault="00BC38A0" w:rsidP="006A7D5D">
      <w:pPr>
        <w:pStyle w:val="Tablefin"/>
      </w:pPr>
      <w:r w:rsidRPr="00BC38A0">
        <w:br w:type="page"/>
      </w:r>
    </w:p>
    <w:p w14:paraId="397882C6" w14:textId="77777777" w:rsidR="00BC38A0" w:rsidRPr="00BC38A0" w:rsidRDefault="00BC38A0" w:rsidP="00BC38A0">
      <w:pPr>
        <w:pStyle w:val="TableNo"/>
        <w:rPr>
          <w:lang w:val="en-US"/>
        </w:rPr>
      </w:pPr>
      <w:r w:rsidRPr="00BC38A0">
        <w:rPr>
          <w:lang w:val="en-US"/>
        </w:rPr>
        <w:lastRenderedPageBreak/>
        <w:br/>
        <w:t>TABLE 3</w:t>
      </w:r>
    </w:p>
    <w:p w14:paraId="5F3DB0DB" w14:textId="77777777" w:rsidR="00BC38A0" w:rsidRPr="00BC38A0" w:rsidRDefault="00BC38A0" w:rsidP="00BC38A0">
      <w:pPr>
        <w:pStyle w:val="Tabletitle"/>
        <w:rPr>
          <w:lang w:val="en-US"/>
        </w:rPr>
      </w:pPr>
      <w:r w:rsidRPr="00BC38A0">
        <w:rPr>
          <w:lang w:val="en-US"/>
        </w:rPr>
        <w:t>Characteristics of beacons and ground-based radiodetermination radars operating in the frequency band 8 500-10 680 MHz</w:t>
      </w:r>
      <w:r w:rsidRPr="00BC38A0">
        <w:rPr>
          <w:b w:val="0"/>
          <w:lang w:val="en-U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BC38A0" w:rsidRPr="00527337" w14:paraId="03FAB54C" w14:textId="77777777" w:rsidTr="006F1050">
        <w:trPr>
          <w:cantSplit/>
          <w:jc w:val="center"/>
        </w:trPr>
        <w:tc>
          <w:tcPr>
            <w:tcW w:w="2359" w:type="dxa"/>
          </w:tcPr>
          <w:p w14:paraId="5CB6B3F9" w14:textId="77777777" w:rsidR="00BC38A0" w:rsidRPr="00527337" w:rsidRDefault="00BC38A0" w:rsidP="00771EEE">
            <w:pPr>
              <w:pStyle w:val="Tablehead"/>
            </w:pPr>
            <w:r w:rsidRPr="00527337">
              <w:t>Characteristics</w:t>
            </w:r>
          </w:p>
        </w:tc>
        <w:tc>
          <w:tcPr>
            <w:tcW w:w="1147" w:type="dxa"/>
          </w:tcPr>
          <w:p w14:paraId="68233F4E" w14:textId="77777777" w:rsidR="00BC38A0" w:rsidRPr="00527337" w:rsidRDefault="00BC38A0" w:rsidP="006F1050">
            <w:pPr>
              <w:pStyle w:val="Tablehead"/>
            </w:pPr>
            <w:r w:rsidRPr="00527337">
              <w:t>Units</w:t>
            </w:r>
          </w:p>
        </w:tc>
        <w:tc>
          <w:tcPr>
            <w:tcW w:w="2242" w:type="dxa"/>
          </w:tcPr>
          <w:p w14:paraId="2B408A19" w14:textId="77777777" w:rsidR="00BC38A0" w:rsidRPr="00527337" w:rsidRDefault="00BC38A0" w:rsidP="00771EEE">
            <w:pPr>
              <w:pStyle w:val="Tablehead"/>
            </w:pPr>
            <w:r w:rsidRPr="00527337">
              <w:t>System G1</w:t>
            </w:r>
          </w:p>
        </w:tc>
        <w:tc>
          <w:tcPr>
            <w:tcW w:w="2409" w:type="dxa"/>
          </w:tcPr>
          <w:p w14:paraId="65FEB719" w14:textId="77777777" w:rsidR="00BC38A0" w:rsidRPr="00527337" w:rsidRDefault="00BC38A0" w:rsidP="00771EEE">
            <w:pPr>
              <w:pStyle w:val="Tablehead"/>
            </w:pPr>
            <w:r w:rsidRPr="00527337">
              <w:t>System G2</w:t>
            </w:r>
          </w:p>
        </w:tc>
        <w:tc>
          <w:tcPr>
            <w:tcW w:w="2410" w:type="dxa"/>
          </w:tcPr>
          <w:p w14:paraId="77C32800" w14:textId="77777777" w:rsidR="00BC38A0" w:rsidRPr="00527337" w:rsidRDefault="00BC38A0" w:rsidP="00771EEE">
            <w:pPr>
              <w:pStyle w:val="Tablehead"/>
            </w:pPr>
            <w:r w:rsidRPr="00527337">
              <w:t>System G3</w:t>
            </w:r>
          </w:p>
        </w:tc>
        <w:tc>
          <w:tcPr>
            <w:tcW w:w="2268" w:type="dxa"/>
          </w:tcPr>
          <w:p w14:paraId="14E273C0" w14:textId="77777777" w:rsidR="00BC38A0" w:rsidRPr="00527337" w:rsidRDefault="00BC38A0" w:rsidP="00771EEE">
            <w:pPr>
              <w:pStyle w:val="Tablehead"/>
            </w:pPr>
            <w:r w:rsidRPr="00527337">
              <w:t>System G4</w:t>
            </w:r>
          </w:p>
        </w:tc>
        <w:tc>
          <w:tcPr>
            <w:tcW w:w="2406" w:type="dxa"/>
          </w:tcPr>
          <w:p w14:paraId="4E7F4805" w14:textId="77777777" w:rsidR="00BC38A0" w:rsidRPr="00527337" w:rsidRDefault="00BC38A0" w:rsidP="00771EEE">
            <w:pPr>
              <w:pStyle w:val="Tablehead"/>
            </w:pPr>
            <w:r w:rsidRPr="00527337">
              <w:t>System G5</w:t>
            </w:r>
          </w:p>
        </w:tc>
      </w:tr>
      <w:tr w:rsidR="00BC38A0" w:rsidRPr="008218CB" w14:paraId="79AC3283" w14:textId="77777777" w:rsidTr="006F1050">
        <w:trPr>
          <w:cantSplit/>
          <w:jc w:val="center"/>
        </w:trPr>
        <w:tc>
          <w:tcPr>
            <w:tcW w:w="2359" w:type="dxa"/>
          </w:tcPr>
          <w:p w14:paraId="4409D10B" w14:textId="77777777" w:rsidR="00BC38A0" w:rsidRPr="00527337" w:rsidRDefault="00BC38A0" w:rsidP="006F1050">
            <w:pPr>
              <w:pStyle w:val="Tabletext"/>
              <w:jc w:val="left"/>
            </w:pPr>
            <w:r w:rsidRPr="00527337">
              <w:t>Function</w:t>
            </w:r>
          </w:p>
        </w:tc>
        <w:tc>
          <w:tcPr>
            <w:tcW w:w="1147" w:type="dxa"/>
          </w:tcPr>
          <w:p w14:paraId="47A561D2" w14:textId="77777777" w:rsidR="00BC38A0" w:rsidRPr="00527337" w:rsidRDefault="00BC38A0" w:rsidP="006F1050">
            <w:pPr>
              <w:pStyle w:val="Tabletext"/>
              <w:jc w:val="center"/>
            </w:pPr>
          </w:p>
        </w:tc>
        <w:tc>
          <w:tcPr>
            <w:tcW w:w="2242" w:type="dxa"/>
          </w:tcPr>
          <w:p w14:paraId="2EA6926D" w14:textId="77777777"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09" w:type="dxa"/>
          </w:tcPr>
          <w:p w14:paraId="474C30F8" w14:textId="77777777" w:rsidR="00BC38A0" w:rsidRPr="00527337" w:rsidRDefault="006A61EE" w:rsidP="006F1050">
            <w:pPr>
              <w:pStyle w:val="Tabletext"/>
              <w:keepLines/>
              <w:tabs>
                <w:tab w:val="left" w:leader="dot" w:pos="7938"/>
                <w:tab w:val="center" w:pos="9526"/>
              </w:tabs>
              <w:jc w:val="left"/>
            </w:pPr>
            <w:r w:rsidRPr="00527337">
              <w:t>Rendez-vous</w:t>
            </w:r>
            <w:r w:rsidR="00BC38A0" w:rsidRPr="00527337">
              <w:t xml:space="preserve"> beacon transponder</w:t>
            </w:r>
          </w:p>
        </w:tc>
        <w:tc>
          <w:tcPr>
            <w:tcW w:w="2410" w:type="dxa"/>
          </w:tcPr>
          <w:p w14:paraId="50FF7DF9" w14:textId="77777777"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268" w:type="dxa"/>
          </w:tcPr>
          <w:p w14:paraId="7490982A" w14:textId="77777777" w:rsidR="00BC38A0" w:rsidRPr="00527337" w:rsidRDefault="00BC38A0" w:rsidP="006F1050">
            <w:pPr>
              <w:pStyle w:val="Tabletext"/>
              <w:keepLines/>
              <w:tabs>
                <w:tab w:val="left" w:leader="dot" w:pos="7938"/>
                <w:tab w:val="center" w:pos="9526"/>
              </w:tabs>
              <w:ind w:left="567" w:hanging="567"/>
              <w:jc w:val="left"/>
            </w:pPr>
            <w:r w:rsidRPr="00527337">
              <w:t>Tracking radar</w:t>
            </w:r>
          </w:p>
        </w:tc>
        <w:tc>
          <w:tcPr>
            <w:tcW w:w="2406" w:type="dxa"/>
          </w:tcPr>
          <w:p w14:paraId="6A2A73DF" w14:textId="77777777" w:rsidR="00BC38A0" w:rsidRPr="00BC38A0" w:rsidRDefault="00BC38A0" w:rsidP="006F1050">
            <w:pPr>
              <w:pStyle w:val="Tabletext"/>
              <w:keepLines/>
              <w:tabs>
                <w:tab w:val="left" w:leader="dot" w:pos="7938"/>
                <w:tab w:val="center" w:pos="9526"/>
              </w:tabs>
              <w:jc w:val="left"/>
              <w:rPr>
                <w:lang w:val="en-US"/>
              </w:rPr>
            </w:pPr>
            <w:r w:rsidRPr="00BC38A0">
              <w:rPr>
                <w:lang w:val="en-US"/>
              </w:rPr>
              <w:t>Precision approach and landing radar</w:t>
            </w:r>
          </w:p>
        </w:tc>
      </w:tr>
      <w:tr w:rsidR="00BC38A0" w:rsidRPr="00527337" w14:paraId="3370D884" w14:textId="77777777" w:rsidTr="006F1050">
        <w:trPr>
          <w:cantSplit/>
          <w:jc w:val="center"/>
        </w:trPr>
        <w:tc>
          <w:tcPr>
            <w:tcW w:w="2359" w:type="dxa"/>
          </w:tcPr>
          <w:p w14:paraId="5E1AB922" w14:textId="77777777" w:rsidR="00BC38A0" w:rsidRPr="00527337" w:rsidRDefault="00BC38A0" w:rsidP="006F1050">
            <w:pPr>
              <w:pStyle w:val="Tabletext"/>
              <w:jc w:val="left"/>
            </w:pPr>
            <w:r w:rsidRPr="00527337">
              <w:t xml:space="preserve">Platform type </w:t>
            </w:r>
          </w:p>
        </w:tc>
        <w:tc>
          <w:tcPr>
            <w:tcW w:w="1147" w:type="dxa"/>
          </w:tcPr>
          <w:p w14:paraId="423D3CC5" w14:textId="77777777" w:rsidR="00BC38A0" w:rsidRPr="00527337" w:rsidRDefault="00BC38A0" w:rsidP="006F1050">
            <w:pPr>
              <w:pStyle w:val="Tabletext"/>
              <w:jc w:val="center"/>
            </w:pPr>
          </w:p>
        </w:tc>
        <w:tc>
          <w:tcPr>
            <w:tcW w:w="2242" w:type="dxa"/>
          </w:tcPr>
          <w:p w14:paraId="42512F3A" w14:textId="77777777" w:rsidR="00BC38A0" w:rsidRPr="00527337" w:rsidRDefault="00BC38A0" w:rsidP="006F1050">
            <w:pPr>
              <w:pStyle w:val="Tabletext"/>
              <w:keepLines/>
              <w:tabs>
                <w:tab w:val="left" w:leader="dot" w:pos="7938"/>
                <w:tab w:val="center" w:pos="9526"/>
              </w:tabs>
              <w:ind w:left="567" w:hanging="567"/>
              <w:jc w:val="left"/>
            </w:pPr>
            <w:r w:rsidRPr="00527337">
              <w:t>Airborne</w:t>
            </w:r>
          </w:p>
        </w:tc>
        <w:tc>
          <w:tcPr>
            <w:tcW w:w="2409" w:type="dxa"/>
          </w:tcPr>
          <w:p w14:paraId="3F8D9FDC" w14:textId="77777777" w:rsidR="00BC38A0" w:rsidRPr="00527337" w:rsidRDefault="00BC38A0" w:rsidP="006F1050">
            <w:pPr>
              <w:pStyle w:val="Tabletext"/>
              <w:keepLines/>
              <w:tabs>
                <w:tab w:val="left" w:leader="dot" w:pos="7938"/>
                <w:tab w:val="center" w:pos="9526"/>
              </w:tabs>
              <w:ind w:left="567" w:hanging="567"/>
              <w:jc w:val="left"/>
            </w:pPr>
            <w:r w:rsidRPr="00527337">
              <w:t>Ground (manpack)</w:t>
            </w:r>
          </w:p>
        </w:tc>
        <w:tc>
          <w:tcPr>
            <w:tcW w:w="2410" w:type="dxa"/>
          </w:tcPr>
          <w:p w14:paraId="373A81F4"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268" w:type="dxa"/>
          </w:tcPr>
          <w:p w14:paraId="5A984EF9"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c>
          <w:tcPr>
            <w:tcW w:w="2406" w:type="dxa"/>
          </w:tcPr>
          <w:p w14:paraId="201A7E6D" w14:textId="77777777" w:rsidR="00BC38A0" w:rsidRPr="00527337" w:rsidRDefault="00BC38A0" w:rsidP="006F1050">
            <w:pPr>
              <w:pStyle w:val="Tabletext"/>
              <w:keepLines/>
              <w:tabs>
                <w:tab w:val="left" w:leader="dot" w:pos="7938"/>
                <w:tab w:val="center" w:pos="9526"/>
              </w:tabs>
              <w:ind w:left="567" w:hanging="567"/>
              <w:jc w:val="left"/>
            </w:pPr>
            <w:r w:rsidRPr="00527337">
              <w:t>Ground (trailer)</w:t>
            </w:r>
          </w:p>
        </w:tc>
      </w:tr>
      <w:tr w:rsidR="00BC38A0" w:rsidRPr="00527337" w14:paraId="3F0921E6" w14:textId="77777777" w:rsidTr="006F1050">
        <w:trPr>
          <w:cantSplit/>
          <w:jc w:val="center"/>
        </w:trPr>
        <w:tc>
          <w:tcPr>
            <w:tcW w:w="2359" w:type="dxa"/>
          </w:tcPr>
          <w:p w14:paraId="0B2F0D48" w14:textId="77777777" w:rsidR="00BC38A0" w:rsidRPr="00527337" w:rsidRDefault="00BC38A0" w:rsidP="006F1050">
            <w:pPr>
              <w:pStyle w:val="Tabletext"/>
              <w:jc w:val="left"/>
            </w:pPr>
            <w:r w:rsidRPr="00527337">
              <w:t xml:space="preserve">Tuning range </w:t>
            </w:r>
          </w:p>
        </w:tc>
        <w:tc>
          <w:tcPr>
            <w:tcW w:w="1147" w:type="dxa"/>
          </w:tcPr>
          <w:p w14:paraId="271D4804"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2242" w:type="dxa"/>
          </w:tcPr>
          <w:p w14:paraId="29609886" w14:textId="77777777" w:rsidR="00BC38A0" w:rsidRPr="00527337" w:rsidRDefault="00BC38A0" w:rsidP="006F1050">
            <w:pPr>
              <w:pStyle w:val="Tabletext"/>
              <w:keepLines/>
              <w:tabs>
                <w:tab w:val="left" w:leader="dot" w:pos="7938"/>
                <w:tab w:val="center" w:pos="9526"/>
              </w:tabs>
              <w:ind w:left="567" w:hanging="567"/>
              <w:jc w:val="left"/>
            </w:pPr>
            <w:r w:rsidRPr="00527337">
              <w:t>8 800-9 500</w:t>
            </w:r>
          </w:p>
        </w:tc>
        <w:tc>
          <w:tcPr>
            <w:tcW w:w="2409" w:type="dxa"/>
          </w:tcPr>
          <w:p w14:paraId="79C802B3" w14:textId="77777777" w:rsidR="00BC38A0" w:rsidRPr="00527337" w:rsidRDefault="00BC38A0" w:rsidP="006F1050">
            <w:pPr>
              <w:pStyle w:val="Tabletext"/>
              <w:keepLines/>
              <w:tabs>
                <w:tab w:val="left" w:leader="dot" w:pos="7938"/>
                <w:tab w:val="center" w:pos="9526"/>
              </w:tabs>
              <w:jc w:val="left"/>
            </w:pPr>
            <w:r w:rsidRPr="00527337">
              <w:t>9 375 and 9 535 (Rx);</w:t>
            </w:r>
            <w:r w:rsidRPr="00527337">
              <w:br/>
              <w:t>9 310 (Tx)</w:t>
            </w:r>
          </w:p>
        </w:tc>
        <w:tc>
          <w:tcPr>
            <w:tcW w:w="2410" w:type="dxa"/>
          </w:tcPr>
          <w:p w14:paraId="091C8BCF" w14:textId="77777777" w:rsidR="00BC38A0" w:rsidRPr="00527337" w:rsidRDefault="00BC38A0" w:rsidP="006F1050">
            <w:pPr>
              <w:pStyle w:val="Tabletext"/>
              <w:keepLines/>
              <w:tabs>
                <w:tab w:val="left" w:leader="dot" w:pos="7938"/>
                <w:tab w:val="center" w:pos="9526"/>
              </w:tabs>
              <w:ind w:left="567" w:hanging="567"/>
              <w:jc w:val="left"/>
            </w:pPr>
            <w:r w:rsidRPr="00527337">
              <w:t>9 370-9 990</w:t>
            </w:r>
          </w:p>
        </w:tc>
        <w:tc>
          <w:tcPr>
            <w:tcW w:w="2268" w:type="dxa"/>
          </w:tcPr>
          <w:p w14:paraId="272C4491" w14:textId="77777777" w:rsidR="00BC38A0" w:rsidRPr="00527337" w:rsidRDefault="00BC38A0" w:rsidP="006F1050">
            <w:pPr>
              <w:pStyle w:val="Tabletext"/>
              <w:keepLines/>
              <w:tabs>
                <w:tab w:val="left" w:leader="dot" w:pos="7938"/>
                <w:tab w:val="center" w:pos="9526"/>
              </w:tabs>
              <w:ind w:left="567" w:hanging="567"/>
              <w:jc w:val="left"/>
            </w:pPr>
            <w:r w:rsidRPr="00527337">
              <w:t>10 000-10 500</w:t>
            </w:r>
          </w:p>
        </w:tc>
        <w:tc>
          <w:tcPr>
            <w:tcW w:w="2406" w:type="dxa"/>
          </w:tcPr>
          <w:p w14:paraId="684F2346" w14:textId="77777777" w:rsidR="00BC38A0" w:rsidRPr="00527337" w:rsidRDefault="00BC38A0" w:rsidP="006F1050">
            <w:pPr>
              <w:pStyle w:val="Tabletext"/>
              <w:keepLines/>
              <w:tabs>
                <w:tab w:val="left" w:leader="dot" w:pos="7938"/>
                <w:tab w:val="center" w:pos="9526"/>
              </w:tabs>
              <w:ind w:left="567" w:hanging="567"/>
              <w:jc w:val="left"/>
            </w:pPr>
            <w:r w:rsidRPr="00527337">
              <w:t>9 000-9 200</w:t>
            </w:r>
          </w:p>
        </w:tc>
      </w:tr>
      <w:tr w:rsidR="00BC38A0" w:rsidRPr="00527337" w14:paraId="76D724D9" w14:textId="77777777" w:rsidTr="006F1050">
        <w:trPr>
          <w:cantSplit/>
          <w:jc w:val="center"/>
        </w:trPr>
        <w:tc>
          <w:tcPr>
            <w:tcW w:w="2359" w:type="dxa"/>
          </w:tcPr>
          <w:p w14:paraId="5C665CDA" w14:textId="77777777" w:rsidR="00BC38A0" w:rsidRPr="00527337" w:rsidRDefault="00BC38A0" w:rsidP="006F1050">
            <w:pPr>
              <w:pStyle w:val="Tabletext"/>
              <w:jc w:val="left"/>
            </w:pPr>
            <w:r w:rsidRPr="00527337">
              <w:t>Modulation</w:t>
            </w:r>
          </w:p>
        </w:tc>
        <w:tc>
          <w:tcPr>
            <w:tcW w:w="1147" w:type="dxa"/>
          </w:tcPr>
          <w:p w14:paraId="5E051167" w14:textId="77777777" w:rsidR="00BC38A0" w:rsidRPr="00527337" w:rsidRDefault="00BC38A0" w:rsidP="006F1050">
            <w:pPr>
              <w:pStyle w:val="Tabletext"/>
              <w:jc w:val="center"/>
            </w:pPr>
          </w:p>
        </w:tc>
        <w:tc>
          <w:tcPr>
            <w:tcW w:w="2242" w:type="dxa"/>
          </w:tcPr>
          <w:p w14:paraId="03798014" w14:textId="77777777" w:rsidR="00BC38A0" w:rsidRPr="00527337" w:rsidRDefault="00BC38A0" w:rsidP="006F1050">
            <w:pPr>
              <w:pStyle w:val="Tabletext"/>
              <w:keepLines/>
              <w:tabs>
                <w:tab w:val="left" w:leader="dot" w:pos="7938"/>
                <w:tab w:val="center" w:pos="9526"/>
              </w:tabs>
              <w:jc w:val="left"/>
            </w:pPr>
            <w:r w:rsidRPr="00527337">
              <w:t>Single or double pulse</w:t>
            </w:r>
          </w:p>
        </w:tc>
        <w:tc>
          <w:tcPr>
            <w:tcW w:w="2409" w:type="dxa"/>
          </w:tcPr>
          <w:p w14:paraId="673322B4" w14:textId="77777777" w:rsidR="00BC38A0" w:rsidRPr="00527337" w:rsidRDefault="00BC38A0" w:rsidP="006F1050">
            <w:pPr>
              <w:pStyle w:val="Tabletext"/>
              <w:keepLines/>
              <w:tabs>
                <w:tab w:val="left" w:leader="dot" w:pos="7938"/>
                <w:tab w:val="center" w:pos="9526"/>
              </w:tabs>
              <w:ind w:left="567" w:hanging="567"/>
              <w:jc w:val="left"/>
            </w:pPr>
            <w:r w:rsidRPr="00527337">
              <w:t>Pulse</w:t>
            </w:r>
          </w:p>
        </w:tc>
        <w:tc>
          <w:tcPr>
            <w:tcW w:w="2410" w:type="dxa"/>
          </w:tcPr>
          <w:p w14:paraId="2FC7505F" w14:textId="77777777"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c>
          <w:tcPr>
            <w:tcW w:w="2268" w:type="dxa"/>
          </w:tcPr>
          <w:p w14:paraId="0C632574" w14:textId="77777777" w:rsidR="00BC38A0" w:rsidRPr="00527337" w:rsidRDefault="00BC38A0" w:rsidP="006F1050">
            <w:pPr>
              <w:pStyle w:val="Tabletext"/>
              <w:keepLines/>
              <w:tabs>
                <w:tab w:val="left" w:leader="dot" w:pos="7938"/>
                <w:tab w:val="center" w:pos="9526"/>
              </w:tabs>
              <w:ind w:left="567" w:hanging="567"/>
              <w:jc w:val="left"/>
            </w:pPr>
            <w:r w:rsidRPr="00527337">
              <w:t>CW, FMCW</w:t>
            </w:r>
          </w:p>
        </w:tc>
        <w:tc>
          <w:tcPr>
            <w:tcW w:w="2406" w:type="dxa"/>
          </w:tcPr>
          <w:p w14:paraId="52A09DEB" w14:textId="77777777" w:rsidR="00BC38A0" w:rsidRPr="00527337" w:rsidRDefault="00BC38A0" w:rsidP="006F1050">
            <w:pPr>
              <w:pStyle w:val="Tabletext"/>
              <w:keepLines/>
              <w:tabs>
                <w:tab w:val="left" w:leader="dot" w:pos="7938"/>
                <w:tab w:val="center" w:pos="9526"/>
              </w:tabs>
              <w:ind w:left="567" w:hanging="567"/>
              <w:jc w:val="left"/>
            </w:pPr>
            <w:r w:rsidRPr="00527337">
              <w:t>Frequency-agile pulse</w:t>
            </w:r>
          </w:p>
        </w:tc>
      </w:tr>
      <w:tr w:rsidR="00BC38A0" w:rsidRPr="00527337" w14:paraId="53BD47D3" w14:textId="77777777" w:rsidTr="006F1050">
        <w:trPr>
          <w:cantSplit/>
          <w:jc w:val="center"/>
        </w:trPr>
        <w:tc>
          <w:tcPr>
            <w:tcW w:w="2359" w:type="dxa"/>
          </w:tcPr>
          <w:p w14:paraId="36AD88ED" w14:textId="77777777" w:rsidR="00BC38A0" w:rsidRPr="00527337" w:rsidRDefault="00BC38A0" w:rsidP="006F1050">
            <w:pPr>
              <w:pStyle w:val="Tabletext"/>
              <w:jc w:val="left"/>
            </w:pPr>
            <w:r w:rsidRPr="00527337">
              <w:t xml:space="preserve">Peak power into antenna </w:t>
            </w:r>
          </w:p>
        </w:tc>
        <w:tc>
          <w:tcPr>
            <w:tcW w:w="1147" w:type="dxa"/>
          </w:tcPr>
          <w:p w14:paraId="3A6ABBBF" w14:textId="77777777" w:rsidR="00BC38A0" w:rsidRPr="00527337" w:rsidRDefault="00BC38A0" w:rsidP="006F1050">
            <w:pPr>
              <w:pStyle w:val="Tabletext"/>
              <w:keepLines/>
              <w:tabs>
                <w:tab w:val="left" w:leader="dot" w:pos="7938"/>
                <w:tab w:val="center" w:pos="9526"/>
              </w:tabs>
              <w:ind w:left="567" w:hanging="567"/>
              <w:jc w:val="center"/>
            </w:pPr>
            <w:r w:rsidRPr="00527337">
              <w:t>kW</w:t>
            </w:r>
          </w:p>
        </w:tc>
        <w:tc>
          <w:tcPr>
            <w:tcW w:w="2242" w:type="dxa"/>
          </w:tcPr>
          <w:p w14:paraId="2BB16B73" w14:textId="77777777" w:rsidR="00BC38A0" w:rsidRPr="00527337" w:rsidRDefault="00BC38A0" w:rsidP="006F1050">
            <w:pPr>
              <w:pStyle w:val="Tabletext"/>
              <w:keepLines/>
              <w:tabs>
                <w:tab w:val="left" w:leader="dot" w:pos="7938"/>
                <w:tab w:val="center" w:pos="9526"/>
              </w:tabs>
              <w:ind w:left="567" w:hanging="567"/>
              <w:jc w:val="left"/>
            </w:pPr>
            <w:r w:rsidRPr="00527337">
              <w:t>0.300</w:t>
            </w:r>
          </w:p>
        </w:tc>
        <w:tc>
          <w:tcPr>
            <w:tcW w:w="2409" w:type="dxa"/>
          </w:tcPr>
          <w:p w14:paraId="5073E52E" w14:textId="77777777" w:rsidR="00BC38A0" w:rsidRPr="00527337" w:rsidRDefault="00BC38A0" w:rsidP="006F1050">
            <w:pPr>
              <w:pStyle w:val="Tabletext"/>
              <w:keepLines/>
              <w:tabs>
                <w:tab w:val="left" w:leader="dot" w:pos="7938"/>
                <w:tab w:val="center" w:pos="9526"/>
              </w:tabs>
              <w:ind w:left="567" w:hanging="567"/>
              <w:jc w:val="left"/>
            </w:pPr>
            <w:r w:rsidRPr="00527337">
              <w:t>0.020 to 0.040</w:t>
            </w:r>
          </w:p>
        </w:tc>
        <w:tc>
          <w:tcPr>
            <w:tcW w:w="2410" w:type="dxa"/>
          </w:tcPr>
          <w:p w14:paraId="092BFDB7" w14:textId="77777777" w:rsidR="00BC38A0" w:rsidRPr="00527337" w:rsidRDefault="00BC38A0" w:rsidP="006F1050">
            <w:pPr>
              <w:pStyle w:val="Tabletext"/>
              <w:keepLines/>
              <w:tabs>
                <w:tab w:val="left" w:leader="dot" w:pos="7938"/>
                <w:tab w:val="center" w:pos="9526"/>
              </w:tabs>
              <w:ind w:left="567" w:hanging="567"/>
              <w:jc w:val="left"/>
            </w:pPr>
            <w:r w:rsidRPr="00527337">
              <w:t>31</w:t>
            </w:r>
          </w:p>
        </w:tc>
        <w:tc>
          <w:tcPr>
            <w:tcW w:w="2268" w:type="dxa"/>
          </w:tcPr>
          <w:p w14:paraId="77B10D73" w14:textId="77777777" w:rsidR="00BC38A0" w:rsidRPr="00527337" w:rsidRDefault="00BC38A0" w:rsidP="006F1050">
            <w:pPr>
              <w:pStyle w:val="Tabletext"/>
              <w:keepLines/>
              <w:tabs>
                <w:tab w:val="left" w:leader="dot" w:pos="7938"/>
                <w:tab w:val="center" w:pos="9526"/>
              </w:tabs>
              <w:ind w:left="567" w:hanging="567"/>
              <w:jc w:val="left"/>
            </w:pPr>
            <w:r w:rsidRPr="00527337">
              <w:t>14</w:t>
            </w:r>
          </w:p>
        </w:tc>
        <w:tc>
          <w:tcPr>
            <w:tcW w:w="2406" w:type="dxa"/>
          </w:tcPr>
          <w:p w14:paraId="5E5DE8EA" w14:textId="77777777" w:rsidR="00BC38A0" w:rsidRPr="00527337" w:rsidRDefault="00BC38A0" w:rsidP="006F1050">
            <w:pPr>
              <w:pStyle w:val="Tabletext"/>
              <w:keepLines/>
              <w:tabs>
                <w:tab w:val="left" w:leader="dot" w:pos="7938"/>
                <w:tab w:val="center" w:pos="9526"/>
              </w:tabs>
              <w:ind w:left="567" w:hanging="567"/>
              <w:jc w:val="left"/>
            </w:pPr>
            <w:r w:rsidRPr="00527337">
              <w:t>120</w:t>
            </w:r>
          </w:p>
        </w:tc>
      </w:tr>
      <w:tr w:rsidR="00BC38A0" w:rsidRPr="00527337" w14:paraId="468DE862" w14:textId="77777777" w:rsidTr="006F1050">
        <w:trPr>
          <w:cantSplit/>
          <w:jc w:val="center"/>
        </w:trPr>
        <w:tc>
          <w:tcPr>
            <w:tcW w:w="2359" w:type="dxa"/>
          </w:tcPr>
          <w:p w14:paraId="1F795C4C" w14:textId="77777777" w:rsidR="00BC38A0" w:rsidRPr="00BC38A0" w:rsidRDefault="00BC38A0" w:rsidP="006F1050">
            <w:pPr>
              <w:pStyle w:val="Tabletext"/>
              <w:jc w:val="left"/>
              <w:rPr>
                <w:lang w:val="en-US"/>
              </w:rPr>
            </w:pPr>
            <w:r w:rsidRPr="00BC38A0">
              <w:rPr>
                <w:lang w:val="en-US"/>
              </w:rPr>
              <w:t>Pulse width and</w:t>
            </w:r>
            <w:r w:rsidRPr="00BC38A0">
              <w:rPr>
                <w:lang w:val="en-US"/>
              </w:rPr>
              <w:br/>
              <w:t xml:space="preserve">pulse repetition rate </w:t>
            </w:r>
          </w:p>
        </w:tc>
        <w:tc>
          <w:tcPr>
            <w:tcW w:w="1147" w:type="dxa"/>
          </w:tcPr>
          <w:p w14:paraId="0DD67FA4" w14:textId="77777777" w:rsidR="00BC38A0" w:rsidRPr="00527337" w:rsidRDefault="00BE746E" w:rsidP="006F1050">
            <w:pPr>
              <w:pStyle w:val="Tabletext"/>
              <w:keepLines/>
              <w:tabs>
                <w:tab w:val="left" w:leader="dot" w:pos="7938"/>
                <w:tab w:val="center" w:pos="9526"/>
              </w:tabs>
              <w:jc w:val="center"/>
            </w:pPr>
            <w:r>
              <w:sym w:font="Symbol" w:char="F06D"/>
            </w:r>
            <w:r w:rsidR="00BC38A0" w:rsidRPr="00527337">
              <w:t>s</w:t>
            </w:r>
            <w:r w:rsidR="00BC38A0" w:rsidRPr="00527337">
              <w:br/>
              <w:t>pps</w:t>
            </w:r>
          </w:p>
        </w:tc>
        <w:tc>
          <w:tcPr>
            <w:tcW w:w="2242" w:type="dxa"/>
          </w:tcPr>
          <w:p w14:paraId="78EB7A9C" w14:textId="77777777" w:rsidR="00BC38A0" w:rsidRPr="00527337" w:rsidRDefault="00BC38A0" w:rsidP="006F1050">
            <w:pPr>
              <w:pStyle w:val="Tabletext"/>
              <w:keepLines/>
              <w:tabs>
                <w:tab w:val="left" w:leader="dot" w:pos="7938"/>
                <w:tab w:val="center" w:pos="9526"/>
              </w:tabs>
              <w:jc w:val="left"/>
            </w:pPr>
            <w:r w:rsidRPr="00527337">
              <w:t>0.3</w:t>
            </w:r>
            <w:r w:rsidRPr="00527337">
              <w:br/>
              <w:t>10 to 2 600</w:t>
            </w:r>
          </w:p>
        </w:tc>
        <w:tc>
          <w:tcPr>
            <w:tcW w:w="2409" w:type="dxa"/>
          </w:tcPr>
          <w:p w14:paraId="7CCBB02C" w14:textId="77777777" w:rsidR="00BC38A0" w:rsidRPr="00527337" w:rsidRDefault="00BC38A0" w:rsidP="006F1050">
            <w:pPr>
              <w:pStyle w:val="Tabletext"/>
              <w:keepLines/>
              <w:tabs>
                <w:tab w:val="left" w:leader="dot" w:pos="7938"/>
                <w:tab w:val="center" w:pos="9526"/>
              </w:tabs>
              <w:jc w:val="left"/>
            </w:pPr>
            <w:r w:rsidRPr="00527337">
              <w:t>0.3 to 0.4</w:t>
            </w:r>
            <w:r w:rsidRPr="00527337">
              <w:br/>
              <w:t>Less than 20 000</w:t>
            </w:r>
          </w:p>
        </w:tc>
        <w:tc>
          <w:tcPr>
            <w:tcW w:w="2410" w:type="dxa"/>
          </w:tcPr>
          <w:p w14:paraId="2D3291C7" w14:textId="77777777" w:rsidR="00BC38A0" w:rsidRPr="00527337" w:rsidRDefault="00BC38A0" w:rsidP="006F1050">
            <w:pPr>
              <w:pStyle w:val="Tabletext"/>
              <w:keepLines/>
              <w:tabs>
                <w:tab w:val="left" w:leader="dot" w:pos="7938"/>
                <w:tab w:val="center" w:pos="9526"/>
              </w:tabs>
              <w:jc w:val="left"/>
            </w:pPr>
            <w:r w:rsidRPr="00527337">
              <w:t>1</w:t>
            </w:r>
            <w:r w:rsidRPr="00527337">
              <w:br/>
              <w:t>7 690 to 14 700</w:t>
            </w:r>
          </w:p>
        </w:tc>
        <w:tc>
          <w:tcPr>
            <w:tcW w:w="2268" w:type="dxa"/>
          </w:tcPr>
          <w:p w14:paraId="080F5AA2" w14:textId="77777777" w:rsidR="00BC38A0" w:rsidRPr="00527337" w:rsidRDefault="00BC38A0" w:rsidP="006F1050">
            <w:pPr>
              <w:pStyle w:val="Tabletext"/>
              <w:keepLines/>
              <w:tabs>
                <w:tab w:val="left" w:leader="dot" w:pos="7938"/>
                <w:tab w:val="center" w:pos="9526"/>
              </w:tabs>
              <w:jc w:val="left"/>
            </w:pPr>
            <w:r w:rsidRPr="00527337">
              <w:t>Not applicable</w:t>
            </w:r>
            <w:r w:rsidRPr="00527337">
              <w:br/>
              <w:t>Not applicable</w:t>
            </w:r>
          </w:p>
        </w:tc>
        <w:tc>
          <w:tcPr>
            <w:tcW w:w="2406" w:type="dxa"/>
          </w:tcPr>
          <w:p w14:paraId="5014BC70" w14:textId="77777777" w:rsidR="00BC38A0" w:rsidRPr="00527337" w:rsidRDefault="00BC38A0" w:rsidP="006F1050">
            <w:pPr>
              <w:pStyle w:val="Tabletext"/>
              <w:keepLines/>
              <w:tabs>
                <w:tab w:val="left" w:leader="dot" w:pos="7938"/>
                <w:tab w:val="center" w:pos="9526"/>
              </w:tabs>
              <w:jc w:val="left"/>
            </w:pPr>
            <w:r w:rsidRPr="00527337">
              <w:t>0.25</w:t>
            </w:r>
            <w:r w:rsidRPr="00527337">
              <w:br/>
              <w:t>6 000</w:t>
            </w:r>
          </w:p>
        </w:tc>
      </w:tr>
      <w:tr w:rsidR="00BC38A0" w:rsidRPr="00527337" w14:paraId="784FCDFF" w14:textId="77777777" w:rsidTr="006F1050">
        <w:trPr>
          <w:cantSplit/>
          <w:jc w:val="center"/>
        </w:trPr>
        <w:tc>
          <w:tcPr>
            <w:tcW w:w="2359" w:type="dxa"/>
          </w:tcPr>
          <w:p w14:paraId="4D18CD52" w14:textId="77777777" w:rsidR="00BC38A0" w:rsidRPr="00527337" w:rsidRDefault="00BC38A0" w:rsidP="006F1050">
            <w:pPr>
              <w:pStyle w:val="Tabletext"/>
              <w:jc w:val="left"/>
            </w:pPr>
            <w:r w:rsidRPr="00527337">
              <w:t>Maximum duty cycle</w:t>
            </w:r>
          </w:p>
        </w:tc>
        <w:tc>
          <w:tcPr>
            <w:tcW w:w="1147" w:type="dxa"/>
          </w:tcPr>
          <w:p w14:paraId="4B8994D6" w14:textId="77777777" w:rsidR="00BC38A0" w:rsidRPr="00527337" w:rsidRDefault="00BC38A0" w:rsidP="006F1050">
            <w:pPr>
              <w:pStyle w:val="Tabletext"/>
              <w:jc w:val="center"/>
            </w:pPr>
          </w:p>
        </w:tc>
        <w:tc>
          <w:tcPr>
            <w:tcW w:w="2242" w:type="dxa"/>
          </w:tcPr>
          <w:p w14:paraId="781FAB9B" w14:textId="77777777" w:rsidR="00BC38A0" w:rsidRPr="00527337" w:rsidRDefault="00BC38A0" w:rsidP="006F1050">
            <w:pPr>
              <w:pStyle w:val="Tabletext"/>
              <w:keepLines/>
              <w:tabs>
                <w:tab w:val="left" w:leader="dot" w:pos="7938"/>
                <w:tab w:val="center" w:pos="9526"/>
              </w:tabs>
              <w:ind w:left="567" w:hanging="567"/>
              <w:jc w:val="left"/>
            </w:pPr>
            <w:r w:rsidRPr="00527337">
              <w:t>0.00078</w:t>
            </w:r>
          </w:p>
        </w:tc>
        <w:tc>
          <w:tcPr>
            <w:tcW w:w="2409" w:type="dxa"/>
          </w:tcPr>
          <w:p w14:paraId="72075FA7" w14:textId="77777777" w:rsidR="00BC38A0" w:rsidRPr="00527337" w:rsidRDefault="00BC38A0" w:rsidP="006F1050">
            <w:pPr>
              <w:pStyle w:val="Tabletext"/>
              <w:keepLines/>
              <w:tabs>
                <w:tab w:val="left" w:leader="dot" w:pos="7938"/>
                <w:tab w:val="center" w:pos="9526"/>
              </w:tabs>
              <w:ind w:left="567" w:hanging="567"/>
              <w:jc w:val="left"/>
            </w:pPr>
            <w:r w:rsidRPr="00527337">
              <w:t>0.008</w:t>
            </w:r>
          </w:p>
        </w:tc>
        <w:tc>
          <w:tcPr>
            <w:tcW w:w="2410" w:type="dxa"/>
          </w:tcPr>
          <w:p w14:paraId="1FED7DBC" w14:textId="77777777" w:rsidR="00BC38A0" w:rsidRPr="00527337" w:rsidRDefault="00BC38A0" w:rsidP="006F1050">
            <w:pPr>
              <w:pStyle w:val="Tabletext"/>
              <w:keepLines/>
              <w:tabs>
                <w:tab w:val="left" w:leader="dot" w:pos="7938"/>
                <w:tab w:val="center" w:pos="9526"/>
              </w:tabs>
              <w:ind w:left="567" w:hanging="567"/>
              <w:jc w:val="left"/>
            </w:pPr>
            <w:r w:rsidRPr="00527337">
              <w:t>0.015</w:t>
            </w:r>
          </w:p>
        </w:tc>
        <w:tc>
          <w:tcPr>
            <w:tcW w:w="2268" w:type="dxa"/>
          </w:tcPr>
          <w:p w14:paraId="74FD56B5" w14:textId="77777777" w:rsidR="00BC38A0" w:rsidRPr="00527337" w:rsidRDefault="00BC38A0" w:rsidP="006F1050">
            <w:pPr>
              <w:pStyle w:val="Tabletext"/>
              <w:keepLines/>
              <w:tabs>
                <w:tab w:val="left" w:leader="dot" w:pos="7938"/>
                <w:tab w:val="center" w:pos="9526"/>
              </w:tabs>
              <w:ind w:left="567" w:hanging="567"/>
              <w:jc w:val="left"/>
            </w:pPr>
            <w:r w:rsidRPr="00527337">
              <w:t>1</w:t>
            </w:r>
          </w:p>
        </w:tc>
        <w:tc>
          <w:tcPr>
            <w:tcW w:w="2406" w:type="dxa"/>
          </w:tcPr>
          <w:p w14:paraId="35F44D8C" w14:textId="77777777" w:rsidR="00BC38A0" w:rsidRPr="00527337" w:rsidRDefault="00BC38A0" w:rsidP="006F1050">
            <w:pPr>
              <w:pStyle w:val="Tabletext"/>
              <w:keepLines/>
              <w:tabs>
                <w:tab w:val="left" w:leader="dot" w:pos="7938"/>
                <w:tab w:val="center" w:pos="9526"/>
              </w:tabs>
              <w:ind w:left="567" w:hanging="567"/>
              <w:jc w:val="left"/>
            </w:pPr>
            <w:r w:rsidRPr="00527337">
              <w:t>0.0015</w:t>
            </w:r>
          </w:p>
        </w:tc>
      </w:tr>
      <w:tr w:rsidR="00BC38A0" w:rsidRPr="00527337" w14:paraId="75A2417F" w14:textId="77777777" w:rsidTr="006F1050">
        <w:trPr>
          <w:cantSplit/>
          <w:jc w:val="center"/>
        </w:trPr>
        <w:tc>
          <w:tcPr>
            <w:tcW w:w="2359" w:type="dxa"/>
          </w:tcPr>
          <w:p w14:paraId="289E9D2F" w14:textId="77777777" w:rsidR="00BC38A0" w:rsidRPr="00527337" w:rsidRDefault="00BC38A0" w:rsidP="006F1050">
            <w:pPr>
              <w:pStyle w:val="Tabletext"/>
              <w:jc w:val="left"/>
            </w:pPr>
            <w:r w:rsidRPr="00527337">
              <w:t xml:space="preserve">Pulse rise/fall time </w:t>
            </w:r>
          </w:p>
        </w:tc>
        <w:tc>
          <w:tcPr>
            <w:tcW w:w="1147" w:type="dxa"/>
          </w:tcPr>
          <w:p w14:paraId="6800DD21" w14:textId="77777777" w:rsidR="00BC38A0" w:rsidRPr="00527337" w:rsidRDefault="00BE746E" w:rsidP="006F1050">
            <w:pPr>
              <w:pStyle w:val="Tabletext"/>
              <w:keepLines/>
              <w:tabs>
                <w:tab w:val="left" w:leader="dot" w:pos="7938"/>
                <w:tab w:val="center" w:pos="9526"/>
              </w:tabs>
              <w:ind w:left="567" w:hanging="567"/>
              <w:jc w:val="center"/>
            </w:pPr>
            <w:r>
              <w:sym w:font="Symbol" w:char="F06D"/>
            </w:r>
            <w:r w:rsidR="00BC38A0" w:rsidRPr="00527337">
              <w:t>s</w:t>
            </w:r>
          </w:p>
        </w:tc>
        <w:tc>
          <w:tcPr>
            <w:tcW w:w="2242" w:type="dxa"/>
          </w:tcPr>
          <w:p w14:paraId="043018A7" w14:textId="77777777" w:rsidR="00BC38A0" w:rsidRPr="00527337" w:rsidRDefault="00BC38A0" w:rsidP="006F1050">
            <w:pPr>
              <w:pStyle w:val="Tabletext"/>
              <w:keepLines/>
              <w:tabs>
                <w:tab w:val="left" w:leader="dot" w:pos="7938"/>
                <w:tab w:val="center" w:pos="9526"/>
              </w:tabs>
              <w:ind w:left="567" w:hanging="567"/>
              <w:jc w:val="left"/>
            </w:pPr>
            <w:r w:rsidRPr="00527337">
              <w:t>0.1/0.2</w:t>
            </w:r>
          </w:p>
        </w:tc>
        <w:tc>
          <w:tcPr>
            <w:tcW w:w="2409" w:type="dxa"/>
          </w:tcPr>
          <w:p w14:paraId="442E7418" w14:textId="77777777" w:rsidR="00BC38A0" w:rsidRPr="00527337" w:rsidRDefault="00BC38A0" w:rsidP="006F1050">
            <w:pPr>
              <w:pStyle w:val="Tabletext"/>
              <w:keepLines/>
              <w:tabs>
                <w:tab w:val="left" w:leader="dot" w:pos="7938"/>
                <w:tab w:val="center" w:pos="9526"/>
              </w:tabs>
              <w:ind w:left="567" w:hanging="567"/>
              <w:jc w:val="left"/>
            </w:pPr>
            <w:r w:rsidRPr="00527337">
              <w:t>0.10/0.15</w:t>
            </w:r>
          </w:p>
        </w:tc>
        <w:tc>
          <w:tcPr>
            <w:tcW w:w="2410" w:type="dxa"/>
          </w:tcPr>
          <w:p w14:paraId="452883C0" w14:textId="77777777" w:rsidR="00BC38A0" w:rsidRPr="00527337" w:rsidRDefault="00BC38A0" w:rsidP="006F1050">
            <w:pPr>
              <w:pStyle w:val="Tabletext"/>
              <w:keepLines/>
              <w:tabs>
                <w:tab w:val="left" w:leader="dot" w:pos="7938"/>
                <w:tab w:val="center" w:pos="9526"/>
              </w:tabs>
              <w:ind w:left="567" w:hanging="567"/>
              <w:jc w:val="left"/>
            </w:pPr>
            <w:r w:rsidRPr="00527337">
              <w:t>0.05/0.05</w:t>
            </w:r>
          </w:p>
        </w:tc>
        <w:tc>
          <w:tcPr>
            <w:tcW w:w="2268" w:type="dxa"/>
          </w:tcPr>
          <w:p w14:paraId="3E533E15" w14:textId="77777777" w:rsidR="00BC38A0" w:rsidRPr="00527337" w:rsidRDefault="00BC38A0" w:rsidP="006F1050">
            <w:pPr>
              <w:pStyle w:val="Tabletext"/>
              <w:keepLines/>
              <w:tabs>
                <w:tab w:val="left" w:leader="dot" w:pos="7938"/>
                <w:tab w:val="center" w:pos="9526"/>
              </w:tabs>
              <w:ind w:left="567" w:hanging="567"/>
              <w:jc w:val="left"/>
            </w:pPr>
            <w:r w:rsidRPr="00527337">
              <w:t>Not applicable</w:t>
            </w:r>
          </w:p>
        </w:tc>
        <w:tc>
          <w:tcPr>
            <w:tcW w:w="2406" w:type="dxa"/>
          </w:tcPr>
          <w:p w14:paraId="1A818399" w14:textId="77777777" w:rsidR="00BC38A0" w:rsidRPr="00527337" w:rsidRDefault="00BC38A0" w:rsidP="006F1050">
            <w:pPr>
              <w:pStyle w:val="Tabletext"/>
              <w:keepLines/>
              <w:tabs>
                <w:tab w:val="left" w:leader="dot" w:pos="7938"/>
                <w:tab w:val="center" w:pos="9526"/>
              </w:tabs>
              <w:ind w:left="567" w:hanging="567"/>
              <w:jc w:val="left"/>
            </w:pPr>
            <w:r w:rsidRPr="00527337">
              <w:t>0.02/0.04</w:t>
            </w:r>
          </w:p>
        </w:tc>
      </w:tr>
      <w:tr w:rsidR="00BC38A0" w:rsidRPr="00527337" w14:paraId="5CB30B4A" w14:textId="77777777" w:rsidTr="006F1050">
        <w:trPr>
          <w:cantSplit/>
          <w:jc w:val="center"/>
        </w:trPr>
        <w:tc>
          <w:tcPr>
            <w:tcW w:w="2359" w:type="dxa"/>
          </w:tcPr>
          <w:p w14:paraId="6CB798D3" w14:textId="77777777" w:rsidR="00BC38A0" w:rsidRPr="00527337" w:rsidRDefault="00BC38A0" w:rsidP="006F1050">
            <w:pPr>
              <w:pStyle w:val="Tabletext"/>
              <w:jc w:val="left"/>
            </w:pPr>
            <w:r w:rsidRPr="00527337">
              <w:t>Output device</w:t>
            </w:r>
          </w:p>
        </w:tc>
        <w:tc>
          <w:tcPr>
            <w:tcW w:w="1147" w:type="dxa"/>
          </w:tcPr>
          <w:p w14:paraId="5A6EC1E0" w14:textId="77777777" w:rsidR="00BC38A0" w:rsidRPr="00527337" w:rsidRDefault="00BC38A0" w:rsidP="006F1050">
            <w:pPr>
              <w:pStyle w:val="Tabletext"/>
              <w:jc w:val="center"/>
            </w:pPr>
          </w:p>
        </w:tc>
        <w:tc>
          <w:tcPr>
            <w:tcW w:w="2242" w:type="dxa"/>
          </w:tcPr>
          <w:p w14:paraId="66108584" w14:textId="77777777" w:rsidR="00BC38A0" w:rsidRPr="00527337" w:rsidRDefault="00BC38A0" w:rsidP="006F1050">
            <w:pPr>
              <w:pStyle w:val="Tabletext"/>
              <w:keepLines/>
              <w:tabs>
                <w:tab w:val="left" w:leader="dot" w:pos="7938"/>
                <w:tab w:val="center" w:pos="9526"/>
              </w:tabs>
              <w:ind w:left="567" w:hanging="567"/>
              <w:jc w:val="left"/>
            </w:pPr>
            <w:r w:rsidRPr="00527337">
              <w:t>Magnetron</w:t>
            </w:r>
          </w:p>
        </w:tc>
        <w:tc>
          <w:tcPr>
            <w:tcW w:w="2409" w:type="dxa"/>
          </w:tcPr>
          <w:p w14:paraId="22DEFC4F" w14:textId="77777777" w:rsidR="00BC38A0" w:rsidRPr="00527337" w:rsidRDefault="00BC38A0" w:rsidP="006F1050">
            <w:pPr>
              <w:pStyle w:val="Tabletext"/>
              <w:keepLines/>
              <w:tabs>
                <w:tab w:val="left" w:leader="dot" w:pos="7938"/>
                <w:tab w:val="center" w:pos="9526"/>
              </w:tabs>
              <w:ind w:left="567" w:hanging="567"/>
              <w:jc w:val="left"/>
            </w:pPr>
            <w:r w:rsidRPr="00527337">
              <w:t>Solid state</w:t>
            </w:r>
          </w:p>
        </w:tc>
        <w:tc>
          <w:tcPr>
            <w:tcW w:w="2410" w:type="dxa"/>
          </w:tcPr>
          <w:p w14:paraId="5F8236FE"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268" w:type="dxa"/>
          </w:tcPr>
          <w:p w14:paraId="21849560"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c>
          <w:tcPr>
            <w:tcW w:w="2406" w:type="dxa"/>
          </w:tcPr>
          <w:p w14:paraId="76635B50" w14:textId="77777777" w:rsidR="00BC38A0" w:rsidRPr="00527337" w:rsidRDefault="00BC38A0" w:rsidP="006F1050">
            <w:pPr>
              <w:pStyle w:val="Tabletext"/>
              <w:keepLines/>
              <w:tabs>
                <w:tab w:val="left" w:leader="dot" w:pos="7938"/>
                <w:tab w:val="center" w:pos="9526"/>
              </w:tabs>
              <w:ind w:left="567" w:hanging="567"/>
              <w:jc w:val="left"/>
            </w:pPr>
            <w:r w:rsidRPr="00527337">
              <w:t>Travelling wave tube</w:t>
            </w:r>
          </w:p>
        </w:tc>
      </w:tr>
      <w:tr w:rsidR="00BC38A0" w:rsidRPr="00527337" w14:paraId="260A89AB" w14:textId="77777777" w:rsidTr="006F1050">
        <w:trPr>
          <w:cantSplit/>
          <w:jc w:val="center"/>
        </w:trPr>
        <w:tc>
          <w:tcPr>
            <w:tcW w:w="2359" w:type="dxa"/>
          </w:tcPr>
          <w:p w14:paraId="5BC50034" w14:textId="77777777" w:rsidR="00BC38A0" w:rsidRPr="00527337" w:rsidRDefault="00BC38A0" w:rsidP="006F1050">
            <w:pPr>
              <w:pStyle w:val="Tabletext"/>
              <w:jc w:val="left"/>
            </w:pPr>
            <w:r w:rsidRPr="00527337">
              <w:t>Antenna pattern type</w:t>
            </w:r>
          </w:p>
        </w:tc>
        <w:tc>
          <w:tcPr>
            <w:tcW w:w="1147" w:type="dxa"/>
          </w:tcPr>
          <w:p w14:paraId="2FA5C16E" w14:textId="77777777" w:rsidR="00BC38A0" w:rsidRPr="00527337" w:rsidRDefault="00BC38A0" w:rsidP="006F1050">
            <w:pPr>
              <w:pStyle w:val="Tabletext"/>
              <w:jc w:val="center"/>
            </w:pPr>
          </w:p>
        </w:tc>
        <w:tc>
          <w:tcPr>
            <w:tcW w:w="2242" w:type="dxa"/>
          </w:tcPr>
          <w:p w14:paraId="04FA5A14" w14:textId="77777777" w:rsidR="00BC38A0" w:rsidRPr="00527337" w:rsidRDefault="00BC38A0" w:rsidP="006F1050">
            <w:pPr>
              <w:pStyle w:val="Tabletext"/>
              <w:keepLines/>
              <w:tabs>
                <w:tab w:val="left" w:leader="dot" w:pos="7938"/>
                <w:tab w:val="center" w:pos="9526"/>
              </w:tabs>
              <w:ind w:left="567" w:hanging="567"/>
              <w:jc w:val="left"/>
            </w:pPr>
            <w:r w:rsidRPr="00527337">
              <w:t>Omnidirectional</w:t>
            </w:r>
          </w:p>
        </w:tc>
        <w:tc>
          <w:tcPr>
            <w:tcW w:w="2409" w:type="dxa"/>
          </w:tcPr>
          <w:p w14:paraId="135E5ED3" w14:textId="77777777" w:rsidR="00BC38A0" w:rsidRPr="00527337" w:rsidRDefault="00BC38A0" w:rsidP="006F1050">
            <w:pPr>
              <w:pStyle w:val="Tabletext"/>
              <w:keepLines/>
              <w:tabs>
                <w:tab w:val="left" w:leader="dot" w:pos="7938"/>
                <w:tab w:val="center" w:pos="9526"/>
              </w:tabs>
              <w:ind w:left="567" w:hanging="567"/>
              <w:jc w:val="left"/>
            </w:pPr>
            <w:r w:rsidRPr="00527337">
              <w:t>Quadrant</w:t>
            </w:r>
          </w:p>
        </w:tc>
        <w:tc>
          <w:tcPr>
            <w:tcW w:w="2410" w:type="dxa"/>
          </w:tcPr>
          <w:p w14:paraId="266888EA" w14:textId="77777777"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268" w:type="dxa"/>
          </w:tcPr>
          <w:p w14:paraId="13593EB2" w14:textId="77777777" w:rsidR="00BC38A0" w:rsidRPr="00527337" w:rsidRDefault="00BC38A0" w:rsidP="006F1050">
            <w:pPr>
              <w:pStyle w:val="Tabletext"/>
              <w:keepLines/>
              <w:tabs>
                <w:tab w:val="left" w:leader="dot" w:pos="7938"/>
                <w:tab w:val="center" w:pos="9526"/>
              </w:tabs>
              <w:ind w:left="567" w:hanging="567"/>
              <w:jc w:val="left"/>
            </w:pPr>
            <w:r w:rsidRPr="00527337">
              <w:t>Pencil</w:t>
            </w:r>
          </w:p>
        </w:tc>
        <w:tc>
          <w:tcPr>
            <w:tcW w:w="2406" w:type="dxa"/>
          </w:tcPr>
          <w:p w14:paraId="61C6E34A" w14:textId="77777777" w:rsidR="00BC38A0" w:rsidRPr="00527337" w:rsidRDefault="00BC38A0" w:rsidP="006F1050">
            <w:pPr>
              <w:pStyle w:val="Tabletext"/>
              <w:keepLines/>
              <w:tabs>
                <w:tab w:val="left" w:leader="dot" w:pos="7938"/>
                <w:tab w:val="center" w:pos="9526"/>
              </w:tabs>
              <w:ind w:left="567" w:hanging="567"/>
              <w:jc w:val="left"/>
            </w:pPr>
            <w:r w:rsidRPr="00527337">
              <w:t>Pencil/fan</w:t>
            </w:r>
          </w:p>
        </w:tc>
      </w:tr>
      <w:tr w:rsidR="00BC38A0" w:rsidRPr="00527337" w14:paraId="459A4013" w14:textId="77777777" w:rsidTr="006F1050">
        <w:trPr>
          <w:cantSplit/>
          <w:jc w:val="center"/>
        </w:trPr>
        <w:tc>
          <w:tcPr>
            <w:tcW w:w="2359" w:type="dxa"/>
          </w:tcPr>
          <w:p w14:paraId="7D501B4A" w14:textId="77777777" w:rsidR="00BC38A0" w:rsidRPr="00527337" w:rsidRDefault="00BC38A0" w:rsidP="006F1050">
            <w:pPr>
              <w:pStyle w:val="Tabletext"/>
              <w:jc w:val="left"/>
            </w:pPr>
            <w:r w:rsidRPr="00527337">
              <w:t>Antenna type</w:t>
            </w:r>
          </w:p>
        </w:tc>
        <w:tc>
          <w:tcPr>
            <w:tcW w:w="1147" w:type="dxa"/>
          </w:tcPr>
          <w:p w14:paraId="0533F29A" w14:textId="77777777" w:rsidR="00BC38A0" w:rsidRPr="00527337" w:rsidRDefault="00BC38A0" w:rsidP="006F1050">
            <w:pPr>
              <w:pStyle w:val="Tabletext"/>
              <w:jc w:val="center"/>
            </w:pPr>
          </w:p>
        </w:tc>
        <w:tc>
          <w:tcPr>
            <w:tcW w:w="2242" w:type="dxa"/>
          </w:tcPr>
          <w:p w14:paraId="34EEB638" w14:textId="77777777" w:rsidR="00BC38A0" w:rsidRPr="00527337" w:rsidRDefault="00BC38A0" w:rsidP="006F1050">
            <w:pPr>
              <w:pStyle w:val="Tabletext"/>
              <w:keepLines/>
              <w:tabs>
                <w:tab w:val="left" w:leader="dot" w:pos="7938"/>
                <w:tab w:val="center" w:pos="9526"/>
              </w:tabs>
              <w:jc w:val="left"/>
            </w:pPr>
            <w:r w:rsidRPr="00527337">
              <w:t>Open-ended waveguide</w:t>
            </w:r>
          </w:p>
        </w:tc>
        <w:tc>
          <w:tcPr>
            <w:tcW w:w="2409" w:type="dxa"/>
          </w:tcPr>
          <w:p w14:paraId="44D145A1" w14:textId="77777777" w:rsidR="00BC38A0" w:rsidRPr="00527337" w:rsidRDefault="00BC38A0" w:rsidP="006F1050">
            <w:pPr>
              <w:pStyle w:val="Tabletext"/>
              <w:keepLines/>
              <w:tabs>
                <w:tab w:val="left" w:leader="dot" w:pos="7938"/>
                <w:tab w:val="center" w:pos="9526"/>
              </w:tabs>
              <w:ind w:left="567" w:hanging="567"/>
              <w:jc w:val="left"/>
            </w:pPr>
            <w:r w:rsidRPr="00527337">
              <w:t>Printed-circuit array</w:t>
            </w:r>
          </w:p>
        </w:tc>
        <w:tc>
          <w:tcPr>
            <w:tcW w:w="2410" w:type="dxa"/>
          </w:tcPr>
          <w:p w14:paraId="2B690FAD" w14:textId="77777777" w:rsidR="00BC38A0" w:rsidRPr="00BC38A0" w:rsidRDefault="00BC38A0" w:rsidP="006F1050">
            <w:pPr>
              <w:pStyle w:val="Tabletext"/>
              <w:keepLines/>
              <w:tabs>
                <w:tab w:val="left" w:leader="dot" w:pos="7938"/>
                <w:tab w:val="center" w:pos="9526"/>
              </w:tabs>
              <w:jc w:val="left"/>
              <w:rPr>
                <w:lang w:val="en-US"/>
              </w:rPr>
            </w:pPr>
            <w:r w:rsidRPr="00BC38A0">
              <w:rPr>
                <w:lang w:val="en-US"/>
              </w:rPr>
              <w:t>Phased array</w:t>
            </w:r>
            <w:r w:rsidRPr="00BC38A0">
              <w:rPr>
                <w:lang w:val="en-US"/>
              </w:rPr>
              <w:br/>
              <w:t>(linear slotted waveguide)</w:t>
            </w:r>
          </w:p>
        </w:tc>
        <w:tc>
          <w:tcPr>
            <w:tcW w:w="2268" w:type="dxa"/>
          </w:tcPr>
          <w:p w14:paraId="788B1FAF" w14:textId="77777777" w:rsidR="00BC38A0" w:rsidRPr="00527337" w:rsidRDefault="00BC38A0" w:rsidP="006F1050">
            <w:pPr>
              <w:pStyle w:val="Tabletext"/>
              <w:keepLines/>
              <w:tabs>
                <w:tab w:val="left" w:leader="dot" w:pos="7938"/>
                <w:tab w:val="center" w:pos="9526"/>
              </w:tabs>
              <w:ind w:left="567" w:hanging="567"/>
              <w:jc w:val="left"/>
            </w:pPr>
            <w:r w:rsidRPr="00527337">
              <w:t>Planar array</w:t>
            </w:r>
          </w:p>
        </w:tc>
        <w:tc>
          <w:tcPr>
            <w:tcW w:w="2406" w:type="dxa"/>
          </w:tcPr>
          <w:p w14:paraId="0C4B737D" w14:textId="77777777" w:rsidR="00BC38A0" w:rsidRPr="00527337" w:rsidRDefault="00BC38A0" w:rsidP="006F1050">
            <w:pPr>
              <w:pStyle w:val="Tabletext"/>
              <w:keepLines/>
              <w:tabs>
                <w:tab w:val="left" w:leader="dot" w:pos="7938"/>
                <w:tab w:val="center" w:pos="9526"/>
              </w:tabs>
              <w:ind w:left="567" w:hanging="567"/>
              <w:jc w:val="left"/>
            </w:pPr>
            <w:r w:rsidRPr="00527337">
              <w:t>Planar array of dipoles</w:t>
            </w:r>
          </w:p>
        </w:tc>
      </w:tr>
      <w:tr w:rsidR="00BC38A0" w:rsidRPr="00527337" w14:paraId="6D55FEC8" w14:textId="77777777" w:rsidTr="006F1050">
        <w:trPr>
          <w:cantSplit/>
          <w:jc w:val="center"/>
        </w:trPr>
        <w:tc>
          <w:tcPr>
            <w:tcW w:w="2359" w:type="dxa"/>
          </w:tcPr>
          <w:p w14:paraId="4999058C" w14:textId="77777777" w:rsidR="00BC38A0" w:rsidRPr="00527337" w:rsidRDefault="00BC38A0" w:rsidP="006F1050">
            <w:pPr>
              <w:pStyle w:val="Tabletext"/>
              <w:jc w:val="left"/>
            </w:pPr>
            <w:r w:rsidRPr="00527337">
              <w:t>Antenna polarization</w:t>
            </w:r>
          </w:p>
        </w:tc>
        <w:tc>
          <w:tcPr>
            <w:tcW w:w="1147" w:type="dxa"/>
          </w:tcPr>
          <w:p w14:paraId="0E76B43D" w14:textId="77777777" w:rsidR="00BC38A0" w:rsidRPr="00527337" w:rsidRDefault="00BC38A0" w:rsidP="006F1050">
            <w:pPr>
              <w:pStyle w:val="Tabletext"/>
              <w:jc w:val="center"/>
            </w:pPr>
          </w:p>
        </w:tc>
        <w:tc>
          <w:tcPr>
            <w:tcW w:w="2242" w:type="dxa"/>
          </w:tcPr>
          <w:p w14:paraId="7AED3C9B"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9" w:type="dxa"/>
          </w:tcPr>
          <w:p w14:paraId="7A3B0C34" w14:textId="77777777" w:rsidR="00BC38A0" w:rsidRPr="00527337" w:rsidRDefault="00BC38A0" w:rsidP="006F1050">
            <w:pPr>
              <w:pStyle w:val="Tabletext"/>
              <w:keepLines/>
              <w:tabs>
                <w:tab w:val="left" w:leader="dot" w:pos="7938"/>
                <w:tab w:val="center" w:pos="9526"/>
              </w:tabs>
              <w:ind w:left="567" w:hanging="567"/>
              <w:jc w:val="left"/>
            </w:pPr>
            <w:r w:rsidRPr="00527337">
              <w:t>Circular</w:t>
            </w:r>
          </w:p>
        </w:tc>
        <w:tc>
          <w:tcPr>
            <w:tcW w:w="2410" w:type="dxa"/>
          </w:tcPr>
          <w:p w14:paraId="46501782"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268" w:type="dxa"/>
          </w:tcPr>
          <w:p w14:paraId="09A2B05E" w14:textId="77777777" w:rsidR="00BC38A0" w:rsidRPr="00527337" w:rsidRDefault="00BC38A0" w:rsidP="006F1050">
            <w:pPr>
              <w:pStyle w:val="Tabletext"/>
              <w:keepLines/>
              <w:tabs>
                <w:tab w:val="left" w:leader="dot" w:pos="7938"/>
                <w:tab w:val="center" w:pos="9526"/>
              </w:tabs>
              <w:ind w:left="567" w:hanging="567"/>
              <w:jc w:val="left"/>
            </w:pPr>
            <w:r w:rsidRPr="00527337">
              <w:t>Linear</w:t>
            </w:r>
          </w:p>
        </w:tc>
        <w:tc>
          <w:tcPr>
            <w:tcW w:w="2406" w:type="dxa"/>
          </w:tcPr>
          <w:p w14:paraId="4154CD55" w14:textId="77777777" w:rsidR="00BC38A0" w:rsidRPr="00527337" w:rsidRDefault="00BC38A0" w:rsidP="006F1050">
            <w:pPr>
              <w:pStyle w:val="Tabletext"/>
              <w:keepLines/>
              <w:tabs>
                <w:tab w:val="left" w:leader="dot" w:pos="7938"/>
                <w:tab w:val="center" w:pos="9526"/>
              </w:tabs>
              <w:ind w:left="567" w:hanging="567"/>
              <w:jc w:val="left"/>
            </w:pPr>
            <w:r w:rsidRPr="00527337">
              <w:t>Circular</w:t>
            </w:r>
          </w:p>
        </w:tc>
      </w:tr>
      <w:tr w:rsidR="00BC38A0" w:rsidRPr="00527337" w14:paraId="0B6308D6" w14:textId="77777777" w:rsidTr="006F1050">
        <w:trPr>
          <w:cantSplit/>
          <w:jc w:val="center"/>
        </w:trPr>
        <w:tc>
          <w:tcPr>
            <w:tcW w:w="2359" w:type="dxa"/>
          </w:tcPr>
          <w:p w14:paraId="171C34BF" w14:textId="77777777" w:rsidR="00BC38A0" w:rsidRPr="00527337" w:rsidRDefault="00BC38A0" w:rsidP="006F1050">
            <w:pPr>
              <w:pStyle w:val="Tabletext"/>
              <w:jc w:val="left"/>
            </w:pPr>
            <w:r w:rsidRPr="00527337">
              <w:t xml:space="preserve">Antenna main beam gain </w:t>
            </w:r>
          </w:p>
        </w:tc>
        <w:tc>
          <w:tcPr>
            <w:tcW w:w="1147" w:type="dxa"/>
          </w:tcPr>
          <w:p w14:paraId="3020410E" w14:textId="77777777"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2242" w:type="dxa"/>
          </w:tcPr>
          <w:p w14:paraId="606C7C5E" w14:textId="77777777" w:rsidR="00BC38A0" w:rsidRPr="00527337" w:rsidRDefault="00BC38A0" w:rsidP="006F1050">
            <w:pPr>
              <w:pStyle w:val="Tabletext"/>
              <w:keepLines/>
              <w:tabs>
                <w:tab w:val="left" w:leader="dot" w:pos="7938"/>
                <w:tab w:val="center" w:pos="9526"/>
              </w:tabs>
              <w:ind w:left="567" w:hanging="567"/>
              <w:jc w:val="left"/>
            </w:pPr>
            <w:r w:rsidRPr="00527337">
              <w:t>8</w:t>
            </w:r>
          </w:p>
        </w:tc>
        <w:tc>
          <w:tcPr>
            <w:tcW w:w="2409" w:type="dxa"/>
          </w:tcPr>
          <w:p w14:paraId="3CEC0A86" w14:textId="77777777" w:rsidR="00BC38A0" w:rsidRPr="00527337" w:rsidRDefault="00BC38A0" w:rsidP="006F1050">
            <w:pPr>
              <w:pStyle w:val="Tabletext"/>
              <w:keepLines/>
              <w:tabs>
                <w:tab w:val="left" w:leader="dot" w:pos="7938"/>
                <w:tab w:val="center" w:pos="9526"/>
              </w:tabs>
              <w:ind w:left="567" w:hanging="567"/>
              <w:jc w:val="left"/>
            </w:pPr>
            <w:r w:rsidRPr="00527337">
              <w:t>13</w:t>
            </w:r>
          </w:p>
        </w:tc>
        <w:tc>
          <w:tcPr>
            <w:tcW w:w="2410" w:type="dxa"/>
          </w:tcPr>
          <w:p w14:paraId="465C917E" w14:textId="77777777" w:rsidR="00BC38A0" w:rsidRPr="00527337" w:rsidRDefault="00BC38A0" w:rsidP="006F1050">
            <w:pPr>
              <w:pStyle w:val="Tabletext"/>
              <w:keepLines/>
              <w:tabs>
                <w:tab w:val="left" w:leader="dot" w:pos="7938"/>
                <w:tab w:val="center" w:pos="9526"/>
              </w:tabs>
              <w:ind w:left="567" w:hanging="567"/>
              <w:jc w:val="left"/>
            </w:pPr>
            <w:r w:rsidRPr="00527337">
              <w:t>42.2</w:t>
            </w:r>
          </w:p>
        </w:tc>
        <w:tc>
          <w:tcPr>
            <w:tcW w:w="2268" w:type="dxa"/>
          </w:tcPr>
          <w:p w14:paraId="68466E4E" w14:textId="77777777" w:rsidR="00BC38A0" w:rsidRPr="00527337" w:rsidRDefault="00BC38A0" w:rsidP="006F1050">
            <w:pPr>
              <w:pStyle w:val="Tabletext"/>
              <w:keepLines/>
              <w:tabs>
                <w:tab w:val="left" w:leader="dot" w:pos="7938"/>
                <w:tab w:val="center" w:pos="9526"/>
              </w:tabs>
              <w:ind w:left="567" w:hanging="567"/>
              <w:jc w:val="left"/>
            </w:pPr>
            <w:r w:rsidRPr="00527337">
              <w:t>42.2</w:t>
            </w:r>
          </w:p>
        </w:tc>
        <w:tc>
          <w:tcPr>
            <w:tcW w:w="2406" w:type="dxa"/>
          </w:tcPr>
          <w:p w14:paraId="710296E0" w14:textId="77777777" w:rsidR="00BC38A0" w:rsidRPr="00527337" w:rsidRDefault="00BC38A0" w:rsidP="006F1050">
            <w:pPr>
              <w:pStyle w:val="Tabletext"/>
              <w:keepLines/>
              <w:tabs>
                <w:tab w:val="left" w:leader="dot" w:pos="7938"/>
                <w:tab w:val="center" w:pos="9526"/>
              </w:tabs>
              <w:ind w:left="567" w:hanging="567"/>
              <w:jc w:val="left"/>
            </w:pPr>
            <w:r w:rsidRPr="00527337">
              <w:t>40</w:t>
            </w:r>
          </w:p>
        </w:tc>
      </w:tr>
    </w:tbl>
    <w:p w14:paraId="7156BE26" w14:textId="77777777" w:rsidR="00BC38A0" w:rsidRPr="00527337" w:rsidRDefault="00BC38A0" w:rsidP="00BC38A0">
      <w:pPr>
        <w:pStyle w:val="Tablefin"/>
      </w:pPr>
    </w:p>
    <w:p w14:paraId="27C9B1CA" w14:textId="77777777" w:rsidR="00BC38A0" w:rsidRPr="00527337" w:rsidRDefault="00BC38A0" w:rsidP="00BC38A0">
      <w:pPr>
        <w:pStyle w:val="TableNo"/>
      </w:pPr>
      <w:r w:rsidRPr="00527337">
        <w:br w:type="page"/>
      </w:r>
      <w:r w:rsidRPr="00527337">
        <w:lastRenderedPageBreak/>
        <w:t xml:space="preserve">TABLE 3 </w:t>
      </w:r>
      <w:r w:rsidRPr="00527337">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BC38A0" w:rsidRPr="00527337" w14:paraId="08893247" w14:textId="77777777" w:rsidTr="006F1050">
        <w:trPr>
          <w:cantSplit/>
          <w:jc w:val="center"/>
        </w:trPr>
        <w:tc>
          <w:tcPr>
            <w:tcW w:w="2521" w:type="dxa"/>
            <w:tcBorders>
              <w:top w:val="single" w:sz="6" w:space="0" w:color="auto"/>
              <w:left w:val="single" w:sz="6" w:space="0" w:color="auto"/>
              <w:bottom w:val="single" w:sz="6" w:space="0" w:color="auto"/>
            </w:tcBorders>
          </w:tcPr>
          <w:p w14:paraId="7FB66121" w14:textId="77777777" w:rsidR="00BC38A0" w:rsidRPr="00527337" w:rsidRDefault="00BC38A0" w:rsidP="00771EEE">
            <w:pPr>
              <w:pStyle w:val="Tablehead"/>
            </w:pPr>
            <w:r w:rsidRPr="00527337">
              <w:t>Characteristics</w:t>
            </w:r>
          </w:p>
        </w:tc>
        <w:tc>
          <w:tcPr>
            <w:tcW w:w="1101" w:type="dxa"/>
            <w:tcBorders>
              <w:top w:val="single" w:sz="6" w:space="0" w:color="auto"/>
              <w:left w:val="single" w:sz="6" w:space="0" w:color="auto"/>
              <w:bottom w:val="single" w:sz="6" w:space="0" w:color="auto"/>
              <w:right w:val="single" w:sz="6" w:space="0" w:color="auto"/>
            </w:tcBorders>
          </w:tcPr>
          <w:p w14:paraId="12B92B86" w14:textId="77777777" w:rsidR="00BC38A0" w:rsidRPr="00527337" w:rsidRDefault="00BC38A0" w:rsidP="006F1050">
            <w:pPr>
              <w:pStyle w:val="Tablehead"/>
            </w:pPr>
            <w:r w:rsidRPr="00527337">
              <w:t>Units</w:t>
            </w:r>
          </w:p>
        </w:tc>
        <w:tc>
          <w:tcPr>
            <w:tcW w:w="1860" w:type="dxa"/>
            <w:tcBorders>
              <w:top w:val="single" w:sz="6" w:space="0" w:color="auto"/>
              <w:left w:val="single" w:sz="6" w:space="0" w:color="auto"/>
              <w:bottom w:val="single" w:sz="6" w:space="0" w:color="auto"/>
            </w:tcBorders>
          </w:tcPr>
          <w:p w14:paraId="64C762F5" w14:textId="77777777" w:rsidR="00BC38A0" w:rsidRPr="00527337" w:rsidRDefault="00BC38A0" w:rsidP="00771EEE">
            <w:pPr>
              <w:pStyle w:val="Tablehead"/>
            </w:pPr>
            <w:r w:rsidRPr="00527337">
              <w:t>System G1</w:t>
            </w:r>
          </w:p>
        </w:tc>
        <w:tc>
          <w:tcPr>
            <w:tcW w:w="2092" w:type="dxa"/>
            <w:tcBorders>
              <w:top w:val="single" w:sz="6" w:space="0" w:color="auto"/>
              <w:left w:val="single" w:sz="6" w:space="0" w:color="auto"/>
              <w:bottom w:val="single" w:sz="6" w:space="0" w:color="auto"/>
            </w:tcBorders>
          </w:tcPr>
          <w:p w14:paraId="502C4272" w14:textId="77777777" w:rsidR="00BC38A0" w:rsidRPr="00527337" w:rsidRDefault="00BC38A0" w:rsidP="00771EEE">
            <w:pPr>
              <w:pStyle w:val="Tablehead"/>
            </w:pPr>
            <w:r w:rsidRPr="00527337">
              <w:t>System G2</w:t>
            </w:r>
          </w:p>
        </w:tc>
        <w:tc>
          <w:tcPr>
            <w:tcW w:w="2693" w:type="dxa"/>
            <w:tcBorders>
              <w:top w:val="single" w:sz="6" w:space="0" w:color="auto"/>
              <w:left w:val="single" w:sz="6" w:space="0" w:color="auto"/>
              <w:bottom w:val="single" w:sz="6" w:space="0" w:color="auto"/>
            </w:tcBorders>
          </w:tcPr>
          <w:p w14:paraId="4CFDE967" w14:textId="77777777" w:rsidR="00BC38A0" w:rsidRPr="00527337" w:rsidRDefault="00BC38A0" w:rsidP="00771EEE">
            <w:pPr>
              <w:pStyle w:val="Tablehead"/>
            </w:pPr>
            <w:r w:rsidRPr="00527337">
              <w:t>System G3</w:t>
            </w:r>
          </w:p>
        </w:tc>
        <w:tc>
          <w:tcPr>
            <w:tcW w:w="1985" w:type="dxa"/>
            <w:tcBorders>
              <w:top w:val="single" w:sz="6" w:space="0" w:color="auto"/>
              <w:left w:val="single" w:sz="6" w:space="0" w:color="auto"/>
              <w:bottom w:val="single" w:sz="6" w:space="0" w:color="auto"/>
            </w:tcBorders>
          </w:tcPr>
          <w:p w14:paraId="43EFF407" w14:textId="77777777" w:rsidR="00BC38A0" w:rsidRPr="00527337" w:rsidRDefault="00BC38A0" w:rsidP="00771EEE">
            <w:pPr>
              <w:pStyle w:val="Tablehead"/>
            </w:pPr>
            <w:r w:rsidRPr="00527337">
              <w:t>System G4</w:t>
            </w:r>
          </w:p>
        </w:tc>
        <w:tc>
          <w:tcPr>
            <w:tcW w:w="2255" w:type="dxa"/>
            <w:tcBorders>
              <w:top w:val="single" w:sz="6" w:space="0" w:color="auto"/>
              <w:left w:val="single" w:sz="6" w:space="0" w:color="auto"/>
              <w:bottom w:val="single" w:sz="6" w:space="0" w:color="auto"/>
              <w:right w:val="single" w:sz="6" w:space="0" w:color="auto"/>
            </w:tcBorders>
          </w:tcPr>
          <w:p w14:paraId="677181B0" w14:textId="77777777" w:rsidR="00BC38A0" w:rsidRPr="00527337" w:rsidRDefault="00BC38A0" w:rsidP="00771EEE">
            <w:pPr>
              <w:pStyle w:val="Tablehead"/>
            </w:pPr>
            <w:r w:rsidRPr="00527337">
              <w:t>System G5</w:t>
            </w:r>
          </w:p>
        </w:tc>
      </w:tr>
      <w:tr w:rsidR="00BC38A0" w:rsidRPr="00527337" w14:paraId="6F6F0FC8" w14:textId="77777777" w:rsidTr="006F1050">
        <w:trPr>
          <w:cantSplit/>
          <w:jc w:val="center"/>
        </w:trPr>
        <w:tc>
          <w:tcPr>
            <w:tcW w:w="2521" w:type="dxa"/>
            <w:tcBorders>
              <w:top w:val="single" w:sz="6" w:space="0" w:color="auto"/>
              <w:left w:val="single" w:sz="6" w:space="0" w:color="auto"/>
              <w:bottom w:val="single" w:sz="6" w:space="0" w:color="auto"/>
            </w:tcBorders>
          </w:tcPr>
          <w:p w14:paraId="125A9281" w14:textId="77777777" w:rsidR="00BC38A0" w:rsidRPr="00527337" w:rsidRDefault="00BC38A0" w:rsidP="006F1050">
            <w:pPr>
              <w:pStyle w:val="Tabletext"/>
              <w:jc w:val="left"/>
            </w:pPr>
            <w:r w:rsidRPr="00527337">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37B327FE"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14:paraId="6F121FE6" w14:textId="77777777" w:rsidR="00BC38A0" w:rsidRPr="00527337" w:rsidRDefault="00BC38A0" w:rsidP="006F1050">
            <w:pPr>
              <w:pStyle w:val="Tabletext"/>
              <w:jc w:val="left"/>
            </w:pPr>
            <w:r w:rsidRPr="00527337">
              <w:t>18</w:t>
            </w:r>
          </w:p>
        </w:tc>
        <w:tc>
          <w:tcPr>
            <w:tcW w:w="2092" w:type="dxa"/>
            <w:tcBorders>
              <w:top w:val="single" w:sz="6" w:space="0" w:color="auto"/>
              <w:left w:val="single" w:sz="6" w:space="0" w:color="auto"/>
              <w:bottom w:val="single" w:sz="6" w:space="0" w:color="auto"/>
            </w:tcBorders>
          </w:tcPr>
          <w:p w14:paraId="255EB896" w14:textId="77777777" w:rsidR="00BC38A0" w:rsidRPr="00527337" w:rsidRDefault="00BC38A0" w:rsidP="006F1050">
            <w:pPr>
              <w:pStyle w:val="Tabletext"/>
              <w:jc w:val="left"/>
            </w:pPr>
            <w:r w:rsidRPr="00527337">
              <w:t>20; 3</w:t>
            </w:r>
          </w:p>
        </w:tc>
        <w:tc>
          <w:tcPr>
            <w:tcW w:w="2693" w:type="dxa"/>
            <w:tcBorders>
              <w:top w:val="single" w:sz="6" w:space="0" w:color="auto"/>
              <w:left w:val="single" w:sz="6" w:space="0" w:color="auto"/>
              <w:bottom w:val="single" w:sz="6" w:space="0" w:color="auto"/>
            </w:tcBorders>
          </w:tcPr>
          <w:p w14:paraId="3DDC1A0D" w14:textId="77777777" w:rsidR="00BC38A0" w:rsidRPr="00527337" w:rsidRDefault="00BC38A0" w:rsidP="006F1050">
            <w:pPr>
              <w:pStyle w:val="Tabletext"/>
              <w:jc w:val="left"/>
            </w:pPr>
            <w:r w:rsidRPr="00527337">
              <w:t>0.81</w:t>
            </w:r>
          </w:p>
        </w:tc>
        <w:tc>
          <w:tcPr>
            <w:tcW w:w="1985" w:type="dxa"/>
            <w:tcBorders>
              <w:top w:val="single" w:sz="6" w:space="0" w:color="auto"/>
              <w:left w:val="single" w:sz="6" w:space="0" w:color="auto"/>
              <w:bottom w:val="single" w:sz="6" w:space="0" w:color="auto"/>
            </w:tcBorders>
          </w:tcPr>
          <w:p w14:paraId="3FE02A1B" w14:textId="77777777"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15BC2F4B" w14:textId="77777777" w:rsidR="00BC38A0" w:rsidRPr="00527337" w:rsidRDefault="00BC38A0" w:rsidP="006F1050">
            <w:pPr>
              <w:pStyle w:val="Tabletext"/>
              <w:jc w:val="left"/>
            </w:pPr>
            <w:r w:rsidRPr="00527337">
              <w:t>0.7</w:t>
            </w:r>
          </w:p>
        </w:tc>
      </w:tr>
      <w:tr w:rsidR="00BC38A0" w:rsidRPr="00527337" w14:paraId="2DD27961" w14:textId="77777777" w:rsidTr="006F1050">
        <w:trPr>
          <w:cantSplit/>
          <w:jc w:val="center"/>
        </w:trPr>
        <w:tc>
          <w:tcPr>
            <w:tcW w:w="2521" w:type="dxa"/>
            <w:tcBorders>
              <w:top w:val="single" w:sz="6" w:space="0" w:color="auto"/>
              <w:left w:val="single" w:sz="6" w:space="0" w:color="auto"/>
              <w:bottom w:val="single" w:sz="6" w:space="0" w:color="auto"/>
            </w:tcBorders>
          </w:tcPr>
          <w:p w14:paraId="12BD6D0F" w14:textId="77777777" w:rsidR="00BC38A0" w:rsidRPr="00527337" w:rsidRDefault="00BC38A0" w:rsidP="006F1050">
            <w:pPr>
              <w:pStyle w:val="Tabletext"/>
              <w:jc w:val="left"/>
            </w:pPr>
            <w:r w:rsidRPr="00527337">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080DA69A"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w:t>
            </w:r>
          </w:p>
        </w:tc>
        <w:tc>
          <w:tcPr>
            <w:tcW w:w="1860" w:type="dxa"/>
            <w:tcBorders>
              <w:top w:val="single" w:sz="6" w:space="0" w:color="auto"/>
              <w:left w:val="single" w:sz="6" w:space="0" w:color="auto"/>
              <w:bottom w:val="single" w:sz="6" w:space="0" w:color="auto"/>
            </w:tcBorders>
          </w:tcPr>
          <w:p w14:paraId="0EBD26BC" w14:textId="77777777" w:rsidR="00BC38A0" w:rsidRPr="00527337" w:rsidRDefault="00BC38A0" w:rsidP="006F1050">
            <w:pPr>
              <w:pStyle w:val="Tabletext"/>
              <w:jc w:val="left"/>
            </w:pPr>
            <w:r w:rsidRPr="00527337">
              <w:t>360</w:t>
            </w:r>
          </w:p>
        </w:tc>
        <w:tc>
          <w:tcPr>
            <w:tcW w:w="2092" w:type="dxa"/>
            <w:tcBorders>
              <w:top w:val="single" w:sz="6" w:space="0" w:color="auto"/>
              <w:left w:val="single" w:sz="6" w:space="0" w:color="auto"/>
              <w:bottom w:val="single" w:sz="6" w:space="0" w:color="auto"/>
            </w:tcBorders>
          </w:tcPr>
          <w:p w14:paraId="0983A409" w14:textId="77777777" w:rsidR="00BC38A0" w:rsidRPr="00527337" w:rsidRDefault="00BC38A0" w:rsidP="006F1050">
            <w:pPr>
              <w:pStyle w:val="Tabletext"/>
              <w:jc w:val="left"/>
            </w:pPr>
            <w:r w:rsidRPr="00527337">
              <w:t>65; 10</w:t>
            </w:r>
          </w:p>
        </w:tc>
        <w:tc>
          <w:tcPr>
            <w:tcW w:w="2693" w:type="dxa"/>
            <w:tcBorders>
              <w:top w:val="single" w:sz="6" w:space="0" w:color="auto"/>
              <w:left w:val="single" w:sz="6" w:space="0" w:color="auto"/>
              <w:bottom w:val="single" w:sz="6" w:space="0" w:color="auto"/>
            </w:tcBorders>
          </w:tcPr>
          <w:p w14:paraId="1A38A76B" w14:textId="77777777" w:rsidR="00BC38A0" w:rsidRPr="00527337" w:rsidRDefault="00BC38A0" w:rsidP="006F1050">
            <w:pPr>
              <w:pStyle w:val="Tabletext"/>
              <w:jc w:val="left"/>
            </w:pPr>
            <w:r w:rsidRPr="00527337">
              <w:t>1.74</w:t>
            </w:r>
          </w:p>
        </w:tc>
        <w:tc>
          <w:tcPr>
            <w:tcW w:w="1985" w:type="dxa"/>
            <w:tcBorders>
              <w:top w:val="single" w:sz="6" w:space="0" w:color="auto"/>
              <w:left w:val="single" w:sz="6" w:space="0" w:color="auto"/>
              <w:bottom w:val="single" w:sz="6" w:space="0" w:color="auto"/>
            </w:tcBorders>
          </w:tcPr>
          <w:p w14:paraId="0A7B658D" w14:textId="77777777" w:rsidR="00BC38A0" w:rsidRPr="00527337" w:rsidRDefault="00BC38A0" w:rsidP="006F1050">
            <w:pPr>
              <w:pStyle w:val="Tabletext"/>
              <w:jc w:val="left"/>
            </w:pPr>
            <w:r w:rsidRPr="00527337">
              <w:t>1</w:t>
            </w:r>
          </w:p>
        </w:tc>
        <w:tc>
          <w:tcPr>
            <w:tcW w:w="2255" w:type="dxa"/>
            <w:tcBorders>
              <w:top w:val="single" w:sz="6" w:space="0" w:color="auto"/>
              <w:left w:val="single" w:sz="6" w:space="0" w:color="auto"/>
              <w:bottom w:val="single" w:sz="6" w:space="0" w:color="auto"/>
              <w:right w:val="single" w:sz="6" w:space="0" w:color="auto"/>
            </w:tcBorders>
          </w:tcPr>
          <w:p w14:paraId="3AF3961C" w14:textId="77777777" w:rsidR="00BC38A0" w:rsidRPr="00527337" w:rsidRDefault="00BC38A0" w:rsidP="006F1050">
            <w:pPr>
              <w:pStyle w:val="Tabletext"/>
              <w:jc w:val="left"/>
            </w:pPr>
            <w:r w:rsidRPr="00527337">
              <w:t>1.1</w:t>
            </w:r>
          </w:p>
        </w:tc>
      </w:tr>
      <w:tr w:rsidR="00BC38A0" w:rsidRPr="00527337" w14:paraId="63C81419" w14:textId="77777777" w:rsidTr="006F1050">
        <w:trPr>
          <w:cantSplit/>
          <w:jc w:val="center"/>
        </w:trPr>
        <w:tc>
          <w:tcPr>
            <w:tcW w:w="2521" w:type="dxa"/>
            <w:tcBorders>
              <w:top w:val="single" w:sz="6" w:space="0" w:color="auto"/>
              <w:left w:val="single" w:sz="6" w:space="0" w:color="auto"/>
              <w:bottom w:val="single" w:sz="6" w:space="0" w:color="auto"/>
            </w:tcBorders>
          </w:tcPr>
          <w:p w14:paraId="7E874378" w14:textId="77777777" w:rsidR="00BC38A0" w:rsidRPr="00527337" w:rsidRDefault="00BC38A0" w:rsidP="006F1050">
            <w:pPr>
              <w:pStyle w:val="Tabletext"/>
              <w:jc w:val="left"/>
            </w:pPr>
            <w:r w:rsidRPr="00527337">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26344C81"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Borders>
              <w:top w:val="single" w:sz="6" w:space="0" w:color="auto"/>
              <w:left w:val="single" w:sz="6" w:space="0" w:color="auto"/>
              <w:bottom w:val="single" w:sz="6" w:space="0" w:color="auto"/>
            </w:tcBorders>
          </w:tcPr>
          <w:p w14:paraId="3F67B8B8" w14:textId="77777777"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14:paraId="09264C1B" w14:textId="77777777"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14:paraId="1D425272" w14:textId="77777777" w:rsidR="00BC38A0" w:rsidRPr="00527337" w:rsidRDefault="00BC38A0" w:rsidP="006F1050">
            <w:pPr>
              <w:pStyle w:val="Tabletext"/>
              <w:jc w:val="left"/>
            </w:pPr>
            <w:r w:rsidRPr="00527337">
              <w:t>Not specified</w:t>
            </w:r>
          </w:p>
        </w:tc>
        <w:tc>
          <w:tcPr>
            <w:tcW w:w="1985" w:type="dxa"/>
            <w:tcBorders>
              <w:top w:val="single" w:sz="6" w:space="0" w:color="auto"/>
              <w:left w:val="single" w:sz="6" w:space="0" w:color="auto"/>
              <w:bottom w:val="single" w:sz="6" w:space="0" w:color="auto"/>
            </w:tcBorders>
          </w:tcPr>
          <w:p w14:paraId="1461A074" w14:textId="77777777" w:rsidR="00BC38A0" w:rsidRPr="00527337" w:rsidRDefault="00BC38A0" w:rsidP="006F1050">
            <w:pPr>
              <w:pStyle w:val="Tabletext"/>
              <w:jc w:val="left"/>
            </w:pPr>
            <w:r w:rsidRPr="00527337">
              <w:t>90</w:t>
            </w:r>
          </w:p>
        </w:tc>
        <w:tc>
          <w:tcPr>
            <w:tcW w:w="2255" w:type="dxa"/>
            <w:tcBorders>
              <w:top w:val="single" w:sz="6" w:space="0" w:color="auto"/>
              <w:left w:val="single" w:sz="6" w:space="0" w:color="auto"/>
              <w:bottom w:val="single" w:sz="6" w:space="0" w:color="auto"/>
              <w:right w:val="single" w:sz="6" w:space="0" w:color="auto"/>
            </w:tcBorders>
          </w:tcPr>
          <w:p w14:paraId="00554F19" w14:textId="77777777" w:rsidR="00BC38A0" w:rsidRPr="00527337" w:rsidRDefault="00BC38A0" w:rsidP="006F1050">
            <w:pPr>
              <w:pStyle w:val="Tabletext"/>
              <w:jc w:val="left"/>
            </w:pPr>
            <w:r w:rsidRPr="00527337">
              <w:t>5 to 30</w:t>
            </w:r>
          </w:p>
        </w:tc>
      </w:tr>
      <w:tr w:rsidR="00BC38A0" w:rsidRPr="00527337" w14:paraId="11550233" w14:textId="77777777" w:rsidTr="006F1050">
        <w:trPr>
          <w:cantSplit/>
          <w:jc w:val="center"/>
        </w:trPr>
        <w:tc>
          <w:tcPr>
            <w:tcW w:w="2521" w:type="dxa"/>
            <w:tcBorders>
              <w:top w:val="single" w:sz="6" w:space="0" w:color="auto"/>
              <w:left w:val="single" w:sz="6" w:space="0" w:color="auto"/>
              <w:bottom w:val="single" w:sz="6" w:space="0" w:color="auto"/>
            </w:tcBorders>
            <w:tcMar>
              <w:right w:w="57" w:type="dxa"/>
            </w:tcMar>
          </w:tcPr>
          <w:p w14:paraId="0DB7EEC2" w14:textId="77777777" w:rsidR="00BC38A0" w:rsidRPr="00527337" w:rsidRDefault="00BC38A0" w:rsidP="006F1050">
            <w:pPr>
              <w:pStyle w:val="Tabletext"/>
              <w:jc w:val="left"/>
            </w:pPr>
            <w:r w:rsidRPr="00527337">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644F4B03" w14:textId="77777777" w:rsidR="00BC38A0" w:rsidRPr="00527337" w:rsidRDefault="00BC38A0" w:rsidP="006F1050">
            <w:pPr>
              <w:pStyle w:val="Tabletext"/>
              <w:jc w:val="center"/>
            </w:pPr>
          </w:p>
        </w:tc>
        <w:tc>
          <w:tcPr>
            <w:tcW w:w="1860" w:type="dxa"/>
            <w:tcBorders>
              <w:top w:val="single" w:sz="6" w:space="0" w:color="auto"/>
              <w:left w:val="single" w:sz="6" w:space="0" w:color="auto"/>
              <w:bottom w:val="single" w:sz="6" w:space="0" w:color="auto"/>
            </w:tcBorders>
          </w:tcPr>
          <w:p w14:paraId="50FD9751" w14:textId="77777777" w:rsidR="00BC38A0" w:rsidRPr="00527337" w:rsidRDefault="00BC38A0" w:rsidP="006F1050">
            <w:pPr>
              <w:pStyle w:val="Tabletext"/>
              <w:jc w:val="left"/>
            </w:pPr>
            <w:r w:rsidRPr="00527337">
              <w:t>Not applicable</w:t>
            </w:r>
          </w:p>
        </w:tc>
        <w:tc>
          <w:tcPr>
            <w:tcW w:w="2092" w:type="dxa"/>
            <w:tcBorders>
              <w:top w:val="single" w:sz="6" w:space="0" w:color="auto"/>
              <w:left w:val="single" w:sz="6" w:space="0" w:color="auto"/>
              <w:bottom w:val="single" w:sz="6" w:space="0" w:color="auto"/>
            </w:tcBorders>
          </w:tcPr>
          <w:p w14:paraId="2BA2E77A" w14:textId="77777777" w:rsidR="00BC38A0" w:rsidRPr="00527337" w:rsidRDefault="00BC38A0" w:rsidP="006F1050">
            <w:pPr>
              <w:pStyle w:val="Tabletext"/>
              <w:jc w:val="left"/>
            </w:pPr>
            <w:r w:rsidRPr="00527337">
              <w:t>Not applicable</w:t>
            </w:r>
          </w:p>
        </w:tc>
        <w:tc>
          <w:tcPr>
            <w:tcW w:w="2693" w:type="dxa"/>
            <w:tcBorders>
              <w:top w:val="single" w:sz="6" w:space="0" w:color="auto"/>
              <w:left w:val="single" w:sz="6" w:space="0" w:color="auto"/>
              <w:bottom w:val="single" w:sz="6" w:space="0" w:color="auto"/>
            </w:tcBorders>
          </w:tcPr>
          <w:p w14:paraId="23970020" w14:textId="77777777" w:rsidR="00BC38A0" w:rsidRPr="00527337" w:rsidRDefault="00BC38A0" w:rsidP="006F1050">
            <w:pPr>
              <w:pStyle w:val="Tabletext"/>
              <w:jc w:val="left"/>
            </w:pPr>
            <w:r w:rsidRPr="00527337">
              <w:t xml:space="preserve">Sector: </w:t>
            </w:r>
            <w:r w:rsidRPr="00527337">
              <w:sym w:font="Symbol" w:char="F0B1"/>
            </w:r>
            <w:r w:rsidRPr="00527337">
              <w:t>45</w:t>
            </w:r>
            <w:r w:rsidRPr="00527337">
              <w:sym w:font="Symbol" w:char="F0B0"/>
            </w:r>
            <w:r w:rsidRPr="00527337">
              <w:t xml:space="preserve"> (phase-scanned)</w:t>
            </w:r>
          </w:p>
        </w:tc>
        <w:tc>
          <w:tcPr>
            <w:tcW w:w="1985" w:type="dxa"/>
            <w:tcBorders>
              <w:top w:val="single" w:sz="6" w:space="0" w:color="auto"/>
              <w:left w:val="single" w:sz="6" w:space="0" w:color="auto"/>
              <w:bottom w:val="single" w:sz="6" w:space="0" w:color="auto"/>
            </w:tcBorders>
          </w:tcPr>
          <w:p w14:paraId="72EC8611" w14:textId="77777777" w:rsidR="00BC38A0" w:rsidRPr="00527337" w:rsidRDefault="00BC38A0" w:rsidP="006F1050">
            <w:pPr>
              <w:pStyle w:val="Tabletext"/>
              <w:jc w:val="left"/>
            </w:pPr>
            <w:r w:rsidRPr="00527337">
              <w:t>360</w:t>
            </w:r>
            <w:r w:rsidRPr="00527337">
              <w:sym w:font="Symbol" w:char="F0B0"/>
            </w:r>
            <w:r w:rsidRPr="00527337">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76E02E16" w14:textId="77777777" w:rsidR="00BC38A0" w:rsidRPr="00527337" w:rsidRDefault="00BC38A0" w:rsidP="006F1050">
            <w:pPr>
              <w:pStyle w:val="Tabletext"/>
              <w:jc w:val="left"/>
            </w:pPr>
            <w:r w:rsidRPr="00527337">
              <w:t>Sector: +23/+15</w:t>
            </w:r>
            <w:r w:rsidRPr="00527337">
              <w:sym w:font="Symbol" w:char="F0B0"/>
            </w:r>
            <w:r w:rsidRPr="00527337">
              <w:br/>
              <w:t>(phase-scanned)</w:t>
            </w:r>
          </w:p>
        </w:tc>
      </w:tr>
      <w:tr w:rsidR="00BC38A0" w:rsidRPr="00527337" w14:paraId="2ACD02CB"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54209EA" w14:textId="77777777" w:rsidR="00BC38A0" w:rsidRPr="00527337" w:rsidRDefault="00BC38A0" w:rsidP="006F1050">
            <w:pPr>
              <w:pStyle w:val="Tabletext"/>
              <w:jc w:val="left"/>
            </w:pPr>
            <w:r w:rsidRPr="00527337">
              <w:t xml:space="preserve">Antenna vertical scan rate </w:t>
            </w:r>
          </w:p>
        </w:tc>
        <w:tc>
          <w:tcPr>
            <w:tcW w:w="1101" w:type="dxa"/>
          </w:tcPr>
          <w:p w14:paraId="51831000" w14:textId="77777777" w:rsidR="00BC38A0" w:rsidRPr="00527337" w:rsidRDefault="006F1050" w:rsidP="006F1050">
            <w:pPr>
              <w:pStyle w:val="Tabletext"/>
              <w:keepLines/>
              <w:tabs>
                <w:tab w:val="left" w:leader="dot" w:pos="7938"/>
                <w:tab w:val="center" w:pos="9526"/>
              </w:tabs>
              <w:ind w:left="567" w:hanging="567"/>
              <w:jc w:val="center"/>
            </w:pPr>
            <w:r>
              <w:t>d</w:t>
            </w:r>
            <w:r w:rsidR="00BC38A0" w:rsidRPr="00527337">
              <w:t>egrees/s</w:t>
            </w:r>
          </w:p>
        </w:tc>
        <w:tc>
          <w:tcPr>
            <w:tcW w:w="1860" w:type="dxa"/>
          </w:tcPr>
          <w:p w14:paraId="2C09C078" w14:textId="77777777" w:rsidR="00BC38A0" w:rsidRPr="00527337" w:rsidRDefault="00BC38A0" w:rsidP="006F1050">
            <w:pPr>
              <w:pStyle w:val="Tabletext"/>
              <w:jc w:val="left"/>
            </w:pPr>
            <w:r w:rsidRPr="00527337">
              <w:t>Not applicable</w:t>
            </w:r>
          </w:p>
        </w:tc>
        <w:tc>
          <w:tcPr>
            <w:tcW w:w="2092" w:type="dxa"/>
          </w:tcPr>
          <w:p w14:paraId="0D2987B9" w14:textId="77777777" w:rsidR="00BC38A0" w:rsidRPr="00527337" w:rsidRDefault="00BC38A0" w:rsidP="006F1050">
            <w:pPr>
              <w:pStyle w:val="Tabletext"/>
              <w:jc w:val="left"/>
            </w:pPr>
            <w:r w:rsidRPr="00527337">
              <w:t>Not applicable</w:t>
            </w:r>
          </w:p>
        </w:tc>
        <w:tc>
          <w:tcPr>
            <w:tcW w:w="2693" w:type="dxa"/>
          </w:tcPr>
          <w:p w14:paraId="0D488CAB" w14:textId="77777777" w:rsidR="00BC38A0" w:rsidRPr="00527337" w:rsidRDefault="00BC38A0" w:rsidP="006F1050">
            <w:pPr>
              <w:pStyle w:val="Tabletext"/>
              <w:jc w:val="left"/>
            </w:pPr>
            <w:r w:rsidRPr="00527337">
              <w:t>Not specified</w:t>
            </w:r>
          </w:p>
        </w:tc>
        <w:tc>
          <w:tcPr>
            <w:tcW w:w="1985" w:type="dxa"/>
          </w:tcPr>
          <w:p w14:paraId="33492209" w14:textId="77777777" w:rsidR="00BC38A0" w:rsidRPr="00527337" w:rsidRDefault="00BC38A0" w:rsidP="006F1050">
            <w:pPr>
              <w:pStyle w:val="Tabletext"/>
              <w:jc w:val="left"/>
            </w:pPr>
            <w:r w:rsidRPr="00527337">
              <w:t>90</w:t>
            </w:r>
          </w:p>
        </w:tc>
        <w:tc>
          <w:tcPr>
            <w:tcW w:w="2255" w:type="dxa"/>
          </w:tcPr>
          <w:p w14:paraId="17AB89AA" w14:textId="77777777" w:rsidR="00BC38A0" w:rsidRPr="00527337" w:rsidRDefault="00BC38A0" w:rsidP="006F1050">
            <w:pPr>
              <w:pStyle w:val="Tabletext"/>
              <w:jc w:val="left"/>
            </w:pPr>
            <w:r w:rsidRPr="00527337">
              <w:t>5 to 30</w:t>
            </w:r>
          </w:p>
        </w:tc>
      </w:tr>
      <w:tr w:rsidR="00BC38A0" w:rsidRPr="00527337" w14:paraId="48601D7B"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5F0FCE4" w14:textId="77777777" w:rsidR="00BC38A0" w:rsidRPr="00527337" w:rsidRDefault="00BC38A0" w:rsidP="006F1050">
            <w:pPr>
              <w:pStyle w:val="Tabletext"/>
              <w:jc w:val="left"/>
            </w:pPr>
            <w:r w:rsidRPr="00527337">
              <w:t>Antenna vertical scan type</w:t>
            </w:r>
          </w:p>
        </w:tc>
        <w:tc>
          <w:tcPr>
            <w:tcW w:w="1101" w:type="dxa"/>
          </w:tcPr>
          <w:p w14:paraId="592273D2" w14:textId="77777777" w:rsidR="00BC38A0" w:rsidRPr="00527337" w:rsidRDefault="00BC38A0" w:rsidP="006F1050">
            <w:pPr>
              <w:pStyle w:val="Tabletext"/>
              <w:jc w:val="center"/>
            </w:pPr>
          </w:p>
        </w:tc>
        <w:tc>
          <w:tcPr>
            <w:tcW w:w="1860" w:type="dxa"/>
          </w:tcPr>
          <w:p w14:paraId="19C21396" w14:textId="77777777" w:rsidR="00BC38A0" w:rsidRPr="00527337" w:rsidRDefault="00BC38A0" w:rsidP="006F1050">
            <w:pPr>
              <w:pStyle w:val="Tabletext"/>
              <w:jc w:val="left"/>
            </w:pPr>
            <w:r w:rsidRPr="00527337">
              <w:t>Not applicable</w:t>
            </w:r>
          </w:p>
        </w:tc>
        <w:tc>
          <w:tcPr>
            <w:tcW w:w="2092" w:type="dxa"/>
          </w:tcPr>
          <w:p w14:paraId="4576223B" w14:textId="77777777" w:rsidR="00BC38A0" w:rsidRPr="00527337" w:rsidRDefault="00BC38A0" w:rsidP="006F1050">
            <w:pPr>
              <w:pStyle w:val="Tabletext"/>
              <w:jc w:val="left"/>
            </w:pPr>
            <w:r w:rsidRPr="00527337">
              <w:t>Not applicable</w:t>
            </w:r>
          </w:p>
        </w:tc>
        <w:tc>
          <w:tcPr>
            <w:tcW w:w="2693" w:type="dxa"/>
          </w:tcPr>
          <w:p w14:paraId="600C08E0" w14:textId="77777777" w:rsidR="00BC38A0" w:rsidRPr="00BC38A0" w:rsidRDefault="00BC38A0" w:rsidP="006F1050">
            <w:pPr>
              <w:pStyle w:val="Tabletext"/>
              <w:jc w:val="left"/>
              <w:rPr>
                <w:lang w:val="en-US"/>
              </w:rPr>
            </w:pPr>
            <w:r w:rsidRPr="00BC38A0">
              <w:rPr>
                <w:lang w:val="en-US"/>
              </w:rPr>
              <w:t>Sector: 90</w:t>
            </w:r>
            <w:r w:rsidRPr="00527337">
              <w:sym w:font="Symbol" w:char="F0B0"/>
            </w:r>
            <w:r w:rsidRPr="00BC38A0">
              <w:rPr>
                <w:lang w:val="en-US"/>
              </w:rPr>
              <w:t xml:space="preserve"> </w:t>
            </w:r>
            <w:r w:rsidRPr="00527337">
              <w:sym w:font="Symbol" w:char="F0B1"/>
            </w:r>
            <w:r w:rsidRPr="00BC38A0">
              <w:rPr>
                <w:lang w:val="en-US"/>
              </w:rPr>
              <w:t xml:space="preserve"> array tilt (frequency-scanned)</w:t>
            </w:r>
          </w:p>
        </w:tc>
        <w:tc>
          <w:tcPr>
            <w:tcW w:w="1985" w:type="dxa"/>
          </w:tcPr>
          <w:p w14:paraId="48BD523D" w14:textId="77777777" w:rsidR="00BC38A0" w:rsidRPr="00527337" w:rsidRDefault="00BC38A0" w:rsidP="006F1050">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255" w:type="dxa"/>
          </w:tcPr>
          <w:p w14:paraId="2208D856" w14:textId="77777777" w:rsidR="00BC38A0" w:rsidRPr="00527337" w:rsidRDefault="00BC38A0" w:rsidP="006F1050">
            <w:pPr>
              <w:pStyle w:val="Tabletext"/>
              <w:jc w:val="left"/>
            </w:pPr>
            <w:r w:rsidRPr="00527337">
              <w:t>Sector: +7/</w:t>
            </w:r>
            <w:r w:rsidRPr="00527337">
              <w:sym w:font="Symbol" w:char="F02D"/>
            </w:r>
            <w:r w:rsidRPr="00527337">
              <w:t>1</w:t>
            </w:r>
            <w:r w:rsidRPr="00527337">
              <w:sym w:font="Symbol" w:char="F0B0"/>
            </w:r>
            <w:r w:rsidRPr="00527337">
              <w:br/>
              <w:t>(frequency-scanned)</w:t>
            </w:r>
          </w:p>
        </w:tc>
      </w:tr>
      <w:tr w:rsidR="00BC38A0" w:rsidRPr="00527337" w14:paraId="24541C51"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A57C10A" w14:textId="77777777" w:rsidR="00BC38A0" w:rsidRPr="00BC38A0" w:rsidRDefault="00BC38A0" w:rsidP="006F1050">
            <w:pPr>
              <w:pStyle w:val="Tabletext"/>
              <w:jc w:val="left"/>
              <w:rPr>
                <w:lang w:val="en-US"/>
              </w:rPr>
            </w:pPr>
            <w:r w:rsidRPr="00BC38A0">
              <w:rPr>
                <w:lang w:val="en-US"/>
              </w:rPr>
              <w:t>Antenna side-lobe (SL) levels (1</w:t>
            </w:r>
            <w:r w:rsidRPr="006F1050">
              <w:rPr>
                <w:vertAlign w:val="superscript"/>
                <w:lang w:val="en-US"/>
              </w:rPr>
              <w:t>st</w:t>
            </w:r>
            <w:r w:rsidRPr="00BC38A0">
              <w:rPr>
                <w:lang w:val="en-US"/>
              </w:rPr>
              <w:t xml:space="preserve"> SLs and remote SLs) </w:t>
            </w:r>
          </w:p>
        </w:tc>
        <w:tc>
          <w:tcPr>
            <w:tcW w:w="1101" w:type="dxa"/>
          </w:tcPr>
          <w:p w14:paraId="03956FCF" w14:textId="77777777" w:rsidR="00BC38A0" w:rsidRPr="00527337" w:rsidRDefault="00BC38A0" w:rsidP="006F1050">
            <w:pPr>
              <w:pStyle w:val="Tabletext"/>
              <w:keepLines/>
              <w:tabs>
                <w:tab w:val="left" w:leader="dot" w:pos="7938"/>
                <w:tab w:val="center" w:pos="9526"/>
              </w:tabs>
              <w:ind w:left="567" w:hanging="567"/>
              <w:jc w:val="center"/>
            </w:pPr>
            <w:r w:rsidRPr="00527337">
              <w:t>dBi</w:t>
            </w:r>
          </w:p>
        </w:tc>
        <w:tc>
          <w:tcPr>
            <w:tcW w:w="1860" w:type="dxa"/>
          </w:tcPr>
          <w:p w14:paraId="16EEFD24" w14:textId="77777777" w:rsidR="00BC38A0" w:rsidRPr="00527337" w:rsidRDefault="00BC38A0" w:rsidP="006F1050">
            <w:pPr>
              <w:pStyle w:val="Tabletext"/>
              <w:jc w:val="left"/>
            </w:pPr>
            <w:r w:rsidRPr="00527337">
              <w:t>Not specified</w:t>
            </w:r>
          </w:p>
        </w:tc>
        <w:tc>
          <w:tcPr>
            <w:tcW w:w="2092" w:type="dxa"/>
          </w:tcPr>
          <w:p w14:paraId="6972169B" w14:textId="77777777" w:rsidR="00BC38A0" w:rsidRPr="00527337" w:rsidRDefault="00BC38A0" w:rsidP="006F1050">
            <w:pPr>
              <w:pStyle w:val="Tabletext"/>
              <w:jc w:val="left"/>
            </w:pPr>
            <w:r w:rsidRPr="00527337">
              <w:t>0 (1</w:t>
            </w:r>
            <w:r w:rsidRPr="006F1050">
              <w:rPr>
                <w:vertAlign w:val="superscript"/>
              </w:rPr>
              <w:t>st</w:t>
            </w:r>
            <w:r w:rsidRPr="00527337">
              <w:t xml:space="preserve"> SL)</w:t>
            </w:r>
          </w:p>
        </w:tc>
        <w:tc>
          <w:tcPr>
            <w:tcW w:w="2693" w:type="dxa"/>
          </w:tcPr>
          <w:p w14:paraId="58DA31EB" w14:textId="77777777" w:rsidR="00BC38A0" w:rsidRPr="00527337" w:rsidRDefault="00BC38A0" w:rsidP="006F1050">
            <w:pPr>
              <w:pStyle w:val="Tabletext"/>
              <w:jc w:val="left"/>
            </w:pPr>
            <w:r w:rsidRPr="00527337">
              <w:t>Not specified</w:t>
            </w:r>
          </w:p>
        </w:tc>
        <w:tc>
          <w:tcPr>
            <w:tcW w:w="1985" w:type="dxa"/>
          </w:tcPr>
          <w:p w14:paraId="45B9D6A4" w14:textId="77777777" w:rsidR="00BC38A0" w:rsidRPr="00527337" w:rsidRDefault="00BC38A0" w:rsidP="006F1050">
            <w:pPr>
              <w:pStyle w:val="Tabletext"/>
              <w:jc w:val="left"/>
            </w:pPr>
            <w:r w:rsidRPr="00527337">
              <w:t>Not specified</w:t>
            </w:r>
          </w:p>
        </w:tc>
        <w:tc>
          <w:tcPr>
            <w:tcW w:w="2255" w:type="dxa"/>
          </w:tcPr>
          <w:p w14:paraId="056C3C5B" w14:textId="77777777" w:rsidR="00BC38A0" w:rsidRPr="00527337" w:rsidRDefault="00BC38A0" w:rsidP="006F1050">
            <w:pPr>
              <w:pStyle w:val="Tabletext"/>
              <w:jc w:val="left"/>
            </w:pPr>
            <w:r w:rsidRPr="00527337">
              <w:t>Not specified</w:t>
            </w:r>
          </w:p>
        </w:tc>
      </w:tr>
      <w:tr w:rsidR="00BC38A0" w:rsidRPr="00527337" w14:paraId="769A935D"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9CF1E2D" w14:textId="77777777" w:rsidR="00BC38A0" w:rsidRPr="00527337" w:rsidRDefault="00BC38A0" w:rsidP="006F1050">
            <w:pPr>
              <w:pStyle w:val="Tabletext"/>
              <w:jc w:val="left"/>
            </w:pPr>
            <w:r w:rsidRPr="00527337">
              <w:t>Antenna height</w:t>
            </w:r>
          </w:p>
        </w:tc>
        <w:tc>
          <w:tcPr>
            <w:tcW w:w="1101" w:type="dxa"/>
          </w:tcPr>
          <w:p w14:paraId="29C57A84" w14:textId="77777777" w:rsidR="00BC38A0" w:rsidRPr="00527337" w:rsidRDefault="00BC38A0" w:rsidP="006F1050">
            <w:pPr>
              <w:pStyle w:val="Tabletext"/>
              <w:jc w:val="center"/>
            </w:pPr>
          </w:p>
        </w:tc>
        <w:tc>
          <w:tcPr>
            <w:tcW w:w="1860" w:type="dxa"/>
          </w:tcPr>
          <w:p w14:paraId="17F9EF73" w14:textId="77777777" w:rsidR="00BC38A0" w:rsidRPr="00527337" w:rsidRDefault="00BC38A0" w:rsidP="006F1050">
            <w:pPr>
              <w:pStyle w:val="Tabletext"/>
              <w:jc w:val="left"/>
            </w:pPr>
            <w:r w:rsidRPr="00527337">
              <w:t>Aircraft altitude</w:t>
            </w:r>
          </w:p>
        </w:tc>
        <w:tc>
          <w:tcPr>
            <w:tcW w:w="2092" w:type="dxa"/>
          </w:tcPr>
          <w:p w14:paraId="6A63CBEB" w14:textId="77777777" w:rsidR="00BC38A0" w:rsidRPr="00527337" w:rsidRDefault="00BC38A0" w:rsidP="006F1050">
            <w:pPr>
              <w:pStyle w:val="Tabletext"/>
              <w:jc w:val="left"/>
            </w:pPr>
            <w:r w:rsidRPr="00527337">
              <w:t>Ground level</w:t>
            </w:r>
          </w:p>
        </w:tc>
        <w:tc>
          <w:tcPr>
            <w:tcW w:w="2693" w:type="dxa"/>
          </w:tcPr>
          <w:p w14:paraId="1192D89B" w14:textId="77777777" w:rsidR="00BC38A0" w:rsidRPr="00527337" w:rsidRDefault="00BC38A0" w:rsidP="006F1050">
            <w:pPr>
              <w:pStyle w:val="Tabletext"/>
              <w:jc w:val="left"/>
            </w:pPr>
            <w:r w:rsidRPr="00527337">
              <w:t>Ground level</w:t>
            </w:r>
          </w:p>
        </w:tc>
        <w:tc>
          <w:tcPr>
            <w:tcW w:w="1985" w:type="dxa"/>
          </w:tcPr>
          <w:p w14:paraId="498C6ACE" w14:textId="77777777" w:rsidR="00BC38A0" w:rsidRPr="00527337" w:rsidRDefault="00BC38A0" w:rsidP="006F1050">
            <w:pPr>
              <w:pStyle w:val="Tabletext"/>
              <w:jc w:val="left"/>
            </w:pPr>
            <w:r w:rsidRPr="00527337">
              <w:t>Ground level</w:t>
            </w:r>
          </w:p>
        </w:tc>
        <w:tc>
          <w:tcPr>
            <w:tcW w:w="2255" w:type="dxa"/>
          </w:tcPr>
          <w:p w14:paraId="2AEA3907" w14:textId="77777777" w:rsidR="00BC38A0" w:rsidRPr="00527337" w:rsidRDefault="00BC38A0" w:rsidP="006F1050">
            <w:pPr>
              <w:pStyle w:val="Tabletext"/>
              <w:jc w:val="left"/>
            </w:pPr>
            <w:r w:rsidRPr="00527337">
              <w:t>Ground level</w:t>
            </w:r>
          </w:p>
        </w:tc>
      </w:tr>
      <w:tr w:rsidR="00BC38A0" w:rsidRPr="00527337" w14:paraId="27B6C0B7"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3143E1D" w14:textId="77777777" w:rsidR="00BC38A0" w:rsidRPr="00527337" w:rsidRDefault="00BC38A0" w:rsidP="006F1050">
            <w:pPr>
              <w:pStyle w:val="Tabletext"/>
              <w:jc w:val="left"/>
            </w:pPr>
            <w:r w:rsidRPr="00527337">
              <w:t xml:space="preserve">Receiver IF 3 dB bandwidth </w:t>
            </w:r>
          </w:p>
        </w:tc>
        <w:tc>
          <w:tcPr>
            <w:tcW w:w="1101" w:type="dxa"/>
          </w:tcPr>
          <w:p w14:paraId="5A9FA498"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397A2EB1" w14:textId="77777777" w:rsidR="00BC38A0" w:rsidRPr="00527337" w:rsidRDefault="00BC38A0" w:rsidP="006F1050">
            <w:pPr>
              <w:pStyle w:val="Tabletext"/>
              <w:jc w:val="left"/>
            </w:pPr>
            <w:r w:rsidRPr="00527337">
              <w:t>24</w:t>
            </w:r>
          </w:p>
        </w:tc>
        <w:tc>
          <w:tcPr>
            <w:tcW w:w="2092" w:type="dxa"/>
          </w:tcPr>
          <w:p w14:paraId="1F5DFD1E" w14:textId="77777777" w:rsidR="00BC38A0" w:rsidRPr="00527337" w:rsidRDefault="00BC38A0" w:rsidP="006F1050">
            <w:pPr>
              <w:pStyle w:val="Tabletext"/>
              <w:jc w:val="left"/>
            </w:pPr>
            <w:r w:rsidRPr="00527337">
              <w:t>40</w:t>
            </w:r>
          </w:p>
        </w:tc>
        <w:tc>
          <w:tcPr>
            <w:tcW w:w="2693" w:type="dxa"/>
          </w:tcPr>
          <w:p w14:paraId="73C41FF1" w14:textId="77777777" w:rsidR="00BC38A0" w:rsidRPr="00527337" w:rsidRDefault="00BC38A0" w:rsidP="006F1050">
            <w:pPr>
              <w:pStyle w:val="Tabletext"/>
              <w:jc w:val="left"/>
            </w:pPr>
            <w:r w:rsidRPr="00527337">
              <w:t>1</w:t>
            </w:r>
          </w:p>
        </w:tc>
        <w:tc>
          <w:tcPr>
            <w:tcW w:w="1985" w:type="dxa"/>
          </w:tcPr>
          <w:p w14:paraId="460A5BA8" w14:textId="77777777" w:rsidR="00BC38A0" w:rsidRPr="00527337" w:rsidRDefault="00BC38A0" w:rsidP="006F1050">
            <w:pPr>
              <w:pStyle w:val="Tabletext"/>
              <w:jc w:val="left"/>
            </w:pPr>
            <w:r w:rsidRPr="00527337">
              <w:t>0.52</w:t>
            </w:r>
          </w:p>
        </w:tc>
        <w:tc>
          <w:tcPr>
            <w:tcW w:w="2255" w:type="dxa"/>
          </w:tcPr>
          <w:p w14:paraId="166B26A8" w14:textId="77777777" w:rsidR="00BC38A0" w:rsidRPr="00527337" w:rsidRDefault="00BC38A0" w:rsidP="006F1050">
            <w:pPr>
              <w:pStyle w:val="Tabletext"/>
              <w:jc w:val="left"/>
            </w:pPr>
            <w:r w:rsidRPr="00527337">
              <w:t>2.5</w:t>
            </w:r>
          </w:p>
        </w:tc>
      </w:tr>
      <w:tr w:rsidR="00BC38A0" w:rsidRPr="00527337" w14:paraId="148C550F"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90C0379" w14:textId="77777777" w:rsidR="00BC38A0" w:rsidRPr="00527337" w:rsidRDefault="00BC38A0" w:rsidP="006F1050">
            <w:pPr>
              <w:pStyle w:val="Tabletext"/>
              <w:jc w:val="left"/>
            </w:pPr>
            <w:r w:rsidRPr="00527337">
              <w:t xml:space="preserve">Receiver noise figure </w:t>
            </w:r>
          </w:p>
        </w:tc>
        <w:tc>
          <w:tcPr>
            <w:tcW w:w="1101" w:type="dxa"/>
          </w:tcPr>
          <w:p w14:paraId="4CEE0E60" w14:textId="77777777" w:rsidR="00BC38A0" w:rsidRPr="00527337" w:rsidRDefault="00BC38A0" w:rsidP="006F1050">
            <w:pPr>
              <w:pStyle w:val="Tabletext"/>
              <w:keepLines/>
              <w:tabs>
                <w:tab w:val="left" w:leader="dot" w:pos="7938"/>
                <w:tab w:val="center" w:pos="9526"/>
              </w:tabs>
              <w:ind w:left="567" w:hanging="567"/>
              <w:jc w:val="center"/>
            </w:pPr>
            <w:r w:rsidRPr="00527337">
              <w:t>dB</w:t>
            </w:r>
          </w:p>
        </w:tc>
        <w:tc>
          <w:tcPr>
            <w:tcW w:w="1860" w:type="dxa"/>
          </w:tcPr>
          <w:p w14:paraId="63AA5569" w14:textId="77777777" w:rsidR="00BC38A0" w:rsidRPr="00527337" w:rsidRDefault="00BC38A0" w:rsidP="006F1050">
            <w:pPr>
              <w:pStyle w:val="Tabletext"/>
              <w:jc w:val="left"/>
            </w:pPr>
            <w:r w:rsidRPr="00527337">
              <w:t>Not specified</w:t>
            </w:r>
          </w:p>
        </w:tc>
        <w:tc>
          <w:tcPr>
            <w:tcW w:w="2092" w:type="dxa"/>
          </w:tcPr>
          <w:p w14:paraId="189B8380" w14:textId="77777777" w:rsidR="00BC38A0" w:rsidRPr="00527337" w:rsidRDefault="00BC38A0" w:rsidP="006F1050">
            <w:pPr>
              <w:pStyle w:val="Tabletext"/>
              <w:jc w:val="left"/>
            </w:pPr>
            <w:r w:rsidRPr="00527337">
              <w:t>13</w:t>
            </w:r>
          </w:p>
        </w:tc>
        <w:tc>
          <w:tcPr>
            <w:tcW w:w="2693" w:type="dxa"/>
          </w:tcPr>
          <w:p w14:paraId="21107DA0" w14:textId="77777777" w:rsidR="00BC38A0" w:rsidRPr="00527337" w:rsidRDefault="00BC38A0" w:rsidP="006F1050">
            <w:pPr>
              <w:pStyle w:val="Tabletext"/>
              <w:jc w:val="left"/>
            </w:pPr>
            <w:r w:rsidRPr="00527337">
              <w:t>Not specified</w:t>
            </w:r>
          </w:p>
        </w:tc>
        <w:tc>
          <w:tcPr>
            <w:tcW w:w="1985" w:type="dxa"/>
          </w:tcPr>
          <w:p w14:paraId="10B0187A" w14:textId="77777777" w:rsidR="00BC38A0" w:rsidRPr="00527337" w:rsidRDefault="00BC38A0" w:rsidP="006F1050">
            <w:pPr>
              <w:pStyle w:val="Tabletext"/>
              <w:jc w:val="left"/>
            </w:pPr>
            <w:r w:rsidRPr="00527337">
              <w:t>3.4</w:t>
            </w:r>
          </w:p>
        </w:tc>
        <w:tc>
          <w:tcPr>
            <w:tcW w:w="2255" w:type="dxa"/>
          </w:tcPr>
          <w:p w14:paraId="4EA7C062" w14:textId="77777777" w:rsidR="00BC38A0" w:rsidRPr="00527337" w:rsidRDefault="00BC38A0" w:rsidP="006F1050">
            <w:pPr>
              <w:pStyle w:val="Tabletext"/>
              <w:jc w:val="left"/>
            </w:pPr>
            <w:r w:rsidRPr="00527337">
              <w:t>Not specified</w:t>
            </w:r>
          </w:p>
        </w:tc>
      </w:tr>
      <w:tr w:rsidR="00BC38A0" w:rsidRPr="00527337" w14:paraId="2FC46F28"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66A7D1AD" w14:textId="77777777" w:rsidR="00BC38A0" w:rsidRPr="00527337" w:rsidRDefault="00BC38A0" w:rsidP="006F1050">
            <w:pPr>
              <w:pStyle w:val="Tabletext"/>
              <w:jc w:val="left"/>
            </w:pPr>
            <w:r w:rsidRPr="00527337">
              <w:t xml:space="preserve">Minimum discernible signal </w:t>
            </w:r>
          </w:p>
        </w:tc>
        <w:tc>
          <w:tcPr>
            <w:tcW w:w="1101" w:type="dxa"/>
          </w:tcPr>
          <w:p w14:paraId="4F23C0A6" w14:textId="77777777" w:rsidR="00BC38A0" w:rsidRPr="00527337" w:rsidRDefault="00BC38A0" w:rsidP="006F1050">
            <w:pPr>
              <w:pStyle w:val="Tabletext"/>
              <w:keepLines/>
              <w:tabs>
                <w:tab w:val="left" w:leader="dot" w:pos="7938"/>
                <w:tab w:val="center" w:pos="9526"/>
              </w:tabs>
              <w:ind w:left="567" w:hanging="567"/>
              <w:jc w:val="center"/>
            </w:pPr>
            <w:r w:rsidRPr="00527337">
              <w:t>dBm</w:t>
            </w:r>
          </w:p>
        </w:tc>
        <w:tc>
          <w:tcPr>
            <w:tcW w:w="1860" w:type="dxa"/>
          </w:tcPr>
          <w:p w14:paraId="29A2823D" w14:textId="77777777" w:rsidR="00BC38A0" w:rsidRPr="00527337" w:rsidRDefault="00BC38A0" w:rsidP="006F1050">
            <w:pPr>
              <w:pStyle w:val="Tabletext"/>
              <w:jc w:val="left"/>
            </w:pPr>
            <w:r w:rsidRPr="00527337">
              <w:sym w:font="Symbol" w:char="F02D"/>
            </w:r>
            <w:r w:rsidRPr="00527337">
              <w:t>99</w:t>
            </w:r>
          </w:p>
        </w:tc>
        <w:tc>
          <w:tcPr>
            <w:tcW w:w="2092" w:type="dxa"/>
          </w:tcPr>
          <w:p w14:paraId="5A6B2125" w14:textId="77777777" w:rsidR="00BC38A0" w:rsidRPr="00527337" w:rsidRDefault="00BC38A0" w:rsidP="006F1050">
            <w:pPr>
              <w:pStyle w:val="Tabletext"/>
              <w:jc w:val="left"/>
            </w:pPr>
            <w:r w:rsidRPr="00527337">
              <w:sym w:font="Symbol" w:char="F02D"/>
            </w:r>
            <w:r w:rsidRPr="00527337">
              <w:t>65</w:t>
            </w:r>
          </w:p>
        </w:tc>
        <w:tc>
          <w:tcPr>
            <w:tcW w:w="2693" w:type="dxa"/>
          </w:tcPr>
          <w:p w14:paraId="5AE3711D" w14:textId="77777777" w:rsidR="00BC38A0" w:rsidRPr="00527337" w:rsidRDefault="00BC38A0" w:rsidP="006F1050">
            <w:pPr>
              <w:pStyle w:val="Tabletext"/>
              <w:jc w:val="left"/>
            </w:pPr>
            <w:r w:rsidRPr="00527337">
              <w:sym w:font="Symbol" w:char="F02D"/>
            </w:r>
            <w:r w:rsidRPr="00527337">
              <w:t>107</w:t>
            </w:r>
          </w:p>
        </w:tc>
        <w:tc>
          <w:tcPr>
            <w:tcW w:w="1985" w:type="dxa"/>
          </w:tcPr>
          <w:p w14:paraId="62775C38" w14:textId="77777777" w:rsidR="00BC38A0" w:rsidRPr="00527337" w:rsidRDefault="00BC38A0" w:rsidP="006F1050">
            <w:pPr>
              <w:pStyle w:val="Tabletext"/>
              <w:jc w:val="left"/>
            </w:pPr>
            <w:r w:rsidRPr="00527337">
              <w:sym w:font="Symbol" w:char="F02D"/>
            </w:r>
            <w:r w:rsidRPr="00527337">
              <w:t>113</w:t>
            </w:r>
          </w:p>
        </w:tc>
        <w:tc>
          <w:tcPr>
            <w:tcW w:w="2255" w:type="dxa"/>
          </w:tcPr>
          <w:p w14:paraId="1819C5C2" w14:textId="77777777" w:rsidR="00BC38A0" w:rsidRPr="00527337" w:rsidRDefault="00BC38A0" w:rsidP="006F1050">
            <w:pPr>
              <w:pStyle w:val="Tabletext"/>
              <w:jc w:val="left"/>
            </w:pPr>
            <w:r w:rsidRPr="00527337">
              <w:sym w:font="Symbol" w:char="F02D"/>
            </w:r>
            <w:r w:rsidRPr="00527337">
              <w:t>98</w:t>
            </w:r>
          </w:p>
        </w:tc>
      </w:tr>
      <w:tr w:rsidR="00BC38A0" w:rsidRPr="00527337" w14:paraId="2C85E4FC"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1DE9168B" w14:textId="77777777" w:rsidR="00BC38A0" w:rsidRPr="00527337" w:rsidRDefault="00BC38A0" w:rsidP="006F1050">
            <w:pPr>
              <w:pStyle w:val="Tabletext"/>
              <w:jc w:val="left"/>
            </w:pPr>
            <w:r w:rsidRPr="00527337">
              <w:t xml:space="preserve">Chirp bandwidth </w:t>
            </w:r>
          </w:p>
        </w:tc>
        <w:tc>
          <w:tcPr>
            <w:tcW w:w="1101" w:type="dxa"/>
          </w:tcPr>
          <w:p w14:paraId="12129124"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6D56BFDB" w14:textId="77777777" w:rsidR="00BC38A0" w:rsidRPr="00527337" w:rsidRDefault="00BC38A0" w:rsidP="006F1050">
            <w:pPr>
              <w:pStyle w:val="Tabletext"/>
              <w:jc w:val="left"/>
            </w:pPr>
            <w:r w:rsidRPr="00527337">
              <w:t>Not applicable</w:t>
            </w:r>
          </w:p>
        </w:tc>
        <w:tc>
          <w:tcPr>
            <w:tcW w:w="2092" w:type="dxa"/>
          </w:tcPr>
          <w:p w14:paraId="340B3416" w14:textId="77777777" w:rsidR="00BC38A0" w:rsidRPr="00527337" w:rsidRDefault="00BC38A0" w:rsidP="006F1050">
            <w:pPr>
              <w:pStyle w:val="Tabletext"/>
              <w:jc w:val="left"/>
            </w:pPr>
            <w:r w:rsidRPr="00527337">
              <w:t>Not applicable</w:t>
            </w:r>
          </w:p>
        </w:tc>
        <w:tc>
          <w:tcPr>
            <w:tcW w:w="2693" w:type="dxa"/>
          </w:tcPr>
          <w:p w14:paraId="2CDA0FD4" w14:textId="77777777" w:rsidR="00BC38A0" w:rsidRPr="00527337" w:rsidRDefault="00BC38A0" w:rsidP="006F1050">
            <w:pPr>
              <w:pStyle w:val="Tabletext"/>
              <w:jc w:val="left"/>
            </w:pPr>
            <w:r w:rsidRPr="00527337">
              <w:t>Not applicable</w:t>
            </w:r>
          </w:p>
        </w:tc>
        <w:tc>
          <w:tcPr>
            <w:tcW w:w="1985" w:type="dxa"/>
          </w:tcPr>
          <w:p w14:paraId="449DF7B4" w14:textId="77777777" w:rsidR="00BC38A0" w:rsidRPr="00527337" w:rsidRDefault="00BC38A0" w:rsidP="006F1050">
            <w:pPr>
              <w:pStyle w:val="Tabletext"/>
              <w:jc w:val="left"/>
            </w:pPr>
            <w:r w:rsidRPr="00527337">
              <w:t>Not specified</w:t>
            </w:r>
          </w:p>
        </w:tc>
        <w:tc>
          <w:tcPr>
            <w:tcW w:w="2255" w:type="dxa"/>
          </w:tcPr>
          <w:p w14:paraId="7B349D5D" w14:textId="77777777" w:rsidR="00BC38A0" w:rsidRPr="00527337" w:rsidRDefault="00BC38A0" w:rsidP="006F1050">
            <w:pPr>
              <w:pStyle w:val="Tabletext"/>
              <w:jc w:val="left"/>
            </w:pPr>
            <w:r w:rsidRPr="00527337">
              <w:t>Not applicable</w:t>
            </w:r>
          </w:p>
        </w:tc>
      </w:tr>
      <w:tr w:rsidR="00BC38A0" w:rsidRPr="00527337" w14:paraId="609E5A39" w14:textId="77777777" w:rsidTr="006F105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7AE561D" w14:textId="77777777" w:rsidR="00BC38A0" w:rsidRPr="00527337" w:rsidRDefault="00BC38A0" w:rsidP="006F1050">
            <w:pPr>
              <w:pStyle w:val="Tabletext"/>
              <w:jc w:val="left"/>
              <w:rPr>
                <w:lang w:val="de-DE"/>
              </w:rPr>
            </w:pPr>
            <w:r w:rsidRPr="00527337">
              <w:rPr>
                <w:lang w:val="de-DE"/>
              </w:rPr>
              <w:t xml:space="preserve">RF emission bandwidth </w:t>
            </w:r>
          </w:p>
          <w:p w14:paraId="662A63B6" w14:textId="77777777" w:rsidR="00BC38A0" w:rsidRPr="00527337" w:rsidRDefault="00BC38A0" w:rsidP="006F1050">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101" w:type="dxa"/>
          </w:tcPr>
          <w:p w14:paraId="03401A68" w14:textId="77777777" w:rsidR="00BC38A0" w:rsidRPr="00527337" w:rsidRDefault="00BC38A0" w:rsidP="006F1050">
            <w:pPr>
              <w:pStyle w:val="Tabletext"/>
              <w:keepLines/>
              <w:tabs>
                <w:tab w:val="left" w:leader="dot" w:pos="7938"/>
                <w:tab w:val="center" w:pos="9526"/>
              </w:tabs>
              <w:ind w:left="567" w:hanging="567"/>
              <w:jc w:val="center"/>
            </w:pPr>
            <w:r w:rsidRPr="00527337">
              <w:t>MHz</w:t>
            </w:r>
          </w:p>
        </w:tc>
        <w:tc>
          <w:tcPr>
            <w:tcW w:w="1860" w:type="dxa"/>
          </w:tcPr>
          <w:p w14:paraId="4D41C0BA" w14:textId="77777777" w:rsidR="00BC38A0" w:rsidRPr="00527337" w:rsidRDefault="00BC38A0" w:rsidP="006F1050">
            <w:pPr>
              <w:pStyle w:val="Tabletext"/>
              <w:jc w:val="left"/>
            </w:pPr>
          </w:p>
          <w:p w14:paraId="6E8B7B35" w14:textId="77777777" w:rsidR="00BC38A0" w:rsidRPr="00527337" w:rsidRDefault="00BC38A0" w:rsidP="006F1050">
            <w:pPr>
              <w:pStyle w:val="Tabletext"/>
              <w:jc w:val="left"/>
            </w:pPr>
            <w:r w:rsidRPr="00527337">
              <w:t>2.4</w:t>
            </w:r>
            <w:r w:rsidRPr="00527337">
              <w:br/>
              <w:t>13.3</w:t>
            </w:r>
          </w:p>
        </w:tc>
        <w:tc>
          <w:tcPr>
            <w:tcW w:w="2092" w:type="dxa"/>
          </w:tcPr>
          <w:p w14:paraId="780296B6" w14:textId="77777777" w:rsidR="00BC38A0" w:rsidRPr="00527337" w:rsidRDefault="00BC38A0" w:rsidP="006F1050">
            <w:pPr>
              <w:pStyle w:val="Tabletext"/>
              <w:jc w:val="left"/>
            </w:pPr>
          </w:p>
          <w:p w14:paraId="165CCB11" w14:textId="77777777" w:rsidR="00BC38A0" w:rsidRPr="00527337" w:rsidRDefault="00BC38A0" w:rsidP="006F1050">
            <w:pPr>
              <w:pStyle w:val="Tabletext"/>
              <w:jc w:val="left"/>
            </w:pPr>
            <w:r w:rsidRPr="00527337">
              <w:t>4.7</w:t>
            </w:r>
            <w:r w:rsidRPr="00527337">
              <w:br/>
              <w:t>11.2</w:t>
            </w:r>
          </w:p>
        </w:tc>
        <w:tc>
          <w:tcPr>
            <w:tcW w:w="2693" w:type="dxa"/>
          </w:tcPr>
          <w:p w14:paraId="00E703E7" w14:textId="77777777" w:rsidR="00BC38A0" w:rsidRPr="00527337" w:rsidRDefault="00BC38A0" w:rsidP="006F1050">
            <w:pPr>
              <w:pStyle w:val="Tabletext"/>
              <w:jc w:val="left"/>
            </w:pPr>
          </w:p>
          <w:p w14:paraId="398D554A" w14:textId="77777777" w:rsidR="00BC38A0" w:rsidRPr="00527337" w:rsidRDefault="00BC38A0" w:rsidP="006F1050">
            <w:pPr>
              <w:pStyle w:val="Tabletext"/>
              <w:jc w:val="left"/>
            </w:pPr>
            <w:r w:rsidRPr="00527337">
              <w:t>0.85</w:t>
            </w:r>
            <w:r w:rsidRPr="00527337">
              <w:br/>
              <w:t>5.50</w:t>
            </w:r>
          </w:p>
        </w:tc>
        <w:tc>
          <w:tcPr>
            <w:tcW w:w="1985" w:type="dxa"/>
          </w:tcPr>
          <w:p w14:paraId="7E0DBD57" w14:textId="77777777" w:rsidR="00BC38A0" w:rsidRPr="00527337" w:rsidRDefault="00BC38A0" w:rsidP="006F1050">
            <w:pPr>
              <w:pStyle w:val="Tabletext"/>
              <w:jc w:val="left"/>
            </w:pPr>
          </w:p>
          <w:p w14:paraId="7025A684" w14:textId="77777777" w:rsidR="00BC38A0" w:rsidRPr="00527337" w:rsidRDefault="00BC38A0" w:rsidP="006F1050">
            <w:pPr>
              <w:pStyle w:val="Tabletext"/>
              <w:jc w:val="left"/>
            </w:pPr>
            <w:r w:rsidRPr="00527337">
              <w:t>Not specified</w:t>
            </w:r>
            <w:r w:rsidRPr="00527337">
              <w:br/>
              <w:t>Not specified</w:t>
            </w:r>
          </w:p>
        </w:tc>
        <w:tc>
          <w:tcPr>
            <w:tcW w:w="2255" w:type="dxa"/>
          </w:tcPr>
          <w:p w14:paraId="6F721627" w14:textId="77777777" w:rsidR="00BC38A0" w:rsidRPr="00527337" w:rsidRDefault="00BC38A0" w:rsidP="006F1050">
            <w:pPr>
              <w:pStyle w:val="Tabletext"/>
              <w:jc w:val="left"/>
            </w:pPr>
          </w:p>
          <w:p w14:paraId="06C8CE48" w14:textId="77777777" w:rsidR="00BC38A0" w:rsidRPr="00527337" w:rsidRDefault="00BC38A0" w:rsidP="006F1050">
            <w:pPr>
              <w:pStyle w:val="Tabletext"/>
              <w:jc w:val="left"/>
            </w:pPr>
            <w:r w:rsidRPr="00527337">
              <w:t>3.6</w:t>
            </w:r>
            <w:r w:rsidRPr="00527337">
              <w:br/>
              <w:t>25.0</w:t>
            </w:r>
          </w:p>
        </w:tc>
      </w:tr>
    </w:tbl>
    <w:p w14:paraId="35F83425" w14:textId="77777777" w:rsidR="00BC38A0" w:rsidRPr="00527337" w:rsidRDefault="00BC38A0" w:rsidP="00BC38A0">
      <w:pPr>
        <w:pStyle w:val="TableNo"/>
      </w:pPr>
      <w:r w:rsidRPr="00527337">
        <w:lastRenderedPageBreak/>
        <w:br/>
        <w:t>TABLE 3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12462B" w:rsidRPr="00527337" w14:paraId="332538BF" w14:textId="77777777" w:rsidTr="0012462B">
        <w:trPr>
          <w:cantSplit/>
          <w:jc w:val="center"/>
        </w:trPr>
        <w:tc>
          <w:tcPr>
            <w:tcW w:w="2757" w:type="dxa"/>
          </w:tcPr>
          <w:p w14:paraId="0DF53773" w14:textId="77777777" w:rsidR="0012462B" w:rsidRPr="00527337" w:rsidRDefault="0012462B" w:rsidP="00771EEE">
            <w:pPr>
              <w:pStyle w:val="Tablehead"/>
            </w:pPr>
            <w:r w:rsidRPr="00527337">
              <w:t>Characteristics</w:t>
            </w:r>
          </w:p>
        </w:tc>
        <w:tc>
          <w:tcPr>
            <w:tcW w:w="1174" w:type="dxa"/>
          </w:tcPr>
          <w:p w14:paraId="135CFF9C" w14:textId="77777777" w:rsidR="0012462B" w:rsidRPr="00527337" w:rsidRDefault="0012462B" w:rsidP="00771EEE">
            <w:pPr>
              <w:pStyle w:val="Tablehead"/>
            </w:pPr>
            <w:r w:rsidRPr="00527337">
              <w:t>Units</w:t>
            </w:r>
          </w:p>
        </w:tc>
        <w:tc>
          <w:tcPr>
            <w:tcW w:w="2305" w:type="dxa"/>
          </w:tcPr>
          <w:p w14:paraId="71C6CC6D" w14:textId="77777777" w:rsidR="0012462B" w:rsidRPr="00527337" w:rsidRDefault="0012462B" w:rsidP="00771EEE">
            <w:pPr>
              <w:pStyle w:val="Tablehead"/>
            </w:pPr>
            <w:r w:rsidRPr="00527337">
              <w:t>System G6</w:t>
            </w:r>
          </w:p>
        </w:tc>
        <w:tc>
          <w:tcPr>
            <w:tcW w:w="2663" w:type="dxa"/>
          </w:tcPr>
          <w:p w14:paraId="729D59BF" w14:textId="77777777" w:rsidR="0012462B" w:rsidRPr="00527337" w:rsidRDefault="0012462B" w:rsidP="00771EEE">
            <w:pPr>
              <w:pStyle w:val="Tablehead"/>
            </w:pPr>
            <w:r w:rsidRPr="00527337">
              <w:t>System G7</w:t>
            </w:r>
          </w:p>
        </w:tc>
        <w:tc>
          <w:tcPr>
            <w:tcW w:w="2780" w:type="dxa"/>
          </w:tcPr>
          <w:p w14:paraId="1988E0D0" w14:textId="77777777" w:rsidR="0012462B" w:rsidRPr="00527337" w:rsidRDefault="0012462B" w:rsidP="00771EEE">
            <w:pPr>
              <w:pStyle w:val="Tablehead"/>
            </w:pPr>
            <w:r w:rsidRPr="00527337">
              <w:t>System G8</w:t>
            </w:r>
          </w:p>
        </w:tc>
      </w:tr>
      <w:tr w:rsidR="0012462B" w:rsidRPr="008218CB" w14:paraId="4311433F" w14:textId="77777777" w:rsidTr="0012462B">
        <w:trPr>
          <w:cantSplit/>
          <w:jc w:val="center"/>
        </w:trPr>
        <w:tc>
          <w:tcPr>
            <w:tcW w:w="2757" w:type="dxa"/>
          </w:tcPr>
          <w:p w14:paraId="35FEBF2B" w14:textId="77777777" w:rsidR="0012462B" w:rsidRPr="00527337" w:rsidRDefault="0012462B" w:rsidP="004742D2">
            <w:pPr>
              <w:pStyle w:val="Tabletext"/>
              <w:jc w:val="left"/>
            </w:pPr>
            <w:r w:rsidRPr="00527337">
              <w:t>Function</w:t>
            </w:r>
          </w:p>
        </w:tc>
        <w:tc>
          <w:tcPr>
            <w:tcW w:w="1174" w:type="dxa"/>
          </w:tcPr>
          <w:p w14:paraId="08F8AEEA" w14:textId="77777777" w:rsidR="0012462B" w:rsidRPr="00527337" w:rsidRDefault="0012462B" w:rsidP="00771EEE">
            <w:pPr>
              <w:pStyle w:val="Tabletext"/>
              <w:jc w:val="center"/>
            </w:pPr>
          </w:p>
        </w:tc>
        <w:tc>
          <w:tcPr>
            <w:tcW w:w="2305" w:type="dxa"/>
          </w:tcPr>
          <w:p w14:paraId="475AF5C3" w14:textId="77777777" w:rsidR="0012462B" w:rsidRPr="00527337" w:rsidRDefault="0012462B" w:rsidP="006F1050">
            <w:pPr>
              <w:pStyle w:val="Tabletext"/>
              <w:jc w:val="left"/>
            </w:pPr>
            <w:r w:rsidRPr="00527337">
              <w:t>Airport surveillance/GCA</w:t>
            </w:r>
          </w:p>
        </w:tc>
        <w:tc>
          <w:tcPr>
            <w:tcW w:w="2663" w:type="dxa"/>
          </w:tcPr>
          <w:p w14:paraId="079320DF" w14:textId="77777777" w:rsidR="0012462B" w:rsidRPr="00527337" w:rsidRDefault="0012462B" w:rsidP="006F1050">
            <w:pPr>
              <w:pStyle w:val="Tabletext"/>
              <w:jc w:val="left"/>
            </w:pPr>
            <w:r w:rsidRPr="00527337">
              <w:t>Precision approach radar</w:t>
            </w:r>
          </w:p>
        </w:tc>
        <w:tc>
          <w:tcPr>
            <w:tcW w:w="2780" w:type="dxa"/>
          </w:tcPr>
          <w:p w14:paraId="3260B51F" w14:textId="77777777" w:rsidR="0012462B" w:rsidRPr="00BC38A0" w:rsidRDefault="0012462B" w:rsidP="006F1050">
            <w:pPr>
              <w:pStyle w:val="Tabletext"/>
              <w:jc w:val="left"/>
              <w:rPr>
                <w:lang w:val="en-US"/>
              </w:rPr>
            </w:pPr>
            <w:r w:rsidRPr="00BC38A0">
              <w:rPr>
                <w:lang w:val="en-US"/>
              </w:rPr>
              <w:t>Airport surface detection equipment (ASDE)</w:t>
            </w:r>
          </w:p>
        </w:tc>
      </w:tr>
      <w:tr w:rsidR="0012462B" w:rsidRPr="00527337" w14:paraId="7380F145" w14:textId="77777777" w:rsidTr="0012462B">
        <w:trPr>
          <w:cantSplit/>
          <w:jc w:val="center"/>
        </w:trPr>
        <w:tc>
          <w:tcPr>
            <w:tcW w:w="2757" w:type="dxa"/>
          </w:tcPr>
          <w:p w14:paraId="084DB1B0" w14:textId="77777777" w:rsidR="0012462B" w:rsidRPr="00527337" w:rsidRDefault="0012462B" w:rsidP="004742D2">
            <w:pPr>
              <w:pStyle w:val="Tabletext"/>
              <w:jc w:val="left"/>
            </w:pPr>
            <w:r w:rsidRPr="00527337">
              <w:t xml:space="preserve">Platform type </w:t>
            </w:r>
          </w:p>
        </w:tc>
        <w:tc>
          <w:tcPr>
            <w:tcW w:w="1174" w:type="dxa"/>
          </w:tcPr>
          <w:p w14:paraId="27A672B3" w14:textId="77777777" w:rsidR="0012462B" w:rsidRPr="00527337" w:rsidRDefault="0012462B" w:rsidP="00771EEE">
            <w:pPr>
              <w:pStyle w:val="Tabletext"/>
              <w:jc w:val="center"/>
            </w:pPr>
          </w:p>
        </w:tc>
        <w:tc>
          <w:tcPr>
            <w:tcW w:w="2305" w:type="dxa"/>
          </w:tcPr>
          <w:p w14:paraId="378AF4A0" w14:textId="77777777" w:rsidR="0012462B" w:rsidRPr="00527337" w:rsidRDefault="0012462B" w:rsidP="006F1050">
            <w:pPr>
              <w:pStyle w:val="Tabletext"/>
              <w:jc w:val="left"/>
            </w:pPr>
            <w:r w:rsidRPr="00527337">
              <w:t>Ground (mobile)</w:t>
            </w:r>
          </w:p>
        </w:tc>
        <w:tc>
          <w:tcPr>
            <w:tcW w:w="2663" w:type="dxa"/>
          </w:tcPr>
          <w:p w14:paraId="68D76F6C" w14:textId="77777777" w:rsidR="0012462B" w:rsidRPr="00527337" w:rsidRDefault="0012462B" w:rsidP="006F1050">
            <w:pPr>
              <w:pStyle w:val="Tabletext"/>
              <w:jc w:val="left"/>
            </w:pPr>
            <w:r w:rsidRPr="00527337">
              <w:t>Ground (fixed or transportable)</w:t>
            </w:r>
          </w:p>
        </w:tc>
        <w:tc>
          <w:tcPr>
            <w:tcW w:w="2780" w:type="dxa"/>
          </w:tcPr>
          <w:p w14:paraId="2BDA5F26" w14:textId="77777777" w:rsidR="0012462B" w:rsidRPr="00527337" w:rsidRDefault="0012462B" w:rsidP="006F1050">
            <w:pPr>
              <w:pStyle w:val="Tabletext"/>
              <w:jc w:val="left"/>
            </w:pPr>
            <w:r w:rsidRPr="00527337">
              <w:t>Ground</w:t>
            </w:r>
          </w:p>
        </w:tc>
      </w:tr>
      <w:tr w:rsidR="0012462B" w:rsidRPr="008218CB" w14:paraId="7C87F88C" w14:textId="77777777" w:rsidTr="0012462B">
        <w:trPr>
          <w:cantSplit/>
          <w:jc w:val="center"/>
        </w:trPr>
        <w:tc>
          <w:tcPr>
            <w:tcW w:w="2757" w:type="dxa"/>
          </w:tcPr>
          <w:p w14:paraId="34B4D44F" w14:textId="77777777" w:rsidR="0012462B" w:rsidRPr="00527337" w:rsidRDefault="0012462B" w:rsidP="004742D2">
            <w:pPr>
              <w:pStyle w:val="Tabletext"/>
              <w:jc w:val="left"/>
            </w:pPr>
            <w:r w:rsidRPr="00527337">
              <w:t xml:space="preserve">Tuning range </w:t>
            </w:r>
          </w:p>
        </w:tc>
        <w:tc>
          <w:tcPr>
            <w:tcW w:w="1174" w:type="dxa"/>
          </w:tcPr>
          <w:p w14:paraId="1841B870"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305" w:type="dxa"/>
          </w:tcPr>
          <w:p w14:paraId="2C4D5D15" w14:textId="77777777" w:rsidR="0012462B" w:rsidRPr="00527337" w:rsidRDefault="0012462B" w:rsidP="006F1050">
            <w:pPr>
              <w:pStyle w:val="Tabletext"/>
              <w:jc w:val="left"/>
            </w:pPr>
            <w:r w:rsidRPr="00527337">
              <w:t>9 025</w:t>
            </w:r>
          </w:p>
        </w:tc>
        <w:tc>
          <w:tcPr>
            <w:tcW w:w="2663" w:type="dxa"/>
          </w:tcPr>
          <w:p w14:paraId="2EF8B18B" w14:textId="77777777" w:rsidR="0012462B" w:rsidRPr="00527337" w:rsidRDefault="0012462B" w:rsidP="006F1050">
            <w:pPr>
              <w:pStyle w:val="Tabletext"/>
              <w:jc w:val="left"/>
            </w:pPr>
            <w:r w:rsidRPr="00527337">
              <w:t>9 000-9 200</w:t>
            </w:r>
            <w:r w:rsidRPr="00527337">
              <w:br/>
              <w:t>(4 frequencies/system)</w:t>
            </w:r>
          </w:p>
        </w:tc>
        <w:tc>
          <w:tcPr>
            <w:tcW w:w="2780" w:type="dxa"/>
          </w:tcPr>
          <w:p w14:paraId="15BFDCD8" w14:textId="77777777" w:rsidR="0012462B" w:rsidRPr="00BC38A0" w:rsidRDefault="0012462B" w:rsidP="006F1050">
            <w:pPr>
              <w:pStyle w:val="Tabletext"/>
              <w:jc w:val="left"/>
              <w:rPr>
                <w:lang w:val="en-US"/>
              </w:rPr>
            </w:pPr>
            <w:r w:rsidRPr="00BC38A0">
              <w:rPr>
                <w:lang w:val="en-US"/>
              </w:rPr>
              <w:t>9 000-9 200; pulse-to-pulse agile over 4 frequencies</w:t>
            </w:r>
          </w:p>
        </w:tc>
      </w:tr>
      <w:tr w:rsidR="0012462B" w:rsidRPr="008218CB" w14:paraId="09951880" w14:textId="77777777" w:rsidTr="0012462B">
        <w:trPr>
          <w:cantSplit/>
          <w:jc w:val="center"/>
        </w:trPr>
        <w:tc>
          <w:tcPr>
            <w:tcW w:w="2757" w:type="dxa"/>
          </w:tcPr>
          <w:p w14:paraId="075707E7" w14:textId="77777777" w:rsidR="0012462B" w:rsidRPr="00527337" w:rsidRDefault="0012462B" w:rsidP="004742D2">
            <w:pPr>
              <w:pStyle w:val="Tabletext"/>
              <w:jc w:val="left"/>
            </w:pPr>
            <w:r w:rsidRPr="00527337">
              <w:t>Modulation</w:t>
            </w:r>
          </w:p>
        </w:tc>
        <w:tc>
          <w:tcPr>
            <w:tcW w:w="1174" w:type="dxa"/>
          </w:tcPr>
          <w:p w14:paraId="30D6D1E8" w14:textId="77777777" w:rsidR="0012462B" w:rsidRPr="00527337" w:rsidRDefault="0012462B" w:rsidP="00771EEE">
            <w:pPr>
              <w:pStyle w:val="Tabletext"/>
              <w:jc w:val="center"/>
            </w:pPr>
          </w:p>
        </w:tc>
        <w:tc>
          <w:tcPr>
            <w:tcW w:w="2305" w:type="dxa"/>
          </w:tcPr>
          <w:p w14:paraId="3C3F7278" w14:textId="77777777" w:rsidR="0012462B" w:rsidRPr="00527337" w:rsidRDefault="0012462B" w:rsidP="006F1050">
            <w:pPr>
              <w:pStyle w:val="Tabletext"/>
              <w:jc w:val="left"/>
            </w:pPr>
            <w:r w:rsidRPr="00527337">
              <w:t>Plain and NLFM pulses</w:t>
            </w:r>
          </w:p>
        </w:tc>
        <w:tc>
          <w:tcPr>
            <w:tcW w:w="2663" w:type="dxa"/>
          </w:tcPr>
          <w:p w14:paraId="6917407B" w14:textId="77777777" w:rsidR="0012462B" w:rsidRPr="00BC38A0" w:rsidRDefault="0012462B" w:rsidP="006F1050">
            <w:pPr>
              <w:pStyle w:val="Tabletext"/>
              <w:jc w:val="left"/>
              <w:rPr>
                <w:lang w:val="en-US"/>
              </w:rPr>
            </w:pPr>
            <w:r w:rsidRPr="00BC38A0">
              <w:rPr>
                <w:lang w:val="en-US"/>
              </w:rPr>
              <w:t>Plain and NLFM pulse pairs</w:t>
            </w:r>
          </w:p>
        </w:tc>
        <w:tc>
          <w:tcPr>
            <w:tcW w:w="2780" w:type="dxa"/>
          </w:tcPr>
          <w:p w14:paraId="3C119530" w14:textId="77777777" w:rsidR="0012462B" w:rsidRPr="00BC38A0" w:rsidRDefault="0012462B" w:rsidP="006F1050">
            <w:pPr>
              <w:pStyle w:val="Tabletext"/>
              <w:jc w:val="left"/>
              <w:rPr>
                <w:lang w:val="en-US"/>
              </w:rPr>
            </w:pPr>
            <w:r w:rsidRPr="00BC38A0">
              <w:rPr>
                <w:lang w:val="en-US"/>
              </w:rPr>
              <w:t>Plain and LFM pulse pairs</w:t>
            </w:r>
          </w:p>
        </w:tc>
      </w:tr>
      <w:tr w:rsidR="0012462B" w:rsidRPr="00527337" w14:paraId="76DDC258" w14:textId="77777777" w:rsidTr="0012462B">
        <w:trPr>
          <w:cantSplit/>
          <w:jc w:val="center"/>
        </w:trPr>
        <w:tc>
          <w:tcPr>
            <w:tcW w:w="2757" w:type="dxa"/>
          </w:tcPr>
          <w:p w14:paraId="37D9939C" w14:textId="77777777" w:rsidR="0012462B" w:rsidRPr="00527337" w:rsidRDefault="0012462B" w:rsidP="004742D2">
            <w:pPr>
              <w:pStyle w:val="Tabletext"/>
              <w:jc w:val="left"/>
            </w:pPr>
            <w:r w:rsidRPr="00527337">
              <w:t xml:space="preserve">Peak power into antenna </w:t>
            </w:r>
          </w:p>
        </w:tc>
        <w:tc>
          <w:tcPr>
            <w:tcW w:w="1174" w:type="dxa"/>
          </w:tcPr>
          <w:p w14:paraId="3100887C" w14:textId="77777777" w:rsidR="0012462B" w:rsidRPr="00527337" w:rsidRDefault="0012462B" w:rsidP="00771EEE">
            <w:pPr>
              <w:pStyle w:val="Tabletext"/>
              <w:keepLines/>
              <w:tabs>
                <w:tab w:val="left" w:leader="dot" w:pos="7938"/>
                <w:tab w:val="center" w:pos="9526"/>
              </w:tabs>
              <w:ind w:left="567" w:hanging="567"/>
              <w:jc w:val="center"/>
            </w:pPr>
            <w:r w:rsidRPr="00527337">
              <w:t>W</w:t>
            </w:r>
          </w:p>
        </w:tc>
        <w:tc>
          <w:tcPr>
            <w:tcW w:w="2305" w:type="dxa"/>
          </w:tcPr>
          <w:p w14:paraId="7C80DB74" w14:textId="77777777" w:rsidR="0012462B" w:rsidRPr="00527337" w:rsidRDefault="0012462B" w:rsidP="006F1050">
            <w:pPr>
              <w:pStyle w:val="Tabletext"/>
              <w:jc w:val="left"/>
            </w:pPr>
            <w:r w:rsidRPr="00527337">
              <w:t>310.5</w:t>
            </w:r>
          </w:p>
        </w:tc>
        <w:tc>
          <w:tcPr>
            <w:tcW w:w="2663" w:type="dxa"/>
          </w:tcPr>
          <w:p w14:paraId="766FEC3F" w14:textId="77777777" w:rsidR="0012462B" w:rsidRPr="00527337" w:rsidRDefault="0012462B" w:rsidP="006F1050">
            <w:pPr>
              <w:pStyle w:val="Tabletext"/>
              <w:jc w:val="left"/>
            </w:pPr>
            <w:r w:rsidRPr="00527337">
              <w:t>500</w:t>
            </w:r>
          </w:p>
        </w:tc>
        <w:tc>
          <w:tcPr>
            <w:tcW w:w="2780" w:type="dxa"/>
          </w:tcPr>
          <w:p w14:paraId="3EC71783" w14:textId="77777777" w:rsidR="0012462B" w:rsidRPr="00527337" w:rsidRDefault="0012462B" w:rsidP="006F1050">
            <w:pPr>
              <w:pStyle w:val="Tabletext"/>
              <w:jc w:val="left"/>
            </w:pPr>
            <w:r w:rsidRPr="00527337">
              <w:t>70</w:t>
            </w:r>
          </w:p>
        </w:tc>
      </w:tr>
      <w:tr w:rsidR="0012462B" w:rsidRPr="008218CB" w14:paraId="4864DE55" w14:textId="77777777" w:rsidTr="0012462B">
        <w:trPr>
          <w:cantSplit/>
          <w:jc w:val="center"/>
        </w:trPr>
        <w:tc>
          <w:tcPr>
            <w:tcW w:w="2757" w:type="dxa"/>
          </w:tcPr>
          <w:p w14:paraId="3475AE4B" w14:textId="77777777" w:rsidR="0012462B" w:rsidRPr="00BC38A0" w:rsidRDefault="0012462B" w:rsidP="004742D2">
            <w:pPr>
              <w:pStyle w:val="Tabletext"/>
              <w:jc w:val="left"/>
              <w:rPr>
                <w:lang w:val="en-US"/>
              </w:rPr>
            </w:pPr>
            <w:r w:rsidRPr="00BC38A0">
              <w:rPr>
                <w:lang w:val="en-US"/>
              </w:rPr>
              <w:t xml:space="preserve">Pulse width and pulse repetition rate </w:t>
            </w:r>
          </w:p>
        </w:tc>
        <w:tc>
          <w:tcPr>
            <w:tcW w:w="1174" w:type="dxa"/>
          </w:tcPr>
          <w:p w14:paraId="21AC44B2" w14:textId="77777777" w:rsidR="0012462B" w:rsidRPr="00527337" w:rsidRDefault="00BE746E" w:rsidP="00771EEE">
            <w:pPr>
              <w:pStyle w:val="Tabletext"/>
              <w:keepLines/>
              <w:tabs>
                <w:tab w:val="left" w:leader="dot" w:pos="7938"/>
                <w:tab w:val="center" w:pos="9526"/>
              </w:tabs>
              <w:jc w:val="center"/>
            </w:pPr>
            <w:r>
              <w:sym w:font="Symbol" w:char="F06D"/>
            </w:r>
            <w:r w:rsidR="0012462B" w:rsidRPr="00527337">
              <w:t>s</w:t>
            </w:r>
            <w:r w:rsidR="0012462B" w:rsidRPr="00527337">
              <w:br/>
              <w:t>pps</w:t>
            </w:r>
          </w:p>
        </w:tc>
        <w:tc>
          <w:tcPr>
            <w:tcW w:w="2305" w:type="dxa"/>
          </w:tcPr>
          <w:p w14:paraId="68D42525" w14:textId="77777777" w:rsidR="0012462B" w:rsidRPr="00527337" w:rsidRDefault="0012462B" w:rsidP="006F1050">
            <w:pPr>
              <w:pStyle w:val="Tabletext"/>
              <w:jc w:val="left"/>
            </w:pPr>
            <w:r w:rsidRPr="00527337">
              <w:t xml:space="preserve">1.2, 30, and 96 </w:t>
            </w:r>
            <w:r w:rsidRPr="00527337">
              <w:br/>
              <w:t>12 800, 3 200-6 300 and 2 120</w:t>
            </w:r>
          </w:p>
        </w:tc>
        <w:tc>
          <w:tcPr>
            <w:tcW w:w="2663" w:type="dxa"/>
          </w:tcPr>
          <w:p w14:paraId="2DA1FD65" w14:textId="77777777" w:rsidR="0012462B" w:rsidRPr="00527337" w:rsidRDefault="0012462B" w:rsidP="006F1050">
            <w:pPr>
              <w:pStyle w:val="Tabletext"/>
              <w:jc w:val="left"/>
            </w:pPr>
            <w:r w:rsidRPr="00527337">
              <w:t>0.65 and 25 pulse-pair</w:t>
            </w:r>
            <w:r w:rsidRPr="00527337">
              <w:br/>
              <w:t>3 470, 3 500, 5 200 and 5 300</w:t>
            </w:r>
          </w:p>
        </w:tc>
        <w:tc>
          <w:tcPr>
            <w:tcW w:w="2780" w:type="dxa"/>
            <w:tcMar>
              <w:right w:w="28" w:type="dxa"/>
            </w:tcMar>
          </w:tcPr>
          <w:p w14:paraId="3A82D652" w14:textId="77777777" w:rsidR="0012462B" w:rsidRPr="00BC38A0" w:rsidRDefault="0012462B" w:rsidP="006F1050">
            <w:pPr>
              <w:pStyle w:val="Tabletext"/>
              <w:jc w:val="left"/>
              <w:rPr>
                <w:lang w:val="en-US"/>
              </w:rPr>
            </w:pPr>
            <w:r w:rsidRPr="00BC38A0">
              <w:rPr>
                <w:lang w:val="en-US"/>
              </w:rPr>
              <w:t>0.04 and 4.0 (compressed to 0.040)</w:t>
            </w:r>
            <w:r w:rsidRPr="00BC38A0">
              <w:rPr>
                <w:lang w:val="en-US"/>
              </w:rPr>
              <w:br/>
              <w:t>4 096 each, 8192 total</w:t>
            </w:r>
          </w:p>
        </w:tc>
      </w:tr>
      <w:tr w:rsidR="0012462B" w:rsidRPr="00527337" w14:paraId="1213F12E" w14:textId="77777777" w:rsidTr="0012462B">
        <w:trPr>
          <w:cantSplit/>
          <w:jc w:val="center"/>
        </w:trPr>
        <w:tc>
          <w:tcPr>
            <w:tcW w:w="2757" w:type="dxa"/>
          </w:tcPr>
          <w:p w14:paraId="60B234D9" w14:textId="77777777" w:rsidR="0012462B" w:rsidRPr="00527337" w:rsidRDefault="0012462B" w:rsidP="004742D2">
            <w:pPr>
              <w:pStyle w:val="Tabletext"/>
              <w:jc w:val="left"/>
            </w:pPr>
            <w:r w:rsidRPr="00527337">
              <w:t>Maximum duty cycle</w:t>
            </w:r>
          </w:p>
        </w:tc>
        <w:tc>
          <w:tcPr>
            <w:tcW w:w="1174" w:type="dxa"/>
          </w:tcPr>
          <w:p w14:paraId="2FA25E19" w14:textId="77777777" w:rsidR="0012462B" w:rsidRPr="00527337" w:rsidRDefault="0012462B" w:rsidP="00771EEE">
            <w:pPr>
              <w:pStyle w:val="Tabletext"/>
              <w:jc w:val="center"/>
            </w:pPr>
          </w:p>
        </w:tc>
        <w:tc>
          <w:tcPr>
            <w:tcW w:w="2305" w:type="dxa"/>
          </w:tcPr>
          <w:p w14:paraId="0300A2D4" w14:textId="77777777" w:rsidR="0012462B" w:rsidRPr="00527337" w:rsidRDefault="0012462B" w:rsidP="006F1050">
            <w:pPr>
              <w:pStyle w:val="Tabletext"/>
              <w:jc w:val="left"/>
            </w:pPr>
            <w:r w:rsidRPr="00527337">
              <w:t>0.203</w:t>
            </w:r>
          </w:p>
        </w:tc>
        <w:tc>
          <w:tcPr>
            <w:tcW w:w="2663" w:type="dxa"/>
          </w:tcPr>
          <w:p w14:paraId="4A7345E7" w14:textId="77777777" w:rsidR="0012462B" w:rsidRPr="00527337" w:rsidRDefault="0012462B" w:rsidP="006F1050">
            <w:pPr>
              <w:pStyle w:val="Tabletext"/>
              <w:jc w:val="left"/>
            </w:pPr>
            <w:r w:rsidRPr="00527337">
              <w:t>0.11</w:t>
            </w:r>
          </w:p>
        </w:tc>
        <w:tc>
          <w:tcPr>
            <w:tcW w:w="2780" w:type="dxa"/>
          </w:tcPr>
          <w:p w14:paraId="434D932D" w14:textId="77777777" w:rsidR="0012462B" w:rsidRPr="00527337" w:rsidRDefault="0012462B" w:rsidP="006F1050">
            <w:pPr>
              <w:pStyle w:val="Tabletext"/>
              <w:jc w:val="left"/>
            </w:pPr>
            <w:r w:rsidRPr="00527337">
              <w:t>0.017</w:t>
            </w:r>
          </w:p>
        </w:tc>
      </w:tr>
      <w:tr w:rsidR="0012462B" w:rsidRPr="00527337" w14:paraId="1AE5970D" w14:textId="77777777" w:rsidTr="0012462B">
        <w:trPr>
          <w:cantSplit/>
          <w:jc w:val="center"/>
        </w:trPr>
        <w:tc>
          <w:tcPr>
            <w:tcW w:w="2757" w:type="dxa"/>
          </w:tcPr>
          <w:p w14:paraId="22181E4C" w14:textId="77777777" w:rsidR="0012462B" w:rsidRPr="00527337" w:rsidRDefault="0012462B" w:rsidP="004742D2">
            <w:pPr>
              <w:pStyle w:val="Tabletext"/>
              <w:jc w:val="left"/>
            </w:pPr>
            <w:r w:rsidRPr="00527337">
              <w:t xml:space="preserve">Pulse rise/fall time </w:t>
            </w:r>
          </w:p>
        </w:tc>
        <w:tc>
          <w:tcPr>
            <w:tcW w:w="1174" w:type="dxa"/>
          </w:tcPr>
          <w:p w14:paraId="124F0003" w14:textId="77777777" w:rsidR="0012462B" w:rsidRPr="00527337" w:rsidRDefault="00BE746E" w:rsidP="00771EEE">
            <w:pPr>
              <w:pStyle w:val="Tabletext"/>
              <w:keepLines/>
              <w:tabs>
                <w:tab w:val="left" w:leader="dot" w:pos="7938"/>
                <w:tab w:val="center" w:pos="9526"/>
              </w:tabs>
              <w:ind w:left="567" w:hanging="567"/>
              <w:jc w:val="center"/>
            </w:pPr>
            <w:r>
              <w:sym w:font="Symbol" w:char="F06D"/>
            </w:r>
            <w:r w:rsidR="0012462B" w:rsidRPr="00527337">
              <w:t>s</w:t>
            </w:r>
          </w:p>
        </w:tc>
        <w:tc>
          <w:tcPr>
            <w:tcW w:w="2305" w:type="dxa"/>
          </w:tcPr>
          <w:p w14:paraId="7BC0219E" w14:textId="77777777" w:rsidR="0012462B" w:rsidRPr="00527337" w:rsidRDefault="0012462B" w:rsidP="006F1050">
            <w:pPr>
              <w:pStyle w:val="Tabletext"/>
              <w:jc w:val="left"/>
            </w:pPr>
            <w:r w:rsidRPr="00527337">
              <w:t>Not specified</w:t>
            </w:r>
          </w:p>
        </w:tc>
        <w:tc>
          <w:tcPr>
            <w:tcW w:w="2663" w:type="dxa"/>
          </w:tcPr>
          <w:p w14:paraId="14D6A2E3" w14:textId="77777777" w:rsidR="0012462B" w:rsidRPr="00527337" w:rsidRDefault="0012462B" w:rsidP="006F1050">
            <w:pPr>
              <w:pStyle w:val="Tabletext"/>
              <w:jc w:val="left"/>
            </w:pPr>
            <w:r w:rsidRPr="00527337">
              <w:t>0.15/0.15 and 0.15/0.15</w:t>
            </w:r>
          </w:p>
        </w:tc>
        <w:tc>
          <w:tcPr>
            <w:tcW w:w="2780" w:type="dxa"/>
          </w:tcPr>
          <w:p w14:paraId="093394F1" w14:textId="77777777" w:rsidR="0012462B" w:rsidRPr="00527337" w:rsidRDefault="0012462B" w:rsidP="006F1050">
            <w:pPr>
              <w:pStyle w:val="Tabletext"/>
              <w:jc w:val="left"/>
            </w:pPr>
            <w:r w:rsidRPr="00527337">
              <w:t>Short pulse: 0.016/0.018;</w:t>
            </w:r>
            <w:r w:rsidRPr="00527337">
              <w:br/>
              <w:t>Long pulse: 0.082/0.06</w:t>
            </w:r>
          </w:p>
        </w:tc>
      </w:tr>
      <w:tr w:rsidR="0012462B" w:rsidRPr="00527337" w14:paraId="51278A2C" w14:textId="77777777" w:rsidTr="0012462B">
        <w:trPr>
          <w:cantSplit/>
          <w:jc w:val="center"/>
        </w:trPr>
        <w:tc>
          <w:tcPr>
            <w:tcW w:w="2757" w:type="dxa"/>
          </w:tcPr>
          <w:p w14:paraId="74E09BB8" w14:textId="77777777" w:rsidR="0012462B" w:rsidRPr="00527337" w:rsidRDefault="0012462B" w:rsidP="004742D2">
            <w:pPr>
              <w:pStyle w:val="Tabletext"/>
              <w:jc w:val="left"/>
            </w:pPr>
            <w:r w:rsidRPr="00527337">
              <w:t>Output device</w:t>
            </w:r>
          </w:p>
        </w:tc>
        <w:tc>
          <w:tcPr>
            <w:tcW w:w="1174" w:type="dxa"/>
          </w:tcPr>
          <w:p w14:paraId="67C2E56A" w14:textId="77777777" w:rsidR="0012462B" w:rsidRPr="00527337" w:rsidRDefault="0012462B" w:rsidP="00771EEE">
            <w:pPr>
              <w:pStyle w:val="Tabletext"/>
              <w:jc w:val="center"/>
            </w:pPr>
          </w:p>
        </w:tc>
        <w:tc>
          <w:tcPr>
            <w:tcW w:w="2305" w:type="dxa"/>
          </w:tcPr>
          <w:p w14:paraId="3AE81236" w14:textId="77777777" w:rsidR="0012462B" w:rsidRPr="00527337" w:rsidRDefault="0012462B" w:rsidP="006F1050">
            <w:pPr>
              <w:pStyle w:val="Tabletext"/>
              <w:jc w:val="left"/>
            </w:pPr>
            <w:r w:rsidRPr="00527337">
              <w:t>Solid state</w:t>
            </w:r>
          </w:p>
        </w:tc>
        <w:tc>
          <w:tcPr>
            <w:tcW w:w="2663" w:type="dxa"/>
          </w:tcPr>
          <w:p w14:paraId="740F815F" w14:textId="77777777" w:rsidR="0012462B" w:rsidRPr="00527337" w:rsidRDefault="0012462B" w:rsidP="006F1050">
            <w:pPr>
              <w:pStyle w:val="Tabletext"/>
              <w:jc w:val="left"/>
            </w:pPr>
            <w:r w:rsidRPr="00527337">
              <w:t>Transistors</w:t>
            </w:r>
          </w:p>
        </w:tc>
        <w:tc>
          <w:tcPr>
            <w:tcW w:w="2780" w:type="dxa"/>
          </w:tcPr>
          <w:p w14:paraId="11E31EF6" w14:textId="77777777" w:rsidR="0012462B" w:rsidRPr="00527337" w:rsidRDefault="0012462B" w:rsidP="006F1050">
            <w:pPr>
              <w:pStyle w:val="Tabletext"/>
              <w:jc w:val="left"/>
            </w:pPr>
            <w:r w:rsidRPr="00527337">
              <w:t xml:space="preserve">Solid state </w:t>
            </w:r>
          </w:p>
        </w:tc>
      </w:tr>
      <w:tr w:rsidR="0012462B" w:rsidRPr="00527337" w14:paraId="15AB1B78" w14:textId="77777777" w:rsidTr="0012462B">
        <w:trPr>
          <w:cantSplit/>
          <w:jc w:val="center"/>
        </w:trPr>
        <w:tc>
          <w:tcPr>
            <w:tcW w:w="2757" w:type="dxa"/>
          </w:tcPr>
          <w:p w14:paraId="74ECACC6" w14:textId="77777777" w:rsidR="0012462B" w:rsidRPr="00527337" w:rsidRDefault="0012462B" w:rsidP="004742D2">
            <w:pPr>
              <w:pStyle w:val="Tabletext"/>
              <w:jc w:val="left"/>
            </w:pPr>
            <w:r w:rsidRPr="00527337">
              <w:t>Antenna pattern type</w:t>
            </w:r>
          </w:p>
        </w:tc>
        <w:tc>
          <w:tcPr>
            <w:tcW w:w="1174" w:type="dxa"/>
          </w:tcPr>
          <w:p w14:paraId="36AD0C42" w14:textId="77777777" w:rsidR="0012462B" w:rsidRPr="00527337" w:rsidRDefault="0012462B" w:rsidP="00771EEE">
            <w:pPr>
              <w:pStyle w:val="Tabletext"/>
              <w:jc w:val="center"/>
            </w:pPr>
          </w:p>
        </w:tc>
        <w:tc>
          <w:tcPr>
            <w:tcW w:w="2305" w:type="dxa"/>
          </w:tcPr>
          <w:p w14:paraId="27BC2236" w14:textId="77777777" w:rsidR="0012462B" w:rsidRPr="00527337" w:rsidRDefault="0012462B" w:rsidP="006F1050">
            <w:pPr>
              <w:pStyle w:val="Tabletext"/>
              <w:jc w:val="left"/>
            </w:pPr>
            <w:r w:rsidRPr="00527337">
              <w:t>Fan (csc</w:t>
            </w:r>
            <w:r w:rsidRPr="00527337">
              <w:rPr>
                <w:vertAlign w:val="superscript"/>
              </w:rPr>
              <w:t>2</w:t>
            </w:r>
            <w:r w:rsidRPr="00527337">
              <w:t>)</w:t>
            </w:r>
          </w:p>
        </w:tc>
        <w:tc>
          <w:tcPr>
            <w:tcW w:w="2663" w:type="dxa"/>
          </w:tcPr>
          <w:p w14:paraId="77792A1C" w14:textId="77777777" w:rsidR="0012462B" w:rsidRPr="00BC38A0" w:rsidRDefault="0012462B" w:rsidP="006F1050">
            <w:pPr>
              <w:pStyle w:val="Tabletext"/>
              <w:jc w:val="left"/>
              <w:rPr>
                <w:lang w:val="en-US"/>
              </w:rPr>
            </w:pPr>
            <w:r w:rsidRPr="00BC38A0">
              <w:rPr>
                <w:lang w:val="en-US"/>
              </w:rPr>
              <w:t>Vertical fan and horizontal fan</w:t>
            </w:r>
          </w:p>
        </w:tc>
        <w:tc>
          <w:tcPr>
            <w:tcW w:w="2780" w:type="dxa"/>
          </w:tcPr>
          <w:p w14:paraId="7E5172B9" w14:textId="77777777" w:rsidR="0012462B" w:rsidRPr="00527337" w:rsidRDefault="0012462B" w:rsidP="006F1050">
            <w:pPr>
              <w:pStyle w:val="Tabletext"/>
              <w:jc w:val="left"/>
            </w:pPr>
            <w:r w:rsidRPr="00527337">
              <w:t>Inverse csc</w:t>
            </w:r>
            <w:r w:rsidRPr="00527337">
              <w:rPr>
                <w:vertAlign w:val="superscript"/>
              </w:rPr>
              <w:t>2</w:t>
            </w:r>
          </w:p>
        </w:tc>
      </w:tr>
      <w:tr w:rsidR="0012462B" w:rsidRPr="00527337" w14:paraId="3B63BC38" w14:textId="77777777" w:rsidTr="0012462B">
        <w:trPr>
          <w:cantSplit/>
          <w:jc w:val="center"/>
        </w:trPr>
        <w:tc>
          <w:tcPr>
            <w:tcW w:w="2757" w:type="dxa"/>
          </w:tcPr>
          <w:p w14:paraId="60499299" w14:textId="77777777" w:rsidR="0012462B" w:rsidRPr="00527337" w:rsidRDefault="0012462B" w:rsidP="004742D2">
            <w:pPr>
              <w:pStyle w:val="Tabletext"/>
              <w:jc w:val="left"/>
            </w:pPr>
            <w:r w:rsidRPr="00527337">
              <w:t>Antenna type</w:t>
            </w:r>
          </w:p>
        </w:tc>
        <w:tc>
          <w:tcPr>
            <w:tcW w:w="1174" w:type="dxa"/>
          </w:tcPr>
          <w:p w14:paraId="0189E6C8" w14:textId="77777777" w:rsidR="0012462B" w:rsidRPr="00527337" w:rsidRDefault="0012462B" w:rsidP="00771EEE">
            <w:pPr>
              <w:pStyle w:val="Tabletext"/>
              <w:jc w:val="center"/>
            </w:pPr>
          </w:p>
        </w:tc>
        <w:tc>
          <w:tcPr>
            <w:tcW w:w="2305" w:type="dxa"/>
          </w:tcPr>
          <w:p w14:paraId="2267290D" w14:textId="77777777" w:rsidR="0012462B" w:rsidRPr="00527337" w:rsidRDefault="0012462B" w:rsidP="006F1050">
            <w:pPr>
              <w:pStyle w:val="Tabletext"/>
              <w:jc w:val="left"/>
            </w:pPr>
            <w:r w:rsidRPr="00527337">
              <w:t>Active array + reflector</w:t>
            </w:r>
          </w:p>
        </w:tc>
        <w:tc>
          <w:tcPr>
            <w:tcW w:w="2663" w:type="dxa"/>
          </w:tcPr>
          <w:p w14:paraId="6A9E9982" w14:textId="77777777" w:rsidR="0012462B" w:rsidRPr="00527337" w:rsidRDefault="0012462B" w:rsidP="006F1050">
            <w:pPr>
              <w:pStyle w:val="Tabletext"/>
              <w:jc w:val="left"/>
            </w:pPr>
            <w:r w:rsidRPr="00527337">
              <w:t>Two phased arrays</w:t>
            </w:r>
          </w:p>
        </w:tc>
        <w:tc>
          <w:tcPr>
            <w:tcW w:w="2780" w:type="dxa"/>
          </w:tcPr>
          <w:p w14:paraId="617407FF" w14:textId="77777777" w:rsidR="0012462B" w:rsidRPr="00527337" w:rsidRDefault="0012462B" w:rsidP="006F1050">
            <w:pPr>
              <w:pStyle w:val="Tabletext"/>
              <w:jc w:val="left"/>
            </w:pPr>
            <w:r w:rsidRPr="00527337">
              <w:t>Passive array</w:t>
            </w:r>
          </w:p>
        </w:tc>
      </w:tr>
      <w:tr w:rsidR="0012462B" w:rsidRPr="00527337" w14:paraId="0646FB11" w14:textId="77777777" w:rsidTr="0012462B">
        <w:trPr>
          <w:cantSplit/>
          <w:jc w:val="center"/>
        </w:trPr>
        <w:tc>
          <w:tcPr>
            <w:tcW w:w="2757" w:type="dxa"/>
          </w:tcPr>
          <w:p w14:paraId="7C389079" w14:textId="77777777" w:rsidR="0012462B" w:rsidRPr="00527337" w:rsidRDefault="0012462B" w:rsidP="004742D2">
            <w:pPr>
              <w:pStyle w:val="Tabletext"/>
              <w:jc w:val="left"/>
            </w:pPr>
            <w:r w:rsidRPr="00527337">
              <w:t>Antenna polarization</w:t>
            </w:r>
          </w:p>
        </w:tc>
        <w:tc>
          <w:tcPr>
            <w:tcW w:w="1174" w:type="dxa"/>
          </w:tcPr>
          <w:p w14:paraId="210B73E3" w14:textId="77777777" w:rsidR="0012462B" w:rsidRPr="00527337" w:rsidRDefault="0012462B" w:rsidP="00771EEE">
            <w:pPr>
              <w:pStyle w:val="Tabletext"/>
              <w:jc w:val="center"/>
            </w:pPr>
          </w:p>
        </w:tc>
        <w:tc>
          <w:tcPr>
            <w:tcW w:w="2305" w:type="dxa"/>
          </w:tcPr>
          <w:p w14:paraId="4F697DBE" w14:textId="77777777" w:rsidR="0012462B" w:rsidRPr="00527337" w:rsidRDefault="0012462B" w:rsidP="006F1050">
            <w:pPr>
              <w:pStyle w:val="Tabletext"/>
              <w:jc w:val="left"/>
            </w:pPr>
            <w:r w:rsidRPr="00527337">
              <w:t>Vertical</w:t>
            </w:r>
          </w:p>
        </w:tc>
        <w:tc>
          <w:tcPr>
            <w:tcW w:w="2663" w:type="dxa"/>
          </w:tcPr>
          <w:p w14:paraId="1D09B74B" w14:textId="77777777" w:rsidR="0012462B" w:rsidRPr="00527337" w:rsidRDefault="0012462B" w:rsidP="006F1050">
            <w:pPr>
              <w:pStyle w:val="Tabletext"/>
              <w:jc w:val="left"/>
            </w:pPr>
            <w:r w:rsidRPr="00527337">
              <w:t>Right-hand circular</w:t>
            </w:r>
          </w:p>
        </w:tc>
        <w:tc>
          <w:tcPr>
            <w:tcW w:w="2780" w:type="dxa"/>
          </w:tcPr>
          <w:p w14:paraId="18C986D9" w14:textId="77777777" w:rsidR="0012462B" w:rsidRPr="00527337" w:rsidRDefault="0012462B" w:rsidP="006F1050">
            <w:pPr>
              <w:pStyle w:val="Tabletext"/>
              <w:jc w:val="left"/>
            </w:pPr>
            <w:r w:rsidRPr="00527337">
              <w:t>Right hand circular</w:t>
            </w:r>
          </w:p>
        </w:tc>
      </w:tr>
      <w:tr w:rsidR="0012462B" w:rsidRPr="00527337" w14:paraId="32FD00E5" w14:textId="77777777" w:rsidTr="0012462B">
        <w:trPr>
          <w:cantSplit/>
          <w:jc w:val="center"/>
        </w:trPr>
        <w:tc>
          <w:tcPr>
            <w:tcW w:w="2757" w:type="dxa"/>
          </w:tcPr>
          <w:p w14:paraId="6C1A728C" w14:textId="77777777" w:rsidR="0012462B" w:rsidRPr="00527337" w:rsidRDefault="0012462B" w:rsidP="004742D2">
            <w:pPr>
              <w:pStyle w:val="Tabletext"/>
              <w:jc w:val="left"/>
            </w:pPr>
            <w:r w:rsidRPr="00527337">
              <w:t xml:space="preserve">Antenna main beam gain </w:t>
            </w:r>
          </w:p>
        </w:tc>
        <w:tc>
          <w:tcPr>
            <w:tcW w:w="1174" w:type="dxa"/>
          </w:tcPr>
          <w:p w14:paraId="4DA9479D" w14:textId="77777777"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305" w:type="dxa"/>
          </w:tcPr>
          <w:p w14:paraId="722D3B75" w14:textId="77777777" w:rsidR="0012462B" w:rsidRPr="00527337" w:rsidRDefault="0012462B" w:rsidP="006F1050">
            <w:pPr>
              <w:pStyle w:val="Tabletext"/>
              <w:jc w:val="left"/>
            </w:pPr>
            <w:r w:rsidRPr="00527337">
              <w:t>37.5 Tx, 37 Rx</w:t>
            </w:r>
          </w:p>
        </w:tc>
        <w:tc>
          <w:tcPr>
            <w:tcW w:w="2663" w:type="dxa"/>
          </w:tcPr>
          <w:p w14:paraId="4C4EE726" w14:textId="77777777" w:rsidR="0012462B" w:rsidRPr="00527337" w:rsidRDefault="0012462B" w:rsidP="006F1050">
            <w:pPr>
              <w:pStyle w:val="Tabletext"/>
              <w:jc w:val="left"/>
            </w:pPr>
            <w:r w:rsidRPr="00527337">
              <w:t>Vertical fan: 36</w:t>
            </w:r>
            <w:r w:rsidRPr="00527337">
              <w:br/>
              <w:t>Horizontal fan: 36</w:t>
            </w:r>
          </w:p>
        </w:tc>
        <w:tc>
          <w:tcPr>
            <w:tcW w:w="2780" w:type="dxa"/>
          </w:tcPr>
          <w:p w14:paraId="0A066929" w14:textId="77777777" w:rsidR="0012462B" w:rsidRPr="00527337" w:rsidRDefault="0012462B" w:rsidP="006F1050">
            <w:pPr>
              <w:pStyle w:val="Tabletext"/>
              <w:jc w:val="left"/>
            </w:pPr>
            <w:r w:rsidRPr="00527337">
              <w:t>35</w:t>
            </w:r>
          </w:p>
        </w:tc>
      </w:tr>
      <w:tr w:rsidR="0012462B" w:rsidRPr="00527337" w14:paraId="238F3DC9" w14:textId="77777777" w:rsidTr="0012462B">
        <w:trPr>
          <w:cantSplit/>
          <w:jc w:val="center"/>
        </w:trPr>
        <w:tc>
          <w:tcPr>
            <w:tcW w:w="2757" w:type="dxa"/>
          </w:tcPr>
          <w:p w14:paraId="2F18111B" w14:textId="77777777" w:rsidR="0012462B" w:rsidRPr="00527337" w:rsidRDefault="0012462B" w:rsidP="004742D2">
            <w:pPr>
              <w:pStyle w:val="Tabletext"/>
              <w:jc w:val="left"/>
            </w:pPr>
            <w:r w:rsidRPr="00527337">
              <w:t xml:space="preserve">Antenna elevation beamwidth </w:t>
            </w:r>
          </w:p>
        </w:tc>
        <w:tc>
          <w:tcPr>
            <w:tcW w:w="1174" w:type="dxa"/>
          </w:tcPr>
          <w:p w14:paraId="49551053"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14:paraId="5F601FFC" w14:textId="77777777" w:rsidR="0012462B" w:rsidRPr="00527337" w:rsidRDefault="0012462B" w:rsidP="006F1050">
            <w:pPr>
              <w:pStyle w:val="Tabletext"/>
              <w:jc w:val="left"/>
            </w:pPr>
            <w:r w:rsidRPr="00527337">
              <w:t>3.5 + csc</w:t>
            </w:r>
            <w:r w:rsidRPr="00527337">
              <w:rPr>
                <w:vertAlign w:val="superscript"/>
              </w:rPr>
              <w:t xml:space="preserve">2 </w:t>
            </w:r>
            <w:r w:rsidRPr="00527337">
              <w:t>to 20</w:t>
            </w:r>
          </w:p>
        </w:tc>
        <w:tc>
          <w:tcPr>
            <w:tcW w:w="2663" w:type="dxa"/>
          </w:tcPr>
          <w:p w14:paraId="05B7EC9A" w14:textId="77777777" w:rsidR="0012462B" w:rsidRPr="00527337" w:rsidRDefault="0012462B" w:rsidP="006F1050">
            <w:pPr>
              <w:pStyle w:val="Tabletext"/>
              <w:jc w:val="left"/>
            </w:pPr>
            <w:r w:rsidRPr="00527337">
              <w:t>Vertical fan: 9.0</w:t>
            </w:r>
            <w:r w:rsidRPr="00527337">
              <w:br/>
              <w:t>Horizontal fan: 0.63</w:t>
            </w:r>
          </w:p>
        </w:tc>
        <w:tc>
          <w:tcPr>
            <w:tcW w:w="2780" w:type="dxa"/>
          </w:tcPr>
          <w:p w14:paraId="7BFC928E" w14:textId="77777777" w:rsidR="0012462B" w:rsidRPr="00527337" w:rsidRDefault="0012462B" w:rsidP="006F1050">
            <w:pPr>
              <w:pStyle w:val="Tabletext"/>
              <w:jc w:val="left"/>
            </w:pPr>
            <w:r w:rsidRPr="00527337">
              <w:t>19</w:t>
            </w:r>
          </w:p>
        </w:tc>
      </w:tr>
      <w:tr w:rsidR="0012462B" w:rsidRPr="00527337" w14:paraId="2E93BBCF" w14:textId="77777777" w:rsidTr="0012462B">
        <w:trPr>
          <w:cantSplit/>
          <w:jc w:val="center"/>
        </w:trPr>
        <w:tc>
          <w:tcPr>
            <w:tcW w:w="2757" w:type="dxa"/>
          </w:tcPr>
          <w:p w14:paraId="49420696" w14:textId="77777777" w:rsidR="0012462B" w:rsidRPr="00527337" w:rsidRDefault="0012462B" w:rsidP="004742D2">
            <w:pPr>
              <w:pStyle w:val="Tabletext"/>
              <w:jc w:val="left"/>
            </w:pPr>
            <w:r w:rsidRPr="00527337">
              <w:t xml:space="preserve">Antenna azimuthal beamwidth </w:t>
            </w:r>
          </w:p>
        </w:tc>
        <w:tc>
          <w:tcPr>
            <w:tcW w:w="1174" w:type="dxa"/>
          </w:tcPr>
          <w:p w14:paraId="050375AC"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w:t>
            </w:r>
          </w:p>
        </w:tc>
        <w:tc>
          <w:tcPr>
            <w:tcW w:w="2305" w:type="dxa"/>
          </w:tcPr>
          <w:p w14:paraId="70C5FE67" w14:textId="77777777" w:rsidR="0012462B" w:rsidRPr="00527337" w:rsidRDefault="0012462B" w:rsidP="006F1050">
            <w:pPr>
              <w:pStyle w:val="Tabletext"/>
              <w:jc w:val="left"/>
            </w:pPr>
            <w:r w:rsidRPr="00527337">
              <w:t>1.05</w:t>
            </w:r>
          </w:p>
        </w:tc>
        <w:tc>
          <w:tcPr>
            <w:tcW w:w="2663" w:type="dxa"/>
          </w:tcPr>
          <w:p w14:paraId="76BDBB16" w14:textId="77777777" w:rsidR="0012462B" w:rsidRPr="00527337" w:rsidRDefault="0012462B" w:rsidP="006F1050">
            <w:pPr>
              <w:pStyle w:val="Tabletext"/>
              <w:jc w:val="left"/>
            </w:pPr>
            <w:r w:rsidRPr="00527337">
              <w:t>Vertical fan: 1.04</w:t>
            </w:r>
            <w:r w:rsidRPr="00527337">
              <w:br/>
              <w:t>Horizontal fan: 15</w:t>
            </w:r>
          </w:p>
        </w:tc>
        <w:tc>
          <w:tcPr>
            <w:tcW w:w="2780" w:type="dxa"/>
          </w:tcPr>
          <w:p w14:paraId="67BF3CFE" w14:textId="77777777" w:rsidR="0012462B" w:rsidRPr="00527337" w:rsidRDefault="0012462B" w:rsidP="006F1050">
            <w:pPr>
              <w:pStyle w:val="Tabletext"/>
              <w:jc w:val="left"/>
            </w:pPr>
            <w:r w:rsidRPr="00527337">
              <w:t>0.35</w:t>
            </w:r>
          </w:p>
        </w:tc>
      </w:tr>
    </w:tbl>
    <w:p w14:paraId="7498BE60" w14:textId="77777777" w:rsidR="00BC38A0" w:rsidRPr="00527337" w:rsidRDefault="00BC38A0" w:rsidP="00BC38A0">
      <w:pPr>
        <w:pStyle w:val="Tablefin"/>
      </w:pPr>
    </w:p>
    <w:p w14:paraId="22CC6256" w14:textId="77777777" w:rsidR="00BC38A0" w:rsidRPr="00527337" w:rsidRDefault="00BC38A0" w:rsidP="00BC38A0">
      <w:pPr>
        <w:pStyle w:val="TableNo"/>
      </w:pPr>
      <w:r w:rsidRPr="00527337">
        <w:br w:type="page"/>
      </w:r>
      <w:r w:rsidRPr="00527337">
        <w:lastRenderedPageBreak/>
        <w:t>TABLE 3 (</w:t>
      </w:r>
      <w:r w:rsidRPr="00527337">
        <w:rPr>
          <w:i/>
        </w:rPr>
        <w:t>continued</w:t>
      </w:r>
      <w:r w:rsidRPr="00527337">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12462B" w:rsidRPr="00527337" w14:paraId="31A84035" w14:textId="77777777" w:rsidTr="0012462B">
        <w:trPr>
          <w:cantSplit/>
          <w:jc w:val="center"/>
        </w:trPr>
        <w:tc>
          <w:tcPr>
            <w:tcW w:w="2791" w:type="dxa"/>
            <w:tcBorders>
              <w:top w:val="single" w:sz="6" w:space="0" w:color="auto"/>
              <w:left w:val="single" w:sz="6" w:space="0" w:color="auto"/>
              <w:bottom w:val="single" w:sz="6" w:space="0" w:color="auto"/>
            </w:tcBorders>
          </w:tcPr>
          <w:p w14:paraId="15E541A8" w14:textId="77777777" w:rsidR="0012462B" w:rsidRPr="00527337" w:rsidRDefault="0012462B" w:rsidP="00771EEE">
            <w:pPr>
              <w:pStyle w:val="Tablehead"/>
            </w:pPr>
            <w:r w:rsidRPr="00527337">
              <w:t>Characteristics</w:t>
            </w:r>
          </w:p>
        </w:tc>
        <w:tc>
          <w:tcPr>
            <w:tcW w:w="1225" w:type="dxa"/>
            <w:tcBorders>
              <w:top w:val="single" w:sz="6" w:space="0" w:color="auto"/>
              <w:left w:val="single" w:sz="6" w:space="0" w:color="auto"/>
              <w:bottom w:val="single" w:sz="6" w:space="0" w:color="auto"/>
              <w:right w:val="single" w:sz="6" w:space="0" w:color="auto"/>
            </w:tcBorders>
          </w:tcPr>
          <w:p w14:paraId="1714774A" w14:textId="77777777" w:rsidR="0012462B" w:rsidRPr="00527337" w:rsidRDefault="0012462B" w:rsidP="00771EEE">
            <w:pPr>
              <w:pStyle w:val="Tablehead"/>
            </w:pPr>
            <w:r w:rsidRPr="00527337">
              <w:t>Units</w:t>
            </w:r>
          </w:p>
        </w:tc>
        <w:tc>
          <w:tcPr>
            <w:tcW w:w="2283" w:type="dxa"/>
            <w:tcBorders>
              <w:top w:val="single" w:sz="6" w:space="0" w:color="auto"/>
              <w:left w:val="single" w:sz="6" w:space="0" w:color="auto"/>
              <w:bottom w:val="single" w:sz="6" w:space="0" w:color="auto"/>
            </w:tcBorders>
          </w:tcPr>
          <w:p w14:paraId="073120A3" w14:textId="77777777" w:rsidR="0012462B" w:rsidRPr="00527337" w:rsidRDefault="0012462B" w:rsidP="00771EEE">
            <w:pPr>
              <w:pStyle w:val="Tablehead"/>
            </w:pPr>
            <w:r w:rsidRPr="00527337">
              <w:t>System G6</w:t>
            </w:r>
          </w:p>
        </w:tc>
        <w:tc>
          <w:tcPr>
            <w:tcW w:w="2636" w:type="dxa"/>
            <w:tcBorders>
              <w:top w:val="single" w:sz="6" w:space="0" w:color="auto"/>
              <w:left w:val="single" w:sz="6" w:space="0" w:color="auto"/>
              <w:bottom w:val="single" w:sz="6" w:space="0" w:color="auto"/>
            </w:tcBorders>
          </w:tcPr>
          <w:p w14:paraId="02BDBD06" w14:textId="77777777" w:rsidR="0012462B" w:rsidRPr="00527337" w:rsidRDefault="0012462B" w:rsidP="00771EEE">
            <w:pPr>
              <w:pStyle w:val="Tablehead"/>
            </w:pPr>
            <w:r w:rsidRPr="00527337">
              <w:t>System G7</w:t>
            </w:r>
          </w:p>
        </w:tc>
        <w:tc>
          <w:tcPr>
            <w:tcW w:w="2762" w:type="dxa"/>
            <w:tcBorders>
              <w:top w:val="single" w:sz="4" w:space="0" w:color="auto"/>
              <w:left w:val="single" w:sz="4" w:space="0" w:color="auto"/>
              <w:bottom w:val="single" w:sz="6" w:space="0" w:color="auto"/>
              <w:right w:val="single" w:sz="4" w:space="0" w:color="auto"/>
            </w:tcBorders>
          </w:tcPr>
          <w:p w14:paraId="44093E4F" w14:textId="77777777" w:rsidR="0012462B" w:rsidRPr="00527337" w:rsidRDefault="0012462B" w:rsidP="00771EEE">
            <w:pPr>
              <w:pStyle w:val="Tablehead"/>
            </w:pPr>
            <w:r w:rsidRPr="00527337">
              <w:t>System G8</w:t>
            </w:r>
          </w:p>
        </w:tc>
      </w:tr>
      <w:tr w:rsidR="0012462B" w:rsidRPr="00527337" w14:paraId="57598BEC" w14:textId="77777777" w:rsidTr="0012462B">
        <w:trPr>
          <w:cantSplit/>
          <w:jc w:val="center"/>
        </w:trPr>
        <w:tc>
          <w:tcPr>
            <w:tcW w:w="2791" w:type="dxa"/>
            <w:tcBorders>
              <w:top w:val="single" w:sz="6" w:space="0" w:color="auto"/>
              <w:left w:val="single" w:sz="6" w:space="0" w:color="auto"/>
              <w:bottom w:val="single" w:sz="6" w:space="0" w:color="auto"/>
            </w:tcBorders>
          </w:tcPr>
          <w:p w14:paraId="1EB40421" w14:textId="77777777" w:rsidR="0012462B" w:rsidRPr="00527337" w:rsidRDefault="0012462B" w:rsidP="004742D2">
            <w:pPr>
              <w:pStyle w:val="Tabletext"/>
              <w:jc w:val="left"/>
            </w:pPr>
            <w:r w:rsidRPr="00527337">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7B0F156A"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Borders>
              <w:top w:val="single" w:sz="6" w:space="0" w:color="auto"/>
              <w:left w:val="single" w:sz="6" w:space="0" w:color="auto"/>
              <w:bottom w:val="single" w:sz="6" w:space="0" w:color="auto"/>
            </w:tcBorders>
          </w:tcPr>
          <w:p w14:paraId="0CB582E4" w14:textId="77777777" w:rsidR="0012462B" w:rsidRPr="00527337" w:rsidRDefault="0012462B" w:rsidP="004742D2">
            <w:pPr>
              <w:pStyle w:val="Tabletext"/>
              <w:jc w:val="left"/>
            </w:pPr>
            <w:r w:rsidRPr="00527337">
              <w:t>12</w:t>
            </w:r>
          </w:p>
        </w:tc>
        <w:tc>
          <w:tcPr>
            <w:tcW w:w="2636" w:type="dxa"/>
            <w:tcBorders>
              <w:top w:val="single" w:sz="6" w:space="0" w:color="auto"/>
              <w:left w:val="single" w:sz="6" w:space="0" w:color="auto"/>
              <w:bottom w:val="single" w:sz="6" w:space="0" w:color="auto"/>
            </w:tcBorders>
          </w:tcPr>
          <w:p w14:paraId="2A6B1037" w14:textId="77777777" w:rsidR="0012462B" w:rsidRPr="00D43998" w:rsidRDefault="0012462B" w:rsidP="004742D2">
            <w:pPr>
              <w:pStyle w:val="Tabletext"/>
              <w:jc w:val="left"/>
              <w:rPr>
                <w:lang w:val="en-US"/>
              </w:rPr>
            </w:pPr>
            <w:r w:rsidRPr="00D43998">
              <w:rPr>
                <w:lang w:val="en-US"/>
              </w:rPr>
              <w:t xml:space="preserve">Vertical fan: 60, half time </w:t>
            </w:r>
            <w:r w:rsidRPr="00D43998">
              <w:rPr>
                <w:lang w:val="en-US"/>
              </w:rPr>
              <w:br/>
              <w:t>(60 scans/min)</w:t>
            </w:r>
          </w:p>
        </w:tc>
        <w:tc>
          <w:tcPr>
            <w:tcW w:w="2762" w:type="dxa"/>
            <w:tcBorders>
              <w:top w:val="single" w:sz="6" w:space="0" w:color="auto"/>
              <w:left w:val="single" w:sz="4" w:space="0" w:color="auto"/>
              <w:bottom w:val="single" w:sz="6" w:space="0" w:color="auto"/>
              <w:right w:val="single" w:sz="4" w:space="0" w:color="auto"/>
            </w:tcBorders>
          </w:tcPr>
          <w:p w14:paraId="6859C7F9" w14:textId="77777777" w:rsidR="0012462B" w:rsidRPr="00527337" w:rsidRDefault="0012462B" w:rsidP="004742D2">
            <w:pPr>
              <w:pStyle w:val="Tabletext"/>
              <w:jc w:val="left"/>
            </w:pPr>
            <w:r w:rsidRPr="00527337">
              <w:t>360</w:t>
            </w:r>
          </w:p>
        </w:tc>
      </w:tr>
      <w:tr w:rsidR="0012462B" w:rsidRPr="00527337" w14:paraId="15D3EB51" w14:textId="77777777" w:rsidTr="0012462B">
        <w:trPr>
          <w:cantSplit/>
          <w:jc w:val="center"/>
        </w:trPr>
        <w:tc>
          <w:tcPr>
            <w:tcW w:w="2791" w:type="dxa"/>
            <w:tcBorders>
              <w:top w:val="single" w:sz="6" w:space="0" w:color="auto"/>
              <w:left w:val="single" w:sz="6" w:space="0" w:color="auto"/>
              <w:bottom w:val="single" w:sz="6" w:space="0" w:color="auto"/>
            </w:tcBorders>
          </w:tcPr>
          <w:p w14:paraId="2159CF3A" w14:textId="77777777" w:rsidR="0012462B" w:rsidRPr="00527337" w:rsidRDefault="0012462B" w:rsidP="004742D2">
            <w:pPr>
              <w:pStyle w:val="Tabletext"/>
              <w:jc w:val="left"/>
            </w:pPr>
            <w:r w:rsidRPr="00527337">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0D6FAC88" w14:textId="77777777" w:rsidR="0012462B" w:rsidRPr="00527337" w:rsidRDefault="0012462B" w:rsidP="00771EEE">
            <w:pPr>
              <w:pStyle w:val="Tabletext"/>
              <w:jc w:val="center"/>
            </w:pPr>
          </w:p>
        </w:tc>
        <w:tc>
          <w:tcPr>
            <w:tcW w:w="2283" w:type="dxa"/>
            <w:tcBorders>
              <w:top w:val="single" w:sz="6" w:space="0" w:color="auto"/>
              <w:left w:val="single" w:sz="6" w:space="0" w:color="auto"/>
              <w:bottom w:val="single" w:sz="6" w:space="0" w:color="auto"/>
            </w:tcBorders>
          </w:tcPr>
          <w:p w14:paraId="103A8353" w14:textId="77777777" w:rsidR="0012462B" w:rsidRPr="00527337" w:rsidRDefault="0012462B" w:rsidP="004742D2">
            <w:pPr>
              <w:pStyle w:val="Tabletext"/>
              <w:jc w:val="left"/>
            </w:pPr>
            <w:r w:rsidRPr="00527337">
              <w:t>360</w:t>
            </w:r>
            <w:r w:rsidRPr="00527337">
              <w:sym w:font="Symbol" w:char="F0B0"/>
            </w:r>
          </w:p>
        </w:tc>
        <w:tc>
          <w:tcPr>
            <w:tcW w:w="2636" w:type="dxa"/>
            <w:tcBorders>
              <w:top w:val="single" w:sz="6" w:space="0" w:color="auto"/>
              <w:left w:val="single" w:sz="6" w:space="0" w:color="auto"/>
              <w:bottom w:val="single" w:sz="6" w:space="0" w:color="auto"/>
            </w:tcBorders>
          </w:tcPr>
          <w:p w14:paraId="2FCCB72F" w14:textId="77777777" w:rsidR="0012462B" w:rsidRPr="00527337" w:rsidRDefault="0012462B" w:rsidP="004742D2">
            <w:pPr>
              <w:pStyle w:val="Tabletext"/>
              <w:jc w:val="left"/>
            </w:pPr>
            <w:r w:rsidRPr="00527337">
              <w:t>30</w:t>
            </w:r>
            <w:r w:rsidRPr="00527337">
              <w:sym w:font="Symbol" w:char="F0B0"/>
            </w:r>
            <w:r w:rsidRPr="00527337">
              <w:t xml:space="preserve"> sector</w:t>
            </w:r>
          </w:p>
        </w:tc>
        <w:tc>
          <w:tcPr>
            <w:tcW w:w="2762" w:type="dxa"/>
            <w:tcBorders>
              <w:top w:val="single" w:sz="6" w:space="0" w:color="auto"/>
              <w:left w:val="single" w:sz="4" w:space="0" w:color="auto"/>
              <w:bottom w:val="single" w:sz="6" w:space="0" w:color="auto"/>
              <w:right w:val="single" w:sz="4" w:space="0" w:color="auto"/>
            </w:tcBorders>
          </w:tcPr>
          <w:p w14:paraId="5B9C4A1C" w14:textId="77777777" w:rsidR="0012462B" w:rsidRPr="00527337" w:rsidRDefault="0012462B" w:rsidP="004742D2">
            <w:pPr>
              <w:pStyle w:val="Tabletext"/>
              <w:jc w:val="left"/>
            </w:pPr>
            <w:r w:rsidRPr="00527337">
              <w:t>Continuous</w:t>
            </w:r>
          </w:p>
        </w:tc>
      </w:tr>
      <w:tr w:rsidR="0012462B" w:rsidRPr="00527337" w14:paraId="3ED8012E"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DF73F6A" w14:textId="77777777" w:rsidR="0012462B" w:rsidRPr="00527337" w:rsidRDefault="0012462B" w:rsidP="004742D2">
            <w:pPr>
              <w:pStyle w:val="Tabletext"/>
              <w:jc w:val="left"/>
            </w:pPr>
            <w:r w:rsidRPr="00527337">
              <w:t xml:space="preserve">Antenna vertical scan rate </w:t>
            </w:r>
          </w:p>
        </w:tc>
        <w:tc>
          <w:tcPr>
            <w:tcW w:w="1225" w:type="dxa"/>
          </w:tcPr>
          <w:p w14:paraId="1148C02B" w14:textId="77777777" w:rsidR="0012462B" w:rsidRPr="00527337" w:rsidRDefault="0012462B" w:rsidP="00771EEE">
            <w:pPr>
              <w:pStyle w:val="Tabletext"/>
              <w:keepLines/>
              <w:tabs>
                <w:tab w:val="left" w:leader="dot" w:pos="7938"/>
                <w:tab w:val="center" w:pos="9526"/>
              </w:tabs>
              <w:ind w:left="567" w:hanging="567"/>
              <w:jc w:val="center"/>
            </w:pPr>
            <w:r>
              <w:t>d</w:t>
            </w:r>
            <w:r w:rsidRPr="00527337">
              <w:t>egrees/s</w:t>
            </w:r>
          </w:p>
        </w:tc>
        <w:tc>
          <w:tcPr>
            <w:tcW w:w="2283" w:type="dxa"/>
          </w:tcPr>
          <w:p w14:paraId="2F00F26F" w14:textId="77777777" w:rsidR="0012462B" w:rsidRPr="00527337" w:rsidRDefault="0012462B" w:rsidP="004742D2">
            <w:pPr>
              <w:pStyle w:val="Tabletext"/>
              <w:jc w:val="left"/>
            </w:pPr>
            <w:r w:rsidRPr="00527337">
              <w:t>Not applicable</w:t>
            </w:r>
          </w:p>
        </w:tc>
        <w:tc>
          <w:tcPr>
            <w:tcW w:w="2636" w:type="dxa"/>
            <w:tcBorders>
              <w:right w:val="nil"/>
            </w:tcBorders>
          </w:tcPr>
          <w:p w14:paraId="52616ABC" w14:textId="77777777" w:rsidR="0012462B" w:rsidRPr="00D43998" w:rsidRDefault="0012462B" w:rsidP="004742D2">
            <w:pPr>
              <w:pStyle w:val="Tabletext"/>
              <w:jc w:val="left"/>
              <w:rPr>
                <w:lang w:val="en-US"/>
              </w:rPr>
            </w:pPr>
            <w:r w:rsidRPr="00D43998">
              <w:rPr>
                <w:lang w:val="en-US"/>
              </w:rPr>
              <w:t>Horizontal fan: 20, half time</w:t>
            </w:r>
            <w:r w:rsidRPr="00D43998">
              <w:rPr>
                <w:lang w:val="en-US"/>
              </w:rPr>
              <w:br/>
              <w:t>(60 scans/min)</w:t>
            </w:r>
          </w:p>
        </w:tc>
        <w:tc>
          <w:tcPr>
            <w:tcW w:w="2762" w:type="dxa"/>
            <w:tcBorders>
              <w:left w:val="single" w:sz="4" w:space="0" w:color="auto"/>
              <w:right w:val="single" w:sz="4" w:space="0" w:color="auto"/>
            </w:tcBorders>
          </w:tcPr>
          <w:p w14:paraId="7E48830A" w14:textId="77777777" w:rsidR="0012462B" w:rsidRPr="00527337" w:rsidRDefault="0012462B" w:rsidP="004742D2">
            <w:pPr>
              <w:pStyle w:val="Tabletext"/>
              <w:jc w:val="left"/>
            </w:pPr>
            <w:r w:rsidRPr="00527337">
              <w:t>Not applicable</w:t>
            </w:r>
          </w:p>
        </w:tc>
      </w:tr>
      <w:tr w:rsidR="0012462B" w:rsidRPr="00527337" w14:paraId="59E7C69D"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FB226EF" w14:textId="77777777" w:rsidR="0012462B" w:rsidRPr="00527337" w:rsidRDefault="0012462B" w:rsidP="004742D2">
            <w:pPr>
              <w:pStyle w:val="Tabletext"/>
              <w:jc w:val="left"/>
            </w:pPr>
            <w:r w:rsidRPr="00527337">
              <w:t>Antenna vertical scan type</w:t>
            </w:r>
          </w:p>
        </w:tc>
        <w:tc>
          <w:tcPr>
            <w:tcW w:w="1225" w:type="dxa"/>
          </w:tcPr>
          <w:p w14:paraId="708CAE3C" w14:textId="77777777" w:rsidR="0012462B" w:rsidRPr="00527337" w:rsidRDefault="0012462B" w:rsidP="00771EEE">
            <w:pPr>
              <w:pStyle w:val="Tabletext"/>
              <w:jc w:val="center"/>
            </w:pPr>
          </w:p>
        </w:tc>
        <w:tc>
          <w:tcPr>
            <w:tcW w:w="2283" w:type="dxa"/>
          </w:tcPr>
          <w:p w14:paraId="6005271C" w14:textId="77777777" w:rsidR="0012462B" w:rsidRPr="00527337" w:rsidRDefault="0012462B" w:rsidP="004742D2">
            <w:pPr>
              <w:pStyle w:val="Tabletext"/>
              <w:jc w:val="left"/>
            </w:pPr>
            <w:r w:rsidRPr="00527337">
              <w:t>Not applicable</w:t>
            </w:r>
          </w:p>
        </w:tc>
        <w:tc>
          <w:tcPr>
            <w:tcW w:w="2636" w:type="dxa"/>
            <w:tcBorders>
              <w:right w:val="nil"/>
            </w:tcBorders>
          </w:tcPr>
          <w:p w14:paraId="40BA4BFE" w14:textId="77777777" w:rsidR="0012462B" w:rsidRPr="00527337" w:rsidRDefault="0012462B" w:rsidP="004742D2">
            <w:pPr>
              <w:pStyle w:val="Tabletext"/>
              <w:jc w:val="left"/>
            </w:pPr>
            <w:r w:rsidRPr="00527337">
              <w:t>10° sector</w:t>
            </w:r>
          </w:p>
        </w:tc>
        <w:tc>
          <w:tcPr>
            <w:tcW w:w="2762" w:type="dxa"/>
            <w:tcBorders>
              <w:left w:val="single" w:sz="4" w:space="0" w:color="auto"/>
              <w:right w:val="single" w:sz="4" w:space="0" w:color="auto"/>
            </w:tcBorders>
          </w:tcPr>
          <w:p w14:paraId="46021B8D" w14:textId="77777777" w:rsidR="0012462B" w:rsidRPr="00527337" w:rsidRDefault="0012462B" w:rsidP="004742D2">
            <w:pPr>
              <w:pStyle w:val="Tabletext"/>
              <w:jc w:val="left"/>
            </w:pPr>
            <w:r w:rsidRPr="00527337">
              <w:t>Not applicable</w:t>
            </w:r>
          </w:p>
        </w:tc>
      </w:tr>
      <w:tr w:rsidR="0012462B" w:rsidRPr="00527337" w14:paraId="64383CB3"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BBB5F6F" w14:textId="77777777" w:rsidR="0012462B" w:rsidRPr="00D43998" w:rsidRDefault="0012462B" w:rsidP="004742D2">
            <w:pPr>
              <w:pStyle w:val="Tabletext"/>
              <w:jc w:val="left"/>
              <w:rPr>
                <w:lang w:val="en-US"/>
              </w:rPr>
            </w:pPr>
            <w:r w:rsidRPr="00D43998">
              <w:rPr>
                <w:lang w:val="en-US"/>
              </w:rPr>
              <w:t>Antenna side-lobe (SL) levels (1</w:t>
            </w:r>
            <w:r w:rsidRPr="004742D2">
              <w:rPr>
                <w:vertAlign w:val="superscript"/>
                <w:lang w:val="en-US"/>
              </w:rPr>
              <w:t>st</w:t>
            </w:r>
            <w:r w:rsidRPr="00D43998">
              <w:rPr>
                <w:lang w:val="en-US"/>
              </w:rPr>
              <w:t xml:space="preserve"> SLs and remote SLs) </w:t>
            </w:r>
          </w:p>
        </w:tc>
        <w:tc>
          <w:tcPr>
            <w:tcW w:w="1225" w:type="dxa"/>
          </w:tcPr>
          <w:p w14:paraId="4E48FC77" w14:textId="77777777" w:rsidR="0012462B" w:rsidRPr="00527337" w:rsidRDefault="0012462B" w:rsidP="00771EEE">
            <w:pPr>
              <w:pStyle w:val="Tabletext"/>
              <w:keepLines/>
              <w:tabs>
                <w:tab w:val="left" w:leader="dot" w:pos="7938"/>
                <w:tab w:val="center" w:pos="9526"/>
              </w:tabs>
              <w:ind w:left="567" w:hanging="567"/>
              <w:jc w:val="center"/>
            </w:pPr>
            <w:r w:rsidRPr="00527337">
              <w:t>dBi</w:t>
            </w:r>
          </w:p>
        </w:tc>
        <w:tc>
          <w:tcPr>
            <w:tcW w:w="2283" w:type="dxa"/>
          </w:tcPr>
          <w:p w14:paraId="610A4495" w14:textId="77777777" w:rsidR="0012462B" w:rsidRPr="00527337" w:rsidRDefault="0012462B" w:rsidP="004742D2">
            <w:pPr>
              <w:pStyle w:val="Tabletext"/>
              <w:jc w:val="left"/>
            </w:pPr>
            <w:r w:rsidRPr="00527337">
              <w:t>7.5 average on Tx, 2.9 average on Rx</w:t>
            </w:r>
          </w:p>
        </w:tc>
        <w:tc>
          <w:tcPr>
            <w:tcW w:w="2636" w:type="dxa"/>
            <w:tcBorders>
              <w:right w:val="nil"/>
            </w:tcBorders>
          </w:tcPr>
          <w:p w14:paraId="61F602C9" w14:textId="77777777" w:rsidR="0012462B" w:rsidRPr="00527337" w:rsidRDefault="0012462B" w:rsidP="004742D2">
            <w:pPr>
              <w:pStyle w:val="Tabletext"/>
              <w:jc w:val="left"/>
            </w:pPr>
            <w:r w:rsidRPr="00527337">
              <w:t xml:space="preserve">Vertical fan: 17 </w:t>
            </w:r>
            <w:r w:rsidRPr="00527337">
              <w:br/>
              <w:t>Horizontal fan: 18.5</w:t>
            </w:r>
          </w:p>
        </w:tc>
        <w:tc>
          <w:tcPr>
            <w:tcW w:w="2762" w:type="dxa"/>
            <w:tcBorders>
              <w:left w:val="single" w:sz="4" w:space="0" w:color="auto"/>
              <w:right w:val="single" w:sz="4" w:space="0" w:color="auto"/>
            </w:tcBorders>
          </w:tcPr>
          <w:p w14:paraId="35D5C01F" w14:textId="77777777" w:rsidR="0012462B" w:rsidRPr="00527337" w:rsidRDefault="0012462B" w:rsidP="004742D2">
            <w:pPr>
              <w:pStyle w:val="Tabletext"/>
              <w:jc w:val="left"/>
            </w:pPr>
            <w:r w:rsidRPr="00527337">
              <w:t xml:space="preserve">Az plane: </w:t>
            </w:r>
            <w:r w:rsidRPr="00527337">
              <w:sym w:font="Symbol" w:char="F0A3"/>
            </w:r>
            <w:r w:rsidRPr="00527337">
              <w:t xml:space="preserve"> +10</w:t>
            </w:r>
            <w:r w:rsidRPr="00527337">
              <w:br/>
              <w:t xml:space="preserve">El plane: </w:t>
            </w:r>
            <w:r w:rsidRPr="00527337">
              <w:sym w:font="Symbol" w:char="F0A3"/>
            </w:r>
            <w:r w:rsidRPr="00527337">
              <w:t xml:space="preserve"> +20</w:t>
            </w:r>
          </w:p>
        </w:tc>
      </w:tr>
      <w:tr w:rsidR="0012462B" w:rsidRPr="008218CB" w14:paraId="46804CD8"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5C7D9E41" w14:textId="77777777" w:rsidR="0012462B" w:rsidRPr="00527337" w:rsidRDefault="0012462B" w:rsidP="004742D2">
            <w:pPr>
              <w:pStyle w:val="Tabletext"/>
              <w:jc w:val="left"/>
            </w:pPr>
            <w:r w:rsidRPr="00527337">
              <w:t>Antenna height</w:t>
            </w:r>
          </w:p>
        </w:tc>
        <w:tc>
          <w:tcPr>
            <w:tcW w:w="1225" w:type="dxa"/>
          </w:tcPr>
          <w:p w14:paraId="5A2D0DC9" w14:textId="77777777" w:rsidR="0012462B" w:rsidRPr="00527337" w:rsidRDefault="0012462B" w:rsidP="00771EEE">
            <w:pPr>
              <w:pStyle w:val="Tabletext"/>
              <w:jc w:val="center"/>
            </w:pPr>
            <w:r>
              <w:t>m</w:t>
            </w:r>
          </w:p>
        </w:tc>
        <w:tc>
          <w:tcPr>
            <w:tcW w:w="2283" w:type="dxa"/>
          </w:tcPr>
          <w:p w14:paraId="0D76C09F" w14:textId="77777777" w:rsidR="0012462B" w:rsidRPr="00527337" w:rsidRDefault="0012462B" w:rsidP="004742D2">
            <w:pPr>
              <w:pStyle w:val="Tabletext"/>
              <w:jc w:val="left"/>
            </w:pPr>
            <w:r w:rsidRPr="00527337">
              <w:t>Ground level</w:t>
            </w:r>
          </w:p>
        </w:tc>
        <w:tc>
          <w:tcPr>
            <w:tcW w:w="2636" w:type="dxa"/>
            <w:tcBorders>
              <w:right w:val="nil"/>
            </w:tcBorders>
          </w:tcPr>
          <w:p w14:paraId="1FC85D1E" w14:textId="77777777" w:rsidR="0012462B" w:rsidRPr="00527337" w:rsidRDefault="0012462B" w:rsidP="004742D2">
            <w:pPr>
              <w:pStyle w:val="Tabletext"/>
              <w:jc w:val="left"/>
            </w:pPr>
            <w:r w:rsidRPr="00527337">
              <w:t>Ground level</w:t>
            </w:r>
          </w:p>
        </w:tc>
        <w:tc>
          <w:tcPr>
            <w:tcW w:w="2762" w:type="dxa"/>
            <w:tcBorders>
              <w:left w:val="single" w:sz="4" w:space="0" w:color="auto"/>
              <w:right w:val="single" w:sz="4" w:space="0" w:color="auto"/>
            </w:tcBorders>
          </w:tcPr>
          <w:p w14:paraId="64A91B11" w14:textId="77777777" w:rsidR="0012462B" w:rsidRPr="00D43998" w:rsidRDefault="0012462B" w:rsidP="004742D2">
            <w:pPr>
              <w:pStyle w:val="Tabletext"/>
              <w:jc w:val="left"/>
              <w:rPr>
                <w:lang w:val="en-US"/>
              </w:rPr>
            </w:pPr>
            <w:r w:rsidRPr="00D43998">
              <w:rPr>
                <w:lang w:val="en-US"/>
              </w:rPr>
              <w:t>30 to 100 m above ground level</w:t>
            </w:r>
          </w:p>
        </w:tc>
      </w:tr>
      <w:tr w:rsidR="0012462B" w:rsidRPr="00527337" w14:paraId="34D2FA8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310C300" w14:textId="77777777" w:rsidR="0012462B" w:rsidRPr="00527337" w:rsidRDefault="0012462B" w:rsidP="004742D2">
            <w:pPr>
              <w:pStyle w:val="Tabletext"/>
              <w:jc w:val="left"/>
            </w:pPr>
            <w:r w:rsidRPr="00527337">
              <w:t xml:space="preserve">Receiver IF 3 dB bandwidth </w:t>
            </w:r>
          </w:p>
        </w:tc>
        <w:tc>
          <w:tcPr>
            <w:tcW w:w="1225" w:type="dxa"/>
          </w:tcPr>
          <w:p w14:paraId="7515AA3E"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5B310528" w14:textId="77777777"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14:paraId="029FBA75" w14:textId="77777777" w:rsidR="0012462B" w:rsidRPr="00527337" w:rsidRDefault="0012462B" w:rsidP="004742D2">
            <w:pPr>
              <w:pStyle w:val="Tabletext"/>
              <w:jc w:val="left"/>
            </w:pPr>
            <w:r w:rsidRPr="00527337">
              <w:t>40</w:t>
            </w:r>
          </w:p>
        </w:tc>
        <w:tc>
          <w:tcPr>
            <w:tcW w:w="2762" w:type="dxa"/>
            <w:tcBorders>
              <w:left w:val="single" w:sz="4" w:space="0" w:color="auto"/>
              <w:right w:val="single" w:sz="4" w:space="0" w:color="auto"/>
            </w:tcBorders>
          </w:tcPr>
          <w:p w14:paraId="44C0D5B3" w14:textId="77777777" w:rsidR="0012462B" w:rsidRPr="00D43998" w:rsidRDefault="0012462B" w:rsidP="004742D2">
            <w:pPr>
              <w:pStyle w:val="Tabletext"/>
              <w:jc w:val="left"/>
            </w:pPr>
            <w:r w:rsidRPr="00D43998">
              <w:t>36</w:t>
            </w:r>
          </w:p>
        </w:tc>
      </w:tr>
      <w:tr w:rsidR="0012462B" w:rsidRPr="00527337" w14:paraId="33C26E5B"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CE247B1" w14:textId="77777777" w:rsidR="0012462B" w:rsidRPr="00527337" w:rsidRDefault="0012462B" w:rsidP="004742D2">
            <w:pPr>
              <w:pStyle w:val="Tabletext"/>
              <w:jc w:val="left"/>
            </w:pPr>
            <w:r w:rsidRPr="00527337">
              <w:t xml:space="preserve">Receiver noise figure </w:t>
            </w:r>
          </w:p>
        </w:tc>
        <w:tc>
          <w:tcPr>
            <w:tcW w:w="1225" w:type="dxa"/>
          </w:tcPr>
          <w:p w14:paraId="2FE516B0" w14:textId="77777777"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14:paraId="02A4190F" w14:textId="77777777" w:rsidR="0012462B" w:rsidRPr="00527337" w:rsidRDefault="0012462B" w:rsidP="004742D2">
            <w:pPr>
              <w:pStyle w:val="Tabletext"/>
              <w:jc w:val="left"/>
            </w:pPr>
            <w:r w:rsidRPr="00527337">
              <w:t>5 to 6.5</w:t>
            </w:r>
          </w:p>
        </w:tc>
        <w:tc>
          <w:tcPr>
            <w:tcW w:w="2636" w:type="dxa"/>
            <w:tcBorders>
              <w:right w:val="nil"/>
            </w:tcBorders>
          </w:tcPr>
          <w:p w14:paraId="6C6213FC" w14:textId="77777777" w:rsidR="0012462B" w:rsidRPr="00527337" w:rsidRDefault="0012462B" w:rsidP="004742D2">
            <w:pPr>
              <w:pStyle w:val="Tabletext"/>
              <w:jc w:val="left"/>
            </w:pPr>
            <w:r w:rsidRPr="00527337">
              <w:t>7.5</w:t>
            </w:r>
          </w:p>
        </w:tc>
        <w:tc>
          <w:tcPr>
            <w:tcW w:w="2762" w:type="dxa"/>
            <w:tcBorders>
              <w:left w:val="single" w:sz="4" w:space="0" w:color="auto"/>
              <w:right w:val="single" w:sz="4" w:space="0" w:color="auto"/>
            </w:tcBorders>
          </w:tcPr>
          <w:p w14:paraId="09A5ABF4" w14:textId="77777777" w:rsidR="0012462B" w:rsidRPr="00527337" w:rsidRDefault="0012462B" w:rsidP="004742D2">
            <w:pPr>
              <w:pStyle w:val="Tabletext"/>
              <w:jc w:val="left"/>
            </w:pPr>
            <w:r w:rsidRPr="00D43998">
              <w:t>5.56</w:t>
            </w:r>
          </w:p>
        </w:tc>
      </w:tr>
      <w:tr w:rsidR="0012462B" w:rsidRPr="00527337" w14:paraId="2F15AD58"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510742C" w14:textId="77777777" w:rsidR="0012462B" w:rsidRPr="00527337" w:rsidRDefault="0012462B" w:rsidP="004742D2">
            <w:pPr>
              <w:pStyle w:val="Tabletext"/>
              <w:jc w:val="left"/>
            </w:pPr>
            <w:r w:rsidRPr="00527337">
              <w:t xml:space="preserve">Minimum discernible signal </w:t>
            </w:r>
          </w:p>
        </w:tc>
        <w:tc>
          <w:tcPr>
            <w:tcW w:w="1225" w:type="dxa"/>
          </w:tcPr>
          <w:p w14:paraId="23459108" w14:textId="77777777" w:rsidR="0012462B" w:rsidRPr="00527337" w:rsidRDefault="0012462B" w:rsidP="00771EEE">
            <w:pPr>
              <w:pStyle w:val="Tabletext"/>
              <w:keepLines/>
              <w:tabs>
                <w:tab w:val="left" w:leader="dot" w:pos="7938"/>
                <w:tab w:val="center" w:pos="9526"/>
              </w:tabs>
              <w:ind w:left="567" w:hanging="567"/>
              <w:jc w:val="center"/>
            </w:pPr>
            <w:r w:rsidRPr="00527337">
              <w:t>dBm</w:t>
            </w:r>
          </w:p>
        </w:tc>
        <w:tc>
          <w:tcPr>
            <w:tcW w:w="2283" w:type="dxa"/>
          </w:tcPr>
          <w:p w14:paraId="3ED9999A" w14:textId="77777777" w:rsidR="0012462B" w:rsidRPr="00527337" w:rsidRDefault="0012462B" w:rsidP="004742D2">
            <w:pPr>
              <w:pStyle w:val="Tabletext"/>
              <w:jc w:val="left"/>
            </w:pPr>
            <w:r w:rsidRPr="00527337">
              <w:t>Not specified</w:t>
            </w:r>
          </w:p>
        </w:tc>
        <w:tc>
          <w:tcPr>
            <w:tcW w:w="2636" w:type="dxa"/>
            <w:tcBorders>
              <w:right w:val="nil"/>
            </w:tcBorders>
          </w:tcPr>
          <w:p w14:paraId="3CE67D8A" w14:textId="77777777" w:rsidR="0012462B" w:rsidRPr="00527337" w:rsidRDefault="0012462B" w:rsidP="004742D2">
            <w:pPr>
              <w:pStyle w:val="Tabletext"/>
              <w:jc w:val="left"/>
            </w:pPr>
            <w:r w:rsidRPr="00527337">
              <w:t>–90 (</w:t>
            </w:r>
            <w:r w:rsidRPr="00527337">
              <w:rPr>
                <w:i/>
              </w:rPr>
              <w:t>S</w:t>
            </w:r>
            <w:r w:rsidRPr="00527337">
              <w:t>/</w:t>
            </w:r>
            <w:r w:rsidRPr="00527337">
              <w:rPr>
                <w:i/>
              </w:rPr>
              <w:t>N</w:t>
            </w:r>
            <w:r w:rsidRPr="00527337">
              <w:t xml:space="preserve"> = 13.5 dB)</w:t>
            </w:r>
          </w:p>
        </w:tc>
        <w:tc>
          <w:tcPr>
            <w:tcW w:w="2762" w:type="dxa"/>
            <w:tcBorders>
              <w:left w:val="single" w:sz="4" w:space="0" w:color="auto"/>
              <w:right w:val="single" w:sz="4" w:space="0" w:color="auto"/>
            </w:tcBorders>
          </w:tcPr>
          <w:p w14:paraId="716AF3BE" w14:textId="77777777" w:rsidR="0012462B" w:rsidRPr="00527337" w:rsidRDefault="0012462B" w:rsidP="004742D2">
            <w:pPr>
              <w:pStyle w:val="Tabletext"/>
              <w:jc w:val="left"/>
            </w:pPr>
            <w:r w:rsidRPr="00527337">
              <w:t>–</w:t>
            </w:r>
            <w:r w:rsidRPr="00D43998">
              <w:t>96.2</w:t>
            </w:r>
          </w:p>
        </w:tc>
      </w:tr>
      <w:tr w:rsidR="0012462B" w:rsidRPr="00527337" w14:paraId="2DD5AA4D"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DA7E368" w14:textId="77777777" w:rsidR="0012462B" w:rsidRPr="00527337" w:rsidRDefault="0012462B" w:rsidP="004742D2">
            <w:pPr>
              <w:pStyle w:val="Tabletext"/>
              <w:jc w:val="left"/>
            </w:pPr>
            <w:r w:rsidRPr="00527337">
              <w:t xml:space="preserve">Dynamic range </w:t>
            </w:r>
          </w:p>
        </w:tc>
        <w:tc>
          <w:tcPr>
            <w:tcW w:w="1225" w:type="dxa"/>
          </w:tcPr>
          <w:p w14:paraId="5CCBEFD6" w14:textId="77777777" w:rsidR="0012462B" w:rsidRPr="00527337" w:rsidRDefault="0012462B" w:rsidP="00771EEE">
            <w:pPr>
              <w:pStyle w:val="Tabletext"/>
              <w:keepLines/>
              <w:tabs>
                <w:tab w:val="left" w:leader="dot" w:pos="7938"/>
                <w:tab w:val="center" w:pos="9526"/>
              </w:tabs>
              <w:ind w:left="567" w:hanging="567"/>
              <w:jc w:val="center"/>
            </w:pPr>
            <w:r w:rsidRPr="00527337">
              <w:t>dB</w:t>
            </w:r>
          </w:p>
        </w:tc>
        <w:tc>
          <w:tcPr>
            <w:tcW w:w="2283" w:type="dxa"/>
          </w:tcPr>
          <w:p w14:paraId="16BCC3AE" w14:textId="77777777" w:rsidR="0012462B" w:rsidRPr="00D43998" w:rsidRDefault="0012462B" w:rsidP="004742D2">
            <w:pPr>
              <w:pStyle w:val="Tabletext"/>
              <w:jc w:val="left"/>
              <w:rPr>
                <w:lang w:val="en-US"/>
              </w:rPr>
            </w:pPr>
            <w:r w:rsidRPr="00D43998">
              <w:rPr>
                <w:lang w:val="en-US"/>
              </w:rPr>
              <w:t>65 from noise to 1 dB compression</w:t>
            </w:r>
          </w:p>
        </w:tc>
        <w:tc>
          <w:tcPr>
            <w:tcW w:w="2636" w:type="dxa"/>
            <w:tcBorders>
              <w:right w:val="nil"/>
            </w:tcBorders>
          </w:tcPr>
          <w:p w14:paraId="62ABA301" w14:textId="77777777" w:rsidR="0012462B" w:rsidRPr="00527337" w:rsidRDefault="0012462B" w:rsidP="004742D2">
            <w:pPr>
              <w:pStyle w:val="Tabletext"/>
              <w:jc w:val="left"/>
            </w:pPr>
            <w:r w:rsidRPr="00527337">
              <w:t>Not specified</w:t>
            </w:r>
          </w:p>
        </w:tc>
        <w:tc>
          <w:tcPr>
            <w:tcW w:w="2762" w:type="dxa"/>
            <w:tcBorders>
              <w:left w:val="single" w:sz="4" w:space="0" w:color="auto"/>
              <w:right w:val="single" w:sz="4" w:space="0" w:color="auto"/>
            </w:tcBorders>
          </w:tcPr>
          <w:p w14:paraId="6D99516D" w14:textId="77777777" w:rsidR="0012462B" w:rsidRPr="00527337" w:rsidRDefault="0012462B" w:rsidP="004742D2">
            <w:pPr>
              <w:pStyle w:val="Tabletext"/>
              <w:jc w:val="left"/>
            </w:pPr>
            <w:r w:rsidRPr="00527337">
              <w:t>Not specified</w:t>
            </w:r>
          </w:p>
        </w:tc>
      </w:tr>
      <w:tr w:rsidR="0012462B" w:rsidRPr="00527337" w14:paraId="3391CC2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8F30E6E" w14:textId="77777777" w:rsidR="0012462B" w:rsidRPr="00D43998" w:rsidRDefault="0012462B" w:rsidP="004742D2">
            <w:pPr>
              <w:pStyle w:val="Tabletext"/>
              <w:jc w:val="left"/>
              <w:rPr>
                <w:lang w:val="en-US"/>
              </w:rPr>
            </w:pPr>
            <w:r w:rsidRPr="00D43998">
              <w:rPr>
                <w:lang w:val="en-US"/>
              </w:rPr>
              <w:t>Minimum number of processed pulses per CPI</w:t>
            </w:r>
          </w:p>
        </w:tc>
        <w:tc>
          <w:tcPr>
            <w:tcW w:w="1225" w:type="dxa"/>
          </w:tcPr>
          <w:p w14:paraId="1F7D9696" w14:textId="77777777" w:rsidR="0012462B" w:rsidRPr="00D43998" w:rsidRDefault="0012462B" w:rsidP="00771EEE">
            <w:pPr>
              <w:pStyle w:val="Tabletext"/>
              <w:jc w:val="center"/>
              <w:rPr>
                <w:lang w:val="en-US"/>
              </w:rPr>
            </w:pPr>
          </w:p>
        </w:tc>
        <w:tc>
          <w:tcPr>
            <w:tcW w:w="2283" w:type="dxa"/>
          </w:tcPr>
          <w:p w14:paraId="3006BF73" w14:textId="77777777" w:rsidR="0012462B" w:rsidRPr="00527337" w:rsidRDefault="0012462B" w:rsidP="004742D2">
            <w:pPr>
              <w:pStyle w:val="Tabletext"/>
              <w:jc w:val="left"/>
            </w:pPr>
            <w:r w:rsidRPr="00527337">
              <w:t>7</w:t>
            </w:r>
          </w:p>
        </w:tc>
        <w:tc>
          <w:tcPr>
            <w:tcW w:w="2636" w:type="dxa"/>
            <w:tcBorders>
              <w:right w:val="nil"/>
            </w:tcBorders>
          </w:tcPr>
          <w:p w14:paraId="0DEB7925" w14:textId="77777777" w:rsidR="0012462B" w:rsidRPr="00527337" w:rsidRDefault="0012462B" w:rsidP="004742D2">
            <w:pPr>
              <w:pStyle w:val="Tabletext"/>
              <w:jc w:val="left"/>
            </w:pPr>
            <w:r w:rsidRPr="00527337">
              <w:t>6</w:t>
            </w:r>
          </w:p>
        </w:tc>
        <w:tc>
          <w:tcPr>
            <w:tcW w:w="2762" w:type="dxa"/>
            <w:tcBorders>
              <w:left w:val="single" w:sz="4" w:space="0" w:color="auto"/>
              <w:right w:val="single" w:sz="4" w:space="0" w:color="auto"/>
            </w:tcBorders>
          </w:tcPr>
          <w:p w14:paraId="1D93362B" w14:textId="77777777" w:rsidR="0012462B" w:rsidRPr="00527337" w:rsidRDefault="0012462B" w:rsidP="004742D2">
            <w:pPr>
              <w:pStyle w:val="Tabletext"/>
              <w:jc w:val="left"/>
            </w:pPr>
            <w:r w:rsidRPr="00527337">
              <w:t>4-pulse noncoherent integration</w:t>
            </w:r>
          </w:p>
        </w:tc>
      </w:tr>
      <w:tr w:rsidR="0012462B" w:rsidRPr="008218CB" w14:paraId="1EF7D8C9"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B52381A" w14:textId="77777777" w:rsidR="0012462B" w:rsidRPr="00527337" w:rsidRDefault="0012462B" w:rsidP="004742D2">
            <w:pPr>
              <w:pStyle w:val="Tabletext"/>
              <w:jc w:val="left"/>
            </w:pPr>
            <w:r w:rsidRPr="00527337">
              <w:t xml:space="preserve">Total chirp width </w:t>
            </w:r>
          </w:p>
        </w:tc>
        <w:tc>
          <w:tcPr>
            <w:tcW w:w="1225" w:type="dxa"/>
          </w:tcPr>
          <w:p w14:paraId="1C3F3D47"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411E7BC6" w14:textId="77777777" w:rsidR="0012462B" w:rsidRPr="00527337" w:rsidRDefault="0012462B" w:rsidP="004742D2">
            <w:pPr>
              <w:pStyle w:val="Tabletext"/>
              <w:jc w:val="left"/>
            </w:pPr>
            <w:r w:rsidRPr="00527337">
              <w:t>Not specified</w:t>
            </w:r>
            <w:r w:rsidRPr="00527337">
              <w:br/>
              <w:t>0.8 (estimated)</w:t>
            </w:r>
          </w:p>
        </w:tc>
        <w:tc>
          <w:tcPr>
            <w:tcW w:w="2636" w:type="dxa"/>
            <w:tcBorders>
              <w:right w:val="nil"/>
            </w:tcBorders>
          </w:tcPr>
          <w:p w14:paraId="497F307F" w14:textId="77777777" w:rsidR="0012462B" w:rsidRPr="00527337" w:rsidRDefault="0012462B" w:rsidP="004742D2">
            <w:pPr>
              <w:pStyle w:val="Tabletext"/>
              <w:jc w:val="left"/>
            </w:pPr>
            <w:r w:rsidRPr="00527337">
              <w:t>2</w:t>
            </w:r>
          </w:p>
        </w:tc>
        <w:tc>
          <w:tcPr>
            <w:tcW w:w="2762" w:type="dxa"/>
            <w:tcBorders>
              <w:left w:val="single" w:sz="4" w:space="0" w:color="auto"/>
              <w:right w:val="single" w:sz="4" w:space="0" w:color="auto"/>
            </w:tcBorders>
          </w:tcPr>
          <w:p w14:paraId="2F74629C" w14:textId="77777777" w:rsidR="0012462B" w:rsidRPr="00D43998" w:rsidRDefault="0012462B" w:rsidP="004742D2">
            <w:pPr>
              <w:pStyle w:val="Tabletext"/>
              <w:jc w:val="left"/>
              <w:rPr>
                <w:lang w:val="en-US"/>
              </w:rPr>
            </w:pPr>
            <w:r w:rsidRPr="00D43998">
              <w:rPr>
                <w:lang w:val="en-US"/>
              </w:rPr>
              <w:t>Short pulse: none;</w:t>
            </w:r>
            <w:r w:rsidRPr="00D43998">
              <w:rPr>
                <w:lang w:val="en-US"/>
              </w:rPr>
              <w:br/>
              <w:t>Long pulse: 50</w:t>
            </w:r>
          </w:p>
        </w:tc>
      </w:tr>
      <w:tr w:rsidR="0012462B" w:rsidRPr="00527337" w14:paraId="5C389EEA"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25444FE4" w14:textId="77777777" w:rsidR="0012462B" w:rsidRPr="00527337" w:rsidRDefault="0012462B" w:rsidP="004742D2">
            <w:pPr>
              <w:pStyle w:val="Tabletext"/>
              <w:jc w:val="left"/>
              <w:rPr>
                <w:lang w:val="de-DE"/>
              </w:rPr>
            </w:pPr>
            <w:r w:rsidRPr="00527337">
              <w:rPr>
                <w:lang w:val="de-DE"/>
              </w:rPr>
              <w:t xml:space="preserve">RF emission bandwidth </w:t>
            </w:r>
          </w:p>
          <w:p w14:paraId="48B9B27F" w14:textId="77777777" w:rsidR="0012462B" w:rsidRPr="00527337" w:rsidRDefault="0012462B" w:rsidP="004742D2">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1225" w:type="dxa"/>
          </w:tcPr>
          <w:p w14:paraId="170195B8" w14:textId="77777777" w:rsidR="0012462B" w:rsidRPr="00527337" w:rsidRDefault="0012462B" w:rsidP="00771EEE">
            <w:pPr>
              <w:pStyle w:val="Tabletext"/>
              <w:keepLines/>
              <w:tabs>
                <w:tab w:val="left" w:leader="dot" w:pos="7938"/>
                <w:tab w:val="center" w:pos="9526"/>
              </w:tabs>
              <w:ind w:left="567" w:hanging="567"/>
              <w:jc w:val="center"/>
            </w:pPr>
            <w:r w:rsidRPr="00527337">
              <w:t>MHz</w:t>
            </w:r>
          </w:p>
        </w:tc>
        <w:tc>
          <w:tcPr>
            <w:tcW w:w="2283" w:type="dxa"/>
          </w:tcPr>
          <w:p w14:paraId="32D976AE" w14:textId="77777777" w:rsidR="0012462B" w:rsidRPr="00527337" w:rsidRDefault="0012462B" w:rsidP="004742D2">
            <w:pPr>
              <w:pStyle w:val="Tabletext"/>
              <w:jc w:val="left"/>
            </w:pPr>
          </w:p>
          <w:p w14:paraId="5BAACBF3" w14:textId="77777777" w:rsidR="0012462B" w:rsidRPr="00527337" w:rsidRDefault="0012462B" w:rsidP="004742D2">
            <w:pPr>
              <w:pStyle w:val="Tabletext"/>
              <w:jc w:val="left"/>
            </w:pPr>
            <w:r w:rsidRPr="00527337">
              <w:t>0.8 (estimated)</w:t>
            </w:r>
            <w:r w:rsidRPr="00527337">
              <w:br/>
              <w:t>Unknown</w:t>
            </w:r>
          </w:p>
        </w:tc>
        <w:tc>
          <w:tcPr>
            <w:tcW w:w="2636" w:type="dxa"/>
            <w:tcBorders>
              <w:right w:val="nil"/>
            </w:tcBorders>
          </w:tcPr>
          <w:p w14:paraId="425F01D8" w14:textId="77777777" w:rsidR="0012462B" w:rsidRPr="00D43998" w:rsidRDefault="0012462B" w:rsidP="004742D2">
            <w:pPr>
              <w:pStyle w:val="Tabletext"/>
              <w:jc w:val="left"/>
              <w:rPr>
                <w:lang w:val="en-US"/>
              </w:rPr>
            </w:pPr>
          </w:p>
          <w:p w14:paraId="51D689C5" w14:textId="77777777" w:rsidR="0012462B" w:rsidRPr="00D43998" w:rsidRDefault="0012462B" w:rsidP="004742D2">
            <w:pPr>
              <w:pStyle w:val="Tabletext"/>
              <w:jc w:val="left"/>
              <w:rPr>
                <w:lang w:val="en-US"/>
              </w:rPr>
            </w:pPr>
            <w:r w:rsidRPr="00D43998">
              <w:rPr>
                <w:lang w:val="en-US"/>
              </w:rPr>
              <w:t>1.1 (plain pulse),1.8 (NLFM)</w:t>
            </w:r>
            <w:r w:rsidRPr="00D43998">
              <w:rPr>
                <w:lang w:val="en-US"/>
              </w:rPr>
              <w:br/>
              <w:t>5.8 (plain pulse), 3.15 (NLFM)</w:t>
            </w:r>
          </w:p>
        </w:tc>
        <w:tc>
          <w:tcPr>
            <w:tcW w:w="2762" w:type="dxa"/>
            <w:tcBorders>
              <w:left w:val="single" w:sz="4" w:space="0" w:color="auto"/>
              <w:right w:val="single" w:sz="4" w:space="0" w:color="auto"/>
            </w:tcBorders>
          </w:tcPr>
          <w:p w14:paraId="2E701D4A" w14:textId="77777777" w:rsidR="0012462B" w:rsidRPr="00D43998" w:rsidRDefault="0012462B" w:rsidP="004742D2">
            <w:pPr>
              <w:pStyle w:val="Tabletext"/>
              <w:jc w:val="left"/>
              <w:rPr>
                <w:lang w:val="en-US"/>
              </w:rPr>
            </w:pPr>
          </w:p>
          <w:p w14:paraId="1E2067BE" w14:textId="77777777" w:rsidR="0012462B" w:rsidRPr="00527337" w:rsidRDefault="0012462B" w:rsidP="004742D2">
            <w:pPr>
              <w:pStyle w:val="Tabletext"/>
              <w:jc w:val="left"/>
            </w:pPr>
            <w:r w:rsidRPr="00D43998">
              <w:t>43.2</w:t>
            </w:r>
            <w:r w:rsidRPr="00527337">
              <w:br/>
            </w:r>
            <w:r w:rsidRPr="00D43998">
              <w:t>70.3</w:t>
            </w:r>
          </w:p>
        </w:tc>
      </w:tr>
      <w:tr w:rsidR="0012462B" w:rsidRPr="008218CB" w14:paraId="356BFF6B" w14:textId="77777777" w:rsidTr="001246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3356E5F" w14:textId="77777777" w:rsidR="0012462B" w:rsidRPr="00527337" w:rsidRDefault="0012462B" w:rsidP="004742D2">
            <w:pPr>
              <w:pStyle w:val="Tabletext"/>
              <w:jc w:val="left"/>
            </w:pPr>
            <w:r w:rsidRPr="00527337">
              <w:t>Interference rejection features</w:t>
            </w:r>
          </w:p>
        </w:tc>
        <w:tc>
          <w:tcPr>
            <w:tcW w:w="1225" w:type="dxa"/>
          </w:tcPr>
          <w:p w14:paraId="33D7F38D" w14:textId="77777777" w:rsidR="0012462B" w:rsidRPr="00527337" w:rsidRDefault="0012462B" w:rsidP="00771EEE">
            <w:pPr>
              <w:pStyle w:val="Tabletext"/>
              <w:jc w:val="center"/>
            </w:pPr>
          </w:p>
        </w:tc>
        <w:tc>
          <w:tcPr>
            <w:tcW w:w="2283" w:type="dxa"/>
          </w:tcPr>
          <w:p w14:paraId="7EA7352C" w14:textId="77777777" w:rsidR="0012462B" w:rsidRPr="00527337" w:rsidRDefault="0012462B" w:rsidP="004742D2">
            <w:pPr>
              <w:pStyle w:val="Tabletext"/>
              <w:jc w:val="left"/>
            </w:pPr>
            <w:r w:rsidRPr="00527337">
              <w:t>Not specified</w:t>
            </w:r>
          </w:p>
        </w:tc>
        <w:tc>
          <w:tcPr>
            <w:tcW w:w="2636" w:type="dxa"/>
            <w:tcBorders>
              <w:right w:val="nil"/>
            </w:tcBorders>
          </w:tcPr>
          <w:p w14:paraId="6FAFDEBB" w14:textId="77777777" w:rsidR="0012462B" w:rsidRPr="00527337" w:rsidRDefault="0012462B" w:rsidP="004742D2">
            <w:pPr>
              <w:pStyle w:val="Tabletext"/>
              <w:jc w:val="left"/>
            </w:pPr>
            <w:r w:rsidRPr="00527337">
              <w:t>Not specified</w:t>
            </w:r>
          </w:p>
        </w:tc>
        <w:tc>
          <w:tcPr>
            <w:tcW w:w="2762" w:type="dxa"/>
            <w:tcBorders>
              <w:left w:val="single" w:sz="4" w:space="0" w:color="auto"/>
              <w:bottom w:val="single" w:sz="4" w:space="0" w:color="auto"/>
              <w:right w:val="single" w:sz="4" w:space="0" w:color="auto"/>
            </w:tcBorders>
          </w:tcPr>
          <w:p w14:paraId="49008E9D" w14:textId="77777777" w:rsidR="0012462B" w:rsidRPr="00D43998" w:rsidRDefault="0012462B" w:rsidP="004742D2">
            <w:pPr>
              <w:pStyle w:val="Tabletext"/>
              <w:jc w:val="left"/>
              <w:rPr>
                <w:lang w:val="en-US"/>
              </w:rPr>
            </w:pPr>
            <w:r w:rsidRPr="00D43998">
              <w:rPr>
                <w:lang w:val="en-US"/>
              </w:rPr>
              <w:t>Local CFAR;</w:t>
            </w:r>
            <w:r w:rsidRPr="00D43998">
              <w:rPr>
                <w:lang w:val="en-US"/>
              </w:rPr>
              <w:br/>
              <w:t>Clutter map;</w:t>
            </w:r>
            <w:r w:rsidRPr="00D43998">
              <w:rPr>
                <w:lang w:val="en-US"/>
              </w:rPr>
              <w:br/>
              <w:t>2-D spatial filter</w:t>
            </w:r>
          </w:p>
        </w:tc>
      </w:tr>
    </w:tbl>
    <w:p w14:paraId="0B32724F" w14:textId="77777777" w:rsidR="00BC38A0" w:rsidRPr="00527337" w:rsidRDefault="00BC38A0" w:rsidP="00BC38A0">
      <w:pPr>
        <w:pStyle w:val="Tablefin"/>
      </w:pPr>
    </w:p>
    <w:p w14:paraId="2957EA49" w14:textId="77777777" w:rsidR="00BC38A0" w:rsidRPr="00527337" w:rsidRDefault="00BC38A0" w:rsidP="00BC38A0">
      <w:pPr>
        <w:pStyle w:val="TableNo"/>
        <w:spacing w:before="240"/>
      </w:pPr>
      <w:r w:rsidRPr="00D43998">
        <w:rPr>
          <w:lang w:val="en-US"/>
        </w:rPr>
        <w:br w:type="page"/>
      </w:r>
      <w:r w:rsidRPr="00527337">
        <w:lastRenderedPageBreak/>
        <w:t>TABLE 3 (</w:t>
      </w:r>
      <w:r w:rsidRPr="00527337">
        <w:rPr>
          <w:i/>
        </w:rPr>
        <w:t>continued</w:t>
      </w:r>
      <w:r w:rsidRPr="00527337">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4742D2" w:rsidRPr="00527337" w14:paraId="2D91B5BB" w14:textId="77777777" w:rsidTr="004742D2">
        <w:trPr>
          <w:cantSplit/>
          <w:jc w:val="center"/>
        </w:trPr>
        <w:tc>
          <w:tcPr>
            <w:tcW w:w="2660" w:type="dxa"/>
          </w:tcPr>
          <w:p w14:paraId="2CC3C518" w14:textId="77777777" w:rsidR="004742D2" w:rsidRPr="00527337" w:rsidRDefault="004742D2" w:rsidP="00771EEE">
            <w:pPr>
              <w:pStyle w:val="Tablehead"/>
            </w:pPr>
            <w:r w:rsidRPr="00527337">
              <w:t>Characteristics</w:t>
            </w:r>
          </w:p>
        </w:tc>
        <w:tc>
          <w:tcPr>
            <w:tcW w:w="1116" w:type="dxa"/>
          </w:tcPr>
          <w:p w14:paraId="6D6CE3A3" w14:textId="77777777" w:rsidR="004742D2" w:rsidRPr="00527337" w:rsidRDefault="004742D2" w:rsidP="00771EEE">
            <w:pPr>
              <w:pStyle w:val="Tablehead"/>
            </w:pPr>
            <w:r w:rsidRPr="00527337">
              <w:t>Units</w:t>
            </w:r>
          </w:p>
        </w:tc>
        <w:tc>
          <w:tcPr>
            <w:tcW w:w="2721" w:type="dxa"/>
          </w:tcPr>
          <w:p w14:paraId="0565CDB8" w14:textId="77777777" w:rsidR="004742D2" w:rsidRPr="00527337" w:rsidRDefault="004742D2" w:rsidP="00771EEE">
            <w:pPr>
              <w:pStyle w:val="Tablehead"/>
            </w:pPr>
            <w:r w:rsidRPr="00527337">
              <w:t>System G9</w:t>
            </w:r>
          </w:p>
        </w:tc>
      </w:tr>
      <w:tr w:rsidR="004742D2" w:rsidRPr="00527337" w14:paraId="6B1FCF69" w14:textId="77777777" w:rsidTr="004742D2">
        <w:trPr>
          <w:cantSplit/>
          <w:jc w:val="center"/>
        </w:trPr>
        <w:tc>
          <w:tcPr>
            <w:tcW w:w="2660" w:type="dxa"/>
          </w:tcPr>
          <w:p w14:paraId="49F58F04" w14:textId="77777777" w:rsidR="004742D2" w:rsidRPr="00527337" w:rsidRDefault="004742D2" w:rsidP="0012462B">
            <w:pPr>
              <w:pStyle w:val="Tabletext"/>
              <w:jc w:val="left"/>
            </w:pPr>
            <w:r w:rsidRPr="00527337">
              <w:t>Function</w:t>
            </w:r>
          </w:p>
        </w:tc>
        <w:tc>
          <w:tcPr>
            <w:tcW w:w="1116" w:type="dxa"/>
          </w:tcPr>
          <w:p w14:paraId="6C7C5C40" w14:textId="77777777" w:rsidR="004742D2" w:rsidRPr="00527337" w:rsidRDefault="004742D2" w:rsidP="00771EEE">
            <w:pPr>
              <w:pStyle w:val="Tabletext"/>
              <w:jc w:val="center"/>
            </w:pPr>
          </w:p>
        </w:tc>
        <w:tc>
          <w:tcPr>
            <w:tcW w:w="2721" w:type="dxa"/>
          </w:tcPr>
          <w:p w14:paraId="79EBEE3F" w14:textId="77777777" w:rsidR="004742D2" w:rsidRPr="00527337" w:rsidRDefault="004742D2" w:rsidP="00D43998">
            <w:pPr>
              <w:pStyle w:val="Tabletext"/>
            </w:pPr>
            <w:r w:rsidRPr="00527337">
              <w:t>Tracking radar</w:t>
            </w:r>
          </w:p>
        </w:tc>
      </w:tr>
      <w:tr w:rsidR="004742D2" w:rsidRPr="00527337" w14:paraId="44C31AF7" w14:textId="77777777" w:rsidTr="004742D2">
        <w:trPr>
          <w:cantSplit/>
          <w:jc w:val="center"/>
        </w:trPr>
        <w:tc>
          <w:tcPr>
            <w:tcW w:w="2660" w:type="dxa"/>
          </w:tcPr>
          <w:p w14:paraId="3E64D7F8" w14:textId="77777777" w:rsidR="004742D2" w:rsidRPr="00527337" w:rsidRDefault="004742D2" w:rsidP="0012462B">
            <w:pPr>
              <w:pStyle w:val="Tabletext"/>
              <w:jc w:val="left"/>
            </w:pPr>
            <w:r w:rsidRPr="00527337">
              <w:t xml:space="preserve">Platform type </w:t>
            </w:r>
          </w:p>
        </w:tc>
        <w:tc>
          <w:tcPr>
            <w:tcW w:w="1116" w:type="dxa"/>
          </w:tcPr>
          <w:p w14:paraId="3DBE236E" w14:textId="77777777" w:rsidR="004742D2" w:rsidRPr="00527337" w:rsidRDefault="004742D2" w:rsidP="00771EEE">
            <w:pPr>
              <w:pStyle w:val="Tabletext"/>
              <w:jc w:val="center"/>
            </w:pPr>
          </w:p>
        </w:tc>
        <w:tc>
          <w:tcPr>
            <w:tcW w:w="2721" w:type="dxa"/>
          </w:tcPr>
          <w:p w14:paraId="426200BD" w14:textId="77777777" w:rsidR="004742D2" w:rsidRPr="00527337" w:rsidRDefault="004742D2" w:rsidP="00D43998">
            <w:pPr>
              <w:pStyle w:val="Tabletext"/>
            </w:pPr>
            <w:r w:rsidRPr="00527337">
              <w:t>Ground</w:t>
            </w:r>
          </w:p>
        </w:tc>
      </w:tr>
      <w:tr w:rsidR="004742D2" w:rsidRPr="00527337" w14:paraId="0B8E46DB" w14:textId="77777777" w:rsidTr="004742D2">
        <w:trPr>
          <w:cantSplit/>
          <w:jc w:val="center"/>
        </w:trPr>
        <w:tc>
          <w:tcPr>
            <w:tcW w:w="2660" w:type="dxa"/>
          </w:tcPr>
          <w:p w14:paraId="0BEE5A70" w14:textId="77777777" w:rsidR="004742D2" w:rsidRPr="00527337" w:rsidRDefault="004742D2" w:rsidP="0012462B">
            <w:pPr>
              <w:pStyle w:val="Tabletext"/>
              <w:jc w:val="left"/>
            </w:pPr>
            <w:r w:rsidRPr="00527337">
              <w:t xml:space="preserve">Tuning range </w:t>
            </w:r>
          </w:p>
        </w:tc>
        <w:tc>
          <w:tcPr>
            <w:tcW w:w="1116" w:type="dxa"/>
          </w:tcPr>
          <w:p w14:paraId="521032F5"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721" w:type="dxa"/>
          </w:tcPr>
          <w:p w14:paraId="527FCAA7" w14:textId="77777777" w:rsidR="004742D2" w:rsidRPr="00527337" w:rsidRDefault="004742D2" w:rsidP="00D43998">
            <w:pPr>
              <w:pStyle w:val="Tabletext"/>
            </w:pPr>
            <w:r w:rsidRPr="00527337">
              <w:t>8 700 to 9 500</w:t>
            </w:r>
          </w:p>
        </w:tc>
      </w:tr>
      <w:tr w:rsidR="004742D2" w:rsidRPr="00527337" w14:paraId="0DEE941B" w14:textId="77777777" w:rsidTr="004742D2">
        <w:trPr>
          <w:cantSplit/>
          <w:jc w:val="center"/>
        </w:trPr>
        <w:tc>
          <w:tcPr>
            <w:tcW w:w="2660" w:type="dxa"/>
          </w:tcPr>
          <w:p w14:paraId="6C40FF65" w14:textId="77777777" w:rsidR="004742D2" w:rsidRPr="00527337" w:rsidRDefault="004742D2" w:rsidP="0012462B">
            <w:pPr>
              <w:pStyle w:val="Tabletext"/>
              <w:jc w:val="left"/>
            </w:pPr>
            <w:r w:rsidRPr="00527337">
              <w:t>Modulation</w:t>
            </w:r>
          </w:p>
        </w:tc>
        <w:tc>
          <w:tcPr>
            <w:tcW w:w="1116" w:type="dxa"/>
          </w:tcPr>
          <w:p w14:paraId="1492BC9B" w14:textId="77777777" w:rsidR="004742D2" w:rsidRPr="00527337" w:rsidRDefault="004742D2" w:rsidP="00771EEE">
            <w:pPr>
              <w:pStyle w:val="Tabletext"/>
              <w:jc w:val="center"/>
            </w:pPr>
          </w:p>
        </w:tc>
        <w:tc>
          <w:tcPr>
            <w:tcW w:w="2721" w:type="dxa"/>
          </w:tcPr>
          <w:p w14:paraId="5C5A43F9" w14:textId="77777777" w:rsidR="004742D2" w:rsidRPr="00527337" w:rsidRDefault="004742D2" w:rsidP="00D43998">
            <w:pPr>
              <w:pStyle w:val="Tabletext"/>
            </w:pPr>
            <w:r w:rsidRPr="00527337">
              <w:t>Linear FM pulse</w:t>
            </w:r>
          </w:p>
        </w:tc>
      </w:tr>
      <w:tr w:rsidR="004742D2" w:rsidRPr="00527337" w14:paraId="65449B70" w14:textId="77777777" w:rsidTr="004742D2">
        <w:trPr>
          <w:cantSplit/>
          <w:jc w:val="center"/>
        </w:trPr>
        <w:tc>
          <w:tcPr>
            <w:tcW w:w="2660" w:type="dxa"/>
          </w:tcPr>
          <w:p w14:paraId="14B491D3" w14:textId="77777777" w:rsidR="004742D2" w:rsidRPr="00527337" w:rsidRDefault="004742D2" w:rsidP="0012462B">
            <w:pPr>
              <w:pStyle w:val="Tabletext"/>
              <w:jc w:val="left"/>
            </w:pPr>
            <w:r w:rsidRPr="00527337">
              <w:t xml:space="preserve">Peak power into antenna </w:t>
            </w:r>
          </w:p>
        </w:tc>
        <w:tc>
          <w:tcPr>
            <w:tcW w:w="1116" w:type="dxa"/>
          </w:tcPr>
          <w:p w14:paraId="6E4B001A" w14:textId="77777777" w:rsidR="004742D2" w:rsidRPr="00527337" w:rsidRDefault="004742D2" w:rsidP="00771EEE">
            <w:pPr>
              <w:pStyle w:val="Tabletext"/>
              <w:keepLines/>
              <w:tabs>
                <w:tab w:val="left" w:leader="dot" w:pos="7938"/>
                <w:tab w:val="center" w:pos="9526"/>
              </w:tabs>
              <w:ind w:left="567" w:hanging="567"/>
              <w:jc w:val="center"/>
            </w:pPr>
            <w:r w:rsidRPr="00527337">
              <w:t>kW</w:t>
            </w:r>
          </w:p>
        </w:tc>
        <w:tc>
          <w:tcPr>
            <w:tcW w:w="2721" w:type="dxa"/>
          </w:tcPr>
          <w:p w14:paraId="4E4FC4FA" w14:textId="77777777" w:rsidR="004742D2" w:rsidRPr="00527337" w:rsidRDefault="004742D2" w:rsidP="00D43998">
            <w:pPr>
              <w:pStyle w:val="Tabletext"/>
            </w:pPr>
            <w:r w:rsidRPr="00527337">
              <w:t>150</w:t>
            </w:r>
          </w:p>
        </w:tc>
      </w:tr>
      <w:tr w:rsidR="004742D2" w:rsidRPr="00527337" w14:paraId="7F445BD7" w14:textId="77777777" w:rsidTr="004742D2">
        <w:trPr>
          <w:cantSplit/>
          <w:jc w:val="center"/>
        </w:trPr>
        <w:tc>
          <w:tcPr>
            <w:tcW w:w="2660" w:type="dxa"/>
          </w:tcPr>
          <w:p w14:paraId="140BF1C1" w14:textId="77777777" w:rsidR="004742D2" w:rsidRPr="00D43998" w:rsidRDefault="004742D2" w:rsidP="0012462B">
            <w:pPr>
              <w:pStyle w:val="Tabletext"/>
              <w:jc w:val="left"/>
              <w:rPr>
                <w:lang w:val="en-US"/>
              </w:rPr>
            </w:pPr>
            <w:r w:rsidRPr="00D43998">
              <w:rPr>
                <w:lang w:val="en-US"/>
              </w:rPr>
              <w:t>Pulse width and</w:t>
            </w:r>
            <w:r w:rsidRPr="00D43998">
              <w:rPr>
                <w:lang w:val="en-US"/>
              </w:rPr>
              <w:br/>
              <w:t xml:space="preserve">Pulse repetition rate </w:t>
            </w:r>
          </w:p>
        </w:tc>
        <w:tc>
          <w:tcPr>
            <w:tcW w:w="1116" w:type="dxa"/>
          </w:tcPr>
          <w:p w14:paraId="29463954" w14:textId="77777777" w:rsidR="004742D2" w:rsidRPr="00527337" w:rsidRDefault="00BE746E" w:rsidP="00771EEE">
            <w:pPr>
              <w:pStyle w:val="Tabletext"/>
              <w:keepLines/>
              <w:tabs>
                <w:tab w:val="left" w:leader="dot" w:pos="7938"/>
                <w:tab w:val="center" w:pos="9526"/>
              </w:tabs>
              <w:jc w:val="center"/>
            </w:pPr>
            <w:r>
              <w:sym w:font="Symbol" w:char="F06D"/>
            </w:r>
            <w:r w:rsidR="004742D2" w:rsidRPr="00527337">
              <w:t>s</w:t>
            </w:r>
            <w:r w:rsidR="004742D2" w:rsidRPr="00527337">
              <w:br/>
              <w:t>pps</w:t>
            </w:r>
          </w:p>
        </w:tc>
        <w:tc>
          <w:tcPr>
            <w:tcW w:w="2721" w:type="dxa"/>
          </w:tcPr>
          <w:p w14:paraId="0612188C" w14:textId="77777777" w:rsidR="004742D2" w:rsidRPr="00527337" w:rsidRDefault="004742D2" w:rsidP="00D43998">
            <w:pPr>
              <w:pStyle w:val="Tabletext"/>
            </w:pPr>
            <w:r w:rsidRPr="00527337">
              <w:t>1-15</w:t>
            </w:r>
            <w:r w:rsidRPr="00527337">
              <w:br/>
              <w:t>500-15 000</w:t>
            </w:r>
          </w:p>
        </w:tc>
      </w:tr>
      <w:tr w:rsidR="004742D2" w:rsidRPr="00527337" w14:paraId="4EB260FA" w14:textId="77777777" w:rsidTr="004742D2">
        <w:trPr>
          <w:cantSplit/>
          <w:jc w:val="center"/>
        </w:trPr>
        <w:tc>
          <w:tcPr>
            <w:tcW w:w="2660" w:type="dxa"/>
          </w:tcPr>
          <w:p w14:paraId="7C845504" w14:textId="77777777" w:rsidR="004742D2" w:rsidRPr="00527337" w:rsidRDefault="004742D2" w:rsidP="0012462B">
            <w:pPr>
              <w:pStyle w:val="Tabletext"/>
              <w:jc w:val="left"/>
            </w:pPr>
            <w:r w:rsidRPr="00527337">
              <w:t>Maximum duty cycle</w:t>
            </w:r>
          </w:p>
        </w:tc>
        <w:tc>
          <w:tcPr>
            <w:tcW w:w="1116" w:type="dxa"/>
          </w:tcPr>
          <w:p w14:paraId="7BBE7BDA" w14:textId="77777777" w:rsidR="004742D2" w:rsidRPr="00527337" w:rsidRDefault="004742D2" w:rsidP="00771EEE">
            <w:pPr>
              <w:pStyle w:val="Tabletext"/>
              <w:jc w:val="center"/>
            </w:pPr>
          </w:p>
        </w:tc>
        <w:tc>
          <w:tcPr>
            <w:tcW w:w="2721" w:type="dxa"/>
          </w:tcPr>
          <w:p w14:paraId="55A24EB5" w14:textId="77777777" w:rsidR="004742D2" w:rsidRPr="00527337" w:rsidRDefault="004742D2" w:rsidP="00D43998">
            <w:pPr>
              <w:pStyle w:val="Tabletext"/>
            </w:pPr>
            <w:r w:rsidRPr="00527337">
              <w:t>Not specified</w:t>
            </w:r>
          </w:p>
        </w:tc>
      </w:tr>
      <w:tr w:rsidR="004742D2" w:rsidRPr="00527337" w14:paraId="1EB09F67" w14:textId="77777777" w:rsidTr="004742D2">
        <w:trPr>
          <w:cantSplit/>
          <w:jc w:val="center"/>
        </w:trPr>
        <w:tc>
          <w:tcPr>
            <w:tcW w:w="2660" w:type="dxa"/>
          </w:tcPr>
          <w:p w14:paraId="2C3F2DE3" w14:textId="77777777" w:rsidR="004742D2" w:rsidRPr="00527337" w:rsidRDefault="004742D2" w:rsidP="0012462B">
            <w:pPr>
              <w:pStyle w:val="Tabletext"/>
              <w:jc w:val="left"/>
            </w:pPr>
            <w:r w:rsidRPr="00527337">
              <w:t xml:space="preserve">Pulse rise/fall time </w:t>
            </w:r>
          </w:p>
        </w:tc>
        <w:tc>
          <w:tcPr>
            <w:tcW w:w="1116" w:type="dxa"/>
          </w:tcPr>
          <w:p w14:paraId="0ED039DB" w14:textId="77777777" w:rsidR="004742D2" w:rsidRPr="00527337" w:rsidRDefault="00BE746E" w:rsidP="00771EEE">
            <w:pPr>
              <w:pStyle w:val="Tabletext"/>
              <w:keepLines/>
              <w:tabs>
                <w:tab w:val="left" w:leader="dot" w:pos="7938"/>
                <w:tab w:val="center" w:pos="9526"/>
              </w:tabs>
              <w:ind w:left="567" w:hanging="567"/>
              <w:jc w:val="center"/>
            </w:pPr>
            <w:r>
              <w:sym w:font="Symbol" w:char="F06D"/>
            </w:r>
            <w:r w:rsidR="004742D2" w:rsidRPr="00527337">
              <w:t>s</w:t>
            </w:r>
          </w:p>
        </w:tc>
        <w:tc>
          <w:tcPr>
            <w:tcW w:w="2721" w:type="dxa"/>
          </w:tcPr>
          <w:p w14:paraId="6548389C" w14:textId="77777777" w:rsidR="004742D2" w:rsidRPr="00527337" w:rsidRDefault="004742D2" w:rsidP="00D43998">
            <w:pPr>
              <w:pStyle w:val="Tabletext"/>
            </w:pPr>
            <w:r w:rsidRPr="00527337">
              <w:t>0.05</w:t>
            </w:r>
          </w:p>
        </w:tc>
      </w:tr>
      <w:tr w:rsidR="004742D2" w:rsidRPr="00527337" w14:paraId="076233FD" w14:textId="77777777" w:rsidTr="004742D2">
        <w:trPr>
          <w:cantSplit/>
          <w:jc w:val="center"/>
        </w:trPr>
        <w:tc>
          <w:tcPr>
            <w:tcW w:w="2660" w:type="dxa"/>
          </w:tcPr>
          <w:p w14:paraId="78DFE704" w14:textId="77777777" w:rsidR="004742D2" w:rsidRPr="00527337" w:rsidRDefault="004742D2" w:rsidP="0012462B">
            <w:pPr>
              <w:pStyle w:val="Tabletext"/>
              <w:jc w:val="left"/>
            </w:pPr>
            <w:r w:rsidRPr="00527337">
              <w:t>Output device</w:t>
            </w:r>
          </w:p>
        </w:tc>
        <w:tc>
          <w:tcPr>
            <w:tcW w:w="1116" w:type="dxa"/>
          </w:tcPr>
          <w:p w14:paraId="40AE71EC" w14:textId="77777777" w:rsidR="004742D2" w:rsidRPr="00527337" w:rsidRDefault="004742D2" w:rsidP="00771EEE">
            <w:pPr>
              <w:pStyle w:val="Tabletext"/>
              <w:jc w:val="center"/>
            </w:pPr>
          </w:p>
        </w:tc>
        <w:tc>
          <w:tcPr>
            <w:tcW w:w="2721" w:type="dxa"/>
          </w:tcPr>
          <w:p w14:paraId="7F55531B" w14:textId="77777777" w:rsidR="004742D2" w:rsidRPr="00527337" w:rsidRDefault="004742D2" w:rsidP="00D43998">
            <w:pPr>
              <w:pStyle w:val="Tabletext"/>
            </w:pPr>
            <w:r w:rsidRPr="00527337">
              <w:t>TWT</w:t>
            </w:r>
          </w:p>
        </w:tc>
      </w:tr>
      <w:tr w:rsidR="004742D2" w:rsidRPr="00527337" w14:paraId="2A1118F2" w14:textId="77777777" w:rsidTr="004742D2">
        <w:trPr>
          <w:cantSplit/>
          <w:jc w:val="center"/>
        </w:trPr>
        <w:tc>
          <w:tcPr>
            <w:tcW w:w="2660" w:type="dxa"/>
          </w:tcPr>
          <w:p w14:paraId="5D712A14" w14:textId="77777777" w:rsidR="004742D2" w:rsidRPr="00527337" w:rsidRDefault="004742D2" w:rsidP="0012462B">
            <w:pPr>
              <w:pStyle w:val="Tabletext"/>
              <w:jc w:val="left"/>
            </w:pPr>
            <w:r w:rsidRPr="00527337">
              <w:t>Antenna pattern type</w:t>
            </w:r>
          </w:p>
        </w:tc>
        <w:tc>
          <w:tcPr>
            <w:tcW w:w="1116" w:type="dxa"/>
          </w:tcPr>
          <w:p w14:paraId="596831CF" w14:textId="77777777" w:rsidR="004742D2" w:rsidRPr="00527337" w:rsidRDefault="004742D2" w:rsidP="00771EEE">
            <w:pPr>
              <w:pStyle w:val="Tabletext"/>
              <w:jc w:val="center"/>
            </w:pPr>
          </w:p>
        </w:tc>
        <w:tc>
          <w:tcPr>
            <w:tcW w:w="2721" w:type="dxa"/>
          </w:tcPr>
          <w:p w14:paraId="0D4BA54C" w14:textId="77777777" w:rsidR="004742D2" w:rsidRPr="00527337" w:rsidRDefault="004742D2" w:rsidP="00D43998">
            <w:pPr>
              <w:pStyle w:val="Tabletext"/>
            </w:pPr>
            <w:r w:rsidRPr="00527337">
              <w:t>Pencil</w:t>
            </w:r>
          </w:p>
        </w:tc>
      </w:tr>
      <w:tr w:rsidR="004742D2" w:rsidRPr="00527337" w14:paraId="439FCC6D" w14:textId="77777777" w:rsidTr="004742D2">
        <w:trPr>
          <w:cantSplit/>
          <w:jc w:val="center"/>
        </w:trPr>
        <w:tc>
          <w:tcPr>
            <w:tcW w:w="2660" w:type="dxa"/>
          </w:tcPr>
          <w:p w14:paraId="6CF6C890" w14:textId="77777777" w:rsidR="004742D2" w:rsidRPr="00527337" w:rsidRDefault="004742D2" w:rsidP="0012462B">
            <w:pPr>
              <w:pStyle w:val="Tabletext"/>
              <w:jc w:val="left"/>
            </w:pPr>
            <w:r w:rsidRPr="00527337">
              <w:t>Antenna type</w:t>
            </w:r>
          </w:p>
        </w:tc>
        <w:tc>
          <w:tcPr>
            <w:tcW w:w="1116" w:type="dxa"/>
          </w:tcPr>
          <w:p w14:paraId="5279358C" w14:textId="77777777" w:rsidR="004742D2" w:rsidRPr="00527337" w:rsidRDefault="004742D2" w:rsidP="00771EEE">
            <w:pPr>
              <w:pStyle w:val="Tabletext"/>
              <w:jc w:val="center"/>
            </w:pPr>
          </w:p>
        </w:tc>
        <w:tc>
          <w:tcPr>
            <w:tcW w:w="2721" w:type="dxa"/>
          </w:tcPr>
          <w:p w14:paraId="0F0811CE" w14:textId="77777777" w:rsidR="004742D2" w:rsidRPr="00527337" w:rsidRDefault="004742D2" w:rsidP="00D43998">
            <w:pPr>
              <w:pStyle w:val="Tabletext"/>
            </w:pPr>
            <w:r w:rsidRPr="00527337">
              <w:t>Planar array</w:t>
            </w:r>
          </w:p>
        </w:tc>
      </w:tr>
      <w:tr w:rsidR="004742D2" w:rsidRPr="00527337" w14:paraId="35ABE896" w14:textId="77777777" w:rsidTr="004742D2">
        <w:trPr>
          <w:cantSplit/>
          <w:jc w:val="center"/>
        </w:trPr>
        <w:tc>
          <w:tcPr>
            <w:tcW w:w="2660" w:type="dxa"/>
          </w:tcPr>
          <w:p w14:paraId="64723B1A" w14:textId="77777777" w:rsidR="004742D2" w:rsidRPr="00527337" w:rsidRDefault="004742D2" w:rsidP="0012462B">
            <w:pPr>
              <w:pStyle w:val="Tabletext"/>
              <w:jc w:val="left"/>
            </w:pPr>
            <w:r w:rsidRPr="00527337">
              <w:t>Antenna polarization</w:t>
            </w:r>
          </w:p>
        </w:tc>
        <w:tc>
          <w:tcPr>
            <w:tcW w:w="1116" w:type="dxa"/>
          </w:tcPr>
          <w:p w14:paraId="0D52358E" w14:textId="77777777" w:rsidR="004742D2" w:rsidRPr="00527337" w:rsidRDefault="004742D2" w:rsidP="00771EEE">
            <w:pPr>
              <w:pStyle w:val="Tabletext"/>
              <w:jc w:val="center"/>
            </w:pPr>
          </w:p>
        </w:tc>
        <w:tc>
          <w:tcPr>
            <w:tcW w:w="2721" w:type="dxa"/>
          </w:tcPr>
          <w:p w14:paraId="25DD4BA6" w14:textId="77777777" w:rsidR="004742D2" w:rsidRPr="00527337" w:rsidRDefault="004742D2" w:rsidP="00D43998">
            <w:pPr>
              <w:pStyle w:val="Tabletext"/>
            </w:pPr>
            <w:r w:rsidRPr="00527337">
              <w:t>Linear</w:t>
            </w:r>
          </w:p>
        </w:tc>
      </w:tr>
      <w:tr w:rsidR="004742D2" w:rsidRPr="00527337" w14:paraId="193EAC5C" w14:textId="77777777" w:rsidTr="004742D2">
        <w:trPr>
          <w:cantSplit/>
          <w:jc w:val="center"/>
        </w:trPr>
        <w:tc>
          <w:tcPr>
            <w:tcW w:w="2660" w:type="dxa"/>
          </w:tcPr>
          <w:p w14:paraId="1F068EB2" w14:textId="77777777" w:rsidR="004742D2" w:rsidRPr="00527337" w:rsidRDefault="004742D2" w:rsidP="0012462B">
            <w:pPr>
              <w:pStyle w:val="Tabletext"/>
              <w:jc w:val="left"/>
            </w:pPr>
            <w:r w:rsidRPr="00527337">
              <w:t xml:space="preserve">Antenna main beam gain </w:t>
            </w:r>
          </w:p>
        </w:tc>
        <w:tc>
          <w:tcPr>
            <w:tcW w:w="1116" w:type="dxa"/>
          </w:tcPr>
          <w:p w14:paraId="599D1216" w14:textId="77777777"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721" w:type="dxa"/>
          </w:tcPr>
          <w:p w14:paraId="79CBC482" w14:textId="77777777" w:rsidR="004742D2" w:rsidRPr="00527337" w:rsidRDefault="004742D2" w:rsidP="00D43998">
            <w:pPr>
              <w:pStyle w:val="Tabletext"/>
            </w:pPr>
            <w:r w:rsidRPr="00527337">
              <w:t>38</w:t>
            </w:r>
          </w:p>
        </w:tc>
      </w:tr>
      <w:tr w:rsidR="004742D2" w:rsidRPr="00527337" w14:paraId="60ACEBC7"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14670617" w14:textId="77777777" w:rsidR="004742D2" w:rsidRPr="00527337" w:rsidRDefault="004742D2" w:rsidP="0012462B">
            <w:pPr>
              <w:pStyle w:val="Tabletext"/>
              <w:jc w:val="left"/>
            </w:pPr>
            <w:r w:rsidRPr="00527337">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F614A77"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14:paraId="62729437" w14:textId="77777777" w:rsidR="004742D2" w:rsidRPr="00527337" w:rsidRDefault="004742D2" w:rsidP="00D43998">
            <w:pPr>
              <w:pStyle w:val="Tabletext"/>
            </w:pPr>
            <w:r w:rsidRPr="00527337">
              <w:t>5</w:t>
            </w:r>
          </w:p>
        </w:tc>
      </w:tr>
      <w:tr w:rsidR="004742D2" w:rsidRPr="00527337" w14:paraId="30F874BE"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4DE1D6A" w14:textId="77777777" w:rsidR="004742D2" w:rsidRPr="00527337" w:rsidRDefault="004742D2" w:rsidP="0012462B">
            <w:pPr>
              <w:pStyle w:val="Tabletext"/>
              <w:jc w:val="left"/>
            </w:pPr>
            <w:r w:rsidRPr="00527337">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381B4978"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Borders>
              <w:top w:val="single" w:sz="6" w:space="0" w:color="auto"/>
              <w:left w:val="single" w:sz="6" w:space="0" w:color="auto"/>
              <w:bottom w:val="single" w:sz="6" w:space="0" w:color="auto"/>
              <w:right w:val="single" w:sz="6" w:space="0" w:color="auto"/>
            </w:tcBorders>
          </w:tcPr>
          <w:p w14:paraId="09DE51E5" w14:textId="77777777" w:rsidR="004742D2" w:rsidRPr="00527337" w:rsidRDefault="004742D2" w:rsidP="00D43998">
            <w:pPr>
              <w:pStyle w:val="Tabletext"/>
            </w:pPr>
            <w:r w:rsidRPr="00527337">
              <w:t>5</w:t>
            </w:r>
          </w:p>
        </w:tc>
      </w:tr>
      <w:tr w:rsidR="004742D2" w:rsidRPr="00527337" w14:paraId="3387666F"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6A3597E" w14:textId="77777777" w:rsidR="004742D2" w:rsidRPr="00527337" w:rsidRDefault="004742D2" w:rsidP="0012462B">
            <w:pPr>
              <w:pStyle w:val="Tabletext"/>
              <w:jc w:val="left"/>
            </w:pPr>
            <w:r w:rsidRPr="00527337">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03AD00A8"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egrees/s</w:t>
            </w:r>
          </w:p>
        </w:tc>
        <w:tc>
          <w:tcPr>
            <w:tcW w:w="2721" w:type="dxa"/>
            <w:tcBorders>
              <w:top w:val="single" w:sz="6" w:space="0" w:color="auto"/>
              <w:left w:val="single" w:sz="6" w:space="0" w:color="auto"/>
              <w:bottom w:val="single" w:sz="6" w:space="0" w:color="auto"/>
              <w:right w:val="single" w:sz="6" w:space="0" w:color="auto"/>
            </w:tcBorders>
          </w:tcPr>
          <w:p w14:paraId="1EFEE441" w14:textId="77777777" w:rsidR="004742D2" w:rsidRPr="00527337" w:rsidRDefault="004742D2" w:rsidP="00D43998">
            <w:pPr>
              <w:pStyle w:val="Tabletext"/>
            </w:pPr>
            <w:r w:rsidRPr="00527337">
              <w:t>300</w:t>
            </w:r>
          </w:p>
        </w:tc>
      </w:tr>
      <w:tr w:rsidR="004742D2" w:rsidRPr="00527337" w14:paraId="7A8C166B" w14:textId="77777777" w:rsidTr="004742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C717B7A" w14:textId="77777777" w:rsidR="004742D2" w:rsidRPr="00527337" w:rsidRDefault="004742D2" w:rsidP="0012462B">
            <w:pPr>
              <w:pStyle w:val="Tabletext"/>
              <w:jc w:val="left"/>
            </w:pPr>
            <w:r w:rsidRPr="00527337">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589AD847" w14:textId="77777777" w:rsidR="004742D2" w:rsidRPr="00527337" w:rsidRDefault="004742D2" w:rsidP="00771EEE">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4767F76E" w14:textId="77777777" w:rsidR="004742D2" w:rsidRPr="00527337" w:rsidRDefault="004742D2" w:rsidP="00D43998">
            <w:pPr>
              <w:pStyle w:val="Tabletext"/>
            </w:pPr>
            <w:r w:rsidRPr="00527337">
              <w:t>Continuous</w:t>
            </w:r>
          </w:p>
        </w:tc>
      </w:tr>
      <w:tr w:rsidR="004742D2" w:rsidRPr="00527337" w14:paraId="1EF8E380" w14:textId="77777777" w:rsidTr="004742D2">
        <w:trPr>
          <w:cantSplit/>
          <w:jc w:val="center"/>
        </w:trPr>
        <w:tc>
          <w:tcPr>
            <w:tcW w:w="2660" w:type="dxa"/>
          </w:tcPr>
          <w:p w14:paraId="6B44F071" w14:textId="77777777" w:rsidR="004742D2" w:rsidRPr="00527337" w:rsidRDefault="004742D2" w:rsidP="0012462B">
            <w:pPr>
              <w:pStyle w:val="Tabletext"/>
              <w:jc w:val="left"/>
            </w:pPr>
            <w:r w:rsidRPr="00527337">
              <w:t xml:space="preserve">Antenna vertical scan </w:t>
            </w:r>
          </w:p>
        </w:tc>
        <w:tc>
          <w:tcPr>
            <w:tcW w:w="1116" w:type="dxa"/>
          </w:tcPr>
          <w:p w14:paraId="4EC91CB4" w14:textId="77777777" w:rsidR="004742D2" w:rsidRPr="00527337" w:rsidRDefault="0012462B" w:rsidP="00771EEE">
            <w:pPr>
              <w:pStyle w:val="Tabletext"/>
              <w:keepLines/>
              <w:tabs>
                <w:tab w:val="left" w:leader="dot" w:pos="7938"/>
                <w:tab w:val="center" w:pos="9526"/>
              </w:tabs>
              <w:ind w:left="567" w:hanging="567"/>
              <w:jc w:val="center"/>
            </w:pPr>
            <w:r>
              <w:t>d</w:t>
            </w:r>
            <w:r w:rsidR="004742D2" w:rsidRPr="00527337">
              <w:t>egrees</w:t>
            </w:r>
          </w:p>
        </w:tc>
        <w:tc>
          <w:tcPr>
            <w:tcW w:w="2721" w:type="dxa"/>
          </w:tcPr>
          <w:p w14:paraId="145F16C3" w14:textId="77777777" w:rsidR="004742D2" w:rsidRPr="00527337" w:rsidRDefault="004742D2" w:rsidP="00D43998">
            <w:pPr>
              <w:pStyle w:val="Tabletext"/>
            </w:pPr>
            <w:r w:rsidRPr="00527337">
              <w:t>Not applicable</w:t>
            </w:r>
          </w:p>
        </w:tc>
      </w:tr>
    </w:tbl>
    <w:p w14:paraId="4D3C62DE" w14:textId="77777777" w:rsidR="00BC38A0" w:rsidRPr="00527337" w:rsidRDefault="00BC38A0" w:rsidP="00BC38A0">
      <w:pPr>
        <w:pStyle w:val="TableNo"/>
      </w:pPr>
      <w:r w:rsidRPr="00527337">
        <w:br w:type="page"/>
      </w:r>
      <w:r w:rsidRPr="00527337">
        <w:lastRenderedPageBreak/>
        <w:t>TABLE 3 (</w:t>
      </w:r>
      <w:r w:rsidRPr="00527337">
        <w:rPr>
          <w:i/>
        </w:rPr>
        <w:t>end</w:t>
      </w:r>
      <w:r w:rsidRPr="00527337">
        <w:t>)</w:t>
      </w:r>
    </w:p>
    <w:tbl>
      <w:tblPr>
        <w:tblW w:w="14459" w:type="dxa"/>
        <w:jc w:val="center"/>
        <w:tblLayout w:type="fixed"/>
        <w:tblLook w:val="0000" w:firstRow="0" w:lastRow="0" w:firstColumn="0" w:lastColumn="0" w:noHBand="0" w:noVBand="0"/>
      </w:tblPr>
      <w:tblGrid>
        <w:gridCol w:w="6481"/>
        <w:gridCol w:w="2109"/>
        <w:gridCol w:w="5869"/>
      </w:tblGrid>
      <w:tr w:rsidR="004742D2" w:rsidRPr="00527337" w14:paraId="6D949581" w14:textId="77777777" w:rsidTr="004742D2">
        <w:trPr>
          <w:cantSplit/>
          <w:jc w:val="center"/>
        </w:trPr>
        <w:tc>
          <w:tcPr>
            <w:tcW w:w="2975" w:type="dxa"/>
            <w:tcBorders>
              <w:top w:val="single" w:sz="6" w:space="0" w:color="auto"/>
              <w:left w:val="single" w:sz="6" w:space="0" w:color="auto"/>
              <w:bottom w:val="single" w:sz="6" w:space="0" w:color="auto"/>
            </w:tcBorders>
          </w:tcPr>
          <w:p w14:paraId="20A9AF6C" w14:textId="77777777" w:rsidR="004742D2" w:rsidRPr="00527337" w:rsidRDefault="004742D2" w:rsidP="00771EEE">
            <w:pPr>
              <w:pStyle w:val="Tablehead"/>
            </w:pPr>
            <w:r w:rsidRPr="00527337">
              <w:t>Characteristics</w:t>
            </w:r>
          </w:p>
        </w:tc>
        <w:tc>
          <w:tcPr>
            <w:tcW w:w="968" w:type="dxa"/>
            <w:tcBorders>
              <w:top w:val="single" w:sz="6" w:space="0" w:color="auto"/>
              <w:left w:val="single" w:sz="6" w:space="0" w:color="auto"/>
              <w:bottom w:val="single" w:sz="6" w:space="0" w:color="auto"/>
              <w:right w:val="single" w:sz="6" w:space="0" w:color="auto"/>
            </w:tcBorders>
          </w:tcPr>
          <w:p w14:paraId="28BB94BB" w14:textId="77777777" w:rsidR="004742D2" w:rsidRPr="00527337" w:rsidRDefault="004742D2" w:rsidP="00771EEE">
            <w:pPr>
              <w:pStyle w:val="Tablehead"/>
            </w:pPr>
            <w:r w:rsidRPr="00527337">
              <w:t>Units</w:t>
            </w:r>
          </w:p>
        </w:tc>
        <w:tc>
          <w:tcPr>
            <w:tcW w:w="2694" w:type="dxa"/>
            <w:tcBorders>
              <w:top w:val="single" w:sz="6" w:space="0" w:color="auto"/>
              <w:left w:val="single" w:sz="6" w:space="0" w:color="auto"/>
              <w:bottom w:val="single" w:sz="6" w:space="0" w:color="auto"/>
              <w:right w:val="single" w:sz="6" w:space="0" w:color="auto"/>
            </w:tcBorders>
          </w:tcPr>
          <w:p w14:paraId="3F45A340" w14:textId="77777777" w:rsidR="004742D2" w:rsidRPr="00527337" w:rsidRDefault="004742D2" w:rsidP="00771EEE">
            <w:pPr>
              <w:pStyle w:val="Tablehead"/>
            </w:pPr>
            <w:r w:rsidRPr="00527337">
              <w:t>System G9</w:t>
            </w:r>
          </w:p>
        </w:tc>
      </w:tr>
      <w:tr w:rsidR="004742D2" w:rsidRPr="00527337" w14:paraId="0D71DA9F"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8386C19" w14:textId="77777777" w:rsidR="004742D2" w:rsidRPr="00527337" w:rsidRDefault="004742D2" w:rsidP="00771EEE">
            <w:pPr>
              <w:pStyle w:val="Tabletext"/>
            </w:pPr>
            <w:r w:rsidRPr="00527337">
              <w:t>Antenna vertical scan type</w:t>
            </w:r>
          </w:p>
        </w:tc>
        <w:tc>
          <w:tcPr>
            <w:tcW w:w="968" w:type="dxa"/>
          </w:tcPr>
          <w:p w14:paraId="2797ED33" w14:textId="77777777" w:rsidR="004742D2" w:rsidRPr="00527337" w:rsidRDefault="004742D2" w:rsidP="00771EEE">
            <w:pPr>
              <w:pStyle w:val="Tabletext"/>
              <w:jc w:val="center"/>
            </w:pPr>
          </w:p>
        </w:tc>
        <w:tc>
          <w:tcPr>
            <w:tcW w:w="2694" w:type="dxa"/>
          </w:tcPr>
          <w:p w14:paraId="0A738995" w14:textId="77777777" w:rsidR="004742D2" w:rsidRPr="00527337" w:rsidRDefault="004742D2" w:rsidP="00D43998">
            <w:pPr>
              <w:pStyle w:val="Tabletext"/>
            </w:pPr>
            <w:r w:rsidRPr="00527337">
              <w:t>Random</w:t>
            </w:r>
          </w:p>
        </w:tc>
      </w:tr>
      <w:tr w:rsidR="004742D2" w:rsidRPr="00527337" w14:paraId="23EC083F"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3DCAFCB" w14:textId="77777777" w:rsidR="004742D2" w:rsidRPr="00D43998" w:rsidRDefault="004742D2" w:rsidP="00771EEE">
            <w:pPr>
              <w:pStyle w:val="Tabletext"/>
              <w:keepLines/>
              <w:tabs>
                <w:tab w:val="left" w:leader="dot" w:pos="7938"/>
                <w:tab w:val="center" w:pos="9526"/>
              </w:tabs>
              <w:ind w:left="567" w:hanging="567"/>
              <w:rPr>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968" w:type="dxa"/>
          </w:tcPr>
          <w:p w14:paraId="2450FB21" w14:textId="77777777" w:rsidR="004742D2" w:rsidRPr="00527337" w:rsidRDefault="004742D2" w:rsidP="00771EEE">
            <w:pPr>
              <w:pStyle w:val="Tabletext"/>
              <w:keepLines/>
              <w:tabs>
                <w:tab w:val="left" w:leader="dot" w:pos="7938"/>
                <w:tab w:val="center" w:pos="9526"/>
              </w:tabs>
              <w:ind w:left="567" w:hanging="567"/>
              <w:jc w:val="center"/>
            </w:pPr>
            <w:r w:rsidRPr="00527337">
              <w:t>dBi</w:t>
            </w:r>
          </w:p>
        </w:tc>
        <w:tc>
          <w:tcPr>
            <w:tcW w:w="2694" w:type="dxa"/>
          </w:tcPr>
          <w:p w14:paraId="51BEE88B" w14:textId="77777777" w:rsidR="004742D2" w:rsidRPr="00527337" w:rsidRDefault="004742D2" w:rsidP="00D43998">
            <w:pPr>
              <w:pStyle w:val="Tabletext"/>
            </w:pPr>
            <w:r w:rsidRPr="00527337">
              <w:t>Not specified</w:t>
            </w:r>
          </w:p>
        </w:tc>
      </w:tr>
      <w:tr w:rsidR="004742D2" w:rsidRPr="00527337" w14:paraId="19FE161A"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31051402" w14:textId="77777777" w:rsidR="004742D2" w:rsidRPr="00527337" w:rsidRDefault="004742D2" w:rsidP="00771EEE">
            <w:pPr>
              <w:pStyle w:val="Tabletext"/>
              <w:keepLines/>
              <w:tabs>
                <w:tab w:val="left" w:leader="dot" w:pos="7938"/>
                <w:tab w:val="center" w:pos="9526"/>
              </w:tabs>
              <w:ind w:left="567" w:hanging="567"/>
              <w:rPr>
                <w:b/>
              </w:rPr>
            </w:pPr>
            <w:r w:rsidRPr="00527337">
              <w:t xml:space="preserve">Antenna height </w:t>
            </w:r>
          </w:p>
        </w:tc>
        <w:tc>
          <w:tcPr>
            <w:tcW w:w="968" w:type="dxa"/>
          </w:tcPr>
          <w:p w14:paraId="2ADD5044" w14:textId="77777777" w:rsidR="004742D2" w:rsidRPr="00527337" w:rsidRDefault="004742D2" w:rsidP="00771EEE">
            <w:pPr>
              <w:pStyle w:val="Tabletext"/>
              <w:keepLines/>
              <w:tabs>
                <w:tab w:val="left" w:leader="dot" w:pos="7938"/>
                <w:tab w:val="center" w:pos="9526"/>
              </w:tabs>
              <w:ind w:left="567" w:hanging="567"/>
              <w:jc w:val="center"/>
            </w:pPr>
            <w:r w:rsidRPr="00527337">
              <w:t>M</w:t>
            </w:r>
          </w:p>
        </w:tc>
        <w:tc>
          <w:tcPr>
            <w:tcW w:w="2694" w:type="dxa"/>
          </w:tcPr>
          <w:p w14:paraId="075D1BBF" w14:textId="77777777" w:rsidR="004742D2" w:rsidRPr="00527337" w:rsidRDefault="004742D2" w:rsidP="00D43998">
            <w:pPr>
              <w:pStyle w:val="Tabletext"/>
            </w:pPr>
            <w:r w:rsidRPr="00527337">
              <w:t>Ground level</w:t>
            </w:r>
          </w:p>
        </w:tc>
      </w:tr>
      <w:tr w:rsidR="004742D2" w:rsidRPr="00527337" w14:paraId="69E9CA30"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43A2A143" w14:textId="77777777" w:rsidR="004742D2" w:rsidRPr="00527337" w:rsidRDefault="004742D2" w:rsidP="00771EEE">
            <w:pPr>
              <w:pStyle w:val="Tabletext"/>
              <w:keepLines/>
              <w:tabs>
                <w:tab w:val="left" w:leader="dot" w:pos="7938"/>
                <w:tab w:val="center" w:pos="9526"/>
              </w:tabs>
              <w:ind w:left="567" w:hanging="567"/>
            </w:pPr>
            <w:r w:rsidRPr="00527337">
              <w:t xml:space="preserve">Receiver IF 3 dB bandwidth </w:t>
            </w:r>
          </w:p>
        </w:tc>
        <w:tc>
          <w:tcPr>
            <w:tcW w:w="968" w:type="dxa"/>
          </w:tcPr>
          <w:p w14:paraId="51115B8F"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21F25D16" w14:textId="77777777" w:rsidR="004742D2" w:rsidRPr="00527337" w:rsidRDefault="004742D2" w:rsidP="00D43998">
            <w:pPr>
              <w:pStyle w:val="Tabletext"/>
            </w:pPr>
            <w:r w:rsidRPr="00527337">
              <w:t>3</w:t>
            </w:r>
          </w:p>
        </w:tc>
      </w:tr>
      <w:tr w:rsidR="004742D2" w:rsidRPr="00527337" w14:paraId="4B4C9A27"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48FE924A" w14:textId="77777777" w:rsidR="004742D2" w:rsidRPr="00527337" w:rsidRDefault="004742D2" w:rsidP="00771EEE">
            <w:pPr>
              <w:pStyle w:val="Tabletext"/>
              <w:keepLines/>
              <w:tabs>
                <w:tab w:val="left" w:leader="dot" w:pos="7938"/>
                <w:tab w:val="center" w:pos="9526"/>
              </w:tabs>
              <w:ind w:left="567" w:hanging="567"/>
            </w:pPr>
            <w:r w:rsidRPr="00527337">
              <w:t xml:space="preserve">Receiver noise floor </w:t>
            </w:r>
          </w:p>
        </w:tc>
        <w:tc>
          <w:tcPr>
            <w:tcW w:w="968" w:type="dxa"/>
          </w:tcPr>
          <w:p w14:paraId="693F0E93" w14:textId="77777777" w:rsidR="004742D2" w:rsidRPr="00527337" w:rsidRDefault="004742D2" w:rsidP="00771EEE">
            <w:pPr>
              <w:pStyle w:val="Tabletext"/>
              <w:keepLines/>
              <w:tabs>
                <w:tab w:val="left" w:leader="dot" w:pos="7938"/>
                <w:tab w:val="center" w:pos="9526"/>
              </w:tabs>
              <w:ind w:left="567" w:hanging="567"/>
              <w:jc w:val="center"/>
            </w:pPr>
            <w:r w:rsidRPr="00527337">
              <w:t>dBm</w:t>
            </w:r>
          </w:p>
        </w:tc>
        <w:tc>
          <w:tcPr>
            <w:tcW w:w="2694" w:type="dxa"/>
          </w:tcPr>
          <w:p w14:paraId="331F1A9C" w14:textId="77777777" w:rsidR="004742D2" w:rsidRPr="00527337" w:rsidRDefault="004742D2" w:rsidP="00D43998">
            <w:pPr>
              <w:pStyle w:val="Tabletext"/>
            </w:pPr>
            <w:r w:rsidRPr="00527337">
              <w:t>–105</w:t>
            </w:r>
          </w:p>
        </w:tc>
      </w:tr>
      <w:tr w:rsidR="004742D2" w:rsidRPr="00527337" w14:paraId="3547BD3E"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4C2AEF2" w14:textId="77777777" w:rsidR="004742D2" w:rsidRPr="00527337" w:rsidRDefault="004742D2" w:rsidP="00771EEE">
            <w:pPr>
              <w:pStyle w:val="Tabletext"/>
              <w:keepLines/>
              <w:tabs>
                <w:tab w:val="left" w:leader="dot" w:pos="7938"/>
                <w:tab w:val="center" w:pos="9526"/>
              </w:tabs>
              <w:ind w:left="567" w:hanging="567"/>
            </w:pPr>
            <w:r w:rsidRPr="00527337">
              <w:t xml:space="preserve">Receive loss </w:t>
            </w:r>
          </w:p>
        </w:tc>
        <w:tc>
          <w:tcPr>
            <w:tcW w:w="968" w:type="dxa"/>
          </w:tcPr>
          <w:p w14:paraId="4BBE5F84" w14:textId="77777777" w:rsidR="004742D2" w:rsidRPr="00527337" w:rsidRDefault="004742D2" w:rsidP="00771EEE">
            <w:pPr>
              <w:pStyle w:val="Tabletext"/>
              <w:keepLines/>
              <w:tabs>
                <w:tab w:val="left" w:leader="dot" w:pos="7938"/>
                <w:tab w:val="center" w:pos="9526"/>
              </w:tabs>
              <w:ind w:left="567" w:hanging="567"/>
              <w:jc w:val="center"/>
            </w:pPr>
            <w:r w:rsidRPr="00527337">
              <w:t>dB</w:t>
            </w:r>
          </w:p>
        </w:tc>
        <w:tc>
          <w:tcPr>
            <w:tcW w:w="2694" w:type="dxa"/>
          </w:tcPr>
          <w:p w14:paraId="6163307B" w14:textId="77777777" w:rsidR="004742D2" w:rsidRPr="00527337" w:rsidRDefault="004742D2" w:rsidP="00D43998">
            <w:pPr>
              <w:pStyle w:val="Tabletext"/>
            </w:pPr>
            <w:r w:rsidRPr="00527337">
              <w:t>Not specified</w:t>
            </w:r>
          </w:p>
        </w:tc>
      </w:tr>
      <w:tr w:rsidR="004742D2" w:rsidRPr="00527337" w14:paraId="0074DE59"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C33D635" w14:textId="77777777" w:rsidR="004742D2" w:rsidRPr="00527337" w:rsidRDefault="004742D2" w:rsidP="00771EEE">
            <w:pPr>
              <w:pStyle w:val="Tabletext"/>
              <w:keepLines/>
              <w:tabs>
                <w:tab w:val="left" w:leader="dot" w:pos="7938"/>
                <w:tab w:val="center" w:pos="9526"/>
              </w:tabs>
              <w:ind w:left="567" w:hanging="567"/>
            </w:pPr>
            <w:r w:rsidRPr="00527337">
              <w:t xml:space="preserve">Chirp bandwidth </w:t>
            </w:r>
          </w:p>
        </w:tc>
        <w:tc>
          <w:tcPr>
            <w:tcW w:w="968" w:type="dxa"/>
          </w:tcPr>
          <w:p w14:paraId="0BAD6B33"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16F642FF" w14:textId="77777777" w:rsidR="004742D2" w:rsidRPr="00527337" w:rsidRDefault="004742D2" w:rsidP="00D43998">
            <w:pPr>
              <w:pStyle w:val="Tabletext"/>
            </w:pPr>
            <w:r w:rsidRPr="00527337">
              <w:t>3</w:t>
            </w:r>
          </w:p>
        </w:tc>
      </w:tr>
      <w:tr w:rsidR="004742D2" w:rsidRPr="00527337" w14:paraId="0F2766C9" w14:textId="77777777" w:rsidTr="004742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E82A82B" w14:textId="77777777" w:rsidR="004742D2" w:rsidRPr="00527337" w:rsidRDefault="004742D2" w:rsidP="00771EEE">
            <w:pPr>
              <w:pStyle w:val="Tabletext"/>
              <w:keepLines/>
              <w:tabs>
                <w:tab w:val="left" w:leader="dot" w:pos="7938"/>
                <w:tab w:val="center" w:pos="9526"/>
              </w:tabs>
              <w:ind w:left="567" w:hanging="567"/>
              <w:rPr>
                <w:lang w:val="de-DE"/>
              </w:rPr>
            </w:pPr>
            <w:r w:rsidRPr="00527337">
              <w:rPr>
                <w:lang w:val="de-DE"/>
              </w:rPr>
              <w:t xml:space="preserve">RF emission bandwidth </w:t>
            </w:r>
          </w:p>
          <w:p w14:paraId="157A3711" w14:textId="77777777" w:rsidR="004742D2" w:rsidRPr="00527337" w:rsidRDefault="004742D2" w:rsidP="00771EEE">
            <w:pPr>
              <w:pStyle w:val="Tabletext"/>
              <w:rPr>
                <w:lang w:val="de-DE"/>
              </w:rPr>
            </w:pPr>
            <w:r w:rsidRPr="00527337">
              <w:rPr>
                <w:lang w:val="de-DE"/>
              </w:rPr>
              <w:t>–</w:t>
            </w:r>
            <w:r w:rsidRPr="00527337">
              <w:rPr>
                <w:lang w:val="de-DE"/>
              </w:rPr>
              <w:tab/>
              <w:t>3 dB</w:t>
            </w:r>
          </w:p>
          <w:p w14:paraId="0C9F440F" w14:textId="77777777" w:rsidR="004742D2" w:rsidRPr="00527337" w:rsidRDefault="004742D2" w:rsidP="00771EEE">
            <w:pPr>
              <w:pStyle w:val="Tabletext"/>
              <w:rPr>
                <w:lang w:val="de-DE"/>
              </w:rPr>
            </w:pPr>
            <w:r w:rsidRPr="00527337">
              <w:rPr>
                <w:lang w:val="de-DE"/>
              </w:rPr>
              <w:t>–</w:t>
            </w:r>
            <w:r w:rsidRPr="00527337">
              <w:rPr>
                <w:lang w:val="de-DE"/>
              </w:rPr>
              <w:tab/>
              <w:t>20 dB</w:t>
            </w:r>
          </w:p>
        </w:tc>
        <w:tc>
          <w:tcPr>
            <w:tcW w:w="968" w:type="dxa"/>
          </w:tcPr>
          <w:p w14:paraId="5502AA1C" w14:textId="77777777" w:rsidR="004742D2" w:rsidRPr="00527337" w:rsidRDefault="004742D2" w:rsidP="00771EEE">
            <w:pPr>
              <w:pStyle w:val="Tabletext"/>
              <w:keepLines/>
              <w:tabs>
                <w:tab w:val="left" w:leader="dot" w:pos="7938"/>
                <w:tab w:val="center" w:pos="9526"/>
              </w:tabs>
              <w:ind w:left="567" w:hanging="567"/>
              <w:jc w:val="center"/>
            </w:pPr>
            <w:r w:rsidRPr="00527337">
              <w:t>MHz</w:t>
            </w:r>
          </w:p>
        </w:tc>
        <w:tc>
          <w:tcPr>
            <w:tcW w:w="2694" w:type="dxa"/>
          </w:tcPr>
          <w:p w14:paraId="6244CE45" w14:textId="77777777" w:rsidR="004742D2" w:rsidRPr="00527337" w:rsidRDefault="004742D2" w:rsidP="00771EEE">
            <w:pPr>
              <w:pStyle w:val="Tabletext"/>
            </w:pPr>
          </w:p>
          <w:p w14:paraId="04AA2A5A" w14:textId="77777777" w:rsidR="004742D2" w:rsidRPr="00527337" w:rsidRDefault="0012462B" w:rsidP="00771EEE">
            <w:pPr>
              <w:pStyle w:val="Tabletext"/>
            </w:pPr>
            <w:r>
              <w:br/>
            </w:r>
            <w:r w:rsidR="004742D2" w:rsidRPr="00527337">
              <w:t>3</w:t>
            </w:r>
          </w:p>
        </w:tc>
      </w:tr>
    </w:tbl>
    <w:p w14:paraId="759EE750" w14:textId="77777777" w:rsidR="00BC38A0" w:rsidRPr="00D43998" w:rsidRDefault="00BC38A0" w:rsidP="0012462B">
      <w:pPr>
        <w:pStyle w:val="Tabletext"/>
        <w:ind w:left="284" w:hanging="284"/>
        <w:rPr>
          <w:lang w:val="en-US"/>
        </w:rPr>
      </w:pPr>
      <w:r w:rsidRPr="00D43998">
        <w:rPr>
          <w:lang w:val="en-US"/>
        </w:rPr>
        <w:t>*</w:t>
      </w:r>
      <w:r w:rsidRPr="00D43998">
        <w:rPr>
          <w:lang w:val="en-US"/>
        </w:rPr>
        <w:tab/>
        <w:t>Radar systems with characteristics similar to those given in Table 2 for maritime radionavigation systems may also be used for ground based aeronautical radars at airports.</w:t>
      </w:r>
    </w:p>
    <w:p w14:paraId="6C1CCE0A" w14:textId="77777777" w:rsidR="00BC38A0" w:rsidRPr="00D43998" w:rsidRDefault="00BC38A0" w:rsidP="00BC38A0">
      <w:pPr>
        <w:overflowPunct/>
        <w:autoSpaceDE/>
        <w:autoSpaceDN/>
        <w:adjustRightInd/>
        <w:spacing w:before="0"/>
        <w:textAlignment w:val="auto"/>
        <w:rPr>
          <w:rFonts w:eastAsia="MS Mincho"/>
          <w:sz w:val="2"/>
          <w:szCs w:val="2"/>
          <w:lang w:val="en-US"/>
        </w:rPr>
      </w:pPr>
      <w:r w:rsidRPr="00D43998">
        <w:rPr>
          <w:sz w:val="2"/>
          <w:szCs w:val="2"/>
          <w:lang w:val="en-US"/>
        </w:rPr>
        <w:br w:type="page"/>
      </w:r>
    </w:p>
    <w:p w14:paraId="281937B7" w14:textId="77777777" w:rsidR="00BC38A0" w:rsidRPr="00D43998" w:rsidRDefault="00BC38A0" w:rsidP="00BC38A0">
      <w:pPr>
        <w:pStyle w:val="TableNo"/>
        <w:rPr>
          <w:lang w:val="en-US"/>
        </w:rPr>
      </w:pPr>
      <w:r w:rsidRPr="00D43998">
        <w:rPr>
          <w:lang w:val="en-US"/>
        </w:rPr>
        <w:lastRenderedPageBreak/>
        <w:br/>
        <w:t>TABLE 4</w:t>
      </w:r>
    </w:p>
    <w:p w14:paraId="6A7B387A" w14:textId="77777777" w:rsidR="00BC38A0" w:rsidRPr="00D43998" w:rsidRDefault="00BC38A0" w:rsidP="00BC38A0">
      <w:pPr>
        <w:pStyle w:val="Tabletitle"/>
        <w:rPr>
          <w:lang w:val="en-US"/>
        </w:rPr>
      </w:pPr>
      <w:r w:rsidRPr="00D43998">
        <w:rPr>
          <w:lang w:val="en-US"/>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14:paraId="1F854AD0" w14:textId="77777777" w:rsidTr="0012462B">
        <w:trPr>
          <w:cantSplit/>
          <w:tblHeader/>
          <w:jc w:val="center"/>
        </w:trPr>
        <w:tc>
          <w:tcPr>
            <w:tcW w:w="2925" w:type="dxa"/>
            <w:vAlign w:val="center"/>
          </w:tcPr>
          <w:p w14:paraId="143287B9" w14:textId="77777777" w:rsidR="00BC38A0" w:rsidRPr="00527337" w:rsidRDefault="00BC38A0" w:rsidP="0012462B">
            <w:pPr>
              <w:pStyle w:val="Tablehead"/>
              <w:jc w:val="left"/>
            </w:pPr>
            <w:r w:rsidRPr="00527337">
              <w:t>Characteristics</w:t>
            </w:r>
          </w:p>
        </w:tc>
        <w:tc>
          <w:tcPr>
            <w:tcW w:w="1049" w:type="dxa"/>
          </w:tcPr>
          <w:p w14:paraId="718D9128" w14:textId="77777777" w:rsidR="00BC38A0" w:rsidRPr="00527337" w:rsidRDefault="00BC38A0" w:rsidP="0012462B">
            <w:pPr>
              <w:pStyle w:val="Tablehead"/>
            </w:pPr>
            <w:r w:rsidRPr="00527337">
              <w:t>Units</w:t>
            </w:r>
          </w:p>
        </w:tc>
        <w:tc>
          <w:tcPr>
            <w:tcW w:w="2745" w:type="dxa"/>
            <w:vAlign w:val="center"/>
          </w:tcPr>
          <w:p w14:paraId="5F069A46" w14:textId="77777777" w:rsidR="00BC38A0" w:rsidRPr="00527337" w:rsidRDefault="00BC38A0" w:rsidP="00771EEE">
            <w:pPr>
              <w:pStyle w:val="Tablehead"/>
            </w:pPr>
            <w:r w:rsidRPr="00527337">
              <w:t>System G10</w:t>
            </w:r>
          </w:p>
        </w:tc>
        <w:tc>
          <w:tcPr>
            <w:tcW w:w="2835" w:type="dxa"/>
            <w:vAlign w:val="center"/>
          </w:tcPr>
          <w:p w14:paraId="1B595B41" w14:textId="77777777" w:rsidR="00BC38A0" w:rsidRPr="00527337" w:rsidRDefault="00BC38A0" w:rsidP="00771EEE">
            <w:pPr>
              <w:pStyle w:val="Tablehead"/>
            </w:pPr>
            <w:r w:rsidRPr="00527337">
              <w:t>System G11</w:t>
            </w:r>
          </w:p>
        </w:tc>
        <w:tc>
          <w:tcPr>
            <w:tcW w:w="2835" w:type="dxa"/>
            <w:vAlign w:val="center"/>
          </w:tcPr>
          <w:p w14:paraId="4E0E8EB3" w14:textId="77777777" w:rsidR="00BC38A0" w:rsidRPr="00527337" w:rsidRDefault="00BC38A0" w:rsidP="00771EEE">
            <w:pPr>
              <w:pStyle w:val="Tablehead"/>
            </w:pPr>
            <w:r w:rsidRPr="00527337">
              <w:t>System G12</w:t>
            </w:r>
          </w:p>
        </w:tc>
      </w:tr>
      <w:tr w:rsidR="00BC38A0" w:rsidRPr="00527337" w14:paraId="221B602C" w14:textId="77777777" w:rsidTr="0012462B">
        <w:trPr>
          <w:cantSplit/>
          <w:jc w:val="center"/>
        </w:trPr>
        <w:tc>
          <w:tcPr>
            <w:tcW w:w="2925" w:type="dxa"/>
            <w:vAlign w:val="center"/>
          </w:tcPr>
          <w:p w14:paraId="5793C29C" w14:textId="77777777" w:rsidR="00BC38A0" w:rsidRPr="00527337" w:rsidRDefault="00BC38A0" w:rsidP="0012462B">
            <w:pPr>
              <w:pStyle w:val="Tabletext"/>
              <w:jc w:val="left"/>
            </w:pPr>
            <w:r w:rsidRPr="00527337">
              <w:t>Function</w:t>
            </w:r>
          </w:p>
        </w:tc>
        <w:tc>
          <w:tcPr>
            <w:tcW w:w="1049" w:type="dxa"/>
          </w:tcPr>
          <w:p w14:paraId="5A9DCB96" w14:textId="77777777" w:rsidR="00BC38A0" w:rsidRPr="00527337" w:rsidRDefault="00BC38A0" w:rsidP="0012462B">
            <w:pPr>
              <w:pStyle w:val="Tabletext"/>
              <w:jc w:val="center"/>
            </w:pPr>
          </w:p>
        </w:tc>
        <w:tc>
          <w:tcPr>
            <w:tcW w:w="2745" w:type="dxa"/>
            <w:vAlign w:val="center"/>
          </w:tcPr>
          <w:p w14:paraId="72982F6D" w14:textId="77777777" w:rsidR="00BC38A0" w:rsidRPr="00527337" w:rsidRDefault="00BC38A0" w:rsidP="00D43998">
            <w:pPr>
              <w:pStyle w:val="Tabletext"/>
            </w:pPr>
            <w:r w:rsidRPr="00527337">
              <w:t>Intrusion detection</w:t>
            </w:r>
          </w:p>
        </w:tc>
        <w:tc>
          <w:tcPr>
            <w:tcW w:w="2835" w:type="dxa"/>
            <w:vAlign w:val="center"/>
          </w:tcPr>
          <w:p w14:paraId="5360650D" w14:textId="77777777" w:rsidR="00BC38A0" w:rsidRPr="00527337" w:rsidRDefault="00BC38A0" w:rsidP="00D43998">
            <w:pPr>
              <w:pStyle w:val="Tabletext"/>
            </w:pPr>
            <w:r w:rsidRPr="00527337">
              <w:t>Intrusion detection</w:t>
            </w:r>
          </w:p>
        </w:tc>
        <w:tc>
          <w:tcPr>
            <w:tcW w:w="2835" w:type="dxa"/>
            <w:vAlign w:val="center"/>
          </w:tcPr>
          <w:p w14:paraId="341198B0" w14:textId="77777777" w:rsidR="00BC38A0" w:rsidRPr="00527337" w:rsidRDefault="00BC38A0" w:rsidP="00D43998">
            <w:pPr>
              <w:pStyle w:val="Tabletext"/>
            </w:pPr>
            <w:r w:rsidRPr="00527337">
              <w:t>Velocity measurement</w:t>
            </w:r>
          </w:p>
        </w:tc>
      </w:tr>
      <w:tr w:rsidR="00BC38A0" w:rsidRPr="00527337" w14:paraId="6F8FDA45" w14:textId="77777777" w:rsidTr="0012462B">
        <w:trPr>
          <w:cantSplit/>
          <w:jc w:val="center"/>
        </w:trPr>
        <w:tc>
          <w:tcPr>
            <w:tcW w:w="2925" w:type="dxa"/>
            <w:vAlign w:val="center"/>
          </w:tcPr>
          <w:p w14:paraId="0F452F5C" w14:textId="77777777" w:rsidR="00BC38A0" w:rsidRPr="00527337" w:rsidRDefault="00BC38A0" w:rsidP="0012462B">
            <w:pPr>
              <w:pStyle w:val="Tabletext"/>
              <w:jc w:val="left"/>
            </w:pPr>
            <w:r w:rsidRPr="00527337">
              <w:t xml:space="preserve">Platform type </w:t>
            </w:r>
          </w:p>
        </w:tc>
        <w:tc>
          <w:tcPr>
            <w:tcW w:w="1049" w:type="dxa"/>
          </w:tcPr>
          <w:p w14:paraId="6C3698D0" w14:textId="77777777" w:rsidR="00BC38A0" w:rsidRPr="00527337" w:rsidRDefault="00BC38A0" w:rsidP="0012462B">
            <w:pPr>
              <w:pStyle w:val="Tabletext"/>
              <w:jc w:val="center"/>
            </w:pPr>
          </w:p>
        </w:tc>
        <w:tc>
          <w:tcPr>
            <w:tcW w:w="2745" w:type="dxa"/>
            <w:vAlign w:val="center"/>
          </w:tcPr>
          <w:p w14:paraId="05914CD7" w14:textId="77777777" w:rsidR="00BC38A0" w:rsidRPr="00527337" w:rsidRDefault="00BC38A0" w:rsidP="00D43998">
            <w:pPr>
              <w:pStyle w:val="Tabletext"/>
            </w:pPr>
            <w:r w:rsidRPr="00527337">
              <w:t>Ground</w:t>
            </w:r>
          </w:p>
        </w:tc>
        <w:tc>
          <w:tcPr>
            <w:tcW w:w="2835" w:type="dxa"/>
            <w:vAlign w:val="center"/>
          </w:tcPr>
          <w:p w14:paraId="323D8F86" w14:textId="77777777" w:rsidR="00BC38A0" w:rsidRPr="00527337" w:rsidRDefault="00BC38A0" w:rsidP="00D43998">
            <w:pPr>
              <w:pStyle w:val="Tabletext"/>
            </w:pPr>
            <w:r w:rsidRPr="00527337">
              <w:t>Ground</w:t>
            </w:r>
          </w:p>
        </w:tc>
        <w:tc>
          <w:tcPr>
            <w:tcW w:w="2835" w:type="dxa"/>
            <w:vAlign w:val="center"/>
          </w:tcPr>
          <w:p w14:paraId="7EB7E317" w14:textId="77777777" w:rsidR="00BC38A0" w:rsidRPr="00527337" w:rsidRDefault="00BC38A0" w:rsidP="00D43998">
            <w:pPr>
              <w:pStyle w:val="Tabletext"/>
            </w:pPr>
            <w:r w:rsidRPr="00527337">
              <w:t>Ground</w:t>
            </w:r>
          </w:p>
        </w:tc>
      </w:tr>
      <w:tr w:rsidR="00BC38A0" w:rsidRPr="00527337" w14:paraId="07C011ED" w14:textId="77777777" w:rsidTr="0012462B">
        <w:trPr>
          <w:cantSplit/>
          <w:jc w:val="center"/>
        </w:trPr>
        <w:tc>
          <w:tcPr>
            <w:tcW w:w="2925" w:type="dxa"/>
            <w:vAlign w:val="center"/>
          </w:tcPr>
          <w:p w14:paraId="7CB57F13" w14:textId="77777777" w:rsidR="00BC38A0" w:rsidRPr="00527337" w:rsidRDefault="00BC38A0" w:rsidP="0012462B">
            <w:pPr>
              <w:pStyle w:val="Tabletext"/>
              <w:jc w:val="left"/>
            </w:pPr>
            <w:r w:rsidRPr="00D43998">
              <w:t xml:space="preserve">Tuning range </w:t>
            </w:r>
          </w:p>
        </w:tc>
        <w:tc>
          <w:tcPr>
            <w:tcW w:w="1049" w:type="dxa"/>
          </w:tcPr>
          <w:p w14:paraId="59D8FF66" w14:textId="77777777" w:rsidR="00BC38A0" w:rsidRPr="00527337" w:rsidRDefault="00BC38A0" w:rsidP="0012462B">
            <w:pPr>
              <w:pStyle w:val="Tabletext"/>
              <w:keepLines/>
              <w:tabs>
                <w:tab w:val="left" w:leader="dot" w:pos="7938"/>
                <w:tab w:val="center" w:pos="9526"/>
              </w:tabs>
              <w:ind w:left="567" w:hanging="567"/>
              <w:jc w:val="center"/>
            </w:pPr>
            <w:r w:rsidRPr="00527337">
              <w:t>GHz</w:t>
            </w:r>
          </w:p>
        </w:tc>
        <w:tc>
          <w:tcPr>
            <w:tcW w:w="2745" w:type="dxa"/>
            <w:vAlign w:val="center"/>
          </w:tcPr>
          <w:p w14:paraId="74CAE3DD" w14:textId="77777777" w:rsidR="00BC38A0" w:rsidRPr="00527337" w:rsidRDefault="00BC38A0" w:rsidP="00D43998">
            <w:pPr>
              <w:pStyle w:val="Tabletext"/>
            </w:pPr>
            <w:r w:rsidRPr="00D43998">
              <w:t>10.525</w:t>
            </w:r>
          </w:p>
        </w:tc>
        <w:tc>
          <w:tcPr>
            <w:tcW w:w="2835" w:type="dxa"/>
            <w:vAlign w:val="center"/>
          </w:tcPr>
          <w:p w14:paraId="26948023" w14:textId="77777777" w:rsidR="00BC38A0" w:rsidRPr="00527337" w:rsidRDefault="00BC38A0" w:rsidP="00D43998">
            <w:pPr>
              <w:pStyle w:val="Tabletext"/>
            </w:pPr>
            <w:r w:rsidRPr="00527337">
              <w:rPr>
                <w:caps/>
              </w:rPr>
              <w:t>10.15-10.65</w:t>
            </w:r>
          </w:p>
        </w:tc>
        <w:tc>
          <w:tcPr>
            <w:tcW w:w="2835" w:type="dxa"/>
            <w:vAlign w:val="center"/>
          </w:tcPr>
          <w:p w14:paraId="2A047317" w14:textId="77777777" w:rsidR="00BC38A0" w:rsidRPr="00527337" w:rsidRDefault="00BC38A0" w:rsidP="00D43998">
            <w:pPr>
              <w:pStyle w:val="Tabletext"/>
            </w:pPr>
            <w:r w:rsidRPr="00527337">
              <w:rPr>
                <w:caps/>
              </w:rPr>
              <w:t>10.519-10.531</w:t>
            </w:r>
          </w:p>
        </w:tc>
      </w:tr>
      <w:tr w:rsidR="00BC38A0" w:rsidRPr="00527337" w14:paraId="21CC8552" w14:textId="77777777" w:rsidTr="0012462B">
        <w:trPr>
          <w:cantSplit/>
          <w:jc w:val="center"/>
        </w:trPr>
        <w:tc>
          <w:tcPr>
            <w:tcW w:w="2925" w:type="dxa"/>
            <w:vAlign w:val="center"/>
          </w:tcPr>
          <w:p w14:paraId="6E7C5908" w14:textId="77777777" w:rsidR="00BC38A0" w:rsidRPr="00527337" w:rsidRDefault="00BC38A0" w:rsidP="0012462B">
            <w:pPr>
              <w:pStyle w:val="Tabletext"/>
              <w:jc w:val="left"/>
            </w:pPr>
            <w:r w:rsidRPr="00527337">
              <w:t>Modulation</w:t>
            </w:r>
          </w:p>
        </w:tc>
        <w:tc>
          <w:tcPr>
            <w:tcW w:w="1049" w:type="dxa"/>
          </w:tcPr>
          <w:p w14:paraId="337080FE" w14:textId="77777777" w:rsidR="00BC38A0" w:rsidRPr="00527337" w:rsidRDefault="00BC38A0" w:rsidP="0012462B">
            <w:pPr>
              <w:pStyle w:val="Tabletext"/>
              <w:jc w:val="center"/>
            </w:pPr>
          </w:p>
        </w:tc>
        <w:tc>
          <w:tcPr>
            <w:tcW w:w="2745" w:type="dxa"/>
            <w:vAlign w:val="center"/>
          </w:tcPr>
          <w:p w14:paraId="7E115820" w14:textId="77777777" w:rsidR="00BC38A0" w:rsidRPr="00527337" w:rsidRDefault="00BC38A0" w:rsidP="00D43998">
            <w:pPr>
              <w:pStyle w:val="Tabletext"/>
            </w:pPr>
            <w:r w:rsidRPr="00527337">
              <w:t>CW</w:t>
            </w:r>
          </w:p>
        </w:tc>
        <w:tc>
          <w:tcPr>
            <w:tcW w:w="2835" w:type="dxa"/>
            <w:vAlign w:val="center"/>
          </w:tcPr>
          <w:p w14:paraId="7A6ECB3E" w14:textId="77777777" w:rsidR="00BC38A0" w:rsidRPr="00527337" w:rsidRDefault="00BC38A0" w:rsidP="00D43998">
            <w:pPr>
              <w:pStyle w:val="Tabletext"/>
            </w:pPr>
            <w:r w:rsidRPr="00527337">
              <w:t>CW</w:t>
            </w:r>
          </w:p>
        </w:tc>
        <w:tc>
          <w:tcPr>
            <w:tcW w:w="2835" w:type="dxa"/>
            <w:vAlign w:val="center"/>
          </w:tcPr>
          <w:p w14:paraId="0778010A" w14:textId="77777777" w:rsidR="00BC38A0" w:rsidRPr="00527337" w:rsidRDefault="00BC38A0" w:rsidP="00D43998">
            <w:pPr>
              <w:pStyle w:val="Tabletext"/>
            </w:pPr>
            <w:r w:rsidRPr="00527337">
              <w:t>CW</w:t>
            </w:r>
          </w:p>
        </w:tc>
      </w:tr>
      <w:tr w:rsidR="00BC38A0" w:rsidRPr="00527337" w14:paraId="20C3C4E4" w14:textId="77777777" w:rsidTr="0012462B">
        <w:trPr>
          <w:cantSplit/>
          <w:jc w:val="center"/>
        </w:trPr>
        <w:tc>
          <w:tcPr>
            <w:tcW w:w="2925" w:type="dxa"/>
            <w:vAlign w:val="center"/>
          </w:tcPr>
          <w:p w14:paraId="3E236678" w14:textId="77777777" w:rsidR="00BC38A0" w:rsidRPr="00527337" w:rsidRDefault="00BC38A0" w:rsidP="0012462B">
            <w:pPr>
              <w:pStyle w:val="Tabletext"/>
              <w:jc w:val="left"/>
            </w:pPr>
            <w:r w:rsidRPr="00527337">
              <w:t xml:space="preserve">Peak power into antenna </w:t>
            </w:r>
          </w:p>
        </w:tc>
        <w:tc>
          <w:tcPr>
            <w:tcW w:w="1049" w:type="dxa"/>
          </w:tcPr>
          <w:p w14:paraId="6F1ECE9A"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14:paraId="0BE8CEF4" w14:textId="77777777" w:rsidR="00BC38A0" w:rsidRPr="00527337" w:rsidRDefault="00BC38A0" w:rsidP="00D43998">
            <w:pPr>
              <w:pStyle w:val="Tabletext"/>
            </w:pPr>
            <w:r w:rsidRPr="00527337">
              <w:t>10</w:t>
            </w:r>
          </w:p>
        </w:tc>
        <w:tc>
          <w:tcPr>
            <w:tcW w:w="2835" w:type="dxa"/>
            <w:vAlign w:val="center"/>
          </w:tcPr>
          <w:p w14:paraId="7D58146B" w14:textId="77777777" w:rsidR="00BC38A0" w:rsidRPr="00527337" w:rsidRDefault="00BC38A0" w:rsidP="00D43998">
            <w:pPr>
              <w:pStyle w:val="Tabletext"/>
            </w:pPr>
            <w:r w:rsidRPr="00527337">
              <w:t>10</w:t>
            </w:r>
          </w:p>
        </w:tc>
        <w:tc>
          <w:tcPr>
            <w:tcW w:w="2835" w:type="dxa"/>
            <w:vAlign w:val="center"/>
          </w:tcPr>
          <w:p w14:paraId="37144C66" w14:textId="77777777" w:rsidR="00BC38A0" w:rsidRPr="00527337" w:rsidRDefault="00BC38A0" w:rsidP="00D43998">
            <w:pPr>
              <w:pStyle w:val="Tabletext"/>
            </w:pPr>
            <w:r w:rsidRPr="00527337">
              <w:t>0.5</w:t>
            </w:r>
          </w:p>
        </w:tc>
      </w:tr>
      <w:tr w:rsidR="00BC38A0" w:rsidRPr="00527337" w14:paraId="097FE00C" w14:textId="77777777" w:rsidTr="0012462B">
        <w:trPr>
          <w:cantSplit/>
          <w:jc w:val="center"/>
        </w:trPr>
        <w:tc>
          <w:tcPr>
            <w:tcW w:w="2925" w:type="dxa"/>
            <w:vAlign w:val="center"/>
          </w:tcPr>
          <w:p w14:paraId="11651E85" w14:textId="77777777" w:rsidR="00BC38A0" w:rsidRPr="00527337" w:rsidRDefault="00BC38A0" w:rsidP="0012462B">
            <w:pPr>
              <w:pStyle w:val="Tabletext"/>
              <w:jc w:val="left"/>
            </w:pPr>
            <w:r w:rsidRPr="00527337">
              <w:t xml:space="preserve">Average power into antenna </w:t>
            </w:r>
          </w:p>
        </w:tc>
        <w:tc>
          <w:tcPr>
            <w:tcW w:w="1049" w:type="dxa"/>
          </w:tcPr>
          <w:p w14:paraId="6F5096ED"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745" w:type="dxa"/>
            <w:vAlign w:val="center"/>
          </w:tcPr>
          <w:p w14:paraId="01BAEE4C" w14:textId="77777777" w:rsidR="00BC38A0" w:rsidRPr="00527337" w:rsidRDefault="00BC38A0" w:rsidP="00D43998">
            <w:pPr>
              <w:pStyle w:val="Tabletext"/>
            </w:pPr>
            <w:r w:rsidRPr="00527337">
              <w:t>Not applicable</w:t>
            </w:r>
          </w:p>
        </w:tc>
        <w:tc>
          <w:tcPr>
            <w:tcW w:w="2835" w:type="dxa"/>
            <w:vAlign w:val="center"/>
          </w:tcPr>
          <w:p w14:paraId="7B54982C" w14:textId="77777777" w:rsidR="00BC38A0" w:rsidRPr="00527337" w:rsidRDefault="00BC38A0" w:rsidP="00D43998">
            <w:pPr>
              <w:pStyle w:val="Tabletext"/>
            </w:pPr>
            <w:r w:rsidRPr="00527337">
              <w:t>Not applicable</w:t>
            </w:r>
          </w:p>
        </w:tc>
        <w:tc>
          <w:tcPr>
            <w:tcW w:w="2835" w:type="dxa"/>
            <w:vAlign w:val="center"/>
          </w:tcPr>
          <w:p w14:paraId="775EC386" w14:textId="77777777" w:rsidR="00BC38A0" w:rsidRPr="00527337" w:rsidRDefault="00BC38A0" w:rsidP="00D43998">
            <w:pPr>
              <w:pStyle w:val="Tabletext"/>
            </w:pPr>
            <w:r w:rsidRPr="00527337">
              <w:t>Not applicable</w:t>
            </w:r>
          </w:p>
        </w:tc>
      </w:tr>
      <w:tr w:rsidR="00BC38A0" w:rsidRPr="00527337" w14:paraId="65A14B3F" w14:textId="77777777" w:rsidTr="0012462B">
        <w:trPr>
          <w:cantSplit/>
          <w:jc w:val="center"/>
        </w:trPr>
        <w:tc>
          <w:tcPr>
            <w:tcW w:w="2925" w:type="dxa"/>
            <w:vAlign w:val="center"/>
          </w:tcPr>
          <w:p w14:paraId="09C2E349" w14:textId="77777777"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49" w:type="dxa"/>
          </w:tcPr>
          <w:p w14:paraId="14962078" w14:textId="77777777" w:rsidR="00BC38A0" w:rsidRPr="00527337" w:rsidRDefault="00BE746E" w:rsidP="0012462B">
            <w:pPr>
              <w:pStyle w:val="Tabletext"/>
              <w:jc w:val="center"/>
            </w:pPr>
            <w:r>
              <w:sym w:font="Symbol" w:char="F06D"/>
            </w:r>
            <w:proofErr w:type="gramStart"/>
            <w:r w:rsidR="00BC38A0" w:rsidRPr="00527337">
              <w:t>s</w:t>
            </w:r>
            <w:proofErr w:type="gramEnd"/>
          </w:p>
          <w:p w14:paraId="5E6850DE" w14:textId="77777777" w:rsidR="00BC38A0" w:rsidRPr="00527337" w:rsidRDefault="00BC38A0" w:rsidP="0012462B">
            <w:pPr>
              <w:pStyle w:val="Tabletext"/>
              <w:jc w:val="center"/>
            </w:pPr>
            <w:r w:rsidRPr="00527337">
              <w:t>pps</w:t>
            </w:r>
          </w:p>
        </w:tc>
        <w:tc>
          <w:tcPr>
            <w:tcW w:w="2745" w:type="dxa"/>
            <w:vAlign w:val="center"/>
          </w:tcPr>
          <w:p w14:paraId="62F3341B" w14:textId="77777777" w:rsidR="00BC38A0" w:rsidRPr="00527337" w:rsidRDefault="00BC38A0" w:rsidP="00D43998">
            <w:pPr>
              <w:pStyle w:val="Tabletext"/>
            </w:pPr>
            <w:r w:rsidRPr="00527337">
              <w:t>Not applicable</w:t>
            </w:r>
          </w:p>
        </w:tc>
        <w:tc>
          <w:tcPr>
            <w:tcW w:w="2835" w:type="dxa"/>
            <w:vAlign w:val="center"/>
          </w:tcPr>
          <w:p w14:paraId="2722D962" w14:textId="77777777" w:rsidR="00BC38A0" w:rsidRPr="00527337" w:rsidRDefault="00BC38A0" w:rsidP="00D43998">
            <w:pPr>
              <w:pStyle w:val="Tabletext"/>
            </w:pPr>
            <w:r w:rsidRPr="00527337">
              <w:t>Not applicable</w:t>
            </w:r>
          </w:p>
        </w:tc>
        <w:tc>
          <w:tcPr>
            <w:tcW w:w="2835" w:type="dxa"/>
            <w:vAlign w:val="center"/>
          </w:tcPr>
          <w:p w14:paraId="7EFA5BD1" w14:textId="77777777" w:rsidR="00BC38A0" w:rsidRPr="00527337" w:rsidRDefault="00BC38A0" w:rsidP="00D43998">
            <w:pPr>
              <w:pStyle w:val="Tabletext"/>
            </w:pPr>
            <w:r w:rsidRPr="00527337">
              <w:t>Not applicable</w:t>
            </w:r>
          </w:p>
        </w:tc>
      </w:tr>
      <w:tr w:rsidR="00BC38A0" w:rsidRPr="00527337" w14:paraId="64F90AAD" w14:textId="77777777" w:rsidTr="0012462B">
        <w:trPr>
          <w:cantSplit/>
          <w:jc w:val="center"/>
        </w:trPr>
        <w:tc>
          <w:tcPr>
            <w:tcW w:w="2925" w:type="dxa"/>
            <w:vAlign w:val="center"/>
          </w:tcPr>
          <w:p w14:paraId="77D0A67F" w14:textId="77777777" w:rsidR="00BC38A0" w:rsidRPr="00527337" w:rsidRDefault="00BC38A0" w:rsidP="0012462B">
            <w:pPr>
              <w:pStyle w:val="Tabletext"/>
              <w:jc w:val="left"/>
            </w:pPr>
            <w:r w:rsidRPr="00527337">
              <w:t xml:space="preserve">Maximum duty cycle </w:t>
            </w:r>
          </w:p>
        </w:tc>
        <w:tc>
          <w:tcPr>
            <w:tcW w:w="1049" w:type="dxa"/>
          </w:tcPr>
          <w:p w14:paraId="1A904495" w14:textId="77777777" w:rsidR="00BC38A0" w:rsidRPr="00527337" w:rsidRDefault="00BC38A0" w:rsidP="0012462B">
            <w:pPr>
              <w:pStyle w:val="Tabletext"/>
              <w:jc w:val="center"/>
            </w:pPr>
          </w:p>
        </w:tc>
        <w:tc>
          <w:tcPr>
            <w:tcW w:w="2745" w:type="dxa"/>
            <w:vAlign w:val="center"/>
          </w:tcPr>
          <w:p w14:paraId="2BA3D814" w14:textId="77777777" w:rsidR="00BC38A0" w:rsidRPr="00527337" w:rsidRDefault="00BC38A0" w:rsidP="00D43998">
            <w:pPr>
              <w:pStyle w:val="Tabletext"/>
            </w:pPr>
            <w:r w:rsidRPr="00527337">
              <w:t>1</w:t>
            </w:r>
          </w:p>
        </w:tc>
        <w:tc>
          <w:tcPr>
            <w:tcW w:w="2835" w:type="dxa"/>
            <w:vAlign w:val="center"/>
          </w:tcPr>
          <w:p w14:paraId="47A549D6" w14:textId="77777777" w:rsidR="00BC38A0" w:rsidRPr="00527337" w:rsidRDefault="00BC38A0" w:rsidP="00D43998">
            <w:pPr>
              <w:pStyle w:val="Tabletext"/>
            </w:pPr>
            <w:r w:rsidRPr="00527337">
              <w:t>1</w:t>
            </w:r>
          </w:p>
        </w:tc>
        <w:tc>
          <w:tcPr>
            <w:tcW w:w="2835" w:type="dxa"/>
            <w:vAlign w:val="center"/>
          </w:tcPr>
          <w:p w14:paraId="2B0E7707" w14:textId="77777777" w:rsidR="00BC38A0" w:rsidRPr="00527337" w:rsidRDefault="00BC38A0" w:rsidP="00D43998">
            <w:pPr>
              <w:pStyle w:val="Tabletext"/>
            </w:pPr>
            <w:r w:rsidRPr="00527337">
              <w:t>1</w:t>
            </w:r>
          </w:p>
        </w:tc>
      </w:tr>
      <w:tr w:rsidR="00BC38A0" w:rsidRPr="00527337" w14:paraId="35A17C04" w14:textId="77777777" w:rsidTr="0012462B">
        <w:trPr>
          <w:cantSplit/>
          <w:jc w:val="center"/>
        </w:trPr>
        <w:tc>
          <w:tcPr>
            <w:tcW w:w="2925" w:type="dxa"/>
            <w:vAlign w:val="center"/>
          </w:tcPr>
          <w:p w14:paraId="411B8576" w14:textId="77777777" w:rsidR="00BC38A0" w:rsidRPr="00527337" w:rsidRDefault="00BC38A0" w:rsidP="0012462B">
            <w:pPr>
              <w:pStyle w:val="Tabletext"/>
              <w:jc w:val="left"/>
            </w:pPr>
            <w:r w:rsidRPr="00527337">
              <w:t xml:space="preserve">Pulse rise/fall time </w:t>
            </w:r>
          </w:p>
        </w:tc>
        <w:tc>
          <w:tcPr>
            <w:tcW w:w="1049" w:type="dxa"/>
          </w:tcPr>
          <w:p w14:paraId="57DBC7F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745" w:type="dxa"/>
            <w:vAlign w:val="center"/>
          </w:tcPr>
          <w:p w14:paraId="25928514" w14:textId="77777777" w:rsidR="00BC38A0" w:rsidRPr="00527337" w:rsidRDefault="00BC38A0" w:rsidP="00D43998">
            <w:pPr>
              <w:pStyle w:val="Tabletext"/>
            </w:pPr>
            <w:r w:rsidRPr="00527337">
              <w:t>Not applicable</w:t>
            </w:r>
          </w:p>
        </w:tc>
        <w:tc>
          <w:tcPr>
            <w:tcW w:w="2835" w:type="dxa"/>
            <w:vAlign w:val="center"/>
          </w:tcPr>
          <w:p w14:paraId="010814E7" w14:textId="77777777" w:rsidR="00BC38A0" w:rsidRPr="00527337" w:rsidRDefault="00BC38A0" w:rsidP="00D43998">
            <w:pPr>
              <w:pStyle w:val="Tabletext"/>
            </w:pPr>
            <w:r w:rsidRPr="00527337">
              <w:t>Not applicable</w:t>
            </w:r>
          </w:p>
        </w:tc>
        <w:tc>
          <w:tcPr>
            <w:tcW w:w="2835" w:type="dxa"/>
            <w:vAlign w:val="center"/>
          </w:tcPr>
          <w:p w14:paraId="2E16A415" w14:textId="77777777" w:rsidR="00BC38A0" w:rsidRPr="00527337" w:rsidRDefault="00BC38A0" w:rsidP="00D43998">
            <w:pPr>
              <w:pStyle w:val="Tabletext"/>
            </w:pPr>
            <w:r w:rsidRPr="00527337">
              <w:t>Not applicable</w:t>
            </w:r>
          </w:p>
        </w:tc>
      </w:tr>
      <w:tr w:rsidR="00BC38A0" w:rsidRPr="00527337" w14:paraId="5E068871" w14:textId="77777777" w:rsidTr="0012462B">
        <w:trPr>
          <w:cantSplit/>
          <w:jc w:val="center"/>
        </w:trPr>
        <w:tc>
          <w:tcPr>
            <w:tcW w:w="2925" w:type="dxa"/>
            <w:vAlign w:val="center"/>
          </w:tcPr>
          <w:p w14:paraId="0F1F8840" w14:textId="77777777" w:rsidR="00BC38A0" w:rsidRPr="00527337" w:rsidRDefault="00BC38A0" w:rsidP="0012462B">
            <w:pPr>
              <w:pStyle w:val="Tabletext"/>
              <w:jc w:val="left"/>
            </w:pPr>
            <w:r w:rsidRPr="00527337">
              <w:t>Antenna pattern type</w:t>
            </w:r>
          </w:p>
        </w:tc>
        <w:tc>
          <w:tcPr>
            <w:tcW w:w="1049" w:type="dxa"/>
          </w:tcPr>
          <w:p w14:paraId="47BAB280" w14:textId="77777777" w:rsidR="00BC38A0" w:rsidRPr="00527337" w:rsidRDefault="00BC38A0" w:rsidP="0012462B">
            <w:pPr>
              <w:pStyle w:val="Tabletext"/>
              <w:jc w:val="center"/>
            </w:pPr>
          </w:p>
        </w:tc>
        <w:tc>
          <w:tcPr>
            <w:tcW w:w="2745" w:type="dxa"/>
            <w:vAlign w:val="center"/>
          </w:tcPr>
          <w:p w14:paraId="605EBBA1" w14:textId="77777777" w:rsidR="00BC38A0" w:rsidRPr="00527337" w:rsidRDefault="00BC38A0" w:rsidP="00D43998">
            <w:pPr>
              <w:pStyle w:val="Tabletext"/>
            </w:pPr>
            <w:r w:rsidRPr="00527337">
              <w:t>Parabolic</w:t>
            </w:r>
          </w:p>
        </w:tc>
        <w:tc>
          <w:tcPr>
            <w:tcW w:w="2835" w:type="dxa"/>
            <w:vAlign w:val="center"/>
          </w:tcPr>
          <w:p w14:paraId="2D50F53E" w14:textId="77777777" w:rsidR="00BC38A0" w:rsidRPr="00527337" w:rsidRDefault="00BC38A0" w:rsidP="00D43998">
            <w:pPr>
              <w:pStyle w:val="Tabletext"/>
            </w:pPr>
            <w:r w:rsidRPr="00527337">
              <w:t>Parabolic</w:t>
            </w:r>
          </w:p>
        </w:tc>
        <w:tc>
          <w:tcPr>
            <w:tcW w:w="2835" w:type="dxa"/>
            <w:vAlign w:val="center"/>
          </w:tcPr>
          <w:p w14:paraId="15DD18A1" w14:textId="77777777" w:rsidR="00BC38A0" w:rsidRPr="00527337" w:rsidRDefault="00BC38A0" w:rsidP="00D43998">
            <w:pPr>
              <w:pStyle w:val="Tabletext"/>
              <w:rPr>
                <w:b/>
                <w:sz w:val="28"/>
              </w:rPr>
            </w:pPr>
            <w:r w:rsidRPr="00527337">
              <w:t>Pencil beam</w:t>
            </w:r>
          </w:p>
        </w:tc>
      </w:tr>
      <w:tr w:rsidR="00BC38A0" w:rsidRPr="00527337" w14:paraId="0CF98600" w14:textId="77777777" w:rsidTr="0012462B">
        <w:trPr>
          <w:cantSplit/>
          <w:jc w:val="center"/>
        </w:trPr>
        <w:tc>
          <w:tcPr>
            <w:tcW w:w="2925" w:type="dxa"/>
            <w:vAlign w:val="center"/>
          </w:tcPr>
          <w:p w14:paraId="3BAD3A7B" w14:textId="77777777" w:rsidR="00BC38A0" w:rsidRPr="00527337" w:rsidRDefault="00BC38A0" w:rsidP="0012462B">
            <w:pPr>
              <w:pStyle w:val="Tabletext"/>
              <w:jc w:val="left"/>
            </w:pPr>
            <w:r w:rsidRPr="00527337">
              <w:t>Antenna type</w:t>
            </w:r>
          </w:p>
        </w:tc>
        <w:tc>
          <w:tcPr>
            <w:tcW w:w="1049" w:type="dxa"/>
          </w:tcPr>
          <w:p w14:paraId="7FA95BF1" w14:textId="77777777" w:rsidR="00BC38A0" w:rsidRPr="00527337" w:rsidRDefault="00BC38A0" w:rsidP="0012462B">
            <w:pPr>
              <w:pStyle w:val="Tabletext"/>
              <w:jc w:val="center"/>
            </w:pPr>
          </w:p>
        </w:tc>
        <w:tc>
          <w:tcPr>
            <w:tcW w:w="2745" w:type="dxa"/>
            <w:vAlign w:val="center"/>
          </w:tcPr>
          <w:p w14:paraId="1F3935E6" w14:textId="77777777" w:rsidR="00BC38A0" w:rsidRPr="00527337" w:rsidRDefault="00BC38A0" w:rsidP="00D43998">
            <w:pPr>
              <w:pStyle w:val="Tabletext"/>
            </w:pPr>
            <w:r w:rsidRPr="00527337">
              <w:t>Parabolic</w:t>
            </w:r>
          </w:p>
        </w:tc>
        <w:tc>
          <w:tcPr>
            <w:tcW w:w="2835" w:type="dxa"/>
            <w:vAlign w:val="center"/>
          </w:tcPr>
          <w:p w14:paraId="70D56A14" w14:textId="77777777" w:rsidR="00BC38A0" w:rsidRPr="00527337" w:rsidRDefault="00BC38A0" w:rsidP="00D43998">
            <w:pPr>
              <w:pStyle w:val="Tabletext"/>
            </w:pPr>
            <w:r w:rsidRPr="00527337">
              <w:t>Parabolic</w:t>
            </w:r>
          </w:p>
        </w:tc>
        <w:tc>
          <w:tcPr>
            <w:tcW w:w="2835" w:type="dxa"/>
            <w:vAlign w:val="center"/>
          </w:tcPr>
          <w:p w14:paraId="465383F1" w14:textId="77777777" w:rsidR="00BC38A0" w:rsidRPr="00527337" w:rsidRDefault="00BC38A0" w:rsidP="00D43998">
            <w:pPr>
              <w:pStyle w:val="Tabletext"/>
            </w:pPr>
            <w:r w:rsidRPr="00527337">
              <w:t>Planar array</w:t>
            </w:r>
          </w:p>
        </w:tc>
      </w:tr>
      <w:tr w:rsidR="00BC38A0" w:rsidRPr="00527337" w14:paraId="04C31EB7" w14:textId="77777777" w:rsidTr="0012462B">
        <w:trPr>
          <w:cantSplit/>
          <w:jc w:val="center"/>
        </w:trPr>
        <w:tc>
          <w:tcPr>
            <w:tcW w:w="2925" w:type="dxa"/>
            <w:vAlign w:val="center"/>
          </w:tcPr>
          <w:p w14:paraId="5B96727C" w14:textId="77777777" w:rsidR="00BC38A0" w:rsidRPr="00527337" w:rsidRDefault="00BC38A0" w:rsidP="0012462B">
            <w:pPr>
              <w:pStyle w:val="Tabletext"/>
              <w:jc w:val="left"/>
            </w:pPr>
            <w:r w:rsidRPr="00527337">
              <w:t>Antenna polarization</w:t>
            </w:r>
          </w:p>
        </w:tc>
        <w:tc>
          <w:tcPr>
            <w:tcW w:w="1049" w:type="dxa"/>
          </w:tcPr>
          <w:p w14:paraId="35B2D9A3" w14:textId="77777777" w:rsidR="00BC38A0" w:rsidRPr="00527337" w:rsidRDefault="00BC38A0" w:rsidP="0012462B">
            <w:pPr>
              <w:pStyle w:val="Tabletext"/>
              <w:jc w:val="center"/>
            </w:pPr>
          </w:p>
        </w:tc>
        <w:tc>
          <w:tcPr>
            <w:tcW w:w="2745" w:type="dxa"/>
            <w:vAlign w:val="center"/>
          </w:tcPr>
          <w:p w14:paraId="29540CD8" w14:textId="77777777" w:rsidR="00BC38A0" w:rsidRPr="00527337" w:rsidRDefault="00BC38A0" w:rsidP="00D43998">
            <w:pPr>
              <w:pStyle w:val="Tabletext"/>
            </w:pPr>
            <w:r w:rsidRPr="00527337">
              <w:t>Vertical</w:t>
            </w:r>
          </w:p>
        </w:tc>
        <w:tc>
          <w:tcPr>
            <w:tcW w:w="2835" w:type="dxa"/>
            <w:vAlign w:val="center"/>
          </w:tcPr>
          <w:p w14:paraId="187D9103" w14:textId="77777777" w:rsidR="00BC38A0" w:rsidRPr="00527337" w:rsidRDefault="00BC38A0" w:rsidP="00D43998">
            <w:pPr>
              <w:pStyle w:val="Tabletext"/>
            </w:pPr>
            <w:r w:rsidRPr="00527337">
              <w:t>Vertical</w:t>
            </w:r>
          </w:p>
        </w:tc>
        <w:tc>
          <w:tcPr>
            <w:tcW w:w="2835" w:type="dxa"/>
            <w:vAlign w:val="center"/>
          </w:tcPr>
          <w:p w14:paraId="2430F210" w14:textId="77777777" w:rsidR="00BC38A0" w:rsidRPr="00527337" w:rsidRDefault="00BC38A0" w:rsidP="00D43998">
            <w:pPr>
              <w:pStyle w:val="Tabletext"/>
            </w:pPr>
            <w:r w:rsidRPr="00527337">
              <w:t>Vertical</w:t>
            </w:r>
          </w:p>
        </w:tc>
      </w:tr>
      <w:tr w:rsidR="00BC38A0" w:rsidRPr="00527337" w14:paraId="3AA73301" w14:textId="77777777" w:rsidTr="0012462B">
        <w:trPr>
          <w:cantSplit/>
          <w:jc w:val="center"/>
        </w:trPr>
        <w:tc>
          <w:tcPr>
            <w:tcW w:w="2925" w:type="dxa"/>
            <w:vAlign w:val="center"/>
          </w:tcPr>
          <w:p w14:paraId="4C7E1039" w14:textId="77777777" w:rsidR="00BC38A0" w:rsidRPr="00527337" w:rsidRDefault="00BC38A0" w:rsidP="0012462B">
            <w:pPr>
              <w:pStyle w:val="Tabletext"/>
              <w:jc w:val="left"/>
              <w:rPr>
                <w:b/>
              </w:rPr>
            </w:pPr>
            <w:r w:rsidRPr="00527337">
              <w:t xml:space="preserve">Antenna main beam gain </w:t>
            </w:r>
          </w:p>
        </w:tc>
        <w:tc>
          <w:tcPr>
            <w:tcW w:w="1049" w:type="dxa"/>
          </w:tcPr>
          <w:p w14:paraId="1B4127F6" w14:textId="77777777"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745" w:type="dxa"/>
            <w:vAlign w:val="center"/>
          </w:tcPr>
          <w:p w14:paraId="2DA6C642" w14:textId="77777777" w:rsidR="00BC38A0" w:rsidRPr="00527337" w:rsidRDefault="00BC38A0" w:rsidP="00D43998">
            <w:pPr>
              <w:pStyle w:val="Tabletext"/>
            </w:pPr>
            <w:r w:rsidRPr="00527337">
              <w:t>38</w:t>
            </w:r>
          </w:p>
        </w:tc>
        <w:tc>
          <w:tcPr>
            <w:tcW w:w="2835" w:type="dxa"/>
            <w:vAlign w:val="center"/>
          </w:tcPr>
          <w:p w14:paraId="7210AD29" w14:textId="77777777" w:rsidR="00BC38A0" w:rsidRPr="00527337" w:rsidRDefault="00BC38A0" w:rsidP="00D43998">
            <w:pPr>
              <w:pStyle w:val="Tabletext"/>
            </w:pPr>
            <w:r w:rsidRPr="00527337">
              <w:t>42</w:t>
            </w:r>
          </w:p>
        </w:tc>
        <w:tc>
          <w:tcPr>
            <w:tcW w:w="2835" w:type="dxa"/>
            <w:vAlign w:val="center"/>
          </w:tcPr>
          <w:p w14:paraId="04D00046" w14:textId="77777777" w:rsidR="00BC38A0" w:rsidRPr="00527337" w:rsidRDefault="00BC38A0" w:rsidP="00D43998">
            <w:pPr>
              <w:pStyle w:val="Tabletext"/>
            </w:pPr>
            <w:r w:rsidRPr="00527337">
              <w:t>21</w:t>
            </w:r>
          </w:p>
        </w:tc>
      </w:tr>
      <w:tr w:rsidR="00BC38A0" w:rsidRPr="00527337" w14:paraId="7CB05339" w14:textId="77777777" w:rsidTr="0012462B">
        <w:trPr>
          <w:cantSplit/>
          <w:jc w:val="center"/>
        </w:trPr>
        <w:tc>
          <w:tcPr>
            <w:tcW w:w="2925" w:type="dxa"/>
            <w:tcBorders>
              <w:right w:val="nil"/>
            </w:tcBorders>
            <w:vAlign w:val="center"/>
          </w:tcPr>
          <w:p w14:paraId="3B5C8255" w14:textId="77777777" w:rsidR="00BC38A0" w:rsidRPr="00527337" w:rsidRDefault="00BC38A0" w:rsidP="0012462B">
            <w:pPr>
              <w:pStyle w:val="Tabletext"/>
              <w:jc w:val="left"/>
            </w:pPr>
            <w:r w:rsidRPr="00527337">
              <w:br w:type="page"/>
              <w:t xml:space="preserve">Antenna elevation beamwidth </w:t>
            </w:r>
          </w:p>
        </w:tc>
        <w:tc>
          <w:tcPr>
            <w:tcW w:w="1049" w:type="dxa"/>
          </w:tcPr>
          <w:p w14:paraId="6700CFF7" w14:textId="77777777"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14:paraId="253735D0" w14:textId="77777777" w:rsidR="00BC38A0" w:rsidRPr="00527337" w:rsidRDefault="00BC38A0" w:rsidP="00D43998">
            <w:pPr>
              <w:pStyle w:val="Tabletext"/>
            </w:pPr>
            <w:r w:rsidRPr="00527337">
              <w:t>1.9</w:t>
            </w:r>
          </w:p>
        </w:tc>
        <w:tc>
          <w:tcPr>
            <w:tcW w:w="2835" w:type="dxa"/>
            <w:vAlign w:val="center"/>
          </w:tcPr>
          <w:p w14:paraId="5218226F" w14:textId="77777777" w:rsidR="00BC38A0" w:rsidRPr="00527337" w:rsidRDefault="00BC38A0" w:rsidP="00D43998">
            <w:pPr>
              <w:pStyle w:val="Tabletext"/>
            </w:pPr>
            <w:r w:rsidRPr="00527337">
              <w:t>2</w:t>
            </w:r>
          </w:p>
        </w:tc>
        <w:tc>
          <w:tcPr>
            <w:tcW w:w="2835" w:type="dxa"/>
            <w:vAlign w:val="center"/>
          </w:tcPr>
          <w:p w14:paraId="02EDED2C" w14:textId="77777777" w:rsidR="00BC38A0" w:rsidRPr="00527337" w:rsidRDefault="00BC38A0" w:rsidP="00D43998">
            <w:pPr>
              <w:pStyle w:val="Tabletext"/>
            </w:pPr>
            <w:r w:rsidRPr="00527337">
              <w:t>20</w:t>
            </w:r>
          </w:p>
        </w:tc>
      </w:tr>
      <w:tr w:rsidR="00BC38A0" w:rsidRPr="00527337" w14:paraId="48DC11D7" w14:textId="77777777" w:rsidTr="0012462B">
        <w:trPr>
          <w:cantSplit/>
          <w:jc w:val="center"/>
        </w:trPr>
        <w:tc>
          <w:tcPr>
            <w:tcW w:w="2925" w:type="dxa"/>
            <w:tcBorders>
              <w:right w:val="nil"/>
            </w:tcBorders>
            <w:vAlign w:val="center"/>
          </w:tcPr>
          <w:p w14:paraId="1375B24A" w14:textId="77777777" w:rsidR="00BC38A0" w:rsidRPr="00527337" w:rsidRDefault="00BC38A0" w:rsidP="0012462B">
            <w:pPr>
              <w:pStyle w:val="Tabletext"/>
              <w:jc w:val="left"/>
            </w:pPr>
            <w:r w:rsidRPr="00527337">
              <w:t xml:space="preserve">Antenna azimuthal beamwidth </w:t>
            </w:r>
          </w:p>
        </w:tc>
        <w:tc>
          <w:tcPr>
            <w:tcW w:w="1049" w:type="dxa"/>
          </w:tcPr>
          <w:p w14:paraId="25457FC0" w14:textId="77777777" w:rsidR="00BC38A0" w:rsidRPr="00527337" w:rsidRDefault="0012462B" w:rsidP="0012462B">
            <w:pPr>
              <w:pStyle w:val="Tabletext"/>
              <w:keepLines/>
              <w:tabs>
                <w:tab w:val="left" w:leader="dot" w:pos="7938"/>
                <w:tab w:val="center" w:pos="9526"/>
              </w:tabs>
              <w:ind w:left="567" w:hanging="567"/>
              <w:jc w:val="center"/>
            </w:pPr>
            <w:r>
              <w:t>d</w:t>
            </w:r>
            <w:r w:rsidR="00BC38A0" w:rsidRPr="00527337">
              <w:t>egrees</w:t>
            </w:r>
          </w:p>
        </w:tc>
        <w:tc>
          <w:tcPr>
            <w:tcW w:w="2745" w:type="dxa"/>
            <w:tcBorders>
              <w:right w:val="nil"/>
            </w:tcBorders>
            <w:vAlign w:val="center"/>
          </w:tcPr>
          <w:p w14:paraId="7642AB6F" w14:textId="77777777" w:rsidR="00BC38A0" w:rsidRPr="00527337" w:rsidRDefault="00BC38A0" w:rsidP="00D43998">
            <w:pPr>
              <w:pStyle w:val="Tabletext"/>
            </w:pPr>
            <w:r w:rsidRPr="00527337">
              <w:t>1.9</w:t>
            </w:r>
          </w:p>
        </w:tc>
        <w:tc>
          <w:tcPr>
            <w:tcW w:w="2835" w:type="dxa"/>
            <w:vAlign w:val="center"/>
          </w:tcPr>
          <w:p w14:paraId="76B7B47C" w14:textId="77777777" w:rsidR="00BC38A0" w:rsidRPr="00527337" w:rsidRDefault="00BC38A0" w:rsidP="00D43998">
            <w:pPr>
              <w:pStyle w:val="Tabletext"/>
            </w:pPr>
            <w:r w:rsidRPr="00527337">
              <w:t>1.2</w:t>
            </w:r>
          </w:p>
        </w:tc>
        <w:tc>
          <w:tcPr>
            <w:tcW w:w="2835" w:type="dxa"/>
            <w:vAlign w:val="center"/>
          </w:tcPr>
          <w:p w14:paraId="0094004C" w14:textId="77777777" w:rsidR="00BC38A0" w:rsidRPr="00527337" w:rsidRDefault="00BC38A0" w:rsidP="00D43998">
            <w:pPr>
              <w:pStyle w:val="Tabletext"/>
            </w:pPr>
            <w:r w:rsidRPr="00527337">
              <w:t>10</w:t>
            </w:r>
          </w:p>
        </w:tc>
      </w:tr>
      <w:tr w:rsidR="00BC38A0" w:rsidRPr="00527337" w14:paraId="70F55609" w14:textId="77777777" w:rsidTr="0012462B">
        <w:trPr>
          <w:cantSplit/>
          <w:jc w:val="center"/>
        </w:trPr>
        <w:tc>
          <w:tcPr>
            <w:tcW w:w="2925" w:type="dxa"/>
            <w:tcBorders>
              <w:right w:val="nil"/>
            </w:tcBorders>
            <w:vAlign w:val="center"/>
          </w:tcPr>
          <w:p w14:paraId="3DA541B8" w14:textId="77777777" w:rsidR="00BC38A0" w:rsidRPr="00527337" w:rsidRDefault="00BC38A0" w:rsidP="0012462B">
            <w:pPr>
              <w:pStyle w:val="Tabletext"/>
              <w:jc w:val="left"/>
            </w:pPr>
            <w:r w:rsidRPr="00527337">
              <w:t>Antenna horizontal scan rate</w:t>
            </w:r>
          </w:p>
        </w:tc>
        <w:tc>
          <w:tcPr>
            <w:tcW w:w="1049" w:type="dxa"/>
          </w:tcPr>
          <w:p w14:paraId="07D70245" w14:textId="77777777" w:rsidR="00BC38A0" w:rsidRPr="00527337" w:rsidRDefault="00BC38A0" w:rsidP="0012462B">
            <w:pPr>
              <w:pStyle w:val="Tabletext"/>
              <w:jc w:val="center"/>
            </w:pPr>
          </w:p>
        </w:tc>
        <w:tc>
          <w:tcPr>
            <w:tcW w:w="2745" w:type="dxa"/>
            <w:tcBorders>
              <w:right w:val="nil"/>
            </w:tcBorders>
            <w:vAlign w:val="center"/>
          </w:tcPr>
          <w:p w14:paraId="5E7EBD0C" w14:textId="77777777" w:rsidR="00BC38A0" w:rsidRPr="00527337" w:rsidRDefault="00BC38A0" w:rsidP="00D43998">
            <w:pPr>
              <w:pStyle w:val="Tabletext"/>
            </w:pPr>
            <w:r w:rsidRPr="00527337">
              <w:t>Not specified</w:t>
            </w:r>
          </w:p>
        </w:tc>
        <w:tc>
          <w:tcPr>
            <w:tcW w:w="2835" w:type="dxa"/>
            <w:vAlign w:val="center"/>
          </w:tcPr>
          <w:p w14:paraId="3F27671A" w14:textId="77777777" w:rsidR="00BC38A0" w:rsidRPr="00527337" w:rsidRDefault="00BC38A0" w:rsidP="00D43998">
            <w:pPr>
              <w:pStyle w:val="Tabletext"/>
            </w:pPr>
            <w:r w:rsidRPr="00527337">
              <w:t>Not specified</w:t>
            </w:r>
          </w:p>
        </w:tc>
        <w:tc>
          <w:tcPr>
            <w:tcW w:w="2835" w:type="dxa"/>
            <w:vAlign w:val="center"/>
          </w:tcPr>
          <w:p w14:paraId="65AB1FF1" w14:textId="77777777" w:rsidR="00BC38A0" w:rsidRPr="00527337" w:rsidRDefault="00BC38A0" w:rsidP="00D43998">
            <w:pPr>
              <w:pStyle w:val="Tabletext"/>
            </w:pPr>
            <w:r w:rsidRPr="00527337">
              <w:t>Not specified</w:t>
            </w:r>
          </w:p>
        </w:tc>
      </w:tr>
      <w:tr w:rsidR="00BC38A0" w:rsidRPr="00527337" w14:paraId="68B4CC5F" w14:textId="77777777" w:rsidTr="0012462B">
        <w:trPr>
          <w:cantSplit/>
          <w:jc w:val="center"/>
        </w:trPr>
        <w:tc>
          <w:tcPr>
            <w:tcW w:w="2925" w:type="dxa"/>
            <w:tcBorders>
              <w:right w:val="nil"/>
            </w:tcBorders>
            <w:vAlign w:val="center"/>
          </w:tcPr>
          <w:p w14:paraId="0EF29048" w14:textId="77777777" w:rsidR="00BC38A0" w:rsidRPr="00527337" w:rsidRDefault="00BC38A0" w:rsidP="0012462B">
            <w:pPr>
              <w:pStyle w:val="Tabletext"/>
              <w:jc w:val="left"/>
            </w:pPr>
            <w:r w:rsidRPr="00527337">
              <w:t>Antenna horizontal scan type (continuous, random, sector, etc.)</w:t>
            </w:r>
          </w:p>
        </w:tc>
        <w:tc>
          <w:tcPr>
            <w:tcW w:w="1049" w:type="dxa"/>
          </w:tcPr>
          <w:p w14:paraId="0A95DB1F" w14:textId="77777777" w:rsidR="00BC38A0" w:rsidRPr="00527337" w:rsidRDefault="00BC38A0" w:rsidP="0012462B">
            <w:pPr>
              <w:pStyle w:val="Tabletext"/>
              <w:jc w:val="center"/>
            </w:pPr>
          </w:p>
        </w:tc>
        <w:tc>
          <w:tcPr>
            <w:tcW w:w="2745" w:type="dxa"/>
            <w:tcBorders>
              <w:right w:val="nil"/>
            </w:tcBorders>
            <w:vAlign w:val="center"/>
          </w:tcPr>
          <w:p w14:paraId="3203FA3F" w14:textId="77777777" w:rsidR="00BC38A0" w:rsidRPr="00527337" w:rsidRDefault="00BC38A0" w:rsidP="00D43998">
            <w:pPr>
              <w:pStyle w:val="Tabletext"/>
            </w:pPr>
            <w:r w:rsidRPr="00527337">
              <w:t>Not specified</w:t>
            </w:r>
          </w:p>
        </w:tc>
        <w:tc>
          <w:tcPr>
            <w:tcW w:w="2835" w:type="dxa"/>
            <w:vAlign w:val="center"/>
          </w:tcPr>
          <w:p w14:paraId="5DA40F63" w14:textId="77777777" w:rsidR="00BC38A0" w:rsidRPr="00527337" w:rsidRDefault="00BC38A0" w:rsidP="00D43998">
            <w:pPr>
              <w:pStyle w:val="Tabletext"/>
            </w:pPr>
            <w:r w:rsidRPr="00527337">
              <w:t>Not specified</w:t>
            </w:r>
          </w:p>
        </w:tc>
        <w:tc>
          <w:tcPr>
            <w:tcW w:w="2835" w:type="dxa"/>
            <w:vAlign w:val="center"/>
          </w:tcPr>
          <w:p w14:paraId="79EF3442" w14:textId="77777777" w:rsidR="00BC38A0" w:rsidRPr="00527337" w:rsidRDefault="00BC38A0" w:rsidP="00D43998">
            <w:pPr>
              <w:pStyle w:val="Tabletext"/>
            </w:pPr>
            <w:r w:rsidRPr="00527337">
              <w:t>Not specified</w:t>
            </w:r>
          </w:p>
        </w:tc>
      </w:tr>
      <w:tr w:rsidR="00BC38A0" w:rsidRPr="00527337" w14:paraId="2B94A071" w14:textId="77777777" w:rsidTr="0012462B">
        <w:trPr>
          <w:cantSplit/>
          <w:jc w:val="center"/>
        </w:trPr>
        <w:tc>
          <w:tcPr>
            <w:tcW w:w="2925" w:type="dxa"/>
            <w:vAlign w:val="center"/>
          </w:tcPr>
          <w:p w14:paraId="7B115736" w14:textId="77777777" w:rsidR="00BC38A0" w:rsidRPr="00527337" w:rsidRDefault="00BC38A0" w:rsidP="0012462B">
            <w:pPr>
              <w:pStyle w:val="Tabletext"/>
              <w:jc w:val="left"/>
            </w:pPr>
            <w:r w:rsidRPr="00527337">
              <w:t>Antenna vertical scan</w:t>
            </w:r>
          </w:p>
        </w:tc>
        <w:tc>
          <w:tcPr>
            <w:tcW w:w="1049" w:type="dxa"/>
          </w:tcPr>
          <w:p w14:paraId="634BB8BD" w14:textId="77777777" w:rsidR="00BC38A0" w:rsidRPr="00527337" w:rsidRDefault="00BC38A0" w:rsidP="0012462B">
            <w:pPr>
              <w:pStyle w:val="Tabletext"/>
              <w:jc w:val="center"/>
            </w:pPr>
          </w:p>
        </w:tc>
        <w:tc>
          <w:tcPr>
            <w:tcW w:w="2745" w:type="dxa"/>
            <w:vAlign w:val="center"/>
          </w:tcPr>
          <w:p w14:paraId="6AFB09E4" w14:textId="77777777" w:rsidR="00BC38A0" w:rsidRPr="00527337" w:rsidRDefault="00BC38A0" w:rsidP="00D43998">
            <w:pPr>
              <w:pStyle w:val="Tabletext"/>
            </w:pPr>
            <w:r w:rsidRPr="00527337">
              <w:t>Not specified</w:t>
            </w:r>
          </w:p>
        </w:tc>
        <w:tc>
          <w:tcPr>
            <w:tcW w:w="2835" w:type="dxa"/>
            <w:vAlign w:val="center"/>
          </w:tcPr>
          <w:p w14:paraId="3BB76ADC" w14:textId="77777777" w:rsidR="00BC38A0" w:rsidRPr="00527337" w:rsidRDefault="00BC38A0" w:rsidP="00D43998">
            <w:pPr>
              <w:pStyle w:val="Tabletext"/>
            </w:pPr>
            <w:r w:rsidRPr="00527337">
              <w:t>Not specified</w:t>
            </w:r>
          </w:p>
        </w:tc>
        <w:tc>
          <w:tcPr>
            <w:tcW w:w="2835" w:type="dxa"/>
            <w:vAlign w:val="center"/>
          </w:tcPr>
          <w:p w14:paraId="068B5DA8" w14:textId="77777777" w:rsidR="00BC38A0" w:rsidRPr="00527337" w:rsidRDefault="00BC38A0" w:rsidP="00D43998">
            <w:pPr>
              <w:pStyle w:val="Tabletext"/>
            </w:pPr>
            <w:r w:rsidRPr="00527337">
              <w:t>Not specified</w:t>
            </w:r>
          </w:p>
        </w:tc>
      </w:tr>
      <w:tr w:rsidR="00BC38A0" w:rsidRPr="00527337" w14:paraId="32CC6341" w14:textId="77777777" w:rsidTr="0012462B">
        <w:trPr>
          <w:cantSplit/>
          <w:jc w:val="center"/>
        </w:trPr>
        <w:tc>
          <w:tcPr>
            <w:tcW w:w="2925" w:type="dxa"/>
            <w:vAlign w:val="center"/>
          </w:tcPr>
          <w:p w14:paraId="7FDBE18B" w14:textId="77777777" w:rsidR="00BC38A0" w:rsidRPr="00527337" w:rsidRDefault="00BC38A0" w:rsidP="0012462B">
            <w:pPr>
              <w:pStyle w:val="Tabletext"/>
              <w:jc w:val="left"/>
            </w:pPr>
            <w:r w:rsidRPr="00527337">
              <w:t>Antenna vertical scan type</w:t>
            </w:r>
          </w:p>
        </w:tc>
        <w:tc>
          <w:tcPr>
            <w:tcW w:w="1049" w:type="dxa"/>
          </w:tcPr>
          <w:p w14:paraId="3168912D" w14:textId="77777777" w:rsidR="00BC38A0" w:rsidRPr="00527337" w:rsidRDefault="00BC38A0" w:rsidP="0012462B">
            <w:pPr>
              <w:pStyle w:val="Tabletext"/>
              <w:jc w:val="center"/>
            </w:pPr>
          </w:p>
        </w:tc>
        <w:tc>
          <w:tcPr>
            <w:tcW w:w="2745" w:type="dxa"/>
            <w:vAlign w:val="center"/>
          </w:tcPr>
          <w:p w14:paraId="1396329C" w14:textId="77777777" w:rsidR="00BC38A0" w:rsidRPr="00527337" w:rsidRDefault="00BC38A0" w:rsidP="00D43998">
            <w:pPr>
              <w:pStyle w:val="Tabletext"/>
            </w:pPr>
            <w:r w:rsidRPr="00527337">
              <w:t>Not specified</w:t>
            </w:r>
          </w:p>
        </w:tc>
        <w:tc>
          <w:tcPr>
            <w:tcW w:w="2835" w:type="dxa"/>
            <w:vAlign w:val="center"/>
          </w:tcPr>
          <w:p w14:paraId="04203430" w14:textId="77777777" w:rsidR="00BC38A0" w:rsidRPr="00527337" w:rsidRDefault="00BC38A0" w:rsidP="00D43998">
            <w:pPr>
              <w:pStyle w:val="Tabletext"/>
            </w:pPr>
            <w:r w:rsidRPr="00527337">
              <w:t>Not specified</w:t>
            </w:r>
          </w:p>
        </w:tc>
        <w:tc>
          <w:tcPr>
            <w:tcW w:w="2835" w:type="dxa"/>
            <w:vAlign w:val="center"/>
          </w:tcPr>
          <w:p w14:paraId="627EBAAD" w14:textId="77777777" w:rsidR="00BC38A0" w:rsidRPr="00527337" w:rsidRDefault="00BC38A0" w:rsidP="00D43998">
            <w:pPr>
              <w:pStyle w:val="Tabletext"/>
            </w:pPr>
            <w:r w:rsidRPr="00527337">
              <w:t>Not specified</w:t>
            </w:r>
          </w:p>
        </w:tc>
      </w:tr>
    </w:tbl>
    <w:p w14:paraId="6608775F" w14:textId="77777777" w:rsidR="00BC38A0" w:rsidRPr="00527337" w:rsidRDefault="00BC38A0" w:rsidP="0012462B">
      <w:pPr>
        <w:pStyle w:val="Tablefin"/>
      </w:pPr>
      <w:r w:rsidRPr="00527337">
        <w:br w:type="page"/>
      </w:r>
    </w:p>
    <w:p w14:paraId="6DD871A4" w14:textId="77777777" w:rsidR="00BC38A0" w:rsidRPr="00527337" w:rsidRDefault="00BC38A0" w:rsidP="00BC38A0">
      <w:pPr>
        <w:pStyle w:val="TableNo"/>
      </w:pPr>
      <w:r w:rsidRPr="00527337">
        <w:lastRenderedPageBreak/>
        <w:br/>
        <w:t>TABLE 4 (</w:t>
      </w:r>
      <w:r w:rsidRPr="00527337">
        <w:rPr>
          <w:i/>
          <w:iCs/>
        </w:rPr>
        <w:t>continued</w:t>
      </w:r>
      <w:r w:rsidRPr="00527337">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BC38A0" w:rsidRPr="00527337" w14:paraId="625E73F9" w14:textId="77777777" w:rsidTr="0012462B">
        <w:trPr>
          <w:cantSplit/>
          <w:jc w:val="center"/>
        </w:trPr>
        <w:tc>
          <w:tcPr>
            <w:tcW w:w="2925" w:type="dxa"/>
            <w:vAlign w:val="center"/>
          </w:tcPr>
          <w:p w14:paraId="238CA3A1" w14:textId="77777777" w:rsidR="00BC38A0" w:rsidRPr="00527337" w:rsidRDefault="00BC38A0" w:rsidP="00771EEE">
            <w:pPr>
              <w:pStyle w:val="Tablehead"/>
            </w:pPr>
            <w:r w:rsidRPr="00527337">
              <w:t>Characteristics</w:t>
            </w:r>
          </w:p>
        </w:tc>
        <w:tc>
          <w:tcPr>
            <w:tcW w:w="1049" w:type="dxa"/>
          </w:tcPr>
          <w:p w14:paraId="656E257D" w14:textId="77777777" w:rsidR="00BC38A0" w:rsidRPr="00527337" w:rsidRDefault="00BC38A0" w:rsidP="00771EEE">
            <w:pPr>
              <w:pStyle w:val="Tablehead"/>
            </w:pPr>
            <w:r w:rsidRPr="00527337">
              <w:t>Units</w:t>
            </w:r>
          </w:p>
        </w:tc>
        <w:tc>
          <w:tcPr>
            <w:tcW w:w="2745" w:type="dxa"/>
            <w:vAlign w:val="center"/>
          </w:tcPr>
          <w:p w14:paraId="4DA1099F" w14:textId="77777777" w:rsidR="00BC38A0" w:rsidRPr="00527337" w:rsidRDefault="00BC38A0" w:rsidP="00771EEE">
            <w:pPr>
              <w:pStyle w:val="Tablehead"/>
            </w:pPr>
            <w:r w:rsidRPr="00527337">
              <w:t>System G10</w:t>
            </w:r>
          </w:p>
        </w:tc>
        <w:tc>
          <w:tcPr>
            <w:tcW w:w="2835" w:type="dxa"/>
            <w:vAlign w:val="center"/>
          </w:tcPr>
          <w:p w14:paraId="35FAF11A" w14:textId="77777777" w:rsidR="00BC38A0" w:rsidRPr="00527337" w:rsidRDefault="00BC38A0" w:rsidP="00771EEE">
            <w:pPr>
              <w:pStyle w:val="Tablehead"/>
            </w:pPr>
            <w:r w:rsidRPr="00527337">
              <w:t>System G11</w:t>
            </w:r>
          </w:p>
        </w:tc>
        <w:tc>
          <w:tcPr>
            <w:tcW w:w="2835" w:type="dxa"/>
            <w:vAlign w:val="center"/>
          </w:tcPr>
          <w:p w14:paraId="77005233" w14:textId="77777777" w:rsidR="00BC38A0" w:rsidRPr="00527337" w:rsidRDefault="00BC38A0" w:rsidP="00771EEE">
            <w:pPr>
              <w:pStyle w:val="Tablehead"/>
            </w:pPr>
            <w:r w:rsidRPr="00527337">
              <w:t>System G12</w:t>
            </w:r>
          </w:p>
        </w:tc>
      </w:tr>
      <w:tr w:rsidR="00BC38A0" w:rsidRPr="00527337" w14:paraId="7C3D964C" w14:textId="77777777" w:rsidTr="0012462B">
        <w:trPr>
          <w:cantSplit/>
          <w:jc w:val="center"/>
        </w:trPr>
        <w:tc>
          <w:tcPr>
            <w:tcW w:w="2925" w:type="dxa"/>
            <w:vAlign w:val="center"/>
          </w:tcPr>
          <w:p w14:paraId="5C9404A0" w14:textId="77777777" w:rsidR="00BC38A0" w:rsidRPr="00D43998" w:rsidRDefault="00BC38A0" w:rsidP="00771EEE">
            <w:pPr>
              <w:pStyle w:val="Tabletext"/>
              <w:rPr>
                <w:rFonts w:eastAsia="SimSun"/>
                <w:lang w:val="en-US"/>
              </w:rPr>
            </w:pPr>
            <w:r w:rsidRPr="00D43998">
              <w:rPr>
                <w:lang w:val="en-US"/>
              </w:rPr>
              <w:t>Antenna side-lobe (SL) levels (1</w:t>
            </w:r>
            <w:r w:rsidRPr="0012462B">
              <w:rPr>
                <w:vertAlign w:val="superscript"/>
                <w:lang w:val="en-US"/>
              </w:rPr>
              <w:t>st</w:t>
            </w:r>
            <w:r w:rsidRPr="00D43998">
              <w:rPr>
                <w:lang w:val="en-US"/>
              </w:rPr>
              <w:t xml:space="preserve"> SLs and remote SLs) </w:t>
            </w:r>
          </w:p>
        </w:tc>
        <w:tc>
          <w:tcPr>
            <w:tcW w:w="1049" w:type="dxa"/>
          </w:tcPr>
          <w:p w14:paraId="358260EB" w14:textId="77777777" w:rsidR="00BC38A0" w:rsidRPr="00527337" w:rsidRDefault="00BC38A0" w:rsidP="00771EEE">
            <w:pPr>
              <w:pStyle w:val="Tabletext"/>
              <w:keepLines/>
              <w:tabs>
                <w:tab w:val="left" w:leader="dot" w:pos="7938"/>
                <w:tab w:val="center" w:pos="9526"/>
              </w:tabs>
              <w:ind w:left="567" w:hanging="567"/>
              <w:jc w:val="center"/>
            </w:pPr>
            <w:r w:rsidRPr="00527337">
              <w:t>dBi</w:t>
            </w:r>
          </w:p>
        </w:tc>
        <w:tc>
          <w:tcPr>
            <w:tcW w:w="2745" w:type="dxa"/>
            <w:vAlign w:val="center"/>
          </w:tcPr>
          <w:p w14:paraId="65CCD556" w14:textId="77777777" w:rsidR="00BC38A0" w:rsidRPr="00527337" w:rsidRDefault="00BC38A0" w:rsidP="00D43998">
            <w:pPr>
              <w:pStyle w:val="Tabletext"/>
            </w:pPr>
            <w:r w:rsidRPr="00527337">
              <w:t>28</w:t>
            </w:r>
          </w:p>
        </w:tc>
        <w:tc>
          <w:tcPr>
            <w:tcW w:w="2835" w:type="dxa"/>
            <w:vAlign w:val="center"/>
          </w:tcPr>
          <w:p w14:paraId="7E212665" w14:textId="77777777" w:rsidR="00BC38A0" w:rsidRPr="00527337" w:rsidRDefault="00BC38A0" w:rsidP="00D43998">
            <w:pPr>
              <w:pStyle w:val="Tabletext"/>
            </w:pPr>
            <w:r w:rsidRPr="00527337">
              <w:t>22 at 3 degrees</w:t>
            </w:r>
          </w:p>
        </w:tc>
        <w:tc>
          <w:tcPr>
            <w:tcW w:w="2835" w:type="dxa"/>
            <w:vAlign w:val="center"/>
          </w:tcPr>
          <w:p w14:paraId="58CAEEF2" w14:textId="77777777" w:rsidR="00BC38A0" w:rsidRPr="00527337" w:rsidRDefault="00BC38A0" w:rsidP="00D43998">
            <w:pPr>
              <w:pStyle w:val="Tabletext"/>
            </w:pPr>
            <w:r w:rsidRPr="00527337">
              <w:t>9 at 14 degrees</w:t>
            </w:r>
          </w:p>
        </w:tc>
      </w:tr>
      <w:tr w:rsidR="00BC38A0" w:rsidRPr="00527337" w14:paraId="1A769F21" w14:textId="77777777" w:rsidTr="0012462B">
        <w:trPr>
          <w:cantSplit/>
          <w:jc w:val="center"/>
        </w:trPr>
        <w:tc>
          <w:tcPr>
            <w:tcW w:w="2925" w:type="dxa"/>
            <w:vAlign w:val="center"/>
          </w:tcPr>
          <w:p w14:paraId="61BBE063" w14:textId="77777777" w:rsidR="00BC38A0" w:rsidRPr="00527337" w:rsidRDefault="00BC38A0" w:rsidP="00771EEE">
            <w:pPr>
              <w:pStyle w:val="Tabletext"/>
            </w:pPr>
            <w:r w:rsidRPr="00527337">
              <w:t>Antenna height</w:t>
            </w:r>
          </w:p>
        </w:tc>
        <w:tc>
          <w:tcPr>
            <w:tcW w:w="1049" w:type="dxa"/>
          </w:tcPr>
          <w:p w14:paraId="7F9C1CB0" w14:textId="77777777" w:rsidR="00BC38A0" w:rsidRPr="00527337" w:rsidRDefault="00BC38A0" w:rsidP="00771EEE">
            <w:pPr>
              <w:pStyle w:val="Tabletext"/>
              <w:jc w:val="center"/>
            </w:pPr>
          </w:p>
        </w:tc>
        <w:tc>
          <w:tcPr>
            <w:tcW w:w="2745" w:type="dxa"/>
            <w:vAlign w:val="center"/>
          </w:tcPr>
          <w:p w14:paraId="23058D44" w14:textId="77777777" w:rsidR="00BC38A0" w:rsidRPr="00527337" w:rsidRDefault="00BC38A0" w:rsidP="00D43998">
            <w:pPr>
              <w:pStyle w:val="Tabletext"/>
            </w:pPr>
            <w:r w:rsidRPr="00527337">
              <w:t>Not specified</w:t>
            </w:r>
          </w:p>
        </w:tc>
        <w:tc>
          <w:tcPr>
            <w:tcW w:w="2835" w:type="dxa"/>
            <w:vAlign w:val="center"/>
          </w:tcPr>
          <w:p w14:paraId="270930F6" w14:textId="77777777" w:rsidR="00BC38A0" w:rsidRPr="00527337" w:rsidRDefault="00BC38A0" w:rsidP="00D43998">
            <w:pPr>
              <w:pStyle w:val="Tabletext"/>
            </w:pPr>
            <w:r w:rsidRPr="00527337">
              <w:t>Not specified</w:t>
            </w:r>
          </w:p>
        </w:tc>
        <w:tc>
          <w:tcPr>
            <w:tcW w:w="2835" w:type="dxa"/>
            <w:vAlign w:val="center"/>
          </w:tcPr>
          <w:p w14:paraId="26A81D3E" w14:textId="77777777" w:rsidR="00BC38A0" w:rsidRPr="00527337" w:rsidRDefault="00BC38A0" w:rsidP="00D43998">
            <w:pPr>
              <w:pStyle w:val="Tabletext"/>
            </w:pPr>
            <w:r w:rsidRPr="00527337">
              <w:t>Not specified</w:t>
            </w:r>
          </w:p>
        </w:tc>
      </w:tr>
      <w:tr w:rsidR="00BC38A0" w:rsidRPr="00527337" w14:paraId="022FE8FC" w14:textId="77777777" w:rsidTr="0012462B">
        <w:trPr>
          <w:cantSplit/>
          <w:jc w:val="center"/>
        </w:trPr>
        <w:tc>
          <w:tcPr>
            <w:tcW w:w="2925" w:type="dxa"/>
            <w:vAlign w:val="center"/>
          </w:tcPr>
          <w:p w14:paraId="53C37307" w14:textId="77777777" w:rsidR="00BC38A0" w:rsidRPr="00527337" w:rsidRDefault="00BC38A0" w:rsidP="00771EEE">
            <w:pPr>
              <w:pStyle w:val="Tabletext"/>
            </w:pPr>
            <w:r w:rsidRPr="00527337">
              <w:t xml:space="preserve">Receiver IF 3 dB bandwidth </w:t>
            </w:r>
          </w:p>
        </w:tc>
        <w:tc>
          <w:tcPr>
            <w:tcW w:w="1049" w:type="dxa"/>
          </w:tcPr>
          <w:p w14:paraId="0C20BCAC"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14:paraId="5EF2BFE4" w14:textId="77777777" w:rsidR="00BC38A0" w:rsidRPr="00527337" w:rsidRDefault="00BC38A0" w:rsidP="00D43998">
            <w:pPr>
              <w:pStyle w:val="Tabletext"/>
            </w:pPr>
            <w:r w:rsidRPr="00527337">
              <w:t>Not applicable</w:t>
            </w:r>
          </w:p>
        </w:tc>
        <w:tc>
          <w:tcPr>
            <w:tcW w:w="2835" w:type="dxa"/>
          </w:tcPr>
          <w:p w14:paraId="21B86A84" w14:textId="77777777" w:rsidR="00BC38A0" w:rsidRPr="00527337" w:rsidRDefault="00BC38A0" w:rsidP="00D43998">
            <w:pPr>
              <w:pStyle w:val="Tabletext"/>
            </w:pPr>
            <w:r w:rsidRPr="00527337">
              <w:t>Not applicable</w:t>
            </w:r>
          </w:p>
        </w:tc>
        <w:tc>
          <w:tcPr>
            <w:tcW w:w="2835" w:type="dxa"/>
          </w:tcPr>
          <w:p w14:paraId="3ADB17E1" w14:textId="77777777" w:rsidR="00BC38A0" w:rsidRPr="00527337" w:rsidRDefault="00BC38A0" w:rsidP="00D43998">
            <w:pPr>
              <w:pStyle w:val="Tabletext"/>
            </w:pPr>
            <w:r w:rsidRPr="00527337">
              <w:t>Not applicable</w:t>
            </w:r>
          </w:p>
        </w:tc>
      </w:tr>
      <w:tr w:rsidR="00BC38A0" w:rsidRPr="00527337" w14:paraId="0F5B90AC" w14:textId="77777777" w:rsidTr="0012462B">
        <w:trPr>
          <w:cantSplit/>
          <w:jc w:val="center"/>
        </w:trPr>
        <w:tc>
          <w:tcPr>
            <w:tcW w:w="2925" w:type="dxa"/>
            <w:vAlign w:val="center"/>
          </w:tcPr>
          <w:p w14:paraId="0309C1A6" w14:textId="77777777" w:rsidR="00BC38A0" w:rsidRPr="00527337" w:rsidRDefault="00BC38A0" w:rsidP="00771EEE">
            <w:pPr>
              <w:pStyle w:val="Tabletext"/>
            </w:pPr>
            <w:r w:rsidRPr="00527337">
              <w:t xml:space="preserve">Sensitivity </w:t>
            </w:r>
          </w:p>
        </w:tc>
        <w:tc>
          <w:tcPr>
            <w:tcW w:w="1049" w:type="dxa"/>
          </w:tcPr>
          <w:p w14:paraId="2856B654"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745" w:type="dxa"/>
            <w:vAlign w:val="center"/>
          </w:tcPr>
          <w:p w14:paraId="219D87C2" w14:textId="77777777" w:rsidR="00BC38A0" w:rsidRPr="00527337" w:rsidRDefault="00BC38A0" w:rsidP="00D43998">
            <w:pPr>
              <w:pStyle w:val="Tabletext"/>
            </w:pPr>
            <w:r w:rsidRPr="00527337">
              <w:t>–100</w:t>
            </w:r>
          </w:p>
        </w:tc>
        <w:tc>
          <w:tcPr>
            <w:tcW w:w="2835" w:type="dxa"/>
            <w:vAlign w:val="center"/>
          </w:tcPr>
          <w:p w14:paraId="336DE81B" w14:textId="77777777" w:rsidR="00BC38A0" w:rsidRPr="00527337" w:rsidRDefault="00BC38A0" w:rsidP="00D43998">
            <w:pPr>
              <w:pStyle w:val="Tabletext"/>
            </w:pPr>
            <w:r w:rsidRPr="00527337">
              <w:t>–152</w:t>
            </w:r>
          </w:p>
        </w:tc>
        <w:tc>
          <w:tcPr>
            <w:tcW w:w="2835" w:type="dxa"/>
            <w:vAlign w:val="center"/>
          </w:tcPr>
          <w:p w14:paraId="1A6E2A5A" w14:textId="77777777" w:rsidR="00BC38A0" w:rsidRPr="00527337" w:rsidRDefault="00BC38A0" w:rsidP="00D43998">
            <w:pPr>
              <w:pStyle w:val="Tabletext"/>
            </w:pPr>
            <w:r w:rsidRPr="00527337">
              <w:t>–136</w:t>
            </w:r>
          </w:p>
        </w:tc>
      </w:tr>
      <w:tr w:rsidR="00BC38A0" w:rsidRPr="00527337" w14:paraId="07642D3A" w14:textId="77777777" w:rsidTr="0012462B">
        <w:trPr>
          <w:cantSplit/>
          <w:jc w:val="center"/>
        </w:trPr>
        <w:tc>
          <w:tcPr>
            <w:tcW w:w="2925" w:type="dxa"/>
            <w:vAlign w:val="center"/>
          </w:tcPr>
          <w:p w14:paraId="46C9BF05" w14:textId="77777777" w:rsidR="00BC38A0" w:rsidRPr="00527337" w:rsidRDefault="00BC38A0" w:rsidP="00771EEE">
            <w:pPr>
              <w:pStyle w:val="Tabletext"/>
            </w:pPr>
            <w:r w:rsidRPr="00527337">
              <w:t xml:space="preserve">Receive noise figure </w:t>
            </w:r>
          </w:p>
        </w:tc>
        <w:tc>
          <w:tcPr>
            <w:tcW w:w="1049" w:type="dxa"/>
          </w:tcPr>
          <w:p w14:paraId="44B206EC" w14:textId="77777777"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745" w:type="dxa"/>
            <w:vAlign w:val="center"/>
          </w:tcPr>
          <w:p w14:paraId="7CC058FB" w14:textId="77777777" w:rsidR="00BC38A0" w:rsidRPr="00527337" w:rsidRDefault="00BC38A0" w:rsidP="00D43998">
            <w:pPr>
              <w:pStyle w:val="Tabletext"/>
            </w:pPr>
            <w:r w:rsidRPr="00527337">
              <w:t>13</w:t>
            </w:r>
          </w:p>
        </w:tc>
        <w:tc>
          <w:tcPr>
            <w:tcW w:w="2835" w:type="dxa"/>
            <w:vAlign w:val="center"/>
          </w:tcPr>
          <w:p w14:paraId="7A229FCC" w14:textId="77777777" w:rsidR="00BC38A0" w:rsidRPr="00527337" w:rsidRDefault="00BC38A0" w:rsidP="00D43998">
            <w:pPr>
              <w:pStyle w:val="Tabletext"/>
            </w:pPr>
            <w:r w:rsidRPr="00527337">
              <w:t>3.6</w:t>
            </w:r>
          </w:p>
        </w:tc>
        <w:tc>
          <w:tcPr>
            <w:tcW w:w="2835" w:type="dxa"/>
            <w:vAlign w:val="center"/>
          </w:tcPr>
          <w:p w14:paraId="1D5956D0" w14:textId="77777777" w:rsidR="00BC38A0" w:rsidRPr="00527337" w:rsidRDefault="00BC38A0" w:rsidP="00D43998">
            <w:pPr>
              <w:pStyle w:val="Tabletext"/>
            </w:pPr>
            <w:r w:rsidRPr="00527337">
              <w:t>7</w:t>
            </w:r>
          </w:p>
        </w:tc>
      </w:tr>
      <w:tr w:rsidR="00BC38A0" w:rsidRPr="00527337" w14:paraId="23E61F96" w14:textId="77777777" w:rsidTr="0012462B">
        <w:trPr>
          <w:cantSplit/>
          <w:jc w:val="center"/>
        </w:trPr>
        <w:tc>
          <w:tcPr>
            <w:tcW w:w="2925" w:type="dxa"/>
            <w:vAlign w:val="center"/>
          </w:tcPr>
          <w:p w14:paraId="2927BE5F" w14:textId="77777777" w:rsidR="00BC38A0" w:rsidRPr="00527337" w:rsidRDefault="00BC38A0" w:rsidP="00771EEE">
            <w:pPr>
              <w:pStyle w:val="Tabletext"/>
            </w:pPr>
            <w:r w:rsidRPr="00527337">
              <w:t xml:space="preserve">Chirp bandwidth </w:t>
            </w:r>
          </w:p>
        </w:tc>
        <w:tc>
          <w:tcPr>
            <w:tcW w:w="1049" w:type="dxa"/>
          </w:tcPr>
          <w:p w14:paraId="74BF141B"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vAlign w:val="center"/>
          </w:tcPr>
          <w:p w14:paraId="61734897" w14:textId="77777777" w:rsidR="00BC38A0" w:rsidRPr="00527337" w:rsidRDefault="00BC38A0" w:rsidP="00D43998">
            <w:pPr>
              <w:pStyle w:val="Tabletext"/>
            </w:pPr>
            <w:r w:rsidRPr="00527337">
              <w:t>Not applicable</w:t>
            </w:r>
          </w:p>
        </w:tc>
        <w:tc>
          <w:tcPr>
            <w:tcW w:w="2835" w:type="dxa"/>
            <w:vAlign w:val="center"/>
          </w:tcPr>
          <w:p w14:paraId="1EB4C191" w14:textId="77777777" w:rsidR="00BC38A0" w:rsidRPr="00527337" w:rsidRDefault="00BC38A0" w:rsidP="00D43998">
            <w:pPr>
              <w:pStyle w:val="Tabletext"/>
            </w:pPr>
            <w:r w:rsidRPr="00527337">
              <w:t>Not applicable</w:t>
            </w:r>
          </w:p>
        </w:tc>
        <w:tc>
          <w:tcPr>
            <w:tcW w:w="2835" w:type="dxa"/>
            <w:vAlign w:val="center"/>
          </w:tcPr>
          <w:p w14:paraId="1772A30E" w14:textId="77777777" w:rsidR="00BC38A0" w:rsidRPr="00527337" w:rsidRDefault="00BC38A0" w:rsidP="00D43998">
            <w:pPr>
              <w:pStyle w:val="Tabletext"/>
            </w:pPr>
            <w:r w:rsidRPr="00527337">
              <w:t>Not applicable</w:t>
            </w:r>
          </w:p>
        </w:tc>
      </w:tr>
      <w:tr w:rsidR="00BC38A0" w:rsidRPr="00527337" w14:paraId="1A6D4CFB" w14:textId="77777777" w:rsidTr="0012462B">
        <w:trPr>
          <w:cantSplit/>
          <w:jc w:val="center"/>
        </w:trPr>
        <w:tc>
          <w:tcPr>
            <w:tcW w:w="2925" w:type="dxa"/>
            <w:vAlign w:val="center"/>
          </w:tcPr>
          <w:p w14:paraId="4E568C9E" w14:textId="77777777" w:rsidR="00BC38A0" w:rsidRPr="00527337" w:rsidRDefault="00BC38A0" w:rsidP="00771EEE">
            <w:pPr>
              <w:pStyle w:val="Tabletext"/>
            </w:pPr>
            <w:r w:rsidRPr="00527337">
              <w:t xml:space="preserve">RF emission bandwidth </w:t>
            </w:r>
          </w:p>
          <w:p w14:paraId="695D5C0B" w14:textId="77777777" w:rsidR="00BC38A0" w:rsidRPr="00527337" w:rsidRDefault="00BC38A0" w:rsidP="00771EEE">
            <w:pPr>
              <w:pStyle w:val="Tabletext"/>
            </w:pPr>
            <w:r w:rsidRPr="00527337">
              <w:t>–</w:t>
            </w:r>
            <w:r w:rsidRPr="00527337">
              <w:tab/>
              <w:t>40 dB</w:t>
            </w:r>
          </w:p>
        </w:tc>
        <w:tc>
          <w:tcPr>
            <w:tcW w:w="1049" w:type="dxa"/>
          </w:tcPr>
          <w:p w14:paraId="3DA0F93F"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745" w:type="dxa"/>
          </w:tcPr>
          <w:p w14:paraId="6386CB43" w14:textId="77777777" w:rsidR="00BC38A0" w:rsidRPr="00527337" w:rsidRDefault="00BC38A0" w:rsidP="00771EEE">
            <w:pPr>
              <w:pStyle w:val="Tabletext"/>
            </w:pPr>
          </w:p>
          <w:p w14:paraId="4530C053" w14:textId="77777777" w:rsidR="00BC38A0" w:rsidRPr="00527337" w:rsidRDefault="00BC38A0" w:rsidP="00771EEE">
            <w:pPr>
              <w:pStyle w:val="Tabletext"/>
            </w:pPr>
            <w:r w:rsidRPr="00527337">
              <w:t>3.2</w:t>
            </w:r>
          </w:p>
        </w:tc>
        <w:tc>
          <w:tcPr>
            <w:tcW w:w="2835" w:type="dxa"/>
          </w:tcPr>
          <w:p w14:paraId="7A4F1B12" w14:textId="77777777" w:rsidR="00BC38A0" w:rsidRPr="00527337" w:rsidRDefault="00BC38A0" w:rsidP="00771EEE">
            <w:pPr>
              <w:pStyle w:val="Tabletext"/>
            </w:pPr>
          </w:p>
          <w:p w14:paraId="47CE8975" w14:textId="77777777" w:rsidR="00BC38A0" w:rsidRPr="00527337" w:rsidRDefault="00BC38A0" w:rsidP="00771EEE">
            <w:pPr>
              <w:pStyle w:val="Tabletext"/>
            </w:pPr>
            <w:r w:rsidRPr="00527337">
              <w:t>3.2</w:t>
            </w:r>
          </w:p>
        </w:tc>
        <w:tc>
          <w:tcPr>
            <w:tcW w:w="2835" w:type="dxa"/>
          </w:tcPr>
          <w:p w14:paraId="597C3A86" w14:textId="77777777" w:rsidR="00BC38A0" w:rsidRPr="00527337" w:rsidRDefault="00BC38A0" w:rsidP="00771EEE">
            <w:pPr>
              <w:pStyle w:val="Tabletext"/>
            </w:pPr>
          </w:p>
          <w:p w14:paraId="0DDE0B89" w14:textId="77777777" w:rsidR="00BC38A0" w:rsidRPr="00527337" w:rsidRDefault="00BC38A0" w:rsidP="00771EEE">
            <w:pPr>
              <w:pStyle w:val="Tabletext"/>
            </w:pPr>
            <w:r w:rsidRPr="00527337">
              <w:t>3.2</w:t>
            </w:r>
          </w:p>
        </w:tc>
      </w:tr>
    </w:tbl>
    <w:p w14:paraId="6E2EF439" w14:textId="77777777" w:rsidR="00BC38A0" w:rsidRPr="00527337" w:rsidRDefault="00BC38A0" w:rsidP="00BC38A0">
      <w:pPr>
        <w:pStyle w:val="Tablefin"/>
      </w:pPr>
    </w:p>
    <w:p w14:paraId="1A5C3402" w14:textId="77777777" w:rsidR="00BC38A0" w:rsidRPr="00527337" w:rsidRDefault="00BC38A0" w:rsidP="0012462B">
      <w:pPr>
        <w:rPr>
          <w:sz w:val="20"/>
        </w:rPr>
      </w:pPr>
      <w:r w:rsidRPr="00527337">
        <w:br w:type="page"/>
      </w:r>
    </w:p>
    <w:p w14:paraId="5E43E998" w14:textId="77777777" w:rsidR="00BC38A0" w:rsidRPr="00527337" w:rsidRDefault="00BC38A0" w:rsidP="00BC38A0">
      <w:pPr>
        <w:pStyle w:val="TableNo"/>
        <w:spacing w:before="120"/>
      </w:pPr>
      <w:r w:rsidRPr="00527337">
        <w:lastRenderedPageBreak/>
        <w:br/>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BC38A0" w:rsidRPr="00527337" w14:paraId="19F76B82" w14:textId="77777777" w:rsidTr="00286DF2">
        <w:trPr>
          <w:jc w:val="center"/>
        </w:trPr>
        <w:tc>
          <w:tcPr>
            <w:tcW w:w="2974" w:type="dxa"/>
          </w:tcPr>
          <w:p w14:paraId="6E656740" w14:textId="77777777" w:rsidR="00BC38A0" w:rsidRPr="00527337" w:rsidRDefault="00BC38A0" w:rsidP="00771EEE">
            <w:pPr>
              <w:pStyle w:val="Tablehead"/>
            </w:pPr>
            <w:r w:rsidRPr="00527337">
              <w:t>Characteristics</w:t>
            </w:r>
          </w:p>
        </w:tc>
        <w:tc>
          <w:tcPr>
            <w:tcW w:w="1065" w:type="dxa"/>
          </w:tcPr>
          <w:p w14:paraId="4336E5D4" w14:textId="77777777" w:rsidR="00BC38A0" w:rsidRPr="00527337" w:rsidRDefault="00BC38A0" w:rsidP="0012462B">
            <w:pPr>
              <w:pStyle w:val="Tablehead"/>
            </w:pPr>
            <w:r w:rsidRPr="00527337">
              <w:t>Units</w:t>
            </w:r>
          </w:p>
        </w:tc>
        <w:tc>
          <w:tcPr>
            <w:tcW w:w="2633" w:type="dxa"/>
          </w:tcPr>
          <w:p w14:paraId="2C1BDF4B" w14:textId="77777777" w:rsidR="00BC38A0" w:rsidRPr="00527337" w:rsidRDefault="00BC38A0" w:rsidP="00771EEE">
            <w:pPr>
              <w:pStyle w:val="Tablehead"/>
            </w:pPr>
            <w:r w:rsidRPr="00527337">
              <w:t>System G13</w:t>
            </w:r>
          </w:p>
        </w:tc>
        <w:tc>
          <w:tcPr>
            <w:tcW w:w="2655" w:type="dxa"/>
          </w:tcPr>
          <w:p w14:paraId="4451FB97" w14:textId="77777777" w:rsidR="00BC38A0" w:rsidRPr="00527337" w:rsidRDefault="00BC38A0" w:rsidP="00771EEE">
            <w:pPr>
              <w:pStyle w:val="Tablehead"/>
            </w:pPr>
            <w:r w:rsidRPr="00527337">
              <w:t>System G14</w:t>
            </w:r>
          </w:p>
        </w:tc>
        <w:tc>
          <w:tcPr>
            <w:tcW w:w="2577" w:type="dxa"/>
          </w:tcPr>
          <w:p w14:paraId="182DA44D" w14:textId="77777777" w:rsidR="00BC38A0" w:rsidRPr="00527337" w:rsidRDefault="00BC38A0" w:rsidP="00771EEE">
            <w:pPr>
              <w:pStyle w:val="Tablehead"/>
            </w:pPr>
            <w:r w:rsidRPr="00527337">
              <w:t>System G15</w:t>
            </w:r>
          </w:p>
        </w:tc>
        <w:tc>
          <w:tcPr>
            <w:tcW w:w="2555" w:type="dxa"/>
          </w:tcPr>
          <w:p w14:paraId="2A04ECA6" w14:textId="77777777" w:rsidR="00BC38A0" w:rsidRPr="00527337" w:rsidRDefault="00BC38A0" w:rsidP="00771EEE">
            <w:pPr>
              <w:pStyle w:val="Tablehead"/>
            </w:pPr>
            <w:r w:rsidRPr="00527337">
              <w:t>System G16</w:t>
            </w:r>
          </w:p>
        </w:tc>
      </w:tr>
      <w:tr w:rsidR="00BC38A0" w:rsidRPr="00527337" w14:paraId="23C6C841" w14:textId="77777777" w:rsidTr="00286DF2">
        <w:trPr>
          <w:jc w:val="center"/>
        </w:trPr>
        <w:tc>
          <w:tcPr>
            <w:tcW w:w="2974" w:type="dxa"/>
          </w:tcPr>
          <w:p w14:paraId="43E40D7A" w14:textId="77777777" w:rsidR="00BC38A0" w:rsidRPr="00527337" w:rsidRDefault="00BC38A0" w:rsidP="0012462B">
            <w:pPr>
              <w:pStyle w:val="Tabletext"/>
              <w:jc w:val="left"/>
            </w:pPr>
            <w:r w:rsidRPr="00527337">
              <w:t>Function</w:t>
            </w:r>
          </w:p>
        </w:tc>
        <w:tc>
          <w:tcPr>
            <w:tcW w:w="1065" w:type="dxa"/>
          </w:tcPr>
          <w:p w14:paraId="1EE5E474" w14:textId="77777777" w:rsidR="00BC38A0" w:rsidRPr="00527337" w:rsidRDefault="00BC38A0" w:rsidP="0012462B">
            <w:pPr>
              <w:pStyle w:val="Tabletext"/>
              <w:jc w:val="center"/>
            </w:pPr>
          </w:p>
        </w:tc>
        <w:tc>
          <w:tcPr>
            <w:tcW w:w="2633" w:type="dxa"/>
          </w:tcPr>
          <w:p w14:paraId="7479F587" w14:textId="77777777" w:rsidR="00BC38A0" w:rsidRPr="00527337" w:rsidRDefault="00BC38A0" w:rsidP="0012462B">
            <w:pPr>
              <w:pStyle w:val="Tabletext"/>
              <w:jc w:val="left"/>
            </w:pPr>
            <w:r w:rsidRPr="00527337">
              <w:t>Track radar</w:t>
            </w:r>
          </w:p>
        </w:tc>
        <w:tc>
          <w:tcPr>
            <w:tcW w:w="2655" w:type="dxa"/>
          </w:tcPr>
          <w:p w14:paraId="05CD2F83" w14:textId="77777777" w:rsidR="00BC38A0" w:rsidRPr="00527337" w:rsidRDefault="00BC38A0" w:rsidP="0012462B">
            <w:pPr>
              <w:pStyle w:val="Tabletext"/>
              <w:jc w:val="left"/>
            </w:pPr>
            <w:r w:rsidRPr="00527337">
              <w:t>Track radar</w:t>
            </w:r>
          </w:p>
        </w:tc>
        <w:tc>
          <w:tcPr>
            <w:tcW w:w="2577" w:type="dxa"/>
          </w:tcPr>
          <w:p w14:paraId="2BA4649F" w14:textId="77777777" w:rsidR="00BC38A0" w:rsidRPr="00527337" w:rsidRDefault="00BC38A0" w:rsidP="0012462B">
            <w:pPr>
              <w:pStyle w:val="Tabletext"/>
              <w:jc w:val="left"/>
            </w:pPr>
            <w:r w:rsidRPr="00527337">
              <w:t>Tracking radar</w:t>
            </w:r>
          </w:p>
        </w:tc>
        <w:tc>
          <w:tcPr>
            <w:tcW w:w="2555" w:type="dxa"/>
          </w:tcPr>
          <w:p w14:paraId="5CB4EBCC" w14:textId="77777777" w:rsidR="00BC38A0" w:rsidRPr="00527337" w:rsidRDefault="00BC38A0" w:rsidP="0012462B">
            <w:pPr>
              <w:pStyle w:val="Tabletext"/>
              <w:jc w:val="left"/>
            </w:pPr>
            <w:r w:rsidRPr="00527337">
              <w:t>Tracking radar</w:t>
            </w:r>
          </w:p>
        </w:tc>
      </w:tr>
      <w:tr w:rsidR="00BC38A0" w:rsidRPr="00527337" w14:paraId="782B961C" w14:textId="77777777" w:rsidTr="00286DF2">
        <w:trPr>
          <w:jc w:val="center"/>
        </w:trPr>
        <w:tc>
          <w:tcPr>
            <w:tcW w:w="2974" w:type="dxa"/>
          </w:tcPr>
          <w:p w14:paraId="1BFD229C" w14:textId="77777777" w:rsidR="00BC38A0" w:rsidRPr="00527337" w:rsidRDefault="00BC38A0" w:rsidP="0012462B">
            <w:pPr>
              <w:pStyle w:val="Tabletext"/>
              <w:jc w:val="left"/>
            </w:pPr>
            <w:r w:rsidRPr="00527337">
              <w:t xml:space="preserve">Platform type </w:t>
            </w:r>
          </w:p>
        </w:tc>
        <w:tc>
          <w:tcPr>
            <w:tcW w:w="1065" w:type="dxa"/>
          </w:tcPr>
          <w:p w14:paraId="5925689A" w14:textId="77777777" w:rsidR="00BC38A0" w:rsidRPr="00527337" w:rsidRDefault="00BC38A0" w:rsidP="0012462B">
            <w:pPr>
              <w:pStyle w:val="Tabletext"/>
              <w:keepNext/>
              <w:jc w:val="center"/>
            </w:pPr>
          </w:p>
        </w:tc>
        <w:tc>
          <w:tcPr>
            <w:tcW w:w="2633" w:type="dxa"/>
          </w:tcPr>
          <w:p w14:paraId="0B2AC30D" w14:textId="77777777" w:rsidR="00BC38A0" w:rsidRPr="00D43998" w:rsidRDefault="00BC38A0" w:rsidP="0012462B">
            <w:pPr>
              <w:pStyle w:val="Tabletext"/>
              <w:jc w:val="left"/>
            </w:pPr>
            <w:r w:rsidRPr="00527337">
              <w:t>Airborne</w:t>
            </w:r>
          </w:p>
        </w:tc>
        <w:tc>
          <w:tcPr>
            <w:tcW w:w="2655" w:type="dxa"/>
          </w:tcPr>
          <w:p w14:paraId="02897ACE" w14:textId="77777777" w:rsidR="00BC38A0" w:rsidRPr="00527337" w:rsidRDefault="00BC38A0" w:rsidP="0012462B">
            <w:pPr>
              <w:pStyle w:val="Tabletext"/>
              <w:jc w:val="left"/>
            </w:pPr>
            <w:r w:rsidRPr="00527337">
              <w:t>Shipborne</w:t>
            </w:r>
          </w:p>
        </w:tc>
        <w:tc>
          <w:tcPr>
            <w:tcW w:w="2577" w:type="dxa"/>
          </w:tcPr>
          <w:p w14:paraId="6F38E356" w14:textId="77777777" w:rsidR="00BC38A0" w:rsidRPr="00527337" w:rsidRDefault="00BC38A0" w:rsidP="0012462B">
            <w:pPr>
              <w:pStyle w:val="Tabletext"/>
              <w:jc w:val="left"/>
            </w:pPr>
            <w:r w:rsidRPr="00527337">
              <w:t>Ground (trailer)</w:t>
            </w:r>
          </w:p>
        </w:tc>
        <w:tc>
          <w:tcPr>
            <w:tcW w:w="2555" w:type="dxa"/>
          </w:tcPr>
          <w:p w14:paraId="7476446A" w14:textId="77777777" w:rsidR="00BC38A0" w:rsidRPr="00527337" w:rsidRDefault="00BC38A0" w:rsidP="0012462B">
            <w:pPr>
              <w:pStyle w:val="Tabletext"/>
              <w:jc w:val="left"/>
            </w:pPr>
            <w:r w:rsidRPr="00527337">
              <w:t>Ground and Ship borne</w:t>
            </w:r>
          </w:p>
        </w:tc>
      </w:tr>
      <w:tr w:rsidR="00BC38A0" w:rsidRPr="00527337" w14:paraId="1B9BF06B" w14:textId="77777777" w:rsidTr="00286DF2">
        <w:trPr>
          <w:jc w:val="center"/>
        </w:trPr>
        <w:tc>
          <w:tcPr>
            <w:tcW w:w="2974" w:type="dxa"/>
          </w:tcPr>
          <w:p w14:paraId="3B2A96E6" w14:textId="77777777" w:rsidR="00BC38A0" w:rsidRPr="00527337" w:rsidRDefault="00BC38A0" w:rsidP="0012462B">
            <w:pPr>
              <w:pStyle w:val="Tabletext"/>
              <w:jc w:val="left"/>
            </w:pPr>
            <w:r w:rsidRPr="00527337">
              <w:t xml:space="preserve">Tuning range </w:t>
            </w:r>
          </w:p>
        </w:tc>
        <w:tc>
          <w:tcPr>
            <w:tcW w:w="1065" w:type="dxa"/>
          </w:tcPr>
          <w:p w14:paraId="6BEBD097" w14:textId="77777777" w:rsidR="00BC38A0" w:rsidRPr="00527337" w:rsidRDefault="00BC38A0" w:rsidP="0012462B">
            <w:pPr>
              <w:pStyle w:val="Tabletext"/>
              <w:keepLines/>
              <w:tabs>
                <w:tab w:val="left" w:leader="dot" w:pos="7938"/>
                <w:tab w:val="center" w:pos="9526"/>
              </w:tabs>
              <w:ind w:left="567" w:hanging="567"/>
              <w:jc w:val="center"/>
              <w:rPr>
                <w:caps/>
              </w:rPr>
            </w:pPr>
            <w:r w:rsidRPr="00527337">
              <w:t>GHz</w:t>
            </w:r>
          </w:p>
        </w:tc>
        <w:tc>
          <w:tcPr>
            <w:tcW w:w="2633" w:type="dxa"/>
          </w:tcPr>
          <w:p w14:paraId="50AE254B" w14:textId="77777777" w:rsidR="00BC38A0" w:rsidRPr="00527337" w:rsidRDefault="00BC38A0" w:rsidP="0012462B">
            <w:pPr>
              <w:pStyle w:val="Tabletext"/>
              <w:jc w:val="left"/>
            </w:pPr>
            <w:r w:rsidRPr="00527337">
              <w:rPr>
                <w:caps/>
              </w:rPr>
              <w:t>10.5-10.6</w:t>
            </w:r>
          </w:p>
        </w:tc>
        <w:tc>
          <w:tcPr>
            <w:tcW w:w="2655" w:type="dxa"/>
          </w:tcPr>
          <w:p w14:paraId="43D99293" w14:textId="77777777" w:rsidR="00BC38A0" w:rsidRPr="00527337" w:rsidRDefault="00BC38A0" w:rsidP="0012462B">
            <w:pPr>
              <w:pStyle w:val="Tabletext"/>
              <w:jc w:val="left"/>
            </w:pPr>
            <w:r w:rsidRPr="00527337">
              <w:rPr>
                <w:caps/>
              </w:rPr>
              <w:t>10.5-10.6</w:t>
            </w:r>
          </w:p>
        </w:tc>
        <w:tc>
          <w:tcPr>
            <w:tcW w:w="2577" w:type="dxa"/>
          </w:tcPr>
          <w:p w14:paraId="0CD8F390" w14:textId="77777777" w:rsidR="00BC38A0" w:rsidRPr="00527337" w:rsidRDefault="00BC38A0" w:rsidP="0012462B">
            <w:pPr>
              <w:pStyle w:val="Tabletext"/>
              <w:jc w:val="left"/>
            </w:pPr>
            <w:r w:rsidRPr="00527337">
              <w:rPr>
                <w:caps/>
              </w:rPr>
              <w:t>10.5-10.6</w:t>
            </w:r>
          </w:p>
        </w:tc>
        <w:tc>
          <w:tcPr>
            <w:tcW w:w="2555" w:type="dxa"/>
          </w:tcPr>
          <w:p w14:paraId="7A048CD6" w14:textId="77777777" w:rsidR="00BC38A0" w:rsidRPr="00527337" w:rsidRDefault="00BC38A0" w:rsidP="0012462B">
            <w:pPr>
              <w:pStyle w:val="Tabletext"/>
              <w:jc w:val="left"/>
            </w:pPr>
            <w:r w:rsidRPr="00527337">
              <w:rPr>
                <w:caps/>
              </w:rPr>
              <w:t>10.5-10.68</w:t>
            </w:r>
          </w:p>
        </w:tc>
      </w:tr>
      <w:tr w:rsidR="00BC38A0" w:rsidRPr="00527337" w14:paraId="242DAADF" w14:textId="77777777" w:rsidTr="00286DF2">
        <w:trPr>
          <w:jc w:val="center"/>
        </w:trPr>
        <w:tc>
          <w:tcPr>
            <w:tcW w:w="2974" w:type="dxa"/>
          </w:tcPr>
          <w:p w14:paraId="48630A51" w14:textId="77777777" w:rsidR="00BC38A0" w:rsidRPr="00527337" w:rsidRDefault="00BC38A0" w:rsidP="0012462B">
            <w:pPr>
              <w:pStyle w:val="Tabletext"/>
              <w:jc w:val="left"/>
            </w:pPr>
            <w:r w:rsidRPr="00527337">
              <w:t>Modulation</w:t>
            </w:r>
          </w:p>
        </w:tc>
        <w:tc>
          <w:tcPr>
            <w:tcW w:w="1065" w:type="dxa"/>
          </w:tcPr>
          <w:p w14:paraId="1A8FB047" w14:textId="77777777" w:rsidR="00BC38A0" w:rsidRPr="00527337" w:rsidRDefault="00BC38A0" w:rsidP="0012462B">
            <w:pPr>
              <w:pStyle w:val="Tabletext"/>
              <w:jc w:val="center"/>
            </w:pPr>
          </w:p>
        </w:tc>
        <w:tc>
          <w:tcPr>
            <w:tcW w:w="2633" w:type="dxa"/>
          </w:tcPr>
          <w:p w14:paraId="156A4805" w14:textId="77777777" w:rsidR="00BC38A0" w:rsidRPr="00527337" w:rsidRDefault="00BC38A0" w:rsidP="0012462B">
            <w:pPr>
              <w:pStyle w:val="Tabletext"/>
              <w:jc w:val="left"/>
            </w:pPr>
            <w:r w:rsidRPr="00527337">
              <w:t>CW, FMCW</w:t>
            </w:r>
          </w:p>
        </w:tc>
        <w:tc>
          <w:tcPr>
            <w:tcW w:w="2655" w:type="dxa"/>
          </w:tcPr>
          <w:p w14:paraId="2959B272" w14:textId="77777777" w:rsidR="00BC38A0" w:rsidRPr="00527337" w:rsidRDefault="00BC38A0" w:rsidP="0012462B">
            <w:pPr>
              <w:pStyle w:val="Tabletext"/>
              <w:jc w:val="left"/>
            </w:pPr>
            <w:r w:rsidRPr="00527337">
              <w:t>CW, FMCW</w:t>
            </w:r>
          </w:p>
        </w:tc>
        <w:tc>
          <w:tcPr>
            <w:tcW w:w="2577" w:type="dxa"/>
          </w:tcPr>
          <w:p w14:paraId="711F95F4" w14:textId="77777777" w:rsidR="00BC38A0" w:rsidRPr="00527337" w:rsidRDefault="00BC38A0" w:rsidP="0012462B">
            <w:pPr>
              <w:pStyle w:val="Tabletext"/>
              <w:jc w:val="left"/>
            </w:pPr>
            <w:r w:rsidRPr="00527337">
              <w:t>CW, FMCW</w:t>
            </w:r>
          </w:p>
        </w:tc>
        <w:tc>
          <w:tcPr>
            <w:tcW w:w="2555" w:type="dxa"/>
          </w:tcPr>
          <w:p w14:paraId="63C8A9F9" w14:textId="77777777" w:rsidR="00BC38A0" w:rsidRPr="00527337" w:rsidRDefault="00BC38A0" w:rsidP="0012462B">
            <w:pPr>
              <w:pStyle w:val="Tabletext"/>
              <w:jc w:val="left"/>
            </w:pPr>
            <w:r w:rsidRPr="00527337">
              <w:t>LFM</w:t>
            </w:r>
          </w:p>
        </w:tc>
      </w:tr>
      <w:tr w:rsidR="00BC38A0" w:rsidRPr="00527337" w14:paraId="196DF658" w14:textId="77777777" w:rsidTr="00286DF2">
        <w:trPr>
          <w:jc w:val="center"/>
        </w:trPr>
        <w:tc>
          <w:tcPr>
            <w:tcW w:w="2974" w:type="dxa"/>
          </w:tcPr>
          <w:p w14:paraId="0700F8B1" w14:textId="77777777" w:rsidR="00BC38A0" w:rsidRPr="00527337" w:rsidRDefault="00BC38A0" w:rsidP="0012462B">
            <w:pPr>
              <w:pStyle w:val="Tabletext"/>
              <w:jc w:val="left"/>
            </w:pPr>
            <w:r w:rsidRPr="00527337">
              <w:t xml:space="preserve">Peak power into antenna </w:t>
            </w:r>
          </w:p>
        </w:tc>
        <w:tc>
          <w:tcPr>
            <w:tcW w:w="1065" w:type="dxa"/>
          </w:tcPr>
          <w:p w14:paraId="4B51634F" w14:textId="77777777" w:rsidR="00BC38A0" w:rsidRPr="00527337" w:rsidRDefault="00BC38A0" w:rsidP="0012462B">
            <w:pPr>
              <w:pStyle w:val="Tabletext"/>
              <w:keepLines/>
              <w:tabs>
                <w:tab w:val="left" w:leader="dot" w:pos="7938"/>
                <w:tab w:val="center" w:pos="9526"/>
              </w:tabs>
              <w:ind w:left="567" w:hanging="567"/>
              <w:jc w:val="center"/>
            </w:pPr>
            <w:r w:rsidRPr="00527337">
              <w:t>kW</w:t>
            </w:r>
          </w:p>
        </w:tc>
        <w:tc>
          <w:tcPr>
            <w:tcW w:w="2633" w:type="dxa"/>
          </w:tcPr>
          <w:p w14:paraId="0C5BB2B5" w14:textId="77777777" w:rsidR="00BC38A0" w:rsidRPr="00527337" w:rsidRDefault="00BC38A0" w:rsidP="0012462B">
            <w:pPr>
              <w:pStyle w:val="Tabletext"/>
              <w:jc w:val="left"/>
            </w:pPr>
            <w:r w:rsidRPr="00527337">
              <w:t>1.5</w:t>
            </w:r>
          </w:p>
        </w:tc>
        <w:tc>
          <w:tcPr>
            <w:tcW w:w="2655" w:type="dxa"/>
          </w:tcPr>
          <w:p w14:paraId="34E37789" w14:textId="77777777" w:rsidR="00BC38A0" w:rsidRPr="00527337" w:rsidRDefault="00BC38A0" w:rsidP="0012462B">
            <w:pPr>
              <w:pStyle w:val="Tabletext"/>
              <w:jc w:val="left"/>
            </w:pPr>
            <w:r w:rsidRPr="00527337">
              <w:t>13.3</w:t>
            </w:r>
          </w:p>
        </w:tc>
        <w:tc>
          <w:tcPr>
            <w:tcW w:w="2577" w:type="dxa"/>
          </w:tcPr>
          <w:p w14:paraId="156D9BF0" w14:textId="77777777" w:rsidR="00BC38A0" w:rsidRPr="00527337" w:rsidRDefault="00BC38A0" w:rsidP="0012462B">
            <w:pPr>
              <w:pStyle w:val="Tabletext"/>
              <w:jc w:val="left"/>
            </w:pPr>
            <w:r w:rsidRPr="00527337">
              <w:t>14</w:t>
            </w:r>
          </w:p>
        </w:tc>
        <w:tc>
          <w:tcPr>
            <w:tcW w:w="2555" w:type="dxa"/>
          </w:tcPr>
          <w:p w14:paraId="2903FF82" w14:textId="77777777" w:rsidR="00BC38A0" w:rsidRPr="00527337" w:rsidRDefault="00BC38A0" w:rsidP="0012462B">
            <w:pPr>
              <w:pStyle w:val="Tabletext"/>
              <w:jc w:val="left"/>
            </w:pPr>
            <w:r w:rsidRPr="00527337">
              <w:t>70</w:t>
            </w:r>
          </w:p>
        </w:tc>
      </w:tr>
      <w:tr w:rsidR="00BC38A0" w:rsidRPr="00527337" w14:paraId="65E68CC5" w14:textId="77777777" w:rsidTr="00286DF2">
        <w:trPr>
          <w:jc w:val="center"/>
        </w:trPr>
        <w:tc>
          <w:tcPr>
            <w:tcW w:w="2974" w:type="dxa"/>
          </w:tcPr>
          <w:p w14:paraId="2A9058D3" w14:textId="77777777" w:rsidR="00BC38A0" w:rsidRPr="00527337" w:rsidRDefault="00BC38A0" w:rsidP="0012462B">
            <w:pPr>
              <w:pStyle w:val="Tabletext"/>
              <w:jc w:val="left"/>
            </w:pPr>
            <w:r w:rsidRPr="00527337">
              <w:t xml:space="preserve">Average power into antenna </w:t>
            </w:r>
          </w:p>
        </w:tc>
        <w:tc>
          <w:tcPr>
            <w:tcW w:w="1065" w:type="dxa"/>
          </w:tcPr>
          <w:p w14:paraId="7EAC5BBC" w14:textId="77777777" w:rsidR="00BC38A0" w:rsidRPr="00527337" w:rsidRDefault="00BC38A0" w:rsidP="0012462B">
            <w:pPr>
              <w:pStyle w:val="Tabletext"/>
              <w:keepLines/>
              <w:tabs>
                <w:tab w:val="left" w:leader="dot" w:pos="7938"/>
                <w:tab w:val="center" w:pos="9526"/>
              </w:tabs>
              <w:ind w:left="567" w:hanging="567"/>
              <w:jc w:val="center"/>
            </w:pPr>
            <w:r w:rsidRPr="00527337">
              <w:t>W</w:t>
            </w:r>
          </w:p>
        </w:tc>
        <w:tc>
          <w:tcPr>
            <w:tcW w:w="2633" w:type="dxa"/>
          </w:tcPr>
          <w:p w14:paraId="35482745" w14:textId="77777777" w:rsidR="00BC38A0" w:rsidRPr="00527337" w:rsidRDefault="00286DF2" w:rsidP="0012462B">
            <w:pPr>
              <w:pStyle w:val="Tabletext"/>
              <w:jc w:val="left"/>
            </w:pPr>
            <w:r>
              <w:t>–</w:t>
            </w:r>
          </w:p>
        </w:tc>
        <w:tc>
          <w:tcPr>
            <w:tcW w:w="2655" w:type="dxa"/>
          </w:tcPr>
          <w:p w14:paraId="2C17522B" w14:textId="77777777" w:rsidR="00BC38A0" w:rsidRPr="00527337" w:rsidRDefault="00286DF2" w:rsidP="0012462B">
            <w:pPr>
              <w:pStyle w:val="Tabletext"/>
              <w:jc w:val="left"/>
            </w:pPr>
            <w:r>
              <w:t>–</w:t>
            </w:r>
          </w:p>
        </w:tc>
        <w:tc>
          <w:tcPr>
            <w:tcW w:w="2577" w:type="dxa"/>
          </w:tcPr>
          <w:p w14:paraId="15B7F5C5" w14:textId="77777777" w:rsidR="00BC38A0" w:rsidRPr="00527337" w:rsidRDefault="00286DF2" w:rsidP="0012462B">
            <w:pPr>
              <w:pStyle w:val="Tabletext"/>
              <w:jc w:val="left"/>
            </w:pPr>
            <w:r>
              <w:t>–</w:t>
            </w:r>
          </w:p>
        </w:tc>
        <w:tc>
          <w:tcPr>
            <w:tcW w:w="2555" w:type="dxa"/>
          </w:tcPr>
          <w:p w14:paraId="4D5C383E" w14:textId="77777777" w:rsidR="00BC38A0" w:rsidRPr="00527337" w:rsidRDefault="00BC38A0" w:rsidP="0012462B">
            <w:pPr>
              <w:pStyle w:val="Tabletext"/>
              <w:jc w:val="left"/>
            </w:pPr>
            <w:r w:rsidRPr="00527337">
              <w:t>20 000</w:t>
            </w:r>
          </w:p>
        </w:tc>
      </w:tr>
      <w:tr w:rsidR="00BC38A0" w:rsidRPr="00527337" w14:paraId="11AD751C" w14:textId="77777777" w:rsidTr="00286DF2">
        <w:trPr>
          <w:jc w:val="center"/>
        </w:trPr>
        <w:tc>
          <w:tcPr>
            <w:tcW w:w="2974" w:type="dxa"/>
          </w:tcPr>
          <w:p w14:paraId="58B35122" w14:textId="77777777" w:rsidR="00BC38A0" w:rsidRPr="00D43998" w:rsidRDefault="00BC38A0" w:rsidP="0012462B">
            <w:pPr>
              <w:pStyle w:val="Tabletext"/>
              <w:jc w:val="left"/>
              <w:rPr>
                <w:lang w:val="en-US"/>
              </w:rPr>
            </w:pPr>
            <w:r w:rsidRPr="00D43998">
              <w:rPr>
                <w:lang w:val="en-US"/>
              </w:rPr>
              <w:t>Pulse width and</w:t>
            </w:r>
            <w:r w:rsidRPr="00D43998">
              <w:rPr>
                <w:lang w:val="en-US"/>
              </w:rPr>
              <w:br/>
              <w:t xml:space="preserve">Pulse repetition rate </w:t>
            </w:r>
          </w:p>
        </w:tc>
        <w:tc>
          <w:tcPr>
            <w:tcW w:w="1065" w:type="dxa"/>
          </w:tcPr>
          <w:p w14:paraId="723C70F2" w14:textId="77777777" w:rsidR="00BC38A0" w:rsidRPr="00527337" w:rsidRDefault="00BE746E" w:rsidP="0012462B">
            <w:pPr>
              <w:pStyle w:val="Tabletext"/>
              <w:keepLines/>
              <w:tabs>
                <w:tab w:val="left" w:leader="dot" w:pos="7938"/>
                <w:tab w:val="center" w:pos="9526"/>
              </w:tabs>
              <w:ind w:left="567" w:hanging="567"/>
              <w:jc w:val="center"/>
            </w:pPr>
            <w:r>
              <w:sym w:font="Symbol" w:char="F06D"/>
            </w:r>
            <w:proofErr w:type="gramStart"/>
            <w:r w:rsidR="00BC38A0" w:rsidRPr="00527337">
              <w:t>s</w:t>
            </w:r>
            <w:proofErr w:type="gramEnd"/>
          </w:p>
          <w:p w14:paraId="13C5EDD3" w14:textId="77777777" w:rsidR="00BC38A0" w:rsidRPr="00527337" w:rsidRDefault="00BC38A0" w:rsidP="0012462B">
            <w:pPr>
              <w:pStyle w:val="Tabletext"/>
              <w:jc w:val="center"/>
            </w:pPr>
            <w:r w:rsidRPr="00527337">
              <w:t>pps</w:t>
            </w:r>
          </w:p>
        </w:tc>
        <w:tc>
          <w:tcPr>
            <w:tcW w:w="2633" w:type="dxa"/>
          </w:tcPr>
          <w:p w14:paraId="2B417F83" w14:textId="77777777" w:rsidR="00BC38A0" w:rsidRPr="00527337" w:rsidRDefault="00BC38A0" w:rsidP="0012462B">
            <w:pPr>
              <w:pStyle w:val="Tabletext"/>
              <w:jc w:val="left"/>
            </w:pPr>
            <w:r w:rsidRPr="00527337">
              <w:t>Not applicable</w:t>
            </w:r>
            <w:r w:rsidRPr="00527337">
              <w:br/>
              <w:t>Not applicable</w:t>
            </w:r>
          </w:p>
        </w:tc>
        <w:tc>
          <w:tcPr>
            <w:tcW w:w="2655" w:type="dxa"/>
          </w:tcPr>
          <w:p w14:paraId="0AC57F7D" w14:textId="77777777" w:rsidR="00BC38A0" w:rsidRPr="00527337" w:rsidRDefault="00BC38A0" w:rsidP="0012462B">
            <w:pPr>
              <w:pStyle w:val="Tabletext"/>
              <w:jc w:val="left"/>
            </w:pPr>
            <w:r w:rsidRPr="00527337">
              <w:t>Not applicable</w:t>
            </w:r>
            <w:r w:rsidRPr="00527337">
              <w:br/>
              <w:t>Not applicable</w:t>
            </w:r>
          </w:p>
        </w:tc>
        <w:tc>
          <w:tcPr>
            <w:tcW w:w="2577" w:type="dxa"/>
          </w:tcPr>
          <w:p w14:paraId="55B8890B" w14:textId="77777777" w:rsidR="00BC38A0" w:rsidRPr="00527337" w:rsidRDefault="00BC38A0" w:rsidP="0012462B">
            <w:pPr>
              <w:pStyle w:val="Tabletext"/>
              <w:jc w:val="left"/>
            </w:pPr>
            <w:r w:rsidRPr="00527337">
              <w:t>Not applicable</w:t>
            </w:r>
            <w:r w:rsidRPr="00527337">
              <w:br/>
              <w:t>Not applicable</w:t>
            </w:r>
          </w:p>
        </w:tc>
        <w:tc>
          <w:tcPr>
            <w:tcW w:w="2555" w:type="dxa"/>
          </w:tcPr>
          <w:p w14:paraId="236E5266" w14:textId="77777777" w:rsidR="00BC38A0" w:rsidRPr="00527337" w:rsidRDefault="00BC38A0" w:rsidP="0012462B">
            <w:pPr>
              <w:pStyle w:val="Tabletext"/>
              <w:jc w:val="left"/>
            </w:pPr>
            <w:r w:rsidRPr="00527337">
              <w:t>2-15</w:t>
            </w:r>
          </w:p>
          <w:p w14:paraId="5A5BE001" w14:textId="77777777" w:rsidR="00BC38A0" w:rsidRPr="00527337" w:rsidRDefault="00BC38A0" w:rsidP="0012462B">
            <w:pPr>
              <w:pStyle w:val="Tabletext"/>
              <w:jc w:val="left"/>
            </w:pPr>
            <w:r w:rsidRPr="00527337">
              <w:t>5-140 K</w:t>
            </w:r>
          </w:p>
        </w:tc>
      </w:tr>
      <w:tr w:rsidR="00BC38A0" w:rsidRPr="00527337" w14:paraId="667B66FF" w14:textId="77777777" w:rsidTr="00286DF2">
        <w:trPr>
          <w:jc w:val="center"/>
        </w:trPr>
        <w:tc>
          <w:tcPr>
            <w:tcW w:w="2974" w:type="dxa"/>
          </w:tcPr>
          <w:p w14:paraId="4672787B" w14:textId="77777777" w:rsidR="00BC38A0" w:rsidRPr="00527337" w:rsidRDefault="00BC38A0" w:rsidP="0012462B">
            <w:pPr>
              <w:pStyle w:val="Tabletext"/>
              <w:jc w:val="left"/>
            </w:pPr>
            <w:r w:rsidRPr="00D43998">
              <w:t xml:space="preserve">Maximum duty cycle </w:t>
            </w:r>
          </w:p>
        </w:tc>
        <w:tc>
          <w:tcPr>
            <w:tcW w:w="1065" w:type="dxa"/>
          </w:tcPr>
          <w:p w14:paraId="3084E133" w14:textId="77777777" w:rsidR="00BC38A0" w:rsidRPr="00527337" w:rsidRDefault="00BC38A0" w:rsidP="0012462B">
            <w:pPr>
              <w:pStyle w:val="Tabletext"/>
              <w:keepNext/>
              <w:jc w:val="center"/>
              <w:rPr>
                <w:caps/>
              </w:rPr>
            </w:pPr>
          </w:p>
        </w:tc>
        <w:tc>
          <w:tcPr>
            <w:tcW w:w="2633" w:type="dxa"/>
          </w:tcPr>
          <w:p w14:paraId="74C0252F" w14:textId="77777777" w:rsidR="00BC38A0" w:rsidRPr="00D43998" w:rsidRDefault="00BC38A0" w:rsidP="0012462B">
            <w:pPr>
              <w:pStyle w:val="Tabletext"/>
              <w:jc w:val="left"/>
            </w:pPr>
            <w:r w:rsidRPr="00527337">
              <w:rPr>
                <w:caps/>
              </w:rPr>
              <w:t>1</w:t>
            </w:r>
          </w:p>
        </w:tc>
        <w:tc>
          <w:tcPr>
            <w:tcW w:w="2655" w:type="dxa"/>
          </w:tcPr>
          <w:p w14:paraId="0A5F7D1B" w14:textId="77777777" w:rsidR="00BC38A0" w:rsidRPr="00D43998" w:rsidRDefault="00BC38A0" w:rsidP="0012462B">
            <w:pPr>
              <w:pStyle w:val="Tabletext"/>
              <w:jc w:val="left"/>
            </w:pPr>
            <w:r w:rsidRPr="00527337">
              <w:rPr>
                <w:caps/>
              </w:rPr>
              <w:t>1</w:t>
            </w:r>
          </w:p>
        </w:tc>
        <w:tc>
          <w:tcPr>
            <w:tcW w:w="2577" w:type="dxa"/>
          </w:tcPr>
          <w:p w14:paraId="0C4F2032" w14:textId="77777777" w:rsidR="00BC38A0" w:rsidRPr="00D43998" w:rsidRDefault="00BC38A0" w:rsidP="0012462B">
            <w:pPr>
              <w:pStyle w:val="Tabletext"/>
              <w:jc w:val="left"/>
            </w:pPr>
            <w:r w:rsidRPr="00527337">
              <w:rPr>
                <w:caps/>
              </w:rPr>
              <w:t>1</w:t>
            </w:r>
          </w:p>
        </w:tc>
        <w:tc>
          <w:tcPr>
            <w:tcW w:w="2555" w:type="dxa"/>
          </w:tcPr>
          <w:p w14:paraId="5292D828" w14:textId="77777777" w:rsidR="00BC38A0" w:rsidRPr="00D43998" w:rsidRDefault="00BC38A0" w:rsidP="0012462B">
            <w:pPr>
              <w:pStyle w:val="Tabletext"/>
              <w:jc w:val="left"/>
            </w:pPr>
            <w:r w:rsidRPr="00D43998">
              <w:t>0.28</w:t>
            </w:r>
          </w:p>
        </w:tc>
      </w:tr>
      <w:tr w:rsidR="00BC38A0" w:rsidRPr="00527337" w14:paraId="42D9150D" w14:textId="77777777" w:rsidTr="00286DF2">
        <w:trPr>
          <w:jc w:val="center"/>
        </w:trPr>
        <w:tc>
          <w:tcPr>
            <w:tcW w:w="2974" w:type="dxa"/>
          </w:tcPr>
          <w:p w14:paraId="272B3721" w14:textId="77777777" w:rsidR="00BC38A0" w:rsidRPr="00527337" w:rsidRDefault="00BC38A0" w:rsidP="0012462B">
            <w:pPr>
              <w:pStyle w:val="Tabletext"/>
              <w:jc w:val="left"/>
            </w:pPr>
            <w:r w:rsidRPr="00527337">
              <w:t xml:space="preserve">Pulse rise/fall time </w:t>
            </w:r>
          </w:p>
        </w:tc>
        <w:tc>
          <w:tcPr>
            <w:tcW w:w="1065" w:type="dxa"/>
          </w:tcPr>
          <w:p w14:paraId="3FEEB572" w14:textId="77777777" w:rsidR="00BC38A0" w:rsidRPr="00527337" w:rsidRDefault="00BE746E" w:rsidP="0012462B">
            <w:pPr>
              <w:pStyle w:val="Tabletext"/>
              <w:keepLines/>
              <w:tabs>
                <w:tab w:val="left" w:leader="dot" w:pos="7938"/>
                <w:tab w:val="center" w:pos="9526"/>
              </w:tabs>
              <w:ind w:left="567" w:hanging="567"/>
              <w:jc w:val="center"/>
            </w:pPr>
            <w:r>
              <w:sym w:font="Symbol" w:char="F06D"/>
            </w:r>
            <w:r w:rsidR="00BC38A0" w:rsidRPr="00527337">
              <w:t>s</w:t>
            </w:r>
          </w:p>
        </w:tc>
        <w:tc>
          <w:tcPr>
            <w:tcW w:w="2633" w:type="dxa"/>
          </w:tcPr>
          <w:p w14:paraId="43B3A2B1" w14:textId="77777777" w:rsidR="00BC38A0" w:rsidRPr="00527337" w:rsidRDefault="00BC38A0" w:rsidP="0012462B">
            <w:pPr>
              <w:pStyle w:val="Tabletext"/>
              <w:jc w:val="left"/>
            </w:pPr>
            <w:r w:rsidRPr="00527337">
              <w:t>Not applicable</w:t>
            </w:r>
          </w:p>
        </w:tc>
        <w:tc>
          <w:tcPr>
            <w:tcW w:w="2655" w:type="dxa"/>
          </w:tcPr>
          <w:p w14:paraId="5D7536B1" w14:textId="77777777" w:rsidR="00BC38A0" w:rsidRPr="00527337" w:rsidRDefault="00BC38A0" w:rsidP="0012462B">
            <w:pPr>
              <w:pStyle w:val="Tabletext"/>
              <w:jc w:val="left"/>
            </w:pPr>
            <w:r w:rsidRPr="00527337">
              <w:t>Not applicable</w:t>
            </w:r>
          </w:p>
        </w:tc>
        <w:tc>
          <w:tcPr>
            <w:tcW w:w="2577" w:type="dxa"/>
          </w:tcPr>
          <w:p w14:paraId="74C00EB2" w14:textId="77777777" w:rsidR="00BC38A0" w:rsidRPr="00527337" w:rsidRDefault="00BC38A0" w:rsidP="0012462B">
            <w:pPr>
              <w:pStyle w:val="Tabletext"/>
              <w:jc w:val="left"/>
            </w:pPr>
            <w:r w:rsidRPr="00527337">
              <w:t>Not applicable</w:t>
            </w:r>
          </w:p>
        </w:tc>
        <w:tc>
          <w:tcPr>
            <w:tcW w:w="2555" w:type="dxa"/>
          </w:tcPr>
          <w:p w14:paraId="0700C02C" w14:textId="77777777" w:rsidR="00BC38A0" w:rsidRPr="00527337" w:rsidRDefault="00BC38A0" w:rsidP="0012462B">
            <w:pPr>
              <w:pStyle w:val="Tabletext"/>
              <w:jc w:val="left"/>
            </w:pPr>
            <w:r w:rsidRPr="00527337">
              <w:t>.005</w:t>
            </w:r>
          </w:p>
        </w:tc>
      </w:tr>
      <w:tr w:rsidR="00BC38A0" w:rsidRPr="00527337" w14:paraId="791DFE3D" w14:textId="77777777" w:rsidTr="00286DF2">
        <w:trPr>
          <w:jc w:val="center"/>
        </w:trPr>
        <w:tc>
          <w:tcPr>
            <w:tcW w:w="2974" w:type="dxa"/>
          </w:tcPr>
          <w:p w14:paraId="1D096EFD" w14:textId="77777777" w:rsidR="00BC38A0" w:rsidRPr="00527337" w:rsidRDefault="00BC38A0" w:rsidP="0012462B">
            <w:pPr>
              <w:pStyle w:val="Tabletext"/>
              <w:jc w:val="left"/>
            </w:pPr>
            <w:r w:rsidRPr="00527337">
              <w:t>Antenna pattern type</w:t>
            </w:r>
          </w:p>
        </w:tc>
        <w:tc>
          <w:tcPr>
            <w:tcW w:w="1065" w:type="dxa"/>
          </w:tcPr>
          <w:p w14:paraId="0DF39C88" w14:textId="77777777" w:rsidR="00BC38A0" w:rsidRPr="00527337" w:rsidRDefault="00BC38A0" w:rsidP="0012462B">
            <w:pPr>
              <w:pStyle w:val="Tabletext"/>
              <w:jc w:val="center"/>
            </w:pPr>
          </w:p>
        </w:tc>
        <w:tc>
          <w:tcPr>
            <w:tcW w:w="2633" w:type="dxa"/>
          </w:tcPr>
          <w:p w14:paraId="55C8BEDC" w14:textId="77777777" w:rsidR="00BC38A0" w:rsidRPr="00527337" w:rsidRDefault="00BC38A0" w:rsidP="0012462B">
            <w:pPr>
              <w:pStyle w:val="Tabletext"/>
              <w:jc w:val="left"/>
            </w:pPr>
            <w:r w:rsidRPr="00527337">
              <w:t>Pencil</w:t>
            </w:r>
          </w:p>
        </w:tc>
        <w:tc>
          <w:tcPr>
            <w:tcW w:w="2655" w:type="dxa"/>
          </w:tcPr>
          <w:p w14:paraId="114ED345" w14:textId="77777777" w:rsidR="00BC38A0" w:rsidRPr="00527337" w:rsidRDefault="00BC38A0" w:rsidP="0012462B">
            <w:pPr>
              <w:pStyle w:val="Tabletext"/>
              <w:jc w:val="left"/>
            </w:pPr>
            <w:r w:rsidRPr="00527337">
              <w:t>Pencil</w:t>
            </w:r>
          </w:p>
        </w:tc>
        <w:tc>
          <w:tcPr>
            <w:tcW w:w="2577" w:type="dxa"/>
          </w:tcPr>
          <w:p w14:paraId="180BAD46" w14:textId="77777777" w:rsidR="00BC38A0" w:rsidRPr="00527337" w:rsidRDefault="00BC38A0" w:rsidP="0012462B">
            <w:pPr>
              <w:pStyle w:val="Tabletext"/>
              <w:jc w:val="left"/>
            </w:pPr>
            <w:r w:rsidRPr="00527337">
              <w:t>Pencil</w:t>
            </w:r>
          </w:p>
        </w:tc>
        <w:tc>
          <w:tcPr>
            <w:tcW w:w="2555" w:type="dxa"/>
          </w:tcPr>
          <w:p w14:paraId="13031A8B" w14:textId="77777777" w:rsidR="00BC38A0" w:rsidRPr="00527337" w:rsidRDefault="00BC38A0" w:rsidP="0012462B">
            <w:pPr>
              <w:pStyle w:val="Tabletext"/>
              <w:jc w:val="left"/>
            </w:pPr>
            <w:r w:rsidRPr="00527337">
              <w:t>Pencil</w:t>
            </w:r>
          </w:p>
        </w:tc>
      </w:tr>
      <w:tr w:rsidR="00BC38A0" w:rsidRPr="00527337" w14:paraId="6C85E9C2" w14:textId="77777777" w:rsidTr="00286DF2">
        <w:trPr>
          <w:jc w:val="center"/>
        </w:trPr>
        <w:tc>
          <w:tcPr>
            <w:tcW w:w="2974" w:type="dxa"/>
          </w:tcPr>
          <w:p w14:paraId="0EAF6FC3" w14:textId="77777777" w:rsidR="00BC38A0" w:rsidRPr="00527337" w:rsidRDefault="00BC38A0" w:rsidP="0012462B">
            <w:pPr>
              <w:pStyle w:val="Tabletext"/>
              <w:jc w:val="left"/>
            </w:pPr>
            <w:r w:rsidRPr="00527337">
              <w:t>Antenna type</w:t>
            </w:r>
          </w:p>
        </w:tc>
        <w:tc>
          <w:tcPr>
            <w:tcW w:w="1065" w:type="dxa"/>
          </w:tcPr>
          <w:p w14:paraId="7B5F3A38" w14:textId="77777777" w:rsidR="00BC38A0" w:rsidRPr="00527337" w:rsidRDefault="00BC38A0" w:rsidP="0012462B">
            <w:pPr>
              <w:pStyle w:val="Tabletext"/>
              <w:jc w:val="center"/>
            </w:pPr>
          </w:p>
        </w:tc>
        <w:tc>
          <w:tcPr>
            <w:tcW w:w="2633" w:type="dxa"/>
          </w:tcPr>
          <w:p w14:paraId="0F4960E5" w14:textId="77777777" w:rsidR="00BC38A0" w:rsidRPr="00527337" w:rsidRDefault="00BC38A0" w:rsidP="0012462B">
            <w:pPr>
              <w:pStyle w:val="Tabletext"/>
              <w:jc w:val="left"/>
            </w:pPr>
            <w:r w:rsidRPr="00527337">
              <w:t>Planar array</w:t>
            </w:r>
          </w:p>
        </w:tc>
        <w:tc>
          <w:tcPr>
            <w:tcW w:w="2655" w:type="dxa"/>
          </w:tcPr>
          <w:p w14:paraId="0D16F00F" w14:textId="77777777" w:rsidR="00BC38A0" w:rsidRPr="00527337" w:rsidRDefault="00BC38A0" w:rsidP="0012462B">
            <w:pPr>
              <w:pStyle w:val="Tabletext"/>
              <w:jc w:val="left"/>
            </w:pPr>
            <w:r w:rsidRPr="00527337">
              <w:t>Planar array</w:t>
            </w:r>
          </w:p>
        </w:tc>
        <w:tc>
          <w:tcPr>
            <w:tcW w:w="2577" w:type="dxa"/>
          </w:tcPr>
          <w:p w14:paraId="44043223" w14:textId="77777777" w:rsidR="00BC38A0" w:rsidRPr="00527337" w:rsidRDefault="00BC38A0" w:rsidP="0012462B">
            <w:pPr>
              <w:pStyle w:val="Tabletext"/>
              <w:jc w:val="left"/>
            </w:pPr>
            <w:r w:rsidRPr="00527337">
              <w:t>Planar array</w:t>
            </w:r>
          </w:p>
        </w:tc>
        <w:tc>
          <w:tcPr>
            <w:tcW w:w="2555" w:type="dxa"/>
          </w:tcPr>
          <w:p w14:paraId="70043584" w14:textId="77777777" w:rsidR="00BC38A0" w:rsidRPr="00527337" w:rsidRDefault="00BC38A0" w:rsidP="0012462B">
            <w:pPr>
              <w:pStyle w:val="Tabletext"/>
              <w:jc w:val="left"/>
            </w:pPr>
            <w:r w:rsidRPr="00527337">
              <w:t>Planar array</w:t>
            </w:r>
          </w:p>
        </w:tc>
      </w:tr>
      <w:tr w:rsidR="00BC38A0" w:rsidRPr="00527337" w14:paraId="078081D1" w14:textId="77777777" w:rsidTr="00286DF2">
        <w:trPr>
          <w:jc w:val="center"/>
        </w:trPr>
        <w:tc>
          <w:tcPr>
            <w:tcW w:w="2974" w:type="dxa"/>
          </w:tcPr>
          <w:p w14:paraId="6865AB63" w14:textId="77777777" w:rsidR="00BC38A0" w:rsidRPr="00527337" w:rsidRDefault="00BC38A0" w:rsidP="0012462B">
            <w:pPr>
              <w:pStyle w:val="Tabletext"/>
              <w:jc w:val="left"/>
            </w:pPr>
            <w:r w:rsidRPr="00527337">
              <w:t>Antenna polarization</w:t>
            </w:r>
          </w:p>
        </w:tc>
        <w:tc>
          <w:tcPr>
            <w:tcW w:w="1065" w:type="dxa"/>
          </w:tcPr>
          <w:p w14:paraId="1F6CF52B" w14:textId="77777777" w:rsidR="00BC38A0" w:rsidRPr="00527337" w:rsidRDefault="00BC38A0" w:rsidP="0012462B">
            <w:pPr>
              <w:pStyle w:val="Tabletext"/>
              <w:jc w:val="center"/>
            </w:pPr>
          </w:p>
        </w:tc>
        <w:tc>
          <w:tcPr>
            <w:tcW w:w="2633" w:type="dxa"/>
          </w:tcPr>
          <w:p w14:paraId="3206444B" w14:textId="77777777" w:rsidR="00BC38A0" w:rsidRPr="00527337" w:rsidRDefault="00BC38A0" w:rsidP="0012462B">
            <w:pPr>
              <w:pStyle w:val="Tabletext"/>
              <w:jc w:val="left"/>
            </w:pPr>
            <w:r w:rsidRPr="00527337">
              <w:t>Linear</w:t>
            </w:r>
          </w:p>
        </w:tc>
        <w:tc>
          <w:tcPr>
            <w:tcW w:w="2655" w:type="dxa"/>
          </w:tcPr>
          <w:p w14:paraId="3576CAA3" w14:textId="77777777" w:rsidR="00BC38A0" w:rsidRPr="00527337" w:rsidRDefault="00BC38A0" w:rsidP="0012462B">
            <w:pPr>
              <w:pStyle w:val="Tabletext"/>
              <w:jc w:val="left"/>
            </w:pPr>
            <w:r w:rsidRPr="00527337">
              <w:t>Linear</w:t>
            </w:r>
          </w:p>
        </w:tc>
        <w:tc>
          <w:tcPr>
            <w:tcW w:w="2577" w:type="dxa"/>
          </w:tcPr>
          <w:p w14:paraId="29489D71" w14:textId="77777777" w:rsidR="00BC38A0" w:rsidRPr="00527337" w:rsidRDefault="00BC38A0" w:rsidP="0012462B">
            <w:pPr>
              <w:pStyle w:val="Tabletext"/>
              <w:jc w:val="left"/>
            </w:pPr>
            <w:r w:rsidRPr="00527337">
              <w:t>Linear</w:t>
            </w:r>
          </w:p>
        </w:tc>
        <w:tc>
          <w:tcPr>
            <w:tcW w:w="2555" w:type="dxa"/>
          </w:tcPr>
          <w:p w14:paraId="61CCC3CD" w14:textId="77777777" w:rsidR="00BC38A0" w:rsidRPr="00527337" w:rsidRDefault="00BC38A0" w:rsidP="0012462B">
            <w:pPr>
              <w:pStyle w:val="Tabletext"/>
              <w:jc w:val="left"/>
            </w:pPr>
            <w:r w:rsidRPr="00527337">
              <w:t>Linear</w:t>
            </w:r>
          </w:p>
        </w:tc>
      </w:tr>
      <w:tr w:rsidR="00BC38A0" w:rsidRPr="00527337" w14:paraId="70FE62D2" w14:textId="77777777" w:rsidTr="00286DF2">
        <w:trPr>
          <w:jc w:val="center"/>
        </w:trPr>
        <w:tc>
          <w:tcPr>
            <w:tcW w:w="2974" w:type="dxa"/>
          </w:tcPr>
          <w:p w14:paraId="6800E971" w14:textId="77777777" w:rsidR="00BC38A0" w:rsidRPr="00527337" w:rsidRDefault="00BC38A0" w:rsidP="0012462B">
            <w:pPr>
              <w:pStyle w:val="Tabletext"/>
              <w:jc w:val="left"/>
            </w:pPr>
            <w:r w:rsidRPr="00527337">
              <w:t xml:space="preserve">Antenna main beam gain </w:t>
            </w:r>
          </w:p>
        </w:tc>
        <w:tc>
          <w:tcPr>
            <w:tcW w:w="1065" w:type="dxa"/>
          </w:tcPr>
          <w:p w14:paraId="06088EF0" w14:textId="77777777" w:rsidR="00BC38A0" w:rsidRPr="00527337" w:rsidRDefault="00BC38A0" w:rsidP="0012462B">
            <w:pPr>
              <w:pStyle w:val="Tabletext"/>
              <w:keepLines/>
              <w:tabs>
                <w:tab w:val="left" w:leader="dot" w:pos="7938"/>
                <w:tab w:val="center" w:pos="9526"/>
              </w:tabs>
              <w:ind w:left="567" w:hanging="567"/>
              <w:jc w:val="center"/>
            </w:pPr>
            <w:r w:rsidRPr="00527337">
              <w:t>dBi</w:t>
            </w:r>
          </w:p>
        </w:tc>
        <w:tc>
          <w:tcPr>
            <w:tcW w:w="2633" w:type="dxa"/>
          </w:tcPr>
          <w:p w14:paraId="11603C78" w14:textId="77777777" w:rsidR="00BC38A0" w:rsidRPr="00527337" w:rsidRDefault="00BC38A0" w:rsidP="0012462B">
            <w:pPr>
              <w:pStyle w:val="Tabletext"/>
              <w:jc w:val="left"/>
            </w:pPr>
            <w:r w:rsidRPr="00527337">
              <w:t>35.5</w:t>
            </w:r>
          </w:p>
        </w:tc>
        <w:tc>
          <w:tcPr>
            <w:tcW w:w="2655" w:type="dxa"/>
          </w:tcPr>
          <w:p w14:paraId="33FC92AC" w14:textId="77777777" w:rsidR="00BC38A0" w:rsidRPr="00527337" w:rsidRDefault="00BC38A0" w:rsidP="0012462B">
            <w:pPr>
              <w:pStyle w:val="Tabletext"/>
              <w:jc w:val="left"/>
            </w:pPr>
            <w:r w:rsidRPr="00527337">
              <w:t>43</w:t>
            </w:r>
          </w:p>
        </w:tc>
        <w:tc>
          <w:tcPr>
            <w:tcW w:w="2577" w:type="dxa"/>
          </w:tcPr>
          <w:p w14:paraId="7B93AA78" w14:textId="77777777" w:rsidR="00BC38A0" w:rsidRPr="00527337" w:rsidRDefault="00BC38A0" w:rsidP="0012462B">
            <w:pPr>
              <w:pStyle w:val="Tabletext"/>
              <w:jc w:val="left"/>
            </w:pPr>
            <w:r w:rsidRPr="00527337">
              <w:t>42.2</w:t>
            </w:r>
          </w:p>
        </w:tc>
        <w:tc>
          <w:tcPr>
            <w:tcW w:w="2555" w:type="dxa"/>
          </w:tcPr>
          <w:p w14:paraId="6AFFC390" w14:textId="77777777" w:rsidR="00BC38A0" w:rsidRPr="00527337" w:rsidRDefault="00BC38A0" w:rsidP="0012462B">
            <w:pPr>
              <w:pStyle w:val="Tabletext"/>
              <w:jc w:val="left"/>
            </w:pPr>
            <w:r w:rsidRPr="00527337">
              <w:t>46</w:t>
            </w:r>
          </w:p>
        </w:tc>
      </w:tr>
      <w:tr w:rsidR="00BC38A0" w:rsidRPr="00527337" w14:paraId="485D6337" w14:textId="77777777" w:rsidTr="00286DF2">
        <w:trPr>
          <w:jc w:val="center"/>
        </w:trPr>
        <w:tc>
          <w:tcPr>
            <w:tcW w:w="2974" w:type="dxa"/>
          </w:tcPr>
          <w:p w14:paraId="6A2207B3" w14:textId="77777777" w:rsidR="00BC38A0" w:rsidRPr="00527337" w:rsidRDefault="00BC38A0" w:rsidP="0012462B">
            <w:pPr>
              <w:pStyle w:val="Tabletext"/>
              <w:jc w:val="left"/>
            </w:pPr>
            <w:r w:rsidRPr="00527337">
              <w:br w:type="page"/>
              <w:t xml:space="preserve">Antenna elevation beamwidth </w:t>
            </w:r>
          </w:p>
        </w:tc>
        <w:tc>
          <w:tcPr>
            <w:tcW w:w="1065" w:type="dxa"/>
          </w:tcPr>
          <w:p w14:paraId="368E5025"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14:paraId="0CA5676C" w14:textId="77777777" w:rsidR="00BC38A0" w:rsidRPr="00527337" w:rsidRDefault="00BC38A0" w:rsidP="0012462B">
            <w:pPr>
              <w:pStyle w:val="Tabletext"/>
              <w:jc w:val="left"/>
            </w:pPr>
            <w:r w:rsidRPr="00527337">
              <w:t>2.5</w:t>
            </w:r>
          </w:p>
        </w:tc>
        <w:tc>
          <w:tcPr>
            <w:tcW w:w="2655" w:type="dxa"/>
          </w:tcPr>
          <w:p w14:paraId="407D54C1" w14:textId="77777777" w:rsidR="00BC38A0" w:rsidRPr="00527337" w:rsidRDefault="00BC38A0" w:rsidP="0012462B">
            <w:pPr>
              <w:pStyle w:val="Tabletext"/>
              <w:jc w:val="left"/>
            </w:pPr>
            <w:r w:rsidRPr="00527337">
              <w:t>1</w:t>
            </w:r>
          </w:p>
        </w:tc>
        <w:tc>
          <w:tcPr>
            <w:tcW w:w="2577" w:type="dxa"/>
          </w:tcPr>
          <w:p w14:paraId="232944A2" w14:textId="77777777" w:rsidR="00BC38A0" w:rsidRPr="00527337" w:rsidRDefault="00BC38A0" w:rsidP="0012462B">
            <w:pPr>
              <w:pStyle w:val="Tabletext"/>
              <w:jc w:val="left"/>
            </w:pPr>
            <w:r w:rsidRPr="00527337">
              <w:t>1</w:t>
            </w:r>
          </w:p>
        </w:tc>
        <w:tc>
          <w:tcPr>
            <w:tcW w:w="2555" w:type="dxa"/>
          </w:tcPr>
          <w:p w14:paraId="013AD080" w14:textId="77777777" w:rsidR="00BC38A0" w:rsidRPr="00527337" w:rsidRDefault="00BC38A0" w:rsidP="0012462B">
            <w:pPr>
              <w:pStyle w:val="Tabletext"/>
              <w:jc w:val="left"/>
            </w:pPr>
            <w:r w:rsidRPr="00527337">
              <w:t>2</w:t>
            </w:r>
          </w:p>
        </w:tc>
      </w:tr>
      <w:tr w:rsidR="00BC38A0" w:rsidRPr="00527337" w14:paraId="28D497C0" w14:textId="77777777" w:rsidTr="00286DF2">
        <w:trPr>
          <w:jc w:val="center"/>
        </w:trPr>
        <w:tc>
          <w:tcPr>
            <w:tcW w:w="2974" w:type="dxa"/>
          </w:tcPr>
          <w:p w14:paraId="41B40EF9" w14:textId="77777777" w:rsidR="00BC38A0" w:rsidRPr="00527337" w:rsidRDefault="00BC38A0" w:rsidP="0012462B">
            <w:pPr>
              <w:pStyle w:val="Tabletext"/>
              <w:jc w:val="left"/>
            </w:pPr>
            <w:r w:rsidRPr="00527337">
              <w:t xml:space="preserve">Antenna azimuthal beamwidth </w:t>
            </w:r>
          </w:p>
        </w:tc>
        <w:tc>
          <w:tcPr>
            <w:tcW w:w="1065" w:type="dxa"/>
          </w:tcPr>
          <w:p w14:paraId="33AF2B2B"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w:t>
            </w:r>
          </w:p>
        </w:tc>
        <w:tc>
          <w:tcPr>
            <w:tcW w:w="2633" w:type="dxa"/>
          </w:tcPr>
          <w:p w14:paraId="6217D9C0" w14:textId="77777777" w:rsidR="00BC38A0" w:rsidRPr="00527337" w:rsidRDefault="00BC38A0" w:rsidP="0012462B">
            <w:pPr>
              <w:pStyle w:val="Tabletext"/>
              <w:jc w:val="left"/>
            </w:pPr>
            <w:r w:rsidRPr="00527337">
              <w:t>2.5</w:t>
            </w:r>
          </w:p>
        </w:tc>
        <w:tc>
          <w:tcPr>
            <w:tcW w:w="2655" w:type="dxa"/>
          </w:tcPr>
          <w:p w14:paraId="48097F61" w14:textId="77777777" w:rsidR="00BC38A0" w:rsidRPr="00527337" w:rsidRDefault="00BC38A0" w:rsidP="0012462B">
            <w:pPr>
              <w:pStyle w:val="Tabletext"/>
              <w:jc w:val="left"/>
            </w:pPr>
            <w:r w:rsidRPr="00527337">
              <w:t>1</w:t>
            </w:r>
          </w:p>
        </w:tc>
        <w:tc>
          <w:tcPr>
            <w:tcW w:w="2577" w:type="dxa"/>
          </w:tcPr>
          <w:p w14:paraId="2F6883E8" w14:textId="77777777" w:rsidR="00BC38A0" w:rsidRPr="00527337" w:rsidRDefault="00BC38A0" w:rsidP="0012462B">
            <w:pPr>
              <w:pStyle w:val="Tabletext"/>
              <w:jc w:val="left"/>
            </w:pPr>
            <w:r w:rsidRPr="00527337">
              <w:t>1</w:t>
            </w:r>
          </w:p>
        </w:tc>
        <w:tc>
          <w:tcPr>
            <w:tcW w:w="2555" w:type="dxa"/>
          </w:tcPr>
          <w:p w14:paraId="579922B0" w14:textId="77777777" w:rsidR="00BC38A0" w:rsidRPr="00527337" w:rsidRDefault="00BC38A0" w:rsidP="0012462B">
            <w:pPr>
              <w:pStyle w:val="Tabletext"/>
              <w:jc w:val="left"/>
            </w:pPr>
            <w:r w:rsidRPr="00527337">
              <w:t>2</w:t>
            </w:r>
          </w:p>
        </w:tc>
      </w:tr>
      <w:tr w:rsidR="00BC38A0" w:rsidRPr="00527337" w14:paraId="26FB3165" w14:textId="77777777" w:rsidTr="00286DF2">
        <w:trPr>
          <w:jc w:val="center"/>
        </w:trPr>
        <w:tc>
          <w:tcPr>
            <w:tcW w:w="2974" w:type="dxa"/>
          </w:tcPr>
          <w:p w14:paraId="7ECE641B" w14:textId="77777777" w:rsidR="00BC38A0" w:rsidRPr="00527337" w:rsidRDefault="00BC38A0" w:rsidP="0012462B">
            <w:pPr>
              <w:pStyle w:val="Tabletext"/>
              <w:jc w:val="left"/>
            </w:pPr>
            <w:r w:rsidRPr="00527337">
              <w:t xml:space="preserve">Antenna horizontal scan rate </w:t>
            </w:r>
          </w:p>
        </w:tc>
        <w:tc>
          <w:tcPr>
            <w:tcW w:w="1065" w:type="dxa"/>
          </w:tcPr>
          <w:p w14:paraId="4EE36B53"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14:paraId="05993163" w14:textId="77777777" w:rsidR="00BC38A0" w:rsidRPr="00527337" w:rsidRDefault="00BC38A0" w:rsidP="0012462B">
            <w:pPr>
              <w:pStyle w:val="Tabletext"/>
              <w:jc w:val="left"/>
            </w:pPr>
            <w:r w:rsidRPr="00527337">
              <w:t>90</w:t>
            </w:r>
          </w:p>
        </w:tc>
        <w:tc>
          <w:tcPr>
            <w:tcW w:w="2655" w:type="dxa"/>
          </w:tcPr>
          <w:p w14:paraId="61085B76" w14:textId="77777777" w:rsidR="00BC38A0" w:rsidRPr="00527337" w:rsidRDefault="00BC38A0" w:rsidP="0012462B">
            <w:pPr>
              <w:pStyle w:val="Tabletext"/>
              <w:jc w:val="left"/>
            </w:pPr>
            <w:r w:rsidRPr="00527337">
              <w:t>90</w:t>
            </w:r>
          </w:p>
        </w:tc>
        <w:tc>
          <w:tcPr>
            <w:tcW w:w="2577" w:type="dxa"/>
          </w:tcPr>
          <w:p w14:paraId="18A9960F" w14:textId="77777777" w:rsidR="00BC38A0" w:rsidRPr="00527337" w:rsidRDefault="00BC38A0" w:rsidP="0012462B">
            <w:pPr>
              <w:pStyle w:val="Tabletext"/>
              <w:jc w:val="left"/>
            </w:pPr>
            <w:r w:rsidRPr="00527337">
              <w:t>90</w:t>
            </w:r>
          </w:p>
        </w:tc>
        <w:tc>
          <w:tcPr>
            <w:tcW w:w="2555" w:type="dxa"/>
          </w:tcPr>
          <w:p w14:paraId="3CEE8F45" w14:textId="77777777" w:rsidR="00BC38A0" w:rsidRPr="00527337" w:rsidRDefault="00BC38A0" w:rsidP="0012462B">
            <w:pPr>
              <w:pStyle w:val="Tabletext"/>
              <w:jc w:val="left"/>
            </w:pPr>
            <w:r w:rsidRPr="00527337">
              <w:t>Not applicable</w:t>
            </w:r>
          </w:p>
        </w:tc>
      </w:tr>
      <w:tr w:rsidR="00BC38A0" w:rsidRPr="00527337" w14:paraId="6FA44D98" w14:textId="77777777" w:rsidTr="00286DF2">
        <w:trPr>
          <w:jc w:val="center"/>
        </w:trPr>
        <w:tc>
          <w:tcPr>
            <w:tcW w:w="2974" w:type="dxa"/>
          </w:tcPr>
          <w:p w14:paraId="0DA2B5AE" w14:textId="77777777" w:rsidR="00BC38A0" w:rsidRPr="00527337" w:rsidRDefault="00BC38A0" w:rsidP="0012462B">
            <w:pPr>
              <w:pStyle w:val="Tabletext"/>
              <w:jc w:val="left"/>
            </w:pPr>
            <w:r w:rsidRPr="00527337">
              <w:t>Antenna horizontal scan type (continuous, random, sector, etc.)</w:t>
            </w:r>
          </w:p>
        </w:tc>
        <w:tc>
          <w:tcPr>
            <w:tcW w:w="1065" w:type="dxa"/>
          </w:tcPr>
          <w:p w14:paraId="36207A5A" w14:textId="77777777" w:rsidR="00BC38A0" w:rsidRPr="00527337" w:rsidRDefault="00BC38A0" w:rsidP="0012462B">
            <w:pPr>
              <w:pStyle w:val="Tabletext"/>
              <w:jc w:val="center"/>
            </w:pPr>
          </w:p>
        </w:tc>
        <w:tc>
          <w:tcPr>
            <w:tcW w:w="2633" w:type="dxa"/>
          </w:tcPr>
          <w:p w14:paraId="170293A2" w14:textId="77777777" w:rsidR="00BC38A0" w:rsidRPr="00527337" w:rsidRDefault="00BC38A0" w:rsidP="0012462B">
            <w:pPr>
              <w:pStyle w:val="Tabletext"/>
              <w:jc w:val="left"/>
            </w:pPr>
            <w:r w:rsidRPr="00527337">
              <w:t xml:space="preserve">Sector: </w:t>
            </w:r>
            <w:bookmarkStart w:id="18" w:name="OLE_LINK1"/>
            <w:bookmarkStart w:id="19" w:name="OLE_LINK2"/>
            <w:r w:rsidRPr="00527337">
              <w:sym w:font="Symbol" w:char="F0B1"/>
            </w:r>
            <w:r w:rsidRPr="00527337">
              <w:t>60</w:t>
            </w:r>
            <w:r w:rsidRPr="00527337">
              <w:sym w:font="Symbol" w:char="F0B0"/>
            </w:r>
            <w:r w:rsidRPr="00527337">
              <w:t xml:space="preserve"> (mechanical)</w:t>
            </w:r>
            <w:bookmarkEnd w:id="18"/>
            <w:bookmarkEnd w:id="19"/>
          </w:p>
        </w:tc>
        <w:tc>
          <w:tcPr>
            <w:tcW w:w="2655" w:type="dxa"/>
          </w:tcPr>
          <w:p w14:paraId="58E66586" w14:textId="77777777" w:rsidR="00BC38A0" w:rsidRPr="00527337" w:rsidRDefault="00BC38A0" w:rsidP="0012462B">
            <w:pPr>
              <w:pStyle w:val="Tabletext"/>
              <w:jc w:val="left"/>
            </w:pPr>
            <w:r w:rsidRPr="00527337">
              <w:t>360</w:t>
            </w:r>
            <w:r w:rsidRPr="00527337">
              <w:sym w:font="Symbol" w:char="F0B0"/>
            </w:r>
            <w:r w:rsidRPr="00527337">
              <w:t xml:space="preserve"> (mechanical)</w:t>
            </w:r>
          </w:p>
        </w:tc>
        <w:tc>
          <w:tcPr>
            <w:tcW w:w="2577" w:type="dxa"/>
          </w:tcPr>
          <w:p w14:paraId="19D19DF3" w14:textId="77777777" w:rsidR="00BC38A0" w:rsidRPr="00527337" w:rsidRDefault="00BC38A0" w:rsidP="0012462B">
            <w:pPr>
              <w:pStyle w:val="Tabletext"/>
              <w:jc w:val="left"/>
            </w:pPr>
            <w:r w:rsidRPr="00527337">
              <w:t>360</w:t>
            </w:r>
            <w:r w:rsidRPr="00527337">
              <w:sym w:font="Symbol" w:char="F0B0"/>
            </w:r>
            <w:r w:rsidRPr="00527337">
              <w:t xml:space="preserve"> (mechanical)</w:t>
            </w:r>
          </w:p>
        </w:tc>
        <w:tc>
          <w:tcPr>
            <w:tcW w:w="2555" w:type="dxa"/>
          </w:tcPr>
          <w:p w14:paraId="19A525B5" w14:textId="77777777" w:rsidR="00BC38A0" w:rsidRPr="00527337" w:rsidRDefault="00BC38A0" w:rsidP="0012462B">
            <w:pPr>
              <w:pStyle w:val="Tabletext"/>
              <w:jc w:val="left"/>
            </w:pPr>
            <w:r w:rsidRPr="00527337">
              <w:t xml:space="preserve">Sector: </w:t>
            </w:r>
            <w:r w:rsidRPr="00527337">
              <w:sym w:font="Symbol" w:char="F0B1"/>
            </w:r>
            <w:r w:rsidRPr="00527337">
              <w:t>90</w:t>
            </w:r>
            <w:r w:rsidRPr="00527337">
              <w:sym w:font="Symbol" w:char="F0B0"/>
            </w:r>
            <w:r w:rsidRPr="00527337">
              <w:t xml:space="preserve"> (mechanical)</w:t>
            </w:r>
          </w:p>
        </w:tc>
      </w:tr>
      <w:tr w:rsidR="00BC38A0" w:rsidRPr="00527337" w14:paraId="214C176F" w14:textId="77777777" w:rsidTr="00286DF2">
        <w:trPr>
          <w:jc w:val="center"/>
        </w:trPr>
        <w:tc>
          <w:tcPr>
            <w:tcW w:w="2974" w:type="dxa"/>
          </w:tcPr>
          <w:p w14:paraId="0D41ACF1" w14:textId="77777777" w:rsidR="00BC38A0" w:rsidRPr="00527337" w:rsidRDefault="00BC38A0" w:rsidP="0012462B">
            <w:pPr>
              <w:pStyle w:val="Tabletext"/>
              <w:jc w:val="left"/>
            </w:pPr>
            <w:r w:rsidRPr="00527337">
              <w:t xml:space="preserve">Antenna vertical scan </w:t>
            </w:r>
          </w:p>
        </w:tc>
        <w:tc>
          <w:tcPr>
            <w:tcW w:w="1065" w:type="dxa"/>
          </w:tcPr>
          <w:p w14:paraId="2B94629C" w14:textId="77777777" w:rsidR="00BC38A0" w:rsidRPr="00527337" w:rsidRDefault="00286DF2" w:rsidP="0012462B">
            <w:pPr>
              <w:pStyle w:val="Tabletext"/>
              <w:keepLines/>
              <w:tabs>
                <w:tab w:val="left" w:leader="dot" w:pos="7938"/>
                <w:tab w:val="center" w:pos="9526"/>
              </w:tabs>
              <w:ind w:left="567" w:hanging="567"/>
              <w:jc w:val="center"/>
            </w:pPr>
            <w:r>
              <w:t>d</w:t>
            </w:r>
            <w:r w:rsidR="00BC38A0" w:rsidRPr="00527337">
              <w:t>egrees/s</w:t>
            </w:r>
          </w:p>
        </w:tc>
        <w:tc>
          <w:tcPr>
            <w:tcW w:w="2633" w:type="dxa"/>
          </w:tcPr>
          <w:p w14:paraId="7697B1F7" w14:textId="77777777" w:rsidR="00BC38A0" w:rsidRPr="00527337" w:rsidRDefault="00BC38A0" w:rsidP="0012462B">
            <w:pPr>
              <w:pStyle w:val="Tabletext"/>
              <w:jc w:val="left"/>
            </w:pPr>
            <w:r w:rsidRPr="00527337">
              <w:t>90</w:t>
            </w:r>
          </w:p>
        </w:tc>
        <w:tc>
          <w:tcPr>
            <w:tcW w:w="2655" w:type="dxa"/>
          </w:tcPr>
          <w:p w14:paraId="349352E2" w14:textId="77777777" w:rsidR="00BC38A0" w:rsidRPr="00527337" w:rsidRDefault="00BC38A0" w:rsidP="0012462B">
            <w:pPr>
              <w:pStyle w:val="Tabletext"/>
              <w:jc w:val="left"/>
            </w:pPr>
            <w:r w:rsidRPr="00527337">
              <w:t>90</w:t>
            </w:r>
          </w:p>
        </w:tc>
        <w:tc>
          <w:tcPr>
            <w:tcW w:w="2577" w:type="dxa"/>
          </w:tcPr>
          <w:p w14:paraId="12DF6F36" w14:textId="77777777" w:rsidR="00BC38A0" w:rsidRPr="00527337" w:rsidRDefault="00BC38A0" w:rsidP="0012462B">
            <w:pPr>
              <w:pStyle w:val="Tabletext"/>
              <w:jc w:val="left"/>
            </w:pPr>
            <w:r w:rsidRPr="00527337">
              <w:t>90</w:t>
            </w:r>
          </w:p>
        </w:tc>
        <w:tc>
          <w:tcPr>
            <w:tcW w:w="2555" w:type="dxa"/>
          </w:tcPr>
          <w:p w14:paraId="20BA2C8E" w14:textId="77777777" w:rsidR="00BC38A0" w:rsidRPr="00527337" w:rsidRDefault="00BC38A0" w:rsidP="0012462B">
            <w:pPr>
              <w:pStyle w:val="Tabletext"/>
              <w:jc w:val="left"/>
            </w:pPr>
            <w:r w:rsidRPr="00527337">
              <w:t>Not applicable</w:t>
            </w:r>
          </w:p>
        </w:tc>
      </w:tr>
      <w:tr w:rsidR="00BC38A0" w:rsidRPr="00527337" w14:paraId="4F80E7BD" w14:textId="77777777" w:rsidTr="00286DF2">
        <w:trPr>
          <w:jc w:val="center"/>
        </w:trPr>
        <w:tc>
          <w:tcPr>
            <w:tcW w:w="2974" w:type="dxa"/>
          </w:tcPr>
          <w:p w14:paraId="7F2BBA9D" w14:textId="77777777" w:rsidR="00BC38A0" w:rsidRPr="00527337" w:rsidRDefault="00BC38A0" w:rsidP="0012462B">
            <w:pPr>
              <w:pStyle w:val="Tabletext"/>
              <w:jc w:val="left"/>
            </w:pPr>
            <w:r w:rsidRPr="00527337">
              <w:t>Antenna vertical scan type</w:t>
            </w:r>
          </w:p>
        </w:tc>
        <w:tc>
          <w:tcPr>
            <w:tcW w:w="1065" w:type="dxa"/>
          </w:tcPr>
          <w:p w14:paraId="4BA30934" w14:textId="77777777" w:rsidR="00BC38A0" w:rsidRPr="00527337" w:rsidRDefault="00BC38A0" w:rsidP="0012462B">
            <w:pPr>
              <w:pStyle w:val="Tabletext"/>
              <w:jc w:val="center"/>
            </w:pPr>
          </w:p>
        </w:tc>
        <w:tc>
          <w:tcPr>
            <w:tcW w:w="2633" w:type="dxa"/>
          </w:tcPr>
          <w:p w14:paraId="48A4E695" w14:textId="77777777" w:rsidR="00BC38A0" w:rsidRPr="00527337" w:rsidRDefault="00BC38A0" w:rsidP="0012462B">
            <w:pPr>
              <w:pStyle w:val="Tabletext"/>
              <w:jc w:val="left"/>
            </w:pPr>
            <w:r w:rsidRPr="00527337">
              <w:t xml:space="preserve">Sector: </w:t>
            </w:r>
            <w:r w:rsidRPr="00527337">
              <w:sym w:font="Symbol" w:char="F0B1"/>
            </w:r>
            <w:r w:rsidRPr="00527337">
              <w:t>60</w:t>
            </w:r>
            <w:r w:rsidRPr="00527337">
              <w:sym w:font="Symbol" w:char="F0B0"/>
            </w:r>
            <w:r w:rsidRPr="00527337">
              <w:t xml:space="preserve"> (mechanical)</w:t>
            </w:r>
          </w:p>
        </w:tc>
        <w:tc>
          <w:tcPr>
            <w:tcW w:w="2655" w:type="dxa"/>
          </w:tcPr>
          <w:p w14:paraId="792EC209" w14:textId="77777777" w:rsidR="00BC38A0" w:rsidRPr="00527337" w:rsidRDefault="00BC38A0" w:rsidP="0012462B">
            <w:pPr>
              <w:pStyle w:val="Tabletext"/>
              <w:jc w:val="left"/>
            </w:pPr>
            <w:r w:rsidRPr="00527337">
              <w:t>Sector: +83/–30</w:t>
            </w:r>
            <w:r w:rsidRPr="00527337">
              <w:sym w:font="Symbol" w:char="F0B0"/>
            </w:r>
            <w:r w:rsidRPr="00527337">
              <w:t xml:space="preserve"> (mechanical)</w:t>
            </w:r>
          </w:p>
        </w:tc>
        <w:tc>
          <w:tcPr>
            <w:tcW w:w="2577" w:type="dxa"/>
          </w:tcPr>
          <w:p w14:paraId="11D6C04B" w14:textId="77777777" w:rsidR="00BC38A0" w:rsidRPr="00527337" w:rsidRDefault="00BC38A0" w:rsidP="0012462B">
            <w:pPr>
              <w:pStyle w:val="Tabletext"/>
              <w:jc w:val="left"/>
            </w:pPr>
            <w:r w:rsidRPr="00527337">
              <w:t>Sector: 90</w:t>
            </w:r>
            <w:r w:rsidRPr="00527337">
              <w:sym w:font="Symbol" w:char="F0B0"/>
            </w:r>
            <w:r w:rsidRPr="00527337">
              <w:t xml:space="preserve"> </w:t>
            </w:r>
            <w:r w:rsidRPr="00527337">
              <w:sym w:font="Symbol" w:char="F0B1"/>
            </w:r>
            <w:r w:rsidRPr="00527337">
              <w:t xml:space="preserve"> array tilt (mechanical)</w:t>
            </w:r>
          </w:p>
        </w:tc>
        <w:tc>
          <w:tcPr>
            <w:tcW w:w="2555" w:type="dxa"/>
          </w:tcPr>
          <w:p w14:paraId="769BBBCF" w14:textId="77777777" w:rsidR="00BC38A0" w:rsidRPr="00527337" w:rsidRDefault="00BC38A0" w:rsidP="0012462B">
            <w:pPr>
              <w:pStyle w:val="Tabletext"/>
              <w:jc w:val="left"/>
            </w:pPr>
            <w:r w:rsidRPr="00527337">
              <w:t>Sector: +85/–10</w:t>
            </w:r>
            <w:r w:rsidRPr="00527337">
              <w:sym w:font="Symbol" w:char="F0B0"/>
            </w:r>
            <w:r w:rsidRPr="00527337">
              <w:t xml:space="preserve"> (mechanical)</w:t>
            </w:r>
          </w:p>
        </w:tc>
      </w:tr>
    </w:tbl>
    <w:p w14:paraId="1F471B19" w14:textId="77777777" w:rsidR="00286DF2" w:rsidRPr="00527337" w:rsidRDefault="00286DF2" w:rsidP="00286DF2">
      <w:pPr>
        <w:pStyle w:val="Tablefin"/>
      </w:pPr>
    </w:p>
    <w:p w14:paraId="05E754F8" w14:textId="77777777" w:rsidR="00BC38A0" w:rsidRPr="00527337" w:rsidRDefault="00BC38A0" w:rsidP="00BC38A0">
      <w:pPr>
        <w:pStyle w:val="Tabletext"/>
        <w:spacing w:before="560" w:after="120"/>
        <w:jc w:val="center"/>
      </w:pPr>
      <w:r w:rsidRPr="00527337">
        <w:lastRenderedPageBreak/>
        <w:t>TABLE 4 (</w:t>
      </w:r>
      <w:r w:rsidRPr="00527337">
        <w:rPr>
          <w:i/>
          <w:iCs/>
        </w:rPr>
        <w:t>continued</w:t>
      </w:r>
      <w:r w:rsidRPr="0052733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BC38A0" w:rsidRPr="00527337" w14:paraId="55CBF26C" w14:textId="77777777" w:rsidTr="00286DF2">
        <w:trPr>
          <w:jc w:val="center"/>
        </w:trPr>
        <w:tc>
          <w:tcPr>
            <w:tcW w:w="2838" w:type="dxa"/>
          </w:tcPr>
          <w:p w14:paraId="16B35B21" w14:textId="77777777" w:rsidR="00BC38A0" w:rsidRPr="00527337" w:rsidRDefault="00BC38A0" w:rsidP="00771EEE">
            <w:pPr>
              <w:pStyle w:val="Tablehead"/>
            </w:pPr>
            <w:r w:rsidRPr="00527337">
              <w:t>Characteristics</w:t>
            </w:r>
          </w:p>
        </w:tc>
        <w:tc>
          <w:tcPr>
            <w:tcW w:w="1157" w:type="dxa"/>
          </w:tcPr>
          <w:p w14:paraId="79BBBAD4" w14:textId="77777777" w:rsidR="00BC38A0" w:rsidRPr="00527337" w:rsidRDefault="00BC38A0" w:rsidP="00771EEE">
            <w:pPr>
              <w:pStyle w:val="Tablehead"/>
            </w:pPr>
            <w:r w:rsidRPr="00527337">
              <w:t>Units</w:t>
            </w:r>
          </w:p>
        </w:tc>
        <w:tc>
          <w:tcPr>
            <w:tcW w:w="2603" w:type="dxa"/>
          </w:tcPr>
          <w:p w14:paraId="31FB5FE9" w14:textId="77777777" w:rsidR="00BC38A0" w:rsidRPr="00527337" w:rsidRDefault="00BC38A0" w:rsidP="00771EEE">
            <w:pPr>
              <w:pStyle w:val="Tablehead"/>
            </w:pPr>
            <w:r w:rsidRPr="00527337">
              <w:t>System G13</w:t>
            </w:r>
          </w:p>
        </w:tc>
        <w:tc>
          <w:tcPr>
            <w:tcW w:w="2602" w:type="dxa"/>
          </w:tcPr>
          <w:p w14:paraId="139B4217" w14:textId="77777777" w:rsidR="00BC38A0" w:rsidRPr="00527337" w:rsidRDefault="00BC38A0" w:rsidP="00771EEE">
            <w:pPr>
              <w:pStyle w:val="Tablehead"/>
            </w:pPr>
            <w:r w:rsidRPr="00527337">
              <w:t>System G14</w:t>
            </w:r>
          </w:p>
        </w:tc>
        <w:tc>
          <w:tcPr>
            <w:tcW w:w="2603" w:type="dxa"/>
          </w:tcPr>
          <w:p w14:paraId="46433B08" w14:textId="77777777" w:rsidR="00BC38A0" w:rsidRPr="00527337" w:rsidRDefault="00BC38A0" w:rsidP="00771EEE">
            <w:pPr>
              <w:pStyle w:val="Tablehead"/>
            </w:pPr>
            <w:r w:rsidRPr="00527337">
              <w:t>System G15</w:t>
            </w:r>
          </w:p>
        </w:tc>
        <w:tc>
          <w:tcPr>
            <w:tcW w:w="2656" w:type="dxa"/>
          </w:tcPr>
          <w:p w14:paraId="1C3C711C" w14:textId="77777777" w:rsidR="00BC38A0" w:rsidRPr="00527337" w:rsidRDefault="00BC38A0" w:rsidP="00771EEE">
            <w:pPr>
              <w:pStyle w:val="Tablehead"/>
            </w:pPr>
            <w:r w:rsidRPr="00527337">
              <w:t>System G16</w:t>
            </w:r>
          </w:p>
        </w:tc>
      </w:tr>
      <w:tr w:rsidR="00286DF2" w:rsidRPr="00527337" w14:paraId="5B5D4841" w14:textId="77777777" w:rsidTr="00286DF2">
        <w:trPr>
          <w:jc w:val="center"/>
        </w:trPr>
        <w:tc>
          <w:tcPr>
            <w:tcW w:w="2838" w:type="dxa"/>
            <w:tcBorders>
              <w:top w:val="single" w:sz="4" w:space="0" w:color="auto"/>
              <w:left w:val="single" w:sz="4" w:space="0" w:color="auto"/>
              <w:bottom w:val="single" w:sz="4" w:space="0" w:color="auto"/>
              <w:right w:val="single" w:sz="4" w:space="0" w:color="auto"/>
            </w:tcBorders>
          </w:tcPr>
          <w:p w14:paraId="0C1FFC5E" w14:textId="77777777" w:rsidR="00286DF2" w:rsidRPr="00286DF2" w:rsidRDefault="00286DF2" w:rsidP="00286DF2">
            <w:pPr>
              <w:pStyle w:val="Tabletext"/>
              <w:jc w:val="left"/>
              <w:rPr>
                <w:lang w:val="en-US"/>
              </w:rPr>
            </w:pPr>
            <w:r w:rsidRPr="00286DF2">
              <w:rPr>
                <w:lang w:val="en-US"/>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4221618A" w14:textId="77777777" w:rsidR="00286DF2" w:rsidRPr="00527337" w:rsidRDefault="00286DF2" w:rsidP="00286DF2">
            <w:pPr>
              <w:pStyle w:val="Tabletext"/>
              <w:jc w:val="left"/>
            </w:pPr>
            <w:r w:rsidRPr="00527337">
              <w:t>dBi</w:t>
            </w:r>
          </w:p>
        </w:tc>
        <w:tc>
          <w:tcPr>
            <w:tcW w:w="2603" w:type="dxa"/>
            <w:tcBorders>
              <w:top w:val="single" w:sz="4" w:space="0" w:color="auto"/>
              <w:left w:val="single" w:sz="4" w:space="0" w:color="auto"/>
              <w:bottom w:val="single" w:sz="4" w:space="0" w:color="auto"/>
              <w:right w:val="single" w:sz="4" w:space="0" w:color="auto"/>
            </w:tcBorders>
          </w:tcPr>
          <w:p w14:paraId="15A7B83D" w14:textId="77777777" w:rsidR="00286DF2" w:rsidRPr="00527337" w:rsidRDefault="00286DF2" w:rsidP="00286DF2">
            <w:pPr>
              <w:pStyle w:val="Tabletext"/>
              <w:jc w:val="left"/>
            </w:pPr>
            <w:r w:rsidRPr="00527337">
              <w:t>Not specified</w:t>
            </w:r>
          </w:p>
        </w:tc>
        <w:tc>
          <w:tcPr>
            <w:tcW w:w="2602" w:type="dxa"/>
            <w:tcBorders>
              <w:top w:val="single" w:sz="4" w:space="0" w:color="auto"/>
              <w:left w:val="single" w:sz="4" w:space="0" w:color="auto"/>
              <w:bottom w:val="single" w:sz="4" w:space="0" w:color="auto"/>
              <w:right w:val="single" w:sz="4" w:space="0" w:color="auto"/>
            </w:tcBorders>
          </w:tcPr>
          <w:p w14:paraId="5E53AC1D" w14:textId="77777777" w:rsidR="00286DF2" w:rsidRPr="00527337" w:rsidRDefault="00286DF2" w:rsidP="00286DF2">
            <w:pPr>
              <w:pStyle w:val="Tabletext"/>
              <w:jc w:val="left"/>
            </w:pPr>
            <w:r w:rsidRPr="00527337">
              <w:t>23 (1</w:t>
            </w:r>
            <w:r w:rsidRPr="00286DF2">
              <w:t>st</w:t>
            </w:r>
            <w:r w:rsidRPr="00527337">
              <w:t xml:space="preserve"> SL)</w:t>
            </w:r>
          </w:p>
        </w:tc>
        <w:tc>
          <w:tcPr>
            <w:tcW w:w="2603" w:type="dxa"/>
            <w:tcBorders>
              <w:top w:val="single" w:sz="4" w:space="0" w:color="auto"/>
              <w:left w:val="single" w:sz="4" w:space="0" w:color="auto"/>
              <w:bottom w:val="single" w:sz="4" w:space="0" w:color="auto"/>
              <w:right w:val="single" w:sz="4" w:space="0" w:color="auto"/>
            </w:tcBorders>
          </w:tcPr>
          <w:p w14:paraId="4AFEB7F7" w14:textId="77777777" w:rsidR="00286DF2" w:rsidRPr="00527337" w:rsidRDefault="00286DF2" w:rsidP="00286DF2">
            <w:pPr>
              <w:pStyle w:val="Tabletext"/>
              <w:jc w:val="left"/>
            </w:pPr>
            <w:r w:rsidRPr="00527337">
              <w:t>Not specified</w:t>
            </w:r>
          </w:p>
        </w:tc>
        <w:tc>
          <w:tcPr>
            <w:tcW w:w="2656" w:type="dxa"/>
            <w:tcBorders>
              <w:top w:val="single" w:sz="4" w:space="0" w:color="auto"/>
              <w:left w:val="single" w:sz="4" w:space="0" w:color="auto"/>
              <w:bottom w:val="single" w:sz="4" w:space="0" w:color="auto"/>
              <w:right w:val="single" w:sz="4" w:space="0" w:color="auto"/>
            </w:tcBorders>
          </w:tcPr>
          <w:p w14:paraId="28E459FF" w14:textId="77777777" w:rsidR="00286DF2" w:rsidRPr="00527337" w:rsidRDefault="00286DF2" w:rsidP="00286DF2">
            <w:pPr>
              <w:pStyle w:val="Tabletext"/>
              <w:jc w:val="left"/>
            </w:pPr>
            <w:r w:rsidRPr="00527337">
              <w:t>Not specified</w:t>
            </w:r>
          </w:p>
        </w:tc>
      </w:tr>
      <w:tr w:rsidR="00286DF2" w:rsidRPr="00527337" w14:paraId="064F204C" w14:textId="77777777" w:rsidTr="00286DF2">
        <w:trPr>
          <w:jc w:val="center"/>
        </w:trPr>
        <w:tc>
          <w:tcPr>
            <w:tcW w:w="2838" w:type="dxa"/>
            <w:tcBorders>
              <w:top w:val="single" w:sz="4" w:space="0" w:color="auto"/>
              <w:left w:val="single" w:sz="4" w:space="0" w:color="auto"/>
              <w:bottom w:val="single" w:sz="4" w:space="0" w:color="auto"/>
              <w:right w:val="single" w:sz="4" w:space="0" w:color="auto"/>
            </w:tcBorders>
          </w:tcPr>
          <w:p w14:paraId="24A9BD6E" w14:textId="77777777" w:rsidR="00286DF2" w:rsidRPr="00527337" w:rsidRDefault="00286DF2" w:rsidP="00286DF2">
            <w:pPr>
              <w:pStyle w:val="Tabletext"/>
              <w:jc w:val="left"/>
            </w:pPr>
            <w:r w:rsidRPr="00527337">
              <w:t>Antenna height</w:t>
            </w:r>
          </w:p>
        </w:tc>
        <w:tc>
          <w:tcPr>
            <w:tcW w:w="1157" w:type="dxa"/>
            <w:tcBorders>
              <w:top w:val="single" w:sz="4" w:space="0" w:color="auto"/>
              <w:left w:val="single" w:sz="4" w:space="0" w:color="auto"/>
              <w:bottom w:val="single" w:sz="4" w:space="0" w:color="auto"/>
              <w:right w:val="single" w:sz="4" w:space="0" w:color="auto"/>
            </w:tcBorders>
          </w:tcPr>
          <w:p w14:paraId="1ED4FA4E" w14:textId="77777777" w:rsidR="00286DF2" w:rsidRPr="00527337" w:rsidRDefault="00286DF2" w:rsidP="00286DF2">
            <w:pPr>
              <w:pStyle w:val="Tabletext"/>
              <w:jc w:val="left"/>
            </w:pPr>
          </w:p>
        </w:tc>
        <w:tc>
          <w:tcPr>
            <w:tcW w:w="2603" w:type="dxa"/>
            <w:tcBorders>
              <w:top w:val="single" w:sz="4" w:space="0" w:color="auto"/>
              <w:left w:val="single" w:sz="4" w:space="0" w:color="auto"/>
              <w:bottom w:val="single" w:sz="4" w:space="0" w:color="auto"/>
              <w:right w:val="single" w:sz="4" w:space="0" w:color="auto"/>
            </w:tcBorders>
          </w:tcPr>
          <w:p w14:paraId="6B9357E7" w14:textId="77777777" w:rsidR="00286DF2" w:rsidRPr="00527337" w:rsidRDefault="00286DF2" w:rsidP="00286DF2">
            <w:pPr>
              <w:pStyle w:val="Tabletext"/>
              <w:jc w:val="left"/>
            </w:pPr>
            <w:r w:rsidRPr="00527337">
              <w:t>Aircraft altitude</w:t>
            </w:r>
          </w:p>
        </w:tc>
        <w:tc>
          <w:tcPr>
            <w:tcW w:w="2602" w:type="dxa"/>
            <w:tcBorders>
              <w:top w:val="single" w:sz="4" w:space="0" w:color="auto"/>
              <w:left w:val="single" w:sz="4" w:space="0" w:color="auto"/>
              <w:bottom w:val="single" w:sz="4" w:space="0" w:color="auto"/>
              <w:right w:val="single" w:sz="4" w:space="0" w:color="auto"/>
            </w:tcBorders>
          </w:tcPr>
          <w:p w14:paraId="0EA02365" w14:textId="77777777" w:rsidR="00286DF2" w:rsidRPr="00527337" w:rsidRDefault="00286DF2" w:rsidP="00286DF2">
            <w:pPr>
              <w:pStyle w:val="Tabletext"/>
              <w:jc w:val="left"/>
            </w:pPr>
            <w:r w:rsidRPr="00527337">
              <w:t>Mast/deck mount</w:t>
            </w:r>
          </w:p>
        </w:tc>
        <w:tc>
          <w:tcPr>
            <w:tcW w:w="2603" w:type="dxa"/>
            <w:tcBorders>
              <w:top w:val="single" w:sz="4" w:space="0" w:color="auto"/>
              <w:left w:val="single" w:sz="4" w:space="0" w:color="auto"/>
              <w:bottom w:val="single" w:sz="4" w:space="0" w:color="auto"/>
              <w:right w:val="single" w:sz="4" w:space="0" w:color="auto"/>
            </w:tcBorders>
          </w:tcPr>
          <w:p w14:paraId="307A9184" w14:textId="77777777" w:rsidR="00286DF2" w:rsidRPr="00527337" w:rsidRDefault="00286DF2" w:rsidP="00286DF2">
            <w:pPr>
              <w:pStyle w:val="Tabletext"/>
              <w:jc w:val="left"/>
            </w:pPr>
            <w:r w:rsidRPr="00527337">
              <w:t>Ground level</w:t>
            </w:r>
          </w:p>
        </w:tc>
        <w:tc>
          <w:tcPr>
            <w:tcW w:w="2656" w:type="dxa"/>
            <w:tcBorders>
              <w:top w:val="single" w:sz="4" w:space="0" w:color="auto"/>
              <w:left w:val="single" w:sz="4" w:space="0" w:color="auto"/>
              <w:bottom w:val="single" w:sz="4" w:space="0" w:color="auto"/>
              <w:right w:val="single" w:sz="4" w:space="0" w:color="auto"/>
            </w:tcBorders>
          </w:tcPr>
          <w:p w14:paraId="692D34CA" w14:textId="77777777" w:rsidR="00286DF2" w:rsidRPr="00527337" w:rsidRDefault="00286DF2" w:rsidP="00286DF2">
            <w:pPr>
              <w:pStyle w:val="Tabletext"/>
              <w:jc w:val="left"/>
            </w:pPr>
            <w:r w:rsidRPr="00527337">
              <w:t>Mast/deck mount</w:t>
            </w:r>
          </w:p>
        </w:tc>
      </w:tr>
      <w:tr w:rsidR="00BC38A0" w:rsidRPr="00527337" w14:paraId="41B1DDFD" w14:textId="77777777" w:rsidTr="00286DF2">
        <w:trPr>
          <w:jc w:val="center"/>
        </w:trPr>
        <w:tc>
          <w:tcPr>
            <w:tcW w:w="2838" w:type="dxa"/>
          </w:tcPr>
          <w:p w14:paraId="2496C134" w14:textId="77777777" w:rsidR="00BC38A0" w:rsidRPr="00527337" w:rsidRDefault="00BC38A0" w:rsidP="00771EEE">
            <w:pPr>
              <w:pStyle w:val="Tabletext"/>
              <w:rPr>
                <w:rFonts w:eastAsia="SimSun"/>
              </w:rPr>
            </w:pPr>
            <w:r w:rsidRPr="00527337">
              <w:t xml:space="preserve">Receiver IF 3 dB bandwidth </w:t>
            </w:r>
          </w:p>
        </w:tc>
        <w:tc>
          <w:tcPr>
            <w:tcW w:w="1157" w:type="dxa"/>
          </w:tcPr>
          <w:p w14:paraId="467EA734"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03E16264" w14:textId="77777777" w:rsidR="00BC38A0" w:rsidRPr="00527337" w:rsidRDefault="00BC38A0" w:rsidP="00D43998">
            <w:pPr>
              <w:pStyle w:val="Tabletext"/>
            </w:pPr>
            <w:r w:rsidRPr="00527337">
              <w:t>0.48</w:t>
            </w:r>
          </w:p>
        </w:tc>
        <w:tc>
          <w:tcPr>
            <w:tcW w:w="2602" w:type="dxa"/>
          </w:tcPr>
          <w:p w14:paraId="78884A66" w14:textId="77777777" w:rsidR="00BC38A0" w:rsidRPr="00527337" w:rsidRDefault="00BC38A0" w:rsidP="00D43998">
            <w:pPr>
              <w:pStyle w:val="Tabletext"/>
            </w:pPr>
            <w:r w:rsidRPr="00527337">
              <w:t>0.5</w:t>
            </w:r>
          </w:p>
        </w:tc>
        <w:tc>
          <w:tcPr>
            <w:tcW w:w="2603" w:type="dxa"/>
          </w:tcPr>
          <w:p w14:paraId="1F9B347A" w14:textId="77777777" w:rsidR="00BC38A0" w:rsidRPr="00527337" w:rsidRDefault="00BC38A0" w:rsidP="00D43998">
            <w:pPr>
              <w:pStyle w:val="Tabletext"/>
            </w:pPr>
            <w:r w:rsidRPr="00527337">
              <w:t>0.52</w:t>
            </w:r>
          </w:p>
        </w:tc>
        <w:tc>
          <w:tcPr>
            <w:tcW w:w="2656" w:type="dxa"/>
          </w:tcPr>
          <w:p w14:paraId="2038E4E5" w14:textId="77777777" w:rsidR="00BC38A0" w:rsidRPr="00527337" w:rsidRDefault="00BC38A0" w:rsidP="00D43998">
            <w:pPr>
              <w:pStyle w:val="Tabletext"/>
            </w:pPr>
            <w:r w:rsidRPr="00527337">
              <w:t>10</w:t>
            </w:r>
          </w:p>
        </w:tc>
      </w:tr>
      <w:tr w:rsidR="00BC38A0" w:rsidRPr="00527337" w14:paraId="293CADFA" w14:textId="77777777" w:rsidTr="00286DF2">
        <w:trPr>
          <w:jc w:val="center"/>
        </w:trPr>
        <w:tc>
          <w:tcPr>
            <w:tcW w:w="2838" w:type="dxa"/>
          </w:tcPr>
          <w:p w14:paraId="5F9E009C" w14:textId="77777777" w:rsidR="00BC38A0" w:rsidRPr="00527337" w:rsidRDefault="00BC38A0" w:rsidP="00771EEE">
            <w:pPr>
              <w:pStyle w:val="Tabletext"/>
            </w:pPr>
            <w:r w:rsidRPr="00527337">
              <w:t xml:space="preserve">Sensitivity </w:t>
            </w:r>
          </w:p>
        </w:tc>
        <w:tc>
          <w:tcPr>
            <w:tcW w:w="1157" w:type="dxa"/>
          </w:tcPr>
          <w:p w14:paraId="4B8A485F"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14:paraId="13074D57" w14:textId="77777777" w:rsidR="00BC38A0" w:rsidRPr="00527337" w:rsidRDefault="00C82260" w:rsidP="00D43998">
            <w:pPr>
              <w:pStyle w:val="Tabletext"/>
            </w:pPr>
            <w:r>
              <w:t>–</w:t>
            </w:r>
          </w:p>
        </w:tc>
        <w:tc>
          <w:tcPr>
            <w:tcW w:w="2602" w:type="dxa"/>
          </w:tcPr>
          <w:p w14:paraId="1A2EBA81" w14:textId="77777777" w:rsidR="00BC38A0" w:rsidRPr="00527337" w:rsidRDefault="00BC38A0" w:rsidP="00D43998">
            <w:pPr>
              <w:pStyle w:val="Tabletext"/>
            </w:pPr>
            <w:r w:rsidRPr="00527337">
              <w:sym w:font="Symbol" w:char="F02D"/>
            </w:r>
            <w:r w:rsidRPr="00527337">
              <w:t>113</w:t>
            </w:r>
          </w:p>
        </w:tc>
        <w:tc>
          <w:tcPr>
            <w:tcW w:w="2603" w:type="dxa"/>
          </w:tcPr>
          <w:p w14:paraId="0DB5ADAD" w14:textId="77777777" w:rsidR="00BC38A0" w:rsidRPr="00527337" w:rsidRDefault="00BC38A0" w:rsidP="00D43998">
            <w:pPr>
              <w:pStyle w:val="Tabletext"/>
            </w:pPr>
            <w:r w:rsidRPr="00527337">
              <w:sym w:font="Symbol" w:char="F02D"/>
            </w:r>
            <w:r w:rsidRPr="00527337">
              <w:t>113</w:t>
            </w:r>
          </w:p>
        </w:tc>
        <w:tc>
          <w:tcPr>
            <w:tcW w:w="2656" w:type="dxa"/>
          </w:tcPr>
          <w:p w14:paraId="0DD46BEA" w14:textId="77777777" w:rsidR="00BC38A0" w:rsidRPr="00527337" w:rsidRDefault="00BC38A0" w:rsidP="00D43998">
            <w:pPr>
              <w:pStyle w:val="Tabletext"/>
            </w:pPr>
            <w:r w:rsidRPr="00527337">
              <w:sym w:font="Symbol" w:char="F02D"/>
            </w:r>
            <w:r w:rsidRPr="00527337">
              <w:t>112</w:t>
            </w:r>
          </w:p>
        </w:tc>
      </w:tr>
      <w:tr w:rsidR="00BC38A0" w:rsidRPr="00527337" w14:paraId="18EF6BD1" w14:textId="77777777" w:rsidTr="00286DF2">
        <w:trPr>
          <w:jc w:val="center"/>
        </w:trPr>
        <w:tc>
          <w:tcPr>
            <w:tcW w:w="2838" w:type="dxa"/>
          </w:tcPr>
          <w:p w14:paraId="17EB0B9E" w14:textId="77777777" w:rsidR="00BC38A0" w:rsidRPr="00527337" w:rsidRDefault="00BC38A0" w:rsidP="00771EEE">
            <w:pPr>
              <w:pStyle w:val="Tabletext"/>
            </w:pPr>
            <w:r w:rsidRPr="00527337">
              <w:t xml:space="preserve">Noise power </w:t>
            </w:r>
          </w:p>
        </w:tc>
        <w:tc>
          <w:tcPr>
            <w:tcW w:w="1157" w:type="dxa"/>
          </w:tcPr>
          <w:p w14:paraId="2F295DED" w14:textId="77777777" w:rsidR="00BC38A0" w:rsidRPr="00527337" w:rsidRDefault="00BC38A0" w:rsidP="00771EEE">
            <w:pPr>
              <w:pStyle w:val="Tabletext"/>
              <w:keepLines/>
              <w:tabs>
                <w:tab w:val="left" w:leader="dot" w:pos="7938"/>
                <w:tab w:val="center" w:pos="9526"/>
              </w:tabs>
              <w:ind w:left="567" w:hanging="567"/>
              <w:jc w:val="center"/>
            </w:pPr>
            <w:r w:rsidRPr="00527337">
              <w:t>dBm</w:t>
            </w:r>
          </w:p>
        </w:tc>
        <w:tc>
          <w:tcPr>
            <w:tcW w:w="2603" w:type="dxa"/>
          </w:tcPr>
          <w:p w14:paraId="61052968" w14:textId="77777777" w:rsidR="00BC38A0" w:rsidRPr="00527337" w:rsidRDefault="00C82260" w:rsidP="00D43998">
            <w:pPr>
              <w:pStyle w:val="Tabletext"/>
            </w:pPr>
            <w:r>
              <w:t>–</w:t>
            </w:r>
          </w:p>
        </w:tc>
        <w:tc>
          <w:tcPr>
            <w:tcW w:w="2602" w:type="dxa"/>
          </w:tcPr>
          <w:p w14:paraId="1E127298" w14:textId="77777777" w:rsidR="00BC38A0" w:rsidRPr="00527337" w:rsidRDefault="00C82260" w:rsidP="00D43998">
            <w:pPr>
              <w:pStyle w:val="Tabletext"/>
            </w:pPr>
            <w:r>
              <w:t>–</w:t>
            </w:r>
          </w:p>
        </w:tc>
        <w:tc>
          <w:tcPr>
            <w:tcW w:w="2603" w:type="dxa"/>
          </w:tcPr>
          <w:p w14:paraId="44C2F5B4" w14:textId="77777777" w:rsidR="00BC38A0" w:rsidRPr="00527337" w:rsidRDefault="00C82260" w:rsidP="00D43998">
            <w:pPr>
              <w:pStyle w:val="Tabletext"/>
            </w:pPr>
            <w:r>
              <w:t>–</w:t>
            </w:r>
          </w:p>
        </w:tc>
        <w:tc>
          <w:tcPr>
            <w:tcW w:w="2656" w:type="dxa"/>
          </w:tcPr>
          <w:p w14:paraId="0658D4FC" w14:textId="77777777" w:rsidR="00BC38A0" w:rsidRPr="00527337" w:rsidRDefault="00BC38A0" w:rsidP="00771EEE">
            <w:pPr>
              <w:pStyle w:val="Tabletext"/>
            </w:pPr>
          </w:p>
        </w:tc>
      </w:tr>
      <w:tr w:rsidR="00BC38A0" w:rsidRPr="00527337" w14:paraId="401DFF82" w14:textId="77777777" w:rsidTr="00286DF2">
        <w:trPr>
          <w:jc w:val="center"/>
        </w:trPr>
        <w:tc>
          <w:tcPr>
            <w:tcW w:w="2838" w:type="dxa"/>
          </w:tcPr>
          <w:p w14:paraId="3407E11B" w14:textId="77777777" w:rsidR="00BC38A0" w:rsidRPr="00527337" w:rsidRDefault="00BC38A0" w:rsidP="00771EEE">
            <w:pPr>
              <w:pStyle w:val="Tabletext"/>
            </w:pPr>
            <w:r w:rsidRPr="00527337">
              <w:t xml:space="preserve">Receive noise figure </w:t>
            </w:r>
          </w:p>
        </w:tc>
        <w:tc>
          <w:tcPr>
            <w:tcW w:w="1157" w:type="dxa"/>
          </w:tcPr>
          <w:p w14:paraId="2D539AC8" w14:textId="77777777" w:rsidR="00BC38A0" w:rsidRPr="00527337" w:rsidRDefault="00BC38A0" w:rsidP="00771EEE">
            <w:pPr>
              <w:pStyle w:val="Tabletext"/>
              <w:keepLines/>
              <w:tabs>
                <w:tab w:val="left" w:leader="dot" w:pos="7938"/>
                <w:tab w:val="center" w:pos="9526"/>
              </w:tabs>
              <w:ind w:left="567" w:hanging="567"/>
              <w:jc w:val="center"/>
            </w:pPr>
            <w:r w:rsidRPr="00527337">
              <w:t>dB</w:t>
            </w:r>
          </w:p>
        </w:tc>
        <w:tc>
          <w:tcPr>
            <w:tcW w:w="2603" w:type="dxa"/>
          </w:tcPr>
          <w:p w14:paraId="7B65B98D" w14:textId="77777777" w:rsidR="00BC38A0" w:rsidRPr="00527337" w:rsidRDefault="00BC38A0" w:rsidP="00D43998">
            <w:pPr>
              <w:pStyle w:val="Tabletext"/>
            </w:pPr>
            <w:r w:rsidRPr="00527337">
              <w:t>3.6</w:t>
            </w:r>
          </w:p>
        </w:tc>
        <w:tc>
          <w:tcPr>
            <w:tcW w:w="2602" w:type="dxa"/>
          </w:tcPr>
          <w:p w14:paraId="088C60B2" w14:textId="77777777" w:rsidR="00BC38A0" w:rsidRPr="00527337" w:rsidRDefault="00BC38A0" w:rsidP="00D43998">
            <w:pPr>
              <w:pStyle w:val="Tabletext"/>
            </w:pPr>
            <w:r w:rsidRPr="00527337">
              <w:t>3.5</w:t>
            </w:r>
          </w:p>
        </w:tc>
        <w:tc>
          <w:tcPr>
            <w:tcW w:w="2603" w:type="dxa"/>
          </w:tcPr>
          <w:p w14:paraId="0C66338E" w14:textId="77777777" w:rsidR="00BC38A0" w:rsidRPr="00527337" w:rsidRDefault="00BC38A0" w:rsidP="00D43998">
            <w:pPr>
              <w:pStyle w:val="Tabletext"/>
            </w:pPr>
            <w:r w:rsidRPr="00527337">
              <w:t>3.4</w:t>
            </w:r>
          </w:p>
        </w:tc>
        <w:tc>
          <w:tcPr>
            <w:tcW w:w="2656" w:type="dxa"/>
          </w:tcPr>
          <w:p w14:paraId="47D48C7A" w14:textId="77777777" w:rsidR="00BC38A0" w:rsidRPr="00527337" w:rsidRDefault="00BC38A0" w:rsidP="00D43998">
            <w:pPr>
              <w:pStyle w:val="Tabletext"/>
            </w:pPr>
            <w:r w:rsidRPr="00527337">
              <w:t>4.5</w:t>
            </w:r>
          </w:p>
        </w:tc>
      </w:tr>
      <w:tr w:rsidR="00BC38A0" w:rsidRPr="00527337" w14:paraId="69A754B6" w14:textId="77777777" w:rsidTr="00286DF2">
        <w:trPr>
          <w:jc w:val="center"/>
        </w:trPr>
        <w:tc>
          <w:tcPr>
            <w:tcW w:w="2838" w:type="dxa"/>
          </w:tcPr>
          <w:p w14:paraId="59DFFA3D" w14:textId="77777777" w:rsidR="00BC38A0" w:rsidRPr="00527337" w:rsidRDefault="00BC38A0" w:rsidP="00771EEE">
            <w:pPr>
              <w:pStyle w:val="Tabletext"/>
            </w:pPr>
            <w:r w:rsidRPr="00527337">
              <w:t xml:space="preserve">Chirp bandwidth </w:t>
            </w:r>
          </w:p>
        </w:tc>
        <w:tc>
          <w:tcPr>
            <w:tcW w:w="1157" w:type="dxa"/>
          </w:tcPr>
          <w:p w14:paraId="008FD21A"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287BDE0D" w14:textId="77777777" w:rsidR="00BC38A0" w:rsidRPr="00527337" w:rsidRDefault="00BC38A0" w:rsidP="00D43998">
            <w:pPr>
              <w:pStyle w:val="Tabletext"/>
            </w:pPr>
            <w:r w:rsidRPr="00527337">
              <w:t>Not specified</w:t>
            </w:r>
          </w:p>
        </w:tc>
        <w:tc>
          <w:tcPr>
            <w:tcW w:w="2602" w:type="dxa"/>
          </w:tcPr>
          <w:p w14:paraId="330271D1" w14:textId="77777777" w:rsidR="00BC38A0" w:rsidRPr="00527337" w:rsidRDefault="00BC38A0" w:rsidP="00D43998">
            <w:pPr>
              <w:pStyle w:val="Tabletext"/>
            </w:pPr>
            <w:r w:rsidRPr="00527337">
              <w:t>Not specified</w:t>
            </w:r>
          </w:p>
        </w:tc>
        <w:tc>
          <w:tcPr>
            <w:tcW w:w="2603" w:type="dxa"/>
          </w:tcPr>
          <w:p w14:paraId="7FD51CC7" w14:textId="77777777" w:rsidR="00BC38A0" w:rsidRPr="00527337" w:rsidRDefault="00BC38A0" w:rsidP="00D43998">
            <w:pPr>
              <w:pStyle w:val="Tabletext"/>
            </w:pPr>
            <w:r w:rsidRPr="00527337">
              <w:t>Not specified</w:t>
            </w:r>
          </w:p>
        </w:tc>
        <w:tc>
          <w:tcPr>
            <w:tcW w:w="2656" w:type="dxa"/>
          </w:tcPr>
          <w:p w14:paraId="2DBDE92E" w14:textId="77777777" w:rsidR="00BC38A0" w:rsidRPr="00527337" w:rsidRDefault="00BC38A0" w:rsidP="00D43998">
            <w:pPr>
              <w:pStyle w:val="Tabletext"/>
            </w:pPr>
            <w:r w:rsidRPr="00527337">
              <w:t>10</w:t>
            </w:r>
          </w:p>
        </w:tc>
      </w:tr>
      <w:tr w:rsidR="00BC38A0" w:rsidRPr="00527337" w14:paraId="3300250B" w14:textId="77777777" w:rsidTr="00286DF2">
        <w:trPr>
          <w:jc w:val="center"/>
        </w:trPr>
        <w:tc>
          <w:tcPr>
            <w:tcW w:w="2838" w:type="dxa"/>
          </w:tcPr>
          <w:p w14:paraId="5369C380" w14:textId="77777777" w:rsidR="00BC38A0" w:rsidRPr="00527337" w:rsidRDefault="00BC38A0" w:rsidP="00771EEE">
            <w:pPr>
              <w:pStyle w:val="Tabletext"/>
              <w:rPr>
                <w:lang w:val="de-DE"/>
              </w:rPr>
            </w:pPr>
            <w:r w:rsidRPr="00527337">
              <w:rPr>
                <w:lang w:val="de-DE"/>
              </w:rPr>
              <w:t xml:space="preserve">RF emission bandwidth </w:t>
            </w:r>
          </w:p>
          <w:p w14:paraId="1B7DE93B" w14:textId="77777777" w:rsidR="00BC38A0" w:rsidRPr="00527337" w:rsidRDefault="00BC38A0" w:rsidP="00771EEE">
            <w:pPr>
              <w:pStyle w:val="Tabletext"/>
              <w:rPr>
                <w:lang w:val="de-DE"/>
              </w:rPr>
            </w:pPr>
            <w:r w:rsidRPr="00527337">
              <w:rPr>
                <w:lang w:val="de-DE"/>
              </w:rPr>
              <w:t>–</w:t>
            </w:r>
            <w:r w:rsidRPr="00527337">
              <w:rPr>
                <w:lang w:val="de-DE"/>
              </w:rPr>
              <w:tab/>
              <w:t>3 dB</w:t>
            </w:r>
          </w:p>
          <w:p w14:paraId="48694D35" w14:textId="77777777" w:rsidR="00BC38A0" w:rsidRPr="00527337" w:rsidRDefault="00BC38A0" w:rsidP="00771EEE">
            <w:pPr>
              <w:pStyle w:val="Tabletext"/>
              <w:rPr>
                <w:lang w:val="de-DE"/>
              </w:rPr>
            </w:pPr>
            <w:r w:rsidRPr="00527337">
              <w:rPr>
                <w:lang w:val="de-DE"/>
              </w:rPr>
              <w:t>–</w:t>
            </w:r>
            <w:r w:rsidRPr="00527337">
              <w:rPr>
                <w:lang w:val="de-DE"/>
              </w:rPr>
              <w:tab/>
              <w:t>20 dB</w:t>
            </w:r>
          </w:p>
        </w:tc>
        <w:tc>
          <w:tcPr>
            <w:tcW w:w="1157" w:type="dxa"/>
          </w:tcPr>
          <w:p w14:paraId="0AC3BCC1" w14:textId="77777777" w:rsidR="00BC38A0" w:rsidRPr="00527337" w:rsidRDefault="00BC38A0" w:rsidP="00771EEE">
            <w:pPr>
              <w:pStyle w:val="Tabletext"/>
              <w:keepLines/>
              <w:tabs>
                <w:tab w:val="left" w:leader="dot" w:pos="7938"/>
                <w:tab w:val="center" w:pos="9526"/>
              </w:tabs>
              <w:ind w:left="567" w:hanging="567"/>
              <w:jc w:val="center"/>
            </w:pPr>
            <w:r w:rsidRPr="00527337">
              <w:t>MHz</w:t>
            </w:r>
          </w:p>
        </w:tc>
        <w:tc>
          <w:tcPr>
            <w:tcW w:w="2603" w:type="dxa"/>
          </w:tcPr>
          <w:p w14:paraId="122CEB11" w14:textId="77777777" w:rsidR="00BC38A0" w:rsidRPr="00527337" w:rsidRDefault="00BC38A0" w:rsidP="00771EEE">
            <w:pPr>
              <w:pStyle w:val="Tabletext"/>
            </w:pPr>
          </w:p>
          <w:p w14:paraId="6042B26E" w14:textId="77777777" w:rsidR="00BC38A0" w:rsidRPr="00527337" w:rsidRDefault="00BC38A0" w:rsidP="00771EEE">
            <w:pPr>
              <w:pStyle w:val="Tabletext"/>
            </w:pPr>
            <w:r w:rsidRPr="00527337">
              <w:t>Not specified</w:t>
            </w:r>
          </w:p>
          <w:p w14:paraId="79C41C32" w14:textId="77777777" w:rsidR="00BC38A0" w:rsidRPr="00527337" w:rsidRDefault="00BC38A0" w:rsidP="00771EEE">
            <w:pPr>
              <w:pStyle w:val="Tabletext"/>
            </w:pPr>
            <w:r w:rsidRPr="00527337">
              <w:t>Not specified</w:t>
            </w:r>
          </w:p>
        </w:tc>
        <w:tc>
          <w:tcPr>
            <w:tcW w:w="2602" w:type="dxa"/>
          </w:tcPr>
          <w:p w14:paraId="737A9C21" w14:textId="77777777" w:rsidR="00BC38A0" w:rsidRPr="00527337" w:rsidRDefault="00BC38A0" w:rsidP="00771EEE">
            <w:pPr>
              <w:pStyle w:val="Tabletext"/>
            </w:pPr>
          </w:p>
          <w:p w14:paraId="41C48278" w14:textId="77777777" w:rsidR="00BC38A0" w:rsidRPr="00527337" w:rsidRDefault="00BC38A0" w:rsidP="00771EEE">
            <w:pPr>
              <w:pStyle w:val="Tabletext"/>
            </w:pPr>
            <w:r w:rsidRPr="00527337">
              <w:t>Not specified</w:t>
            </w:r>
          </w:p>
          <w:p w14:paraId="2ACDFF66" w14:textId="77777777" w:rsidR="00BC38A0" w:rsidRPr="00527337" w:rsidRDefault="00BC38A0" w:rsidP="00771EEE">
            <w:pPr>
              <w:pStyle w:val="Tabletext"/>
            </w:pPr>
            <w:r w:rsidRPr="00527337">
              <w:t>Not specified</w:t>
            </w:r>
          </w:p>
        </w:tc>
        <w:tc>
          <w:tcPr>
            <w:tcW w:w="2603" w:type="dxa"/>
          </w:tcPr>
          <w:p w14:paraId="3BCBC2AC" w14:textId="77777777" w:rsidR="00BC38A0" w:rsidRPr="00527337" w:rsidRDefault="00BC38A0" w:rsidP="00771EEE">
            <w:pPr>
              <w:pStyle w:val="Tabletext"/>
            </w:pPr>
          </w:p>
          <w:p w14:paraId="12F8196D" w14:textId="77777777" w:rsidR="00BC38A0" w:rsidRPr="00527337" w:rsidRDefault="00BC38A0" w:rsidP="00771EEE">
            <w:pPr>
              <w:pStyle w:val="Tabletext"/>
            </w:pPr>
            <w:r w:rsidRPr="00527337">
              <w:t>Not specified</w:t>
            </w:r>
          </w:p>
          <w:p w14:paraId="52F43560" w14:textId="77777777" w:rsidR="00BC38A0" w:rsidRPr="00527337" w:rsidRDefault="00BC38A0" w:rsidP="00771EEE">
            <w:pPr>
              <w:pStyle w:val="Tabletext"/>
            </w:pPr>
            <w:r w:rsidRPr="00527337">
              <w:t>Not specified</w:t>
            </w:r>
          </w:p>
        </w:tc>
        <w:tc>
          <w:tcPr>
            <w:tcW w:w="2656" w:type="dxa"/>
          </w:tcPr>
          <w:p w14:paraId="7DB0885A" w14:textId="77777777" w:rsidR="00BC38A0" w:rsidRPr="00527337" w:rsidRDefault="00BC38A0" w:rsidP="00771EEE">
            <w:pPr>
              <w:pStyle w:val="Tabletext"/>
            </w:pPr>
          </w:p>
          <w:p w14:paraId="786BD4C9" w14:textId="77777777" w:rsidR="00BC38A0" w:rsidRPr="00527337" w:rsidRDefault="00BC38A0" w:rsidP="00771EEE">
            <w:pPr>
              <w:pStyle w:val="Tabletext"/>
            </w:pPr>
            <w:r w:rsidRPr="00527337">
              <w:t>5.5</w:t>
            </w:r>
          </w:p>
          <w:p w14:paraId="5BCF1908" w14:textId="77777777" w:rsidR="00BC38A0" w:rsidRPr="00527337" w:rsidRDefault="00BC38A0" w:rsidP="00771EEE">
            <w:pPr>
              <w:pStyle w:val="Tabletext"/>
            </w:pPr>
            <w:r w:rsidRPr="00527337">
              <w:t>11</w:t>
            </w:r>
          </w:p>
        </w:tc>
      </w:tr>
    </w:tbl>
    <w:p w14:paraId="2799E85F" w14:textId="77777777" w:rsidR="00BC38A0" w:rsidRPr="00527337" w:rsidRDefault="00BC38A0" w:rsidP="00286DF2">
      <w:pPr>
        <w:pStyle w:val="Tablefin"/>
      </w:pPr>
    </w:p>
    <w:p w14:paraId="56744207" w14:textId="77777777" w:rsidR="00286DF2" w:rsidRDefault="00286DF2">
      <w:pPr>
        <w:tabs>
          <w:tab w:val="clear" w:pos="794"/>
          <w:tab w:val="clear" w:pos="1191"/>
          <w:tab w:val="clear" w:pos="1588"/>
          <w:tab w:val="clear" w:pos="1985"/>
        </w:tabs>
        <w:overflowPunct/>
        <w:autoSpaceDE/>
        <w:autoSpaceDN/>
        <w:adjustRightInd/>
        <w:spacing w:before="0"/>
        <w:jc w:val="left"/>
        <w:textAlignment w:val="auto"/>
      </w:pPr>
      <w:r>
        <w:br w:type="page"/>
      </w:r>
    </w:p>
    <w:p w14:paraId="4515E541" w14:textId="77777777" w:rsidR="00BC38A0" w:rsidRPr="00527337" w:rsidRDefault="00BC38A0" w:rsidP="00BC38A0">
      <w:pPr>
        <w:pStyle w:val="TableNo"/>
      </w:pPr>
      <w:r w:rsidRPr="00527337">
        <w:lastRenderedPageBreak/>
        <w:t>TABLE 4 (</w:t>
      </w:r>
      <w:r w:rsidRPr="00527337">
        <w:rPr>
          <w:i/>
        </w:rPr>
        <w:t>continued</w:t>
      </w:r>
      <w:r w:rsidRPr="00527337">
        <w:t>)</w:t>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832"/>
        <w:gridCol w:w="2421"/>
        <w:gridCol w:w="2558"/>
        <w:gridCol w:w="5465"/>
      </w:tblGrid>
      <w:tr w:rsidR="00F22FC3" w:rsidRPr="00527337" w14:paraId="44394A0E" w14:textId="77777777" w:rsidTr="00CC2A10">
        <w:trPr>
          <w:jc w:val="center"/>
        </w:trPr>
        <w:tc>
          <w:tcPr>
            <w:tcW w:w="3209" w:type="dxa"/>
          </w:tcPr>
          <w:p w14:paraId="7408B8DD" w14:textId="77777777" w:rsidR="00F22FC3" w:rsidRPr="00527337" w:rsidRDefault="00F22FC3" w:rsidP="00771EEE">
            <w:pPr>
              <w:pStyle w:val="Tablehead"/>
            </w:pPr>
            <w:r w:rsidRPr="00527337">
              <w:t>Characteristics</w:t>
            </w:r>
          </w:p>
        </w:tc>
        <w:tc>
          <w:tcPr>
            <w:tcW w:w="832" w:type="dxa"/>
          </w:tcPr>
          <w:p w14:paraId="0DA8F6B7" w14:textId="77777777" w:rsidR="00F22FC3" w:rsidRPr="00527337" w:rsidRDefault="00F22FC3" w:rsidP="00286DF2">
            <w:pPr>
              <w:pStyle w:val="Tablehead"/>
            </w:pPr>
            <w:r w:rsidRPr="00527337">
              <w:t>Units</w:t>
            </w:r>
          </w:p>
        </w:tc>
        <w:tc>
          <w:tcPr>
            <w:tcW w:w="2421" w:type="dxa"/>
          </w:tcPr>
          <w:p w14:paraId="260D8AD9" w14:textId="77777777" w:rsidR="00F22FC3" w:rsidRPr="00527337" w:rsidRDefault="00F22FC3" w:rsidP="00771EEE">
            <w:pPr>
              <w:pStyle w:val="Tablehead"/>
            </w:pPr>
            <w:r w:rsidRPr="00527337">
              <w:t>System G17</w:t>
            </w:r>
          </w:p>
        </w:tc>
        <w:tc>
          <w:tcPr>
            <w:tcW w:w="2558" w:type="dxa"/>
          </w:tcPr>
          <w:p w14:paraId="70945B6E" w14:textId="77777777" w:rsidR="00F22FC3" w:rsidRPr="00527337" w:rsidRDefault="00F22FC3" w:rsidP="00771EEE">
            <w:pPr>
              <w:pStyle w:val="Tablehead"/>
            </w:pPr>
            <w:r w:rsidRPr="00527337">
              <w:t>System G18</w:t>
            </w:r>
          </w:p>
        </w:tc>
        <w:tc>
          <w:tcPr>
            <w:tcW w:w="5465" w:type="dxa"/>
          </w:tcPr>
          <w:p w14:paraId="0684786F" w14:textId="77777777" w:rsidR="00F22FC3" w:rsidRPr="00527337" w:rsidRDefault="00F22FC3" w:rsidP="00771EEE">
            <w:pPr>
              <w:pStyle w:val="Tablehead"/>
            </w:pPr>
            <w:r w:rsidRPr="00527337">
              <w:t>System G19</w:t>
            </w:r>
          </w:p>
        </w:tc>
      </w:tr>
      <w:tr w:rsidR="00F22FC3" w:rsidRPr="00527337" w14:paraId="577C6F21" w14:textId="77777777" w:rsidTr="00CC2A10">
        <w:trPr>
          <w:jc w:val="center"/>
        </w:trPr>
        <w:tc>
          <w:tcPr>
            <w:tcW w:w="3209" w:type="dxa"/>
          </w:tcPr>
          <w:p w14:paraId="64DADA9E" w14:textId="77777777" w:rsidR="00F22FC3" w:rsidRPr="00527337" w:rsidRDefault="00F22FC3" w:rsidP="00286DF2">
            <w:pPr>
              <w:pStyle w:val="Tabletext"/>
              <w:jc w:val="left"/>
            </w:pPr>
            <w:r w:rsidRPr="00527337">
              <w:t>Function</w:t>
            </w:r>
          </w:p>
        </w:tc>
        <w:tc>
          <w:tcPr>
            <w:tcW w:w="832" w:type="dxa"/>
          </w:tcPr>
          <w:p w14:paraId="3B01CFF1" w14:textId="77777777" w:rsidR="00F22FC3" w:rsidRPr="00527337" w:rsidRDefault="00F22FC3" w:rsidP="00286DF2">
            <w:pPr>
              <w:pStyle w:val="Tabletext"/>
              <w:jc w:val="center"/>
            </w:pPr>
          </w:p>
        </w:tc>
        <w:tc>
          <w:tcPr>
            <w:tcW w:w="2421" w:type="dxa"/>
          </w:tcPr>
          <w:p w14:paraId="4F9323A5" w14:textId="77777777" w:rsidR="00F22FC3" w:rsidRPr="00527337" w:rsidRDefault="00F22FC3" w:rsidP="00286DF2">
            <w:pPr>
              <w:pStyle w:val="Tabletext"/>
              <w:jc w:val="left"/>
            </w:pPr>
            <w:r w:rsidRPr="00527337">
              <w:t>Multipurpose Surveillance, scanning, Tracking</w:t>
            </w:r>
          </w:p>
        </w:tc>
        <w:tc>
          <w:tcPr>
            <w:tcW w:w="2558" w:type="dxa"/>
          </w:tcPr>
          <w:p w14:paraId="5ACB5BA3" w14:textId="77777777" w:rsidR="00F22FC3" w:rsidRPr="00527337" w:rsidRDefault="00F22FC3" w:rsidP="00286DF2">
            <w:pPr>
              <w:pStyle w:val="Tabletext"/>
              <w:jc w:val="left"/>
            </w:pPr>
            <w:r w:rsidRPr="00527337">
              <w:t>Airport surface detection equipment</w:t>
            </w:r>
          </w:p>
        </w:tc>
        <w:tc>
          <w:tcPr>
            <w:tcW w:w="5465" w:type="dxa"/>
          </w:tcPr>
          <w:p w14:paraId="46876F3B" w14:textId="77777777" w:rsidR="00F22FC3" w:rsidRPr="00527337" w:rsidRDefault="00F22FC3" w:rsidP="00286DF2">
            <w:pPr>
              <w:pStyle w:val="Tabletext"/>
              <w:jc w:val="left"/>
            </w:pPr>
            <w:r w:rsidRPr="00527337">
              <w:t>Airport surface detection equipment</w:t>
            </w:r>
          </w:p>
        </w:tc>
      </w:tr>
      <w:tr w:rsidR="00F22FC3" w:rsidRPr="00527337" w14:paraId="6B806965" w14:textId="77777777" w:rsidTr="00CC2A10">
        <w:trPr>
          <w:jc w:val="center"/>
        </w:trPr>
        <w:tc>
          <w:tcPr>
            <w:tcW w:w="3209" w:type="dxa"/>
          </w:tcPr>
          <w:p w14:paraId="5BC01E00" w14:textId="77777777" w:rsidR="00F22FC3" w:rsidRPr="00527337" w:rsidRDefault="00F22FC3" w:rsidP="00286DF2">
            <w:pPr>
              <w:pStyle w:val="Tabletext"/>
              <w:jc w:val="left"/>
            </w:pPr>
            <w:r w:rsidRPr="00527337">
              <w:t xml:space="preserve">Platform type </w:t>
            </w:r>
          </w:p>
        </w:tc>
        <w:tc>
          <w:tcPr>
            <w:tcW w:w="832" w:type="dxa"/>
          </w:tcPr>
          <w:p w14:paraId="744BDE1B" w14:textId="77777777" w:rsidR="00F22FC3" w:rsidRPr="00527337" w:rsidRDefault="00F22FC3" w:rsidP="00286DF2">
            <w:pPr>
              <w:pStyle w:val="Tabletext"/>
              <w:jc w:val="center"/>
            </w:pPr>
          </w:p>
        </w:tc>
        <w:tc>
          <w:tcPr>
            <w:tcW w:w="2421" w:type="dxa"/>
          </w:tcPr>
          <w:p w14:paraId="1D94B888" w14:textId="77777777" w:rsidR="00F22FC3" w:rsidRPr="00527337" w:rsidRDefault="00F22FC3" w:rsidP="00286DF2">
            <w:pPr>
              <w:pStyle w:val="Tabletext"/>
              <w:jc w:val="left"/>
            </w:pPr>
            <w:r w:rsidRPr="00527337">
              <w:t>Ground (trailer)</w:t>
            </w:r>
          </w:p>
        </w:tc>
        <w:tc>
          <w:tcPr>
            <w:tcW w:w="2558" w:type="dxa"/>
          </w:tcPr>
          <w:p w14:paraId="6D7803A8" w14:textId="77777777" w:rsidR="00F22FC3" w:rsidRPr="00527337" w:rsidRDefault="00F22FC3" w:rsidP="00286DF2">
            <w:pPr>
              <w:pStyle w:val="Tabletext"/>
              <w:jc w:val="left"/>
            </w:pPr>
            <w:r w:rsidRPr="00527337">
              <w:t>Ground</w:t>
            </w:r>
          </w:p>
        </w:tc>
        <w:tc>
          <w:tcPr>
            <w:tcW w:w="5465" w:type="dxa"/>
          </w:tcPr>
          <w:p w14:paraId="30314476" w14:textId="77777777" w:rsidR="00F22FC3" w:rsidRPr="00527337" w:rsidRDefault="00F22FC3" w:rsidP="00286DF2">
            <w:pPr>
              <w:pStyle w:val="Tabletext"/>
              <w:jc w:val="left"/>
            </w:pPr>
            <w:r w:rsidRPr="00527337">
              <w:t>Ground</w:t>
            </w:r>
          </w:p>
        </w:tc>
      </w:tr>
      <w:tr w:rsidR="00F22FC3" w:rsidRPr="008218CB" w14:paraId="49213A36" w14:textId="77777777" w:rsidTr="00CC2A10">
        <w:trPr>
          <w:jc w:val="center"/>
        </w:trPr>
        <w:tc>
          <w:tcPr>
            <w:tcW w:w="3209" w:type="dxa"/>
          </w:tcPr>
          <w:p w14:paraId="38583550" w14:textId="77777777" w:rsidR="00F22FC3" w:rsidRPr="00527337" w:rsidRDefault="00F22FC3" w:rsidP="00286DF2">
            <w:pPr>
              <w:pStyle w:val="Tabletext"/>
              <w:jc w:val="left"/>
            </w:pPr>
            <w:r w:rsidRPr="00527337">
              <w:t xml:space="preserve">Tuning range </w:t>
            </w:r>
          </w:p>
        </w:tc>
        <w:tc>
          <w:tcPr>
            <w:tcW w:w="832" w:type="dxa"/>
          </w:tcPr>
          <w:p w14:paraId="2B020E03" w14:textId="77777777" w:rsidR="00F22FC3" w:rsidRPr="00527337" w:rsidRDefault="00F22FC3" w:rsidP="00286DF2">
            <w:pPr>
              <w:pStyle w:val="Tabletext"/>
              <w:keepLines/>
              <w:tabs>
                <w:tab w:val="left" w:leader="dot" w:pos="7938"/>
                <w:tab w:val="center" w:pos="9526"/>
              </w:tabs>
              <w:ind w:left="567" w:hanging="567"/>
              <w:jc w:val="center"/>
            </w:pPr>
            <w:r w:rsidRPr="00527337">
              <w:t>MHz</w:t>
            </w:r>
          </w:p>
        </w:tc>
        <w:tc>
          <w:tcPr>
            <w:tcW w:w="2421" w:type="dxa"/>
          </w:tcPr>
          <w:p w14:paraId="08E05BAA" w14:textId="77777777" w:rsidR="00F22FC3" w:rsidRPr="00527337" w:rsidRDefault="00F22FC3" w:rsidP="00286DF2">
            <w:pPr>
              <w:pStyle w:val="Tabletext"/>
              <w:jc w:val="left"/>
            </w:pPr>
            <w:r w:rsidRPr="00527337">
              <w:t>9 200-9 900</w:t>
            </w:r>
          </w:p>
        </w:tc>
        <w:tc>
          <w:tcPr>
            <w:tcW w:w="2558" w:type="dxa"/>
          </w:tcPr>
          <w:p w14:paraId="222942AE" w14:textId="77777777" w:rsidR="00F22FC3" w:rsidRPr="00D43998" w:rsidRDefault="00F22FC3" w:rsidP="00286DF2">
            <w:pPr>
              <w:pStyle w:val="Tabletext"/>
              <w:jc w:val="left"/>
              <w:rPr>
                <w:lang w:val="en-US"/>
              </w:rPr>
            </w:pPr>
            <w:r w:rsidRPr="00D43998">
              <w:rPr>
                <w:lang w:val="en-US"/>
              </w:rPr>
              <w:t>9 0009 200; pulse-to-pulse agile over 16 frequencies predefined hopping</w:t>
            </w:r>
          </w:p>
        </w:tc>
        <w:tc>
          <w:tcPr>
            <w:tcW w:w="5465" w:type="dxa"/>
          </w:tcPr>
          <w:p w14:paraId="23EFD059" w14:textId="77777777" w:rsidR="00F22FC3" w:rsidRPr="00D43998" w:rsidRDefault="00F22FC3" w:rsidP="00286DF2">
            <w:pPr>
              <w:pStyle w:val="Tabletext"/>
              <w:jc w:val="left"/>
              <w:rPr>
                <w:lang w:val="en-US"/>
              </w:rPr>
            </w:pPr>
            <w:r w:rsidRPr="00D43998">
              <w:rPr>
                <w:lang w:val="en-US"/>
              </w:rPr>
              <w:t>9 000-9 200; pulse-to-pulse agile</w:t>
            </w:r>
            <w:r w:rsidRPr="00D43998">
              <w:rPr>
                <w:lang w:val="en-US"/>
              </w:rPr>
              <w:br/>
              <w:t>over 4 frequencies predefined hopping</w:t>
            </w:r>
          </w:p>
        </w:tc>
      </w:tr>
      <w:tr w:rsidR="00F22FC3" w:rsidRPr="008218CB" w14:paraId="3326ADC2" w14:textId="77777777" w:rsidTr="00CC2A10">
        <w:trPr>
          <w:jc w:val="center"/>
        </w:trPr>
        <w:tc>
          <w:tcPr>
            <w:tcW w:w="3209" w:type="dxa"/>
          </w:tcPr>
          <w:p w14:paraId="1AC2F96B" w14:textId="77777777" w:rsidR="00F22FC3" w:rsidRPr="00527337" w:rsidRDefault="00F22FC3" w:rsidP="00286DF2">
            <w:pPr>
              <w:pStyle w:val="Tabletext"/>
              <w:jc w:val="left"/>
            </w:pPr>
            <w:r w:rsidRPr="00527337">
              <w:t>Modulation</w:t>
            </w:r>
          </w:p>
        </w:tc>
        <w:tc>
          <w:tcPr>
            <w:tcW w:w="832" w:type="dxa"/>
          </w:tcPr>
          <w:p w14:paraId="44E74281" w14:textId="77777777" w:rsidR="00F22FC3" w:rsidRPr="00527337" w:rsidRDefault="00F22FC3" w:rsidP="00286DF2">
            <w:pPr>
              <w:pStyle w:val="Tabletext"/>
              <w:jc w:val="center"/>
            </w:pPr>
          </w:p>
        </w:tc>
        <w:tc>
          <w:tcPr>
            <w:tcW w:w="2421" w:type="dxa"/>
          </w:tcPr>
          <w:p w14:paraId="76EF3763" w14:textId="77777777" w:rsidR="00F22FC3" w:rsidRPr="00527337" w:rsidRDefault="00F22FC3" w:rsidP="00286DF2">
            <w:pPr>
              <w:pStyle w:val="Tabletext"/>
              <w:jc w:val="left"/>
            </w:pPr>
            <w:r w:rsidRPr="00527337">
              <w:t>Adaptive Pulse, FM</w:t>
            </w:r>
          </w:p>
        </w:tc>
        <w:tc>
          <w:tcPr>
            <w:tcW w:w="2558" w:type="dxa"/>
          </w:tcPr>
          <w:p w14:paraId="522CB9B7" w14:textId="77777777" w:rsidR="00F22FC3" w:rsidRPr="00D43998" w:rsidRDefault="00F22FC3" w:rsidP="00286DF2">
            <w:pPr>
              <w:pStyle w:val="Tabletext"/>
              <w:jc w:val="left"/>
              <w:rPr>
                <w:lang w:val="en-US"/>
              </w:rPr>
            </w:pPr>
            <w:r w:rsidRPr="00D43998">
              <w:rPr>
                <w:lang w:val="en-US"/>
              </w:rPr>
              <w:t>Plain and LFM pulse pairs</w:t>
            </w:r>
          </w:p>
        </w:tc>
        <w:tc>
          <w:tcPr>
            <w:tcW w:w="5465" w:type="dxa"/>
          </w:tcPr>
          <w:p w14:paraId="18DD78ED" w14:textId="77777777" w:rsidR="00F22FC3" w:rsidRPr="00D43998" w:rsidRDefault="00F22FC3" w:rsidP="00286DF2">
            <w:pPr>
              <w:pStyle w:val="Tabletext"/>
              <w:jc w:val="left"/>
              <w:rPr>
                <w:lang w:val="en-US"/>
              </w:rPr>
            </w:pPr>
            <w:r w:rsidRPr="00527337">
              <w:rPr>
                <w:lang w:val="en-US"/>
              </w:rPr>
              <w:t>Two LFM pulses define a pulse pair</w:t>
            </w:r>
          </w:p>
        </w:tc>
      </w:tr>
      <w:tr w:rsidR="00F22FC3" w:rsidRPr="00527337" w14:paraId="6DF5D412" w14:textId="77777777" w:rsidTr="00CC2A10">
        <w:trPr>
          <w:jc w:val="center"/>
        </w:trPr>
        <w:tc>
          <w:tcPr>
            <w:tcW w:w="3209" w:type="dxa"/>
          </w:tcPr>
          <w:p w14:paraId="6DE4ADB6" w14:textId="77777777" w:rsidR="00F22FC3" w:rsidRPr="00527337" w:rsidRDefault="00F22FC3" w:rsidP="00286DF2">
            <w:pPr>
              <w:pStyle w:val="Tabletext"/>
              <w:jc w:val="left"/>
            </w:pPr>
            <w:r w:rsidRPr="00527337">
              <w:t>Peak power into antenna</w:t>
            </w:r>
          </w:p>
        </w:tc>
        <w:tc>
          <w:tcPr>
            <w:tcW w:w="832" w:type="dxa"/>
          </w:tcPr>
          <w:p w14:paraId="78E90ED5" w14:textId="77777777" w:rsidR="00F22FC3" w:rsidRPr="00527337" w:rsidDel="00E4294F" w:rsidRDefault="00F22FC3" w:rsidP="00286DF2">
            <w:pPr>
              <w:pStyle w:val="Tabletext"/>
              <w:keepLines/>
              <w:tabs>
                <w:tab w:val="left" w:leader="dot" w:pos="7938"/>
                <w:tab w:val="center" w:pos="9526"/>
              </w:tabs>
              <w:ind w:left="567" w:hanging="567"/>
              <w:jc w:val="center"/>
            </w:pPr>
            <w:r w:rsidRPr="00527337">
              <w:t>W</w:t>
            </w:r>
          </w:p>
        </w:tc>
        <w:tc>
          <w:tcPr>
            <w:tcW w:w="2421" w:type="dxa"/>
          </w:tcPr>
          <w:p w14:paraId="1FEAFAFD" w14:textId="77777777" w:rsidR="00F22FC3" w:rsidRPr="00527337" w:rsidRDefault="00F22FC3" w:rsidP="00286DF2">
            <w:pPr>
              <w:pStyle w:val="Tabletext"/>
              <w:jc w:val="left"/>
            </w:pPr>
            <w:r w:rsidRPr="00527337">
              <w:t>30</w:t>
            </w:r>
            <w:r>
              <w:t>-</w:t>
            </w:r>
            <w:r w:rsidRPr="00527337">
              <w:t>10</w:t>
            </w:r>
            <w:r>
              <w:t> </w:t>
            </w:r>
            <w:r w:rsidRPr="00527337">
              <w:t>000</w:t>
            </w:r>
          </w:p>
        </w:tc>
        <w:tc>
          <w:tcPr>
            <w:tcW w:w="2558" w:type="dxa"/>
          </w:tcPr>
          <w:p w14:paraId="14AB8E42" w14:textId="77777777" w:rsidR="00F22FC3" w:rsidRPr="00527337" w:rsidRDefault="00F22FC3" w:rsidP="00286DF2">
            <w:pPr>
              <w:pStyle w:val="Tabletext"/>
              <w:jc w:val="left"/>
            </w:pPr>
            <w:r w:rsidRPr="00527337">
              <w:t>170</w:t>
            </w:r>
          </w:p>
        </w:tc>
        <w:tc>
          <w:tcPr>
            <w:tcW w:w="5465" w:type="dxa"/>
          </w:tcPr>
          <w:p w14:paraId="147D455B" w14:textId="77777777" w:rsidR="00F22FC3" w:rsidRPr="00527337" w:rsidRDefault="00F22FC3" w:rsidP="00286DF2">
            <w:pPr>
              <w:pStyle w:val="Tabletext"/>
              <w:jc w:val="left"/>
            </w:pPr>
            <w:r w:rsidRPr="00527337">
              <w:t>50</w:t>
            </w:r>
          </w:p>
        </w:tc>
      </w:tr>
      <w:tr w:rsidR="00F22FC3" w:rsidRPr="008218CB" w14:paraId="465CFA8C" w14:textId="77777777" w:rsidTr="00CC2A10">
        <w:trPr>
          <w:jc w:val="center"/>
        </w:trPr>
        <w:tc>
          <w:tcPr>
            <w:tcW w:w="3209" w:type="dxa"/>
          </w:tcPr>
          <w:p w14:paraId="0AD5AF8D" w14:textId="77777777" w:rsidR="00F22FC3" w:rsidRPr="00D43998" w:rsidRDefault="00F22FC3" w:rsidP="00286DF2">
            <w:pPr>
              <w:pStyle w:val="Tabletext"/>
              <w:jc w:val="left"/>
              <w:rPr>
                <w:lang w:val="en-US"/>
              </w:rPr>
            </w:pPr>
            <w:r w:rsidRPr="00D43998">
              <w:rPr>
                <w:lang w:val="en-US"/>
              </w:rPr>
              <w:t xml:space="preserve">Pulse width and pulse repetition rate </w:t>
            </w:r>
          </w:p>
        </w:tc>
        <w:tc>
          <w:tcPr>
            <w:tcW w:w="832" w:type="dxa"/>
          </w:tcPr>
          <w:p w14:paraId="42BC7530" w14:textId="77777777" w:rsidR="00F22FC3" w:rsidRDefault="00F22FC3" w:rsidP="00286DF2">
            <w:pPr>
              <w:pStyle w:val="Tabletext"/>
              <w:keepLines/>
              <w:tabs>
                <w:tab w:val="left" w:leader="dot" w:pos="7938"/>
                <w:tab w:val="center" w:pos="9526"/>
              </w:tabs>
              <w:jc w:val="center"/>
            </w:pPr>
            <w:r>
              <w:sym w:font="Symbol" w:char="F06D"/>
            </w:r>
            <w:proofErr w:type="gramStart"/>
            <w:r w:rsidRPr="00527337">
              <w:t>s</w:t>
            </w:r>
            <w:proofErr w:type="gramEnd"/>
          </w:p>
          <w:p w14:paraId="52E8786B" w14:textId="77777777" w:rsidR="00F22FC3" w:rsidRPr="00527337" w:rsidRDefault="00F22FC3" w:rsidP="00286DF2">
            <w:pPr>
              <w:pStyle w:val="Tabletext"/>
              <w:keepLines/>
              <w:tabs>
                <w:tab w:val="left" w:leader="dot" w:pos="7938"/>
                <w:tab w:val="center" w:pos="9526"/>
              </w:tabs>
              <w:jc w:val="center"/>
            </w:pPr>
            <w:r w:rsidRPr="00527337">
              <w:t>pps</w:t>
            </w:r>
          </w:p>
        </w:tc>
        <w:tc>
          <w:tcPr>
            <w:tcW w:w="2421" w:type="dxa"/>
          </w:tcPr>
          <w:p w14:paraId="3B6093BD" w14:textId="77777777" w:rsidR="00F22FC3" w:rsidRPr="00527337" w:rsidRDefault="00F22FC3" w:rsidP="00286DF2">
            <w:pPr>
              <w:pStyle w:val="Tabletext"/>
              <w:jc w:val="left"/>
            </w:pPr>
            <w:r w:rsidRPr="00527337">
              <w:t>0</w:t>
            </w:r>
            <w:r>
              <w:t>.</w:t>
            </w:r>
            <w:r w:rsidRPr="00527337">
              <w:t>15-30 adaptive</w:t>
            </w:r>
          </w:p>
          <w:p w14:paraId="03107E99" w14:textId="77777777" w:rsidR="00F22FC3" w:rsidRPr="00527337" w:rsidRDefault="00F22FC3" w:rsidP="00286DF2">
            <w:pPr>
              <w:pStyle w:val="Tabletext"/>
              <w:jc w:val="left"/>
              <w:rPr>
                <w:lang w:val="en-US"/>
              </w:rPr>
            </w:pPr>
            <w:r>
              <w:t>1 000-</w:t>
            </w:r>
            <w:r w:rsidRPr="00527337">
              <w:t>20 000 adaptive</w:t>
            </w:r>
          </w:p>
        </w:tc>
        <w:tc>
          <w:tcPr>
            <w:tcW w:w="2558" w:type="dxa"/>
          </w:tcPr>
          <w:p w14:paraId="2AD56B41" w14:textId="77777777" w:rsidR="00F22FC3" w:rsidRPr="00527337" w:rsidRDefault="00F22FC3" w:rsidP="00286DF2">
            <w:pPr>
              <w:pStyle w:val="Tabletext"/>
              <w:jc w:val="left"/>
            </w:pPr>
            <w:r w:rsidRPr="00527337">
              <w:rPr>
                <w:lang w:val="en-US"/>
              </w:rPr>
              <w:t>0.040 and 4.0 (compressed to 0.040)</w:t>
            </w:r>
            <w:r>
              <w:rPr>
                <w:lang w:val="en-US"/>
              </w:rPr>
              <w:t xml:space="preserve"> </w:t>
            </w:r>
            <w:r w:rsidRPr="00527337">
              <w:rPr>
                <w:lang w:val="en-US"/>
              </w:rPr>
              <w:br/>
              <w:t>16 384 each</w:t>
            </w:r>
          </w:p>
        </w:tc>
        <w:tc>
          <w:tcPr>
            <w:tcW w:w="5465" w:type="dxa"/>
          </w:tcPr>
          <w:p w14:paraId="588074E1" w14:textId="77777777" w:rsidR="00F22FC3" w:rsidRPr="00D43998" w:rsidRDefault="00F22FC3" w:rsidP="00286DF2">
            <w:pPr>
              <w:pStyle w:val="Tabletext"/>
              <w:jc w:val="left"/>
              <w:rPr>
                <w:lang w:val="en-US"/>
              </w:rPr>
            </w:pPr>
            <w:r w:rsidRPr="00527337">
              <w:rPr>
                <w:lang w:val="en-US"/>
              </w:rPr>
              <w:t>10.0 and 0.15 at 7 500 (both compressed to 0.040); system maximum average 15 000</w:t>
            </w:r>
          </w:p>
        </w:tc>
      </w:tr>
      <w:tr w:rsidR="00F22FC3" w:rsidRPr="00527337" w14:paraId="3A29B0C9" w14:textId="77777777" w:rsidTr="00CC2A10">
        <w:trPr>
          <w:jc w:val="center"/>
        </w:trPr>
        <w:tc>
          <w:tcPr>
            <w:tcW w:w="3209" w:type="dxa"/>
          </w:tcPr>
          <w:p w14:paraId="7804940A" w14:textId="77777777" w:rsidR="00F22FC3" w:rsidRPr="00527337" w:rsidRDefault="00F22FC3" w:rsidP="00286DF2">
            <w:pPr>
              <w:pStyle w:val="Tabletext"/>
              <w:jc w:val="left"/>
            </w:pPr>
            <w:r w:rsidRPr="00527337">
              <w:t>Maximum duty cycle</w:t>
            </w:r>
          </w:p>
        </w:tc>
        <w:tc>
          <w:tcPr>
            <w:tcW w:w="832" w:type="dxa"/>
          </w:tcPr>
          <w:p w14:paraId="62B032E6" w14:textId="77777777" w:rsidR="00F22FC3" w:rsidRPr="00527337" w:rsidRDefault="00F22FC3" w:rsidP="00286DF2">
            <w:pPr>
              <w:pStyle w:val="Tabletext"/>
              <w:jc w:val="center"/>
            </w:pPr>
          </w:p>
        </w:tc>
        <w:tc>
          <w:tcPr>
            <w:tcW w:w="2421" w:type="dxa"/>
          </w:tcPr>
          <w:p w14:paraId="1C9D97B8" w14:textId="77777777" w:rsidR="00F22FC3" w:rsidRPr="00527337" w:rsidRDefault="00F22FC3" w:rsidP="00286DF2">
            <w:pPr>
              <w:pStyle w:val="Tabletext"/>
              <w:jc w:val="left"/>
              <w:rPr>
                <w:lang w:val="en-US"/>
              </w:rPr>
            </w:pPr>
            <w:r w:rsidRPr="00527337">
              <w:t>0.60 (pulse) 1 (FM)</w:t>
            </w:r>
          </w:p>
        </w:tc>
        <w:tc>
          <w:tcPr>
            <w:tcW w:w="2558" w:type="dxa"/>
          </w:tcPr>
          <w:p w14:paraId="64D2327A" w14:textId="77777777" w:rsidR="00F22FC3" w:rsidRPr="00527337" w:rsidRDefault="00F22FC3" w:rsidP="00286DF2">
            <w:pPr>
              <w:pStyle w:val="Tabletext"/>
              <w:jc w:val="left"/>
            </w:pPr>
            <w:r w:rsidRPr="00527337">
              <w:rPr>
                <w:lang w:val="en-US"/>
              </w:rPr>
              <w:t>0.07</w:t>
            </w:r>
          </w:p>
        </w:tc>
        <w:tc>
          <w:tcPr>
            <w:tcW w:w="5465" w:type="dxa"/>
          </w:tcPr>
          <w:p w14:paraId="6EE75AD8" w14:textId="77777777" w:rsidR="00F22FC3" w:rsidRPr="00527337" w:rsidRDefault="00F22FC3" w:rsidP="00286DF2">
            <w:pPr>
              <w:pStyle w:val="Tabletext"/>
              <w:jc w:val="left"/>
            </w:pPr>
            <w:r w:rsidRPr="00527337">
              <w:rPr>
                <w:lang w:val="en-US"/>
              </w:rPr>
              <w:t>0.15</w:t>
            </w:r>
          </w:p>
        </w:tc>
      </w:tr>
      <w:tr w:rsidR="00F22FC3" w:rsidRPr="00527337" w14:paraId="5551A5A9" w14:textId="77777777" w:rsidTr="00CC2A10">
        <w:trPr>
          <w:jc w:val="center"/>
        </w:trPr>
        <w:tc>
          <w:tcPr>
            <w:tcW w:w="3209" w:type="dxa"/>
          </w:tcPr>
          <w:p w14:paraId="6C6FE7E2" w14:textId="77777777" w:rsidR="00F22FC3" w:rsidRPr="00527337" w:rsidRDefault="00F22FC3" w:rsidP="00286DF2">
            <w:pPr>
              <w:pStyle w:val="Tabletext"/>
              <w:jc w:val="left"/>
            </w:pPr>
            <w:r w:rsidRPr="00527337">
              <w:t xml:space="preserve">Pulse rise/fall time </w:t>
            </w:r>
          </w:p>
        </w:tc>
        <w:tc>
          <w:tcPr>
            <w:tcW w:w="832" w:type="dxa"/>
          </w:tcPr>
          <w:p w14:paraId="1C1FB347" w14:textId="77777777" w:rsidR="00F22FC3" w:rsidRPr="00527337" w:rsidRDefault="00F22FC3" w:rsidP="00286DF2">
            <w:pPr>
              <w:pStyle w:val="Tabletext"/>
              <w:keepLines/>
              <w:tabs>
                <w:tab w:val="left" w:leader="dot" w:pos="7938"/>
                <w:tab w:val="center" w:pos="9526"/>
              </w:tabs>
              <w:ind w:left="567" w:hanging="567"/>
              <w:jc w:val="center"/>
            </w:pPr>
            <w:r>
              <w:sym w:font="Symbol" w:char="F06D"/>
            </w:r>
            <w:r w:rsidRPr="00527337">
              <w:t>s</w:t>
            </w:r>
          </w:p>
        </w:tc>
        <w:tc>
          <w:tcPr>
            <w:tcW w:w="2421" w:type="dxa"/>
          </w:tcPr>
          <w:p w14:paraId="072D6D1C" w14:textId="77777777" w:rsidR="00F22FC3" w:rsidRPr="00527337" w:rsidRDefault="00F22FC3" w:rsidP="00286DF2">
            <w:pPr>
              <w:pStyle w:val="Tabletext"/>
              <w:jc w:val="left"/>
              <w:rPr>
                <w:lang w:val="en-US"/>
              </w:rPr>
            </w:pPr>
            <w:r>
              <w:t>N</w:t>
            </w:r>
            <w:r w:rsidRPr="00527337">
              <w:t>ot specified</w:t>
            </w:r>
          </w:p>
        </w:tc>
        <w:tc>
          <w:tcPr>
            <w:tcW w:w="2558" w:type="dxa"/>
          </w:tcPr>
          <w:p w14:paraId="74BF7521" w14:textId="77777777" w:rsidR="00F22FC3" w:rsidRPr="00527337" w:rsidRDefault="00F22FC3" w:rsidP="00286DF2">
            <w:pPr>
              <w:pStyle w:val="Tabletext"/>
              <w:jc w:val="left"/>
              <w:rPr>
                <w:lang w:val="en-US"/>
              </w:rPr>
            </w:pPr>
            <w:r w:rsidRPr="00527337">
              <w:rPr>
                <w:lang w:val="en-US"/>
              </w:rPr>
              <w:t>Short pulse: 0.016/0.023</w:t>
            </w:r>
          </w:p>
          <w:p w14:paraId="6FFD6866" w14:textId="77777777" w:rsidR="00F22FC3" w:rsidRPr="00527337" w:rsidRDefault="00F22FC3" w:rsidP="00286DF2">
            <w:pPr>
              <w:pStyle w:val="Tabletext"/>
              <w:jc w:val="left"/>
            </w:pPr>
            <w:r w:rsidRPr="00527337">
              <w:rPr>
                <w:lang w:val="en-US"/>
              </w:rPr>
              <w:t>Long pulse: 0.038/0.056</w:t>
            </w:r>
          </w:p>
        </w:tc>
        <w:tc>
          <w:tcPr>
            <w:tcW w:w="5465" w:type="dxa"/>
          </w:tcPr>
          <w:p w14:paraId="679B032B" w14:textId="77777777" w:rsidR="00F22FC3" w:rsidRPr="00527337" w:rsidRDefault="00F22FC3" w:rsidP="00286DF2">
            <w:pPr>
              <w:pStyle w:val="Tabletext"/>
              <w:jc w:val="left"/>
              <w:rPr>
                <w:lang w:val="en-US"/>
              </w:rPr>
            </w:pPr>
            <w:r w:rsidRPr="00527337">
              <w:rPr>
                <w:lang w:val="en-US"/>
              </w:rPr>
              <w:t>Short pulse: 0.020/0.020</w:t>
            </w:r>
          </w:p>
          <w:p w14:paraId="40D57B09" w14:textId="77777777" w:rsidR="00F22FC3" w:rsidRPr="00527337" w:rsidRDefault="00F22FC3" w:rsidP="00286DF2">
            <w:pPr>
              <w:pStyle w:val="Tabletext"/>
              <w:jc w:val="left"/>
            </w:pPr>
            <w:r w:rsidRPr="00527337">
              <w:rPr>
                <w:lang w:val="en-US"/>
              </w:rPr>
              <w:t>Long pulse: 0.020/0.020</w:t>
            </w:r>
          </w:p>
        </w:tc>
      </w:tr>
      <w:tr w:rsidR="00F22FC3" w:rsidRPr="00527337" w14:paraId="3C0ABD80" w14:textId="77777777" w:rsidTr="00CC2A10">
        <w:trPr>
          <w:jc w:val="center"/>
        </w:trPr>
        <w:tc>
          <w:tcPr>
            <w:tcW w:w="3209" w:type="dxa"/>
          </w:tcPr>
          <w:p w14:paraId="384D1A6A" w14:textId="77777777" w:rsidR="00F22FC3" w:rsidRPr="00527337" w:rsidRDefault="00F22FC3" w:rsidP="00286DF2">
            <w:pPr>
              <w:pStyle w:val="Tabletext"/>
              <w:jc w:val="left"/>
            </w:pPr>
            <w:r w:rsidRPr="00527337">
              <w:t>Output device</w:t>
            </w:r>
          </w:p>
        </w:tc>
        <w:tc>
          <w:tcPr>
            <w:tcW w:w="832" w:type="dxa"/>
          </w:tcPr>
          <w:p w14:paraId="00FB1C12" w14:textId="77777777" w:rsidR="00F22FC3" w:rsidRPr="00527337" w:rsidRDefault="00F22FC3" w:rsidP="00286DF2">
            <w:pPr>
              <w:pStyle w:val="Tabletext"/>
              <w:jc w:val="center"/>
              <w:rPr>
                <w:lang w:val="en-US"/>
              </w:rPr>
            </w:pPr>
          </w:p>
        </w:tc>
        <w:tc>
          <w:tcPr>
            <w:tcW w:w="2421" w:type="dxa"/>
          </w:tcPr>
          <w:p w14:paraId="3C707D8F" w14:textId="77777777" w:rsidR="00F22FC3" w:rsidRPr="00527337" w:rsidRDefault="00F22FC3" w:rsidP="00286DF2">
            <w:pPr>
              <w:pStyle w:val="Tabletext"/>
              <w:jc w:val="left"/>
              <w:rPr>
                <w:lang w:val="en-US"/>
              </w:rPr>
            </w:pPr>
            <w:r w:rsidRPr="00527337">
              <w:rPr>
                <w:lang w:val="en-US"/>
              </w:rPr>
              <w:t>Solid state</w:t>
            </w:r>
          </w:p>
        </w:tc>
        <w:tc>
          <w:tcPr>
            <w:tcW w:w="2558" w:type="dxa"/>
          </w:tcPr>
          <w:p w14:paraId="428DB86F" w14:textId="77777777" w:rsidR="00F22FC3" w:rsidRPr="00527337" w:rsidRDefault="00F22FC3" w:rsidP="00286DF2">
            <w:pPr>
              <w:pStyle w:val="Tabletext"/>
              <w:jc w:val="left"/>
            </w:pPr>
            <w:r w:rsidRPr="00527337">
              <w:rPr>
                <w:lang w:val="en-US"/>
              </w:rPr>
              <w:t>Solid state</w:t>
            </w:r>
          </w:p>
        </w:tc>
        <w:tc>
          <w:tcPr>
            <w:tcW w:w="5465" w:type="dxa"/>
          </w:tcPr>
          <w:p w14:paraId="51E94554" w14:textId="77777777" w:rsidR="00F22FC3" w:rsidRPr="00527337" w:rsidRDefault="00F22FC3" w:rsidP="00286DF2">
            <w:pPr>
              <w:pStyle w:val="Tabletext"/>
              <w:jc w:val="left"/>
            </w:pPr>
            <w:r w:rsidRPr="00527337">
              <w:rPr>
                <w:lang w:val="en-US"/>
              </w:rPr>
              <w:t>Solid state</w:t>
            </w:r>
          </w:p>
        </w:tc>
      </w:tr>
      <w:tr w:rsidR="00F22FC3" w:rsidRPr="00527337" w14:paraId="01EC2576" w14:textId="77777777" w:rsidTr="00CC2A10">
        <w:trPr>
          <w:jc w:val="center"/>
        </w:trPr>
        <w:tc>
          <w:tcPr>
            <w:tcW w:w="3209" w:type="dxa"/>
          </w:tcPr>
          <w:p w14:paraId="0314A85A" w14:textId="77777777" w:rsidR="00F22FC3" w:rsidRPr="00527337" w:rsidRDefault="00F22FC3" w:rsidP="00286DF2">
            <w:pPr>
              <w:pStyle w:val="Tabletext"/>
              <w:jc w:val="left"/>
            </w:pPr>
            <w:r w:rsidRPr="00527337">
              <w:t>Antenna pattern type</w:t>
            </w:r>
          </w:p>
        </w:tc>
        <w:tc>
          <w:tcPr>
            <w:tcW w:w="832" w:type="dxa"/>
          </w:tcPr>
          <w:p w14:paraId="4A8B37CC" w14:textId="77777777" w:rsidR="00F22FC3" w:rsidRPr="00527337" w:rsidRDefault="00F22FC3" w:rsidP="00286DF2">
            <w:pPr>
              <w:pStyle w:val="Tabletext"/>
              <w:jc w:val="center"/>
            </w:pPr>
          </w:p>
        </w:tc>
        <w:tc>
          <w:tcPr>
            <w:tcW w:w="2421" w:type="dxa"/>
          </w:tcPr>
          <w:p w14:paraId="59E8624E" w14:textId="77777777" w:rsidR="00F22FC3" w:rsidRPr="00527337" w:rsidRDefault="00F22FC3" w:rsidP="00286DF2">
            <w:pPr>
              <w:pStyle w:val="Tabletext"/>
              <w:jc w:val="left"/>
              <w:rPr>
                <w:lang w:val="en-US"/>
              </w:rPr>
            </w:pPr>
            <w:r w:rsidRPr="00527337">
              <w:t>Digital beamforming</w:t>
            </w:r>
          </w:p>
        </w:tc>
        <w:tc>
          <w:tcPr>
            <w:tcW w:w="2558" w:type="dxa"/>
          </w:tcPr>
          <w:p w14:paraId="431028F8" w14:textId="77777777" w:rsidR="00F22FC3" w:rsidRPr="00527337" w:rsidRDefault="00F22FC3" w:rsidP="00286DF2">
            <w:pPr>
              <w:pStyle w:val="Tabletext"/>
              <w:jc w:val="left"/>
            </w:pPr>
            <w:r w:rsidRPr="00527337">
              <w:rPr>
                <w:lang w:val="en-US"/>
              </w:rPr>
              <w:t>Inverse csc</w:t>
            </w:r>
            <w:r w:rsidRPr="00527337">
              <w:rPr>
                <w:vertAlign w:val="superscript"/>
                <w:lang w:val="en-US"/>
              </w:rPr>
              <w:t>2</w:t>
            </w:r>
          </w:p>
        </w:tc>
        <w:tc>
          <w:tcPr>
            <w:tcW w:w="5465" w:type="dxa"/>
          </w:tcPr>
          <w:p w14:paraId="5E009BBE" w14:textId="77777777" w:rsidR="00F22FC3" w:rsidRPr="00527337" w:rsidRDefault="00F22FC3" w:rsidP="00286DF2">
            <w:pPr>
              <w:pStyle w:val="Tabletext"/>
              <w:jc w:val="left"/>
            </w:pPr>
            <w:r w:rsidRPr="00527337">
              <w:rPr>
                <w:lang w:val="en-US"/>
              </w:rPr>
              <w:t>Inverse csc</w:t>
            </w:r>
            <w:r w:rsidRPr="00527337">
              <w:rPr>
                <w:vertAlign w:val="superscript"/>
                <w:lang w:val="en-US"/>
              </w:rPr>
              <w:t>2</w:t>
            </w:r>
          </w:p>
        </w:tc>
      </w:tr>
      <w:tr w:rsidR="00F22FC3" w:rsidRPr="00527337" w14:paraId="16095EF9" w14:textId="77777777" w:rsidTr="00CC2A10">
        <w:trPr>
          <w:jc w:val="center"/>
        </w:trPr>
        <w:tc>
          <w:tcPr>
            <w:tcW w:w="3209" w:type="dxa"/>
          </w:tcPr>
          <w:p w14:paraId="5B65CA0D" w14:textId="77777777" w:rsidR="00F22FC3" w:rsidRPr="00527337" w:rsidRDefault="00F22FC3" w:rsidP="00286DF2">
            <w:pPr>
              <w:pStyle w:val="Tabletext"/>
              <w:jc w:val="left"/>
            </w:pPr>
            <w:r w:rsidRPr="00527337">
              <w:t>Antenna type</w:t>
            </w:r>
          </w:p>
        </w:tc>
        <w:tc>
          <w:tcPr>
            <w:tcW w:w="832" w:type="dxa"/>
          </w:tcPr>
          <w:p w14:paraId="6B0538AD" w14:textId="77777777" w:rsidR="00F22FC3" w:rsidRPr="00527337" w:rsidRDefault="00F22FC3" w:rsidP="00286DF2">
            <w:pPr>
              <w:pStyle w:val="Tabletext"/>
              <w:jc w:val="center"/>
            </w:pPr>
          </w:p>
        </w:tc>
        <w:tc>
          <w:tcPr>
            <w:tcW w:w="2421" w:type="dxa"/>
          </w:tcPr>
          <w:p w14:paraId="425C4187" w14:textId="77777777" w:rsidR="00F22FC3" w:rsidRPr="00527337" w:rsidRDefault="00F22FC3" w:rsidP="00286DF2">
            <w:pPr>
              <w:pStyle w:val="Tabletext"/>
              <w:jc w:val="left"/>
            </w:pPr>
            <w:r w:rsidRPr="00527337">
              <w:t>Active planar array</w:t>
            </w:r>
          </w:p>
        </w:tc>
        <w:tc>
          <w:tcPr>
            <w:tcW w:w="2558" w:type="dxa"/>
          </w:tcPr>
          <w:p w14:paraId="684ABB78" w14:textId="77777777" w:rsidR="00F22FC3" w:rsidRPr="00527337" w:rsidRDefault="00F22FC3" w:rsidP="00286DF2">
            <w:pPr>
              <w:pStyle w:val="Tabletext"/>
              <w:jc w:val="left"/>
            </w:pPr>
            <w:r w:rsidRPr="00527337">
              <w:t>Passive array</w:t>
            </w:r>
          </w:p>
        </w:tc>
        <w:tc>
          <w:tcPr>
            <w:tcW w:w="5465" w:type="dxa"/>
          </w:tcPr>
          <w:p w14:paraId="1606EC39" w14:textId="77777777" w:rsidR="00F22FC3" w:rsidRPr="00527337" w:rsidRDefault="00F22FC3" w:rsidP="00286DF2">
            <w:pPr>
              <w:pStyle w:val="Tabletext"/>
              <w:jc w:val="left"/>
            </w:pPr>
            <w:r w:rsidRPr="00527337">
              <w:t>Slotted waveguide</w:t>
            </w:r>
          </w:p>
        </w:tc>
      </w:tr>
      <w:tr w:rsidR="00F22FC3" w:rsidRPr="00527337" w14:paraId="4898366A" w14:textId="77777777" w:rsidTr="00CC2A10">
        <w:trPr>
          <w:jc w:val="center"/>
        </w:trPr>
        <w:tc>
          <w:tcPr>
            <w:tcW w:w="3209" w:type="dxa"/>
          </w:tcPr>
          <w:p w14:paraId="008D2571" w14:textId="77777777" w:rsidR="00F22FC3" w:rsidRPr="00527337" w:rsidRDefault="00F22FC3" w:rsidP="00286DF2">
            <w:pPr>
              <w:pStyle w:val="Tabletext"/>
              <w:jc w:val="left"/>
            </w:pPr>
            <w:r w:rsidRPr="00527337">
              <w:t>Antenna polarization</w:t>
            </w:r>
          </w:p>
        </w:tc>
        <w:tc>
          <w:tcPr>
            <w:tcW w:w="832" w:type="dxa"/>
          </w:tcPr>
          <w:p w14:paraId="41E20F41" w14:textId="77777777" w:rsidR="00F22FC3" w:rsidRPr="00527337" w:rsidRDefault="00F22FC3" w:rsidP="00286DF2">
            <w:pPr>
              <w:pStyle w:val="Tabletext"/>
              <w:jc w:val="center"/>
            </w:pPr>
          </w:p>
        </w:tc>
        <w:tc>
          <w:tcPr>
            <w:tcW w:w="2421" w:type="dxa"/>
          </w:tcPr>
          <w:p w14:paraId="18701B17" w14:textId="77777777" w:rsidR="00F22FC3" w:rsidRPr="00527337" w:rsidRDefault="00F22FC3" w:rsidP="00286DF2">
            <w:pPr>
              <w:pStyle w:val="Tabletext"/>
              <w:jc w:val="left"/>
            </w:pPr>
            <w:r w:rsidRPr="00527337">
              <w:t>Linear/circular</w:t>
            </w:r>
          </w:p>
        </w:tc>
        <w:tc>
          <w:tcPr>
            <w:tcW w:w="2558" w:type="dxa"/>
          </w:tcPr>
          <w:p w14:paraId="1FCC0492" w14:textId="77777777" w:rsidR="00F22FC3" w:rsidRPr="00527337" w:rsidRDefault="00F22FC3" w:rsidP="00286DF2">
            <w:pPr>
              <w:pStyle w:val="Tabletext"/>
              <w:jc w:val="left"/>
            </w:pPr>
            <w:r w:rsidRPr="00527337">
              <w:t>Right hand circular</w:t>
            </w:r>
          </w:p>
        </w:tc>
        <w:tc>
          <w:tcPr>
            <w:tcW w:w="5465" w:type="dxa"/>
          </w:tcPr>
          <w:p w14:paraId="70D805E4" w14:textId="77777777" w:rsidR="00F22FC3" w:rsidRPr="00527337" w:rsidRDefault="00F22FC3" w:rsidP="00286DF2">
            <w:pPr>
              <w:pStyle w:val="Tabletext"/>
              <w:jc w:val="left"/>
            </w:pPr>
            <w:r w:rsidRPr="00527337">
              <w:t>Right-hand circular</w:t>
            </w:r>
          </w:p>
        </w:tc>
      </w:tr>
      <w:tr w:rsidR="00F22FC3" w:rsidRPr="00527337" w14:paraId="1557956A" w14:textId="77777777" w:rsidTr="00CC2A10">
        <w:trPr>
          <w:jc w:val="center"/>
        </w:trPr>
        <w:tc>
          <w:tcPr>
            <w:tcW w:w="3209" w:type="dxa"/>
          </w:tcPr>
          <w:p w14:paraId="126C6EF5" w14:textId="77777777" w:rsidR="00F22FC3" w:rsidRPr="00527337" w:rsidRDefault="00F22FC3" w:rsidP="00286DF2">
            <w:pPr>
              <w:pStyle w:val="Tabletext"/>
              <w:jc w:val="left"/>
            </w:pPr>
            <w:r w:rsidRPr="00527337">
              <w:t xml:space="preserve">Antenna main beam gain </w:t>
            </w:r>
          </w:p>
        </w:tc>
        <w:tc>
          <w:tcPr>
            <w:tcW w:w="832" w:type="dxa"/>
          </w:tcPr>
          <w:p w14:paraId="64E95670" w14:textId="77777777" w:rsidR="00F22FC3" w:rsidRPr="00527337" w:rsidRDefault="00F22FC3" w:rsidP="00286DF2">
            <w:pPr>
              <w:pStyle w:val="Tabletext"/>
              <w:keepLines/>
              <w:tabs>
                <w:tab w:val="left" w:leader="dot" w:pos="7938"/>
                <w:tab w:val="center" w:pos="9526"/>
              </w:tabs>
              <w:ind w:left="567" w:hanging="567"/>
              <w:jc w:val="center"/>
            </w:pPr>
            <w:r w:rsidRPr="00527337">
              <w:t>dBi</w:t>
            </w:r>
          </w:p>
        </w:tc>
        <w:tc>
          <w:tcPr>
            <w:tcW w:w="2421" w:type="dxa"/>
          </w:tcPr>
          <w:p w14:paraId="66A5F1AF" w14:textId="77777777" w:rsidR="00F22FC3" w:rsidRPr="00527337" w:rsidRDefault="00F22FC3" w:rsidP="00286DF2">
            <w:pPr>
              <w:pStyle w:val="Tabletext"/>
              <w:jc w:val="left"/>
            </w:pPr>
            <w:r w:rsidRPr="00527337">
              <w:t>36-42</w:t>
            </w:r>
          </w:p>
        </w:tc>
        <w:tc>
          <w:tcPr>
            <w:tcW w:w="2558" w:type="dxa"/>
          </w:tcPr>
          <w:p w14:paraId="0735AF1A" w14:textId="77777777" w:rsidR="00F22FC3" w:rsidRPr="00527337" w:rsidRDefault="00F22FC3" w:rsidP="00286DF2">
            <w:pPr>
              <w:pStyle w:val="Tabletext"/>
              <w:jc w:val="left"/>
            </w:pPr>
            <w:r w:rsidRPr="00527337">
              <w:t>37.6</w:t>
            </w:r>
          </w:p>
        </w:tc>
        <w:tc>
          <w:tcPr>
            <w:tcW w:w="5465" w:type="dxa"/>
          </w:tcPr>
          <w:p w14:paraId="318B3AD5" w14:textId="77777777" w:rsidR="00F22FC3" w:rsidRPr="00527337" w:rsidRDefault="00F22FC3" w:rsidP="00286DF2">
            <w:pPr>
              <w:pStyle w:val="Tabletext"/>
              <w:jc w:val="left"/>
            </w:pPr>
            <w:r w:rsidRPr="00527337">
              <w:rPr>
                <w:lang w:val="en-US"/>
              </w:rPr>
              <w:t>37.6</w:t>
            </w:r>
          </w:p>
        </w:tc>
      </w:tr>
      <w:tr w:rsidR="00F22FC3" w:rsidRPr="00527337" w14:paraId="0A79429A" w14:textId="77777777" w:rsidTr="00CC2A10">
        <w:trPr>
          <w:jc w:val="center"/>
        </w:trPr>
        <w:tc>
          <w:tcPr>
            <w:tcW w:w="3209" w:type="dxa"/>
          </w:tcPr>
          <w:p w14:paraId="5C0BCF8F" w14:textId="77777777" w:rsidR="00F22FC3" w:rsidRPr="00527337" w:rsidRDefault="00F22FC3" w:rsidP="00286DF2">
            <w:pPr>
              <w:pStyle w:val="Tabletext"/>
              <w:jc w:val="left"/>
            </w:pPr>
            <w:r w:rsidRPr="00527337">
              <w:t xml:space="preserve">Antenna elevation beamwidth </w:t>
            </w:r>
          </w:p>
        </w:tc>
        <w:tc>
          <w:tcPr>
            <w:tcW w:w="832" w:type="dxa"/>
          </w:tcPr>
          <w:p w14:paraId="4C2688CD" w14:textId="77777777" w:rsidR="00F22FC3" w:rsidRPr="00527337" w:rsidRDefault="00F22FC3" w:rsidP="00286DF2">
            <w:pPr>
              <w:pStyle w:val="Tabletext"/>
              <w:keepLines/>
              <w:tabs>
                <w:tab w:val="left" w:leader="dot" w:pos="7938"/>
                <w:tab w:val="center" w:pos="9526"/>
              </w:tabs>
              <w:ind w:left="567" w:hanging="567"/>
              <w:jc w:val="center"/>
            </w:pPr>
            <w:r>
              <w:t>d</w:t>
            </w:r>
            <w:r w:rsidRPr="00527337">
              <w:t>egrees</w:t>
            </w:r>
          </w:p>
        </w:tc>
        <w:tc>
          <w:tcPr>
            <w:tcW w:w="2421" w:type="dxa"/>
          </w:tcPr>
          <w:p w14:paraId="7D5AF0DE" w14:textId="77777777" w:rsidR="00F22FC3" w:rsidRPr="00527337" w:rsidRDefault="00F22FC3" w:rsidP="00286DF2">
            <w:pPr>
              <w:pStyle w:val="Tabletext"/>
              <w:jc w:val="left"/>
            </w:pPr>
            <w:r w:rsidRPr="00527337">
              <w:t>4 @ 36 dBi</w:t>
            </w:r>
          </w:p>
          <w:p w14:paraId="24D77108" w14:textId="77777777" w:rsidR="00F22FC3" w:rsidRPr="00527337" w:rsidRDefault="00F22FC3" w:rsidP="00286DF2">
            <w:pPr>
              <w:pStyle w:val="Tabletext"/>
              <w:jc w:val="left"/>
              <w:rPr>
                <w:lang w:val="en-US"/>
              </w:rPr>
            </w:pPr>
            <w:r w:rsidRPr="00527337">
              <w:t>2 @ 42 dBi</w:t>
            </w:r>
          </w:p>
        </w:tc>
        <w:tc>
          <w:tcPr>
            <w:tcW w:w="2558" w:type="dxa"/>
          </w:tcPr>
          <w:p w14:paraId="78180776" w14:textId="77777777" w:rsidR="00F22FC3" w:rsidRPr="00527337" w:rsidRDefault="00F22FC3" w:rsidP="00286DF2">
            <w:pPr>
              <w:pStyle w:val="Tabletext"/>
              <w:jc w:val="left"/>
            </w:pPr>
            <w:r w:rsidRPr="00527337">
              <w:rPr>
                <w:lang w:val="en-US"/>
              </w:rPr>
              <w:t>9.91</w:t>
            </w:r>
          </w:p>
        </w:tc>
        <w:tc>
          <w:tcPr>
            <w:tcW w:w="5465" w:type="dxa"/>
          </w:tcPr>
          <w:p w14:paraId="4CE3259D" w14:textId="77777777" w:rsidR="00F22FC3" w:rsidRPr="00527337" w:rsidRDefault="00F22FC3" w:rsidP="00286DF2">
            <w:pPr>
              <w:pStyle w:val="Tabletext"/>
              <w:jc w:val="left"/>
            </w:pPr>
            <w:r w:rsidRPr="00527337">
              <w:rPr>
                <w:lang w:val="en-US"/>
              </w:rPr>
              <w:t>9.91</w:t>
            </w:r>
          </w:p>
        </w:tc>
      </w:tr>
      <w:tr w:rsidR="00F22FC3" w:rsidRPr="00527337" w14:paraId="689AE091" w14:textId="77777777" w:rsidTr="00CC2A10">
        <w:trPr>
          <w:jc w:val="center"/>
        </w:trPr>
        <w:tc>
          <w:tcPr>
            <w:tcW w:w="3209" w:type="dxa"/>
          </w:tcPr>
          <w:p w14:paraId="68FCBA60" w14:textId="77777777" w:rsidR="00F22FC3" w:rsidRPr="00527337" w:rsidRDefault="00F22FC3" w:rsidP="00286DF2">
            <w:pPr>
              <w:pStyle w:val="Tabletext"/>
              <w:jc w:val="left"/>
            </w:pPr>
            <w:r w:rsidRPr="00527337">
              <w:t xml:space="preserve">Antenna azimuthal beamwidth </w:t>
            </w:r>
          </w:p>
        </w:tc>
        <w:tc>
          <w:tcPr>
            <w:tcW w:w="832" w:type="dxa"/>
          </w:tcPr>
          <w:p w14:paraId="4286EA10" w14:textId="77777777" w:rsidR="00F22FC3" w:rsidRPr="00527337" w:rsidRDefault="00F22FC3" w:rsidP="00286DF2">
            <w:pPr>
              <w:pStyle w:val="Tabletext"/>
              <w:keepLines/>
              <w:tabs>
                <w:tab w:val="left" w:leader="dot" w:pos="7938"/>
                <w:tab w:val="center" w:pos="9526"/>
              </w:tabs>
              <w:ind w:left="567" w:hanging="567"/>
              <w:jc w:val="center"/>
            </w:pPr>
            <w:r>
              <w:t>d</w:t>
            </w:r>
            <w:r w:rsidRPr="00527337">
              <w:t>egrees</w:t>
            </w:r>
          </w:p>
        </w:tc>
        <w:tc>
          <w:tcPr>
            <w:tcW w:w="2421" w:type="dxa"/>
          </w:tcPr>
          <w:p w14:paraId="4CCE44F3" w14:textId="77777777" w:rsidR="00F22FC3" w:rsidRPr="00527337" w:rsidRDefault="00F22FC3" w:rsidP="00286DF2">
            <w:pPr>
              <w:pStyle w:val="Tabletext"/>
              <w:jc w:val="left"/>
            </w:pPr>
            <w:r w:rsidRPr="00527337">
              <w:t>2</w:t>
            </w:r>
            <w:r>
              <w:t>.</w:t>
            </w:r>
            <w:r w:rsidRPr="00527337">
              <w:t>5 @ 36 dBi</w:t>
            </w:r>
          </w:p>
          <w:p w14:paraId="2037EFA7" w14:textId="77777777" w:rsidR="00F22FC3" w:rsidRPr="00527337" w:rsidRDefault="00F22FC3" w:rsidP="00286DF2">
            <w:pPr>
              <w:pStyle w:val="Tabletext"/>
              <w:jc w:val="left"/>
            </w:pPr>
            <w:r w:rsidRPr="00527337">
              <w:t>1</w:t>
            </w:r>
            <w:r>
              <w:t>.</w:t>
            </w:r>
            <w:r w:rsidRPr="00527337">
              <w:t>3 @ 42 dBi</w:t>
            </w:r>
          </w:p>
        </w:tc>
        <w:tc>
          <w:tcPr>
            <w:tcW w:w="2558" w:type="dxa"/>
          </w:tcPr>
          <w:p w14:paraId="1CF19730" w14:textId="77777777" w:rsidR="00F22FC3" w:rsidRPr="00527337" w:rsidRDefault="00F22FC3" w:rsidP="00286DF2">
            <w:pPr>
              <w:pStyle w:val="Tabletext"/>
              <w:jc w:val="left"/>
            </w:pPr>
            <w:r w:rsidRPr="00527337">
              <w:t>0.37</w:t>
            </w:r>
          </w:p>
        </w:tc>
        <w:tc>
          <w:tcPr>
            <w:tcW w:w="5465" w:type="dxa"/>
          </w:tcPr>
          <w:p w14:paraId="7B41C4C8" w14:textId="77777777" w:rsidR="00F22FC3" w:rsidRPr="00527337" w:rsidRDefault="00F22FC3" w:rsidP="00286DF2">
            <w:pPr>
              <w:pStyle w:val="Tabletext"/>
              <w:jc w:val="left"/>
            </w:pPr>
            <w:r w:rsidRPr="00527337">
              <w:rPr>
                <w:lang w:val="en-US"/>
              </w:rPr>
              <w:t>0.37</w:t>
            </w:r>
          </w:p>
        </w:tc>
      </w:tr>
    </w:tbl>
    <w:p w14:paraId="18A60839" w14:textId="77777777" w:rsidR="00286DF2" w:rsidRPr="00527337" w:rsidRDefault="00286DF2" w:rsidP="00286DF2">
      <w:pPr>
        <w:pStyle w:val="Tablefin"/>
      </w:pPr>
    </w:p>
    <w:p w14:paraId="34963B9D" w14:textId="77777777" w:rsidR="00BC38A0" w:rsidRDefault="00BC38A0" w:rsidP="00BC38A0">
      <w:pPr>
        <w:overflowPunct/>
        <w:autoSpaceDE/>
        <w:autoSpaceDN/>
        <w:adjustRightInd/>
        <w:spacing w:before="0"/>
        <w:textAlignment w:val="auto"/>
      </w:pPr>
      <w:r w:rsidRPr="00527337">
        <w:br w:type="page"/>
      </w:r>
    </w:p>
    <w:p w14:paraId="0279C5C3" w14:textId="77777777" w:rsidR="00BC38A0" w:rsidRPr="00527337" w:rsidRDefault="00BC38A0" w:rsidP="00E51456">
      <w:pPr>
        <w:pStyle w:val="TableNo"/>
      </w:pPr>
      <w:r w:rsidRPr="00527337">
        <w:lastRenderedPageBreak/>
        <w:t>TABLE 4 (</w:t>
      </w:r>
      <w:r w:rsidRPr="00527337">
        <w:rPr>
          <w:i/>
        </w:rPr>
        <w:t>end</w:t>
      </w:r>
      <w:r w:rsidRPr="00527337">
        <w:t>)</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6"/>
        <w:gridCol w:w="894"/>
        <w:gridCol w:w="2456"/>
        <w:gridCol w:w="2801"/>
        <w:gridCol w:w="5628"/>
      </w:tblGrid>
      <w:tr w:rsidR="00F22FC3" w:rsidRPr="00527337" w14:paraId="52B27071" w14:textId="77777777" w:rsidTr="00CC2A10">
        <w:trPr>
          <w:jc w:val="center"/>
        </w:trPr>
        <w:tc>
          <w:tcPr>
            <w:tcW w:w="2616" w:type="dxa"/>
          </w:tcPr>
          <w:p w14:paraId="14A48782" w14:textId="77777777" w:rsidR="00F22FC3" w:rsidRPr="00527337" w:rsidRDefault="00F22FC3" w:rsidP="00771EEE">
            <w:pPr>
              <w:pStyle w:val="Tablehead"/>
            </w:pPr>
            <w:r w:rsidRPr="00527337">
              <w:t>Characteristics</w:t>
            </w:r>
          </w:p>
        </w:tc>
        <w:tc>
          <w:tcPr>
            <w:tcW w:w="894" w:type="dxa"/>
          </w:tcPr>
          <w:p w14:paraId="06EF4C84" w14:textId="77777777" w:rsidR="00F22FC3" w:rsidRPr="00527337" w:rsidRDefault="00F22FC3" w:rsidP="00E51456">
            <w:pPr>
              <w:pStyle w:val="Tablehead"/>
            </w:pPr>
            <w:r w:rsidRPr="00527337">
              <w:t>Units</w:t>
            </w:r>
          </w:p>
        </w:tc>
        <w:tc>
          <w:tcPr>
            <w:tcW w:w="2456" w:type="dxa"/>
          </w:tcPr>
          <w:p w14:paraId="2557169B" w14:textId="77777777" w:rsidR="00F22FC3" w:rsidRPr="00527337" w:rsidRDefault="00F22FC3" w:rsidP="00771EEE">
            <w:pPr>
              <w:pStyle w:val="Tablehead"/>
            </w:pPr>
            <w:r w:rsidRPr="00527337">
              <w:t>System G17</w:t>
            </w:r>
          </w:p>
        </w:tc>
        <w:tc>
          <w:tcPr>
            <w:tcW w:w="2801" w:type="dxa"/>
          </w:tcPr>
          <w:p w14:paraId="190B0A0F" w14:textId="77777777" w:rsidR="00F22FC3" w:rsidRPr="00527337" w:rsidRDefault="00F22FC3" w:rsidP="00771EEE">
            <w:pPr>
              <w:pStyle w:val="Tablehead"/>
            </w:pPr>
            <w:r w:rsidRPr="00527337">
              <w:t>System G18</w:t>
            </w:r>
          </w:p>
        </w:tc>
        <w:tc>
          <w:tcPr>
            <w:tcW w:w="5628" w:type="dxa"/>
          </w:tcPr>
          <w:p w14:paraId="578D9B71" w14:textId="77777777" w:rsidR="00F22FC3" w:rsidRPr="00527337" w:rsidRDefault="00F22FC3" w:rsidP="00771EEE">
            <w:pPr>
              <w:pStyle w:val="Tablehead"/>
            </w:pPr>
            <w:r w:rsidRPr="00527337">
              <w:t>System G19</w:t>
            </w:r>
          </w:p>
        </w:tc>
      </w:tr>
      <w:tr w:rsidR="00F22FC3" w:rsidRPr="00527337" w14:paraId="0B4E41C3" w14:textId="77777777" w:rsidTr="00CC2A10">
        <w:trPr>
          <w:jc w:val="center"/>
        </w:trPr>
        <w:tc>
          <w:tcPr>
            <w:tcW w:w="2616" w:type="dxa"/>
          </w:tcPr>
          <w:p w14:paraId="22908DDF" w14:textId="77777777" w:rsidR="00F22FC3" w:rsidRPr="00527337" w:rsidRDefault="00F22FC3" w:rsidP="00E51456">
            <w:pPr>
              <w:pStyle w:val="Tabletext"/>
              <w:jc w:val="left"/>
            </w:pPr>
            <w:r w:rsidRPr="00527337">
              <w:t>Antenna horizontal scan rate</w:t>
            </w:r>
          </w:p>
        </w:tc>
        <w:tc>
          <w:tcPr>
            <w:tcW w:w="894" w:type="dxa"/>
          </w:tcPr>
          <w:p w14:paraId="1E9F704B" w14:textId="77777777" w:rsidR="00F22FC3" w:rsidRPr="00527337" w:rsidRDefault="00F22FC3" w:rsidP="00E51456">
            <w:pPr>
              <w:pStyle w:val="Tabletext"/>
              <w:keepLines/>
              <w:tabs>
                <w:tab w:val="left" w:leader="dot" w:pos="7938"/>
                <w:tab w:val="center" w:pos="9526"/>
              </w:tabs>
              <w:ind w:left="567" w:hanging="567"/>
              <w:jc w:val="center"/>
            </w:pPr>
            <w:r>
              <w:t>d</w:t>
            </w:r>
            <w:r w:rsidRPr="00527337">
              <w:t>egrees/s</w:t>
            </w:r>
          </w:p>
        </w:tc>
        <w:tc>
          <w:tcPr>
            <w:tcW w:w="2456" w:type="dxa"/>
          </w:tcPr>
          <w:p w14:paraId="65A39D46" w14:textId="77777777" w:rsidR="00F22FC3" w:rsidRPr="00527337" w:rsidRDefault="00F22FC3" w:rsidP="00E51456">
            <w:pPr>
              <w:pStyle w:val="Tabletext"/>
              <w:keepLines/>
              <w:tabs>
                <w:tab w:val="left" w:leader="dot" w:pos="7938"/>
                <w:tab w:val="center" w:pos="9526"/>
              </w:tabs>
              <w:ind w:left="567" w:hanging="567"/>
              <w:jc w:val="left"/>
              <w:rPr>
                <w:lang w:val="en-US"/>
              </w:rPr>
            </w:pPr>
            <w:r w:rsidRPr="00527337">
              <w:t>Not applicable</w:t>
            </w:r>
          </w:p>
        </w:tc>
        <w:tc>
          <w:tcPr>
            <w:tcW w:w="2801" w:type="dxa"/>
          </w:tcPr>
          <w:p w14:paraId="50D570D4"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360</w:t>
            </w:r>
          </w:p>
        </w:tc>
        <w:tc>
          <w:tcPr>
            <w:tcW w:w="5628" w:type="dxa"/>
          </w:tcPr>
          <w:p w14:paraId="27564C29"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360</w:t>
            </w:r>
          </w:p>
        </w:tc>
      </w:tr>
      <w:tr w:rsidR="00F22FC3" w:rsidRPr="00527337" w14:paraId="47B2FF97" w14:textId="77777777" w:rsidTr="00CC2A10">
        <w:trPr>
          <w:jc w:val="center"/>
        </w:trPr>
        <w:tc>
          <w:tcPr>
            <w:tcW w:w="2616" w:type="dxa"/>
          </w:tcPr>
          <w:p w14:paraId="543D9694" w14:textId="77777777" w:rsidR="00F22FC3" w:rsidRPr="00527337" w:rsidRDefault="00F22FC3" w:rsidP="00E51456">
            <w:pPr>
              <w:pStyle w:val="Tabletext"/>
              <w:keepLines/>
              <w:tabs>
                <w:tab w:val="left" w:leader="dot" w:pos="7938"/>
                <w:tab w:val="center" w:pos="9526"/>
              </w:tabs>
              <w:jc w:val="left"/>
            </w:pPr>
            <w:r w:rsidRPr="00527337">
              <w:t>Antenna horizontal scan type (continuous, random, sector, etc.)</w:t>
            </w:r>
          </w:p>
        </w:tc>
        <w:tc>
          <w:tcPr>
            <w:tcW w:w="894" w:type="dxa"/>
          </w:tcPr>
          <w:p w14:paraId="59C68335" w14:textId="77777777" w:rsidR="00F22FC3" w:rsidRPr="00527337" w:rsidRDefault="00F22FC3" w:rsidP="00E51456">
            <w:pPr>
              <w:pStyle w:val="Tabletext"/>
              <w:jc w:val="center"/>
            </w:pPr>
          </w:p>
        </w:tc>
        <w:tc>
          <w:tcPr>
            <w:tcW w:w="2456" w:type="dxa"/>
          </w:tcPr>
          <w:p w14:paraId="2FA4611F" w14:textId="77777777" w:rsidR="00F22FC3" w:rsidRPr="00527337" w:rsidRDefault="00F22FC3" w:rsidP="00E51456">
            <w:pPr>
              <w:pStyle w:val="Tabletext"/>
              <w:keepLines/>
              <w:tabs>
                <w:tab w:val="left" w:leader="dot" w:pos="7938"/>
                <w:tab w:val="center" w:pos="9526"/>
              </w:tabs>
              <w:ind w:left="567" w:hanging="567"/>
              <w:jc w:val="left"/>
            </w:pPr>
            <w:r w:rsidRPr="00527337">
              <w:t>± 60° electronic scan</w:t>
            </w:r>
          </w:p>
          <w:p w14:paraId="502EA612" w14:textId="77777777" w:rsidR="00F22FC3" w:rsidRPr="00527337" w:rsidRDefault="00F22FC3" w:rsidP="00E51456">
            <w:pPr>
              <w:pStyle w:val="Tabletext"/>
              <w:jc w:val="left"/>
              <w:rPr>
                <w:lang w:val="en-US"/>
              </w:rPr>
            </w:pPr>
            <w:r w:rsidRPr="00527337">
              <w:t>N*360° mechanical</w:t>
            </w:r>
          </w:p>
        </w:tc>
        <w:tc>
          <w:tcPr>
            <w:tcW w:w="2801" w:type="dxa"/>
          </w:tcPr>
          <w:p w14:paraId="28A5E924"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Continuous</w:t>
            </w:r>
          </w:p>
        </w:tc>
        <w:tc>
          <w:tcPr>
            <w:tcW w:w="5628" w:type="dxa"/>
          </w:tcPr>
          <w:p w14:paraId="7FEDD36E"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Continuous</w:t>
            </w:r>
          </w:p>
        </w:tc>
      </w:tr>
      <w:tr w:rsidR="00F22FC3" w:rsidRPr="00527337" w14:paraId="382EC7AE" w14:textId="77777777" w:rsidTr="00CC2A10">
        <w:trPr>
          <w:jc w:val="center"/>
        </w:trPr>
        <w:tc>
          <w:tcPr>
            <w:tcW w:w="2616" w:type="dxa"/>
          </w:tcPr>
          <w:p w14:paraId="39041A53" w14:textId="77777777" w:rsidR="00F22FC3" w:rsidRPr="00527337" w:rsidRDefault="00F22FC3" w:rsidP="00E51456">
            <w:pPr>
              <w:pStyle w:val="Tabletext"/>
              <w:keepLines/>
              <w:tabs>
                <w:tab w:val="left" w:leader="dot" w:pos="7938"/>
                <w:tab w:val="center" w:pos="9526"/>
              </w:tabs>
              <w:ind w:left="567" w:hanging="567"/>
              <w:jc w:val="left"/>
            </w:pPr>
            <w:r w:rsidRPr="00527337">
              <w:t>Antenna vertical scan rate</w:t>
            </w:r>
          </w:p>
        </w:tc>
        <w:tc>
          <w:tcPr>
            <w:tcW w:w="894" w:type="dxa"/>
          </w:tcPr>
          <w:p w14:paraId="6D72AD27" w14:textId="77777777" w:rsidR="00F22FC3" w:rsidRPr="00527337" w:rsidRDefault="00F22FC3" w:rsidP="00E51456">
            <w:pPr>
              <w:pStyle w:val="Tabletext"/>
              <w:keepLines/>
              <w:tabs>
                <w:tab w:val="left" w:leader="dot" w:pos="7938"/>
                <w:tab w:val="center" w:pos="9526"/>
              </w:tabs>
              <w:ind w:left="567" w:hanging="567"/>
              <w:jc w:val="center"/>
            </w:pPr>
            <w:r>
              <w:t>d</w:t>
            </w:r>
            <w:r w:rsidRPr="00527337">
              <w:t>egrees/s</w:t>
            </w:r>
          </w:p>
        </w:tc>
        <w:tc>
          <w:tcPr>
            <w:tcW w:w="2456" w:type="dxa"/>
          </w:tcPr>
          <w:p w14:paraId="6369AA8D" w14:textId="77777777" w:rsidR="00F22FC3" w:rsidRPr="00527337" w:rsidRDefault="00F22FC3" w:rsidP="00E51456">
            <w:pPr>
              <w:pStyle w:val="Tabletext"/>
              <w:keepLines/>
              <w:tabs>
                <w:tab w:val="left" w:leader="dot" w:pos="7938"/>
                <w:tab w:val="center" w:pos="9526"/>
              </w:tabs>
              <w:ind w:left="567" w:hanging="567"/>
              <w:jc w:val="left"/>
            </w:pPr>
            <w:r w:rsidRPr="00527337">
              <w:t>Not applicable</w:t>
            </w:r>
          </w:p>
        </w:tc>
        <w:tc>
          <w:tcPr>
            <w:tcW w:w="2801" w:type="dxa"/>
          </w:tcPr>
          <w:p w14:paraId="67C0C6F3" w14:textId="77777777" w:rsidR="00F22FC3" w:rsidRPr="00527337" w:rsidRDefault="00F22FC3" w:rsidP="00E51456">
            <w:pPr>
              <w:pStyle w:val="Tabletext"/>
              <w:keepLines/>
              <w:tabs>
                <w:tab w:val="left" w:leader="dot" w:pos="7938"/>
                <w:tab w:val="center" w:pos="9526"/>
              </w:tabs>
              <w:ind w:left="567" w:hanging="567"/>
              <w:jc w:val="left"/>
            </w:pPr>
            <w:r w:rsidRPr="00527337">
              <w:t>Not applicable</w:t>
            </w:r>
          </w:p>
        </w:tc>
        <w:tc>
          <w:tcPr>
            <w:tcW w:w="5628" w:type="dxa"/>
          </w:tcPr>
          <w:p w14:paraId="699D4F69"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Not applicable</w:t>
            </w:r>
          </w:p>
        </w:tc>
      </w:tr>
      <w:tr w:rsidR="00F22FC3" w:rsidRPr="00527337" w14:paraId="536299F2" w14:textId="77777777" w:rsidTr="00CC2A10">
        <w:trPr>
          <w:jc w:val="center"/>
        </w:trPr>
        <w:tc>
          <w:tcPr>
            <w:tcW w:w="2616" w:type="dxa"/>
          </w:tcPr>
          <w:p w14:paraId="75AF2577" w14:textId="77777777" w:rsidR="00F22FC3" w:rsidRPr="00527337" w:rsidRDefault="00F22FC3" w:rsidP="00E51456">
            <w:pPr>
              <w:pStyle w:val="Tabletext"/>
              <w:keepLines/>
              <w:tabs>
                <w:tab w:val="left" w:leader="dot" w:pos="7938"/>
                <w:tab w:val="center" w:pos="9526"/>
              </w:tabs>
              <w:ind w:left="567" w:hanging="567"/>
              <w:jc w:val="left"/>
            </w:pPr>
            <w:r w:rsidRPr="00527337">
              <w:t>Antenna vertical scan type</w:t>
            </w:r>
          </w:p>
        </w:tc>
        <w:tc>
          <w:tcPr>
            <w:tcW w:w="894" w:type="dxa"/>
          </w:tcPr>
          <w:p w14:paraId="5B3D3C77" w14:textId="77777777" w:rsidR="00F22FC3" w:rsidRPr="00527337" w:rsidRDefault="00F22FC3" w:rsidP="00E51456">
            <w:pPr>
              <w:pStyle w:val="Tabletext"/>
              <w:jc w:val="center"/>
            </w:pPr>
          </w:p>
        </w:tc>
        <w:tc>
          <w:tcPr>
            <w:tcW w:w="2456" w:type="dxa"/>
          </w:tcPr>
          <w:p w14:paraId="57459358" w14:textId="77777777" w:rsidR="00F22FC3" w:rsidRPr="00527337" w:rsidRDefault="00F22FC3" w:rsidP="00E51456">
            <w:pPr>
              <w:pStyle w:val="Tabletext"/>
              <w:keepLines/>
              <w:tabs>
                <w:tab w:val="left" w:leader="dot" w:pos="7938"/>
                <w:tab w:val="center" w:pos="9526"/>
              </w:tabs>
              <w:ind w:left="567" w:hanging="567"/>
              <w:jc w:val="left"/>
              <w:rPr>
                <w:lang w:val="en-US"/>
              </w:rPr>
            </w:pPr>
            <w:r>
              <w:t>±</w:t>
            </w:r>
            <w:r w:rsidRPr="00527337">
              <w:t>40° electronic</w:t>
            </w:r>
          </w:p>
        </w:tc>
        <w:tc>
          <w:tcPr>
            <w:tcW w:w="2801" w:type="dxa"/>
          </w:tcPr>
          <w:p w14:paraId="23328950"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Not applicable</w:t>
            </w:r>
          </w:p>
        </w:tc>
        <w:tc>
          <w:tcPr>
            <w:tcW w:w="5628" w:type="dxa"/>
          </w:tcPr>
          <w:p w14:paraId="64CA7C94"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Not applicable</w:t>
            </w:r>
          </w:p>
        </w:tc>
      </w:tr>
      <w:tr w:rsidR="00F22FC3" w:rsidRPr="00527337" w14:paraId="33E6BDC0" w14:textId="77777777" w:rsidTr="00CC2A10">
        <w:trPr>
          <w:jc w:val="center"/>
        </w:trPr>
        <w:tc>
          <w:tcPr>
            <w:tcW w:w="2616" w:type="dxa"/>
          </w:tcPr>
          <w:p w14:paraId="08B8CA5C" w14:textId="77777777" w:rsidR="00F22FC3" w:rsidRPr="00D43998" w:rsidRDefault="00F22FC3" w:rsidP="00E51456">
            <w:pPr>
              <w:pStyle w:val="Tabletext"/>
              <w:keepLines/>
              <w:tabs>
                <w:tab w:val="left" w:leader="dot" w:pos="7938"/>
                <w:tab w:val="center" w:pos="9526"/>
              </w:tabs>
              <w:jc w:val="left"/>
              <w:rPr>
                <w:lang w:val="en-US"/>
              </w:rPr>
            </w:pPr>
            <w:r w:rsidRPr="00D43998">
              <w:rPr>
                <w:lang w:val="en-US"/>
              </w:rPr>
              <w:t>Antenna side-lobe (SL) levels (1</w:t>
            </w:r>
            <w:r w:rsidRPr="00E51456">
              <w:rPr>
                <w:vertAlign w:val="superscript"/>
                <w:lang w:val="en-US"/>
              </w:rPr>
              <w:t>st</w:t>
            </w:r>
            <w:r w:rsidRPr="00D43998">
              <w:rPr>
                <w:lang w:val="en-US"/>
              </w:rPr>
              <w:t xml:space="preserve"> SLs and remote SLs) </w:t>
            </w:r>
          </w:p>
        </w:tc>
        <w:tc>
          <w:tcPr>
            <w:tcW w:w="894" w:type="dxa"/>
          </w:tcPr>
          <w:p w14:paraId="3437DF0C" w14:textId="77777777" w:rsidR="00F22FC3" w:rsidRPr="00527337" w:rsidRDefault="00F22FC3" w:rsidP="00E51456">
            <w:pPr>
              <w:pStyle w:val="Tabletext"/>
              <w:keepLines/>
              <w:tabs>
                <w:tab w:val="left" w:leader="dot" w:pos="7938"/>
                <w:tab w:val="center" w:pos="9526"/>
              </w:tabs>
              <w:ind w:left="567" w:hanging="567"/>
              <w:jc w:val="center"/>
            </w:pPr>
            <w:r w:rsidRPr="00527337">
              <w:t>dBi</w:t>
            </w:r>
          </w:p>
        </w:tc>
        <w:tc>
          <w:tcPr>
            <w:tcW w:w="2456" w:type="dxa"/>
          </w:tcPr>
          <w:p w14:paraId="5E74AEF7" w14:textId="77777777" w:rsidR="00F22FC3" w:rsidRPr="00527337" w:rsidRDefault="00F22FC3" w:rsidP="00E51456">
            <w:pPr>
              <w:pStyle w:val="Tabletext"/>
              <w:keepLines/>
              <w:tabs>
                <w:tab w:val="left" w:leader="dot" w:pos="7938"/>
                <w:tab w:val="center" w:pos="9526"/>
              </w:tabs>
              <w:ind w:left="567" w:hanging="567"/>
              <w:jc w:val="left"/>
              <w:rPr>
                <w:lang w:val="en-US"/>
              </w:rPr>
            </w:pPr>
            <w:r w:rsidRPr="00527337">
              <w:t>Depend on beamforming</w:t>
            </w:r>
          </w:p>
        </w:tc>
        <w:tc>
          <w:tcPr>
            <w:tcW w:w="2801" w:type="dxa"/>
          </w:tcPr>
          <w:p w14:paraId="3D69313E"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9.15</w:t>
            </w:r>
          </w:p>
        </w:tc>
        <w:tc>
          <w:tcPr>
            <w:tcW w:w="5628" w:type="dxa"/>
          </w:tcPr>
          <w:p w14:paraId="0792E680" w14:textId="77777777" w:rsidR="00F22FC3" w:rsidRPr="00527337" w:rsidRDefault="00F22FC3" w:rsidP="00E51456">
            <w:pPr>
              <w:pStyle w:val="Tabletext"/>
              <w:keepLines/>
              <w:tabs>
                <w:tab w:val="left" w:leader="dot" w:pos="7938"/>
                <w:tab w:val="center" w:pos="9526"/>
              </w:tabs>
              <w:ind w:left="567" w:hanging="567"/>
              <w:jc w:val="left"/>
            </w:pPr>
            <w:r w:rsidRPr="00527337">
              <w:t>9.15</w:t>
            </w:r>
          </w:p>
        </w:tc>
      </w:tr>
      <w:tr w:rsidR="00F22FC3" w:rsidRPr="00527337" w14:paraId="6A6D9626" w14:textId="77777777" w:rsidTr="00CC2A10">
        <w:trPr>
          <w:jc w:val="center"/>
        </w:trPr>
        <w:tc>
          <w:tcPr>
            <w:tcW w:w="2616" w:type="dxa"/>
          </w:tcPr>
          <w:p w14:paraId="360A2D04" w14:textId="77777777" w:rsidR="00F22FC3" w:rsidRPr="00527337" w:rsidRDefault="00F22FC3" w:rsidP="00E51456">
            <w:pPr>
              <w:pStyle w:val="Tabletext"/>
              <w:keepLines/>
              <w:tabs>
                <w:tab w:val="left" w:leader="dot" w:pos="7938"/>
                <w:tab w:val="center" w:pos="9526"/>
              </w:tabs>
              <w:ind w:left="567" w:hanging="567"/>
              <w:jc w:val="left"/>
            </w:pPr>
            <w:r w:rsidRPr="00527337">
              <w:t>Antenna height</w:t>
            </w:r>
          </w:p>
        </w:tc>
        <w:tc>
          <w:tcPr>
            <w:tcW w:w="894" w:type="dxa"/>
          </w:tcPr>
          <w:p w14:paraId="3F6DCA1F" w14:textId="77777777" w:rsidR="00F22FC3" w:rsidRPr="00527337" w:rsidRDefault="00F22FC3" w:rsidP="00E51456">
            <w:pPr>
              <w:pStyle w:val="Tabletext"/>
              <w:jc w:val="center"/>
            </w:pPr>
          </w:p>
        </w:tc>
        <w:tc>
          <w:tcPr>
            <w:tcW w:w="2456" w:type="dxa"/>
          </w:tcPr>
          <w:p w14:paraId="71EFCEAA" w14:textId="77777777" w:rsidR="00F22FC3" w:rsidRPr="00527337" w:rsidRDefault="00F22FC3" w:rsidP="00E51456">
            <w:pPr>
              <w:pStyle w:val="Tabletext"/>
              <w:keepLines/>
              <w:tabs>
                <w:tab w:val="left" w:leader="dot" w:pos="7938"/>
                <w:tab w:val="center" w:pos="9526"/>
              </w:tabs>
              <w:ind w:left="567" w:hanging="567"/>
              <w:jc w:val="left"/>
            </w:pPr>
            <w:r w:rsidRPr="00527337">
              <w:t>~ 10 m</w:t>
            </w:r>
          </w:p>
        </w:tc>
        <w:tc>
          <w:tcPr>
            <w:tcW w:w="2801" w:type="dxa"/>
          </w:tcPr>
          <w:p w14:paraId="17D853EF" w14:textId="77777777" w:rsidR="00F22FC3" w:rsidRPr="00527337" w:rsidRDefault="00F22FC3" w:rsidP="00E51456">
            <w:pPr>
              <w:pStyle w:val="Tabletext"/>
              <w:keepLines/>
              <w:tabs>
                <w:tab w:val="left" w:leader="dot" w:pos="7938"/>
                <w:tab w:val="center" w:pos="9526"/>
              </w:tabs>
              <w:ind w:left="567" w:hanging="567"/>
              <w:jc w:val="left"/>
            </w:pPr>
            <w:r w:rsidRPr="00527337">
              <w:t>10 to 100 m above ground</w:t>
            </w:r>
          </w:p>
        </w:tc>
        <w:tc>
          <w:tcPr>
            <w:tcW w:w="5628" w:type="dxa"/>
          </w:tcPr>
          <w:p w14:paraId="6118BB2F" w14:textId="77777777" w:rsidR="00F22FC3" w:rsidRPr="00527337" w:rsidRDefault="00F22FC3" w:rsidP="00E51456">
            <w:pPr>
              <w:pStyle w:val="Tabletext"/>
              <w:keepLines/>
              <w:tabs>
                <w:tab w:val="left" w:leader="dot" w:pos="7938"/>
                <w:tab w:val="center" w:pos="9526"/>
              </w:tabs>
              <w:ind w:left="567" w:hanging="567"/>
              <w:jc w:val="left"/>
            </w:pPr>
            <w:r w:rsidRPr="00527337">
              <w:t>10 to 100 m above ground</w:t>
            </w:r>
          </w:p>
        </w:tc>
      </w:tr>
      <w:tr w:rsidR="00F22FC3" w:rsidRPr="00527337" w14:paraId="69F4060F" w14:textId="77777777" w:rsidTr="00CC2A10">
        <w:trPr>
          <w:jc w:val="center"/>
        </w:trPr>
        <w:tc>
          <w:tcPr>
            <w:tcW w:w="2616" w:type="dxa"/>
          </w:tcPr>
          <w:p w14:paraId="09262718" w14:textId="77777777" w:rsidR="00F22FC3" w:rsidRPr="00527337" w:rsidRDefault="00F22FC3" w:rsidP="00E51456">
            <w:pPr>
              <w:pStyle w:val="Tabletext"/>
              <w:keepLines/>
              <w:tabs>
                <w:tab w:val="left" w:leader="dot" w:pos="7938"/>
                <w:tab w:val="center" w:pos="9526"/>
              </w:tabs>
              <w:ind w:left="567" w:hanging="567"/>
              <w:jc w:val="left"/>
            </w:pPr>
            <w:r w:rsidRPr="00527337">
              <w:t xml:space="preserve">Receiver IF 3 dB bandwidth </w:t>
            </w:r>
          </w:p>
        </w:tc>
        <w:tc>
          <w:tcPr>
            <w:tcW w:w="894" w:type="dxa"/>
          </w:tcPr>
          <w:p w14:paraId="17B67DCA" w14:textId="77777777" w:rsidR="00F22FC3" w:rsidRPr="00527337" w:rsidRDefault="00F22FC3" w:rsidP="00E51456">
            <w:pPr>
              <w:pStyle w:val="Tabletext"/>
              <w:keepLines/>
              <w:tabs>
                <w:tab w:val="left" w:leader="dot" w:pos="7938"/>
                <w:tab w:val="center" w:pos="9526"/>
              </w:tabs>
              <w:ind w:left="567" w:hanging="567"/>
              <w:jc w:val="center"/>
            </w:pPr>
            <w:r w:rsidRPr="00527337">
              <w:t>MHz</w:t>
            </w:r>
          </w:p>
        </w:tc>
        <w:tc>
          <w:tcPr>
            <w:tcW w:w="2456" w:type="dxa"/>
          </w:tcPr>
          <w:p w14:paraId="4F047F74" w14:textId="77777777" w:rsidR="00F22FC3" w:rsidRPr="00527337" w:rsidRDefault="00F22FC3" w:rsidP="00E51456">
            <w:pPr>
              <w:pStyle w:val="Tabletext"/>
              <w:keepLines/>
              <w:tabs>
                <w:tab w:val="left" w:leader="dot" w:pos="7938"/>
                <w:tab w:val="center" w:pos="9526"/>
              </w:tabs>
              <w:ind w:left="567" w:hanging="567"/>
              <w:jc w:val="left"/>
            </w:pPr>
            <w:r w:rsidRPr="00527337">
              <w:t>Not specified</w:t>
            </w:r>
          </w:p>
        </w:tc>
        <w:tc>
          <w:tcPr>
            <w:tcW w:w="2801" w:type="dxa"/>
          </w:tcPr>
          <w:p w14:paraId="7A9A7382" w14:textId="77777777" w:rsidR="00F22FC3" w:rsidRPr="00527337" w:rsidRDefault="00F22FC3" w:rsidP="00E51456">
            <w:pPr>
              <w:pStyle w:val="Tabletext"/>
              <w:keepLines/>
              <w:tabs>
                <w:tab w:val="left" w:leader="dot" w:pos="7938"/>
                <w:tab w:val="center" w:pos="9526"/>
              </w:tabs>
              <w:ind w:left="567" w:hanging="567"/>
              <w:jc w:val="left"/>
            </w:pPr>
            <w:r w:rsidRPr="00527337">
              <w:t>50</w:t>
            </w:r>
          </w:p>
        </w:tc>
        <w:tc>
          <w:tcPr>
            <w:tcW w:w="5628" w:type="dxa"/>
          </w:tcPr>
          <w:p w14:paraId="124E316C" w14:textId="77777777" w:rsidR="00F22FC3" w:rsidRPr="00527337" w:rsidRDefault="00F22FC3" w:rsidP="00E51456">
            <w:pPr>
              <w:pStyle w:val="Tabletext"/>
              <w:keepLines/>
              <w:tabs>
                <w:tab w:val="left" w:leader="dot" w:pos="7938"/>
                <w:tab w:val="center" w:pos="9526"/>
              </w:tabs>
              <w:ind w:left="567" w:hanging="567"/>
              <w:jc w:val="left"/>
            </w:pPr>
            <w:r w:rsidRPr="00527337">
              <w:t>180</w:t>
            </w:r>
          </w:p>
        </w:tc>
      </w:tr>
      <w:tr w:rsidR="00F22FC3" w:rsidRPr="00527337" w14:paraId="338AC0E7" w14:textId="77777777" w:rsidTr="00CC2A10">
        <w:trPr>
          <w:jc w:val="center"/>
        </w:trPr>
        <w:tc>
          <w:tcPr>
            <w:tcW w:w="2616" w:type="dxa"/>
          </w:tcPr>
          <w:p w14:paraId="519959B8" w14:textId="77777777" w:rsidR="00F22FC3" w:rsidRPr="00527337" w:rsidRDefault="00F22FC3" w:rsidP="00E51456">
            <w:pPr>
              <w:pStyle w:val="Tabletext"/>
              <w:keepLines/>
              <w:tabs>
                <w:tab w:val="left" w:leader="dot" w:pos="7938"/>
                <w:tab w:val="center" w:pos="9526"/>
              </w:tabs>
              <w:ind w:left="567" w:hanging="567"/>
              <w:jc w:val="left"/>
            </w:pPr>
            <w:r w:rsidRPr="00527337">
              <w:t xml:space="preserve">Receiver noise figure </w:t>
            </w:r>
          </w:p>
        </w:tc>
        <w:tc>
          <w:tcPr>
            <w:tcW w:w="894" w:type="dxa"/>
          </w:tcPr>
          <w:p w14:paraId="0313D3BF" w14:textId="77777777" w:rsidR="00F22FC3" w:rsidRPr="00527337" w:rsidRDefault="00F22FC3" w:rsidP="00E51456">
            <w:pPr>
              <w:pStyle w:val="Tabletext"/>
              <w:keepLines/>
              <w:tabs>
                <w:tab w:val="left" w:leader="dot" w:pos="7938"/>
                <w:tab w:val="center" w:pos="9526"/>
              </w:tabs>
              <w:ind w:left="567" w:hanging="567"/>
              <w:jc w:val="center"/>
            </w:pPr>
            <w:r w:rsidRPr="00527337">
              <w:t>dB</w:t>
            </w:r>
          </w:p>
        </w:tc>
        <w:tc>
          <w:tcPr>
            <w:tcW w:w="2456" w:type="dxa"/>
          </w:tcPr>
          <w:p w14:paraId="2AAEE915" w14:textId="77777777" w:rsidR="00F22FC3" w:rsidRPr="00527337" w:rsidRDefault="00F22FC3" w:rsidP="00E51456">
            <w:pPr>
              <w:pStyle w:val="Tabletext"/>
              <w:keepLines/>
              <w:tabs>
                <w:tab w:val="left" w:leader="dot" w:pos="7938"/>
                <w:tab w:val="center" w:pos="9526"/>
              </w:tabs>
              <w:ind w:left="567" w:hanging="567"/>
              <w:jc w:val="left"/>
            </w:pPr>
            <w:r w:rsidRPr="00527337">
              <w:t>6</w:t>
            </w:r>
          </w:p>
        </w:tc>
        <w:tc>
          <w:tcPr>
            <w:tcW w:w="2801" w:type="dxa"/>
          </w:tcPr>
          <w:p w14:paraId="133081EE" w14:textId="77777777" w:rsidR="00F22FC3" w:rsidRPr="00527337" w:rsidRDefault="00F22FC3" w:rsidP="00E51456">
            <w:pPr>
              <w:pStyle w:val="Tabletext"/>
              <w:keepLines/>
              <w:tabs>
                <w:tab w:val="left" w:leader="dot" w:pos="7938"/>
                <w:tab w:val="center" w:pos="9526"/>
              </w:tabs>
              <w:ind w:left="567" w:hanging="567"/>
              <w:jc w:val="left"/>
            </w:pPr>
            <w:r w:rsidRPr="00527337">
              <w:t>5.25</w:t>
            </w:r>
          </w:p>
        </w:tc>
        <w:tc>
          <w:tcPr>
            <w:tcW w:w="5628" w:type="dxa"/>
          </w:tcPr>
          <w:p w14:paraId="46F553E3" w14:textId="77777777" w:rsidR="00F22FC3" w:rsidRPr="00527337" w:rsidRDefault="00F22FC3" w:rsidP="00E51456">
            <w:pPr>
              <w:pStyle w:val="Tabletext"/>
              <w:keepLines/>
              <w:tabs>
                <w:tab w:val="left" w:leader="dot" w:pos="7938"/>
                <w:tab w:val="center" w:pos="9526"/>
              </w:tabs>
              <w:ind w:left="567" w:hanging="567"/>
              <w:jc w:val="left"/>
            </w:pPr>
            <w:r w:rsidRPr="00527337">
              <w:t>5.0</w:t>
            </w:r>
          </w:p>
        </w:tc>
      </w:tr>
      <w:tr w:rsidR="00F22FC3" w:rsidRPr="00527337" w14:paraId="4013962D" w14:textId="77777777" w:rsidTr="00CC2A10">
        <w:trPr>
          <w:jc w:val="center"/>
        </w:trPr>
        <w:tc>
          <w:tcPr>
            <w:tcW w:w="2616" w:type="dxa"/>
          </w:tcPr>
          <w:p w14:paraId="6D1735CE" w14:textId="77777777" w:rsidR="00F22FC3" w:rsidRPr="00527337" w:rsidRDefault="00F22FC3" w:rsidP="00E51456">
            <w:pPr>
              <w:pStyle w:val="Tabletext"/>
              <w:keepLines/>
              <w:tabs>
                <w:tab w:val="left" w:leader="dot" w:pos="7938"/>
                <w:tab w:val="center" w:pos="9526"/>
              </w:tabs>
              <w:ind w:left="567" w:hanging="567"/>
              <w:jc w:val="left"/>
            </w:pPr>
            <w:r w:rsidRPr="00527337">
              <w:t xml:space="preserve">Minimum discernible signal </w:t>
            </w:r>
          </w:p>
        </w:tc>
        <w:tc>
          <w:tcPr>
            <w:tcW w:w="894" w:type="dxa"/>
          </w:tcPr>
          <w:p w14:paraId="2E782283" w14:textId="77777777" w:rsidR="00F22FC3" w:rsidRPr="00527337" w:rsidRDefault="00F22FC3" w:rsidP="00E51456">
            <w:pPr>
              <w:pStyle w:val="Tabletext"/>
              <w:keepLines/>
              <w:tabs>
                <w:tab w:val="left" w:leader="dot" w:pos="7938"/>
                <w:tab w:val="center" w:pos="9526"/>
              </w:tabs>
              <w:ind w:left="567" w:hanging="567"/>
              <w:jc w:val="center"/>
            </w:pPr>
            <w:r w:rsidRPr="00527337">
              <w:t>dBm</w:t>
            </w:r>
          </w:p>
        </w:tc>
        <w:tc>
          <w:tcPr>
            <w:tcW w:w="2456" w:type="dxa"/>
          </w:tcPr>
          <w:p w14:paraId="51D0CD09" w14:textId="77777777" w:rsidR="00F22FC3" w:rsidRPr="00527337" w:rsidRDefault="00F22FC3" w:rsidP="00E51456">
            <w:pPr>
              <w:pStyle w:val="Tabletext"/>
              <w:keepLines/>
              <w:tabs>
                <w:tab w:val="left" w:leader="dot" w:pos="7938"/>
                <w:tab w:val="center" w:pos="9526"/>
              </w:tabs>
              <w:ind w:left="567" w:hanging="567"/>
              <w:jc w:val="left"/>
            </w:pPr>
            <w:r>
              <w:sym w:font="Symbol" w:char="F02D"/>
            </w:r>
            <w:r w:rsidRPr="00527337">
              <w:t>122</w:t>
            </w:r>
          </w:p>
        </w:tc>
        <w:tc>
          <w:tcPr>
            <w:tcW w:w="2801" w:type="dxa"/>
          </w:tcPr>
          <w:p w14:paraId="5256BD1E" w14:textId="77777777" w:rsidR="00F22FC3" w:rsidRPr="00527337" w:rsidRDefault="00F22FC3" w:rsidP="00E51456">
            <w:pPr>
              <w:pStyle w:val="Tabletext"/>
              <w:keepLines/>
              <w:tabs>
                <w:tab w:val="left" w:leader="dot" w:pos="7938"/>
                <w:tab w:val="center" w:pos="9526"/>
              </w:tabs>
              <w:ind w:left="567" w:hanging="567"/>
              <w:jc w:val="left"/>
            </w:pPr>
            <w:r w:rsidRPr="00527337">
              <w:t>–102</w:t>
            </w:r>
          </w:p>
        </w:tc>
        <w:tc>
          <w:tcPr>
            <w:tcW w:w="5628" w:type="dxa"/>
          </w:tcPr>
          <w:p w14:paraId="64A2027C" w14:textId="77777777" w:rsidR="00F22FC3" w:rsidRPr="00527337" w:rsidRDefault="00F22FC3" w:rsidP="00E51456">
            <w:pPr>
              <w:pStyle w:val="Tabletext"/>
              <w:keepLines/>
              <w:tabs>
                <w:tab w:val="left" w:leader="dot" w:pos="7938"/>
                <w:tab w:val="center" w:pos="9526"/>
              </w:tabs>
              <w:ind w:left="567" w:hanging="567"/>
              <w:jc w:val="left"/>
            </w:pPr>
            <w:r w:rsidRPr="00527337">
              <w:t>–115</w:t>
            </w:r>
          </w:p>
        </w:tc>
      </w:tr>
      <w:tr w:rsidR="00F22FC3" w:rsidRPr="00527337" w14:paraId="60C74AEB" w14:textId="77777777" w:rsidTr="00CC2A10">
        <w:trPr>
          <w:jc w:val="center"/>
        </w:trPr>
        <w:tc>
          <w:tcPr>
            <w:tcW w:w="2616" w:type="dxa"/>
          </w:tcPr>
          <w:p w14:paraId="4A750E52" w14:textId="77777777" w:rsidR="00F22FC3" w:rsidRPr="00527337" w:rsidRDefault="00F22FC3" w:rsidP="00E51456">
            <w:pPr>
              <w:pStyle w:val="Tabletext"/>
              <w:keepLines/>
              <w:tabs>
                <w:tab w:val="left" w:leader="dot" w:pos="7938"/>
                <w:tab w:val="center" w:pos="9526"/>
              </w:tabs>
              <w:ind w:left="567" w:hanging="567"/>
              <w:jc w:val="left"/>
            </w:pPr>
            <w:r w:rsidRPr="00527337">
              <w:t>Dynamic range (dB)</w:t>
            </w:r>
          </w:p>
        </w:tc>
        <w:tc>
          <w:tcPr>
            <w:tcW w:w="894" w:type="dxa"/>
          </w:tcPr>
          <w:p w14:paraId="07B32EB1" w14:textId="77777777" w:rsidR="00F22FC3" w:rsidRPr="00527337" w:rsidRDefault="00F22FC3" w:rsidP="00E51456">
            <w:pPr>
              <w:pStyle w:val="Tabletext"/>
              <w:keepLines/>
              <w:tabs>
                <w:tab w:val="left" w:leader="dot" w:pos="7938"/>
                <w:tab w:val="center" w:pos="9526"/>
              </w:tabs>
              <w:ind w:left="567" w:hanging="567"/>
              <w:jc w:val="center"/>
            </w:pPr>
            <w:r w:rsidRPr="00527337">
              <w:t>dB</w:t>
            </w:r>
          </w:p>
        </w:tc>
        <w:tc>
          <w:tcPr>
            <w:tcW w:w="2456" w:type="dxa"/>
          </w:tcPr>
          <w:p w14:paraId="0012FA0C" w14:textId="77777777" w:rsidR="00F22FC3" w:rsidRPr="00527337" w:rsidRDefault="00F22FC3" w:rsidP="00E51456">
            <w:pPr>
              <w:pStyle w:val="Tabletext"/>
              <w:keepLines/>
              <w:tabs>
                <w:tab w:val="left" w:leader="dot" w:pos="7938"/>
                <w:tab w:val="center" w:pos="9526"/>
              </w:tabs>
              <w:ind w:left="567" w:hanging="567"/>
              <w:jc w:val="left"/>
              <w:rPr>
                <w:lang w:val="en-US"/>
              </w:rPr>
            </w:pPr>
            <w:r w:rsidRPr="00527337">
              <w:t>Not specified</w:t>
            </w:r>
          </w:p>
        </w:tc>
        <w:tc>
          <w:tcPr>
            <w:tcW w:w="2801" w:type="dxa"/>
          </w:tcPr>
          <w:p w14:paraId="730F453F" w14:textId="77777777" w:rsidR="00F22FC3" w:rsidRPr="00527337" w:rsidRDefault="00F22FC3" w:rsidP="00E51456">
            <w:pPr>
              <w:pStyle w:val="Tabletext"/>
              <w:keepLines/>
              <w:tabs>
                <w:tab w:val="left" w:leader="dot" w:pos="7938"/>
                <w:tab w:val="center" w:pos="9526"/>
              </w:tabs>
              <w:ind w:left="567" w:hanging="567"/>
              <w:jc w:val="left"/>
            </w:pPr>
            <w:r w:rsidRPr="00527337">
              <w:rPr>
                <w:lang w:val="en-US"/>
              </w:rPr>
              <w:t>Not specified</w:t>
            </w:r>
          </w:p>
        </w:tc>
        <w:tc>
          <w:tcPr>
            <w:tcW w:w="5628" w:type="dxa"/>
          </w:tcPr>
          <w:p w14:paraId="2BE06625" w14:textId="77777777" w:rsidR="00F22FC3" w:rsidRPr="00527337" w:rsidRDefault="00F22FC3" w:rsidP="00E51456">
            <w:pPr>
              <w:pStyle w:val="Tabletext"/>
              <w:keepLines/>
              <w:tabs>
                <w:tab w:val="left" w:leader="dot" w:pos="7938"/>
                <w:tab w:val="center" w:pos="9526"/>
              </w:tabs>
              <w:ind w:left="567" w:hanging="567"/>
              <w:jc w:val="left"/>
            </w:pPr>
            <w:r w:rsidRPr="00527337">
              <w:t>Not specified</w:t>
            </w:r>
          </w:p>
        </w:tc>
      </w:tr>
      <w:tr w:rsidR="00F22FC3" w:rsidRPr="00527337" w14:paraId="76090F94" w14:textId="77777777" w:rsidTr="00CC2A10">
        <w:trPr>
          <w:jc w:val="center"/>
        </w:trPr>
        <w:tc>
          <w:tcPr>
            <w:tcW w:w="2616" w:type="dxa"/>
          </w:tcPr>
          <w:p w14:paraId="5891FE4C" w14:textId="77777777" w:rsidR="00F22FC3" w:rsidRPr="00D43998" w:rsidRDefault="00F22FC3" w:rsidP="00E51456">
            <w:pPr>
              <w:pStyle w:val="Tabletext"/>
              <w:keepLines/>
              <w:tabs>
                <w:tab w:val="left" w:leader="dot" w:pos="7938"/>
                <w:tab w:val="center" w:pos="9526"/>
              </w:tabs>
              <w:jc w:val="left"/>
              <w:rPr>
                <w:lang w:val="en-US"/>
              </w:rPr>
            </w:pPr>
            <w:r w:rsidRPr="00D43998">
              <w:rPr>
                <w:lang w:val="en-US"/>
              </w:rPr>
              <w:t>Minimum number of processed pulses per CPI</w:t>
            </w:r>
          </w:p>
        </w:tc>
        <w:tc>
          <w:tcPr>
            <w:tcW w:w="894" w:type="dxa"/>
          </w:tcPr>
          <w:p w14:paraId="73D59D25" w14:textId="77777777" w:rsidR="00F22FC3" w:rsidRPr="00D43998" w:rsidRDefault="00F22FC3" w:rsidP="00E51456">
            <w:pPr>
              <w:pStyle w:val="Tabletext"/>
              <w:jc w:val="center"/>
              <w:rPr>
                <w:lang w:val="en-US"/>
              </w:rPr>
            </w:pPr>
          </w:p>
        </w:tc>
        <w:tc>
          <w:tcPr>
            <w:tcW w:w="2456" w:type="dxa"/>
          </w:tcPr>
          <w:p w14:paraId="64FA9817" w14:textId="77777777" w:rsidR="00F22FC3" w:rsidRPr="00527337" w:rsidRDefault="00F22FC3" w:rsidP="00E51456">
            <w:pPr>
              <w:pStyle w:val="Tabletext"/>
              <w:keepLines/>
              <w:tabs>
                <w:tab w:val="left" w:leader="dot" w:pos="7938"/>
                <w:tab w:val="center" w:pos="9526"/>
              </w:tabs>
              <w:ind w:left="567" w:hanging="567"/>
              <w:jc w:val="left"/>
            </w:pPr>
            <w:r w:rsidRPr="00527337">
              <w:t>Not specified</w:t>
            </w:r>
          </w:p>
        </w:tc>
        <w:tc>
          <w:tcPr>
            <w:tcW w:w="2801" w:type="dxa"/>
          </w:tcPr>
          <w:p w14:paraId="7CA989BC" w14:textId="77777777" w:rsidR="00F22FC3" w:rsidRPr="00527337" w:rsidRDefault="00F22FC3" w:rsidP="00E51456">
            <w:pPr>
              <w:pStyle w:val="Tabletext"/>
              <w:keepLines/>
              <w:tabs>
                <w:tab w:val="left" w:leader="dot" w:pos="7938"/>
                <w:tab w:val="center" w:pos="9526"/>
              </w:tabs>
              <w:ind w:left="567" w:hanging="567"/>
              <w:jc w:val="left"/>
            </w:pPr>
            <w:r w:rsidRPr="00527337">
              <w:t>Not specified</w:t>
            </w:r>
          </w:p>
        </w:tc>
        <w:tc>
          <w:tcPr>
            <w:tcW w:w="5628" w:type="dxa"/>
          </w:tcPr>
          <w:p w14:paraId="0F15FA45" w14:textId="77777777" w:rsidR="00F22FC3" w:rsidRPr="00527337" w:rsidRDefault="00F22FC3" w:rsidP="00E51456">
            <w:pPr>
              <w:pStyle w:val="Tabletext"/>
              <w:keepLines/>
              <w:tabs>
                <w:tab w:val="left" w:leader="dot" w:pos="7938"/>
                <w:tab w:val="center" w:pos="9526"/>
              </w:tabs>
              <w:ind w:left="567" w:hanging="567"/>
              <w:jc w:val="left"/>
            </w:pPr>
            <w:r w:rsidRPr="00527337">
              <w:t>Not specified</w:t>
            </w:r>
          </w:p>
        </w:tc>
      </w:tr>
      <w:tr w:rsidR="00F22FC3" w:rsidRPr="00527337" w14:paraId="2A6F2615" w14:textId="77777777" w:rsidTr="00CC2A10">
        <w:trPr>
          <w:jc w:val="center"/>
        </w:trPr>
        <w:tc>
          <w:tcPr>
            <w:tcW w:w="2616" w:type="dxa"/>
          </w:tcPr>
          <w:p w14:paraId="54A79AD3" w14:textId="77777777" w:rsidR="00F22FC3" w:rsidRPr="00527337" w:rsidRDefault="00F22FC3" w:rsidP="00E51456">
            <w:pPr>
              <w:pStyle w:val="Tabletext"/>
              <w:keepLines/>
              <w:tabs>
                <w:tab w:val="left" w:leader="dot" w:pos="7938"/>
                <w:tab w:val="center" w:pos="9526"/>
              </w:tabs>
              <w:ind w:left="567" w:hanging="567"/>
              <w:jc w:val="left"/>
            </w:pPr>
            <w:r w:rsidRPr="00527337">
              <w:t xml:space="preserve">Total chirp width </w:t>
            </w:r>
          </w:p>
        </w:tc>
        <w:tc>
          <w:tcPr>
            <w:tcW w:w="894" w:type="dxa"/>
          </w:tcPr>
          <w:p w14:paraId="3CEB6672" w14:textId="77777777" w:rsidR="00F22FC3" w:rsidRPr="00527337" w:rsidRDefault="00F22FC3" w:rsidP="00E51456">
            <w:pPr>
              <w:pStyle w:val="Tabletext"/>
              <w:keepLines/>
              <w:tabs>
                <w:tab w:val="left" w:leader="dot" w:pos="7938"/>
                <w:tab w:val="center" w:pos="9526"/>
              </w:tabs>
              <w:ind w:left="567" w:hanging="567"/>
              <w:jc w:val="center"/>
            </w:pPr>
            <w:r w:rsidRPr="00527337">
              <w:t>MHz</w:t>
            </w:r>
          </w:p>
        </w:tc>
        <w:tc>
          <w:tcPr>
            <w:tcW w:w="2456" w:type="dxa"/>
          </w:tcPr>
          <w:p w14:paraId="2DC5FC6E" w14:textId="77777777" w:rsidR="00F22FC3" w:rsidRPr="00527337" w:rsidRDefault="00F22FC3" w:rsidP="00E51456">
            <w:pPr>
              <w:pStyle w:val="Tabletext"/>
              <w:keepLines/>
              <w:tabs>
                <w:tab w:val="left" w:leader="dot" w:pos="7938"/>
                <w:tab w:val="center" w:pos="9526"/>
              </w:tabs>
              <w:ind w:left="567" w:hanging="567"/>
              <w:jc w:val="left"/>
            </w:pPr>
            <w:r w:rsidRPr="00527337">
              <w:t>Not specified</w:t>
            </w:r>
          </w:p>
        </w:tc>
        <w:tc>
          <w:tcPr>
            <w:tcW w:w="2801" w:type="dxa"/>
          </w:tcPr>
          <w:p w14:paraId="1F71D9B6" w14:textId="77777777" w:rsidR="00F22FC3" w:rsidRPr="00D43998" w:rsidRDefault="00F22FC3" w:rsidP="00E51456">
            <w:pPr>
              <w:pStyle w:val="Tabletext"/>
              <w:keepLines/>
              <w:tabs>
                <w:tab w:val="left" w:leader="dot" w:pos="7938"/>
                <w:tab w:val="center" w:pos="9526"/>
              </w:tabs>
              <w:jc w:val="left"/>
              <w:rPr>
                <w:lang w:val="en-US"/>
              </w:rPr>
            </w:pPr>
            <w:r w:rsidRPr="00D43998">
              <w:rPr>
                <w:lang w:val="en-US"/>
              </w:rPr>
              <w:t>Short pulse: none</w:t>
            </w:r>
            <w:r w:rsidRPr="00D43998">
              <w:rPr>
                <w:lang w:val="en-US"/>
              </w:rPr>
              <w:br/>
              <w:t>Long pulse: 50</w:t>
            </w:r>
          </w:p>
        </w:tc>
        <w:tc>
          <w:tcPr>
            <w:tcW w:w="5628" w:type="dxa"/>
          </w:tcPr>
          <w:p w14:paraId="6DB9D51C" w14:textId="77777777" w:rsidR="00F22FC3" w:rsidRPr="00527337" w:rsidRDefault="00F22FC3" w:rsidP="00E51456">
            <w:pPr>
              <w:pStyle w:val="Tabletext"/>
              <w:keepLines/>
              <w:tabs>
                <w:tab w:val="left" w:leader="dot" w:pos="7938"/>
                <w:tab w:val="center" w:pos="9526"/>
              </w:tabs>
              <w:ind w:left="567" w:hanging="567"/>
              <w:jc w:val="left"/>
            </w:pPr>
            <w:r w:rsidRPr="00527337">
              <w:t>Short pulse: 35</w:t>
            </w:r>
          </w:p>
          <w:p w14:paraId="0D3183A5" w14:textId="77777777" w:rsidR="00F22FC3" w:rsidRPr="00527337" w:rsidRDefault="00F22FC3" w:rsidP="00E51456">
            <w:pPr>
              <w:pStyle w:val="Tabletext"/>
              <w:jc w:val="left"/>
            </w:pPr>
            <w:r w:rsidRPr="00527337">
              <w:t>Long pulse: 35</w:t>
            </w:r>
          </w:p>
        </w:tc>
      </w:tr>
      <w:tr w:rsidR="00F22FC3" w:rsidRPr="00527337" w14:paraId="55214B7A" w14:textId="77777777" w:rsidTr="00CC2A10">
        <w:trPr>
          <w:jc w:val="center"/>
        </w:trPr>
        <w:tc>
          <w:tcPr>
            <w:tcW w:w="2616" w:type="dxa"/>
          </w:tcPr>
          <w:p w14:paraId="0514BBCA" w14:textId="77777777" w:rsidR="00F22FC3" w:rsidRPr="00527337" w:rsidRDefault="00F22FC3" w:rsidP="00E51456">
            <w:pPr>
              <w:pStyle w:val="Tabletext"/>
              <w:keepLines/>
              <w:tabs>
                <w:tab w:val="left" w:leader="dot" w:pos="7938"/>
                <w:tab w:val="center" w:pos="9526"/>
              </w:tabs>
              <w:ind w:left="567" w:hanging="567"/>
              <w:jc w:val="left"/>
              <w:rPr>
                <w:lang w:val="de-DE"/>
              </w:rPr>
            </w:pPr>
            <w:r w:rsidRPr="00527337">
              <w:rPr>
                <w:lang w:val="de-DE"/>
              </w:rPr>
              <w:t xml:space="preserve">RF emission bandwidth </w:t>
            </w:r>
          </w:p>
          <w:p w14:paraId="0774E4CA" w14:textId="77777777" w:rsidR="00F22FC3" w:rsidRPr="00527337" w:rsidRDefault="00F22FC3" w:rsidP="00E51456">
            <w:pPr>
              <w:pStyle w:val="Tabletext"/>
              <w:jc w:val="left"/>
              <w:rPr>
                <w:lang w:val="de-DE"/>
              </w:rPr>
            </w:pPr>
            <w:r w:rsidRPr="00527337">
              <w:rPr>
                <w:lang w:val="de-DE"/>
              </w:rPr>
              <w:t>–</w:t>
            </w:r>
            <w:r w:rsidRPr="00527337">
              <w:rPr>
                <w:lang w:val="de-DE"/>
              </w:rPr>
              <w:tab/>
              <w:t>3 dB</w:t>
            </w:r>
            <w:r w:rsidRPr="00527337">
              <w:rPr>
                <w:lang w:val="de-DE"/>
              </w:rPr>
              <w:br/>
              <w:t>–</w:t>
            </w:r>
            <w:r w:rsidRPr="00527337">
              <w:rPr>
                <w:lang w:val="de-DE"/>
              </w:rPr>
              <w:tab/>
              <w:t>20 dB</w:t>
            </w:r>
          </w:p>
        </w:tc>
        <w:tc>
          <w:tcPr>
            <w:tcW w:w="894" w:type="dxa"/>
          </w:tcPr>
          <w:p w14:paraId="2A79D9E6" w14:textId="77777777" w:rsidR="00F22FC3" w:rsidRPr="00527337" w:rsidRDefault="00F22FC3" w:rsidP="00E51456">
            <w:pPr>
              <w:pStyle w:val="Tabletext"/>
              <w:keepLines/>
              <w:tabs>
                <w:tab w:val="left" w:leader="dot" w:pos="7938"/>
                <w:tab w:val="center" w:pos="9526"/>
              </w:tabs>
              <w:ind w:left="567" w:hanging="567"/>
              <w:jc w:val="center"/>
              <w:rPr>
                <w:lang w:val="en-US"/>
              </w:rPr>
            </w:pPr>
            <w:r w:rsidRPr="00527337">
              <w:t>MHz</w:t>
            </w:r>
          </w:p>
        </w:tc>
        <w:tc>
          <w:tcPr>
            <w:tcW w:w="2456" w:type="dxa"/>
          </w:tcPr>
          <w:p w14:paraId="1FA90F18" w14:textId="77777777" w:rsidR="00F22FC3" w:rsidRPr="00527337" w:rsidRDefault="00F22FC3" w:rsidP="00E51456">
            <w:pPr>
              <w:pStyle w:val="Tabletext"/>
              <w:jc w:val="left"/>
              <w:rPr>
                <w:lang w:val="en-US"/>
              </w:rPr>
            </w:pPr>
          </w:p>
          <w:p w14:paraId="33B4CA96" w14:textId="77777777" w:rsidR="00F22FC3" w:rsidRPr="00527337" w:rsidRDefault="00F22FC3" w:rsidP="00E51456">
            <w:pPr>
              <w:pStyle w:val="Tabletext"/>
              <w:jc w:val="left"/>
              <w:rPr>
                <w:lang w:val="en-US"/>
              </w:rPr>
            </w:pPr>
            <w:r w:rsidRPr="00527337">
              <w:rPr>
                <w:lang w:val="en-US"/>
              </w:rPr>
              <w:t>Adaptive</w:t>
            </w:r>
            <w:r>
              <w:rPr>
                <w:lang w:val="en-US"/>
              </w:rPr>
              <w:br/>
            </w:r>
            <w:r w:rsidRPr="00527337">
              <w:rPr>
                <w:lang w:val="en-US"/>
              </w:rPr>
              <w:t>Adaptive</w:t>
            </w:r>
          </w:p>
        </w:tc>
        <w:tc>
          <w:tcPr>
            <w:tcW w:w="2801" w:type="dxa"/>
          </w:tcPr>
          <w:p w14:paraId="39CC9F2E" w14:textId="77777777" w:rsidR="00F22FC3" w:rsidRPr="00527337" w:rsidRDefault="00F22FC3" w:rsidP="00E51456">
            <w:pPr>
              <w:pStyle w:val="Tabletext"/>
              <w:jc w:val="left"/>
              <w:rPr>
                <w:lang w:val="en-US"/>
              </w:rPr>
            </w:pPr>
          </w:p>
          <w:p w14:paraId="7A037482" w14:textId="77777777" w:rsidR="00F22FC3" w:rsidRPr="00527337" w:rsidRDefault="00F22FC3" w:rsidP="00E51456">
            <w:pPr>
              <w:pStyle w:val="Tabletext"/>
              <w:jc w:val="left"/>
            </w:pPr>
            <w:r w:rsidRPr="00527337">
              <w:rPr>
                <w:lang w:val="en-US"/>
              </w:rPr>
              <w:t>50</w:t>
            </w:r>
            <w:r>
              <w:rPr>
                <w:lang w:val="en-US"/>
              </w:rPr>
              <w:br/>
            </w:r>
            <w:r w:rsidRPr="00527337">
              <w:rPr>
                <w:lang w:val="en-US"/>
              </w:rPr>
              <w:t>59</w:t>
            </w:r>
          </w:p>
        </w:tc>
        <w:tc>
          <w:tcPr>
            <w:tcW w:w="5628" w:type="dxa"/>
          </w:tcPr>
          <w:p w14:paraId="7199A665" w14:textId="77777777" w:rsidR="00F22FC3" w:rsidRPr="00527337" w:rsidRDefault="00F22FC3" w:rsidP="00E51456">
            <w:pPr>
              <w:pStyle w:val="Tabletext"/>
              <w:jc w:val="left"/>
              <w:rPr>
                <w:lang w:val="en-US"/>
              </w:rPr>
            </w:pPr>
          </w:p>
          <w:p w14:paraId="2E91649B" w14:textId="77777777" w:rsidR="00F22FC3" w:rsidRPr="00527337" w:rsidRDefault="00F22FC3" w:rsidP="00E51456">
            <w:pPr>
              <w:pStyle w:val="Tabletext"/>
              <w:jc w:val="left"/>
            </w:pPr>
            <w:r w:rsidRPr="00527337">
              <w:rPr>
                <w:lang w:val="en-US"/>
              </w:rPr>
              <w:t>35</w:t>
            </w:r>
            <w:r w:rsidRPr="00527337">
              <w:rPr>
                <w:lang w:val="en-US"/>
              </w:rPr>
              <w:br/>
              <w:t>42</w:t>
            </w:r>
          </w:p>
        </w:tc>
      </w:tr>
    </w:tbl>
    <w:p w14:paraId="795960B5" w14:textId="77777777" w:rsidR="00BC38A0" w:rsidRPr="00527337" w:rsidRDefault="00BC38A0" w:rsidP="00BC38A0">
      <w:pPr>
        <w:sectPr w:rsidR="00BC38A0" w:rsidRPr="00527337" w:rsidSect="00771EEE">
          <w:headerReference w:type="even" r:id="rId14"/>
          <w:headerReference w:type="default" r:id="rId15"/>
          <w:footerReference w:type="even" r:id="rId16"/>
          <w:footerReference w:type="default" r:id="rId17"/>
          <w:pgSz w:w="16834" w:h="11907" w:orient="landscape" w:code="9"/>
          <w:pgMar w:top="1134" w:right="1418" w:bottom="1134" w:left="1418" w:header="720" w:footer="482" w:gutter="0"/>
          <w:cols w:space="720"/>
        </w:sectPr>
      </w:pPr>
    </w:p>
    <w:p w14:paraId="74DFF457" w14:textId="77777777" w:rsidR="00BC38A0" w:rsidRPr="00527337" w:rsidRDefault="00BC38A0" w:rsidP="00BC38A0">
      <w:pPr>
        <w:pStyle w:val="Heading2"/>
        <w:spacing w:before="0"/>
      </w:pPr>
      <w:r w:rsidRPr="00527337">
        <w:lastRenderedPageBreak/>
        <w:t>2.1</w:t>
      </w:r>
      <w:r w:rsidRPr="00527337">
        <w:tab/>
        <w:t>Transmitters</w:t>
      </w:r>
    </w:p>
    <w:p w14:paraId="4EAD9FB8" w14:textId="77777777" w:rsidR="00BC38A0" w:rsidRPr="00D43998" w:rsidRDefault="00BC38A0" w:rsidP="00630697">
      <w:pPr>
        <w:rPr>
          <w:lang w:val="en-US"/>
        </w:rPr>
      </w:pPr>
      <w:r w:rsidRPr="00D43998">
        <w:rPr>
          <w:lang w:val="en-US"/>
        </w:rPr>
        <w:t>The radars operating in the frequency band 8 500-10 680 MHz use a variety of modulations including unmodulated pulses, continuous wave (CW), frequency-modulated (chirped) pulses, phase</w:t>
      </w:r>
      <w:r w:rsidRPr="00D43998">
        <w:rPr>
          <w:lang w:val="en-US"/>
        </w:rPr>
        <w:noBreakHyphen/>
        <w:t>coded pulses and some new radars with digital signal processing may use adaptive modulation with different modulations schemes</w:t>
      </w:r>
      <w:r w:rsidR="00630697">
        <w:rPr>
          <w:lang w:val="en-US"/>
        </w:rPr>
        <w:t>,</w:t>
      </w:r>
      <w:r w:rsidRPr="00D43998">
        <w:rPr>
          <w:lang w:val="en-US"/>
        </w:rPr>
        <w:t xml:space="preserve"> variable pulse duration and repetition rate. Crossed</w:t>
      </w:r>
      <w:r w:rsidRPr="00D43998">
        <w:rPr>
          <w:lang w:val="en-US"/>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75D54842" w14:textId="77777777" w:rsidR="00BC38A0" w:rsidRPr="00D43998" w:rsidRDefault="00BC38A0" w:rsidP="00BC38A0">
      <w:pPr>
        <w:rPr>
          <w:lang w:val="en-US"/>
        </w:rPr>
      </w:pPr>
      <w:r w:rsidRPr="00D43998">
        <w:rPr>
          <w:lang w:val="en-US"/>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D43998">
        <w:rPr>
          <w:lang w:val="en-US"/>
        </w:rPr>
        <w:noBreakHyphen/>
        <w:t>field devices (magnetron).</w:t>
      </w:r>
    </w:p>
    <w:p w14:paraId="1241F3D5" w14:textId="77777777" w:rsidR="00BC38A0" w:rsidRPr="00D43998" w:rsidRDefault="00BC38A0" w:rsidP="00BC38A0">
      <w:pPr>
        <w:rPr>
          <w:lang w:val="en-US"/>
        </w:rPr>
      </w:pPr>
      <w:r w:rsidRPr="00D43998">
        <w:rPr>
          <w:lang w:val="en-US"/>
        </w:rPr>
        <w:t>The characteristics of unwanted emissions are not addressed in this Recommendation.</w:t>
      </w:r>
    </w:p>
    <w:p w14:paraId="0733DC91" w14:textId="77777777" w:rsidR="00BC38A0" w:rsidRPr="00D43998" w:rsidRDefault="00BC38A0" w:rsidP="00BC38A0">
      <w:pPr>
        <w:pStyle w:val="Heading2"/>
        <w:rPr>
          <w:lang w:val="en-US"/>
        </w:rPr>
      </w:pPr>
      <w:r w:rsidRPr="00D43998">
        <w:rPr>
          <w:lang w:val="en-US"/>
        </w:rPr>
        <w:t>2.2</w:t>
      </w:r>
      <w:r w:rsidRPr="00D43998">
        <w:rPr>
          <w:lang w:val="en-US"/>
        </w:rPr>
        <w:tab/>
        <w:t>Receivers</w:t>
      </w:r>
    </w:p>
    <w:p w14:paraId="6BA16444" w14:textId="77777777" w:rsidR="00BC38A0" w:rsidRPr="00D43998" w:rsidRDefault="00BC38A0" w:rsidP="00BC38A0">
      <w:pPr>
        <w:rPr>
          <w:lang w:val="en-US"/>
        </w:rPr>
      </w:pPr>
      <w:r w:rsidRPr="00D43998">
        <w:rPr>
          <w:lang w:val="en-US"/>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D43998">
        <w:rPr>
          <w:lang w:val="en-US"/>
        </w:rPr>
        <w:noBreakHyphen/>
        <w:t>processing techniques used for the enhancement and identification of desired targets also provide some suppression of low-duty-cycle (less than 5%) pulsed interference that is asynchronous with the desired signal.</w:t>
      </w:r>
    </w:p>
    <w:p w14:paraId="29906A62" w14:textId="77777777" w:rsidR="00BC38A0" w:rsidRPr="00D43998" w:rsidRDefault="00BC38A0" w:rsidP="00BC38A0">
      <w:pPr>
        <w:rPr>
          <w:lang w:val="en-US"/>
        </w:rPr>
      </w:pPr>
      <w:r w:rsidRPr="00D43998">
        <w:rPr>
          <w:lang w:val="en-US"/>
        </w:rPr>
        <w:t>The signal processing in the newer generation of radars uses chirped and phase-coded pulses to produce a processing gain for the desired signal and may also provide suppression of undesired signals.</w:t>
      </w:r>
    </w:p>
    <w:p w14:paraId="244DF7D0" w14:textId="77777777" w:rsidR="00BC38A0" w:rsidRPr="00D43998" w:rsidRDefault="00BC38A0" w:rsidP="00BC38A0">
      <w:pPr>
        <w:rPr>
          <w:lang w:val="en-US"/>
        </w:rPr>
      </w:pPr>
      <w:r w:rsidRPr="00D43998">
        <w:rPr>
          <w:lang w:val="en-US"/>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5E28A19B" w14:textId="77777777" w:rsidR="00BC38A0" w:rsidRPr="00D43998" w:rsidRDefault="00BC38A0" w:rsidP="00BC38A0">
      <w:pPr>
        <w:rPr>
          <w:lang w:val="en-US"/>
        </w:rPr>
      </w:pPr>
      <w:r w:rsidRPr="00D43998">
        <w:rPr>
          <w:lang w:val="en-US"/>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57CC963E" w14:textId="77777777" w:rsidR="00BC38A0" w:rsidRPr="00D43998" w:rsidRDefault="00BC38A0" w:rsidP="00BC38A0">
      <w:pPr>
        <w:pStyle w:val="Heading2"/>
        <w:rPr>
          <w:lang w:val="en-US"/>
        </w:rPr>
      </w:pPr>
      <w:r w:rsidRPr="00D43998">
        <w:rPr>
          <w:lang w:val="en-US"/>
        </w:rPr>
        <w:t>2.3</w:t>
      </w:r>
      <w:r w:rsidRPr="00D43998">
        <w:rPr>
          <w:lang w:val="en-US"/>
        </w:rPr>
        <w:tab/>
        <w:t>Antennas</w:t>
      </w:r>
    </w:p>
    <w:p w14:paraId="5EACA7AE" w14:textId="77777777" w:rsidR="00BC38A0" w:rsidRPr="00D43998" w:rsidRDefault="00BC38A0" w:rsidP="00BE746E">
      <w:pPr>
        <w:rPr>
          <w:lang w:val="en-US"/>
        </w:rPr>
      </w:pPr>
      <w:r w:rsidRPr="00D43998">
        <w:rPr>
          <w:lang w:val="en-US"/>
        </w:rPr>
        <w:t>A variety of types of antennas are used on radars operating in the frequency band 8 500</w:t>
      </w:r>
      <w:r w:rsidRPr="00D43998">
        <w:rPr>
          <w:lang w:val="en-US"/>
        </w:rPr>
        <w:noBreakHyphen/>
        <w:t xml:space="preserve">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w:t>
      </w:r>
      <w:r w:rsidRPr="00D43998">
        <w:rPr>
          <w:lang w:val="en-US"/>
        </w:rPr>
        <w:lastRenderedPageBreak/>
        <w:t>navigation (weather observation) modes. The antennas for such radars usually scan through 360</w:t>
      </w:r>
      <w:r w:rsidR="00BE746E">
        <w:rPr>
          <w:lang w:val="en-US"/>
        </w:rPr>
        <w:t>°</w:t>
      </w:r>
      <w:r w:rsidRPr="00D43998">
        <w:rPr>
          <w:lang w:val="en-US"/>
        </w:rPr>
        <w:t xml:space="preserve"> in the horizontal plane. </w:t>
      </w:r>
    </w:p>
    <w:p w14:paraId="20A9B247" w14:textId="77777777" w:rsidR="00BC38A0" w:rsidRPr="00D43998" w:rsidRDefault="00BC38A0" w:rsidP="00630697">
      <w:pPr>
        <w:rPr>
          <w:lang w:val="en-US"/>
        </w:rPr>
      </w:pPr>
      <w:r w:rsidRPr="00D43998">
        <w:rPr>
          <w:lang w:val="en-US"/>
        </w:rPr>
        <w:t>Newest developments in radar technology (e.g. Low temperature co-fired ceramics, shrinking of RF-modules, increased processing power) enable a baseband signal processing of each single antenna element of a phased array antenna.</w:t>
      </w:r>
    </w:p>
    <w:p w14:paraId="29290F22" w14:textId="77777777" w:rsidR="00BC38A0" w:rsidRPr="00D43998" w:rsidRDefault="00BC38A0" w:rsidP="00630697">
      <w:pPr>
        <w:rPr>
          <w:lang w:val="en-US"/>
        </w:rPr>
      </w:pPr>
      <w:r w:rsidRPr="00D43998">
        <w:rPr>
          <w:lang w:val="en-US"/>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27364DD1" w14:textId="77777777" w:rsidR="00BC38A0" w:rsidRPr="00D43998" w:rsidRDefault="00BC38A0" w:rsidP="00630697">
      <w:pPr>
        <w:rPr>
          <w:lang w:val="en-US"/>
        </w:rPr>
      </w:pPr>
      <w:r w:rsidRPr="00D43998">
        <w:rPr>
          <w:lang w:val="en-US"/>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695402D2" w14:textId="77777777" w:rsidR="00BC38A0" w:rsidRPr="00D43998" w:rsidRDefault="00BC38A0" w:rsidP="00BC38A0">
      <w:pPr>
        <w:tabs>
          <w:tab w:val="left" w:pos="851"/>
          <w:tab w:val="left" w:pos="1418"/>
        </w:tabs>
        <w:rPr>
          <w:lang w:val="en-US"/>
        </w:rPr>
      </w:pPr>
      <w:r w:rsidRPr="00D43998">
        <w:rPr>
          <w:lang w:val="en-US"/>
        </w:rPr>
        <w:t>Transmitter:</w:t>
      </w:r>
      <w:r w:rsidR="00630697">
        <w:rPr>
          <w:lang w:val="en-US"/>
        </w:rPr>
        <w:tab/>
      </w:r>
      <w:r w:rsidRPr="00D43998">
        <w:rPr>
          <w:lang w:val="en-US"/>
        </w:rPr>
        <w:tab/>
        <w:t>Transmission of the signal is done by a very fast switchable beam.</w:t>
      </w:r>
    </w:p>
    <w:p w14:paraId="56FD1F75" w14:textId="77777777" w:rsidR="00BC38A0" w:rsidRPr="00D43998" w:rsidRDefault="00BC38A0" w:rsidP="00BC38A0">
      <w:pPr>
        <w:pStyle w:val="enumlev1"/>
        <w:tabs>
          <w:tab w:val="left" w:pos="1418"/>
        </w:tabs>
        <w:ind w:left="1418" w:hanging="1418"/>
        <w:rPr>
          <w:lang w:val="en-US"/>
        </w:rPr>
      </w:pPr>
      <w:r w:rsidRPr="00D43998">
        <w:rPr>
          <w:lang w:val="en-US"/>
        </w:rPr>
        <w:t>Reception:</w:t>
      </w:r>
      <w:r w:rsidRPr="00D43998">
        <w:rPr>
          <w:lang w:val="en-US"/>
        </w:rPr>
        <w:tab/>
      </w:r>
      <w:r w:rsidRPr="00D43998">
        <w:rPr>
          <w:lang w:val="en-US"/>
        </w:rPr>
        <w:tab/>
        <w:t>Depending on the signal processing applied the reception can be done in principle in two ways.</w:t>
      </w:r>
    </w:p>
    <w:p w14:paraId="47ACBE4B" w14:textId="77777777" w:rsidR="00BC38A0" w:rsidRPr="00D43998" w:rsidRDefault="00BC38A0" w:rsidP="00BC38A0">
      <w:pPr>
        <w:pStyle w:val="enumlev1"/>
        <w:rPr>
          <w:lang w:val="en-US"/>
        </w:rPr>
      </w:pPr>
      <w:r w:rsidRPr="00D43998">
        <w:rPr>
          <w:lang w:val="en-US"/>
        </w:rPr>
        <w:t>1)</w:t>
      </w:r>
      <w:r w:rsidRPr="00D43998">
        <w:rPr>
          <w:lang w:val="en-US"/>
        </w:rPr>
        <w:tab/>
        <w:t xml:space="preserve">A digitally formed beam can be synchronized with the transmitter. </w:t>
      </w:r>
    </w:p>
    <w:p w14:paraId="490D2793" w14:textId="77777777" w:rsidR="00BC38A0" w:rsidRPr="00D43998" w:rsidRDefault="00BC38A0" w:rsidP="00BC38A0">
      <w:pPr>
        <w:pStyle w:val="enumlev1"/>
        <w:rPr>
          <w:lang w:val="en-US"/>
        </w:rPr>
      </w:pPr>
      <w:r w:rsidRPr="00D43998">
        <w:rPr>
          <w:lang w:val="en-US"/>
        </w:rPr>
        <w:t>2)</w:t>
      </w:r>
      <w:r w:rsidRPr="00D43998">
        <w:rPr>
          <w:lang w:val="en-US"/>
        </w:rPr>
        <w:tab/>
        <w:t>It is additionally possible to receive and detect several signals from other transmitters (e.g. radars in other airplanes) simultaneously with a multiple beam antenna (explanation see below).</w:t>
      </w:r>
    </w:p>
    <w:p w14:paraId="18B41490" w14:textId="77777777" w:rsidR="00BC38A0" w:rsidRPr="00D43998" w:rsidRDefault="00BC38A0" w:rsidP="00630697">
      <w:pPr>
        <w:rPr>
          <w:lang w:val="en-US"/>
        </w:rPr>
      </w:pPr>
      <w:r w:rsidRPr="00D43998">
        <w:rPr>
          <w:lang w:val="en-US"/>
        </w:rPr>
        <w:t>In consequence</w:t>
      </w:r>
      <w:r w:rsidR="00630697">
        <w:rPr>
          <w:lang w:val="en-US"/>
        </w:rPr>
        <w:t>,</w:t>
      </w:r>
      <w:r w:rsidRPr="00D43998">
        <w:rPr>
          <w:lang w:val="en-US"/>
        </w:rPr>
        <w:t xml:space="preserve"> this means that mechanisms for decoupling are different to radars with conventional antennas.</w:t>
      </w:r>
    </w:p>
    <w:p w14:paraId="4F8589D7" w14:textId="77777777" w:rsidR="00BC38A0" w:rsidRPr="00D43998" w:rsidRDefault="00BC38A0" w:rsidP="00630697">
      <w:pPr>
        <w:rPr>
          <w:lang w:val="en-US"/>
        </w:rPr>
      </w:pPr>
      <w:r w:rsidRPr="00D43998">
        <w:rPr>
          <w:rFonts w:ascii="Times" w:hAnsi="Times"/>
          <w:lang w:val="en-US"/>
        </w:rPr>
        <w:t xml:space="preserve">Multiple beam </w:t>
      </w:r>
      <w:r w:rsidRPr="00D43998">
        <w:rPr>
          <w:lang w:val="en-US"/>
        </w:rPr>
        <w:t>antennas (see Fig</w:t>
      </w:r>
      <w:r w:rsidR="00630697">
        <w:rPr>
          <w:lang w:val="en-US"/>
        </w:rPr>
        <w:t>. </w:t>
      </w:r>
      <w:r w:rsidRPr="00D43998">
        <w:rPr>
          <w:lang w:val="en-US"/>
        </w:rPr>
        <w:t>1)</w:t>
      </w:r>
    </w:p>
    <w:p w14:paraId="5105D96B" w14:textId="77777777" w:rsidR="00BC38A0" w:rsidRPr="00D43998" w:rsidRDefault="00BC38A0" w:rsidP="00630697">
      <w:pPr>
        <w:rPr>
          <w:lang w:val="en-US"/>
        </w:rPr>
      </w:pPr>
      <w:r w:rsidRPr="00D43998">
        <w:rPr>
          <w:lang w:val="en-US"/>
        </w:rPr>
        <w:t>Each antenna element provides a baseband signal, which can be weighted by phase and amplitude (</w:t>
      </w:r>
      <w:r w:rsidRPr="00630697">
        <w:rPr>
          <w:i/>
          <w:iCs/>
          <w:lang w:val="en-US"/>
        </w:rPr>
        <w:t>W</w:t>
      </w:r>
      <w:r w:rsidRPr="00630697">
        <w:rPr>
          <w:i/>
          <w:iCs/>
          <w:vertAlign w:val="subscript"/>
          <w:lang w:val="en-US"/>
        </w:rPr>
        <w:t>i</w:t>
      </w:r>
      <w:proofErr w:type="gramStart"/>
      <w:r w:rsidRPr="00630697">
        <w:rPr>
          <w:i/>
          <w:iCs/>
          <w:vertAlign w:val="subscript"/>
          <w:lang w:val="en-US"/>
        </w:rPr>
        <w:t>,n</w:t>
      </w:r>
      <w:proofErr w:type="gramEnd"/>
      <w:r w:rsidRPr="00D43998">
        <w:rPr>
          <w:lang w:val="en-US"/>
        </w:rPr>
        <w:t>) with the weighted baseband signals (</w:t>
      </w:r>
      <w:r w:rsidRPr="00630697">
        <w:rPr>
          <w:i/>
          <w:iCs/>
          <w:lang w:val="en-US"/>
        </w:rPr>
        <w:t>W</w:t>
      </w:r>
      <w:r w:rsidRPr="00630697">
        <w:rPr>
          <w:i/>
          <w:iCs/>
          <w:vertAlign w:val="subscript"/>
          <w:lang w:val="en-US"/>
        </w:rPr>
        <w:t>j,n</w:t>
      </w:r>
      <w:r w:rsidR="00630697">
        <w:rPr>
          <w:lang w:val="en-US"/>
        </w:rPr>
        <w:t xml:space="preserve"> </w:t>
      </w:r>
      <w:r w:rsidRPr="00D43998">
        <w:rPr>
          <w:lang w:val="en-US"/>
        </w:rPr>
        <w:t xml:space="preserve">of other elements). This is represented by a steering vector for one direction. The output of this mathematical operation is the signal received in a specific direction </w:t>
      </w:r>
      <w:r w:rsidRPr="00527337">
        <w:t>θ</w:t>
      </w:r>
      <w:r w:rsidRPr="00630697">
        <w:rPr>
          <w:i/>
          <w:iCs/>
          <w:vertAlign w:val="subscript"/>
          <w:lang w:val="en-US"/>
        </w:rPr>
        <w:t>n</w:t>
      </w:r>
      <w:r w:rsidRPr="00D43998">
        <w:rPr>
          <w:lang w:val="en-US"/>
        </w:rPr>
        <w:t xml:space="preserve">. Combining different steering vectors in a steering matrix with a number </w:t>
      </w:r>
      <w:r w:rsidRPr="00630697">
        <w:rPr>
          <w:i/>
          <w:iCs/>
          <w:lang w:val="en-US"/>
        </w:rPr>
        <w:t>N</w:t>
      </w:r>
      <w:r w:rsidRPr="00D43998">
        <w:rPr>
          <w:lang w:val="en-US"/>
        </w:rPr>
        <w:t xml:space="preserve"> of different steering vectors</w:t>
      </w:r>
      <w:r w:rsidR="00630697">
        <w:rPr>
          <w:lang w:val="en-US"/>
        </w:rPr>
        <w:t>,</w:t>
      </w:r>
      <w:r w:rsidRPr="00D43998">
        <w:rPr>
          <w:lang w:val="en-US"/>
        </w:rPr>
        <w:t xml:space="preserve"> the antenna is able to receive simultaneously in different directions</w:t>
      </w:r>
      <w:r w:rsidR="00630697">
        <w:rPr>
          <w:lang w:val="en-US"/>
        </w:rPr>
        <w:t xml:space="preserve"> </w:t>
      </w:r>
      <w:r w:rsidRPr="00527337">
        <w:t>θ</w:t>
      </w:r>
      <w:r w:rsidRPr="00D43998">
        <w:rPr>
          <w:vertAlign w:val="subscript"/>
          <w:lang w:val="en-US"/>
        </w:rPr>
        <w:t>1</w:t>
      </w:r>
      <w:r w:rsidRPr="00630697">
        <w:rPr>
          <w:lang w:val="en-US"/>
        </w:rPr>
        <w:t xml:space="preserve"> </w:t>
      </w:r>
      <w:r w:rsidRPr="00D43998">
        <w:rPr>
          <w:lang w:val="en-US"/>
        </w:rPr>
        <w:t xml:space="preserve">to </w:t>
      </w:r>
      <w:r w:rsidRPr="00527337">
        <w:t>θ</w:t>
      </w:r>
      <w:r w:rsidRPr="00630697">
        <w:rPr>
          <w:i/>
          <w:iCs/>
          <w:vertAlign w:val="subscript"/>
          <w:lang w:val="en-US"/>
        </w:rPr>
        <w:t>N</w:t>
      </w:r>
      <w:r w:rsidRPr="00D43998">
        <w:rPr>
          <w:lang w:val="en-US"/>
        </w:rPr>
        <w:t>. It should be mentioned that modern radar processors are able to perform more than one TFLOPS (10</w:t>
      </w:r>
      <w:r w:rsidRPr="00D43998">
        <w:rPr>
          <w:color w:val="000000"/>
          <w:vertAlign w:val="superscript"/>
          <w:lang w:val="en-US"/>
        </w:rPr>
        <w:t>12</w:t>
      </w:r>
      <w:r w:rsidRPr="00D43998">
        <w:rPr>
          <w:color w:val="000000"/>
          <w:lang w:val="en-US"/>
        </w:rPr>
        <w:t xml:space="preserve"> </w:t>
      </w:r>
      <w:r w:rsidRPr="00D43998">
        <w:rPr>
          <w:lang w:val="en-US"/>
        </w:rPr>
        <w:t xml:space="preserve">Floating point Operations </w:t>
      </w:r>
      <w:proofErr w:type="gramStart"/>
      <w:r w:rsidRPr="00D43998">
        <w:rPr>
          <w:lang w:val="en-US"/>
        </w:rPr>
        <w:t>Per</w:t>
      </w:r>
      <w:proofErr w:type="gramEnd"/>
      <w:r w:rsidRPr="00D43998">
        <w:rPr>
          <w:lang w:val="en-US"/>
        </w:rPr>
        <w:t xml:space="preserve"> Second), which enables the implementation even for larger arrays. Possible implementations are for example a FFT-beamforming or space time signal processing.</w:t>
      </w:r>
    </w:p>
    <w:p w14:paraId="6872AF51" w14:textId="77777777" w:rsidR="00BC38A0" w:rsidRPr="00527337" w:rsidRDefault="00BC38A0" w:rsidP="00630697">
      <w:pPr>
        <w:pStyle w:val="FigureNo"/>
      </w:pPr>
      <w:r w:rsidRPr="00527337">
        <w:lastRenderedPageBreak/>
        <w:t>Figure 1</w:t>
      </w:r>
    </w:p>
    <w:p w14:paraId="12BCA147" w14:textId="77777777" w:rsidR="00BC38A0" w:rsidRDefault="00BC38A0" w:rsidP="00630697">
      <w:pPr>
        <w:pStyle w:val="Figuretitle"/>
      </w:pPr>
      <w:r w:rsidRPr="00527337">
        <w:t>Multiple beam antenna</w:t>
      </w:r>
    </w:p>
    <w:p w14:paraId="6983D504" w14:textId="77777777" w:rsidR="005B4195" w:rsidRPr="005B4195" w:rsidRDefault="005B4195" w:rsidP="005B4195">
      <w:pPr>
        <w:pStyle w:val="Figure"/>
      </w:pPr>
      <w:r>
        <w:object w:dxaOrig="9248" w:dyaOrig="4658" w14:anchorId="7627A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65pt;height:233.1pt" o:ole="">
            <v:imagedata r:id="rId18" o:title=""/>
          </v:shape>
          <o:OLEObject Type="Embed" ProgID="CorelDRAW.Graphic.14" ShapeID="_x0000_i1025" DrawAspect="Content" ObjectID="_1664190353" r:id="rId19"/>
        </w:object>
      </w:r>
    </w:p>
    <w:p w14:paraId="018FEB73" w14:textId="77777777" w:rsidR="00BC38A0" w:rsidRPr="00527337" w:rsidRDefault="00BC38A0" w:rsidP="00BC38A0"/>
    <w:p w14:paraId="09484AF6" w14:textId="77777777" w:rsidR="00BC38A0" w:rsidRPr="00D43998" w:rsidRDefault="00BC38A0" w:rsidP="00630697">
      <w:pPr>
        <w:rPr>
          <w:lang w:val="en-US"/>
        </w:rPr>
      </w:pPr>
      <w:r w:rsidRPr="00D43998">
        <w:rPr>
          <w:lang w:val="en-US"/>
        </w:rPr>
        <w:t>Other radars in the frequency band are more specialized and limit scanning to a fixed sector. Most radars in the frequency band 8 500-10 680 MHz use mechanical scanning, however some newer</w:t>
      </w:r>
      <w:r w:rsidRPr="00D43998">
        <w:rPr>
          <w:lang w:val="en-US"/>
        </w:rPr>
        <w:noBreakHyphen/>
        <w:t>generation radars use electronically scanned array antennas as described</w:t>
      </w:r>
      <w:r w:rsidR="00630697">
        <w:rPr>
          <w:lang w:val="en-US"/>
        </w:rPr>
        <w:t>.</w:t>
      </w:r>
      <w:r w:rsidRPr="00D43998">
        <w:rPr>
          <w:lang w:val="en-US"/>
        </w:rPr>
        <w:t xml:space="preserve"> Horizontal, vertical, and circular polarizations are used. Typical antenna heights for ground-based and shipborne radars are 8 m and 30 m above surface level, respectively, although many maritime radionavigation radars are lower than 30 m.</w:t>
      </w:r>
    </w:p>
    <w:p w14:paraId="35706AFA" w14:textId="77777777" w:rsidR="00BC38A0" w:rsidRPr="00D43998" w:rsidRDefault="00BC38A0" w:rsidP="00630697">
      <w:pPr>
        <w:pStyle w:val="Heading1"/>
        <w:rPr>
          <w:lang w:val="en-US"/>
        </w:rPr>
      </w:pPr>
      <w:r w:rsidRPr="00D43998">
        <w:rPr>
          <w:lang w:val="en-US"/>
        </w:rPr>
        <w:t>3</w:t>
      </w:r>
      <w:r w:rsidRPr="00D43998">
        <w:rPr>
          <w:lang w:val="en-US"/>
        </w:rPr>
        <w:tab/>
        <w:t>Additional technical and operational characteristics of shipborne radionavigation systems in the frequency band 9 200-9 500 MHz</w:t>
      </w:r>
    </w:p>
    <w:p w14:paraId="34C4D339" w14:textId="77777777" w:rsidR="00BC38A0" w:rsidRPr="00D43998" w:rsidRDefault="00BC38A0" w:rsidP="00630697">
      <w:pPr>
        <w:rPr>
          <w:lang w:val="en-US"/>
        </w:rPr>
      </w:pPr>
      <w:r w:rsidRPr="00D43998">
        <w:rPr>
          <w:lang w:val="en-US"/>
        </w:rPr>
        <w:t>In global terms</w:t>
      </w:r>
      <w:r w:rsidR="00630697">
        <w:rPr>
          <w:lang w:val="en-US"/>
        </w:rPr>
        <w:t>,</w:t>
      </w:r>
      <w:r w:rsidRPr="00D43998">
        <w:rPr>
          <w:lang w:val="en-US"/>
        </w:rPr>
        <w:t xml:space="preserve">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7DE7FE21" w14:textId="77777777" w:rsidR="00BC38A0" w:rsidRPr="00D43998" w:rsidRDefault="00BC38A0" w:rsidP="00BC38A0">
      <w:pPr>
        <w:rPr>
          <w:lang w:val="en-US"/>
        </w:rPr>
      </w:pPr>
      <w:r w:rsidRPr="00D43998">
        <w:rPr>
          <w:lang w:val="en-US"/>
        </w:rPr>
        <w:t>In Table 5 are the comparisons of transmitter power and numbers of radars for the three categories above.</w:t>
      </w:r>
    </w:p>
    <w:p w14:paraId="480D42AE" w14:textId="77777777" w:rsidR="00BC38A0" w:rsidRPr="00D43998" w:rsidRDefault="00BC38A0" w:rsidP="00BC38A0">
      <w:pPr>
        <w:pStyle w:val="TableNo"/>
        <w:spacing w:before="240"/>
        <w:rPr>
          <w:lang w:val="en-US"/>
        </w:rPr>
      </w:pPr>
      <w:r w:rsidRPr="00D43998">
        <w:rPr>
          <w:lang w:val="en-US"/>
        </w:rPr>
        <w:t>TABLE 5</w:t>
      </w:r>
    </w:p>
    <w:p w14:paraId="3FC3EF71" w14:textId="77777777" w:rsidR="00BC38A0" w:rsidRPr="00D43998" w:rsidRDefault="00BC38A0" w:rsidP="00BC38A0">
      <w:pPr>
        <w:pStyle w:val="Tabletitle"/>
        <w:rPr>
          <w:lang w:val="en-US"/>
        </w:rPr>
      </w:pPr>
      <w:r w:rsidRPr="00D43998">
        <w:rPr>
          <w:lang w:val="en-US"/>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BC38A0" w:rsidRPr="00527337" w14:paraId="07B864A4" w14:textId="77777777" w:rsidTr="00630697">
        <w:trPr>
          <w:jc w:val="center"/>
        </w:trPr>
        <w:tc>
          <w:tcPr>
            <w:tcW w:w="2552" w:type="dxa"/>
            <w:vAlign w:val="center"/>
          </w:tcPr>
          <w:p w14:paraId="5AC5A0E9" w14:textId="77777777" w:rsidR="00BC38A0" w:rsidRPr="00527337" w:rsidRDefault="00BC38A0" w:rsidP="00771EEE">
            <w:pPr>
              <w:pStyle w:val="Tablehead"/>
            </w:pPr>
            <w:r w:rsidRPr="00527337">
              <w:t>Radar category</w:t>
            </w:r>
          </w:p>
        </w:tc>
        <w:tc>
          <w:tcPr>
            <w:tcW w:w="2977" w:type="dxa"/>
            <w:vAlign w:val="center"/>
          </w:tcPr>
          <w:p w14:paraId="6ABAE2D5" w14:textId="77777777" w:rsidR="00BC38A0" w:rsidRPr="00527337" w:rsidRDefault="00BC38A0" w:rsidP="00771EEE">
            <w:pPr>
              <w:pStyle w:val="Tablehead"/>
            </w:pPr>
            <w:r w:rsidRPr="00527337">
              <w:t xml:space="preserve">Peak power </w:t>
            </w:r>
            <w:r w:rsidRPr="00527337">
              <w:br/>
              <w:t>(kW)</w:t>
            </w:r>
          </w:p>
        </w:tc>
        <w:tc>
          <w:tcPr>
            <w:tcW w:w="2835" w:type="dxa"/>
            <w:vAlign w:val="center"/>
          </w:tcPr>
          <w:p w14:paraId="1E9CFD91" w14:textId="77777777" w:rsidR="00BC38A0" w:rsidRPr="00527337" w:rsidRDefault="00BC38A0" w:rsidP="00771EEE">
            <w:pPr>
              <w:pStyle w:val="Tablehead"/>
            </w:pPr>
            <w:r w:rsidRPr="00527337">
              <w:t>Global total</w:t>
            </w:r>
          </w:p>
        </w:tc>
      </w:tr>
      <w:tr w:rsidR="00BC38A0" w:rsidRPr="00527337" w14:paraId="625B94F5" w14:textId="77777777" w:rsidTr="00630697">
        <w:trPr>
          <w:jc w:val="center"/>
        </w:trPr>
        <w:tc>
          <w:tcPr>
            <w:tcW w:w="2552" w:type="dxa"/>
          </w:tcPr>
          <w:p w14:paraId="47F9AD90" w14:textId="77777777" w:rsidR="00BC38A0" w:rsidRPr="00527337" w:rsidRDefault="00BC38A0" w:rsidP="00771EEE">
            <w:pPr>
              <w:pStyle w:val="Tabletext"/>
              <w:jc w:val="center"/>
            </w:pPr>
            <w:r w:rsidRPr="00527337">
              <w:t>IMO and fishing</w:t>
            </w:r>
          </w:p>
        </w:tc>
        <w:tc>
          <w:tcPr>
            <w:tcW w:w="2977" w:type="dxa"/>
          </w:tcPr>
          <w:p w14:paraId="508439D0" w14:textId="77777777" w:rsidR="00BC38A0" w:rsidRPr="00527337" w:rsidRDefault="00BC38A0" w:rsidP="00771EEE">
            <w:pPr>
              <w:pStyle w:val="Tabletext"/>
              <w:keepLines/>
              <w:tabs>
                <w:tab w:val="left" w:leader="dot" w:pos="7938"/>
                <w:tab w:val="center" w:pos="9526"/>
              </w:tabs>
              <w:ind w:left="567" w:hanging="567"/>
              <w:jc w:val="center"/>
            </w:pPr>
            <w:r w:rsidRPr="00527337">
              <w:sym w:font="Symbol" w:char="F0A3"/>
            </w:r>
            <w:r w:rsidRPr="00527337">
              <w:t xml:space="preserve"> 75</w:t>
            </w:r>
          </w:p>
        </w:tc>
        <w:tc>
          <w:tcPr>
            <w:tcW w:w="2835" w:type="dxa"/>
          </w:tcPr>
          <w:p w14:paraId="7BAACBDB" w14:textId="77777777" w:rsidR="00BC38A0" w:rsidRPr="00527337" w:rsidRDefault="00BC38A0" w:rsidP="00771EEE">
            <w:pPr>
              <w:pStyle w:val="Tabletext"/>
              <w:keepLines/>
              <w:tabs>
                <w:tab w:val="left" w:leader="dot" w:pos="7938"/>
                <w:tab w:val="center" w:pos="9526"/>
              </w:tabs>
              <w:ind w:left="567" w:right="1021" w:hanging="567"/>
              <w:jc w:val="right"/>
            </w:pPr>
            <w:r w:rsidRPr="00527337">
              <w:t>&gt; 300 000</w:t>
            </w:r>
          </w:p>
        </w:tc>
      </w:tr>
      <w:tr w:rsidR="00BC38A0" w:rsidRPr="00527337" w14:paraId="7CB51F80" w14:textId="77777777" w:rsidTr="00630697">
        <w:trPr>
          <w:jc w:val="center"/>
        </w:trPr>
        <w:tc>
          <w:tcPr>
            <w:tcW w:w="2552" w:type="dxa"/>
          </w:tcPr>
          <w:p w14:paraId="6E6E5358" w14:textId="77777777" w:rsidR="00BC38A0" w:rsidRPr="00527337" w:rsidRDefault="00BC38A0" w:rsidP="00771EEE">
            <w:pPr>
              <w:pStyle w:val="Tabletext"/>
              <w:keepLines/>
              <w:tabs>
                <w:tab w:val="left" w:leader="dot" w:pos="7938"/>
                <w:tab w:val="center" w:pos="9526"/>
              </w:tabs>
              <w:ind w:left="567" w:hanging="567"/>
              <w:jc w:val="center"/>
            </w:pPr>
            <w:r w:rsidRPr="00527337">
              <w:t>River</w:t>
            </w:r>
          </w:p>
        </w:tc>
        <w:tc>
          <w:tcPr>
            <w:tcW w:w="2977" w:type="dxa"/>
          </w:tcPr>
          <w:p w14:paraId="198036BB" w14:textId="77777777" w:rsidR="00BC38A0" w:rsidRPr="00527337" w:rsidRDefault="00BC38A0" w:rsidP="00771EEE">
            <w:pPr>
              <w:pStyle w:val="Tabletext"/>
              <w:keepLines/>
              <w:tabs>
                <w:tab w:val="left" w:leader="dot" w:pos="7938"/>
                <w:tab w:val="center" w:pos="9526"/>
              </w:tabs>
              <w:ind w:left="567" w:hanging="567"/>
              <w:jc w:val="center"/>
            </w:pPr>
            <w:r w:rsidRPr="00527337">
              <w:t>&lt; 10</w:t>
            </w:r>
          </w:p>
        </w:tc>
        <w:tc>
          <w:tcPr>
            <w:tcW w:w="2835" w:type="dxa"/>
          </w:tcPr>
          <w:p w14:paraId="66C05CCD" w14:textId="77777777" w:rsidR="00BC38A0" w:rsidRPr="00527337" w:rsidRDefault="00BC38A0" w:rsidP="00771EEE">
            <w:pPr>
              <w:pStyle w:val="Tabletext"/>
              <w:keepLines/>
              <w:tabs>
                <w:tab w:val="left" w:leader="dot" w:pos="7938"/>
                <w:tab w:val="center" w:pos="9526"/>
              </w:tabs>
              <w:ind w:left="567" w:right="1021" w:hanging="567"/>
              <w:jc w:val="right"/>
            </w:pPr>
            <w:r w:rsidRPr="00527337">
              <w:t>&lt; 20 000</w:t>
            </w:r>
          </w:p>
        </w:tc>
      </w:tr>
      <w:tr w:rsidR="00BC38A0" w:rsidRPr="00527337" w14:paraId="1B05385F" w14:textId="77777777" w:rsidTr="00630697">
        <w:trPr>
          <w:jc w:val="center"/>
        </w:trPr>
        <w:tc>
          <w:tcPr>
            <w:tcW w:w="2552" w:type="dxa"/>
          </w:tcPr>
          <w:p w14:paraId="4B867B71" w14:textId="77777777" w:rsidR="00BC38A0" w:rsidRPr="00527337" w:rsidRDefault="00BC38A0" w:rsidP="00771EEE">
            <w:pPr>
              <w:pStyle w:val="Tabletext"/>
              <w:keepLines/>
              <w:tabs>
                <w:tab w:val="left" w:leader="dot" w:pos="7938"/>
                <w:tab w:val="center" w:pos="9526"/>
              </w:tabs>
              <w:ind w:left="567" w:hanging="567"/>
              <w:jc w:val="center"/>
            </w:pPr>
            <w:r w:rsidRPr="00527337">
              <w:t>Pleasure</w:t>
            </w:r>
          </w:p>
        </w:tc>
        <w:tc>
          <w:tcPr>
            <w:tcW w:w="2977" w:type="dxa"/>
          </w:tcPr>
          <w:p w14:paraId="013A8754" w14:textId="77777777" w:rsidR="00BC38A0" w:rsidRPr="00527337" w:rsidRDefault="00BC38A0" w:rsidP="00771EEE">
            <w:pPr>
              <w:pStyle w:val="Tabletext"/>
              <w:keepLines/>
              <w:tabs>
                <w:tab w:val="left" w:leader="dot" w:pos="7938"/>
                <w:tab w:val="center" w:pos="9526"/>
              </w:tabs>
              <w:ind w:left="567" w:hanging="567"/>
              <w:jc w:val="center"/>
            </w:pPr>
            <w:r w:rsidRPr="00527337">
              <w:t>&lt; 5</w:t>
            </w:r>
          </w:p>
        </w:tc>
        <w:tc>
          <w:tcPr>
            <w:tcW w:w="2835" w:type="dxa"/>
          </w:tcPr>
          <w:p w14:paraId="3D665CDC" w14:textId="77777777" w:rsidR="00BC38A0" w:rsidRPr="00527337" w:rsidRDefault="00BC38A0" w:rsidP="00771EEE">
            <w:pPr>
              <w:pStyle w:val="Tabletext"/>
              <w:keepLines/>
              <w:tabs>
                <w:tab w:val="left" w:leader="dot" w:pos="7938"/>
                <w:tab w:val="center" w:pos="9526"/>
              </w:tabs>
              <w:ind w:left="567" w:right="1021" w:hanging="567"/>
              <w:jc w:val="right"/>
            </w:pPr>
            <w:r w:rsidRPr="00527337">
              <w:t>&gt; 2 000 000</w:t>
            </w:r>
          </w:p>
        </w:tc>
      </w:tr>
    </w:tbl>
    <w:p w14:paraId="3250484A" w14:textId="77777777" w:rsidR="00BC38A0" w:rsidRPr="00527337" w:rsidRDefault="00BC38A0" w:rsidP="00BC38A0">
      <w:pPr>
        <w:pStyle w:val="Tablefin"/>
      </w:pPr>
    </w:p>
    <w:p w14:paraId="4CF20610" w14:textId="77777777" w:rsidR="00BC38A0" w:rsidRPr="00D43998" w:rsidRDefault="00BC38A0" w:rsidP="00630697">
      <w:pPr>
        <w:rPr>
          <w:lang w:val="en-US"/>
        </w:rPr>
      </w:pPr>
      <w:r w:rsidRPr="00D43998">
        <w:rPr>
          <w:lang w:val="en-US"/>
        </w:rPr>
        <w:lastRenderedPageBreak/>
        <w:t>Almost all the radars used aboard river and pleasure craft operate in the frequency band 9 200</w:t>
      </w:r>
      <w:r w:rsidRPr="00D43998">
        <w:rPr>
          <w:lang w:val="en-US"/>
        </w:rPr>
        <w:noBreakHyphen/>
        <w:t>9 500 MHz. Most of the IMO and fishing-craft radars also operate in the same frequency band, although substantial numbers of IMO radars operate in the frequency band 2 900-3 100 MHz.</w:t>
      </w:r>
    </w:p>
    <w:p w14:paraId="7BDF8314" w14:textId="77777777" w:rsidR="00BC38A0" w:rsidRPr="00D43998" w:rsidRDefault="00BC38A0" w:rsidP="00630697">
      <w:pPr>
        <w:rPr>
          <w:lang w:val="en-US"/>
        </w:rPr>
      </w:pPr>
      <w:r w:rsidRPr="00D43998">
        <w:rPr>
          <w:lang w:val="en-US"/>
        </w:rPr>
        <w:t xml:space="preserve">The radar characteristics that affect the efficient use of the spectrum, including protection criteria, are those associated with the radar antenna and transmitter/receiver. Most of the maritime radars use slotted array antennas, however, some of the pleasure craft radars </w:t>
      </w:r>
      <w:r w:rsidR="00630697">
        <w:rPr>
          <w:lang w:val="en-US"/>
        </w:rPr>
        <w:t xml:space="preserve">employ </w:t>
      </w:r>
      <w:r w:rsidRPr="00D43998">
        <w:rPr>
          <w:lang w:val="en-US"/>
        </w:rPr>
        <w:t>patch arrays or horns.</w:t>
      </w:r>
    </w:p>
    <w:p w14:paraId="48B48C5A" w14:textId="77777777" w:rsidR="00BC38A0" w:rsidRPr="00D43998" w:rsidRDefault="00BC38A0" w:rsidP="00630697">
      <w:pPr>
        <w:pStyle w:val="Heading1"/>
        <w:rPr>
          <w:lang w:val="en-US"/>
        </w:rPr>
      </w:pPr>
      <w:r w:rsidRPr="00D43998">
        <w:rPr>
          <w:lang w:val="en-US"/>
        </w:rPr>
        <w:t>4</w:t>
      </w:r>
      <w:r w:rsidRPr="00D43998">
        <w:rPr>
          <w:lang w:val="en-US"/>
        </w:rPr>
        <w:tab/>
        <w:t>Additional information relevant to maritime radionavigation radars</w:t>
      </w:r>
    </w:p>
    <w:p w14:paraId="51793CB9" w14:textId="77777777" w:rsidR="00BC38A0" w:rsidRPr="00D43998" w:rsidRDefault="00BC38A0" w:rsidP="00630697">
      <w:pPr>
        <w:pStyle w:val="Heading2"/>
        <w:rPr>
          <w:lang w:val="en-US"/>
        </w:rPr>
      </w:pPr>
      <w:r w:rsidRPr="00D43998">
        <w:rPr>
          <w:lang w:val="en-US"/>
        </w:rPr>
        <w:t>4.1</w:t>
      </w:r>
      <w:r w:rsidRPr="00D43998">
        <w:rPr>
          <w:lang w:val="en-US"/>
        </w:rPr>
        <w:tab/>
        <w:t>Performance requirements and interference effects</w:t>
      </w:r>
    </w:p>
    <w:p w14:paraId="331B71DB" w14:textId="77777777" w:rsidR="00BC38A0" w:rsidRPr="00D43998" w:rsidRDefault="00BC38A0" w:rsidP="00630697">
      <w:pPr>
        <w:rPr>
          <w:lang w:val="en-US"/>
        </w:rPr>
      </w:pPr>
      <w:r w:rsidRPr="00D43998">
        <w:rPr>
          <w:lang w:val="en-US"/>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3EEBA092" w14:textId="77777777" w:rsidR="00BC38A0" w:rsidRPr="00D43998" w:rsidRDefault="00BC38A0" w:rsidP="00BC38A0">
      <w:pPr>
        <w:pStyle w:val="enumlev1"/>
        <w:rPr>
          <w:lang w:val="en-US"/>
        </w:rPr>
      </w:pPr>
      <w:r w:rsidRPr="00D43998">
        <w:rPr>
          <w:lang w:val="en-US"/>
        </w:rPr>
        <w:t>–</w:t>
      </w:r>
      <w:r w:rsidRPr="00D43998">
        <w:rPr>
          <w:lang w:val="en-US"/>
        </w:rPr>
        <w:tab/>
        <w:t>diffuse effects, e.g. desensitization or reduction of detection range, target drop-outs and reduction of update rate;</w:t>
      </w:r>
    </w:p>
    <w:p w14:paraId="707BDBD9" w14:textId="77777777" w:rsidR="00BC38A0" w:rsidRPr="00D43998" w:rsidRDefault="00BC38A0" w:rsidP="00BC38A0">
      <w:pPr>
        <w:pStyle w:val="enumlev1"/>
        <w:rPr>
          <w:lang w:val="en-US"/>
        </w:rPr>
      </w:pPr>
      <w:r w:rsidRPr="00D43998">
        <w:rPr>
          <w:lang w:val="en-US"/>
        </w:rPr>
        <w:t>–</w:t>
      </w:r>
      <w:r w:rsidRPr="00D43998">
        <w:rPr>
          <w:lang w:val="en-US"/>
        </w:rPr>
        <w:tab/>
        <w:t>discrete effects, e.g. detected interference, increase of false-alarm rate.</w:t>
      </w:r>
    </w:p>
    <w:p w14:paraId="5AAE19BA" w14:textId="77777777" w:rsidR="00BC38A0" w:rsidRPr="00D43998" w:rsidRDefault="00BC38A0" w:rsidP="00BC38A0">
      <w:pPr>
        <w:rPr>
          <w:lang w:val="en-US"/>
        </w:rPr>
      </w:pPr>
      <w:r w:rsidRPr="00D43998">
        <w:rPr>
          <w:lang w:val="en-US"/>
        </w:rPr>
        <w:t>Associated with these types of degradation, the protection criteria are associated with threshold values of parameters, e.g. for a collision avoidance system:</w:t>
      </w:r>
    </w:p>
    <w:p w14:paraId="641DE530" w14:textId="77777777" w:rsidR="00BC38A0" w:rsidRPr="00D43998" w:rsidRDefault="00BC38A0" w:rsidP="00BC38A0">
      <w:pPr>
        <w:pStyle w:val="enumlev1"/>
        <w:rPr>
          <w:lang w:val="en-US"/>
        </w:rPr>
      </w:pPr>
      <w:r w:rsidRPr="00D43998">
        <w:rPr>
          <w:lang w:val="en-US"/>
        </w:rPr>
        <w:t>–</w:t>
      </w:r>
      <w:r w:rsidRPr="00D43998">
        <w:rPr>
          <w:lang w:val="en-US"/>
        </w:rPr>
        <w:tab/>
        <w:t>tolerable reduction of detection range and associated desensitization;</w:t>
      </w:r>
    </w:p>
    <w:p w14:paraId="69EE3C80" w14:textId="77777777" w:rsidR="00BC38A0" w:rsidRPr="00D43998" w:rsidRDefault="00BC38A0" w:rsidP="00BC38A0">
      <w:pPr>
        <w:pStyle w:val="enumlev1"/>
        <w:rPr>
          <w:lang w:val="en-US"/>
        </w:rPr>
      </w:pPr>
      <w:r w:rsidRPr="00D43998">
        <w:rPr>
          <w:lang w:val="en-US"/>
        </w:rPr>
        <w:t>–</w:t>
      </w:r>
      <w:r w:rsidRPr="00D43998">
        <w:rPr>
          <w:lang w:val="en-US"/>
        </w:rPr>
        <w:tab/>
        <w:t>tolerable missed-scan rate;</w:t>
      </w:r>
    </w:p>
    <w:p w14:paraId="7393E113" w14:textId="77777777" w:rsidR="00BC38A0" w:rsidRPr="00D43998" w:rsidRDefault="00BC38A0" w:rsidP="00BC38A0">
      <w:pPr>
        <w:pStyle w:val="enumlev1"/>
        <w:rPr>
          <w:lang w:val="en-US"/>
        </w:rPr>
      </w:pPr>
      <w:r w:rsidRPr="00D43998">
        <w:rPr>
          <w:lang w:val="en-US"/>
        </w:rPr>
        <w:t>–</w:t>
      </w:r>
      <w:r w:rsidRPr="00D43998">
        <w:rPr>
          <w:lang w:val="en-US"/>
        </w:rPr>
        <w:tab/>
        <w:t>tolerable maximum false-alarm rate;</w:t>
      </w:r>
    </w:p>
    <w:p w14:paraId="0B2E894C" w14:textId="77777777" w:rsidR="00BC38A0" w:rsidRPr="00D43998" w:rsidRDefault="00BC38A0" w:rsidP="00BC38A0">
      <w:pPr>
        <w:pStyle w:val="enumlev1"/>
        <w:rPr>
          <w:lang w:val="en-US"/>
        </w:rPr>
      </w:pPr>
      <w:r w:rsidRPr="00D43998">
        <w:rPr>
          <w:lang w:val="en-US"/>
        </w:rPr>
        <w:t>–</w:t>
      </w:r>
      <w:r w:rsidRPr="00D43998">
        <w:rPr>
          <w:lang w:val="en-US"/>
        </w:rPr>
        <w:tab/>
        <w:t>tolerable loss of real targets;</w:t>
      </w:r>
    </w:p>
    <w:p w14:paraId="1355D199" w14:textId="77777777" w:rsidR="00BC38A0" w:rsidRPr="00D43998" w:rsidRDefault="00BC38A0" w:rsidP="00BC38A0">
      <w:pPr>
        <w:pStyle w:val="enumlev1"/>
        <w:rPr>
          <w:lang w:val="en-US"/>
        </w:rPr>
      </w:pPr>
      <w:r w:rsidRPr="00D43998">
        <w:rPr>
          <w:lang w:val="en-US"/>
        </w:rPr>
        <w:t>–</w:t>
      </w:r>
      <w:r w:rsidRPr="00D43998">
        <w:rPr>
          <w:lang w:val="en-US"/>
        </w:rPr>
        <w:tab/>
        <w:t>tolerable errors in estimation of target position.</w:t>
      </w:r>
    </w:p>
    <w:p w14:paraId="5E569BC5" w14:textId="77777777" w:rsidR="00BC38A0" w:rsidRPr="00D43998" w:rsidRDefault="00BC38A0" w:rsidP="00630697">
      <w:pPr>
        <w:rPr>
          <w:lang w:val="en-US"/>
        </w:rPr>
      </w:pPr>
      <w:r w:rsidRPr="00D43998">
        <w:rPr>
          <w:lang w:val="en-US"/>
        </w:rPr>
        <w:t>The operational requirement for maritime radars is a function of the operational scenario. This is related to the distance from shore and sea obstacles. In simplistic terms this can be described as oceanic, coastal or harbour/port scenarios.</w:t>
      </w:r>
    </w:p>
    <w:p w14:paraId="3BA2AF74" w14:textId="77777777" w:rsidR="00BC38A0" w:rsidRPr="00D43998" w:rsidRDefault="00BC38A0" w:rsidP="00BC38A0">
      <w:pPr>
        <w:rPr>
          <w:lang w:val="en-US"/>
        </w:rPr>
      </w:pPr>
      <w:r w:rsidRPr="00D43998">
        <w:rPr>
          <w:lang w:val="en-US"/>
        </w:rPr>
        <w:t>The IMO has adopted a revision to the operational performance standards for maritime radar</w:t>
      </w:r>
      <w:r w:rsidRPr="00527337">
        <w:rPr>
          <w:rStyle w:val="FootnoteReference"/>
        </w:rPr>
        <w:footnoteReference w:id="2"/>
      </w:r>
      <w:r w:rsidRPr="00D43998">
        <w:rPr>
          <w:lang w:val="en-US"/>
        </w:rPr>
        <w:t>. The IMO revision, for the first time, gives recognition to the possibility of interference from other radio services.</w:t>
      </w:r>
    </w:p>
    <w:p w14:paraId="6B31DBA4" w14:textId="77777777" w:rsidR="00BC38A0" w:rsidRPr="00D43998" w:rsidRDefault="00BC38A0" w:rsidP="00630697">
      <w:pPr>
        <w:rPr>
          <w:lang w:val="en-US"/>
        </w:rPr>
      </w:pPr>
      <w:r w:rsidRPr="00D43998">
        <w:rPr>
          <w:lang w:val="en-US"/>
        </w:rPr>
        <w:t>Most importantly, the international maritime authorities have stated, without reservation, in their recent update of the IMO Safety of Life at Sea Convention, that radar remains a primary sensor for the avoidance of collisions.</w:t>
      </w:r>
    </w:p>
    <w:p w14:paraId="72C40EFF" w14:textId="77777777" w:rsidR="00BC38A0" w:rsidRPr="00D43998" w:rsidRDefault="00BC38A0" w:rsidP="00630697">
      <w:pPr>
        <w:rPr>
          <w:lang w:val="en-US"/>
        </w:rPr>
      </w:pPr>
      <w:r w:rsidRPr="00D43998">
        <w:rPr>
          <w:lang w:val="en-US"/>
        </w:rPr>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6680468B" w14:textId="77777777" w:rsidR="00BC38A0" w:rsidRPr="00D43998" w:rsidRDefault="00BC38A0" w:rsidP="00630697">
      <w:pPr>
        <w:rPr>
          <w:lang w:val="en-US"/>
        </w:rPr>
      </w:pPr>
      <w:r w:rsidRPr="00D43998">
        <w:rPr>
          <w:lang w:val="en-US"/>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621F30B7" w14:textId="77777777" w:rsidR="00BC38A0" w:rsidRPr="00D43998" w:rsidRDefault="00BC38A0" w:rsidP="00630697">
      <w:pPr>
        <w:keepNext/>
        <w:keepLines/>
        <w:rPr>
          <w:lang w:val="en-US"/>
        </w:rPr>
      </w:pPr>
      <w:r w:rsidRPr="00D43998">
        <w:rPr>
          <w:lang w:val="en-US"/>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D43998">
        <w:rPr>
          <w:vertAlign w:val="superscript"/>
          <w:lang w:val="en-US"/>
        </w:rPr>
        <w:t>−4</w:t>
      </w:r>
      <w:r w:rsidRPr="00D43998">
        <w:rPr>
          <w:lang w:val="en-US"/>
        </w:rPr>
        <w:t>. The specified targets include small vessels with a radar reflector meeting IMO performance standards, as well as navigation buoys and small vessels with no radar reflector, each at particular ranges</w:t>
      </w:r>
      <w:r w:rsidRPr="00527337">
        <w:rPr>
          <w:rStyle w:val="FootnoteReference"/>
        </w:rPr>
        <w:footnoteReference w:id="3"/>
      </w:r>
      <w:r w:rsidRPr="00D43998">
        <w:rPr>
          <w:lang w:val="en-US"/>
        </w:rPr>
        <w:t>. The standards also require range and bearing accuracy to be within 30 m and 1</w:t>
      </w:r>
      <w:r w:rsidRPr="00527337">
        <w:rPr>
          <w:szCs w:val="24"/>
        </w:rPr>
        <w:sym w:font="Symbol" w:char="F0B0"/>
      </w:r>
      <w:r w:rsidRPr="00D43998">
        <w:rPr>
          <w:lang w:val="en-US"/>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527337">
        <w:rPr>
          <w:szCs w:val="24"/>
        </w:rPr>
        <w:sym w:font="Symbol" w:char="F0B0"/>
      </w:r>
      <w:r w:rsidRPr="00D43998">
        <w:rPr>
          <w:lang w:val="en-US"/>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619CBDBC" w14:textId="77777777" w:rsidR="00BC38A0" w:rsidRPr="00D43998" w:rsidRDefault="00BC38A0" w:rsidP="00630697">
      <w:pPr>
        <w:pStyle w:val="Heading2"/>
        <w:rPr>
          <w:lang w:val="en-US"/>
        </w:rPr>
      </w:pPr>
      <w:r w:rsidRPr="00D43998">
        <w:rPr>
          <w:lang w:val="en-US"/>
        </w:rPr>
        <w:t>4.2</w:t>
      </w:r>
      <w:r w:rsidRPr="00D43998">
        <w:rPr>
          <w:lang w:val="en-US"/>
        </w:rPr>
        <w:tab/>
        <w:t>Special description for New Marine Navigation Radar S13</w:t>
      </w:r>
    </w:p>
    <w:p w14:paraId="5527CCA8" w14:textId="77777777" w:rsidR="00BC38A0" w:rsidRPr="00D43998" w:rsidRDefault="00BC38A0" w:rsidP="00630697">
      <w:pPr>
        <w:rPr>
          <w:lang w:val="en-US"/>
        </w:rPr>
      </w:pPr>
      <w:r w:rsidRPr="00D43998">
        <w:rPr>
          <w:lang w:val="en-US"/>
        </w:rPr>
        <w:t xml:space="preserve">The transmitter of Radar S13 is solid state that used chirp waveform and conforms to the design requirements of IMO minimum performance requirements IEC 62388 (new radar standard </w:t>
      </w:r>
      <w:r w:rsidR="00630697">
        <w:rPr>
          <w:lang w:val="en-US"/>
        </w:rPr>
        <w:t>–</w:t>
      </w:r>
      <w:r w:rsidRPr="00D43998">
        <w:rPr>
          <w:lang w:val="en-US"/>
        </w:rPr>
        <w:t xml:space="preserve"> July</w:t>
      </w:r>
      <w:r w:rsidR="00630697">
        <w:rPr>
          <w:lang w:val="en-US"/>
        </w:rPr>
        <w:t xml:space="preserve"> 2008). </w:t>
      </w:r>
      <w:r w:rsidRPr="00D43998">
        <w:rPr>
          <w:lang w:val="en-US"/>
        </w:rPr>
        <w:t>The radar is capable of operating in a number of modes with each mode optimized for a parti</w:t>
      </w:r>
      <w:r w:rsidR="00630697">
        <w:rPr>
          <w:lang w:val="en-US"/>
        </w:rPr>
        <w:t xml:space="preserve">cular operational requirement. </w:t>
      </w:r>
      <w:r w:rsidRPr="00D43998">
        <w:rPr>
          <w:lang w:val="en-US"/>
        </w:rPr>
        <w:t>The modes of operations are river/canal surveillance, estuary surveillance, costal surveillance, low power mode, and for Helicopter g</w:t>
      </w:r>
      <w:r w:rsidR="00630697">
        <w:rPr>
          <w:lang w:val="en-US"/>
        </w:rPr>
        <w:t xml:space="preserve">uidance for search and rescue. </w:t>
      </w:r>
      <w:r w:rsidRPr="00D43998">
        <w:rPr>
          <w:lang w:val="en-US"/>
        </w:rPr>
        <w:t>Some of the important features of radar S13 are:</w:t>
      </w:r>
    </w:p>
    <w:p w14:paraId="72E3306E" w14:textId="77777777" w:rsidR="00BC38A0" w:rsidRPr="00D43998" w:rsidRDefault="00BC38A0" w:rsidP="00BC38A0">
      <w:pPr>
        <w:pStyle w:val="enumlev1"/>
        <w:rPr>
          <w:lang w:val="en-US"/>
        </w:rPr>
      </w:pPr>
      <w:r w:rsidRPr="00D43998">
        <w:rPr>
          <w:lang w:val="en-US"/>
        </w:rPr>
        <w:t>–</w:t>
      </w:r>
      <w:r w:rsidRPr="00D43998">
        <w:rPr>
          <w:lang w:val="en-US"/>
        </w:rPr>
        <w:tab/>
        <w:t>Solid state transmitter that use transistors instead of a magnetron,</w:t>
      </w:r>
    </w:p>
    <w:p w14:paraId="10C5DF47" w14:textId="77777777" w:rsidR="00BC38A0" w:rsidRPr="00D43998" w:rsidRDefault="00BC38A0" w:rsidP="00BC38A0">
      <w:pPr>
        <w:pStyle w:val="enumlev1"/>
        <w:rPr>
          <w:lang w:val="en-US"/>
        </w:rPr>
      </w:pPr>
      <w:r w:rsidRPr="00D43998">
        <w:rPr>
          <w:lang w:val="en-US"/>
        </w:rPr>
        <w:t>–</w:t>
      </w:r>
      <w:r w:rsidRPr="00D43998">
        <w:rPr>
          <w:lang w:val="en-US"/>
        </w:rPr>
        <w:tab/>
        <w:t>Coherent transmitter and receiver,</w:t>
      </w:r>
    </w:p>
    <w:p w14:paraId="12136F40" w14:textId="77777777" w:rsidR="00BC38A0" w:rsidRPr="00D43998" w:rsidRDefault="00BC38A0" w:rsidP="00BC38A0">
      <w:pPr>
        <w:pStyle w:val="enumlev1"/>
        <w:rPr>
          <w:lang w:val="en-US"/>
        </w:rPr>
      </w:pPr>
      <w:r w:rsidRPr="00D43998">
        <w:rPr>
          <w:lang w:val="en-US"/>
        </w:rPr>
        <w:t>–</w:t>
      </w:r>
      <w:r w:rsidRPr="00D43998">
        <w:rPr>
          <w:lang w:val="en-US"/>
        </w:rPr>
        <w:tab/>
        <w:t>Non-Linear frequency modulation and Pulse compression are used to recover range resolution,</w:t>
      </w:r>
    </w:p>
    <w:p w14:paraId="0E9FB688" w14:textId="77777777" w:rsidR="00BC38A0" w:rsidRPr="00D43998" w:rsidRDefault="00BC38A0" w:rsidP="00630697">
      <w:pPr>
        <w:pStyle w:val="enumlev1"/>
        <w:rPr>
          <w:lang w:val="en-US"/>
        </w:rPr>
      </w:pPr>
      <w:r w:rsidRPr="00D43998">
        <w:rPr>
          <w:lang w:val="en-US"/>
        </w:rPr>
        <w:t>–</w:t>
      </w:r>
      <w:r w:rsidRPr="00D43998">
        <w:rPr>
          <w:lang w:val="en-US"/>
        </w:rPr>
        <w:tab/>
        <w:t>Target presence is determined using digital signal processing employing Doppler processing and variable threshold constant</w:t>
      </w:r>
      <w:r w:rsidR="00630697">
        <w:rPr>
          <w:lang w:val="en-US"/>
        </w:rPr>
        <w:t>-</w:t>
      </w:r>
      <w:r w:rsidRPr="00D43998">
        <w:rPr>
          <w:lang w:val="en-US"/>
        </w:rPr>
        <w:t>false</w:t>
      </w:r>
      <w:r w:rsidR="00630697">
        <w:rPr>
          <w:lang w:val="en-US"/>
        </w:rPr>
        <w:t>-</w:t>
      </w:r>
      <w:r w:rsidRPr="00D43998">
        <w:rPr>
          <w:lang w:val="en-US"/>
        </w:rPr>
        <w:t>alarm</w:t>
      </w:r>
      <w:r w:rsidR="00630697">
        <w:rPr>
          <w:lang w:val="en-US"/>
        </w:rPr>
        <w:t>-</w:t>
      </w:r>
      <w:r w:rsidRPr="00D43998">
        <w:rPr>
          <w:lang w:val="en-US"/>
        </w:rPr>
        <w:t>rate (CFAR),</w:t>
      </w:r>
    </w:p>
    <w:p w14:paraId="202A2F70" w14:textId="77777777" w:rsidR="00BC38A0" w:rsidRPr="00D43998" w:rsidRDefault="00BC38A0" w:rsidP="00630697">
      <w:pPr>
        <w:pStyle w:val="enumlev1"/>
        <w:rPr>
          <w:lang w:val="en-US"/>
        </w:rPr>
      </w:pPr>
      <w:r w:rsidRPr="00D43998">
        <w:rPr>
          <w:lang w:val="en-US"/>
        </w:rPr>
        <w:t>–</w:t>
      </w:r>
      <w:r w:rsidRPr="00D43998">
        <w:rPr>
          <w:lang w:val="en-US"/>
        </w:rPr>
        <w:tab/>
        <w:t>Antenna size is 3.7 or 5.5 m long with a horizontal beamwidth of less than 0.7</w:t>
      </w:r>
      <w:r w:rsidR="00630697">
        <w:rPr>
          <w:lang w:val="en-US"/>
        </w:rPr>
        <w:t> </w:t>
      </w:r>
      <w:r w:rsidRPr="00D43998">
        <w:rPr>
          <w:lang w:val="en-US"/>
        </w:rPr>
        <w:t>degrees (antenna width =3.7 m) or less than 0.45 degrees (antenna width =5.5 m),</w:t>
      </w:r>
    </w:p>
    <w:p w14:paraId="0D6A9FBA" w14:textId="77777777" w:rsidR="00BC38A0" w:rsidRPr="00D43998" w:rsidRDefault="00BC38A0" w:rsidP="00BC38A0">
      <w:pPr>
        <w:pStyle w:val="enumlev1"/>
        <w:rPr>
          <w:lang w:val="en-US"/>
        </w:rPr>
      </w:pPr>
      <w:r w:rsidRPr="00D43998">
        <w:rPr>
          <w:lang w:val="en-US"/>
        </w:rPr>
        <w:t>–</w:t>
      </w:r>
      <w:r w:rsidRPr="00D43998">
        <w:rPr>
          <w:lang w:val="en-US"/>
        </w:rPr>
        <w:tab/>
        <w:t>Low voltage operation,</w:t>
      </w:r>
    </w:p>
    <w:p w14:paraId="4E7E5359" w14:textId="77777777" w:rsidR="00BC38A0" w:rsidRPr="00D43998" w:rsidRDefault="00BC38A0" w:rsidP="00630697">
      <w:pPr>
        <w:pStyle w:val="enumlev1"/>
        <w:rPr>
          <w:lang w:val="en-US"/>
        </w:rPr>
      </w:pPr>
      <w:r w:rsidRPr="00D43998">
        <w:rPr>
          <w:lang w:val="en-US"/>
        </w:rPr>
        <w:t>–</w:t>
      </w:r>
      <w:r w:rsidRPr="00D43998">
        <w:rPr>
          <w:lang w:val="en-US"/>
        </w:rPr>
        <w:tab/>
        <w:t>Pulse repetition frequency</w:t>
      </w:r>
      <w:r w:rsidR="00630697">
        <w:rPr>
          <w:lang w:val="en-US"/>
        </w:rPr>
        <w:t xml:space="preserve"> discrimination. </w:t>
      </w:r>
      <w:r w:rsidRPr="00D43998">
        <w:rPr>
          <w:lang w:val="en-US"/>
        </w:rPr>
        <w:t>The radar uses 3 Pulse Transmission Frames with short pulses that enable 30</w:t>
      </w:r>
      <w:r w:rsidR="00630697">
        <w:rPr>
          <w:lang w:val="en-US"/>
        </w:rPr>
        <w:t> </w:t>
      </w:r>
      <w:r w:rsidRPr="00D43998">
        <w:rPr>
          <w:lang w:val="en-US"/>
        </w:rPr>
        <w:t xml:space="preserve">m minimum range, medium and long pulses provide detection performance with effective </w:t>
      </w:r>
      <w:r w:rsidR="00630697">
        <w:rPr>
          <w:lang w:val="en-US"/>
        </w:rPr>
        <w:t>pulse repetition frequency (</w:t>
      </w:r>
      <w:r w:rsidRPr="00D43998">
        <w:rPr>
          <w:lang w:val="en-US"/>
        </w:rPr>
        <w:t>PRF</w:t>
      </w:r>
      <w:r w:rsidR="00630697">
        <w:rPr>
          <w:lang w:val="en-US"/>
        </w:rPr>
        <w:t>)</w:t>
      </w:r>
      <w:r w:rsidRPr="00D43998">
        <w:rPr>
          <w:lang w:val="en-US"/>
        </w:rPr>
        <w:t xml:space="preserve"> of 2</w:t>
      </w:r>
      <w:r w:rsidR="00630697">
        <w:rPr>
          <w:lang w:val="en-US"/>
        </w:rPr>
        <w:t> </w:t>
      </w:r>
      <w:r w:rsidRPr="00D43998">
        <w:rPr>
          <w:lang w:val="en-US"/>
        </w:rPr>
        <w:t>268 Hz,</w:t>
      </w:r>
    </w:p>
    <w:p w14:paraId="5F5060AF" w14:textId="77777777" w:rsidR="00BC38A0" w:rsidRPr="00D43998" w:rsidRDefault="00BC38A0" w:rsidP="00BC38A0">
      <w:pPr>
        <w:pStyle w:val="enumlev1"/>
        <w:rPr>
          <w:lang w:val="en-US"/>
        </w:rPr>
      </w:pPr>
      <w:r w:rsidRPr="00D43998">
        <w:rPr>
          <w:lang w:val="en-US"/>
        </w:rPr>
        <w:t>–</w:t>
      </w:r>
      <w:r w:rsidRPr="00D43998">
        <w:rPr>
          <w:lang w:val="en-US"/>
        </w:rPr>
        <w:tab/>
        <w:t>The radar utilizes multiple frames on Target per antenna beamwidth,</w:t>
      </w:r>
    </w:p>
    <w:p w14:paraId="299A143C" w14:textId="77777777" w:rsidR="00BC38A0" w:rsidRPr="00D43998" w:rsidRDefault="00BC38A0" w:rsidP="00BC38A0">
      <w:pPr>
        <w:pStyle w:val="enumlev1"/>
        <w:rPr>
          <w:lang w:val="en-US"/>
        </w:rPr>
      </w:pPr>
      <w:r w:rsidRPr="00D43998">
        <w:rPr>
          <w:lang w:val="en-US"/>
        </w:rPr>
        <w:t>–</w:t>
      </w:r>
      <w:r w:rsidRPr="00D43998">
        <w:rPr>
          <w:lang w:val="en-US"/>
        </w:rPr>
        <w:tab/>
        <w:t>Utilizes Doppler processing techniques,</w:t>
      </w:r>
    </w:p>
    <w:p w14:paraId="1707028A" w14:textId="77777777" w:rsidR="00BC38A0" w:rsidRPr="00D43998" w:rsidRDefault="00BC38A0" w:rsidP="00BC38A0">
      <w:pPr>
        <w:pStyle w:val="enumlev1"/>
        <w:rPr>
          <w:lang w:val="en-US"/>
        </w:rPr>
      </w:pPr>
      <w:r w:rsidRPr="00D43998">
        <w:rPr>
          <w:lang w:val="en-US"/>
        </w:rPr>
        <w:t>–</w:t>
      </w:r>
      <w:r w:rsidRPr="00D43998">
        <w:rPr>
          <w:lang w:val="en-US"/>
        </w:rPr>
        <w:tab/>
        <w:t>Peak power is 200 watts with 170 watts minimum power at 13% duty cycle,</w:t>
      </w:r>
    </w:p>
    <w:p w14:paraId="02F91937" w14:textId="77777777" w:rsidR="00BC38A0" w:rsidRPr="00D43998" w:rsidRDefault="00BC38A0" w:rsidP="00BC38A0">
      <w:pPr>
        <w:pStyle w:val="enumlev1"/>
        <w:rPr>
          <w:lang w:val="en-US"/>
        </w:rPr>
      </w:pPr>
      <w:r w:rsidRPr="00D43998">
        <w:rPr>
          <w:lang w:val="en-US"/>
        </w:rPr>
        <w:t>–</w:t>
      </w:r>
      <w:r w:rsidRPr="00D43998">
        <w:rPr>
          <w:lang w:val="en-US"/>
        </w:rPr>
        <w:tab/>
        <w:t>Controlled RF Spectrum that is ITU compliant and selection of 12 transmit RF frequencies providing frequency diversity to improve target detection,</w:t>
      </w:r>
    </w:p>
    <w:p w14:paraId="2949057C" w14:textId="77777777" w:rsidR="00BC38A0" w:rsidRPr="00D43998" w:rsidRDefault="00BC38A0" w:rsidP="00BC38A0">
      <w:pPr>
        <w:pStyle w:val="enumlev1"/>
        <w:rPr>
          <w:lang w:val="en-US"/>
        </w:rPr>
      </w:pPr>
      <w:r w:rsidRPr="00D43998">
        <w:rPr>
          <w:lang w:val="en-US"/>
        </w:rPr>
        <w:t>–</w:t>
      </w:r>
      <w:r w:rsidRPr="00D43998">
        <w:rPr>
          <w:lang w:val="en-US"/>
        </w:rPr>
        <w:tab/>
        <w:t>Radar waveform are digitally generated,</w:t>
      </w:r>
    </w:p>
    <w:p w14:paraId="716429DB" w14:textId="77777777" w:rsidR="00BC38A0" w:rsidRPr="00D43998" w:rsidRDefault="00BC38A0" w:rsidP="00BC38A0">
      <w:pPr>
        <w:pStyle w:val="enumlev1"/>
        <w:rPr>
          <w:lang w:val="en-US"/>
        </w:rPr>
      </w:pPr>
      <w:r w:rsidRPr="00D43998">
        <w:rPr>
          <w:lang w:val="en-US"/>
        </w:rPr>
        <w:t>–</w:t>
      </w:r>
      <w:r w:rsidRPr="00D43998">
        <w:rPr>
          <w:lang w:val="en-US"/>
        </w:rPr>
        <w:tab/>
        <w:t>The signal processing provides protection from multiple time around echoes,</w:t>
      </w:r>
    </w:p>
    <w:p w14:paraId="2AA6B62A" w14:textId="77777777" w:rsidR="00BC38A0" w:rsidRPr="00D43998" w:rsidRDefault="00BC38A0" w:rsidP="00BC38A0">
      <w:pPr>
        <w:pStyle w:val="enumlev1"/>
        <w:rPr>
          <w:lang w:val="en-US"/>
        </w:rPr>
      </w:pPr>
      <w:r w:rsidRPr="00D43998">
        <w:rPr>
          <w:lang w:val="en-US"/>
        </w:rPr>
        <w:t>–</w:t>
      </w:r>
      <w:r w:rsidRPr="00D43998">
        <w:rPr>
          <w:lang w:val="en-US"/>
        </w:rPr>
        <w:tab/>
        <w:t>Provides improved detection and rain and sea clutter rejection performance,</w:t>
      </w:r>
    </w:p>
    <w:p w14:paraId="58A7299F" w14:textId="77777777" w:rsidR="00BC38A0" w:rsidRPr="00D43998" w:rsidRDefault="00BC38A0" w:rsidP="00BC38A0">
      <w:pPr>
        <w:pStyle w:val="enumlev1"/>
        <w:rPr>
          <w:lang w:val="en-US"/>
        </w:rPr>
      </w:pPr>
      <w:r w:rsidRPr="00D43998">
        <w:rPr>
          <w:lang w:val="en-US"/>
        </w:rPr>
        <w:t>–</w:t>
      </w:r>
      <w:r w:rsidRPr="00D43998">
        <w:rPr>
          <w:lang w:val="en-US"/>
        </w:rPr>
        <w:tab/>
        <w:t>Provides energy for detection and meets minimum range constraint of IMO,</w:t>
      </w:r>
    </w:p>
    <w:p w14:paraId="1FF493BA" w14:textId="77777777" w:rsidR="00BC38A0" w:rsidRPr="00D43998" w:rsidRDefault="00BC38A0" w:rsidP="00BC38A0">
      <w:pPr>
        <w:pStyle w:val="enumlev1"/>
        <w:rPr>
          <w:lang w:val="en-US"/>
        </w:rPr>
      </w:pPr>
      <w:r w:rsidRPr="00D43998">
        <w:rPr>
          <w:lang w:val="en-US"/>
        </w:rPr>
        <w:t>–</w:t>
      </w:r>
      <w:r w:rsidRPr="00D43998">
        <w:rPr>
          <w:lang w:val="en-US"/>
        </w:rPr>
        <w:tab/>
        <w:t>The radar range cell size is maintained over the entire instrumented range,</w:t>
      </w:r>
    </w:p>
    <w:p w14:paraId="04D40DAE" w14:textId="77777777" w:rsidR="00BC38A0" w:rsidRPr="00D43998" w:rsidRDefault="00BC38A0" w:rsidP="00BC38A0">
      <w:pPr>
        <w:pStyle w:val="enumlev1"/>
        <w:spacing w:before="40"/>
        <w:rPr>
          <w:lang w:val="en-US"/>
        </w:rPr>
      </w:pPr>
      <w:r w:rsidRPr="00D43998">
        <w:rPr>
          <w:lang w:val="en-US"/>
        </w:rPr>
        <w:t>–</w:t>
      </w:r>
      <w:r w:rsidRPr="00D43998">
        <w:rPr>
          <w:lang w:val="en-US"/>
        </w:rPr>
        <w:tab/>
        <w:t>Low power mode is available that reduces transmit power by 7 dB.</w:t>
      </w:r>
    </w:p>
    <w:p w14:paraId="561D8E26" w14:textId="77777777" w:rsidR="00BC38A0" w:rsidRPr="00D43998" w:rsidRDefault="00BC38A0" w:rsidP="00E817E6">
      <w:pPr>
        <w:pStyle w:val="Heading1"/>
        <w:rPr>
          <w:lang w:val="en-US"/>
        </w:rPr>
      </w:pPr>
      <w:r w:rsidRPr="00D43998">
        <w:rPr>
          <w:lang w:val="en-US"/>
        </w:rPr>
        <w:lastRenderedPageBreak/>
        <w:t>5</w:t>
      </w:r>
      <w:r w:rsidRPr="00D43998">
        <w:rPr>
          <w:lang w:val="en-US"/>
        </w:rPr>
        <w:tab/>
        <w:t>Additional information relevant to unmanned aircraft detect and avoid radars</w:t>
      </w:r>
    </w:p>
    <w:p w14:paraId="46E31BA6" w14:textId="77777777" w:rsidR="00BC38A0" w:rsidRPr="00D43998" w:rsidRDefault="00BC38A0" w:rsidP="00E817E6">
      <w:pPr>
        <w:rPr>
          <w:lang w:val="en-US"/>
        </w:rPr>
      </w:pPr>
      <w:r w:rsidRPr="00D43998">
        <w:rPr>
          <w:lang w:val="en-US"/>
        </w:rPr>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(ATCRBS) transponder, Automatic Dependent Surveillance-Broadcast (ADS-B) system, Traffic alert and Collision Avoidance System (TCAS) or Airborne Colli</w:t>
      </w:r>
      <w:r w:rsidR="00E817E6">
        <w:rPr>
          <w:lang w:val="en-US"/>
        </w:rPr>
        <w:t xml:space="preserve">sion Avoidance System (ACAS).) </w:t>
      </w:r>
      <w:r w:rsidRPr="00D43998">
        <w:rPr>
          <w:lang w:val="en-US"/>
        </w:rPr>
        <w:t>The mission of this class of airborne radars encompasses several partially-overlapping functions referred to as collision avoidance, conflict avoidance, self</w:t>
      </w:r>
      <w:r w:rsidR="00E817E6">
        <w:rPr>
          <w:lang w:val="en-US"/>
        </w:rPr>
        <w:t>-</w:t>
      </w:r>
      <w:r w:rsidRPr="00D43998">
        <w:rPr>
          <w:lang w:val="en-US"/>
        </w:rPr>
        <w:t>separation, safe separation, s</w:t>
      </w:r>
      <w:r w:rsidR="00E817E6">
        <w:rPr>
          <w:lang w:val="en-US"/>
        </w:rPr>
        <w:t xml:space="preserve">ense-and-avoid and due regard. </w:t>
      </w:r>
      <w:r w:rsidRPr="00D43998">
        <w:rPr>
          <w:lang w:val="en-US"/>
        </w:rPr>
        <w:t>This class of radars is of particular interest in Unmanned Aircraft (UA) applications where there is no onboard pilot to provide the safety-of-flight function visually.</w:t>
      </w:r>
    </w:p>
    <w:p w14:paraId="11A892F6" w14:textId="77777777" w:rsidR="00BC38A0" w:rsidRPr="00D43998" w:rsidRDefault="00BC38A0" w:rsidP="00E817E6">
      <w:pPr>
        <w:rPr>
          <w:lang w:val="en-US"/>
        </w:rPr>
      </w:pPr>
      <w:r w:rsidRPr="00D43998">
        <w:rPr>
          <w:lang w:val="en-US"/>
        </w:rPr>
        <w:t>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w:t>
      </w:r>
      <w:r w:rsidR="00E817E6">
        <w:rPr>
          <w:lang w:val="en-US"/>
        </w:rPr>
        <w:t xml:space="preserve">nna. </w:t>
      </w:r>
      <w:r w:rsidRPr="00D43998">
        <w:rPr>
          <w:lang w:val="en-US"/>
        </w:rPr>
        <w:t xml:space="preserve">For this reason, all airborne DAA radars currently under development use either electronically scanned antennas or beamforming techniques to provide the required search and track functions. </w:t>
      </w:r>
    </w:p>
    <w:p w14:paraId="0B1AB12D" w14:textId="77777777" w:rsidR="00BC38A0" w:rsidRPr="00D43998" w:rsidRDefault="00BC38A0" w:rsidP="00E817E6">
      <w:pPr>
        <w:rPr>
          <w:lang w:val="en-US"/>
        </w:rPr>
      </w:pPr>
      <w:r w:rsidRPr="00D43998">
        <w:rPr>
          <w:lang w:val="en-US"/>
        </w:rPr>
        <w:t>The range required for detection and tracking depends on the a</w:t>
      </w:r>
      <w:r w:rsidR="00E817E6">
        <w:rPr>
          <w:lang w:val="en-US"/>
        </w:rPr>
        <w:t>mount of warning time required.</w:t>
      </w:r>
      <w:r w:rsidRPr="00D43998">
        <w:rPr>
          <w:lang w:val="en-US"/>
        </w:rPr>
        <w:t xml:space="preserve"> This in turn depends on the speed of the host platform (called the “ownship”), the speed of potential threats, the ownship’s maneuvering capability, the type of avoidance maneuver (e.g. lateral vs. vertical) and delays in initiating and exe</w:t>
      </w:r>
      <w:r w:rsidR="00E817E6">
        <w:rPr>
          <w:lang w:val="en-US"/>
        </w:rPr>
        <w:t xml:space="preserve">cuting the avoidance maneuver. </w:t>
      </w:r>
      <w:r w:rsidRPr="00D43998">
        <w:rPr>
          <w:lang w:val="en-US"/>
        </w:rPr>
        <w:t>A relatively fast UA with limited maneuverability would require a sensor with a greater range than a</w:t>
      </w:r>
      <w:r w:rsidR="00E817E6">
        <w:rPr>
          <w:lang w:val="en-US"/>
        </w:rPr>
        <w:t xml:space="preserve"> slower, more maneuverable UA. </w:t>
      </w:r>
      <w:r w:rsidRPr="00D43998">
        <w:rPr>
          <w:lang w:val="en-US"/>
        </w:rPr>
        <w:t>The range at which a threat warning must be issued is typically 2.5-20</w:t>
      </w:r>
      <w:r w:rsidR="00E817E6">
        <w:rPr>
          <w:lang w:val="en-US"/>
        </w:rPr>
        <w:t> </w:t>
      </w:r>
      <w:r w:rsidRPr="00D43998">
        <w:rPr>
          <w:lang w:val="en-US"/>
        </w:rPr>
        <w:t>km depending on the host platform characteristics, the intruder characteristics, the required miss distance and the measurement errors. A target track must be established at a somewhat greater range in order to provide this warning capability.</w:t>
      </w:r>
    </w:p>
    <w:p w14:paraId="1A0BBB9B" w14:textId="77777777" w:rsidR="00BC38A0" w:rsidRPr="00D43998" w:rsidRDefault="00BC38A0" w:rsidP="008218CB">
      <w:pPr>
        <w:rPr>
          <w:lang w:val="en-US"/>
        </w:rPr>
      </w:pPr>
      <w:r w:rsidRPr="00D43998">
        <w:rPr>
          <w:lang w:val="en-US"/>
        </w:rPr>
        <w:t>The 8</w:t>
      </w:r>
      <w:r w:rsidR="00E817E6">
        <w:rPr>
          <w:lang w:val="en-US"/>
        </w:rPr>
        <w:t> </w:t>
      </w:r>
      <w:r w:rsidRPr="00D43998">
        <w:rPr>
          <w:lang w:val="en-US"/>
        </w:rPr>
        <w:t>500-10</w:t>
      </w:r>
      <w:r w:rsidR="00E817E6">
        <w:rPr>
          <w:lang w:val="en-US"/>
        </w:rPr>
        <w:t> </w:t>
      </w:r>
      <w:r w:rsidRPr="00D43998">
        <w:rPr>
          <w:lang w:val="en-US"/>
        </w:rPr>
        <w:t xml:space="preserve">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w:t>
      </w:r>
      <w:r w:rsidR="00E817E6">
        <w:rPr>
          <w:lang w:val="en-US"/>
        </w:rPr>
        <w:t xml:space="preserve">in angle measurement accuracy. </w:t>
      </w:r>
      <w:r w:rsidRPr="00D43998">
        <w:rPr>
          <w:lang w:val="en-US"/>
        </w:rPr>
        <w:t>Lower frequencies would greatly reduce the effects of rain but would require antenna apertures possibly larger than the host vehicle could accommodate. Of particular interest in this frequency range are two sub-bands (8</w:t>
      </w:r>
      <w:r w:rsidR="00E817E6">
        <w:rPr>
          <w:lang w:val="en-US"/>
        </w:rPr>
        <w:t> </w:t>
      </w:r>
      <w:r w:rsidRPr="00D43998">
        <w:rPr>
          <w:lang w:val="en-US"/>
        </w:rPr>
        <w:t>750</w:t>
      </w:r>
      <w:r w:rsidR="00E817E6">
        <w:rPr>
          <w:lang w:val="en-US"/>
        </w:rPr>
        <w:noBreakHyphen/>
      </w:r>
      <w:r w:rsidRPr="00D43998">
        <w:rPr>
          <w:lang w:val="en-US"/>
        </w:rPr>
        <w:t>8</w:t>
      </w:r>
      <w:r w:rsidR="00E817E6">
        <w:rPr>
          <w:lang w:val="en-US"/>
        </w:rPr>
        <w:t> 850 </w:t>
      </w:r>
      <w:r w:rsidRPr="00D43998">
        <w:rPr>
          <w:lang w:val="en-US"/>
        </w:rPr>
        <w:t>MHz and 9</w:t>
      </w:r>
      <w:r w:rsidR="00E817E6">
        <w:rPr>
          <w:lang w:val="en-US"/>
        </w:rPr>
        <w:t> </w:t>
      </w:r>
      <w:r w:rsidRPr="00D43998">
        <w:rPr>
          <w:lang w:val="en-US"/>
        </w:rPr>
        <w:t>300</w:t>
      </w:r>
      <w:r w:rsidR="00E817E6">
        <w:rPr>
          <w:lang w:val="en-US"/>
        </w:rPr>
        <w:noBreakHyphen/>
      </w:r>
      <w:r w:rsidRPr="00D43998">
        <w:rPr>
          <w:lang w:val="en-US"/>
        </w:rPr>
        <w:t>9</w:t>
      </w:r>
      <w:r w:rsidR="00E817E6">
        <w:rPr>
          <w:lang w:val="en-US"/>
        </w:rPr>
        <w:t> </w:t>
      </w:r>
      <w:r w:rsidRPr="00D43998">
        <w:rPr>
          <w:lang w:val="en-US"/>
        </w:rPr>
        <w:t>500</w:t>
      </w:r>
      <w:r w:rsidR="00E817E6">
        <w:rPr>
          <w:lang w:val="en-US"/>
        </w:rPr>
        <w:t> </w:t>
      </w:r>
      <w:r w:rsidRPr="00D43998">
        <w:rPr>
          <w:lang w:val="en-US"/>
        </w:rPr>
        <w:t xml:space="preserve">MHz) that have been identified in </w:t>
      </w:r>
      <w:r w:rsidR="008218CB">
        <w:rPr>
          <w:lang w:val="en-US"/>
        </w:rPr>
        <w:t>Report</w:t>
      </w:r>
      <w:r w:rsidR="00E817E6">
        <w:rPr>
          <w:lang w:val="en-US"/>
        </w:rPr>
        <w:t xml:space="preserve"> </w:t>
      </w:r>
      <w:r w:rsidRPr="00D43998">
        <w:rPr>
          <w:lang w:val="en-US"/>
        </w:rPr>
        <w:t>ITU-R M.220</w:t>
      </w:r>
      <w:r w:rsidR="008218CB">
        <w:rPr>
          <w:lang w:val="en-US"/>
        </w:rPr>
        <w:t>4</w:t>
      </w:r>
      <w:r w:rsidRPr="00D43998">
        <w:rPr>
          <w:lang w:val="en-US"/>
        </w:rPr>
        <w:t xml:space="preserve"> as suitable for this type of application and are allocated to aeronautical radionavigation services (ARNS).</w:t>
      </w:r>
    </w:p>
    <w:p w14:paraId="4F28DBE2" w14:textId="77777777" w:rsidR="00BC38A0" w:rsidRPr="00D43998" w:rsidRDefault="00BC38A0" w:rsidP="00E817E6">
      <w:pPr>
        <w:rPr>
          <w:lang w:val="en-US"/>
        </w:rPr>
      </w:pPr>
      <w:r w:rsidRPr="00D43998">
        <w:rPr>
          <w:lang w:val="en-US"/>
        </w:rPr>
        <w:t>Other characteristics of DAA radars are enumerated below.</w:t>
      </w:r>
    </w:p>
    <w:p w14:paraId="6D885E3E" w14:textId="77777777" w:rsidR="00BC38A0" w:rsidRPr="00D43998" w:rsidRDefault="00BC38A0" w:rsidP="00E817E6">
      <w:pPr>
        <w:pStyle w:val="enumlev1"/>
        <w:rPr>
          <w:lang w:val="en-US"/>
        </w:rPr>
      </w:pPr>
      <w:r w:rsidRPr="00D43998">
        <w:rPr>
          <w:lang w:val="en-US"/>
        </w:rPr>
        <w:t>–</w:t>
      </w:r>
      <w:r w:rsidRPr="00D43998">
        <w:rPr>
          <w:lang w:val="en-US"/>
        </w:rPr>
        <w:tab/>
        <w:t>Two or three electronically scanned antenna faces are typically used to provide ±110</w:t>
      </w:r>
      <w:r w:rsidR="00E817E6">
        <w:rPr>
          <w:lang w:val="en-US"/>
        </w:rPr>
        <w:t> </w:t>
      </w:r>
      <w:r w:rsidRPr="00D43998">
        <w:rPr>
          <w:lang w:val="en-US"/>
        </w:rPr>
        <w:t>degrees of azimuth coverage.</w:t>
      </w:r>
    </w:p>
    <w:p w14:paraId="23945501" w14:textId="77777777" w:rsidR="00BC38A0" w:rsidRPr="00D43998" w:rsidRDefault="00BC38A0" w:rsidP="00E817E6">
      <w:pPr>
        <w:pStyle w:val="enumlev1"/>
        <w:rPr>
          <w:lang w:val="en-US"/>
        </w:rPr>
      </w:pPr>
      <w:r w:rsidRPr="00D43998">
        <w:rPr>
          <w:lang w:val="en-US"/>
        </w:rPr>
        <w:t>–</w:t>
      </w:r>
      <w:r w:rsidRPr="00D43998">
        <w:rPr>
          <w:lang w:val="en-US"/>
        </w:rPr>
        <w:tab/>
        <w:t>Medium pulse repetition frequency (MPRF) and/or high pulse repetition frequency (HPRF) waveforms with PRFs in the 5-60 kHz range are used to provide clutter rejection in look</w:t>
      </w:r>
      <w:r w:rsidR="00E817E6">
        <w:rPr>
          <w:lang w:val="en-US"/>
        </w:rPr>
        <w:noBreakHyphen/>
        <w:t xml:space="preserve">down encounters. </w:t>
      </w:r>
      <w:r w:rsidRPr="00D43998">
        <w:rPr>
          <w:lang w:val="en-US"/>
        </w:rPr>
        <w:t>Low pulse repetition frequency (LPRF) waveforms with PRFs of roughly 1-2 kHz may be used in look-up encounters to provide range-unambiguous performance.</w:t>
      </w:r>
    </w:p>
    <w:p w14:paraId="0C8DD12C" w14:textId="77777777" w:rsidR="00BC38A0" w:rsidRPr="00D43998" w:rsidRDefault="00BC38A0" w:rsidP="00BC38A0">
      <w:pPr>
        <w:pStyle w:val="enumlev1"/>
        <w:rPr>
          <w:lang w:val="en-US"/>
        </w:rPr>
      </w:pPr>
      <w:r w:rsidRPr="00D43998">
        <w:rPr>
          <w:lang w:val="en-US"/>
        </w:rPr>
        <w:t>–</w:t>
      </w:r>
      <w:r w:rsidRPr="00D43998">
        <w:rPr>
          <w:lang w:val="en-US"/>
        </w:rPr>
        <w:tab/>
        <w:t>Solid-state RF power amplification is used, with transmit duty factors typically in the range of 4-20%.</w:t>
      </w:r>
    </w:p>
    <w:p w14:paraId="379E353D" w14:textId="77777777" w:rsidR="00BC38A0" w:rsidRPr="00D43998" w:rsidRDefault="00BC38A0" w:rsidP="00E817E6">
      <w:pPr>
        <w:pStyle w:val="enumlev1"/>
        <w:rPr>
          <w:lang w:val="en-US"/>
        </w:rPr>
      </w:pPr>
      <w:r w:rsidRPr="00D43998">
        <w:rPr>
          <w:lang w:val="en-US"/>
        </w:rPr>
        <w:lastRenderedPageBreak/>
        <w:t>–</w:t>
      </w:r>
      <w:r w:rsidRPr="00D43998">
        <w:rPr>
          <w:lang w:val="en-US"/>
        </w:rPr>
        <w:tab/>
        <w:t xml:space="preserve">Pulse compression using intrapulse phase coding (e.g. Barker codes, pseudo-noise codes, </w:t>
      </w:r>
      <w:r w:rsidRPr="00D43998">
        <w:rPr>
          <w:i/>
          <w:iCs/>
          <w:lang w:val="en-US"/>
        </w:rPr>
        <w:t>Lewis</w:t>
      </w:r>
      <w:r w:rsidRPr="00D43998">
        <w:rPr>
          <w:lang w:val="en-US"/>
        </w:rPr>
        <w:t>-</w:t>
      </w:r>
      <w:r w:rsidRPr="00D43998">
        <w:rPr>
          <w:i/>
          <w:iCs/>
          <w:lang w:val="en-US"/>
        </w:rPr>
        <w:t>Kretschmer</w:t>
      </w:r>
      <w:r w:rsidRPr="00D43998">
        <w:rPr>
          <w:lang w:val="en-US"/>
        </w:rPr>
        <w:t xml:space="preserve"> “P” codes, etc.) or intrapulse linear frequency modulation (LFM) is often employed to reduce the range cell size in order to improve the target</w:t>
      </w:r>
      <w:r w:rsidRPr="00D43998">
        <w:rPr>
          <w:lang w:val="en-US"/>
        </w:rPr>
        <w:noBreakHyphen/>
        <w:t>to</w:t>
      </w:r>
      <w:r w:rsidRPr="00D43998">
        <w:rPr>
          <w:lang w:val="en-US"/>
        </w:rPr>
        <w:noBreakHyphen/>
        <w:t>clutter ratio while maintaining a high duty factor.</w:t>
      </w:r>
    </w:p>
    <w:p w14:paraId="4B6D3E1A" w14:textId="77777777" w:rsidR="00BC38A0" w:rsidRPr="00D43998" w:rsidRDefault="00BC38A0" w:rsidP="00BC38A0">
      <w:pPr>
        <w:pStyle w:val="enumlev1"/>
        <w:rPr>
          <w:lang w:val="en-US"/>
        </w:rPr>
      </w:pPr>
      <w:r w:rsidRPr="00D43998">
        <w:rPr>
          <w:lang w:val="en-US"/>
        </w:rPr>
        <w:t>–</w:t>
      </w:r>
      <w:r w:rsidRPr="00D43998">
        <w:rPr>
          <w:lang w:val="en-US"/>
        </w:rPr>
        <w:tab/>
        <w:t>Digital signal processing provides Doppler filter bandwidths of 50-500 Hz enabling target discrimination based on velocity and facilitating clutter rejection.</w:t>
      </w:r>
    </w:p>
    <w:p w14:paraId="38F43639" w14:textId="77777777" w:rsidR="00BC38A0" w:rsidRPr="00D43998" w:rsidRDefault="00BC38A0" w:rsidP="00E817E6">
      <w:pPr>
        <w:pStyle w:val="enumlev1"/>
        <w:rPr>
          <w:lang w:val="en-US"/>
        </w:rPr>
      </w:pPr>
      <w:r w:rsidRPr="00D43998">
        <w:rPr>
          <w:lang w:val="en-US"/>
        </w:rPr>
        <w:t>–</w:t>
      </w:r>
      <w:r w:rsidRPr="00D43998">
        <w:rPr>
          <w:lang w:val="en-US"/>
        </w:rPr>
        <w:tab/>
        <w:t>Monopulse angle measurement permits accurate angle tracking on fluctuating target returns.</w:t>
      </w:r>
    </w:p>
    <w:p w14:paraId="0BD10D30" w14:textId="77777777" w:rsidR="00BC38A0" w:rsidRPr="00D43998" w:rsidRDefault="00BC38A0" w:rsidP="00BC38A0">
      <w:pPr>
        <w:pStyle w:val="enumlev1"/>
        <w:rPr>
          <w:lang w:val="en-US"/>
        </w:rPr>
      </w:pPr>
      <w:r w:rsidRPr="00D43998">
        <w:rPr>
          <w:lang w:val="en-US"/>
        </w:rPr>
        <w:t>–</w:t>
      </w:r>
      <w:r w:rsidRPr="00D43998">
        <w:rPr>
          <w:lang w:val="en-US"/>
        </w:rPr>
        <w:tab/>
        <w:t>Frequency agility may be used to decorrelate target fluctuations, improving the probability of detection and improving the track quality.</w:t>
      </w:r>
    </w:p>
    <w:p w14:paraId="6DF3B42A" w14:textId="77777777" w:rsidR="00BC38A0" w:rsidRPr="00D43998" w:rsidRDefault="00BC38A0" w:rsidP="00BC38A0">
      <w:pPr>
        <w:pStyle w:val="enumlev1"/>
        <w:rPr>
          <w:lang w:val="en-US"/>
        </w:rPr>
      </w:pPr>
      <w:r w:rsidRPr="00D43998">
        <w:rPr>
          <w:lang w:val="en-US"/>
        </w:rPr>
        <w:t>–</w:t>
      </w:r>
      <w:r w:rsidRPr="00D43998">
        <w:rPr>
          <w:lang w:val="en-US"/>
        </w:rPr>
        <w:tab/>
        <w:t>A guard antenna (also called a sidelobe blanker) may be employed to mitigate the effects of ground clutter and interference received through the antenna sidelobes.</w:t>
      </w:r>
    </w:p>
    <w:p w14:paraId="3953A545" w14:textId="77777777" w:rsidR="00BC38A0" w:rsidRPr="00D43998" w:rsidRDefault="00BC38A0" w:rsidP="008218CB">
      <w:pPr>
        <w:rPr>
          <w:lang w:val="en-US"/>
        </w:rPr>
      </w:pPr>
      <w:r w:rsidRPr="00D43998">
        <w:rPr>
          <w:lang w:val="en-US"/>
        </w:rPr>
        <w:t xml:space="preserve">Characteristics of example DAA radar are presented in Table 1 </w:t>
      </w:r>
      <w:r w:rsidR="008218CB">
        <w:rPr>
          <w:lang w:val="en-US"/>
        </w:rPr>
        <w:t xml:space="preserve">(System </w:t>
      </w:r>
      <w:r w:rsidRPr="00D43998">
        <w:rPr>
          <w:lang w:val="en-US"/>
        </w:rPr>
        <w:t>A13</w:t>
      </w:r>
      <w:r w:rsidR="008218CB">
        <w:rPr>
          <w:lang w:val="en-US"/>
        </w:rPr>
        <w:t>)</w:t>
      </w:r>
      <w:r w:rsidRPr="00D43998">
        <w:rPr>
          <w:lang w:val="en-US"/>
        </w:rPr>
        <w:t>.</w:t>
      </w:r>
    </w:p>
    <w:p w14:paraId="58F82533" w14:textId="77777777" w:rsidR="00BC38A0" w:rsidRPr="00D43998" w:rsidRDefault="00BC38A0" w:rsidP="00BC38A0">
      <w:pPr>
        <w:pStyle w:val="Heading1"/>
        <w:rPr>
          <w:lang w:val="en-US"/>
        </w:rPr>
      </w:pPr>
      <w:r w:rsidRPr="00D43998">
        <w:rPr>
          <w:lang w:val="en-US"/>
        </w:rPr>
        <w:t>6</w:t>
      </w:r>
      <w:r w:rsidRPr="00D43998">
        <w:rPr>
          <w:lang w:val="en-US"/>
        </w:rPr>
        <w:tab/>
        <w:t>Future radiodetermination systems</w:t>
      </w:r>
    </w:p>
    <w:p w14:paraId="42B80D43" w14:textId="77777777" w:rsidR="00BC38A0" w:rsidRPr="00D43998" w:rsidRDefault="00BC38A0" w:rsidP="00BC38A0">
      <w:pPr>
        <w:rPr>
          <w:lang w:val="en-US"/>
        </w:rPr>
      </w:pPr>
      <w:r w:rsidRPr="00D43998">
        <w:rPr>
          <w:lang w:val="en-US"/>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D43998">
        <w:rPr>
          <w:lang w:val="en-US"/>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29E1A739" w14:textId="77777777" w:rsidR="00BC38A0" w:rsidRPr="00D43998" w:rsidRDefault="00BC38A0" w:rsidP="00BC38A0">
      <w:pPr>
        <w:rPr>
          <w:lang w:val="en-US"/>
        </w:rPr>
      </w:pPr>
      <w:r w:rsidRPr="00D43998">
        <w:rPr>
          <w:lang w:val="en-US"/>
        </w:rPr>
        <w:t>It is reasonable to expect that some future designs may strive for a capability to operate in a wide frequency band extending at least to the frequency band limits used in this consideration.</w:t>
      </w:r>
    </w:p>
    <w:p w14:paraId="50D8EE0D" w14:textId="77777777" w:rsidR="00BC38A0" w:rsidRPr="00D43998" w:rsidRDefault="00BC38A0" w:rsidP="00BC38A0">
      <w:pPr>
        <w:rPr>
          <w:lang w:val="en-US"/>
        </w:rPr>
      </w:pPr>
      <w:r w:rsidRPr="00D43998">
        <w:rPr>
          <w:lang w:val="en-US"/>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D315957" w14:textId="77777777" w:rsidR="00BC38A0" w:rsidRPr="00D43998" w:rsidRDefault="00BC38A0" w:rsidP="00BC38A0">
      <w:pPr>
        <w:rPr>
          <w:lang w:val="en-US"/>
        </w:rPr>
      </w:pPr>
      <w:r w:rsidRPr="00D43998">
        <w:rPr>
          <w:lang w:val="en-US"/>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593D38AB" w14:textId="77777777" w:rsidR="00BC38A0" w:rsidRPr="00D43998" w:rsidRDefault="00BC38A0" w:rsidP="00BC38A0">
      <w:pPr>
        <w:overflowPunct/>
        <w:autoSpaceDE/>
        <w:autoSpaceDN/>
        <w:adjustRightInd/>
        <w:spacing w:before="0"/>
        <w:textAlignment w:val="auto"/>
        <w:rPr>
          <w:b/>
          <w:sz w:val="28"/>
          <w:lang w:val="en-US"/>
        </w:rPr>
      </w:pPr>
      <w:r w:rsidRPr="00D43998">
        <w:rPr>
          <w:lang w:val="en-US"/>
        </w:rPr>
        <w:br w:type="page"/>
      </w:r>
    </w:p>
    <w:p w14:paraId="1CB3DEB3" w14:textId="77777777" w:rsidR="00BC38A0" w:rsidRPr="009C6D1D" w:rsidRDefault="00BC38A0" w:rsidP="00E817E6">
      <w:pPr>
        <w:pStyle w:val="AnnexNoTitle"/>
        <w:rPr>
          <w:lang w:val="en-US"/>
        </w:rPr>
      </w:pPr>
      <w:r w:rsidRPr="009C6D1D">
        <w:rPr>
          <w:lang w:val="en-US"/>
        </w:rPr>
        <w:lastRenderedPageBreak/>
        <w:t>Annex 2</w:t>
      </w:r>
      <w:r w:rsidR="00E817E6" w:rsidRPr="009C6D1D">
        <w:rPr>
          <w:lang w:val="en-US"/>
        </w:rPr>
        <w:br/>
      </w:r>
      <w:r w:rsidR="00E817E6" w:rsidRPr="009C6D1D">
        <w:rPr>
          <w:lang w:val="en-US"/>
        </w:rPr>
        <w:br/>
      </w:r>
      <w:r w:rsidRPr="009C6D1D">
        <w:rPr>
          <w:lang w:val="en-US"/>
        </w:rPr>
        <w:t>Protection criteria for radars</w:t>
      </w:r>
    </w:p>
    <w:p w14:paraId="3B73460E" w14:textId="77777777" w:rsidR="00BC38A0" w:rsidRPr="00D43998" w:rsidRDefault="00BC38A0" w:rsidP="00BC38A0">
      <w:pPr>
        <w:pStyle w:val="Heading1"/>
        <w:rPr>
          <w:lang w:val="en-US"/>
        </w:rPr>
      </w:pPr>
      <w:r w:rsidRPr="00D43998">
        <w:rPr>
          <w:lang w:val="en-US"/>
        </w:rPr>
        <w:t>1</w:t>
      </w:r>
      <w:r w:rsidRPr="00D43998">
        <w:rPr>
          <w:lang w:val="en-US"/>
        </w:rPr>
        <w:tab/>
        <w:t>Protection criteria</w:t>
      </w:r>
    </w:p>
    <w:p w14:paraId="5053566F" w14:textId="77777777" w:rsidR="00BC38A0" w:rsidRPr="00D43998" w:rsidRDefault="00BC38A0" w:rsidP="00BC38A0">
      <w:pPr>
        <w:pStyle w:val="Heading2"/>
        <w:rPr>
          <w:lang w:val="en-US"/>
        </w:rPr>
      </w:pPr>
      <w:r w:rsidRPr="00D43998">
        <w:rPr>
          <w:lang w:val="en-US"/>
        </w:rPr>
        <w:t>1.1</w:t>
      </w:r>
      <w:r w:rsidRPr="00D43998">
        <w:rPr>
          <w:lang w:val="en-US"/>
        </w:rPr>
        <w:tab/>
        <w:t>Continuous noise-like interference</w:t>
      </w:r>
    </w:p>
    <w:p w14:paraId="2827C7E0" w14:textId="77777777" w:rsidR="00BC38A0" w:rsidRPr="00D43998" w:rsidRDefault="00BC38A0" w:rsidP="00BE746E">
      <w:pPr>
        <w:rPr>
          <w:lang w:val="en-US"/>
        </w:rPr>
      </w:pPr>
      <w:r w:rsidRPr="00D43998">
        <w:rPr>
          <w:lang w:val="en-US"/>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D43998">
        <w:rPr>
          <w:i/>
          <w:lang w:val="en-US"/>
        </w:rPr>
        <w:t>N</w:t>
      </w:r>
      <w:r w:rsidRPr="00D43998">
        <w:rPr>
          <w:lang w:val="en-US"/>
        </w:rPr>
        <w:t xml:space="preserve"> and that of noise-like interference by </w:t>
      </w:r>
      <w:r w:rsidRPr="00D43998">
        <w:rPr>
          <w:i/>
          <w:lang w:val="en-US"/>
        </w:rPr>
        <w:t>I</w:t>
      </w:r>
      <w:r w:rsidRPr="00D43998">
        <w:rPr>
          <w:lang w:val="en-US"/>
        </w:rPr>
        <w:t xml:space="preserve">, the resultant effective-noise power becomes simply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p>
    <w:p w14:paraId="192BB744" w14:textId="77777777" w:rsidR="00BC38A0" w:rsidRPr="00D43998" w:rsidRDefault="00BC38A0" w:rsidP="00BE746E">
      <w:pPr>
        <w:rPr>
          <w:lang w:val="en-US"/>
        </w:rPr>
      </w:pPr>
      <w:r w:rsidRPr="00D43998">
        <w:rPr>
          <w:lang w:val="en-US"/>
        </w:rPr>
        <w:t>Given that, the radar protection criteria traditionally established within ITU</w:t>
      </w:r>
      <w:r w:rsidRPr="00D43998">
        <w:rPr>
          <w:lang w:val="en-US"/>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D43998">
        <w:rPr>
          <w:i/>
          <w:lang w:val="en-US"/>
        </w:rPr>
        <w:t>N</w:t>
      </w:r>
      <w:r w:rsidRPr="00D43998">
        <w:rPr>
          <w:lang w:val="en-US"/>
        </w:rPr>
        <w:t xml:space="preserve"> to </w:t>
      </w:r>
      <w:r w:rsidRPr="00D43998">
        <w:rPr>
          <w:i/>
          <w:lang w:val="en-US"/>
        </w:rPr>
        <w:t>I </w:t>
      </w:r>
      <w:r w:rsidR="00BE746E">
        <w:rPr>
          <w:i/>
          <w:lang w:val="en-US"/>
        </w:rPr>
        <w:t>+</w:t>
      </w:r>
      <w:r w:rsidRPr="00D43998">
        <w:rPr>
          <w:lang w:val="en-US"/>
        </w:rPr>
        <w:t> </w:t>
      </w:r>
      <w:r w:rsidRPr="00D43998">
        <w:rPr>
          <w:i/>
          <w:lang w:val="en-US"/>
        </w:rPr>
        <w:t>N</w:t>
      </w:r>
      <w:r w:rsidRPr="00D43998">
        <w:rPr>
          <w:lang w:val="en-US"/>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D226BD8" w14:textId="77777777" w:rsidR="00BC38A0" w:rsidRPr="00D43998" w:rsidRDefault="00BC38A0" w:rsidP="00BC38A0">
      <w:pPr>
        <w:rPr>
          <w:lang w:val="en-US"/>
        </w:rPr>
      </w:pPr>
      <w:r w:rsidRPr="00D43998">
        <w:rPr>
          <w:lang w:val="en-US"/>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D43998">
        <w:rPr>
          <w:vertAlign w:val="superscript"/>
          <w:lang w:val="en-US"/>
        </w:rPr>
        <w:t>th</w:t>
      </w:r>
      <w:r w:rsidRPr="00D43998">
        <w:rPr>
          <w:lang w:val="en-US"/>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D43998">
        <w:rPr>
          <w:vertAlign w:val="superscript"/>
          <w:lang w:val="en-US"/>
        </w:rPr>
        <w:t>1/4</w:t>
      </w:r>
      <w:r w:rsidRPr="00D43998">
        <w:rPr>
          <w:lang w:val="en-US"/>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6C900386" w14:textId="77777777" w:rsidR="00BC38A0" w:rsidRPr="00D43998" w:rsidRDefault="00BC38A0" w:rsidP="00BC38A0">
      <w:pPr>
        <w:rPr>
          <w:lang w:val="en-US"/>
        </w:rPr>
      </w:pPr>
      <w:r w:rsidRPr="00D43998">
        <w:rPr>
          <w:lang w:val="en-US"/>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D43998">
        <w:rPr>
          <w:vertAlign w:val="superscript"/>
          <w:lang w:val="en-US"/>
        </w:rPr>
        <w:t>th</w:t>
      </w:r>
      <w:r w:rsidRPr="00D43998">
        <w:rPr>
          <w:lang w:val="en-US"/>
        </w:rPr>
        <w:t xml:space="preserve"> power. For a weather radar observing beam-filling rain, the range reduction for a given precision of rainfall-rate estimation would be the square root of the 1 dB factor; i.e. (1.26)</w:t>
      </w:r>
      <w:r w:rsidRPr="00D43998">
        <w:rPr>
          <w:vertAlign w:val="superscript"/>
          <w:lang w:val="en-US"/>
        </w:rPr>
        <w:t>1/2</w:t>
      </w:r>
      <w:r w:rsidRPr="00D43998">
        <w:rPr>
          <w:lang w:val="en-US"/>
        </w:rPr>
        <w:t xml:space="preserve">, which equals 1.12. Thus there is a 12% loss of range capability in the presence of such interference, that also corresponds to a 21% loss of area coverage. Alternatively, for a given range, the interference would raise (i.e. degrade) the minimum </w:t>
      </w:r>
      <w:r w:rsidRPr="00D43998">
        <w:rPr>
          <w:lang w:val="en-US"/>
        </w:rPr>
        <w:lastRenderedPageBreak/>
        <w:t xml:space="preserve">measurable weather reflectivity by about 26%, again without regard to weather reflectivity fluctuation characteristics. </w:t>
      </w:r>
    </w:p>
    <w:p w14:paraId="6BE42583" w14:textId="77777777" w:rsidR="00BC38A0" w:rsidRPr="00D43998" w:rsidRDefault="00BC38A0" w:rsidP="00BC38A0">
      <w:pPr>
        <w:rPr>
          <w:lang w:val="en-US"/>
        </w:rPr>
      </w:pPr>
      <w:r w:rsidRPr="00D43998">
        <w:rPr>
          <w:lang w:val="en-US"/>
        </w:rPr>
        <w:t>Synthetic-aperture imaging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D43998">
        <w:rPr>
          <w:vertAlign w:val="superscript"/>
          <w:lang w:val="en-US"/>
        </w:rPr>
        <w:t>th</w:t>
      </w:r>
      <w:r w:rsidRPr="00D43998">
        <w:rPr>
          <w:lang w:val="en-US"/>
        </w:rPr>
        <w:t>-power of range that prevails with a discrete target observed by a real-aperture radar to a proportionality to the inverse 3</w:t>
      </w:r>
      <w:r w:rsidRPr="00D43998">
        <w:rPr>
          <w:vertAlign w:val="superscript"/>
          <w:lang w:val="en-US"/>
        </w:rPr>
        <w:t>rd</w:t>
      </w:r>
      <w:r w:rsidRPr="00D43998">
        <w:rPr>
          <w:lang w:val="en-US"/>
        </w:rPr>
        <w:t xml:space="preserve"> power of range. Consequently, a 1 dB increase of effective noise power; i.e. the increase by a factor of 1.26 in power, would require that the range of a SAR from given terrain to be imaged be reduced by a factor of 1/(1.26</w:t>
      </w:r>
      <w:r w:rsidRPr="00D43998">
        <w:rPr>
          <w:vertAlign w:val="superscript"/>
          <w:lang w:val="en-US"/>
        </w:rPr>
        <w:t>1/3</w:t>
      </w:r>
      <w:r w:rsidRPr="00D43998">
        <w:rPr>
          <w:lang w:val="en-US"/>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2A7FF9EB" w14:textId="77777777" w:rsidR="00BC38A0" w:rsidRPr="00D43998" w:rsidRDefault="00BC38A0" w:rsidP="00BC38A0">
      <w:pPr>
        <w:pStyle w:val="Heading3"/>
        <w:rPr>
          <w:lang w:val="en-US"/>
        </w:rPr>
      </w:pPr>
      <w:r w:rsidRPr="00D43998">
        <w:rPr>
          <w:lang w:val="en-US"/>
        </w:rPr>
        <w:t>1.1.1</w:t>
      </w:r>
      <w:r w:rsidRPr="00D43998">
        <w:rPr>
          <w:lang w:val="en-US"/>
        </w:rPr>
        <w:tab/>
        <w:t>Aggregation of interference contributions</w:t>
      </w:r>
    </w:p>
    <w:p w14:paraId="0AA3726F" w14:textId="77777777" w:rsidR="00BC38A0" w:rsidRPr="00D43998" w:rsidRDefault="00BC38A0" w:rsidP="00BE746E">
      <w:pPr>
        <w:rPr>
          <w:lang w:val="en-US"/>
        </w:rPr>
      </w:pPr>
      <w:r w:rsidRPr="00D43998">
        <w:rPr>
          <w:lang w:val="en-US"/>
        </w:rPr>
        <w:t>The 1 dB increase referred to throughout the above discussions corresponds to an (</w:t>
      </w:r>
      <w:r w:rsidRPr="00D43998">
        <w:rPr>
          <w:i/>
          <w:lang w:val="en-US"/>
        </w:rPr>
        <w:t>I</w:t>
      </w:r>
      <w:r w:rsidRPr="00D43998">
        <w:rPr>
          <w:lang w:val="en-US"/>
        </w:rPr>
        <w:t> </w:t>
      </w:r>
      <w:r w:rsidR="00BE746E">
        <w:rPr>
          <w:lang w:val="en-US"/>
        </w:rPr>
        <w:t>+</w:t>
      </w:r>
      <w:r w:rsidRPr="00D43998">
        <w:rPr>
          <w:lang w:val="en-US"/>
        </w:rPr>
        <w:t> </w:t>
      </w:r>
      <w:r w:rsidRPr="00D43998">
        <w:rPr>
          <w:i/>
          <w:lang w:val="en-US"/>
        </w:rPr>
        <w:t>N</w:t>
      </w:r>
      <w:r w:rsidRPr="00D43998">
        <w:rPr>
          <w:lang w:val="en-US"/>
        </w:rPr>
        <w:t>)/</w:t>
      </w:r>
      <w:r w:rsidRPr="00D43998">
        <w:rPr>
          <w:i/>
          <w:lang w:val="en-US"/>
        </w:rPr>
        <w:t>N</w:t>
      </w:r>
      <w:r w:rsidRPr="00D43998">
        <w:rPr>
          <w:lang w:val="en-US"/>
        </w:rPr>
        <w:t xml:space="preserve"> ratio of 1.26, or an </w:t>
      </w:r>
      <w:r w:rsidRPr="00D43998">
        <w:rPr>
          <w:i/>
          <w:lang w:val="en-US"/>
        </w:rPr>
        <w:t>I</w:t>
      </w:r>
      <w:r w:rsidRPr="00D43998">
        <w:rPr>
          <w:lang w:val="en-US"/>
        </w:rPr>
        <w:t>/</w:t>
      </w:r>
      <w:r w:rsidRPr="00D43998">
        <w:rPr>
          <w:i/>
          <w:lang w:val="en-US"/>
        </w:rPr>
        <w:t>N</w:t>
      </w:r>
      <w:r w:rsidRPr="00D43998">
        <w:rPr>
          <w:lang w:val="en-US"/>
        </w:rPr>
        <w:t xml:space="preserve"> ratio of about −6 dB. This represents the tolerable aggregate effect of all interferers. It applies for reception via the radar’s main beam as well as for simultaneous reception via side lobes. The tolerable </w:t>
      </w:r>
      <w:r w:rsidRPr="00D43998">
        <w:rPr>
          <w:i/>
          <w:lang w:val="en-US"/>
        </w:rPr>
        <w:t>I</w:t>
      </w:r>
      <w:r w:rsidRPr="00D43998">
        <w:rPr>
          <w:lang w:val="en-US"/>
        </w:rPr>
        <w:t>/</w:t>
      </w:r>
      <w:r w:rsidRPr="00D43998">
        <w:rPr>
          <w:i/>
          <w:lang w:val="en-US"/>
        </w:rPr>
        <w:t>N</w:t>
      </w:r>
      <w:r w:rsidRPr="00D43998">
        <w:rPr>
          <w:lang w:val="en-US"/>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D43998">
        <w:rPr>
          <w:lang w:val="en-US"/>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3B69B96F" w14:textId="77777777" w:rsidR="00BC38A0" w:rsidRPr="00D43998" w:rsidRDefault="00BC38A0" w:rsidP="00BC38A0">
      <w:pPr>
        <w:pStyle w:val="Heading2"/>
        <w:rPr>
          <w:lang w:val="en-US"/>
        </w:rPr>
      </w:pPr>
      <w:r w:rsidRPr="00D43998">
        <w:rPr>
          <w:lang w:val="en-US"/>
        </w:rPr>
        <w:t>1.2</w:t>
      </w:r>
      <w:r w:rsidRPr="00D43998">
        <w:rPr>
          <w:lang w:val="en-US"/>
        </w:rPr>
        <w:tab/>
        <w:t>Pulsed interference</w:t>
      </w:r>
    </w:p>
    <w:p w14:paraId="61FB9823" w14:textId="77777777" w:rsidR="00BC38A0" w:rsidRPr="00D43998" w:rsidRDefault="00BC38A0" w:rsidP="00BC38A0">
      <w:pPr>
        <w:rPr>
          <w:iCs/>
          <w:lang w:val="en-US"/>
        </w:rPr>
      </w:pPr>
      <w:r w:rsidRPr="00D43998">
        <w:rPr>
          <w:lang w:val="en-US"/>
        </w:rPr>
        <w:t>The effect of pulsed interference is more difficult to quantify and is strongly dependent on receiver</w:t>
      </w:r>
      <w:r w:rsidRPr="00D43998">
        <w:rPr>
          <w:lang w:val="en-US"/>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D43998">
        <w:rPr>
          <w:lang w:val="en-US"/>
        </w:rPr>
        <w:noBreakHyphen/>
        <w:t>duty-cycle pulsed interference, especially from a few isolated sources. Techniques for suppression of low-duty-cycle pulsed interference are contained in Recommendation ITU</w:t>
      </w:r>
      <w:r w:rsidRPr="00D43998">
        <w:rPr>
          <w:lang w:val="en-US"/>
        </w:rPr>
        <w:noBreakHyphen/>
        <w:t xml:space="preserve">R M.1372 – </w:t>
      </w:r>
      <w:r w:rsidRPr="00D43998">
        <w:rPr>
          <w:iCs/>
          <w:lang w:val="en-US"/>
        </w:rPr>
        <w:t>Efficient use of the radio spectrum by radar stations in the radiodetermination service.</w:t>
      </w:r>
    </w:p>
    <w:p w14:paraId="0C085521" w14:textId="77777777" w:rsidR="00BC38A0" w:rsidRPr="00D43998" w:rsidRDefault="00BC38A0" w:rsidP="00BC38A0">
      <w:pPr>
        <w:pStyle w:val="Heading1"/>
        <w:rPr>
          <w:lang w:val="en-US"/>
        </w:rPr>
      </w:pPr>
      <w:r w:rsidRPr="00D43998">
        <w:rPr>
          <w:lang w:val="en-US"/>
        </w:rPr>
        <w:t>2</w:t>
      </w:r>
      <w:r w:rsidRPr="00D43998">
        <w:rPr>
          <w:lang w:val="en-US"/>
        </w:rPr>
        <w:tab/>
        <w:t>Shipborne radionavigation radars protection criteria</w:t>
      </w:r>
    </w:p>
    <w:p w14:paraId="36B6815F" w14:textId="77777777" w:rsidR="00BC38A0" w:rsidRPr="00D43998" w:rsidRDefault="00BC38A0" w:rsidP="00BC38A0">
      <w:pPr>
        <w:rPr>
          <w:lang w:val="en-US"/>
        </w:rPr>
      </w:pPr>
      <w:r w:rsidRPr="00D43998">
        <w:rPr>
          <w:lang w:val="en-US"/>
        </w:rPr>
        <w:t>There is as yet no international agreement on the protection criteria required for radars currently installed on ships for the scenarios identified above. However, Recommendation ITU-R M.1461 provides a generic interference/noise level of −6 dB.</w:t>
      </w:r>
    </w:p>
    <w:p w14:paraId="128DDDB3" w14:textId="77777777" w:rsidR="00BC38A0" w:rsidRPr="00D43998" w:rsidRDefault="00BC38A0" w:rsidP="00BC38A0">
      <w:pPr>
        <w:rPr>
          <w:lang w:val="en-US"/>
        </w:rPr>
      </w:pPr>
      <w:r w:rsidRPr="00D43998">
        <w:rPr>
          <w:lang w:val="en-US"/>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D43998">
        <w:rPr>
          <w:vertAlign w:val="superscript"/>
          <w:lang w:val="en-US"/>
        </w:rPr>
        <w:t>−4</w:t>
      </w:r>
      <w:r w:rsidRPr="00D43998">
        <w:rPr>
          <w:lang w:val="en-US"/>
        </w:rPr>
        <w:t>. These detection requirements are specified in the absence of sea clutter, precipitation and evaporation duct, with an antenna height of 15 m above sea level.</w:t>
      </w:r>
    </w:p>
    <w:p w14:paraId="677EDABE" w14:textId="77777777" w:rsidR="00BC38A0" w:rsidRPr="00D43998" w:rsidRDefault="00BC38A0" w:rsidP="00BC38A0">
      <w:pPr>
        <w:rPr>
          <w:lang w:val="en-US"/>
        </w:rPr>
      </w:pPr>
      <w:r w:rsidRPr="00D43998">
        <w:rPr>
          <w:lang w:val="en-US"/>
        </w:rPr>
        <w:t>Most importantly, the international maritime authorities have stated, without reservation, in their recent update of the IMO Safety of Life at Sea Convention , that radar remains a primary sensor for the avoidance of collisions.</w:t>
      </w:r>
    </w:p>
    <w:p w14:paraId="089A8624" w14:textId="77777777" w:rsidR="00BC38A0" w:rsidRPr="00D43998" w:rsidRDefault="00BC38A0" w:rsidP="00BC38A0">
      <w:pPr>
        <w:rPr>
          <w:lang w:val="en-US"/>
        </w:rPr>
      </w:pPr>
      <w:r w:rsidRPr="00D43998">
        <w:rPr>
          <w:lang w:val="en-US"/>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2B18C1C3" w14:textId="77777777" w:rsidR="00BC38A0" w:rsidRPr="00D43998" w:rsidRDefault="00BC38A0" w:rsidP="00BC38A0">
      <w:pPr>
        <w:rPr>
          <w:lang w:val="en-US"/>
        </w:rPr>
      </w:pPr>
      <w:r w:rsidRPr="00D43998">
        <w:rPr>
          <w:lang w:val="en-US"/>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6FCE0F88" w14:textId="77777777" w:rsidR="00BC38A0" w:rsidRPr="00D43998" w:rsidRDefault="00BC38A0" w:rsidP="00BC38A0">
      <w:pPr>
        <w:rPr>
          <w:lang w:val="en-US"/>
        </w:rPr>
      </w:pPr>
      <w:r w:rsidRPr="00D43998">
        <w:rPr>
          <w:lang w:val="en-US"/>
        </w:rPr>
        <w:t>Intensive discussion with maritime authorities, including users, has resulted in an operational requirement that during all maritime voyages no interference that can be controlled by regulation is acceptable.</w:t>
      </w:r>
    </w:p>
    <w:p w14:paraId="4F36CF5D" w14:textId="77777777" w:rsidR="00BC38A0" w:rsidRPr="00D43998" w:rsidRDefault="00BC38A0" w:rsidP="00BC38A0">
      <w:pPr>
        <w:rPr>
          <w:lang w:val="en-US"/>
        </w:rPr>
      </w:pPr>
      <w:r w:rsidRPr="00D43998">
        <w:rPr>
          <w:lang w:val="en-US"/>
        </w:rPr>
        <w:t>In the meantime, the approach has been to carry out trials and determine what current shipborne radars can accept in terms of interference to noise ratios (</w:t>
      </w:r>
      <w:r w:rsidRPr="00D43998">
        <w:rPr>
          <w:i/>
          <w:lang w:val="en-US"/>
        </w:rPr>
        <w:t>I</w:t>
      </w:r>
      <w:r w:rsidRPr="00D43998">
        <w:rPr>
          <w:lang w:val="en-US"/>
        </w:rPr>
        <w:t>/</w:t>
      </w:r>
      <w:r w:rsidRPr="00D43998">
        <w:rPr>
          <w:i/>
          <w:lang w:val="en-US"/>
        </w:rPr>
        <w:t>N</w:t>
      </w:r>
      <w:r w:rsidRPr="00D43998">
        <w:rPr>
          <w:lang w:val="en-US"/>
        </w:rPr>
        <w:t>) as a function of probability of detection (see Annex 3).</w:t>
      </w:r>
    </w:p>
    <w:p w14:paraId="04BDFF7A" w14:textId="77777777" w:rsidR="00E817E6" w:rsidRDefault="00E817E6" w:rsidP="00E817E6">
      <w:pPr>
        <w:rPr>
          <w:lang w:val="en-US"/>
        </w:rPr>
      </w:pPr>
    </w:p>
    <w:p w14:paraId="07FE92E3" w14:textId="77777777" w:rsidR="00E817E6" w:rsidRDefault="00E817E6" w:rsidP="00E817E6">
      <w:pPr>
        <w:rPr>
          <w:lang w:val="en-US"/>
        </w:rPr>
      </w:pPr>
    </w:p>
    <w:p w14:paraId="4C55BE58" w14:textId="77777777" w:rsidR="00E817E6" w:rsidRPr="00D43998" w:rsidRDefault="00E817E6" w:rsidP="00E817E6">
      <w:pPr>
        <w:rPr>
          <w:lang w:val="en-US"/>
        </w:rPr>
      </w:pPr>
    </w:p>
    <w:p w14:paraId="1074126F" w14:textId="77777777" w:rsidR="00BC38A0" w:rsidRPr="00E817E6" w:rsidRDefault="00BC38A0" w:rsidP="00E817E6">
      <w:pPr>
        <w:pStyle w:val="AnnexNoTitle"/>
        <w:rPr>
          <w:lang w:val="en-US"/>
        </w:rPr>
      </w:pPr>
      <w:r w:rsidRPr="00E817E6">
        <w:rPr>
          <w:lang w:val="en-US"/>
        </w:rPr>
        <w:t>Annex 3</w:t>
      </w:r>
      <w:r w:rsidR="00E817E6" w:rsidRPr="00E817E6">
        <w:rPr>
          <w:lang w:val="en-US"/>
        </w:rPr>
        <w:br/>
      </w:r>
      <w:r w:rsidR="00E817E6" w:rsidRPr="00E817E6">
        <w:rPr>
          <w:lang w:val="en-US"/>
        </w:rPr>
        <w:br/>
      </w:r>
      <w:r w:rsidRPr="00E817E6">
        <w:rPr>
          <w:lang w:val="en-US"/>
        </w:rPr>
        <w:t>Results of interference trials</w:t>
      </w:r>
    </w:p>
    <w:p w14:paraId="4FF3E558" w14:textId="77777777" w:rsidR="00BC38A0" w:rsidRPr="00D43998" w:rsidRDefault="00BC38A0" w:rsidP="00BC38A0">
      <w:pPr>
        <w:pStyle w:val="Heading1"/>
        <w:spacing w:before="420"/>
        <w:rPr>
          <w:lang w:val="en-US"/>
        </w:rPr>
      </w:pPr>
      <w:r w:rsidRPr="00D43998">
        <w:rPr>
          <w:lang w:val="en-US"/>
        </w:rPr>
        <w:t>1</w:t>
      </w:r>
      <w:r w:rsidRPr="00D43998">
        <w:rPr>
          <w:lang w:val="en-US"/>
        </w:rPr>
        <w:tab/>
        <w:t>Interference to noise (</w:t>
      </w:r>
      <w:r w:rsidRPr="00D43998">
        <w:rPr>
          <w:i/>
          <w:iCs/>
          <w:lang w:val="en-US"/>
        </w:rPr>
        <w:t>I</w:t>
      </w:r>
      <w:r w:rsidRPr="008218CB">
        <w:rPr>
          <w:lang w:val="en-US"/>
        </w:rPr>
        <w:t>/</w:t>
      </w:r>
      <w:r w:rsidRPr="00D43998">
        <w:rPr>
          <w:i/>
          <w:iCs/>
          <w:lang w:val="en-US"/>
        </w:rPr>
        <w:t>N</w:t>
      </w:r>
      <w:r w:rsidRPr="00D43998">
        <w:rPr>
          <w:lang w:val="en-US"/>
        </w:rPr>
        <w:t>) radar trials</w:t>
      </w:r>
    </w:p>
    <w:p w14:paraId="5AB24393" w14:textId="77777777" w:rsidR="00BC38A0" w:rsidRPr="00D43998" w:rsidRDefault="00BC38A0" w:rsidP="00BC38A0">
      <w:pPr>
        <w:rPr>
          <w:lang w:val="en-US"/>
        </w:rPr>
      </w:pPr>
      <w:r w:rsidRPr="00D43998">
        <w:rPr>
          <w:lang w:val="en-US"/>
        </w:rPr>
        <w:t>Prior to adoption of the revised IMO standards, radar trials were carried out in the United States of America and the United Kingdom to determine the vulnerability of current maritime radars to various forms of interference.</w:t>
      </w:r>
    </w:p>
    <w:p w14:paraId="03D739BE" w14:textId="77777777" w:rsidR="00BC38A0" w:rsidRPr="00D43998" w:rsidRDefault="00BC38A0" w:rsidP="00BC38A0">
      <w:pPr>
        <w:ind w:right="-142"/>
        <w:rPr>
          <w:lang w:val="en-US"/>
        </w:rPr>
      </w:pPr>
      <w:r w:rsidRPr="00D43998">
        <w:rPr>
          <w:lang w:val="en-US"/>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D43998">
        <w:rPr>
          <w:i/>
          <w:lang w:val="en-US"/>
        </w:rPr>
        <w:t>I</w:t>
      </w:r>
      <w:r w:rsidRPr="00D43998">
        <w:rPr>
          <w:lang w:val="en-US"/>
        </w:rPr>
        <w:t>/</w:t>
      </w:r>
      <w:r w:rsidRPr="00D43998">
        <w:rPr>
          <w:i/>
          <w:lang w:val="en-US"/>
        </w:rPr>
        <w:t>N</w:t>
      </w:r>
      <w:r w:rsidRPr="00D43998">
        <w:rPr>
          <w:lang w:val="en-US"/>
        </w:rPr>
        <w:t xml:space="preserve"> with respect to each type of interference source.</w:t>
      </w:r>
    </w:p>
    <w:p w14:paraId="72CEF19B" w14:textId="77777777" w:rsidR="00BC38A0" w:rsidRPr="00D43998" w:rsidRDefault="00BC38A0" w:rsidP="00E817E6">
      <w:pPr>
        <w:keepNext/>
        <w:keepLines/>
        <w:rPr>
          <w:lang w:val="en-US"/>
        </w:rPr>
      </w:pPr>
      <w:r w:rsidRPr="00D43998">
        <w:rPr>
          <w:lang w:val="en-US"/>
        </w:rPr>
        <w:lastRenderedPageBreak/>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0817C15F" w14:textId="77777777" w:rsidR="00BC38A0" w:rsidRPr="00D43998" w:rsidRDefault="00BC38A0" w:rsidP="00BC38A0">
      <w:pPr>
        <w:rPr>
          <w:lang w:val="en-US"/>
        </w:rPr>
      </w:pPr>
      <w:r w:rsidRPr="00D43998">
        <w:rPr>
          <w:lang w:val="en-US"/>
        </w:rPr>
        <w:t>Such differences are real and exist in current operational radars.</w:t>
      </w:r>
    </w:p>
    <w:p w14:paraId="126208F2" w14:textId="77777777" w:rsidR="00BC38A0" w:rsidRPr="00D43998" w:rsidRDefault="00BC38A0" w:rsidP="00BC38A0">
      <w:pPr>
        <w:pStyle w:val="Heading2"/>
        <w:rPr>
          <w:lang w:val="en-US"/>
        </w:rPr>
      </w:pPr>
      <w:r w:rsidRPr="00D43998">
        <w:rPr>
          <w:lang w:val="en-US"/>
        </w:rPr>
        <w:t>1.1</w:t>
      </w:r>
      <w:r w:rsidRPr="00D43998">
        <w:rPr>
          <w:lang w:val="en-US"/>
        </w:rPr>
        <w:tab/>
        <w:t>Characteristics of specific radars under test</w:t>
      </w:r>
    </w:p>
    <w:p w14:paraId="55FDDE91" w14:textId="77777777" w:rsidR="00BC38A0" w:rsidRPr="00D43998" w:rsidRDefault="00BC38A0" w:rsidP="00BC38A0">
      <w:pPr>
        <w:rPr>
          <w:lang w:val="en-US"/>
        </w:rPr>
      </w:pPr>
      <w:r w:rsidRPr="00D43998">
        <w:rPr>
          <w:lang w:val="en-US"/>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0750326D" w14:textId="77777777" w:rsidR="00BC38A0" w:rsidRPr="00D43998" w:rsidRDefault="00BC38A0" w:rsidP="00BC38A0">
      <w:pPr>
        <w:rPr>
          <w:lang w:val="en-US"/>
        </w:rPr>
      </w:pPr>
      <w:r w:rsidRPr="00D43998">
        <w:rPr>
          <w:lang w:val="en-US"/>
        </w:rPr>
        <w:t>The characteristics of radars D and E are presented below in Tables 6 and 7.</w:t>
      </w:r>
    </w:p>
    <w:p w14:paraId="2AAB3998" w14:textId="77777777" w:rsidR="00BC38A0" w:rsidRPr="00527337" w:rsidRDefault="00BC38A0" w:rsidP="00BC38A0">
      <w:pPr>
        <w:pStyle w:val="TableNo"/>
      </w:pPr>
      <w:r w:rsidRPr="00527337">
        <w:t>TABLE 6</w:t>
      </w:r>
    </w:p>
    <w:p w14:paraId="05CD4654" w14:textId="77777777" w:rsidR="00BC38A0" w:rsidRPr="00527337" w:rsidRDefault="00BC38A0" w:rsidP="00BC38A0">
      <w:pPr>
        <w:pStyle w:val="Tabletitle"/>
      </w:pPr>
      <w:r w:rsidRPr="00527337">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BC38A0" w:rsidRPr="00527337" w14:paraId="3C06EE75" w14:textId="77777777" w:rsidTr="00E817E6">
        <w:trPr>
          <w:jc w:val="center"/>
        </w:trPr>
        <w:tc>
          <w:tcPr>
            <w:tcW w:w="3287" w:type="dxa"/>
          </w:tcPr>
          <w:p w14:paraId="2F0FAA48" w14:textId="77777777" w:rsidR="00BC38A0" w:rsidRPr="00527337" w:rsidRDefault="00BC38A0" w:rsidP="00E817E6">
            <w:pPr>
              <w:pStyle w:val="Tablehead"/>
              <w:spacing w:before="40" w:after="40"/>
            </w:pPr>
            <w:r w:rsidRPr="00527337">
              <w:t>Parameter</w:t>
            </w:r>
          </w:p>
        </w:tc>
        <w:tc>
          <w:tcPr>
            <w:tcW w:w="1744" w:type="dxa"/>
          </w:tcPr>
          <w:p w14:paraId="0704549E" w14:textId="77777777" w:rsidR="00BC38A0" w:rsidRPr="00527337" w:rsidRDefault="00BC38A0" w:rsidP="00E817E6">
            <w:pPr>
              <w:pStyle w:val="Tablehead"/>
              <w:spacing w:before="40" w:after="40"/>
            </w:pPr>
            <w:r w:rsidRPr="00527337">
              <w:t>Units</w:t>
            </w:r>
          </w:p>
        </w:tc>
        <w:tc>
          <w:tcPr>
            <w:tcW w:w="4093" w:type="dxa"/>
            <w:gridSpan w:val="4"/>
          </w:tcPr>
          <w:p w14:paraId="4C2ED750" w14:textId="77777777" w:rsidR="00BC38A0" w:rsidRPr="00527337" w:rsidRDefault="00BC38A0" w:rsidP="00E817E6">
            <w:pPr>
              <w:pStyle w:val="Tablehead"/>
              <w:spacing w:before="40" w:after="40"/>
            </w:pPr>
            <w:r w:rsidRPr="00527337">
              <w:t>Value</w:t>
            </w:r>
          </w:p>
        </w:tc>
      </w:tr>
      <w:tr w:rsidR="00BC38A0" w:rsidRPr="00527337" w14:paraId="14CFEA30" w14:textId="77777777" w:rsidTr="00E817E6">
        <w:trPr>
          <w:jc w:val="center"/>
        </w:trPr>
        <w:tc>
          <w:tcPr>
            <w:tcW w:w="3287" w:type="dxa"/>
          </w:tcPr>
          <w:p w14:paraId="70F6C289" w14:textId="77777777" w:rsidR="00BC38A0" w:rsidRPr="00527337" w:rsidRDefault="00BC38A0" w:rsidP="00E817E6">
            <w:pPr>
              <w:pStyle w:val="Tabletext"/>
              <w:rPr>
                <w:rFonts w:eastAsia="SimSun"/>
              </w:rPr>
            </w:pPr>
            <w:r w:rsidRPr="00527337">
              <w:t xml:space="preserve">Frequency </w:t>
            </w:r>
          </w:p>
        </w:tc>
        <w:tc>
          <w:tcPr>
            <w:tcW w:w="1744" w:type="dxa"/>
          </w:tcPr>
          <w:p w14:paraId="4591FF46"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093" w:type="dxa"/>
            <w:gridSpan w:val="4"/>
          </w:tcPr>
          <w:p w14:paraId="0CFB03DD" w14:textId="77777777"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14:paraId="0487C6E9" w14:textId="77777777" w:rsidTr="00E817E6">
        <w:trPr>
          <w:jc w:val="center"/>
        </w:trPr>
        <w:tc>
          <w:tcPr>
            <w:tcW w:w="3287" w:type="dxa"/>
          </w:tcPr>
          <w:p w14:paraId="0757F00F" w14:textId="77777777" w:rsidR="00BC38A0" w:rsidRPr="00527337" w:rsidRDefault="00BC38A0" w:rsidP="00E817E6">
            <w:pPr>
              <w:pStyle w:val="Tabletext"/>
            </w:pPr>
            <w:r w:rsidRPr="00527337">
              <w:t xml:space="preserve">Pulse power </w:t>
            </w:r>
          </w:p>
        </w:tc>
        <w:tc>
          <w:tcPr>
            <w:tcW w:w="1744" w:type="dxa"/>
          </w:tcPr>
          <w:p w14:paraId="53A120E7" w14:textId="77777777"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093" w:type="dxa"/>
            <w:gridSpan w:val="4"/>
          </w:tcPr>
          <w:p w14:paraId="67781342" w14:textId="77777777"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14:paraId="5F498990" w14:textId="77777777" w:rsidTr="00E817E6">
        <w:trPr>
          <w:jc w:val="center"/>
        </w:trPr>
        <w:tc>
          <w:tcPr>
            <w:tcW w:w="3287" w:type="dxa"/>
          </w:tcPr>
          <w:p w14:paraId="67E69CC1" w14:textId="77777777" w:rsidR="00BC38A0" w:rsidRPr="00527337" w:rsidRDefault="00BC38A0" w:rsidP="00E817E6">
            <w:pPr>
              <w:pStyle w:val="Tabletext"/>
            </w:pPr>
            <w:r w:rsidRPr="00527337">
              <w:t xml:space="preserve">Range </w:t>
            </w:r>
          </w:p>
        </w:tc>
        <w:tc>
          <w:tcPr>
            <w:tcW w:w="1744" w:type="dxa"/>
          </w:tcPr>
          <w:p w14:paraId="1518763A" w14:textId="77777777"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051" w:type="dxa"/>
          </w:tcPr>
          <w:p w14:paraId="667C47F0" w14:textId="77777777" w:rsidR="00BC38A0" w:rsidRPr="00527337" w:rsidRDefault="00BC38A0" w:rsidP="00E817E6">
            <w:pPr>
              <w:pStyle w:val="Tabletext"/>
              <w:keepNext/>
              <w:keepLines/>
              <w:tabs>
                <w:tab w:val="left" w:leader="dot" w:pos="7938"/>
                <w:tab w:val="center" w:pos="9526"/>
              </w:tabs>
              <w:ind w:left="567" w:hanging="567"/>
              <w:jc w:val="center"/>
            </w:pPr>
            <w:r w:rsidRPr="00527337">
              <w:t>0.125-1.5</w:t>
            </w:r>
          </w:p>
        </w:tc>
        <w:tc>
          <w:tcPr>
            <w:tcW w:w="1014" w:type="dxa"/>
          </w:tcPr>
          <w:p w14:paraId="48E0BD38" w14:textId="77777777" w:rsidR="00BC38A0" w:rsidRPr="00527337" w:rsidRDefault="00BC38A0" w:rsidP="00E817E6">
            <w:pPr>
              <w:pStyle w:val="Tabletext"/>
              <w:keepNext/>
              <w:keepLines/>
              <w:tabs>
                <w:tab w:val="left" w:leader="dot" w:pos="7938"/>
                <w:tab w:val="center" w:pos="9526"/>
              </w:tabs>
              <w:ind w:left="567" w:hanging="567"/>
              <w:jc w:val="center"/>
            </w:pPr>
            <w:r w:rsidRPr="00527337">
              <w:t>3-24</w:t>
            </w:r>
          </w:p>
        </w:tc>
        <w:tc>
          <w:tcPr>
            <w:tcW w:w="1014" w:type="dxa"/>
          </w:tcPr>
          <w:p w14:paraId="70C7F0EC" w14:textId="77777777" w:rsidR="00BC38A0" w:rsidRPr="00527337" w:rsidRDefault="00BC38A0" w:rsidP="00E817E6">
            <w:pPr>
              <w:pStyle w:val="Tabletext"/>
              <w:keepNext/>
              <w:keepLines/>
              <w:jc w:val="center"/>
            </w:pPr>
            <w:r w:rsidRPr="00527337">
              <w:t>48</w:t>
            </w:r>
          </w:p>
        </w:tc>
        <w:tc>
          <w:tcPr>
            <w:tcW w:w="1014" w:type="dxa"/>
          </w:tcPr>
          <w:p w14:paraId="417276EF" w14:textId="77777777" w:rsidR="00BC38A0" w:rsidRPr="00527337" w:rsidRDefault="00BC38A0" w:rsidP="00E817E6">
            <w:pPr>
              <w:pStyle w:val="Tabletext"/>
              <w:keepNext/>
              <w:keepLines/>
              <w:jc w:val="center"/>
            </w:pPr>
            <w:r w:rsidRPr="00527337">
              <w:t>96</w:t>
            </w:r>
          </w:p>
        </w:tc>
      </w:tr>
      <w:tr w:rsidR="00BC38A0" w:rsidRPr="00527337" w14:paraId="6FE0F46D" w14:textId="77777777" w:rsidTr="00E817E6">
        <w:trPr>
          <w:jc w:val="center"/>
        </w:trPr>
        <w:tc>
          <w:tcPr>
            <w:tcW w:w="3287" w:type="dxa"/>
          </w:tcPr>
          <w:p w14:paraId="232F31E1" w14:textId="77777777" w:rsidR="00BC38A0" w:rsidRPr="00527337" w:rsidRDefault="00BC38A0" w:rsidP="00E817E6">
            <w:pPr>
              <w:pStyle w:val="Tabletext"/>
              <w:rPr>
                <w:rFonts w:eastAsia="SimSun"/>
                <w:b/>
              </w:rPr>
            </w:pPr>
            <w:r w:rsidRPr="00527337">
              <w:t xml:space="preserve">Pulse width </w:t>
            </w:r>
          </w:p>
        </w:tc>
        <w:tc>
          <w:tcPr>
            <w:tcW w:w="1744" w:type="dxa"/>
          </w:tcPr>
          <w:p w14:paraId="64995309" w14:textId="77777777"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051" w:type="dxa"/>
          </w:tcPr>
          <w:p w14:paraId="6913795A" w14:textId="77777777" w:rsidR="00BC38A0" w:rsidRPr="00527337" w:rsidRDefault="00BC38A0" w:rsidP="00E817E6">
            <w:pPr>
              <w:pStyle w:val="Tabletext"/>
              <w:keepNext/>
              <w:keepLines/>
              <w:tabs>
                <w:tab w:val="left" w:leader="dot" w:pos="7938"/>
                <w:tab w:val="center" w:pos="9526"/>
              </w:tabs>
              <w:ind w:left="567" w:hanging="567"/>
              <w:jc w:val="center"/>
            </w:pPr>
            <w:r w:rsidRPr="00527337">
              <w:t>0.070</w:t>
            </w:r>
          </w:p>
        </w:tc>
        <w:tc>
          <w:tcPr>
            <w:tcW w:w="1014" w:type="dxa"/>
          </w:tcPr>
          <w:p w14:paraId="2B235FEB" w14:textId="77777777" w:rsidR="00BC38A0" w:rsidRPr="00527337" w:rsidRDefault="00BC38A0" w:rsidP="00E817E6">
            <w:pPr>
              <w:pStyle w:val="Tabletext"/>
              <w:keepNext/>
              <w:keepLines/>
              <w:tabs>
                <w:tab w:val="left" w:leader="dot" w:pos="7938"/>
                <w:tab w:val="center" w:pos="9526"/>
              </w:tabs>
              <w:ind w:left="567" w:hanging="567"/>
              <w:jc w:val="center"/>
            </w:pPr>
            <w:r w:rsidRPr="00527337">
              <w:t>0.175</w:t>
            </w:r>
          </w:p>
        </w:tc>
        <w:tc>
          <w:tcPr>
            <w:tcW w:w="1014" w:type="dxa"/>
          </w:tcPr>
          <w:p w14:paraId="07237545" w14:textId="77777777" w:rsidR="00BC38A0" w:rsidRPr="00527337" w:rsidRDefault="00BC38A0" w:rsidP="00E817E6">
            <w:pPr>
              <w:pStyle w:val="Tabletext"/>
              <w:keepNext/>
              <w:keepLines/>
              <w:tabs>
                <w:tab w:val="left" w:leader="dot" w:pos="7938"/>
                <w:tab w:val="center" w:pos="9526"/>
              </w:tabs>
              <w:ind w:left="567" w:hanging="567"/>
              <w:jc w:val="center"/>
            </w:pPr>
            <w:r w:rsidRPr="00527337">
              <w:t>0.85</w:t>
            </w:r>
          </w:p>
        </w:tc>
        <w:tc>
          <w:tcPr>
            <w:tcW w:w="1014" w:type="dxa"/>
          </w:tcPr>
          <w:p w14:paraId="765682B3" w14:textId="77777777" w:rsidR="00BC38A0" w:rsidRPr="00527337" w:rsidRDefault="00BC38A0" w:rsidP="00E817E6">
            <w:pPr>
              <w:pStyle w:val="Tabletext"/>
              <w:keepNext/>
              <w:keepLines/>
              <w:tabs>
                <w:tab w:val="left" w:leader="dot" w:pos="7938"/>
                <w:tab w:val="center" w:pos="9526"/>
              </w:tabs>
              <w:ind w:left="567" w:hanging="567"/>
              <w:jc w:val="center"/>
            </w:pPr>
            <w:r w:rsidRPr="00527337">
              <w:t>1.0</w:t>
            </w:r>
          </w:p>
        </w:tc>
      </w:tr>
      <w:tr w:rsidR="00BC38A0" w:rsidRPr="00527337" w14:paraId="461D259B" w14:textId="77777777" w:rsidTr="00E817E6">
        <w:trPr>
          <w:jc w:val="center"/>
        </w:trPr>
        <w:tc>
          <w:tcPr>
            <w:tcW w:w="3287" w:type="dxa"/>
          </w:tcPr>
          <w:p w14:paraId="240DECEA" w14:textId="77777777" w:rsidR="00BC38A0" w:rsidRPr="00527337" w:rsidRDefault="00BC38A0" w:rsidP="00E817E6">
            <w:pPr>
              <w:pStyle w:val="Tabletext"/>
            </w:pPr>
            <w:r w:rsidRPr="00527337">
              <w:t xml:space="preserve">PRF </w:t>
            </w:r>
          </w:p>
        </w:tc>
        <w:tc>
          <w:tcPr>
            <w:tcW w:w="1744" w:type="dxa"/>
          </w:tcPr>
          <w:p w14:paraId="45469577" w14:textId="77777777"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1051" w:type="dxa"/>
          </w:tcPr>
          <w:p w14:paraId="3FE0C282" w14:textId="77777777" w:rsidR="00BC38A0" w:rsidRPr="00527337" w:rsidRDefault="00BC38A0" w:rsidP="00E817E6">
            <w:pPr>
              <w:pStyle w:val="Tabletext"/>
              <w:keepNext/>
              <w:keepLines/>
              <w:tabs>
                <w:tab w:val="left" w:leader="dot" w:pos="7938"/>
                <w:tab w:val="center" w:pos="9526"/>
              </w:tabs>
              <w:ind w:left="567" w:hanging="567"/>
              <w:jc w:val="center"/>
            </w:pPr>
            <w:r w:rsidRPr="00527337">
              <w:t>3 100</w:t>
            </w:r>
          </w:p>
        </w:tc>
        <w:tc>
          <w:tcPr>
            <w:tcW w:w="1014" w:type="dxa"/>
          </w:tcPr>
          <w:p w14:paraId="2C92CB9F" w14:textId="77777777" w:rsidR="00BC38A0" w:rsidRPr="00527337" w:rsidRDefault="00BC38A0" w:rsidP="00E817E6">
            <w:pPr>
              <w:pStyle w:val="Tabletext"/>
              <w:keepNext/>
              <w:keepLines/>
              <w:tabs>
                <w:tab w:val="left" w:leader="dot" w:pos="7938"/>
                <w:tab w:val="center" w:pos="9526"/>
              </w:tabs>
              <w:ind w:left="567" w:hanging="567"/>
              <w:jc w:val="center"/>
            </w:pPr>
            <w:r w:rsidRPr="00527337">
              <w:t>1 550</w:t>
            </w:r>
          </w:p>
        </w:tc>
        <w:tc>
          <w:tcPr>
            <w:tcW w:w="1014" w:type="dxa"/>
          </w:tcPr>
          <w:p w14:paraId="169A56CD" w14:textId="77777777" w:rsidR="00BC38A0" w:rsidRPr="00527337" w:rsidRDefault="00BC38A0" w:rsidP="00E817E6">
            <w:pPr>
              <w:pStyle w:val="Tabletext"/>
              <w:keepNext/>
              <w:keepLines/>
              <w:tabs>
                <w:tab w:val="left" w:leader="dot" w:pos="7938"/>
                <w:tab w:val="center" w:pos="9526"/>
              </w:tabs>
              <w:ind w:left="567" w:hanging="567"/>
              <w:jc w:val="center"/>
            </w:pPr>
            <w:r w:rsidRPr="00527337">
              <w:t>775</w:t>
            </w:r>
          </w:p>
        </w:tc>
        <w:tc>
          <w:tcPr>
            <w:tcW w:w="1014" w:type="dxa"/>
          </w:tcPr>
          <w:p w14:paraId="3A00A740" w14:textId="77777777" w:rsidR="00BC38A0" w:rsidRPr="00527337" w:rsidRDefault="00BC38A0" w:rsidP="00E817E6">
            <w:pPr>
              <w:pStyle w:val="Tabletext"/>
              <w:keepNext/>
              <w:keepLines/>
              <w:tabs>
                <w:tab w:val="left" w:leader="dot" w:pos="7938"/>
                <w:tab w:val="center" w:pos="9526"/>
              </w:tabs>
              <w:ind w:left="567" w:hanging="567"/>
              <w:jc w:val="center"/>
            </w:pPr>
            <w:r w:rsidRPr="00527337">
              <w:t>390</w:t>
            </w:r>
          </w:p>
        </w:tc>
      </w:tr>
      <w:tr w:rsidR="00BC38A0" w:rsidRPr="00527337" w14:paraId="1091ADBC" w14:textId="77777777" w:rsidTr="00E817E6">
        <w:trPr>
          <w:jc w:val="center"/>
        </w:trPr>
        <w:tc>
          <w:tcPr>
            <w:tcW w:w="3287" w:type="dxa"/>
          </w:tcPr>
          <w:p w14:paraId="67387F9A" w14:textId="77777777" w:rsidR="00BC38A0" w:rsidRPr="00527337" w:rsidRDefault="00BC38A0" w:rsidP="00E817E6">
            <w:pPr>
              <w:pStyle w:val="Tabletext"/>
            </w:pPr>
            <w:r w:rsidRPr="00527337">
              <w:t xml:space="preserve">IF bandwidth </w:t>
            </w:r>
          </w:p>
        </w:tc>
        <w:tc>
          <w:tcPr>
            <w:tcW w:w="1744" w:type="dxa"/>
          </w:tcPr>
          <w:p w14:paraId="7D841E0B"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051" w:type="dxa"/>
          </w:tcPr>
          <w:p w14:paraId="508189CD" w14:textId="77777777"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14:paraId="1490566A" w14:textId="77777777" w:rsidR="00BC38A0" w:rsidRPr="00527337" w:rsidRDefault="00BC38A0" w:rsidP="00E817E6">
            <w:pPr>
              <w:pStyle w:val="Tabletext"/>
              <w:keepNext/>
              <w:keepLines/>
              <w:tabs>
                <w:tab w:val="left" w:leader="dot" w:pos="7938"/>
                <w:tab w:val="center" w:pos="9526"/>
              </w:tabs>
              <w:ind w:left="567" w:hanging="567"/>
              <w:jc w:val="center"/>
            </w:pPr>
            <w:r w:rsidRPr="00527337">
              <w:t>22</w:t>
            </w:r>
          </w:p>
        </w:tc>
        <w:tc>
          <w:tcPr>
            <w:tcW w:w="1014" w:type="dxa"/>
          </w:tcPr>
          <w:p w14:paraId="004FEB4A" w14:textId="77777777" w:rsidR="00BC38A0" w:rsidRPr="00527337" w:rsidRDefault="00BC38A0" w:rsidP="00E817E6">
            <w:pPr>
              <w:pStyle w:val="Tabletext"/>
              <w:keepNext/>
              <w:keepLines/>
              <w:tabs>
                <w:tab w:val="left" w:leader="dot" w:pos="7938"/>
                <w:tab w:val="center" w:pos="9526"/>
              </w:tabs>
              <w:ind w:left="567" w:hanging="567"/>
              <w:jc w:val="center"/>
            </w:pPr>
            <w:r w:rsidRPr="00527337">
              <w:t>6</w:t>
            </w:r>
          </w:p>
        </w:tc>
        <w:tc>
          <w:tcPr>
            <w:tcW w:w="1014" w:type="dxa"/>
          </w:tcPr>
          <w:p w14:paraId="15023400" w14:textId="77777777" w:rsidR="00BC38A0" w:rsidRPr="00527337" w:rsidRDefault="00BC38A0" w:rsidP="00E817E6">
            <w:pPr>
              <w:pStyle w:val="Tabletext"/>
              <w:keepNext/>
              <w:keepLines/>
              <w:tabs>
                <w:tab w:val="left" w:leader="dot" w:pos="7938"/>
                <w:tab w:val="center" w:pos="9526"/>
              </w:tabs>
              <w:ind w:left="567" w:hanging="567"/>
              <w:jc w:val="center"/>
            </w:pPr>
            <w:r w:rsidRPr="00527337">
              <w:t>6</w:t>
            </w:r>
          </w:p>
        </w:tc>
      </w:tr>
      <w:tr w:rsidR="00BC38A0" w:rsidRPr="00527337" w14:paraId="6066B6BD" w14:textId="77777777" w:rsidTr="00E817E6">
        <w:trPr>
          <w:jc w:val="center"/>
        </w:trPr>
        <w:tc>
          <w:tcPr>
            <w:tcW w:w="3287" w:type="dxa"/>
          </w:tcPr>
          <w:p w14:paraId="3FC2BCF3" w14:textId="77777777" w:rsidR="00BC38A0" w:rsidRPr="00527337" w:rsidRDefault="00BC38A0" w:rsidP="00E817E6">
            <w:pPr>
              <w:pStyle w:val="Tabletext"/>
            </w:pPr>
            <w:r w:rsidRPr="00527337">
              <w:t xml:space="preserve">Spurious response rejection </w:t>
            </w:r>
          </w:p>
        </w:tc>
        <w:tc>
          <w:tcPr>
            <w:tcW w:w="1744" w:type="dxa"/>
          </w:tcPr>
          <w:p w14:paraId="2CD79665"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14:paraId="65B15DC2"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0FB1E8D7" w14:textId="77777777" w:rsidTr="00E817E6">
        <w:trPr>
          <w:jc w:val="center"/>
        </w:trPr>
        <w:tc>
          <w:tcPr>
            <w:tcW w:w="3287" w:type="dxa"/>
          </w:tcPr>
          <w:p w14:paraId="5F7D53A4" w14:textId="77777777" w:rsidR="00BC38A0" w:rsidRPr="00527337" w:rsidRDefault="00BC38A0" w:rsidP="00E817E6">
            <w:pPr>
              <w:pStyle w:val="Tabletext"/>
            </w:pPr>
            <w:r w:rsidRPr="00527337">
              <w:t xml:space="preserve">System noise figure </w:t>
            </w:r>
          </w:p>
        </w:tc>
        <w:tc>
          <w:tcPr>
            <w:tcW w:w="1744" w:type="dxa"/>
          </w:tcPr>
          <w:p w14:paraId="65FE9264"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093" w:type="dxa"/>
            <w:gridSpan w:val="4"/>
          </w:tcPr>
          <w:p w14:paraId="72430208" w14:textId="77777777" w:rsidR="00BC38A0" w:rsidRPr="00527337" w:rsidRDefault="00BC38A0" w:rsidP="00E817E6">
            <w:pPr>
              <w:pStyle w:val="Tabletext"/>
              <w:keepNext/>
              <w:keepLines/>
              <w:tabs>
                <w:tab w:val="left" w:leader="dot" w:pos="7938"/>
                <w:tab w:val="center" w:pos="9526"/>
              </w:tabs>
              <w:ind w:left="567" w:hanging="567"/>
              <w:jc w:val="center"/>
            </w:pPr>
            <w:r w:rsidRPr="00527337">
              <w:t>5.5</w:t>
            </w:r>
          </w:p>
        </w:tc>
      </w:tr>
      <w:tr w:rsidR="00BC38A0" w:rsidRPr="00527337" w14:paraId="6545D301" w14:textId="77777777" w:rsidTr="00E817E6">
        <w:trPr>
          <w:jc w:val="center"/>
        </w:trPr>
        <w:tc>
          <w:tcPr>
            <w:tcW w:w="3287" w:type="dxa"/>
          </w:tcPr>
          <w:p w14:paraId="373E445E" w14:textId="77777777" w:rsidR="00BC38A0" w:rsidRPr="00527337" w:rsidRDefault="00BC38A0" w:rsidP="00E817E6">
            <w:pPr>
              <w:pStyle w:val="Tabletext"/>
            </w:pPr>
            <w:r w:rsidRPr="00527337">
              <w:t xml:space="preserve">RF bandwidth </w:t>
            </w:r>
          </w:p>
        </w:tc>
        <w:tc>
          <w:tcPr>
            <w:tcW w:w="1744" w:type="dxa"/>
          </w:tcPr>
          <w:p w14:paraId="6AD18FD4" w14:textId="77777777" w:rsidR="00BC38A0" w:rsidRPr="00527337" w:rsidRDefault="00BC38A0" w:rsidP="00E817E6">
            <w:pPr>
              <w:pStyle w:val="Tabletext"/>
              <w:keepLines/>
              <w:tabs>
                <w:tab w:val="left" w:leader="dot" w:pos="7938"/>
                <w:tab w:val="center" w:pos="9526"/>
              </w:tabs>
              <w:ind w:left="567" w:hanging="567"/>
              <w:jc w:val="center"/>
            </w:pPr>
            <w:r w:rsidRPr="00527337">
              <w:t>MHz</w:t>
            </w:r>
          </w:p>
        </w:tc>
        <w:tc>
          <w:tcPr>
            <w:tcW w:w="4093" w:type="dxa"/>
            <w:gridSpan w:val="4"/>
          </w:tcPr>
          <w:p w14:paraId="0487B560" w14:textId="77777777" w:rsidR="00BC38A0" w:rsidRPr="00527337" w:rsidRDefault="00BC38A0" w:rsidP="00E817E6">
            <w:pPr>
              <w:pStyle w:val="Tabletext"/>
              <w:keepLines/>
              <w:tabs>
                <w:tab w:val="left" w:leader="dot" w:pos="7938"/>
                <w:tab w:val="center" w:pos="9526"/>
              </w:tabs>
              <w:ind w:left="567" w:hanging="567"/>
              <w:jc w:val="center"/>
            </w:pPr>
            <w:r w:rsidRPr="00527337">
              <w:t>Unknown</w:t>
            </w:r>
          </w:p>
        </w:tc>
      </w:tr>
      <w:tr w:rsidR="00BC38A0" w:rsidRPr="00527337" w14:paraId="6FCD89C5" w14:textId="77777777" w:rsidTr="00E817E6">
        <w:trPr>
          <w:jc w:val="center"/>
        </w:trPr>
        <w:tc>
          <w:tcPr>
            <w:tcW w:w="3287" w:type="dxa"/>
          </w:tcPr>
          <w:p w14:paraId="42BCB0DE" w14:textId="77777777" w:rsidR="00BC38A0" w:rsidRPr="00527337" w:rsidRDefault="00BC38A0" w:rsidP="00E817E6">
            <w:pPr>
              <w:pStyle w:val="Tabletext"/>
            </w:pPr>
            <w:r w:rsidRPr="00527337">
              <w:t xml:space="preserve">Antenna scan rate </w:t>
            </w:r>
          </w:p>
        </w:tc>
        <w:tc>
          <w:tcPr>
            <w:tcW w:w="1744" w:type="dxa"/>
          </w:tcPr>
          <w:p w14:paraId="5BDA16E1" w14:textId="77777777"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093" w:type="dxa"/>
            <w:gridSpan w:val="4"/>
          </w:tcPr>
          <w:p w14:paraId="58AC9499" w14:textId="77777777" w:rsidR="00BC38A0" w:rsidRPr="00527337" w:rsidRDefault="00BC38A0" w:rsidP="00E817E6">
            <w:pPr>
              <w:pStyle w:val="Tabletext"/>
              <w:keepLines/>
              <w:tabs>
                <w:tab w:val="left" w:leader="dot" w:pos="7938"/>
                <w:tab w:val="center" w:pos="9526"/>
              </w:tabs>
              <w:ind w:left="567" w:hanging="567"/>
              <w:jc w:val="center"/>
            </w:pPr>
            <w:r w:rsidRPr="00527337">
              <w:t>24/48</w:t>
            </w:r>
          </w:p>
        </w:tc>
      </w:tr>
      <w:tr w:rsidR="00BC38A0" w:rsidRPr="00527337" w14:paraId="4BE913C0" w14:textId="77777777" w:rsidTr="00E817E6">
        <w:trPr>
          <w:jc w:val="center"/>
        </w:trPr>
        <w:tc>
          <w:tcPr>
            <w:tcW w:w="3287" w:type="dxa"/>
          </w:tcPr>
          <w:p w14:paraId="3B2B42C1" w14:textId="77777777" w:rsidR="00BC38A0" w:rsidRPr="00527337" w:rsidRDefault="00BC38A0" w:rsidP="00E817E6">
            <w:pPr>
              <w:pStyle w:val="Tabletext"/>
            </w:pPr>
            <w:r w:rsidRPr="00527337">
              <w:t xml:space="preserve">Antenna horizontal beamwidth </w:t>
            </w:r>
          </w:p>
        </w:tc>
        <w:tc>
          <w:tcPr>
            <w:tcW w:w="1744" w:type="dxa"/>
          </w:tcPr>
          <w:p w14:paraId="05ACA714"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14:paraId="4B927040" w14:textId="77777777" w:rsidR="00BC38A0" w:rsidRPr="00527337" w:rsidRDefault="00BC38A0" w:rsidP="00E817E6">
            <w:pPr>
              <w:pStyle w:val="Tabletext"/>
              <w:keepLines/>
              <w:tabs>
                <w:tab w:val="left" w:leader="dot" w:pos="7938"/>
                <w:tab w:val="center" w:pos="9526"/>
              </w:tabs>
              <w:ind w:left="567" w:hanging="567"/>
              <w:jc w:val="center"/>
            </w:pPr>
            <w:r w:rsidRPr="00527337">
              <w:t>1.2</w:t>
            </w:r>
          </w:p>
        </w:tc>
      </w:tr>
      <w:tr w:rsidR="00BC38A0" w:rsidRPr="00527337" w14:paraId="2082D3CC" w14:textId="77777777" w:rsidTr="00E817E6">
        <w:trPr>
          <w:jc w:val="center"/>
        </w:trPr>
        <w:tc>
          <w:tcPr>
            <w:tcW w:w="3287" w:type="dxa"/>
          </w:tcPr>
          <w:p w14:paraId="47A7980C" w14:textId="77777777" w:rsidR="00BC38A0" w:rsidRPr="00527337" w:rsidRDefault="00BC38A0" w:rsidP="00E817E6">
            <w:pPr>
              <w:pStyle w:val="Tabletext"/>
            </w:pPr>
            <w:r w:rsidRPr="00527337">
              <w:t>Antenna vertical beamwidth</w:t>
            </w:r>
          </w:p>
        </w:tc>
        <w:tc>
          <w:tcPr>
            <w:tcW w:w="1744" w:type="dxa"/>
          </w:tcPr>
          <w:p w14:paraId="0380E266"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093" w:type="dxa"/>
            <w:gridSpan w:val="4"/>
          </w:tcPr>
          <w:p w14:paraId="027A14F6" w14:textId="77777777" w:rsidR="00BC38A0" w:rsidRPr="00527337" w:rsidRDefault="00BC38A0" w:rsidP="00E817E6">
            <w:pPr>
              <w:pStyle w:val="Tabletext"/>
              <w:keepLines/>
              <w:tabs>
                <w:tab w:val="left" w:leader="dot" w:pos="7938"/>
                <w:tab w:val="center" w:pos="9526"/>
              </w:tabs>
              <w:ind w:left="567" w:hanging="567"/>
              <w:jc w:val="center"/>
            </w:pPr>
            <w:r w:rsidRPr="00527337">
              <w:t>25</w:t>
            </w:r>
          </w:p>
        </w:tc>
      </w:tr>
      <w:tr w:rsidR="00BC38A0" w:rsidRPr="00527337" w14:paraId="776C3062" w14:textId="77777777" w:rsidTr="00E817E6">
        <w:trPr>
          <w:jc w:val="center"/>
        </w:trPr>
        <w:tc>
          <w:tcPr>
            <w:tcW w:w="3287" w:type="dxa"/>
          </w:tcPr>
          <w:p w14:paraId="5603F5F4" w14:textId="77777777" w:rsidR="00BC38A0" w:rsidRPr="00527337" w:rsidRDefault="00BC38A0" w:rsidP="00E817E6">
            <w:pPr>
              <w:pStyle w:val="Tabletext"/>
            </w:pPr>
            <w:r w:rsidRPr="00527337">
              <w:t>Polarization</w:t>
            </w:r>
          </w:p>
        </w:tc>
        <w:tc>
          <w:tcPr>
            <w:tcW w:w="1744" w:type="dxa"/>
          </w:tcPr>
          <w:p w14:paraId="70FF6F00" w14:textId="77777777" w:rsidR="00BC38A0" w:rsidRPr="00527337" w:rsidRDefault="00BC38A0" w:rsidP="00E817E6">
            <w:pPr>
              <w:pStyle w:val="Tabletext"/>
              <w:jc w:val="center"/>
            </w:pPr>
          </w:p>
        </w:tc>
        <w:tc>
          <w:tcPr>
            <w:tcW w:w="4093" w:type="dxa"/>
            <w:gridSpan w:val="4"/>
          </w:tcPr>
          <w:p w14:paraId="12523948" w14:textId="77777777"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14:paraId="0C890668" w14:textId="77777777" w:rsidR="00BC38A0" w:rsidRPr="00527337" w:rsidRDefault="00BC38A0" w:rsidP="00BC38A0">
      <w:pPr>
        <w:pStyle w:val="Tablefin"/>
        <w:rPr>
          <w:sz w:val="2"/>
          <w:szCs w:val="2"/>
        </w:rPr>
      </w:pPr>
    </w:p>
    <w:p w14:paraId="7FC77F58" w14:textId="77777777" w:rsidR="00E817E6" w:rsidRDefault="00E817E6" w:rsidP="00E817E6">
      <w:pPr>
        <w:pStyle w:val="Tablefin"/>
      </w:pPr>
    </w:p>
    <w:p w14:paraId="236D62AF" w14:textId="77777777" w:rsidR="00BC38A0" w:rsidRPr="00527337" w:rsidRDefault="00BC38A0" w:rsidP="00E817E6">
      <w:pPr>
        <w:pStyle w:val="TableNo"/>
        <w:keepLines/>
        <w:spacing w:before="240"/>
      </w:pPr>
      <w:r w:rsidRPr="00527337">
        <w:lastRenderedPageBreak/>
        <w:t>TABLE 7</w:t>
      </w:r>
    </w:p>
    <w:p w14:paraId="366F9609" w14:textId="77777777" w:rsidR="00BC38A0" w:rsidRPr="00527337" w:rsidRDefault="00BC38A0" w:rsidP="00E817E6">
      <w:pPr>
        <w:pStyle w:val="Tabletitle"/>
        <w:keepLines/>
      </w:pPr>
      <w:r w:rsidRPr="00527337">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BC38A0" w:rsidRPr="00527337" w14:paraId="3E82ECFB" w14:textId="77777777" w:rsidTr="00E817E6">
        <w:trPr>
          <w:jc w:val="center"/>
        </w:trPr>
        <w:tc>
          <w:tcPr>
            <w:tcW w:w="3537" w:type="dxa"/>
          </w:tcPr>
          <w:p w14:paraId="71DBB587" w14:textId="77777777" w:rsidR="00BC38A0" w:rsidRPr="00527337" w:rsidRDefault="00BC38A0" w:rsidP="00E817E6">
            <w:pPr>
              <w:pStyle w:val="Tablehead"/>
              <w:keepLines/>
            </w:pPr>
            <w:r w:rsidRPr="00527337">
              <w:t>Parameter</w:t>
            </w:r>
          </w:p>
        </w:tc>
        <w:tc>
          <w:tcPr>
            <w:tcW w:w="1786" w:type="dxa"/>
          </w:tcPr>
          <w:p w14:paraId="14CFE937" w14:textId="77777777" w:rsidR="00BC38A0" w:rsidRPr="00527337" w:rsidRDefault="00BC38A0" w:rsidP="00E817E6">
            <w:pPr>
              <w:pStyle w:val="Tablehead"/>
              <w:keepLines/>
            </w:pPr>
            <w:r w:rsidRPr="00527337">
              <w:t>Units</w:t>
            </w:r>
          </w:p>
        </w:tc>
        <w:tc>
          <w:tcPr>
            <w:tcW w:w="4316" w:type="dxa"/>
            <w:gridSpan w:val="3"/>
          </w:tcPr>
          <w:p w14:paraId="0732AF7C" w14:textId="77777777" w:rsidR="00BC38A0" w:rsidRPr="00527337" w:rsidRDefault="00BC38A0" w:rsidP="00E817E6">
            <w:pPr>
              <w:pStyle w:val="Tablehead"/>
              <w:keepLines/>
            </w:pPr>
            <w:r w:rsidRPr="00527337">
              <w:t>Value</w:t>
            </w:r>
          </w:p>
        </w:tc>
      </w:tr>
      <w:tr w:rsidR="00BC38A0" w:rsidRPr="00527337" w14:paraId="1BA07613" w14:textId="77777777" w:rsidTr="00E817E6">
        <w:trPr>
          <w:jc w:val="center"/>
        </w:trPr>
        <w:tc>
          <w:tcPr>
            <w:tcW w:w="3537" w:type="dxa"/>
          </w:tcPr>
          <w:p w14:paraId="3FCA3738" w14:textId="77777777" w:rsidR="00BC38A0" w:rsidRPr="00527337" w:rsidRDefault="00BC38A0" w:rsidP="00E817E6">
            <w:pPr>
              <w:pStyle w:val="Tabletext"/>
              <w:keepNext/>
              <w:keepLines/>
              <w:rPr>
                <w:rFonts w:eastAsia="SimSun"/>
              </w:rPr>
            </w:pPr>
            <w:r w:rsidRPr="00527337">
              <w:t xml:space="preserve">Frequency </w:t>
            </w:r>
          </w:p>
        </w:tc>
        <w:tc>
          <w:tcPr>
            <w:tcW w:w="1786" w:type="dxa"/>
          </w:tcPr>
          <w:p w14:paraId="4BB5379C"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14:paraId="02233477" w14:textId="77777777" w:rsidR="00BC38A0" w:rsidRPr="00527337" w:rsidRDefault="00BC38A0" w:rsidP="00E817E6">
            <w:pPr>
              <w:pStyle w:val="Tabletext"/>
              <w:keepNext/>
              <w:keepLines/>
              <w:tabs>
                <w:tab w:val="left" w:leader="dot" w:pos="7938"/>
                <w:tab w:val="center" w:pos="9526"/>
              </w:tabs>
              <w:ind w:left="567" w:hanging="567"/>
              <w:jc w:val="center"/>
            </w:pPr>
            <w:r w:rsidRPr="00527337">
              <w:t>9 410 ± 10</w:t>
            </w:r>
          </w:p>
        </w:tc>
      </w:tr>
      <w:tr w:rsidR="00BC38A0" w:rsidRPr="00527337" w14:paraId="1E26E6F9" w14:textId="77777777" w:rsidTr="00E817E6">
        <w:trPr>
          <w:jc w:val="center"/>
        </w:trPr>
        <w:tc>
          <w:tcPr>
            <w:tcW w:w="3537" w:type="dxa"/>
          </w:tcPr>
          <w:p w14:paraId="75DE7D42" w14:textId="77777777" w:rsidR="00BC38A0" w:rsidRPr="00527337" w:rsidRDefault="00BC38A0" w:rsidP="00E817E6">
            <w:pPr>
              <w:pStyle w:val="Tabletext"/>
              <w:keepNext/>
              <w:keepLines/>
              <w:tabs>
                <w:tab w:val="left" w:leader="dot" w:pos="7938"/>
                <w:tab w:val="center" w:pos="9526"/>
              </w:tabs>
              <w:ind w:left="567" w:hanging="567"/>
            </w:pPr>
            <w:r w:rsidRPr="00527337">
              <w:t xml:space="preserve">Pulse power </w:t>
            </w:r>
          </w:p>
        </w:tc>
        <w:tc>
          <w:tcPr>
            <w:tcW w:w="1786" w:type="dxa"/>
          </w:tcPr>
          <w:p w14:paraId="73785352" w14:textId="77777777" w:rsidR="00BC38A0" w:rsidRPr="00527337" w:rsidRDefault="00BC38A0" w:rsidP="00E817E6">
            <w:pPr>
              <w:pStyle w:val="Tabletext"/>
              <w:keepNext/>
              <w:keepLines/>
              <w:tabs>
                <w:tab w:val="left" w:leader="dot" w:pos="7938"/>
                <w:tab w:val="center" w:pos="9526"/>
              </w:tabs>
              <w:ind w:left="567" w:hanging="567"/>
              <w:jc w:val="center"/>
            </w:pPr>
            <w:r w:rsidRPr="00527337">
              <w:t>kW</w:t>
            </w:r>
          </w:p>
        </w:tc>
        <w:tc>
          <w:tcPr>
            <w:tcW w:w="4316" w:type="dxa"/>
            <w:gridSpan w:val="3"/>
          </w:tcPr>
          <w:p w14:paraId="6A2164DA" w14:textId="77777777" w:rsidR="00BC38A0" w:rsidRPr="00527337" w:rsidRDefault="00BC38A0" w:rsidP="00E817E6">
            <w:pPr>
              <w:pStyle w:val="Tabletext"/>
              <w:keepNext/>
              <w:keepLines/>
              <w:tabs>
                <w:tab w:val="left" w:leader="dot" w:pos="7938"/>
                <w:tab w:val="center" w:pos="9526"/>
              </w:tabs>
              <w:ind w:left="567" w:hanging="567"/>
              <w:jc w:val="center"/>
            </w:pPr>
            <w:r w:rsidRPr="00527337">
              <w:t>30</w:t>
            </w:r>
          </w:p>
        </w:tc>
      </w:tr>
      <w:tr w:rsidR="00BC38A0" w:rsidRPr="00527337" w14:paraId="08B906BA" w14:textId="77777777" w:rsidTr="00E817E6">
        <w:trPr>
          <w:jc w:val="center"/>
        </w:trPr>
        <w:tc>
          <w:tcPr>
            <w:tcW w:w="3537" w:type="dxa"/>
          </w:tcPr>
          <w:p w14:paraId="5577A7E3" w14:textId="77777777" w:rsidR="00BC38A0" w:rsidRPr="00527337" w:rsidRDefault="00BC38A0" w:rsidP="00E817E6">
            <w:pPr>
              <w:pStyle w:val="Tabletext"/>
              <w:keepNext/>
              <w:keepLines/>
              <w:tabs>
                <w:tab w:val="left" w:leader="dot" w:pos="7938"/>
                <w:tab w:val="center" w:pos="9526"/>
              </w:tabs>
              <w:ind w:left="567" w:hanging="567"/>
            </w:pPr>
            <w:r w:rsidRPr="00527337">
              <w:t xml:space="preserve">Range </w:t>
            </w:r>
          </w:p>
        </w:tc>
        <w:tc>
          <w:tcPr>
            <w:tcW w:w="1786" w:type="dxa"/>
          </w:tcPr>
          <w:p w14:paraId="6A70899A" w14:textId="77777777" w:rsidR="00BC38A0" w:rsidRPr="00527337" w:rsidRDefault="00BC38A0" w:rsidP="00E817E6">
            <w:pPr>
              <w:pStyle w:val="Tabletext"/>
              <w:keepNext/>
              <w:keepLines/>
              <w:tabs>
                <w:tab w:val="left" w:leader="dot" w:pos="7938"/>
                <w:tab w:val="center" w:pos="9526"/>
              </w:tabs>
              <w:ind w:left="567" w:hanging="567"/>
              <w:jc w:val="center"/>
            </w:pPr>
            <w:r w:rsidRPr="00527337">
              <w:t>nmi</w:t>
            </w:r>
          </w:p>
        </w:tc>
        <w:tc>
          <w:tcPr>
            <w:tcW w:w="1433" w:type="dxa"/>
          </w:tcPr>
          <w:p w14:paraId="7A5BC67D" w14:textId="77777777" w:rsidR="00BC38A0" w:rsidRPr="00527337" w:rsidRDefault="00BC38A0" w:rsidP="00E817E6">
            <w:pPr>
              <w:pStyle w:val="Tabletext"/>
              <w:keepNext/>
              <w:keepLines/>
              <w:tabs>
                <w:tab w:val="left" w:leader="dot" w:pos="7938"/>
                <w:tab w:val="center" w:pos="9526"/>
              </w:tabs>
              <w:ind w:left="567" w:hanging="567"/>
              <w:jc w:val="center"/>
            </w:pPr>
            <w:r w:rsidRPr="00527337">
              <w:t>0.125-3</w:t>
            </w:r>
          </w:p>
        </w:tc>
        <w:tc>
          <w:tcPr>
            <w:tcW w:w="1637" w:type="dxa"/>
          </w:tcPr>
          <w:p w14:paraId="2DDA98AE" w14:textId="77777777" w:rsidR="00BC38A0" w:rsidRPr="00527337" w:rsidRDefault="00BC38A0" w:rsidP="00E817E6">
            <w:pPr>
              <w:pStyle w:val="Tabletext"/>
              <w:keepNext/>
              <w:keepLines/>
              <w:tabs>
                <w:tab w:val="left" w:leader="dot" w:pos="7938"/>
                <w:tab w:val="center" w:pos="9526"/>
              </w:tabs>
              <w:ind w:left="567" w:hanging="567"/>
              <w:jc w:val="center"/>
            </w:pPr>
            <w:r w:rsidRPr="00527337">
              <w:t>6-24</w:t>
            </w:r>
          </w:p>
        </w:tc>
        <w:tc>
          <w:tcPr>
            <w:tcW w:w="1246" w:type="dxa"/>
          </w:tcPr>
          <w:p w14:paraId="36201B03" w14:textId="77777777" w:rsidR="00BC38A0" w:rsidRPr="00527337" w:rsidRDefault="00BC38A0" w:rsidP="00E817E6">
            <w:pPr>
              <w:pStyle w:val="Tabletext"/>
              <w:keepNext/>
              <w:keepLines/>
              <w:jc w:val="center"/>
            </w:pPr>
            <w:r w:rsidRPr="00527337">
              <w:t>48-96</w:t>
            </w:r>
          </w:p>
        </w:tc>
      </w:tr>
      <w:tr w:rsidR="00BC38A0" w:rsidRPr="00527337" w14:paraId="759420AA" w14:textId="77777777" w:rsidTr="00E817E6">
        <w:trPr>
          <w:jc w:val="center"/>
        </w:trPr>
        <w:tc>
          <w:tcPr>
            <w:tcW w:w="3537" w:type="dxa"/>
          </w:tcPr>
          <w:p w14:paraId="3D43CFBC" w14:textId="77777777" w:rsidR="00BC38A0" w:rsidRPr="00527337" w:rsidRDefault="00BC38A0" w:rsidP="00E817E6">
            <w:pPr>
              <w:pStyle w:val="Tabletext"/>
              <w:keepNext/>
              <w:keepLines/>
            </w:pPr>
            <w:r w:rsidRPr="00527337">
              <w:t xml:space="preserve">Pulse width </w:t>
            </w:r>
          </w:p>
        </w:tc>
        <w:tc>
          <w:tcPr>
            <w:tcW w:w="1786" w:type="dxa"/>
          </w:tcPr>
          <w:p w14:paraId="6D8521AE" w14:textId="77777777" w:rsidR="00BC38A0" w:rsidRPr="00527337" w:rsidRDefault="00BC38A0" w:rsidP="00E817E6">
            <w:pPr>
              <w:pStyle w:val="Tabletext"/>
              <w:keepNext/>
              <w:keepLines/>
              <w:tabs>
                <w:tab w:val="left" w:leader="dot" w:pos="7938"/>
                <w:tab w:val="center" w:pos="9526"/>
              </w:tabs>
              <w:ind w:left="567" w:hanging="567"/>
              <w:jc w:val="center"/>
            </w:pPr>
            <w:r w:rsidRPr="00527337">
              <w:t>µs</w:t>
            </w:r>
          </w:p>
        </w:tc>
        <w:tc>
          <w:tcPr>
            <w:tcW w:w="1433" w:type="dxa"/>
          </w:tcPr>
          <w:p w14:paraId="276A0DDE" w14:textId="77777777" w:rsidR="00BC38A0" w:rsidRPr="00527337" w:rsidRDefault="00BC38A0" w:rsidP="00E817E6">
            <w:pPr>
              <w:pStyle w:val="Tabletext"/>
              <w:keepNext/>
              <w:keepLines/>
              <w:tabs>
                <w:tab w:val="left" w:leader="dot" w:pos="7938"/>
                <w:tab w:val="center" w:pos="9526"/>
              </w:tabs>
              <w:ind w:left="567" w:hanging="567"/>
              <w:jc w:val="center"/>
            </w:pPr>
            <w:r w:rsidRPr="00527337">
              <w:t>0.050</w:t>
            </w:r>
          </w:p>
        </w:tc>
        <w:tc>
          <w:tcPr>
            <w:tcW w:w="1637" w:type="dxa"/>
          </w:tcPr>
          <w:p w14:paraId="2AA2C8A7" w14:textId="77777777" w:rsidR="00BC38A0" w:rsidRPr="00527337" w:rsidRDefault="00BC38A0" w:rsidP="00E817E6">
            <w:pPr>
              <w:pStyle w:val="Tabletext"/>
              <w:keepNext/>
              <w:keepLines/>
              <w:tabs>
                <w:tab w:val="left" w:leader="dot" w:pos="7938"/>
                <w:tab w:val="center" w:pos="9526"/>
              </w:tabs>
              <w:ind w:left="567" w:hanging="567"/>
              <w:jc w:val="center"/>
            </w:pPr>
            <w:r w:rsidRPr="00527337">
              <w:t>0.25</w:t>
            </w:r>
          </w:p>
        </w:tc>
        <w:tc>
          <w:tcPr>
            <w:tcW w:w="1246" w:type="dxa"/>
          </w:tcPr>
          <w:p w14:paraId="41F881B0" w14:textId="77777777" w:rsidR="00BC38A0" w:rsidRPr="00527337" w:rsidRDefault="00BC38A0" w:rsidP="00E817E6">
            <w:pPr>
              <w:pStyle w:val="Tabletext"/>
              <w:keepNext/>
              <w:keepLines/>
              <w:tabs>
                <w:tab w:val="left" w:leader="dot" w:pos="7938"/>
                <w:tab w:val="center" w:pos="9526"/>
              </w:tabs>
              <w:ind w:left="567" w:hanging="567"/>
              <w:jc w:val="center"/>
            </w:pPr>
            <w:r w:rsidRPr="00527337">
              <w:t>0.80</w:t>
            </w:r>
          </w:p>
        </w:tc>
      </w:tr>
      <w:tr w:rsidR="00BC38A0" w:rsidRPr="00527337" w14:paraId="55C44F4A" w14:textId="77777777" w:rsidTr="00E817E6">
        <w:trPr>
          <w:jc w:val="center"/>
        </w:trPr>
        <w:tc>
          <w:tcPr>
            <w:tcW w:w="3537" w:type="dxa"/>
          </w:tcPr>
          <w:p w14:paraId="4EB610E5" w14:textId="77777777" w:rsidR="00BC38A0" w:rsidRPr="00527337" w:rsidRDefault="00BC38A0" w:rsidP="00E817E6">
            <w:pPr>
              <w:pStyle w:val="Tabletext"/>
              <w:keepNext/>
              <w:keepLines/>
              <w:tabs>
                <w:tab w:val="left" w:leader="dot" w:pos="7938"/>
                <w:tab w:val="center" w:pos="9526"/>
              </w:tabs>
              <w:ind w:left="567" w:hanging="567"/>
            </w:pPr>
            <w:r w:rsidRPr="00527337">
              <w:t xml:space="preserve">PRF </w:t>
            </w:r>
          </w:p>
        </w:tc>
        <w:tc>
          <w:tcPr>
            <w:tcW w:w="1786" w:type="dxa"/>
          </w:tcPr>
          <w:p w14:paraId="39B2F3D7" w14:textId="77777777" w:rsidR="00BC38A0" w:rsidRPr="00527337" w:rsidRDefault="00BC38A0" w:rsidP="00E817E6">
            <w:pPr>
              <w:pStyle w:val="Tabletext"/>
              <w:keepNext/>
              <w:keepLines/>
              <w:tabs>
                <w:tab w:val="left" w:leader="dot" w:pos="7938"/>
                <w:tab w:val="center" w:pos="9526"/>
              </w:tabs>
              <w:ind w:left="567" w:hanging="567"/>
              <w:jc w:val="center"/>
            </w:pPr>
            <w:r w:rsidRPr="00527337">
              <w:t>Hz</w:t>
            </w:r>
          </w:p>
        </w:tc>
        <w:tc>
          <w:tcPr>
            <w:tcW w:w="3070" w:type="dxa"/>
            <w:gridSpan w:val="2"/>
          </w:tcPr>
          <w:p w14:paraId="21413FFF" w14:textId="77777777" w:rsidR="00BC38A0" w:rsidRPr="00527337" w:rsidRDefault="00BC38A0" w:rsidP="00E817E6">
            <w:pPr>
              <w:pStyle w:val="Tabletext"/>
              <w:keepNext/>
              <w:keepLines/>
              <w:tabs>
                <w:tab w:val="left" w:leader="dot" w:pos="7938"/>
                <w:tab w:val="center" w:pos="9526"/>
              </w:tabs>
              <w:ind w:left="567" w:hanging="567"/>
              <w:jc w:val="center"/>
            </w:pPr>
            <w:r w:rsidRPr="00527337">
              <w:t>1 800</w:t>
            </w:r>
          </w:p>
        </w:tc>
        <w:tc>
          <w:tcPr>
            <w:tcW w:w="1246" w:type="dxa"/>
          </w:tcPr>
          <w:p w14:paraId="5F40D8A6" w14:textId="77777777" w:rsidR="00BC38A0" w:rsidRPr="00527337" w:rsidRDefault="00BC38A0" w:rsidP="00E817E6">
            <w:pPr>
              <w:pStyle w:val="Tabletext"/>
              <w:keepNext/>
              <w:keepLines/>
              <w:tabs>
                <w:tab w:val="left" w:leader="dot" w:pos="7938"/>
                <w:tab w:val="center" w:pos="9526"/>
              </w:tabs>
              <w:ind w:left="567" w:hanging="567"/>
              <w:jc w:val="center"/>
            </w:pPr>
            <w:r w:rsidRPr="00527337">
              <w:t>785</w:t>
            </w:r>
          </w:p>
        </w:tc>
      </w:tr>
      <w:tr w:rsidR="00BC38A0" w:rsidRPr="00527337" w14:paraId="047AFA06" w14:textId="77777777" w:rsidTr="00E817E6">
        <w:trPr>
          <w:jc w:val="center"/>
        </w:trPr>
        <w:tc>
          <w:tcPr>
            <w:tcW w:w="3537" w:type="dxa"/>
          </w:tcPr>
          <w:p w14:paraId="6722B4CE" w14:textId="77777777" w:rsidR="00BC38A0" w:rsidRPr="00527337" w:rsidRDefault="00BC38A0" w:rsidP="00E817E6">
            <w:pPr>
              <w:pStyle w:val="Tabletext"/>
              <w:keepNext/>
              <w:keepLines/>
              <w:tabs>
                <w:tab w:val="left" w:leader="dot" w:pos="7938"/>
                <w:tab w:val="center" w:pos="9526"/>
              </w:tabs>
              <w:ind w:left="567" w:hanging="567"/>
            </w:pPr>
            <w:r w:rsidRPr="00527337">
              <w:t xml:space="preserve">IF bandwidth </w:t>
            </w:r>
          </w:p>
        </w:tc>
        <w:tc>
          <w:tcPr>
            <w:tcW w:w="1786" w:type="dxa"/>
          </w:tcPr>
          <w:p w14:paraId="397F2465"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1433" w:type="dxa"/>
          </w:tcPr>
          <w:p w14:paraId="5DA3FD33" w14:textId="77777777"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637" w:type="dxa"/>
          </w:tcPr>
          <w:p w14:paraId="77356471" w14:textId="77777777" w:rsidR="00BC38A0" w:rsidRPr="00527337" w:rsidRDefault="00BC38A0" w:rsidP="00E817E6">
            <w:pPr>
              <w:pStyle w:val="Tabletext"/>
              <w:keepNext/>
              <w:keepLines/>
              <w:tabs>
                <w:tab w:val="left" w:leader="dot" w:pos="7938"/>
                <w:tab w:val="center" w:pos="9526"/>
              </w:tabs>
              <w:ind w:left="567" w:hanging="567"/>
              <w:jc w:val="center"/>
            </w:pPr>
            <w:r w:rsidRPr="00527337">
              <w:t>20</w:t>
            </w:r>
          </w:p>
        </w:tc>
        <w:tc>
          <w:tcPr>
            <w:tcW w:w="1246" w:type="dxa"/>
          </w:tcPr>
          <w:p w14:paraId="565B37DD" w14:textId="77777777" w:rsidR="00BC38A0" w:rsidRPr="00527337" w:rsidRDefault="00BC38A0" w:rsidP="00E817E6">
            <w:pPr>
              <w:pStyle w:val="Tabletext"/>
              <w:keepNext/>
              <w:keepLines/>
              <w:tabs>
                <w:tab w:val="left" w:leader="dot" w:pos="7938"/>
                <w:tab w:val="center" w:pos="9526"/>
              </w:tabs>
              <w:ind w:left="567" w:hanging="567"/>
              <w:jc w:val="center"/>
            </w:pPr>
            <w:r w:rsidRPr="00527337">
              <w:t>3</w:t>
            </w:r>
          </w:p>
        </w:tc>
      </w:tr>
      <w:tr w:rsidR="00BC38A0" w:rsidRPr="00527337" w14:paraId="1656F1A5" w14:textId="77777777" w:rsidTr="00E817E6">
        <w:trPr>
          <w:jc w:val="center"/>
        </w:trPr>
        <w:tc>
          <w:tcPr>
            <w:tcW w:w="3537" w:type="dxa"/>
          </w:tcPr>
          <w:p w14:paraId="7CD65865" w14:textId="77777777" w:rsidR="00BC38A0" w:rsidRPr="00527337" w:rsidRDefault="00BC38A0" w:rsidP="00E817E6">
            <w:pPr>
              <w:pStyle w:val="Tabletext"/>
              <w:keepNext/>
              <w:keepLines/>
              <w:tabs>
                <w:tab w:val="left" w:leader="dot" w:pos="7938"/>
                <w:tab w:val="center" w:pos="9526"/>
              </w:tabs>
              <w:ind w:left="567" w:hanging="567"/>
            </w:pPr>
            <w:r w:rsidRPr="00527337">
              <w:t xml:space="preserve">Spurious response rejection </w:t>
            </w:r>
          </w:p>
        </w:tc>
        <w:tc>
          <w:tcPr>
            <w:tcW w:w="1786" w:type="dxa"/>
          </w:tcPr>
          <w:p w14:paraId="460A1EF1"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14:paraId="0D51CDF5"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6C6983DB" w14:textId="77777777" w:rsidTr="00E817E6">
        <w:trPr>
          <w:jc w:val="center"/>
        </w:trPr>
        <w:tc>
          <w:tcPr>
            <w:tcW w:w="3537" w:type="dxa"/>
          </w:tcPr>
          <w:p w14:paraId="2080FEEA" w14:textId="77777777" w:rsidR="00BC38A0" w:rsidRPr="00527337" w:rsidRDefault="00BC38A0" w:rsidP="00E817E6">
            <w:pPr>
              <w:pStyle w:val="Tabletext"/>
              <w:keepNext/>
              <w:keepLines/>
              <w:tabs>
                <w:tab w:val="left" w:leader="dot" w:pos="7938"/>
                <w:tab w:val="center" w:pos="9526"/>
              </w:tabs>
              <w:ind w:left="567" w:hanging="567"/>
            </w:pPr>
            <w:r w:rsidRPr="00527337">
              <w:t xml:space="preserve">System noise figure </w:t>
            </w:r>
          </w:p>
        </w:tc>
        <w:tc>
          <w:tcPr>
            <w:tcW w:w="1786" w:type="dxa"/>
          </w:tcPr>
          <w:p w14:paraId="0FC024C9" w14:textId="77777777" w:rsidR="00BC38A0" w:rsidRPr="00527337" w:rsidRDefault="00BC38A0" w:rsidP="00E817E6">
            <w:pPr>
              <w:pStyle w:val="Tabletext"/>
              <w:keepNext/>
              <w:keepLines/>
              <w:tabs>
                <w:tab w:val="left" w:leader="dot" w:pos="7938"/>
                <w:tab w:val="center" w:pos="9526"/>
              </w:tabs>
              <w:ind w:left="567" w:hanging="567"/>
              <w:jc w:val="center"/>
            </w:pPr>
            <w:r w:rsidRPr="00527337">
              <w:t>dB</w:t>
            </w:r>
          </w:p>
        </w:tc>
        <w:tc>
          <w:tcPr>
            <w:tcW w:w="4316" w:type="dxa"/>
            <w:gridSpan w:val="3"/>
          </w:tcPr>
          <w:p w14:paraId="594FFB53" w14:textId="77777777" w:rsidR="00BC38A0" w:rsidRPr="00527337" w:rsidRDefault="00BC38A0" w:rsidP="00E817E6">
            <w:pPr>
              <w:pStyle w:val="Tabletext"/>
              <w:keepNext/>
              <w:keepLines/>
              <w:tabs>
                <w:tab w:val="left" w:leader="dot" w:pos="7938"/>
                <w:tab w:val="center" w:pos="9526"/>
              </w:tabs>
              <w:ind w:left="567" w:hanging="567"/>
              <w:jc w:val="center"/>
            </w:pPr>
            <w:r w:rsidRPr="00527337">
              <w:t>4</w:t>
            </w:r>
          </w:p>
        </w:tc>
      </w:tr>
      <w:tr w:rsidR="00BC38A0" w:rsidRPr="00527337" w14:paraId="303EAE76" w14:textId="77777777" w:rsidTr="00E817E6">
        <w:trPr>
          <w:jc w:val="center"/>
        </w:trPr>
        <w:tc>
          <w:tcPr>
            <w:tcW w:w="3537" w:type="dxa"/>
          </w:tcPr>
          <w:p w14:paraId="26F44732" w14:textId="77777777" w:rsidR="00BC38A0" w:rsidRPr="00527337" w:rsidRDefault="00BC38A0" w:rsidP="00E817E6">
            <w:pPr>
              <w:pStyle w:val="Tabletext"/>
              <w:keepNext/>
              <w:keepLines/>
              <w:tabs>
                <w:tab w:val="left" w:leader="dot" w:pos="7938"/>
                <w:tab w:val="center" w:pos="9526"/>
              </w:tabs>
              <w:ind w:left="567" w:hanging="567"/>
            </w:pPr>
            <w:r w:rsidRPr="00527337">
              <w:t xml:space="preserve">RF bandwidth </w:t>
            </w:r>
          </w:p>
        </w:tc>
        <w:tc>
          <w:tcPr>
            <w:tcW w:w="1786" w:type="dxa"/>
          </w:tcPr>
          <w:p w14:paraId="045C0C87" w14:textId="77777777" w:rsidR="00BC38A0" w:rsidRPr="00527337" w:rsidRDefault="00BC38A0" w:rsidP="00E817E6">
            <w:pPr>
              <w:pStyle w:val="Tabletext"/>
              <w:keepNext/>
              <w:keepLines/>
              <w:tabs>
                <w:tab w:val="left" w:leader="dot" w:pos="7938"/>
                <w:tab w:val="center" w:pos="9526"/>
              </w:tabs>
              <w:ind w:left="567" w:hanging="567"/>
              <w:jc w:val="center"/>
            </w:pPr>
            <w:r w:rsidRPr="00527337">
              <w:t>MHz</w:t>
            </w:r>
          </w:p>
        </w:tc>
        <w:tc>
          <w:tcPr>
            <w:tcW w:w="4316" w:type="dxa"/>
            <w:gridSpan w:val="3"/>
          </w:tcPr>
          <w:p w14:paraId="5A5955D5" w14:textId="77777777" w:rsidR="00BC38A0" w:rsidRPr="00527337" w:rsidRDefault="00BC38A0" w:rsidP="00E817E6">
            <w:pPr>
              <w:pStyle w:val="Tabletext"/>
              <w:keepNext/>
              <w:keepLines/>
              <w:tabs>
                <w:tab w:val="left" w:leader="dot" w:pos="7938"/>
                <w:tab w:val="center" w:pos="9526"/>
              </w:tabs>
              <w:ind w:left="567" w:hanging="567"/>
              <w:jc w:val="center"/>
            </w:pPr>
            <w:r w:rsidRPr="00527337">
              <w:t>Unknown</w:t>
            </w:r>
          </w:p>
        </w:tc>
      </w:tr>
      <w:tr w:rsidR="00BC38A0" w:rsidRPr="00527337" w14:paraId="3479F4F4" w14:textId="77777777" w:rsidTr="00E817E6">
        <w:trPr>
          <w:jc w:val="center"/>
        </w:trPr>
        <w:tc>
          <w:tcPr>
            <w:tcW w:w="3537" w:type="dxa"/>
          </w:tcPr>
          <w:p w14:paraId="6FB7B5CA" w14:textId="77777777" w:rsidR="00BC38A0" w:rsidRPr="00527337" w:rsidRDefault="00BC38A0" w:rsidP="00E817E6">
            <w:pPr>
              <w:pStyle w:val="Tabletext"/>
              <w:keepLines/>
              <w:tabs>
                <w:tab w:val="left" w:leader="dot" w:pos="7938"/>
                <w:tab w:val="center" w:pos="9526"/>
              </w:tabs>
              <w:ind w:left="567" w:hanging="567"/>
            </w:pPr>
            <w:r w:rsidRPr="00527337">
              <w:t xml:space="preserve">Antenna scan rate </w:t>
            </w:r>
          </w:p>
        </w:tc>
        <w:tc>
          <w:tcPr>
            <w:tcW w:w="1786" w:type="dxa"/>
          </w:tcPr>
          <w:p w14:paraId="75C5E6D0" w14:textId="77777777" w:rsidR="00BC38A0" w:rsidRPr="00527337" w:rsidRDefault="00BC38A0" w:rsidP="00E817E6">
            <w:pPr>
              <w:pStyle w:val="Tabletext"/>
              <w:keepLines/>
              <w:tabs>
                <w:tab w:val="left" w:leader="dot" w:pos="7938"/>
                <w:tab w:val="center" w:pos="9526"/>
              </w:tabs>
              <w:ind w:left="567" w:hanging="567"/>
              <w:jc w:val="center"/>
            </w:pPr>
            <w:r w:rsidRPr="00527337">
              <w:t>rpm</w:t>
            </w:r>
          </w:p>
        </w:tc>
        <w:tc>
          <w:tcPr>
            <w:tcW w:w="4316" w:type="dxa"/>
            <w:gridSpan w:val="3"/>
          </w:tcPr>
          <w:p w14:paraId="4434B113" w14:textId="77777777" w:rsidR="00BC38A0" w:rsidRPr="00527337" w:rsidRDefault="00BC38A0" w:rsidP="00E817E6">
            <w:pPr>
              <w:pStyle w:val="Tabletext"/>
              <w:keepLines/>
              <w:tabs>
                <w:tab w:val="left" w:leader="dot" w:pos="7938"/>
                <w:tab w:val="center" w:pos="9526"/>
              </w:tabs>
              <w:ind w:left="567" w:hanging="567"/>
              <w:jc w:val="center"/>
            </w:pPr>
            <w:r w:rsidRPr="00527337">
              <w:t>25/48</w:t>
            </w:r>
          </w:p>
        </w:tc>
      </w:tr>
      <w:tr w:rsidR="00BC38A0" w:rsidRPr="00527337" w14:paraId="7A1A65AD" w14:textId="77777777" w:rsidTr="00E817E6">
        <w:trPr>
          <w:jc w:val="center"/>
        </w:trPr>
        <w:tc>
          <w:tcPr>
            <w:tcW w:w="3537" w:type="dxa"/>
          </w:tcPr>
          <w:p w14:paraId="45B70051" w14:textId="77777777" w:rsidR="00BC38A0" w:rsidRPr="00527337" w:rsidRDefault="00BC38A0" w:rsidP="00E817E6">
            <w:pPr>
              <w:pStyle w:val="Tabletext"/>
              <w:keepLines/>
              <w:tabs>
                <w:tab w:val="left" w:leader="dot" w:pos="7938"/>
                <w:tab w:val="center" w:pos="9526"/>
              </w:tabs>
              <w:ind w:left="567" w:hanging="567"/>
            </w:pPr>
            <w:r w:rsidRPr="00527337">
              <w:t xml:space="preserve">Antenna scan time </w:t>
            </w:r>
          </w:p>
        </w:tc>
        <w:tc>
          <w:tcPr>
            <w:tcW w:w="1786" w:type="dxa"/>
          </w:tcPr>
          <w:p w14:paraId="18940ECD" w14:textId="77777777" w:rsidR="00BC38A0" w:rsidRPr="00527337" w:rsidRDefault="00BC38A0" w:rsidP="00E817E6">
            <w:pPr>
              <w:pStyle w:val="Tabletext"/>
              <w:keepLines/>
              <w:tabs>
                <w:tab w:val="left" w:leader="dot" w:pos="7938"/>
                <w:tab w:val="center" w:pos="9526"/>
              </w:tabs>
              <w:ind w:left="567" w:hanging="567"/>
              <w:jc w:val="center"/>
            </w:pPr>
            <w:r w:rsidRPr="00527337">
              <w:t>s</w:t>
            </w:r>
          </w:p>
        </w:tc>
        <w:tc>
          <w:tcPr>
            <w:tcW w:w="4316" w:type="dxa"/>
            <w:gridSpan w:val="3"/>
          </w:tcPr>
          <w:p w14:paraId="03088D1E" w14:textId="77777777" w:rsidR="00BC38A0" w:rsidRPr="00527337" w:rsidRDefault="00BC38A0" w:rsidP="00E817E6">
            <w:pPr>
              <w:pStyle w:val="Tabletext"/>
              <w:keepLines/>
              <w:tabs>
                <w:tab w:val="left" w:leader="dot" w:pos="7938"/>
                <w:tab w:val="center" w:pos="9526"/>
              </w:tabs>
              <w:ind w:left="567" w:hanging="567"/>
              <w:jc w:val="center"/>
            </w:pPr>
            <w:r w:rsidRPr="00527337">
              <w:t>2.4/1.25</w:t>
            </w:r>
          </w:p>
        </w:tc>
      </w:tr>
      <w:tr w:rsidR="00BC38A0" w:rsidRPr="00527337" w14:paraId="42110E5B" w14:textId="77777777" w:rsidTr="00E817E6">
        <w:trPr>
          <w:jc w:val="center"/>
        </w:trPr>
        <w:tc>
          <w:tcPr>
            <w:tcW w:w="3537" w:type="dxa"/>
          </w:tcPr>
          <w:p w14:paraId="61BB9D60" w14:textId="77777777" w:rsidR="00BC38A0" w:rsidRPr="00527337" w:rsidRDefault="00BC38A0" w:rsidP="00E817E6">
            <w:pPr>
              <w:pStyle w:val="Tabletext"/>
              <w:keepLines/>
              <w:tabs>
                <w:tab w:val="left" w:leader="dot" w:pos="7938"/>
                <w:tab w:val="center" w:pos="9526"/>
              </w:tabs>
            </w:pPr>
            <w:r w:rsidRPr="00527337">
              <w:t xml:space="preserve">Antenna horizontal beamwidth </w:t>
            </w:r>
          </w:p>
        </w:tc>
        <w:tc>
          <w:tcPr>
            <w:tcW w:w="1786" w:type="dxa"/>
          </w:tcPr>
          <w:p w14:paraId="759162A2" w14:textId="77777777" w:rsidR="00BC38A0" w:rsidRPr="00527337" w:rsidRDefault="00E817E6" w:rsidP="00E817E6">
            <w:pPr>
              <w:pStyle w:val="Tabletext"/>
              <w:keepLines/>
              <w:tabs>
                <w:tab w:val="left" w:leader="dot" w:pos="7938"/>
                <w:tab w:val="center" w:pos="9526"/>
              </w:tabs>
              <w:ind w:left="567" w:hanging="567"/>
              <w:jc w:val="center"/>
            </w:pPr>
            <w:r>
              <w:t>d</w:t>
            </w:r>
            <w:r w:rsidR="00BC38A0" w:rsidRPr="00527337">
              <w:t>egrees</w:t>
            </w:r>
          </w:p>
        </w:tc>
        <w:tc>
          <w:tcPr>
            <w:tcW w:w="4316" w:type="dxa"/>
            <w:gridSpan w:val="3"/>
          </w:tcPr>
          <w:p w14:paraId="6581DD3B" w14:textId="77777777" w:rsidR="00BC38A0" w:rsidRPr="00527337" w:rsidRDefault="00BC38A0" w:rsidP="00E817E6">
            <w:pPr>
              <w:pStyle w:val="Tabletext"/>
              <w:keepLines/>
              <w:tabs>
                <w:tab w:val="left" w:leader="dot" w:pos="7938"/>
                <w:tab w:val="center" w:pos="9526"/>
              </w:tabs>
              <w:ind w:left="567" w:hanging="567"/>
              <w:jc w:val="center"/>
            </w:pPr>
            <w:r w:rsidRPr="00527337">
              <w:t>2.0</w:t>
            </w:r>
          </w:p>
        </w:tc>
      </w:tr>
      <w:tr w:rsidR="00BC38A0" w:rsidRPr="00527337" w14:paraId="510442BD" w14:textId="77777777" w:rsidTr="00E817E6">
        <w:trPr>
          <w:jc w:val="center"/>
        </w:trPr>
        <w:tc>
          <w:tcPr>
            <w:tcW w:w="3537" w:type="dxa"/>
          </w:tcPr>
          <w:p w14:paraId="23607E72" w14:textId="77777777" w:rsidR="00BC38A0" w:rsidRPr="00527337" w:rsidRDefault="00BC38A0" w:rsidP="00E817E6">
            <w:pPr>
              <w:pStyle w:val="Tabletext"/>
              <w:keepLines/>
              <w:tabs>
                <w:tab w:val="left" w:leader="dot" w:pos="7938"/>
                <w:tab w:val="center" w:pos="9526"/>
              </w:tabs>
              <w:ind w:left="567" w:hanging="567"/>
            </w:pPr>
            <w:r w:rsidRPr="00527337">
              <w:t xml:space="preserve">Antenna vertical beamwidth </w:t>
            </w:r>
          </w:p>
        </w:tc>
        <w:tc>
          <w:tcPr>
            <w:tcW w:w="1786" w:type="dxa"/>
          </w:tcPr>
          <w:p w14:paraId="47DF9688" w14:textId="77777777" w:rsidR="00BC38A0" w:rsidRPr="00527337" w:rsidRDefault="00952A33" w:rsidP="00E817E6">
            <w:pPr>
              <w:pStyle w:val="Tabletext"/>
              <w:keepLines/>
              <w:tabs>
                <w:tab w:val="left" w:leader="dot" w:pos="7938"/>
                <w:tab w:val="center" w:pos="9526"/>
              </w:tabs>
              <w:ind w:left="567" w:hanging="567"/>
              <w:jc w:val="center"/>
            </w:pPr>
            <w:r w:rsidRPr="00527337">
              <w:t>d</w:t>
            </w:r>
            <w:r w:rsidR="00BC38A0" w:rsidRPr="00527337">
              <w:t>egrees</w:t>
            </w:r>
          </w:p>
        </w:tc>
        <w:tc>
          <w:tcPr>
            <w:tcW w:w="4316" w:type="dxa"/>
            <w:gridSpan w:val="3"/>
          </w:tcPr>
          <w:p w14:paraId="679EC54E" w14:textId="77777777" w:rsidR="00BC38A0" w:rsidRPr="00527337" w:rsidRDefault="00BC38A0" w:rsidP="00E817E6">
            <w:pPr>
              <w:pStyle w:val="Tabletext"/>
              <w:keepLines/>
              <w:tabs>
                <w:tab w:val="left" w:leader="dot" w:pos="7938"/>
                <w:tab w:val="center" w:pos="9526"/>
              </w:tabs>
              <w:ind w:left="567" w:hanging="567"/>
              <w:jc w:val="center"/>
            </w:pPr>
            <w:r w:rsidRPr="00527337">
              <w:t>30.0</w:t>
            </w:r>
          </w:p>
        </w:tc>
      </w:tr>
      <w:tr w:rsidR="00BC38A0" w:rsidRPr="00527337" w14:paraId="4B79CC44" w14:textId="77777777" w:rsidTr="00E817E6">
        <w:trPr>
          <w:jc w:val="center"/>
        </w:trPr>
        <w:tc>
          <w:tcPr>
            <w:tcW w:w="3537" w:type="dxa"/>
          </w:tcPr>
          <w:p w14:paraId="2B811ABD" w14:textId="77777777" w:rsidR="00BC38A0" w:rsidRPr="00527337" w:rsidRDefault="00BC38A0" w:rsidP="00E817E6">
            <w:pPr>
              <w:pStyle w:val="Tabletext"/>
              <w:keepLines/>
              <w:tabs>
                <w:tab w:val="left" w:leader="dot" w:pos="7938"/>
                <w:tab w:val="center" w:pos="9526"/>
              </w:tabs>
              <w:ind w:left="567" w:hanging="567"/>
            </w:pPr>
            <w:r w:rsidRPr="00527337">
              <w:t>Polarization</w:t>
            </w:r>
          </w:p>
        </w:tc>
        <w:tc>
          <w:tcPr>
            <w:tcW w:w="1786" w:type="dxa"/>
          </w:tcPr>
          <w:p w14:paraId="12EB827B" w14:textId="77777777" w:rsidR="00BC38A0" w:rsidRPr="00527337" w:rsidRDefault="00BC38A0" w:rsidP="00E817E6">
            <w:pPr>
              <w:pStyle w:val="Tabletext"/>
              <w:jc w:val="center"/>
            </w:pPr>
          </w:p>
        </w:tc>
        <w:tc>
          <w:tcPr>
            <w:tcW w:w="4316" w:type="dxa"/>
            <w:gridSpan w:val="3"/>
          </w:tcPr>
          <w:p w14:paraId="6FF9568A" w14:textId="77777777" w:rsidR="00BC38A0" w:rsidRPr="00527337" w:rsidRDefault="00BC38A0" w:rsidP="00E817E6">
            <w:pPr>
              <w:pStyle w:val="Tabletext"/>
              <w:keepLines/>
              <w:tabs>
                <w:tab w:val="left" w:leader="dot" w:pos="7938"/>
                <w:tab w:val="center" w:pos="9526"/>
              </w:tabs>
              <w:ind w:left="567" w:hanging="567"/>
              <w:jc w:val="center"/>
            </w:pPr>
            <w:r w:rsidRPr="00527337">
              <w:t>Horizontal</w:t>
            </w:r>
          </w:p>
        </w:tc>
      </w:tr>
    </w:tbl>
    <w:p w14:paraId="1A9E2858" w14:textId="77777777" w:rsidR="00E817E6" w:rsidRDefault="00E817E6" w:rsidP="00E817E6">
      <w:pPr>
        <w:pStyle w:val="Tablefin"/>
      </w:pPr>
    </w:p>
    <w:p w14:paraId="407E7110" w14:textId="77777777" w:rsidR="00BC38A0" w:rsidRPr="00E817E6" w:rsidRDefault="00BC38A0" w:rsidP="00BC38A0">
      <w:pPr>
        <w:pStyle w:val="Heading2"/>
        <w:rPr>
          <w:lang w:val="en-US"/>
        </w:rPr>
      </w:pPr>
      <w:r w:rsidRPr="00E817E6">
        <w:rPr>
          <w:lang w:val="en-US"/>
        </w:rPr>
        <w:t>1.2</w:t>
      </w:r>
      <w:r w:rsidRPr="00E817E6">
        <w:rPr>
          <w:lang w:val="en-US"/>
        </w:rPr>
        <w:tab/>
        <w:t>Radar receiver interference suppression features</w:t>
      </w:r>
    </w:p>
    <w:p w14:paraId="4DC45C63" w14:textId="77777777" w:rsidR="00BC38A0" w:rsidRPr="00D43998" w:rsidRDefault="00BC38A0" w:rsidP="00BC38A0">
      <w:pPr>
        <w:rPr>
          <w:lang w:val="en-US"/>
        </w:rPr>
      </w:pPr>
      <w:r w:rsidRPr="00D43998">
        <w:rPr>
          <w:lang w:val="en-US"/>
        </w:rPr>
        <w:t>Both of the radars employed circuitry and signal processing to mitigate interference from other co</w:t>
      </w:r>
      <w:r w:rsidRPr="00D43998">
        <w:rPr>
          <w:lang w:val="en-US"/>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0119192F" w14:textId="77777777" w:rsidR="00BC38A0" w:rsidRPr="00D43998" w:rsidRDefault="00BC38A0" w:rsidP="00BC38A0">
      <w:pPr>
        <w:pStyle w:val="Heading2"/>
        <w:rPr>
          <w:lang w:val="en-US"/>
        </w:rPr>
      </w:pPr>
      <w:r w:rsidRPr="00D43998">
        <w:rPr>
          <w:lang w:val="en-US"/>
        </w:rPr>
        <w:t>1.3</w:t>
      </w:r>
      <w:r w:rsidRPr="00D43998">
        <w:rPr>
          <w:lang w:val="en-US"/>
        </w:rPr>
        <w:tab/>
        <w:t>Interfering signals and targets</w:t>
      </w:r>
    </w:p>
    <w:p w14:paraId="3AE7E409" w14:textId="77777777" w:rsidR="00BC38A0" w:rsidRPr="00D43998" w:rsidRDefault="00BC38A0" w:rsidP="00BC38A0">
      <w:pPr>
        <w:rPr>
          <w:lang w:val="en-US"/>
        </w:rPr>
      </w:pPr>
      <w:r w:rsidRPr="00D43998">
        <w:rPr>
          <w:lang w:val="en-US"/>
        </w:rPr>
        <w:t>The interfering signals included pulses and digital mobile telephony. The pulse source simulated a radiolocation input. Pulse widths of 1 </w:t>
      </w:r>
      <w:r w:rsidRPr="00527337">
        <w:t>μ</w:t>
      </w:r>
      <w:r w:rsidRPr="00D43998">
        <w:rPr>
          <w:lang w:val="en-US"/>
        </w:rPr>
        <w:t>s and 2 </w:t>
      </w:r>
      <w:r w:rsidRPr="00527337">
        <w:t>μ</w:t>
      </w:r>
      <w:r w:rsidRPr="00D43998">
        <w:rPr>
          <w:lang w:val="en-US"/>
        </w:rPr>
        <w:t>s were used, with PRFs equivalent to duty cycles of 0.1% and 1%. The digital mobile telephony source simulated two generic CDMA signals one with a bandwidth of 5 MHz and one with a bandwidth of 1.25 MHz.</w:t>
      </w:r>
    </w:p>
    <w:p w14:paraId="6D23FD71" w14:textId="77777777" w:rsidR="00BC38A0" w:rsidRPr="00D43998" w:rsidRDefault="00BC38A0" w:rsidP="00E817E6">
      <w:pPr>
        <w:rPr>
          <w:lang w:val="en-US"/>
        </w:rPr>
      </w:pPr>
      <w:r w:rsidRPr="00D43998">
        <w:rPr>
          <w:lang w:val="en-US"/>
        </w:rPr>
        <w:t>The emissions were on-tuned with the operating frequency and gated to occur with the simulated targets. The emission spectra of the CDMA interfering signals are shown below in Fig. </w:t>
      </w:r>
      <w:r w:rsidR="00E817E6">
        <w:rPr>
          <w:lang w:val="en-US"/>
        </w:rPr>
        <w:t>2</w:t>
      </w:r>
      <w:r w:rsidRPr="00D43998">
        <w:rPr>
          <w:lang w:val="en-US"/>
        </w:rPr>
        <w:t>.</w:t>
      </w:r>
    </w:p>
    <w:p w14:paraId="18BECAFE" w14:textId="77777777" w:rsidR="00BC38A0" w:rsidRDefault="00BC38A0" w:rsidP="00BC38A0">
      <w:pPr>
        <w:pStyle w:val="FigureNo"/>
      </w:pPr>
      <w:r>
        <w:lastRenderedPageBreak/>
        <w:t>figure 2</w:t>
      </w:r>
    </w:p>
    <w:p w14:paraId="6A7E3E53" w14:textId="77777777" w:rsidR="00E817E6" w:rsidRPr="00E817E6" w:rsidRDefault="00E817E6" w:rsidP="00E817E6">
      <w:pPr>
        <w:pStyle w:val="Figuretitle"/>
      </w:pPr>
      <w:r>
        <w:t>Generic CDMA signals</w:t>
      </w:r>
    </w:p>
    <w:p w14:paraId="0829DE02" w14:textId="77777777" w:rsidR="00BC38A0" w:rsidRPr="00527337" w:rsidRDefault="005B4195" w:rsidP="00BC38A0">
      <w:pPr>
        <w:pStyle w:val="FigureNo"/>
      </w:pPr>
      <w:r>
        <w:rPr>
          <w:noProof/>
          <w:lang w:val="en-US" w:eastAsia="zh-CN"/>
        </w:rPr>
        <w:object w:dxaOrig="6951" w:dyaOrig="5300" w14:anchorId="6AAB893A">
          <v:shape id="_x0000_i1026" type="#_x0000_t75" style="width:322.95pt;height:245.95pt" o:ole="">
            <v:imagedata r:id="rId20" o:title=""/>
          </v:shape>
          <o:OLEObject Type="Embed" ProgID="CorelDRAW.Graphic.14" ShapeID="_x0000_i1026" DrawAspect="Content" ObjectID="_1664190354" r:id="rId21"/>
        </w:object>
      </w:r>
    </w:p>
    <w:p w14:paraId="49369CC3" w14:textId="77777777" w:rsidR="00BC38A0" w:rsidRPr="00D43998" w:rsidRDefault="00BC38A0" w:rsidP="00BC38A0">
      <w:pPr>
        <w:pStyle w:val="Heading2"/>
        <w:spacing w:before="480"/>
        <w:rPr>
          <w:lang w:val="en-US"/>
        </w:rPr>
      </w:pPr>
      <w:r w:rsidRPr="00D43998">
        <w:rPr>
          <w:lang w:val="en-US"/>
        </w:rPr>
        <w:t>1.4</w:t>
      </w:r>
      <w:r w:rsidRPr="00D43998">
        <w:rPr>
          <w:lang w:val="en-US"/>
        </w:rPr>
        <w:tab/>
        <w:t>Non-fluctuating target generation</w:t>
      </w:r>
    </w:p>
    <w:p w14:paraId="4F28BADB" w14:textId="77777777" w:rsidR="00BC38A0" w:rsidRPr="00D43998" w:rsidRDefault="00BC38A0" w:rsidP="00BC38A0">
      <w:pPr>
        <w:rPr>
          <w:lang w:val="en-US"/>
        </w:rPr>
      </w:pPr>
      <w:r w:rsidRPr="00D43998">
        <w:rPr>
          <w:lang w:val="en-US"/>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6895517A" w14:textId="77777777" w:rsidR="00BC38A0" w:rsidRPr="00D43998" w:rsidRDefault="00BC38A0" w:rsidP="00BC38A0">
      <w:pPr>
        <w:pStyle w:val="Heading2"/>
        <w:rPr>
          <w:lang w:val="en-US"/>
        </w:rPr>
      </w:pPr>
      <w:r w:rsidRPr="00D43998">
        <w:rPr>
          <w:lang w:val="en-US"/>
        </w:rPr>
        <w:t>1.5</w:t>
      </w:r>
      <w:r w:rsidRPr="00D43998">
        <w:rPr>
          <w:lang w:val="en-US"/>
        </w:rPr>
        <w:tab/>
        <w:t>Test results</w:t>
      </w:r>
    </w:p>
    <w:p w14:paraId="4363A111" w14:textId="77777777" w:rsidR="00BC38A0" w:rsidRPr="00D43998" w:rsidRDefault="00BC38A0" w:rsidP="00BC38A0">
      <w:pPr>
        <w:pStyle w:val="Heading3"/>
        <w:rPr>
          <w:lang w:val="en-US"/>
        </w:rPr>
      </w:pPr>
      <w:r w:rsidRPr="00D43998">
        <w:rPr>
          <w:lang w:val="en-US"/>
        </w:rPr>
        <w:t>1.5.1</w:t>
      </w:r>
      <w:r w:rsidRPr="00D43998">
        <w:rPr>
          <w:lang w:val="en-US"/>
        </w:rPr>
        <w:tab/>
        <w:t>Radar D</w:t>
      </w:r>
    </w:p>
    <w:p w14:paraId="6026EAA8" w14:textId="77777777" w:rsidR="00BC38A0" w:rsidRPr="00D43998" w:rsidRDefault="00BC38A0" w:rsidP="00E817E6">
      <w:pPr>
        <w:rPr>
          <w:lang w:val="en-US"/>
        </w:rPr>
      </w:pPr>
      <w:r w:rsidRPr="00D43998">
        <w:rPr>
          <w:lang w:val="en-US"/>
        </w:rPr>
        <w:t xml:space="preserve">For Radar D it was possible to observe the effect that the unwanted signals had on individual targets. For each unwanted signal, it was possible to count the decrease in the number of targets that were visible on the PPI as the </w:t>
      </w:r>
      <w:r w:rsidRPr="00D43998">
        <w:rPr>
          <w:i/>
          <w:lang w:val="en-US"/>
        </w:rPr>
        <w:t>I</w:t>
      </w:r>
      <w:r w:rsidRPr="00D43998">
        <w:rPr>
          <w:lang w:val="en-US"/>
        </w:rPr>
        <w:t>/</w:t>
      </w:r>
      <w:r w:rsidRPr="00D43998">
        <w:rPr>
          <w:i/>
          <w:lang w:val="en-US"/>
        </w:rPr>
        <w:t>N</w:t>
      </w:r>
      <w:r w:rsidRPr="00D43998">
        <w:rPr>
          <w:lang w:val="en-US"/>
        </w:rPr>
        <w:t xml:space="preserve"> level was increased. Target counts were made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A baseline target probability of detection, </w:t>
      </w:r>
      <w:r w:rsidRPr="00D43998">
        <w:rPr>
          <w:i/>
          <w:iCs/>
          <w:lang w:val="en-US"/>
        </w:rPr>
        <w:t>P</w:t>
      </w:r>
      <w:r w:rsidRPr="00D43998">
        <w:rPr>
          <w:i/>
          <w:iCs/>
          <w:vertAlign w:val="subscript"/>
          <w:lang w:val="en-US"/>
        </w:rPr>
        <w:t>d</w:t>
      </w:r>
      <w:r w:rsidRPr="00D43998">
        <w:rPr>
          <w:lang w:val="en-US"/>
        </w:rPr>
        <w:t>, count was performed before the beginning of each test. The results of the tests on Radar D are shown below in Fig. </w:t>
      </w:r>
      <w:r w:rsidR="00E817E6">
        <w:rPr>
          <w:lang w:val="en-US"/>
        </w:rPr>
        <w:t>3</w:t>
      </w:r>
      <w:r w:rsidRPr="00D43998">
        <w:rPr>
          <w:lang w:val="en-US"/>
        </w:rPr>
        <w:t xml:space="preserve">, which shows the target </w:t>
      </w:r>
      <w:r w:rsidRPr="00D43998">
        <w:rPr>
          <w:i/>
          <w:iCs/>
          <w:lang w:val="en-US"/>
        </w:rPr>
        <w:t>P</w:t>
      </w:r>
      <w:r w:rsidRPr="00D43998">
        <w:rPr>
          <w:i/>
          <w:iCs/>
          <w:vertAlign w:val="subscript"/>
          <w:lang w:val="en-US"/>
        </w:rPr>
        <w:t>d</w:t>
      </w:r>
      <w:r w:rsidRPr="00D43998">
        <w:rPr>
          <w:lang w:val="en-US"/>
        </w:rPr>
        <w:t xml:space="preserve"> versus the </w:t>
      </w:r>
      <w:r w:rsidRPr="00D43998">
        <w:rPr>
          <w:i/>
          <w:lang w:val="en-US"/>
        </w:rPr>
        <w:t>I</w:t>
      </w:r>
      <w:r w:rsidRPr="00D43998">
        <w:rPr>
          <w:lang w:val="en-US"/>
        </w:rPr>
        <w:t>/</w:t>
      </w:r>
      <w:r w:rsidRPr="00D43998">
        <w:rPr>
          <w:i/>
          <w:lang w:val="en-US"/>
        </w:rPr>
        <w:t>N</w:t>
      </w:r>
      <w:r w:rsidRPr="00D43998">
        <w:rPr>
          <w:lang w:val="en-US"/>
        </w:rPr>
        <w:t xml:space="preserve"> level for each type of interference. The baseline </w:t>
      </w:r>
      <w:r w:rsidRPr="00D43998">
        <w:rPr>
          <w:i/>
          <w:iCs/>
          <w:lang w:val="en-US"/>
        </w:rPr>
        <w:t>P</w:t>
      </w:r>
      <w:r w:rsidRPr="00D43998">
        <w:rPr>
          <w:i/>
          <w:iCs/>
          <w:vertAlign w:val="subscript"/>
          <w:lang w:val="en-US"/>
        </w:rPr>
        <w:t>d</w:t>
      </w:r>
      <w:r w:rsidRPr="00D43998">
        <w:rPr>
          <w:lang w:val="en-US"/>
        </w:rPr>
        <w:t xml:space="preserve"> in Fig. </w:t>
      </w:r>
      <w:r w:rsidR="00E817E6">
        <w:rPr>
          <w:lang w:val="en-US"/>
        </w:rPr>
        <w:t>3</w:t>
      </w:r>
      <w:r w:rsidRPr="00D43998">
        <w:rPr>
          <w:lang w:val="en-US"/>
        </w:rPr>
        <w:t xml:space="preserve"> is 0.92 with the 1</w:t>
      </w:r>
      <w:r w:rsidRPr="00D43998">
        <w:rPr>
          <w:lang w:val="en-US"/>
        </w:rPr>
        <w:noBreakHyphen/>
        <w:t>sigma error bars 0.016 above and below that value. Note that each point in Fig. </w:t>
      </w:r>
      <w:r w:rsidR="00E817E6">
        <w:rPr>
          <w:lang w:val="en-US"/>
        </w:rPr>
        <w:t>3</w:t>
      </w:r>
      <w:r w:rsidRPr="00D43998">
        <w:rPr>
          <w:lang w:val="en-US"/>
        </w:rPr>
        <w:t xml:space="preserve"> represents a total of 500 desired targets.</w:t>
      </w:r>
    </w:p>
    <w:p w14:paraId="500514EF" w14:textId="77777777" w:rsidR="00BC38A0" w:rsidRPr="00D43998" w:rsidRDefault="00BC38A0" w:rsidP="00BC38A0">
      <w:pPr>
        <w:overflowPunct/>
        <w:autoSpaceDE/>
        <w:autoSpaceDN/>
        <w:adjustRightInd/>
        <w:spacing w:before="0"/>
        <w:textAlignment w:val="auto"/>
        <w:rPr>
          <w:caps/>
          <w:sz w:val="20"/>
          <w:lang w:val="en-US"/>
        </w:rPr>
      </w:pPr>
      <w:r w:rsidRPr="00D43998">
        <w:rPr>
          <w:lang w:val="en-US"/>
        </w:rPr>
        <w:br w:type="page"/>
      </w:r>
    </w:p>
    <w:p w14:paraId="6E00EFDC" w14:textId="77777777" w:rsidR="00BC38A0" w:rsidRPr="00D43998" w:rsidRDefault="00BC38A0" w:rsidP="00BC38A0">
      <w:pPr>
        <w:pStyle w:val="FigureNo"/>
        <w:rPr>
          <w:lang w:val="en-US"/>
        </w:rPr>
      </w:pPr>
      <w:r w:rsidRPr="00D43998">
        <w:rPr>
          <w:lang w:val="en-US"/>
        </w:rPr>
        <w:lastRenderedPageBreak/>
        <w:t>Figure 3</w:t>
      </w:r>
    </w:p>
    <w:p w14:paraId="34FEBF5D" w14:textId="77777777" w:rsidR="00BC38A0" w:rsidRPr="00D43998" w:rsidRDefault="00BC38A0" w:rsidP="00BC38A0">
      <w:pPr>
        <w:pStyle w:val="Figuretitle"/>
        <w:spacing w:after="240"/>
        <w:rPr>
          <w:lang w:val="en-US"/>
        </w:rPr>
      </w:pPr>
      <w:r w:rsidRPr="00D43998">
        <w:rPr>
          <w:lang w:val="en-US"/>
        </w:rPr>
        <w:t>Radar D probability of detection curves</w:t>
      </w:r>
    </w:p>
    <w:p w14:paraId="2C0010C1" w14:textId="77777777" w:rsidR="00BC38A0" w:rsidRPr="00527337" w:rsidRDefault="005B4195" w:rsidP="00BC38A0">
      <w:pPr>
        <w:pStyle w:val="Figure"/>
      </w:pPr>
      <w:r>
        <w:rPr>
          <w:noProof/>
          <w:lang w:val="en-US" w:eastAsia="zh-CN"/>
        </w:rPr>
        <w:object w:dxaOrig="8289" w:dyaOrig="7648" w14:anchorId="51BC541B">
          <v:shape id="_x0000_i1027" type="#_x0000_t75" style="width:396.35pt;height:364.3pt" o:ole="">
            <v:imagedata r:id="rId22" o:title=""/>
          </v:shape>
          <o:OLEObject Type="Embed" ProgID="CorelDRAW.Graphic.14" ShapeID="_x0000_i1027" DrawAspect="Content" ObjectID="_1664190355" r:id="rId23"/>
        </w:object>
      </w:r>
    </w:p>
    <w:p w14:paraId="198F77E9" w14:textId="77777777" w:rsidR="00BC38A0" w:rsidRPr="00527337" w:rsidRDefault="00BC38A0" w:rsidP="00BC38A0"/>
    <w:p w14:paraId="2FF7D72C" w14:textId="77777777" w:rsidR="00BC38A0" w:rsidRPr="00D43998" w:rsidRDefault="00BC38A0" w:rsidP="00F05AFE">
      <w:pPr>
        <w:rPr>
          <w:lang w:val="en-US"/>
        </w:rPr>
      </w:pPr>
      <w:r w:rsidRPr="00D43998">
        <w:rPr>
          <w:lang w:val="en-US"/>
        </w:rPr>
        <w:t>Figure </w:t>
      </w:r>
      <w:r w:rsidR="00F05AFE">
        <w:rPr>
          <w:lang w:val="en-US"/>
        </w:rPr>
        <w:t>3</w:t>
      </w:r>
      <w:r w:rsidRPr="00D43998">
        <w:rPr>
          <w:lang w:val="en-US"/>
        </w:rPr>
        <w:t xml:space="preserve"> shows that, except for the case of the pulsed interference, the target </w:t>
      </w:r>
      <w:r w:rsidRPr="00D43998">
        <w:rPr>
          <w:i/>
          <w:iCs/>
          <w:lang w:val="en-US"/>
        </w:rPr>
        <w:t>P</w:t>
      </w:r>
      <w:r w:rsidRPr="00D43998">
        <w:rPr>
          <w:i/>
          <w:iCs/>
          <w:vertAlign w:val="subscript"/>
          <w:lang w:val="en-US"/>
        </w:rPr>
        <w:t>d</w:t>
      </w:r>
      <w:r w:rsidRPr="00D43998">
        <w:rPr>
          <w:lang w:val="en-US"/>
        </w:rPr>
        <w:t xml:space="preserve"> was reduced below the baseline </w:t>
      </w:r>
      <w:r w:rsidRPr="00D43998">
        <w:rPr>
          <w:i/>
          <w:iCs/>
          <w:lang w:val="en-US"/>
        </w:rPr>
        <w:t>P</w:t>
      </w:r>
      <w:r w:rsidRPr="00D43998">
        <w:rPr>
          <w:i/>
          <w:iCs/>
          <w:vertAlign w:val="subscript"/>
          <w:lang w:val="en-US"/>
        </w:rPr>
        <w:t>d</w:t>
      </w:r>
      <w:r w:rsidRPr="00D43998">
        <w:rPr>
          <w:i/>
          <w:iCs/>
          <w:lang w:val="en-US"/>
        </w:rPr>
        <w:t xml:space="preserve"> </w:t>
      </w:r>
      <w:r w:rsidRPr="00D43998">
        <w:rPr>
          <w:lang w:val="en-US"/>
        </w:rPr>
        <w:t xml:space="preserve">used in these tests minus the standard deviation for </w:t>
      </w:r>
      <w:r w:rsidRPr="00D43998">
        <w:rPr>
          <w:i/>
          <w:lang w:val="en-US"/>
        </w:rPr>
        <w:t>I</w:t>
      </w:r>
      <w:r w:rsidRPr="00D43998">
        <w:rPr>
          <w:lang w:val="en-US"/>
        </w:rPr>
        <w:t>/</w:t>
      </w:r>
      <w:r w:rsidRPr="00D43998">
        <w:rPr>
          <w:i/>
          <w:lang w:val="en-US"/>
        </w:rPr>
        <w:t>N</w:t>
      </w:r>
      <w:r w:rsidRPr="00D43998">
        <w:rPr>
          <w:lang w:val="en-US"/>
        </w:rPr>
        <w:t xml:space="preserve"> values above −12 dB for the unwanted CDMA signal.</w:t>
      </w:r>
    </w:p>
    <w:p w14:paraId="52068F4C" w14:textId="77777777" w:rsidR="00BC38A0" w:rsidRPr="00D43998" w:rsidRDefault="00BC38A0" w:rsidP="00BC38A0">
      <w:pPr>
        <w:pStyle w:val="Heading3"/>
        <w:rPr>
          <w:lang w:val="en-US"/>
        </w:rPr>
      </w:pPr>
      <w:r w:rsidRPr="00D43998">
        <w:rPr>
          <w:lang w:val="en-US"/>
        </w:rPr>
        <w:t>1.5.2</w:t>
      </w:r>
      <w:r w:rsidRPr="00D43998">
        <w:rPr>
          <w:lang w:val="en-US"/>
        </w:rPr>
        <w:tab/>
        <w:t>Radar E</w:t>
      </w:r>
    </w:p>
    <w:p w14:paraId="60B4280E" w14:textId="77777777" w:rsidR="00BC38A0" w:rsidRPr="00D43998" w:rsidRDefault="00BC38A0" w:rsidP="00BC38A0">
      <w:pPr>
        <w:rPr>
          <w:lang w:val="en-US"/>
        </w:rPr>
      </w:pPr>
      <w:r w:rsidRPr="00D43998">
        <w:rPr>
          <w:lang w:val="en-US"/>
        </w:rPr>
        <w:t xml:space="preserve">For Radar E it was difficult to count the decrease in target </w:t>
      </w:r>
      <w:r w:rsidRPr="00D43998">
        <w:rPr>
          <w:i/>
          <w:iCs/>
          <w:lang w:val="en-US"/>
        </w:rPr>
        <w:t>P</w:t>
      </w:r>
      <w:r w:rsidRPr="00D43998">
        <w:rPr>
          <w:i/>
          <w:iCs/>
          <w:vertAlign w:val="subscript"/>
          <w:lang w:val="en-US"/>
        </w:rPr>
        <w:t>d</w:t>
      </w:r>
      <w:r w:rsidRPr="00D43998">
        <w:rPr>
          <w:lang w:val="en-US"/>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D43998">
        <w:rPr>
          <w:i/>
          <w:iCs/>
          <w:lang w:val="en-US"/>
        </w:rPr>
        <w:t>P</w:t>
      </w:r>
      <w:r w:rsidRPr="00D43998">
        <w:rPr>
          <w:i/>
          <w:iCs/>
          <w:vertAlign w:val="subscript"/>
          <w:lang w:val="en-US"/>
        </w:rPr>
        <w:t>d</w:t>
      </w:r>
      <w:r w:rsidRPr="00D43998">
        <w:rPr>
          <w:lang w:val="en-US"/>
        </w:rPr>
        <w:t xml:space="preserve">. Therefore, the data taken for Radar E reflects whether or not the appearance of all the targets was affected at each </w:t>
      </w:r>
      <w:r w:rsidRPr="00D43998">
        <w:rPr>
          <w:i/>
          <w:lang w:val="en-US"/>
        </w:rPr>
        <w:t>I</w:t>
      </w:r>
      <w:r w:rsidRPr="00D43998">
        <w:rPr>
          <w:lang w:val="en-US"/>
        </w:rPr>
        <w:t>/</w:t>
      </w:r>
      <w:r w:rsidRPr="00D43998">
        <w:rPr>
          <w:i/>
          <w:lang w:val="en-US"/>
        </w:rPr>
        <w:t>N</w:t>
      </w:r>
      <w:r w:rsidRPr="00D43998">
        <w:rPr>
          <w:lang w:val="en-US"/>
        </w:rPr>
        <w:t xml:space="preserve"> level for each type of interference. The data for Radar E is summarized below in Table 8.</w:t>
      </w:r>
    </w:p>
    <w:p w14:paraId="7A718BEE" w14:textId="77777777" w:rsidR="00BC38A0" w:rsidRPr="00D43998" w:rsidRDefault="00BC38A0" w:rsidP="00F05AFE">
      <w:pPr>
        <w:pStyle w:val="TableNo"/>
        <w:keepLines/>
        <w:rPr>
          <w:lang w:val="en-US"/>
        </w:rPr>
      </w:pPr>
      <w:r w:rsidRPr="00D43998">
        <w:rPr>
          <w:lang w:val="en-US"/>
        </w:rPr>
        <w:lastRenderedPageBreak/>
        <w:t>TABLE 8</w:t>
      </w:r>
    </w:p>
    <w:p w14:paraId="71122A69" w14:textId="77777777" w:rsidR="00BC38A0" w:rsidRPr="00D43998" w:rsidRDefault="00BC38A0" w:rsidP="00F05AFE">
      <w:pPr>
        <w:pStyle w:val="Tabletitle"/>
        <w:keepLines/>
        <w:rPr>
          <w:lang w:val="en-US"/>
        </w:rPr>
      </w:pPr>
      <w:r w:rsidRPr="00D43998">
        <w:rPr>
          <w:lang w:val="en-US"/>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BC38A0" w:rsidRPr="00527337" w14:paraId="6D06DC45" w14:textId="77777777" w:rsidTr="00F05AFE">
        <w:trPr>
          <w:jc w:val="center"/>
        </w:trPr>
        <w:tc>
          <w:tcPr>
            <w:tcW w:w="2835" w:type="dxa"/>
          </w:tcPr>
          <w:p w14:paraId="60F1EF36" w14:textId="77777777" w:rsidR="00BC38A0" w:rsidRPr="00527337" w:rsidRDefault="00BC38A0" w:rsidP="00F05AFE">
            <w:pPr>
              <w:pStyle w:val="Tablehead"/>
              <w:keepLines/>
            </w:pPr>
            <w:r w:rsidRPr="00527337">
              <w:rPr>
                <w:i/>
              </w:rPr>
              <w:t>I</w:t>
            </w:r>
            <w:r w:rsidRPr="00527337">
              <w:t>/</w:t>
            </w:r>
            <w:r w:rsidRPr="00527337">
              <w:rPr>
                <w:i/>
              </w:rPr>
              <w:t>N</w:t>
            </w:r>
            <w:r w:rsidRPr="00527337">
              <w:t xml:space="preserve"> ratio (dB)</w:t>
            </w:r>
          </w:p>
        </w:tc>
        <w:tc>
          <w:tcPr>
            <w:tcW w:w="3402" w:type="dxa"/>
          </w:tcPr>
          <w:p w14:paraId="3C72C834" w14:textId="77777777" w:rsidR="00BC38A0" w:rsidRPr="00527337" w:rsidRDefault="00BC38A0" w:rsidP="00F05AFE">
            <w:pPr>
              <w:pStyle w:val="Tablehead"/>
              <w:keepLines/>
            </w:pPr>
            <w:r w:rsidRPr="00527337">
              <w:t>5 MHz CDMA</w:t>
            </w:r>
          </w:p>
        </w:tc>
        <w:tc>
          <w:tcPr>
            <w:tcW w:w="3402" w:type="dxa"/>
          </w:tcPr>
          <w:p w14:paraId="1A7747B6" w14:textId="77777777" w:rsidR="00BC38A0" w:rsidRPr="00527337" w:rsidRDefault="00BC38A0" w:rsidP="00F05AFE">
            <w:pPr>
              <w:pStyle w:val="Tablehead"/>
              <w:keepLines/>
            </w:pPr>
            <w:r w:rsidRPr="00527337">
              <w:t>1.25 MHz CDMA 2000</w:t>
            </w:r>
          </w:p>
        </w:tc>
      </w:tr>
      <w:tr w:rsidR="00BC38A0" w:rsidRPr="00527337" w14:paraId="060AA32E" w14:textId="77777777" w:rsidTr="00F05AFE">
        <w:trPr>
          <w:jc w:val="center"/>
        </w:trPr>
        <w:tc>
          <w:tcPr>
            <w:tcW w:w="2835" w:type="dxa"/>
          </w:tcPr>
          <w:p w14:paraId="3B3D2406" w14:textId="77777777" w:rsidR="00BC38A0" w:rsidRPr="00527337" w:rsidRDefault="00BC38A0" w:rsidP="00F05AFE">
            <w:pPr>
              <w:pStyle w:val="Tabletext"/>
              <w:keepNext/>
              <w:keepLines/>
              <w:jc w:val="center"/>
            </w:pPr>
            <w:r w:rsidRPr="00527337">
              <w:t>–12</w:t>
            </w:r>
          </w:p>
        </w:tc>
        <w:tc>
          <w:tcPr>
            <w:tcW w:w="3402" w:type="dxa"/>
          </w:tcPr>
          <w:p w14:paraId="339BD5D1"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7C669262"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022620A6" w14:textId="77777777" w:rsidTr="00F05AFE">
        <w:trPr>
          <w:jc w:val="center"/>
        </w:trPr>
        <w:tc>
          <w:tcPr>
            <w:tcW w:w="2835" w:type="dxa"/>
          </w:tcPr>
          <w:p w14:paraId="6122CCA3" w14:textId="77777777" w:rsidR="00BC38A0" w:rsidRPr="00527337" w:rsidRDefault="00BC38A0" w:rsidP="00F05AFE">
            <w:pPr>
              <w:pStyle w:val="Tabletext"/>
              <w:keepNext/>
              <w:keepLines/>
              <w:tabs>
                <w:tab w:val="left" w:leader="dot" w:pos="7938"/>
                <w:tab w:val="center" w:pos="9526"/>
              </w:tabs>
              <w:ind w:left="567" w:hanging="567"/>
              <w:jc w:val="center"/>
            </w:pPr>
            <w:r w:rsidRPr="00527337">
              <w:t>–10</w:t>
            </w:r>
          </w:p>
        </w:tc>
        <w:tc>
          <w:tcPr>
            <w:tcW w:w="3402" w:type="dxa"/>
          </w:tcPr>
          <w:p w14:paraId="0F117A82"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2C959948"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6318213E" w14:textId="77777777" w:rsidTr="00F05AFE">
        <w:trPr>
          <w:jc w:val="center"/>
        </w:trPr>
        <w:tc>
          <w:tcPr>
            <w:tcW w:w="2835" w:type="dxa"/>
          </w:tcPr>
          <w:p w14:paraId="0BBF2A58" w14:textId="77777777" w:rsidR="00BC38A0" w:rsidRPr="00527337" w:rsidRDefault="00BC38A0" w:rsidP="00F05AFE">
            <w:pPr>
              <w:pStyle w:val="Tabletext"/>
              <w:keepNext/>
              <w:keepLines/>
              <w:tabs>
                <w:tab w:val="left" w:leader="dot" w:pos="7938"/>
                <w:tab w:val="center" w:pos="9526"/>
              </w:tabs>
              <w:ind w:left="567" w:hanging="567"/>
              <w:jc w:val="center"/>
            </w:pPr>
            <w:r w:rsidRPr="00527337">
              <w:t>–9</w:t>
            </w:r>
          </w:p>
        </w:tc>
        <w:tc>
          <w:tcPr>
            <w:tcW w:w="3402" w:type="dxa"/>
          </w:tcPr>
          <w:p w14:paraId="3FC821A0"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c>
          <w:tcPr>
            <w:tcW w:w="3402" w:type="dxa"/>
          </w:tcPr>
          <w:p w14:paraId="7BBED5AC" w14:textId="77777777" w:rsidR="00BC38A0" w:rsidRPr="00527337" w:rsidRDefault="00BC38A0" w:rsidP="00F05AFE">
            <w:pPr>
              <w:pStyle w:val="Tabletext"/>
              <w:keepNext/>
              <w:keepLines/>
              <w:tabs>
                <w:tab w:val="left" w:leader="dot" w:pos="7938"/>
                <w:tab w:val="center" w:pos="9526"/>
              </w:tabs>
              <w:ind w:left="567" w:hanging="567"/>
            </w:pPr>
            <w:r w:rsidRPr="00527337">
              <w:t>No effect</w:t>
            </w:r>
          </w:p>
        </w:tc>
      </w:tr>
      <w:tr w:rsidR="00BC38A0" w:rsidRPr="00527337" w14:paraId="56487BEE" w14:textId="77777777" w:rsidTr="00F05AFE">
        <w:trPr>
          <w:jc w:val="center"/>
        </w:trPr>
        <w:tc>
          <w:tcPr>
            <w:tcW w:w="2835" w:type="dxa"/>
          </w:tcPr>
          <w:p w14:paraId="2FC027CF" w14:textId="77777777" w:rsidR="00BC38A0" w:rsidRPr="00527337" w:rsidRDefault="00BC38A0" w:rsidP="00F05AFE">
            <w:pPr>
              <w:pStyle w:val="Tabletext"/>
              <w:keepNext/>
              <w:keepLines/>
              <w:tabs>
                <w:tab w:val="left" w:leader="dot" w:pos="7938"/>
                <w:tab w:val="center" w:pos="9526"/>
              </w:tabs>
              <w:ind w:left="567" w:hanging="567"/>
              <w:jc w:val="center"/>
            </w:pPr>
            <w:r w:rsidRPr="00527337">
              <w:t>–6</w:t>
            </w:r>
          </w:p>
        </w:tc>
        <w:tc>
          <w:tcPr>
            <w:tcW w:w="3402" w:type="dxa"/>
          </w:tcPr>
          <w:p w14:paraId="79C3F355" w14:textId="77777777" w:rsidR="00BC38A0" w:rsidRPr="00527337" w:rsidRDefault="00BC38A0" w:rsidP="00F05AFE">
            <w:pPr>
              <w:pStyle w:val="Tabletext"/>
              <w:keepNext/>
              <w:keepLines/>
              <w:tabs>
                <w:tab w:val="left" w:leader="dot" w:pos="7938"/>
                <w:tab w:val="center" w:pos="9526"/>
              </w:tabs>
              <w:ind w:left="567" w:hanging="567"/>
            </w:pPr>
            <w:r w:rsidRPr="00527337">
              <w:t>Targets dimmed</w:t>
            </w:r>
          </w:p>
        </w:tc>
        <w:tc>
          <w:tcPr>
            <w:tcW w:w="3402" w:type="dxa"/>
          </w:tcPr>
          <w:p w14:paraId="6D5AFA7D" w14:textId="77777777" w:rsidR="00BC38A0" w:rsidRPr="00527337" w:rsidRDefault="00BC38A0" w:rsidP="00F05AFE">
            <w:pPr>
              <w:pStyle w:val="Tabletext"/>
              <w:keepNext/>
              <w:keepLines/>
              <w:tabs>
                <w:tab w:val="left" w:leader="dot" w:pos="7938"/>
                <w:tab w:val="center" w:pos="9526"/>
              </w:tabs>
              <w:ind w:left="567" w:hanging="567"/>
            </w:pPr>
            <w:r w:rsidRPr="00527337">
              <w:t>Targets dimmed</w:t>
            </w:r>
          </w:p>
        </w:tc>
      </w:tr>
      <w:tr w:rsidR="00BC38A0" w:rsidRPr="00527337" w14:paraId="63AFDBFE" w14:textId="77777777" w:rsidTr="00F05AFE">
        <w:trPr>
          <w:jc w:val="center"/>
        </w:trPr>
        <w:tc>
          <w:tcPr>
            <w:tcW w:w="2835" w:type="dxa"/>
          </w:tcPr>
          <w:p w14:paraId="35C7304E" w14:textId="77777777"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14:paraId="3594E7D2" w14:textId="77777777" w:rsidR="00BC38A0" w:rsidRPr="00527337" w:rsidRDefault="00BC38A0" w:rsidP="00771EEE">
            <w:pPr>
              <w:pStyle w:val="Tabletext"/>
              <w:keepLines/>
              <w:tabs>
                <w:tab w:val="left" w:leader="dot" w:pos="7938"/>
                <w:tab w:val="center" w:pos="9526"/>
              </w:tabs>
              <w:ind w:left="567" w:hanging="567"/>
            </w:pPr>
            <w:r w:rsidRPr="00527337">
              <w:t>Targets dimmed</w:t>
            </w:r>
          </w:p>
        </w:tc>
        <w:tc>
          <w:tcPr>
            <w:tcW w:w="3402" w:type="dxa"/>
          </w:tcPr>
          <w:p w14:paraId="2C8E21B5" w14:textId="77777777" w:rsidR="00BC38A0" w:rsidRPr="00527337" w:rsidRDefault="00BC38A0" w:rsidP="00771EEE">
            <w:pPr>
              <w:pStyle w:val="Tabletext"/>
              <w:keepLines/>
              <w:tabs>
                <w:tab w:val="left" w:leader="dot" w:pos="7938"/>
                <w:tab w:val="center" w:pos="9526"/>
              </w:tabs>
              <w:ind w:left="567" w:hanging="567"/>
            </w:pPr>
            <w:r w:rsidRPr="00527337">
              <w:t>Targets dimmed</w:t>
            </w:r>
          </w:p>
        </w:tc>
      </w:tr>
      <w:tr w:rsidR="00BC38A0" w:rsidRPr="00527337" w14:paraId="7D2EE089" w14:textId="77777777" w:rsidTr="00F05AFE">
        <w:trPr>
          <w:jc w:val="center"/>
        </w:trPr>
        <w:tc>
          <w:tcPr>
            <w:tcW w:w="2835" w:type="dxa"/>
          </w:tcPr>
          <w:p w14:paraId="6C9784CD" w14:textId="77777777" w:rsidR="00BC38A0" w:rsidRPr="00527337" w:rsidRDefault="00BC38A0" w:rsidP="00771EEE">
            <w:pPr>
              <w:pStyle w:val="Tabletext"/>
              <w:keepLines/>
              <w:tabs>
                <w:tab w:val="left" w:leader="dot" w:pos="7938"/>
                <w:tab w:val="center" w:pos="9526"/>
              </w:tabs>
              <w:ind w:left="567" w:hanging="567"/>
              <w:jc w:val="center"/>
            </w:pPr>
            <w:r w:rsidRPr="00527337">
              <w:t>0</w:t>
            </w:r>
          </w:p>
        </w:tc>
        <w:tc>
          <w:tcPr>
            <w:tcW w:w="3402" w:type="dxa"/>
          </w:tcPr>
          <w:p w14:paraId="0BCE8B09"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0DB894BD"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14:paraId="70DD5F7D" w14:textId="77777777" w:rsidTr="00F05AFE">
        <w:trPr>
          <w:jc w:val="center"/>
        </w:trPr>
        <w:tc>
          <w:tcPr>
            <w:tcW w:w="2835" w:type="dxa"/>
          </w:tcPr>
          <w:p w14:paraId="0A68EBB9" w14:textId="77777777" w:rsidR="00BC38A0" w:rsidRPr="00527337" w:rsidRDefault="00BC38A0" w:rsidP="00771EEE">
            <w:pPr>
              <w:pStyle w:val="Tabletext"/>
              <w:keepLines/>
              <w:tabs>
                <w:tab w:val="left" w:leader="dot" w:pos="7938"/>
                <w:tab w:val="center" w:pos="9526"/>
              </w:tabs>
              <w:ind w:left="567" w:hanging="567"/>
              <w:jc w:val="center"/>
            </w:pPr>
            <w:r w:rsidRPr="00527337">
              <w:t>3</w:t>
            </w:r>
          </w:p>
        </w:tc>
        <w:tc>
          <w:tcPr>
            <w:tcW w:w="3402" w:type="dxa"/>
          </w:tcPr>
          <w:p w14:paraId="7627C6BC"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6F0012C7"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r w:rsidR="00BC38A0" w:rsidRPr="00527337" w14:paraId="075B2C1C" w14:textId="77777777" w:rsidTr="00F05AFE">
        <w:trPr>
          <w:jc w:val="center"/>
        </w:trPr>
        <w:tc>
          <w:tcPr>
            <w:tcW w:w="2835" w:type="dxa"/>
          </w:tcPr>
          <w:p w14:paraId="77A540B5" w14:textId="77777777" w:rsidR="00BC38A0" w:rsidRPr="00527337" w:rsidRDefault="00BC38A0" w:rsidP="00771EEE">
            <w:pPr>
              <w:pStyle w:val="Tabletext"/>
              <w:keepLines/>
              <w:tabs>
                <w:tab w:val="left" w:leader="dot" w:pos="7938"/>
                <w:tab w:val="center" w:pos="9526"/>
              </w:tabs>
              <w:ind w:left="567" w:hanging="567"/>
              <w:jc w:val="center"/>
            </w:pPr>
            <w:r w:rsidRPr="00527337">
              <w:t>6</w:t>
            </w:r>
          </w:p>
        </w:tc>
        <w:tc>
          <w:tcPr>
            <w:tcW w:w="3402" w:type="dxa"/>
          </w:tcPr>
          <w:p w14:paraId="19B05B2A"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c>
          <w:tcPr>
            <w:tcW w:w="3402" w:type="dxa"/>
          </w:tcPr>
          <w:p w14:paraId="1DA61408" w14:textId="77777777" w:rsidR="00BC38A0" w:rsidRPr="00527337" w:rsidRDefault="00BC38A0" w:rsidP="00771EEE">
            <w:pPr>
              <w:pStyle w:val="Tabletext"/>
              <w:keepLines/>
              <w:tabs>
                <w:tab w:val="left" w:leader="dot" w:pos="7938"/>
                <w:tab w:val="center" w:pos="9526"/>
              </w:tabs>
              <w:ind w:left="567" w:hanging="567"/>
            </w:pPr>
            <w:r w:rsidRPr="00527337">
              <w:t>Targets not visible</w:t>
            </w:r>
          </w:p>
        </w:tc>
      </w:tr>
    </w:tbl>
    <w:p w14:paraId="4FB7E04C" w14:textId="77777777" w:rsidR="00BC38A0" w:rsidRPr="00527337" w:rsidRDefault="00BC38A0" w:rsidP="00BC38A0">
      <w:pPr>
        <w:pStyle w:val="Tablefin"/>
      </w:pPr>
    </w:p>
    <w:p w14:paraId="5C24B14E" w14:textId="77777777" w:rsidR="00BC38A0" w:rsidRPr="00D43998" w:rsidRDefault="00BC38A0" w:rsidP="00BC38A0">
      <w:pPr>
        <w:rPr>
          <w:lang w:val="en-US"/>
        </w:rPr>
      </w:pPr>
      <w:r w:rsidRPr="00D43998">
        <w:rPr>
          <w:lang w:val="en-US"/>
        </w:rPr>
        <w:t xml:space="preserve">The data in Table 8 show that the unwanted CDMA signals affected the visibility of the targets for Radar E on its PPI at an </w:t>
      </w:r>
      <w:r w:rsidRPr="00D43998">
        <w:rPr>
          <w:i/>
          <w:lang w:val="en-US"/>
        </w:rPr>
        <w:t>I</w:t>
      </w:r>
      <w:r w:rsidRPr="00D43998">
        <w:rPr>
          <w:lang w:val="en-US"/>
        </w:rPr>
        <w:t>/</w:t>
      </w:r>
      <w:r w:rsidRPr="00D43998">
        <w:rPr>
          <w:i/>
          <w:lang w:val="en-US"/>
        </w:rPr>
        <w:t>N</w:t>
      </w:r>
      <w:r w:rsidRPr="00D43998">
        <w:rPr>
          <w:lang w:val="en-US"/>
        </w:rPr>
        <w:t xml:space="preserve"> level of –6 dB.</w:t>
      </w:r>
      <w:r w:rsidR="00BE746E">
        <w:rPr>
          <w:lang w:val="en-US"/>
        </w:rPr>
        <w:t xml:space="preserve"> </w:t>
      </w:r>
      <w:r w:rsidRPr="00D43998">
        <w:rPr>
          <w:lang w:val="en-US"/>
        </w:rPr>
        <w:t xml:space="preserve">At that level the brightness of the targets on the PPI was noticeably dimmed from their baseline state. At </w:t>
      </w:r>
      <w:r w:rsidRPr="00D43998">
        <w:rPr>
          <w:i/>
          <w:lang w:val="en-US"/>
        </w:rPr>
        <w:t>I</w:t>
      </w:r>
      <w:r w:rsidRPr="00D43998">
        <w:rPr>
          <w:lang w:val="en-US"/>
        </w:rPr>
        <w:t>/</w:t>
      </w:r>
      <w:r w:rsidRPr="00D43998">
        <w:rPr>
          <w:i/>
          <w:lang w:val="en-US"/>
        </w:rPr>
        <w:t>N</w:t>
      </w:r>
      <w:r w:rsidRPr="00D43998">
        <w:rPr>
          <w:lang w:val="en-US"/>
        </w:rPr>
        <w:t xml:space="preserve"> levels of 0 dB and above, the targets had dimmed so much that they were no longer visible on the PPI.</w:t>
      </w:r>
    </w:p>
    <w:p w14:paraId="06B2D42F" w14:textId="77777777" w:rsidR="00BC38A0" w:rsidRPr="00D43998" w:rsidRDefault="00BC38A0" w:rsidP="00BC38A0">
      <w:pPr>
        <w:rPr>
          <w:lang w:val="en-US"/>
        </w:rPr>
      </w:pPr>
      <w:r w:rsidRPr="00D43998">
        <w:rPr>
          <w:lang w:val="en-US"/>
        </w:rPr>
        <w:t>For Radar E, the gated 2.0 and 1.0 </w:t>
      </w:r>
      <w:r w:rsidRPr="00527337">
        <w:t>μ</w:t>
      </w:r>
      <w:r w:rsidRPr="00D43998">
        <w:rPr>
          <w:lang w:val="en-US"/>
        </w:rPr>
        <w:t xml:space="preserve">s pulsed interference with duty cycles of 0.1 and 1.0% did not affect the visibility of the targets on the PPI at the highest </w:t>
      </w:r>
      <w:r w:rsidRPr="00D43998">
        <w:rPr>
          <w:i/>
          <w:lang w:val="en-US"/>
        </w:rPr>
        <w:t>I</w:t>
      </w:r>
      <w:r w:rsidRPr="00D43998">
        <w:rPr>
          <w:lang w:val="en-US"/>
        </w:rPr>
        <w:t>/</w:t>
      </w:r>
      <w:r w:rsidRPr="00D43998">
        <w:rPr>
          <w:i/>
          <w:lang w:val="en-US"/>
        </w:rPr>
        <w:t>N</w:t>
      </w:r>
      <w:r w:rsidRPr="00D43998">
        <w:rPr>
          <w:lang w:val="en-US"/>
        </w:rPr>
        <w:t xml:space="preserve"> level, which was 40 dB.</w:t>
      </w:r>
    </w:p>
    <w:p w14:paraId="1582B032" w14:textId="77777777" w:rsidR="00BC38A0" w:rsidRPr="00D43998" w:rsidRDefault="00BC38A0" w:rsidP="00BC38A0">
      <w:pPr>
        <w:pStyle w:val="Heading2"/>
        <w:rPr>
          <w:lang w:val="en-US"/>
        </w:rPr>
      </w:pPr>
      <w:r w:rsidRPr="00D43998">
        <w:rPr>
          <w:lang w:val="en-US"/>
        </w:rPr>
        <w:t>1.6</w:t>
      </w:r>
      <w:r w:rsidRPr="00D43998">
        <w:rPr>
          <w:lang w:val="en-US"/>
        </w:rPr>
        <w:tab/>
        <w:t>Summary of trials results</w:t>
      </w:r>
    </w:p>
    <w:p w14:paraId="51AE2C94" w14:textId="77777777" w:rsidR="00BC38A0" w:rsidRPr="00D43998" w:rsidRDefault="00BC38A0" w:rsidP="00BC38A0">
      <w:pPr>
        <w:rPr>
          <w:lang w:val="en-US"/>
        </w:rPr>
      </w:pPr>
      <w:r w:rsidRPr="00D43998">
        <w:rPr>
          <w:lang w:val="en-US"/>
        </w:rPr>
        <w:t xml:space="preserve">Radar trials were performed to determine for specific radars and interference sources an </w:t>
      </w:r>
      <w:r w:rsidRPr="00D43998">
        <w:rPr>
          <w:i/>
          <w:lang w:val="en-US"/>
        </w:rPr>
        <w:t>I</w:t>
      </w:r>
      <w:r w:rsidRPr="00D43998">
        <w:rPr>
          <w:lang w:val="en-US"/>
        </w:rPr>
        <w:t>/</w:t>
      </w:r>
      <w:r w:rsidRPr="00D43998">
        <w:rPr>
          <w:i/>
          <w:lang w:val="en-US"/>
        </w:rPr>
        <w:t>N</w:t>
      </w:r>
      <w:r w:rsidRPr="00D43998">
        <w:rPr>
          <w:lang w:val="en-US"/>
        </w:rPr>
        <w:t xml:space="preserve"> level for which there is “no effect” from the interference (i.e. the radar is operating at its baseline condition). Unprocessed radar returns commonly known as “blips” or “raw video” were observed and/or counted as targets in these tests.</w:t>
      </w:r>
    </w:p>
    <w:p w14:paraId="21F10F5F" w14:textId="77777777" w:rsidR="00BC38A0" w:rsidRPr="00D43998" w:rsidRDefault="00BC38A0" w:rsidP="00BC38A0">
      <w:pPr>
        <w:rPr>
          <w:lang w:val="en-US"/>
        </w:rPr>
      </w:pPr>
      <w:r w:rsidRPr="00D43998">
        <w:rPr>
          <w:lang w:val="en-US"/>
        </w:rPr>
        <w:t xml:space="preserve">This “no effect” level is qualified as relative to a 90% probability of a single-scan detection and is summarized below in terms of </w:t>
      </w:r>
      <w:r w:rsidRPr="00D43998">
        <w:rPr>
          <w:i/>
          <w:lang w:val="en-US"/>
        </w:rPr>
        <w:t>I</w:t>
      </w:r>
      <w:r w:rsidRPr="00D43998">
        <w:rPr>
          <w:lang w:val="en-US"/>
        </w:rPr>
        <w:t>/</w:t>
      </w:r>
      <w:r w:rsidRPr="00D43998">
        <w:rPr>
          <w:i/>
          <w:lang w:val="en-US"/>
        </w:rPr>
        <w:t>N</w:t>
      </w:r>
      <w:r w:rsidRPr="00D43998">
        <w:rPr>
          <w:lang w:val="en-US"/>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37E76EAD" w14:textId="77777777" w:rsidR="00BC38A0" w:rsidRPr="00527337" w:rsidRDefault="00BC38A0" w:rsidP="00BC38A0">
      <w:pPr>
        <w:pStyle w:val="TableNo"/>
      </w:pPr>
      <w:r w:rsidRPr="00527337">
        <w:t>TABLE 9</w:t>
      </w:r>
    </w:p>
    <w:p w14:paraId="448DC168" w14:textId="77777777" w:rsidR="00BC38A0" w:rsidRPr="00527337" w:rsidRDefault="00BC38A0" w:rsidP="00BC38A0">
      <w:pPr>
        <w:pStyle w:val="Tabletitle"/>
      </w:pPr>
      <w:r w:rsidRPr="00527337">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BC38A0" w:rsidRPr="00527337" w14:paraId="2E8B2AA2" w14:textId="77777777" w:rsidTr="00F05AFE">
        <w:trPr>
          <w:jc w:val="center"/>
        </w:trPr>
        <w:tc>
          <w:tcPr>
            <w:tcW w:w="2977" w:type="dxa"/>
            <w:vAlign w:val="center"/>
          </w:tcPr>
          <w:p w14:paraId="0D419577" w14:textId="77777777" w:rsidR="00BC38A0" w:rsidRPr="00527337" w:rsidRDefault="00BC38A0" w:rsidP="00771EEE">
            <w:pPr>
              <w:pStyle w:val="Tablehead"/>
            </w:pPr>
            <w:r w:rsidRPr="00527337">
              <w:t>Interference source</w:t>
            </w:r>
          </w:p>
        </w:tc>
        <w:tc>
          <w:tcPr>
            <w:tcW w:w="2268" w:type="dxa"/>
            <w:vAlign w:val="center"/>
          </w:tcPr>
          <w:p w14:paraId="280FB22D" w14:textId="77777777" w:rsidR="00BC38A0" w:rsidRPr="00527337" w:rsidRDefault="00BC38A0" w:rsidP="00771EEE">
            <w:pPr>
              <w:pStyle w:val="Tablehead"/>
            </w:pPr>
            <w:r w:rsidRPr="00527337">
              <w:t>Radar</w:t>
            </w:r>
            <w:r w:rsidRPr="00527337">
              <w:br/>
              <w:t>D</w:t>
            </w:r>
          </w:p>
        </w:tc>
        <w:tc>
          <w:tcPr>
            <w:tcW w:w="2126" w:type="dxa"/>
            <w:vAlign w:val="center"/>
          </w:tcPr>
          <w:p w14:paraId="7D3327CF" w14:textId="77777777" w:rsidR="00BC38A0" w:rsidRPr="00527337" w:rsidRDefault="00BC38A0" w:rsidP="00771EEE">
            <w:pPr>
              <w:pStyle w:val="Tablehead"/>
            </w:pPr>
            <w:r w:rsidRPr="00527337">
              <w:t>Radar</w:t>
            </w:r>
            <w:r w:rsidRPr="00527337">
              <w:br/>
              <w:t>E</w:t>
            </w:r>
          </w:p>
        </w:tc>
      </w:tr>
      <w:tr w:rsidR="00BC38A0" w:rsidRPr="00527337" w14:paraId="11081CC9" w14:textId="77777777" w:rsidTr="00F05AFE">
        <w:trPr>
          <w:jc w:val="center"/>
        </w:trPr>
        <w:tc>
          <w:tcPr>
            <w:tcW w:w="2977" w:type="dxa"/>
          </w:tcPr>
          <w:p w14:paraId="2BEF5B33" w14:textId="77777777" w:rsidR="00BC38A0" w:rsidRPr="00527337" w:rsidRDefault="00BC38A0" w:rsidP="00771EEE">
            <w:pPr>
              <w:pStyle w:val="Tabletext"/>
            </w:pPr>
            <w:r w:rsidRPr="00527337">
              <w:t>Pulsed 0.1</w:t>
            </w:r>
          </w:p>
        </w:tc>
        <w:tc>
          <w:tcPr>
            <w:tcW w:w="2268" w:type="dxa"/>
          </w:tcPr>
          <w:p w14:paraId="188A7EE8"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14:paraId="143359C8"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14:paraId="336E185C" w14:textId="77777777" w:rsidTr="00F05AFE">
        <w:trPr>
          <w:jc w:val="center"/>
        </w:trPr>
        <w:tc>
          <w:tcPr>
            <w:tcW w:w="2977" w:type="dxa"/>
          </w:tcPr>
          <w:p w14:paraId="7F44F74C" w14:textId="77777777" w:rsidR="00BC38A0" w:rsidRPr="00527337" w:rsidRDefault="00BC38A0" w:rsidP="00771EEE">
            <w:pPr>
              <w:pStyle w:val="Tabletext"/>
              <w:keepLines/>
              <w:tabs>
                <w:tab w:val="left" w:leader="dot" w:pos="7938"/>
                <w:tab w:val="center" w:pos="9526"/>
              </w:tabs>
              <w:ind w:left="567" w:hanging="567"/>
            </w:pPr>
            <w:r w:rsidRPr="00527337">
              <w:t>Pulsed 1.0</w:t>
            </w:r>
          </w:p>
        </w:tc>
        <w:tc>
          <w:tcPr>
            <w:tcW w:w="2268" w:type="dxa"/>
          </w:tcPr>
          <w:p w14:paraId="13D02C3A"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c>
          <w:tcPr>
            <w:tcW w:w="2126" w:type="dxa"/>
          </w:tcPr>
          <w:p w14:paraId="343D6C3C" w14:textId="77777777" w:rsidR="00BC38A0" w:rsidRPr="00527337" w:rsidRDefault="00BC38A0" w:rsidP="00771EEE">
            <w:pPr>
              <w:pStyle w:val="Tabletext"/>
              <w:keepLines/>
              <w:tabs>
                <w:tab w:val="left" w:leader="dot" w:pos="7938"/>
                <w:tab w:val="center" w:pos="9526"/>
              </w:tabs>
              <w:ind w:left="567" w:hanging="567"/>
              <w:jc w:val="center"/>
            </w:pPr>
            <w:r w:rsidRPr="00527337">
              <w:t>+40</w:t>
            </w:r>
          </w:p>
        </w:tc>
      </w:tr>
      <w:tr w:rsidR="00BC38A0" w:rsidRPr="00527337" w14:paraId="168DEC19" w14:textId="77777777" w:rsidTr="00F05AFE">
        <w:trPr>
          <w:jc w:val="center"/>
        </w:trPr>
        <w:tc>
          <w:tcPr>
            <w:tcW w:w="2977" w:type="dxa"/>
          </w:tcPr>
          <w:p w14:paraId="21A93DBE" w14:textId="77777777" w:rsidR="00BC38A0" w:rsidRPr="00527337" w:rsidRDefault="00BC38A0" w:rsidP="00771EEE">
            <w:pPr>
              <w:pStyle w:val="Tabletext"/>
              <w:keepLines/>
              <w:tabs>
                <w:tab w:val="left" w:leader="dot" w:pos="7938"/>
                <w:tab w:val="center" w:pos="9526"/>
              </w:tabs>
              <w:ind w:left="567" w:hanging="567"/>
            </w:pPr>
            <w:r w:rsidRPr="00527337">
              <w:t>1.25 MHz CDMA 2000</w:t>
            </w:r>
          </w:p>
        </w:tc>
        <w:tc>
          <w:tcPr>
            <w:tcW w:w="2268" w:type="dxa"/>
          </w:tcPr>
          <w:p w14:paraId="74B25DF7" w14:textId="77777777" w:rsidR="00BC38A0" w:rsidRPr="00527337" w:rsidRDefault="00BC38A0" w:rsidP="00771EEE">
            <w:pPr>
              <w:pStyle w:val="Tabletext"/>
              <w:keepLines/>
              <w:tabs>
                <w:tab w:val="left" w:leader="dot" w:pos="7938"/>
                <w:tab w:val="center" w:pos="9526"/>
              </w:tabs>
              <w:ind w:left="567" w:hanging="567"/>
              <w:jc w:val="center"/>
            </w:pPr>
            <w:r w:rsidRPr="00527337">
              <w:t>–10</w:t>
            </w:r>
          </w:p>
        </w:tc>
        <w:tc>
          <w:tcPr>
            <w:tcW w:w="2126" w:type="dxa"/>
          </w:tcPr>
          <w:p w14:paraId="79CBB28E" w14:textId="77777777" w:rsidR="00BC38A0" w:rsidRPr="00527337" w:rsidRDefault="00BC38A0" w:rsidP="00771EEE">
            <w:pPr>
              <w:pStyle w:val="Tabletext"/>
              <w:keepLines/>
              <w:tabs>
                <w:tab w:val="left" w:leader="dot" w:pos="7938"/>
                <w:tab w:val="center" w:pos="9526"/>
              </w:tabs>
              <w:ind w:left="567" w:hanging="567"/>
              <w:jc w:val="center"/>
            </w:pPr>
            <w:r w:rsidRPr="00527337">
              <w:t>–9</w:t>
            </w:r>
          </w:p>
        </w:tc>
      </w:tr>
      <w:tr w:rsidR="00BC38A0" w:rsidRPr="00527337" w14:paraId="404B5AD9" w14:textId="77777777" w:rsidTr="00F05AFE">
        <w:trPr>
          <w:jc w:val="center"/>
        </w:trPr>
        <w:tc>
          <w:tcPr>
            <w:tcW w:w="2977" w:type="dxa"/>
          </w:tcPr>
          <w:p w14:paraId="5DA72DF5" w14:textId="77777777" w:rsidR="00BC38A0" w:rsidRPr="00527337" w:rsidRDefault="00BC38A0" w:rsidP="00771EEE">
            <w:pPr>
              <w:pStyle w:val="Tabletext"/>
              <w:keepLines/>
              <w:tabs>
                <w:tab w:val="left" w:leader="dot" w:pos="7938"/>
                <w:tab w:val="center" w:pos="9526"/>
              </w:tabs>
              <w:ind w:left="567" w:hanging="567"/>
            </w:pPr>
            <w:r w:rsidRPr="00527337">
              <w:t>5 MHz CDMA</w:t>
            </w:r>
          </w:p>
        </w:tc>
        <w:tc>
          <w:tcPr>
            <w:tcW w:w="2268" w:type="dxa"/>
          </w:tcPr>
          <w:p w14:paraId="719AF6A7" w14:textId="77777777" w:rsidR="00BC38A0" w:rsidRPr="00527337" w:rsidRDefault="00BC38A0" w:rsidP="00771EEE">
            <w:pPr>
              <w:pStyle w:val="Tabletext"/>
              <w:keepLines/>
              <w:tabs>
                <w:tab w:val="left" w:leader="dot" w:pos="7938"/>
                <w:tab w:val="center" w:pos="9526"/>
              </w:tabs>
              <w:ind w:left="567" w:hanging="567"/>
              <w:jc w:val="center"/>
            </w:pPr>
            <w:r w:rsidRPr="00527337">
              <w:t>–12</w:t>
            </w:r>
          </w:p>
        </w:tc>
        <w:tc>
          <w:tcPr>
            <w:tcW w:w="2126" w:type="dxa"/>
          </w:tcPr>
          <w:p w14:paraId="60F55F06" w14:textId="77777777" w:rsidR="00BC38A0" w:rsidRPr="00527337" w:rsidRDefault="00BC38A0" w:rsidP="00771EEE">
            <w:pPr>
              <w:pStyle w:val="Tabletext"/>
              <w:keepLines/>
              <w:tabs>
                <w:tab w:val="left" w:leader="dot" w:pos="7938"/>
                <w:tab w:val="center" w:pos="9526"/>
              </w:tabs>
              <w:ind w:left="567" w:hanging="567"/>
              <w:jc w:val="center"/>
            </w:pPr>
            <w:r w:rsidRPr="00527337">
              <w:t>–9</w:t>
            </w:r>
          </w:p>
        </w:tc>
      </w:tr>
    </w:tbl>
    <w:p w14:paraId="25E8FF5D" w14:textId="77777777" w:rsidR="00BC38A0" w:rsidRPr="00527337" w:rsidRDefault="00BC38A0" w:rsidP="00BC38A0">
      <w:pPr>
        <w:pStyle w:val="Tablefin"/>
      </w:pPr>
    </w:p>
    <w:p w14:paraId="76996607" w14:textId="77777777" w:rsidR="00BC38A0" w:rsidRPr="00BC38A0" w:rsidRDefault="00BC38A0" w:rsidP="00BC38A0">
      <w:pPr>
        <w:rPr>
          <w:lang w:val="en-US"/>
        </w:rPr>
      </w:pPr>
      <w:r w:rsidRPr="00BC38A0">
        <w:rPr>
          <w:lang w:val="en-US"/>
        </w:rPr>
        <w:lastRenderedPageBreak/>
        <w:t>It should be noted that there are other effects from interference that reduce the operational effectiveness of a radar. An example is the creation of “false targets”. The maritime radars tested do not generally contain CFAR processing.</w:t>
      </w:r>
    </w:p>
    <w:p w14:paraId="75EC132D" w14:textId="77777777" w:rsidR="00BC38A0" w:rsidRPr="00BC38A0" w:rsidRDefault="00BC38A0" w:rsidP="00BC38A0">
      <w:pPr>
        <w:rPr>
          <w:lang w:val="en-US"/>
        </w:rPr>
      </w:pPr>
      <w:r w:rsidRPr="00BC38A0">
        <w:rPr>
          <w:lang w:val="en-US"/>
        </w:rPr>
        <w:t xml:space="preserve">The results of these tests show that when the emissions of devices using digital modulations are directed towards a radar of the type tested herein exceed an </w:t>
      </w:r>
      <w:r w:rsidRPr="00BC38A0">
        <w:rPr>
          <w:i/>
          <w:lang w:val="en-US"/>
        </w:rPr>
        <w:t>I</w:t>
      </w:r>
      <w:r w:rsidRPr="00BC38A0">
        <w:rPr>
          <w:lang w:val="en-US"/>
        </w:rPr>
        <w:t>/</w:t>
      </w:r>
      <w:r w:rsidRPr="00BC38A0">
        <w:rPr>
          <w:i/>
          <w:lang w:val="en-US"/>
        </w:rPr>
        <w:t>N</w:t>
      </w:r>
      <w:r w:rsidRPr="00BC38A0">
        <w:rPr>
          <w:lang w:val="en-US"/>
        </w:rPr>
        <w:t xml:space="preserve"> ratio of −6 dB, some of the radars started to have dimmed targets, lost targets, or generate false targets. For other radars at this </w:t>
      </w:r>
      <w:r w:rsidRPr="00BC38A0">
        <w:rPr>
          <w:i/>
          <w:lang w:val="en-US"/>
        </w:rPr>
        <w:t>I</w:t>
      </w:r>
      <w:r w:rsidRPr="00BC38A0">
        <w:rPr>
          <w:lang w:val="en-US"/>
        </w:rPr>
        <w:t>/</w:t>
      </w:r>
      <w:r w:rsidRPr="00BC38A0">
        <w:rPr>
          <w:i/>
          <w:lang w:val="en-US"/>
        </w:rPr>
        <w:t>N</w:t>
      </w:r>
      <w:r w:rsidRPr="00BC38A0">
        <w:rPr>
          <w:lang w:val="en-US"/>
        </w:rPr>
        <w:t xml:space="preserve"> level, these effects had already manifested. No recommendation is made, at this time, on what </w:t>
      </w:r>
      <w:r w:rsidRPr="00BC38A0">
        <w:rPr>
          <w:i/>
          <w:lang w:val="en-US"/>
        </w:rPr>
        <w:t>I</w:t>
      </w:r>
      <w:r w:rsidRPr="00BC38A0">
        <w:rPr>
          <w:lang w:val="en-US"/>
        </w:rPr>
        <w:t>/</w:t>
      </w:r>
      <w:r w:rsidRPr="00BC38A0">
        <w:rPr>
          <w:i/>
          <w:lang w:val="en-US"/>
        </w:rPr>
        <w:t>N</w:t>
      </w:r>
      <w:r w:rsidRPr="00BC38A0">
        <w:rPr>
          <w:lang w:val="en-US"/>
        </w:rPr>
        <w:t xml:space="preserve"> is required in any specific scenario different from what is already specified (</w:t>
      </w:r>
      <w:r w:rsidRPr="00BC38A0">
        <w:rPr>
          <w:i/>
          <w:lang w:val="en-US"/>
        </w:rPr>
        <w:t>I</w:t>
      </w:r>
      <w:r w:rsidRPr="00BC38A0">
        <w:rPr>
          <w:lang w:val="en-US"/>
        </w:rPr>
        <w:t>/</w:t>
      </w:r>
      <w:r w:rsidRPr="00BC38A0">
        <w:rPr>
          <w:i/>
          <w:lang w:val="en-US"/>
        </w:rPr>
        <w:t>N</w:t>
      </w:r>
      <w:r w:rsidRPr="00BC38A0">
        <w:rPr>
          <w:lang w:val="en-US"/>
        </w:rPr>
        <w:t> = −6 dB).</w:t>
      </w:r>
    </w:p>
    <w:p w14:paraId="7CA89044" w14:textId="77777777" w:rsidR="00BC38A0" w:rsidRPr="00BC38A0" w:rsidRDefault="00BC38A0" w:rsidP="00BC38A0">
      <w:pPr>
        <w:rPr>
          <w:lang w:val="en-US"/>
        </w:rPr>
      </w:pPr>
      <w:r w:rsidRPr="00BC38A0">
        <w:rPr>
          <w:lang w:val="en-US"/>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69B388B2" w14:textId="77777777" w:rsidR="00BC38A0" w:rsidRPr="00BC38A0" w:rsidRDefault="00BC38A0" w:rsidP="00BC38A0">
      <w:pPr>
        <w:rPr>
          <w:lang w:val="en-US"/>
        </w:rPr>
      </w:pPr>
      <w:r w:rsidRPr="00BC38A0">
        <w:rPr>
          <w:lang w:val="en-US"/>
        </w:rPr>
        <w:t xml:space="preserve">The tests show that the radars can withstand low duty cycle pulsed-interference at high </w:t>
      </w:r>
      <w:r w:rsidRPr="00BC38A0">
        <w:rPr>
          <w:i/>
          <w:lang w:val="en-US"/>
        </w:rPr>
        <w:t>I</w:t>
      </w:r>
      <w:r w:rsidRPr="00BC38A0">
        <w:rPr>
          <w:lang w:val="en-US"/>
        </w:rPr>
        <w:t>/</w:t>
      </w:r>
      <w:r w:rsidRPr="00BC38A0">
        <w:rPr>
          <w:i/>
          <w:lang w:val="en-US"/>
        </w:rPr>
        <w:t>N</w:t>
      </w:r>
      <w:r w:rsidRPr="00BC38A0">
        <w:rPr>
          <w:lang w:val="en-US"/>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27900894" w14:textId="77777777" w:rsidR="00BC38A0" w:rsidRPr="00BC38A0" w:rsidRDefault="00BC38A0" w:rsidP="00BC38A0">
      <w:pPr>
        <w:rPr>
          <w:lang w:val="en-US"/>
        </w:rPr>
      </w:pPr>
      <w:r w:rsidRPr="00BC38A0">
        <w:rPr>
          <w:lang w:val="en-US"/>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5BA5EF87" w14:textId="77777777" w:rsidR="00BC38A0" w:rsidRPr="00BC38A0" w:rsidRDefault="00BC38A0" w:rsidP="00BC38A0">
      <w:pPr>
        <w:rPr>
          <w:lang w:val="en-US"/>
        </w:rPr>
      </w:pPr>
      <w:r w:rsidRPr="00BC38A0">
        <w:rPr>
          <w:lang w:val="en-US"/>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07E2FF1D" w14:textId="77777777" w:rsidR="00BC38A0" w:rsidRDefault="00BC38A0" w:rsidP="00BC38A0">
      <w:pPr>
        <w:pStyle w:val="Reasons"/>
      </w:pPr>
    </w:p>
    <w:p w14:paraId="2A61B2AF" w14:textId="77777777" w:rsidR="00BC38A0" w:rsidRDefault="00BC38A0" w:rsidP="00BC38A0">
      <w:pPr>
        <w:pStyle w:val="Reasons"/>
      </w:pPr>
    </w:p>
    <w:p w14:paraId="0110B16E" w14:textId="77777777" w:rsidR="00A6617B" w:rsidRPr="00BC38A0" w:rsidRDefault="00A6617B" w:rsidP="00F05AFE">
      <w:pPr>
        <w:pStyle w:val="Line"/>
      </w:pPr>
    </w:p>
    <w:sectPr w:rsidR="00A6617B" w:rsidRPr="00BC38A0">
      <w:headerReference w:type="even" r:id="rId24"/>
      <w:headerReference w:type="default" r:id="rId25"/>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F7689" w14:textId="77777777" w:rsidR="00953F2F" w:rsidRDefault="00953F2F">
      <w:r>
        <w:separator/>
      </w:r>
    </w:p>
  </w:endnote>
  <w:endnote w:type="continuationSeparator" w:id="0">
    <w:p w14:paraId="19561377" w14:textId="77777777" w:rsidR="00953F2F" w:rsidRDefault="00953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Yu Gothic UI"/>
    <w:panose1 w:val="02020609040205080304"/>
    <w:charset w:val="80"/>
    <w:family w:val="moder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A00002BF" w:usb1="68C7FCFB" w:usb2="00000010" w:usb3="00000000" w:csb0="000200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PMingLiU">
    <w:altName w:val="新細明體"/>
    <w:panose1 w:val="02010601000101010101"/>
    <w:charset w:val="88"/>
    <w:family w:val="roman"/>
    <w:pitch w:val="variable"/>
    <w:sig w:usb0="00000003" w:usb1="080E0000"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C3E5" w14:textId="77777777" w:rsidR="00CC2A10" w:rsidRPr="0081281D" w:rsidRDefault="00CC2A10" w:rsidP="008128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B7F8B" w14:textId="77777777" w:rsidR="00CC2A10" w:rsidRPr="0081281D" w:rsidRDefault="00CC2A10" w:rsidP="008128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D32D7" w14:textId="77777777" w:rsidR="00CC2A10" w:rsidRDefault="00CC2A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99429" w14:textId="77777777" w:rsidR="00CC2A10" w:rsidRPr="0081281D" w:rsidRDefault="00CC2A10" w:rsidP="0081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F56AC" w14:textId="77777777" w:rsidR="00953F2F" w:rsidRDefault="00953F2F">
      <w:r>
        <w:separator/>
      </w:r>
    </w:p>
  </w:footnote>
  <w:footnote w:type="continuationSeparator" w:id="0">
    <w:p w14:paraId="33B4B504" w14:textId="77777777" w:rsidR="00953F2F" w:rsidRDefault="00953F2F">
      <w:r>
        <w:continuationSeparator/>
      </w:r>
    </w:p>
  </w:footnote>
  <w:footnote w:id="1">
    <w:p w14:paraId="45D17F50" w14:textId="77777777" w:rsidR="00CC2A10" w:rsidRPr="00D43998" w:rsidRDefault="00CC2A10" w:rsidP="00771EEE">
      <w:pPr>
        <w:pStyle w:val="FootnoteText"/>
        <w:rPr>
          <w:lang w:val="en-US"/>
        </w:rPr>
      </w:pPr>
      <w:r w:rsidRPr="00D43998">
        <w:rPr>
          <w:rStyle w:val="FootnoteReference"/>
          <w:lang w:val="en-US"/>
        </w:rPr>
        <w:t>*</w:t>
      </w:r>
      <w:r w:rsidRPr="00D43998">
        <w:rPr>
          <w:lang w:val="en-US"/>
        </w:rPr>
        <w:t xml:space="preserve"> </w:t>
      </w:r>
      <w:r w:rsidRPr="00D43998">
        <w:rPr>
          <w:lang w:val="en-US"/>
        </w:rPr>
        <w:tab/>
        <w:t>Characteristics of meteorological ground-based radars operating in this frequency band are contained in Recommendation ITU-R M.1849.</w:t>
      </w:r>
    </w:p>
  </w:footnote>
  <w:footnote w:id="2">
    <w:p w14:paraId="110DFD20" w14:textId="77777777" w:rsidR="00CC2A10" w:rsidRPr="00D43998" w:rsidRDefault="00CC2A10" w:rsidP="00BC38A0">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3">
    <w:p w14:paraId="60B47F07" w14:textId="77777777" w:rsidR="00CC2A10" w:rsidRPr="00D43998" w:rsidRDefault="00CC2A10" w:rsidP="00BC38A0">
      <w:pPr>
        <w:pStyle w:val="FootnoteText"/>
        <w:rPr>
          <w:lang w:val="en-US"/>
        </w:rPr>
      </w:pPr>
      <w:r>
        <w:rPr>
          <w:rStyle w:val="FootnoteReference"/>
        </w:rPr>
        <w:footnoteRef/>
      </w:r>
      <w:r w:rsidRPr="006B44D2">
        <w:rPr>
          <w:lang w:val="en-US"/>
        </w:rPr>
        <w:tab/>
        <w:t xml:space="preserve">IMO revised performance standards for radar reflectors (Resolution </w:t>
      </w:r>
      <w:proofErr w:type="gramStart"/>
      <w:r w:rsidRPr="006B44D2">
        <w:rPr>
          <w:lang w:val="en-US"/>
        </w:rPr>
        <w:t>MSC.164(</w:t>
      </w:r>
      <w:proofErr w:type="gramEnd"/>
      <w:r w:rsidRPr="006B44D2">
        <w:rPr>
          <w:lang w:val="en-US"/>
        </w:rPr>
        <w:t>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DB4BF" w14:textId="77777777" w:rsidR="00CC2A10" w:rsidRPr="00FC42AF" w:rsidRDefault="00CC2A10" w:rsidP="00771EEE">
    <w:pPr>
      <w:tabs>
        <w:tab w:val="clear" w:pos="794"/>
        <w:tab w:val="clear" w:pos="1191"/>
        <w:tab w:val="clear" w:pos="1588"/>
        <w:tab w:val="clear" w:pos="1985"/>
        <w:tab w:val="center" w:pos="4848"/>
        <w:tab w:val="center" w:pos="9696"/>
      </w:tabs>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7FE8D" w14:textId="77777777" w:rsidR="00CC2A10" w:rsidRDefault="00CC2A1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3D26B" w14:textId="77777777" w:rsidR="00CC2A10" w:rsidRPr="0081281D" w:rsidRDefault="00CC2A10" w:rsidP="0081281D">
    <w:pPr>
      <w:tabs>
        <w:tab w:val="clear" w:pos="794"/>
        <w:tab w:val="clear" w:pos="1191"/>
        <w:tab w:val="clear" w:pos="1588"/>
        <w:tab w:val="clear" w:pos="1985"/>
        <w:tab w:val="center" w:pos="4848"/>
        <w:tab w:val="center" w:pos="9696"/>
      </w:tabs>
      <w:jc w:val="lef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0D299" w14:textId="77777777" w:rsidR="00CC2A10" w:rsidRPr="00FC42AF" w:rsidRDefault="00CC2A10" w:rsidP="0081281D">
    <w:pPr>
      <w:tabs>
        <w:tab w:val="clear" w:pos="794"/>
        <w:tab w:val="clear" w:pos="1191"/>
        <w:tab w:val="clear" w:pos="1588"/>
        <w:tab w:val="clear" w:pos="1985"/>
        <w:tab w:val="center" w:pos="7088"/>
        <w:tab w:val="center" w:pos="9696"/>
      </w:tabs>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2181F" w14:textId="77777777" w:rsidR="00CC2A10" w:rsidRPr="0081281D" w:rsidRDefault="00CC2A10" w:rsidP="0081281D">
    <w:pPr>
      <w:tabs>
        <w:tab w:val="clear" w:pos="794"/>
        <w:tab w:val="clear" w:pos="1191"/>
        <w:tab w:val="clear" w:pos="1588"/>
        <w:tab w:val="clear" w:pos="1985"/>
        <w:tab w:val="center" w:pos="7088"/>
        <w:tab w:val="center" w:pos="13892"/>
      </w:tabs>
      <w:jc w:val="lef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94114" w14:textId="77777777" w:rsidR="00CC2A10" w:rsidRDefault="00CC2A10">
    <w:pPr>
      <w:pStyle w:val="Header"/>
      <w:jc w:val="left"/>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73D08" w14:textId="77777777" w:rsidR="00CC2A10" w:rsidRDefault="00CC2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ibson, Kellen K CIV (USA)">
    <w15:presenceInfo w15:providerId="None" w15:userId="Gibson, Kellen K CIV (USA)"/>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6" w:nlCheck="1" w:checkStyle="0"/>
  <w:activeWritingStyle w:appName="MSWord" w:lang="es-AR"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s-AR" w:vendorID="64" w:dllVersion="131078" w:nlCheck="1" w:checkStyle="0"/>
  <w:activeWritingStyle w:appName="MSWord" w:lang="fr-CH" w:vendorID="64" w:dllVersion="131078"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60E6"/>
    <w:rsid w:val="00031E3B"/>
    <w:rsid w:val="00094FFB"/>
    <w:rsid w:val="000D61C0"/>
    <w:rsid w:val="000F1BB7"/>
    <w:rsid w:val="000F2230"/>
    <w:rsid w:val="0012462B"/>
    <w:rsid w:val="0019370C"/>
    <w:rsid w:val="001F2A2F"/>
    <w:rsid w:val="00217EBF"/>
    <w:rsid w:val="00242AEE"/>
    <w:rsid w:val="0028427E"/>
    <w:rsid w:val="00286DF2"/>
    <w:rsid w:val="002A2164"/>
    <w:rsid w:val="002D76C4"/>
    <w:rsid w:val="003C0372"/>
    <w:rsid w:val="0045604A"/>
    <w:rsid w:val="004742D2"/>
    <w:rsid w:val="00482844"/>
    <w:rsid w:val="004849D0"/>
    <w:rsid w:val="0052005A"/>
    <w:rsid w:val="0052529D"/>
    <w:rsid w:val="00542B65"/>
    <w:rsid w:val="00545923"/>
    <w:rsid w:val="005B4195"/>
    <w:rsid w:val="005C5A49"/>
    <w:rsid w:val="00607D68"/>
    <w:rsid w:val="00630697"/>
    <w:rsid w:val="006831DD"/>
    <w:rsid w:val="006A61EE"/>
    <w:rsid w:val="006A7D5D"/>
    <w:rsid w:val="006B5C6B"/>
    <w:rsid w:val="006F1050"/>
    <w:rsid w:val="006F10B9"/>
    <w:rsid w:val="007468DA"/>
    <w:rsid w:val="00751A87"/>
    <w:rsid w:val="00761866"/>
    <w:rsid w:val="00766683"/>
    <w:rsid w:val="00771EEE"/>
    <w:rsid w:val="00792471"/>
    <w:rsid w:val="0081281D"/>
    <w:rsid w:val="00820EFB"/>
    <w:rsid w:val="008218CB"/>
    <w:rsid w:val="0083080F"/>
    <w:rsid w:val="008A66E8"/>
    <w:rsid w:val="008C4239"/>
    <w:rsid w:val="008F265E"/>
    <w:rsid w:val="00952A33"/>
    <w:rsid w:val="00953F2F"/>
    <w:rsid w:val="009975FE"/>
    <w:rsid w:val="009A0366"/>
    <w:rsid w:val="009B7DED"/>
    <w:rsid w:val="009C6D1D"/>
    <w:rsid w:val="009C79A6"/>
    <w:rsid w:val="009E00A8"/>
    <w:rsid w:val="00A10E46"/>
    <w:rsid w:val="00A6617B"/>
    <w:rsid w:val="00A91BD6"/>
    <w:rsid w:val="00AB0DC8"/>
    <w:rsid w:val="00AC78A9"/>
    <w:rsid w:val="00AD37B3"/>
    <w:rsid w:val="00B113D4"/>
    <w:rsid w:val="00B1620E"/>
    <w:rsid w:val="00B44E24"/>
    <w:rsid w:val="00B44F8C"/>
    <w:rsid w:val="00B97E3C"/>
    <w:rsid w:val="00BC38A0"/>
    <w:rsid w:val="00BD3048"/>
    <w:rsid w:val="00BD53F6"/>
    <w:rsid w:val="00BE268B"/>
    <w:rsid w:val="00BE746E"/>
    <w:rsid w:val="00BF6D3F"/>
    <w:rsid w:val="00C82260"/>
    <w:rsid w:val="00CC2A10"/>
    <w:rsid w:val="00D14280"/>
    <w:rsid w:val="00D43998"/>
    <w:rsid w:val="00D87A36"/>
    <w:rsid w:val="00D91B3D"/>
    <w:rsid w:val="00DA35EA"/>
    <w:rsid w:val="00DF4176"/>
    <w:rsid w:val="00E108EE"/>
    <w:rsid w:val="00E51456"/>
    <w:rsid w:val="00E817E6"/>
    <w:rsid w:val="00E871CE"/>
    <w:rsid w:val="00EA3C1F"/>
    <w:rsid w:val="00EC7A17"/>
    <w:rsid w:val="00F05AFE"/>
    <w:rsid w:val="00F20ACD"/>
    <w:rsid w:val="00F22FC3"/>
    <w:rsid w:val="00F3465E"/>
    <w:rsid w:val="00F42B89"/>
    <w:rsid w:val="00F57CED"/>
    <w:rsid w:val="00F60817"/>
    <w:rsid w:val="00F80039"/>
    <w:rsid w:val="00F80102"/>
    <w:rsid w:val="00FC26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D7228"/>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uiPriority w:val="99"/>
    <w:semiHidden/>
    <w:rsid w:val="00BC38A0"/>
    <w:rPr>
      <w:rFonts w:ascii="Times New Roman" w:hAnsi="Times New Roman"/>
      <w:lang w:val="en-GB" w:eastAsia="en-US"/>
    </w:rPr>
  </w:style>
  <w:style w:type="character" w:customStyle="1" w:styleId="HeaderChar">
    <w:name w:val="Header Char"/>
    <w:basedOn w:val="DefaultParagraphFont"/>
    <w:link w:val="Header"/>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3.bin"/><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4.emf"/><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184BB-47D1-4364-AF52-A597A789B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20</TotalTime>
  <Pages>50</Pages>
  <Words>13143</Words>
  <Characters>74916</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87884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Gibson, Kellen K CIV (USA)</cp:lastModifiedBy>
  <cp:revision>3</cp:revision>
  <cp:lastPrinted>2014-04-03T14:13:00Z</cp:lastPrinted>
  <dcterms:created xsi:type="dcterms:W3CDTF">2020-10-14T17:40:00Z</dcterms:created>
  <dcterms:modified xsi:type="dcterms:W3CDTF">2020-10-14T18:19:00Z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