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342E27" w:rsidRPr="00342E27" w14:paraId="4A2160B2" w14:textId="77777777" w:rsidTr="008D3CD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6E96423" w14:textId="77777777" w:rsidR="00342E27" w:rsidRPr="00342E27" w:rsidRDefault="00342E27" w:rsidP="00342E27">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Arial" w:eastAsia="Times New Roman" w:hAnsi="Arial" w:cs="Arial"/>
                <w:b/>
                <w:spacing w:val="-3"/>
                <w:lang w:val="en-GB"/>
              </w:rPr>
            </w:pPr>
            <w:r w:rsidRPr="00342E27">
              <w:rPr>
                <w:rFonts w:ascii="Arial" w:eastAsia="Times New Roman" w:hAnsi="Arial" w:cs="Arial"/>
                <w:b/>
                <w:spacing w:val="-3"/>
                <w:lang w:val="en-GB"/>
              </w:rPr>
              <w:t xml:space="preserve">U.S. </w:t>
            </w:r>
            <w:proofErr w:type="spellStart"/>
            <w:r w:rsidRPr="00342E27">
              <w:rPr>
                <w:rFonts w:ascii="Arial" w:eastAsia="Times New Roman" w:hAnsi="Arial" w:cs="Arial"/>
                <w:b/>
                <w:spacing w:val="-3"/>
                <w:lang w:val="en-GB"/>
              </w:rPr>
              <w:t>Radiocommunications</w:t>
            </w:r>
            <w:proofErr w:type="spellEnd"/>
            <w:r w:rsidRPr="00342E27">
              <w:rPr>
                <w:rFonts w:ascii="Arial" w:eastAsia="Times New Roman" w:hAnsi="Arial" w:cs="Arial"/>
                <w:b/>
                <w:spacing w:val="-3"/>
                <w:lang w:val="en-GB"/>
              </w:rPr>
              <w:t xml:space="preserve"> Sector</w:t>
            </w:r>
          </w:p>
          <w:p w14:paraId="52B37877" w14:textId="77777777" w:rsidR="00342E27" w:rsidRPr="00342E27" w:rsidRDefault="00342E27" w:rsidP="00342E2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Arial" w:eastAsia="Times New Roman" w:hAnsi="Arial" w:cs="Arial"/>
                <w:b/>
                <w:spacing w:val="-3"/>
                <w:lang w:val="en-GB"/>
              </w:rPr>
            </w:pPr>
            <w:r w:rsidRPr="00342E27">
              <w:rPr>
                <w:rFonts w:ascii="Arial" w:eastAsia="Times New Roman" w:hAnsi="Arial" w:cs="Arial"/>
                <w:b/>
                <w:spacing w:val="-3"/>
                <w:lang w:val="en-GB"/>
              </w:rPr>
              <w:t>Fact Sheet</w:t>
            </w:r>
          </w:p>
        </w:tc>
      </w:tr>
      <w:tr w:rsidR="00342E27" w:rsidRPr="00342E27" w14:paraId="1C22D460" w14:textId="77777777" w:rsidTr="008D3CDF">
        <w:trPr>
          <w:jc w:val="center"/>
        </w:trPr>
        <w:tc>
          <w:tcPr>
            <w:tcW w:w="4370" w:type="dxa"/>
            <w:tcBorders>
              <w:top w:val="single" w:sz="6" w:space="0" w:color="auto"/>
              <w:left w:val="double" w:sz="6" w:space="0" w:color="auto"/>
            </w:tcBorders>
          </w:tcPr>
          <w:p w14:paraId="7D8762FA"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900" w:right="144" w:hanging="756"/>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Working Party:</w:t>
            </w:r>
            <w:r w:rsidRPr="00342E27">
              <w:rPr>
                <w:rFonts w:ascii="Arial" w:eastAsia="Times New Roman" w:hAnsi="Arial" w:cs="Times New Roman"/>
                <w:sz w:val="24"/>
                <w:szCs w:val="20"/>
                <w:lang w:val="en-GB"/>
              </w:rPr>
              <w:t xml:space="preserve">  ITU-R WP 5B</w:t>
            </w:r>
          </w:p>
        </w:tc>
        <w:tc>
          <w:tcPr>
            <w:tcW w:w="5008" w:type="dxa"/>
            <w:gridSpan w:val="2"/>
            <w:tcBorders>
              <w:top w:val="single" w:sz="6" w:space="0" w:color="auto"/>
              <w:right w:val="double" w:sz="6" w:space="0" w:color="auto"/>
            </w:tcBorders>
          </w:tcPr>
          <w:p w14:paraId="4DED1A9D" w14:textId="327C306B"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144" w:right="144"/>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Document No:</w:t>
            </w:r>
            <w:r w:rsidRPr="00342E27">
              <w:rPr>
                <w:rFonts w:ascii="Arial" w:eastAsia="Times New Roman" w:hAnsi="Arial" w:cs="Times New Roman"/>
                <w:sz w:val="24"/>
                <w:szCs w:val="20"/>
                <w:lang w:val="en-GB"/>
              </w:rPr>
              <w:t xml:space="preserve">  USWP5B25-</w:t>
            </w:r>
            <w:r w:rsidR="00ED1BF9">
              <w:rPr>
                <w:rFonts w:ascii="Arial" w:eastAsia="Times New Roman" w:hAnsi="Arial" w:cs="Times New Roman"/>
                <w:sz w:val="24"/>
                <w:szCs w:val="20"/>
                <w:lang w:val="en-GB"/>
              </w:rPr>
              <w:t>2</w:t>
            </w:r>
            <w:r w:rsidR="004F1F19">
              <w:rPr>
                <w:rFonts w:ascii="Arial" w:eastAsia="Times New Roman" w:hAnsi="Arial" w:cs="Times New Roman"/>
                <w:sz w:val="24"/>
                <w:szCs w:val="20"/>
                <w:lang w:val="en-GB"/>
              </w:rPr>
              <w:t>2</w:t>
            </w:r>
            <w:r w:rsidR="00ED1BF9">
              <w:rPr>
                <w:rFonts w:ascii="Arial" w:eastAsia="Times New Roman" w:hAnsi="Arial" w:cs="Times New Roman"/>
                <w:sz w:val="24"/>
                <w:szCs w:val="20"/>
                <w:lang w:val="en-GB"/>
              </w:rPr>
              <w:t>R</w:t>
            </w:r>
            <w:r w:rsidR="00CE5BC3">
              <w:rPr>
                <w:rFonts w:ascii="Arial" w:eastAsia="Times New Roman" w:hAnsi="Arial" w:cs="Times New Roman"/>
                <w:sz w:val="24"/>
                <w:szCs w:val="20"/>
                <w:lang w:val="en-GB"/>
              </w:rPr>
              <w:t>2</w:t>
            </w:r>
          </w:p>
        </w:tc>
      </w:tr>
      <w:tr w:rsidR="00342E27" w:rsidRPr="00342E27" w14:paraId="28309E1B" w14:textId="77777777" w:rsidTr="008D3CDF">
        <w:trPr>
          <w:jc w:val="center"/>
        </w:trPr>
        <w:tc>
          <w:tcPr>
            <w:tcW w:w="4370" w:type="dxa"/>
            <w:tcBorders>
              <w:left w:val="double" w:sz="6" w:space="0" w:color="auto"/>
            </w:tcBorders>
          </w:tcPr>
          <w:p w14:paraId="7F3A2A75"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Ref:</w:t>
            </w:r>
            <w:r w:rsidRPr="00342E27">
              <w:rPr>
                <w:rFonts w:ascii="Arial" w:eastAsia="Times New Roman" w:hAnsi="Arial" w:cs="Times New Roman"/>
                <w:sz w:val="24"/>
                <w:szCs w:val="20"/>
                <w:lang w:val="en-GB"/>
              </w:rPr>
              <w:t xml:space="preserve">  5B/93-E Annex 7</w:t>
            </w:r>
          </w:p>
        </w:tc>
        <w:tc>
          <w:tcPr>
            <w:tcW w:w="5008" w:type="dxa"/>
            <w:gridSpan w:val="2"/>
            <w:tcBorders>
              <w:right w:val="double" w:sz="6" w:space="0" w:color="auto"/>
            </w:tcBorders>
          </w:tcPr>
          <w:p w14:paraId="757BC48F" w14:textId="4AD0E747" w:rsidR="00342E27" w:rsidRPr="00342E27" w:rsidRDefault="00342E27" w:rsidP="00342E27">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Date:</w:t>
            </w:r>
            <w:r w:rsidRPr="00342E27">
              <w:rPr>
                <w:rFonts w:ascii="Arial" w:eastAsia="Times New Roman" w:hAnsi="Arial" w:cs="Times New Roman"/>
                <w:sz w:val="24"/>
                <w:szCs w:val="20"/>
                <w:lang w:val="en-GB"/>
              </w:rPr>
              <w:t xml:space="preserve">  </w:t>
            </w:r>
            <w:r w:rsidR="00CE5BC3">
              <w:rPr>
                <w:rFonts w:ascii="Arial" w:eastAsia="Times New Roman" w:hAnsi="Arial" w:cs="Times New Roman"/>
                <w:sz w:val="24"/>
                <w:szCs w:val="20"/>
                <w:lang w:val="en-GB"/>
              </w:rPr>
              <w:t>October</w:t>
            </w:r>
            <w:r w:rsidRPr="00342E27">
              <w:rPr>
                <w:rFonts w:ascii="Arial" w:eastAsia="Times New Roman" w:hAnsi="Arial" w:cs="Times New Roman"/>
                <w:sz w:val="24"/>
                <w:szCs w:val="20"/>
                <w:lang w:val="en-GB"/>
              </w:rPr>
              <w:t xml:space="preserve"> </w:t>
            </w:r>
            <w:r w:rsidR="00CE5BC3">
              <w:rPr>
                <w:rFonts w:ascii="Arial" w:eastAsia="Times New Roman" w:hAnsi="Arial" w:cs="Times New Roman"/>
                <w:sz w:val="24"/>
                <w:szCs w:val="20"/>
                <w:lang w:val="en-GB"/>
              </w:rPr>
              <w:t>7</w:t>
            </w:r>
            <w:r w:rsidRPr="00342E27">
              <w:rPr>
                <w:rFonts w:ascii="Arial" w:eastAsia="Times New Roman" w:hAnsi="Arial" w:cs="Times New Roman"/>
                <w:sz w:val="24"/>
                <w:szCs w:val="20"/>
                <w:lang w:val="en-GB"/>
              </w:rPr>
              <w:t>, 2020</w:t>
            </w:r>
          </w:p>
        </w:tc>
      </w:tr>
      <w:tr w:rsidR="00342E27" w:rsidRPr="00342E27" w14:paraId="46FC3245" w14:textId="77777777" w:rsidTr="008D3CDF">
        <w:trPr>
          <w:jc w:val="center"/>
        </w:trPr>
        <w:tc>
          <w:tcPr>
            <w:tcW w:w="9378" w:type="dxa"/>
            <w:gridSpan w:val="3"/>
            <w:tcBorders>
              <w:left w:val="double" w:sz="6" w:space="0" w:color="auto"/>
              <w:right w:val="double" w:sz="6" w:space="0" w:color="auto"/>
            </w:tcBorders>
          </w:tcPr>
          <w:p w14:paraId="6C2E4AE5" w14:textId="77777777" w:rsidR="00342E27" w:rsidRPr="00342E27" w:rsidRDefault="00342E27" w:rsidP="00342E27">
            <w:pPr>
              <w:tabs>
                <w:tab w:val="left" w:pos="9944"/>
              </w:tabs>
              <w:overflowPunct w:val="0"/>
              <w:autoSpaceDE w:val="0"/>
              <w:autoSpaceDN w:val="0"/>
              <w:adjustRightInd w:val="0"/>
              <w:spacing w:before="120" w:after="0" w:line="240" w:lineRule="auto"/>
              <w:ind w:left="187"/>
              <w:jc w:val="both"/>
              <w:textAlignment w:val="baseline"/>
              <w:rPr>
                <w:rFonts w:ascii="Times New Roman" w:eastAsia="Batang" w:hAnsi="Times New Roman" w:cs="Times New Roman"/>
                <w:sz w:val="24"/>
                <w:szCs w:val="20"/>
              </w:rPr>
            </w:pPr>
            <w:r w:rsidRPr="00342E27">
              <w:rPr>
                <w:rFonts w:ascii="Arial" w:eastAsia="Batang" w:hAnsi="Arial" w:cs="Arial"/>
                <w:b/>
                <w:bCs/>
                <w:sz w:val="24"/>
                <w:szCs w:val="20"/>
              </w:rPr>
              <w:t>Document Title:</w:t>
            </w:r>
            <w:r w:rsidRPr="00342E27">
              <w:rPr>
                <w:rFonts w:ascii="Arial" w:eastAsia="Batang" w:hAnsi="Arial" w:cs="Arial"/>
                <w:bCs/>
                <w:sz w:val="24"/>
                <w:szCs w:val="20"/>
              </w:rPr>
              <w:t xml:space="preserve">  Proposed updates to Working document towards a preliminary draft new Report, ITU-R M.[RADAR SIMULATIONS], “Simulations of performance for specific primary surveillance radars”</w:t>
            </w:r>
          </w:p>
        </w:tc>
      </w:tr>
      <w:tr w:rsidR="00342E27" w:rsidRPr="00342E27" w14:paraId="4BA430A4" w14:textId="77777777" w:rsidTr="008D3CDF">
        <w:trPr>
          <w:jc w:val="center"/>
        </w:trPr>
        <w:tc>
          <w:tcPr>
            <w:tcW w:w="4428" w:type="dxa"/>
            <w:gridSpan w:val="2"/>
            <w:tcBorders>
              <w:left w:val="double" w:sz="6" w:space="0" w:color="auto"/>
            </w:tcBorders>
          </w:tcPr>
          <w:p w14:paraId="54215D4D"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44" w:right="144"/>
              <w:textAlignment w:val="baseline"/>
              <w:rPr>
                <w:rFonts w:ascii="Arial" w:eastAsia="Times New Roman" w:hAnsi="Arial" w:cs="Times New Roman"/>
                <w:b/>
                <w:sz w:val="24"/>
                <w:szCs w:val="20"/>
                <w:lang w:val="en-GB"/>
              </w:rPr>
            </w:pPr>
            <w:r w:rsidRPr="00342E27">
              <w:rPr>
                <w:rFonts w:ascii="Arial" w:eastAsia="Times New Roman" w:hAnsi="Arial" w:cs="Times New Roman"/>
                <w:b/>
                <w:sz w:val="24"/>
                <w:szCs w:val="20"/>
                <w:lang w:val="en-GB"/>
              </w:rPr>
              <w:t>Author(s)/Contributors(s):</w:t>
            </w:r>
          </w:p>
          <w:p w14:paraId="1F0543D1"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Chris Tourigny</w:t>
            </w:r>
          </w:p>
          <w:p w14:paraId="28077188"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FAA Spectrum Engineering Services</w:t>
            </w:r>
          </w:p>
          <w:p w14:paraId="409B489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en-GB"/>
              </w:rPr>
            </w:pPr>
          </w:p>
          <w:p w14:paraId="203DC9EA"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Dave Franc</w:t>
            </w:r>
          </w:p>
          <w:p w14:paraId="7D77DACA"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Department of Commerce</w:t>
            </w:r>
          </w:p>
          <w:p w14:paraId="7A116D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p>
          <w:p w14:paraId="09AFD80E"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 xml:space="preserve">Robert </w:t>
            </w:r>
            <w:proofErr w:type="spellStart"/>
            <w:r w:rsidRPr="00342E27">
              <w:rPr>
                <w:rFonts w:ascii="Arial" w:eastAsia="Times New Roman" w:hAnsi="Arial" w:cs="Times New Roman"/>
                <w:bCs/>
                <w:iCs/>
                <w:sz w:val="24"/>
                <w:szCs w:val="20"/>
                <w:lang w:val="en-GB"/>
              </w:rPr>
              <w:t>Leck</w:t>
            </w:r>
            <w:proofErr w:type="spellEnd"/>
          </w:p>
          <w:p w14:paraId="3A0049C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ACES Inc.</w:t>
            </w:r>
          </w:p>
          <w:p w14:paraId="381C50E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en-GB"/>
              </w:rPr>
            </w:pPr>
          </w:p>
          <w:p w14:paraId="3159A64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Michael Tran</w:t>
            </w:r>
          </w:p>
          <w:p w14:paraId="574D009B"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MITRE</w:t>
            </w:r>
          </w:p>
          <w:p w14:paraId="401D1C1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it-IT"/>
              </w:rPr>
            </w:pPr>
          </w:p>
        </w:tc>
        <w:tc>
          <w:tcPr>
            <w:tcW w:w="4950" w:type="dxa"/>
            <w:tcBorders>
              <w:right w:val="double" w:sz="6" w:space="0" w:color="auto"/>
            </w:tcBorders>
          </w:tcPr>
          <w:p w14:paraId="37CB79C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44" w:right="144"/>
              <w:textAlignment w:val="baseline"/>
              <w:rPr>
                <w:rFonts w:ascii="Arial" w:eastAsia="Times New Roman" w:hAnsi="Arial" w:cs="Times New Roman"/>
                <w:bCs/>
                <w:sz w:val="24"/>
                <w:szCs w:val="20"/>
                <w:lang w:val="it-IT"/>
              </w:rPr>
            </w:pPr>
          </w:p>
          <w:p w14:paraId="140B4520"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202-267-3071</w:t>
            </w:r>
          </w:p>
          <w:p w14:paraId="0F6785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color w:val="000000"/>
                <w:sz w:val="24"/>
                <w:szCs w:val="20"/>
                <w:lang w:val="fr-FR"/>
              </w:rPr>
            </w:pPr>
            <w:r w:rsidRPr="00342E27">
              <w:rPr>
                <w:rFonts w:ascii="Arial" w:eastAsia="Times New Roman" w:hAnsi="Arial" w:cs="Times New Roman"/>
                <w:bCs/>
                <w:color w:val="000000"/>
                <w:sz w:val="24"/>
                <w:szCs w:val="20"/>
                <w:lang w:val="fr-FR"/>
              </w:rPr>
              <w:t>Email: chris.tourigny@faa.gov</w:t>
            </w:r>
          </w:p>
          <w:p w14:paraId="118638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653F384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 301-628-5647</w:t>
            </w:r>
          </w:p>
          <w:p w14:paraId="455E705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Email: david.franc@noaa.gov</w:t>
            </w:r>
          </w:p>
          <w:p w14:paraId="5308285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7B01A6E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 321-246-2987</w:t>
            </w:r>
          </w:p>
          <w:p w14:paraId="096C65A1"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Email: robert.leck@aces-inc.com</w:t>
            </w:r>
          </w:p>
          <w:p w14:paraId="1E837B13"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35155A7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703-983-1295</w:t>
            </w:r>
          </w:p>
          <w:p w14:paraId="0F3CB43E"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 xml:space="preserve">  Email: mtran@mitre.org</w:t>
            </w:r>
          </w:p>
          <w:p w14:paraId="26DB71A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color w:val="000000"/>
                <w:sz w:val="24"/>
                <w:szCs w:val="20"/>
                <w:lang w:val="fr-FR"/>
              </w:rPr>
            </w:pPr>
          </w:p>
        </w:tc>
      </w:tr>
      <w:tr w:rsidR="00342E27" w:rsidRPr="00342E27" w14:paraId="74539FFA" w14:textId="77777777" w:rsidTr="008D3CDF">
        <w:trPr>
          <w:jc w:val="center"/>
        </w:trPr>
        <w:tc>
          <w:tcPr>
            <w:tcW w:w="9378" w:type="dxa"/>
            <w:gridSpan w:val="3"/>
            <w:tcBorders>
              <w:left w:val="double" w:sz="6" w:space="0" w:color="auto"/>
              <w:right w:val="double" w:sz="6" w:space="0" w:color="auto"/>
            </w:tcBorders>
          </w:tcPr>
          <w:p w14:paraId="74EAF20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187" w:right="144"/>
              <w:textAlignment w:val="baseline"/>
              <w:rPr>
                <w:rFonts w:ascii="Arial" w:eastAsia="Times New Roman" w:hAnsi="Arial" w:cs="Times New Roman"/>
                <w:bCs/>
                <w:sz w:val="24"/>
                <w:szCs w:val="20"/>
                <w:lang w:val="en-GB"/>
              </w:rPr>
            </w:pPr>
            <w:r w:rsidRPr="00342E27">
              <w:rPr>
                <w:rFonts w:ascii="Arial" w:eastAsia="Times New Roman" w:hAnsi="Arial" w:cs="Times New Roman"/>
                <w:b/>
                <w:sz w:val="24"/>
                <w:szCs w:val="20"/>
                <w:lang w:val="en-GB"/>
              </w:rPr>
              <w:t>Purpose/Objective:</w:t>
            </w:r>
            <w:r w:rsidRPr="00342E27">
              <w:rPr>
                <w:rFonts w:ascii="Arial" w:eastAsia="Times New Roman" w:hAnsi="Arial" w:cs="Times New Roman"/>
                <w:bCs/>
                <w:sz w:val="24"/>
                <w:szCs w:val="20"/>
                <w:lang w:val="en-GB"/>
              </w:rPr>
              <w:t xml:space="preserve">  This contribution provides updates to annex 1 of document 5B/93 annex 7 to include simulation results of the impact on radar due to pulsed interference.</w:t>
            </w:r>
          </w:p>
        </w:tc>
      </w:tr>
      <w:tr w:rsidR="00342E27" w:rsidRPr="00342E27" w14:paraId="29ED2E66" w14:textId="77777777" w:rsidTr="008D3CDF">
        <w:trPr>
          <w:trHeight w:val="1776"/>
          <w:jc w:val="center"/>
        </w:trPr>
        <w:tc>
          <w:tcPr>
            <w:tcW w:w="9378" w:type="dxa"/>
            <w:gridSpan w:val="3"/>
            <w:tcBorders>
              <w:left w:val="double" w:sz="6" w:space="0" w:color="auto"/>
              <w:right w:val="double" w:sz="6" w:space="0" w:color="auto"/>
            </w:tcBorders>
          </w:tcPr>
          <w:p w14:paraId="472D24E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80" w:right="144"/>
              <w:textAlignment w:val="baseline"/>
              <w:rPr>
                <w:rFonts w:ascii="Arial" w:eastAsia="Times New Roman" w:hAnsi="Arial" w:cs="Times New Roman"/>
                <w:bCs/>
                <w:sz w:val="24"/>
                <w:szCs w:val="20"/>
                <w:lang w:val="en-GB"/>
              </w:rPr>
            </w:pPr>
            <w:r w:rsidRPr="00342E27">
              <w:rPr>
                <w:rFonts w:ascii="Arial" w:eastAsia="Times New Roman" w:hAnsi="Arial" w:cs="Times New Roman"/>
                <w:b/>
                <w:sz w:val="24"/>
                <w:szCs w:val="20"/>
                <w:lang w:val="en-GB"/>
              </w:rPr>
              <w:t>Abstract:</w:t>
            </w:r>
            <w:r w:rsidRPr="00342E27">
              <w:rPr>
                <w:rFonts w:ascii="Arial" w:eastAsia="Times New Roman" w:hAnsi="Arial" w:cs="Times New Roman"/>
                <w:bCs/>
                <w:sz w:val="24"/>
                <w:szCs w:val="20"/>
                <w:lang w:val="en-GB"/>
              </w:rPr>
              <w:t xml:space="preserve">  This contribution provides updates to annex 1 of document 5B/93 annex 7 to advance the modelling of example radar receivers to simulate the impact of pulsed interference on radar performance.</w:t>
            </w:r>
          </w:p>
        </w:tc>
      </w:tr>
    </w:tbl>
    <w:p w14:paraId="7CFEFAE9" w14:textId="77777777" w:rsidR="00EC046C" w:rsidRDefault="00EC046C" w:rsidP="00AC298E"/>
    <w:p w14:paraId="6E4EC5B2" w14:textId="4B3AA005" w:rsidR="00AC298E" w:rsidRDefault="00AC298E" w:rsidP="00AC298E"/>
    <w:p w14:paraId="2319BB02" w14:textId="2D27F160" w:rsidR="00342E27" w:rsidRDefault="00342E27" w:rsidP="00AC298E"/>
    <w:p w14:paraId="7063CBCF" w14:textId="3F8EBF88" w:rsidR="00342E27" w:rsidRDefault="00342E27" w:rsidP="00AC298E"/>
    <w:p w14:paraId="62569DA5" w14:textId="2FEAA998" w:rsidR="00342E27" w:rsidRDefault="00342E27" w:rsidP="00AC298E"/>
    <w:p w14:paraId="58790036" w14:textId="350A0936" w:rsidR="00342E27" w:rsidRDefault="00342E27" w:rsidP="00AC298E"/>
    <w:p w14:paraId="5D101E2E" w14:textId="4E62A214" w:rsidR="00342E27" w:rsidRDefault="00342E27" w:rsidP="00AC298E"/>
    <w:p w14:paraId="38F0AB2A" w14:textId="03E33231" w:rsidR="00342E27" w:rsidRDefault="00342E27" w:rsidP="00AC298E"/>
    <w:p w14:paraId="3E0943AA" w14:textId="04759DA3" w:rsidR="00342E27" w:rsidRDefault="00342E27" w:rsidP="00AC298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42E27" w:rsidRPr="00342E27" w14:paraId="33235CFA" w14:textId="77777777" w:rsidTr="008D3CDF">
        <w:trPr>
          <w:cantSplit/>
        </w:trPr>
        <w:tc>
          <w:tcPr>
            <w:tcW w:w="6487" w:type="dxa"/>
            <w:vAlign w:val="center"/>
          </w:tcPr>
          <w:p w14:paraId="57CA834B"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42E27">
              <w:rPr>
                <w:rFonts w:ascii="Verdana" w:eastAsia="Times New Roman" w:hAnsi="Verdana" w:cs="Times New Roman Bold"/>
                <w:b/>
                <w:bCs/>
                <w:sz w:val="26"/>
                <w:szCs w:val="26"/>
                <w:lang w:val="en-GB"/>
              </w:rPr>
              <w:lastRenderedPageBreak/>
              <w:t>Radiocommunication Study Groups</w:t>
            </w:r>
          </w:p>
        </w:tc>
        <w:tc>
          <w:tcPr>
            <w:tcW w:w="3402" w:type="dxa"/>
          </w:tcPr>
          <w:p w14:paraId="0F1BA8B2" w14:textId="639225E9" w:rsidR="00342E27" w:rsidRPr="00342E27" w:rsidRDefault="006C6014"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0" w:name="ditulogo"/>
            <w:bookmarkEnd w:id="0"/>
            <w:r w:rsidRPr="006C6014">
              <w:rPr>
                <w:rFonts w:ascii="Times New Roman" w:eastAsia="Times New Roman" w:hAnsi="Times New Roman" w:cs="Times New Roman"/>
                <w:noProof/>
                <w:sz w:val="24"/>
                <w:szCs w:val="20"/>
              </w:rPr>
              <w:drawing>
                <wp:inline distT="0" distB="0" distL="0" distR="0" wp14:anchorId="78C536E7" wp14:editId="40D8454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42E27" w:rsidRPr="00342E27" w14:paraId="197BB618" w14:textId="77777777" w:rsidTr="008D3CDF">
        <w:trPr>
          <w:cantSplit/>
        </w:trPr>
        <w:tc>
          <w:tcPr>
            <w:tcW w:w="6487" w:type="dxa"/>
            <w:tcBorders>
              <w:bottom w:val="single" w:sz="12" w:space="0" w:color="auto"/>
            </w:tcBorders>
          </w:tcPr>
          <w:p w14:paraId="6EB2B204"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uto"/>
              <w:textAlignment w:val="baseline"/>
              <w:rPr>
                <w:rFonts w:ascii="Verdana" w:eastAsia="Times New Roman" w:hAnsi="Verdana" w:cs="Times New Roman Bold"/>
                <w:b/>
                <w:lang w:val="en-GB"/>
              </w:rPr>
            </w:pPr>
          </w:p>
        </w:tc>
        <w:tc>
          <w:tcPr>
            <w:tcW w:w="3402" w:type="dxa"/>
            <w:tcBorders>
              <w:bottom w:val="single" w:sz="12" w:space="0" w:color="auto"/>
            </w:tcBorders>
          </w:tcPr>
          <w:p w14:paraId="5864436E"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rFonts w:ascii="Times New Roman" w:eastAsia="Times New Roman" w:hAnsi="Times New Roman" w:cs="Times New Roman"/>
              </w:rPr>
            </w:pPr>
          </w:p>
        </w:tc>
      </w:tr>
      <w:tr w:rsidR="00342E27" w:rsidRPr="00342E27" w14:paraId="16859CC0" w14:textId="77777777" w:rsidTr="008D3CDF">
        <w:trPr>
          <w:cantSplit/>
        </w:trPr>
        <w:tc>
          <w:tcPr>
            <w:tcW w:w="6487" w:type="dxa"/>
            <w:tcBorders>
              <w:top w:val="single" w:sz="12" w:space="0" w:color="auto"/>
            </w:tcBorders>
          </w:tcPr>
          <w:p w14:paraId="3A05761C"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uto"/>
              <w:textAlignment w:val="baseline"/>
              <w:rPr>
                <w:rFonts w:ascii="Verdana" w:eastAsia="Times New Roman" w:hAnsi="Verdana" w:cs="Times New Roman Bold"/>
                <w:bCs/>
                <w:lang w:val="en-GB"/>
              </w:rPr>
            </w:pPr>
          </w:p>
        </w:tc>
        <w:tc>
          <w:tcPr>
            <w:tcW w:w="3402" w:type="dxa"/>
            <w:tcBorders>
              <w:top w:val="single" w:sz="12" w:space="0" w:color="auto"/>
            </w:tcBorders>
          </w:tcPr>
          <w:p w14:paraId="7E90DD45"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rFonts w:ascii="Times New Roman" w:eastAsia="Times New Roman" w:hAnsi="Times New Roman" w:cs="Times New Roman"/>
                <w:sz w:val="24"/>
                <w:szCs w:val="20"/>
              </w:rPr>
            </w:pPr>
          </w:p>
        </w:tc>
      </w:tr>
      <w:tr w:rsidR="00342E27" w:rsidRPr="00342E27" w14:paraId="32805FB0" w14:textId="77777777" w:rsidTr="008D3CDF">
        <w:trPr>
          <w:cantSplit/>
        </w:trPr>
        <w:tc>
          <w:tcPr>
            <w:tcW w:w="6487" w:type="dxa"/>
            <w:vMerge w:val="restart"/>
          </w:tcPr>
          <w:p w14:paraId="1EDB2ED2" w14:textId="77777777" w:rsidR="00342E27" w:rsidRPr="00342E27" w:rsidRDefault="00342E27" w:rsidP="00342E27">
            <w:pPr>
              <w:shd w:val="solid" w:color="FFFFFF" w:fill="FFFFFF"/>
              <w:overflowPunct w:val="0"/>
              <w:autoSpaceDE w:val="0"/>
              <w:autoSpaceDN w:val="0"/>
              <w:adjustRightInd w:val="0"/>
              <w:spacing w:after="240" w:line="240" w:lineRule="auto"/>
              <w:ind w:left="1134" w:hanging="1134"/>
              <w:textAlignment w:val="baseline"/>
              <w:rPr>
                <w:rFonts w:ascii="Verdana" w:eastAsia="Times New Roman" w:hAnsi="Verdana" w:cs="Times New Roman"/>
                <w:sz w:val="20"/>
                <w:szCs w:val="20"/>
                <w:lang w:val="en-GB"/>
              </w:rPr>
            </w:pPr>
            <w:r w:rsidRPr="00342E27">
              <w:rPr>
                <w:rFonts w:ascii="Verdana" w:eastAsia="Times New Roman" w:hAnsi="Verdana" w:cs="Times New Roman"/>
                <w:sz w:val="20"/>
                <w:szCs w:val="20"/>
                <w:lang w:val="en-GB"/>
              </w:rPr>
              <w:t>Source:</w:t>
            </w:r>
            <w:r w:rsidRPr="00342E27">
              <w:rPr>
                <w:rFonts w:ascii="Verdana" w:eastAsia="Times New Roman" w:hAnsi="Verdana" w:cs="Times New Roman"/>
                <w:sz w:val="20"/>
                <w:szCs w:val="20"/>
                <w:lang w:val="en-GB"/>
              </w:rPr>
              <w:tab/>
            </w:r>
            <w:r w:rsidRPr="00342E27">
              <w:rPr>
                <w:rFonts w:ascii="Verdana" w:eastAsia="Times New Roman" w:hAnsi="Verdana" w:cs="Times New Roman"/>
                <w:sz w:val="20"/>
                <w:szCs w:val="20"/>
              </w:rPr>
              <w:t xml:space="preserve"> Document </w:t>
            </w:r>
            <w:r w:rsidRPr="00342E27">
              <w:rPr>
                <w:rFonts w:ascii="Verdana" w:eastAsia="Times New Roman" w:hAnsi="Verdana" w:cs="Times New Roman"/>
                <w:bCs/>
                <w:sz w:val="20"/>
                <w:szCs w:val="20"/>
                <w:lang w:val="en-GB" w:eastAsia="zh-CN"/>
              </w:rPr>
              <w:t>5B/93 Annex 7</w:t>
            </w:r>
          </w:p>
          <w:p w14:paraId="599FE330" w14:textId="77777777" w:rsidR="00342E27" w:rsidRPr="00342E27" w:rsidRDefault="00342E27" w:rsidP="00342E27">
            <w:pPr>
              <w:shd w:val="solid" w:color="FFFFFF" w:fill="FFFFFF"/>
              <w:overflowPunct w:val="0"/>
              <w:autoSpaceDE w:val="0"/>
              <w:autoSpaceDN w:val="0"/>
              <w:adjustRightInd w:val="0"/>
              <w:spacing w:after="240" w:line="240" w:lineRule="auto"/>
              <w:ind w:left="1134" w:hanging="1134"/>
              <w:textAlignment w:val="baseline"/>
              <w:rPr>
                <w:rFonts w:ascii="Verdana" w:eastAsia="Times New Roman" w:hAnsi="Verdana" w:cs="Times New Roman"/>
                <w:sz w:val="20"/>
                <w:szCs w:val="20"/>
                <w:lang w:val="en-GB"/>
              </w:rPr>
            </w:pPr>
            <w:r w:rsidRPr="00342E27">
              <w:rPr>
                <w:rFonts w:ascii="Verdana" w:eastAsia="Times New Roman" w:hAnsi="Verdana" w:cs="Times New Roman"/>
                <w:sz w:val="20"/>
                <w:szCs w:val="20"/>
                <w:lang w:val="en-GB"/>
              </w:rPr>
              <w:t>Subject:</w:t>
            </w:r>
            <w:r w:rsidRPr="00342E27">
              <w:rPr>
                <w:rFonts w:ascii="Verdana" w:eastAsia="Times New Roman" w:hAnsi="Verdana" w:cs="Times New Roman"/>
                <w:sz w:val="20"/>
                <w:szCs w:val="20"/>
                <w:lang w:val="en-GB"/>
              </w:rPr>
              <w:tab/>
            </w:r>
          </w:p>
        </w:tc>
        <w:tc>
          <w:tcPr>
            <w:tcW w:w="3402" w:type="dxa"/>
          </w:tcPr>
          <w:p w14:paraId="65DB8B6A"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342E27">
              <w:rPr>
                <w:rFonts w:ascii="Verdana" w:eastAsia="Times New Roman" w:hAnsi="Verdana" w:cs="Times New Roman"/>
                <w:b/>
                <w:sz w:val="20"/>
                <w:szCs w:val="20"/>
                <w:lang w:val="en-GB" w:eastAsia="zh-CN"/>
              </w:rPr>
              <w:t>Document 5B/</w:t>
            </w:r>
          </w:p>
        </w:tc>
      </w:tr>
      <w:tr w:rsidR="00342E27" w:rsidRPr="00342E27" w14:paraId="56FADEAE" w14:textId="77777777" w:rsidTr="008D3CDF">
        <w:trPr>
          <w:cantSplit/>
        </w:trPr>
        <w:tc>
          <w:tcPr>
            <w:tcW w:w="6487" w:type="dxa"/>
            <w:vMerge/>
          </w:tcPr>
          <w:p w14:paraId="01E3B849" w14:textId="77777777" w:rsidR="00342E27" w:rsidRPr="00342E27" w:rsidRDefault="00342E27" w:rsidP="00342E2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p>
        </w:tc>
        <w:tc>
          <w:tcPr>
            <w:tcW w:w="3402" w:type="dxa"/>
          </w:tcPr>
          <w:p w14:paraId="182177BA"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342E27">
              <w:rPr>
                <w:rFonts w:ascii="Verdana" w:eastAsia="Times New Roman" w:hAnsi="Verdana" w:cs="Times New Roman"/>
                <w:b/>
                <w:iCs/>
                <w:sz w:val="20"/>
                <w:szCs w:val="20"/>
                <w:lang w:val="en-GB" w:eastAsia="zh-CN"/>
              </w:rPr>
              <w:t>9 September 2020</w:t>
            </w:r>
          </w:p>
        </w:tc>
      </w:tr>
      <w:tr w:rsidR="00342E27" w:rsidRPr="00342E27" w14:paraId="788F2B6E" w14:textId="77777777" w:rsidTr="008D3CDF">
        <w:trPr>
          <w:cantSplit/>
        </w:trPr>
        <w:tc>
          <w:tcPr>
            <w:tcW w:w="6487" w:type="dxa"/>
            <w:vMerge/>
          </w:tcPr>
          <w:p w14:paraId="713DAE52" w14:textId="77777777" w:rsidR="00342E27" w:rsidRPr="00342E27" w:rsidRDefault="00342E27" w:rsidP="00342E2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p>
        </w:tc>
        <w:tc>
          <w:tcPr>
            <w:tcW w:w="3402" w:type="dxa"/>
          </w:tcPr>
          <w:p w14:paraId="66557C51"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42E27">
              <w:rPr>
                <w:rFonts w:ascii="Verdana" w:eastAsia="SimSun" w:hAnsi="Verdana" w:cs="Times New Roman"/>
                <w:b/>
                <w:sz w:val="20"/>
                <w:szCs w:val="20"/>
                <w:lang w:val="en-GB" w:eastAsia="zh-CN"/>
              </w:rPr>
              <w:t>English only</w:t>
            </w:r>
          </w:p>
        </w:tc>
      </w:tr>
      <w:tr w:rsidR="00342E27" w:rsidRPr="00342E27" w14:paraId="4322A58F" w14:textId="77777777" w:rsidTr="008D3CDF">
        <w:trPr>
          <w:cantSplit/>
        </w:trPr>
        <w:tc>
          <w:tcPr>
            <w:tcW w:w="9889" w:type="dxa"/>
            <w:gridSpan w:val="2"/>
          </w:tcPr>
          <w:p w14:paraId="27820C67" w14:textId="77777777" w:rsidR="00342E27" w:rsidRPr="00342E27" w:rsidRDefault="00342E27" w:rsidP="00342E2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r w:rsidRPr="00342E27">
              <w:rPr>
                <w:rFonts w:ascii="Times New Roman" w:eastAsia="Times New Roman" w:hAnsi="Times New Roman" w:cs="Times New Roman"/>
                <w:b/>
                <w:sz w:val="28"/>
                <w:szCs w:val="20"/>
                <w:lang w:val="en-GB" w:eastAsia="zh-CN"/>
              </w:rPr>
              <w:t>United States of America</w:t>
            </w:r>
          </w:p>
        </w:tc>
      </w:tr>
      <w:tr w:rsidR="00342E27" w:rsidRPr="00342E27" w14:paraId="4017CC75" w14:textId="77777777" w:rsidTr="008D3CDF">
        <w:trPr>
          <w:cantSplit/>
        </w:trPr>
        <w:tc>
          <w:tcPr>
            <w:tcW w:w="9889" w:type="dxa"/>
            <w:gridSpan w:val="2"/>
          </w:tcPr>
          <w:p w14:paraId="23362622"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eastAsia="zh-CN"/>
              </w:rPr>
            </w:pPr>
            <w:r w:rsidRPr="00342E27">
              <w:rPr>
                <w:rFonts w:ascii="Times New Roman" w:eastAsia="Times New Roman" w:hAnsi="Times New Roman" w:cs="Times New Roman"/>
                <w:caps/>
                <w:sz w:val="28"/>
                <w:szCs w:val="20"/>
                <w:lang w:eastAsia="zh-CN"/>
              </w:rPr>
              <w:t>Proposed updates to WD-PDN report</w:t>
            </w:r>
            <w:r w:rsidRPr="00342E27">
              <w:rPr>
                <w:rFonts w:ascii="Times New Roman" w:eastAsia="Times New Roman" w:hAnsi="Times New Roman" w:cs="Times New Roman"/>
                <w:caps/>
                <w:sz w:val="28"/>
                <w:szCs w:val="20"/>
                <w:lang w:eastAsia="zh-CN"/>
              </w:rPr>
              <w:br/>
              <w:t xml:space="preserve"> itu-r M.[radar simulations]</w:t>
            </w:r>
          </w:p>
          <w:p w14:paraId="6F61AF41" w14:textId="77777777" w:rsidR="00342E27" w:rsidRPr="00342E27" w:rsidRDefault="00342E27" w:rsidP="00342E27">
            <w:pPr>
              <w:spacing w:after="0" w:line="240" w:lineRule="auto"/>
              <w:jc w:val="center"/>
              <w:rPr>
                <w:rFonts w:ascii="Times New Roman Bold" w:eastAsia="Times New Roman" w:hAnsi="Times New Roman Bold" w:cs="Times New Roman"/>
                <w:sz w:val="28"/>
                <w:szCs w:val="20"/>
              </w:rPr>
            </w:pPr>
          </w:p>
          <w:p w14:paraId="118D46B4" w14:textId="77777777" w:rsidR="00342E27" w:rsidRPr="00342E27" w:rsidRDefault="00342E27" w:rsidP="00342E27">
            <w:pPr>
              <w:spacing w:after="0" w:line="240" w:lineRule="auto"/>
              <w:jc w:val="center"/>
              <w:rPr>
                <w:rFonts w:ascii="Times New Roman Bold" w:eastAsia="Times New Roman" w:hAnsi="Times New Roman Bold" w:cs="Times New Roman"/>
                <w:sz w:val="28"/>
                <w:szCs w:val="20"/>
              </w:rPr>
            </w:pPr>
          </w:p>
          <w:p w14:paraId="73DE250E" w14:textId="77777777" w:rsidR="00342E27" w:rsidRPr="00342E27" w:rsidRDefault="00342E27" w:rsidP="00342E27">
            <w:pPr>
              <w:spacing w:after="0" w:line="240" w:lineRule="auto"/>
              <w:jc w:val="center"/>
              <w:rPr>
                <w:rFonts w:ascii="Times New Roman" w:eastAsia="Times New Roman" w:hAnsi="Times New Roman" w:cs="Times New Roman"/>
                <w:sz w:val="24"/>
                <w:szCs w:val="20"/>
                <w:lang w:val="en-GB"/>
              </w:rPr>
            </w:pPr>
            <w:r w:rsidRPr="00342E27">
              <w:rPr>
                <w:rFonts w:ascii="Times New Roman Bold" w:eastAsia="Times New Roman" w:hAnsi="Times New Roman Bold" w:cs="Times New Roman"/>
                <w:b/>
                <w:sz w:val="28"/>
                <w:szCs w:val="20"/>
              </w:rPr>
              <w:t>Simulations of performance for specific primary surveillance radars</w:t>
            </w:r>
          </w:p>
          <w:p w14:paraId="2C4076BC" w14:textId="77777777" w:rsidR="00342E27" w:rsidRPr="00342E27" w:rsidRDefault="00342E27" w:rsidP="00342E27">
            <w:pPr>
              <w:tabs>
                <w:tab w:val="left" w:pos="1134"/>
                <w:tab w:val="left" w:pos="1871"/>
                <w:tab w:val="left" w:pos="2268"/>
              </w:tabs>
              <w:spacing w:before="240" w:after="0" w:line="240" w:lineRule="auto"/>
              <w:jc w:val="center"/>
              <w:rPr>
                <w:rFonts w:ascii="Times New Roman" w:eastAsia="Times New Roman" w:hAnsi="Times New Roman" w:cs="Times New Roman"/>
                <w:sz w:val="28"/>
                <w:szCs w:val="20"/>
                <w:lang w:eastAsia="zh-CN"/>
              </w:rPr>
            </w:pPr>
          </w:p>
        </w:tc>
      </w:tr>
      <w:tr w:rsidR="00342E27" w:rsidRPr="00342E27" w14:paraId="1236CDE8" w14:textId="77777777" w:rsidTr="008D3CDF">
        <w:trPr>
          <w:cantSplit/>
        </w:trPr>
        <w:tc>
          <w:tcPr>
            <w:tcW w:w="9889" w:type="dxa"/>
            <w:gridSpan w:val="2"/>
          </w:tcPr>
          <w:p w14:paraId="6C0B8D40"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p>
        </w:tc>
      </w:tr>
    </w:tbl>
    <w:p w14:paraId="5B860848"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sz w:val="24"/>
          <w:szCs w:val="20"/>
          <w:lang w:eastAsia="zh-CN"/>
        </w:rPr>
      </w:pPr>
      <w:r w:rsidRPr="00342E27">
        <w:rPr>
          <w:rFonts w:ascii="Times New Roman" w:eastAsia="Times New Roman" w:hAnsi="Times New Roman" w:cs="Times New Roman"/>
          <w:b/>
          <w:sz w:val="24"/>
          <w:szCs w:val="20"/>
          <w:lang w:eastAsia="zh-CN"/>
        </w:rPr>
        <w:t>Introduction</w:t>
      </w:r>
    </w:p>
    <w:p w14:paraId="3FF8AB8A"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eastAsia="zh-CN"/>
        </w:rPr>
      </w:pPr>
      <w:r w:rsidRPr="00342E27">
        <w:rPr>
          <w:rFonts w:ascii="Times New Roman" w:eastAsia="Times New Roman" w:hAnsi="Times New Roman" w:cs="Times New Roman"/>
          <w:bCs/>
          <w:sz w:val="24"/>
          <w:szCs w:val="20"/>
          <w:lang w:val="en-GB" w:eastAsia="zh-CN"/>
        </w:rPr>
        <w:t>This contribution provides updates to annex 1 of document 5B/93 annex 7 to advance the modelling of example radar receivers to simulate the impact of pulsed interference on radar performance.</w:t>
      </w:r>
    </w:p>
    <w:p w14:paraId="41D9B0DD"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eastAsia="zh-CN"/>
        </w:rPr>
      </w:pPr>
    </w:p>
    <w:p w14:paraId="5762DF0F"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zh-CN"/>
        </w:rPr>
      </w:pPr>
    </w:p>
    <w:p w14:paraId="071414F3"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zh-CN"/>
        </w:rPr>
      </w:pPr>
    </w:p>
    <w:p w14:paraId="2874613B" w14:textId="77777777" w:rsidR="00342E27" w:rsidRPr="00342E27" w:rsidRDefault="00342E27" w:rsidP="00342E27">
      <w:pPr>
        <w:spacing w:after="0" w:line="240" w:lineRule="auto"/>
        <w:rPr>
          <w:rFonts w:ascii="Times New Roman" w:eastAsia="Times New Roman" w:hAnsi="Times New Roman" w:cs="Times New Roman"/>
          <w:sz w:val="24"/>
          <w:szCs w:val="20"/>
          <w:lang w:val="en-GB"/>
        </w:rPr>
      </w:pPr>
      <w:r w:rsidRPr="00342E27">
        <w:rPr>
          <w:rFonts w:ascii="Times New Roman" w:eastAsia="Times New Roman" w:hAnsi="Times New Roman" w:cs="Times New Roman"/>
          <w:sz w:val="24"/>
          <w:szCs w:val="20"/>
          <w:lang w:eastAsia="zh-CN"/>
        </w:rPr>
        <w:t>Attachment:  1</w:t>
      </w:r>
      <w:r w:rsidRPr="00342E27">
        <w:rPr>
          <w:rFonts w:ascii="Times New Roman" w:eastAsia="Times New Roman" w:hAnsi="Times New Roman" w:cs="Times New Roman"/>
          <w:sz w:val="24"/>
          <w:szCs w:val="20"/>
          <w:lang w:val="en-GB"/>
        </w:rPr>
        <w:br w:type="page"/>
      </w:r>
    </w:p>
    <w:p w14:paraId="51BBE6A5"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rPr>
      </w:pPr>
      <w:r w:rsidRPr="00342E27">
        <w:rPr>
          <w:rFonts w:ascii="Times New Roman" w:eastAsia="Times New Roman" w:hAnsi="Times New Roman" w:cs="Times New Roman"/>
          <w:caps/>
          <w:sz w:val="28"/>
          <w:szCs w:val="20"/>
        </w:rPr>
        <w:lastRenderedPageBreak/>
        <w:t>ATTACHMENT</w:t>
      </w:r>
    </w:p>
    <w:p w14:paraId="308C381C" w14:textId="77777777" w:rsidR="00342E27" w:rsidRPr="00342E27" w:rsidRDefault="00342E27" w:rsidP="00342E27">
      <w:pPr>
        <w:tabs>
          <w:tab w:val="left" w:pos="1134"/>
          <w:tab w:val="left" w:pos="1871"/>
          <w:tab w:val="left" w:pos="2268"/>
        </w:tabs>
        <w:spacing w:before="480" w:after="0" w:line="240" w:lineRule="auto"/>
        <w:jc w:val="center"/>
        <w:rPr>
          <w:rFonts w:ascii="Times New Roman" w:eastAsia="Times New Roman" w:hAnsi="Times New Roman" w:cs="Times New Roman"/>
          <w:caps/>
          <w:sz w:val="28"/>
          <w:szCs w:val="20"/>
        </w:rPr>
      </w:pPr>
      <w:r w:rsidRPr="00342E27">
        <w:rPr>
          <w:rFonts w:ascii="Times New Roman" w:eastAsia="Times New Roman" w:hAnsi="Times New Roman" w:cs="Times New Roman"/>
          <w:caps/>
          <w:sz w:val="28"/>
          <w:szCs w:val="20"/>
        </w:rPr>
        <w:t>proposed updates to wd-pdn report</w:t>
      </w:r>
      <w:r w:rsidRPr="00342E27">
        <w:rPr>
          <w:rFonts w:ascii="Times New Roman" w:eastAsia="Times New Roman" w:hAnsi="Times New Roman" w:cs="Times New Roman"/>
          <w:caps/>
          <w:sz w:val="28"/>
          <w:szCs w:val="20"/>
        </w:rPr>
        <w:br/>
        <w:t>itu-r M</w:t>
      </w:r>
      <w:proofErr w:type="gramStart"/>
      <w:r w:rsidRPr="00342E27">
        <w:rPr>
          <w:rFonts w:ascii="Times New Roman" w:eastAsia="Times New Roman" w:hAnsi="Times New Roman" w:cs="Times New Roman"/>
          <w:caps/>
          <w:sz w:val="28"/>
          <w:szCs w:val="20"/>
        </w:rPr>
        <w:t>.[</w:t>
      </w:r>
      <w:proofErr w:type="gramEnd"/>
      <w:r w:rsidRPr="00342E27">
        <w:rPr>
          <w:rFonts w:ascii="Times New Roman" w:eastAsia="Times New Roman" w:hAnsi="Times New Roman" w:cs="Times New Roman"/>
          <w:caps/>
          <w:sz w:val="28"/>
          <w:szCs w:val="20"/>
        </w:rPr>
        <w:t>radar simulations]</w:t>
      </w:r>
    </w:p>
    <w:p w14:paraId="0E5160CB" w14:textId="77777777" w:rsidR="00342E27" w:rsidRPr="00342E27" w:rsidRDefault="00342E27" w:rsidP="00342E27">
      <w:pPr>
        <w:tabs>
          <w:tab w:val="left" w:pos="1134"/>
          <w:tab w:val="left" w:pos="1871"/>
          <w:tab w:val="left" w:pos="2268"/>
        </w:tabs>
        <w:spacing w:before="240" w:after="0" w:line="240" w:lineRule="auto"/>
        <w:jc w:val="center"/>
        <w:rPr>
          <w:rFonts w:ascii="Times New Roman" w:eastAsia="Times New Roman" w:hAnsi="Times New Roman" w:cs="Times New Roman"/>
          <w:b/>
          <w:sz w:val="28"/>
          <w:szCs w:val="20"/>
        </w:rPr>
      </w:pPr>
      <w:r w:rsidRPr="00342E27">
        <w:rPr>
          <w:rFonts w:ascii="Times New Roman" w:eastAsia="Times New Roman" w:hAnsi="Times New Roman" w:cs="Times New Roman"/>
          <w:b/>
          <w:sz w:val="28"/>
          <w:szCs w:val="20"/>
        </w:rPr>
        <w:t>Simulations of performance for specific primary surveillance radars</w:t>
      </w:r>
    </w:p>
    <w:p w14:paraId="1E70D777" w14:textId="77777777" w:rsidR="00342E27" w:rsidRDefault="00342E27" w:rsidP="00AC298E"/>
    <w:p w14:paraId="5F033180" w14:textId="77777777" w:rsidR="00AC298E" w:rsidRPr="00AC298E" w:rsidRDefault="00AC298E" w:rsidP="00AC298E">
      <w:pPr>
        <w:tabs>
          <w:tab w:val="left" w:pos="1134"/>
          <w:tab w:val="left" w:pos="1871"/>
          <w:tab w:val="left" w:pos="2268"/>
        </w:tabs>
        <w:overflowPunct w:val="0"/>
        <w:autoSpaceDE w:val="0"/>
        <w:autoSpaceDN w:val="0"/>
        <w:adjustRightInd w:val="0"/>
        <w:spacing w:before="360" w:after="0" w:line="240" w:lineRule="auto"/>
        <w:textAlignment w:val="baseline"/>
        <w:rPr>
          <w:rFonts w:ascii="Times New Roman Bold" w:eastAsia="Times New Roman" w:hAnsi="Times New Roman Bold" w:cs="Times New Roman Bold"/>
          <w:b/>
          <w:sz w:val="24"/>
          <w:szCs w:val="20"/>
          <w:lang w:val="fr-CH"/>
        </w:rPr>
      </w:pPr>
      <w:r w:rsidRPr="00AC298E">
        <w:rPr>
          <w:rFonts w:ascii="Times New Roman Bold" w:eastAsia="Times New Roman" w:hAnsi="Times New Roman Bold" w:cs="Times New Roman Bold"/>
          <w:b/>
          <w:sz w:val="24"/>
          <w:szCs w:val="20"/>
          <w:lang w:val="fr-CH"/>
        </w:rPr>
        <w:t>Scope</w:t>
      </w:r>
    </w:p>
    <w:p w14:paraId="188EF4D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3F5285F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Keywords</w:t>
      </w:r>
    </w:p>
    <w:p w14:paraId="5BEA034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sz w:val="24"/>
          <w:szCs w:val="20"/>
          <w:lang w:val="en-GB"/>
        </w:rPr>
        <w:t>Radar, pulse compression filter, probability of detection, wideband communication signals.</w:t>
      </w:r>
    </w:p>
    <w:p w14:paraId="3B8BF37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Glossary / Abbreviations</w:t>
      </w:r>
    </w:p>
    <w:p w14:paraId="0307D2B5"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A/D:</w:t>
      </w:r>
      <w:r w:rsidRPr="00AC298E">
        <w:rPr>
          <w:rFonts w:ascii="Times New Roman" w:eastAsia="Times New Roman" w:hAnsi="Times New Roman" w:cs="Times New Roman"/>
          <w:bCs/>
          <w:sz w:val="24"/>
          <w:szCs w:val="20"/>
          <w:lang w:val="en-GB"/>
        </w:rPr>
        <w:tab/>
        <w:t>Analog-to-digital converters</w:t>
      </w:r>
    </w:p>
    <w:p w14:paraId="5E2B1F4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ATC:</w:t>
      </w:r>
      <w:r w:rsidRPr="00AC298E">
        <w:rPr>
          <w:rFonts w:ascii="Times New Roman" w:eastAsia="Times New Roman" w:hAnsi="Times New Roman" w:cs="Times New Roman"/>
          <w:bCs/>
          <w:sz w:val="24"/>
          <w:szCs w:val="20"/>
          <w:lang w:val="en-GB"/>
        </w:rPr>
        <w:tab/>
        <w:t xml:space="preserve">Air traffic control </w:t>
      </w:r>
    </w:p>
    <w:p w14:paraId="375ACE9E"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BPF:</w:t>
      </w:r>
      <w:r w:rsidRPr="00AC298E">
        <w:rPr>
          <w:rFonts w:ascii="Times New Roman" w:eastAsia="Times New Roman" w:hAnsi="Times New Roman" w:cs="Times New Roman"/>
          <w:bCs/>
          <w:sz w:val="24"/>
          <w:szCs w:val="20"/>
          <w:lang w:val="en-GB"/>
        </w:rPr>
        <w:tab/>
      </w:r>
      <w:proofErr w:type="spellStart"/>
      <w:r w:rsidRPr="00AC298E">
        <w:rPr>
          <w:rFonts w:ascii="Times New Roman" w:eastAsia="Times New Roman" w:hAnsi="Times New Roman" w:cs="Times New Roman"/>
          <w:bCs/>
          <w:sz w:val="24"/>
          <w:szCs w:val="20"/>
          <w:lang w:val="en-GB"/>
        </w:rPr>
        <w:t>Bandpass</w:t>
      </w:r>
      <w:proofErr w:type="spellEnd"/>
      <w:r w:rsidRPr="00AC298E">
        <w:rPr>
          <w:rFonts w:ascii="Times New Roman" w:eastAsia="Times New Roman" w:hAnsi="Times New Roman" w:cs="Times New Roman"/>
          <w:bCs/>
          <w:sz w:val="24"/>
          <w:szCs w:val="20"/>
          <w:lang w:val="en-GB"/>
        </w:rPr>
        <w:t xml:space="preserve"> filter</w:t>
      </w:r>
    </w:p>
    <w:p w14:paraId="31B5514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CA-CFAR:</w:t>
      </w:r>
      <w:r w:rsidRPr="00AC298E">
        <w:rPr>
          <w:rFonts w:ascii="Times New Roman" w:eastAsia="Times New Roman" w:hAnsi="Times New Roman" w:cs="Times New Roman"/>
          <w:bCs/>
          <w:sz w:val="24"/>
          <w:szCs w:val="20"/>
          <w:lang w:val="en-GB"/>
        </w:rPr>
        <w:tab/>
        <w:t>Cell averaging CFAR</w:t>
      </w:r>
    </w:p>
    <w:p w14:paraId="13FAD387"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CFAR:</w:t>
      </w:r>
      <w:r w:rsidRPr="00AC298E">
        <w:rPr>
          <w:rFonts w:ascii="Times New Roman" w:eastAsia="Times New Roman" w:hAnsi="Times New Roman" w:cs="Times New Roman"/>
          <w:bCs/>
          <w:sz w:val="24"/>
          <w:szCs w:val="20"/>
          <w:lang w:val="en-GB"/>
        </w:rPr>
        <w:tab/>
        <w:t>Constant false alarm rate</w:t>
      </w:r>
    </w:p>
    <w:p w14:paraId="18919C44"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CPI:</w:t>
      </w:r>
      <w:r w:rsidRPr="00AC298E">
        <w:rPr>
          <w:rFonts w:ascii="Times New Roman" w:eastAsia="Times New Roman" w:hAnsi="Times New Roman" w:cs="Times New Roman"/>
          <w:bCs/>
          <w:sz w:val="24"/>
          <w:szCs w:val="20"/>
          <w:lang w:val="en-GB"/>
        </w:rPr>
        <w:tab/>
        <w:t>Coherent processing interval</w:t>
      </w:r>
    </w:p>
    <w:p w14:paraId="2524955A"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CUT:</w:t>
      </w:r>
      <w:r w:rsidRPr="00AC298E">
        <w:rPr>
          <w:rFonts w:ascii="Times New Roman" w:eastAsia="Times New Roman" w:hAnsi="Times New Roman" w:cs="Times New Roman"/>
          <w:bCs/>
          <w:sz w:val="24"/>
          <w:szCs w:val="20"/>
          <w:lang w:val="en-GB"/>
        </w:rPr>
        <w:tab/>
        <w:t>Cell under test</w:t>
      </w:r>
    </w:p>
    <w:p w14:paraId="07825D77"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DFT:</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Discrete Fourier transform</w:t>
      </w:r>
    </w:p>
    <w:p w14:paraId="2F484173"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DSP:</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Digital signal processing</w:t>
      </w:r>
    </w:p>
    <w:p w14:paraId="02039A7E"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FFT:</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Fast Fourier transform</w:t>
      </w:r>
    </w:p>
    <w:p w14:paraId="5F4A92B6"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IF:</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Intermediate frequency</w:t>
      </w:r>
    </w:p>
    <w:p w14:paraId="4AEB4023"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i/>
          <w:iCs/>
          <w:sz w:val="24"/>
          <w:szCs w:val="20"/>
          <w:lang w:val="en-GB"/>
        </w:rPr>
        <w:t>I/N:</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Interference to noise ratio</w:t>
      </w:r>
    </w:p>
    <w:p w14:paraId="3E085E66"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LFM:</w:t>
      </w:r>
      <w:r w:rsidRPr="00AC298E">
        <w:rPr>
          <w:rFonts w:ascii="Times New Roman" w:eastAsia="Times New Roman" w:hAnsi="Times New Roman" w:cs="Times New Roman"/>
          <w:bCs/>
          <w:sz w:val="24"/>
          <w:szCs w:val="20"/>
          <w:lang w:val="en-GB"/>
        </w:rPr>
        <w:tab/>
        <w:t>Linear frequency modulation</w:t>
      </w:r>
    </w:p>
    <w:p w14:paraId="621A472B"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LNA:</w:t>
      </w:r>
      <w:r w:rsidRPr="00AC298E">
        <w:rPr>
          <w:rFonts w:ascii="Times New Roman" w:eastAsia="Times New Roman" w:hAnsi="Times New Roman" w:cs="Times New Roman"/>
          <w:bCs/>
          <w:sz w:val="24"/>
          <w:szCs w:val="20"/>
          <w:lang w:val="en-GB"/>
        </w:rPr>
        <w:tab/>
        <w:t>Low-noise amplifier</w:t>
      </w:r>
    </w:p>
    <w:p w14:paraId="25292DD7"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NLFM:</w:t>
      </w:r>
      <w:r w:rsidRPr="00AC298E">
        <w:rPr>
          <w:rFonts w:ascii="Times New Roman" w:eastAsia="Times New Roman" w:hAnsi="Times New Roman" w:cs="Times New Roman"/>
          <w:bCs/>
          <w:sz w:val="24"/>
          <w:szCs w:val="20"/>
          <w:lang w:val="en-GB"/>
        </w:rPr>
        <w:tab/>
        <w:t>Non-linear frequency modulation</w:t>
      </w:r>
    </w:p>
    <w:p w14:paraId="37D05631"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OFDM:</w:t>
      </w:r>
      <w:r w:rsidRPr="00AC298E">
        <w:rPr>
          <w:rFonts w:ascii="Times New Roman" w:eastAsia="Times New Roman" w:hAnsi="Times New Roman" w:cs="Times New Roman"/>
          <w:bCs/>
          <w:sz w:val="24"/>
          <w:szCs w:val="20"/>
          <w:lang w:val="en-GB"/>
        </w:rPr>
        <w:tab/>
        <w:t>Orthogonal frequency-division multiplexing</w:t>
      </w:r>
    </w:p>
    <w:p w14:paraId="4E875B69"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OOB:</w:t>
      </w:r>
      <w:r w:rsidRPr="00AC298E">
        <w:rPr>
          <w:rFonts w:ascii="Times New Roman" w:eastAsia="Times New Roman" w:hAnsi="Times New Roman" w:cs="Times New Roman"/>
          <w:bCs/>
          <w:sz w:val="24"/>
          <w:szCs w:val="20"/>
          <w:lang w:val="en-GB"/>
        </w:rPr>
        <w:tab/>
        <w:t>Out-of-band</w:t>
      </w:r>
    </w:p>
    <w:p w14:paraId="39CA9B2B"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PRF:</w:t>
      </w:r>
      <w:r w:rsidRPr="00AC298E">
        <w:rPr>
          <w:rFonts w:ascii="Times New Roman" w:eastAsia="Times New Roman" w:hAnsi="Times New Roman" w:cs="Times New Roman"/>
          <w:bCs/>
          <w:sz w:val="24"/>
          <w:szCs w:val="20"/>
          <w:lang w:val="en-GB"/>
        </w:rPr>
        <w:tab/>
        <w:t>Pulse repetition frequency</w:t>
      </w:r>
    </w:p>
    <w:p w14:paraId="2CAF9A29"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PRI:</w:t>
      </w:r>
      <w:r w:rsidRPr="00AC298E">
        <w:rPr>
          <w:rFonts w:ascii="Times New Roman" w:eastAsia="Times New Roman" w:hAnsi="Times New Roman" w:cs="Times New Roman"/>
          <w:bCs/>
          <w:sz w:val="24"/>
          <w:szCs w:val="20"/>
          <w:lang w:val="en-GB"/>
        </w:rPr>
        <w:tab/>
        <w:t>Pulse repetition interval</w:t>
      </w:r>
    </w:p>
    <w:p w14:paraId="67B9F30E"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PSR:</w:t>
      </w:r>
      <w:r w:rsidRPr="00AC298E">
        <w:rPr>
          <w:rFonts w:ascii="Times New Roman" w:eastAsia="Times New Roman" w:hAnsi="Times New Roman" w:cs="Times New Roman"/>
          <w:bCs/>
          <w:sz w:val="24"/>
          <w:szCs w:val="20"/>
          <w:lang w:val="en-GB"/>
        </w:rPr>
        <w:tab/>
        <w:t>Primary surveillance radar</w:t>
      </w:r>
    </w:p>
    <w:p w14:paraId="63AE49F5"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QPSK:</w:t>
      </w:r>
      <w:r w:rsidRPr="00AC298E">
        <w:rPr>
          <w:rFonts w:ascii="Times New Roman" w:eastAsia="Times New Roman" w:hAnsi="Times New Roman" w:cs="Times New Roman"/>
          <w:bCs/>
          <w:sz w:val="24"/>
          <w:szCs w:val="20"/>
          <w:lang w:val="en-GB"/>
        </w:rPr>
        <w:tab/>
        <w:t>Quadrature phase shift keying</w:t>
      </w:r>
    </w:p>
    <w:p w14:paraId="30582F18"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RF:</w:t>
      </w:r>
      <w:r w:rsidRPr="00AC298E">
        <w:rPr>
          <w:rFonts w:ascii="Times New Roman" w:eastAsia="Times New Roman" w:hAnsi="Times New Roman" w:cs="Times New Roman"/>
          <w:bCs/>
          <w:sz w:val="24"/>
          <w:szCs w:val="20"/>
          <w:lang w:val="en-GB"/>
        </w:rPr>
        <w:tab/>
        <w:t xml:space="preserve">Radio frequency </w:t>
      </w:r>
    </w:p>
    <w:p w14:paraId="4213858F"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RCS:</w:t>
      </w:r>
      <w:r w:rsidRPr="00AC298E">
        <w:rPr>
          <w:rFonts w:ascii="Times New Roman" w:eastAsia="Times New Roman" w:hAnsi="Times New Roman" w:cs="Times New Roman"/>
          <w:bCs/>
          <w:sz w:val="24"/>
          <w:szCs w:val="20"/>
          <w:lang w:val="en-GB"/>
        </w:rPr>
        <w:tab/>
        <w:t>Radar cross-section</w:t>
      </w:r>
    </w:p>
    <w:p w14:paraId="01F790A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SNR:</w:t>
      </w:r>
      <w:r w:rsidRPr="00AC298E">
        <w:rPr>
          <w:rFonts w:ascii="Times New Roman" w:eastAsia="Times New Roman" w:hAnsi="Times New Roman" w:cs="Times New Roman"/>
          <w:bCs/>
          <w:sz w:val="24"/>
          <w:szCs w:val="20"/>
          <w:lang w:val="en-GB"/>
        </w:rPr>
        <w:tab/>
        <w:t>Signal to noise ratio</w:t>
      </w:r>
    </w:p>
    <w:p w14:paraId="1173FD28"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lastRenderedPageBreak/>
        <w:t>WCSS:</w:t>
      </w:r>
      <w:r w:rsidRPr="00AC298E">
        <w:rPr>
          <w:rFonts w:ascii="Times New Roman" w:eastAsia="Times New Roman" w:hAnsi="Times New Roman" w:cs="Times New Roman"/>
          <w:bCs/>
          <w:sz w:val="24"/>
          <w:szCs w:val="20"/>
          <w:lang w:val="en-GB"/>
        </w:rPr>
        <w:tab/>
        <w:t xml:space="preserve">Wideband communication system signal </w:t>
      </w:r>
    </w:p>
    <w:p w14:paraId="29C38F6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Related ITU Recommendations and Reports</w:t>
      </w:r>
    </w:p>
    <w:p w14:paraId="4E60F872"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w:eastAsia="Times New Roman" w:hAnsi="Times New Roman" w:cs="Times New Roman"/>
          <w:i/>
          <w:sz w:val="24"/>
          <w:szCs w:val="20"/>
          <w:lang w:val="en-GB"/>
        </w:rPr>
      </w:pPr>
      <w:r w:rsidRPr="00AC298E">
        <w:rPr>
          <w:rFonts w:ascii="Times New Roman" w:eastAsia="Times New Roman" w:hAnsi="Times New Roman" w:cs="Times New Roman"/>
          <w:i/>
          <w:sz w:val="24"/>
          <w:szCs w:val="20"/>
          <w:lang w:val="en-GB"/>
        </w:rPr>
        <w:t>Recommendations</w:t>
      </w:r>
    </w:p>
    <w:p w14:paraId="792816AF" w14:textId="77777777" w:rsidR="00AC298E" w:rsidRPr="00AC298E" w:rsidRDefault="00826783"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6" w:history="1">
        <w:r w:rsidR="00AC298E" w:rsidRPr="00AC298E">
          <w:rPr>
            <w:rFonts w:ascii="Times New Roman" w:eastAsia="Times New Roman" w:hAnsi="Times New Roman" w:cs="Times New Roman"/>
            <w:color w:val="0000FF"/>
            <w:sz w:val="24"/>
            <w:szCs w:val="24"/>
            <w:u w:val="single"/>
            <w:lang w:val="en-GB"/>
          </w:rPr>
          <w:t>ITU-R M.1463</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and protection criteria for radars operating in the radiodetermination service in the frequency band 1 215-1 400 MHz</w:t>
      </w:r>
    </w:p>
    <w:p w14:paraId="11FB3FA6" w14:textId="77777777" w:rsidR="00AC298E" w:rsidRPr="00AC298E" w:rsidRDefault="00826783"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7" w:history="1">
        <w:r w:rsidR="00AC298E" w:rsidRPr="00AC298E">
          <w:rPr>
            <w:rFonts w:ascii="Times New Roman" w:eastAsia="Times New Roman" w:hAnsi="Times New Roman" w:cs="Times New Roman"/>
            <w:color w:val="0000FF"/>
            <w:sz w:val="24"/>
            <w:szCs w:val="24"/>
            <w:u w:val="single"/>
            <w:lang w:val="en-GB"/>
          </w:rPr>
          <w:t>ITU-R M.1464</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radiolocation radars, and characteristics and protection criteria for sharing studies for aeronautical radionavigation and meteorological radars in the radiodetermination service operating in the frequency band 2 700-2 900 MHz</w:t>
      </w:r>
    </w:p>
    <w:p w14:paraId="6EC57162" w14:textId="77777777" w:rsidR="00AC298E" w:rsidRPr="00AC298E" w:rsidRDefault="00826783"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8" w:history="1">
        <w:r w:rsidR="00AC298E" w:rsidRPr="00AC298E">
          <w:rPr>
            <w:rFonts w:ascii="Times New Roman" w:eastAsia="Times New Roman" w:hAnsi="Times New Roman" w:cs="Times New Roman"/>
            <w:color w:val="0000FF"/>
            <w:sz w:val="24"/>
            <w:szCs w:val="20"/>
            <w:u w:val="single"/>
            <w:lang w:val="en-GB"/>
          </w:rPr>
          <w:t>ITU-R M.1465</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and protection criteria for radars operating in the radiodetermination service in the frequency range 3 100-3 700 MHz</w:t>
      </w:r>
    </w:p>
    <w:p w14:paraId="279BB1A4"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Introduction</w:t>
      </w:r>
    </w:p>
    <w:p w14:paraId="1AFAAFE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Primary surveillance radars (PSR) are used in an extensive range of applications, including air traffic control, weather monitoring and emergency search and rescue operations. Many PSRs are fixed and ground based, while those that are used for search and rescue activities are typically mounted on mobile platforms such as ships and aircraft. </w:t>
      </w:r>
    </w:p>
    <w:p w14:paraId="1E3BFEA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Although the principles of operation of all PSRs are the same, there is a high level of diversity in radio frequency (RF) pulse generation (transmit chain) and detection algorithms (receive chain). Therefore, detailed analysis of both </w:t>
      </w:r>
      <w:proofErr w:type="gramStart"/>
      <w:r w:rsidRPr="00AC298E">
        <w:rPr>
          <w:rFonts w:ascii="Times New Roman" w:eastAsia="Times New Roman" w:hAnsi="Times New Roman" w:cs="Times New Roman"/>
          <w:sz w:val="24"/>
          <w:szCs w:val="20"/>
          <w:lang w:val="en-GB"/>
        </w:rPr>
        <w:t>the transmit</w:t>
      </w:r>
      <w:proofErr w:type="gramEnd"/>
      <w:r w:rsidRPr="00AC298E">
        <w:rPr>
          <w:rFonts w:ascii="Times New Roman" w:eastAsia="Times New Roman" w:hAnsi="Times New Roman" w:cs="Times New Roman"/>
          <w:sz w:val="24"/>
          <w:szCs w:val="20"/>
          <w:lang w:val="en-GB"/>
        </w:rPr>
        <w:t xml:space="preserve"> and receive chains, including differences in signal processing algorithms is required to obtain a measure of system performance.</w:t>
      </w:r>
    </w:p>
    <w:p w14:paraId="7EA5013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Modern PSRs are typically designed using software models of electronic components. Since there is a high level of diversity between PSR transmit and receive chains, radar performance under different interference scenarios can be effectively modelled in a software environment.</w:t>
      </w:r>
    </w:p>
    <w:p w14:paraId="1B2B9B4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software </w:t>
      </w:r>
      <w:proofErr w:type="spellStart"/>
      <w:r w:rsidRPr="00AC298E">
        <w:rPr>
          <w:rFonts w:ascii="Times New Roman" w:eastAsia="Times New Roman" w:hAnsi="Times New Roman" w:cs="Times New Roman"/>
          <w:sz w:val="24"/>
          <w:szCs w:val="20"/>
          <w:lang w:val="en-GB"/>
        </w:rPr>
        <w:t>modeling</w:t>
      </w:r>
      <w:proofErr w:type="spellEnd"/>
      <w:r w:rsidRPr="00AC298E">
        <w:rPr>
          <w:rFonts w:ascii="Times New Roman" w:eastAsia="Times New Roman" w:hAnsi="Times New Roman" w:cs="Times New Roman"/>
          <w:sz w:val="24"/>
          <w:szCs w:val="20"/>
          <w:lang w:val="en-GB"/>
        </w:rPr>
        <w:t xml:space="preserve"> approaches that are demonstrated in this report provide a way to estimate system performance with respect to a range of example interference sources and radar types. This flexibility offers the ability to change various parameters at various stages and obtain information on resultant radar performance. </w:t>
      </w:r>
    </w:p>
    <w:p w14:paraId="72F1C56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This report demonstrates and provides examples for the:</w:t>
      </w:r>
    </w:p>
    <w:p w14:paraId="402E872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simulation</w:t>
      </w:r>
      <w:proofErr w:type="gramEnd"/>
      <w:r w:rsidRPr="00AC298E">
        <w:rPr>
          <w:rFonts w:ascii="Times New Roman" w:eastAsia="Times New Roman" w:hAnsi="Times New Roman" w:cs="Times New Roman"/>
          <w:sz w:val="24"/>
          <w:szCs w:val="20"/>
          <w:lang w:val="en-GB"/>
        </w:rPr>
        <w:t xml:space="preserve"> of radar transmit pulses;</w:t>
      </w:r>
    </w:p>
    <w:p w14:paraId="54041738"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b)</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simulation</w:t>
      </w:r>
      <w:proofErr w:type="gramEnd"/>
      <w:r w:rsidRPr="00AC298E">
        <w:rPr>
          <w:rFonts w:ascii="Times New Roman" w:eastAsia="Times New Roman" w:hAnsi="Times New Roman" w:cs="Times New Roman"/>
          <w:sz w:val="24"/>
          <w:szCs w:val="20"/>
          <w:lang w:val="en-GB"/>
        </w:rPr>
        <w:t xml:space="preserve"> of receiver chain signal processing steps;</w:t>
      </w:r>
    </w:p>
    <w:p w14:paraId="3BFBABB1"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c)</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simulation</w:t>
      </w:r>
      <w:proofErr w:type="gramEnd"/>
      <w:r w:rsidRPr="00AC298E">
        <w:rPr>
          <w:rFonts w:ascii="Times New Roman" w:eastAsia="Times New Roman" w:hAnsi="Times New Roman" w:cs="Times New Roman"/>
          <w:sz w:val="24"/>
          <w:szCs w:val="20"/>
          <w:lang w:val="en-GB"/>
        </w:rPr>
        <w:t xml:space="preserve"> of various interference sources; and</w:t>
      </w:r>
    </w:p>
    <w:p w14:paraId="40F671CE"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prediction</w:t>
      </w:r>
      <w:proofErr w:type="gramEnd"/>
      <w:r w:rsidRPr="00AC298E">
        <w:rPr>
          <w:rFonts w:ascii="Times New Roman" w:eastAsia="Times New Roman" w:hAnsi="Times New Roman" w:cs="Times New Roman"/>
          <w:sz w:val="24"/>
          <w:szCs w:val="20"/>
          <w:lang w:val="en-GB"/>
        </w:rPr>
        <w:t xml:space="preserve"> of PSR performance when affected by a selected set of interference sources.</w:t>
      </w:r>
    </w:p>
    <w:p w14:paraId="4978B0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Given the diversity of radar types, the impact on a PSR from a given interference source is application dependent. For example, the performance criteria of interest for weather radars can be different to that of air traffic control radar.  The weather radars are not modelled in this report.</w:t>
      </w:r>
    </w:p>
    <w:p w14:paraId="3622539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Example results from software simulation are presented in one or more of the following formats:</w:t>
      </w:r>
    </w:p>
    <w:p w14:paraId="5DEE133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probability</w:t>
      </w:r>
      <w:proofErr w:type="gramEnd"/>
      <w:r w:rsidRPr="00AC298E">
        <w:rPr>
          <w:rFonts w:ascii="Times New Roman" w:eastAsia="Times New Roman" w:hAnsi="Times New Roman" w:cs="Times New Roman"/>
          <w:sz w:val="24"/>
          <w:szCs w:val="20"/>
          <w:lang w:val="en-GB"/>
        </w:rPr>
        <w:t xml:space="preserve"> of detection as a function of signal-to-noise ratio at various interference signal levels</w:t>
      </w:r>
      <w:r w:rsidRPr="00AC298E">
        <w:rPr>
          <w:rFonts w:ascii="Times New Roman" w:eastAsia="Times New Roman" w:hAnsi="Times New Roman" w:cs="Times New Roman"/>
          <w:sz w:val="24"/>
          <w:szCs w:val="20"/>
          <w:lang w:val="en-GB"/>
        </w:rPr>
        <w:noBreakHyphen/>
        <w:t>expressed with respect to receiver noise floor.</w:t>
      </w:r>
    </w:p>
    <w:p w14:paraId="1163D76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b)</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probability</w:t>
      </w:r>
      <w:proofErr w:type="gramEnd"/>
      <w:r w:rsidRPr="00AC298E">
        <w:rPr>
          <w:rFonts w:ascii="Times New Roman" w:eastAsia="Times New Roman" w:hAnsi="Times New Roman" w:cs="Times New Roman"/>
          <w:sz w:val="24"/>
          <w:szCs w:val="20"/>
          <w:lang w:val="en-GB"/>
        </w:rPr>
        <w:t xml:space="preserve"> of detection as a function of signal-to-interference ratio for a given radar receiver.</w:t>
      </w:r>
    </w:p>
    <w:p w14:paraId="3E4B93FD"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c)</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maximum</w:t>
      </w:r>
      <w:proofErr w:type="gramEnd"/>
      <w:r w:rsidRPr="00AC298E">
        <w:rPr>
          <w:rFonts w:ascii="Times New Roman" w:eastAsia="Times New Roman" w:hAnsi="Times New Roman" w:cs="Times New Roman"/>
          <w:sz w:val="24"/>
          <w:szCs w:val="20"/>
          <w:lang w:val="en-GB"/>
        </w:rPr>
        <w:t xml:space="preserve"> range of detection as a function of interference level, expressed with respect to receiver noise floor, for a given constant radar cross section; and</w:t>
      </w:r>
    </w:p>
    <w:p w14:paraId="74791744"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minimum</w:t>
      </w:r>
      <w:proofErr w:type="gramEnd"/>
      <w:r w:rsidRPr="00AC298E">
        <w:rPr>
          <w:rFonts w:ascii="Times New Roman" w:eastAsia="Times New Roman" w:hAnsi="Times New Roman" w:cs="Times New Roman"/>
          <w:sz w:val="24"/>
          <w:szCs w:val="20"/>
          <w:lang w:val="en-GB"/>
        </w:rPr>
        <w:t xml:space="preserve"> detectable (at a given probability of detection) radar cross-section at a fixed distance as a function of the level of interference.</w:t>
      </w:r>
    </w:p>
    <w:p w14:paraId="647E7B0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Furthermore, simulation of transmit chain can be particularly useful for studying performance of other systems that could be impacted by radars.</w:t>
      </w:r>
    </w:p>
    <w:p w14:paraId="6343523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This report provides examples </w:t>
      </w:r>
      <w:proofErr w:type="gramStart"/>
      <w:r w:rsidRPr="00AC298E">
        <w:rPr>
          <w:rFonts w:ascii="Times New Roman" w:eastAsia="Times New Roman" w:hAnsi="Times New Roman" w:cs="Times New Roman"/>
          <w:sz w:val="24"/>
          <w:szCs w:val="20"/>
          <w:lang w:val="en-GB"/>
        </w:rPr>
        <w:t>of  simulated</w:t>
      </w:r>
      <w:proofErr w:type="gramEnd"/>
      <w:r w:rsidRPr="00AC298E">
        <w:rPr>
          <w:rFonts w:ascii="Times New Roman" w:eastAsia="Times New Roman" w:hAnsi="Times New Roman" w:cs="Times New Roman"/>
          <w:sz w:val="24"/>
          <w:szCs w:val="20"/>
          <w:lang w:val="en-GB"/>
        </w:rPr>
        <w:t xml:space="preserve">  results of select radars that are in operation in some administrations in the presence of various interference sources based on various software implementations and a range of relevant parameters (e.g. probability of detection, frequency range, radar type, etc.).  This report is not intended to initiate changes to the established radar protection criteria in ITU-R Recommendations.</w:t>
      </w:r>
    </w:p>
    <w:p w14:paraId="28B55C6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This Report contains two Annexes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to all situations.</w:t>
      </w:r>
    </w:p>
    <w:p w14:paraId="50A58D4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b/>
          <w:sz w:val="24"/>
          <w:szCs w:val="20"/>
          <w:lang w:val="en-GB"/>
        </w:rPr>
        <w:t>Annex 1</w:t>
      </w:r>
      <w:r w:rsidRPr="00AC298E">
        <w:rPr>
          <w:rFonts w:ascii="Times New Roman" w:eastAsia="Times New Roman" w:hAnsi="Times New Roman" w:cs="Times New Roman"/>
          <w:sz w:val="24"/>
          <w:szCs w:val="20"/>
          <w:lang w:val="en-GB"/>
        </w:rPr>
        <w:t xml:space="preserve"> presents simulations of the radar performance for several air traffic control PSRs in the presence of various example interference sources (pulsed and continuous). </w:t>
      </w:r>
      <w:r w:rsidRPr="00AC298E">
        <w:rPr>
          <w:rFonts w:ascii="Times New Roman" w:eastAsia="Times New Roman" w:hAnsi="Times New Roman" w:cs="Times New Roman"/>
          <w:bCs/>
          <w:sz w:val="24"/>
          <w:szCs w:val="20"/>
          <w:lang w:val="en-GB"/>
        </w:rPr>
        <w:t xml:space="preserve">PSRs are used worldwide to separate and control air traffic in the airport terminal areas, in </w:t>
      </w:r>
      <w:proofErr w:type="spellStart"/>
      <w:r w:rsidRPr="00AC298E">
        <w:rPr>
          <w:rFonts w:ascii="Times New Roman" w:eastAsia="Times New Roman" w:hAnsi="Times New Roman" w:cs="Times New Roman"/>
          <w:bCs/>
          <w:sz w:val="24"/>
          <w:szCs w:val="20"/>
          <w:lang w:val="en-GB"/>
        </w:rPr>
        <w:t>en</w:t>
      </w:r>
      <w:proofErr w:type="spellEnd"/>
      <w:r w:rsidRPr="00AC298E">
        <w:rPr>
          <w:rFonts w:ascii="Times New Roman" w:eastAsia="Times New Roman" w:hAnsi="Times New Roman" w:cs="Times New Roman"/>
          <w:bCs/>
          <w:sz w:val="24"/>
          <w:szCs w:val="20"/>
          <w:lang w:val="en-GB"/>
        </w:rPr>
        <w:t>-route airspace between airports, and on the surface of airport runways. Many of the PSRs also provide weather data that can be used to assist pilots with navigating around storms; however, the weather applications are not modelled in this Annex.</w:t>
      </w:r>
    </w:p>
    <w:p w14:paraId="7A2A357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b/>
          <w:sz w:val="24"/>
          <w:szCs w:val="20"/>
          <w:lang w:val="en-GB"/>
        </w:rPr>
        <w:t>Annex 2</w:t>
      </w:r>
      <w:r w:rsidRPr="00AC298E">
        <w:rPr>
          <w:rFonts w:ascii="Times New Roman" w:eastAsia="Times New Roman" w:hAnsi="Times New Roman" w:cs="Times New Roman"/>
          <w:sz w:val="24"/>
          <w:szCs w:val="20"/>
          <w:lang w:val="en-GB"/>
        </w:rPr>
        <w:t xml:space="preserve"> presents a comprehensive technical investigation on the radar simulated performance degradation in the presence of high duty cycle digitally modulated signals, particularly to enhance the understanding of effects of potential interference into radars from the signal waveforms of modern wideband communication systems.  </w:t>
      </w:r>
    </w:p>
    <w:p w14:paraId="4052BB9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AC298E">
        <w:rPr>
          <w:rFonts w:ascii="Times New Roman" w:eastAsia="Times New Roman" w:hAnsi="Times New Roman" w:cs="Times New Roman"/>
          <w:caps/>
          <w:sz w:val="28"/>
          <w:szCs w:val="20"/>
          <w:lang w:val="en-GB"/>
        </w:rPr>
        <w:t>Annex 1</w:t>
      </w:r>
    </w:p>
    <w:p w14:paraId="40F2D50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AC298E">
        <w:rPr>
          <w:rFonts w:ascii="Times New Roman Bold" w:eastAsia="Times New Roman" w:hAnsi="Times New Roman Bold" w:cs="Times New Roman"/>
          <w:b/>
          <w:sz w:val="28"/>
          <w:szCs w:val="20"/>
          <w:lang w:val="en-GB"/>
        </w:rPr>
        <w:t>Example simulations of performance for particular primary surveillance radar</w:t>
      </w:r>
    </w:p>
    <w:p w14:paraId="3EE3A3EB"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r w:rsidRPr="00AC298E">
        <w:rPr>
          <w:rFonts w:ascii="Times New Roman" w:eastAsia="Times New Roman" w:hAnsi="Times New Roman" w:cs="Times New Roman"/>
          <w:b/>
          <w:sz w:val="28"/>
          <w:szCs w:val="20"/>
          <w:lang w:val="en-GB"/>
        </w:rPr>
        <w:t>A1.1</w:t>
      </w:r>
      <w:r w:rsidRPr="00AC298E">
        <w:rPr>
          <w:rFonts w:ascii="Times New Roman" w:eastAsia="Times New Roman" w:hAnsi="Times New Roman" w:cs="Times New Roman"/>
          <w:b/>
          <w:sz w:val="28"/>
          <w:szCs w:val="20"/>
          <w:lang w:val="en-GB"/>
        </w:rPr>
        <w:tab/>
        <w:t>Introduction</w:t>
      </w:r>
    </w:p>
    <w:p w14:paraId="3E144C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basic principle of a PSR is to transmit high-energy electromagnetic signals of modulated or unmodulated waveforms through a directive high-gain antenna and to receive the reflections of those signals for processing to extract t</w:t>
      </w:r>
      <w:bookmarkStart w:id="1" w:name="_GoBack"/>
      <w:bookmarkEnd w:id="1"/>
      <w:r w:rsidRPr="00AC298E">
        <w:rPr>
          <w:rFonts w:ascii="Times New Roman" w:eastAsia="Times New Roman" w:hAnsi="Times New Roman" w:cs="Times New Roman"/>
          <w:sz w:val="24"/>
          <w:szCs w:val="20"/>
          <w:lang w:val="en-GB"/>
        </w:rPr>
        <w:t>arget information such as object range, azimuth, and velocity. A simple block diagram of a PSR is shown in Figure A1-1.</w:t>
      </w:r>
    </w:p>
    <w:p w14:paraId="2BC9C9C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A1-1</w:t>
      </w:r>
    </w:p>
    <w:p w14:paraId="774F1AE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A simplified block diagram of a modern primary surveillance radar</w:t>
      </w:r>
    </w:p>
    <w:p w14:paraId="30C9006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5A83001C" wp14:editId="6EA81DEB">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A21C85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spellStart"/>
      <w:r w:rsidRPr="00AC298E">
        <w:rPr>
          <w:rFonts w:ascii="Times New Roman" w:eastAsia="Times New Roman" w:hAnsi="Times New Roman" w:cs="Times New Roman"/>
          <w:sz w:val="24"/>
          <w:szCs w:val="20"/>
          <w:lang w:val="en-GB"/>
        </w:rPr>
        <w:t>En</w:t>
      </w:r>
      <w:proofErr w:type="spellEnd"/>
      <w:r w:rsidRPr="00AC298E">
        <w:rPr>
          <w:rFonts w:ascii="Times New Roman" w:eastAsia="Times New Roman" w:hAnsi="Times New Roman" w:cs="Times New Roman"/>
          <w:sz w:val="24"/>
          <w:szCs w:val="20"/>
          <w:lang w:val="en-GB"/>
        </w:rPr>
        <w:t>-route air traffic control (ATC) PSRs currently use the frequency band 1 215-1 350 MHz (up to 1 370 MHz in some Countries) and the airport-area ATC PSRs use the frequency band 2 700</w:t>
      </w:r>
      <w:r w:rsidRPr="00AC298E">
        <w:rPr>
          <w:rFonts w:ascii="Times New Roman" w:eastAsia="Times New Roman" w:hAnsi="Times New Roman" w:cs="Times New Roman"/>
          <w:sz w:val="24"/>
          <w:szCs w:val="20"/>
          <w:lang w:val="en-GB"/>
        </w:rPr>
        <w:noBreakHyphen/>
        <w:t xml:space="preserve">2 900 MHz. The system characteristics and protection criteria for the </w:t>
      </w:r>
      <w:proofErr w:type="spellStart"/>
      <w:r w:rsidRPr="00AC298E">
        <w:rPr>
          <w:rFonts w:ascii="Times New Roman" w:eastAsia="Times New Roman" w:hAnsi="Times New Roman" w:cs="Times New Roman"/>
          <w:sz w:val="24"/>
          <w:szCs w:val="20"/>
          <w:lang w:val="en-GB"/>
        </w:rPr>
        <w:t>en</w:t>
      </w:r>
      <w:proofErr w:type="spellEnd"/>
      <w:r w:rsidRPr="00AC298E">
        <w:rPr>
          <w:rFonts w:ascii="Times New Roman" w:eastAsia="Times New Roman" w:hAnsi="Times New Roman" w:cs="Times New Roman"/>
          <w:sz w:val="24"/>
          <w:szCs w:val="20"/>
          <w:lang w:val="en-GB"/>
        </w:rPr>
        <w:t xml:space="preserve">-route ATC PSRs are found in Recommendation </w:t>
      </w:r>
      <w:r w:rsidRPr="00AC298E">
        <w:rPr>
          <w:rFonts w:ascii="Times New Roman" w:eastAsia="Times New Roman" w:hAnsi="Times New Roman" w:cs="Times New Roman"/>
          <w:sz w:val="24"/>
          <w:szCs w:val="24"/>
          <w:lang w:val="en-GB"/>
        </w:rPr>
        <w:t>ITU-R M.1463</w:t>
      </w:r>
      <w:r w:rsidRPr="00AC298E">
        <w:rPr>
          <w:rFonts w:ascii="Times New Roman" w:eastAsia="Times New Roman" w:hAnsi="Times New Roman" w:cs="Times New Roman"/>
          <w:sz w:val="24"/>
          <w:szCs w:val="20"/>
          <w:lang w:val="en-GB"/>
        </w:rPr>
        <w:t xml:space="preserve"> and the airport-area ATC PSRs are found in Recommendation </w:t>
      </w:r>
      <w:r w:rsidRPr="00AC298E">
        <w:rPr>
          <w:rFonts w:ascii="Times New Roman" w:eastAsia="Times New Roman" w:hAnsi="Times New Roman" w:cs="Times New Roman"/>
          <w:sz w:val="24"/>
          <w:szCs w:val="24"/>
          <w:lang w:val="en-GB"/>
        </w:rPr>
        <w:t>ITU-R M.1464</w:t>
      </w:r>
      <w:r w:rsidRPr="00AC298E">
        <w:rPr>
          <w:rFonts w:ascii="Times New Roman" w:eastAsia="Times New Roman" w:hAnsi="Times New Roman" w:cs="Times New Roman"/>
          <w:sz w:val="24"/>
          <w:szCs w:val="20"/>
          <w:lang w:val="en-GB"/>
        </w:rPr>
        <w:t>. PSRs may be located at other locations than at airports according to the operational requirement.</w:t>
      </w:r>
    </w:p>
    <w:p w14:paraId="6D0F5F4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bookmarkStart w:id="2" w:name="_Toc451440026"/>
      <w:r w:rsidRPr="00AC298E">
        <w:rPr>
          <w:rFonts w:ascii="Times New Roman" w:eastAsia="Times New Roman" w:hAnsi="Times New Roman" w:cs="Times New Roman"/>
          <w:b/>
          <w:sz w:val="28"/>
          <w:szCs w:val="20"/>
          <w:lang w:val="en-GB"/>
        </w:rPr>
        <w:t>A1.2</w:t>
      </w:r>
      <w:r w:rsidRPr="00AC298E">
        <w:rPr>
          <w:rFonts w:ascii="Times New Roman" w:eastAsia="Times New Roman" w:hAnsi="Times New Roman" w:cs="Times New Roman"/>
          <w:b/>
          <w:sz w:val="28"/>
          <w:szCs w:val="20"/>
          <w:lang w:val="en-GB"/>
        </w:rPr>
        <w:tab/>
        <w:t>Transmitters</w:t>
      </w:r>
      <w:bookmarkEnd w:id="2"/>
    </w:p>
    <w:p w14:paraId="01C852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ATC PSRs peak output power ranges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7D0891D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 xml:space="preserve">A subset of the system characteristics for three sample ATC </w:t>
      </w:r>
      <w:proofErr w:type="spellStart"/>
      <w:r w:rsidRPr="00AC298E">
        <w:rPr>
          <w:rFonts w:ascii="Times New Roman" w:eastAsia="Times New Roman" w:hAnsi="Times New Roman" w:cs="Times New Roman"/>
          <w:bCs/>
          <w:sz w:val="24"/>
          <w:szCs w:val="20"/>
          <w:lang w:val="en-GB"/>
        </w:rPr>
        <w:t>en</w:t>
      </w:r>
      <w:proofErr w:type="spellEnd"/>
      <w:r w:rsidRPr="00AC298E">
        <w:rPr>
          <w:rFonts w:ascii="Times New Roman" w:eastAsia="Times New Roman" w:hAnsi="Times New Roman" w:cs="Times New Roman"/>
          <w:bCs/>
          <w:sz w:val="24"/>
          <w:szCs w:val="20"/>
          <w:lang w:val="en-GB"/>
        </w:rPr>
        <w:t>-route PSRs operating in the frequency band 1 215</w:t>
      </w:r>
      <w:r w:rsidRPr="00AC298E">
        <w:rPr>
          <w:rFonts w:ascii="Times New Roman" w:eastAsia="Times New Roman" w:hAnsi="Times New Roman" w:cs="Times New Roman"/>
          <w:bCs/>
          <w:sz w:val="24"/>
          <w:szCs w:val="20"/>
          <w:lang w:val="en-GB"/>
        </w:rPr>
        <w:noBreakHyphen/>
        <w:t xml:space="preserve">1 390 MHz, found in Recommendation </w:t>
      </w:r>
      <w:r w:rsidRPr="00AC298E">
        <w:rPr>
          <w:rFonts w:ascii="Times New Roman" w:eastAsia="Times New Roman" w:hAnsi="Times New Roman" w:cs="Times New Roman"/>
          <w:sz w:val="24"/>
          <w:szCs w:val="24"/>
          <w:lang w:val="en-GB"/>
        </w:rPr>
        <w:t>ITU-R M.1463</w:t>
      </w:r>
      <w:r w:rsidRPr="00AC298E">
        <w:rPr>
          <w:rFonts w:ascii="Times New Roman" w:eastAsia="Times New Roman" w:hAnsi="Times New Roman" w:cs="Times New Roman"/>
          <w:bCs/>
          <w:sz w:val="24"/>
          <w:szCs w:val="20"/>
          <w:lang w:val="en-GB"/>
        </w:rPr>
        <w:t>, are provided in Table A1-1:</w:t>
      </w:r>
    </w:p>
    <w:p w14:paraId="4CD05D45"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A1-1</w:t>
      </w:r>
    </w:p>
    <w:p w14:paraId="7097016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Sample of Characteristics of air traffic control, </w:t>
      </w:r>
      <w:proofErr w:type="spellStart"/>
      <w:r w:rsidRPr="00AC298E">
        <w:rPr>
          <w:rFonts w:ascii="Times New Roman Bold" w:eastAsia="Times New Roman" w:hAnsi="Times New Roman Bold" w:cs="Times New Roman"/>
          <w:b/>
          <w:sz w:val="20"/>
          <w:szCs w:val="20"/>
          <w:lang w:val="en-GB"/>
        </w:rPr>
        <w:t>en</w:t>
      </w:r>
      <w:proofErr w:type="spellEnd"/>
      <w:r w:rsidRPr="00AC298E">
        <w:rPr>
          <w:rFonts w:ascii="Times New Roman Bold" w:eastAsia="Times New Roman" w:hAnsi="Times New Roman Bold" w:cs="Times New Roman"/>
          <w:b/>
          <w:sz w:val="20"/>
          <w:szCs w:val="20"/>
          <w:lang w:val="en-GB"/>
        </w:rPr>
        <w:t xml:space="preserve">-route primary surveillance radars </w:t>
      </w:r>
      <w:r w:rsidRPr="00AC298E">
        <w:rPr>
          <w:rFonts w:ascii="Times New Roman Bold" w:eastAsia="Times New Roman" w:hAnsi="Times New Roman Bold" w:cs="Times New Roman"/>
          <w:b/>
          <w:sz w:val="20"/>
          <w:szCs w:val="20"/>
          <w:lang w:val="en-GB"/>
        </w:rPr>
        <w:br/>
        <w:t>operation in the frequency band 1 215-1 390 MHz</w:t>
      </w:r>
    </w:p>
    <w:tbl>
      <w:tblPr>
        <w:tblStyle w:val="TableGrid1"/>
        <w:tblW w:w="9629" w:type="dxa"/>
        <w:jc w:val="center"/>
        <w:tblLayout w:type="fixed"/>
        <w:tblCellMar>
          <w:left w:w="57" w:type="dxa"/>
          <w:right w:w="57" w:type="dxa"/>
        </w:tblCellMar>
        <w:tblLook w:val="04A0" w:firstRow="1" w:lastRow="0" w:firstColumn="1" w:lastColumn="0" w:noHBand="0" w:noVBand="1"/>
      </w:tblPr>
      <w:tblGrid>
        <w:gridCol w:w="3415"/>
        <w:gridCol w:w="990"/>
        <w:gridCol w:w="2610"/>
        <w:gridCol w:w="2614"/>
      </w:tblGrid>
      <w:tr w:rsidR="008D3CDF" w:rsidRPr="00AC298E" w14:paraId="2FCEFE4A" w14:textId="77777777" w:rsidTr="00D519DB">
        <w:trPr>
          <w:tblHeader/>
          <w:jc w:val="center"/>
        </w:trPr>
        <w:tc>
          <w:tcPr>
            <w:tcW w:w="3415" w:type="dxa"/>
          </w:tcPr>
          <w:p w14:paraId="6C1D7E05"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Parameter</w:t>
            </w:r>
          </w:p>
        </w:tc>
        <w:tc>
          <w:tcPr>
            <w:tcW w:w="990" w:type="dxa"/>
          </w:tcPr>
          <w:p w14:paraId="4278693F"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Units</w:t>
            </w:r>
          </w:p>
        </w:tc>
        <w:tc>
          <w:tcPr>
            <w:tcW w:w="2610" w:type="dxa"/>
          </w:tcPr>
          <w:p w14:paraId="2E8681A8"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System 2</w:t>
            </w:r>
          </w:p>
        </w:tc>
        <w:tc>
          <w:tcPr>
            <w:tcW w:w="2610" w:type="dxa"/>
          </w:tcPr>
          <w:p w14:paraId="7928DDB9"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System 8</w:t>
            </w:r>
          </w:p>
        </w:tc>
      </w:tr>
      <w:tr w:rsidR="008D3CDF" w:rsidRPr="00AC298E" w14:paraId="04174C02" w14:textId="77777777" w:rsidTr="00D519DB">
        <w:trPr>
          <w:jc w:val="center"/>
        </w:trPr>
        <w:tc>
          <w:tcPr>
            <w:tcW w:w="3415" w:type="dxa"/>
          </w:tcPr>
          <w:p w14:paraId="32FE2EEE"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Peak power into antenna</w:t>
            </w:r>
          </w:p>
        </w:tc>
        <w:tc>
          <w:tcPr>
            <w:tcW w:w="990" w:type="dxa"/>
          </w:tcPr>
          <w:p w14:paraId="5C5B365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roofErr w:type="spellStart"/>
            <w:r w:rsidRPr="00AC298E">
              <w:rPr>
                <w:rFonts w:ascii="Times New Roman" w:hAnsi="Times New Roman"/>
                <w:lang w:val="en-GB"/>
              </w:rPr>
              <w:t>dBm</w:t>
            </w:r>
            <w:proofErr w:type="spellEnd"/>
          </w:p>
        </w:tc>
        <w:tc>
          <w:tcPr>
            <w:tcW w:w="2610" w:type="dxa"/>
          </w:tcPr>
          <w:p w14:paraId="5F5F402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80</w:t>
            </w:r>
          </w:p>
        </w:tc>
        <w:tc>
          <w:tcPr>
            <w:tcW w:w="2610" w:type="dxa"/>
          </w:tcPr>
          <w:p w14:paraId="642BEC5B"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78.8</w:t>
            </w:r>
          </w:p>
        </w:tc>
      </w:tr>
      <w:tr w:rsidR="008D3CDF" w:rsidRPr="00AC298E" w14:paraId="4FC247FC" w14:textId="77777777" w:rsidTr="00D519DB">
        <w:trPr>
          <w:jc w:val="center"/>
        </w:trPr>
        <w:tc>
          <w:tcPr>
            <w:tcW w:w="3415" w:type="dxa"/>
          </w:tcPr>
          <w:p w14:paraId="0CCBA04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Frequency Range</w:t>
            </w:r>
          </w:p>
        </w:tc>
        <w:tc>
          <w:tcPr>
            <w:tcW w:w="990" w:type="dxa"/>
          </w:tcPr>
          <w:p w14:paraId="7ACF8193"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0924D3A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1215-1390</w:t>
            </w:r>
          </w:p>
        </w:tc>
        <w:tc>
          <w:tcPr>
            <w:tcW w:w="2610" w:type="dxa"/>
          </w:tcPr>
          <w:p w14:paraId="64D80EF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1240-1350</w:t>
            </w:r>
          </w:p>
        </w:tc>
      </w:tr>
      <w:tr w:rsidR="008D3CDF" w:rsidRPr="00AC298E" w14:paraId="424AE000" w14:textId="77777777" w:rsidTr="00D519DB">
        <w:trPr>
          <w:jc w:val="center"/>
        </w:trPr>
        <w:tc>
          <w:tcPr>
            <w:tcW w:w="3415" w:type="dxa"/>
          </w:tcPr>
          <w:p w14:paraId="6B5061D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duration</w:t>
            </w:r>
          </w:p>
        </w:tc>
        <w:tc>
          <w:tcPr>
            <w:tcW w:w="990" w:type="dxa"/>
          </w:tcPr>
          <w:p w14:paraId="05C75AE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µs</w:t>
            </w:r>
          </w:p>
        </w:tc>
        <w:tc>
          <w:tcPr>
            <w:tcW w:w="2610" w:type="dxa"/>
          </w:tcPr>
          <w:p w14:paraId="4EF93BC3"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88.8; 58.8 (Note 1)</w:t>
            </w:r>
          </w:p>
        </w:tc>
        <w:tc>
          <w:tcPr>
            <w:tcW w:w="2610" w:type="dxa"/>
          </w:tcPr>
          <w:p w14:paraId="4A76954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115.5; 17.5 (Note 2)</w:t>
            </w:r>
          </w:p>
        </w:tc>
      </w:tr>
      <w:tr w:rsidR="008D3CDF" w:rsidRPr="00AC298E" w14:paraId="0EB87C89" w14:textId="77777777" w:rsidTr="00D519DB">
        <w:trPr>
          <w:jc w:val="center"/>
        </w:trPr>
        <w:tc>
          <w:tcPr>
            <w:tcW w:w="3415" w:type="dxa"/>
          </w:tcPr>
          <w:p w14:paraId="4D8033D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repetition rate</w:t>
            </w:r>
          </w:p>
        </w:tc>
        <w:tc>
          <w:tcPr>
            <w:tcW w:w="990" w:type="dxa"/>
          </w:tcPr>
          <w:p w14:paraId="4A51C92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roofErr w:type="spellStart"/>
            <w:r w:rsidRPr="00AC298E">
              <w:rPr>
                <w:rFonts w:ascii="Times New Roman" w:hAnsi="Times New Roman"/>
                <w:lang w:val="en-GB"/>
              </w:rPr>
              <w:t>pps</w:t>
            </w:r>
            <w:proofErr w:type="spellEnd"/>
          </w:p>
        </w:tc>
        <w:tc>
          <w:tcPr>
            <w:tcW w:w="2610" w:type="dxa"/>
          </w:tcPr>
          <w:p w14:paraId="3F3A449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291.5 or 312.5 average</w:t>
            </w:r>
          </w:p>
        </w:tc>
        <w:tc>
          <w:tcPr>
            <w:tcW w:w="2610" w:type="dxa"/>
          </w:tcPr>
          <w:p w14:paraId="3965BAB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319 average</w:t>
            </w:r>
          </w:p>
        </w:tc>
      </w:tr>
      <w:tr w:rsidR="008D3CDF" w:rsidRPr="00AC298E" w14:paraId="0FF14B0C" w14:textId="77777777" w:rsidTr="00D519DB">
        <w:trPr>
          <w:jc w:val="center"/>
        </w:trPr>
        <w:tc>
          <w:tcPr>
            <w:tcW w:w="3415" w:type="dxa"/>
          </w:tcPr>
          <w:p w14:paraId="568E51E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Chirp bandwidth</w:t>
            </w:r>
          </w:p>
        </w:tc>
        <w:tc>
          <w:tcPr>
            <w:tcW w:w="990" w:type="dxa"/>
          </w:tcPr>
          <w:p w14:paraId="2CE83B3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2FDF54A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0.77</w:t>
            </w:r>
          </w:p>
        </w:tc>
        <w:tc>
          <w:tcPr>
            <w:tcW w:w="2610" w:type="dxa"/>
          </w:tcPr>
          <w:p w14:paraId="25BE488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53957782" w14:textId="77777777" w:rsidTr="00D519DB">
        <w:trPr>
          <w:jc w:val="center"/>
        </w:trPr>
        <w:tc>
          <w:tcPr>
            <w:tcW w:w="3415" w:type="dxa"/>
          </w:tcPr>
          <w:p w14:paraId="36D8C35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Compression ratio</w:t>
            </w:r>
          </w:p>
        </w:tc>
        <w:tc>
          <w:tcPr>
            <w:tcW w:w="990" w:type="dxa"/>
          </w:tcPr>
          <w:p w14:paraId="34CA61A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610" w:type="dxa"/>
          </w:tcPr>
          <w:p w14:paraId="55C4F1F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68.3:1 and 45.2:1</w:t>
            </w:r>
          </w:p>
        </w:tc>
        <w:tc>
          <w:tcPr>
            <w:tcW w:w="2610" w:type="dxa"/>
          </w:tcPr>
          <w:p w14:paraId="7F82AF8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150:1; 23:1</w:t>
            </w:r>
          </w:p>
        </w:tc>
      </w:tr>
      <w:tr w:rsidR="008D3CDF" w:rsidRPr="00AC298E" w14:paraId="40917F21" w14:textId="77777777" w:rsidTr="00D519DB">
        <w:trPr>
          <w:jc w:val="center"/>
        </w:trPr>
        <w:tc>
          <w:tcPr>
            <w:tcW w:w="3415" w:type="dxa"/>
          </w:tcPr>
          <w:p w14:paraId="2816949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RF emission bandwidth (3 dB)</w:t>
            </w:r>
          </w:p>
        </w:tc>
        <w:tc>
          <w:tcPr>
            <w:tcW w:w="990" w:type="dxa"/>
          </w:tcPr>
          <w:p w14:paraId="054E261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0F11201A"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1.09</w:t>
            </w:r>
          </w:p>
        </w:tc>
        <w:tc>
          <w:tcPr>
            <w:tcW w:w="2610" w:type="dxa"/>
          </w:tcPr>
          <w:p w14:paraId="1F093DB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327451BC" w14:textId="77777777" w:rsidTr="00D519DB">
        <w:trPr>
          <w:jc w:val="center"/>
        </w:trPr>
        <w:tc>
          <w:tcPr>
            <w:tcW w:w="3415" w:type="dxa"/>
          </w:tcPr>
          <w:p w14:paraId="28C6F32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lastRenderedPageBreak/>
              <w:t xml:space="preserve">Antenna azimuthal </w:t>
            </w:r>
            <w:proofErr w:type="spellStart"/>
            <w:r w:rsidRPr="00AC298E">
              <w:rPr>
                <w:rFonts w:ascii="Times New Roman" w:hAnsi="Times New Roman"/>
                <w:lang w:val="en-GB"/>
              </w:rPr>
              <w:t>beamwidth</w:t>
            </w:r>
            <w:proofErr w:type="spellEnd"/>
          </w:p>
        </w:tc>
        <w:tc>
          <w:tcPr>
            <w:tcW w:w="990" w:type="dxa"/>
          </w:tcPr>
          <w:p w14:paraId="736BC52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w:t>
            </w:r>
          </w:p>
        </w:tc>
        <w:tc>
          <w:tcPr>
            <w:tcW w:w="2610" w:type="dxa"/>
          </w:tcPr>
          <w:p w14:paraId="14ABB19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1.4</w:t>
            </w:r>
          </w:p>
        </w:tc>
        <w:tc>
          <w:tcPr>
            <w:tcW w:w="2610" w:type="dxa"/>
          </w:tcPr>
          <w:p w14:paraId="19C8410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3F8F59D8" w14:textId="77777777" w:rsidTr="00D519DB">
        <w:trPr>
          <w:jc w:val="center"/>
        </w:trPr>
        <w:tc>
          <w:tcPr>
            <w:tcW w:w="3415" w:type="dxa"/>
          </w:tcPr>
          <w:p w14:paraId="3370741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horizontal scan characteristics</w:t>
            </w:r>
          </w:p>
        </w:tc>
        <w:tc>
          <w:tcPr>
            <w:tcW w:w="990" w:type="dxa"/>
          </w:tcPr>
          <w:p w14:paraId="7C2335B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rpm</w:t>
            </w:r>
          </w:p>
        </w:tc>
        <w:tc>
          <w:tcPr>
            <w:tcW w:w="2610" w:type="dxa"/>
          </w:tcPr>
          <w:p w14:paraId="660BE611"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360</w:t>
            </w:r>
            <w:r w:rsidRPr="00AC298E">
              <w:rPr>
                <w:rFonts w:ascii="Times New Roman" w:hAnsi="Times New Roman"/>
                <w:vertAlign w:val="superscript"/>
                <w:lang w:val="en-GB"/>
              </w:rPr>
              <w:t>o</w:t>
            </w:r>
            <w:r w:rsidRPr="00AC298E">
              <w:rPr>
                <w:rFonts w:ascii="Times New Roman" w:hAnsi="Times New Roman"/>
                <w:lang w:val="en-GB"/>
              </w:rPr>
              <w:t xml:space="preserve"> at 5 rpm</w:t>
            </w:r>
          </w:p>
        </w:tc>
        <w:tc>
          <w:tcPr>
            <w:tcW w:w="2610" w:type="dxa"/>
          </w:tcPr>
          <w:p w14:paraId="718612E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360</w:t>
            </w:r>
            <w:r w:rsidRPr="00AC298E">
              <w:rPr>
                <w:rFonts w:ascii="Times New Roman" w:hAnsi="Times New Roman"/>
                <w:vertAlign w:val="superscript"/>
                <w:lang w:val="en-GB"/>
              </w:rPr>
              <w:t>o</w:t>
            </w:r>
            <w:r w:rsidRPr="00AC298E">
              <w:rPr>
                <w:rFonts w:ascii="Times New Roman" w:hAnsi="Times New Roman"/>
                <w:lang w:val="en-GB"/>
              </w:rPr>
              <w:t xml:space="preserve"> at 5 rpm</w:t>
            </w:r>
          </w:p>
        </w:tc>
      </w:tr>
      <w:tr w:rsidR="008D3CDF" w:rsidRPr="00AC298E" w14:paraId="0AD9E046" w14:textId="77777777" w:rsidTr="00D519DB">
        <w:trPr>
          <w:jc w:val="center"/>
        </w:trPr>
        <w:tc>
          <w:tcPr>
            <w:tcW w:w="3415" w:type="dxa"/>
            <w:tcBorders>
              <w:bottom w:val="single" w:sz="4" w:space="0" w:color="auto"/>
            </w:tcBorders>
          </w:tcPr>
          <w:p w14:paraId="7976831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IF bandwidth</w:t>
            </w:r>
          </w:p>
        </w:tc>
        <w:tc>
          <w:tcPr>
            <w:tcW w:w="990" w:type="dxa"/>
            <w:tcBorders>
              <w:bottom w:val="single" w:sz="4" w:space="0" w:color="auto"/>
            </w:tcBorders>
          </w:tcPr>
          <w:p w14:paraId="5290F2F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kHz</w:t>
            </w:r>
          </w:p>
        </w:tc>
        <w:tc>
          <w:tcPr>
            <w:tcW w:w="2610" w:type="dxa"/>
            <w:tcBorders>
              <w:bottom w:val="single" w:sz="4" w:space="0" w:color="auto"/>
            </w:tcBorders>
          </w:tcPr>
          <w:p w14:paraId="3F7BDA4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690</w:t>
            </w:r>
          </w:p>
        </w:tc>
        <w:tc>
          <w:tcPr>
            <w:tcW w:w="2610" w:type="dxa"/>
            <w:tcBorders>
              <w:bottom w:val="single" w:sz="4" w:space="0" w:color="auto"/>
            </w:tcBorders>
          </w:tcPr>
          <w:p w14:paraId="0D72DEC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1 200</w:t>
            </w:r>
          </w:p>
        </w:tc>
      </w:tr>
      <w:tr w:rsidR="008D3CDF" w:rsidRPr="00AC298E" w14:paraId="1E359293" w14:textId="77777777" w:rsidTr="00D519DB">
        <w:trPr>
          <w:jc w:val="center"/>
        </w:trPr>
        <w:tc>
          <w:tcPr>
            <w:tcW w:w="3415" w:type="dxa"/>
            <w:tcBorders>
              <w:bottom w:val="single" w:sz="4" w:space="0" w:color="auto"/>
            </w:tcBorders>
          </w:tcPr>
          <w:p w14:paraId="637D9EB1"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noise figure</w:t>
            </w:r>
          </w:p>
        </w:tc>
        <w:tc>
          <w:tcPr>
            <w:tcW w:w="990" w:type="dxa"/>
            <w:tcBorders>
              <w:bottom w:val="single" w:sz="4" w:space="0" w:color="auto"/>
            </w:tcBorders>
          </w:tcPr>
          <w:p w14:paraId="653DCE2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w:t>
            </w:r>
          </w:p>
        </w:tc>
        <w:tc>
          <w:tcPr>
            <w:tcW w:w="2610" w:type="dxa"/>
            <w:tcBorders>
              <w:bottom w:val="single" w:sz="4" w:space="0" w:color="auto"/>
            </w:tcBorders>
          </w:tcPr>
          <w:p w14:paraId="0EE7F57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w:t>
            </w:r>
          </w:p>
        </w:tc>
        <w:tc>
          <w:tcPr>
            <w:tcW w:w="2610" w:type="dxa"/>
            <w:tcBorders>
              <w:bottom w:val="single" w:sz="4" w:space="0" w:color="auto"/>
            </w:tcBorders>
          </w:tcPr>
          <w:p w14:paraId="73BFBFF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3.2</w:t>
            </w:r>
          </w:p>
        </w:tc>
      </w:tr>
      <w:tr w:rsidR="008D3CDF" w:rsidRPr="00AC298E" w14:paraId="5AB07512" w14:textId="77777777" w:rsidTr="00D519DB">
        <w:trPr>
          <w:jc w:val="center"/>
        </w:trPr>
        <w:tc>
          <w:tcPr>
            <w:tcW w:w="3415" w:type="dxa"/>
            <w:tcBorders>
              <w:bottom w:val="single" w:sz="4" w:space="0" w:color="auto"/>
            </w:tcBorders>
          </w:tcPr>
          <w:p w14:paraId="0844CB7A"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Platform type</w:t>
            </w:r>
          </w:p>
        </w:tc>
        <w:tc>
          <w:tcPr>
            <w:tcW w:w="990" w:type="dxa"/>
            <w:tcBorders>
              <w:bottom w:val="single" w:sz="4" w:space="0" w:color="auto"/>
            </w:tcBorders>
          </w:tcPr>
          <w:p w14:paraId="523EB207"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610" w:type="dxa"/>
            <w:tcBorders>
              <w:bottom w:val="single" w:sz="4" w:space="0" w:color="auto"/>
            </w:tcBorders>
          </w:tcPr>
          <w:p w14:paraId="2D036DD7"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Fixed</w:t>
            </w:r>
          </w:p>
        </w:tc>
        <w:tc>
          <w:tcPr>
            <w:tcW w:w="2610" w:type="dxa"/>
            <w:tcBorders>
              <w:bottom w:val="single" w:sz="4" w:space="0" w:color="auto"/>
            </w:tcBorders>
          </w:tcPr>
          <w:p w14:paraId="779999D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Fixed</w:t>
            </w:r>
          </w:p>
        </w:tc>
      </w:tr>
      <w:tr w:rsidR="00AC298E" w:rsidRPr="00AC298E" w14:paraId="151D3FEC" w14:textId="77777777" w:rsidTr="008D3CDF">
        <w:trPr>
          <w:jc w:val="center"/>
        </w:trPr>
        <w:tc>
          <w:tcPr>
            <w:tcW w:w="9629" w:type="dxa"/>
            <w:gridSpan w:val="4"/>
            <w:tcBorders>
              <w:top w:val="single" w:sz="4" w:space="0" w:color="auto"/>
              <w:left w:val="nil"/>
              <w:bottom w:val="nil"/>
              <w:right w:val="nil"/>
            </w:tcBorders>
          </w:tcPr>
          <w:p w14:paraId="3E881FF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lang w:val="en-GB"/>
              </w:rPr>
              <w:t>NOTE 1 – The radar has 44 RF channel pairs with one of 44 RF channel pairs selected in normal mode. The transmitted waveform consists of an 88.8 µs pulse at frequency f1 followed by a 58.8 µs pulse at frequency f2. Separation of f1 and f2 is 82.854 MHz.</w:t>
            </w:r>
          </w:p>
          <w:p w14:paraId="073EF3D7"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lang w:val="en-GB"/>
              </w:rPr>
              <w:t xml:space="preserve">NOTE 2 – This radar utilizes two fundamental carriers, F1 and F2, with two sub-pulses each, one for medium range detection and one for long range detection. The carriers are </w:t>
            </w:r>
            <w:proofErr w:type="spellStart"/>
            <w:r w:rsidRPr="00AC298E">
              <w:rPr>
                <w:rFonts w:ascii="Times New Roman" w:hAnsi="Times New Roman"/>
                <w:lang w:val="en-GB"/>
              </w:rPr>
              <w:t>tunable</w:t>
            </w:r>
            <w:proofErr w:type="spellEnd"/>
            <w:r w:rsidRPr="00AC298E">
              <w:rPr>
                <w:rFonts w:ascii="Times New Roman" w:hAnsi="Times New Roman"/>
                <w:lang w:val="en-GB"/>
              </w:rPr>
              <w:t xml:space="preserve"> in 0.1 MHz increments with a minimum separation of 26 MHz between F1 (below 1 300 MHz) and F2 (above 1 300 MHz). The carrier sub-pulses are separated by a fixed value of 5.18 MHz. The pulse sequence is as follows: 115.5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F1 + 2.59 MHz, then a 115.5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F2 + 2.59 MHz, then a 17.5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F2 – 2.59 MHz, then a 17.5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F1 – 2.59 MHz. All four pulses are transmitted within a single pulse repetition interval.</w:t>
            </w:r>
          </w:p>
        </w:tc>
      </w:tr>
    </w:tbl>
    <w:p w14:paraId="1E29F8C8"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4B39E56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 subset of the system characteristics for three sample ATC airport PSRs operating in the frequency band 2 700</w:t>
      </w:r>
      <w:r w:rsidRPr="00AC298E">
        <w:rPr>
          <w:rFonts w:ascii="Times New Roman" w:eastAsia="Times New Roman" w:hAnsi="Times New Roman" w:cs="Times New Roman"/>
          <w:bCs/>
          <w:sz w:val="24"/>
          <w:szCs w:val="20"/>
          <w:lang w:val="en-GB"/>
        </w:rPr>
        <w:noBreakHyphen/>
        <w:t xml:space="preserve">2 900 MHz, found in Recommendation </w:t>
      </w:r>
      <w:r w:rsidRPr="00AC298E">
        <w:rPr>
          <w:rFonts w:ascii="Times New Roman" w:eastAsia="Times New Roman" w:hAnsi="Times New Roman" w:cs="Times New Roman"/>
          <w:sz w:val="24"/>
          <w:szCs w:val="24"/>
          <w:lang w:val="en-GB"/>
        </w:rPr>
        <w:t>ITU-R M.1464</w:t>
      </w:r>
      <w:r w:rsidRPr="00AC298E">
        <w:rPr>
          <w:rFonts w:ascii="Times New Roman" w:eastAsia="Times New Roman" w:hAnsi="Times New Roman" w:cs="Times New Roman"/>
          <w:bCs/>
          <w:sz w:val="24"/>
          <w:szCs w:val="20"/>
          <w:lang w:val="en-GB"/>
        </w:rPr>
        <w:t>, are provided in Table A1-2:</w:t>
      </w:r>
    </w:p>
    <w:p w14:paraId="0722649B"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A1-2</w:t>
      </w:r>
    </w:p>
    <w:p w14:paraId="4D7A4D0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Sample Characteristics of air traffic control airport primary surveillance radar </w:t>
      </w:r>
      <w:r w:rsidRPr="00AC298E">
        <w:rPr>
          <w:rFonts w:ascii="Times New Roman Bold" w:eastAsia="Times New Roman" w:hAnsi="Times New Roman Bold" w:cs="Times New Roman"/>
          <w:b/>
          <w:sz w:val="20"/>
          <w:szCs w:val="20"/>
          <w:lang w:val="en-GB"/>
        </w:rPr>
        <w:br/>
        <w:t>operating in the frequency band 2 700 - 2 900 MHz</w:t>
      </w:r>
    </w:p>
    <w:tbl>
      <w:tblPr>
        <w:tblStyle w:val="TableGrid1"/>
        <w:tblW w:w="9686" w:type="dxa"/>
        <w:jc w:val="center"/>
        <w:tblLook w:val="04A0" w:firstRow="1" w:lastRow="0" w:firstColumn="1" w:lastColumn="0" w:noHBand="0" w:noVBand="1"/>
      </w:tblPr>
      <w:tblGrid>
        <w:gridCol w:w="2263"/>
        <w:gridCol w:w="961"/>
        <w:gridCol w:w="2154"/>
        <w:gridCol w:w="2154"/>
        <w:gridCol w:w="2154"/>
      </w:tblGrid>
      <w:tr w:rsidR="00AC298E" w:rsidRPr="00AC298E" w14:paraId="09CF3BEB" w14:textId="77777777" w:rsidTr="008D3CDF">
        <w:trPr>
          <w:jc w:val="center"/>
        </w:trPr>
        <w:tc>
          <w:tcPr>
            <w:tcW w:w="2263" w:type="dxa"/>
          </w:tcPr>
          <w:p w14:paraId="67E9BA4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Parameter</w:t>
            </w:r>
          </w:p>
        </w:tc>
        <w:tc>
          <w:tcPr>
            <w:tcW w:w="961" w:type="dxa"/>
          </w:tcPr>
          <w:p w14:paraId="0C9CA44B"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Units</w:t>
            </w:r>
          </w:p>
        </w:tc>
        <w:tc>
          <w:tcPr>
            <w:tcW w:w="2154" w:type="dxa"/>
          </w:tcPr>
          <w:p w14:paraId="70578AF0"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A</w:t>
            </w:r>
          </w:p>
        </w:tc>
        <w:tc>
          <w:tcPr>
            <w:tcW w:w="2154" w:type="dxa"/>
          </w:tcPr>
          <w:p w14:paraId="697A142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B</w:t>
            </w:r>
          </w:p>
        </w:tc>
        <w:tc>
          <w:tcPr>
            <w:tcW w:w="2154" w:type="dxa"/>
          </w:tcPr>
          <w:p w14:paraId="0B63AC22"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C</w:t>
            </w:r>
          </w:p>
        </w:tc>
      </w:tr>
      <w:tr w:rsidR="00AC298E" w:rsidRPr="00AC298E" w14:paraId="614693CB" w14:textId="77777777" w:rsidTr="008D3CDF">
        <w:trPr>
          <w:jc w:val="center"/>
        </w:trPr>
        <w:tc>
          <w:tcPr>
            <w:tcW w:w="2263" w:type="dxa"/>
          </w:tcPr>
          <w:p w14:paraId="6E3A563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Platform type (airborne, shipborne, ground)</w:t>
            </w:r>
          </w:p>
        </w:tc>
        <w:tc>
          <w:tcPr>
            <w:tcW w:w="961" w:type="dxa"/>
          </w:tcPr>
          <w:p w14:paraId="4F0BB1B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154" w:type="dxa"/>
          </w:tcPr>
          <w:p w14:paraId="0EAD72A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c>
          <w:tcPr>
            <w:tcW w:w="2154" w:type="dxa"/>
          </w:tcPr>
          <w:p w14:paraId="2F143AD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c>
          <w:tcPr>
            <w:tcW w:w="2154" w:type="dxa"/>
          </w:tcPr>
          <w:p w14:paraId="362269EE"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r>
      <w:tr w:rsidR="00AC298E" w:rsidRPr="00AC298E" w14:paraId="709E54D7" w14:textId="77777777" w:rsidTr="008D3CDF">
        <w:trPr>
          <w:jc w:val="center"/>
        </w:trPr>
        <w:tc>
          <w:tcPr>
            <w:tcW w:w="2263" w:type="dxa"/>
          </w:tcPr>
          <w:p w14:paraId="6BA0C5C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Peak power</w:t>
            </w:r>
          </w:p>
        </w:tc>
        <w:tc>
          <w:tcPr>
            <w:tcW w:w="961" w:type="dxa"/>
          </w:tcPr>
          <w:p w14:paraId="11CF9CB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kW</w:t>
            </w:r>
          </w:p>
        </w:tc>
        <w:tc>
          <w:tcPr>
            <w:tcW w:w="2154" w:type="dxa"/>
          </w:tcPr>
          <w:p w14:paraId="64BBC80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1 400</w:t>
            </w:r>
          </w:p>
        </w:tc>
        <w:tc>
          <w:tcPr>
            <w:tcW w:w="2154" w:type="dxa"/>
          </w:tcPr>
          <w:p w14:paraId="12F6CE6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1 320</w:t>
            </w:r>
          </w:p>
        </w:tc>
        <w:tc>
          <w:tcPr>
            <w:tcW w:w="2154" w:type="dxa"/>
          </w:tcPr>
          <w:p w14:paraId="21590EED"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25</w:t>
            </w:r>
          </w:p>
        </w:tc>
      </w:tr>
      <w:tr w:rsidR="00AC298E" w:rsidRPr="00AC298E" w14:paraId="652CB1F3" w14:textId="77777777" w:rsidTr="008D3CDF">
        <w:trPr>
          <w:jc w:val="center"/>
        </w:trPr>
        <w:tc>
          <w:tcPr>
            <w:tcW w:w="2263" w:type="dxa"/>
          </w:tcPr>
          <w:p w14:paraId="0529A58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duration</w:t>
            </w:r>
          </w:p>
        </w:tc>
        <w:tc>
          <w:tcPr>
            <w:tcW w:w="961" w:type="dxa"/>
          </w:tcPr>
          <w:p w14:paraId="29C01BC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µs</w:t>
            </w:r>
          </w:p>
        </w:tc>
        <w:tc>
          <w:tcPr>
            <w:tcW w:w="2154" w:type="dxa"/>
          </w:tcPr>
          <w:p w14:paraId="49F5DB0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0.6</w:t>
            </w:r>
          </w:p>
        </w:tc>
        <w:tc>
          <w:tcPr>
            <w:tcW w:w="2154" w:type="dxa"/>
          </w:tcPr>
          <w:p w14:paraId="77DFCD6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1.03</w:t>
            </w:r>
          </w:p>
        </w:tc>
        <w:tc>
          <w:tcPr>
            <w:tcW w:w="2154" w:type="dxa"/>
          </w:tcPr>
          <w:p w14:paraId="5FD7643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 89.0;  (note 1)</w:t>
            </w:r>
          </w:p>
        </w:tc>
      </w:tr>
      <w:tr w:rsidR="00AC298E" w:rsidRPr="00AC298E" w14:paraId="5ECBEB06" w14:textId="77777777" w:rsidTr="008D3CDF">
        <w:trPr>
          <w:jc w:val="center"/>
        </w:trPr>
        <w:tc>
          <w:tcPr>
            <w:tcW w:w="2263" w:type="dxa"/>
          </w:tcPr>
          <w:p w14:paraId="7EB3AFE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repetition rate</w:t>
            </w:r>
          </w:p>
        </w:tc>
        <w:tc>
          <w:tcPr>
            <w:tcW w:w="961" w:type="dxa"/>
          </w:tcPr>
          <w:p w14:paraId="4E70686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roofErr w:type="spellStart"/>
            <w:r w:rsidRPr="00AC298E">
              <w:rPr>
                <w:rFonts w:ascii="Times New Roman" w:hAnsi="Times New Roman"/>
                <w:lang w:val="en-GB"/>
              </w:rPr>
              <w:t>pps</w:t>
            </w:r>
            <w:proofErr w:type="spellEnd"/>
          </w:p>
        </w:tc>
        <w:tc>
          <w:tcPr>
            <w:tcW w:w="2154" w:type="dxa"/>
          </w:tcPr>
          <w:p w14:paraId="4962A49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973-1 040 (selectable)</w:t>
            </w:r>
          </w:p>
        </w:tc>
        <w:tc>
          <w:tcPr>
            <w:tcW w:w="2154" w:type="dxa"/>
          </w:tcPr>
          <w:p w14:paraId="6850246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1 059-1 172</w:t>
            </w:r>
          </w:p>
        </w:tc>
        <w:tc>
          <w:tcPr>
            <w:tcW w:w="2154" w:type="dxa"/>
          </w:tcPr>
          <w:p w14:paraId="659108BC"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722-935 (short impulse)</w:t>
            </w:r>
          </w:p>
          <w:p w14:paraId="0809108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788-1 050 (long impulse)</w:t>
            </w:r>
          </w:p>
        </w:tc>
      </w:tr>
      <w:tr w:rsidR="00AC298E" w:rsidRPr="00AC298E" w14:paraId="05C38EFC" w14:textId="77777777" w:rsidTr="008D3CDF">
        <w:trPr>
          <w:jc w:val="center"/>
        </w:trPr>
        <w:tc>
          <w:tcPr>
            <w:tcW w:w="2263" w:type="dxa"/>
          </w:tcPr>
          <w:p w14:paraId="5004392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Duty cycle</w:t>
            </w:r>
          </w:p>
        </w:tc>
        <w:tc>
          <w:tcPr>
            <w:tcW w:w="961" w:type="dxa"/>
          </w:tcPr>
          <w:p w14:paraId="4D12075A"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w:t>
            </w:r>
          </w:p>
        </w:tc>
        <w:tc>
          <w:tcPr>
            <w:tcW w:w="2154" w:type="dxa"/>
          </w:tcPr>
          <w:p w14:paraId="47B0F4A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0.07 max</w:t>
            </w:r>
          </w:p>
        </w:tc>
        <w:tc>
          <w:tcPr>
            <w:tcW w:w="2154" w:type="dxa"/>
          </w:tcPr>
          <w:p w14:paraId="6AA6157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0.14 max</w:t>
            </w:r>
          </w:p>
        </w:tc>
        <w:tc>
          <w:tcPr>
            <w:tcW w:w="2154" w:type="dxa"/>
          </w:tcPr>
          <w:p w14:paraId="00924090"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9.34 max</w:t>
            </w:r>
          </w:p>
        </w:tc>
      </w:tr>
      <w:tr w:rsidR="00AC298E" w:rsidRPr="00AC298E" w14:paraId="1808688C" w14:textId="77777777" w:rsidTr="008D3CDF">
        <w:trPr>
          <w:jc w:val="center"/>
        </w:trPr>
        <w:tc>
          <w:tcPr>
            <w:tcW w:w="2263" w:type="dxa"/>
          </w:tcPr>
          <w:p w14:paraId="3A5115A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Chirp bandwidth</w:t>
            </w:r>
          </w:p>
        </w:tc>
        <w:tc>
          <w:tcPr>
            <w:tcW w:w="961" w:type="dxa"/>
          </w:tcPr>
          <w:p w14:paraId="53B80D7A"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Pr>
          <w:p w14:paraId="56E9D43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637E319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7B416D3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w:t>
            </w:r>
          </w:p>
        </w:tc>
      </w:tr>
      <w:tr w:rsidR="00AC298E" w:rsidRPr="00AC298E" w14:paraId="247EAA64" w14:textId="77777777" w:rsidTr="008D3CDF">
        <w:trPr>
          <w:jc w:val="center"/>
        </w:trPr>
        <w:tc>
          <w:tcPr>
            <w:tcW w:w="2263" w:type="dxa"/>
          </w:tcPr>
          <w:p w14:paraId="159F7CE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Compression ratio</w:t>
            </w:r>
          </w:p>
        </w:tc>
        <w:tc>
          <w:tcPr>
            <w:tcW w:w="961" w:type="dxa"/>
          </w:tcPr>
          <w:p w14:paraId="2288878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154" w:type="dxa"/>
          </w:tcPr>
          <w:p w14:paraId="6AC45AC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09DB4D20"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3D2A8D6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89</w:t>
            </w:r>
          </w:p>
        </w:tc>
      </w:tr>
      <w:tr w:rsidR="00AC298E" w:rsidRPr="00AC298E" w14:paraId="4DF6C644" w14:textId="77777777" w:rsidTr="008D3CDF">
        <w:trPr>
          <w:jc w:val="center"/>
        </w:trPr>
        <w:tc>
          <w:tcPr>
            <w:tcW w:w="2263" w:type="dxa"/>
          </w:tcPr>
          <w:p w14:paraId="2A5B843D"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de-DE"/>
              </w:rPr>
            </w:pPr>
            <w:r w:rsidRPr="00AC298E">
              <w:rPr>
                <w:rFonts w:ascii="Times New Roman" w:hAnsi="Times New Roman"/>
                <w:lang w:val="de-DE"/>
              </w:rPr>
              <w:t>RF emission bandwidth (-20 dB)</w:t>
            </w:r>
          </w:p>
          <w:p w14:paraId="13ECDDB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de-DE"/>
              </w:rPr>
            </w:pPr>
            <w:r w:rsidRPr="00AC298E">
              <w:rPr>
                <w:rFonts w:ascii="Times New Roman" w:hAnsi="Times New Roman"/>
                <w:lang w:val="de-DE"/>
              </w:rPr>
              <w:t>(-3 dB)</w:t>
            </w:r>
          </w:p>
        </w:tc>
        <w:tc>
          <w:tcPr>
            <w:tcW w:w="961" w:type="dxa"/>
          </w:tcPr>
          <w:p w14:paraId="0101BEB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Pr>
          <w:p w14:paraId="3AFE768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w:t>
            </w:r>
          </w:p>
        </w:tc>
        <w:tc>
          <w:tcPr>
            <w:tcW w:w="2154" w:type="dxa"/>
          </w:tcPr>
          <w:p w14:paraId="4F150EA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5</w:t>
            </w:r>
          </w:p>
          <w:p w14:paraId="75DFEF2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p w14:paraId="2AE6F79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0.6</w:t>
            </w:r>
          </w:p>
        </w:tc>
        <w:tc>
          <w:tcPr>
            <w:tcW w:w="2154" w:type="dxa"/>
          </w:tcPr>
          <w:p w14:paraId="79B489A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2.6 (short impulse)</w:t>
            </w:r>
          </w:p>
          <w:p w14:paraId="1E11E845"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5.6 (long impulse)</w:t>
            </w:r>
          </w:p>
          <w:p w14:paraId="30086AD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1.9</w:t>
            </w:r>
          </w:p>
        </w:tc>
      </w:tr>
      <w:tr w:rsidR="00AC298E" w:rsidRPr="00AC298E" w14:paraId="52B51CEF" w14:textId="77777777" w:rsidTr="008D3CDF">
        <w:trPr>
          <w:jc w:val="center"/>
        </w:trPr>
        <w:tc>
          <w:tcPr>
            <w:tcW w:w="2263" w:type="dxa"/>
          </w:tcPr>
          <w:p w14:paraId="0F20FF97"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 xml:space="preserve">Antenna azimuthal </w:t>
            </w:r>
            <w:proofErr w:type="spellStart"/>
            <w:r w:rsidRPr="00AC298E">
              <w:rPr>
                <w:rFonts w:ascii="Times New Roman" w:hAnsi="Times New Roman"/>
                <w:lang w:val="en-GB"/>
              </w:rPr>
              <w:t>beamwidth</w:t>
            </w:r>
            <w:proofErr w:type="spellEnd"/>
          </w:p>
        </w:tc>
        <w:tc>
          <w:tcPr>
            <w:tcW w:w="961" w:type="dxa"/>
          </w:tcPr>
          <w:p w14:paraId="7FF9F20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w:t>
            </w:r>
          </w:p>
        </w:tc>
        <w:tc>
          <w:tcPr>
            <w:tcW w:w="2154" w:type="dxa"/>
          </w:tcPr>
          <w:p w14:paraId="32C632BC"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1.35</w:t>
            </w:r>
          </w:p>
        </w:tc>
        <w:tc>
          <w:tcPr>
            <w:tcW w:w="2154" w:type="dxa"/>
          </w:tcPr>
          <w:p w14:paraId="7895217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w:t>
            </w:r>
          </w:p>
        </w:tc>
        <w:tc>
          <w:tcPr>
            <w:tcW w:w="2154" w:type="dxa"/>
          </w:tcPr>
          <w:p w14:paraId="0C3119BD"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1.45</w:t>
            </w:r>
          </w:p>
        </w:tc>
      </w:tr>
      <w:tr w:rsidR="00AC298E" w:rsidRPr="00AC298E" w14:paraId="6CB0225E" w14:textId="77777777" w:rsidTr="008D3CDF">
        <w:trPr>
          <w:jc w:val="center"/>
        </w:trPr>
        <w:tc>
          <w:tcPr>
            <w:tcW w:w="2263" w:type="dxa"/>
          </w:tcPr>
          <w:p w14:paraId="0923DC49"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horizontal scan characteristics</w:t>
            </w:r>
          </w:p>
        </w:tc>
        <w:tc>
          <w:tcPr>
            <w:tcW w:w="961" w:type="dxa"/>
          </w:tcPr>
          <w:p w14:paraId="3FC69FBB"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degrees/s</w:t>
            </w:r>
          </w:p>
        </w:tc>
        <w:tc>
          <w:tcPr>
            <w:tcW w:w="2154" w:type="dxa"/>
          </w:tcPr>
          <w:p w14:paraId="41EAA026"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c>
          <w:tcPr>
            <w:tcW w:w="2154" w:type="dxa"/>
          </w:tcPr>
          <w:p w14:paraId="610EBC20"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c>
          <w:tcPr>
            <w:tcW w:w="2154" w:type="dxa"/>
          </w:tcPr>
          <w:p w14:paraId="0D540E2A"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r>
      <w:tr w:rsidR="00AC298E" w:rsidRPr="00AC298E" w14:paraId="704A6AB7" w14:textId="77777777" w:rsidTr="008D3CDF">
        <w:trPr>
          <w:jc w:val="center"/>
        </w:trPr>
        <w:tc>
          <w:tcPr>
            <w:tcW w:w="2263" w:type="dxa"/>
            <w:tcBorders>
              <w:bottom w:val="single" w:sz="4" w:space="0" w:color="000000"/>
            </w:tcBorders>
          </w:tcPr>
          <w:p w14:paraId="3C236A6F"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IF bandwidth</w:t>
            </w:r>
          </w:p>
        </w:tc>
        <w:tc>
          <w:tcPr>
            <w:tcW w:w="961" w:type="dxa"/>
            <w:tcBorders>
              <w:bottom w:val="single" w:sz="4" w:space="0" w:color="000000"/>
            </w:tcBorders>
          </w:tcPr>
          <w:p w14:paraId="35B6E896"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Borders>
              <w:bottom w:val="single" w:sz="4" w:space="0" w:color="000000"/>
            </w:tcBorders>
          </w:tcPr>
          <w:p w14:paraId="4505882D"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w:t>
            </w:r>
          </w:p>
        </w:tc>
        <w:tc>
          <w:tcPr>
            <w:tcW w:w="2154" w:type="dxa"/>
            <w:tcBorders>
              <w:bottom w:val="single" w:sz="4" w:space="0" w:color="000000"/>
            </w:tcBorders>
          </w:tcPr>
          <w:p w14:paraId="0045FD58"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0.7</w:t>
            </w:r>
          </w:p>
        </w:tc>
        <w:tc>
          <w:tcPr>
            <w:tcW w:w="2154" w:type="dxa"/>
            <w:tcBorders>
              <w:bottom w:val="single" w:sz="4" w:space="0" w:color="000000"/>
            </w:tcBorders>
          </w:tcPr>
          <w:p w14:paraId="1814C807"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1.1</w:t>
            </w:r>
          </w:p>
        </w:tc>
      </w:tr>
      <w:tr w:rsidR="00AC298E" w:rsidRPr="00AC298E" w14:paraId="334D4105" w14:textId="77777777" w:rsidTr="008D3CDF">
        <w:trPr>
          <w:jc w:val="center"/>
        </w:trPr>
        <w:tc>
          <w:tcPr>
            <w:tcW w:w="2263" w:type="dxa"/>
            <w:tcBorders>
              <w:bottom w:val="single" w:sz="4" w:space="0" w:color="000000"/>
            </w:tcBorders>
          </w:tcPr>
          <w:p w14:paraId="71ECE333"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lastRenderedPageBreak/>
              <w:t>Receiver noise figure</w:t>
            </w:r>
          </w:p>
        </w:tc>
        <w:tc>
          <w:tcPr>
            <w:tcW w:w="961" w:type="dxa"/>
            <w:tcBorders>
              <w:bottom w:val="single" w:sz="4" w:space="0" w:color="000000"/>
            </w:tcBorders>
          </w:tcPr>
          <w:p w14:paraId="27D4FD29" w14:textId="77777777" w:rsidR="00AC298E" w:rsidRPr="00AC298E" w:rsidDel="009E36EA"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w:t>
            </w:r>
          </w:p>
        </w:tc>
        <w:tc>
          <w:tcPr>
            <w:tcW w:w="2154" w:type="dxa"/>
            <w:tcBorders>
              <w:bottom w:val="single" w:sz="4" w:space="0" w:color="000000"/>
            </w:tcBorders>
          </w:tcPr>
          <w:p w14:paraId="3100DB7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4</w:t>
            </w:r>
          </w:p>
        </w:tc>
        <w:tc>
          <w:tcPr>
            <w:tcW w:w="2154" w:type="dxa"/>
            <w:tcBorders>
              <w:bottom w:val="single" w:sz="4" w:space="0" w:color="000000"/>
            </w:tcBorders>
          </w:tcPr>
          <w:p w14:paraId="08EF7E2F"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4</w:t>
            </w:r>
          </w:p>
        </w:tc>
        <w:tc>
          <w:tcPr>
            <w:tcW w:w="2154" w:type="dxa"/>
            <w:tcBorders>
              <w:bottom w:val="single" w:sz="4" w:space="0" w:color="000000"/>
            </w:tcBorders>
          </w:tcPr>
          <w:p w14:paraId="66C8756A"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3.3</w:t>
            </w:r>
          </w:p>
        </w:tc>
      </w:tr>
      <w:tr w:rsidR="00AC298E" w:rsidRPr="00AC298E" w14:paraId="41A5B165" w14:textId="77777777" w:rsidTr="008D3CDF">
        <w:trPr>
          <w:jc w:val="center"/>
        </w:trPr>
        <w:tc>
          <w:tcPr>
            <w:tcW w:w="9686" w:type="dxa"/>
            <w:gridSpan w:val="5"/>
            <w:tcBorders>
              <w:left w:val="nil"/>
              <w:bottom w:val="nil"/>
              <w:right w:val="nil"/>
            </w:tcBorders>
          </w:tcPr>
          <w:p w14:paraId="35C42AAB" w14:textId="77777777" w:rsidR="00AC298E" w:rsidRPr="00AC298E" w:rsidRDefault="00AC298E" w:rsidP="00AC298E">
            <w:pPr>
              <w:tabs>
                <w:tab w:val="left" w:pos="742"/>
                <w:tab w:val="left" w:pos="1167"/>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vertAlign w:val="superscript"/>
                <w:lang w:val="en-GB"/>
              </w:rPr>
              <w:t>(1)</w:t>
            </w:r>
            <w:r w:rsidRPr="00AC298E">
              <w:rPr>
                <w:rFonts w:ascii="Times New Roman" w:hAnsi="Times New Roman"/>
                <w:vertAlign w:val="superscript"/>
                <w:lang w:val="en-GB"/>
              </w:rPr>
              <w:tab/>
            </w:r>
            <w:r w:rsidRPr="00AC298E">
              <w:rPr>
                <w:rFonts w:ascii="Times New Roman" w:hAnsi="Times New Roman"/>
                <w:lang w:val="en-GB"/>
              </w:rPr>
              <w:t>This radar utilizes two fundamental carriers with a minimum separation of 30 MHz</w:t>
            </w:r>
          </w:p>
        </w:tc>
      </w:tr>
    </w:tbl>
    <w:p w14:paraId="0C935047"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0A7B6C71"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Modelling primary surveillance radar transmitter signals</w:t>
      </w:r>
    </w:p>
    <w:p w14:paraId="3BFBEAD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transmitted electromagnetic signal can be expressed as:</w:t>
      </w:r>
    </w:p>
    <w:p w14:paraId="4A6C1D81"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fr-CH"/>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fr-CH"/>
        </w:rPr>
        <w:t>s</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 xml:space="preserve">) = </w:t>
      </w:r>
      <w:r w:rsidRPr="00AC298E">
        <w:rPr>
          <w:rFonts w:ascii="Times New Roman" w:eastAsia="Times New Roman" w:hAnsi="Times New Roman" w:cs="Times New Roman"/>
          <w:i/>
          <w:iCs/>
          <w:sz w:val="24"/>
          <w:szCs w:val="20"/>
          <w:lang w:val="fr-CH"/>
        </w:rPr>
        <w:t>A</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 sin (2</w:t>
      </w:r>
      <w:r w:rsidRPr="00AC298E">
        <w:rPr>
          <w:rFonts w:ascii="Times New Roman" w:eastAsia="Times New Roman" w:hAnsi="Times New Roman" w:cs="Times New Roman"/>
          <w:sz w:val="24"/>
          <w:szCs w:val="20"/>
          <w:lang w:val="en-GB"/>
        </w:rPr>
        <w:sym w:font="Symbol" w:char="F070"/>
      </w:r>
      <w:proofErr w:type="spellStart"/>
      <w:r w:rsidRPr="00AC298E">
        <w:rPr>
          <w:rFonts w:ascii="Times New Roman" w:eastAsia="Times New Roman" w:hAnsi="Times New Roman" w:cs="Times New Roman"/>
          <w:i/>
          <w:iCs/>
          <w:sz w:val="24"/>
          <w:szCs w:val="20"/>
          <w:lang w:val="fr-CH"/>
        </w:rPr>
        <w:t>f</w:t>
      </w:r>
      <w:r w:rsidRPr="00AC298E">
        <w:rPr>
          <w:rFonts w:ascii="Times New Roman" w:eastAsia="Times New Roman" w:hAnsi="Times New Roman" w:cs="Times New Roman"/>
          <w:sz w:val="24"/>
          <w:szCs w:val="20"/>
          <w:vertAlign w:val="subscript"/>
          <w:lang w:val="fr-CH"/>
        </w:rPr>
        <w:t>o</w:t>
      </w:r>
      <w:r w:rsidRPr="00AC298E">
        <w:rPr>
          <w:rFonts w:ascii="Times New Roman" w:eastAsia="Times New Roman" w:hAnsi="Times New Roman" w:cs="Times New Roman"/>
          <w:i/>
          <w:iCs/>
          <w:sz w:val="24"/>
          <w:szCs w:val="20"/>
          <w:lang w:val="fr-CH"/>
        </w:rPr>
        <w:t>t</w:t>
      </w:r>
      <w:proofErr w:type="spellEnd"/>
      <w:r w:rsidRPr="00AC298E">
        <w:rPr>
          <w:rFonts w:ascii="Times New Roman" w:eastAsia="Times New Roman" w:hAnsi="Times New Roman" w:cs="Times New Roman"/>
          <w:i/>
          <w:iCs/>
          <w:sz w:val="24"/>
          <w:szCs w:val="20"/>
          <w:lang w:val="fr-CH"/>
        </w:rPr>
        <w:t xml:space="preserve"> </w:t>
      </w:r>
      <w:r w:rsidRPr="00AC298E">
        <w:rPr>
          <w:rFonts w:ascii="Times New Roman" w:eastAsia="Times New Roman" w:hAnsi="Times New Roman" w:cs="Times New Roman"/>
          <w:sz w:val="24"/>
          <w:szCs w:val="20"/>
          <w:lang w:val="fr-CH"/>
        </w:rPr>
        <w:t xml:space="preserve">+ </w:t>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sz w:val="24"/>
          <w:szCs w:val="20"/>
          <w:lang w:val="fr-CH"/>
        </w:rPr>
        <w:tab/>
        <w:t>(1)</w:t>
      </w:r>
    </w:p>
    <w:p w14:paraId="30B4C5F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r w:rsidRPr="00AC298E">
        <w:rPr>
          <w:rFonts w:ascii="Times New Roman" w:eastAsia="Times New Roman" w:hAnsi="Times New Roman" w:cs="Times New Roman"/>
          <w:sz w:val="24"/>
          <w:szCs w:val="20"/>
          <w:lang w:val="en-GB"/>
        </w:rPr>
        <w:t>where</w:t>
      </w:r>
      <w:proofErr w:type="gramEnd"/>
      <w:r w:rsidRPr="00AC298E">
        <w:rPr>
          <w:rFonts w:ascii="Times New Roman" w:eastAsia="Times New Roman" w:hAnsi="Times New Roman" w:cs="Times New Roman"/>
          <w:sz w:val="24"/>
          <w:szCs w:val="20"/>
          <w:lang w:val="en-GB"/>
        </w:rPr>
        <w:t>:</w:t>
      </w:r>
    </w:p>
    <w:p w14:paraId="221A6D7E"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en-GB"/>
        </w:rPr>
        <w:t>f</w:t>
      </w:r>
      <w:r w:rsidRPr="00AC298E">
        <w:rPr>
          <w:rFonts w:ascii="Times New Roman" w:eastAsia="Times New Roman" w:hAnsi="Times New Roman" w:cs="Times New Roman"/>
          <w:sz w:val="24"/>
          <w:szCs w:val="20"/>
          <w:vertAlign w:val="subscript"/>
          <w:lang w:val="en-GB"/>
        </w:rPr>
        <w:t>0</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radar transmit carrier frequency (Hz);</w:t>
      </w:r>
    </w:p>
    <w:p w14:paraId="6AE7446D"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fr-CH"/>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fr-CH"/>
        </w:rPr>
        <w:t>A</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sz w:val="24"/>
          <w:szCs w:val="20"/>
          <w:lang w:val="fr-CH"/>
        </w:rPr>
        <w:tab/>
        <w:t>signal amplitude (Volts);</w:t>
      </w:r>
    </w:p>
    <w:p w14:paraId="4538F8A4"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fr-CH"/>
        </w:rPr>
        <w:tab/>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signal phase (rad).</w:t>
      </w:r>
    </w:p>
    <w:p w14:paraId="35A78CE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phase of the transmitting signal, </w:t>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 xml:space="preserve">), can be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for unmodulated narrow pulse or linear frequency modulated (LFM) long pulse, or non-linear frequency modulated (NLFM) long pulse.</w:t>
      </w:r>
    </w:p>
    <w:p w14:paraId="77D59E9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It is important that the software model of the ATC PSRs match closely to the actual systems. A comparison of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signal spectrum with the measured spectrum is necessary to validate the model.</w:t>
      </w:r>
    </w:p>
    <w:p w14:paraId="5932A9F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bookmarkStart w:id="3" w:name="_Hlk523139367"/>
      <w:r w:rsidRPr="00AC298E">
        <w:rPr>
          <w:rFonts w:ascii="Times New Roman" w:eastAsia="Times New Roman" w:hAnsi="Times New Roman" w:cs="Times New Roman"/>
          <w:b/>
          <w:sz w:val="24"/>
          <w:szCs w:val="20"/>
          <w:lang w:val="en-GB"/>
        </w:rPr>
        <w:t>A1.2.1</w:t>
      </w:r>
      <w:r w:rsidRPr="00AC298E">
        <w:rPr>
          <w:rFonts w:ascii="Times New Roman" w:eastAsia="Times New Roman" w:hAnsi="Times New Roman" w:cs="Times New Roman"/>
          <w:b/>
          <w:sz w:val="24"/>
          <w:szCs w:val="20"/>
          <w:lang w:val="en-GB"/>
        </w:rPr>
        <w:tab/>
      </w:r>
      <w:proofErr w:type="spellStart"/>
      <w:r w:rsidRPr="00AC298E">
        <w:rPr>
          <w:rFonts w:ascii="Times New Roman" w:eastAsia="Times New Roman" w:hAnsi="Times New Roman" w:cs="Times New Roman"/>
          <w:b/>
          <w:sz w:val="24"/>
          <w:szCs w:val="20"/>
          <w:lang w:val="en-GB"/>
        </w:rPr>
        <w:t>Modeling</w:t>
      </w:r>
      <w:proofErr w:type="spellEnd"/>
      <w:r w:rsidRPr="00AC298E">
        <w:rPr>
          <w:rFonts w:ascii="Times New Roman" w:eastAsia="Times New Roman" w:hAnsi="Times New Roman" w:cs="Times New Roman"/>
          <w:b/>
          <w:sz w:val="24"/>
          <w:szCs w:val="20"/>
          <w:lang w:val="en-GB"/>
        </w:rPr>
        <w:t xml:space="preserve"> radar system 2</w:t>
      </w:r>
    </w:p>
    <w:bookmarkEnd w:id="3"/>
    <w:p w14:paraId="07AEC30C"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example, the transmitted spectrum model of System 2 (Recommendation </w:t>
      </w:r>
      <w:hyperlink r:id="rId10" w:history="1">
        <w:r w:rsidRPr="00AC298E">
          <w:rPr>
            <w:rFonts w:ascii="Times New Roman" w:eastAsia="Times New Roman" w:hAnsi="Times New Roman" w:cs="Times New Roman"/>
            <w:color w:val="0000FF"/>
            <w:sz w:val="24"/>
            <w:szCs w:val="24"/>
            <w:u w:val="single"/>
            <w:lang w:val="en-GB"/>
          </w:rPr>
          <w:t>ITU-R M.1463</w:t>
        </w:r>
      </w:hyperlink>
      <w:r w:rsidRPr="00AC298E">
        <w:rPr>
          <w:rFonts w:ascii="Times New Roman" w:eastAsia="Times New Roman" w:hAnsi="Times New Roman" w:cs="Times New Roman"/>
          <w:sz w:val="24"/>
          <w:szCs w:val="20"/>
          <w:lang w:val="en-GB"/>
        </w:rPr>
        <w:t>) can be compared to the measured spectrum of this radar. The measured spectrum is shown in Figure A1-2.</w:t>
      </w:r>
    </w:p>
    <w:p w14:paraId="567D48D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A1-2</w:t>
      </w:r>
    </w:p>
    <w:p w14:paraId="1F5F999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Measured spectrum of air traffic control </w:t>
      </w:r>
      <w:proofErr w:type="spellStart"/>
      <w:r w:rsidRPr="00AC298E">
        <w:rPr>
          <w:rFonts w:ascii="Times New Roman Bold" w:eastAsia="Times New Roman" w:hAnsi="Times New Roman Bold" w:cs="Times New Roman"/>
          <w:b/>
          <w:sz w:val="20"/>
          <w:szCs w:val="20"/>
          <w:lang w:val="en-GB"/>
        </w:rPr>
        <w:t>en</w:t>
      </w:r>
      <w:proofErr w:type="spellEnd"/>
      <w:r w:rsidRPr="00AC298E">
        <w:rPr>
          <w:rFonts w:ascii="Times New Roman Bold" w:eastAsia="Times New Roman" w:hAnsi="Times New Roman Bold" w:cs="Times New Roman"/>
          <w:b/>
          <w:sz w:val="20"/>
          <w:szCs w:val="20"/>
          <w:lang w:val="en-GB"/>
        </w:rPr>
        <w:t>-route surveillance radars – system 2</w:t>
      </w:r>
    </w:p>
    <w:p w14:paraId="31945F5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4290A1DA" wp14:editId="419E0E2C">
            <wp:extent cx="4474680" cy="2604770"/>
            <wp:effectExtent l="0" t="0" r="2540" b="5080"/>
            <wp:docPr id="327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4475162" cy="2605051"/>
                    </a:xfrm>
                    <a:prstGeom prst="rect">
                      <a:avLst/>
                    </a:prstGeom>
                    <a:noFill/>
                    <a:ln>
                      <a:noFill/>
                    </a:ln>
                    <a:extLst>
                      <a:ext uri="{53640926-AAD7-44D8-BBD7-CCE9431645EC}">
                        <a14:shadowObscured xmlns:a14="http://schemas.microsoft.com/office/drawing/2010/main"/>
                      </a:ext>
                    </a:extLst>
                  </pic:spPr>
                </pic:pic>
              </a:graphicData>
            </a:graphic>
          </wp:inline>
        </w:drawing>
      </w:r>
    </w:p>
    <w:p w14:paraId="241A87D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This transmitted waveform consists of an 88.8 µs pulse at frequency f1 followed by a 58.8 µs pulse at frequency f2. Separation of f1 and f2 is 82.854 MHz. Each pulse is modulated with a NLFM chirp bandwidth of 0.77 MHz. Figure A1-3 shows the modelled chirp swept frequency of System 2 using NLFM as compared LFM.</w:t>
      </w:r>
    </w:p>
    <w:p w14:paraId="28DAFB6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A1-3</w:t>
      </w:r>
    </w:p>
    <w:p w14:paraId="73EBA19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Chirp sweep frequency of air traffic control, </w:t>
      </w:r>
      <w:proofErr w:type="spellStart"/>
      <w:r w:rsidRPr="00AC298E">
        <w:rPr>
          <w:rFonts w:ascii="Times New Roman Bold" w:eastAsia="Times New Roman" w:hAnsi="Times New Roman Bold" w:cs="Times New Roman"/>
          <w:b/>
          <w:sz w:val="20"/>
          <w:szCs w:val="20"/>
          <w:lang w:val="en-GB"/>
        </w:rPr>
        <w:t>en</w:t>
      </w:r>
      <w:proofErr w:type="spellEnd"/>
      <w:r w:rsidRPr="00AC298E">
        <w:rPr>
          <w:rFonts w:ascii="Times New Roman Bold" w:eastAsia="Times New Roman" w:hAnsi="Times New Roman Bold" w:cs="Times New Roman"/>
          <w:b/>
          <w:sz w:val="20"/>
          <w:szCs w:val="20"/>
          <w:lang w:val="en-GB"/>
        </w:rPr>
        <w:t>-route primary surveillance radar – system 2</w:t>
      </w:r>
    </w:p>
    <w:p w14:paraId="31A406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67928FFD" wp14:editId="7CAACD39">
            <wp:extent cx="4270248"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70248" cy="3200400"/>
                    </a:xfrm>
                    <a:prstGeom prst="rect">
                      <a:avLst/>
                    </a:prstGeom>
                  </pic:spPr>
                </pic:pic>
              </a:graphicData>
            </a:graphic>
          </wp:inline>
        </w:drawing>
      </w:r>
    </w:p>
    <w:p w14:paraId="7C91067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4" w:name="_Hlk523150654"/>
      <w:r w:rsidRPr="00AC298E">
        <w:rPr>
          <w:rFonts w:ascii="Times New Roman" w:eastAsia="Times New Roman" w:hAnsi="Times New Roman" w:cs="Times New Roman"/>
          <w:sz w:val="24"/>
          <w:szCs w:val="20"/>
          <w:lang w:val="en-GB"/>
        </w:rPr>
        <w:t xml:space="preserve">The rising edge of the pulse is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with a rise time of 1.2 µs (from 10% to 90% of the signal amplitude) using the cosine-square shape</w:t>
      </w:r>
      <w:bookmarkEnd w:id="4"/>
      <w:r w:rsidRPr="00AC298E">
        <w:rPr>
          <w:rFonts w:ascii="Times New Roman" w:eastAsia="Times New Roman" w:hAnsi="Times New Roman" w:cs="Times New Roman"/>
          <w:sz w:val="24"/>
          <w:szCs w:val="20"/>
          <w:lang w:val="en-GB"/>
        </w:rPr>
        <w:t>, as shown in Figure A1-4.</w:t>
      </w:r>
    </w:p>
    <w:p w14:paraId="62B2D4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Given a pulse rise time of 1.2 µs, at around 3.4 MHz (for an 88.8 µs pulse) and around 3.5 MHz (for a 58.8 µs pulse), the modelled ATC system emission bandwidths are at a level of -40 </w:t>
      </w:r>
      <w:proofErr w:type="spellStart"/>
      <w:r w:rsidRPr="00AC298E">
        <w:rPr>
          <w:rFonts w:ascii="Times New Roman" w:eastAsia="Times New Roman" w:hAnsi="Times New Roman" w:cs="Times New Roman"/>
          <w:sz w:val="24"/>
          <w:szCs w:val="20"/>
          <w:lang w:val="en-GB"/>
        </w:rPr>
        <w:t>dB.</w:t>
      </w:r>
      <w:proofErr w:type="spellEnd"/>
    </w:p>
    <w:p w14:paraId="0191423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A1-4</w:t>
      </w:r>
    </w:p>
    <w:p w14:paraId="3CA5669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Modelled air traffic control system 2 – pulse and emission bandwidth</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968"/>
      </w:tblGrid>
      <w:tr w:rsidR="00AC298E" w:rsidRPr="00AC298E" w14:paraId="5CFD9198" w14:textId="77777777" w:rsidTr="008D3CDF">
        <w:tc>
          <w:tcPr>
            <w:tcW w:w="4749" w:type="dxa"/>
          </w:tcPr>
          <w:p w14:paraId="305E3E7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3F900EA0" wp14:editId="148DE0FA">
                  <wp:extent cx="2926080" cy="24504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908" r="6701"/>
                          <a:stretch/>
                        </pic:blipFill>
                        <pic:spPr bwMode="auto">
                          <a:xfrm>
                            <a:off x="0" y="0"/>
                            <a:ext cx="2926232" cy="24505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90" w:type="dxa"/>
          </w:tcPr>
          <w:p w14:paraId="2A8F780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21FC89EC" wp14:editId="7043F7ED">
                  <wp:extent cx="3017520" cy="2450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794" r="5023"/>
                          <a:stretch/>
                        </pic:blipFill>
                        <pic:spPr bwMode="auto">
                          <a:xfrm>
                            <a:off x="0" y="0"/>
                            <a:ext cx="3017676" cy="245059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6C74C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radar oscillator phase noise (</w:t>
      </w:r>
      <w:proofErr w:type="gramStart"/>
      <w:r w:rsidRPr="00AC298E">
        <w:rPr>
          <w:rFonts w:ascii="Times New Roman" w:eastAsia="Times New Roman" w:hAnsi="Times New Roman" w:cs="Times New Roman"/>
          <w:iCs/>
          <w:sz w:val="24"/>
          <w:szCs w:val="20"/>
          <w:lang w:val="en-GB"/>
        </w:rPr>
        <w:t>ϕ</w:t>
      </w:r>
      <w:r w:rsidRPr="00AC298E">
        <w:rPr>
          <w:rFonts w:ascii="Times New Roman" w:eastAsia="Times New Roman" w:hAnsi="Times New Roman" w:cs="Times New Roman"/>
          <w:i/>
          <w:sz w:val="24"/>
          <w:szCs w:val="20"/>
          <w:lang w:val="en-GB"/>
        </w:rPr>
        <w:t>(</w:t>
      </w:r>
      <w:proofErr w:type="gram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is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as a white phase noise, a phase random walk, and a frequency random walk, as shown in Figure A1-5.</w:t>
      </w:r>
    </w:p>
    <w:p w14:paraId="26C56A3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A1-5</w:t>
      </w:r>
    </w:p>
    <w:p w14:paraId="7E88FC4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Air traffic control system 2 – modelled oscillator phase noise</w:t>
      </w:r>
    </w:p>
    <w:p w14:paraId="6842F50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7A8B2D17" wp14:editId="484DBE12">
            <wp:extent cx="3694176" cy="85039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4176" cy="850392"/>
                    </a:xfrm>
                    <a:prstGeom prst="rect">
                      <a:avLst/>
                    </a:prstGeom>
                    <a:noFill/>
                    <a:ln>
                      <a:noFill/>
                    </a:ln>
                  </pic:spPr>
                </pic:pic>
              </a:graphicData>
            </a:graphic>
          </wp:inline>
        </w:drawing>
      </w:r>
    </w:p>
    <w:p w14:paraId="6BBEE11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Each input process (</w:t>
      </w:r>
      <w:proofErr w:type="spellStart"/>
      <w:proofErr w:type="gramStart"/>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
          <w:sz w:val="24"/>
          <w:szCs w:val="20"/>
          <w:vertAlign w:val="subscript"/>
          <w:lang w:val="en-GB"/>
        </w:rPr>
        <w:t>a</w:t>
      </w:r>
      <w:proofErr w:type="spellEnd"/>
      <w:r w:rsidRPr="00AC298E">
        <w:rPr>
          <w:rFonts w:ascii="Times New Roman" w:eastAsia="Times New Roman" w:hAnsi="Times New Roman" w:cs="Times New Roman"/>
          <w:i/>
          <w:sz w:val="24"/>
          <w:szCs w:val="20"/>
          <w:lang w:val="en-GB"/>
        </w:rPr>
        <w:t>(</w:t>
      </w:r>
      <w:proofErr w:type="gram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w:t>
      </w:r>
      <w:proofErr w:type="spellStart"/>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
          <w:sz w:val="24"/>
          <w:szCs w:val="20"/>
          <w:vertAlign w:val="subscript"/>
          <w:lang w:val="en-GB"/>
        </w:rPr>
        <w:t>f</w:t>
      </w:r>
      <w:proofErr w:type="spell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and </w:t>
      </w:r>
      <w:proofErr w:type="spellStart"/>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Cs/>
          <w:sz w:val="24"/>
          <w:szCs w:val="20"/>
          <w:vertAlign w:val="subscript"/>
          <w:lang w:val="en-GB"/>
        </w:rPr>
        <w:t>ϕ</w:t>
      </w:r>
      <w:proofErr w:type="spell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is a Gaussian white noise sequence with the following variances:</w:t>
      </w:r>
    </w:p>
    <w:p w14:paraId="14CDF724"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object w:dxaOrig="1400" w:dyaOrig="2100" w14:anchorId="3A839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85pt;height:107.05pt" o:ole="" fillcolor="window">
            <v:imagedata r:id="rId16" o:title=""/>
          </v:shape>
          <o:OLEObject Type="Embed" ProgID="Equation.3" ShapeID="_x0000_i1025" DrawAspect="Content" ObjectID="_1664357353" r:id="rId17"/>
        </w:object>
      </w:r>
    </w:p>
    <w:p w14:paraId="3C8ED42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Putting all these elements together, Figure A1-6 shows the modeled System 2 normalized power spectrum (pulse spectrum at F1 and at F2, separating by 82.854 MHz, and a zoomed in view of frequency F1, which matches the spectrum in Figure A1-2.</w:t>
      </w:r>
    </w:p>
    <w:p w14:paraId="4E6DBF3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A1-6</w:t>
      </w:r>
    </w:p>
    <w:p w14:paraId="634DCC7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System 2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C298E" w:rsidRPr="00AC298E" w14:paraId="6CA82EB7" w14:textId="77777777" w:rsidTr="008D3CDF">
        <w:tc>
          <w:tcPr>
            <w:tcW w:w="4927" w:type="dxa"/>
          </w:tcPr>
          <w:p w14:paraId="3AAACEF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2B635EB4" wp14:editId="1E34F2CA">
                  <wp:extent cx="3099816" cy="2322576"/>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99816" cy="2322576"/>
                          </a:xfrm>
                          <a:prstGeom prst="rect">
                            <a:avLst/>
                          </a:prstGeom>
                        </pic:spPr>
                      </pic:pic>
                    </a:graphicData>
                  </a:graphic>
                </wp:inline>
              </w:drawing>
            </w:r>
          </w:p>
        </w:tc>
        <w:tc>
          <w:tcPr>
            <w:tcW w:w="4928" w:type="dxa"/>
          </w:tcPr>
          <w:p w14:paraId="45D3E29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7052E93A" wp14:editId="37CA389A">
                  <wp:extent cx="3099816" cy="2322576"/>
                  <wp:effectExtent l="0" t="0" r="571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99816" cy="2322576"/>
                          </a:xfrm>
                          <a:prstGeom prst="rect">
                            <a:avLst/>
                          </a:prstGeom>
                        </pic:spPr>
                      </pic:pic>
                    </a:graphicData>
                  </a:graphic>
                </wp:inline>
              </w:drawing>
            </w:r>
          </w:p>
        </w:tc>
      </w:tr>
    </w:tbl>
    <w:p w14:paraId="0B15125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bookmarkStart w:id="5" w:name="_Toc451440027"/>
      <w:r w:rsidRPr="00AC298E">
        <w:rPr>
          <w:rFonts w:ascii="Times New Roman" w:eastAsia="Times New Roman" w:hAnsi="Times New Roman" w:cs="Times New Roman"/>
          <w:b/>
          <w:sz w:val="24"/>
          <w:szCs w:val="20"/>
          <w:lang w:val="en-GB"/>
        </w:rPr>
        <w:t>A1.2.2</w:t>
      </w:r>
      <w:r w:rsidRPr="00AC298E">
        <w:rPr>
          <w:rFonts w:ascii="Times New Roman" w:eastAsia="Times New Roman" w:hAnsi="Times New Roman" w:cs="Times New Roman"/>
          <w:b/>
          <w:sz w:val="24"/>
          <w:szCs w:val="20"/>
          <w:lang w:val="en-GB"/>
        </w:rPr>
        <w:tab/>
        <w:t>Modeling radar C</w:t>
      </w:r>
    </w:p>
    <w:p w14:paraId="426DC18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pacing w:val="-2"/>
          <w:sz w:val="24"/>
          <w:szCs w:val="20"/>
          <w:lang w:val="en-GB"/>
        </w:rPr>
      </w:pPr>
      <w:r w:rsidRPr="00AC298E">
        <w:rPr>
          <w:rFonts w:ascii="Times New Roman" w:eastAsia="Times New Roman" w:hAnsi="Times New Roman" w:cs="Times New Roman"/>
          <w:spacing w:val="-2"/>
          <w:sz w:val="24"/>
          <w:szCs w:val="20"/>
          <w:lang w:val="en-GB"/>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MHz and F2 ± 0.5 MHz, as shown on Figure A1-7.</w:t>
      </w:r>
    </w:p>
    <w:p w14:paraId="07A5AEF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A1-7</w:t>
      </w:r>
    </w:p>
    <w:p w14:paraId="7A36BEB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C transmitting sequence</w:t>
      </w:r>
    </w:p>
    <w:p w14:paraId="213EF25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63EA4063" wp14:editId="2CB50B01">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06E372E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A1-8 shows the modeled Radar C normalized power spectrum – pulse spectrum at F</w:t>
      </w:r>
      <w:r w:rsidRPr="00AC298E">
        <w:rPr>
          <w:rFonts w:ascii="Times New Roman" w:eastAsia="Times New Roman" w:hAnsi="Times New Roman" w:cs="Times New Roman"/>
          <w:sz w:val="24"/>
          <w:szCs w:val="20"/>
          <w:vertAlign w:val="subscript"/>
          <w:lang w:val="en-GB"/>
        </w:rPr>
        <w:t>1+</w:t>
      </w:r>
      <w:r w:rsidRPr="00AC298E">
        <w:rPr>
          <w:rFonts w:ascii="Times New Roman" w:eastAsia="Times New Roman" w:hAnsi="Times New Roman" w:cs="Times New Roman"/>
          <w:sz w:val="24"/>
          <w:szCs w:val="20"/>
          <w:lang w:val="en-GB"/>
        </w:rPr>
        <w:t xml:space="preserve"> (long pulse 89 µs with 1 MHz chirp) and at F</w:t>
      </w:r>
      <w:r w:rsidRPr="00AC298E">
        <w:rPr>
          <w:rFonts w:ascii="Times New Roman" w:eastAsia="Times New Roman" w:hAnsi="Times New Roman" w:cs="Times New Roman"/>
          <w:sz w:val="24"/>
          <w:szCs w:val="20"/>
          <w:vertAlign w:val="subscript"/>
          <w:lang w:val="en-GB"/>
        </w:rPr>
        <w:t>2+</w:t>
      </w:r>
      <w:r w:rsidRPr="00AC298E">
        <w:rPr>
          <w:rFonts w:ascii="Times New Roman" w:eastAsia="Times New Roman" w:hAnsi="Times New Roman" w:cs="Times New Roman"/>
          <w:sz w:val="24"/>
          <w:szCs w:val="20"/>
          <w:lang w:val="en-GB"/>
        </w:rPr>
        <w:t xml:space="preserve"> (short pulse 1 µs), separated by a minimum of 30 MHz.</w:t>
      </w:r>
    </w:p>
    <w:p w14:paraId="5EBCFC4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A1-8</w:t>
      </w:r>
    </w:p>
    <w:p w14:paraId="13285977"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C normalized power spectrum</w:t>
      </w:r>
    </w:p>
    <w:p w14:paraId="0DFCD9E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3873F490" wp14:editId="537A11ED">
            <wp:extent cx="3986784" cy="29900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6784" cy="2990088"/>
                    </a:xfrm>
                    <a:prstGeom prst="rect">
                      <a:avLst/>
                    </a:prstGeom>
                    <a:noFill/>
                    <a:ln>
                      <a:noFill/>
                    </a:ln>
                  </pic:spPr>
                </pic:pic>
              </a:graphicData>
            </a:graphic>
          </wp:inline>
        </w:drawing>
      </w:r>
    </w:p>
    <w:p w14:paraId="383FA10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r w:rsidRPr="00AC298E">
        <w:rPr>
          <w:rFonts w:ascii="Times New Roman" w:eastAsia="Times New Roman" w:hAnsi="Times New Roman" w:cs="Times New Roman"/>
          <w:b/>
          <w:sz w:val="24"/>
          <w:szCs w:val="20"/>
          <w:lang w:val="en-GB"/>
        </w:rPr>
        <w:t>A1.2.3</w:t>
      </w:r>
      <w:r w:rsidRPr="00AC298E">
        <w:rPr>
          <w:rFonts w:ascii="Times New Roman" w:eastAsia="Times New Roman" w:hAnsi="Times New Roman" w:cs="Times New Roman"/>
          <w:b/>
          <w:sz w:val="24"/>
          <w:szCs w:val="20"/>
          <w:lang w:val="en-GB"/>
        </w:rPr>
        <w:tab/>
        <w:t>Modeling radar system 8</w:t>
      </w:r>
    </w:p>
    <w:p w14:paraId="7C11288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A1-9 shows the complex baseband chirp signal with 2 long pulses (modulated with F1 + 2.59 MHz and with F2 + 2.59 MHz, respectively) and 2 medium pulses (modulated with F2 – 2.59 MHz and with F1 – 2.59 MHz, respectively) with a gap of 4 µs between each pulse.</w:t>
      </w:r>
    </w:p>
    <w:p w14:paraId="394DFDC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A1-9</w:t>
      </w:r>
    </w:p>
    <w:p w14:paraId="000E3AB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system 8 normalized baseband chirp pulses</w:t>
      </w:r>
    </w:p>
    <w:p w14:paraId="3CEFAD3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0D0E943B" wp14:editId="03595AD4">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5"/>
    <w:p w14:paraId="51D4E0E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r w:rsidRPr="00AC298E">
        <w:rPr>
          <w:rFonts w:ascii="Times New Roman" w:eastAsia="Times New Roman" w:hAnsi="Times New Roman" w:cs="Times New Roman"/>
          <w:b/>
          <w:sz w:val="28"/>
          <w:szCs w:val="20"/>
          <w:lang w:val="en-GB"/>
        </w:rPr>
        <w:lastRenderedPageBreak/>
        <w:t>A1.3</w:t>
      </w:r>
      <w:r w:rsidRPr="00AC298E">
        <w:rPr>
          <w:rFonts w:ascii="Times New Roman" w:eastAsia="Times New Roman" w:hAnsi="Times New Roman" w:cs="Times New Roman"/>
          <w:b/>
          <w:sz w:val="28"/>
          <w:szCs w:val="20"/>
          <w:lang w:val="en-GB"/>
        </w:rPr>
        <w:tab/>
        <w:t>General descriptions of radar receivers</w:t>
      </w:r>
    </w:p>
    <w:p w14:paraId="6EC6230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In modern solid-state PSRs, reflected radar signals are received and processed through a chain of electronic components such as RF filters, low-noise amplifiers (LNA), beamformers, RF down-converters, analog-to-digital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A1-10 shows a simplified block diagram of a modern PSR receiver.</w:t>
      </w:r>
    </w:p>
    <w:p w14:paraId="423A236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A1-10</w:t>
      </w:r>
    </w:p>
    <w:p w14:paraId="4B6CDCE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a modern primary surveillance radar receiver</w:t>
      </w:r>
    </w:p>
    <w:p w14:paraId="2A62F2B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15FE1DC2" wp14:editId="50C84B6E">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31053E4D"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RF down converter</w:t>
      </w:r>
    </w:p>
    <w:p w14:paraId="3133ED2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RF signal received from the radar antenna goes to a RF filter and to a wideband LNA amplifier that operates over a large dynamic range (&gt; 90 dB) and can accept signals up to –20 dBm without saturation.  The noise figure of the LNA is typically less than 3 dB.  This effectively establishes the system noise figure for a radar. This received RF signal is routed into the F1 bandpass-filter (BPF) and the F2 BPF before down-converting to intermediate frequencies (IF #1 and IF #2), respectively.  The signals are passed through several stages of the IF processing chain (amplifier and filter) such that they fall within the dynamic range of the A/D converters. The I/Q splitter separates the digital signals into in-phase data (I) and quadrature-phase (Q), F1 I/Q signals and F2 I/Q signals, as shown in Figure A1-10.</w:t>
      </w:r>
    </w:p>
    <w:p w14:paraId="301EFC6A"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Pulse compression</w:t>
      </w:r>
    </w:p>
    <w:p w14:paraId="2FC64E4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Radar range resolution depends on the bandwidth of the received signal, which is inversely proportional to the pulse duration.  So, short pulses (SPs) are better for range resolution. The received signal strength is proportional to the pulse duration.  Since the amplitude of the transmit pulse is limited by the maximum power of the radar, long pulses (LPs) provide higher energy and are better for signal reception. Pulse compression is employed to transmit a long pulse that has a bandwidth of a short pulse, by frequency modulating (linear FM or non-linear FM) or phase modulating (phase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w:t>
      </w:r>
      <w:r w:rsidRPr="00AC298E">
        <w:rPr>
          <w:rFonts w:ascii="Times New Roman" w:eastAsia="Times New Roman" w:hAnsi="Times New Roman" w:cs="Times New Roman"/>
          <w:sz w:val="24"/>
          <w:szCs w:val="20"/>
          <w:lang w:val="en-GB"/>
        </w:rPr>
        <w:lastRenderedPageBreak/>
        <w:t>corresponding to the target ranges. Hence, each pulse is compressed down to 1 µs (the radar range resolution).</w:t>
      </w:r>
    </w:p>
    <w:p w14:paraId="65B565C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A1-11 provides the details of the generation of the discrete complex signal to be input to the pulse compression block.</w:t>
      </w:r>
    </w:p>
    <w:p w14:paraId="7B0EBD1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A1-11 </w:t>
      </w:r>
    </w:p>
    <w:p w14:paraId="7F79ED5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a last IF stage receiver</w:t>
      </w:r>
    </w:p>
    <w:p w14:paraId="0393A49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2F029E64" wp14:editId="12833D98">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521DD0F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From Figure A1-11, the in-phase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sz w:val="24"/>
          <w:szCs w:val="20"/>
          <w:lang w:val="en-GB"/>
        </w:rPr>
        <w:t>) and quadrature-phase (</w:t>
      </w:r>
      <w:r w:rsidRPr="00AC298E">
        <w:rPr>
          <w:rFonts w:ascii="Times New Roman" w:eastAsia="Times New Roman" w:hAnsi="Times New Roman" w:cs="Times New Roman"/>
          <w:i/>
          <w:iCs/>
          <w:sz w:val="24"/>
          <w:szCs w:val="20"/>
          <w:lang w:val="en-GB"/>
        </w:rPr>
        <w:t>Q</w:t>
      </w:r>
      <w:r w:rsidRPr="00AC298E">
        <w:rPr>
          <w:rFonts w:ascii="Times New Roman" w:eastAsia="Times New Roman" w:hAnsi="Times New Roman" w:cs="Times New Roman"/>
          <w:sz w:val="24"/>
          <w:szCs w:val="20"/>
          <w:lang w:val="en-GB"/>
        </w:rPr>
        <w:t>) are modelled as:</w:t>
      </w:r>
    </w:p>
    <w:p w14:paraId="5CE5FEE6"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I</m:t>
            </m:r>
          </m:e>
          <m:sub>
            <m:r>
              <w:rPr>
                <w:rFonts w:ascii="Cambria Math" w:eastAsia="Times New Roman" w:hAnsi="Cambria Math" w:cs="Times New Roman"/>
                <w:sz w:val="24"/>
                <w:szCs w:val="20"/>
                <w:lang w:val="en-GB"/>
              </w:rPr>
              <m:t>k</m:t>
            </m:r>
          </m:sub>
        </m:sSub>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e>
                </m:d>
              </m:e>
            </m:func>
          </m:num>
          <m:den>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den>
        </m:f>
        <m:rad>
          <m:radPr>
            <m:degHide m:val="1"/>
            <m:ctrlPr>
              <w:rPr>
                <w:rFonts w:ascii="Cambria Math" w:eastAsia="Times New Roman" w:hAnsi="Cambria Math" w:cs="Times New Roman"/>
                <w:sz w:val="24"/>
                <w:szCs w:val="20"/>
                <w:lang w:val="en-GB"/>
              </w:rPr>
            </m:ctrlPr>
          </m:radPr>
          <m:deg/>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S</m:t>
                </m:r>
              </m:num>
              <m:den>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m:rPr>
                        <m:sty m:val="p"/>
                      </m:rPr>
                      <w:rPr>
                        <w:rFonts w:ascii="Cambria Math" w:eastAsia="Times New Roman" w:hAnsi="Cambria Math" w:cs="Times New Roman"/>
                        <w:sz w:val="24"/>
                        <w:szCs w:val="20"/>
                        <w:lang w:val="en-GB"/>
                      </w:rPr>
                      <m:t>0</m:t>
                    </m:r>
                  </m:sub>
                </m:sSub>
              </m:den>
            </m:f>
            <m:r>
              <w:rPr>
                <w:rFonts w:ascii="Cambria Math" w:eastAsia="Times New Roman" w:hAnsi="Cambria Math" w:cs="Times New Roman"/>
                <w:sz w:val="24"/>
                <w:szCs w:val="20"/>
                <w:lang w:val="en-GB"/>
              </w:rPr>
              <m:t>T</m:t>
            </m:r>
          </m:e>
        </m:rad>
        <m:r>
          <w:rPr>
            <w:rFonts w:ascii="Cambria Math" w:eastAsia="Times New Roman" w:hAnsi="Cambria Math" w:cs="Times New Roman"/>
            <w:sz w:val="24"/>
            <w:szCs w:val="20"/>
            <w:lang w:val="en-GB"/>
          </w:rPr>
          <m:t>R</m:t>
        </m:r>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τ</m:t>
                </m:r>
              </m:e>
            </m:acc>
          </m:e>
        </m:d>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cos</m:t>
            </m:r>
          </m:fName>
          <m:e>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ϕ</m:t>
                    </m:r>
                  </m:e>
                </m:acc>
              </m:e>
            </m:d>
          </m:e>
        </m:func>
        <m:r>
          <m:rPr>
            <m:sty m:val="p"/>
          </m:rPr>
          <w:rPr>
            <w:rFonts w:ascii="Cambria Math" w:eastAsia="Times New Roman" w:hAnsi="Cambria Math" w:cs="Times New Roman"/>
            <w:sz w:val="24"/>
            <w:szCs w:val="20"/>
            <w:lang w:val="en-GB"/>
          </w:rPr>
          <m:t>+</m:t>
        </m:r>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w:rPr>
                <w:rFonts w:ascii="Cambria Math" w:eastAsia="Times New Roman" w:hAnsi="Cambria Math" w:cs="Times New Roman"/>
                <w:sz w:val="24"/>
                <w:szCs w:val="20"/>
                <w:lang w:val="en-GB"/>
              </w:rPr>
              <m:t>Ik</m:t>
            </m:r>
          </m:sub>
        </m:sSub>
      </m:oMath>
    </w:p>
    <w:p w14:paraId="7E70AAB9"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Q</m:t>
            </m:r>
          </m:e>
          <m:sub>
            <m:r>
              <w:rPr>
                <w:rFonts w:ascii="Cambria Math" w:eastAsia="Times New Roman" w:hAnsi="Cambria Math" w:cs="Times New Roman"/>
                <w:sz w:val="24"/>
                <w:szCs w:val="20"/>
                <w:lang w:val="en-GB"/>
              </w:rPr>
              <m:t>k</m:t>
            </m:r>
          </m:sub>
        </m:sSub>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e>
                </m:d>
              </m:e>
            </m:func>
          </m:num>
          <m:den>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den>
        </m:f>
        <m:rad>
          <m:radPr>
            <m:degHide m:val="1"/>
            <m:ctrlPr>
              <w:rPr>
                <w:rFonts w:ascii="Cambria Math" w:eastAsia="Times New Roman" w:hAnsi="Cambria Math" w:cs="Times New Roman"/>
                <w:sz w:val="24"/>
                <w:szCs w:val="20"/>
                <w:lang w:val="en-GB"/>
              </w:rPr>
            </m:ctrlPr>
          </m:radPr>
          <m:deg/>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S</m:t>
                </m:r>
              </m:num>
              <m:den>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m:rPr>
                        <m:sty m:val="p"/>
                      </m:rPr>
                      <w:rPr>
                        <w:rFonts w:ascii="Cambria Math" w:eastAsia="Times New Roman" w:hAnsi="Cambria Math" w:cs="Times New Roman"/>
                        <w:sz w:val="24"/>
                        <w:szCs w:val="20"/>
                        <w:lang w:val="en-GB"/>
                      </w:rPr>
                      <m:t>0</m:t>
                    </m:r>
                  </m:sub>
                </m:sSub>
              </m:den>
            </m:f>
            <m:r>
              <w:rPr>
                <w:rFonts w:ascii="Cambria Math" w:eastAsia="Times New Roman" w:hAnsi="Cambria Math" w:cs="Times New Roman"/>
                <w:sz w:val="24"/>
                <w:szCs w:val="20"/>
                <w:lang w:val="en-GB"/>
              </w:rPr>
              <m:t>T</m:t>
            </m:r>
          </m:e>
        </m:rad>
        <m:r>
          <w:rPr>
            <w:rFonts w:ascii="Cambria Math" w:eastAsia="Times New Roman" w:hAnsi="Cambria Math" w:cs="Times New Roman"/>
            <w:sz w:val="24"/>
            <w:szCs w:val="20"/>
            <w:lang w:val="en-GB"/>
          </w:rPr>
          <m:t>R</m:t>
        </m:r>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τ</m:t>
                </m:r>
              </m:e>
            </m:acc>
          </m:e>
        </m:d>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ϕ</m:t>
                    </m:r>
                  </m:e>
                </m:acc>
              </m:e>
            </m:d>
          </m:e>
        </m:func>
        <m:r>
          <m:rPr>
            <m:sty m:val="p"/>
          </m:rPr>
          <w:rPr>
            <w:rFonts w:ascii="Cambria Math" w:eastAsia="Times New Roman" w:hAnsi="Cambria Math" w:cs="Times New Roman"/>
            <w:sz w:val="24"/>
            <w:szCs w:val="20"/>
            <w:lang w:val="en-GB"/>
          </w:rPr>
          <m:t>+</m:t>
        </m:r>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w:rPr>
                <w:rFonts w:ascii="Cambria Math" w:eastAsia="Times New Roman" w:hAnsi="Cambria Math" w:cs="Times New Roman"/>
                <w:sz w:val="24"/>
                <w:szCs w:val="20"/>
                <w:lang w:val="en-GB"/>
              </w:rPr>
              <m:t>Qk</m:t>
            </m:r>
          </m:sub>
        </m:sSub>
      </m:oMath>
    </w:p>
    <w:p w14:paraId="43526DF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where </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 xml:space="preserve"> is the pulse width (seconds), </w:t>
      </w:r>
      <w:r w:rsidRPr="00AC298E">
        <w:rPr>
          <w:rFonts w:ascii="Times New Roman" w:eastAsia="Times New Roman" w:hAnsi="Times New Roman" w:cs="Times New Roman"/>
          <w:i/>
          <w:iCs/>
          <w:sz w:val="24"/>
          <w:szCs w:val="20"/>
          <w:lang w:val="en-GB"/>
        </w:rPr>
        <w:t>N</w:t>
      </w:r>
      <w:r w:rsidRPr="00AC298E">
        <w:rPr>
          <w:rFonts w:ascii="Times New Roman" w:eastAsia="Times New Roman" w:hAnsi="Times New Roman" w:cs="Times New Roman"/>
          <w:sz w:val="24"/>
          <w:szCs w:val="20"/>
          <w:vertAlign w:val="subscript"/>
          <w:lang w:val="en-GB"/>
        </w:rPr>
        <w:t>0</w:t>
      </w:r>
      <w:r w:rsidRPr="00AC298E">
        <w:rPr>
          <w:rFonts w:ascii="Times New Roman" w:eastAsia="Times New Roman" w:hAnsi="Times New Roman" w:cs="Times New Roman"/>
          <w:sz w:val="24"/>
          <w:szCs w:val="20"/>
          <w:lang w:val="en-GB"/>
        </w:rPr>
        <w:t xml:space="preserve"> is the one-sided noise power density (Watts/Hz), </w:t>
      </w:r>
      <m:oMath>
        <m:acc>
          <m:accPr>
            <m:chr m:val="̃"/>
            <m:ctrlPr>
              <w:rPr>
                <w:rFonts w:ascii="Cambria Math" w:eastAsia="Times New Roman" w:hAnsi="Cambria Math" w:cs="Times New Roman"/>
                <w:iCs/>
                <w:sz w:val="24"/>
                <w:szCs w:val="20"/>
                <w:lang w:val="en-GB"/>
              </w:rPr>
            </m:ctrlPr>
          </m:accPr>
          <m:e>
            <m:r>
              <m:rPr>
                <m:sty m:val="p"/>
              </m:rPr>
              <w:rPr>
                <w:rFonts w:ascii="Cambria Math" w:eastAsia="Times New Roman" w:hAnsi="Cambria Math" w:cs="Times New Roman"/>
                <w:sz w:val="24"/>
                <w:szCs w:val="20"/>
                <w:lang w:val="en-GB"/>
              </w:rPr>
              <m:t>τ</m:t>
            </m:r>
          </m:e>
        </m:acc>
      </m:oMath>
      <w:r w:rsidRPr="00AC298E">
        <w:rPr>
          <w:rFonts w:ascii="Times New Roman" w:eastAsia="Times New Roman" w:hAnsi="Times New Roman" w:cs="Times New Roman"/>
          <w:sz w:val="24"/>
          <w:szCs w:val="20"/>
          <w:lang w:val="en-GB"/>
        </w:rPr>
        <w:t xml:space="preserve"> is the error between the true received pulse phase and the receiver’s estimate pulse phase, </w:t>
      </w:r>
      <m:oMath>
        <m:acc>
          <m:accPr>
            <m:chr m:val="̃"/>
            <m:ctrlPr>
              <w:rPr>
                <w:rFonts w:ascii="Cambria Math" w:eastAsia="Times New Roman" w:hAnsi="Cambria Math" w:cs="Times New Roman"/>
                <w:i/>
                <w:sz w:val="24"/>
                <w:szCs w:val="20"/>
                <w:lang w:val="en-GB"/>
              </w:rPr>
            </m:ctrlPr>
          </m:accPr>
          <m:e>
            <m:r>
              <w:rPr>
                <w:rFonts w:ascii="Cambria Math" w:eastAsia="Times New Roman" w:hAnsi="Cambria Math" w:cs="Times New Roman"/>
                <w:sz w:val="24"/>
                <w:szCs w:val="20"/>
                <w:lang w:val="en-GB"/>
              </w:rPr>
              <m:t>f</m:t>
            </m:r>
          </m:e>
        </m:acc>
      </m:oMath>
      <w:r w:rsidRPr="00AC298E">
        <w:rPr>
          <w:rFonts w:ascii="Times New Roman" w:eastAsia="Times New Roman" w:hAnsi="Times New Roman" w:cs="Times New Roman"/>
          <w:sz w:val="24"/>
          <w:szCs w:val="20"/>
          <w:lang w:val="en-GB"/>
        </w:rPr>
        <w:t xml:space="preserve"> is the frequency error (Hz), </w:t>
      </w:r>
      <m:oMath>
        <m:acc>
          <m:accPr>
            <m:chr m:val="̃"/>
            <m:ctrlPr>
              <w:rPr>
                <w:rFonts w:ascii="Cambria Math" w:eastAsia="Times New Roman" w:hAnsi="Cambria Math" w:cs="Times New Roman"/>
                <w:i/>
                <w:sz w:val="24"/>
                <w:szCs w:val="20"/>
                <w:lang w:val="en-GB"/>
              </w:rPr>
            </m:ctrlPr>
          </m:accPr>
          <m:e>
            <m:r>
              <m:rPr>
                <m:sty m:val="p"/>
              </m:rPr>
              <w:rPr>
                <w:rFonts w:ascii="Cambria Math" w:eastAsia="Times New Roman" w:hAnsi="Cambria Math" w:cs="Times New Roman"/>
                <w:sz w:val="24"/>
                <w:szCs w:val="20"/>
                <w:lang w:val="en-GB"/>
              </w:rPr>
              <m:t>ϕ</m:t>
            </m:r>
          </m:e>
        </m:acc>
      </m:oMath>
      <w:r w:rsidRPr="00AC298E">
        <w:rPr>
          <w:rFonts w:ascii="Times New Roman" w:eastAsia="Times New Roman" w:hAnsi="Times New Roman" w:cs="Times New Roman"/>
          <w:sz w:val="24"/>
          <w:szCs w:val="20"/>
          <w:lang w:val="en-GB"/>
        </w:rPr>
        <w:t xml:space="preserve"> is the carrier phase error, </w:t>
      </w:r>
      <m:oMath>
        <m:r>
          <w:rPr>
            <w:rFonts w:ascii="Cambria Math" w:eastAsia="Times New Roman" w:hAnsi="Cambria Math" w:cs="Times New Roman"/>
            <w:sz w:val="24"/>
            <w:szCs w:val="20"/>
            <w:lang w:val="en-GB"/>
          </w:rPr>
          <m:t>R(</m:t>
        </m:r>
        <m:acc>
          <m:accPr>
            <m:chr m:val="̃"/>
            <m:ctrlPr>
              <w:rPr>
                <w:rFonts w:ascii="Cambria Math" w:eastAsia="Times New Roman" w:hAnsi="Cambria Math" w:cs="Times New Roman"/>
                <w:iCs/>
                <w:sz w:val="24"/>
                <w:szCs w:val="20"/>
                <w:lang w:val="en-GB"/>
              </w:rPr>
            </m:ctrlPr>
          </m:accPr>
          <m:e>
            <m:r>
              <m:rPr>
                <m:sty m:val="p"/>
              </m:rPr>
              <w:rPr>
                <w:rFonts w:ascii="Cambria Math" w:eastAsia="Times New Roman" w:hAnsi="Cambria Math" w:cs="Times New Roman"/>
                <w:sz w:val="24"/>
                <w:szCs w:val="20"/>
                <w:lang w:val="en-GB"/>
              </w:rPr>
              <m:t>τ</m:t>
            </m:r>
          </m:e>
        </m:acc>
        <m:r>
          <w:rPr>
            <w:rFonts w:ascii="Cambria Math" w:eastAsia="Times New Roman" w:hAnsi="Cambria Math" w:cs="Times New Roman"/>
            <w:sz w:val="24"/>
            <w:szCs w:val="20"/>
            <w:lang w:val="en-GB"/>
          </w:rPr>
          <m:t>)</m:t>
        </m:r>
      </m:oMath>
      <w:r w:rsidRPr="00AC298E">
        <w:rPr>
          <w:rFonts w:ascii="Times New Roman" w:eastAsia="Times New Roman" w:hAnsi="Times New Roman" w:cs="Times New Roman"/>
          <w:sz w:val="24"/>
          <w:szCs w:val="20"/>
          <w:lang w:val="en-GB"/>
        </w:rPr>
        <w:t xml:space="preserve"> is the ideal auto-correlation function of the waveform and the last term of each output is the noise of unit variance. </w:t>
      </w:r>
    </w:p>
    <w:p w14:paraId="4C52B3F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Let </w:t>
      </w:r>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jQ</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the received complex samples, be the inputs to the pulse compression block and </w:t>
      </w:r>
      <w:r w:rsidRPr="00AC298E">
        <w:rPr>
          <w:rFonts w:ascii="Times New Roman" w:eastAsia="Times New Roman" w:hAnsi="Times New Roman" w:cs="Times New Roman"/>
          <w:i/>
          <w:iCs/>
          <w:sz w:val="24"/>
          <w:szCs w:val="20"/>
          <w:lang w:val="en-GB"/>
        </w:rPr>
        <w:t>y</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be the replica waveform samples, then the correlation of </w:t>
      </w:r>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and </w:t>
      </w:r>
      <w:r w:rsidRPr="00AC298E">
        <w:rPr>
          <w:rFonts w:ascii="Times New Roman" w:eastAsia="Times New Roman" w:hAnsi="Times New Roman" w:cs="Times New Roman"/>
          <w:i/>
          <w:iCs/>
          <w:sz w:val="24"/>
          <w:szCs w:val="20"/>
          <w:lang w:val="en-GB"/>
        </w:rPr>
        <w:t>y</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is given below:</w:t>
      </w:r>
    </w:p>
    <w:p w14:paraId="1BCEECE4"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nary>
      </m:oMath>
    </w:p>
    <w:p w14:paraId="6C62985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w:t>
      </w:r>
      <w:r w:rsidRPr="00AC298E">
        <w:rPr>
          <w:rFonts w:ascii="Times New Roman" w:eastAsia="Times New Roman" w:hAnsi="Times New Roman" w:cs="Times New Roman"/>
          <w:i/>
          <w:iCs/>
          <w:sz w:val="24"/>
          <w:szCs w:val="20"/>
          <w:lang w:val="en-GB"/>
        </w:rPr>
        <w:t xml:space="preserve">n </w:t>
      </w:r>
      <w:r w:rsidRPr="00AC298E">
        <w:rPr>
          <w:rFonts w:ascii="Times New Roman" w:eastAsia="Times New Roman" w:hAnsi="Times New Roman" w:cs="Times New Roman"/>
          <w:sz w:val="24"/>
          <w:szCs w:val="20"/>
          <w:lang w:val="en-GB"/>
        </w:rPr>
        <w:t xml:space="preserve">=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1D7BB75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val="en-GB"/>
        </w:rPr>
      </w:pPr>
      <w:r w:rsidRPr="00AC298E">
        <w:rPr>
          <w:rFonts w:ascii="Times New Roman" w:eastAsia="Times New Roman" w:hAnsi="Times New Roman" w:cs="Times New Roman"/>
          <w:sz w:val="24"/>
          <w:szCs w:val="20"/>
          <w:lang w:val="en-GB"/>
        </w:rPr>
        <w:t xml:space="preserve">Figure A1-12 shows a simplified block diagram for radar pulse compression using a fast convolution technique, where the complex waveform samples, </w:t>
      </w:r>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jQ</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are used as the inputs.</w:t>
      </w:r>
    </w:p>
    <w:p w14:paraId="2E3688F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A1-12</w:t>
      </w:r>
    </w:p>
    <w:p w14:paraId="7D3109D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radar pulse compression using fast Fourier transform technique</w:t>
      </w:r>
    </w:p>
    <w:p w14:paraId="5D53CAC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4FDEACD6" wp14:editId="2C99658F">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72974BB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Fast convolution is used to implement the correlator. Taking the discrete Fourier transform (DFT), which can be efficiently computed using FFT algorithms, on both sides of the above equation, we have:</w:t>
      </w:r>
    </w:p>
    <w:p w14:paraId="3140D5B8"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nary>
              </m:e>
            </m:d>
          </m:e>
        </m:nary>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oMath>
    </w:p>
    <w:p w14:paraId="1F53C1B2"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nary>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e>
            </m:nary>
          </m:e>
        </m:d>
      </m:oMath>
    </w:p>
    <w:p w14:paraId="6B3A98F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z w:val="24"/>
          <w:szCs w:val="20"/>
          <w:lang w:val="en-GB"/>
        </w:rPr>
      </w:pPr>
      <w:r w:rsidRPr="00AC298E">
        <w:rPr>
          <w:rFonts w:ascii="Times New Roman" w:eastAsia="Times New Roman" w:hAnsi="Times New Roman" w:cs="Times New Roman"/>
          <w:sz w:val="24"/>
          <w:szCs w:val="20"/>
          <w:lang w:val="en-GB"/>
        </w:rPr>
        <w:t xml:space="preserve">for </w:t>
      </w:r>
      <w:r w:rsidRPr="00AC298E">
        <w:rPr>
          <w:rFonts w:ascii="Times New Roman" w:eastAsia="Times New Roman" w:hAnsi="Times New Roman" w:cs="Times New Roman"/>
          <w:i/>
          <w:iCs/>
          <w:sz w:val="24"/>
          <w:szCs w:val="20"/>
          <w:lang w:val="en-GB"/>
        </w:rPr>
        <w:t>k</w:t>
      </w:r>
      <w:r w:rsidRPr="00AC298E">
        <w:rPr>
          <w:rFonts w:ascii="Times New Roman" w:eastAsia="Times New Roman" w:hAnsi="Times New Roman" w:cs="Times New Roman"/>
          <w:sz w:val="24"/>
          <w:szCs w:val="20"/>
          <w:lang w:val="en-GB"/>
        </w:rPr>
        <w:t xml:space="preserve"> =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420A0F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Rearranging the above equation, we have:</w:t>
      </w:r>
    </w:p>
    <w:p w14:paraId="170BD7A7"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nary>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e>
            </m:nary>
          </m:e>
        </m:d>
      </m:oMath>
    </w:p>
    <w:p w14:paraId="3C5CE867"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km</m:t>
                    </m:r>
                  </m:sup>
                </m:sSup>
              </m:e>
            </m:nary>
          </m:e>
        </m:d>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534C7CE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z w:val="24"/>
          <w:szCs w:val="20"/>
          <w:lang w:val="en-GB"/>
        </w:rPr>
      </w:pPr>
      <w:r w:rsidRPr="00AC298E">
        <w:rPr>
          <w:rFonts w:ascii="Times New Roman" w:eastAsia="Times New Roman" w:hAnsi="Times New Roman" w:cs="Times New Roman"/>
          <w:snapToGrid w:val="0"/>
          <w:sz w:val="24"/>
          <w:szCs w:val="20"/>
          <w:lang w:val="en-GB"/>
        </w:rPr>
        <w:t>where:</w:t>
      </w:r>
    </w:p>
    <w:p w14:paraId="385F85D3"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DFT</m:t>
        </m:r>
        <m:d>
          <m:dPr>
            <m:begChr m:val="{"/>
            <m:endChr m:val="}"/>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v</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V</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N</m:t>
                    </m:r>
                  </m:den>
                </m:f>
              </m:e>
            </m:d>
            <m:r>
              <w:rPr>
                <w:rFonts w:ascii="Cambria Math" w:eastAsia="Times New Roman" w:hAnsi="Cambria Math" w:cs="Times New Roman"/>
                <w:sz w:val="24"/>
                <w:szCs w:val="20"/>
                <w:lang w:val="en-GB"/>
              </w:rPr>
              <m:t>km</m:t>
            </m:r>
          </m:sup>
        </m:sSup>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439DD16F"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DFT</m:t>
        </m:r>
        <m:d>
          <m:dPr>
            <m:begChr m:val="{"/>
            <m:endChr m:val="}"/>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u</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x</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U</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X</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18786AB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Now, the time-domain correlation sequence can be computed by taking the inverse </w:t>
      </w:r>
      <w:r w:rsidRPr="00AC298E">
        <w:rPr>
          <w:rFonts w:ascii="Times New Roman" w:eastAsia="Times New Roman" w:hAnsi="Times New Roman" w:cs="Times New Roman"/>
          <w:i/>
          <w:iCs/>
          <w:sz w:val="24"/>
          <w:szCs w:val="20"/>
          <w:lang w:val="en-GB"/>
        </w:rPr>
        <w:t>DFT</w:t>
      </w:r>
      <w:r w:rsidRPr="00AC298E">
        <w:rPr>
          <w:rFonts w:ascii="Times New Roman" w:eastAsia="Times New Roman" w:hAnsi="Times New Roman" w:cs="Times New Roman"/>
          <w:sz w:val="24"/>
          <w:szCs w:val="20"/>
          <w:lang w:val="en-GB"/>
        </w:rPr>
        <w:t xml:space="preserve"> of </w:t>
      </w:r>
      <w:r w:rsidRPr="00AC298E">
        <w:rPr>
          <w:rFonts w:ascii="Times New Roman" w:eastAsia="Times New Roman" w:hAnsi="Times New Roman" w:cs="Times New Roman"/>
          <w:i/>
          <w:iCs/>
          <w:sz w:val="24"/>
          <w:szCs w:val="20"/>
          <w:lang w:val="en-GB"/>
        </w:rPr>
        <w:t>Z</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k</w:t>
      </w:r>
      <w:r w:rsidRPr="00AC298E">
        <w:rPr>
          <w:rFonts w:ascii="Times New Roman" w:eastAsia="Times New Roman" w:hAnsi="Times New Roman" w:cs="Times New Roman"/>
          <w:sz w:val="24"/>
          <w:szCs w:val="20"/>
          <w:lang w:val="en-GB"/>
        </w:rPr>
        <w:t>):</w:t>
      </w:r>
    </w:p>
    <w:p w14:paraId="5EA39F36"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IDFT</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IDFT</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461FD0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w:t>
      </w:r>
      <w:r w:rsidRPr="00AC298E">
        <w:rPr>
          <w:rFonts w:ascii="Times New Roman" w:eastAsia="Times New Roman" w:hAnsi="Times New Roman" w:cs="Times New Roman"/>
          <w:i/>
          <w:iCs/>
          <w:sz w:val="24"/>
          <w:szCs w:val="20"/>
          <w:lang w:val="en-GB"/>
        </w:rPr>
        <w:t>n</w:t>
      </w:r>
      <w:r w:rsidRPr="00AC298E">
        <w:rPr>
          <w:rFonts w:ascii="Times New Roman" w:eastAsia="Times New Roman" w:hAnsi="Times New Roman" w:cs="Times New Roman"/>
          <w:sz w:val="24"/>
          <w:szCs w:val="20"/>
          <w:lang w:val="en-GB"/>
        </w:rPr>
        <w:t xml:space="preserve"> =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4D90ADAE"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bookmarkStart w:id="6" w:name="_Toc451440028"/>
      <w:r w:rsidRPr="00AC298E">
        <w:rPr>
          <w:rFonts w:ascii="Times New Roman" w:eastAsia="Times New Roman" w:hAnsi="Times New Roman" w:cs="Times New Roman"/>
          <w:b/>
          <w:sz w:val="28"/>
          <w:szCs w:val="20"/>
          <w:lang w:val="en-GB"/>
        </w:rPr>
        <w:t>A1.4</w:t>
      </w:r>
      <w:r w:rsidRPr="00AC298E">
        <w:rPr>
          <w:rFonts w:ascii="Times New Roman" w:eastAsia="Times New Roman" w:hAnsi="Times New Roman" w:cs="Times New Roman"/>
          <w:b/>
          <w:sz w:val="28"/>
          <w:szCs w:val="20"/>
          <w:lang w:val="en-GB"/>
        </w:rPr>
        <w:tab/>
        <w:t>Example simulated performance in various noise environments</w:t>
      </w:r>
      <w:bookmarkEnd w:id="6"/>
    </w:p>
    <w:p w14:paraId="4263BAB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r w:rsidRPr="00AC298E">
        <w:rPr>
          <w:rFonts w:ascii="Times New Roman" w:eastAsia="Times New Roman" w:hAnsi="Times New Roman" w:cs="Times New Roman"/>
          <w:b/>
          <w:sz w:val="24"/>
          <w:szCs w:val="20"/>
          <w:lang w:val="en-GB"/>
        </w:rPr>
        <w:t>A1.4.1</w:t>
      </w:r>
      <w:r w:rsidRPr="00AC298E">
        <w:rPr>
          <w:rFonts w:ascii="Times New Roman" w:eastAsia="Times New Roman" w:hAnsi="Times New Roman" w:cs="Times New Roman"/>
          <w:b/>
          <w:sz w:val="24"/>
          <w:szCs w:val="20"/>
          <w:lang w:val="en-GB"/>
        </w:rPr>
        <w:tab/>
        <w:t>Radar system 8 analysis and simulation</w:t>
      </w:r>
    </w:p>
    <w:p w14:paraId="06FFA5E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7" w:name="_Hlk523151803"/>
      <w:r w:rsidRPr="00AC298E">
        <w:rPr>
          <w:rFonts w:ascii="Times New Roman" w:eastAsia="Times New Roman" w:hAnsi="Times New Roman" w:cs="Times New Roman"/>
          <w:sz w:val="24"/>
          <w:szCs w:val="20"/>
          <w:lang w:val="en-GB"/>
        </w:rPr>
        <w:t>Figure A1-13 shows the radar medium pulse (cosine-square shape for the rising edge and falling edge) and the normalized power spectrum (shape pulse and rectangular pulse). The spectrum of the shape pulse has better emission levels outside the main lobe than the spectrum of the rectangular (rec) pulse.</w:t>
      </w:r>
      <w:bookmarkEnd w:id="7"/>
    </w:p>
    <w:p w14:paraId="188D3098"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8" w:name="_Hlk523151277"/>
      <w:r w:rsidRPr="00AC298E">
        <w:rPr>
          <w:rFonts w:ascii="Times New Roman" w:eastAsia="Times New Roman" w:hAnsi="Times New Roman" w:cs="Times New Roman"/>
          <w:caps/>
          <w:sz w:val="20"/>
          <w:szCs w:val="20"/>
          <w:lang w:val="en-GB"/>
        </w:rPr>
        <w:lastRenderedPageBreak/>
        <w:t>Figure A1-13</w:t>
      </w:r>
    </w:p>
    <w:p w14:paraId="7B8DF33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C298E" w:rsidRPr="00AC298E" w14:paraId="5FFF9831" w14:textId="77777777" w:rsidTr="008D3CDF">
        <w:tc>
          <w:tcPr>
            <w:tcW w:w="4927" w:type="dxa"/>
          </w:tcPr>
          <w:bookmarkEnd w:id="8"/>
          <w:p w14:paraId="0FB9319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3D9F44C" wp14:editId="2B7DB6D1">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EB0642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0DB340A" wp14:editId="44681B61">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B7E701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9" w:name="_Hlk523152623"/>
      <w:r w:rsidRPr="00AC298E">
        <w:rPr>
          <w:rFonts w:ascii="Times New Roman" w:eastAsia="Times New Roman" w:hAnsi="Times New Roman" w:cs="Times New Roman"/>
          <w:sz w:val="24"/>
          <w:szCs w:val="20"/>
          <w:lang w:val="en-GB"/>
        </w:rPr>
        <w:t>Figure A1-14 shows the 7 dB radar pulse compression gain for LFM medium pulses (shape pulse and rec pulse) and the 10 dB radar pulse compression gain for NLFM medium pulses (shape pulse and rec pulse). It is interesting to note that the main lobe of the NLFM pulse is wider than that of the LFM pulse, which confirmed with the tighter spectrum shape of the NLFM pulse than that of the LFM pulse as shown in Figure A1-15. Compressing in frequency results in expanding in time.</w:t>
      </w:r>
    </w:p>
    <w:bookmarkEnd w:id="9"/>
    <w:p w14:paraId="6C9EBF20"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A1-14</w:t>
      </w:r>
    </w:p>
    <w:p w14:paraId="2117253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pulse compression on the radar medium pulse</w:t>
      </w:r>
    </w:p>
    <w:tbl>
      <w:tblPr>
        <w:tblStyle w:val="TableGrid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477"/>
      </w:tblGrid>
      <w:tr w:rsidR="00AC298E" w:rsidRPr="00AC298E" w14:paraId="691115AD" w14:textId="77777777" w:rsidTr="008D3CDF">
        <w:tc>
          <w:tcPr>
            <w:tcW w:w="5297" w:type="dxa"/>
          </w:tcPr>
          <w:p w14:paraId="0FFC5D5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8EF3778" wp14:editId="3C2FF1A0">
                  <wp:extent cx="3063240" cy="2432304"/>
                  <wp:effectExtent l="0" t="0" r="381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4525" t="6024" r="7224"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7" w:type="dxa"/>
          </w:tcPr>
          <w:p w14:paraId="5F94C33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6556AB5" wp14:editId="65EB6497">
                  <wp:extent cx="3063240" cy="2432304"/>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4525" t="6024" r="7192"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F7976B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10" w:name="_Hlk523151379"/>
      <w:r w:rsidRPr="00AC298E">
        <w:rPr>
          <w:rFonts w:ascii="Times New Roman" w:eastAsia="Times New Roman" w:hAnsi="Times New Roman" w:cs="Times New Roman"/>
          <w:caps/>
          <w:sz w:val="20"/>
          <w:szCs w:val="20"/>
          <w:lang w:val="en-GB"/>
        </w:rPr>
        <w:lastRenderedPageBreak/>
        <w:t>Figure A1-15</w:t>
      </w:r>
    </w:p>
    <w:p w14:paraId="01CD629E"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normalized power spectrum</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158"/>
      </w:tblGrid>
      <w:tr w:rsidR="00AC298E" w:rsidRPr="00AC298E" w14:paraId="5D72F58E" w14:textId="77777777" w:rsidTr="008D3CDF">
        <w:tc>
          <w:tcPr>
            <w:tcW w:w="5049" w:type="dxa"/>
          </w:tcPr>
          <w:bookmarkEnd w:id="10"/>
          <w:p w14:paraId="3F4D0A1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27ECF99" wp14:editId="25EED2C9">
                  <wp:extent cx="3044952" cy="2505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58" w:type="dxa"/>
          </w:tcPr>
          <w:p w14:paraId="0988BAC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56193752" wp14:editId="206C1783">
                  <wp:extent cx="3044952" cy="2505456"/>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E43337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A1-16 shows the 7 dB radar pulse compression gain for LFM long pulses (shape pulse and rec pulse) and the 14 dB radar pulse compression gain for NLFM long pulses (shape pulse and rec pulse).  It is interesting to note that the main lobe of the NLFM pulse is wider than that of the LFM pulse.</w:t>
      </w:r>
    </w:p>
    <w:p w14:paraId="131903E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A1-16 </w:t>
      </w:r>
    </w:p>
    <w:p w14:paraId="41B7F2A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pulse compression on the radar long pulse</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110"/>
      </w:tblGrid>
      <w:tr w:rsidR="00AC298E" w:rsidRPr="00AC298E" w14:paraId="748E33AD" w14:textId="77777777" w:rsidTr="008D3CDF">
        <w:tc>
          <w:tcPr>
            <w:tcW w:w="5032" w:type="dxa"/>
          </w:tcPr>
          <w:p w14:paraId="48E42DC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DCEC472" wp14:editId="30532AAC">
                  <wp:extent cx="3099816" cy="2505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75" w:type="dxa"/>
          </w:tcPr>
          <w:p w14:paraId="74BC3D7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0198D9A3" wp14:editId="5FE1EAD3">
                  <wp:extent cx="3099816" cy="250545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E61580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following assumptions are made for the purpose of this example: the System 8 radar is required to meet a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of 80%, the target is a Swerling I with 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 and the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is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xml:space="preserve">.  Table A1-4 </w:t>
      </w:r>
      <w:r w:rsidRPr="00AC298E">
        <w:rPr>
          <w:rFonts w:ascii="Times New Roman" w:eastAsia="Times New Roman" w:hAnsi="Times New Roman" w:cs="Times New Roman"/>
          <w:sz w:val="24"/>
          <w:szCs w:val="20"/>
          <w:lang w:val="en-GB"/>
        </w:rPr>
        <w:lastRenderedPageBreak/>
        <w:t>shows the derivation of the single-pulse (long pulse (LP)) received signal-to-noise from a target 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w:t>
      </w:r>
    </w:p>
    <w:p w14:paraId="477AD8D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[Editor’s note: add the equation or a description of the derivation for Table A1-4]</w:t>
      </w:r>
    </w:p>
    <w:p w14:paraId="4EDD70D8"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A1-4</w:t>
      </w:r>
    </w:p>
    <w:p w14:paraId="203EE5E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Derived single-pulse received signal-to-noise for a 2.2 m</w:t>
      </w:r>
      <w:r w:rsidRPr="00AC298E">
        <w:rPr>
          <w:rFonts w:ascii="Times New Roman Bold" w:eastAsia="Times New Roman" w:hAnsi="Times New Roman Bold" w:cs="Times New Roman"/>
          <w:b/>
          <w:sz w:val="20"/>
          <w:szCs w:val="20"/>
          <w:vertAlign w:val="superscript"/>
          <w:lang w:val="en-GB"/>
        </w:rPr>
        <w:t>2</w:t>
      </w:r>
      <w:r w:rsidRPr="00AC298E">
        <w:rPr>
          <w:rFonts w:ascii="Times New Roman Bold" w:eastAsia="Times New Roman" w:hAnsi="Times New Roman Bold" w:cs="Times New Roman"/>
          <w:b/>
          <w:sz w:val="20"/>
          <w:szCs w:val="20"/>
          <w:lang w:val="en-GB"/>
        </w:rPr>
        <w:t xml:space="preserve"> RCS target at 200 NM</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AC298E" w:rsidRPr="00AC298E" w14:paraId="521CAD22" w14:textId="77777777" w:rsidTr="008D3CDF">
        <w:trPr>
          <w:trHeight w:val="300"/>
        </w:trPr>
        <w:tc>
          <w:tcPr>
            <w:tcW w:w="4590" w:type="dxa"/>
            <w:shd w:val="clear" w:color="auto" w:fill="auto"/>
            <w:noWrap/>
            <w:vAlign w:val="bottom"/>
            <w:hideMark/>
          </w:tcPr>
          <w:p w14:paraId="2806F483"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rPr>
            </w:pPr>
            <w:r w:rsidRPr="00AC298E">
              <w:rPr>
                <w:rFonts w:ascii="Times New Roman" w:eastAsia="????" w:hAnsi="Times New Roman" w:cs="Times New Roman"/>
                <w:b/>
                <w:bCs/>
              </w:rPr>
              <w:t>Parameters</w:t>
            </w:r>
          </w:p>
        </w:tc>
        <w:tc>
          <w:tcPr>
            <w:tcW w:w="1620" w:type="dxa"/>
          </w:tcPr>
          <w:p w14:paraId="2DDF0967"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Units</w:t>
            </w:r>
          </w:p>
        </w:tc>
        <w:tc>
          <w:tcPr>
            <w:tcW w:w="1710" w:type="dxa"/>
            <w:shd w:val="clear" w:color="auto" w:fill="auto"/>
            <w:noWrap/>
            <w:vAlign w:val="bottom"/>
            <w:hideMark/>
          </w:tcPr>
          <w:p w14:paraId="607876A7"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 xml:space="preserve">LP (113 </w:t>
            </w:r>
            <w:r w:rsidRPr="00AC298E">
              <w:rPr>
                <w:rFonts w:ascii="Times New Roman" w:eastAsia="????" w:hAnsi="Times New Roman" w:cs="Times New Roman"/>
                <w:b/>
                <w:bCs/>
              </w:rPr>
              <w:t>µs</w:t>
            </w:r>
            <w:r w:rsidRPr="00AC298E">
              <w:rPr>
                <w:rFonts w:ascii="Times New Roman" w:eastAsia="????" w:hAnsi="Times New Roman" w:cs="Times New Roman"/>
                <w:b/>
                <w:bCs/>
                <w:color w:val="000000"/>
              </w:rPr>
              <w:t>)</w:t>
            </w:r>
          </w:p>
        </w:tc>
        <w:tc>
          <w:tcPr>
            <w:tcW w:w="1710" w:type="dxa"/>
            <w:shd w:val="clear" w:color="auto" w:fill="auto"/>
            <w:noWrap/>
            <w:vAlign w:val="bottom"/>
            <w:hideMark/>
          </w:tcPr>
          <w:p w14:paraId="086CD464"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 xml:space="preserve">LP (115.5 </w:t>
            </w:r>
            <w:r w:rsidRPr="00AC298E">
              <w:rPr>
                <w:rFonts w:ascii="Times New Roman" w:eastAsia="????" w:hAnsi="Times New Roman" w:cs="Times New Roman"/>
                <w:b/>
                <w:bCs/>
              </w:rPr>
              <w:t>µs)</w:t>
            </w:r>
          </w:p>
        </w:tc>
      </w:tr>
      <w:tr w:rsidR="00AC298E" w:rsidRPr="00AC298E" w14:paraId="4E70700B" w14:textId="77777777" w:rsidTr="008D3CDF">
        <w:trPr>
          <w:trHeight w:val="300"/>
        </w:trPr>
        <w:tc>
          <w:tcPr>
            <w:tcW w:w="4590" w:type="dxa"/>
            <w:shd w:val="clear" w:color="auto" w:fill="auto"/>
            <w:noWrap/>
            <w:vAlign w:val="bottom"/>
            <w:hideMark/>
          </w:tcPr>
          <w:p w14:paraId="312AE305"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P = Transmit power, (50kW LP)</w:t>
            </w:r>
          </w:p>
        </w:tc>
        <w:tc>
          <w:tcPr>
            <w:tcW w:w="1620" w:type="dxa"/>
          </w:tcPr>
          <w:p w14:paraId="5553FF5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w:t>
            </w:r>
          </w:p>
        </w:tc>
        <w:tc>
          <w:tcPr>
            <w:tcW w:w="1710" w:type="dxa"/>
            <w:shd w:val="clear" w:color="auto" w:fill="auto"/>
            <w:noWrap/>
            <w:vAlign w:val="bottom"/>
            <w:hideMark/>
          </w:tcPr>
          <w:p w14:paraId="1277CC9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46.99</w:t>
            </w:r>
          </w:p>
        </w:tc>
        <w:tc>
          <w:tcPr>
            <w:tcW w:w="1710" w:type="dxa"/>
            <w:shd w:val="clear" w:color="auto" w:fill="auto"/>
            <w:noWrap/>
            <w:vAlign w:val="bottom"/>
            <w:hideMark/>
          </w:tcPr>
          <w:p w14:paraId="18F01C0A"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46.99</w:t>
            </w:r>
          </w:p>
        </w:tc>
      </w:tr>
      <w:tr w:rsidR="00AC298E" w:rsidRPr="00AC298E" w14:paraId="2C8BA2C9" w14:textId="77777777" w:rsidTr="008D3CDF">
        <w:trPr>
          <w:trHeight w:val="300"/>
        </w:trPr>
        <w:tc>
          <w:tcPr>
            <w:tcW w:w="4590" w:type="dxa"/>
            <w:shd w:val="clear" w:color="auto" w:fill="auto"/>
            <w:noWrap/>
            <w:vAlign w:val="bottom"/>
            <w:hideMark/>
          </w:tcPr>
          <w:p w14:paraId="4A87299E"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G = Max antenna gain</w:t>
            </w:r>
          </w:p>
        </w:tc>
        <w:tc>
          <w:tcPr>
            <w:tcW w:w="1620" w:type="dxa"/>
          </w:tcPr>
          <w:p w14:paraId="3E54612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dBi</w:t>
            </w:r>
          </w:p>
        </w:tc>
        <w:tc>
          <w:tcPr>
            <w:tcW w:w="1710" w:type="dxa"/>
            <w:shd w:val="clear" w:color="auto" w:fill="auto"/>
            <w:noWrap/>
            <w:vAlign w:val="bottom"/>
            <w:hideMark/>
          </w:tcPr>
          <w:p w14:paraId="461FC4F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35.00</w:t>
            </w:r>
          </w:p>
        </w:tc>
        <w:tc>
          <w:tcPr>
            <w:tcW w:w="1710" w:type="dxa"/>
            <w:shd w:val="clear" w:color="auto" w:fill="auto"/>
            <w:noWrap/>
            <w:vAlign w:val="bottom"/>
            <w:hideMark/>
          </w:tcPr>
          <w:p w14:paraId="4BD459F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35.00</w:t>
            </w:r>
          </w:p>
        </w:tc>
      </w:tr>
      <w:tr w:rsidR="00AC298E" w:rsidRPr="00AC298E" w14:paraId="4AF674B5" w14:textId="77777777" w:rsidTr="008D3CDF">
        <w:trPr>
          <w:trHeight w:val="300"/>
        </w:trPr>
        <w:tc>
          <w:tcPr>
            <w:tcW w:w="4590" w:type="dxa"/>
            <w:shd w:val="clear" w:color="auto" w:fill="auto"/>
            <w:noWrap/>
            <w:vAlign w:val="bottom"/>
            <w:hideMark/>
          </w:tcPr>
          <w:p w14:paraId="03F0B4E4"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Carrier frequency (1 240-1 350 MHz)</w:t>
            </w:r>
          </w:p>
        </w:tc>
        <w:tc>
          <w:tcPr>
            <w:tcW w:w="1620" w:type="dxa"/>
          </w:tcPr>
          <w:p w14:paraId="4458475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MHz</w:t>
            </w:r>
          </w:p>
        </w:tc>
        <w:tc>
          <w:tcPr>
            <w:tcW w:w="1710" w:type="dxa"/>
            <w:shd w:val="clear" w:color="auto" w:fill="auto"/>
            <w:noWrap/>
            <w:vAlign w:val="bottom"/>
            <w:hideMark/>
          </w:tcPr>
          <w:p w14:paraId="09B5135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1 350</w:t>
            </w:r>
          </w:p>
        </w:tc>
        <w:tc>
          <w:tcPr>
            <w:tcW w:w="1710" w:type="dxa"/>
            <w:shd w:val="clear" w:color="auto" w:fill="auto"/>
            <w:noWrap/>
            <w:vAlign w:val="bottom"/>
            <w:hideMark/>
          </w:tcPr>
          <w:p w14:paraId="02B3E8C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1 350</w:t>
            </w:r>
          </w:p>
        </w:tc>
      </w:tr>
      <w:tr w:rsidR="00AC298E" w:rsidRPr="00AC298E" w14:paraId="35709A2F" w14:textId="77777777" w:rsidTr="008D3CDF">
        <w:trPr>
          <w:trHeight w:val="300"/>
        </w:trPr>
        <w:tc>
          <w:tcPr>
            <w:tcW w:w="4590" w:type="dxa"/>
            <w:shd w:val="clear" w:color="auto" w:fill="auto"/>
            <w:noWrap/>
            <w:vAlign w:val="bottom"/>
            <w:hideMark/>
          </w:tcPr>
          <w:p w14:paraId="6BE8301A"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Wavelength</w:t>
            </w:r>
          </w:p>
        </w:tc>
        <w:tc>
          <w:tcPr>
            <w:tcW w:w="1620" w:type="dxa"/>
          </w:tcPr>
          <w:p w14:paraId="458A38F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w:t>
            </w:r>
          </w:p>
        </w:tc>
        <w:tc>
          <w:tcPr>
            <w:tcW w:w="1710" w:type="dxa"/>
            <w:shd w:val="clear" w:color="auto" w:fill="auto"/>
            <w:noWrap/>
            <w:vAlign w:val="bottom"/>
            <w:hideMark/>
          </w:tcPr>
          <w:p w14:paraId="62B7A48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0.22</w:t>
            </w:r>
          </w:p>
        </w:tc>
        <w:tc>
          <w:tcPr>
            <w:tcW w:w="1710" w:type="dxa"/>
            <w:shd w:val="clear" w:color="auto" w:fill="auto"/>
            <w:noWrap/>
            <w:vAlign w:val="bottom"/>
            <w:hideMark/>
          </w:tcPr>
          <w:p w14:paraId="3A2EEE1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0.22</w:t>
            </w:r>
          </w:p>
        </w:tc>
      </w:tr>
      <w:tr w:rsidR="00AC298E" w:rsidRPr="00AC298E" w14:paraId="5008E554" w14:textId="77777777" w:rsidTr="008D3CDF">
        <w:trPr>
          <w:trHeight w:val="300"/>
        </w:trPr>
        <w:tc>
          <w:tcPr>
            <w:tcW w:w="4590" w:type="dxa"/>
            <w:shd w:val="clear" w:color="auto" w:fill="auto"/>
            <w:noWrap/>
            <w:vAlign w:val="bottom"/>
            <w:hideMark/>
          </w:tcPr>
          <w:p w14:paraId="3BD7CEE6"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Target cross section area</w:t>
            </w:r>
          </w:p>
        </w:tc>
        <w:tc>
          <w:tcPr>
            <w:tcW w:w="1620" w:type="dxa"/>
          </w:tcPr>
          <w:p w14:paraId="61290E84"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w:t>
            </w:r>
            <w:r w:rsidRPr="00AC298E">
              <w:rPr>
                <w:rFonts w:ascii="Times New Roman" w:eastAsia="Times New Roman" w:hAnsi="Times New Roman" w:cs="Times New Roman"/>
                <w:color w:val="000000"/>
                <w:sz w:val="24"/>
                <w:szCs w:val="24"/>
                <w:vertAlign w:val="superscript"/>
              </w:rPr>
              <w:t>2</w:t>
            </w:r>
          </w:p>
        </w:tc>
        <w:tc>
          <w:tcPr>
            <w:tcW w:w="1710" w:type="dxa"/>
            <w:shd w:val="clear" w:color="auto" w:fill="auto"/>
            <w:noWrap/>
            <w:vAlign w:val="bottom"/>
            <w:hideMark/>
          </w:tcPr>
          <w:p w14:paraId="7F1ECA4C"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2.20</w:t>
            </w:r>
          </w:p>
        </w:tc>
        <w:tc>
          <w:tcPr>
            <w:tcW w:w="1710" w:type="dxa"/>
            <w:shd w:val="clear" w:color="auto" w:fill="auto"/>
            <w:noWrap/>
            <w:vAlign w:val="bottom"/>
            <w:hideMark/>
          </w:tcPr>
          <w:p w14:paraId="5B43B87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2.20</w:t>
            </w:r>
          </w:p>
        </w:tc>
      </w:tr>
      <w:tr w:rsidR="00AC298E" w:rsidRPr="00AC298E" w14:paraId="615AE837" w14:textId="77777777" w:rsidTr="008D3CDF">
        <w:trPr>
          <w:trHeight w:val="300"/>
        </w:trPr>
        <w:tc>
          <w:tcPr>
            <w:tcW w:w="4590" w:type="dxa"/>
            <w:shd w:val="clear" w:color="auto" w:fill="auto"/>
            <w:noWrap/>
            <w:vAlign w:val="bottom"/>
            <w:hideMark/>
          </w:tcPr>
          <w:p w14:paraId="0052AC86" w14:textId="77777777" w:rsidR="00AC298E" w:rsidRPr="00AC298E" w:rsidRDefault="00AC298E" w:rsidP="00AC298E">
            <w:pPr>
              <w:spacing w:after="0" w:line="240" w:lineRule="auto"/>
              <w:rPr>
                <w:rFonts w:ascii="Times New Roman" w:eastAsia="Times New Roman" w:hAnsi="Times New Roman" w:cs="Times New Roman"/>
                <w:sz w:val="24"/>
                <w:szCs w:val="24"/>
              </w:rPr>
            </w:pPr>
            <w:r w:rsidRPr="00AC298E">
              <w:rPr>
                <w:rFonts w:ascii="Times New Roman" w:eastAsia="Times New Roman" w:hAnsi="Times New Roman" w:cs="Times New Roman"/>
                <w:sz w:val="24"/>
                <w:szCs w:val="24"/>
              </w:rPr>
              <w:t>Transmit pulse width (115.5+/-2.5 µs)</w:t>
            </w:r>
          </w:p>
        </w:tc>
        <w:tc>
          <w:tcPr>
            <w:tcW w:w="1620" w:type="dxa"/>
          </w:tcPr>
          <w:p w14:paraId="7EB13E7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s</w:t>
            </w:r>
          </w:p>
        </w:tc>
        <w:tc>
          <w:tcPr>
            <w:tcW w:w="1710" w:type="dxa"/>
            <w:shd w:val="clear" w:color="auto" w:fill="auto"/>
            <w:noWrap/>
            <w:vAlign w:val="bottom"/>
            <w:hideMark/>
          </w:tcPr>
          <w:p w14:paraId="70B60E0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1.130E-04</w:t>
            </w:r>
          </w:p>
        </w:tc>
        <w:tc>
          <w:tcPr>
            <w:tcW w:w="1710" w:type="dxa"/>
            <w:shd w:val="clear" w:color="auto" w:fill="auto"/>
            <w:noWrap/>
            <w:vAlign w:val="bottom"/>
            <w:hideMark/>
          </w:tcPr>
          <w:p w14:paraId="134536F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1.155E-04</w:t>
            </w:r>
          </w:p>
        </w:tc>
      </w:tr>
      <w:tr w:rsidR="00AC298E" w:rsidRPr="00AC298E" w14:paraId="0198F367" w14:textId="77777777" w:rsidTr="008D3CDF">
        <w:trPr>
          <w:trHeight w:val="300"/>
        </w:trPr>
        <w:tc>
          <w:tcPr>
            <w:tcW w:w="4590" w:type="dxa"/>
            <w:shd w:val="clear" w:color="auto" w:fill="auto"/>
            <w:noWrap/>
            <w:vAlign w:val="bottom"/>
            <w:hideMark/>
          </w:tcPr>
          <w:p w14:paraId="778B662F" w14:textId="77777777" w:rsidR="00AC298E" w:rsidRPr="00AC298E" w:rsidRDefault="00AC298E" w:rsidP="00AC298E">
            <w:pPr>
              <w:spacing w:after="0" w:line="240" w:lineRule="auto"/>
              <w:rPr>
                <w:rFonts w:ascii="Times New Roman" w:eastAsia="Times New Roman" w:hAnsi="Times New Roman" w:cs="Times New Roman"/>
                <w:b/>
                <w:bCs/>
                <w:i/>
                <w:iCs/>
                <w:color w:val="FF0000"/>
                <w:sz w:val="24"/>
                <w:szCs w:val="24"/>
              </w:rPr>
            </w:pPr>
            <w:r w:rsidRPr="00AC298E">
              <w:rPr>
                <w:rFonts w:ascii="Times New Roman" w:eastAsia="Times New Roman" w:hAnsi="Times New Roman" w:cs="Times New Roman"/>
                <w:b/>
                <w:bCs/>
                <w:i/>
                <w:iCs/>
                <w:sz w:val="24"/>
                <w:szCs w:val="24"/>
              </w:rPr>
              <w:t>Receiver</w:t>
            </w:r>
          </w:p>
        </w:tc>
        <w:tc>
          <w:tcPr>
            <w:tcW w:w="1620" w:type="dxa"/>
          </w:tcPr>
          <w:p w14:paraId="39DC21F8" w14:textId="77777777" w:rsidR="00AC298E" w:rsidRPr="00AC298E" w:rsidRDefault="00AC298E" w:rsidP="00AC298E">
            <w:pPr>
              <w:spacing w:after="0" w:line="240" w:lineRule="auto"/>
              <w:rPr>
                <w:rFonts w:ascii="Times New Roman" w:eastAsia="Times New Roman" w:hAnsi="Times New Roman" w:cs="Times New Roman"/>
                <w:sz w:val="24"/>
                <w:szCs w:val="24"/>
              </w:rPr>
            </w:pPr>
          </w:p>
        </w:tc>
        <w:tc>
          <w:tcPr>
            <w:tcW w:w="1710" w:type="dxa"/>
            <w:shd w:val="clear" w:color="auto" w:fill="auto"/>
            <w:noWrap/>
            <w:vAlign w:val="bottom"/>
            <w:hideMark/>
          </w:tcPr>
          <w:p w14:paraId="4D0FFB8A" w14:textId="77777777" w:rsidR="00AC298E" w:rsidRPr="00AC298E" w:rsidRDefault="00AC298E" w:rsidP="00AC298E">
            <w:pPr>
              <w:spacing w:after="0" w:line="240" w:lineRule="auto"/>
              <w:rPr>
                <w:rFonts w:ascii="Times New Roman" w:eastAsia="Times New Roman" w:hAnsi="Times New Roman" w:cs="Times New Roman"/>
                <w:sz w:val="24"/>
                <w:szCs w:val="24"/>
              </w:rPr>
            </w:pPr>
          </w:p>
        </w:tc>
        <w:tc>
          <w:tcPr>
            <w:tcW w:w="1710" w:type="dxa"/>
            <w:shd w:val="clear" w:color="auto" w:fill="auto"/>
            <w:noWrap/>
            <w:vAlign w:val="bottom"/>
            <w:hideMark/>
          </w:tcPr>
          <w:p w14:paraId="7931ABCE" w14:textId="77777777" w:rsidR="00AC298E" w:rsidRPr="00AC298E" w:rsidRDefault="00AC298E" w:rsidP="00AC298E">
            <w:pPr>
              <w:spacing w:after="0" w:line="240" w:lineRule="auto"/>
              <w:rPr>
                <w:rFonts w:ascii="Times New Roman" w:eastAsia="Times New Roman" w:hAnsi="Times New Roman" w:cs="Times New Roman"/>
                <w:sz w:val="24"/>
                <w:szCs w:val="24"/>
              </w:rPr>
            </w:pPr>
          </w:p>
        </w:tc>
      </w:tr>
      <w:tr w:rsidR="00AC298E" w:rsidRPr="00AC298E" w14:paraId="2D578031" w14:textId="77777777" w:rsidTr="008D3CDF">
        <w:trPr>
          <w:trHeight w:val="300"/>
        </w:trPr>
        <w:tc>
          <w:tcPr>
            <w:tcW w:w="4590" w:type="dxa"/>
            <w:shd w:val="clear" w:color="auto" w:fill="auto"/>
            <w:noWrap/>
            <w:vAlign w:val="bottom"/>
            <w:hideMark/>
          </w:tcPr>
          <w:p w14:paraId="63BE69BE"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Thermal noise, No</w:t>
            </w:r>
          </w:p>
        </w:tc>
        <w:tc>
          <w:tcPr>
            <w:tcW w:w="1620" w:type="dxa"/>
          </w:tcPr>
          <w:p w14:paraId="1AEB8820"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dBW/Hz</w:t>
            </w:r>
          </w:p>
        </w:tc>
        <w:tc>
          <w:tcPr>
            <w:tcW w:w="1710" w:type="dxa"/>
            <w:shd w:val="clear" w:color="auto" w:fill="auto"/>
            <w:noWrap/>
            <w:vAlign w:val="bottom"/>
            <w:hideMark/>
          </w:tcPr>
          <w:p w14:paraId="58D1FA5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-203.98</w:t>
            </w:r>
          </w:p>
        </w:tc>
        <w:tc>
          <w:tcPr>
            <w:tcW w:w="1710" w:type="dxa"/>
            <w:shd w:val="clear" w:color="auto" w:fill="auto"/>
            <w:noWrap/>
            <w:vAlign w:val="bottom"/>
            <w:hideMark/>
          </w:tcPr>
          <w:p w14:paraId="0A7E60E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-203.98</w:t>
            </w:r>
          </w:p>
        </w:tc>
      </w:tr>
      <w:tr w:rsidR="00AC298E" w:rsidRPr="00AC298E" w14:paraId="7B35C1C6" w14:textId="77777777" w:rsidTr="008D3CDF">
        <w:trPr>
          <w:trHeight w:val="300"/>
        </w:trPr>
        <w:tc>
          <w:tcPr>
            <w:tcW w:w="4590" w:type="dxa"/>
            <w:shd w:val="clear" w:color="auto" w:fill="auto"/>
            <w:noWrap/>
            <w:vAlign w:val="bottom"/>
            <w:hideMark/>
          </w:tcPr>
          <w:p w14:paraId="10DD9339"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figure, F</w:t>
            </w:r>
          </w:p>
        </w:tc>
        <w:tc>
          <w:tcPr>
            <w:tcW w:w="1620" w:type="dxa"/>
          </w:tcPr>
          <w:p w14:paraId="1F65A6C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19BB2B0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3.20</w:t>
            </w:r>
          </w:p>
        </w:tc>
        <w:tc>
          <w:tcPr>
            <w:tcW w:w="1710" w:type="dxa"/>
            <w:shd w:val="clear" w:color="auto" w:fill="auto"/>
            <w:noWrap/>
            <w:vAlign w:val="bottom"/>
            <w:hideMark/>
          </w:tcPr>
          <w:p w14:paraId="3C6EA17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3.20</w:t>
            </w:r>
          </w:p>
        </w:tc>
      </w:tr>
      <w:tr w:rsidR="00AC298E" w:rsidRPr="00AC298E" w14:paraId="0E4D28BE" w14:textId="77777777" w:rsidTr="008D3CDF">
        <w:trPr>
          <w:trHeight w:val="300"/>
        </w:trPr>
        <w:tc>
          <w:tcPr>
            <w:tcW w:w="4590" w:type="dxa"/>
            <w:shd w:val="clear" w:color="auto" w:fill="auto"/>
            <w:noWrap/>
            <w:vAlign w:val="bottom"/>
            <w:hideMark/>
          </w:tcPr>
          <w:p w14:paraId="5857BDD1"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No + F</w:t>
            </w:r>
          </w:p>
        </w:tc>
        <w:tc>
          <w:tcPr>
            <w:tcW w:w="1620" w:type="dxa"/>
          </w:tcPr>
          <w:p w14:paraId="3919E28D"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dBW/Hz</w:t>
            </w:r>
          </w:p>
        </w:tc>
        <w:tc>
          <w:tcPr>
            <w:tcW w:w="1710" w:type="dxa"/>
            <w:shd w:val="clear" w:color="auto" w:fill="auto"/>
            <w:noWrap/>
            <w:vAlign w:val="bottom"/>
            <w:hideMark/>
          </w:tcPr>
          <w:p w14:paraId="31151D1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-200.78</w:t>
            </w:r>
          </w:p>
        </w:tc>
        <w:tc>
          <w:tcPr>
            <w:tcW w:w="1710" w:type="dxa"/>
            <w:shd w:val="clear" w:color="auto" w:fill="auto"/>
            <w:noWrap/>
            <w:vAlign w:val="bottom"/>
            <w:hideMark/>
          </w:tcPr>
          <w:p w14:paraId="12096AA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-200.78</w:t>
            </w:r>
          </w:p>
        </w:tc>
      </w:tr>
      <w:tr w:rsidR="00AC298E" w:rsidRPr="00AC298E" w14:paraId="59B81E7D" w14:textId="77777777" w:rsidTr="008D3CDF">
        <w:trPr>
          <w:trHeight w:val="300"/>
        </w:trPr>
        <w:tc>
          <w:tcPr>
            <w:tcW w:w="4590" w:type="dxa"/>
            <w:shd w:val="clear" w:color="auto" w:fill="auto"/>
            <w:noWrap/>
            <w:vAlign w:val="bottom"/>
            <w:hideMark/>
          </w:tcPr>
          <w:p w14:paraId="4120AA9C"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bandwidth</w:t>
            </w:r>
          </w:p>
        </w:tc>
        <w:tc>
          <w:tcPr>
            <w:tcW w:w="1620" w:type="dxa"/>
          </w:tcPr>
          <w:p w14:paraId="1D3DF53F"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Hz</w:t>
            </w:r>
          </w:p>
        </w:tc>
        <w:tc>
          <w:tcPr>
            <w:tcW w:w="1710" w:type="dxa"/>
            <w:shd w:val="clear" w:color="auto" w:fill="auto"/>
            <w:noWrap/>
            <w:vAlign w:val="bottom"/>
            <w:hideMark/>
          </w:tcPr>
          <w:p w14:paraId="6CF62BCE"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8 849.56</w:t>
            </w:r>
          </w:p>
        </w:tc>
        <w:tc>
          <w:tcPr>
            <w:tcW w:w="1710" w:type="dxa"/>
            <w:shd w:val="clear" w:color="auto" w:fill="auto"/>
            <w:noWrap/>
            <w:vAlign w:val="bottom"/>
            <w:hideMark/>
          </w:tcPr>
          <w:p w14:paraId="3AFB675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8 658.01</w:t>
            </w:r>
          </w:p>
        </w:tc>
      </w:tr>
      <w:tr w:rsidR="00AC298E" w:rsidRPr="00AC298E" w14:paraId="0A6D086D" w14:textId="77777777" w:rsidTr="008D3CDF">
        <w:trPr>
          <w:trHeight w:val="300"/>
        </w:trPr>
        <w:tc>
          <w:tcPr>
            <w:tcW w:w="4590" w:type="dxa"/>
            <w:shd w:val="clear" w:color="auto" w:fill="auto"/>
            <w:noWrap/>
            <w:vAlign w:val="bottom"/>
            <w:hideMark/>
          </w:tcPr>
          <w:p w14:paraId="07768FDC"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System Loss</w:t>
            </w:r>
          </w:p>
        </w:tc>
        <w:tc>
          <w:tcPr>
            <w:tcW w:w="1620" w:type="dxa"/>
          </w:tcPr>
          <w:p w14:paraId="6A79945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553D520E"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1.00</w:t>
            </w:r>
          </w:p>
        </w:tc>
        <w:tc>
          <w:tcPr>
            <w:tcW w:w="1710" w:type="dxa"/>
            <w:shd w:val="clear" w:color="auto" w:fill="auto"/>
            <w:noWrap/>
            <w:vAlign w:val="bottom"/>
            <w:hideMark/>
          </w:tcPr>
          <w:p w14:paraId="2C81CB9D"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1.00</w:t>
            </w:r>
          </w:p>
        </w:tc>
      </w:tr>
      <w:tr w:rsidR="00AC298E" w:rsidRPr="00AC298E" w14:paraId="2D0329AA" w14:textId="77777777" w:rsidTr="008D3CDF">
        <w:trPr>
          <w:trHeight w:val="300"/>
        </w:trPr>
        <w:tc>
          <w:tcPr>
            <w:tcW w:w="4590" w:type="dxa"/>
            <w:shd w:val="clear" w:color="auto" w:fill="auto"/>
            <w:noWrap/>
            <w:vAlign w:val="bottom"/>
            <w:hideMark/>
          </w:tcPr>
          <w:p w14:paraId="13E8EE87"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Range, 200 NM, in dB</w:t>
            </w:r>
          </w:p>
        </w:tc>
        <w:tc>
          <w:tcPr>
            <w:tcW w:w="1620" w:type="dxa"/>
          </w:tcPr>
          <w:p w14:paraId="6A137BF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0887CB8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55.69</w:t>
            </w:r>
          </w:p>
        </w:tc>
        <w:tc>
          <w:tcPr>
            <w:tcW w:w="1710" w:type="dxa"/>
            <w:shd w:val="clear" w:color="auto" w:fill="auto"/>
            <w:noWrap/>
            <w:vAlign w:val="bottom"/>
            <w:hideMark/>
          </w:tcPr>
          <w:p w14:paraId="5C97221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55.69</w:t>
            </w:r>
          </w:p>
        </w:tc>
      </w:tr>
      <w:tr w:rsidR="00AC298E" w:rsidRPr="00AC298E" w14:paraId="462874A0" w14:textId="77777777" w:rsidTr="008D3CDF">
        <w:trPr>
          <w:trHeight w:val="300"/>
        </w:trPr>
        <w:tc>
          <w:tcPr>
            <w:tcW w:w="4590" w:type="dxa"/>
            <w:shd w:val="clear" w:color="auto" w:fill="auto"/>
            <w:noWrap/>
            <w:vAlign w:val="bottom"/>
            <w:hideMark/>
          </w:tcPr>
          <w:p w14:paraId="6D6234C6"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Received single-pulse S/N from 200 NM</w:t>
            </w:r>
          </w:p>
        </w:tc>
        <w:tc>
          <w:tcPr>
            <w:tcW w:w="1620" w:type="dxa"/>
          </w:tcPr>
          <w:p w14:paraId="6B8F7DD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7ADBD9A7"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11.93</w:t>
            </w:r>
          </w:p>
        </w:tc>
        <w:tc>
          <w:tcPr>
            <w:tcW w:w="1710" w:type="dxa"/>
            <w:shd w:val="clear" w:color="auto" w:fill="auto"/>
            <w:noWrap/>
            <w:vAlign w:val="bottom"/>
            <w:hideMark/>
          </w:tcPr>
          <w:p w14:paraId="5F39C431"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12.03</w:t>
            </w:r>
          </w:p>
        </w:tc>
      </w:tr>
    </w:tbl>
    <w:p w14:paraId="190EFC63"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6EF528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received signal level from the target fluctuates due to reflections that occur due to complex formed surfaces across the target’s radar cross-section (RCS).  The Swerling models (I – V), based on the Chi-square probability distribution with specific degrees of freedom, are used to describe the statistical properties of the radar cross-section of complex objects:</w:t>
      </w:r>
    </w:p>
    <w:p w14:paraId="4E2A005B"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Swerling I model is a good model to use for a surveillance radar.</w:t>
      </w:r>
    </w:p>
    <w:p w14:paraId="3C5C8763"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II model is similar to Swerling I model, except the RCS values are independent and vary from pulse to pulse.  The Swerling II model is a good model for a target tracking radar.</w:t>
      </w:r>
    </w:p>
    <w:p w14:paraId="44C2C31F"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7EC4542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IV model is like the Swerling III model, except the RCS varies from pulse to pulse, rather than from scan to scan.  Examples include some helicopters and propeller driven aircraft.</w:t>
      </w:r>
    </w:p>
    <w:p w14:paraId="4CDD387B"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w:t>
      </w:r>
      <w:r w:rsidRPr="00AC298E">
        <w:rPr>
          <w:rFonts w:ascii="Times New Roman" w:eastAsia="Times New Roman" w:hAnsi="Times New Roman" w:cs="Times New Roman"/>
          <w:sz w:val="24"/>
          <w:szCs w:val="20"/>
          <w:lang w:val="en-GB"/>
        </w:rPr>
        <w:tab/>
        <w:t>Swerling V model, also known as Swerling 0, applies to the targets (without any fluctuation) with a constant RCS.</w:t>
      </w:r>
    </w:p>
    <w:p w14:paraId="5DCC982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Based on the radar scan rate and the 3-dB radar beamwidth, there are about 12 radar pulses hitting the slow-moving target per the 3-dB radar beamwidth.  However, for the fast-moving targets, the number of radar pulses hitting the target per 3-dB radar beamwidth will be smaller.  System 8 radar is built to provide a 5-pulse non-coherent processing technique to improve the probability of target detection.  Utilizing 5-pulse non-coherent processing and assuming the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of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Figure A1-17 plots the System 8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as a function of a single-pulse signal power to noise power ratio (S/N in dB).  Figure A1-17 also include the case of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3.5x10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xml:space="preserve"> and the case where the number of pulses for non-coherent processing is reduced by 1, keeping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at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w:t>
      </w:r>
    </w:p>
    <w:p w14:paraId="0CF514D7"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A1-17 </w:t>
      </w:r>
    </w:p>
    <w:p w14:paraId="312D305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24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System 8 radar: Single-pulse signal to noise ratio as a function of P</w:t>
      </w:r>
      <w:r w:rsidRPr="00AC298E">
        <w:rPr>
          <w:rFonts w:ascii="Times New Roman Bold" w:eastAsia="Times New Roman" w:hAnsi="Times New Roman Bold" w:cs="Times New Roman"/>
          <w:b/>
          <w:sz w:val="20"/>
          <w:szCs w:val="20"/>
          <w:vertAlign w:val="subscript"/>
          <w:lang w:val="en-GB"/>
        </w:rPr>
        <w:t>D</w:t>
      </w:r>
      <w:r w:rsidRPr="00AC298E">
        <w:rPr>
          <w:rFonts w:ascii="Times New Roman Bold" w:eastAsia="Times New Roman" w:hAnsi="Times New Roman Bold" w:cs="Times New Roman"/>
          <w:b/>
          <w:sz w:val="20"/>
          <w:szCs w:val="20"/>
          <w:lang w:val="en-GB"/>
        </w:rPr>
        <w:t xml:space="preserve"> and P</w:t>
      </w:r>
      <w:r w:rsidRPr="00AC298E">
        <w:rPr>
          <w:rFonts w:ascii="Times New Roman Bold" w:eastAsia="Times New Roman" w:hAnsi="Times New Roman Bold" w:cs="Times New Roman"/>
          <w:b/>
          <w:sz w:val="20"/>
          <w:szCs w:val="20"/>
          <w:vertAlign w:val="subscript"/>
          <w:lang w:val="en-GB"/>
        </w:rPr>
        <w:t>FA</w:t>
      </w:r>
    </w:p>
    <w:p w14:paraId="2DA3F78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78FA8BB9" wp14:editId="3ECF332A">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065B0CC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From Figure A1-17, the single pulse S/N of 11.9 dB is required to meet a Swerling-I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xml:space="preserve"> = 80% with a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Hence, the single-pulse (long pulse) received S/N of 11.93 dB in Table A1-4 meets the required single-pulse S/N from Figure A1</w:t>
      </w:r>
      <w:r w:rsidRPr="00AC298E">
        <w:rPr>
          <w:rFonts w:ascii="Times New Roman" w:eastAsia="Times New Roman" w:hAnsi="Times New Roman" w:cs="Times New Roman"/>
          <w:sz w:val="24"/>
          <w:szCs w:val="20"/>
          <w:lang w:val="en-GB"/>
        </w:rPr>
        <w:noBreakHyphen/>
        <w:t xml:space="preserve">18. </w:t>
      </w:r>
    </w:p>
    <w:p w14:paraId="6E05B38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Cascaded integrator comb (CIC) decimation filter is a computationally efficient, linear phase, narrowband low-pass filter, which is used to filter out the signals at the 5.18 MHz offset.  When the received RF signal is down-converted to IF and then from IF to baseband, the resulting signal will have a combination of long pulse (LP) and medium pulse (MP)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w:t>
      </w:r>
      <w:r w:rsidRPr="00AC298E">
        <w:rPr>
          <w:rFonts w:ascii="Times New Roman" w:eastAsia="Times New Roman" w:hAnsi="Times New Roman" w:cs="Times New Roman"/>
          <w:sz w:val="24"/>
          <w:szCs w:val="20"/>
          <w:lang w:val="en-GB"/>
        </w:rPr>
        <w:lastRenderedPageBreak/>
        <w:t>signal at 5.18 MHz.  CIC decimation filter designed with very deep null at 5.18 MHz is used to filter out the undesired signal in each chain and has the following transfer function:</w:t>
      </w:r>
    </w:p>
    <w:p w14:paraId="6BC58408"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m:oMathPara>
        <m:oMath>
          <m:r>
            <w:rPr>
              <w:rFonts w:ascii="Cambria Math" w:eastAsia="Times New Roman" w:hAnsi="Cambria Math" w:cs="Times New Roman"/>
              <w:sz w:val="24"/>
              <w:szCs w:val="20"/>
              <w:lang w:val="en-GB"/>
            </w:rPr>
            <m:t>H</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z</m:t>
              </m:r>
            </m:e>
          </m:d>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1-4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-16</m:t>
                  </m:r>
                </m:sup>
              </m:sSup>
              <m:r>
                <m:rPr>
                  <m:sty m:val="p"/>
                </m:rPr>
                <w:rPr>
                  <w:rFonts w:ascii="Cambria Math" w:eastAsia="Times New Roman" w:hAnsi="Cambria Math" w:cs="Times New Roman"/>
                  <w:sz w:val="24"/>
                  <w:szCs w:val="20"/>
                  <w:lang w:val="en-GB"/>
                </w:rPr>
                <m:t>+6</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-32</m:t>
                  </m:r>
                </m:sup>
              </m:sSup>
              <m:r>
                <m:rPr>
                  <m:sty m:val="p"/>
                </m:rPr>
                <w:rPr>
                  <w:rFonts w:ascii="Cambria Math" w:eastAsia="Times New Roman" w:hAnsi="Cambria Math" w:cs="Times New Roman"/>
                  <w:sz w:val="24"/>
                  <w:szCs w:val="20"/>
                  <w:lang w:val="en-GB"/>
                </w:rPr>
                <m:t>-4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-48</m:t>
                  </m:r>
                </m:sup>
              </m:sSup>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-64</m:t>
                  </m:r>
                </m:sup>
              </m:sSup>
            </m:num>
            <m:den>
              <m:r>
                <m:rPr>
                  <m:sty m:val="p"/>
                </m:rPr>
                <w:rPr>
                  <w:rFonts w:ascii="Cambria Math" w:eastAsia="Times New Roman" w:hAnsi="Cambria Math" w:cs="Times New Roman"/>
                  <w:sz w:val="24"/>
                  <w:szCs w:val="20"/>
                  <w:lang w:val="en-GB"/>
                </w:rPr>
                <m:t>1-4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-1</m:t>
                  </m:r>
                </m:sup>
              </m:sSup>
              <m:r>
                <m:rPr>
                  <m:sty m:val="p"/>
                </m:rPr>
                <w:rPr>
                  <w:rFonts w:ascii="Cambria Math" w:eastAsia="Times New Roman" w:hAnsi="Cambria Math" w:cs="Times New Roman"/>
                  <w:sz w:val="24"/>
                  <w:szCs w:val="20"/>
                  <w:lang w:val="en-GB"/>
                </w:rPr>
                <m:t>+6</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-2</m:t>
                  </m:r>
                </m:sup>
              </m:sSup>
              <m:r>
                <m:rPr>
                  <m:sty m:val="p"/>
                </m:rPr>
                <w:rPr>
                  <w:rFonts w:ascii="Cambria Math" w:eastAsia="Times New Roman" w:hAnsi="Cambria Math" w:cs="Times New Roman"/>
                  <w:sz w:val="24"/>
                  <w:szCs w:val="20"/>
                  <w:lang w:val="en-GB"/>
                </w:rPr>
                <m:t>-4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-3</m:t>
                  </m:r>
                </m:sup>
              </m:sSup>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-4</m:t>
                  </m:r>
                </m:sup>
              </m:sSup>
            </m:den>
          </m:f>
        </m:oMath>
      </m:oMathPara>
    </w:p>
    <w:p w14:paraId="13670B1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A1-18 shows the CIC filter frequency response, where the signal at the baseband will pass through and the signal with spectrum around 5.18 MHz will be filtered out.</w:t>
      </w:r>
    </w:p>
    <w:p w14:paraId="73211F4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11" w:name="_Hlk35607002"/>
      <w:r w:rsidRPr="00AC298E">
        <w:rPr>
          <w:rFonts w:ascii="Times New Roman" w:eastAsia="Times New Roman" w:hAnsi="Times New Roman" w:cs="Times New Roman"/>
          <w:caps/>
          <w:sz w:val="20"/>
          <w:szCs w:val="20"/>
          <w:lang w:val="en-GB"/>
        </w:rPr>
        <w:t xml:space="preserve">Figure A1-18 </w:t>
      </w:r>
    </w:p>
    <w:p w14:paraId="58BA1A9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CIC filter magnitude frequency response </w:t>
      </w:r>
    </w:p>
    <w:bookmarkEnd w:id="11"/>
    <w:p w14:paraId="769C1D3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2DEAAEF2" wp14:editId="1F4647D8">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5E192CC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6D6D27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A1-19 shows an example of the LP radar signal processing chains from LP IF signal (after A/D converter) through IF 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 where the compressed signal is normalized to the maximum amplitude of (I – Q).  The normalized compressed (I – Q) provides an enhanced signal detection (the presence of a peak clearly shown the presence of the LP signal from noise), as compared to the use of normalized compressed I alone or Q alone.</w:t>
      </w:r>
    </w:p>
    <w:p w14:paraId="7A53E2D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12" w:name="_Hlk51771686"/>
      <w:r w:rsidRPr="00AC298E">
        <w:rPr>
          <w:rFonts w:ascii="Times New Roman" w:eastAsia="Times New Roman" w:hAnsi="Times New Roman" w:cs="Times New Roman"/>
          <w:caps/>
          <w:sz w:val="20"/>
          <w:szCs w:val="20"/>
          <w:lang w:val="en-GB"/>
        </w:rPr>
        <w:lastRenderedPageBreak/>
        <w:t xml:space="preserve">Figure A1-19 </w:t>
      </w:r>
    </w:p>
    <w:p w14:paraId="7F32F96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Example of radar processing from the received IF signal to the pulse compressed signal</w:t>
      </w:r>
    </w:p>
    <w:tbl>
      <w:tblPr>
        <w:tblStyle w:val="TableGrid"/>
        <w:tblW w:w="0" w:type="auto"/>
        <w:tblLook w:val="04A0" w:firstRow="1" w:lastRow="0" w:firstColumn="1" w:lastColumn="0" w:noHBand="0" w:noVBand="1"/>
      </w:tblPr>
      <w:tblGrid>
        <w:gridCol w:w="4675"/>
        <w:gridCol w:w="4675"/>
      </w:tblGrid>
      <w:tr w:rsidR="00AC298E" w:rsidRPr="00AC298E" w14:paraId="569F7D13" w14:textId="77777777" w:rsidTr="008D3CDF">
        <w:tc>
          <w:tcPr>
            <w:tcW w:w="4927" w:type="dxa"/>
          </w:tcPr>
          <w:bookmarkEnd w:id="12"/>
          <w:p w14:paraId="6196920C"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63ED959" wp14:editId="142507CC">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86DC80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BA8D621" wp14:editId="472B9298">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C298E" w:rsidRPr="00AC298E" w14:paraId="277134AD" w14:textId="77777777" w:rsidTr="008D3CDF">
        <w:tc>
          <w:tcPr>
            <w:tcW w:w="4927" w:type="dxa"/>
          </w:tcPr>
          <w:p w14:paraId="3F8E152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DA3AC8E" wp14:editId="3B1FAD89">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8CE2513"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4951349D" wp14:editId="4B5C4EB0">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FF85E59" w14:textId="4079C288" w:rsid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1A28A60A" w14:textId="58516E4E" w:rsidR="008779B3" w:rsidRDefault="008F67C0"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ins w:id="13" w:author="Dr. Michael Tran" w:date="2020-09-23T17:07:00Z">
        <w:r>
          <w:rPr>
            <w:rFonts w:ascii="Times New Roman" w:eastAsia="Times New Roman" w:hAnsi="Times New Roman" w:cs="Times New Roman"/>
            <w:sz w:val="24"/>
            <w:szCs w:val="20"/>
            <w:lang w:val="en-GB"/>
          </w:rPr>
          <w:t xml:space="preserve">Using the required probability of false alarm, </w:t>
        </w:r>
        <w:r w:rsidRPr="00AC298E">
          <w:rPr>
            <w:rFonts w:ascii="Times New Roman" w:eastAsia="Times New Roman" w:hAnsi="Times New Roman" w:cs="Times New Roman"/>
            <w:sz w:val="24"/>
            <w:szCs w:val="20"/>
            <w:lang w:val="en-GB"/>
          </w:rPr>
          <w:t>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1x10</w:t>
        </w:r>
        <w:r w:rsidRPr="00AC298E">
          <w:rPr>
            <w:rFonts w:ascii="Times New Roman" w:eastAsia="Times New Roman" w:hAnsi="Times New Roman" w:cs="Times New Roman"/>
            <w:sz w:val="24"/>
            <w:szCs w:val="20"/>
            <w:vertAlign w:val="superscript"/>
            <w:lang w:val="en-GB"/>
          </w:rPr>
          <w:t>-6</w:t>
        </w:r>
        <w:r>
          <w:rPr>
            <w:rFonts w:ascii="Times New Roman" w:eastAsia="Times New Roman" w:hAnsi="Times New Roman" w:cs="Times New Roman"/>
            <w:sz w:val="24"/>
            <w:szCs w:val="20"/>
            <w:lang w:val="en-GB"/>
          </w:rPr>
          <w:t xml:space="preserve"> and a</w:t>
        </w:r>
      </w:ins>
      <w:ins w:id="14" w:author="Dr. Michael Tran" w:date="2020-09-23T17:08:00Z">
        <w:r>
          <w:rPr>
            <w:rFonts w:ascii="Times New Roman" w:eastAsia="Times New Roman" w:hAnsi="Times New Roman" w:cs="Times New Roman"/>
            <w:sz w:val="24"/>
            <w:szCs w:val="20"/>
            <w:lang w:val="en-GB"/>
          </w:rPr>
          <w:t xml:space="preserve"> required</w:t>
        </w:r>
      </w:ins>
      <w:ins w:id="15" w:author="Dr. Michael Tran" w:date="2020-09-23T17:07:00Z">
        <w:r>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sz w:val="24"/>
            <w:szCs w:val="20"/>
            <w:lang w:val="en-GB"/>
          </w:rPr>
          <w:t>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w:t>
        </w:r>
      </w:ins>
      <w:ins w:id="16" w:author="Dr. Michael Tran" w:date="2020-09-23T17:08:00Z">
        <w:r>
          <w:rPr>
            <w:rFonts w:ascii="Times New Roman" w:eastAsia="Times New Roman" w:hAnsi="Times New Roman" w:cs="Times New Roman"/>
            <w:sz w:val="24"/>
            <w:szCs w:val="20"/>
            <w:lang w:val="en-GB"/>
          </w:rPr>
          <w:t xml:space="preserve">, </w:t>
        </w:r>
      </w:ins>
      <w:ins w:id="17" w:author="Dr. Michael Tran" w:date="2020-09-23T16:58:00Z">
        <w:r w:rsidR="00FA4A51">
          <w:rPr>
            <w:rFonts w:ascii="Times New Roman" w:eastAsia="Times New Roman" w:hAnsi="Times New Roman" w:cs="Times New Roman"/>
            <w:sz w:val="24"/>
            <w:szCs w:val="20"/>
            <w:lang w:val="en-GB"/>
          </w:rPr>
          <w:t xml:space="preserve">Figure A1-20 </w:t>
        </w:r>
      </w:ins>
      <w:ins w:id="18" w:author="Dr. Michael Tran" w:date="2020-09-23T17:05:00Z">
        <w:r>
          <w:rPr>
            <w:rFonts w:ascii="Times New Roman" w:eastAsia="Times New Roman" w:hAnsi="Times New Roman" w:cs="Times New Roman"/>
            <w:sz w:val="24"/>
            <w:szCs w:val="20"/>
            <w:lang w:val="en-GB"/>
          </w:rPr>
          <w:t>shows that</w:t>
        </w:r>
      </w:ins>
      <w:ins w:id="19" w:author="Dr. Michael Tran" w:date="2020-09-23T16:58:00Z">
        <w:r w:rsidR="00FA4A51">
          <w:rPr>
            <w:rFonts w:ascii="Times New Roman" w:eastAsia="Times New Roman" w:hAnsi="Times New Roman" w:cs="Times New Roman"/>
            <w:sz w:val="24"/>
            <w:szCs w:val="20"/>
            <w:lang w:val="en-GB"/>
          </w:rPr>
          <w:t xml:space="preserve"> the</w:t>
        </w:r>
      </w:ins>
      <w:ins w:id="20" w:author="Dr. Michael Tran" w:date="2020-09-23T17:01:00Z">
        <w:r>
          <w:rPr>
            <w:rFonts w:ascii="Times New Roman" w:eastAsia="Times New Roman" w:hAnsi="Times New Roman" w:cs="Times New Roman"/>
            <w:sz w:val="24"/>
            <w:szCs w:val="20"/>
            <w:lang w:val="en-GB"/>
          </w:rPr>
          <w:t xml:space="preserve"> Swerling I</w:t>
        </w:r>
      </w:ins>
      <w:ins w:id="21" w:author="Dr. Michael Tran" w:date="2020-09-23T16:58:00Z">
        <w:r w:rsidR="00FA4A51">
          <w:rPr>
            <w:rFonts w:ascii="Times New Roman" w:eastAsia="Times New Roman" w:hAnsi="Times New Roman" w:cs="Times New Roman"/>
            <w:sz w:val="24"/>
            <w:szCs w:val="20"/>
            <w:lang w:val="en-GB"/>
          </w:rPr>
          <w:t xml:space="preserve"> simulated probability of</w:t>
        </w:r>
      </w:ins>
      <w:ins w:id="22" w:author="Dr. Michael Tran" w:date="2020-09-23T16:59:00Z">
        <w:r w:rsidR="00FA4A51">
          <w:rPr>
            <w:rFonts w:ascii="Times New Roman" w:eastAsia="Times New Roman" w:hAnsi="Times New Roman" w:cs="Times New Roman"/>
            <w:sz w:val="24"/>
            <w:szCs w:val="20"/>
            <w:lang w:val="en-GB"/>
          </w:rPr>
          <w:t xml:space="preserve"> detection</w:t>
        </w:r>
      </w:ins>
      <w:ins w:id="23" w:author="Dr. Michael Tran" w:date="2020-09-23T17:29:00Z">
        <w:r w:rsidR="00D578AB">
          <w:rPr>
            <w:rFonts w:ascii="Times New Roman" w:eastAsia="Times New Roman" w:hAnsi="Times New Roman" w:cs="Times New Roman"/>
            <w:sz w:val="24"/>
            <w:szCs w:val="20"/>
            <w:lang w:val="en-GB"/>
          </w:rPr>
          <w:t xml:space="preserve"> (P</w:t>
        </w:r>
        <w:r w:rsidR="00D578AB">
          <w:rPr>
            <w:rFonts w:ascii="Times New Roman" w:eastAsia="Times New Roman" w:hAnsi="Times New Roman" w:cs="Times New Roman"/>
            <w:sz w:val="24"/>
            <w:szCs w:val="20"/>
            <w:vertAlign w:val="subscript"/>
            <w:lang w:val="en-GB"/>
          </w:rPr>
          <w:t>D</w:t>
        </w:r>
        <w:r w:rsidR="00D578AB">
          <w:rPr>
            <w:rFonts w:ascii="Times New Roman" w:eastAsia="Times New Roman" w:hAnsi="Times New Roman" w:cs="Times New Roman"/>
            <w:sz w:val="24"/>
            <w:szCs w:val="20"/>
            <w:lang w:val="en-GB"/>
          </w:rPr>
          <w:t>)</w:t>
        </w:r>
      </w:ins>
      <w:ins w:id="24" w:author="Dr. Michael Tran" w:date="2020-09-23T16:59:00Z">
        <w:r w:rsidR="00FA4A51">
          <w:rPr>
            <w:rFonts w:ascii="Times New Roman" w:eastAsia="Times New Roman" w:hAnsi="Times New Roman" w:cs="Times New Roman"/>
            <w:sz w:val="24"/>
            <w:szCs w:val="20"/>
            <w:lang w:val="en-GB"/>
          </w:rPr>
          <w:t xml:space="preserve"> with the </w:t>
        </w:r>
        <w:r>
          <w:rPr>
            <w:rFonts w:ascii="Times New Roman" w:eastAsia="Times New Roman" w:hAnsi="Times New Roman" w:cs="Times New Roman"/>
            <w:sz w:val="24"/>
            <w:szCs w:val="20"/>
            <w:lang w:val="en-GB"/>
          </w:rPr>
          <w:t>integration of 5 pulses</w:t>
        </w:r>
      </w:ins>
      <w:ins w:id="25" w:author="Dr. Michael Tran" w:date="2020-09-23T17:06:00Z">
        <w:r>
          <w:rPr>
            <w:rFonts w:ascii="Times New Roman" w:eastAsia="Times New Roman" w:hAnsi="Times New Roman" w:cs="Times New Roman"/>
            <w:sz w:val="24"/>
            <w:szCs w:val="20"/>
            <w:lang w:val="en-GB"/>
          </w:rPr>
          <w:t>, as a function of single pulse S/N (dB),</w:t>
        </w:r>
      </w:ins>
      <w:ins w:id="26" w:author="Dr. Michael Tran" w:date="2020-09-23T16:59:00Z">
        <w:r>
          <w:rPr>
            <w:rFonts w:ascii="Times New Roman" w:eastAsia="Times New Roman" w:hAnsi="Times New Roman" w:cs="Times New Roman"/>
            <w:sz w:val="24"/>
            <w:szCs w:val="20"/>
            <w:lang w:val="en-GB"/>
          </w:rPr>
          <w:t xml:space="preserve"> </w:t>
        </w:r>
      </w:ins>
      <w:ins w:id="27" w:author="Dr. Michael Tran" w:date="2020-09-23T17:08:00Z">
        <w:r>
          <w:rPr>
            <w:rFonts w:ascii="Times New Roman" w:eastAsia="Times New Roman" w:hAnsi="Times New Roman" w:cs="Times New Roman"/>
            <w:sz w:val="24"/>
            <w:szCs w:val="20"/>
            <w:lang w:val="en-GB"/>
          </w:rPr>
          <w:t xml:space="preserve">closely </w:t>
        </w:r>
      </w:ins>
      <w:ins w:id="28" w:author="Dr. Michael Tran" w:date="2020-09-23T17:05:00Z">
        <w:r>
          <w:rPr>
            <w:rFonts w:ascii="Times New Roman" w:eastAsia="Times New Roman" w:hAnsi="Times New Roman" w:cs="Times New Roman"/>
            <w:sz w:val="24"/>
            <w:szCs w:val="20"/>
            <w:lang w:val="en-GB"/>
          </w:rPr>
          <w:t>matche</w:t>
        </w:r>
      </w:ins>
      <w:ins w:id="29" w:author="Dr. Michael Tran" w:date="2020-09-23T17:06:00Z">
        <w:r>
          <w:rPr>
            <w:rFonts w:ascii="Times New Roman" w:eastAsia="Times New Roman" w:hAnsi="Times New Roman" w:cs="Times New Roman"/>
            <w:sz w:val="24"/>
            <w:szCs w:val="20"/>
            <w:lang w:val="en-GB"/>
          </w:rPr>
          <w:t>s</w:t>
        </w:r>
      </w:ins>
      <w:ins w:id="30" w:author="Dr. Michael Tran" w:date="2020-09-23T16:59:00Z">
        <w:r>
          <w:rPr>
            <w:rFonts w:ascii="Times New Roman" w:eastAsia="Times New Roman" w:hAnsi="Times New Roman" w:cs="Times New Roman"/>
            <w:sz w:val="24"/>
            <w:szCs w:val="20"/>
            <w:lang w:val="en-GB"/>
          </w:rPr>
          <w:t xml:space="preserve"> the</w:t>
        </w:r>
      </w:ins>
      <w:ins w:id="31" w:author="Dr. Michael Tran" w:date="2020-09-23T17:01:00Z">
        <w:r>
          <w:rPr>
            <w:rFonts w:ascii="Times New Roman" w:eastAsia="Times New Roman" w:hAnsi="Times New Roman" w:cs="Times New Roman"/>
            <w:sz w:val="24"/>
            <w:szCs w:val="20"/>
            <w:lang w:val="en-GB"/>
          </w:rPr>
          <w:t xml:space="preserve"> Swerling I</w:t>
        </w:r>
      </w:ins>
      <w:ins w:id="32" w:author="Dr. Michael Tran" w:date="2020-09-23T16:59:00Z">
        <w:r>
          <w:rPr>
            <w:rFonts w:ascii="Times New Roman" w:eastAsia="Times New Roman" w:hAnsi="Times New Roman" w:cs="Times New Roman"/>
            <w:sz w:val="24"/>
            <w:szCs w:val="20"/>
            <w:lang w:val="en-GB"/>
          </w:rPr>
          <w:t xml:space="preserve"> theoretical </w:t>
        </w:r>
      </w:ins>
      <w:ins w:id="33" w:author="Dr. Michael Tran" w:date="2020-09-23T17:29: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34" w:author="Dr. Michael Tran" w:date="2020-09-23T17:00:00Z">
        <w:r>
          <w:rPr>
            <w:rFonts w:ascii="Times New Roman" w:eastAsia="Times New Roman" w:hAnsi="Times New Roman" w:cs="Times New Roman"/>
            <w:sz w:val="24"/>
            <w:szCs w:val="20"/>
            <w:lang w:val="en-GB"/>
          </w:rPr>
          <w:t xml:space="preserve"> with the integration of 5 pulses</w:t>
        </w:r>
      </w:ins>
      <w:ins w:id="35" w:author="Dr. Michael Tran" w:date="2020-09-23T17:08:00Z">
        <w:r>
          <w:rPr>
            <w:rFonts w:ascii="Times New Roman" w:eastAsia="Times New Roman" w:hAnsi="Times New Roman" w:cs="Times New Roman"/>
            <w:sz w:val="24"/>
            <w:szCs w:val="20"/>
            <w:lang w:val="en-GB"/>
          </w:rPr>
          <w:t>.</w:t>
        </w:r>
      </w:ins>
      <w:ins w:id="36" w:author="Dr. Michael Tran" w:date="2020-09-23T17:22:00Z">
        <w:r w:rsidR="000A43DE">
          <w:rPr>
            <w:rFonts w:ascii="Times New Roman" w:eastAsia="Times New Roman" w:hAnsi="Times New Roman" w:cs="Times New Roman"/>
            <w:sz w:val="24"/>
            <w:szCs w:val="20"/>
            <w:lang w:val="en-GB"/>
          </w:rPr>
          <w:t xml:space="preserve">  </w:t>
        </w:r>
      </w:ins>
      <w:ins w:id="37" w:author="Dr. Michael Tran" w:date="2020-09-23T17:24:00Z">
        <w:r w:rsidR="000A43DE">
          <w:rPr>
            <w:rFonts w:ascii="Times New Roman" w:eastAsia="Times New Roman" w:hAnsi="Times New Roman" w:cs="Times New Roman"/>
            <w:sz w:val="24"/>
            <w:szCs w:val="20"/>
            <w:lang w:val="en-GB"/>
          </w:rPr>
          <w:t xml:space="preserve">For each S/N </w:t>
        </w:r>
      </w:ins>
      <w:ins w:id="38" w:author="Dr. Michael Tran" w:date="2020-09-23T17:25:00Z">
        <w:r w:rsidR="000A43DE">
          <w:rPr>
            <w:rFonts w:ascii="Times New Roman" w:eastAsia="Times New Roman" w:hAnsi="Times New Roman" w:cs="Times New Roman"/>
            <w:sz w:val="24"/>
            <w:szCs w:val="20"/>
            <w:lang w:val="en-GB"/>
          </w:rPr>
          <w:t xml:space="preserve">value, </w:t>
        </w:r>
      </w:ins>
      <w:ins w:id="39" w:author="Dr. Michael Tran" w:date="2020-09-23T17:30:00Z">
        <w:r w:rsidR="00D578AB">
          <w:rPr>
            <w:rFonts w:ascii="Times New Roman" w:eastAsia="Times New Roman" w:hAnsi="Times New Roman" w:cs="Times New Roman"/>
            <w:sz w:val="24"/>
            <w:szCs w:val="20"/>
            <w:lang w:val="en-GB"/>
          </w:rPr>
          <w:t>each</w:t>
        </w:r>
      </w:ins>
      <w:ins w:id="40" w:author="Dr. Michael Tran" w:date="2020-09-23T17:24:00Z">
        <w:r w:rsidR="000A43DE">
          <w:rPr>
            <w:rFonts w:ascii="Times New Roman" w:eastAsia="Times New Roman" w:hAnsi="Times New Roman" w:cs="Times New Roman"/>
            <w:sz w:val="24"/>
            <w:szCs w:val="20"/>
            <w:lang w:val="en-GB"/>
          </w:rPr>
          <w:t xml:space="preserve"> </w:t>
        </w:r>
      </w:ins>
      <w:ins w:id="41" w:author="Dr. Michael Tran" w:date="2020-09-23T17:30: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42" w:author="Dr. Michael Tran" w:date="2020-09-23T17:25:00Z">
        <w:r w:rsidR="000A43DE">
          <w:rPr>
            <w:rFonts w:ascii="Times New Roman" w:eastAsia="Times New Roman" w:hAnsi="Times New Roman" w:cs="Times New Roman"/>
            <w:sz w:val="24"/>
            <w:szCs w:val="20"/>
            <w:lang w:val="en-GB"/>
          </w:rPr>
          <w:t xml:space="preserve"> in Figure A1-20 </w:t>
        </w:r>
      </w:ins>
      <w:ins w:id="43" w:author="Dr. Michael Tran" w:date="2020-09-23T17:28:00Z">
        <w:r w:rsidR="00D578AB">
          <w:rPr>
            <w:rFonts w:ascii="Times New Roman" w:eastAsia="Times New Roman" w:hAnsi="Times New Roman" w:cs="Times New Roman"/>
            <w:sz w:val="24"/>
            <w:szCs w:val="20"/>
            <w:lang w:val="en-GB"/>
          </w:rPr>
          <w:t xml:space="preserve">is the </w:t>
        </w:r>
      </w:ins>
      <w:ins w:id="44" w:author="Dr. Michael Tran" w:date="2020-09-23T17:25:00Z">
        <w:r w:rsidR="000A43DE">
          <w:rPr>
            <w:rFonts w:ascii="Times New Roman" w:eastAsia="Times New Roman" w:hAnsi="Times New Roman" w:cs="Times New Roman"/>
            <w:sz w:val="24"/>
            <w:szCs w:val="20"/>
            <w:lang w:val="en-GB"/>
          </w:rPr>
          <w:t>ave</w:t>
        </w:r>
      </w:ins>
      <w:ins w:id="45" w:author="Dr. Michael Tran" w:date="2020-09-23T17:26:00Z">
        <w:r w:rsidR="000A43DE">
          <w:rPr>
            <w:rFonts w:ascii="Times New Roman" w:eastAsia="Times New Roman" w:hAnsi="Times New Roman" w:cs="Times New Roman"/>
            <w:sz w:val="24"/>
            <w:szCs w:val="20"/>
            <w:lang w:val="en-GB"/>
          </w:rPr>
          <w:t>rage</w:t>
        </w:r>
      </w:ins>
      <w:ins w:id="46" w:author="Dr. Michael Tran" w:date="2020-09-23T17:28:00Z">
        <w:r w:rsidR="00D578AB">
          <w:rPr>
            <w:rFonts w:ascii="Times New Roman" w:eastAsia="Times New Roman" w:hAnsi="Times New Roman" w:cs="Times New Roman"/>
            <w:sz w:val="24"/>
            <w:szCs w:val="20"/>
            <w:lang w:val="en-GB"/>
          </w:rPr>
          <w:t xml:space="preserve"> of</w:t>
        </w:r>
      </w:ins>
      <w:ins w:id="47" w:author="Dr. Michael Tran" w:date="2020-09-23T17:26:00Z">
        <w:r w:rsidR="000A43DE">
          <w:rPr>
            <w:rFonts w:ascii="Times New Roman" w:eastAsia="Times New Roman" w:hAnsi="Times New Roman" w:cs="Times New Roman"/>
            <w:sz w:val="24"/>
            <w:szCs w:val="20"/>
            <w:lang w:val="en-GB"/>
          </w:rPr>
          <w:t xml:space="preserve"> 11 </w:t>
        </w:r>
      </w:ins>
      <w:ins w:id="48" w:author="Dr. Michael Tran" w:date="2020-09-23T17:30: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49" w:author="Dr. Michael Tran" w:date="2020-09-23T17:32:00Z">
        <w:r w:rsidR="00D578AB">
          <w:rPr>
            <w:rFonts w:ascii="Times New Roman" w:eastAsia="Times New Roman" w:hAnsi="Times New Roman" w:cs="Times New Roman"/>
            <w:sz w:val="24"/>
            <w:szCs w:val="20"/>
            <w:lang w:val="en-GB"/>
          </w:rPr>
          <w:t xml:space="preserve"> </w:t>
        </w:r>
      </w:ins>
      <w:ins w:id="50" w:author="Dr. Michael Tran" w:date="2020-09-23T17:33:00Z">
        <w:r w:rsidR="00D578AB">
          <w:rPr>
            <w:rFonts w:ascii="Times New Roman" w:eastAsia="Times New Roman" w:hAnsi="Times New Roman" w:cs="Times New Roman"/>
            <w:sz w:val="24"/>
            <w:szCs w:val="20"/>
            <w:lang w:val="en-GB"/>
          </w:rPr>
          <w:t xml:space="preserve">from </w:t>
        </w:r>
      </w:ins>
      <w:ins w:id="51" w:author="Dr. Michael Tran" w:date="2020-09-23T17:32:00Z">
        <w:r w:rsidR="00D578AB">
          <w:rPr>
            <w:rFonts w:ascii="Times New Roman" w:eastAsia="Times New Roman" w:hAnsi="Times New Roman" w:cs="Times New Roman"/>
            <w:sz w:val="24"/>
            <w:szCs w:val="20"/>
            <w:lang w:val="en-GB"/>
          </w:rPr>
          <w:t>11 runs, each run of</w:t>
        </w:r>
      </w:ins>
      <w:ins w:id="52" w:author="Dr. Michael Tran" w:date="2020-09-23T17:23:00Z">
        <w:r w:rsidR="000A43DE">
          <w:rPr>
            <w:rFonts w:ascii="Times New Roman" w:eastAsia="Times New Roman" w:hAnsi="Times New Roman" w:cs="Times New Roman"/>
            <w:sz w:val="24"/>
            <w:szCs w:val="20"/>
            <w:lang w:val="en-GB"/>
          </w:rPr>
          <w:t xml:space="preserve"> 50,000 long pulses</w:t>
        </w:r>
      </w:ins>
      <w:ins w:id="53" w:author="Dr. Michael Tran" w:date="2020-10-07T02:24:00Z">
        <w:r w:rsidR="00773410">
          <w:rPr>
            <w:rFonts w:ascii="Times New Roman" w:eastAsia="Times New Roman" w:hAnsi="Times New Roman" w:cs="Times New Roman"/>
            <w:sz w:val="24"/>
            <w:szCs w:val="20"/>
            <w:lang w:val="en-GB"/>
          </w:rPr>
          <w:t xml:space="preserve"> </w:t>
        </w:r>
      </w:ins>
      <w:ins w:id="54" w:author="Dr. Michael Tran" w:date="2020-10-07T02:25:00Z">
        <w:r w:rsidR="00773410">
          <w:rPr>
            <w:rFonts w:ascii="Times New Roman" w:eastAsia="Times New Roman" w:hAnsi="Times New Roman" w:cs="Times New Roman"/>
            <w:sz w:val="24"/>
            <w:szCs w:val="20"/>
            <w:lang w:val="en-GB"/>
          </w:rPr>
          <w:t>(sampling at 82.88 MHz)</w:t>
        </w:r>
      </w:ins>
      <w:ins w:id="55" w:author="Dr. Michael Tran" w:date="2020-09-23T17:34:00Z">
        <w:r w:rsidR="00D578AB">
          <w:rPr>
            <w:rFonts w:ascii="Times New Roman" w:eastAsia="Times New Roman" w:hAnsi="Times New Roman" w:cs="Times New Roman"/>
            <w:sz w:val="24"/>
            <w:szCs w:val="20"/>
            <w:lang w:val="en-GB"/>
          </w:rPr>
          <w:t>.</w:t>
        </w:r>
      </w:ins>
    </w:p>
    <w:p w14:paraId="39D2D109" w14:textId="13935A9C" w:rsidR="008779B3" w:rsidRPr="00AC298E" w:rsidRDefault="008779B3" w:rsidP="008779B3">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ins w:id="56" w:author="Dr. Michael Tran" w:date="2020-09-23T16:41:00Z"/>
          <w:rFonts w:ascii="Times New Roman" w:eastAsia="Times New Roman" w:hAnsi="Times New Roman" w:cs="Times New Roman"/>
          <w:caps/>
          <w:sz w:val="20"/>
          <w:szCs w:val="20"/>
          <w:lang w:val="en-GB"/>
        </w:rPr>
      </w:pPr>
      <w:bookmarkStart w:id="57" w:name="_Hlk52930188"/>
      <w:ins w:id="58" w:author="Dr. Michael Tran" w:date="2020-09-23T16:41:00Z">
        <w:r w:rsidRPr="00AC298E">
          <w:rPr>
            <w:rFonts w:ascii="Times New Roman" w:eastAsia="Times New Roman" w:hAnsi="Times New Roman" w:cs="Times New Roman"/>
            <w:caps/>
            <w:sz w:val="20"/>
            <w:szCs w:val="20"/>
            <w:lang w:val="en-GB"/>
          </w:rPr>
          <w:lastRenderedPageBreak/>
          <w:t>Figure A1-</w:t>
        </w:r>
        <w:r>
          <w:rPr>
            <w:rFonts w:ascii="Times New Roman" w:eastAsia="Times New Roman" w:hAnsi="Times New Roman" w:cs="Times New Roman"/>
            <w:caps/>
            <w:sz w:val="20"/>
            <w:szCs w:val="20"/>
            <w:lang w:val="en-GB"/>
          </w:rPr>
          <w:t>20</w:t>
        </w:r>
        <w:r w:rsidRPr="00AC298E">
          <w:rPr>
            <w:rFonts w:ascii="Times New Roman" w:eastAsia="Times New Roman" w:hAnsi="Times New Roman" w:cs="Times New Roman"/>
            <w:caps/>
            <w:sz w:val="20"/>
            <w:szCs w:val="20"/>
            <w:lang w:val="en-GB"/>
          </w:rPr>
          <w:t xml:space="preserve"> </w:t>
        </w:r>
      </w:ins>
    </w:p>
    <w:p w14:paraId="340EA094" w14:textId="62CCFD47" w:rsidR="008779B3" w:rsidRPr="008779B3" w:rsidDel="008779B3" w:rsidRDefault="008779B3" w:rsidP="008779B3">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del w:id="59" w:author="Dr. Michael Tran" w:date="2020-09-23T16:41:00Z"/>
          <w:rFonts w:ascii="Times New Roman Bold" w:eastAsia="Times New Roman" w:hAnsi="Times New Roman Bold" w:cs="Times New Roman"/>
          <w:b/>
          <w:sz w:val="20"/>
          <w:szCs w:val="20"/>
          <w:lang w:val="en-GB"/>
          <w:rPrChange w:id="60" w:author="Dr. Michael Tran" w:date="2020-09-23T16:42:00Z">
            <w:rPr>
              <w:del w:id="61" w:author="Dr. Michael Tran" w:date="2020-09-23T16:41:00Z"/>
              <w:rFonts w:ascii="Times New Roman" w:eastAsia="Times New Roman" w:hAnsi="Times New Roman" w:cs="Times New Roman"/>
              <w:sz w:val="24"/>
              <w:szCs w:val="20"/>
              <w:lang w:val="en-GB"/>
            </w:rPr>
          </w:rPrChange>
        </w:rPr>
      </w:pPr>
      <w:ins w:id="62" w:author="Dr. Michael Tran" w:date="2020-09-23T16:41:00Z">
        <w:r>
          <w:rPr>
            <w:rFonts w:ascii="Times New Roman Bold" w:eastAsia="Times New Roman" w:hAnsi="Times New Roman Bold" w:cs="Times New Roman"/>
            <w:b/>
            <w:sz w:val="20"/>
            <w:szCs w:val="20"/>
            <w:lang w:val="en-GB"/>
          </w:rPr>
          <w:t xml:space="preserve">Swerling I – Probability of Detection </w:t>
        </w:r>
      </w:ins>
      <w:ins w:id="63" w:author="Dr. Michael Tran" w:date="2020-09-23T16:42:00Z">
        <w:r>
          <w:rPr>
            <w:rFonts w:ascii="Times New Roman Bold" w:eastAsia="Times New Roman" w:hAnsi="Times New Roman Bold" w:cs="Times New Roman"/>
            <w:b/>
            <w:sz w:val="20"/>
            <w:szCs w:val="20"/>
            <w:lang w:val="en-GB"/>
          </w:rPr>
          <w:t>(integration of 5 pulses)</w:t>
        </w:r>
      </w:ins>
    </w:p>
    <w:bookmarkEnd w:id="57"/>
    <w:p w14:paraId="3380AE21" w14:textId="4B7DB345" w:rsidR="008779B3" w:rsidRDefault="008779B3" w:rsidP="008779B3">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val="en-GB"/>
        </w:rPr>
      </w:pPr>
      <w:ins w:id="64" w:author="Dr. Michael Tran" w:date="2020-09-23T16:40:00Z">
        <w:r w:rsidRPr="008779B3">
          <w:rPr>
            <w:rFonts w:ascii="Times New Roman" w:eastAsia="Times New Roman" w:hAnsi="Times New Roman" w:cs="Times New Roman"/>
            <w:noProof/>
            <w:sz w:val="24"/>
            <w:szCs w:val="20"/>
          </w:rPr>
          <w:drawing>
            <wp:inline distT="0" distB="0" distL="0" distR="0" wp14:anchorId="1EAE0C7D" wp14:editId="30534BEA">
              <wp:extent cx="4270248"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70248" cy="3200400"/>
                      </a:xfrm>
                      <a:prstGeom prst="rect">
                        <a:avLst/>
                      </a:prstGeom>
                      <a:noFill/>
                      <a:ln>
                        <a:noFill/>
                      </a:ln>
                    </pic:spPr>
                  </pic:pic>
                </a:graphicData>
              </a:graphic>
            </wp:inline>
          </w:drawing>
        </w:r>
      </w:ins>
    </w:p>
    <w:p w14:paraId="2DD3A564" w14:textId="77777777" w:rsidR="00D1204A" w:rsidRDefault="00D1204A">
      <w:pPr>
        <w:rPr>
          <w:ins w:id="65" w:author="Dr. Michael Tran" w:date="2020-10-07T02:51:00Z"/>
          <w:rFonts w:ascii="Times New Roman" w:eastAsia="Times New Roman" w:hAnsi="Times New Roman" w:cs="Times New Roman"/>
          <w:sz w:val="24"/>
          <w:szCs w:val="20"/>
          <w:lang w:val="en-GB"/>
        </w:rPr>
      </w:pPr>
      <w:ins w:id="66" w:author="Dr. Michael Tran" w:date="2020-10-07T02:51:00Z">
        <w:r>
          <w:rPr>
            <w:rFonts w:ascii="Times New Roman" w:eastAsia="Times New Roman" w:hAnsi="Times New Roman" w:cs="Times New Roman"/>
            <w:sz w:val="24"/>
            <w:szCs w:val="20"/>
            <w:lang w:val="en-GB"/>
          </w:rPr>
          <w:br w:type="page"/>
        </w:r>
      </w:ins>
    </w:p>
    <w:p w14:paraId="58830555" w14:textId="271BE496" w:rsidR="008779B3" w:rsidRDefault="00227C98" w:rsidP="00AC298E">
      <w:pPr>
        <w:tabs>
          <w:tab w:val="left" w:pos="1134"/>
          <w:tab w:val="left" w:pos="1871"/>
          <w:tab w:val="left" w:pos="2268"/>
        </w:tabs>
        <w:overflowPunct w:val="0"/>
        <w:autoSpaceDE w:val="0"/>
        <w:autoSpaceDN w:val="0"/>
        <w:adjustRightInd w:val="0"/>
        <w:spacing w:before="120" w:after="0" w:line="240" w:lineRule="auto"/>
        <w:textAlignment w:val="baseline"/>
        <w:rPr>
          <w:ins w:id="67" w:author="Dr. Michael Tran" w:date="2020-10-06T20:58:00Z"/>
          <w:rFonts w:ascii="Times New Roman" w:eastAsia="Times New Roman" w:hAnsi="Times New Roman" w:cs="Times New Roman"/>
          <w:sz w:val="24"/>
          <w:szCs w:val="20"/>
          <w:lang w:val="en-GB"/>
        </w:rPr>
      </w:pPr>
      <w:ins w:id="68" w:author="Dr. Michael Tran" w:date="2020-10-07T02:39:00Z">
        <w:r>
          <w:rPr>
            <w:rFonts w:ascii="Times New Roman" w:eastAsia="Times New Roman" w:hAnsi="Times New Roman" w:cs="Times New Roman"/>
            <w:sz w:val="24"/>
            <w:szCs w:val="20"/>
            <w:lang w:val="en-GB"/>
          </w:rPr>
          <w:lastRenderedPageBreak/>
          <w:t xml:space="preserve">Figure A1-21 shows the </w:t>
        </w:r>
      </w:ins>
      <w:ins w:id="69" w:author="Dr. Michael Tran" w:date="2020-10-07T02:42:00Z">
        <w:r w:rsidR="00D1204A">
          <w:rPr>
            <w:rFonts w:ascii="Times New Roman" w:eastAsia="Times New Roman" w:hAnsi="Times New Roman" w:cs="Times New Roman"/>
            <w:sz w:val="24"/>
            <w:szCs w:val="20"/>
            <w:lang w:val="en-GB"/>
          </w:rPr>
          <w:t xml:space="preserve">simulated </w:t>
        </w:r>
      </w:ins>
      <w:ins w:id="70" w:author="Dr. Michael Tran" w:date="2020-10-07T02:39:00Z">
        <w:r>
          <w:rPr>
            <w:rFonts w:ascii="Times New Roman" w:eastAsia="Times New Roman" w:hAnsi="Times New Roman" w:cs="Times New Roman"/>
            <w:sz w:val="24"/>
            <w:szCs w:val="20"/>
            <w:lang w:val="en-GB"/>
          </w:rPr>
          <w:t>Swerling I probability of detection</w:t>
        </w:r>
      </w:ins>
      <w:ins w:id="71" w:author="Dr. Michael Tran" w:date="2020-10-07T02:41:00Z">
        <w:r w:rsidR="00D1204A">
          <w:rPr>
            <w:rFonts w:ascii="Times New Roman" w:eastAsia="Times New Roman" w:hAnsi="Times New Roman" w:cs="Times New Roman"/>
            <w:sz w:val="24"/>
            <w:szCs w:val="20"/>
            <w:lang w:val="en-GB"/>
          </w:rPr>
          <w:t xml:space="preserve"> as a function of I/N</w:t>
        </w:r>
      </w:ins>
      <w:ins w:id="72" w:author="Dr. Michael Tran" w:date="2020-10-07T02:39:00Z">
        <w:r>
          <w:rPr>
            <w:rFonts w:ascii="Times New Roman" w:eastAsia="Times New Roman" w:hAnsi="Times New Roman" w:cs="Times New Roman"/>
            <w:sz w:val="24"/>
            <w:szCs w:val="20"/>
            <w:lang w:val="en-GB"/>
          </w:rPr>
          <w:t xml:space="preserve"> </w:t>
        </w:r>
      </w:ins>
      <w:ins w:id="73" w:author="Dr. Michael Tran" w:date="2020-10-07T02:40:00Z">
        <w:r>
          <w:rPr>
            <w:rFonts w:ascii="Times New Roman" w:eastAsia="Times New Roman" w:hAnsi="Times New Roman" w:cs="Times New Roman"/>
            <w:sz w:val="24"/>
            <w:szCs w:val="20"/>
            <w:lang w:val="en-GB"/>
          </w:rPr>
          <w:t>under pulsed interference wit</w:t>
        </w:r>
      </w:ins>
      <w:ins w:id="74" w:author="Dr. Michael Tran" w:date="2020-10-07T02:41:00Z">
        <w:r>
          <w:rPr>
            <w:rFonts w:ascii="Times New Roman" w:eastAsia="Times New Roman" w:hAnsi="Times New Roman" w:cs="Times New Roman"/>
            <w:sz w:val="24"/>
            <w:szCs w:val="20"/>
            <w:lang w:val="en-GB"/>
          </w:rPr>
          <w:t>h various pulse widths and duty cycles</w:t>
        </w:r>
      </w:ins>
      <w:ins w:id="75" w:author="Dr. Michael Tran" w:date="2020-10-07T02:42:00Z">
        <w:r w:rsidR="00D1204A">
          <w:rPr>
            <w:rFonts w:ascii="Times New Roman" w:eastAsia="Times New Roman" w:hAnsi="Times New Roman" w:cs="Times New Roman"/>
            <w:sz w:val="24"/>
            <w:szCs w:val="20"/>
            <w:lang w:val="en-GB"/>
          </w:rPr>
          <w:t xml:space="preserve"> with n</w:t>
        </w:r>
      </w:ins>
      <w:ins w:id="76" w:author="Dr. Michael Tran" w:date="2020-10-07T02:43:00Z">
        <w:r w:rsidR="00D1204A">
          <w:rPr>
            <w:rFonts w:ascii="Times New Roman" w:eastAsia="Times New Roman" w:hAnsi="Times New Roman" w:cs="Times New Roman"/>
            <w:sz w:val="24"/>
            <w:szCs w:val="20"/>
            <w:lang w:val="en-GB"/>
          </w:rPr>
          <w:t xml:space="preserve">o frequency offset. Each point ‘o’ is based on 8,000 </w:t>
        </w:r>
      </w:ins>
      <w:ins w:id="77" w:author="Dr. Michael Tran" w:date="2020-10-07T02:44:00Z">
        <w:r w:rsidR="00D1204A">
          <w:rPr>
            <w:rFonts w:ascii="Times New Roman" w:eastAsia="Times New Roman" w:hAnsi="Times New Roman" w:cs="Times New Roman"/>
            <w:sz w:val="24"/>
            <w:szCs w:val="20"/>
            <w:lang w:val="en-GB"/>
          </w:rPr>
          <w:t>scans of 5 pulses, sampling at 82.88 MHz.</w:t>
        </w:r>
      </w:ins>
      <w:ins w:id="78" w:author="Dr. Michael Tran" w:date="2020-10-07T02:52:00Z">
        <w:r w:rsidR="00D1204A">
          <w:rPr>
            <w:rFonts w:ascii="Times New Roman" w:eastAsia="Times New Roman" w:hAnsi="Times New Roman" w:cs="Times New Roman"/>
            <w:sz w:val="24"/>
            <w:szCs w:val="20"/>
            <w:lang w:val="en-GB"/>
          </w:rPr>
          <w:t xml:space="preserve">  The simulation include</w:t>
        </w:r>
        <w:r w:rsidR="00E13671">
          <w:rPr>
            <w:rFonts w:ascii="Times New Roman" w:eastAsia="Times New Roman" w:hAnsi="Times New Roman" w:cs="Times New Roman"/>
            <w:sz w:val="24"/>
            <w:szCs w:val="20"/>
            <w:lang w:val="en-GB"/>
          </w:rPr>
          <w:t>s the Doppler effects of aircraft trave</w:t>
        </w:r>
      </w:ins>
      <w:ins w:id="79" w:author="Dr. Michael Tran" w:date="2020-10-07T02:53:00Z">
        <w:r w:rsidR="00E13671">
          <w:rPr>
            <w:rFonts w:ascii="Times New Roman" w:eastAsia="Times New Roman" w:hAnsi="Times New Roman" w:cs="Times New Roman"/>
            <w:sz w:val="24"/>
            <w:szCs w:val="20"/>
            <w:lang w:val="en-GB"/>
          </w:rPr>
          <w:t>ling either toward the radar or a</w:t>
        </w:r>
      </w:ins>
      <w:ins w:id="80" w:author="Dr. Michael Tran" w:date="2020-10-07T02:54:00Z">
        <w:r w:rsidR="00E13671">
          <w:rPr>
            <w:rFonts w:ascii="Times New Roman" w:eastAsia="Times New Roman" w:hAnsi="Times New Roman" w:cs="Times New Roman"/>
            <w:sz w:val="24"/>
            <w:szCs w:val="20"/>
            <w:lang w:val="en-GB"/>
          </w:rPr>
          <w:t>way from the radar, which results in pulses</w:t>
        </w:r>
      </w:ins>
      <w:ins w:id="81" w:author="Dr. Michael Tran" w:date="2020-10-07T02:55:00Z">
        <w:r w:rsidR="00E13671">
          <w:rPr>
            <w:rFonts w:ascii="Times New Roman" w:eastAsia="Times New Roman" w:hAnsi="Times New Roman" w:cs="Times New Roman"/>
            <w:sz w:val="24"/>
            <w:szCs w:val="20"/>
            <w:lang w:val="en-GB"/>
          </w:rPr>
          <w:t xml:space="preserve"> </w:t>
        </w:r>
      </w:ins>
      <w:ins w:id="82" w:author="Dr. Michael Tran" w:date="2020-10-07T02:56:00Z">
        <w:r w:rsidR="00E13671">
          <w:rPr>
            <w:rFonts w:ascii="Times New Roman" w:eastAsia="Times New Roman" w:hAnsi="Times New Roman" w:cs="Times New Roman"/>
            <w:sz w:val="24"/>
            <w:szCs w:val="20"/>
            <w:lang w:val="en-GB"/>
          </w:rPr>
          <w:t xml:space="preserve">advancing or delaying at the radar receiver. </w:t>
        </w:r>
      </w:ins>
      <w:ins w:id="83" w:author="Dr. Michael Tran" w:date="2020-10-07T02:45:00Z">
        <w:r w:rsidR="00D1204A">
          <w:rPr>
            <w:rFonts w:ascii="Times New Roman" w:eastAsia="Times New Roman" w:hAnsi="Times New Roman" w:cs="Times New Roman"/>
            <w:sz w:val="24"/>
            <w:szCs w:val="20"/>
            <w:lang w:val="en-GB"/>
          </w:rPr>
          <w:t xml:space="preserve"> The </w:t>
        </w:r>
      </w:ins>
      <w:ins w:id="84" w:author="Dr. Michael Tran" w:date="2020-10-07T02:46:00Z">
        <w:r w:rsidR="00D1204A">
          <w:rPr>
            <w:rFonts w:ascii="Times New Roman" w:eastAsia="Times New Roman" w:hAnsi="Times New Roman" w:cs="Times New Roman"/>
            <w:sz w:val="24"/>
            <w:szCs w:val="20"/>
            <w:lang w:val="en-GB"/>
          </w:rPr>
          <w:t>blue horizontal line represents the desired SNR with P</w:t>
        </w:r>
        <w:r w:rsidR="00D1204A">
          <w:rPr>
            <w:rFonts w:ascii="Times New Roman" w:eastAsia="Times New Roman" w:hAnsi="Times New Roman" w:cs="Times New Roman"/>
            <w:sz w:val="24"/>
            <w:szCs w:val="20"/>
            <w:vertAlign w:val="subscript"/>
            <w:lang w:val="en-GB"/>
          </w:rPr>
          <w:t>D</w:t>
        </w:r>
        <w:r w:rsidR="00D1204A">
          <w:rPr>
            <w:rFonts w:ascii="Times New Roman" w:eastAsia="Times New Roman" w:hAnsi="Times New Roman" w:cs="Times New Roman"/>
            <w:sz w:val="24"/>
            <w:szCs w:val="20"/>
            <w:lang w:val="en-GB"/>
          </w:rPr>
          <w:t xml:space="preserve"> </w:t>
        </w:r>
      </w:ins>
      <w:ins w:id="85" w:author="Dr. Michael Tran" w:date="2020-10-07T02:47:00Z">
        <w:r w:rsidR="00D1204A">
          <w:rPr>
            <w:rFonts w:ascii="Times New Roman" w:eastAsia="Times New Roman" w:hAnsi="Times New Roman" w:cs="Times New Roman"/>
            <w:sz w:val="24"/>
            <w:szCs w:val="20"/>
            <w:lang w:val="en-GB"/>
          </w:rPr>
          <w:t>=</w:t>
        </w:r>
      </w:ins>
      <w:ins w:id="86" w:author="Dr. Michael Tran" w:date="2020-10-07T02:46:00Z">
        <w:r w:rsidR="00D1204A">
          <w:rPr>
            <w:rFonts w:ascii="Times New Roman" w:eastAsia="Times New Roman" w:hAnsi="Times New Roman" w:cs="Times New Roman"/>
            <w:sz w:val="24"/>
            <w:szCs w:val="20"/>
            <w:lang w:val="en-GB"/>
          </w:rPr>
          <w:t xml:space="preserve"> 80%</w:t>
        </w:r>
      </w:ins>
      <w:ins w:id="87" w:author="Dr. Michael Tran" w:date="2020-10-07T02:47:00Z">
        <w:r w:rsidR="00D1204A">
          <w:rPr>
            <w:rFonts w:ascii="Times New Roman" w:eastAsia="Times New Roman" w:hAnsi="Times New Roman" w:cs="Times New Roman"/>
            <w:sz w:val="24"/>
            <w:szCs w:val="20"/>
            <w:lang w:val="en-GB"/>
          </w:rPr>
          <w:t xml:space="preserve">. The red horizontal line is the </w:t>
        </w:r>
      </w:ins>
      <w:ins w:id="88" w:author="Dr. Michael Tran" w:date="2020-10-07T02:48:00Z">
        <w:r w:rsidR="00D1204A">
          <w:rPr>
            <w:rFonts w:ascii="Times New Roman" w:eastAsia="Times New Roman" w:hAnsi="Times New Roman" w:cs="Times New Roman"/>
            <w:sz w:val="24"/>
            <w:szCs w:val="20"/>
            <w:lang w:val="en-GB"/>
          </w:rPr>
          <w:t xml:space="preserve">probability of </w:t>
        </w:r>
      </w:ins>
      <w:ins w:id="89" w:author="Dr. Michael Tran" w:date="2020-10-07T02:49:00Z">
        <w:r w:rsidR="00D1204A">
          <w:rPr>
            <w:rFonts w:ascii="Times New Roman" w:eastAsia="Times New Roman" w:hAnsi="Times New Roman" w:cs="Times New Roman"/>
            <w:sz w:val="24"/>
            <w:szCs w:val="20"/>
            <w:lang w:val="en-GB"/>
          </w:rPr>
          <w:t xml:space="preserve">detection when the desired </w:t>
        </w:r>
      </w:ins>
      <w:ins w:id="90" w:author="Dr. Michael Tran" w:date="2020-10-07T02:50:00Z">
        <w:r w:rsidR="00D1204A">
          <w:rPr>
            <w:rFonts w:ascii="Times New Roman" w:eastAsia="Times New Roman" w:hAnsi="Times New Roman" w:cs="Times New Roman"/>
            <w:sz w:val="24"/>
            <w:szCs w:val="20"/>
            <w:lang w:val="en-GB"/>
          </w:rPr>
          <w:t>SNR is reduced by 1 dB from interference (see Figure A1-20).</w:t>
        </w:r>
      </w:ins>
    </w:p>
    <w:p w14:paraId="3E214408" w14:textId="66049148" w:rsidR="00773410" w:rsidRPr="00AC298E" w:rsidRDefault="00773410" w:rsidP="00773410">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ins w:id="91" w:author="Dr. Michael Tran" w:date="2020-10-07T02:30:00Z"/>
          <w:rFonts w:ascii="Times New Roman" w:eastAsia="Times New Roman" w:hAnsi="Times New Roman" w:cs="Times New Roman"/>
          <w:caps/>
          <w:sz w:val="20"/>
          <w:szCs w:val="20"/>
          <w:lang w:val="en-GB"/>
        </w:rPr>
      </w:pPr>
      <w:ins w:id="92" w:author="Dr. Michael Tran" w:date="2020-10-07T02:30:00Z">
        <w:r w:rsidRPr="00AC298E">
          <w:rPr>
            <w:rFonts w:ascii="Times New Roman" w:eastAsia="Times New Roman" w:hAnsi="Times New Roman" w:cs="Times New Roman"/>
            <w:caps/>
            <w:sz w:val="20"/>
            <w:szCs w:val="20"/>
            <w:lang w:val="en-GB"/>
          </w:rPr>
          <w:t>Figure A1-</w:t>
        </w:r>
      </w:ins>
      <w:ins w:id="93" w:author="Dr. Michael Tran" w:date="2020-10-07T02:31:00Z">
        <w:r>
          <w:rPr>
            <w:rFonts w:ascii="Times New Roman" w:eastAsia="Times New Roman" w:hAnsi="Times New Roman" w:cs="Times New Roman"/>
            <w:caps/>
            <w:sz w:val="20"/>
            <w:szCs w:val="20"/>
            <w:lang w:val="en-GB"/>
          </w:rPr>
          <w:t>21</w:t>
        </w:r>
      </w:ins>
      <w:ins w:id="94" w:author="Dr. Michael Tran" w:date="2020-10-07T02:30:00Z">
        <w:r w:rsidRPr="00AC298E">
          <w:rPr>
            <w:rFonts w:ascii="Times New Roman" w:eastAsia="Times New Roman" w:hAnsi="Times New Roman" w:cs="Times New Roman"/>
            <w:caps/>
            <w:sz w:val="20"/>
            <w:szCs w:val="20"/>
            <w:lang w:val="en-GB"/>
          </w:rPr>
          <w:t xml:space="preserve"> </w:t>
        </w:r>
      </w:ins>
    </w:p>
    <w:p w14:paraId="3B40892D" w14:textId="3008FB6E" w:rsidR="003B1D2F" w:rsidRPr="00437C88" w:rsidRDefault="00227C98" w:rsidP="00437C88">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ins w:id="95" w:author="Dr. Michael Tran" w:date="2020-10-06T22:18:00Z"/>
          <w:rFonts w:ascii="Times New Roman Bold" w:eastAsia="Times New Roman" w:hAnsi="Times New Roman Bold" w:cs="Times New Roman"/>
          <w:b/>
          <w:sz w:val="20"/>
          <w:szCs w:val="20"/>
          <w:lang w:val="en-GB"/>
        </w:rPr>
      </w:pPr>
      <w:ins w:id="96" w:author="Dr. Michael Tran" w:date="2020-10-07T02:32:00Z">
        <w:r>
          <w:rPr>
            <w:rFonts w:ascii="Times New Roman Bold" w:eastAsia="Times New Roman" w:hAnsi="Times New Roman Bold" w:cs="Times New Roman"/>
            <w:b/>
            <w:sz w:val="20"/>
            <w:szCs w:val="20"/>
            <w:lang w:val="en-GB"/>
          </w:rPr>
          <w:t xml:space="preserve">Swerling I – Probability of detection </w:t>
        </w:r>
      </w:ins>
      <w:ins w:id="97" w:author="Dr. Michael Tran" w:date="2020-10-07T13:12:00Z">
        <w:r w:rsidR="00437C88">
          <w:rPr>
            <w:rFonts w:ascii="Times New Roman Bold" w:eastAsia="Times New Roman" w:hAnsi="Times New Roman Bold" w:cs="Times New Roman"/>
            <w:b/>
            <w:sz w:val="20"/>
            <w:szCs w:val="20"/>
            <w:lang w:val="en-GB"/>
          </w:rPr>
          <w:t>with on-tune peak pulse interference</w:t>
        </w:r>
      </w:ins>
    </w:p>
    <w:p w14:paraId="0FF310CE" w14:textId="37F37F7B" w:rsidR="00B434FF" w:rsidRDefault="00437C88" w:rsidP="00437C88">
      <w:pPr>
        <w:tabs>
          <w:tab w:val="left" w:pos="1134"/>
          <w:tab w:val="left" w:pos="1871"/>
          <w:tab w:val="left" w:pos="2268"/>
        </w:tabs>
        <w:overflowPunct w:val="0"/>
        <w:autoSpaceDE w:val="0"/>
        <w:autoSpaceDN w:val="0"/>
        <w:adjustRightInd w:val="0"/>
        <w:spacing w:before="120" w:after="0" w:line="240" w:lineRule="auto"/>
        <w:jc w:val="center"/>
        <w:textAlignment w:val="baseline"/>
        <w:rPr>
          <w:ins w:id="98" w:author="Dr. Michael Tran" w:date="2020-10-06T23:52:00Z"/>
          <w:rFonts w:ascii="Times New Roman" w:eastAsia="Times New Roman" w:hAnsi="Times New Roman" w:cs="Times New Roman"/>
          <w:sz w:val="24"/>
          <w:szCs w:val="20"/>
          <w:lang w:val="en-GB"/>
        </w:rPr>
      </w:pPr>
      <w:ins w:id="99" w:author="Dr. Michael Tran" w:date="2020-10-07T13:11:00Z">
        <w:r w:rsidRPr="00437C88">
          <w:rPr>
            <w:rFonts w:ascii="Times New Roman" w:eastAsia="Times New Roman" w:hAnsi="Times New Roman" w:cs="Times New Roman"/>
            <w:noProof/>
            <w:sz w:val="24"/>
            <w:szCs w:val="20"/>
          </w:rPr>
          <w:drawing>
            <wp:inline distT="0" distB="0" distL="0" distR="0" wp14:anchorId="136E69BA" wp14:editId="13A0805B">
              <wp:extent cx="5330825" cy="39973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t="4575" b="-4575"/>
                      <a:stretch/>
                    </pic:blipFill>
                    <pic:spPr bwMode="auto">
                      <a:xfrm>
                        <a:off x="0" y="0"/>
                        <a:ext cx="5330825" cy="3997325"/>
                      </a:xfrm>
                      <a:prstGeom prst="rect">
                        <a:avLst/>
                      </a:prstGeom>
                      <a:noFill/>
                      <a:ln>
                        <a:noFill/>
                      </a:ln>
                    </pic:spPr>
                  </pic:pic>
                </a:graphicData>
              </a:graphic>
            </wp:inline>
          </w:drawing>
        </w:r>
      </w:ins>
    </w:p>
    <w:p w14:paraId="40374A9C" w14:textId="77777777" w:rsidR="00536FA1" w:rsidRPr="00AC298E" w:rsidRDefault="00536FA1"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46482C2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[Editor’s Note: The following types of interference scenarios are planned to be evaluated regarding their effects on the short pulse and the long pulse radar signals:</w:t>
      </w:r>
    </w:p>
    <w:p w14:paraId="59D21035"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Gaussian white noise;</w:t>
      </w:r>
    </w:p>
    <w:p w14:paraId="6AC4A4C2"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In-band pulse signals with varying pulse widths, pulse duty cycles, and pulse power levels;</w:t>
      </w:r>
    </w:p>
    <w:p w14:paraId="14F188B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OOB pulse signals with varying pulse widths, pulse duty cycles, and pulse power levels</w:t>
      </w:r>
    </w:p>
    <w:p w14:paraId="111666B1"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w:t>
      </w:r>
      <w:r w:rsidRPr="00AC298E">
        <w:rPr>
          <w:rFonts w:ascii="Times New Roman" w:eastAsia="Times New Roman" w:hAnsi="Times New Roman" w:cs="Times New Roman"/>
          <w:sz w:val="24"/>
          <w:szCs w:val="20"/>
          <w:lang w:val="en-GB"/>
        </w:rPr>
        <w:tab/>
        <w:t>Wideband chirp (LFM) pulse signals with varying chirp bandwidths, pulse widths, pulse duty cycles, and pulse power levels;</w:t>
      </w:r>
    </w:p>
    <w:p w14:paraId="236E4D1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Broadband communication signal.]</w:t>
      </w:r>
    </w:p>
    <w:p w14:paraId="1869315C" w14:textId="77777777" w:rsidR="00AC298E" w:rsidRPr="00AC298E" w:rsidRDefault="00AC298E" w:rsidP="00AC298E"/>
    <w:sectPr w:rsidR="00AC298E" w:rsidRPr="00AC2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78268D"/>
    <w:multiLevelType w:val="hybridMultilevel"/>
    <w:tmpl w:val="DABA8C48"/>
    <w:lvl w:ilvl="0" w:tplc="0C090011">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9"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5"/>
  </w:num>
  <w:num w:numId="7">
    <w:abstractNumId w:val="6"/>
  </w:num>
  <w:num w:numId="8">
    <w:abstractNumId w:val="1"/>
  </w:num>
  <w:num w:numId="9">
    <w:abstractNumId w:val="10"/>
  </w:num>
  <w:num w:numId="10">
    <w:abstractNumId w:val="7"/>
  </w:num>
  <w:num w:numId="11">
    <w:abstractNumId w:val="12"/>
  </w:num>
  <w:num w:numId="12">
    <w:abstractNumId w:val="16"/>
  </w:num>
  <w:num w:numId="13">
    <w:abstractNumId w:val="19"/>
  </w:num>
  <w:num w:numId="14">
    <w:abstractNumId w:val="9"/>
  </w:num>
  <w:num w:numId="15">
    <w:abstractNumId w:val="15"/>
  </w:num>
  <w:num w:numId="16">
    <w:abstractNumId w:val="14"/>
  </w:num>
  <w:num w:numId="17">
    <w:abstractNumId w:val="13"/>
  </w:num>
  <w:num w:numId="18">
    <w:abstractNumId w:val="17"/>
  </w:num>
  <w:num w:numId="19">
    <w:abstractNumId w:val="18"/>
  </w:num>
  <w:num w:numId="20">
    <w:abstractNumId w:val="0"/>
  </w:num>
  <w:num w:numId="2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 Michael Tran">
    <w15:presenceInfo w15:providerId="AD" w15:userId="S::MTRAN@MITRE.ORG::9df84b20-b531-4cda-a8ee-87e04c187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8E"/>
    <w:rsid w:val="00080076"/>
    <w:rsid w:val="000A43DE"/>
    <w:rsid w:val="000C214F"/>
    <w:rsid w:val="00196F5D"/>
    <w:rsid w:val="001B68E0"/>
    <w:rsid w:val="001C1A7E"/>
    <w:rsid w:val="00227C98"/>
    <w:rsid w:val="002B0469"/>
    <w:rsid w:val="00334F6C"/>
    <w:rsid w:val="00342E27"/>
    <w:rsid w:val="003B1D2F"/>
    <w:rsid w:val="00437C88"/>
    <w:rsid w:val="004F1F19"/>
    <w:rsid w:val="00536FA1"/>
    <w:rsid w:val="005C1768"/>
    <w:rsid w:val="00621CEE"/>
    <w:rsid w:val="0064209C"/>
    <w:rsid w:val="00660D72"/>
    <w:rsid w:val="006662FE"/>
    <w:rsid w:val="006C6014"/>
    <w:rsid w:val="006D202C"/>
    <w:rsid w:val="006D36E6"/>
    <w:rsid w:val="00773410"/>
    <w:rsid w:val="007A29F4"/>
    <w:rsid w:val="007F1960"/>
    <w:rsid w:val="00826783"/>
    <w:rsid w:val="0085574A"/>
    <w:rsid w:val="008779B3"/>
    <w:rsid w:val="00882B5C"/>
    <w:rsid w:val="008D3CDF"/>
    <w:rsid w:val="008F67C0"/>
    <w:rsid w:val="0092750B"/>
    <w:rsid w:val="0093584E"/>
    <w:rsid w:val="009661F4"/>
    <w:rsid w:val="0098653C"/>
    <w:rsid w:val="00AB36CA"/>
    <w:rsid w:val="00AC298E"/>
    <w:rsid w:val="00B434FF"/>
    <w:rsid w:val="00C175C0"/>
    <w:rsid w:val="00CE5BC3"/>
    <w:rsid w:val="00D1204A"/>
    <w:rsid w:val="00D519DB"/>
    <w:rsid w:val="00D578AB"/>
    <w:rsid w:val="00D650D1"/>
    <w:rsid w:val="00DE33C2"/>
    <w:rsid w:val="00E13671"/>
    <w:rsid w:val="00E9766B"/>
    <w:rsid w:val="00EB7D30"/>
    <w:rsid w:val="00EC046C"/>
    <w:rsid w:val="00ED1BF9"/>
    <w:rsid w:val="00F80379"/>
    <w:rsid w:val="00FA4A51"/>
    <w:rsid w:val="00FF4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48306D"/>
  <w15:chartTrackingRefBased/>
  <w15:docId w15:val="{A0D03222-763E-43D9-B61C-687E7651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ECC Heading 1"/>
    <w:basedOn w:val="Normal"/>
    <w:next w:val="Normal"/>
    <w:link w:val="Heading1Char"/>
    <w:uiPriority w:val="99"/>
    <w:qFormat/>
    <w:rsid w:val="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Times New Roman" w:hAnsi="Times New Roman" w:cs="Times New Roman"/>
      <w:b/>
      <w:sz w:val="28"/>
      <w:szCs w:val="20"/>
      <w:lang w:val="en-GB"/>
    </w:rPr>
  </w:style>
  <w:style w:type="paragraph" w:styleId="Heading2">
    <w:name w:val="heading 2"/>
    <w:aliases w:val="ECC Heading 2"/>
    <w:basedOn w:val="Heading1"/>
    <w:next w:val="Normal"/>
    <w:link w:val="Heading2Char"/>
    <w:uiPriority w:val="99"/>
    <w:qFormat/>
    <w:rsid w:val="00AC298E"/>
    <w:pPr>
      <w:spacing w:before="200"/>
      <w:outlineLvl w:val="1"/>
    </w:pPr>
    <w:rPr>
      <w:sz w:val="24"/>
    </w:rPr>
  </w:style>
  <w:style w:type="paragraph" w:styleId="Heading3">
    <w:name w:val="heading 3"/>
    <w:aliases w:val="ECC Heading 3"/>
    <w:basedOn w:val="Heading1"/>
    <w:next w:val="Normal"/>
    <w:link w:val="Heading3Char"/>
    <w:uiPriority w:val="99"/>
    <w:qFormat/>
    <w:rsid w:val="00AC298E"/>
    <w:pPr>
      <w:tabs>
        <w:tab w:val="clear" w:pos="1134"/>
      </w:tabs>
      <w:spacing w:before="200"/>
      <w:outlineLvl w:val="2"/>
    </w:pPr>
    <w:rPr>
      <w:sz w:val="24"/>
    </w:rPr>
  </w:style>
  <w:style w:type="paragraph" w:styleId="Heading4">
    <w:name w:val="heading 4"/>
    <w:basedOn w:val="Heading3"/>
    <w:next w:val="Normal"/>
    <w:link w:val="Heading4Char"/>
    <w:uiPriority w:val="99"/>
    <w:qFormat/>
    <w:rsid w:val="00AC298E"/>
    <w:pPr>
      <w:outlineLvl w:val="3"/>
    </w:pPr>
  </w:style>
  <w:style w:type="paragraph" w:styleId="Heading5">
    <w:name w:val="heading 5"/>
    <w:basedOn w:val="Heading4"/>
    <w:next w:val="Normal"/>
    <w:link w:val="Heading5Char"/>
    <w:uiPriority w:val="99"/>
    <w:qFormat/>
    <w:rsid w:val="00AC298E"/>
    <w:pPr>
      <w:outlineLvl w:val="4"/>
    </w:pPr>
  </w:style>
  <w:style w:type="paragraph" w:styleId="Heading6">
    <w:name w:val="heading 6"/>
    <w:basedOn w:val="Heading4"/>
    <w:next w:val="Normal"/>
    <w:link w:val="Heading6Char"/>
    <w:uiPriority w:val="99"/>
    <w:qFormat/>
    <w:rsid w:val="00AC298E"/>
    <w:pPr>
      <w:outlineLvl w:val="5"/>
    </w:pPr>
  </w:style>
  <w:style w:type="paragraph" w:styleId="Heading7">
    <w:name w:val="heading 7"/>
    <w:basedOn w:val="Heading6"/>
    <w:next w:val="Normal"/>
    <w:link w:val="Heading7Char"/>
    <w:uiPriority w:val="99"/>
    <w:qFormat/>
    <w:rsid w:val="00AC298E"/>
    <w:pPr>
      <w:outlineLvl w:val="6"/>
    </w:pPr>
  </w:style>
  <w:style w:type="paragraph" w:styleId="Heading8">
    <w:name w:val="heading 8"/>
    <w:basedOn w:val="Heading6"/>
    <w:next w:val="Normal"/>
    <w:link w:val="Heading8Char"/>
    <w:uiPriority w:val="99"/>
    <w:qFormat/>
    <w:rsid w:val="00AC298E"/>
    <w:pPr>
      <w:outlineLvl w:val="7"/>
    </w:pPr>
  </w:style>
  <w:style w:type="paragraph" w:styleId="Heading9">
    <w:name w:val="heading 9"/>
    <w:basedOn w:val="Heading6"/>
    <w:next w:val="Normal"/>
    <w:link w:val="Heading9Char"/>
    <w:uiPriority w:val="99"/>
    <w:qFormat/>
    <w:rsid w:val="00AC298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rsid w:val="00AC298E"/>
    <w:rPr>
      <w:rFonts w:ascii="Times New Roman" w:eastAsia="Times New Roman" w:hAnsi="Times New Roman" w:cs="Times New Roman"/>
      <w:b/>
      <w:sz w:val="28"/>
      <w:szCs w:val="20"/>
      <w:lang w:val="en-GB"/>
    </w:rPr>
  </w:style>
  <w:style w:type="character" w:customStyle="1" w:styleId="Heading2Char">
    <w:name w:val="Heading 2 Char"/>
    <w:aliases w:val="ECC Heading 2 Char"/>
    <w:basedOn w:val="DefaultParagraphFont"/>
    <w:link w:val="Heading2"/>
    <w:uiPriority w:val="99"/>
    <w:rsid w:val="00AC298E"/>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AC298E"/>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AC298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AC298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AC298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AC298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AC298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AC298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AC298E"/>
  </w:style>
  <w:style w:type="paragraph" w:customStyle="1" w:styleId="Normalaftertitle">
    <w:name w:val="Normal_after_title"/>
    <w:basedOn w:val="Normal"/>
    <w:next w:val="Normal"/>
    <w:uiPriority w:val="99"/>
    <w:rsid w:val="00AC298E"/>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uiPriority w:val="99"/>
    <w:rsid w:val="00AC298E"/>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ASN1">
    <w:name w:val="ASN.1"/>
    <w:basedOn w:val="Normal"/>
    <w:uiPriority w:val="99"/>
    <w:rsid w:val="00AC298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after="0" w:line="240" w:lineRule="auto"/>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AC298E"/>
    <w:rPr>
      <w:rFonts w:ascii="Times New Roman Bold" w:hAnsi="Times New Roman Bold"/>
      <w:b/>
    </w:rPr>
  </w:style>
  <w:style w:type="paragraph" w:customStyle="1" w:styleId="Chaptitle">
    <w:name w:val="Chap_title"/>
    <w:basedOn w:val="Arttitle"/>
    <w:next w:val="Normal"/>
    <w:uiPriority w:val="99"/>
    <w:rsid w:val="00AC298E"/>
  </w:style>
  <w:style w:type="character" w:styleId="EndnoteReference">
    <w:name w:val="endnote reference"/>
    <w:basedOn w:val="DefaultParagraphFont"/>
    <w:uiPriority w:val="99"/>
    <w:rsid w:val="00AC298E"/>
    <w:rPr>
      <w:vertAlign w:val="superscript"/>
    </w:rPr>
  </w:style>
  <w:style w:type="paragraph" w:customStyle="1" w:styleId="enumlev1">
    <w:name w:val="enumlev1"/>
    <w:basedOn w:val="Normal"/>
    <w:link w:val="enumlev1Char"/>
    <w:rsid w:val="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uiPriority w:val="99"/>
    <w:rsid w:val="00AC298E"/>
    <w:pPr>
      <w:ind w:left="1871" w:hanging="737"/>
    </w:pPr>
  </w:style>
  <w:style w:type="paragraph" w:customStyle="1" w:styleId="enumlev3">
    <w:name w:val="enumlev3"/>
    <w:basedOn w:val="enumlev2"/>
    <w:uiPriority w:val="99"/>
    <w:rsid w:val="00AC298E"/>
    <w:pPr>
      <w:ind w:left="2268" w:hanging="397"/>
    </w:pPr>
  </w:style>
  <w:style w:type="paragraph" w:customStyle="1" w:styleId="Equation">
    <w:name w:val="Equation"/>
    <w:basedOn w:val="Normal"/>
    <w:rsid w:val="00AC298E"/>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AC298E"/>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AC298E"/>
    <w:pPr>
      <w:keepNext/>
      <w:keepLines/>
      <w:tabs>
        <w:tab w:val="left" w:pos="1134"/>
        <w:tab w:val="left" w:pos="1871"/>
        <w:tab w:val="left" w:pos="2268"/>
      </w:tabs>
      <w:overflowPunct w:val="0"/>
      <w:autoSpaceDE w:val="0"/>
      <w:autoSpaceDN w:val="0"/>
      <w:adjustRightInd w:val="0"/>
      <w:spacing w:before="20" w:after="20" w:line="240" w:lineRule="auto"/>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rsid w:val="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uiPriority w:val="99"/>
    <w:rsid w:val="00AC298E"/>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
    <w:rsid w:val="00AC298E"/>
    <w:pPr>
      <w:tabs>
        <w:tab w:val="left" w:pos="5954"/>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caps/>
      <w:noProof/>
      <w:sz w:val="16"/>
      <w:szCs w:val="20"/>
      <w:lang w:val="en-GB"/>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rsid w:val="00AC298E"/>
    <w:rPr>
      <w:rFonts w:ascii="Times New Roman" w:eastAsia="Times New Roman" w:hAnsi="Times New Roman" w:cs="Times New Roman"/>
      <w:caps/>
      <w:noProof/>
      <w:sz w:val="16"/>
      <w:szCs w:val="20"/>
      <w:lang w:val="en-GB"/>
    </w:rPr>
  </w:style>
  <w:style w:type="paragraph" w:customStyle="1" w:styleId="FirstFooter">
    <w:name w:val="FirstFooter"/>
    <w:basedOn w:val="Footer"/>
    <w:uiPriority w:val="99"/>
    <w:rsid w:val="00AC298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AC298E"/>
    <w:rPr>
      <w:position w:val="6"/>
      <w:sz w:val="18"/>
    </w:rPr>
  </w:style>
  <w:style w:type="paragraph" w:styleId="FootnoteText">
    <w:name w:val="footnote text"/>
    <w:basedOn w:val="Normal"/>
    <w:link w:val="FootnoteTextChar"/>
    <w:uiPriority w:val="99"/>
    <w:rsid w:val="00AC298E"/>
    <w:pPr>
      <w:keepLines/>
      <w:tabs>
        <w:tab w:val="left" w:pos="255"/>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AC298E"/>
    <w:rPr>
      <w:rFonts w:ascii="Times New Roman" w:eastAsia="Times New Roman" w:hAnsi="Times New Roman" w:cs="Times New Roman"/>
      <w:sz w:val="24"/>
      <w:szCs w:val="20"/>
      <w:lang w:val="en-GB"/>
    </w:rPr>
  </w:style>
  <w:style w:type="paragraph" w:customStyle="1" w:styleId="Note">
    <w:name w:val="Note"/>
    <w:basedOn w:val="Normal"/>
    <w:next w:val="Normal"/>
    <w:uiPriority w:val="99"/>
    <w:rsid w:val="00AC298E"/>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sz w:val="24"/>
      <w:szCs w:val="20"/>
      <w:lang w:val="en-GB"/>
    </w:rPr>
  </w:style>
  <w:style w:type="paragraph" w:styleId="Header">
    <w:name w:val="header"/>
    <w:aliases w:val="ho"/>
    <w:basedOn w:val="Normal"/>
    <w:link w:val="HeaderChar"/>
    <w:uiPriority w:val="99"/>
    <w:rsid w:val="00AC298E"/>
    <w:pPr>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8"/>
      <w:szCs w:val="20"/>
      <w:lang w:val="en-GB"/>
    </w:rPr>
  </w:style>
  <w:style w:type="character" w:customStyle="1" w:styleId="HeaderChar">
    <w:name w:val="Header Char"/>
    <w:aliases w:val="ho Char"/>
    <w:basedOn w:val="DefaultParagraphFont"/>
    <w:link w:val="Header"/>
    <w:uiPriority w:val="99"/>
    <w:rsid w:val="00AC298E"/>
    <w:rPr>
      <w:rFonts w:ascii="Times New Roman" w:eastAsia="Times New Roman" w:hAnsi="Times New Roman" w:cs="Times New Roman"/>
      <w:sz w:val="18"/>
      <w:szCs w:val="20"/>
      <w:lang w:val="en-GB"/>
    </w:rPr>
  </w:style>
  <w:style w:type="paragraph" w:styleId="Index1">
    <w:name w:val="index 1"/>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Index2">
    <w:name w:val="index 2"/>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283"/>
      <w:textAlignment w:val="baseline"/>
    </w:pPr>
    <w:rPr>
      <w:rFonts w:ascii="Times New Roman" w:eastAsia="Times New Roman" w:hAnsi="Times New Roman" w:cs="Times New Roman"/>
      <w:sz w:val="24"/>
      <w:szCs w:val="20"/>
      <w:lang w:val="en-GB"/>
    </w:rPr>
  </w:style>
  <w:style w:type="paragraph" w:styleId="Index3">
    <w:name w:val="index 3"/>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566"/>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uiPriority w:val="99"/>
    <w:rsid w:val="00AC298E"/>
  </w:style>
  <w:style w:type="paragraph" w:customStyle="1" w:styleId="Partref">
    <w:name w:val="Part_ref"/>
    <w:basedOn w:val="Annexref"/>
    <w:next w:val="Normal"/>
    <w:uiPriority w:val="99"/>
    <w:rsid w:val="00AC298E"/>
  </w:style>
  <w:style w:type="paragraph" w:customStyle="1" w:styleId="Parttitle">
    <w:name w:val="Part_title"/>
    <w:basedOn w:val="Annextitle"/>
    <w:next w:val="Normalaftertitle0"/>
    <w:uiPriority w:val="99"/>
    <w:rsid w:val="00AC298E"/>
  </w:style>
  <w:style w:type="paragraph" w:customStyle="1" w:styleId="RecNo">
    <w:name w:val="Rec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AC298E"/>
    <w:pPr>
      <w:spacing w:before="240"/>
    </w:pPr>
    <w:rPr>
      <w:rFonts w:ascii="Times New Roman Bold" w:hAnsi="Times New Roman Bold"/>
      <w:b/>
      <w:caps w:val="0"/>
    </w:rPr>
  </w:style>
  <w:style w:type="paragraph" w:customStyle="1" w:styleId="Recref">
    <w:name w:val="Rec_ref"/>
    <w:basedOn w:val="Rectitle"/>
    <w:next w:val="Recdate"/>
    <w:uiPriority w:val="99"/>
    <w:rsid w:val="00AC298E"/>
    <w:pPr>
      <w:spacing w:before="120"/>
    </w:pPr>
    <w:rPr>
      <w:rFonts w:ascii="Times New Roman" w:hAnsi="Times New Roman"/>
      <w:b w:val="0"/>
      <w:sz w:val="24"/>
    </w:rPr>
  </w:style>
  <w:style w:type="paragraph" w:customStyle="1" w:styleId="Recdate">
    <w:name w:val="Rec_date"/>
    <w:basedOn w:val="Normal"/>
    <w:next w:val="Normalaftertitle0"/>
    <w:uiPriority w:val="99"/>
    <w:rsid w:val="00AC298E"/>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uiPriority w:val="99"/>
    <w:rsid w:val="00AC298E"/>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uiPriority w:val="99"/>
    <w:rsid w:val="00AC298E"/>
  </w:style>
  <w:style w:type="paragraph" w:customStyle="1" w:styleId="Reftext">
    <w:name w:val="Ref_text"/>
    <w:basedOn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uiPriority w:val="99"/>
    <w:rsid w:val="00AC298E"/>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uiPriority w:val="99"/>
    <w:rsid w:val="00AC298E"/>
  </w:style>
  <w:style w:type="paragraph" w:customStyle="1" w:styleId="RepNo">
    <w:name w:val="Rep_No"/>
    <w:basedOn w:val="RecNo"/>
    <w:next w:val="Reptitle"/>
    <w:uiPriority w:val="99"/>
    <w:rsid w:val="00AC298E"/>
  </w:style>
  <w:style w:type="paragraph" w:customStyle="1" w:styleId="Reptitle">
    <w:name w:val="Rep_title"/>
    <w:basedOn w:val="Rectitle"/>
    <w:next w:val="Repref"/>
    <w:uiPriority w:val="99"/>
    <w:rsid w:val="00AC298E"/>
  </w:style>
  <w:style w:type="paragraph" w:customStyle="1" w:styleId="Repref">
    <w:name w:val="Rep_ref"/>
    <w:basedOn w:val="Recref"/>
    <w:next w:val="Repdate"/>
    <w:uiPriority w:val="99"/>
    <w:rsid w:val="00AC298E"/>
  </w:style>
  <w:style w:type="paragraph" w:customStyle="1" w:styleId="Resdate">
    <w:name w:val="Res_date"/>
    <w:basedOn w:val="Recdate"/>
    <w:next w:val="Normalaftertitle0"/>
    <w:uiPriority w:val="99"/>
    <w:rsid w:val="00AC298E"/>
  </w:style>
  <w:style w:type="paragraph" w:customStyle="1" w:styleId="ResNo">
    <w:name w:val="Res_No"/>
    <w:basedOn w:val="RecNo"/>
    <w:next w:val="Normal"/>
    <w:uiPriority w:val="99"/>
    <w:rsid w:val="00AC298E"/>
  </w:style>
  <w:style w:type="paragraph" w:customStyle="1" w:styleId="Restitle">
    <w:name w:val="Res_title"/>
    <w:basedOn w:val="Rectitle"/>
    <w:next w:val="Normal"/>
    <w:uiPriority w:val="99"/>
    <w:rsid w:val="00AC298E"/>
  </w:style>
  <w:style w:type="paragraph" w:customStyle="1" w:styleId="Resref">
    <w:name w:val="Res_ref"/>
    <w:basedOn w:val="Recref"/>
    <w:next w:val="Resdate"/>
    <w:uiPriority w:val="99"/>
    <w:rsid w:val="00AC298E"/>
  </w:style>
  <w:style w:type="paragraph" w:customStyle="1" w:styleId="SectionNo">
    <w:name w:val="Section_No"/>
    <w:basedOn w:val="AnnexNo"/>
    <w:next w:val="Normal"/>
    <w:uiPriority w:val="99"/>
    <w:rsid w:val="00AC298E"/>
  </w:style>
  <w:style w:type="paragraph" w:customStyle="1" w:styleId="Sectiontitle">
    <w:name w:val="Section_title"/>
    <w:basedOn w:val="Annextitle"/>
    <w:next w:val="Normalaftertitle0"/>
    <w:uiPriority w:val="99"/>
    <w:rsid w:val="00AC298E"/>
  </w:style>
  <w:style w:type="paragraph" w:customStyle="1" w:styleId="Source">
    <w:name w:val="Source"/>
    <w:basedOn w:val="Normal"/>
    <w:next w:val="Normal"/>
    <w:uiPriority w:val="99"/>
    <w:rsid w:val="00AC298E"/>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AC298E"/>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AC298E"/>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link w:val="TableNoChar"/>
    <w:rsid w:val="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rsid w:val="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uiPriority w:val="99"/>
    <w:rsid w:val="00AC298E"/>
    <w:pPr>
      <w:keepNext/>
      <w:tabs>
        <w:tab w:val="left" w:pos="1134"/>
        <w:tab w:val="left" w:pos="1871"/>
        <w:tab w:val="left" w:pos="2268"/>
      </w:tabs>
      <w:overflowPunct w:val="0"/>
      <w:autoSpaceDE w:val="0"/>
      <w:autoSpaceDN w:val="0"/>
      <w:adjustRightInd w:val="0"/>
      <w:spacing w:before="560" w:after="0" w:line="240" w:lineRule="auto"/>
      <w:jc w:val="center"/>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uiPriority w:val="99"/>
    <w:rsid w:val="00AC298E"/>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AC298E"/>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AC298E"/>
    <w:pPr>
      <w:spacing w:before="240"/>
    </w:pPr>
    <w:rPr>
      <w:caps w:val="0"/>
    </w:rPr>
  </w:style>
  <w:style w:type="paragraph" w:customStyle="1" w:styleId="Title4">
    <w:name w:val="Title 4"/>
    <w:basedOn w:val="Title3"/>
    <w:next w:val="Heading1"/>
    <w:uiPriority w:val="99"/>
    <w:rsid w:val="00AC298E"/>
    <w:rPr>
      <w:b/>
    </w:rPr>
  </w:style>
  <w:style w:type="paragraph" w:customStyle="1" w:styleId="toc0">
    <w:name w:val="toc 0"/>
    <w:basedOn w:val="Normal"/>
    <w:next w:val="TOC1"/>
    <w:uiPriority w:val="99"/>
    <w:rsid w:val="00AC298E"/>
    <w:pPr>
      <w:tabs>
        <w:tab w:val="right" w:pos="9781"/>
      </w:tabs>
      <w:overflowPunct w:val="0"/>
      <w:autoSpaceDE w:val="0"/>
      <w:autoSpaceDN w:val="0"/>
      <w:adjustRightInd w:val="0"/>
      <w:spacing w:before="120" w:after="0" w:line="240" w:lineRule="auto"/>
      <w:textAlignment w:val="baseline"/>
    </w:pPr>
    <w:rPr>
      <w:rFonts w:ascii="Times New Roman" w:eastAsia="Times New Roman" w:hAnsi="Times New Roman" w:cs="Times New Roman"/>
      <w:b/>
      <w:sz w:val="24"/>
      <w:szCs w:val="20"/>
      <w:lang w:val="en-GB"/>
    </w:rPr>
  </w:style>
  <w:style w:type="paragraph" w:styleId="TOC1">
    <w:name w:val="toc 1"/>
    <w:basedOn w:val="Normal"/>
    <w:uiPriority w:val="99"/>
    <w:rsid w:val="00AC298E"/>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99"/>
    <w:rsid w:val="00AC298E"/>
    <w:pPr>
      <w:spacing w:before="120"/>
    </w:pPr>
  </w:style>
  <w:style w:type="paragraph" w:styleId="TOC3">
    <w:name w:val="toc 3"/>
    <w:basedOn w:val="TOC2"/>
    <w:uiPriority w:val="99"/>
    <w:rsid w:val="00AC298E"/>
  </w:style>
  <w:style w:type="paragraph" w:styleId="TOC4">
    <w:name w:val="toc 4"/>
    <w:basedOn w:val="TOC3"/>
    <w:uiPriority w:val="99"/>
    <w:rsid w:val="00AC298E"/>
  </w:style>
  <w:style w:type="paragraph" w:styleId="TOC5">
    <w:name w:val="toc 5"/>
    <w:basedOn w:val="TOC4"/>
    <w:uiPriority w:val="99"/>
    <w:rsid w:val="00AC298E"/>
  </w:style>
  <w:style w:type="paragraph" w:styleId="TOC6">
    <w:name w:val="toc 6"/>
    <w:basedOn w:val="TOC4"/>
    <w:uiPriority w:val="99"/>
    <w:rsid w:val="00AC298E"/>
  </w:style>
  <w:style w:type="paragraph" w:styleId="TOC7">
    <w:name w:val="toc 7"/>
    <w:basedOn w:val="TOC4"/>
    <w:uiPriority w:val="99"/>
    <w:rsid w:val="00AC298E"/>
  </w:style>
  <w:style w:type="paragraph" w:styleId="TOC8">
    <w:name w:val="toc 8"/>
    <w:basedOn w:val="TOC4"/>
    <w:uiPriority w:val="99"/>
    <w:rsid w:val="00AC298E"/>
  </w:style>
  <w:style w:type="character" w:customStyle="1" w:styleId="Appdef">
    <w:name w:val="App_def"/>
    <w:basedOn w:val="DefaultParagraphFont"/>
    <w:uiPriority w:val="99"/>
    <w:rsid w:val="00AC298E"/>
    <w:rPr>
      <w:rFonts w:ascii="Times New Roman" w:hAnsi="Times New Roman"/>
      <w:b/>
    </w:rPr>
  </w:style>
  <w:style w:type="character" w:customStyle="1" w:styleId="Appref">
    <w:name w:val="App_ref"/>
    <w:basedOn w:val="DefaultParagraphFont"/>
    <w:uiPriority w:val="99"/>
    <w:rsid w:val="00AC298E"/>
  </w:style>
  <w:style w:type="character" w:customStyle="1" w:styleId="Artdef">
    <w:name w:val="Art_def"/>
    <w:basedOn w:val="DefaultParagraphFont"/>
    <w:uiPriority w:val="99"/>
    <w:rsid w:val="00AC298E"/>
    <w:rPr>
      <w:rFonts w:ascii="Times New Roman" w:hAnsi="Times New Roman"/>
      <w:b/>
    </w:rPr>
  </w:style>
  <w:style w:type="character" w:customStyle="1" w:styleId="Artref">
    <w:name w:val="Art_ref"/>
    <w:basedOn w:val="DefaultParagraphFont"/>
    <w:uiPriority w:val="99"/>
    <w:rsid w:val="00AC298E"/>
  </w:style>
  <w:style w:type="character" w:customStyle="1" w:styleId="Recdef">
    <w:name w:val="Rec_def"/>
    <w:basedOn w:val="DefaultParagraphFont"/>
    <w:uiPriority w:val="99"/>
    <w:rsid w:val="00AC298E"/>
    <w:rPr>
      <w:b/>
    </w:rPr>
  </w:style>
  <w:style w:type="character" w:customStyle="1" w:styleId="Resdef">
    <w:name w:val="Res_def"/>
    <w:basedOn w:val="DefaultParagraphFont"/>
    <w:uiPriority w:val="99"/>
    <w:rsid w:val="00AC298E"/>
    <w:rPr>
      <w:rFonts w:ascii="Times New Roman" w:hAnsi="Times New Roman"/>
      <w:b/>
    </w:rPr>
  </w:style>
  <w:style w:type="character" w:customStyle="1" w:styleId="Tablefreq">
    <w:name w:val="Table_freq"/>
    <w:basedOn w:val="DefaultParagraphFont"/>
    <w:uiPriority w:val="99"/>
    <w:rsid w:val="00AC298E"/>
    <w:rPr>
      <w:b/>
      <w:color w:val="auto"/>
      <w:sz w:val="20"/>
    </w:rPr>
  </w:style>
  <w:style w:type="paragraph" w:customStyle="1" w:styleId="Formal">
    <w:name w:val="Formal"/>
    <w:basedOn w:val="ASN1"/>
    <w:uiPriority w:val="99"/>
    <w:rsid w:val="00AC298E"/>
    <w:rPr>
      <w:b w:val="0"/>
    </w:rPr>
  </w:style>
  <w:style w:type="paragraph" w:customStyle="1" w:styleId="Section1">
    <w:name w:val="Section_1"/>
    <w:basedOn w:val="Normal"/>
    <w:uiPriority w:val="99"/>
    <w:rsid w:val="00AC298E"/>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uiPriority w:val="99"/>
    <w:rsid w:val="00AC298E"/>
    <w:rPr>
      <w:b w:val="0"/>
      <w:i/>
    </w:rPr>
  </w:style>
  <w:style w:type="paragraph" w:customStyle="1" w:styleId="Headingi">
    <w:name w:val="Heading_i"/>
    <w:basedOn w:val="Normal"/>
    <w:next w:val="Normal"/>
    <w:uiPriority w:val="99"/>
    <w:qFormat/>
    <w:rsid w:val="00AC298E"/>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AC298E"/>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Bold" w:eastAsia="Times New Roman" w:hAnsi="Times New Roman Bold" w:cs="Times New Roman Bold"/>
      <w:b/>
      <w:sz w:val="24"/>
      <w:szCs w:val="20"/>
      <w:lang w:val="fr-CH"/>
    </w:rPr>
  </w:style>
  <w:style w:type="paragraph" w:customStyle="1" w:styleId="Figure">
    <w:name w:val="Figure"/>
    <w:aliases w:val="fig"/>
    <w:basedOn w:val="Normal"/>
    <w:next w:val="Normal"/>
    <w:rsid w:val="00AC298E"/>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AC298E"/>
  </w:style>
  <w:style w:type="paragraph" w:customStyle="1" w:styleId="Figuretitle">
    <w:name w:val="Figure_title"/>
    <w:basedOn w:val="Normal"/>
    <w:next w:val="Normal"/>
    <w:link w:val="FiguretitleChar"/>
    <w:rsid w:val="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AC298E"/>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AC298E"/>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uiPriority w:val="99"/>
    <w:rsid w:val="00AC298E"/>
  </w:style>
  <w:style w:type="paragraph" w:customStyle="1" w:styleId="Appendixref">
    <w:name w:val="Appendix_ref"/>
    <w:basedOn w:val="Annexref"/>
    <w:next w:val="Annextitle"/>
    <w:uiPriority w:val="99"/>
    <w:rsid w:val="00AC298E"/>
  </w:style>
  <w:style w:type="paragraph" w:customStyle="1" w:styleId="Appendixtitle">
    <w:name w:val="Appendix_title"/>
    <w:basedOn w:val="Annextitle"/>
    <w:next w:val="Normal"/>
    <w:uiPriority w:val="99"/>
    <w:rsid w:val="00AC298E"/>
  </w:style>
  <w:style w:type="paragraph" w:customStyle="1" w:styleId="Border">
    <w:name w:val="Border"/>
    <w:basedOn w:val="Normal"/>
    <w:uiPriority w:val="99"/>
    <w:rsid w:val="00AC298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after="0" w:line="10" w:lineRule="exact"/>
      <w:ind w:left="28" w:right="28"/>
      <w:jc w:val="center"/>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4"/>
      <w:textAlignment w:val="baseline"/>
    </w:pPr>
    <w:rPr>
      <w:rFonts w:ascii="Times New Roman" w:eastAsia="Times New Roman" w:hAnsi="Times New Roman" w:cs="Times New Roman"/>
      <w:sz w:val="24"/>
      <w:szCs w:val="20"/>
      <w:lang w:val="en-GB"/>
    </w:rPr>
  </w:style>
  <w:style w:type="paragraph" w:styleId="Index4">
    <w:name w:val="index 4"/>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849"/>
      <w:textAlignment w:val="baseline"/>
    </w:pPr>
    <w:rPr>
      <w:rFonts w:ascii="Times New Roman" w:eastAsia="Times New Roman" w:hAnsi="Times New Roman" w:cs="Times New Roman"/>
      <w:sz w:val="24"/>
      <w:szCs w:val="20"/>
      <w:lang w:val="en-GB"/>
    </w:rPr>
  </w:style>
  <w:style w:type="paragraph" w:styleId="Index5">
    <w:name w:val="index 5"/>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2"/>
      <w:textAlignment w:val="baseline"/>
    </w:pPr>
    <w:rPr>
      <w:rFonts w:ascii="Times New Roman" w:eastAsia="Times New Roman" w:hAnsi="Times New Roman" w:cs="Times New Roman"/>
      <w:sz w:val="24"/>
      <w:szCs w:val="20"/>
      <w:lang w:val="en-GB"/>
    </w:rPr>
  </w:style>
  <w:style w:type="paragraph" w:styleId="Index6">
    <w:name w:val="index 6"/>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415"/>
      <w:textAlignment w:val="baseline"/>
    </w:pPr>
    <w:rPr>
      <w:rFonts w:ascii="Times New Roman" w:eastAsia="Times New Roman" w:hAnsi="Times New Roman" w:cs="Times New Roman"/>
      <w:sz w:val="24"/>
      <w:szCs w:val="20"/>
      <w:lang w:val="en-GB"/>
    </w:rPr>
  </w:style>
  <w:style w:type="paragraph" w:styleId="Index7">
    <w:name w:val="index 7"/>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698"/>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uiPriority w:val="99"/>
    <w:rsid w:val="00AC298E"/>
  </w:style>
  <w:style w:type="paragraph" w:customStyle="1" w:styleId="Normalaftertitle0">
    <w:name w:val="Normal after title"/>
    <w:basedOn w:val="Normal"/>
    <w:next w:val="Normal"/>
    <w:rsid w:val="00AC298E"/>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uiPriority w:val="99"/>
    <w:rsid w:val="00AC298E"/>
    <w:pPr>
      <w:keepNext/>
      <w:tabs>
        <w:tab w:val="left" w:pos="1134"/>
        <w:tab w:val="left" w:pos="1871"/>
        <w:tab w:val="left" w:pos="2268"/>
      </w:tabs>
      <w:overflowPunct w:val="0"/>
      <w:autoSpaceDE w:val="0"/>
      <w:autoSpaceDN w:val="0"/>
      <w:adjustRightInd w:val="0"/>
      <w:spacing w:before="240" w:after="0" w:line="240" w:lineRule="auto"/>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AC298E"/>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uiPriority w:val="99"/>
    <w:rsid w:val="00AC298E"/>
    <w:rPr>
      <w:b w:val="0"/>
    </w:rPr>
  </w:style>
  <w:style w:type="paragraph" w:customStyle="1" w:styleId="TableTextS5">
    <w:name w:val="Table_TextS5"/>
    <w:basedOn w:val="Normal"/>
    <w:uiPriority w:val="99"/>
    <w:rsid w:val="00AC298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AC298E"/>
    <w:pPr>
      <w:tabs>
        <w:tab w:val="left" w:pos="1134"/>
        <w:tab w:val="left" w:pos="1871"/>
        <w:tab w:val="left" w:pos="2268"/>
      </w:tabs>
      <w:spacing w:before="240" w:after="0" w:line="240" w:lineRule="auto"/>
      <w:jc w:val="center"/>
    </w:pPr>
    <w:rPr>
      <w:rFonts w:ascii="Times New Roman" w:eastAsia="Times New Roman" w:hAnsi="Times New Roman" w:cs="Times New Roman"/>
      <w:sz w:val="28"/>
      <w:szCs w:val="20"/>
      <w:lang w:val="es-ES_tradnl"/>
    </w:rPr>
  </w:style>
  <w:style w:type="paragraph" w:customStyle="1" w:styleId="AppArtNo">
    <w:name w:val="App_Art_No"/>
    <w:basedOn w:val="ArtNo"/>
    <w:qFormat/>
    <w:rsid w:val="00AC298E"/>
  </w:style>
  <w:style w:type="paragraph" w:customStyle="1" w:styleId="AppArttitle">
    <w:name w:val="App_Art_title"/>
    <w:basedOn w:val="Arttitle"/>
    <w:qFormat/>
    <w:rsid w:val="00AC298E"/>
  </w:style>
  <w:style w:type="paragraph" w:customStyle="1" w:styleId="ApptoAnnex">
    <w:name w:val="App_to_Annex"/>
    <w:basedOn w:val="AppendixNo"/>
    <w:next w:val="Normal"/>
    <w:qFormat/>
    <w:rsid w:val="00AC298E"/>
  </w:style>
  <w:style w:type="paragraph" w:customStyle="1" w:styleId="Committee">
    <w:name w:val="Committee"/>
    <w:basedOn w:val="Normal"/>
    <w:qFormat/>
    <w:rsid w:val="00AC298E"/>
    <w:pPr>
      <w:framePr w:hSpace="180" w:wrap="around" w:hAnchor="margin" w:y="-675"/>
      <w:tabs>
        <w:tab w:val="left" w:pos="851"/>
        <w:tab w:val="left" w:pos="1134"/>
        <w:tab w:val="left" w:pos="1871"/>
        <w:tab w:val="left" w:pos="2268"/>
      </w:tabs>
      <w:overflowPunct w:val="0"/>
      <w:autoSpaceDE w:val="0"/>
      <w:autoSpaceDN w:val="0"/>
      <w:adjustRightInd w:val="0"/>
      <w:spacing w:after="0" w:line="240" w:lineRule="atLeast"/>
      <w:textAlignment w:val="baseline"/>
    </w:pPr>
    <w:rPr>
      <w:rFonts w:eastAsia="Times New Roman" w:cs="Calibri"/>
      <w:b/>
      <w:sz w:val="24"/>
      <w:szCs w:val="24"/>
      <w:lang w:val="en-GB"/>
    </w:rPr>
  </w:style>
  <w:style w:type="paragraph" w:customStyle="1" w:styleId="Normalend">
    <w:name w:val="Normal_end"/>
    <w:basedOn w:val="Normal"/>
    <w:next w:val="Normal"/>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AC298E"/>
  </w:style>
  <w:style w:type="paragraph" w:customStyle="1" w:styleId="Subsection1">
    <w:name w:val="Subsection_1"/>
    <w:basedOn w:val="Section1"/>
    <w:next w:val="Normalaftertitle0"/>
    <w:qFormat/>
    <w:rsid w:val="00AC298E"/>
  </w:style>
  <w:style w:type="paragraph" w:customStyle="1" w:styleId="Volumetitle">
    <w:name w:val="Volume_title"/>
    <w:basedOn w:val="Normal"/>
    <w:qFormat/>
    <w:rsid w:val="00AC298E"/>
    <w:pPr>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AC298E"/>
    <w:rPr>
      <w:lang w:val="en-US"/>
    </w:rPr>
  </w:style>
  <w:style w:type="paragraph" w:customStyle="1" w:styleId="Normalsplit">
    <w:name w:val="Normal_split"/>
    <w:basedOn w:val="Normal"/>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AC298E"/>
    <w:rPr>
      <w:rFonts w:ascii="Times New Roman" w:hAnsi="Times New Roman"/>
      <w:b w:val="0"/>
    </w:rPr>
  </w:style>
  <w:style w:type="paragraph" w:customStyle="1" w:styleId="Tablesplit">
    <w:name w:val="Table_split"/>
    <w:basedOn w:val="Tabletext"/>
    <w:qFormat/>
    <w:rsid w:val="00AC298E"/>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AC298E"/>
  </w:style>
  <w:style w:type="paragraph" w:customStyle="1" w:styleId="Methodheading2">
    <w:name w:val="Method_heading2"/>
    <w:basedOn w:val="Heading2"/>
    <w:next w:val="Normal"/>
    <w:qFormat/>
    <w:rsid w:val="00AC298E"/>
  </w:style>
  <w:style w:type="paragraph" w:customStyle="1" w:styleId="Methodheading3">
    <w:name w:val="Method_heading3"/>
    <w:basedOn w:val="Heading3"/>
    <w:next w:val="Normal"/>
    <w:qFormat/>
    <w:rsid w:val="00AC298E"/>
  </w:style>
  <w:style w:type="paragraph" w:customStyle="1" w:styleId="Methodheading4">
    <w:name w:val="Method_heading4"/>
    <w:basedOn w:val="Heading4"/>
    <w:next w:val="Normal"/>
    <w:qFormat/>
    <w:rsid w:val="00AC298E"/>
  </w:style>
  <w:style w:type="paragraph" w:customStyle="1" w:styleId="MethodHeadingb">
    <w:name w:val="Method_Headingb"/>
    <w:basedOn w:val="Headingb"/>
    <w:qFormat/>
    <w:rsid w:val="00AC298E"/>
    <w:pPr>
      <w:tabs>
        <w:tab w:val="clear" w:pos="1134"/>
        <w:tab w:val="clear" w:pos="1871"/>
        <w:tab w:val="clear" w:pos="2268"/>
      </w:tabs>
      <w:overflowPunct/>
      <w:autoSpaceDE/>
      <w:autoSpaceDN/>
      <w:adjustRightInd/>
      <w:spacing w:before="0"/>
      <w:textAlignment w:val="auto"/>
    </w:pPr>
  </w:style>
  <w:style w:type="character" w:styleId="Hyperlink">
    <w:name w:val="Hyperlink"/>
    <w:uiPriority w:val="99"/>
    <w:rsid w:val="00AC298E"/>
    <w:rPr>
      <w:rFonts w:cs="Times New Roman"/>
      <w:color w:val="0000FF"/>
      <w:u w:val="single"/>
    </w:rPr>
  </w:style>
  <w:style w:type="character" w:customStyle="1" w:styleId="UnresolvedMention1">
    <w:name w:val="Unresolved Mention1"/>
    <w:basedOn w:val="DefaultParagraphFont"/>
    <w:uiPriority w:val="99"/>
    <w:semiHidden/>
    <w:unhideWhenUsed/>
    <w:rsid w:val="00AC298E"/>
    <w:rPr>
      <w:color w:val="605E5C"/>
      <w:shd w:val="clear" w:color="auto" w:fill="E1DFDD"/>
    </w:rPr>
  </w:style>
  <w:style w:type="paragraph" w:styleId="BodyTextIndent">
    <w:name w:val="Body Text Indent"/>
    <w:basedOn w:val="Normal"/>
    <w:link w:val="BodyTextIndentChar"/>
    <w:rsid w:val="00AC298E"/>
    <w:pPr>
      <w:tabs>
        <w:tab w:val="left" w:pos="9944"/>
      </w:tabs>
      <w:overflowPunct w:val="0"/>
      <w:autoSpaceDE w:val="0"/>
      <w:autoSpaceDN w:val="0"/>
      <w:adjustRightInd w:val="0"/>
      <w:spacing w:before="120" w:after="0" w:line="240" w:lineRule="auto"/>
      <w:ind w:left="2486"/>
      <w:jc w:val="both"/>
      <w:textAlignment w:val="baseline"/>
    </w:pPr>
    <w:rPr>
      <w:rFonts w:ascii="Times New Roman" w:eastAsia="Batang" w:hAnsi="Times New Roman" w:cs="Times New Roman"/>
      <w:sz w:val="24"/>
      <w:szCs w:val="20"/>
    </w:rPr>
  </w:style>
  <w:style w:type="character" w:customStyle="1" w:styleId="BodyTextIndentChar">
    <w:name w:val="Body Text Indent Char"/>
    <w:basedOn w:val="DefaultParagraphFont"/>
    <w:link w:val="BodyTextIndent"/>
    <w:rsid w:val="00AC298E"/>
    <w:rPr>
      <w:rFonts w:ascii="Times New Roman" w:eastAsia="Batang" w:hAnsi="Times New Roman" w:cs="Times New Roman"/>
      <w:sz w:val="24"/>
      <w:szCs w:val="20"/>
    </w:rPr>
  </w:style>
  <w:style w:type="paragraph" w:customStyle="1" w:styleId="TabletitleBR">
    <w:name w:val="Table_title_BR"/>
    <w:basedOn w:val="Normal"/>
    <w:next w:val="Normal"/>
    <w:rsid w:val="00AC298E"/>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en-GB"/>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AC298E"/>
    <w:rPr>
      <w:caps/>
      <w:noProof/>
      <w:sz w:val="16"/>
      <w:lang w:val="en-GB"/>
    </w:rPr>
  </w:style>
  <w:style w:type="character" w:customStyle="1" w:styleId="enumlev1Char">
    <w:name w:val="enumlev1 Char"/>
    <w:link w:val="enumlev1"/>
    <w:locked/>
    <w:rsid w:val="00AC298E"/>
    <w:rPr>
      <w:rFonts w:ascii="Times New Roman" w:eastAsia="Times New Roman" w:hAnsi="Times New Roman" w:cs="Times New Roman"/>
      <w:sz w:val="24"/>
      <w:szCs w:val="20"/>
      <w:lang w:val="en-GB"/>
    </w:rPr>
  </w:style>
  <w:style w:type="character" w:customStyle="1" w:styleId="TabletextChar">
    <w:name w:val="Table_text Char"/>
    <w:link w:val="Tabletext"/>
    <w:locked/>
    <w:rsid w:val="00AC298E"/>
    <w:rPr>
      <w:rFonts w:ascii="Times New Roman" w:eastAsia="Times New Roman" w:hAnsi="Times New Roman" w:cs="Times New Roman"/>
      <w:sz w:val="20"/>
      <w:szCs w:val="20"/>
      <w:lang w:val="en-GB"/>
    </w:rPr>
  </w:style>
  <w:style w:type="character" w:customStyle="1" w:styleId="TableheadChar">
    <w:name w:val="Table_head Char"/>
    <w:link w:val="Tablehead"/>
    <w:locked/>
    <w:rsid w:val="00AC298E"/>
    <w:rPr>
      <w:rFonts w:ascii="Times New Roman Bold" w:eastAsia="Times New Roman" w:hAnsi="Times New Roman Bold" w:cs="Times New Roman Bold"/>
      <w:b/>
      <w:sz w:val="20"/>
      <w:szCs w:val="20"/>
      <w:lang w:val="en-GB"/>
    </w:rPr>
  </w:style>
  <w:style w:type="character" w:customStyle="1" w:styleId="HeadingbChar">
    <w:name w:val="Heading_b Char"/>
    <w:link w:val="Headingb"/>
    <w:locked/>
    <w:rsid w:val="00AC298E"/>
    <w:rPr>
      <w:rFonts w:ascii="Times New Roman Bold" w:eastAsia="Times New Roman" w:hAnsi="Times New Roman Bold" w:cs="Times New Roman Bold"/>
      <w:b/>
      <w:sz w:val="24"/>
      <w:szCs w:val="20"/>
      <w:lang w:val="fr-CH"/>
    </w:rPr>
  </w:style>
  <w:style w:type="paragraph" w:styleId="BalloonText">
    <w:name w:val="Balloon Text"/>
    <w:basedOn w:val="Normal"/>
    <w:link w:val="BalloonTextChar"/>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character" w:customStyle="1" w:styleId="BalloonTextChar">
    <w:name w:val="Balloon Text Char"/>
    <w:basedOn w:val="DefaultParagraphFont"/>
    <w:link w:val="BalloonText"/>
    <w:uiPriority w:val="99"/>
    <w:rsid w:val="00AC298E"/>
    <w:rPr>
      <w:rFonts w:ascii="Times New Roman" w:eastAsia="Times New Roman" w:hAnsi="Times New Roman" w:cs="Times New Roman"/>
      <w:sz w:val="20"/>
      <w:szCs w:val="20"/>
      <w:lang w:val="en-GB"/>
    </w:rPr>
  </w:style>
  <w:style w:type="paragraph" w:styleId="NoSpacing">
    <w:name w:val="No Spacing"/>
    <w:uiPriority w:val="99"/>
    <w:qFormat/>
    <w:rsid w:val="00AC298E"/>
    <w:pPr>
      <w:spacing w:after="0" w:line="240" w:lineRule="auto"/>
      <w:jc w:val="center"/>
    </w:pPr>
    <w:rPr>
      <w:rFonts w:ascii="Times New Roman" w:eastAsia="Times New Roman" w:hAnsi="Times New Roman" w:cs="Times New Roman"/>
      <w:sz w:val="20"/>
      <w:szCs w:val="20"/>
    </w:rPr>
  </w:style>
  <w:style w:type="character" w:customStyle="1" w:styleId="TableNoChar">
    <w:name w:val="Table_No Char"/>
    <w:link w:val="TableNo"/>
    <w:locked/>
    <w:rsid w:val="00AC298E"/>
    <w:rPr>
      <w:rFonts w:ascii="Times New Roman" w:eastAsia="Times New Roman" w:hAnsi="Times New Roman" w:cs="Times New Roman"/>
      <w:caps/>
      <w:sz w:val="20"/>
      <w:szCs w:val="20"/>
      <w:lang w:val="en-GB"/>
    </w:rPr>
  </w:style>
  <w:style w:type="character" w:customStyle="1" w:styleId="TabletitleChar">
    <w:name w:val="Table_title Char"/>
    <w:link w:val="Tabletitle"/>
    <w:locked/>
    <w:rsid w:val="00AC298E"/>
    <w:rPr>
      <w:rFonts w:ascii="Times New Roman Bold" w:eastAsia="Times New Roman" w:hAnsi="Times New Roman Bold" w:cs="Times New Roman"/>
      <w:b/>
      <w:sz w:val="20"/>
      <w:szCs w:val="20"/>
      <w:lang w:val="en-GB"/>
    </w:rPr>
  </w:style>
  <w:style w:type="character" w:customStyle="1" w:styleId="Tabletitle0">
    <w:name w:val="Table_title Знак"/>
    <w:uiPriority w:val="99"/>
    <w:locked/>
    <w:rsid w:val="00AC298E"/>
    <w:rPr>
      <w:rFonts w:ascii="Times New Roman Bold" w:hAnsi="Times New Roman Bold"/>
      <w:b/>
      <w:lang w:val="en-GB" w:eastAsia="en-US"/>
    </w:rPr>
  </w:style>
  <w:style w:type="character" w:customStyle="1" w:styleId="FiguretitleChar">
    <w:name w:val="Figure_title Char"/>
    <w:link w:val="Figuretitle"/>
    <w:locked/>
    <w:rsid w:val="00AC298E"/>
    <w:rPr>
      <w:rFonts w:ascii="Times New Roman Bold" w:eastAsia="Times New Roman" w:hAnsi="Times New Roman Bold" w:cs="Times New Roman"/>
      <w:b/>
      <w:sz w:val="20"/>
      <w:szCs w:val="20"/>
      <w:lang w:val="en-GB"/>
    </w:rPr>
  </w:style>
  <w:style w:type="character" w:customStyle="1" w:styleId="FigureNoChar">
    <w:name w:val="Figure_No Char"/>
    <w:link w:val="FigureNo"/>
    <w:locked/>
    <w:rsid w:val="00AC298E"/>
    <w:rPr>
      <w:rFonts w:ascii="Times New Roman" w:eastAsia="Times New Roman" w:hAnsi="Times New Roman" w:cs="Times New Roman"/>
      <w:caps/>
      <w:sz w:val="20"/>
      <w:szCs w:val="20"/>
      <w:lang w:val="en-GB"/>
    </w:rPr>
  </w:style>
  <w:style w:type="paragraph" w:customStyle="1" w:styleId="Tablefin">
    <w:name w:val="Table_fin"/>
    <w:basedOn w:val="Normal"/>
    <w:next w:val="Normal"/>
    <w:rsid w:val="00AC298E"/>
    <w:pPr>
      <w:tabs>
        <w:tab w:val="left" w:pos="794"/>
        <w:tab w:val="left" w:pos="1191"/>
        <w:tab w:val="left" w:pos="1588"/>
        <w:tab w:val="left" w:pos="1985"/>
      </w:tabs>
      <w:overflowPunct w:val="0"/>
      <w:autoSpaceDE w:val="0"/>
      <w:autoSpaceDN w:val="0"/>
      <w:adjustRightInd w:val="0"/>
      <w:spacing w:after="0" w:line="240" w:lineRule="auto"/>
      <w:jc w:val="both"/>
    </w:pPr>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AC298E"/>
    <w:pPr>
      <w:tabs>
        <w:tab w:val="left" w:pos="1134"/>
        <w:tab w:val="left" w:pos="1871"/>
        <w:tab w:val="left" w:pos="2268"/>
      </w:tabs>
      <w:overflowPunct w:val="0"/>
      <w:autoSpaceDE w:val="0"/>
      <w:autoSpaceDN w:val="0"/>
      <w:adjustRightInd w:val="0"/>
      <w:spacing w:before="120" w:after="0" w:line="240" w:lineRule="auto"/>
      <w:ind w:left="720"/>
      <w:contextualSpacing/>
      <w:textAlignment w:val="baseline"/>
    </w:pPr>
    <w:rPr>
      <w:rFonts w:ascii="Times New Roman" w:eastAsia="Times New Roman" w:hAnsi="Times New Roman" w:cs="Times New Roman"/>
      <w:sz w:val="24"/>
      <w:szCs w:val="20"/>
      <w:lang w:val="en-GB"/>
    </w:rPr>
  </w:style>
  <w:style w:type="character" w:styleId="FollowedHyperlink">
    <w:name w:val="FollowedHyperlink"/>
    <w:uiPriority w:val="99"/>
    <w:rsid w:val="00AC298E"/>
    <w:rPr>
      <w:rFonts w:cs="Times New Roman"/>
      <w:color w:val="800080"/>
      <w:u w:val="single"/>
    </w:rPr>
  </w:style>
  <w:style w:type="table" w:styleId="TableGrid">
    <w:name w:val="Table Grid"/>
    <w:basedOn w:val="TableNormal"/>
    <w:rsid w:val="00AC298E"/>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AC298E"/>
    <w:pPr>
      <w:keepNext/>
      <w:keepLines/>
      <w:overflowPunct w:val="0"/>
      <w:autoSpaceDE w:val="0"/>
      <w:autoSpaceDN w:val="0"/>
      <w:adjustRightInd w:val="0"/>
      <w:spacing w:after="0" w:line="240" w:lineRule="auto"/>
      <w:jc w:val="both"/>
    </w:pPr>
    <w:rPr>
      <w:rFonts w:ascii="Times New Roman" w:eastAsia="Times New Roman" w:hAnsi="Times New Roman" w:cs="Times New Roman"/>
      <w:sz w:val="16"/>
      <w:szCs w:val="20"/>
      <w:lang w:val="en-GB"/>
    </w:rPr>
  </w:style>
  <w:style w:type="paragraph" w:customStyle="1" w:styleId="TableHead0">
    <w:name w:val="Table_Head"/>
    <w:uiPriority w:val="99"/>
    <w:rsid w:val="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pPr>
    <w:rPr>
      <w:rFonts w:ascii="Times New Roman" w:eastAsia="????" w:hAnsi="Times New Roman" w:cs="Times New Roman"/>
      <w:b/>
      <w:bCs/>
      <w:lang w:val="en-GB"/>
    </w:rPr>
  </w:style>
  <w:style w:type="paragraph" w:customStyle="1" w:styleId="ECCParagraph">
    <w:name w:val="ECC Paragraph"/>
    <w:basedOn w:val="Normal"/>
    <w:uiPriority w:val="99"/>
    <w:rsid w:val="00AC298E"/>
    <w:pPr>
      <w:spacing w:before="120" w:after="240" w:line="240" w:lineRule="auto"/>
      <w:jc w:val="both"/>
    </w:pPr>
    <w:rPr>
      <w:rFonts w:ascii="Arial" w:eastAsia="Times New Roman" w:hAnsi="Arial" w:cs="Times New Roman"/>
      <w:sz w:val="20"/>
      <w:szCs w:val="24"/>
      <w:lang w:val="en-GB"/>
    </w:rPr>
  </w:style>
  <w:style w:type="paragraph" w:styleId="Caption">
    <w:name w:val="caption"/>
    <w:basedOn w:val="Normal"/>
    <w:next w:val="Normal"/>
    <w:uiPriority w:val="99"/>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b/>
      <w:bCs/>
      <w:sz w:val="20"/>
      <w:szCs w:val="20"/>
      <w:lang w:val="en-GB"/>
    </w:rPr>
  </w:style>
  <w:style w:type="paragraph" w:styleId="TableofFigures">
    <w:name w:val="table of figures"/>
    <w:basedOn w:val="Normal"/>
    <w:next w:val="Normal"/>
    <w:uiPriority w:val="99"/>
    <w:rsid w:val="00AC298E"/>
    <w:pPr>
      <w:overflowPunct w:val="0"/>
      <w:autoSpaceDE w:val="0"/>
      <w:autoSpaceDN w:val="0"/>
      <w:adjustRightInd w:val="0"/>
      <w:spacing w:after="0" w:line="240" w:lineRule="auto"/>
      <w:ind w:left="480" w:hanging="480"/>
      <w:textAlignment w:val="baseline"/>
    </w:pPr>
    <w:rPr>
      <w:rFonts w:ascii="Times New Roman" w:eastAsia="Times New Roman" w:hAnsi="Times New Roman" w:cs="Times New Roman"/>
      <w:caps/>
      <w:sz w:val="20"/>
      <w:szCs w:val="20"/>
      <w:lang w:val="en-GB"/>
    </w:rPr>
  </w:style>
  <w:style w:type="paragraph" w:customStyle="1" w:styleId="Kopfzeile1">
    <w:name w:val="Kopfzeile1"/>
    <w:basedOn w:val="Header"/>
    <w:uiPriority w:val="99"/>
    <w:rsid w:val="00AC298E"/>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AC298E"/>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AC298E"/>
    <w:rPr>
      <w:rFonts w:ascii="Arial" w:eastAsia="Times New Roman" w:hAnsi="Arial" w:cs="Times New Roman"/>
      <w:b/>
      <w:szCs w:val="20"/>
      <w:lang w:val="nb-NO" w:eastAsia="ja-JP"/>
    </w:rPr>
  </w:style>
  <w:style w:type="paragraph" w:customStyle="1" w:styleId="Default">
    <w:name w:val="Default"/>
    <w:rsid w:val="00AC298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PlaceholderText">
    <w:name w:val="Placeholder Text"/>
    <w:basedOn w:val="DefaultParagraphFont"/>
    <w:uiPriority w:val="99"/>
    <w:semiHidden/>
    <w:rsid w:val="00AC298E"/>
    <w:rPr>
      <w:color w:val="808080"/>
    </w:rPr>
  </w:style>
  <w:style w:type="table" w:customStyle="1" w:styleId="TableGrid1">
    <w:name w:val="Table Grid1"/>
    <w:basedOn w:val="TableNormal"/>
    <w:next w:val="TableGrid"/>
    <w:rsid w:val="00AC298E"/>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AC298E"/>
    <w:rPr>
      <w:sz w:val="16"/>
      <w:szCs w:val="16"/>
    </w:rPr>
  </w:style>
  <w:style w:type="paragraph" w:styleId="CommentText">
    <w:name w:val="annotation text"/>
    <w:basedOn w:val="Normal"/>
    <w:link w:val="CommentTextChar"/>
    <w:semiHidden/>
    <w:unhideWhenUsed/>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AC298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AC298E"/>
    <w:rPr>
      <w:b/>
      <w:bCs/>
    </w:rPr>
  </w:style>
  <w:style w:type="character" w:customStyle="1" w:styleId="CommentSubjectChar">
    <w:name w:val="Comment Subject Char"/>
    <w:basedOn w:val="CommentTextChar"/>
    <w:link w:val="CommentSubject"/>
    <w:semiHidden/>
    <w:rsid w:val="00AC298E"/>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1465/en" TargetMode="External"/><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image" Target="media/image30.emf"/><Relationship Id="rId3" Type="http://schemas.openxmlformats.org/officeDocument/2006/relationships/settings" Target="settings.xml"/><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fontTable" Target="fontTable.xml"/><Relationship Id="rId7" Type="http://schemas.openxmlformats.org/officeDocument/2006/relationships/hyperlink" Target="http://www.itu.int/rec/R-REC-M.1464/en" TargetMode="Externa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image" Target="media/image16.png"/><Relationship Id="rId33" Type="http://schemas.openxmlformats.org/officeDocument/2006/relationships/image" Target="media/image24.emf"/><Relationship Id="rId38" Type="http://schemas.openxmlformats.org/officeDocument/2006/relationships/image" Target="media/image29.e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1.png"/><Relationship Id="rId29" Type="http://schemas.openxmlformats.org/officeDocument/2006/relationships/image" Target="media/image20.emf"/><Relationship Id="rId41" Type="http://schemas.openxmlformats.org/officeDocument/2006/relationships/image" Target="media/image32.emf"/><Relationship Id="rId1" Type="http://schemas.openxmlformats.org/officeDocument/2006/relationships/numbering" Target="numbering.xml"/><Relationship Id="rId6" Type="http://schemas.openxmlformats.org/officeDocument/2006/relationships/hyperlink" Target="http://www.itu.int/rec/R-REC-M.1463/en" TargetMode="Externa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5"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4.png"/><Relationship Id="rId28" Type="http://schemas.openxmlformats.org/officeDocument/2006/relationships/image" Target="media/image19.emf"/><Relationship Id="rId36" Type="http://schemas.openxmlformats.org/officeDocument/2006/relationships/image" Target="media/image27.emf"/><Relationship Id="rId10" Type="http://schemas.openxmlformats.org/officeDocument/2006/relationships/hyperlink" Target="https://www.itu.int/rec/R-REC-M.1463/en" TargetMode="External"/><Relationship Id="rId19" Type="http://schemas.openxmlformats.org/officeDocument/2006/relationships/image" Target="media/image10.png"/><Relationship Id="rId31" Type="http://schemas.openxmlformats.org/officeDocument/2006/relationships/image" Target="media/image22.e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4512</Words>
  <Characters>25723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USA</cp:lastModifiedBy>
  <cp:revision>2</cp:revision>
  <dcterms:created xsi:type="dcterms:W3CDTF">2020-10-16T16:41:00Z</dcterms:created>
  <dcterms:modified xsi:type="dcterms:W3CDTF">2020-10-16T16:41:00Z</dcterms:modified>
</cp:coreProperties>
</file>