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01F3B" w:rsidRPr="008A5AF1" w14:paraId="4A17022C"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DF4F39" w14:textId="1693758F" w:rsidR="00201F3B" w:rsidRPr="006F661E" w:rsidRDefault="00201F3B"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01EF081D" w14:textId="77777777" w:rsidR="00201F3B" w:rsidRPr="006F661E" w:rsidRDefault="00201F3B" w:rsidP="00A50D47">
            <w:pPr>
              <w:pStyle w:val="TabletitleBR"/>
              <w:rPr>
                <w:spacing w:val="-3"/>
                <w:szCs w:val="24"/>
              </w:rPr>
            </w:pPr>
            <w:r w:rsidRPr="006F661E">
              <w:rPr>
                <w:spacing w:val="-3"/>
                <w:szCs w:val="24"/>
              </w:rPr>
              <w:t>Fact Sheet</w:t>
            </w:r>
          </w:p>
        </w:tc>
      </w:tr>
      <w:tr w:rsidR="00201F3B" w:rsidRPr="008A5AF1" w14:paraId="6C85065A" w14:textId="77777777" w:rsidTr="00A50D47">
        <w:trPr>
          <w:trHeight w:val="348"/>
        </w:trPr>
        <w:tc>
          <w:tcPr>
            <w:tcW w:w="4387" w:type="dxa"/>
            <w:tcBorders>
              <w:left w:val="double" w:sz="6" w:space="0" w:color="auto"/>
            </w:tcBorders>
          </w:tcPr>
          <w:p w14:paraId="6FBB3052" w14:textId="77777777" w:rsidR="00201F3B" w:rsidRPr="006F661E" w:rsidRDefault="00201F3B"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7B399E90" w14:textId="67EF9941" w:rsidR="00201F3B" w:rsidRPr="006F661E" w:rsidRDefault="00201F3B" w:rsidP="00A50D47">
            <w:pPr>
              <w:spacing w:after="120"/>
              <w:ind w:left="144" w:right="144"/>
              <w:rPr>
                <w:szCs w:val="24"/>
              </w:rPr>
            </w:pPr>
            <w:r w:rsidRPr="006F661E">
              <w:rPr>
                <w:b/>
                <w:szCs w:val="24"/>
              </w:rPr>
              <w:t>Document No:</w:t>
            </w:r>
            <w:r>
              <w:rPr>
                <w:szCs w:val="24"/>
              </w:rPr>
              <w:t xml:space="preserve">  USWP5B35-</w:t>
            </w:r>
            <w:r w:rsidR="00713D27">
              <w:rPr>
                <w:szCs w:val="24"/>
              </w:rPr>
              <w:t>19</w:t>
            </w:r>
          </w:p>
        </w:tc>
      </w:tr>
      <w:tr w:rsidR="00201F3B" w:rsidRPr="008A5AF1" w14:paraId="7AAC09F9" w14:textId="77777777" w:rsidTr="00A50D47">
        <w:trPr>
          <w:trHeight w:val="378"/>
        </w:trPr>
        <w:tc>
          <w:tcPr>
            <w:tcW w:w="4387" w:type="dxa"/>
            <w:tcBorders>
              <w:left w:val="double" w:sz="6" w:space="0" w:color="auto"/>
            </w:tcBorders>
          </w:tcPr>
          <w:p w14:paraId="46519744" w14:textId="679F9F74" w:rsidR="00201F3B" w:rsidRPr="006F661E" w:rsidRDefault="00201F3B" w:rsidP="00A50D47">
            <w:pPr>
              <w:spacing w:before="0"/>
              <w:ind w:left="144" w:right="144"/>
              <w:rPr>
                <w:szCs w:val="24"/>
              </w:rPr>
            </w:pPr>
            <w:r w:rsidRPr="006F661E">
              <w:rPr>
                <w:b/>
                <w:szCs w:val="24"/>
                <w:lang w:val="pt-BR"/>
              </w:rPr>
              <w:t>Ref:</w:t>
            </w:r>
            <w:r>
              <w:rPr>
                <w:szCs w:val="24"/>
                <w:lang w:val="pt-BR"/>
              </w:rPr>
              <w:t xml:space="preserve"> 5B/315 Annex </w:t>
            </w:r>
            <w:r w:rsidR="00DA5672">
              <w:rPr>
                <w:szCs w:val="24"/>
                <w:lang w:val="pt-BR"/>
              </w:rPr>
              <w:t>2.8</w:t>
            </w:r>
          </w:p>
        </w:tc>
        <w:tc>
          <w:tcPr>
            <w:tcW w:w="5006" w:type="dxa"/>
            <w:tcBorders>
              <w:right w:val="double" w:sz="6" w:space="0" w:color="auto"/>
            </w:tcBorders>
          </w:tcPr>
          <w:p w14:paraId="4324ED2F" w14:textId="77777777" w:rsidR="00201F3B" w:rsidRPr="006F661E" w:rsidRDefault="00201F3B"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201F3B" w:rsidRPr="008A5AF1" w14:paraId="7F334412" w14:textId="77777777" w:rsidTr="00A50D47">
        <w:trPr>
          <w:trHeight w:val="459"/>
        </w:trPr>
        <w:tc>
          <w:tcPr>
            <w:tcW w:w="9393" w:type="dxa"/>
            <w:gridSpan w:val="2"/>
            <w:tcBorders>
              <w:left w:val="double" w:sz="6" w:space="0" w:color="auto"/>
              <w:right w:val="double" w:sz="6" w:space="0" w:color="auto"/>
            </w:tcBorders>
          </w:tcPr>
          <w:p w14:paraId="350796DC" w14:textId="5C203783" w:rsidR="00201F3B" w:rsidRPr="00603EE0" w:rsidRDefault="00201F3B" w:rsidP="00A50D47">
            <w:pPr>
              <w:pStyle w:val="BodyTextIndent"/>
              <w:spacing w:before="0"/>
              <w:ind w:left="187"/>
              <w:rPr>
                <w:lang w:eastAsia="zh-CN"/>
              </w:rPr>
            </w:pPr>
            <w:r w:rsidRPr="00F636D5">
              <w:rPr>
                <w:b/>
                <w:bCs/>
                <w:szCs w:val="24"/>
              </w:rPr>
              <w:t>Document Title:</w:t>
            </w:r>
            <w:r>
              <w:rPr>
                <w:bCs/>
                <w:szCs w:val="24"/>
              </w:rPr>
              <w:t xml:space="preserve"> </w:t>
            </w:r>
            <w:r w:rsidR="00DA5672" w:rsidRPr="002C5E4D">
              <w:rPr>
                <w:bCs/>
                <w:szCs w:val="24"/>
              </w:rPr>
              <w:t>Preliminary Draft Revision of Recommendation ITU-R M.</w:t>
            </w:r>
            <w:r w:rsidR="00DA5672">
              <w:rPr>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201F3B" w:rsidRPr="00490665" w14:paraId="707C9FDB" w14:textId="77777777" w:rsidTr="00A50D47">
        <w:trPr>
          <w:trHeight w:val="1960"/>
        </w:trPr>
        <w:tc>
          <w:tcPr>
            <w:tcW w:w="4387" w:type="dxa"/>
            <w:tcBorders>
              <w:left w:val="double" w:sz="6" w:space="0" w:color="auto"/>
            </w:tcBorders>
          </w:tcPr>
          <w:p w14:paraId="6CC751AF" w14:textId="77777777" w:rsidR="00201F3B" w:rsidRPr="006F661E" w:rsidRDefault="00201F3B" w:rsidP="00A50D47">
            <w:pPr>
              <w:ind w:left="144" w:right="144"/>
              <w:rPr>
                <w:b/>
                <w:szCs w:val="24"/>
              </w:rPr>
            </w:pPr>
            <w:r w:rsidRPr="006F661E">
              <w:rPr>
                <w:b/>
                <w:szCs w:val="24"/>
              </w:rPr>
              <w:t>Author(s)/Contributors(s):</w:t>
            </w:r>
          </w:p>
          <w:p w14:paraId="35959D30" w14:textId="77777777" w:rsidR="00201F3B" w:rsidRPr="006F661E" w:rsidRDefault="00201F3B" w:rsidP="00A50D47">
            <w:pPr>
              <w:spacing w:before="0"/>
              <w:ind w:left="144" w:right="144"/>
              <w:rPr>
                <w:bCs/>
                <w:iCs/>
                <w:szCs w:val="24"/>
                <w:lang w:val="en-US"/>
              </w:rPr>
            </w:pPr>
          </w:p>
          <w:p w14:paraId="47BC0298" w14:textId="77777777" w:rsidR="00201F3B" w:rsidRDefault="00201F3B" w:rsidP="00A50D47">
            <w:pPr>
              <w:spacing w:before="0"/>
              <w:ind w:right="144"/>
              <w:rPr>
                <w:bCs/>
                <w:iCs/>
                <w:szCs w:val="24"/>
                <w:lang w:val="en-US"/>
              </w:rPr>
            </w:pPr>
            <w:r>
              <w:rPr>
                <w:bCs/>
                <w:iCs/>
                <w:szCs w:val="24"/>
                <w:lang w:val="en-US"/>
              </w:rPr>
              <w:t>Fumie Wingo</w:t>
            </w:r>
          </w:p>
          <w:p w14:paraId="12BC57FD" w14:textId="77777777" w:rsidR="00201F3B" w:rsidRDefault="00201F3B" w:rsidP="00A50D47">
            <w:pPr>
              <w:spacing w:before="0"/>
              <w:ind w:right="144"/>
              <w:rPr>
                <w:bCs/>
                <w:iCs/>
                <w:szCs w:val="24"/>
                <w:lang w:val="en-US"/>
              </w:rPr>
            </w:pPr>
            <w:r>
              <w:rPr>
                <w:bCs/>
                <w:iCs/>
                <w:szCs w:val="24"/>
                <w:lang w:val="en-US"/>
              </w:rPr>
              <w:t xml:space="preserve">DON CIO </w:t>
            </w:r>
          </w:p>
          <w:p w14:paraId="5E88456C" w14:textId="77777777" w:rsidR="00201F3B" w:rsidRDefault="00201F3B" w:rsidP="00A50D47">
            <w:pPr>
              <w:spacing w:before="0"/>
              <w:ind w:left="144" w:right="144"/>
              <w:rPr>
                <w:bCs/>
                <w:iCs/>
                <w:szCs w:val="24"/>
                <w:lang w:val="en-US"/>
              </w:rPr>
            </w:pPr>
          </w:p>
          <w:p w14:paraId="2CDC2923" w14:textId="77777777" w:rsidR="00201F3B" w:rsidRDefault="00201F3B" w:rsidP="00A50D47">
            <w:pPr>
              <w:spacing w:before="0"/>
              <w:ind w:right="144"/>
              <w:rPr>
                <w:bCs/>
                <w:iCs/>
                <w:szCs w:val="24"/>
                <w:lang w:val="en-US"/>
              </w:rPr>
            </w:pPr>
            <w:r>
              <w:rPr>
                <w:bCs/>
                <w:iCs/>
                <w:szCs w:val="24"/>
                <w:lang w:val="en-US"/>
              </w:rPr>
              <w:t xml:space="preserve">Taylor King </w:t>
            </w:r>
          </w:p>
          <w:p w14:paraId="1522E295" w14:textId="77777777" w:rsidR="00201F3B" w:rsidRDefault="00201F3B" w:rsidP="00A50D47">
            <w:pPr>
              <w:spacing w:before="0"/>
              <w:ind w:right="144"/>
              <w:rPr>
                <w:bCs/>
                <w:iCs/>
                <w:szCs w:val="24"/>
                <w:lang w:val="en-US"/>
              </w:rPr>
            </w:pPr>
            <w:r>
              <w:rPr>
                <w:bCs/>
                <w:iCs/>
                <w:szCs w:val="24"/>
                <w:lang w:val="en-US"/>
              </w:rPr>
              <w:t>ACES for DON CIO</w:t>
            </w:r>
          </w:p>
          <w:p w14:paraId="765B30D0" w14:textId="77777777" w:rsidR="00201F3B" w:rsidRDefault="00201F3B" w:rsidP="00A50D47">
            <w:pPr>
              <w:spacing w:before="0"/>
              <w:ind w:right="144"/>
              <w:rPr>
                <w:bCs/>
                <w:iCs/>
                <w:szCs w:val="24"/>
                <w:lang w:val="en-US"/>
              </w:rPr>
            </w:pPr>
          </w:p>
          <w:p w14:paraId="236C8EBB" w14:textId="77777777" w:rsidR="00201F3B" w:rsidRDefault="00201F3B" w:rsidP="00A50D47">
            <w:pPr>
              <w:spacing w:before="0"/>
              <w:ind w:right="144"/>
              <w:rPr>
                <w:bCs/>
                <w:iCs/>
                <w:szCs w:val="24"/>
                <w:lang w:val="en-US"/>
              </w:rPr>
            </w:pPr>
            <w:r>
              <w:rPr>
                <w:bCs/>
                <w:iCs/>
                <w:szCs w:val="24"/>
                <w:lang w:val="en-US"/>
              </w:rPr>
              <w:t xml:space="preserve">Robert Leck </w:t>
            </w:r>
          </w:p>
          <w:p w14:paraId="16AC5675" w14:textId="77777777" w:rsidR="00201F3B" w:rsidRDefault="00201F3B" w:rsidP="00A50D47">
            <w:pPr>
              <w:spacing w:before="0"/>
              <w:ind w:right="144"/>
              <w:rPr>
                <w:bCs/>
                <w:iCs/>
                <w:szCs w:val="24"/>
                <w:lang w:val="en-US"/>
              </w:rPr>
            </w:pPr>
            <w:r>
              <w:rPr>
                <w:bCs/>
                <w:iCs/>
                <w:szCs w:val="24"/>
                <w:lang w:val="en-US"/>
              </w:rPr>
              <w:t>ACES for DON CIO</w:t>
            </w:r>
          </w:p>
          <w:p w14:paraId="6C7D74A8" w14:textId="77777777" w:rsidR="00201F3B" w:rsidRPr="006F661E" w:rsidRDefault="00201F3B" w:rsidP="00A50D47">
            <w:pPr>
              <w:spacing w:before="0"/>
              <w:ind w:right="144"/>
              <w:rPr>
                <w:bCs/>
                <w:iCs/>
                <w:szCs w:val="24"/>
                <w:lang w:val="en-US"/>
              </w:rPr>
            </w:pPr>
          </w:p>
        </w:tc>
        <w:tc>
          <w:tcPr>
            <w:tcW w:w="5006" w:type="dxa"/>
            <w:tcBorders>
              <w:right w:val="double" w:sz="6" w:space="0" w:color="auto"/>
            </w:tcBorders>
          </w:tcPr>
          <w:p w14:paraId="23F14D0A" w14:textId="77777777" w:rsidR="00201F3B" w:rsidRDefault="00201F3B" w:rsidP="00A50D47">
            <w:pPr>
              <w:spacing w:before="0"/>
              <w:ind w:left="144" w:right="144"/>
              <w:rPr>
                <w:bCs/>
                <w:szCs w:val="24"/>
                <w:lang w:val="fr-FR"/>
              </w:rPr>
            </w:pPr>
          </w:p>
          <w:p w14:paraId="7B2543C8" w14:textId="77777777" w:rsidR="00201F3B" w:rsidRPr="006F661E" w:rsidRDefault="00201F3B" w:rsidP="00A50D47">
            <w:pPr>
              <w:spacing w:before="0"/>
              <w:ind w:left="144" w:right="144"/>
              <w:rPr>
                <w:bCs/>
                <w:szCs w:val="24"/>
                <w:lang w:val="fr-FR"/>
              </w:rPr>
            </w:pPr>
          </w:p>
          <w:p w14:paraId="5FA656FA"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0B639076"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8" w:history="1">
              <w:r w:rsidRPr="00FB3F86">
                <w:rPr>
                  <w:rStyle w:val="Hyperlink"/>
                  <w:bCs/>
                  <w:szCs w:val="24"/>
                </w:rPr>
                <w:t>fumie.n.wingo.civ@us.navy.mil</w:t>
              </w:r>
            </w:hyperlink>
            <w:r>
              <w:rPr>
                <w:bCs/>
                <w:szCs w:val="24"/>
              </w:rPr>
              <w:t xml:space="preserve"> </w:t>
            </w:r>
          </w:p>
          <w:p w14:paraId="05A9B7F7" w14:textId="77777777" w:rsidR="00201F3B" w:rsidRDefault="00201F3B" w:rsidP="00A50D47">
            <w:pPr>
              <w:spacing w:before="0"/>
              <w:ind w:right="144"/>
              <w:rPr>
                <w:bCs/>
                <w:color w:val="000000"/>
                <w:szCs w:val="24"/>
                <w:lang w:val="fr-FR"/>
              </w:rPr>
            </w:pPr>
          </w:p>
          <w:p w14:paraId="5B0341F1"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270591C5"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782BE7">
                <w:rPr>
                  <w:rStyle w:val="Hyperlink"/>
                  <w:bCs/>
                  <w:szCs w:val="24"/>
                  <w:lang w:val="fr-FR"/>
                </w:rPr>
                <w:t>taylor.king@aces-inc.com</w:t>
              </w:r>
            </w:hyperlink>
            <w:r>
              <w:rPr>
                <w:bCs/>
                <w:color w:val="000000"/>
                <w:szCs w:val="24"/>
                <w:lang w:val="fr-FR"/>
              </w:rPr>
              <w:t xml:space="preserve"> </w:t>
            </w:r>
          </w:p>
          <w:p w14:paraId="1BB5F687" w14:textId="77777777" w:rsidR="00201F3B" w:rsidRDefault="00201F3B" w:rsidP="00A50D47">
            <w:pPr>
              <w:tabs>
                <w:tab w:val="left" w:pos="966"/>
              </w:tabs>
              <w:spacing w:before="0"/>
              <w:ind w:right="144"/>
              <w:rPr>
                <w:bCs/>
                <w:color w:val="000000"/>
                <w:szCs w:val="24"/>
                <w:lang w:val="fr-FR"/>
              </w:rPr>
            </w:pPr>
          </w:p>
          <w:p w14:paraId="2EBF6938"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321-332-2111</w:t>
            </w:r>
          </w:p>
          <w:p w14:paraId="00344A76"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10" w:history="1">
              <w:r w:rsidRPr="0013200C">
                <w:rPr>
                  <w:rStyle w:val="Hyperlink"/>
                  <w:bCs/>
                  <w:szCs w:val="24"/>
                  <w:lang w:val="fr-FR"/>
                </w:rPr>
                <w:t>robert.leck@aces-inc.com</w:t>
              </w:r>
            </w:hyperlink>
            <w:r>
              <w:rPr>
                <w:bCs/>
                <w:color w:val="000000"/>
                <w:szCs w:val="24"/>
                <w:lang w:val="fr-FR"/>
              </w:rPr>
              <w:t xml:space="preserve"> </w:t>
            </w:r>
          </w:p>
          <w:p w14:paraId="71193E6C" w14:textId="77777777" w:rsidR="00201F3B" w:rsidRPr="006F661E" w:rsidRDefault="00201F3B" w:rsidP="00A50D47">
            <w:pPr>
              <w:tabs>
                <w:tab w:val="left" w:pos="966"/>
              </w:tabs>
              <w:spacing w:before="0"/>
              <w:ind w:right="144"/>
              <w:rPr>
                <w:bCs/>
                <w:color w:val="000000"/>
                <w:szCs w:val="24"/>
                <w:lang w:val="fr-FR"/>
              </w:rPr>
            </w:pPr>
          </w:p>
        </w:tc>
      </w:tr>
      <w:tr w:rsidR="00201F3B" w:rsidRPr="008A5AF1" w14:paraId="3B36586A" w14:textId="77777777" w:rsidTr="00A50D47">
        <w:trPr>
          <w:trHeight w:val="541"/>
        </w:trPr>
        <w:tc>
          <w:tcPr>
            <w:tcW w:w="9393" w:type="dxa"/>
            <w:gridSpan w:val="2"/>
            <w:tcBorders>
              <w:left w:val="double" w:sz="6" w:space="0" w:color="auto"/>
              <w:right w:val="double" w:sz="6" w:space="0" w:color="auto"/>
            </w:tcBorders>
          </w:tcPr>
          <w:p w14:paraId="780D8F10" w14:textId="765AD01C" w:rsidR="00201F3B" w:rsidRPr="006F661E" w:rsidRDefault="00201F3B" w:rsidP="00A50D47">
            <w:pPr>
              <w:spacing w:after="120"/>
              <w:ind w:left="187" w:right="144"/>
              <w:rPr>
                <w:szCs w:val="24"/>
              </w:rPr>
            </w:pPr>
            <w:r w:rsidRPr="006F661E">
              <w:rPr>
                <w:b/>
                <w:szCs w:val="24"/>
              </w:rPr>
              <w:t>Purpose/Objective:</w:t>
            </w:r>
            <w:r w:rsidRPr="006F661E">
              <w:rPr>
                <w:bCs/>
                <w:szCs w:val="24"/>
              </w:rPr>
              <w:t xml:space="preserve"> </w:t>
            </w:r>
            <w:r w:rsidR="00DA5672">
              <w:rPr>
                <w:bCs/>
                <w:szCs w:val="24"/>
              </w:rPr>
              <w:t>The purpose of this document is to continue the revision to Recommendation ITU-R M.1638-1.</w:t>
            </w:r>
          </w:p>
        </w:tc>
      </w:tr>
      <w:tr w:rsidR="00201F3B" w:rsidRPr="008A5AF1" w14:paraId="55F800F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EEAC13C" w14:textId="4808D126" w:rsidR="00201F3B" w:rsidRPr="00DE01A0" w:rsidRDefault="00201F3B" w:rsidP="00A50D47">
            <w:pPr>
              <w:ind w:left="180" w:right="144"/>
              <w:rPr>
                <w:bCs/>
                <w:szCs w:val="24"/>
                <w:lang w:val="en-US"/>
              </w:rPr>
            </w:pPr>
            <w:r w:rsidRPr="006F661E">
              <w:rPr>
                <w:b/>
                <w:szCs w:val="24"/>
              </w:rPr>
              <w:t>Abstract:</w:t>
            </w:r>
            <w:r>
              <w:rPr>
                <w:b/>
                <w:szCs w:val="24"/>
              </w:rPr>
              <w:t xml:space="preserve"> </w:t>
            </w:r>
            <w:r w:rsidR="00DA5672">
              <w:rPr>
                <w:bCs/>
                <w:szCs w:val="24"/>
              </w:rPr>
              <w:t>Recommendation ITU-R M.1638-1 contains characteristics for the radiolocation and aeronautical radionavigation systems operating within the 5250-5850 MHz frequency band. This contribution seeks to address comments and editor’s notes provided at the previous meeting.</w:t>
            </w:r>
          </w:p>
          <w:p w14:paraId="7F03F5C2" w14:textId="77777777" w:rsidR="00201F3B" w:rsidRPr="006F661E" w:rsidRDefault="00201F3B" w:rsidP="00A50D47">
            <w:pPr>
              <w:ind w:right="144"/>
              <w:rPr>
                <w:bCs/>
                <w:szCs w:val="24"/>
              </w:rPr>
            </w:pPr>
          </w:p>
        </w:tc>
      </w:tr>
    </w:tbl>
    <w:p w14:paraId="26492C4B" w14:textId="77777777" w:rsidR="00201F3B" w:rsidRDefault="00201F3B" w:rsidP="00201F3B">
      <w:pPr>
        <w:rPr>
          <w:szCs w:val="24"/>
        </w:rPr>
      </w:pPr>
      <w:r>
        <w:rPr>
          <w:szCs w:val="24"/>
        </w:rPr>
        <w:t xml:space="preserve"> </w:t>
      </w:r>
    </w:p>
    <w:p w14:paraId="6034EDB2" w14:textId="77777777" w:rsidR="00201F3B" w:rsidRDefault="00201F3B" w:rsidP="00201F3B">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01F3B" w:rsidRPr="00363A55" w14:paraId="038175DA" w14:textId="77777777" w:rsidTr="00A50D47">
        <w:trPr>
          <w:cantSplit/>
        </w:trPr>
        <w:tc>
          <w:tcPr>
            <w:tcW w:w="6484" w:type="dxa"/>
            <w:vAlign w:val="center"/>
            <w:hideMark/>
          </w:tcPr>
          <w:p w14:paraId="698FA532" w14:textId="77777777" w:rsidR="00201F3B" w:rsidRPr="00363A55" w:rsidRDefault="00201F3B"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6C15FB5" w14:textId="77777777" w:rsidR="00201F3B" w:rsidRPr="00363A55" w:rsidRDefault="00201F3B"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7C82B0A9" wp14:editId="302A76F7">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01F3B" w:rsidRPr="00363A55" w14:paraId="397F3852" w14:textId="77777777" w:rsidTr="00A50D47">
        <w:trPr>
          <w:cantSplit/>
        </w:trPr>
        <w:tc>
          <w:tcPr>
            <w:tcW w:w="6484" w:type="dxa"/>
            <w:tcBorders>
              <w:top w:val="nil"/>
              <w:left w:val="nil"/>
              <w:bottom w:val="single" w:sz="12" w:space="0" w:color="auto"/>
              <w:right w:val="nil"/>
            </w:tcBorders>
          </w:tcPr>
          <w:p w14:paraId="1892F088" w14:textId="77777777" w:rsidR="00201F3B" w:rsidRPr="00363A55" w:rsidRDefault="00201F3B"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8225E0F" w14:textId="77777777" w:rsidR="00201F3B" w:rsidRPr="00363A55" w:rsidRDefault="00201F3B" w:rsidP="00A50D47">
            <w:pPr>
              <w:shd w:val="solid" w:color="FFFFFF" w:fill="FFFFFF"/>
              <w:spacing w:before="0" w:after="48" w:line="240" w:lineRule="atLeast"/>
              <w:textAlignment w:val="auto"/>
              <w:rPr>
                <w:sz w:val="22"/>
                <w:szCs w:val="22"/>
                <w:lang w:eastAsia="zh-CN"/>
              </w:rPr>
            </w:pPr>
          </w:p>
        </w:tc>
      </w:tr>
      <w:tr w:rsidR="00201F3B" w:rsidRPr="00363A55" w14:paraId="4E602530" w14:textId="77777777" w:rsidTr="00A50D47">
        <w:trPr>
          <w:cantSplit/>
        </w:trPr>
        <w:tc>
          <w:tcPr>
            <w:tcW w:w="6484" w:type="dxa"/>
            <w:tcBorders>
              <w:top w:val="single" w:sz="12" w:space="0" w:color="auto"/>
              <w:left w:val="nil"/>
              <w:bottom w:val="nil"/>
              <w:right w:val="nil"/>
            </w:tcBorders>
          </w:tcPr>
          <w:p w14:paraId="60A07795" w14:textId="77777777" w:rsidR="00201F3B" w:rsidRPr="00363A55" w:rsidRDefault="00201F3B"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7186826" w14:textId="77777777" w:rsidR="00201F3B" w:rsidRPr="00363A55" w:rsidRDefault="00201F3B" w:rsidP="00A50D47">
            <w:pPr>
              <w:shd w:val="solid" w:color="FFFFFF" w:fill="FFFFFF"/>
              <w:spacing w:before="0" w:after="48" w:line="240" w:lineRule="atLeast"/>
              <w:textAlignment w:val="auto"/>
              <w:rPr>
                <w:lang w:eastAsia="zh-CN"/>
              </w:rPr>
            </w:pPr>
          </w:p>
        </w:tc>
      </w:tr>
      <w:tr w:rsidR="00201F3B" w:rsidRPr="00363A55" w14:paraId="103662A1" w14:textId="77777777" w:rsidTr="00A50D47">
        <w:trPr>
          <w:cantSplit/>
        </w:trPr>
        <w:tc>
          <w:tcPr>
            <w:tcW w:w="6484" w:type="dxa"/>
            <w:vMerge w:val="restart"/>
            <w:hideMark/>
          </w:tcPr>
          <w:p w14:paraId="597F82CB" w14:textId="77777777" w:rsidR="00201F3B" w:rsidRDefault="00201F3B"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0BC99638" w14:textId="2D6757F0" w:rsidR="00201F3B" w:rsidRPr="00363A55" w:rsidRDefault="00201F3B"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 xml:space="preserve">315 Annex </w:t>
            </w:r>
            <w:r w:rsidR="00DA5672">
              <w:rPr>
                <w:rFonts w:ascii="Verdana" w:hAnsi="Verdana"/>
                <w:sz w:val="20"/>
                <w:lang w:eastAsia="zh-CN"/>
              </w:rPr>
              <w:t>2.8</w:t>
            </w:r>
          </w:p>
        </w:tc>
        <w:tc>
          <w:tcPr>
            <w:tcW w:w="3401" w:type="dxa"/>
            <w:hideMark/>
          </w:tcPr>
          <w:p w14:paraId="4F94881B"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201F3B" w:rsidRPr="00363A55" w14:paraId="7730289D" w14:textId="77777777" w:rsidTr="00A50D47">
        <w:trPr>
          <w:cantSplit/>
        </w:trPr>
        <w:tc>
          <w:tcPr>
            <w:tcW w:w="6484" w:type="dxa"/>
            <w:vMerge/>
            <w:vAlign w:val="center"/>
            <w:hideMark/>
          </w:tcPr>
          <w:p w14:paraId="117286C5"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71A8E398"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201F3B" w:rsidRPr="00363A55" w14:paraId="1E2A8894" w14:textId="77777777" w:rsidTr="00A50D47">
        <w:trPr>
          <w:cantSplit/>
        </w:trPr>
        <w:tc>
          <w:tcPr>
            <w:tcW w:w="6484" w:type="dxa"/>
            <w:vMerge/>
            <w:vAlign w:val="center"/>
            <w:hideMark/>
          </w:tcPr>
          <w:p w14:paraId="0D930C8B"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5D54ED90" w14:textId="77777777" w:rsidR="00201F3B" w:rsidRPr="00363A55" w:rsidRDefault="00201F3B"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201F3B" w:rsidRPr="00363A55" w14:paraId="7BBD528C" w14:textId="77777777" w:rsidTr="00A50D47">
        <w:trPr>
          <w:cantSplit/>
          <w:trHeight w:val="1038"/>
        </w:trPr>
        <w:tc>
          <w:tcPr>
            <w:tcW w:w="9885" w:type="dxa"/>
            <w:gridSpan w:val="2"/>
          </w:tcPr>
          <w:p w14:paraId="60C65262"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3353516B"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1E674B37" w14:textId="77777777" w:rsidR="00201F3B" w:rsidRPr="00363A55" w:rsidRDefault="00201F3B"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201F3B" w:rsidRPr="00363A55" w14:paraId="57CF0203" w14:textId="77777777" w:rsidTr="00A50D47">
        <w:trPr>
          <w:cantSplit/>
          <w:trHeight w:val="633"/>
        </w:trPr>
        <w:tc>
          <w:tcPr>
            <w:tcW w:w="9885" w:type="dxa"/>
            <w:gridSpan w:val="2"/>
          </w:tcPr>
          <w:p w14:paraId="19972E11" w14:textId="3B55C112" w:rsidR="00201F3B" w:rsidRDefault="00DA5672" w:rsidP="00A50D47">
            <w:pPr>
              <w:shd w:val="solid" w:color="FFFFFF" w:fill="FFFFFF"/>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DA5672" w:rsidRPr="00363A55" w14:paraId="29F73152" w14:textId="77777777" w:rsidTr="00A50D47">
        <w:trPr>
          <w:cantSplit/>
          <w:trHeight w:val="1158"/>
        </w:trPr>
        <w:tc>
          <w:tcPr>
            <w:tcW w:w="9885" w:type="dxa"/>
            <w:gridSpan w:val="2"/>
          </w:tcPr>
          <w:p w14:paraId="347B0AEC" w14:textId="77777777" w:rsidR="00DA5672" w:rsidRDefault="00DA5672" w:rsidP="00DA5672">
            <w:pPr>
              <w:shd w:val="solid" w:color="FFFFFF" w:fill="FFFFFF"/>
              <w:spacing w:before="0" w:line="240" w:lineRule="atLeast"/>
              <w:jc w:val="center"/>
              <w:textAlignment w:val="auto"/>
              <w:rPr>
                <w:ins w:id="0" w:author="TK_ACES" w:date="2025-08-10T20:01:00Z" w16du:dateUtc="2025-08-11T00:01:00Z"/>
                <w:rFonts w:eastAsia="Calibri"/>
                <w:b/>
                <w:sz w:val="28"/>
                <w:szCs w:val="24"/>
                <w:lang w:eastAsia="zh-CN"/>
              </w:rPr>
            </w:pPr>
          </w:p>
          <w:p w14:paraId="30AAF7F5" w14:textId="6AE80871" w:rsidR="00DA5672" w:rsidRPr="0031685E" w:rsidRDefault="00DA5672" w:rsidP="00DA5672">
            <w:pPr>
              <w:shd w:val="solid" w:color="FFFFFF" w:fill="FFFFFF"/>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0B2BDCED" w14:textId="77777777" w:rsidR="00201F3B" w:rsidRDefault="00201F3B" w:rsidP="00201F3B">
      <w:pPr>
        <w:rPr>
          <w:rFonts w:eastAsia="FangSong_GB2312"/>
          <w:b/>
          <w:sz w:val="28"/>
          <w:lang w:eastAsia="zh-CN"/>
        </w:rPr>
      </w:pPr>
    </w:p>
    <w:p w14:paraId="303B74B3" w14:textId="5E76525B" w:rsidR="00DA5672" w:rsidRPr="00B63F62" w:rsidRDefault="00DA5672" w:rsidP="00DA5672">
      <w:pPr>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2"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Pr>
          <w:rFonts w:eastAsia="Calibri"/>
          <w:lang w:eastAsia="zh-CN"/>
        </w:rPr>
        <w:t xml:space="preserve">This document also proposes elevation of the document. </w:t>
      </w:r>
      <w:r w:rsidRPr="0031685E">
        <w:t xml:space="preserve">The United States proposals are highlighted in </w:t>
      </w:r>
      <w:r w:rsidRPr="00CB6183">
        <w:rPr>
          <w:highlight w:val="cyan"/>
        </w:rPr>
        <w:t>turquoise</w:t>
      </w:r>
      <w:r w:rsidRPr="0031685E">
        <w:t xml:space="preserve">. </w:t>
      </w:r>
    </w:p>
    <w:p w14:paraId="6EC38F09" w14:textId="77777777" w:rsidR="00201F3B" w:rsidRPr="00250417" w:rsidRDefault="00201F3B" w:rsidP="00201F3B">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5F53516A" w14:textId="77777777" w:rsidR="00201F3B" w:rsidRPr="00250417" w:rsidRDefault="00201F3B" w:rsidP="00201F3B">
      <w:pPr>
        <w:spacing w:after="160" w:line="256" w:lineRule="auto"/>
        <w:rPr>
          <w:caps/>
          <w:sz w:val="28"/>
        </w:rPr>
      </w:pPr>
      <w:r w:rsidRPr="00250417">
        <w:rPr>
          <w:caps/>
          <w:sz w:val="28"/>
        </w:rPr>
        <w:br w:type="page"/>
      </w:r>
    </w:p>
    <w:p w14:paraId="48AF8E03" w14:textId="3211A7D2" w:rsidR="00201F3B" w:rsidRDefault="00201F3B"/>
    <w:tbl>
      <w:tblPr>
        <w:tblpPr w:leftFromText="180" w:rightFromText="180" w:horzAnchor="margin" w:tblpY="-687"/>
        <w:tblW w:w="9889" w:type="dxa"/>
        <w:tblLayout w:type="fixed"/>
        <w:tblLook w:val="0000" w:firstRow="0" w:lastRow="0" w:firstColumn="0" w:lastColumn="0" w:noHBand="0" w:noVBand="0"/>
      </w:tblPr>
      <w:tblGrid>
        <w:gridCol w:w="9889"/>
      </w:tblGrid>
      <w:tr w:rsidR="00AD3208" w:rsidRPr="004237E0" w14:paraId="28CD2ED0" w14:textId="77777777" w:rsidTr="00D046A7">
        <w:trPr>
          <w:cantSplit/>
        </w:trPr>
        <w:tc>
          <w:tcPr>
            <w:tcW w:w="9889" w:type="dxa"/>
          </w:tcPr>
          <w:p w14:paraId="5467AFB9" w14:textId="22803FF8" w:rsidR="00AD3208" w:rsidRPr="004237E0" w:rsidRDefault="00FD1564" w:rsidP="00AD3208">
            <w:pPr>
              <w:pStyle w:val="Title1"/>
              <w:rPr>
                <w:lang w:eastAsia="zh-CN"/>
              </w:rPr>
            </w:pPr>
            <w:bookmarkStart w:id="1" w:name="recibido"/>
            <w:bookmarkStart w:id="2" w:name="_Hlk198196409"/>
            <w:bookmarkStart w:id="3" w:name="drec" w:colFirst="0" w:colLast="0"/>
            <w:bookmarkEnd w:id="1"/>
            <w:del w:id="4" w:author="TK_ACES" w:date="2025-08-10T20:03:00Z" w16du:dateUtc="2025-08-11T00:03:00Z">
              <w:r w:rsidRPr="00DA5672" w:rsidDel="00DA5672">
                <w:rPr>
                  <w:caps w:val="0"/>
                  <w:spacing w:val="-2"/>
                  <w:highlight w:val="cyan"/>
                  <w:rPrChange w:id="5" w:author="TK_ACES" w:date="2025-08-10T20:03:00Z" w16du:dateUtc="2025-08-11T00:03:00Z">
                    <w:rPr>
                      <w:caps w:val="0"/>
                      <w:spacing w:val="-2"/>
                    </w:rPr>
                  </w:rPrChange>
                </w:rPr>
                <w:delText>PRELIMINARY</w:delText>
              </w:r>
              <w:r w:rsidRPr="002C3252" w:rsidDel="00DA5672">
                <w:rPr>
                  <w:caps w:val="0"/>
                  <w:spacing w:val="-2"/>
                </w:rPr>
                <w:delText xml:space="preserve"> </w:delText>
              </w:r>
            </w:del>
            <w:r w:rsidRPr="002C3252">
              <w:rPr>
                <w:caps w:val="0"/>
                <w:spacing w:val="-2"/>
              </w:rPr>
              <w:t xml:space="preserve">DRAFT REVISION OF RECOMMENDATION </w:t>
            </w:r>
            <w:r w:rsidRPr="002C3252">
              <w:rPr>
                <w:rStyle w:val="href"/>
                <w:caps w:val="0"/>
                <w:spacing w:val="-2"/>
              </w:rPr>
              <w:t>ITU-R M.1638-</w:t>
            </w:r>
            <w:del w:id="6" w:author="5B-1b" w:date="2025-05-05T20:57:00Z">
              <w:r w:rsidRPr="002C3252" w:rsidDel="00E50C13">
                <w:rPr>
                  <w:rStyle w:val="href"/>
                  <w:caps w:val="0"/>
                  <w:spacing w:val="-2"/>
                </w:rPr>
                <w:delText>1</w:delText>
              </w:r>
            </w:del>
            <w:ins w:id="7" w:author="5B-1b" w:date="2025-05-05T20:57:00Z">
              <w:r w:rsidRPr="002C3252">
                <w:rPr>
                  <w:rStyle w:val="href"/>
                  <w:caps w:val="0"/>
                  <w:spacing w:val="-2"/>
                </w:rPr>
                <w:t>2</w:t>
              </w:r>
            </w:ins>
            <w:bookmarkEnd w:id="2"/>
          </w:p>
        </w:tc>
      </w:tr>
      <w:tr w:rsidR="00CC7A35" w:rsidRPr="004237E0" w14:paraId="5920AD81" w14:textId="77777777" w:rsidTr="00D046A7">
        <w:trPr>
          <w:cantSplit/>
        </w:trPr>
        <w:tc>
          <w:tcPr>
            <w:tcW w:w="9889" w:type="dxa"/>
          </w:tcPr>
          <w:p w14:paraId="6289BCE6" w14:textId="049B4CD3" w:rsidR="00CC7A35" w:rsidRPr="004237E0" w:rsidRDefault="00CC7A35" w:rsidP="00CC7A35">
            <w:pPr>
              <w:pStyle w:val="Title4"/>
              <w:rPr>
                <w:lang w:eastAsia="zh-CN"/>
              </w:rPr>
            </w:pPr>
            <w:bookmarkStart w:id="8" w:name="_Hlk198196425"/>
            <w:bookmarkStart w:id="9" w:name="dtitle1" w:colFirst="0" w:colLast="0"/>
            <w:bookmarkEnd w:id="3"/>
            <w:r w:rsidRPr="002C3252">
              <w:t xml:space="preserve">Characteristics of and </w:t>
            </w:r>
            <w:ins w:id="10" w:author="Ahmed Kormed" w:date="2025-05-06T16:14:00Z">
              <w:r>
                <w:t>[</w:t>
              </w:r>
            </w:ins>
            <w:r w:rsidRPr="002C3252">
              <w:t>protection criteria</w:t>
            </w:r>
            <w:ins w:id="11" w:author="Ahmed Kormed" w:date="2025-05-06T16:14:00Z">
              <w:r>
                <w:t>]</w:t>
              </w:r>
            </w:ins>
            <w:r w:rsidRPr="002C3252">
              <w:t xml:space="preserve"> for sharing studies for radiolocation (except ground based meteorological radars) and aeronautical radionavigation radars operating in the frequency bands between 5 250 and 5 850 MHz</w:t>
            </w:r>
            <w:bookmarkEnd w:id="8"/>
          </w:p>
        </w:tc>
      </w:tr>
    </w:tbl>
    <w:p w14:paraId="39E95CE3" w14:textId="77777777" w:rsidR="00201F3B" w:rsidRDefault="00201F3B" w:rsidP="00CC7A35">
      <w:pPr>
        <w:pStyle w:val="Recdate"/>
      </w:pPr>
      <w:bookmarkStart w:id="12" w:name="dbreak"/>
      <w:bookmarkEnd w:id="9"/>
      <w:bookmarkEnd w:id="12"/>
    </w:p>
    <w:p w14:paraId="5A98B4BA" w14:textId="49576C7A" w:rsidR="00CC7A35" w:rsidRPr="002C3252" w:rsidRDefault="00CC7A35" w:rsidP="00CC7A35">
      <w:pPr>
        <w:pStyle w:val="Recdate"/>
      </w:pPr>
      <w:r w:rsidRPr="002C3252">
        <w:t>(2003-2015</w:t>
      </w:r>
      <w:ins w:id="13" w:author="5B-1b" w:date="2025-05-05T20:57:00Z">
        <w:r w:rsidRPr="002C3252">
          <w:t>-202X</w:t>
        </w:r>
      </w:ins>
      <w:r w:rsidRPr="002C3252">
        <w:t>)</w:t>
      </w:r>
    </w:p>
    <w:p w14:paraId="2F5A189E" w14:textId="77777777" w:rsidR="00CC7A35" w:rsidRPr="002C3252" w:rsidRDefault="00CC7A35" w:rsidP="00CC7A35">
      <w:pPr>
        <w:pStyle w:val="HeadingSum"/>
        <w:rPr>
          <w:lang w:val="en-GB"/>
        </w:rPr>
      </w:pPr>
      <w:r w:rsidRPr="002C3252">
        <w:rPr>
          <w:lang w:val="en-GB"/>
        </w:rPr>
        <w:t>Scope</w:t>
      </w:r>
    </w:p>
    <w:p w14:paraId="2E6F1F18" w14:textId="77777777" w:rsidR="00CC7A35" w:rsidRPr="002C3252" w:rsidRDefault="00CC7A35" w:rsidP="00CC7A35">
      <w:pPr>
        <w:pStyle w:val="Summary"/>
        <w:rPr>
          <w:lang w:val="en-GB"/>
        </w:rPr>
      </w:pPr>
      <w:r w:rsidRPr="002C3252">
        <w:rPr>
          <w:lang w:val="en-GB"/>
        </w:rPr>
        <w:t xml:space="preserve">This Recommendation describes the technical and operational characteristics of, and </w:t>
      </w:r>
      <w:ins w:id="14" w:author="Ahmed Kormed" w:date="2025-05-06T16:14:00Z">
        <w:r>
          <w:rPr>
            <w:lang w:val="en-GB"/>
          </w:rPr>
          <w:t>[</w:t>
        </w:r>
      </w:ins>
      <w:r w:rsidRPr="002C3252">
        <w:rPr>
          <w:lang w:val="en-GB"/>
        </w:rPr>
        <w:t>protection criteria</w:t>
      </w:r>
      <w:ins w:id="15" w:author="Ahmed Kormed" w:date="2025-05-06T16:14:00Z">
        <w:r>
          <w:rPr>
            <w:lang w:val="en-GB"/>
          </w:rPr>
          <w:t>]</w:t>
        </w:r>
      </w:ins>
      <w:r w:rsidRPr="002C3252">
        <w:rPr>
          <w:lang w:val="en-GB"/>
        </w:rPr>
        <w:t xml:space="preserve">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808B04F" w14:textId="77777777" w:rsidR="00CC7A35" w:rsidRPr="002C3252" w:rsidRDefault="00CC7A35" w:rsidP="00CC7A35">
      <w:pPr>
        <w:pStyle w:val="headingb0"/>
      </w:pPr>
      <w:r w:rsidRPr="002C3252">
        <w:t>Keywords</w:t>
      </w:r>
    </w:p>
    <w:p w14:paraId="0060C9AE" w14:textId="77777777" w:rsidR="00CC7A35" w:rsidRPr="002C3252" w:rsidRDefault="00CC7A35" w:rsidP="00CC7A35">
      <w:r w:rsidRPr="002C3252">
        <w:t>Radar, shipborne, land-based, aeronautical, protection, multi-function</w:t>
      </w:r>
    </w:p>
    <w:p w14:paraId="1C25B8CF" w14:textId="77777777" w:rsidR="00CC7A35" w:rsidRPr="002C3252" w:rsidRDefault="00CC7A35" w:rsidP="00CC7A35">
      <w:pPr>
        <w:pStyle w:val="Headingb"/>
      </w:pPr>
      <w:r w:rsidRPr="002C3252">
        <w:t>Abbreviations/Glossary</w:t>
      </w:r>
    </w:p>
    <w:p w14:paraId="6E2F9133" w14:textId="77777777" w:rsidR="00CC7A35" w:rsidRPr="002C3252" w:rsidRDefault="00CC7A35" w:rsidP="00CC7A35">
      <w:pPr>
        <w:rPr>
          <w:ins w:id="16" w:author="5B-1b" w:date="2025-05-05T20:58:00Z"/>
        </w:rPr>
      </w:pPr>
      <w:r w:rsidRPr="002C3252">
        <w:t>ARNS</w:t>
      </w:r>
      <w:r w:rsidRPr="002C3252">
        <w:tab/>
        <w:t>Aeronautical radionavigation service</w:t>
      </w:r>
    </w:p>
    <w:p w14:paraId="31E23C00" w14:textId="77777777" w:rsidR="00CC7A35" w:rsidRPr="002C3252" w:rsidRDefault="00CC7A35">
      <w:pPr>
        <w:tabs>
          <w:tab w:val="left" w:pos="794"/>
        </w:tabs>
        <w:spacing w:before="60"/>
        <w:ind w:left="1418" w:hanging="1418"/>
        <w:rPr>
          <w:rPrChange w:id="17" w:author="BRSGD(env)" w:date="2025-05-06T13:25:00Z">
            <w:rPr>
              <w:lang w:val="en-US"/>
            </w:rPr>
          </w:rPrChange>
        </w:rPr>
        <w:pPrChange w:id="18" w:author="5B-1b" w:date="2025-05-05T20:58:00Z">
          <w:pPr/>
        </w:pPrChange>
      </w:pPr>
      <w:ins w:id="19" w:author="5B-1b" w:date="2025-05-05T20:58:00Z">
        <w:r w:rsidRPr="002C3252">
          <w:t>CW:</w:t>
        </w:r>
        <w:r w:rsidRPr="002C3252">
          <w:tab/>
        </w:r>
      </w:ins>
      <w:ins w:id="20" w:author="Joe Cramer" w:date="2025-05-06T06:57:00Z">
        <w:r w:rsidRPr="002C3252">
          <w:tab/>
        </w:r>
      </w:ins>
      <w:ins w:id="21" w:author="5B-1b" w:date="2025-05-05T20:58:00Z">
        <w:r w:rsidRPr="002C3252">
          <w:t>Continuous wave</w:t>
        </w:r>
      </w:ins>
    </w:p>
    <w:p w14:paraId="4F24AA2F" w14:textId="77777777" w:rsidR="00CC7A35" w:rsidRPr="002C3252" w:rsidRDefault="00CC7A35" w:rsidP="00CC7A35">
      <w:pPr>
        <w:rPr>
          <w:ins w:id="22" w:author="5B-1b" w:date="2025-05-05T20:58:00Z"/>
        </w:rPr>
      </w:pPr>
      <w:r w:rsidRPr="002C3252">
        <w:t>ECCM</w:t>
      </w:r>
      <w:r w:rsidRPr="002C3252">
        <w:tab/>
        <w:t>Electronic counter</w:t>
      </w:r>
      <w:r w:rsidRPr="002C3252">
        <w:rPr>
          <w:strike/>
        </w:rPr>
        <w:t xml:space="preserve"> </w:t>
      </w:r>
      <w:r w:rsidRPr="002C3252">
        <w:t>measures</w:t>
      </w:r>
    </w:p>
    <w:p w14:paraId="4CA1B347" w14:textId="77777777" w:rsidR="00CC7A35" w:rsidRPr="002C3252" w:rsidRDefault="00CC7A35" w:rsidP="00CC7A35">
      <w:pPr>
        <w:spacing w:before="60"/>
        <w:ind w:left="1418" w:hanging="1418"/>
        <w:rPr>
          <w:ins w:id="23" w:author="5B-1b" w:date="2025-05-05T20:58:00Z"/>
        </w:rPr>
      </w:pPr>
      <w:ins w:id="24" w:author="5B-1b" w:date="2025-05-05T20:58:00Z">
        <w:r w:rsidRPr="002C3252">
          <w:rPr>
            <w:i/>
            <w:iCs/>
          </w:rPr>
          <w:t>I/N</w:t>
        </w:r>
        <w:r w:rsidRPr="002C3252">
          <w:t>:</w:t>
        </w:r>
        <w:r w:rsidRPr="002C3252">
          <w:tab/>
          <w:t>Interference to noise ratio (dB)</w:t>
        </w:r>
      </w:ins>
    </w:p>
    <w:p w14:paraId="72677B57" w14:textId="77777777" w:rsidR="00CC7A35" w:rsidRPr="002C3252" w:rsidRDefault="00CC7A35" w:rsidP="00CC7A35">
      <w:pPr>
        <w:spacing w:before="60"/>
        <w:ind w:left="1418" w:hanging="1418"/>
        <w:rPr>
          <w:ins w:id="25" w:author="5B-1b" w:date="2025-05-05T20:58:00Z"/>
        </w:rPr>
      </w:pPr>
      <w:ins w:id="26" w:author="5B-1b" w:date="2025-05-05T20:58:00Z">
        <w:r w:rsidRPr="002C3252">
          <w:t>RR:</w:t>
        </w:r>
        <w:r w:rsidRPr="002C3252">
          <w:tab/>
          <w:t>Radio Regulations</w:t>
        </w:r>
      </w:ins>
    </w:p>
    <w:p w14:paraId="06F39C90" w14:textId="77777777" w:rsidR="00CC7A35" w:rsidRPr="002C3252" w:rsidRDefault="00CC7A35" w:rsidP="00CC7A35">
      <w:pPr>
        <w:pStyle w:val="Headingb"/>
        <w:rPr>
          <w:ins w:id="27" w:author="5B-1b" w:date="2025-05-05T20:58:00Z"/>
          <w:rFonts w:eastAsia="SimSun"/>
        </w:rPr>
      </w:pPr>
      <w:ins w:id="28" w:author="5B-1b" w:date="2025-05-05T20:58:00Z">
        <w:r w:rsidRPr="002C3252">
          <w:rPr>
            <w:rFonts w:eastAsia="SimSun"/>
          </w:rPr>
          <w:t>Related ITU Recommendations, Reports</w:t>
        </w:r>
      </w:ins>
    </w:p>
    <w:p w14:paraId="4AC9FFC7" w14:textId="77777777" w:rsidR="00CC7A35" w:rsidRPr="002C3252" w:rsidRDefault="00CC7A35" w:rsidP="00CC7A35">
      <w:pPr>
        <w:pStyle w:val="Headingi"/>
        <w:rPr>
          <w:ins w:id="29" w:author="5B-1b" w:date="2025-05-05T20:58:00Z"/>
        </w:rPr>
      </w:pPr>
      <w:ins w:id="30" w:author="5B-1b" w:date="2025-05-05T20:58:00Z">
        <w:r w:rsidRPr="002C3252">
          <w:t>Recommendations</w:t>
        </w:r>
      </w:ins>
    </w:p>
    <w:p w14:paraId="4266495D" w14:textId="77777777" w:rsidR="00CC7A35" w:rsidRPr="002C3252" w:rsidRDefault="00CC7A35" w:rsidP="00CC7A35">
      <w:pPr>
        <w:tabs>
          <w:tab w:val="left" w:pos="1843"/>
          <w:tab w:val="left" w:pos="2608"/>
          <w:tab w:val="left" w:pos="3345"/>
        </w:tabs>
        <w:spacing w:before="80"/>
        <w:ind w:left="1843" w:hanging="1843"/>
        <w:rPr>
          <w:ins w:id="31" w:author="5B-1b" w:date="2025-05-05T20:58:00Z"/>
          <w:rFonts w:eastAsia="Calibri"/>
        </w:rPr>
      </w:pPr>
      <w:ins w:id="32" w:author="5B-1b" w:date="2025-05-05T20:58:00Z">
        <w:r w:rsidRPr="002C3252">
          <w:rPr>
            <w:rFonts w:eastAsia="Calibri"/>
          </w:rPr>
          <w:fldChar w:fldCharType="begin"/>
        </w:r>
        <w:r w:rsidRPr="002C3252">
          <w:rPr>
            <w:rFonts w:eastAsia="Calibri"/>
          </w:rPr>
          <w:instrText>HYPERLINK "https://www.itu.int/rec/R-REC-M.1372/en"</w:instrText>
        </w:r>
        <w:r w:rsidRPr="002C3252">
          <w:rPr>
            <w:rFonts w:eastAsia="Calibri"/>
          </w:rPr>
        </w:r>
        <w:r w:rsidRPr="002C3252">
          <w:rPr>
            <w:rFonts w:eastAsia="Calibri"/>
          </w:rPr>
          <w:fldChar w:fldCharType="separate"/>
        </w:r>
        <w:r w:rsidRPr="002C3252">
          <w:rPr>
            <w:rStyle w:val="Hyperlink"/>
            <w:rFonts w:eastAsia="Calibri"/>
          </w:rPr>
          <w:t>ITU-R M.1372</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Effic</w:t>
        </w:r>
        <w:r w:rsidRPr="002C3252">
          <w:rPr>
            <w:rFonts w:eastAsia="Calibri"/>
            <w:i/>
            <w:iCs/>
          </w:rPr>
          <w:t>ient use of the radio spectrum by radar stations in the radiodetermination service</w:t>
        </w:r>
      </w:ins>
    </w:p>
    <w:p w14:paraId="691946FB" w14:textId="77777777" w:rsidR="00CC7A35" w:rsidRPr="002C3252" w:rsidRDefault="00CC7A35" w:rsidP="00CC7A35">
      <w:pPr>
        <w:tabs>
          <w:tab w:val="left" w:pos="1843"/>
          <w:tab w:val="left" w:pos="2608"/>
          <w:tab w:val="left" w:pos="3345"/>
        </w:tabs>
        <w:spacing w:before="80"/>
        <w:ind w:left="1843" w:hanging="1843"/>
        <w:rPr>
          <w:ins w:id="33" w:author="5B-1b" w:date="2025-05-05T20:58:00Z"/>
          <w:rFonts w:eastAsia="Calibri"/>
        </w:rPr>
      </w:pPr>
      <w:ins w:id="34" w:author="5B-1b" w:date="2025-05-05T20:58:00Z">
        <w:r w:rsidRPr="002C3252">
          <w:rPr>
            <w:rFonts w:eastAsia="Calibri"/>
          </w:rPr>
          <w:fldChar w:fldCharType="begin"/>
        </w:r>
        <w:r w:rsidRPr="002C3252">
          <w:rPr>
            <w:rFonts w:eastAsia="Calibri"/>
          </w:rPr>
          <w:instrText>HYPERLINK "https://www.itu.int/rec/R-REC-M.1461/en"</w:instrText>
        </w:r>
        <w:r w:rsidRPr="002C3252">
          <w:rPr>
            <w:rFonts w:eastAsia="Calibri"/>
          </w:rPr>
        </w:r>
        <w:r w:rsidRPr="002C3252">
          <w:rPr>
            <w:rFonts w:eastAsia="Calibri"/>
          </w:rPr>
          <w:fldChar w:fldCharType="separate"/>
        </w:r>
        <w:r w:rsidRPr="002C3252">
          <w:rPr>
            <w:rStyle w:val="Hyperlink"/>
            <w:rFonts w:eastAsia="Calibri"/>
          </w:rPr>
          <w:t>ITU-R M.1461</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Proc</w:t>
        </w:r>
        <w:r w:rsidRPr="002C3252">
          <w:rPr>
            <w:rFonts w:eastAsia="Calibri"/>
            <w:i/>
            <w:iCs/>
          </w:rPr>
          <w:t>edures for determining the potential for interference between radars operating in the radiodetermination service and systems in other services</w:t>
        </w:r>
      </w:ins>
    </w:p>
    <w:p w14:paraId="09C4EEFE" w14:textId="77777777" w:rsidR="00CC7A35" w:rsidRPr="002C3252" w:rsidDel="00E50C13" w:rsidRDefault="00CC7A35">
      <w:pPr>
        <w:tabs>
          <w:tab w:val="left" w:pos="794"/>
          <w:tab w:val="left" w:pos="1843"/>
          <w:tab w:val="left" w:pos="2608"/>
          <w:tab w:val="left" w:pos="3345"/>
        </w:tabs>
        <w:spacing w:before="80"/>
        <w:ind w:left="1843" w:hanging="1843"/>
        <w:rPr>
          <w:del w:id="35" w:author="5B-1b" w:date="2025-05-05T20:58:00Z"/>
          <w:rFonts w:eastAsia="Calibri"/>
          <w:rPrChange w:id="36" w:author="BRSGD(env)" w:date="2025-05-06T13:25:00Z">
            <w:rPr>
              <w:del w:id="37" w:author="5B-1b" w:date="2025-05-05T20:58:00Z"/>
              <w:lang w:val="en-US"/>
            </w:rPr>
          </w:rPrChange>
        </w:rPr>
        <w:pPrChange w:id="38" w:author="5B-1b" w:date="2025-05-05T20:58:00Z">
          <w:pPr/>
        </w:pPrChange>
      </w:pPr>
      <w:ins w:id="39" w:author="5B-1b" w:date="2025-05-05T20:58:00Z">
        <w:r w:rsidRPr="002C3252">
          <w:rPr>
            <w:rFonts w:eastAsia="Calibri"/>
          </w:rPr>
          <w:fldChar w:fldCharType="begin"/>
        </w:r>
        <w:r w:rsidRPr="002C3252">
          <w:rPr>
            <w:rFonts w:eastAsia="Calibri"/>
          </w:rPr>
          <w:instrText>HYPERLINK "https://www.itu.int/rec/R-REC-M.1849/en"</w:instrText>
        </w:r>
        <w:r w:rsidRPr="002C3252">
          <w:rPr>
            <w:rFonts w:eastAsia="Calibri"/>
          </w:rPr>
        </w:r>
        <w:r w:rsidRPr="002C3252">
          <w:rPr>
            <w:rFonts w:eastAsia="Calibri"/>
          </w:rPr>
          <w:fldChar w:fldCharType="separate"/>
        </w:r>
        <w:r w:rsidRPr="002C3252">
          <w:rPr>
            <w:rStyle w:val="Hyperlink"/>
            <w:rFonts w:eastAsia="Calibri"/>
          </w:rPr>
          <w:t>ITU-R M.1849</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Techn</w:t>
        </w:r>
        <w:r w:rsidRPr="002C3252">
          <w:rPr>
            <w:rFonts w:eastAsia="Calibri"/>
            <w:i/>
            <w:iCs/>
          </w:rPr>
          <w:t xml:space="preserve">ical and operational aspects of ground-based meteorological </w:t>
        </w:r>
        <w:proofErr w:type="spellStart"/>
        <w:r w:rsidRPr="002C3252">
          <w:rPr>
            <w:rFonts w:eastAsia="Calibri"/>
            <w:i/>
            <w:iCs/>
          </w:rPr>
          <w:t>radars</w:t>
        </w:r>
      </w:ins>
    </w:p>
    <w:p w14:paraId="631137A6" w14:textId="77777777" w:rsidR="00CC7A35" w:rsidRPr="002C3252" w:rsidRDefault="00CC7A35" w:rsidP="00CC7A35">
      <w:pPr>
        <w:pStyle w:val="Normalaftertitle"/>
        <w:rPr>
          <w:bCs/>
        </w:rPr>
      </w:pPr>
      <w:r w:rsidRPr="002C3252">
        <w:rPr>
          <w:bCs/>
        </w:rPr>
        <w:t>The</w:t>
      </w:r>
      <w:proofErr w:type="spellEnd"/>
      <w:r w:rsidRPr="002C3252">
        <w:rPr>
          <w:bCs/>
        </w:rPr>
        <w:t xml:space="preserve"> ITU Radiocommunication Assembly,</w:t>
      </w:r>
    </w:p>
    <w:p w14:paraId="2690D00B" w14:textId="77777777" w:rsidR="00CC7A35" w:rsidRPr="002C3252" w:rsidRDefault="00CC7A35" w:rsidP="00CC7A35">
      <w:pPr>
        <w:pStyle w:val="Call"/>
        <w:tabs>
          <w:tab w:val="center" w:pos="5386"/>
        </w:tabs>
      </w:pPr>
      <w:r w:rsidRPr="002C3252">
        <w:t>considering</w:t>
      </w:r>
      <w:r w:rsidRPr="002C3252">
        <w:tab/>
      </w:r>
    </w:p>
    <w:p w14:paraId="1C8A0FB0" w14:textId="77777777" w:rsidR="00CC7A35" w:rsidRPr="002C3252" w:rsidRDefault="00CC7A35" w:rsidP="00CC7A35">
      <w:r w:rsidRPr="002C3252">
        <w:rPr>
          <w:i/>
          <w:iCs/>
        </w:rPr>
        <w:t>a)</w:t>
      </w:r>
      <w:r w:rsidRPr="002C3252">
        <w:tab/>
        <w:t xml:space="preserve">that antenna, signal propagation, target detection, and large necessary bandwidth characteristics of radar to achieve their functions are optimum in certain frequency </w:t>
      </w:r>
      <w:proofErr w:type="gramStart"/>
      <w:r w:rsidRPr="002C3252">
        <w:t>bands;</w:t>
      </w:r>
      <w:proofErr w:type="gramEnd"/>
    </w:p>
    <w:p w14:paraId="778896AB" w14:textId="77777777" w:rsidR="00CC7A35" w:rsidRPr="002C3252" w:rsidRDefault="00CC7A35" w:rsidP="00CC7A35">
      <w:r w:rsidRPr="002C3252">
        <w:rPr>
          <w:i/>
          <w:iCs/>
        </w:rPr>
        <w:t>b)</w:t>
      </w:r>
      <w:r w:rsidRPr="002C3252">
        <w:tab/>
        <w:t xml:space="preserve">that the technical characteristics of radiolocation (except ground based meteorological radars) and radionavigation radars are determined by the mission of the system and vary widely even within a </w:t>
      </w:r>
      <w:ins w:id="40" w:author="5B-1b" w:date="2025-05-05T20:59:00Z">
        <w:r w:rsidRPr="002C3252">
          <w:t xml:space="preserve">frequency </w:t>
        </w:r>
      </w:ins>
      <w:proofErr w:type="gramStart"/>
      <w:r w:rsidRPr="002C3252">
        <w:t>band;</w:t>
      </w:r>
      <w:proofErr w:type="gramEnd"/>
    </w:p>
    <w:p w14:paraId="4E09261E" w14:textId="77777777" w:rsidR="00CC7A35" w:rsidRPr="002C3252" w:rsidRDefault="00CC7A35" w:rsidP="00CC7A35">
      <w:r w:rsidRPr="002C3252">
        <w:rPr>
          <w:i/>
          <w:iCs/>
        </w:rPr>
        <w:t>c)</w:t>
      </w:r>
      <w:r w:rsidRPr="002C3252">
        <w:tab/>
        <w:t xml:space="preserve">that the radionavigation service is </w:t>
      </w:r>
      <w:del w:id="41" w:author="5B-1b" w:date="2025-05-05T20:59:00Z">
        <w:r w:rsidRPr="002C3252" w:rsidDel="00E50C13">
          <w:delText>a safety service as specified</w:delText>
        </w:r>
      </w:del>
      <w:ins w:id="42" w:author="5B-1b" w:date="2025-05-05T20:59:00Z">
        <w:r w:rsidRPr="002C3252">
          <w:t>subject to</w:t>
        </w:r>
      </w:ins>
      <w:del w:id="43" w:author="5B-1b" w:date="2025-05-05T20:59:00Z">
        <w:r w:rsidRPr="002C3252" w:rsidDel="00E50C13">
          <w:delText xml:space="preserve"> by</w:delText>
        </w:r>
      </w:del>
      <w:r w:rsidRPr="002C3252">
        <w:t xml:space="preserve"> No. </w:t>
      </w:r>
      <w:r w:rsidRPr="002C3252">
        <w:rPr>
          <w:b/>
          <w:bCs/>
        </w:rPr>
        <w:t>4.10</w:t>
      </w:r>
      <w:r w:rsidRPr="002C3252">
        <w:t xml:space="preserve"> of the Radio Regulations (RR)</w:t>
      </w:r>
      <w:del w:id="44" w:author="5B-1b" w:date="2025-05-05T20:59:00Z">
        <w:r w:rsidRPr="002C3252" w:rsidDel="00E50C13">
          <w:delText xml:space="preserve"> and requires special measures to ensure its freedom from harmful interference</w:delText>
        </w:r>
      </w:del>
      <w:r w:rsidRPr="002C3252">
        <w:t>;</w:t>
      </w:r>
    </w:p>
    <w:p w14:paraId="50081A73" w14:textId="77777777" w:rsidR="00CC7A35" w:rsidRPr="002C3252" w:rsidDel="00E50C13" w:rsidRDefault="00CC7A35" w:rsidP="00CC7A35">
      <w:pPr>
        <w:rPr>
          <w:del w:id="45" w:author="5B-1b" w:date="2025-05-05T20:59:00Z"/>
        </w:rPr>
      </w:pPr>
      <w:del w:id="46" w:author="5B-1b" w:date="2025-05-05T20:59:00Z">
        <w:r w:rsidRPr="002C3252" w:rsidDel="00E50C13">
          <w:rPr>
            <w:i/>
            <w:iCs/>
          </w:rPr>
          <w:lastRenderedPageBreak/>
          <w:delText>d)</w:delText>
        </w:r>
        <w:r w:rsidRPr="002C3252" w:rsidDel="00E50C13">
          <w:tab/>
          <w:delText>that representative technical and operational characteristics of radiolocation (except ground based meteorological radars) and radionavigation radars are required to address sharing and compatibility with these systems as necessary;</w:delText>
        </w:r>
      </w:del>
    </w:p>
    <w:p w14:paraId="61EB878A" w14:textId="77777777" w:rsidR="00CC7A35" w:rsidRPr="002C3252" w:rsidRDefault="00CC7A35" w:rsidP="00CC7A35">
      <w:del w:id="47" w:author="5B-1b" w:date="2025-05-05T20:59:00Z">
        <w:r w:rsidRPr="002C3252" w:rsidDel="00E50C13">
          <w:rPr>
            <w:i/>
            <w:iCs/>
          </w:rPr>
          <w:delText>e</w:delText>
        </w:r>
      </w:del>
      <w:ins w:id="48" w:author="5B-1b" w:date="2025-05-05T20:59:00Z">
        <w:r w:rsidRPr="002C3252">
          <w:rPr>
            <w:i/>
            <w:iCs/>
          </w:rPr>
          <w:t>d</w:t>
        </w:r>
      </w:ins>
      <w:r w:rsidRPr="002C3252">
        <w:rPr>
          <w:i/>
          <w:iCs/>
        </w:rPr>
        <w:t>)</w:t>
      </w:r>
      <w:r w:rsidRPr="002C3252">
        <w:tab/>
        <w:t>that procedures and methodologies to analyse compatibility between radars and systems in other services are provided in Recommendation ITU-R M.</w:t>
      </w:r>
      <w:proofErr w:type="gramStart"/>
      <w:r w:rsidRPr="002C3252">
        <w:t>1461;</w:t>
      </w:r>
      <w:proofErr w:type="gramEnd"/>
    </w:p>
    <w:p w14:paraId="23BBAA34" w14:textId="77777777" w:rsidR="00CC7A35" w:rsidRPr="002C3252" w:rsidRDefault="00CC7A35" w:rsidP="00CC7A35">
      <w:del w:id="49" w:author="5B-1b" w:date="2025-05-05T21:00:00Z">
        <w:r w:rsidRPr="002C3252" w:rsidDel="00E50C13">
          <w:rPr>
            <w:i/>
            <w:iCs/>
          </w:rPr>
          <w:delText>f</w:delText>
        </w:r>
      </w:del>
      <w:ins w:id="50" w:author="5B-1b" w:date="2025-05-05T21:00:00Z">
        <w:r w:rsidRPr="002C3252">
          <w:rPr>
            <w:i/>
            <w:iCs/>
          </w:rPr>
          <w:t>e</w:t>
        </w:r>
      </w:ins>
      <w:r w:rsidRPr="002C3252">
        <w:rPr>
          <w:i/>
          <w:iCs/>
        </w:rPr>
        <w:t>)</w:t>
      </w:r>
      <w:r w:rsidRPr="002C3252">
        <w:tab/>
        <w:t>that radiolocation, radionavigation and meteorological radars operate in the frequency bands between 5</w:t>
      </w:r>
      <w:r w:rsidRPr="002C3252">
        <w:rPr>
          <w:rFonts w:ascii="Tms Rmn" w:hAnsi="Tms Rmn"/>
          <w:sz w:val="12"/>
        </w:rPr>
        <w:t> </w:t>
      </w:r>
      <w:r w:rsidRPr="002C3252">
        <w:t>250-5</w:t>
      </w:r>
      <w:r w:rsidRPr="002C3252">
        <w:rPr>
          <w:rFonts w:ascii="Tms Rmn" w:hAnsi="Tms Rmn"/>
          <w:sz w:val="12"/>
        </w:rPr>
        <w:t> </w:t>
      </w:r>
      <w:r w:rsidRPr="002C3252">
        <w:t>850 </w:t>
      </w:r>
      <w:proofErr w:type="gramStart"/>
      <w:r w:rsidRPr="002C3252">
        <w:t>MHz;</w:t>
      </w:r>
      <w:proofErr w:type="gramEnd"/>
    </w:p>
    <w:p w14:paraId="717D4409" w14:textId="77777777" w:rsidR="00CC7A35" w:rsidRPr="002C3252" w:rsidRDefault="00CC7A35" w:rsidP="00CC7A35">
      <w:del w:id="51" w:author="5B-1b" w:date="2025-05-05T21:00:00Z">
        <w:r w:rsidRPr="002C3252" w:rsidDel="00E50C13">
          <w:rPr>
            <w:i/>
            <w:iCs/>
          </w:rPr>
          <w:delText>g</w:delText>
        </w:r>
      </w:del>
      <w:ins w:id="52" w:author="5B-1b" w:date="2025-05-05T21:00:00Z">
        <w:r w:rsidRPr="002C3252">
          <w:rPr>
            <w:i/>
            <w:iCs/>
          </w:rPr>
          <w:t>f</w:t>
        </w:r>
      </w:ins>
      <w:r w:rsidRPr="002C3252">
        <w:rPr>
          <w:i/>
          <w:iCs/>
        </w:rPr>
        <w:t>)</w:t>
      </w:r>
      <w:r w:rsidRPr="002C3252">
        <w:tab/>
        <w:t>that ground-based radars used for meteorological purposes are authorized to operate in the frequency band 5</w:t>
      </w:r>
      <w:r w:rsidRPr="002C3252">
        <w:rPr>
          <w:rFonts w:ascii="Tms Rmn" w:hAnsi="Tms Rmn"/>
          <w:sz w:val="12"/>
        </w:rPr>
        <w:t> </w:t>
      </w:r>
      <w:r w:rsidRPr="002C3252">
        <w:t>600-5</w:t>
      </w:r>
      <w:r w:rsidRPr="002C3252">
        <w:rPr>
          <w:rFonts w:ascii="Tms Rmn" w:hAnsi="Tms Rmn"/>
          <w:sz w:val="12"/>
        </w:rPr>
        <w:t> </w:t>
      </w:r>
      <w:r w:rsidRPr="002C3252">
        <w:t xml:space="preserve">650 MHz on a basis of equality with stations in the </w:t>
      </w:r>
      <w:del w:id="53" w:author="5B-1b" w:date="2025-05-05T21:00:00Z">
        <w:r w:rsidRPr="002C3252" w:rsidDel="00E50C13">
          <w:delText xml:space="preserve">aeronautical </w:delText>
        </w:r>
      </w:del>
      <w:ins w:id="54" w:author="5B-1b" w:date="2025-05-05T21:00:00Z">
        <w:r w:rsidRPr="002C3252">
          <w:t xml:space="preserve">maritime </w:t>
        </w:r>
      </w:ins>
      <w:r w:rsidRPr="002C3252">
        <w:t xml:space="preserve">radionavigation service </w:t>
      </w:r>
      <w:del w:id="55" w:author="5B-1b" w:date="2025-05-05T21:00:00Z">
        <w:r w:rsidRPr="002C3252" w:rsidDel="00E50C13">
          <w:delText xml:space="preserve">(ARNS) </w:delText>
        </w:r>
      </w:del>
      <w:r w:rsidRPr="002C3252">
        <w:t xml:space="preserve">(see </w:t>
      </w:r>
      <w:ins w:id="56" w:author="5B-1b" w:date="2025-05-05T21:00:00Z">
        <w:r w:rsidRPr="002C3252">
          <w:t>Radio Regulations (</w:t>
        </w:r>
      </w:ins>
      <w:r w:rsidRPr="002C3252">
        <w:t>RR</w:t>
      </w:r>
      <w:ins w:id="57" w:author="5B-1b" w:date="2025-05-05T21:00:00Z">
        <w:r w:rsidRPr="002C3252">
          <w:t>)</w:t>
        </w:r>
      </w:ins>
      <w:r w:rsidRPr="002C3252">
        <w:t> No. </w:t>
      </w:r>
      <w:r w:rsidRPr="002C3252">
        <w:rPr>
          <w:b/>
          <w:bCs/>
        </w:rPr>
        <w:t>5.452</w:t>
      </w:r>
      <w:proofErr w:type="gramStart"/>
      <w:r w:rsidRPr="002C3252">
        <w:t>);</w:t>
      </w:r>
      <w:proofErr w:type="gramEnd"/>
    </w:p>
    <w:p w14:paraId="6DA8017B" w14:textId="77777777" w:rsidR="00CC7A35" w:rsidRPr="002C3252" w:rsidRDefault="00CC7A35" w:rsidP="00CC7A35">
      <w:del w:id="58" w:author="5B-1b" w:date="2025-05-05T21:00:00Z">
        <w:r w:rsidRPr="002C3252" w:rsidDel="00E50C13">
          <w:rPr>
            <w:i/>
          </w:rPr>
          <w:delText>h</w:delText>
        </w:r>
      </w:del>
      <w:ins w:id="59" w:author="5B-1b" w:date="2025-05-05T21:00:00Z">
        <w:r w:rsidRPr="002C3252">
          <w:rPr>
            <w:i/>
          </w:rPr>
          <w:t>g</w:t>
        </w:r>
      </w:ins>
      <w:r w:rsidRPr="002C3252">
        <w:rPr>
          <w:i/>
        </w:rPr>
        <w:t>)</w:t>
      </w:r>
      <w:r w:rsidRPr="002C3252">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14DC165" w14:textId="77777777" w:rsidR="00CC7A35" w:rsidRPr="002C3252" w:rsidRDefault="00CC7A35" w:rsidP="00CC7A35">
      <w:pPr>
        <w:pStyle w:val="Call"/>
      </w:pPr>
      <w:r w:rsidRPr="002C3252">
        <w:t>recommends</w:t>
      </w:r>
    </w:p>
    <w:p w14:paraId="7F012750" w14:textId="77777777" w:rsidR="00CC7A35" w:rsidRPr="002C3252" w:rsidRDefault="00CC7A35" w:rsidP="00CC7A35">
      <w:r w:rsidRPr="00CC7A35">
        <w:t>1</w:t>
      </w:r>
      <w:r w:rsidRPr="002C3252">
        <w:tab/>
        <w:t>that the technical and operational characteristics of the radiolocation (except ground based meteorological radars) and radionavigation radars described in Annex 1 should be considered representative of those operating in the frequency bands between 5</w:t>
      </w:r>
      <w:r w:rsidRPr="002C3252">
        <w:rPr>
          <w:rFonts w:ascii="Tms Rmn" w:hAnsi="Tms Rmn"/>
          <w:sz w:val="12"/>
        </w:rPr>
        <w:t> </w:t>
      </w:r>
      <w:r w:rsidRPr="002C3252">
        <w:t>250 and 5</w:t>
      </w:r>
      <w:r w:rsidRPr="002C3252">
        <w:rPr>
          <w:rFonts w:ascii="Tms Rmn" w:hAnsi="Tms Rmn"/>
          <w:sz w:val="12"/>
        </w:rPr>
        <w:t> </w:t>
      </w:r>
      <w:r w:rsidRPr="002C3252">
        <w:t>850 </w:t>
      </w:r>
      <w:proofErr w:type="gramStart"/>
      <w:r w:rsidRPr="002C3252">
        <w:t>MHz;</w:t>
      </w:r>
      <w:proofErr w:type="gramEnd"/>
    </w:p>
    <w:p w14:paraId="6A4E3048" w14:textId="77777777" w:rsidR="00CC7A35" w:rsidRPr="002C3252" w:rsidRDefault="00CC7A35" w:rsidP="00CC7A35">
      <w:r w:rsidRPr="00CC7A35">
        <w:t>2</w:t>
      </w:r>
      <w:r w:rsidRPr="002C3252">
        <w:rPr>
          <w:b/>
        </w:rPr>
        <w:tab/>
      </w:r>
      <w:r w:rsidRPr="002C3252">
        <w:t xml:space="preserve">that Recommendation ITU-R M.1461 should be used as a guideline in analysing sharing and compatibility between radiolocation (except ground based meteorological radars) and radionavigation radars </w:t>
      </w:r>
      <w:ins w:id="60" w:author="5B-1b" w:date="2025-05-05T21:01:00Z">
        <w:r w:rsidRPr="002C3252">
          <w:t xml:space="preserve">described in Annex 1 </w:t>
        </w:r>
      </w:ins>
      <w:r w:rsidRPr="002C3252">
        <w:t xml:space="preserve">with systems in other </w:t>
      </w:r>
      <w:proofErr w:type="gramStart"/>
      <w:r w:rsidRPr="002C3252">
        <w:t>services;</w:t>
      </w:r>
      <w:proofErr w:type="gramEnd"/>
      <w:r w:rsidRPr="002C3252">
        <w:t xml:space="preserve"> </w:t>
      </w:r>
    </w:p>
    <w:p w14:paraId="549F1CB0" w14:textId="2FD15DF9" w:rsidR="00CC7A35" w:rsidRPr="002C3252" w:rsidRDefault="00CC7A35" w:rsidP="00CC7A35">
      <w:r w:rsidRPr="00CC7A35">
        <w:rPr>
          <w:bCs/>
        </w:rPr>
        <w:t>3</w:t>
      </w:r>
      <w:r w:rsidRPr="002C3252">
        <w:tab/>
        <w:t xml:space="preserve">that the </w:t>
      </w:r>
      <w:ins w:id="61" w:author="Ahmed Kormed" w:date="2025-05-06T16:17:00Z">
        <w:del w:id="62" w:author="DON_CIO1" w:date="2025-08-29T10:50:00Z" w16du:dateUtc="2025-08-29T14:50:00Z">
          <w:r w:rsidRPr="007523B1" w:rsidDel="007523B1">
            <w:rPr>
              <w:highlight w:val="cyan"/>
              <w:rPrChange w:id="63" w:author="DON_CIO1" w:date="2025-08-29T10:51:00Z" w16du:dateUtc="2025-08-29T14:51:00Z">
                <w:rPr/>
              </w:rPrChange>
            </w:rPr>
            <w:delText>[</w:delText>
          </w:r>
        </w:del>
      </w:ins>
      <w:ins w:id="64" w:author="Joe Cramer" w:date="2025-05-06T05:01:00Z">
        <w:r w:rsidRPr="00801D78">
          <w:t xml:space="preserve">protection </w:t>
        </w:r>
      </w:ins>
      <w:r w:rsidRPr="00801D78">
        <w:t>criterion</w:t>
      </w:r>
      <w:ins w:id="65" w:author="Ahmed Kormed" w:date="2025-05-06T16:17:00Z">
        <w:del w:id="66" w:author="DON_CIO1" w:date="2025-08-29T10:50:00Z" w16du:dateUtc="2025-08-29T14:50:00Z">
          <w:r w:rsidRPr="007523B1" w:rsidDel="007523B1">
            <w:rPr>
              <w:highlight w:val="cyan"/>
              <w:rPrChange w:id="67" w:author="DON_CIO1" w:date="2025-08-29T10:51:00Z" w16du:dateUtc="2025-08-29T14:51:00Z">
                <w:rPr/>
              </w:rPrChange>
            </w:rPr>
            <w:delText>]</w:delText>
          </w:r>
        </w:del>
      </w:ins>
      <w:r w:rsidRPr="002C3252">
        <w:t xml:space="preserve"> of </w:t>
      </w:r>
      <w:del w:id="68" w:author="5B-1b" w:date="2025-05-05T21:02:00Z">
        <w:r w:rsidRPr="002C3252" w:rsidDel="00E50C13">
          <w:delText xml:space="preserve">interfering signal power to radar (except to ground based meteorological radars) receiver noise power level </w:delText>
        </w:r>
      </w:del>
      <w:r w:rsidRPr="002C3252">
        <w:rPr>
          <w:i/>
          <w:iCs/>
        </w:rPr>
        <w:t>I</w:t>
      </w:r>
      <w:r w:rsidRPr="002C3252">
        <w:t>/</w:t>
      </w:r>
      <w:r w:rsidRPr="002C3252">
        <w:rPr>
          <w:i/>
          <w:iCs/>
        </w:rPr>
        <w:t>N</w:t>
      </w:r>
      <w:r w:rsidRPr="002C3252">
        <w:t>, of −6 dB</w:t>
      </w:r>
      <w:ins w:id="69" w:author="Joe Cramer" w:date="2025-05-06T04:56:00Z">
        <w:r w:rsidRPr="002C3252">
          <w:t xml:space="preserve"> for </w:t>
        </w:r>
      </w:ins>
      <w:ins w:id="70" w:author="Joe Cramer" w:date="2025-05-06T04:58:00Z">
        <w:r w:rsidRPr="002C3252">
          <w:t xml:space="preserve">the </w:t>
        </w:r>
      </w:ins>
      <w:ins w:id="71" w:author="Joe Cramer" w:date="2025-05-06T05:00:00Z">
        <w:r w:rsidRPr="002C3252">
          <w:t>radiolocation (except ground based meteorological radars) and radionavigation radars described in Annex 1</w:t>
        </w:r>
      </w:ins>
      <w:ins w:id="72" w:author="France" w:date="2025-05-06T08:23:00Z">
        <w:del w:id="73" w:author="Joe Cramer" w:date="2025-05-06T05:00:00Z">
          <w:r w:rsidRPr="002C3252" w:rsidDel="006C72CD">
            <w:delText xml:space="preserve"> (except for ground based meteorological rad</w:delText>
          </w:r>
        </w:del>
      </w:ins>
      <w:ins w:id="74" w:author="France" w:date="2025-05-06T08:24:00Z">
        <w:del w:id="75" w:author="Joe Cramer" w:date="2025-05-06T05:00:00Z">
          <w:r w:rsidRPr="002C3252" w:rsidDel="006C72CD">
            <w:rPr>
              <w:rPrChange w:id="76" w:author="Joe Cramer" w:date="2025-05-06T04:57:00Z">
                <w:rPr>
                  <w:highlight w:val="cyan"/>
                  <w:lang w:val="en-US"/>
                </w:rPr>
              </w:rPrChange>
            </w:rPr>
            <w:delText>ar</w:delText>
          </w:r>
        </w:del>
      </w:ins>
      <w:ins w:id="77" w:author="France" w:date="2025-05-06T08:23:00Z">
        <w:del w:id="78" w:author="Joe Cramer" w:date="2025-05-06T05:00:00Z">
          <w:r w:rsidRPr="002C3252" w:rsidDel="006C72CD">
            <w:delText>s)</w:delText>
          </w:r>
        </w:del>
      </w:ins>
      <w:r w:rsidRPr="002C3252">
        <w:t xml:space="preserve"> should be</w:t>
      </w:r>
      <w:del w:id="79" w:author="5B-1b" w:date="2025-05-05T21:02:00Z">
        <w:r w:rsidRPr="002C3252" w:rsidDel="00E50C13">
          <w:delText> </w:delText>
        </w:r>
      </w:del>
      <w:r w:rsidRPr="002C3252">
        <w:t> </w:t>
      </w:r>
      <w:r w:rsidRPr="00323F52">
        <w:t xml:space="preserve">used </w:t>
      </w:r>
      <w:ins w:id="80" w:author="Ahmed Kormed" w:date="2025-05-06T16:30:00Z">
        <w:del w:id="81" w:author="DON_CIO1" w:date="2025-08-29T10:50:00Z" w16du:dateUtc="2025-08-29T14:50:00Z">
          <w:r w:rsidRPr="007523B1" w:rsidDel="007523B1">
            <w:rPr>
              <w:highlight w:val="cyan"/>
              <w:rPrChange w:id="82" w:author="DON_CIO1" w:date="2025-08-29T10:51:00Z" w16du:dateUtc="2025-08-29T14:51:00Z">
                <w:rPr/>
              </w:rPrChange>
            </w:rPr>
            <w:delText>[</w:delText>
          </w:r>
        </w:del>
      </w:ins>
      <w:del w:id="83" w:author="DON_CIO1" w:date="2025-08-29T10:50:00Z" w16du:dateUtc="2025-08-29T14:50:00Z">
        <w:r w:rsidRPr="007523B1" w:rsidDel="007523B1">
          <w:rPr>
            <w:highlight w:val="cyan"/>
            <w:rPrChange w:id="84" w:author="DON_CIO1" w:date="2025-08-29T10:51:00Z" w16du:dateUtc="2025-08-29T14:51:00Z">
              <w:rPr/>
            </w:rPrChange>
          </w:rPr>
          <w:delText>as the required protection trigger level</w:delText>
        </w:r>
      </w:del>
      <w:ins w:id="85" w:author="Ahmed Kormed" w:date="2025-05-06T16:30:00Z">
        <w:del w:id="86" w:author="DON_CIO1" w:date="2025-08-29T10:50:00Z" w16du:dateUtc="2025-08-29T14:50:00Z">
          <w:r w:rsidRPr="007523B1" w:rsidDel="007523B1">
            <w:rPr>
              <w:highlight w:val="cyan"/>
              <w:rPrChange w:id="87" w:author="DON_CIO1" w:date="2025-08-29T10:51:00Z" w16du:dateUtc="2025-08-29T14:51:00Z">
                <w:rPr/>
              </w:rPrChange>
            </w:rPr>
            <w:delText>]</w:delText>
          </w:r>
        </w:del>
      </w:ins>
      <w:del w:id="88" w:author="DON_CIO1" w:date="2025-08-29T10:50:00Z" w16du:dateUtc="2025-08-29T14:50:00Z">
        <w:r w:rsidRPr="002C3252" w:rsidDel="007523B1">
          <w:delText xml:space="preserve"> </w:delText>
        </w:r>
      </w:del>
      <w:r w:rsidRPr="002C3252">
        <w:t>for the radiodetermination sharing studies with other services</w:t>
      </w:r>
      <w:del w:id="89" w:author="France" w:date="2025-05-06T08:24:00Z">
        <w:r w:rsidRPr="002C3252" w:rsidDel="00012859">
          <w:delText>.</w:delText>
        </w:r>
      </w:del>
      <w:ins w:id="90" w:author="5B-1b" w:date="2025-05-05T21:03:00Z">
        <w:r w:rsidRPr="002C3252">
          <w:t xml:space="preserve"> and</w:t>
        </w:r>
      </w:ins>
      <w:r w:rsidRPr="002C3252">
        <w:t xml:space="preserve"> </w:t>
      </w:r>
      <w:del w:id="91" w:author="5B-1b" w:date="2025-05-05T21:03:00Z">
        <w:r w:rsidRPr="002C3252" w:rsidDel="00E50C13">
          <w:delText>T</w:delText>
        </w:r>
      </w:del>
      <w:ins w:id="92" w:author="5B-1b" w:date="2025-05-05T21:03:00Z">
        <w:r w:rsidRPr="002C3252">
          <w:t>t</w:t>
        </w:r>
      </w:ins>
      <w:r w:rsidRPr="002C3252">
        <w:t>his protection criterion represents the net protection level if multiple interferers are present.</w:t>
      </w:r>
    </w:p>
    <w:p w14:paraId="32A92F2D" w14:textId="77777777" w:rsidR="00CC7A35" w:rsidRPr="002C3252" w:rsidRDefault="00CC7A35" w:rsidP="00CC7A35">
      <w:pPr>
        <w:pStyle w:val="AnnexNoTitle"/>
        <w:rPr>
          <w:lang w:val="en-GB"/>
        </w:rPr>
      </w:pPr>
      <w:r w:rsidRPr="002C3252">
        <w:rPr>
          <w:lang w:val="en-GB"/>
        </w:rPr>
        <w:t>Annex 1</w:t>
      </w:r>
      <w:r w:rsidRPr="002C3252">
        <w:rPr>
          <w:lang w:val="en-GB"/>
        </w:rPr>
        <w:br/>
      </w:r>
      <w:r w:rsidRPr="002C3252">
        <w:rPr>
          <w:lang w:val="en-GB"/>
        </w:rPr>
        <w:br/>
        <w:t>Characteristics of radiolocation (except ground based meteorological radars) and aeronautical radionavigation radars</w:t>
      </w:r>
    </w:p>
    <w:p w14:paraId="1F83B18F" w14:textId="77777777" w:rsidR="00CC7A35" w:rsidRPr="002C3252" w:rsidRDefault="00CC7A35" w:rsidP="00CC7A35">
      <w:pPr>
        <w:pStyle w:val="Heading1"/>
      </w:pPr>
      <w:r w:rsidRPr="002C3252">
        <w:t>1</w:t>
      </w:r>
      <w:r w:rsidRPr="002C3252">
        <w:tab/>
        <w:t>Introduction</w:t>
      </w:r>
    </w:p>
    <w:p w14:paraId="1A3F771F" w14:textId="77777777" w:rsidR="00CC7A35" w:rsidRPr="002C3252" w:rsidRDefault="00CC7A35" w:rsidP="00CC7A35">
      <w:r w:rsidRPr="002C3252">
        <w:t xml:space="preserve">The frequency bands between 5 250 and 5 850 MHz that are allocated to the </w:t>
      </w:r>
      <w:del w:id="93" w:author="5B-1b" w:date="2025-05-05T21:10:00Z">
        <w:r w:rsidRPr="002C3252" w:rsidDel="00E50C13">
          <w:delText>ARNS,</w:delText>
        </w:r>
      </w:del>
      <w:ins w:id="94" w:author="5B-1b" w:date="2025-05-05T21:10:00Z">
        <w:r w:rsidRPr="002C3252">
          <w:t>aeronautical radionavigation or maritime radionavigation or</w:t>
        </w:r>
      </w:ins>
      <w:r w:rsidRPr="002C3252">
        <w:t xml:space="preserve"> radionavigation and radiolocation services on a primary basis as shown in Table 1. </w:t>
      </w:r>
    </w:p>
    <w:p w14:paraId="0FC98E45" w14:textId="77777777" w:rsidR="00CC7A35" w:rsidRPr="002C3252" w:rsidRDefault="00CC7A35" w:rsidP="00CC7A35">
      <w:pPr>
        <w:pStyle w:val="TableNo"/>
      </w:pPr>
      <w:r w:rsidRPr="002C3252">
        <w:t>TABLE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1"/>
        <w:gridCol w:w="5508"/>
      </w:tblGrid>
      <w:tr w:rsidR="00CC7A35" w:rsidRPr="002C3252" w14:paraId="508CE77D" w14:textId="77777777" w:rsidTr="000F6561">
        <w:trPr>
          <w:jc w:val="center"/>
        </w:trPr>
        <w:tc>
          <w:tcPr>
            <w:tcW w:w="2339" w:type="dxa"/>
            <w:vAlign w:val="center"/>
          </w:tcPr>
          <w:p w14:paraId="4263B4C6" w14:textId="77777777" w:rsidR="00CC7A35" w:rsidRPr="002C3252" w:rsidRDefault="00CC7A35" w:rsidP="000F6561">
            <w:pPr>
              <w:pStyle w:val="Tablehead"/>
            </w:pPr>
            <w:ins w:id="95" w:author="France" w:date="2025-05-06T08:24:00Z">
              <w:r w:rsidRPr="002C3252">
                <w:t>Frequency b</w:t>
              </w:r>
            </w:ins>
            <w:del w:id="96" w:author="France" w:date="2025-05-06T08:24:00Z">
              <w:r w:rsidRPr="002C3252" w:rsidDel="002862DC">
                <w:delText>B</w:delText>
              </w:r>
            </w:del>
            <w:r w:rsidRPr="002C3252">
              <w:t>and</w:t>
            </w:r>
            <w:r w:rsidRPr="002C3252">
              <w:br/>
              <w:t>(MHz)</w:t>
            </w:r>
          </w:p>
        </w:tc>
        <w:tc>
          <w:tcPr>
            <w:tcW w:w="3119" w:type="dxa"/>
            <w:vAlign w:val="center"/>
          </w:tcPr>
          <w:p w14:paraId="061AE341" w14:textId="77777777" w:rsidR="00CC7A35" w:rsidRPr="002C3252" w:rsidRDefault="00CC7A35" w:rsidP="000F6561">
            <w:pPr>
              <w:pStyle w:val="Tablehead"/>
            </w:pPr>
            <w:r w:rsidRPr="002C3252">
              <w:t>Allocation</w:t>
            </w:r>
          </w:p>
        </w:tc>
      </w:tr>
      <w:tr w:rsidR="00CC7A35" w:rsidRPr="002C3252" w14:paraId="42D23A6D" w14:textId="77777777" w:rsidTr="000F6561">
        <w:trPr>
          <w:jc w:val="center"/>
        </w:trPr>
        <w:tc>
          <w:tcPr>
            <w:tcW w:w="2339" w:type="dxa"/>
          </w:tcPr>
          <w:p w14:paraId="48998D10" w14:textId="77777777" w:rsidR="00CC7A35" w:rsidRPr="002C3252" w:rsidRDefault="00CC7A35" w:rsidP="000F6561">
            <w:pPr>
              <w:pStyle w:val="Tabletext"/>
              <w:jc w:val="center"/>
            </w:pPr>
            <w:r w:rsidRPr="002C3252">
              <w:t>5 250-5 255</w:t>
            </w:r>
          </w:p>
        </w:tc>
        <w:tc>
          <w:tcPr>
            <w:tcW w:w="3119" w:type="dxa"/>
          </w:tcPr>
          <w:p w14:paraId="45C572CF" w14:textId="77777777" w:rsidR="00CC7A35" w:rsidRPr="002C3252" w:rsidRDefault="00CC7A35" w:rsidP="000F6561">
            <w:pPr>
              <w:pStyle w:val="Tabletext"/>
              <w:jc w:val="center"/>
            </w:pPr>
            <w:r w:rsidRPr="002C3252">
              <w:t>Radiolocation</w:t>
            </w:r>
          </w:p>
        </w:tc>
      </w:tr>
      <w:tr w:rsidR="00CC7A35" w:rsidRPr="002C3252" w14:paraId="15756142" w14:textId="77777777" w:rsidTr="000F6561">
        <w:trPr>
          <w:jc w:val="center"/>
        </w:trPr>
        <w:tc>
          <w:tcPr>
            <w:tcW w:w="2339" w:type="dxa"/>
          </w:tcPr>
          <w:p w14:paraId="16184F87" w14:textId="77777777" w:rsidR="00CC7A35" w:rsidRPr="002C3252" w:rsidRDefault="00CC7A35" w:rsidP="000F6561">
            <w:pPr>
              <w:pStyle w:val="Tabletext"/>
              <w:jc w:val="center"/>
            </w:pPr>
            <w:r w:rsidRPr="002C3252">
              <w:t>5 255-5 350</w:t>
            </w:r>
          </w:p>
        </w:tc>
        <w:tc>
          <w:tcPr>
            <w:tcW w:w="3119" w:type="dxa"/>
          </w:tcPr>
          <w:p w14:paraId="3DAF9F0C" w14:textId="77777777" w:rsidR="00CC7A35" w:rsidRPr="002C3252" w:rsidRDefault="00CC7A35" w:rsidP="000F6561">
            <w:pPr>
              <w:pStyle w:val="Tabletext"/>
              <w:jc w:val="center"/>
            </w:pPr>
            <w:r w:rsidRPr="002C3252">
              <w:t>Radiolocation</w:t>
            </w:r>
          </w:p>
        </w:tc>
      </w:tr>
      <w:tr w:rsidR="00CC7A35" w:rsidRPr="002C3252" w14:paraId="3717EC1B" w14:textId="77777777" w:rsidTr="000F6561">
        <w:trPr>
          <w:jc w:val="center"/>
        </w:trPr>
        <w:tc>
          <w:tcPr>
            <w:tcW w:w="2339" w:type="dxa"/>
          </w:tcPr>
          <w:p w14:paraId="5320E8E8" w14:textId="77777777" w:rsidR="00CC7A35" w:rsidRPr="002C3252" w:rsidRDefault="00CC7A35" w:rsidP="000F6561">
            <w:pPr>
              <w:pStyle w:val="Tabletext"/>
              <w:jc w:val="center"/>
            </w:pPr>
            <w:r w:rsidRPr="002C3252">
              <w:lastRenderedPageBreak/>
              <w:t>5 350-5 460</w:t>
            </w:r>
          </w:p>
        </w:tc>
        <w:tc>
          <w:tcPr>
            <w:tcW w:w="3119" w:type="dxa"/>
          </w:tcPr>
          <w:p w14:paraId="3093F482" w14:textId="77777777" w:rsidR="00CC7A35" w:rsidRPr="002C3252" w:rsidRDefault="00CC7A35" w:rsidP="000F6561">
            <w:pPr>
              <w:pStyle w:val="Tabletext"/>
              <w:jc w:val="center"/>
              <w:rPr>
                <w:caps/>
              </w:rPr>
            </w:pPr>
            <w:r w:rsidRPr="002C3252">
              <w:t>Aeronautical radionavigation</w:t>
            </w:r>
            <w:r w:rsidRPr="002C3252">
              <w:rPr>
                <w:caps/>
              </w:rPr>
              <w:br/>
            </w:r>
            <w:r w:rsidRPr="002C3252">
              <w:t>Radiolocation</w:t>
            </w:r>
          </w:p>
        </w:tc>
      </w:tr>
      <w:tr w:rsidR="00CC7A35" w:rsidRPr="002C3252" w14:paraId="7EAB2DDA" w14:textId="77777777" w:rsidTr="000F6561">
        <w:trPr>
          <w:jc w:val="center"/>
        </w:trPr>
        <w:tc>
          <w:tcPr>
            <w:tcW w:w="2339" w:type="dxa"/>
          </w:tcPr>
          <w:p w14:paraId="2BC98939" w14:textId="77777777" w:rsidR="00CC7A35" w:rsidRPr="002C3252" w:rsidRDefault="00CC7A35" w:rsidP="000F6561">
            <w:pPr>
              <w:pStyle w:val="Tabletext"/>
              <w:jc w:val="center"/>
            </w:pPr>
            <w:r w:rsidRPr="002C3252">
              <w:t>5 460-5 470</w:t>
            </w:r>
          </w:p>
        </w:tc>
        <w:tc>
          <w:tcPr>
            <w:tcW w:w="3119" w:type="dxa"/>
          </w:tcPr>
          <w:p w14:paraId="6DA21922" w14:textId="77777777" w:rsidR="00CC7A35" w:rsidRPr="002C3252" w:rsidRDefault="00CC7A35" w:rsidP="000F6561">
            <w:pPr>
              <w:pStyle w:val="Tabletext"/>
              <w:jc w:val="center"/>
              <w:rPr>
                <w:caps/>
              </w:rPr>
            </w:pPr>
            <w:r w:rsidRPr="002C3252">
              <w:t>Radiolocation</w:t>
            </w:r>
            <w:r w:rsidRPr="002C3252">
              <w:rPr>
                <w:caps/>
              </w:rPr>
              <w:br/>
            </w:r>
            <w:r w:rsidRPr="002C3252">
              <w:t>Radionavigation</w:t>
            </w:r>
          </w:p>
        </w:tc>
      </w:tr>
      <w:tr w:rsidR="00CC7A35" w:rsidRPr="002C3252" w14:paraId="3AA099F2" w14:textId="77777777" w:rsidTr="000F6561">
        <w:trPr>
          <w:jc w:val="center"/>
        </w:trPr>
        <w:tc>
          <w:tcPr>
            <w:tcW w:w="2339" w:type="dxa"/>
            <w:tcBorders>
              <w:bottom w:val="single" w:sz="4" w:space="0" w:color="auto"/>
            </w:tcBorders>
          </w:tcPr>
          <w:p w14:paraId="080AF1D2" w14:textId="77777777" w:rsidR="00CC7A35" w:rsidRPr="002C3252" w:rsidRDefault="00CC7A35" w:rsidP="000F6561">
            <w:pPr>
              <w:pStyle w:val="Tabletext"/>
              <w:jc w:val="center"/>
            </w:pPr>
            <w:r w:rsidRPr="002C3252">
              <w:t>5 470-5 570</w:t>
            </w:r>
          </w:p>
        </w:tc>
        <w:tc>
          <w:tcPr>
            <w:tcW w:w="3119" w:type="dxa"/>
            <w:tcBorders>
              <w:bottom w:val="single" w:sz="4" w:space="0" w:color="auto"/>
            </w:tcBorders>
          </w:tcPr>
          <w:p w14:paraId="26EBAEE0" w14:textId="77777777" w:rsidR="00CC7A35" w:rsidRPr="002C3252" w:rsidRDefault="00CC7A35" w:rsidP="000F6561">
            <w:pPr>
              <w:pStyle w:val="Tabletext"/>
              <w:jc w:val="center"/>
            </w:pPr>
            <w:r w:rsidRPr="002C3252">
              <w:t>Maritime radionavigation</w:t>
            </w:r>
            <w:r w:rsidRPr="002C3252">
              <w:br/>
              <w:t>Radiolocation</w:t>
            </w:r>
            <w:del w:id="97" w:author="5B-1b" w:date="2025-05-05T21:10:00Z">
              <w:r w:rsidRPr="002C3252" w:rsidDel="00E50C13">
                <w:rPr>
                  <w:vertAlign w:val="superscript"/>
                </w:rPr>
                <w:delText>(1)</w:delText>
              </w:r>
            </w:del>
          </w:p>
        </w:tc>
      </w:tr>
      <w:tr w:rsidR="00CC7A35" w:rsidRPr="002C3252" w14:paraId="2DADF602" w14:textId="77777777" w:rsidTr="000F6561">
        <w:trPr>
          <w:jc w:val="center"/>
        </w:trPr>
        <w:tc>
          <w:tcPr>
            <w:tcW w:w="2339" w:type="dxa"/>
            <w:tcBorders>
              <w:bottom w:val="single" w:sz="4" w:space="0" w:color="auto"/>
            </w:tcBorders>
          </w:tcPr>
          <w:p w14:paraId="3E3EB933" w14:textId="77777777" w:rsidR="00CC7A35" w:rsidRPr="002C3252" w:rsidRDefault="00CC7A35" w:rsidP="000F6561">
            <w:pPr>
              <w:pStyle w:val="Tabletext"/>
              <w:jc w:val="center"/>
            </w:pPr>
            <w:r w:rsidRPr="002C3252">
              <w:t>5 570-5 650</w:t>
            </w:r>
          </w:p>
        </w:tc>
        <w:tc>
          <w:tcPr>
            <w:tcW w:w="3119" w:type="dxa"/>
            <w:tcBorders>
              <w:bottom w:val="single" w:sz="4" w:space="0" w:color="auto"/>
            </w:tcBorders>
          </w:tcPr>
          <w:p w14:paraId="07539CAB" w14:textId="77777777" w:rsidR="00CC7A35" w:rsidRPr="002C3252" w:rsidRDefault="00CC7A35" w:rsidP="000F6561">
            <w:pPr>
              <w:pStyle w:val="Tabletext"/>
              <w:jc w:val="center"/>
            </w:pPr>
            <w:r w:rsidRPr="002C3252">
              <w:t>Maritime radionavigation</w:t>
            </w:r>
            <w:r w:rsidRPr="002C3252">
              <w:br/>
              <w:t>Radiolocation</w:t>
            </w:r>
            <w:ins w:id="98" w:author="5B-1b" w:date="2025-05-05T21:10:00Z">
              <w:r w:rsidRPr="002C3252">
                <w:rPr>
                  <w:vertAlign w:val="superscript"/>
                </w:rPr>
                <w:t>(1)</w:t>
              </w:r>
            </w:ins>
          </w:p>
        </w:tc>
      </w:tr>
      <w:tr w:rsidR="00CC7A35" w:rsidRPr="002C3252" w14:paraId="5B35A7A2" w14:textId="77777777" w:rsidTr="000F6561">
        <w:trPr>
          <w:jc w:val="center"/>
        </w:trPr>
        <w:tc>
          <w:tcPr>
            <w:tcW w:w="2339" w:type="dxa"/>
          </w:tcPr>
          <w:p w14:paraId="05C372D0" w14:textId="77777777" w:rsidR="00CC7A35" w:rsidRPr="002C3252" w:rsidRDefault="00CC7A35" w:rsidP="000F6561">
            <w:pPr>
              <w:pStyle w:val="Tabletext"/>
              <w:jc w:val="center"/>
            </w:pPr>
            <w:r w:rsidRPr="002C3252">
              <w:t>5 650-5 725</w:t>
            </w:r>
          </w:p>
        </w:tc>
        <w:tc>
          <w:tcPr>
            <w:tcW w:w="3119" w:type="dxa"/>
          </w:tcPr>
          <w:p w14:paraId="36183F00" w14:textId="77777777" w:rsidR="00CC7A35" w:rsidRPr="002C3252" w:rsidRDefault="00CC7A35" w:rsidP="000F6561">
            <w:pPr>
              <w:pStyle w:val="Tabletext"/>
              <w:jc w:val="center"/>
            </w:pPr>
            <w:r w:rsidRPr="002C3252">
              <w:t>Radiolocation</w:t>
            </w:r>
          </w:p>
        </w:tc>
      </w:tr>
      <w:tr w:rsidR="00CC7A35" w:rsidRPr="002C3252" w14:paraId="2D9A3A6B" w14:textId="77777777" w:rsidTr="000F6561">
        <w:trPr>
          <w:jc w:val="center"/>
        </w:trPr>
        <w:tc>
          <w:tcPr>
            <w:tcW w:w="2339" w:type="dxa"/>
            <w:tcBorders>
              <w:bottom w:val="single" w:sz="4" w:space="0" w:color="auto"/>
            </w:tcBorders>
          </w:tcPr>
          <w:p w14:paraId="346CDA61" w14:textId="77777777" w:rsidR="00CC7A35" w:rsidRPr="002C3252" w:rsidRDefault="00CC7A35" w:rsidP="000F6561">
            <w:pPr>
              <w:pStyle w:val="Tabletext"/>
              <w:jc w:val="center"/>
            </w:pPr>
            <w:r w:rsidRPr="002C3252">
              <w:t>5 725-5 850</w:t>
            </w:r>
          </w:p>
        </w:tc>
        <w:tc>
          <w:tcPr>
            <w:tcW w:w="3119" w:type="dxa"/>
            <w:tcBorders>
              <w:bottom w:val="single" w:sz="4" w:space="0" w:color="auto"/>
            </w:tcBorders>
          </w:tcPr>
          <w:p w14:paraId="4F027DA0" w14:textId="77777777" w:rsidR="00CC7A35" w:rsidRPr="002C3252" w:rsidRDefault="00CC7A35" w:rsidP="000F6561">
            <w:pPr>
              <w:pStyle w:val="Tabletext"/>
              <w:jc w:val="center"/>
            </w:pPr>
            <w:r w:rsidRPr="002C3252">
              <w:t>Radiolocation</w:t>
            </w:r>
          </w:p>
        </w:tc>
      </w:tr>
      <w:tr w:rsidR="00CC7A35" w:rsidRPr="002C3252" w14:paraId="2CDFB587" w14:textId="77777777" w:rsidTr="000F6561">
        <w:trPr>
          <w:jc w:val="center"/>
        </w:trPr>
        <w:tc>
          <w:tcPr>
            <w:tcW w:w="5458" w:type="dxa"/>
            <w:gridSpan w:val="2"/>
            <w:tcBorders>
              <w:left w:val="nil"/>
              <w:bottom w:val="nil"/>
              <w:right w:val="nil"/>
            </w:tcBorders>
          </w:tcPr>
          <w:p w14:paraId="10BFE5CD" w14:textId="77777777" w:rsidR="00CC7A35" w:rsidRPr="002C3252" w:rsidRDefault="00CC7A35" w:rsidP="000F6561">
            <w:pPr>
              <w:pStyle w:val="Tablelegend"/>
            </w:pPr>
            <w:r w:rsidRPr="002C3252">
              <w:rPr>
                <w:vertAlign w:val="superscript"/>
              </w:rPr>
              <w:t>(1)</w:t>
            </w:r>
            <w:r w:rsidRPr="002C3252">
              <w:tab/>
              <w:t xml:space="preserve">In accordance with RR No. </w:t>
            </w:r>
            <w:r w:rsidRPr="002C3252">
              <w:rPr>
                <w:b/>
                <w:bCs/>
              </w:rPr>
              <w:t>5.452</w:t>
            </w:r>
            <w:r w:rsidRPr="002C3252">
              <w:t>, between 5</w:t>
            </w:r>
            <w:r w:rsidRPr="002C3252">
              <w:rPr>
                <w:rFonts w:ascii="Tms Rmn" w:hAnsi="Tms Rmn"/>
                <w:sz w:val="12"/>
              </w:rPr>
              <w:t> </w:t>
            </w:r>
            <w:r w:rsidRPr="002C3252">
              <w:t>600 and 5</w:t>
            </w:r>
            <w:r w:rsidRPr="002C3252">
              <w:rPr>
                <w:rFonts w:ascii="Tms Rmn" w:hAnsi="Tms Rmn"/>
                <w:sz w:val="12"/>
              </w:rPr>
              <w:t> </w:t>
            </w:r>
            <w:r w:rsidRPr="002C3252">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1D43BD88" w14:textId="77777777" w:rsidR="00CC7A35" w:rsidRPr="002C3252" w:rsidRDefault="00CC7A35" w:rsidP="00CC7A35">
      <w:pPr>
        <w:pStyle w:val="Tablefin"/>
      </w:pPr>
    </w:p>
    <w:p w14:paraId="4ACADACE" w14:textId="77777777" w:rsidR="00CC7A35" w:rsidRPr="002C3252" w:rsidRDefault="00CC7A35" w:rsidP="00CC7A35">
      <w:r w:rsidRPr="002C3252">
        <w:t>The radiolocation radars perform a variety of functions, such as:</w:t>
      </w:r>
    </w:p>
    <w:p w14:paraId="6338E6DA" w14:textId="77777777" w:rsidR="00CC7A35" w:rsidRPr="002C3252" w:rsidRDefault="00CC7A35" w:rsidP="00CC7A35">
      <w:pPr>
        <w:pStyle w:val="enumlev1"/>
      </w:pPr>
      <w:r w:rsidRPr="002C3252">
        <w:t>–</w:t>
      </w:r>
      <w:r w:rsidRPr="002C3252">
        <w:tab/>
        <w:t xml:space="preserve">tracking space launch vehicles and aeronautical vehicles undergoing developmental and operational </w:t>
      </w:r>
      <w:proofErr w:type="gramStart"/>
      <w:r w:rsidRPr="002C3252">
        <w:t>testing;</w:t>
      </w:r>
      <w:proofErr w:type="gramEnd"/>
    </w:p>
    <w:p w14:paraId="18FD271E" w14:textId="77777777" w:rsidR="00CC7A35" w:rsidRPr="002C3252" w:rsidRDefault="00CC7A35" w:rsidP="00CC7A35">
      <w:pPr>
        <w:pStyle w:val="enumlev1"/>
      </w:pPr>
      <w:r w:rsidRPr="002C3252">
        <w:t>–</w:t>
      </w:r>
      <w:r w:rsidRPr="002C3252">
        <w:tab/>
        <w:t xml:space="preserve">sea and air </w:t>
      </w:r>
      <w:proofErr w:type="gramStart"/>
      <w:r w:rsidRPr="002C3252">
        <w:t>surveillance;</w:t>
      </w:r>
      <w:proofErr w:type="gramEnd"/>
    </w:p>
    <w:p w14:paraId="42D26F48" w14:textId="77777777" w:rsidR="00CC7A35" w:rsidRPr="002C3252" w:rsidRDefault="00CC7A35" w:rsidP="00CC7A35">
      <w:pPr>
        <w:pStyle w:val="enumlev1"/>
      </w:pPr>
      <w:r w:rsidRPr="002C3252">
        <w:t>–</w:t>
      </w:r>
      <w:r w:rsidRPr="002C3252">
        <w:tab/>
        <w:t>environmental measurements (e.g. study of ocean water cycles and weather phenomena such as hurricanes</w:t>
      </w:r>
      <w:proofErr w:type="gramStart"/>
      <w:r w:rsidRPr="002C3252">
        <w:t>);</w:t>
      </w:r>
      <w:proofErr w:type="gramEnd"/>
    </w:p>
    <w:p w14:paraId="1E03FEA4" w14:textId="77777777" w:rsidR="00CC7A35" w:rsidRPr="002C3252" w:rsidRDefault="00CC7A35" w:rsidP="00CC7A35">
      <w:pPr>
        <w:pStyle w:val="enumlev1"/>
      </w:pPr>
      <w:r w:rsidRPr="002C3252">
        <w:t>–</w:t>
      </w:r>
      <w:r w:rsidRPr="002C3252">
        <w:tab/>
        <w:t>Earth imaging; and</w:t>
      </w:r>
    </w:p>
    <w:p w14:paraId="1A4C991F" w14:textId="77777777" w:rsidR="00CC7A35" w:rsidRPr="002C3252" w:rsidRDefault="00CC7A35" w:rsidP="00CC7A35">
      <w:pPr>
        <w:pStyle w:val="enumlev1"/>
      </w:pPr>
      <w:r w:rsidRPr="002C3252">
        <w:t>–</w:t>
      </w:r>
      <w:r w:rsidRPr="002C3252">
        <w:tab/>
        <w:t xml:space="preserve">national </w:t>
      </w:r>
      <w:proofErr w:type="spellStart"/>
      <w:r w:rsidRPr="002C3252">
        <w:t>defense</w:t>
      </w:r>
      <w:proofErr w:type="spellEnd"/>
      <w:r w:rsidRPr="002C3252">
        <w:t xml:space="preserve"> and multinational peacekeeping.</w:t>
      </w:r>
    </w:p>
    <w:p w14:paraId="079AEEF1" w14:textId="77777777" w:rsidR="00CC7A35" w:rsidRPr="002C3252" w:rsidRDefault="00CC7A35" w:rsidP="00CC7A35">
      <w:pPr>
        <w:rPr>
          <w:ins w:id="99" w:author="5B-1b" w:date="2025-05-05T21:13:00Z"/>
        </w:rPr>
      </w:pPr>
      <w:del w:id="100" w:author="5B-1b" w:date="2025-05-05T21:20:00Z">
        <w:r w:rsidRPr="002C3252" w:rsidDel="006C7A9C">
          <w:delText>The a</w:delText>
        </w:r>
      </w:del>
      <w:ins w:id="101" w:author="5B-1b" w:date="2025-05-05T21:20:00Z">
        <w:r w:rsidRPr="002C3252">
          <w:t>A</w:t>
        </w:r>
      </w:ins>
      <w:r w:rsidRPr="002C3252">
        <w:t>eronautical radionavigation radars are used primarily for airborne weather avoidance and windshear detection</w:t>
      </w:r>
      <w:del w:id="102" w:author="5B-1b" w:date="2025-05-05T21:12:00Z">
        <w:r w:rsidRPr="002C3252" w:rsidDel="00E50C13">
          <w:delText>, and perform a safety service (see RR No. </w:delText>
        </w:r>
        <w:r w:rsidRPr="002C3252" w:rsidDel="00E50C13">
          <w:rPr>
            <w:b/>
            <w:bCs/>
          </w:rPr>
          <w:delText>4.10</w:delText>
        </w:r>
        <w:r w:rsidRPr="002C3252" w:rsidDel="00E50C13">
          <w:delText>).</w:delText>
        </w:r>
      </w:del>
      <w:ins w:id="103" w:author="Chamova, Alisa" w:date="2025-05-06T13:59:00Z">
        <w:r>
          <w:t xml:space="preserve"> </w:t>
        </w:r>
      </w:ins>
      <w:ins w:id="104" w:author="5B-1b" w:date="2025-05-05T21:12:00Z">
        <w:r w:rsidRPr="002C3252">
          <w:t>but also for airborne doppler navigation systems installed in aircraft (helicopters</w:t>
        </w:r>
      </w:ins>
      <w:ins w:id="105" w:author="5B-1b" w:date="2025-05-05T21:13:00Z">
        <w:r w:rsidRPr="002C3252">
          <w:t xml:space="preserve">, as well as fixed-wing aircraft) and used for continuous determination of ground speed. </w:t>
        </w:r>
      </w:ins>
    </w:p>
    <w:p w14:paraId="5DCD3B43" w14:textId="77777777" w:rsidR="00CC7A35" w:rsidRPr="002C3252" w:rsidRDefault="00CC7A35" w:rsidP="00CC7A35">
      <w:ins w:id="106" w:author="5B-1b" w:date="2025-05-05T21:20:00Z">
        <w:r w:rsidRPr="002C3252">
          <w:t>M</w:t>
        </w:r>
      </w:ins>
      <w:ins w:id="107" w:author="5B-1b" w:date="2025-05-05T21:13:00Z">
        <w:r w:rsidRPr="002C3252">
          <w:t>aritime radionavigation radars are used for maritime radionavigation.</w:t>
        </w:r>
      </w:ins>
    </w:p>
    <w:p w14:paraId="25675D85" w14:textId="77777777" w:rsidR="00CC7A35" w:rsidRPr="002C3252" w:rsidDel="006C7A9C" w:rsidRDefault="00CC7A35" w:rsidP="00CC7A35">
      <w:pPr>
        <w:rPr>
          <w:del w:id="108" w:author="5B-1b" w:date="2025-05-05T21:14:00Z"/>
          <w:color w:val="000000"/>
          <w:szCs w:val="24"/>
        </w:rPr>
      </w:pPr>
      <w:del w:id="109" w:author="5B-1b" w:date="2025-05-05T21:14:00Z">
        <w:r w:rsidRPr="002C3252" w:rsidDel="006C7A9C">
          <w:rPr>
            <w:color w:val="000000"/>
            <w:szCs w:val="24"/>
          </w:rPr>
          <w:delText>In Table 2, there are multifunction radars.</w:delText>
        </w:r>
      </w:del>
    </w:p>
    <w:p w14:paraId="097B8B8A" w14:textId="77777777" w:rsidR="00CC7A35" w:rsidRPr="002C3252" w:rsidRDefault="00CC7A35" w:rsidP="00CC7A35">
      <w:pPr>
        <w:rPr>
          <w:ins w:id="110" w:author="5B-1b" w:date="2025-05-05T21:14:00Z"/>
          <w:color w:val="000000"/>
          <w:szCs w:val="24"/>
        </w:rPr>
      </w:pPr>
      <w:r w:rsidRPr="002C3252">
        <w:rPr>
          <w:color w:val="000000"/>
          <w:szCs w:val="24"/>
        </w:rPr>
        <w:t>M</w:t>
      </w:r>
      <w:r w:rsidRPr="002C3252">
        <w:rPr>
          <w:bCs/>
          <w:color w:val="000000"/>
          <w:szCs w:val="24"/>
        </w:rPr>
        <w:t>ultifunction radar</w:t>
      </w:r>
      <w:r w:rsidRPr="002C3252">
        <w:rPr>
          <w:b/>
          <w:bCs/>
          <w:color w:val="000000"/>
          <w:szCs w:val="24"/>
        </w:rPr>
        <w:t xml:space="preserve"> </w:t>
      </w:r>
      <w:r w:rsidRPr="002C3252">
        <w:rPr>
          <w:color w:val="000000"/>
          <w:szCs w:val="24"/>
        </w:rPr>
        <w:t xml:space="preserve">can </w:t>
      </w:r>
      <w:ins w:id="111" w:author="5B-1b" w:date="2025-05-05T21:14:00Z">
        <w:r w:rsidRPr="002C3252">
          <w:rPr>
            <w:color w:val="000000"/>
            <w:szCs w:val="24"/>
          </w:rPr>
          <w:t xml:space="preserve">also </w:t>
        </w:r>
      </w:ins>
      <w:r w:rsidRPr="002C3252">
        <w:rPr>
          <w:color w:val="000000"/>
          <w:szCs w:val="24"/>
        </w:rPr>
        <w:t>perform search, tracking</w:t>
      </w:r>
      <w:del w:id="112" w:author="5B-1b" w:date="2025-05-05T21:14:00Z">
        <w:r w:rsidRPr="002C3252" w:rsidDel="006C7A9C">
          <w:rPr>
            <w:color w:val="000000"/>
            <w:szCs w:val="24"/>
          </w:rPr>
          <w:delText>, radionavigation including weather detection,</w:delText>
        </w:r>
      </w:del>
      <w:r w:rsidRPr="002C3252">
        <w:rPr>
          <w:color w:val="000000"/>
          <w:szCs w:val="24"/>
        </w:rPr>
        <w:t xml:space="preserve"> functions with the same antenna in a single frequency band. For example</w:t>
      </w:r>
      <w:ins w:id="113" w:author="5B-1b" w:date="2025-05-05T21:14:00Z">
        <w:r w:rsidRPr="002C3252">
          <w:rPr>
            <w:color w:val="000000"/>
            <w:szCs w:val="24"/>
          </w:rPr>
          <w:t>:</w:t>
        </w:r>
      </w:ins>
    </w:p>
    <w:p w14:paraId="63A4E6E7" w14:textId="77777777" w:rsidR="00CC7A35" w:rsidRPr="002C3252" w:rsidDel="006C7A9C" w:rsidRDefault="00CC7A35" w:rsidP="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del w:id="114" w:author="5B-1b" w:date="2025-05-05T21:17:00Z"/>
          <w:color w:val="000000"/>
          <w:szCs w:val="24"/>
        </w:rPr>
      </w:pPr>
      <w:del w:id="115" w:author="5B-1b" w:date="2025-05-05T21:15:00Z">
        <w:r w:rsidRPr="002C3252" w:rsidDel="006C7A9C">
          <w:rPr>
            <w:color w:val="000000"/>
            <w:szCs w:val="24"/>
            <w:rPrChange w:id="116" w:author="5B-1b" w:date="2025-05-05T21:16:00Z">
              <w:rPr>
                <w:rFonts w:ascii="Calibri" w:hAnsi="Calibri" w:cs="Arial"/>
                <w:sz w:val="22"/>
                <w:szCs w:val="22"/>
                <w:lang w:val="en-US"/>
              </w:rPr>
            </w:rPrChange>
          </w:rPr>
          <w:delText xml:space="preserve"> </w:delText>
        </w:r>
      </w:del>
      <w:r w:rsidRPr="002C3252">
        <w:rPr>
          <w:color w:val="000000"/>
          <w:szCs w:val="24"/>
          <w:rPrChange w:id="117" w:author="5B-1b" w:date="2025-05-05T21:16:00Z">
            <w:rPr>
              <w:rFonts w:ascii="Calibri" w:hAnsi="Calibri" w:cs="Arial"/>
              <w:sz w:val="22"/>
              <w:szCs w:val="22"/>
              <w:lang w:val="en-US"/>
            </w:rPr>
          </w:rPrChange>
        </w:rPr>
        <w:t>in airborne applications, mechanically steered antennas or phase array antennas are commonly used, and the functions typically include search and tracking of aerial and surface target search</w:t>
      </w:r>
      <w:del w:id="118" w:author="5B-1b" w:date="2025-05-05T21:19:00Z">
        <w:r w:rsidRPr="002C3252" w:rsidDel="006C7A9C">
          <w:rPr>
            <w:color w:val="000000"/>
            <w:szCs w:val="24"/>
            <w:rPrChange w:id="119" w:author="5B-1b" w:date="2025-05-05T21:16:00Z">
              <w:rPr>
                <w:rFonts w:ascii="Calibri" w:hAnsi="Calibri" w:cs="Arial"/>
                <w:sz w:val="22"/>
                <w:szCs w:val="22"/>
                <w:lang w:val="en-US"/>
              </w:rPr>
            </w:rPrChange>
          </w:rPr>
          <w:delText>, and terrain and weather avoidance</w:delText>
        </w:r>
      </w:del>
      <w:r w:rsidRPr="002C3252">
        <w:rPr>
          <w:color w:val="000000"/>
          <w:szCs w:val="24"/>
          <w:rPrChange w:id="120" w:author="5B-1b" w:date="2025-05-05T21:16:00Z">
            <w:rPr>
              <w:rFonts w:ascii="Calibri" w:hAnsi="Calibri" w:cs="Arial"/>
              <w:sz w:val="22"/>
              <w:szCs w:val="22"/>
              <w:lang w:val="en-US"/>
            </w:rPr>
          </w:rPrChange>
        </w:rPr>
        <w:t>.</w:t>
      </w:r>
    </w:p>
    <w:p w14:paraId="483B077B" w14:textId="77777777" w:rsidR="00CC7A35" w:rsidRPr="002C3252" w:rsidRDefault="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rFonts w:ascii="Calibri" w:hAnsi="Calibri" w:cs="Arial"/>
          <w:color w:val="000000"/>
          <w:sz w:val="22"/>
          <w:szCs w:val="24"/>
          <w:rPrChange w:id="121" w:author="5B-1b" w:date="2025-05-05T21:18:00Z">
            <w:rPr>
              <w:lang w:val="en-US"/>
            </w:rPr>
          </w:rPrChange>
        </w:rPr>
        <w:pPrChange w:id="122" w:author="5B-1b" w:date="2025-05-05T21:19:00Z">
          <w:pPr/>
        </w:pPrChange>
      </w:pPr>
      <w:del w:id="123" w:author="5B-1b" w:date="2025-05-05T21:18:00Z">
        <w:r w:rsidRPr="002C3252" w:rsidDel="006C7A9C">
          <w:rPr>
            <w:color w:val="000000"/>
            <w:szCs w:val="24"/>
            <w:rPrChange w:id="124" w:author="5B-1b" w:date="2025-05-05T21:18:00Z">
              <w:rPr>
                <w:rFonts w:eastAsia="Times New Roman"/>
                <w:lang w:val="en-US"/>
              </w:rPr>
            </w:rPrChange>
          </w:rPr>
          <w:delText xml:space="preserve">In </w:delText>
        </w:r>
      </w:del>
      <w:ins w:id="125" w:author="5B-1b" w:date="2025-05-05T21:18:00Z">
        <w:r w:rsidRPr="002C3252">
          <w:rPr>
            <w:color w:val="000000"/>
            <w:szCs w:val="24"/>
            <w:rPrChange w:id="126" w:author="5B-1b" w:date="2025-05-05T21:18:00Z">
              <w:rPr>
                <w:rFonts w:eastAsia="Times New Roman"/>
                <w:lang w:val="en-US"/>
              </w:rPr>
            </w:rPrChange>
          </w:rPr>
          <w:t xml:space="preserve">in </w:t>
        </w:r>
      </w:ins>
      <w:r w:rsidRPr="002C3252">
        <w:rPr>
          <w:color w:val="000000"/>
          <w:szCs w:val="24"/>
          <w:rPrChange w:id="127" w:author="5B-1b" w:date="2025-05-05T21:18:00Z">
            <w:rPr>
              <w:rFonts w:eastAsia="Times New Roman"/>
              <w:lang w:val="en-US"/>
            </w:rPr>
          </w:rPrChange>
        </w:rPr>
        <w:t xml:space="preserve">shipborne </w:t>
      </w:r>
      <w:ins w:id="128" w:author="5B-1b" w:date="2025-05-05T21:18:00Z">
        <w:r w:rsidRPr="002C3252">
          <w:rPr>
            <w:color w:val="000000"/>
            <w:szCs w:val="24"/>
            <w:rPrChange w:id="129" w:author="5B-1b" w:date="2025-05-05T21:18:00Z">
              <w:rPr>
                <w:rFonts w:eastAsia="Times New Roman"/>
                <w:lang w:val="en-US"/>
              </w:rPr>
            </w:rPrChange>
          </w:rPr>
          <w:t xml:space="preserve">and ground </w:t>
        </w:r>
      </w:ins>
      <w:r w:rsidRPr="002C3252">
        <w:rPr>
          <w:color w:val="000000"/>
          <w:szCs w:val="24"/>
          <w:rPrChange w:id="130" w:author="5B-1b" w:date="2025-05-05T21:18:00Z">
            <w:rPr>
              <w:rFonts w:eastAsia="Times New Roman"/>
              <w:lang w:val="en-US"/>
            </w:rPr>
          </w:rPrChange>
        </w:rPr>
        <w:t>applications mechanically steered antennas or phase array antennas are commonly used, and the functions typically include search and tracking of aerial and surface target search</w:t>
      </w:r>
      <w:del w:id="131" w:author="France" w:date="2025-05-06T08:27:00Z">
        <w:r w:rsidRPr="002C3252" w:rsidDel="00B32D59">
          <w:rPr>
            <w:color w:val="000000"/>
            <w:szCs w:val="24"/>
            <w:rPrChange w:id="132" w:author="5B-1b" w:date="2025-05-05T21:18:00Z">
              <w:rPr>
                <w:rFonts w:eastAsia="Times New Roman"/>
                <w:lang w:val="en-US"/>
              </w:rPr>
            </w:rPrChange>
          </w:rPr>
          <w:delText xml:space="preserve"> </w:delText>
        </w:r>
        <w:r w:rsidRPr="002C3252" w:rsidDel="00B32D59">
          <w:rPr>
            <w:color w:val="000000"/>
            <w:szCs w:val="24"/>
            <w:rPrChange w:id="133" w:author="Joe Cramer" w:date="2025-05-06T05:02:00Z">
              <w:rPr>
                <w:rFonts w:eastAsia="Times New Roman"/>
                <w:lang w:val="en-US"/>
              </w:rPr>
            </w:rPrChange>
          </w:rPr>
          <w:delText>and weather avoidance</w:delText>
        </w:r>
      </w:del>
      <w:r w:rsidRPr="002C3252">
        <w:rPr>
          <w:color w:val="000000"/>
          <w:szCs w:val="24"/>
          <w:rPrChange w:id="134" w:author="5B-1b" w:date="2025-05-05T21:18:00Z">
            <w:rPr>
              <w:rFonts w:eastAsia="Times New Roman"/>
              <w:lang w:val="en-US"/>
            </w:rPr>
          </w:rPrChange>
        </w:rPr>
        <w:t>.</w:t>
      </w:r>
      <w:del w:id="135" w:author="5B-1b" w:date="2025-05-05T21:19:00Z">
        <w:r w:rsidRPr="002C3252" w:rsidDel="006C7A9C">
          <w:rPr>
            <w:color w:val="000000"/>
            <w:szCs w:val="24"/>
            <w:rPrChange w:id="136" w:author="5B-1b" w:date="2025-05-05T21:18:00Z">
              <w:rPr>
                <w:rFonts w:eastAsia="Times New Roman"/>
                <w:lang w:val="en-US"/>
              </w:rPr>
            </w:rPrChange>
          </w:rPr>
          <w:delText xml:space="preserve"> These multifunction radars provide space and weight (essential in the airborne applications) saving, and adaptable operating modes base on changing requirements</w:delText>
        </w:r>
      </w:del>
      <w:r w:rsidRPr="002C3252">
        <w:rPr>
          <w:color w:val="000000"/>
          <w:szCs w:val="24"/>
          <w:rPrChange w:id="137" w:author="5B-1b" w:date="2025-05-05T21:18:00Z">
            <w:rPr>
              <w:rFonts w:eastAsia="Times New Roman"/>
              <w:lang w:val="en-US"/>
            </w:rPr>
          </w:rPrChange>
        </w:rPr>
        <w:t xml:space="preserve">. </w:t>
      </w:r>
    </w:p>
    <w:p w14:paraId="1B9AD22D" w14:textId="77777777" w:rsidR="00CC7A35" w:rsidRPr="002C3252" w:rsidRDefault="00CC7A35" w:rsidP="00CC7A35">
      <w:pPr>
        <w:pStyle w:val="Heading1"/>
      </w:pPr>
      <w:r w:rsidRPr="002C3252">
        <w:t>2</w:t>
      </w:r>
      <w:r w:rsidRPr="002C3252">
        <w:tab/>
        <w:t>Technical characteristics</w:t>
      </w:r>
    </w:p>
    <w:p w14:paraId="1D7DCFAF" w14:textId="77777777" w:rsidR="00CC7A35" w:rsidRPr="002C3252" w:rsidRDefault="00CC7A35" w:rsidP="00CC7A35">
      <w:pPr>
        <w:rPr>
          <w:szCs w:val="24"/>
        </w:rPr>
      </w:pPr>
      <w:r w:rsidRPr="002C3252">
        <w:t>The frequency bands between 5</w:t>
      </w:r>
      <w:r w:rsidRPr="002C3252">
        <w:rPr>
          <w:rFonts w:ascii="Tms Rmn" w:hAnsi="Tms Rmn"/>
          <w:sz w:val="12"/>
        </w:rPr>
        <w:t> </w:t>
      </w:r>
      <w:r w:rsidRPr="002C3252">
        <w:t>250 and 5</w:t>
      </w:r>
      <w:r w:rsidRPr="002C3252">
        <w:rPr>
          <w:rFonts w:ascii="Tms Rmn" w:hAnsi="Tms Rmn"/>
          <w:sz w:val="12"/>
        </w:rPr>
        <w:t> </w:t>
      </w:r>
      <w:r w:rsidRPr="002C3252">
        <w:t xml:space="preserve">850 MHz are used by many different types of radars on land-based fixed, shipborne, airborne, and transportable platforms. Table 2 contains technical characteristics of representative systems deployed in these </w:t>
      </w:r>
      <w:ins w:id="138" w:author="5B-1b" w:date="2025-05-05T21:20:00Z">
        <w:r w:rsidRPr="002C3252">
          <w:t xml:space="preserve">frequency </w:t>
        </w:r>
      </w:ins>
      <w:r w:rsidRPr="002C3252">
        <w:t>bands. This information is generally sufficient for general calculations to assess the compatibility between these radars and other systems.</w:t>
      </w:r>
      <w:r w:rsidRPr="002C3252">
        <w:rPr>
          <w:szCs w:val="24"/>
        </w:rPr>
        <w:t xml:space="preserve"> These radars are conventionally operated as monostatic radar with transmitter and </w:t>
      </w:r>
      <w:r w:rsidRPr="002C3252">
        <w:rPr>
          <w:szCs w:val="24"/>
        </w:rPr>
        <w:lastRenderedPageBreak/>
        <w:t>receiver at the same location (Fig. 1a). However, Radars 10A and 14A of Table 2 are additionally operated as bistatic radar where the transmitter and receiver are spatially separated (Fig. 1b).</w:t>
      </w:r>
    </w:p>
    <w:p w14:paraId="7E951D0D" w14:textId="77777777" w:rsidR="00CC7A35" w:rsidRPr="002C3252" w:rsidRDefault="00CC7A35" w:rsidP="00CC7A35">
      <w:pPr>
        <w:rPr>
          <w:szCs w:val="24"/>
        </w:rPr>
      </w:pPr>
      <w:r w:rsidRPr="002C3252">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9886991" w14:textId="77777777" w:rsidR="00CC7A35" w:rsidRPr="002C3252" w:rsidRDefault="00CC7A35" w:rsidP="00CC7A35">
      <w:pPr>
        <w:rPr>
          <w:szCs w:val="24"/>
        </w:rPr>
      </w:pPr>
      <w:r w:rsidRPr="002C3252">
        <w:rPr>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4146C49B" w14:textId="77777777" w:rsidR="00CC7A35" w:rsidRPr="002C3252" w:rsidRDefault="00CC7A35" w:rsidP="00CC7A35">
      <w:pPr>
        <w:pStyle w:val="FigureNo"/>
      </w:pPr>
      <w:r w:rsidRPr="002C3252">
        <w:t>Figure 1</w:t>
      </w:r>
    </w:p>
    <w:p w14:paraId="52F13B7C" w14:textId="77777777" w:rsidR="00CC7A35" w:rsidRPr="002C3252" w:rsidRDefault="00CC7A35" w:rsidP="00CC7A35">
      <w:pPr>
        <w:pStyle w:val="Figuretitle"/>
      </w:pPr>
      <w:r w:rsidRPr="002C3252">
        <w:t>1a: Monostatic radar; 1b: Bi-static radar; 1c: Diffracted power of a simple square plane</w:t>
      </w:r>
    </w:p>
    <w:p w14:paraId="0B83E156" w14:textId="77777777" w:rsidR="00CC7A35" w:rsidRPr="002C3252" w:rsidRDefault="00CC7A35" w:rsidP="00CC7A35">
      <w:pPr>
        <w:pStyle w:val="Figure"/>
        <w:rPr>
          <w:noProof w:val="0"/>
        </w:rPr>
      </w:pPr>
      <w:r w:rsidRPr="002C3252">
        <w:rPr>
          <w:noProof w:val="0"/>
        </w:rPr>
        <w:object w:dxaOrig="6482" w:dyaOrig="2044" w14:anchorId="42FB1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1.25pt" o:ole="">
            <v:imagedata r:id="rId13" o:title=""/>
          </v:shape>
          <o:OLEObject Type="Embed" ProgID="CorelDraw.Graphic.16" ShapeID="_x0000_i1025" DrawAspect="Content" ObjectID="_1819566483" r:id="rId14"/>
        </w:object>
      </w:r>
    </w:p>
    <w:p w14:paraId="5D685930" w14:textId="77777777" w:rsidR="00CC7A35" w:rsidRPr="002C3252" w:rsidRDefault="00CC7A35" w:rsidP="00CC7A35"/>
    <w:p w14:paraId="07326214" w14:textId="77777777" w:rsidR="00CC7A35" w:rsidRPr="002C3252" w:rsidRDefault="00CC7A35" w:rsidP="00CC7A35">
      <w:pPr>
        <w:sectPr w:rsidR="00CC7A35" w:rsidRPr="002C3252" w:rsidSect="00CC7A35">
          <w:headerReference w:type="even" r:id="rId15"/>
          <w:headerReference w:type="default" r:id="rId16"/>
          <w:footerReference w:type="even" r:id="rId17"/>
          <w:footerReference w:type="default" r:id="rId18"/>
          <w:footerReference w:type="first" r:id="rId19"/>
          <w:pgSz w:w="11907" w:h="16834" w:code="9"/>
          <w:pgMar w:top="1418" w:right="1134" w:bottom="1418" w:left="1134" w:header="720" w:footer="680" w:gutter="0"/>
          <w:paperSrc w:first="15" w:other="15"/>
          <w:pgNumType w:start="1"/>
          <w:cols w:space="720"/>
          <w:titlePg/>
          <w:docGrid w:linePitch="326"/>
        </w:sectPr>
      </w:pPr>
      <w:r w:rsidRPr="002C3252">
        <w:t>This Table contains characteristics of some frequency-hopping radars which are operating in this frequency range.</w:t>
      </w:r>
      <w:r w:rsidRPr="002C3252">
        <w:rPr>
          <w:i/>
          <w:iCs/>
        </w:rPr>
        <w:t xml:space="preserve"> </w:t>
      </w:r>
      <w:r w:rsidRPr="002C3252">
        <w:t>Frequency hopping is one of the most common electronic</w:t>
      </w:r>
      <w:r w:rsidRPr="002C3252">
        <w:noBreakHyphen/>
        <w:t>counter-</w:t>
      </w:r>
      <w:proofErr w:type="gramStart"/>
      <w:r w:rsidRPr="002C3252">
        <w:t>counter-measures</w:t>
      </w:r>
      <w:proofErr w:type="gramEnd"/>
      <w:r w:rsidRPr="002C3252">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9" w:author="5B-1b" w:date="2025-05-05T21:22:00Z">
        <w:r w:rsidRPr="002C3252">
          <w:t>,</w:t>
        </w:r>
      </w:ins>
      <w:r w:rsidRPr="002C3252">
        <w:t xml:space="preserve"> and the potential impact of frequency hopping radars should be taken into account in sharing studies.</w:t>
      </w:r>
    </w:p>
    <w:p w14:paraId="32E9525D" w14:textId="77777777" w:rsidR="00CC7A35" w:rsidRPr="002C3252" w:rsidRDefault="00CC7A35" w:rsidP="00CC7A35">
      <w:pPr>
        <w:pStyle w:val="TableNo"/>
        <w:spacing w:before="0"/>
      </w:pPr>
      <w:r w:rsidRPr="002C3252">
        <w:lastRenderedPageBreak/>
        <w:t>TABLE 2</w:t>
      </w:r>
    </w:p>
    <w:p w14:paraId="3C097CFF" w14:textId="4E184B74" w:rsidR="00CC7A35" w:rsidRDefault="00CC7A35" w:rsidP="00CC7A35">
      <w:pPr>
        <w:pStyle w:val="Tabletitle"/>
        <w:rPr>
          <w:ins w:id="140" w:author="Ahmed Kormed" w:date="2025-05-06T16:44:00Z"/>
        </w:rPr>
      </w:pPr>
      <w:r w:rsidRPr="002C3252">
        <w:t>Characteristics of radiolocation (except ground based meteorological radars) and aeronautical radionavigation radars</w:t>
      </w:r>
    </w:p>
    <w:p w14:paraId="530D19DA" w14:textId="77777777" w:rsidR="00CC7A35" w:rsidRPr="002C3252" w:rsidRDefault="00CC7A35" w:rsidP="00AD3208">
      <w:pPr>
        <w:pStyle w:val="EditorsNote"/>
        <w:rPr>
          <w:ins w:id="141" w:author="Ahmed Kormed" w:date="2025-05-06T16:44:00Z"/>
          <w:lang w:eastAsia="zh-CN"/>
        </w:rPr>
      </w:pPr>
      <w:ins w:id="142" w:author="Ahmed Kormed" w:date="2025-05-06T16:44:00Z">
        <w:r>
          <w:rPr>
            <w:lang w:eastAsia="zh-CN"/>
          </w:rPr>
          <w:t>[Editor’s note: the word/terminology “Function” included in the table 2 need to be revisited or substituted by proper wording]</w:t>
        </w:r>
      </w:ins>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010"/>
        <w:gridCol w:w="1400"/>
        <w:gridCol w:w="815"/>
        <w:gridCol w:w="1356"/>
        <w:gridCol w:w="1327"/>
        <w:gridCol w:w="1328"/>
        <w:gridCol w:w="1356"/>
        <w:gridCol w:w="1411"/>
        <w:gridCol w:w="953"/>
        <w:gridCol w:w="1121"/>
        <w:gridCol w:w="1261"/>
        <w:gridCol w:w="1121"/>
      </w:tblGrid>
      <w:tr w:rsidR="00CC7A35" w:rsidRPr="002C3252" w14:paraId="086E0935" w14:textId="77777777" w:rsidTr="00AD3208">
        <w:trPr>
          <w:jc w:val="center"/>
        </w:trPr>
        <w:tc>
          <w:tcPr>
            <w:tcW w:w="2410" w:type="dxa"/>
            <w:gridSpan w:val="2"/>
          </w:tcPr>
          <w:p w14:paraId="468B807D" w14:textId="77777777" w:rsidR="00CC7A35" w:rsidRPr="002C3252" w:rsidRDefault="00CC7A35" w:rsidP="000F6561">
            <w:pPr>
              <w:pStyle w:val="Tablehead"/>
              <w:rPr>
                <w:sz w:val="18"/>
                <w:szCs w:val="18"/>
              </w:rPr>
            </w:pPr>
            <w:r w:rsidRPr="002C3252">
              <w:rPr>
                <w:sz w:val="18"/>
                <w:szCs w:val="18"/>
              </w:rPr>
              <w:t>Characteristics</w:t>
            </w:r>
          </w:p>
        </w:tc>
        <w:tc>
          <w:tcPr>
            <w:tcW w:w="815" w:type="dxa"/>
            <w:vAlign w:val="center"/>
          </w:tcPr>
          <w:p w14:paraId="70CD22E2" w14:textId="77777777" w:rsidR="00CC7A35" w:rsidRPr="002C3252" w:rsidRDefault="00CC7A35" w:rsidP="000F6561">
            <w:pPr>
              <w:pStyle w:val="Tablehead"/>
              <w:rPr>
                <w:sz w:val="18"/>
                <w:szCs w:val="18"/>
              </w:rPr>
            </w:pPr>
            <w:r w:rsidRPr="002C3252">
              <w:rPr>
                <w:sz w:val="18"/>
                <w:szCs w:val="18"/>
              </w:rPr>
              <w:t>Units</w:t>
            </w:r>
          </w:p>
        </w:tc>
        <w:tc>
          <w:tcPr>
            <w:tcW w:w="1356" w:type="dxa"/>
          </w:tcPr>
          <w:p w14:paraId="08C03263" w14:textId="77777777" w:rsidR="00CC7A35" w:rsidRPr="002C3252" w:rsidRDefault="00CC7A35" w:rsidP="000F6561">
            <w:pPr>
              <w:pStyle w:val="Tablehead"/>
              <w:rPr>
                <w:sz w:val="18"/>
                <w:szCs w:val="18"/>
              </w:rPr>
            </w:pPr>
            <w:r w:rsidRPr="002C3252">
              <w:rPr>
                <w:sz w:val="18"/>
                <w:szCs w:val="18"/>
              </w:rPr>
              <w:t>Radar 1</w:t>
            </w:r>
          </w:p>
        </w:tc>
        <w:tc>
          <w:tcPr>
            <w:tcW w:w="1327" w:type="dxa"/>
          </w:tcPr>
          <w:p w14:paraId="5059C439" w14:textId="77777777" w:rsidR="00CC7A35" w:rsidRPr="002C3252" w:rsidRDefault="00CC7A35" w:rsidP="000F6561">
            <w:pPr>
              <w:pStyle w:val="Tablehead"/>
              <w:rPr>
                <w:sz w:val="18"/>
                <w:szCs w:val="18"/>
              </w:rPr>
            </w:pPr>
            <w:r w:rsidRPr="002C3252">
              <w:rPr>
                <w:sz w:val="18"/>
                <w:szCs w:val="18"/>
              </w:rPr>
              <w:t>Radar 2</w:t>
            </w:r>
          </w:p>
        </w:tc>
        <w:tc>
          <w:tcPr>
            <w:tcW w:w="1328" w:type="dxa"/>
          </w:tcPr>
          <w:p w14:paraId="1EC9AAC2" w14:textId="77777777" w:rsidR="00CC7A35" w:rsidRPr="002C3252" w:rsidRDefault="00CC7A35" w:rsidP="000F6561">
            <w:pPr>
              <w:pStyle w:val="Tablehead"/>
              <w:rPr>
                <w:sz w:val="18"/>
                <w:szCs w:val="18"/>
              </w:rPr>
            </w:pPr>
            <w:r w:rsidRPr="002C3252">
              <w:rPr>
                <w:sz w:val="18"/>
                <w:szCs w:val="18"/>
              </w:rPr>
              <w:t>Radar 3</w:t>
            </w:r>
          </w:p>
        </w:tc>
        <w:tc>
          <w:tcPr>
            <w:tcW w:w="1356" w:type="dxa"/>
          </w:tcPr>
          <w:p w14:paraId="39A8851B" w14:textId="77777777" w:rsidR="00CC7A35" w:rsidRPr="002C3252" w:rsidRDefault="00CC7A35" w:rsidP="000F6561">
            <w:pPr>
              <w:pStyle w:val="Tablehead"/>
              <w:rPr>
                <w:sz w:val="18"/>
                <w:szCs w:val="18"/>
              </w:rPr>
            </w:pPr>
            <w:r w:rsidRPr="002C3252">
              <w:rPr>
                <w:sz w:val="18"/>
                <w:szCs w:val="18"/>
              </w:rPr>
              <w:t>Radar 4</w:t>
            </w:r>
          </w:p>
        </w:tc>
        <w:tc>
          <w:tcPr>
            <w:tcW w:w="1411" w:type="dxa"/>
          </w:tcPr>
          <w:p w14:paraId="1107323B" w14:textId="77777777" w:rsidR="00CC7A35" w:rsidRPr="002C3252" w:rsidRDefault="00CC7A35" w:rsidP="000F6561">
            <w:pPr>
              <w:pStyle w:val="Tablehead"/>
              <w:rPr>
                <w:sz w:val="18"/>
                <w:szCs w:val="18"/>
              </w:rPr>
            </w:pPr>
            <w:r w:rsidRPr="002C3252">
              <w:rPr>
                <w:sz w:val="18"/>
                <w:szCs w:val="18"/>
              </w:rPr>
              <w:t>Radar 5</w:t>
            </w:r>
          </w:p>
        </w:tc>
        <w:tc>
          <w:tcPr>
            <w:tcW w:w="953" w:type="dxa"/>
          </w:tcPr>
          <w:p w14:paraId="5C1EB79B" w14:textId="77777777" w:rsidR="00CC7A35" w:rsidRPr="002C3252" w:rsidRDefault="00CC7A35" w:rsidP="000F6561">
            <w:pPr>
              <w:pStyle w:val="Tablehead"/>
              <w:rPr>
                <w:sz w:val="18"/>
                <w:szCs w:val="18"/>
              </w:rPr>
            </w:pPr>
            <w:r w:rsidRPr="002C3252">
              <w:rPr>
                <w:sz w:val="18"/>
                <w:szCs w:val="18"/>
              </w:rPr>
              <w:t>Radar 6</w:t>
            </w:r>
          </w:p>
        </w:tc>
        <w:tc>
          <w:tcPr>
            <w:tcW w:w="1121" w:type="dxa"/>
          </w:tcPr>
          <w:p w14:paraId="21769BAA" w14:textId="77777777" w:rsidR="00CC7A35" w:rsidRPr="002C3252" w:rsidRDefault="00CC7A35" w:rsidP="000F6561">
            <w:pPr>
              <w:pStyle w:val="Tablehead"/>
              <w:rPr>
                <w:sz w:val="18"/>
                <w:szCs w:val="18"/>
              </w:rPr>
            </w:pPr>
            <w:r w:rsidRPr="002C3252">
              <w:rPr>
                <w:sz w:val="18"/>
                <w:szCs w:val="18"/>
              </w:rPr>
              <w:t>Radar 7</w:t>
            </w:r>
          </w:p>
        </w:tc>
        <w:tc>
          <w:tcPr>
            <w:tcW w:w="1261" w:type="dxa"/>
          </w:tcPr>
          <w:p w14:paraId="5E3E80E1" w14:textId="77777777" w:rsidR="00CC7A35" w:rsidRPr="002C3252" w:rsidRDefault="00CC7A35" w:rsidP="000F6561">
            <w:pPr>
              <w:pStyle w:val="Tablehead"/>
              <w:rPr>
                <w:sz w:val="18"/>
                <w:szCs w:val="18"/>
              </w:rPr>
            </w:pPr>
            <w:r w:rsidRPr="002C3252">
              <w:rPr>
                <w:sz w:val="18"/>
                <w:szCs w:val="18"/>
              </w:rPr>
              <w:t>Radar 8</w:t>
            </w:r>
          </w:p>
        </w:tc>
        <w:tc>
          <w:tcPr>
            <w:tcW w:w="1121" w:type="dxa"/>
          </w:tcPr>
          <w:p w14:paraId="1EE31374" w14:textId="77777777" w:rsidR="00CC7A35" w:rsidRPr="002C3252" w:rsidRDefault="00CC7A35" w:rsidP="000F6561">
            <w:pPr>
              <w:pStyle w:val="Tablehead"/>
              <w:rPr>
                <w:sz w:val="18"/>
                <w:szCs w:val="18"/>
              </w:rPr>
            </w:pPr>
            <w:r w:rsidRPr="002C3252">
              <w:rPr>
                <w:sz w:val="18"/>
                <w:szCs w:val="18"/>
              </w:rPr>
              <w:t>Radar 9</w:t>
            </w:r>
          </w:p>
        </w:tc>
      </w:tr>
      <w:tr w:rsidR="00DA5672" w:rsidRPr="002C3252" w:rsidDel="008E29E8" w14:paraId="2BCCA423" w14:textId="25A9163F" w:rsidTr="00AD3208">
        <w:trPr>
          <w:jc w:val="center"/>
          <w:ins w:id="143" w:author="TK_ACES" w:date="2025-08-10T19:55:00Z"/>
          <w:del w:id="144" w:author="DON_CIO1" w:date="2025-08-29T12:04:00Z"/>
        </w:trPr>
        <w:tc>
          <w:tcPr>
            <w:tcW w:w="2410" w:type="dxa"/>
            <w:gridSpan w:val="2"/>
          </w:tcPr>
          <w:p w14:paraId="226A6F34" w14:textId="06CD1F66" w:rsidR="00DA5672" w:rsidRPr="00DA5672" w:rsidDel="008E29E8" w:rsidRDefault="00DA5672" w:rsidP="00DA5672">
            <w:pPr>
              <w:pStyle w:val="Tablehead"/>
              <w:jc w:val="left"/>
              <w:rPr>
                <w:ins w:id="145" w:author="TK_ACES" w:date="2025-08-10T19:55:00Z" w16du:dateUtc="2025-08-10T23:55:00Z"/>
                <w:del w:id="146" w:author="DON_CIO1" w:date="2025-08-29T12:04:00Z" w16du:dateUtc="2025-08-29T16:04:00Z"/>
                <w:b w:val="0"/>
                <w:bCs/>
                <w:sz w:val="18"/>
                <w:szCs w:val="18"/>
              </w:rPr>
            </w:pPr>
            <w:ins w:id="147" w:author="TK_ACES" w:date="2025-08-10T19:55:00Z" w16du:dateUtc="2025-08-10T23:55:00Z">
              <w:del w:id="148" w:author="DON_CIO1" w:date="2025-08-29T10:51:00Z" w16du:dateUtc="2025-08-29T14:51:00Z">
                <w:r w:rsidRPr="00DA5672" w:rsidDel="007523B1">
                  <w:rPr>
                    <w:bCs/>
                    <w:sz w:val="18"/>
                    <w:szCs w:val="18"/>
                    <w:highlight w:val="cyan"/>
                    <w:rPrChange w:id="149" w:author="TK_ACES" w:date="2025-08-10T19:57:00Z" w16du:dateUtc="2025-08-10T23:57:00Z">
                      <w:rPr>
                        <w:bCs/>
                        <w:sz w:val="18"/>
                        <w:szCs w:val="18"/>
                      </w:rPr>
                    </w:rPrChange>
                  </w:rPr>
                  <w:delText>Service</w:delText>
                </w:r>
              </w:del>
            </w:ins>
          </w:p>
        </w:tc>
        <w:tc>
          <w:tcPr>
            <w:tcW w:w="815" w:type="dxa"/>
            <w:vAlign w:val="center"/>
          </w:tcPr>
          <w:p w14:paraId="6838DCAE" w14:textId="063A33FF" w:rsidR="00DA5672" w:rsidRPr="002C3252" w:rsidDel="008E29E8" w:rsidRDefault="00DA5672" w:rsidP="000F6561">
            <w:pPr>
              <w:pStyle w:val="Tablehead"/>
              <w:rPr>
                <w:ins w:id="150" w:author="TK_ACES" w:date="2025-08-10T19:55:00Z" w16du:dateUtc="2025-08-10T23:55:00Z"/>
                <w:del w:id="151" w:author="DON_CIO1" w:date="2025-08-29T12:04:00Z" w16du:dateUtc="2025-08-29T16:04:00Z"/>
                <w:sz w:val="18"/>
                <w:szCs w:val="18"/>
              </w:rPr>
            </w:pPr>
          </w:p>
        </w:tc>
        <w:tc>
          <w:tcPr>
            <w:tcW w:w="1356" w:type="dxa"/>
          </w:tcPr>
          <w:p w14:paraId="6876E14A" w14:textId="01E96A00" w:rsidR="00DA5672" w:rsidRPr="002C3252" w:rsidDel="008E29E8" w:rsidRDefault="00DA5672" w:rsidP="000F6561">
            <w:pPr>
              <w:pStyle w:val="Tablehead"/>
              <w:rPr>
                <w:ins w:id="152" w:author="TK_ACES" w:date="2025-08-10T19:55:00Z" w16du:dateUtc="2025-08-10T23:55:00Z"/>
                <w:del w:id="153" w:author="DON_CIO1" w:date="2025-08-29T12:04:00Z" w16du:dateUtc="2025-08-29T16:04:00Z"/>
                <w:sz w:val="18"/>
                <w:szCs w:val="18"/>
              </w:rPr>
            </w:pPr>
          </w:p>
        </w:tc>
        <w:tc>
          <w:tcPr>
            <w:tcW w:w="1327" w:type="dxa"/>
          </w:tcPr>
          <w:p w14:paraId="33ADCB2B" w14:textId="7294237D" w:rsidR="00DA5672" w:rsidRPr="002C3252" w:rsidDel="008E29E8" w:rsidRDefault="00DA5672" w:rsidP="000F6561">
            <w:pPr>
              <w:pStyle w:val="Tablehead"/>
              <w:rPr>
                <w:ins w:id="154" w:author="TK_ACES" w:date="2025-08-10T19:55:00Z" w16du:dateUtc="2025-08-10T23:55:00Z"/>
                <w:del w:id="155" w:author="DON_CIO1" w:date="2025-08-29T12:04:00Z" w16du:dateUtc="2025-08-29T16:04:00Z"/>
                <w:sz w:val="18"/>
                <w:szCs w:val="18"/>
              </w:rPr>
            </w:pPr>
          </w:p>
        </w:tc>
        <w:tc>
          <w:tcPr>
            <w:tcW w:w="1328" w:type="dxa"/>
          </w:tcPr>
          <w:p w14:paraId="2D58110E" w14:textId="38227A09" w:rsidR="00DA5672" w:rsidRPr="002C3252" w:rsidDel="008E29E8" w:rsidRDefault="00DA5672" w:rsidP="000F6561">
            <w:pPr>
              <w:pStyle w:val="Tablehead"/>
              <w:rPr>
                <w:ins w:id="156" w:author="TK_ACES" w:date="2025-08-10T19:55:00Z" w16du:dateUtc="2025-08-10T23:55:00Z"/>
                <w:del w:id="157" w:author="DON_CIO1" w:date="2025-08-29T12:04:00Z" w16du:dateUtc="2025-08-29T16:04:00Z"/>
                <w:sz w:val="18"/>
                <w:szCs w:val="18"/>
              </w:rPr>
            </w:pPr>
          </w:p>
        </w:tc>
        <w:tc>
          <w:tcPr>
            <w:tcW w:w="1356" w:type="dxa"/>
          </w:tcPr>
          <w:p w14:paraId="26931729" w14:textId="1DB06CFC" w:rsidR="00DA5672" w:rsidRPr="002C3252" w:rsidDel="008E29E8" w:rsidRDefault="00DA5672" w:rsidP="000F6561">
            <w:pPr>
              <w:pStyle w:val="Tablehead"/>
              <w:rPr>
                <w:ins w:id="158" w:author="TK_ACES" w:date="2025-08-10T19:55:00Z" w16du:dateUtc="2025-08-10T23:55:00Z"/>
                <w:del w:id="159" w:author="DON_CIO1" w:date="2025-08-29T12:04:00Z" w16du:dateUtc="2025-08-29T16:04:00Z"/>
                <w:sz w:val="18"/>
                <w:szCs w:val="18"/>
              </w:rPr>
            </w:pPr>
          </w:p>
        </w:tc>
        <w:tc>
          <w:tcPr>
            <w:tcW w:w="1411" w:type="dxa"/>
          </w:tcPr>
          <w:p w14:paraId="73EC47E6" w14:textId="1451BE7D" w:rsidR="00DA5672" w:rsidRPr="002C3252" w:rsidDel="008E29E8" w:rsidRDefault="00DA5672" w:rsidP="000F6561">
            <w:pPr>
              <w:pStyle w:val="Tablehead"/>
              <w:rPr>
                <w:ins w:id="160" w:author="TK_ACES" w:date="2025-08-10T19:55:00Z" w16du:dateUtc="2025-08-10T23:55:00Z"/>
                <w:del w:id="161" w:author="DON_CIO1" w:date="2025-08-29T12:04:00Z" w16du:dateUtc="2025-08-29T16:04:00Z"/>
                <w:sz w:val="18"/>
                <w:szCs w:val="18"/>
              </w:rPr>
            </w:pPr>
          </w:p>
        </w:tc>
        <w:tc>
          <w:tcPr>
            <w:tcW w:w="953" w:type="dxa"/>
          </w:tcPr>
          <w:p w14:paraId="4A8F31BF" w14:textId="1F058B11" w:rsidR="00DA5672" w:rsidRPr="002C3252" w:rsidDel="008E29E8" w:rsidRDefault="00DA5672" w:rsidP="000F6561">
            <w:pPr>
              <w:pStyle w:val="Tablehead"/>
              <w:rPr>
                <w:ins w:id="162" w:author="TK_ACES" w:date="2025-08-10T19:55:00Z" w16du:dateUtc="2025-08-10T23:55:00Z"/>
                <w:del w:id="163" w:author="DON_CIO1" w:date="2025-08-29T12:04:00Z" w16du:dateUtc="2025-08-29T16:04:00Z"/>
                <w:sz w:val="18"/>
                <w:szCs w:val="18"/>
              </w:rPr>
            </w:pPr>
          </w:p>
        </w:tc>
        <w:tc>
          <w:tcPr>
            <w:tcW w:w="1121" w:type="dxa"/>
          </w:tcPr>
          <w:p w14:paraId="72745B81" w14:textId="32B4D3DB" w:rsidR="00DA5672" w:rsidRPr="002C3252" w:rsidDel="008E29E8" w:rsidRDefault="00DA5672" w:rsidP="000F6561">
            <w:pPr>
              <w:pStyle w:val="Tablehead"/>
              <w:rPr>
                <w:ins w:id="164" w:author="TK_ACES" w:date="2025-08-10T19:55:00Z" w16du:dateUtc="2025-08-10T23:55:00Z"/>
                <w:del w:id="165" w:author="DON_CIO1" w:date="2025-08-29T12:04:00Z" w16du:dateUtc="2025-08-29T16:04:00Z"/>
                <w:sz w:val="18"/>
                <w:szCs w:val="18"/>
              </w:rPr>
            </w:pPr>
          </w:p>
        </w:tc>
        <w:tc>
          <w:tcPr>
            <w:tcW w:w="1261" w:type="dxa"/>
          </w:tcPr>
          <w:p w14:paraId="74E74C03" w14:textId="5E3059BD" w:rsidR="00DA5672" w:rsidRPr="002C3252" w:rsidDel="008E29E8" w:rsidRDefault="00DA5672" w:rsidP="000F6561">
            <w:pPr>
              <w:pStyle w:val="Tablehead"/>
              <w:rPr>
                <w:ins w:id="166" w:author="TK_ACES" w:date="2025-08-10T19:55:00Z" w16du:dateUtc="2025-08-10T23:55:00Z"/>
                <w:del w:id="167" w:author="DON_CIO1" w:date="2025-08-29T12:04:00Z" w16du:dateUtc="2025-08-29T16:04:00Z"/>
                <w:sz w:val="18"/>
                <w:szCs w:val="18"/>
              </w:rPr>
            </w:pPr>
          </w:p>
        </w:tc>
        <w:tc>
          <w:tcPr>
            <w:tcW w:w="1121" w:type="dxa"/>
          </w:tcPr>
          <w:p w14:paraId="685BFB82" w14:textId="7FEF980D" w:rsidR="00DA5672" w:rsidRPr="002C3252" w:rsidDel="008E29E8" w:rsidRDefault="00DA5672" w:rsidP="000F6561">
            <w:pPr>
              <w:pStyle w:val="Tablehead"/>
              <w:rPr>
                <w:ins w:id="168" w:author="TK_ACES" w:date="2025-08-10T19:55:00Z" w16du:dateUtc="2025-08-10T23:55:00Z"/>
                <w:del w:id="169" w:author="DON_CIO1" w:date="2025-08-29T12:04:00Z" w16du:dateUtc="2025-08-29T16:04:00Z"/>
                <w:sz w:val="18"/>
                <w:szCs w:val="18"/>
              </w:rPr>
            </w:pPr>
          </w:p>
        </w:tc>
      </w:tr>
      <w:tr w:rsidR="00CC7A35" w:rsidRPr="002C3252" w14:paraId="6C2ED384" w14:textId="77777777" w:rsidTr="00AD3208">
        <w:trPr>
          <w:trHeight w:val="621"/>
          <w:jc w:val="center"/>
        </w:trPr>
        <w:tc>
          <w:tcPr>
            <w:tcW w:w="2410" w:type="dxa"/>
            <w:gridSpan w:val="2"/>
          </w:tcPr>
          <w:p w14:paraId="0063F559" w14:textId="7566E887" w:rsidR="00CC7A35" w:rsidRPr="002C3252" w:rsidRDefault="00CC7A35" w:rsidP="000F6561">
            <w:pPr>
              <w:pStyle w:val="Tabletext"/>
              <w:rPr>
                <w:sz w:val="18"/>
                <w:szCs w:val="18"/>
              </w:rPr>
            </w:pPr>
            <w:r w:rsidRPr="002C3252">
              <w:rPr>
                <w:sz w:val="18"/>
                <w:szCs w:val="18"/>
              </w:rPr>
              <w:t>Function</w:t>
            </w:r>
            <w:ins w:id="170" w:author="DON_CIO1" w:date="2025-08-29T10:51:00Z" w16du:dateUtc="2025-08-29T14:51:00Z">
              <w:r w:rsidR="007523B1" w:rsidRPr="008E29E8">
                <w:rPr>
                  <w:rStyle w:val="FootnoteReference"/>
                  <w:szCs w:val="18"/>
                  <w:highlight w:val="cyan"/>
                  <w:rPrChange w:id="171" w:author="DON_CIO1" w:date="2025-08-29T12:06:00Z" w16du:dateUtc="2025-08-29T16:06:00Z">
                    <w:rPr>
                      <w:rStyle w:val="FootnoteReference"/>
                      <w:szCs w:val="18"/>
                    </w:rPr>
                  </w:rPrChange>
                </w:rPr>
                <w:footnoteReference w:id="1"/>
              </w:r>
            </w:ins>
          </w:p>
        </w:tc>
        <w:tc>
          <w:tcPr>
            <w:tcW w:w="815" w:type="dxa"/>
            <w:vAlign w:val="center"/>
          </w:tcPr>
          <w:p w14:paraId="15C80890" w14:textId="77777777" w:rsidR="00CC7A35" w:rsidRPr="002C3252" w:rsidRDefault="00CC7A35" w:rsidP="000F6561">
            <w:pPr>
              <w:pStyle w:val="Tabletext"/>
              <w:jc w:val="center"/>
              <w:rPr>
                <w:sz w:val="18"/>
                <w:szCs w:val="18"/>
              </w:rPr>
            </w:pPr>
          </w:p>
        </w:tc>
        <w:tc>
          <w:tcPr>
            <w:tcW w:w="1356" w:type="dxa"/>
          </w:tcPr>
          <w:p w14:paraId="35FD3CC1" w14:textId="77777777" w:rsidR="00CC7A35" w:rsidRPr="002C3252" w:rsidRDefault="00CC7A35" w:rsidP="000F6561">
            <w:pPr>
              <w:pStyle w:val="Tabletext"/>
              <w:jc w:val="center"/>
              <w:rPr>
                <w:caps/>
                <w:sz w:val="18"/>
                <w:szCs w:val="18"/>
              </w:rPr>
            </w:pPr>
            <w:r w:rsidRPr="002C3252">
              <w:rPr>
                <w:sz w:val="18"/>
                <w:szCs w:val="18"/>
              </w:rPr>
              <w:t>Instrumentation</w:t>
            </w:r>
          </w:p>
        </w:tc>
        <w:tc>
          <w:tcPr>
            <w:tcW w:w="1327" w:type="dxa"/>
          </w:tcPr>
          <w:p w14:paraId="4F10820C" w14:textId="77777777" w:rsidR="00CC7A35" w:rsidRPr="002C3252" w:rsidRDefault="00CC7A35" w:rsidP="000F6561">
            <w:pPr>
              <w:pStyle w:val="Tabletext"/>
              <w:jc w:val="center"/>
              <w:rPr>
                <w:caps/>
                <w:sz w:val="18"/>
                <w:szCs w:val="18"/>
              </w:rPr>
            </w:pPr>
            <w:r w:rsidRPr="002C3252">
              <w:rPr>
                <w:sz w:val="18"/>
                <w:szCs w:val="18"/>
              </w:rPr>
              <w:t>Instrumentation</w:t>
            </w:r>
          </w:p>
        </w:tc>
        <w:tc>
          <w:tcPr>
            <w:tcW w:w="1328" w:type="dxa"/>
          </w:tcPr>
          <w:p w14:paraId="4759F2C8" w14:textId="77777777" w:rsidR="00CC7A35" w:rsidRPr="002C3252" w:rsidRDefault="00CC7A35" w:rsidP="000F6561">
            <w:pPr>
              <w:pStyle w:val="Tabletext"/>
              <w:jc w:val="center"/>
              <w:rPr>
                <w:sz w:val="18"/>
                <w:szCs w:val="18"/>
              </w:rPr>
            </w:pPr>
            <w:r w:rsidRPr="002C3252">
              <w:rPr>
                <w:sz w:val="18"/>
                <w:szCs w:val="18"/>
              </w:rPr>
              <w:t>Instrumentation</w:t>
            </w:r>
          </w:p>
        </w:tc>
        <w:tc>
          <w:tcPr>
            <w:tcW w:w="1356" w:type="dxa"/>
          </w:tcPr>
          <w:p w14:paraId="60C3B620" w14:textId="77777777" w:rsidR="00CC7A35" w:rsidRPr="002C3252" w:rsidRDefault="00CC7A35" w:rsidP="000F6561">
            <w:pPr>
              <w:pStyle w:val="Tabletext"/>
              <w:jc w:val="center"/>
              <w:rPr>
                <w:sz w:val="18"/>
                <w:szCs w:val="18"/>
              </w:rPr>
            </w:pPr>
            <w:r w:rsidRPr="002C3252">
              <w:rPr>
                <w:sz w:val="18"/>
                <w:szCs w:val="18"/>
              </w:rPr>
              <w:t>Instrumentation</w:t>
            </w:r>
          </w:p>
        </w:tc>
        <w:tc>
          <w:tcPr>
            <w:tcW w:w="1411" w:type="dxa"/>
          </w:tcPr>
          <w:p w14:paraId="4F2ED0CD" w14:textId="77777777" w:rsidR="00CC7A35" w:rsidRPr="002C3252" w:rsidRDefault="00CC7A35" w:rsidP="000F6561">
            <w:pPr>
              <w:pStyle w:val="Tabletext"/>
              <w:jc w:val="center"/>
              <w:rPr>
                <w:sz w:val="18"/>
                <w:szCs w:val="18"/>
              </w:rPr>
            </w:pPr>
            <w:r w:rsidRPr="002C3252">
              <w:rPr>
                <w:sz w:val="18"/>
                <w:szCs w:val="18"/>
              </w:rPr>
              <w:t>Instrumentation</w:t>
            </w:r>
          </w:p>
        </w:tc>
        <w:tc>
          <w:tcPr>
            <w:tcW w:w="953" w:type="dxa"/>
          </w:tcPr>
          <w:p w14:paraId="520D26E2" w14:textId="77777777" w:rsidR="00CC7A35" w:rsidRPr="002C3252" w:rsidRDefault="00CC7A35" w:rsidP="000F6561">
            <w:pPr>
              <w:pStyle w:val="Tabletext"/>
              <w:jc w:val="center"/>
              <w:rPr>
                <w:caps/>
                <w:sz w:val="18"/>
                <w:szCs w:val="18"/>
              </w:rPr>
            </w:pPr>
            <w:r w:rsidRPr="002C3252">
              <w:rPr>
                <w:sz w:val="18"/>
                <w:szCs w:val="18"/>
              </w:rPr>
              <w:t>Surface and air search</w:t>
            </w:r>
          </w:p>
        </w:tc>
        <w:tc>
          <w:tcPr>
            <w:tcW w:w="1121" w:type="dxa"/>
          </w:tcPr>
          <w:p w14:paraId="5D9980D8" w14:textId="77777777" w:rsidR="00CC7A35" w:rsidRPr="002C3252" w:rsidRDefault="00CC7A35" w:rsidP="000F6561">
            <w:pPr>
              <w:pStyle w:val="Tabletext"/>
              <w:jc w:val="center"/>
              <w:rPr>
                <w:caps/>
                <w:sz w:val="18"/>
                <w:szCs w:val="18"/>
              </w:rPr>
            </w:pPr>
            <w:r w:rsidRPr="002C3252">
              <w:rPr>
                <w:sz w:val="18"/>
                <w:szCs w:val="18"/>
              </w:rPr>
              <w:t>Multifunction Surface and air search</w:t>
            </w:r>
          </w:p>
        </w:tc>
        <w:tc>
          <w:tcPr>
            <w:tcW w:w="1261" w:type="dxa"/>
          </w:tcPr>
          <w:p w14:paraId="64F0C904" w14:textId="77777777" w:rsidR="00CC7A35" w:rsidRPr="002C3252" w:rsidRDefault="00CC7A35" w:rsidP="000F6561">
            <w:pPr>
              <w:pStyle w:val="Tabletext"/>
              <w:jc w:val="center"/>
              <w:rPr>
                <w:caps/>
                <w:sz w:val="18"/>
                <w:szCs w:val="18"/>
              </w:rPr>
            </w:pPr>
            <w:r w:rsidRPr="002C3252">
              <w:rPr>
                <w:sz w:val="18"/>
                <w:szCs w:val="18"/>
              </w:rPr>
              <w:t>Research and Earth imaging</w:t>
            </w:r>
          </w:p>
        </w:tc>
        <w:tc>
          <w:tcPr>
            <w:tcW w:w="1121" w:type="dxa"/>
          </w:tcPr>
          <w:p w14:paraId="045C8389" w14:textId="77777777" w:rsidR="00CC7A35" w:rsidRPr="002C3252" w:rsidRDefault="00CC7A35" w:rsidP="000F6561">
            <w:pPr>
              <w:pStyle w:val="Tabletext"/>
              <w:jc w:val="center"/>
              <w:rPr>
                <w:sz w:val="18"/>
                <w:szCs w:val="18"/>
              </w:rPr>
            </w:pPr>
            <w:r w:rsidRPr="002C3252">
              <w:rPr>
                <w:sz w:val="18"/>
                <w:szCs w:val="18"/>
              </w:rPr>
              <w:t>Search</w:t>
            </w:r>
          </w:p>
        </w:tc>
      </w:tr>
      <w:tr w:rsidR="00CC7A35" w:rsidRPr="002C3252" w14:paraId="0784CDEA" w14:textId="77777777" w:rsidTr="00AD3208">
        <w:trPr>
          <w:jc w:val="center"/>
        </w:trPr>
        <w:tc>
          <w:tcPr>
            <w:tcW w:w="2410" w:type="dxa"/>
            <w:gridSpan w:val="2"/>
          </w:tcPr>
          <w:p w14:paraId="5B756A5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815" w:type="dxa"/>
            <w:vAlign w:val="center"/>
          </w:tcPr>
          <w:p w14:paraId="427E2B8E" w14:textId="77777777" w:rsidR="00CC7A35" w:rsidRPr="002C3252" w:rsidRDefault="00CC7A35" w:rsidP="000F6561">
            <w:pPr>
              <w:pStyle w:val="Tabletext"/>
              <w:jc w:val="center"/>
              <w:rPr>
                <w:sz w:val="18"/>
                <w:szCs w:val="18"/>
              </w:rPr>
            </w:pPr>
          </w:p>
        </w:tc>
        <w:tc>
          <w:tcPr>
            <w:tcW w:w="1356" w:type="dxa"/>
          </w:tcPr>
          <w:p w14:paraId="7D59C225" w14:textId="77777777" w:rsidR="00CC7A35" w:rsidRPr="002C3252" w:rsidRDefault="00CC7A35" w:rsidP="000F6561">
            <w:pPr>
              <w:pStyle w:val="Tabletext"/>
              <w:jc w:val="center"/>
              <w:rPr>
                <w:sz w:val="18"/>
                <w:szCs w:val="18"/>
              </w:rPr>
            </w:pPr>
            <w:r w:rsidRPr="002C3252">
              <w:rPr>
                <w:sz w:val="18"/>
                <w:szCs w:val="18"/>
              </w:rPr>
              <w:t>Ground</w:t>
            </w:r>
          </w:p>
        </w:tc>
        <w:tc>
          <w:tcPr>
            <w:tcW w:w="1327" w:type="dxa"/>
          </w:tcPr>
          <w:p w14:paraId="777A044B" w14:textId="77777777" w:rsidR="00CC7A35" w:rsidRPr="002C3252" w:rsidRDefault="00CC7A35" w:rsidP="000F6561">
            <w:pPr>
              <w:pStyle w:val="Tabletext"/>
              <w:jc w:val="center"/>
              <w:rPr>
                <w:sz w:val="18"/>
                <w:szCs w:val="18"/>
              </w:rPr>
            </w:pPr>
            <w:r w:rsidRPr="002C3252">
              <w:rPr>
                <w:sz w:val="18"/>
                <w:szCs w:val="18"/>
              </w:rPr>
              <w:t>Ground</w:t>
            </w:r>
          </w:p>
        </w:tc>
        <w:tc>
          <w:tcPr>
            <w:tcW w:w="1328" w:type="dxa"/>
          </w:tcPr>
          <w:p w14:paraId="1F039F05" w14:textId="77777777" w:rsidR="00CC7A35" w:rsidRPr="002C3252" w:rsidRDefault="00CC7A35" w:rsidP="000F6561">
            <w:pPr>
              <w:pStyle w:val="Tabletext"/>
              <w:jc w:val="center"/>
              <w:rPr>
                <w:sz w:val="18"/>
                <w:szCs w:val="18"/>
              </w:rPr>
            </w:pPr>
            <w:r w:rsidRPr="002C3252">
              <w:rPr>
                <w:sz w:val="18"/>
                <w:szCs w:val="18"/>
              </w:rPr>
              <w:t>Ground</w:t>
            </w:r>
          </w:p>
        </w:tc>
        <w:tc>
          <w:tcPr>
            <w:tcW w:w="1356" w:type="dxa"/>
          </w:tcPr>
          <w:p w14:paraId="68F83A56" w14:textId="77777777" w:rsidR="00CC7A35" w:rsidRPr="002C3252" w:rsidRDefault="00CC7A35" w:rsidP="000F6561">
            <w:pPr>
              <w:pStyle w:val="Tabletext"/>
              <w:jc w:val="center"/>
              <w:rPr>
                <w:sz w:val="18"/>
                <w:szCs w:val="18"/>
              </w:rPr>
            </w:pPr>
            <w:r w:rsidRPr="002C3252">
              <w:rPr>
                <w:sz w:val="18"/>
                <w:szCs w:val="18"/>
              </w:rPr>
              <w:t>Ground</w:t>
            </w:r>
          </w:p>
        </w:tc>
        <w:tc>
          <w:tcPr>
            <w:tcW w:w="1411" w:type="dxa"/>
          </w:tcPr>
          <w:p w14:paraId="15E2E5F0" w14:textId="77777777" w:rsidR="00CC7A35" w:rsidRPr="002C3252" w:rsidRDefault="00CC7A35" w:rsidP="000F6561">
            <w:pPr>
              <w:pStyle w:val="Tabletext"/>
              <w:jc w:val="center"/>
              <w:rPr>
                <w:sz w:val="18"/>
                <w:szCs w:val="18"/>
              </w:rPr>
            </w:pPr>
            <w:r w:rsidRPr="002C3252">
              <w:rPr>
                <w:sz w:val="18"/>
                <w:szCs w:val="18"/>
              </w:rPr>
              <w:t>Ground</w:t>
            </w:r>
          </w:p>
        </w:tc>
        <w:tc>
          <w:tcPr>
            <w:tcW w:w="953" w:type="dxa"/>
          </w:tcPr>
          <w:p w14:paraId="3C9BE2DB" w14:textId="77777777" w:rsidR="00CC7A35" w:rsidRPr="002C3252" w:rsidRDefault="00CC7A35" w:rsidP="000F6561">
            <w:pPr>
              <w:pStyle w:val="Tabletext"/>
              <w:jc w:val="center"/>
              <w:rPr>
                <w:sz w:val="18"/>
                <w:szCs w:val="18"/>
              </w:rPr>
            </w:pPr>
            <w:r w:rsidRPr="002C3252">
              <w:rPr>
                <w:sz w:val="18"/>
                <w:szCs w:val="18"/>
              </w:rPr>
              <w:t>Ship</w:t>
            </w:r>
          </w:p>
        </w:tc>
        <w:tc>
          <w:tcPr>
            <w:tcW w:w="1121" w:type="dxa"/>
          </w:tcPr>
          <w:p w14:paraId="435ACE04" w14:textId="77777777" w:rsidR="00CC7A35" w:rsidRPr="002C3252" w:rsidRDefault="00CC7A35" w:rsidP="000F6561">
            <w:pPr>
              <w:pStyle w:val="Tabletext"/>
              <w:jc w:val="center"/>
              <w:rPr>
                <w:sz w:val="18"/>
                <w:szCs w:val="18"/>
              </w:rPr>
            </w:pPr>
            <w:r w:rsidRPr="002C3252">
              <w:rPr>
                <w:sz w:val="18"/>
                <w:szCs w:val="18"/>
              </w:rPr>
              <w:t>Ship</w:t>
            </w:r>
          </w:p>
        </w:tc>
        <w:tc>
          <w:tcPr>
            <w:tcW w:w="1261" w:type="dxa"/>
          </w:tcPr>
          <w:p w14:paraId="0D9E3CDC" w14:textId="77777777" w:rsidR="00CC7A35" w:rsidRPr="002C3252" w:rsidRDefault="00CC7A35" w:rsidP="000F6561">
            <w:pPr>
              <w:pStyle w:val="Tabletext"/>
              <w:jc w:val="center"/>
              <w:rPr>
                <w:sz w:val="18"/>
                <w:szCs w:val="18"/>
              </w:rPr>
            </w:pPr>
            <w:r w:rsidRPr="002C3252">
              <w:rPr>
                <w:sz w:val="18"/>
                <w:szCs w:val="18"/>
              </w:rPr>
              <w:t>Airborne</w:t>
            </w:r>
          </w:p>
        </w:tc>
        <w:tc>
          <w:tcPr>
            <w:tcW w:w="1121" w:type="dxa"/>
          </w:tcPr>
          <w:p w14:paraId="0A916964" w14:textId="77777777" w:rsidR="00CC7A35" w:rsidRPr="002C3252" w:rsidRDefault="00CC7A35" w:rsidP="000F6561">
            <w:pPr>
              <w:pStyle w:val="Tabletext"/>
              <w:jc w:val="center"/>
              <w:rPr>
                <w:sz w:val="18"/>
                <w:szCs w:val="18"/>
              </w:rPr>
            </w:pPr>
            <w:r w:rsidRPr="002C3252">
              <w:rPr>
                <w:sz w:val="18"/>
                <w:szCs w:val="18"/>
              </w:rPr>
              <w:t>Airborne</w:t>
            </w:r>
          </w:p>
        </w:tc>
      </w:tr>
      <w:tr w:rsidR="00CC7A35" w:rsidRPr="002C3252" w14:paraId="3E042D84" w14:textId="77777777" w:rsidTr="00AD3208">
        <w:trPr>
          <w:jc w:val="center"/>
        </w:trPr>
        <w:tc>
          <w:tcPr>
            <w:tcW w:w="2410" w:type="dxa"/>
            <w:gridSpan w:val="2"/>
          </w:tcPr>
          <w:p w14:paraId="0CDC4069" w14:textId="77777777" w:rsidR="00CC7A35" w:rsidRPr="002C3252" w:rsidRDefault="00CC7A35" w:rsidP="000F6561">
            <w:pPr>
              <w:pStyle w:val="Tabletext"/>
              <w:rPr>
                <w:sz w:val="18"/>
                <w:szCs w:val="18"/>
              </w:rPr>
            </w:pPr>
            <w:del w:id="174" w:author="Ahmed Kormed" w:date="2025-05-06T16:46:00Z">
              <w:r w:rsidRPr="002C3252" w:rsidDel="007F7855">
                <w:rPr>
                  <w:sz w:val="18"/>
                  <w:szCs w:val="18"/>
                </w:rPr>
                <w:delText xml:space="preserve">Tuning </w:delText>
              </w:r>
            </w:del>
            <w:ins w:id="175" w:author="Ahmed Kormed" w:date="2025-05-06T16:46:00Z">
              <w:r w:rsidRPr="00D809E1">
                <w:rPr>
                  <w:sz w:val="18"/>
                  <w:szCs w:val="18"/>
                </w:rPr>
                <w:t>Frequency</w:t>
              </w:r>
              <w:r>
                <w:rPr>
                  <w:sz w:val="18"/>
                  <w:szCs w:val="18"/>
                </w:rPr>
                <w:t xml:space="preserve"> </w:t>
              </w:r>
            </w:ins>
            <w:r w:rsidRPr="002C3252">
              <w:rPr>
                <w:sz w:val="18"/>
                <w:szCs w:val="18"/>
              </w:rPr>
              <w:t xml:space="preserve">range </w:t>
            </w:r>
          </w:p>
        </w:tc>
        <w:tc>
          <w:tcPr>
            <w:tcW w:w="815" w:type="dxa"/>
            <w:vAlign w:val="center"/>
          </w:tcPr>
          <w:p w14:paraId="789FAAAC"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206380F9" w14:textId="77777777" w:rsidR="00CC7A35" w:rsidRPr="002C3252" w:rsidRDefault="00CC7A35" w:rsidP="000F6561">
            <w:pPr>
              <w:pStyle w:val="Tabletext"/>
              <w:jc w:val="center"/>
              <w:rPr>
                <w:sz w:val="18"/>
                <w:szCs w:val="18"/>
              </w:rPr>
            </w:pPr>
            <w:r w:rsidRPr="002C3252">
              <w:rPr>
                <w:sz w:val="18"/>
                <w:szCs w:val="18"/>
              </w:rPr>
              <w:t>5 300</w:t>
            </w:r>
          </w:p>
        </w:tc>
        <w:tc>
          <w:tcPr>
            <w:tcW w:w="1327" w:type="dxa"/>
          </w:tcPr>
          <w:p w14:paraId="245786EF" w14:textId="77777777" w:rsidR="00CC7A35" w:rsidRPr="002C3252" w:rsidRDefault="00CC7A35" w:rsidP="000F6561">
            <w:pPr>
              <w:pStyle w:val="Tabletext"/>
              <w:jc w:val="center"/>
              <w:rPr>
                <w:sz w:val="18"/>
                <w:szCs w:val="18"/>
              </w:rPr>
            </w:pPr>
            <w:r w:rsidRPr="002C3252">
              <w:rPr>
                <w:sz w:val="18"/>
                <w:szCs w:val="18"/>
              </w:rPr>
              <w:t>5 350-5 850</w:t>
            </w:r>
          </w:p>
        </w:tc>
        <w:tc>
          <w:tcPr>
            <w:tcW w:w="1328" w:type="dxa"/>
          </w:tcPr>
          <w:p w14:paraId="4CE03453" w14:textId="77777777" w:rsidR="00CC7A35" w:rsidRPr="002C3252" w:rsidRDefault="00CC7A35" w:rsidP="000F6561">
            <w:pPr>
              <w:pStyle w:val="Tabletext"/>
              <w:jc w:val="center"/>
              <w:rPr>
                <w:sz w:val="18"/>
                <w:szCs w:val="18"/>
              </w:rPr>
            </w:pPr>
            <w:r w:rsidRPr="002C3252">
              <w:rPr>
                <w:sz w:val="18"/>
                <w:szCs w:val="18"/>
              </w:rPr>
              <w:t>5 350-5 850</w:t>
            </w:r>
          </w:p>
        </w:tc>
        <w:tc>
          <w:tcPr>
            <w:tcW w:w="1356" w:type="dxa"/>
          </w:tcPr>
          <w:p w14:paraId="50442227" w14:textId="77777777" w:rsidR="00CC7A35" w:rsidRPr="002C3252" w:rsidRDefault="00CC7A35" w:rsidP="000F6561">
            <w:pPr>
              <w:pStyle w:val="Tabletext"/>
              <w:jc w:val="center"/>
              <w:rPr>
                <w:sz w:val="18"/>
                <w:szCs w:val="18"/>
              </w:rPr>
            </w:pPr>
            <w:r w:rsidRPr="002C3252">
              <w:rPr>
                <w:sz w:val="18"/>
                <w:szCs w:val="18"/>
              </w:rPr>
              <w:t>5 400-5 900</w:t>
            </w:r>
          </w:p>
        </w:tc>
        <w:tc>
          <w:tcPr>
            <w:tcW w:w="1411" w:type="dxa"/>
          </w:tcPr>
          <w:p w14:paraId="60DF0F61" w14:textId="77777777" w:rsidR="00CC7A35" w:rsidRPr="002C3252" w:rsidRDefault="00CC7A35" w:rsidP="000F6561">
            <w:pPr>
              <w:pStyle w:val="Tabletext"/>
              <w:jc w:val="center"/>
              <w:rPr>
                <w:sz w:val="18"/>
                <w:szCs w:val="18"/>
              </w:rPr>
            </w:pPr>
            <w:r w:rsidRPr="002C3252">
              <w:rPr>
                <w:sz w:val="18"/>
                <w:szCs w:val="18"/>
              </w:rPr>
              <w:t>5 400-5 900</w:t>
            </w:r>
          </w:p>
        </w:tc>
        <w:tc>
          <w:tcPr>
            <w:tcW w:w="953" w:type="dxa"/>
          </w:tcPr>
          <w:p w14:paraId="685DD49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72B11185" w14:textId="77777777" w:rsidR="00CC7A35" w:rsidRPr="002C3252" w:rsidRDefault="00CC7A35" w:rsidP="000F6561">
            <w:pPr>
              <w:pStyle w:val="Tabletext"/>
              <w:jc w:val="center"/>
              <w:rPr>
                <w:sz w:val="18"/>
                <w:szCs w:val="18"/>
              </w:rPr>
            </w:pPr>
            <w:r w:rsidRPr="002C3252">
              <w:rPr>
                <w:sz w:val="18"/>
                <w:szCs w:val="18"/>
              </w:rPr>
              <w:t>5 450-5 825</w:t>
            </w:r>
          </w:p>
        </w:tc>
        <w:tc>
          <w:tcPr>
            <w:tcW w:w="1261" w:type="dxa"/>
          </w:tcPr>
          <w:p w14:paraId="0DFA20C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4FC7C602" w14:textId="77777777" w:rsidR="00CC7A35" w:rsidRPr="002C3252" w:rsidRDefault="00CC7A35" w:rsidP="000F6561">
            <w:pPr>
              <w:pStyle w:val="Tabletext"/>
              <w:jc w:val="center"/>
              <w:rPr>
                <w:sz w:val="18"/>
                <w:szCs w:val="18"/>
              </w:rPr>
            </w:pPr>
            <w:r w:rsidRPr="002C3252">
              <w:rPr>
                <w:sz w:val="18"/>
                <w:szCs w:val="18"/>
              </w:rPr>
              <w:t>5 250-5 725</w:t>
            </w:r>
          </w:p>
        </w:tc>
      </w:tr>
      <w:tr w:rsidR="00CC7A35" w:rsidRPr="002C3252" w14:paraId="70CFAC43" w14:textId="77777777" w:rsidTr="00AD3208">
        <w:trPr>
          <w:jc w:val="center"/>
        </w:trPr>
        <w:tc>
          <w:tcPr>
            <w:tcW w:w="2410" w:type="dxa"/>
            <w:gridSpan w:val="2"/>
          </w:tcPr>
          <w:p w14:paraId="41530548" w14:textId="77777777" w:rsidR="00CC7A35" w:rsidRPr="002C3252" w:rsidRDefault="00CC7A35" w:rsidP="000F6561">
            <w:pPr>
              <w:pStyle w:val="Tabletext"/>
              <w:rPr>
                <w:sz w:val="18"/>
                <w:szCs w:val="18"/>
              </w:rPr>
            </w:pPr>
            <w:r w:rsidRPr="002C3252">
              <w:rPr>
                <w:sz w:val="18"/>
                <w:szCs w:val="18"/>
              </w:rPr>
              <w:t>Modulation</w:t>
            </w:r>
          </w:p>
        </w:tc>
        <w:tc>
          <w:tcPr>
            <w:tcW w:w="815" w:type="dxa"/>
            <w:vAlign w:val="center"/>
          </w:tcPr>
          <w:p w14:paraId="28FE7D50" w14:textId="77777777" w:rsidR="00CC7A35" w:rsidRPr="002C3252" w:rsidRDefault="00CC7A35" w:rsidP="000F6561">
            <w:pPr>
              <w:pStyle w:val="Tabletext"/>
              <w:jc w:val="center"/>
              <w:rPr>
                <w:sz w:val="18"/>
                <w:szCs w:val="18"/>
              </w:rPr>
            </w:pPr>
          </w:p>
        </w:tc>
        <w:tc>
          <w:tcPr>
            <w:tcW w:w="1356" w:type="dxa"/>
          </w:tcPr>
          <w:p w14:paraId="461A3DF4"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7C795F3" w14:textId="77777777" w:rsidR="00CC7A35" w:rsidRPr="002C3252" w:rsidRDefault="00CC7A35" w:rsidP="000F6561">
            <w:pPr>
              <w:pStyle w:val="Tabletext"/>
              <w:jc w:val="center"/>
              <w:rPr>
                <w:sz w:val="18"/>
                <w:szCs w:val="18"/>
              </w:rPr>
            </w:pPr>
            <w:r w:rsidRPr="002C3252">
              <w:rPr>
                <w:sz w:val="18"/>
                <w:szCs w:val="18"/>
              </w:rPr>
              <w:t>None</w:t>
            </w:r>
          </w:p>
        </w:tc>
        <w:tc>
          <w:tcPr>
            <w:tcW w:w="1328" w:type="dxa"/>
          </w:tcPr>
          <w:p w14:paraId="3ED08317" w14:textId="77777777" w:rsidR="00CC7A35" w:rsidRPr="002C3252" w:rsidRDefault="00CC7A35" w:rsidP="000F6561">
            <w:pPr>
              <w:pStyle w:val="Tabletext"/>
              <w:jc w:val="center"/>
              <w:rPr>
                <w:sz w:val="18"/>
                <w:szCs w:val="18"/>
              </w:rPr>
            </w:pPr>
            <w:r w:rsidRPr="002C3252">
              <w:rPr>
                <w:sz w:val="18"/>
                <w:szCs w:val="18"/>
              </w:rPr>
              <w:t>None</w:t>
            </w:r>
          </w:p>
        </w:tc>
        <w:tc>
          <w:tcPr>
            <w:tcW w:w="1356" w:type="dxa"/>
          </w:tcPr>
          <w:p w14:paraId="6041CDEA" w14:textId="77777777" w:rsidR="00CC7A35" w:rsidRPr="002C3252" w:rsidRDefault="00CC7A35" w:rsidP="000F6561">
            <w:pPr>
              <w:pStyle w:val="Tabletext"/>
              <w:jc w:val="center"/>
              <w:rPr>
                <w:sz w:val="18"/>
                <w:szCs w:val="18"/>
              </w:rPr>
            </w:pPr>
            <w:r w:rsidRPr="002C3252">
              <w:rPr>
                <w:sz w:val="18"/>
                <w:szCs w:val="18"/>
              </w:rPr>
              <w:t>Pulse/chirp pulse</w:t>
            </w:r>
          </w:p>
        </w:tc>
        <w:tc>
          <w:tcPr>
            <w:tcW w:w="1411" w:type="dxa"/>
          </w:tcPr>
          <w:p w14:paraId="57856B90" w14:textId="77777777" w:rsidR="00CC7A35" w:rsidRPr="002C3252" w:rsidRDefault="00CC7A35" w:rsidP="000F6561">
            <w:pPr>
              <w:pStyle w:val="Tabletext"/>
              <w:jc w:val="center"/>
              <w:rPr>
                <w:sz w:val="18"/>
                <w:szCs w:val="18"/>
              </w:rPr>
            </w:pPr>
            <w:r w:rsidRPr="002C3252">
              <w:rPr>
                <w:sz w:val="18"/>
                <w:szCs w:val="18"/>
              </w:rPr>
              <w:t>Chirp pulse</w:t>
            </w:r>
          </w:p>
        </w:tc>
        <w:tc>
          <w:tcPr>
            <w:tcW w:w="953" w:type="dxa"/>
          </w:tcPr>
          <w:p w14:paraId="347C602F" w14:textId="77777777" w:rsidR="00CC7A35" w:rsidRPr="002C3252" w:rsidRDefault="00CC7A35" w:rsidP="000F6561">
            <w:pPr>
              <w:pStyle w:val="Tabletext"/>
              <w:jc w:val="center"/>
              <w:rPr>
                <w:sz w:val="18"/>
                <w:szCs w:val="18"/>
              </w:rPr>
            </w:pPr>
            <w:r w:rsidRPr="002C3252">
              <w:rPr>
                <w:sz w:val="18"/>
                <w:szCs w:val="18"/>
              </w:rPr>
              <w:t>Linear FM</w:t>
            </w:r>
          </w:p>
        </w:tc>
        <w:tc>
          <w:tcPr>
            <w:tcW w:w="1121" w:type="dxa"/>
          </w:tcPr>
          <w:p w14:paraId="2282C1FE" w14:textId="77777777" w:rsidR="00CC7A35" w:rsidRPr="002C3252" w:rsidRDefault="00CC7A35" w:rsidP="000F6561">
            <w:pPr>
              <w:pStyle w:val="Tabletext"/>
              <w:jc w:val="center"/>
              <w:rPr>
                <w:sz w:val="18"/>
                <w:szCs w:val="18"/>
              </w:rPr>
            </w:pPr>
            <w:r w:rsidRPr="002C3252">
              <w:rPr>
                <w:sz w:val="18"/>
                <w:szCs w:val="18"/>
              </w:rPr>
              <w:t>None</w:t>
            </w:r>
          </w:p>
        </w:tc>
        <w:tc>
          <w:tcPr>
            <w:tcW w:w="1261" w:type="dxa"/>
          </w:tcPr>
          <w:p w14:paraId="0D58FBBA" w14:textId="77777777" w:rsidR="00CC7A35" w:rsidRPr="002C3252" w:rsidRDefault="00CC7A35" w:rsidP="000F6561">
            <w:pPr>
              <w:pStyle w:val="Tabletext"/>
              <w:jc w:val="center"/>
              <w:rPr>
                <w:sz w:val="18"/>
                <w:szCs w:val="18"/>
              </w:rPr>
            </w:pPr>
            <w:r w:rsidRPr="002C3252">
              <w:rPr>
                <w:sz w:val="18"/>
                <w:szCs w:val="18"/>
              </w:rPr>
              <w:t>Non-linear/ linear FM</w:t>
            </w:r>
          </w:p>
        </w:tc>
        <w:tc>
          <w:tcPr>
            <w:tcW w:w="1121" w:type="dxa"/>
          </w:tcPr>
          <w:p w14:paraId="29BDC8DE" w14:textId="77777777" w:rsidR="00CC7A35" w:rsidRPr="002C3252" w:rsidRDefault="00CC7A35" w:rsidP="000F6561">
            <w:pPr>
              <w:pStyle w:val="Tabletext"/>
              <w:jc w:val="center"/>
              <w:rPr>
                <w:sz w:val="18"/>
                <w:szCs w:val="18"/>
              </w:rPr>
            </w:pPr>
            <w:r w:rsidRPr="002C3252">
              <w:rPr>
                <w:sz w:val="18"/>
                <w:szCs w:val="18"/>
              </w:rPr>
              <w:t>CW pulse</w:t>
            </w:r>
          </w:p>
        </w:tc>
      </w:tr>
      <w:tr w:rsidR="00CC7A35" w:rsidRPr="002C3252" w14:paraId="508DD252" w14:textId="77777777" w:rsidTr="00AD3208">
        <w:trPr>
          <w:jc w:val="center"/>
        </w:trPr>
        <w:tc>
          <w:tcPr>
            <w:tcW w:w="2410" w:type="dxa"/>
            <w:gridSpan w:val="2"/>
          </w:tcPr>
          <w:p w14:paraId="6A106858" w14:textId="77777777" w:rsidR="00CC7A35" w:rsidRPr="002C3252" w:rsidRDefault="00CC7A35" w:rsidP="000F6561">
            <w:pPr>
              <w:pStyle w:val="Tabletext"/>
              <w:rPr>
                <w:sz w:val="18"/>
                <w:szCs w:val="18"/>
              </w:rPr>
            </w:pPr>
            <w:r w:rsidRPr="002C3252">
              <w:rPr>
                <w:sz w:val="18"/>
                <w:szCs w:val="18"/>
              </w:rPr>
              <w:t>Tx power into antenna</w:t>
            </w:r>
          </w:p>
        </w:tc>
        <w:tc>
          <w:tcPr>
            <w:tcW w:w="815" w:type="dxa"/>
            <w:vAlign w:val="center"/>
          </w:tcPr>
          <w:p w14:paraId="127FE84A" w14:textId="77777777" w:rsidR="00CC7A35" w:rsidRPr="002C3252" w:rsidRDefault="00CC7A35" w:rsidP="000F6561">
            <w:pPr>
              <w:pStyle w:val="Tabletext"/>
              <w:jc w:val="center"/>
              <w:rPr>
                <w:sz w:val="18"/>
                <w:szCs w:val="18"/>
              </w:rPr>
            </w:pPr>
            <w:r w:rsidRPr="002C3252">
              <w:rPr>
                <w:sz w:val="18"/>
                <w:szCs w:val="18"/>
              </w:rPr>
              <w:t>kW</w:t>
            </w:r>
          </w:p>
        </w:tc>
        <w:tc>
          <w:tcPr>
            <w:tcW w:w="1356" w:type="dxa"/>
          </w:tcPr>
          <w:p w14:paraId="4FFF1D13" w14:textId="77777777" w:rsidR="00CC7A35" w:rsidRPr="002C3252" w:rsidRDefault="00CC7A35" w:rsidP="000F6561">
            <w:pPr>
              <w:pStyle w:val="Tabletext"/>
              <w:jc w:val="center"/>
              <w:rPr>
                <w:sz w:val="18"/>
                <w:szCs w:val="18"/>
              </w:rPr>
            </w:pPr>
            <w:r w:rsidRPr="002C3252">
              <w:rPr>
                <w:sz w:val="18"/>
                <w:szCs w:val="18"/>
              </w:rPr>
              <w:t>250</w:t>
            </w:r>
          </w:p>
        </w:tc>
        <w:tc>
          <w:tcPr>
            <w:tcW w:w="1327" w:type="dxa"/>
          </w:tcPr>
          <w:p w14:paraId="090B329B" w14:textId="77777777" w:rsidR="00CC7A35" w:rsidRPr="002C3252" w:rsidRDefault="00CC7A35" w:rsidP="000F6561">
            <w:pPr>
              <w:pStyle w:val="Tabletext"/>
              <w:jc w:val="center"/>
              <w:rPr>
                <w:sz w:val="18"/>
                <w:szCs w:val="18"/>
              </w:rPr>
            </w:pPr>
            <w:r w:rsidRPr="002C3252">
              <w:rPr>
                <w:sz w:val="18"/>
                <w:szCs w:val="18"/>
              </w:rPr>
              <w:t>2 800</w:t>
            </w:r>
          </w:p>
        </w:tc>
        <w:tc>
          <w:tcPr>
            <w:tcW w:w="1328" w:type="dxa"/>
          </w:tcPr>
          <w:p w14:paraId="0DA1097A" w14:textId="77777777" w:rsidR="00CC7A35" w:rsidRPr="002C3252" w:rsidRDefault="00CC7A35" w:rsidP="000F6561">
            <w:pPr>
              <w:pStyle w:val="Tabletext"/>
              <w:jc w:val="center"/>
              <w:rPr>
                <w:sz w:val="18"/>
                <w:szCs w:val="18"/>
              </w:rPr>
            </w:pPr>
            <w:r w:rsidRPr="002C3252">
              <w:rPr>
                <w:sz w:val="18"/>
                <w:szCs w:val="18"/>
              </w:rPr>
              <w:t>1 200</w:t>
            </w:r>
          </w:p>
        </w:tc>
        <w:tc>
          <w:tcPr>
            <w:tcW w:w="1356" w:type="dxa"/>
          </w:tcPr>
          <w:p w14:paraId="75F54464" w14:textId="77777777" w:rsidR="00CC7A35" w:rsidRPr="002C3252" w:rsidRDefault="00CC7A35" w:rsidP="000F6561">
            <w:pPr>
              <w:pStyle w:val="Tabletext"/>
              <w:jc w:val="center"/>
              <w:rPr>
                <w:sz w:val="18"/>
                <w:szCs w:val="18"/>
              </w:rPr>
            </w:pPr>
            <w:r w:rsidRPr="002C3252">
              <w:rPr>
                <w:sz w:val="18"/>
                <w:szCs w:val="18"/>
              </w:rPr>
              <w:t>1 000</w:t>
            </w:r>
          </w:p>
        </w:tc>
        <w:tc>
          <w:tcPr>
            <w:tcW w:w="1411" w:type="dxa"/>
          </w:tcPr>
          <w:p w14:paraId="5D4D9D92" w14:textId="77777777" w:rsidR="00CC7A35" w:rsidRPr="002C3252" w:rsidRDefault="00CC7A35" w:rsidP="000F6561">
            <w:pPr>
              <w:pStyle w:val="Tabletext"/>
              <w:jc w:val="center"/>
              <w:rPr>
                <w:sz w:val="18"/>
                <w:szCs w:val="18"/>
              </w:rPr>
            </w:pPr>
            <w:r w:rsidRPr="002C3252">
              <w:rPr>
                <w:sz w:val="18"/>
                <w:szCs w:val="18"/>
              </w:rPr>
              <w:t>165</w:t>
            </w:r>
          </w:p>
        </w:tc>
        <w:tc>
          <w:tcPr>
            <w:tcW w:w="953" w:type="dxa"/>
          </w:tcPr>
          <w:p w14:paraId="05A2E3F4" w14:textId="77777777" w:rsidR="00CC7A35" w:rsidRPr="002C3252" w:rsidRDefault="00CC7A35" w:rsidP="000F6561">
            <w:pPr>
              <w:pStyle w:val="Tabletext"/>
              <w:jc w:val="center"/>
              <w:rPr>
                <w:sz w:val="18"/>
                <w:szCs w:val="18"/>
              </w:rPr>
            </w:pPr>
            <w:r w:rsidRPr="002C3252">
              <w:rPr>
                <w:sz w:val="18"/>
                <w:szCs w:val="18"/>
              </w:rPr>
              <w:t>360</w:t>
            </w:r>
          </w:p>
        </w:tc>
        <w:tc>
          <w:tcPr>
            <w:tcW w:w="1121" w:type="dxa"/>
          </w:tcPr>
          <w:p w14:paraId="550FA90F" w14:textId="77777777" w:rsidR="00CC7A35" w:rsidRPr="002C3252" w:rsidRDefault="00CC7A35" w:rsidP="000F6561">
            <w:pPr>
              <w:pStyle w:val="Tabletext"/>
              <w:jc w:val="center"/>
              <w:rPr>
                <w:sz w:val="18"/>
                <w:szCs w:val="18"/>
              </w:rPr>
            </w:pPr>
            <w:r w:rsidRPr="002C3252">
              <w:rPr>
                <w:sz w:val="18"/>
                <w:szCs w:val="18"/>
              </w:rPr>
              <w:t>285</w:t>
            </w:r>
          </w:p>
        </w:tc>
        <w:tc>
          <w:tcPr>
            <w:tcW w:w="1261" w:type="dxa"/>
          </w:tcPr>
          <w:p w14:paraId="54D57EBD" w14:textId="77777777" w:rsidR="00CC7A35" w:rsidRPr="002C3252" w:rsidRDefault="00CC7A35" w:rsidP="000F6561">
            <w:pPr>
              <w:pStyle w:val="Tabletext"/>
              <w:jc w:val="center"/>
              <w:rPr>
                <w:sz w:val="18"/>
                <w:szCs w:val="18"/>
              </w:rPr>
            </w:pPr>
            <w:r w:rsidRPr="002C3252">
              <w:rPr>
                <w:sz w:val="18"/>
                <w:szCs w:val="18"/>
              </w:rPr>
              <w:t>1 or 16</w:t>
            </w:r>
          </w:p>
        </w:tc>
        <w:tc>
          <w:tcPr>
            <w:tcW w:w="1121" w:type="dxa"/>
          </w:tcPr>
          <w:p w14:paraId="1D6BEDC8" w14:textId="77777777" w:rsidR="00CC7A35" w:rsidRPr="002C3252" w:rsidRDefault="00CC7A35" w:rsidP="000F6561">
            <w:pPr>
              <w:pStyle w:val="Tabletext"/>
              <w:jc w:val="center"/>
              <w:rPr>
                <w:sz w:val="18"/>
                <w:szCs w:val="18"/>
              </w:rPr>
            </w:pPr>
            <w:r w:rsidRPr="002C3252">
              <w:rPr>
                <w:sz w:val="18"/>
                <w:szCs w:val="18"/>
              </w:rPr>
              <w:t>0.1-</w:t>
            </w:r>
            <w:r w:rsidRPr="002C3252">
              <w:rPr>
                <w:sz w:val="18"/>
                <w:szCs w:val="18"/>
              </w:rPr>
              <w:br/>
              <w:t>0.4</w:t>
            </w:r>
          </w:p>
        </w:tc>
      </w:tr>
      <w:tr w:rsidR="00CC7A35" w:rsidRPr="002C3252" w14:paraId="3885D5DB" w14:textId="77777777" w:rsidTr="00AD3208">
        <w:trPr>
          <w:jc w:val="center"/>
        </w:trPr>
        <w:tc>
          <w:tcPr>
            <w:tcW w:w="2410" w:type="dxa"/>
            <w:gridSpan w:val="2"/>
          </w:tcPr>
          <w:p w14:paraId="6BCA6442" w14:textId="77777777" w:rsidR="00CC7A35" w:rsidRPr="002C3252" w:rsidRDefault="00CC7A35" w:rsidP="000F6561">
            <w:pPr>
              <w:pStyle w:val="Tabletext"/>
              <w:rPr>
                <w:sz w:val="18"/>
                <w:szCs w:val="18"/>
              </w:rPr>
            </w:pPr>
            <w:r w:rsidRPr="002C3252">
              <w:rPr>
                <w:sz w:val="18"/>
                <w:szCs w:val="18"/>
              </w:rPr>
              <w:t>Pulse width</w:t>
            </w:r>
          </w:p>
        </w:tc>
        <w:tc>
          <w:tcPr>
            <w:tcW w:w="815" w:type="dxa"/>
            <w:vAlign w:val="center"/>
          </w:tcPr>
          <w:p w14:paraId="4E753B53"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0271C908" w14:textId="77777777" w:rsidR="00CC7A35" w:rsidRPr="002C3252" w:rsidRDefault="00CC7A35" w:rsidP="000F6561">
            <w:pPr>
              <w:pStyle w:val="Tabletext"/>
              <w:jc w:val="center"/>
              <w:rPr>
                <w:sz w:val="18"/>
                <w:szCs w:val="18"/>
              </w:rPr>
            </w:pPr>
            <w:r w:rsidRPr="002C3252">
              <w:rPr>
                <w:sz w:val="18"/>
                <w:szCs w:val="18"/>
              </w:rPr>
              <w:t>1.0</w:t>
            </w:r>
          </w:p>
        </w:tc>
        <w:tc>
          <w:tcPr>
            <w:tcW w:w="1327" w:type="dxa"/>
          </w:tcPr>
          <w:p w14:paraId="6239DE45" w14:textId="77777777" w:rsidR="00CC7A35" w:rsidRPr="002C3252" w:rsidRDefault="00CC7A35" w:rsidP="000F6561">
            <w:pPr>
              <w:pStyle w:val="Tabletext"/>
              <w:jc w:val="center"/>
              <w:rPr>
                <w:sz w:val="18"/>
                <w:szCs w:val="18"/>
              </w:rPr>
            </w:pPr>
            <w:r w:rsidRPr="002C3252">
              <w:rPr>
                <w:sz w:val="18"/>
                <w:szCs w:val="18"/>
              </w:rPr>
              <w:t>0.25, 1.0, 5.0</w:t>
            </w:r>
          </w:p>
        </w:tc>
        <w:tc>
          <w:tcPr>
            <w:tcW w:w="1328" w:type="dxa"/>
          </w:tcPr>
          <w:p w14:paraId="6110D6E8" w14:textId="77777777" w:rsidR="00CC7A35" w:rsidRPr="002C3252" w:rsidRDefault="00CC7A35" w:rsidP="000F6561">
            <w:pPr>
              <w:pStyle w:val="Tabletext"/>
              <w:jc w:val="center"/>
              <w:rPr>
                <w:sz w:val="18"/>
                <w:szCs w:val="18"/>
              </w:rPr>
            </w:pPr>
            <w:r w:rsidRPr="002C3252">
              <w:rPr>
                <w:sz w:val="18"/>
                <w:szCs w:val="18"/>
              </w:rPr>
              <w:t>0.25, 0.5, 1.0</w:t>
            </w:r>
          </w:p>
        </w:tc>
        <w:tc>
          <w:tcPr>
            <w:tcW w:w="1356" w:type="dxa"/>
          </w:tcPr>
          <w:p w14:paraId="5E116AF4" w14:textId="77777777" w:rsidR="00CC7A35" w:rsidRPr="002C3252" w:rsidRDefault="00CC7A35" w:rsidP="000F6561">
            <w:pPr>
              <w:pStyle w:val="Tabletext"/>
              <w:jc w:val="center"/>
              <w:rPr>
                <w:sz w:val="18"/>
                <w:szCs w:val="18"/>
              </w:rPr>
            </w:pPr>
            <w:r w:rsidRPr="002C3252">
              <w:rPr>
                <w:sz w:val="18"/>
                <w:szCs w:val="18"/>
              </w:rPr>
              <w:t>0.25-1 (unmodulated)</w:t>
            </w:r>
            <w:r w:rsidRPr="002C3252">
              <w:rPr>
                <w:sz w:val="18"/>
                <w:szCs w:val="18"/>
              </w:rPr>
              <w:br/>
              <w:t>3.1-50 (chirp)</w:t>
            </w:r>
          </w:p>
        </w:tc>
        <w:tc>
          <w:tcPr>
            <w:tcW w:w="1411" w:type="dxa"/>
          </w:tcPr>
          <w:p w14:paraId="5D410953" w14:textId="77777777" w:rsidR="00CC7A35" w:rsidRPr="002C3252" w:rsidRDefault="00CC7A35" w:rsidP="000F6561">
            <w:pPr>
              <w:pStyle w:val="Tabletext"/>
              <w:jc w:val="center"/>
              <w:rPr>
                <w:sz w:val="18"/>
                <w:szCs w:val="18"/>
              </w:rPr>
            </w:pPr>
            <w:r w:rsidRPr="002C3252">
              <w:rPr>
                <w:sz w:val="18"/>
                <w:szCs w:val="18"/>
              </w:rPr>
              <w:t>100</w:t>
            </w:r>
          </w:p>
        </w:tc>
        <w:tc>
          <w:tcPr>
            <w:tcW w:w="953" w:type="dxa"/>
          </w:tcPr>
          <w:p w14:paraId="230FAA91" w14:textId="77777777" w:rsidR="00CC7A35" w:rsidRPr="002C3252" w:rsidRDefault="00CC7A35" w:rsidP="000F6561">
            <w:pPr>
              <w:pStyle w:val="Tabletext"/>
              <w:jc w:val="center"/>
              <w:rPr>
                <w:sz w:val="18"/>
                <w:szCs w:val="18"/>
              </w:rPr>
            </w:pPr>
            <w:r w:rsidRPr="002C3252">
              <w:rPr>
                <w:sz w:val="18"/>
                <w:szCs w:val="18"/>
              </w:rPr>
              <w:t>20.0</w:t>
            </w:r>
          </w:p>
        </w:tc>
        <w:tc>
          <w:tcPr>
            <w:tcW w:w="1121" w:type="dxa"/>
          </w:tcPr>
          <w:p w14:paraId="2B0F485B" w14:textId="77777777" w:rsidR="00CC7A35" w:rsidRPr="002C3252" w:rsidRDefault="00CC7A35" w:rsidP="000F6561">
            <w:pPr>
              <w:pStyle w:val="Tabletext"/>
              <w:jc w:val="center"/>
              <w:rPr>
                <w:sz w:val="18"/>
                <w:szCs w:val="18"/>
              </w:rPr>
            </w:pPr>
            <w:r w:rsidRPr="002C3252">
              <w:rPr>
                <w:sz w:val="18"/>
                <w:szCs w:val="18"/>
              </w:rPr>
              <w:t>0.1/0.25/1.0</w:t>
            </w:r>
          </w:p>
        </w:tc>
        <w:tc>
          <w:tcPr>
            <w:tcW w:w="1261" w:type="dxa"/>
          </w:tcPr>
          <w:p w14:paraId="04579012" w14:textId="77777777" w:rsidR="00CC7A35" w:rsidRPr="002C3252" w:rsidRDefault="00CC7A35" w:rsidP="000F6561">
            <w:pPr>
              <w:pStyle w:val="Tabletext"/>
              <w:jc w:val="center"/>
              <w:rPr>
                <w:sz w:val="18"/>
                <w:szCs w:val="18"/>
              </w:rPr>
            </w:pPr>
            <w:r w:rsidRPr="002C3252">
              <w:rPr>
                <w:sz w:val="18"/>
                <w:szCs w:val="18"/>
              </w:rPr>
              <w:t>7 or 8</w:t>
            </w:r>
          </w:p>
        </w:tc>
        <w:tc>
          <w:tcPr>
            <w:tcW w:w="1121" w:type="dxa"/>
          </w:tcPr>
          <w:p w14:paraId="2E3EC12E" w14:textId="77777777" w:rsidR="00CC7A35" w:rsidRPr="002C3252" w:rsidRDefault="00CC7A35" w:rsidP="000F6561">
            <w:pPr>
              <w:pStyle w:val="Tabletext"/>
              <w:jc w:val="center"/>
              <w:rPr>
                <w:sz w:val="18"/>
                <w:szCs w:val="18"/>
              </w:rPr>
            </w:pPr>
            <w:r w:rsidRPr="002C3252">
              <w:rPr>
                <w:sz w:val="18"/>
                <w:szCs w:val="18"/>
              </w:rPr>
              <w:t>1.0</w:t>
            </w:r>
          </w:p>
        </w:tc>
      </w:tr>
      <w:tr w:rsidR="00CC7A35" w:rsidRPr="002C3252" w14:paraId="009B0B4F" w14:textId="77777777" w:rsidTr="00AD3208">
        <w:trPr>
          <w:jc w:val="center"/>
        </w:trPr>
        <w:tc>
          <w:tcPr>
            <w:tcW w:w="2410" w:type="dxa"/>
            <w:gridSpan w:val="2"/>
          </w:tcPr>
          <w:p w14:paraId="016A0BBA" w14:textId="77777777" w:rsidR="00CC7A35" w:rsidRPr="002C3252" w:rsidRDefault="00CC7A35" w:rsidP="000F6561">
            <w:pPr>
              <w:pStyle w:val="Tabletext"/>
              <w:rPr>
                <w:sz w:val="18"/>
                <w:szCs w:val="18"/>
              </w:rPr>
            </w:pPr>
            <w:r w:rsidRPr="002C3252">
              <w:rPr>
                <w:sz w:val="18"/>
                <w:szCs w:val="18"/>
              </w:rPr>
              <w:t xml:space="preserve">Pulse rise/fall time </w:t>
            </w:r>
          </w:p>
        </w:tc>
        <w:tc>
          <w:tcPr>
            <w:tcW w:w="815" w:type="dxa"/>
            <w:vAlign w:val="center"/>
          </w:tcPr>
          <w:p w14:paraId="5C5097E4"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1ADFDDF3" w14:textId="77777777" w:rsidR="00CC7A35" w:rsidRPr="002C3252" w:rsidRDefault="00CC7A35" w:rsidP="000F6561">
            <w:pPr>
              <w:pStyle w:val="Tabletext"/>
              <w:jc w:val="center"/>
              <w:rPr>
                <w:sz w:val="18"/>
                <w:szCs w:val="18"/>
              </w:rPr>
            </w:pPr>
            <w:r w:rsidRPr="002C3252">
              <w:rPr>
                <w:sz w:val="18"/>
                <w:szCs w:val="18"/>
              </w:rPr>
              <w:t>0.1/0.2</w:t>
            </w:r>
          </w:p>
        </w:tc>
        <w:tc>
          <w:tcPr>
            <w:tcW w:w="1327" w:type="dxa"/>
          </w:tcPr>
          <w:p w14:paraId="1952633C" w14:textId="77777777" w:rsidR="00CC7A35" w:rsidRPr="002C3252" w:rsidRDefault="00CC7A35" w:rsidP="000F6561">
            <w:pPr>
              <w:pStyle w:val="Tabletext"/>
              <w:jc w:val="center"/>
              <w:rPr>
                <w:sz w:val="18"/>
                <w:szCs w:val="18"/>
              </w:rPr>
            </w:pPr>
            <w:r w:rsidRPr="002C3252">
              <w:rPr>
                <w:sz w:val="18"/>
                <w:szCs w:val="18"/>
              </w:rPr>
              <w:t>0.02-0.5</w:t>
            </w:r>
          </w:p>
        </w:tc>
        <w:tc>
          <w:tcPr>
            <w:tcW w:w="1328" w:type="dxa"/>
          </w:tcPr>
          <w:p w14:paraId="08B5B1DE" w14:textId="77777777" w:rsidR="00CC7A35" w:rsidRPr="002C3252" w:rsidRDefault="00CC7A35" w:rsidP="000F6561">
            <w:pPr>
              <w:pStyle w:val="Tabletext"/>
              <w:jc w:val="center"/>
              <w:rPr>
                <w:sz w:val="18"/>
                <w:szCs w:val="18"/>
              </w:rPr>
            </w:pPr>
            <w:r w:rsidRPr="002C3252">
              <w:rPr>
                <w:sz w:val="18"/>
                <w:szCs w:val="18"/>
              </w:rPr>
              <w:t>0.02-0.05</w:t>
            </w:r>
          </w:p>
        </w:tc>
        <w:tc>
          <w:tcPr>
            <w:tcW w:w="1356" w:type="dxa"/>
          </w:tcPr>
          <w:p w14:paraId="3D75468C" w14:textId="77777777" w:rsidR="00CC7A35" w:rsidRPr="002C3252" w:rsidRDefault="00CC7A35" w:rsidP="000F6561">
            <w:pPr>
              <w:pStyle w:val="Tabletext"/>
              <w:jc w:val="center"/>
              <w:rPr>
                <w:sz w:val="18"/>
                <w:szCs w:val="18"/>
              </w:rPr>
            </w:pPr>
            <w:r w:rsidRPr="002C3252">
              <w:rPr>
                <w:sz w:val="18"/>
                <w:szCs w:val="18"/>
              </w:rPr>
              <w:t>0.02-0.1</w:t>
            </w:r>
          </w:p>
        </w:tc>
        <w:tc>
          <w:tcPr>
            <w:tcW w:w="1411" w:type="dxa"/>
          </w:tcPr>
          <w:p w14:paraId="57204BD7" w14:textId="77777777" w:rsidR="00CC7A35" w:rsidRPr="002C3252" w:rsidRDefault="00CC7A35" w:rsidP="000F6561">
            <w:pPr>
              <w:pStyle w:val="Tabletext"/>
              <w:jc w:val="center"/>
              <w:rPr>
                <w:sz w:val="18"/>
                <w:szCs w:val="18"/>
              </w:rPr>
            </w:pPr>
            <w:r w:rsidRPr="002C3252">
              <w:rPr>
                <w:sz w:val="18"/>
                <w:szCs w:val="18"/>
              </w:rPr>
              <w:t>0.5</w:t>
            </w:r>
          </w:p>
        </w:tc>
        <w:tc>
          <w:tcPr>
            <w:tcW w:w="953" w:type="dxa"/>
          </w:tcPr>
          <w:p w14:paraId="0D0A4EED"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F828913" w14:textId="77777777" w:rsidR="00CC7A35" w:rsidRPr="002C3252" w:rsidRDefault="00CC7A35" w:rsidP="000F6561">
            <w:pPr>
              <w:pStyle w:val="Tabletext"/>
              <w:jc w:val="center"/>
              <w:rPr>
                <w:sz w:val="18"/>
                <w:szCs w:val="18"/>
              </w:rPr>
            </w:pPr>
            <w:r w:rsidRPr="002C3252">
              <w:rPr>
                <w:sz w:val="18"/>
                <w:szCs w:val="18"/>
              </w:rPr>
              <w:t>0.03/0.05/0.1</w:t>
            </w:r>
          </w:p>
        </w:tc>
        <w:tc>
          <w:tcPr>
            <w:tcW w:w="1261" w:type="dxa"/>
          </w:tcPr>
          <w:p w14:paraId="2DD199D6"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D076ADA" w14:textId="77777777" w:rsidR="00CC7A35" w:rsidRPr="002C3252" w:rsidRDefault="00CC7A35" w:rsidP="000F6561">
            <w:pPr>
              <w:pStyle w:val="Tabletext"/>
              <w:jc w:val="center"/>
              <w:rPr>
                <w:sz w:val="18"/>
                <w:szCs w:val="18"/>
              </w:rPr>
            </w:pPr>
            <w:r w:rsidRPr="002C3252">
              <w:rPr>
                <w:sz w:val="18"/>
                <w:szCs w:val="18"/>
              </w:rPr>
              <w:t>0.05</w:t>
            </w:r>
          </w:p>
        </w:tc>
      </w:tr>
      <w:tr w:rsidR="00CC7A35" w:rsidRPr="002C3252" w14:paraId="6412EE5B" w14:textId="77777777" w:rsidTr="00AD3208">
        <w:trPr>
          <w:jc w:val="center"/>
        </w:trPr>
        <w:tc>
          <w:tcPr>
            <w:tcW w:w="2410" w:type="dxa"/>
            <w:gridSpan w:val="2"/>
          </w:tcPr>
          <w:p w14:paraId="570D8E92" w14:textId="77777777" w:rsidR="00CC7A35" w:rsidRPr="002C3252" w:rsidRDefault="00CC7A35" w:rsidP="000F6561">
            <w:pPr>
              <w:pStyle w:val="Tabletext"/>
              <w:rPr>
                <w:sz w:val="18"/>
                <w:szCs w:val="18"/>
              </w:rPr>
            </w:pPr>
            <w:r w:rsidRPr="002C3252">
              <w:rPr>
                <w:sz w:val="18"/>
                <w:szCs w:val="18"/>
              </w:rPr>
              <w:t xml:space="preserve">Pulse repetition rate </w:t>
            </w:r>
          </w:p>
        </w:tc>
        <w:tc>
          <w:tcPr>
            <w:tcW w:w="815" w:type="dxa"/>
            <w:vAlign w:val="center"/>
          </w:tcPr>
          <w:p w14:paraId="3E234BB6"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56" w:type="dxa"/>
          </w:tcPr>
          <w:p w14:paraId="6B1C4DCC" w14:textId="77777777" w:rsidR="00CC7A35" w:rsidRPr="002C3252" w:rsidRDefault="00CC7A35" w:rsidP="000F6561">
            <w:pPr>
              <w:pStyle w:val="Tabletext"/>
              <w:jc w:val="center"/>
              <w:rPr>
                <w:sz w:val="18"/>
                <w:szCs w:val="18"/>
              </w:rPr>
            </w:pPr>
            <w:r w:rsidRPr="002C3252">
              <w:rPr>
                <w:sz w:val="18"/>
                <w:szCs w:val="18"/>
              </w:rPr>
              <w:t>3 000</w:t>
            </w:r>
          </w:p>
        </w:tc>
        <w:tc>
          <w:tcPr>
            <w:tcW w:w="1327" w:type="dxa"/>
          </w:tcPr>
          <w:p w14:paraId="37E16C4B" w14:textId="77777777" w:rsidR="00CC7A35" w:rsidRPr="002C3252" w:rsidRDefault="00CC7A35" w:rsidP="000F6561">
            <w:pPr>
              <w:pStyle w:val="Tabletext"/>
              <w:jc w:val="center"/>
              <w:rPr>
                <w:sz w:val="18"/>
                <w:szCs w:val="18"/>
              </w:rPr>
            </w:pPr>
            <w:r w:rsidRPr="002C3252">
              <w:rPr>
                <w:sz w:val="18"/>
                <w:szCs w:val="18"/>
              </w:rPr>
              <w:t>160, 640</w:t>
            </w:r>
          </w:p>
        </w:tc>
        <w:tc>
          <w:tcPr>
            <w:tcW w:w="1328" w:type="dxa"/>
          </w:tcPr>
          <w:p w14:paraId="5E044359" w14:textId="77777777" w:rsidR="00CC7A35" w:rsidRPr="002C3252" w:rsidRDefault="00CC7A35" w:rsidP="000F6561">
            <w:pPr>
              <w:pStyle w:val="Tabletext"/>
              <w:jc w:val="center"/>
              <w:rPr>
                <w:sz w:val="18"/>
                <w:szCs w:val="18"/>
              </w:rPr>
            </w:pPr>
            <w:r w:rsidRPr="002C3252">
              <w:rPr>
                <w:sz w:val="18"/>
                <w:szCs w:val="18"/>
              </w:rPr>
              <w:t>160, 640</w:t>
            </w:r>
          </w:p>
        </w:tc>
        <w:tc>
          <w:tcPr>
            <w:tcW w:w="1356" w:type="dxa"/>
          </w:tcPr>
          <w:p w14:paraId="64989FD2" w14:textId="77777777" w:rsidR="00CC7A35" w:rsidRPr="002C3252" w:rsidRDefault="00CC7A35" w:rsidP="000F6561">
            <w:pPr>
              <w:pStyle w:val="Tabletext"/>
              <w:jc w:val="center"/>
              <w:rPr>
                <w:sz w:val="18"/>
                <w:szCs w:val="18"/>
              </w:rPr>
            </w:pPr>
            <w:r w:rsidRPr="002C3252">
              <w:rPr>
                <w:sz w:val="18"/>
                <w:szCs w:val="18"/>
              </w:rPr>
              <w:t>20-1 280</w:t>
            </w:r>
          </w:p>
        </w:tc>
        <w:tc>
          <w:tcPr>
            <w:tcW w:w="1411" w:type="dxa"/>
          </w:tcPr>
          <w:p w14:paraId="4E382A1C" w14:textId="77777777" w:rsidR="00CC7A35" w:rsidRPr="002C3252" w:rsidRDefault="00CC7A35" w:rsidP="000F6561">
            <w:pPr>
              <w:pStyle w:val="Tabletext"/>
              <w:jc w:val="center"/>
              <w:rPr>
                <w:sz w:val="18"/>
                <w:szCs w:val="18"/>
              </w:rPr>
            </w:pPr>
            <w:r w:rsidRPr="002C3252">
              <w:rPr>
                <w:sz w:val="18"/>
                <w:szCs w:val="18"/>
              </w:rPr>
              <w:t>320</w:t>
            </w:r>
          </w:p>
        </w:tc>
        <w:tc>
          <w:tcPr>
            <w:tcW w:w="953" w:type="dxa"/>
          </w:tcPr>
          <w:p w14:paraId="5BB44073" w14:textId="77777777" w:rsidR="00CC7A35" w:rsidRPr="002C3252" w:rsidRDefault="00CC7A35" w:rsidP="000F6561">
            <w:pPr>
              <w:pStyle w:val="Tabletext"/>
              <w:jc w:val="center"/>
              <w:rPr>
                <w:sz w:val="18"/>
                <w:szCs w:val="18"/>
              </w:rPr>
            </w:pPr>
            <w:r w:rsidRPr="002C3252">
              <w:rPr>
                <w:sz w:val="18"/>
                <w:szCs w:val="18"/>
              </w:rPr>
              <w:t>500</w:t>
            </w:r>
          </w:p>
        </w:tc>
        <w:tc>
          <w:tcPr>
            <w:tcW w:w="1121" w:type="dxa"/>
          </w:tcPr>
          <w:p w14:paraId="2D19522C" w14:textId="77777777" w:rsidR="00CC7A35" w:rsidRPr="002C3252" w:rsidRDefault="00CC7A35" w:rsidP="000F6561">
            <w:pPr>
              <w:pStyle w:val="Tabletext"/>
              <w:jc w:val="center"/>
              <w:rPr>
                <w:sz w:val="18"/>
                <w:szCs w:val="18"/>
              </w:rPr>
            </w:pPr>
            <w:r w:rsidRPr="002C3252">
              <w:rPr>
                <w:sz w:val="18"/>
                <w:szCs w:val="18"/>
              </w:rPr>
              <w:t>2 400/1 200/</w:t>
            </w:r>
            <w:r w:rsidRPr="002C3252">
              <w:rPr>
                <w:sz w:val="18"/>
                <w:szCs w:val="18"/>
              </w:rPr>
              <w:br/>
              <w:t>750</w:t>
            </w:r>
          </w:p>
        </w:tc>
        <w:tc>
          <w:tcPr>
            <w:tcW w:w="1261" w:type="dxa"/>
          </w:tcPr>
          <w:p w14:paraId="3F722605" w14:textId="77777777" w:rsidR="00CC7A35" w:rsidRPr="002C3252" w:rsidRDefault="00CC7A35" w:rsidP="000F6561">
            <w:pPr>
              <w:pStyle w:val="Tabletext"/>
              <w:jc w:val="center"/>
              <w:rPr>
                <w:sz w:val="18"/>
                <w:szCs w:val="18"/>
              </w:rPr>
            </w:pPr>
            <w:r w:rsidRPr="002C3252">
              <w:rPr>
                <w:sz w:val="18"/>
                <w:szCs w:val="18"/>
              </w:rPr>
              <w:t>1 000-4 000</w:t>
            </w:r>
          </w:p>
        </w:tc>
        <w:tc>
          <w:tcPr>
            <w:tcW w:w="1121" w:type="dxa"/>
          </w:tcPr>
          <w:p w14:paraId="192964F6" w14:textId="77777777" w:rsidR="00CC7A35" w:rsidRPr="002C3252" w:rsidRDefault="00CC7A35" w:rsidP="000F6561">
            <w:pPr>
              <w:pStyle w:val="Tabletext"/>
              <w:jc w:val="center"/>
              <w:rPr>
                <w:sz w:val="18"/>
                <w:szCs w:val="18"/>
              </w:rPr>
            </w:pPr>
            <w:r w:rsidRPr="002C3252">
              <w:rPr>
                <w:sz w:val="18"/>
                <w:szCs w:val="18"/>
              </w:rPr>
              <w:t>200-1 500</w:t>
            </w:r>
          </w:p>
        </w:tc>
      </w:tr>
      <w:tr w:rsidR="00CC7A35" w:rsidRPr="002C3252" w14:paraId="0C2BD9C7" w14:textId="77777777" w:rsidTr="00AD3208">
        <w:trPr>
          <w:jc w:val="center"/>
        </w:trPr>
        <w:tc>
          <w:tcPr>
            <w:tcW w:w="2410" w:type="dxa"/>
            <w:gridSpan w:val="2"/>
          </w:tcPr>
          <w:p w14:paraId="454F13B7" w14:textId="77777777" w:rsidR="00CC7A35" w:rsidRPr="002C3252" w:rsidRDefault="00CC7A35" w:rsidP="000F6561">
            <w:pPr>
              <w:pStyle w:val="Tabletext"/>
              <w:rPr>
                <w:sz w:val="18"/>
                <w:szCs w:val="18"/>
              </w:rPr>
            </w:pPr>
            <w:r w:rsidRPr="002C3252">
              <w:rPr>
                <w:sz w:val="18"/>
                <w:szCs w:val="18"/>
              </w:rPr>
              <w:t xml:space="preserve">Chirp bandwidth </w:t>
            </w:r>
          </w:p>
        </w:tc>
        <w:tc>
          <w:tcPr>
            <w:tcW w:w="815" w:type="dxa"/>
            <w:vAlign w:val="center"/>
          </w:tcPr>
          <w:p w14:paraId="05B43A96"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E383D91"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E9EE2E7" w14:textId="77777777" w:rsidR="00CC7A35" w:rsidRPr="002C3252" w:rsidRDefault="00CC7A35" w:rsidP="000F6561">
            <w:pPr>
              <w:pStyle w:val="Tabletext"/>
              <w:jc w:val="center"/>
              <w:rPr>
                <w:sz w:val="18"/>
                <w:szCs w:val="18"/>
              </w:rPr>
            </w:pPr>
            <w:r w:rsidRPr="002C3252">
              <w:rPr>
                <w:sz w:val="18"/>
                <w:szCs w:val="18"/>
              </w:rPr>
              <w:t>N/A</w:t>
            </w:r>
          </w:p>
        </w:tc>
        <w:tc>
          <w:tcPr>
            <w:tcW w:w="1328" w:type="dxa"/>
          </w:tcPr>
          <w:p w14:paraId="3073A23E" w14:textId="77777777" w:rsidR="00CC7A35" w:rsidRPr="002C3252" w:rsidRDefault="00CC7A35" w:rsidP="000F6561">
            <w:pPr>
              <w:pStyle w:val="Tabletext"/>
              <w:jc w:val="center"/>
              <w:rPr>
                <w:sz w:val="18"/>
                <w:szCs w:val="18"/>
              </w:rPr>
            </w:pPr>
            <w:r w:rsidRPr="002C3252">
              <w:rPr>
                <w:sz w:val="18"/>
                <w:szCs w:val="18"/>
              </w:rPr>
              <w:t>N/A</w:t>
            </w:r>
          </w:p>
        </w:tc>
        <w:tc>
          <w:tcPr>
            <w:tcW w:w="1356" w:type="dxa"/>
          </w:tcPr>
          <w:p w14:paraId="5F23F4C5" w14:textId="77777777" w:rsidR="00CC7A35" w:rsidRPr="002C3252" w:rsidRDefault="00CC7A35" w:rsidP="000F6561">
            <w:pPr>
              <w:pStyle w:val="Tabletext"/>
              <w:jc w:val="center"/>
              <w:rPr>
                <w:sz w:val="18"/>
                <w:szCs w:val="18"/>
              </w:rPr>
            </w:pPr>
            <w:r w:rsidRPr="002C3252">
              <w:rPr>
                <w:sz w:val="18"/>
                <w:szCs w:val="18"/>
              </w:rPr>
              <w:t>4.0</w:t>
            </w:r>
          </w:p>
        </w:tc>
        <w:tc>
          <w:tcPr>
            <w:tcW w:w="1411" w:type="dxa"/>
          </w:tcPr>
          <w:p w14:paraId="01721804" w14:textId="77777777" w:rsidR="00CC7A35" w:rsidRPr="002C3252" w:rsidRDefault="00CC7A35" w:rsidP="000F6561">
            <w:pPr>
              <w:pStyle w:val="Tabletext"/>
              <w:jc w:val="center"/>
              <w:rPr>
                <w:sz w:val="18"/>
                <w:szCs w:val="18"/>
              </w:rPr>
            </w:pPr>
            <w:r w:rsidRPr="002C3252">
              <w:rPr>
                <w:sz w:val="18"/>
                <w:szCs w:val="18"/>
              </w:rPr>
              <w:t>8.33</w:t>
            </w:r>
          </w:p>
        </w:tc>
        <w:tc>
          <w:tcPr>
            <w:tcW w:w="953" w:type="dxa"/>
          </w:tcPr>
          <w:p w14:paraId="110FFAE4" w14:textId="77777777" w:rsidR="00CC7A35" w:rsidRPr="002C3252" w:rsidRDefault="00CC7A35" w:rsidP="000F6561">
            <w:pPr>
              <w:pStyle w:val="Tabletext"/>
              <w:jc w:val="center"/>
              <w:rPr>
                <w:sz w:val="18"/>
                <w:szCs w:val="18"/>
              </w:rPr>
            </w:pPr>
            <w:r w:rsidRPr="002C3252">
              <w:rPr>
                <w:sz w:val="18"/>
                <w:szCs w:val="18"/>
              </w:rPr>
              <w:t>1.5</w:t>
            </w:r>
          </w:p>
        </w:tc>
        <w:tc>
          <w:tcPr>
            <w:tcW w:w="1121" w:type="dxa"/>
          </w:tcPr>
          <w:p w14:paraId="2D18C177" w14:textId="77777777" w:rsidR="00CC7A35" w:rsidRPr="002C3252" w:rsidRDefault="00CC7A35" w:rsidP="000F6561">
            <w:pPr>
              <w:pStyle w:val="Tabletext"/>
              <w:jc w:val="center"/>
              <w:rPr>
                <w:sz w:val="18"/>
                <w:szCs w:val="18"/>
              </w:rPr>
            </w:pPr>
            <w:r w:rsidRPr="002C3252">
              <w:rPr>
                <w:sz w:val="18"/>
                <w:szCs w:val="18"/>
              </w:rPr>
              <w:t>N/A</w:t>
            </w:r>
          </w:p>
        </w:tc>
        <w:tc>
          <w:tcPr>
            <w:tcW w:w="1261" w:type="dxa"/>
          </w:tcPr>
          <w:p w14:paraId="29C2BFE5" w14:textId="77777777" w:rsidR="00CC7A35" w:rsidRPr="002C3252" w:rsidRDefault="00CC7A35" w:rsidP="000F6561">
            <w:pPr>
              <w:pStyle w:val="Tabletext"/>
              <w:jc w:val="center"/>
              <w:rPr>
                <w:sz w:val="18"/>
                <w:szCs w:val="18"/>
              </w:rPr>
            </w:pPr>
            <w:r w:rsidRPr="002C3252">
              <w:rPr>
                <w:sz w:val="18"/>
                <w:szCs w:val="18"/>
              </w:rPr>
              <w:t>62, 124</w:t>
            </w:r>
          </w:p>
        </w:tc>
        <w:tc>
          <w:tcPr>
            <w:tcW w:w="1121" w:type="dxa"/>
          </w:tcPr>
          <w:p w14:paraId="2F48853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3DA5E84" w14:textId="77777777" w:rsidTr="00AD3208">
        <w:trPr>
          <w:trHeight w:val="774"/>
          <w:jc w:val="center"/>
        </w:trPr>
        <w:tc>
          <w:tcPr>
            <w:tcW w:w="1010" w:type="dxa"/>
            <w:tcBorders>
              <w:right w:val="nil"/>
            </w:tcBorders>
          </w:tcPr>
          <w:p w14:paraId="094E5F01" w14:textId="77777777" w:rsidR="00CC7A35" w:rsidRPr="002C3252" w:rsidRDefault="00CC7A35" w:rsidP="000F6561">
            <w:pPr>
              <w:pStyle w:val="Tabletext"/>
              <w:rPr>
                <w:sz w:val="18"/>
                <w:szCs w:val="18"/>
              </w:rPr>
            </w:pPr>
            <w:r w:rsidRPr="002C3252">
              <w:rPr>
                <w:sz w:val="18"/>
                <w:szCs w:val="18"/>
              </w:rPr>
              <w:t>RF emission bandwidth</w:t>
            </w:r>
          </w:p>
        </w:tc>
        <w:tc>
          <w:tcPr>
            <w:tcW w:w="1400" w:type="dxa"/>
            <w:tcBorders>
              <w:left w:val="nil"/>
            </w:tcBorders>
          </w:tcPr>
          <w:p w14:paraId="1E9F71EF" w14:textId="77777777" w:rsidR="00CC7A35" w:rsidRPr="002C3252" w:rsidRDefault="00CC7A35" w:rsidP="000F6561">
            <w:pPr>
              <w:pStyle w:val="Tabletext"/>
              <w:rPr>
                <w:sz w:val="18"/>
                <w:szCs w:val="18"/>
              </w:rPr>
            </w:pPr>
            <w:r w:rsidRPr="002C3252">
              <w:rPr>
                <w:sz w:val="18"/>
                <w:szCs w:val="18"/>
              </w:rPr>
              <w:t>–3 dB</w:t>
            </w:r>
          </w:p>
          <w:p w14:paraId="65E2A15F" w14:textId="77777777" w:rsidR="00CC7A35" w:rsidRPr="002C3252" w:rsidRDefault="00CC7A35" w:rsidP="000F6561">
            <w:pPr>
              <w:pStyle w:val="Tabletext"/>
              <w:rPr>
                <w:sz w:val="18"/>
                <w:szCs w:val="18"/>
              </w:rPr>
            </w:pPr>
            <w:r w:rsidRPr="002C3252">
              <w:rPr>
                <w:sz w:val="18"/>
                <w:szCs w:val="18"/>
              </w:rPr>
              <w:t>–20 dB</w:t>
            </w:r>
          </w:p>
        </w:tc>
        <w:tc>
          <w:tcPr>
            <w:tcW w:w="815" w:type="dxa"/>
            <w:vAlign w:val="center"/>
          </w:tcPr>
          <w:p w14:paraId="42559CE7"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97134EA" w14:textId="77777777" w:rsidR="00CC7A35" w:rsidRPr="002C3252" w:rsidRDefault="00CC7A35" w:rsidP="000F6561">
            <w:pPr>
              <w:pStyle w:val="Tabletext"/>
              <w:jc w:val="center"/>
              <w:rPr>
                <w:sz w:val="18"/>
                <w:szCs w:val="18"/>
              </w:rPr>
            </w:pPr>
            <w:r w:rsidRPr="002C3252">
              <w:rPr>
                <w:sz w:val="18"/>
                <w:szCs w:val="18"/>
              </w:rPr>
              <w:t>4.0</w:t>
            </w:r>
          </w:p>
          <w:p w14:paraId="3707DD89" w14:textId="77777777" w:rsidR="00CC7A35" w:rsidRPr="002C3252" w:rsidRDefault="00CC7A35" w:rsidP="000F6561">
            <w:pPr>
              <w:pStyle w:val="Tabletext"/>
              <w:jc w:val="center"/>
              <w:rPr>
                <w:sz w:val="18"/>
                <w:szCs w:val="18"/>
              </w:rPr>
            </w:pPr>
            <w:r w:rsidRPr="002C3252">
              <w:rPr>
                <w:sz w:val="18"/>
                <w:szCs w:val="18"/>
              </w:rPr>
              <w:t>10.0</w:t>
            </w:r>
          </w:p>
        </w:tc>
        <w:tc>
          <w:tcPr>
            <w:tcW w:w="1327" w:type="dxa"/>
          </w:tcPr>
          <w:p w14:paraId="43CA9328" w14:textId="77777777" w:rsidR="00CC7A35" w:rsidRPr="002C3252" w:rsidRDefault="00CC7A35" w:rsidP="000F6561">
            <w:pPr>
              <w:pStyle w:val="Tabletext"/>
              <w:jc w:val="center"/>
              <w:rPr>
                <w:sz w:val="18"/>
                <w:szCs w:val="18"/>
              </w:rPr>
            </w:pPr>
            <w:r w:rsidRPr="002C3252">
              <w:rPr>
                <w:sz w:val="18"/>
                <w:szCs w:val="18"/>
              </w:rPr>
              <w:t>0.5-5</w:t>
            </w:r>
          </w:p>
        </w:tc>
        <w:tc>
          <w:tcPr>
            <w:tcW w:w="1328" w:type="dxa"/>
          </w:tcPr>
          <w:p w14:paraId="4D7C3CD2" w14:textId="77777777" w:rsidR="00CC7A35" w:rsidRPr="002C3252" w:rsidRDefault="00CC7A35" w:rsidP="000F6561">
            <w:pPr>
              <w:pStyle w:val="Tabletext"/>
              <w:jc w:val="center"/>
              <w:rPr>
                <w:sz w:val="18"/>
                <w:szCs w:val="18"/>
              </w:rPr>
            </w:pPr>
            <w:r w:rsidRPr="002C3252">
              <w:rPr>
                <w:sz w:val="18"/>
                <w:szCs w:val="18"/>
              </w:rPr>
              <w:t>0.9-3.6</w:t>
            </w:r>
          </w:p>
          <w:p w14:paraId="32363595" w14:textId="77777777" w:rsidR="00CC7A35" w:rsidRPr="002C3252" w:rsidRDefault="00CC7A35" w:rsidP="000F6561">
            <w:pPr>
              <w:pStyle w:val="Tabletext"/>
              <w:jc w:val="center"/>
              <w:rPr>
                <w:sz w:val="18"/>
                <w:szCs w:val="18"/>
              </w:rPr>
            </w:pPr>
            <w:r w:rsidRPr="002C3252">
              <w:rPr>
                <w:sz w:val="18"/>
                <w:szCs w:val="18"/>
              </w:rPr>
              <w:t>6.4-18</w:t>
            </w:r>
          </w:p>
        </w:tc>
        <w:tc>
          <w:tcPr>
            <w:tcW w:w="1356" w:type="dxa"/>
          </w:tcPr>
          <w:p w14:paraId="64B2612E" w14:textId="77777777" w:rsidR="00CC7A35" w:rsidRPr="002C3252" w:rsidRDefault="00CC7A35" w:rsidP="000F6561">
            <w:pPr>
              <w:pStyle w:val="Tabletext"/>
              <w:jc w:val="center"/>
              <w:rPr>
                <w:sz w:val="18"/>
                <w:szCs w:val="18"/>
              </w:rPr>
            </w:pPr>
            <w:r w:rsidRPr="002C3252">
              <w:rPr>
                <w:sz w:val="18"/>
                <w:szCs w:val="18"/>
              </w:rPr>
              <w:t>0.9-3.6</w:t>
            </w:r>
          </w:p>
          <w:p w14:paraId="2A470990" w14:textId="77777777" w:rsidR="00CC7A35" w:rsidRPr="002C3252" w:rsidRDefault="00CC7A35" w:rsidP="000F6561">
            <w:pPr>
              <w:pStyle w:val="Tabletext"/>
              <w:jc w:val="center"/>
              <w:rPr>
                <w:sz w:val="18"/>
                <w:szCs w:val="18"/>
              </w:rPr>
            </w:pPr>
            <w:r w:rsidRPr="002C3252">
              <w:rPr>
                <w:sz w:val="18"/>
                <w:szCs w:val="18"/>
              </w:rPr>
              <w:t>6.4-18</w:t>
            </w:r>
          </w:p>
        </w:tc>
        <w:tc>
          <w:tcPr>
            <w:tcW w:w="1411" w:type="dxa"/>
          </w:tcPr>
          <w:p w14:paraId="0246A9B7" w14:textId="77777777" w:rsidR="00CC7A35" w:rsidRPr="002C3252" w:rsidRDefault="00CC7A35" w:rsidP="000F6561">
            <w:pPr>
              <w:pStyle w:val="Tabletext"/>
              <w:jc w:val="center"/>
              <w:rPr>
                <w:sz w:val="18"/>
                <w:szCs w:val="18"/>
              </w:rPr>
            </w:pPr>
            <w:r w:rsidRPr="002C3252">
              <w:rPr>
                <w:sz w:val="18"/>
                <w:szCs w:val="18"/>
              </w:rPr>
              <w:t>8.33</w:t>
            </w:r>
          </w:p>
          <w:p w14:paraId="6BE98122" w14:textId="77777777" w:rsidR="00CC7A35" w:rsidRPr="002C3252" w:rsidRDefault="00CC7A35" w:rsidP="000F6561">
            <w:pPr>
              <w:pStyle w:val="Tabletext"/>
              <w:jc w:val="center"/>
              <w:rPr>
                <w:sz w:val="18"/>
                <w:szCs w:val="18"/>
              </w:rPr>
            </w:pPr>
            <w:r w:rsidRPr="002C3252">
              <w:rPr>
                <w:sz w:val="18"/>
                <w:szCs w:val="18"/>
              </w:rPr>
              <w:t>9.9</w:t>
            </w:r>
          </w:p>
        </w:tc>
        <w:tc>
          <w:tcPr>
            <w:tcW w:w="953" w:type="dxa"/>
          </w:tcPr>
          <w:p w14:paraId="780BE345" w14:textId="77777777" w:rsidR="00CC7A35" w:rsidRPr="002C3252" w:rsidRDefault="00CC7A35" w:rsidP="000F6561">
            <w:pPr>
              <w:pStyle w:val="Tabletext"/>
              <w:jc w:val="center"/>
              <w:rPr>
                <w:sz w:val="18"/>
                <w:szCs w:val="18"/>
              </w:rPr>
            </w:pPr>
            <w:r w:rsidRPr="002C3252">
              <w:rPr>
                <w:sz w:val="18"/>
                <w:szCs w:val="18"/>
              </w:rPr>
              <w:t>1.5</w:t>
            </w:r>
          </w:p>
          <w:p w14:paraId="7B1AD0D0" w14:textId="77777777" w:rsidR="00CC7A35" w:rsidRPr="002C3252" w:rsidRDefault="00CC7A35" w:rsidP="000F6561">
            <w:pPr>
              <w:pStyle w:val="Tabletext"/>
              <w:jc w:val="center"/>
              <w:rPr>
                <w:sz w:val="18"/>
                <w:szCs w:val="18"/>
              </w:rPr>
            </w:pPr>
            <w:r w:rsidRPr="002C3252">
              <w:rPr>
                <w:sz w:val="18"/>
                <w:szCs w:val="18"/>
              </w:rPr>
              <w:t>1.8</w:t>
            </w:r>
          </w:p>
        </w:tc>
        <w:tc>
          <w:tcPr>
            <w:tcW w:w="1121" w:type="dxa"/>
          </w:tcPr>
          <w:p w14:paraId="4EC9BA6A" w14:textId="77777777" w:rsidR="00CC7A35" w:rsidRPr="002C3252" w:rsidRDefault="00CC7A35" w:rsidP="000F6561">
            <w:pPr>
              <w:pStyle w:val="Tabletext"/>
              <w:jc w:val="center"/>
              <w:rPr>
                <w:sz w:val="18"/>
                <w:szCs w:val="18"/>
              </w:rPr>
            </w:pPr>
            <w:r w:rsidRPr="002C3252">
              <w:rPr>
                <w:sz w:val="18"/>
                <w:szCs w:val="18"/>
              </w:rPr>
              <w:t>5.0/4.0/1.2</w:t>
            </w:r>
          </w:p>
          <w:p w14:paraId="2C016248" w14:textId="77777777" w:rsidR="00CC7A35" w:rsidRPr="002C3252" w:rsidRDefault="00CC7A35" w:rsidP="000F6561">
            <w:pPr>
              <w:pStyle w:val="Tabletext"/>
              <w:jc w:val="center"/>
              <w:rPr>
                <w:sz w:val="18"/>
                <w:szCs w:val="18"/>
              </w:rPr>
            </w:pPr>
            <w:r w:rsidRPr="002C3252">
              <w:rPr>
                <w:sz w:val="18"/>
                <w:szCs w:val="18"/>
              </w:rPr>
              <w:t>16.5/12.5/7.0</w:t>
            </w:r>
          </w:p>
        </w:tc>
        <w:tc>
          <w:tcPr>
            <w:tcW w:w="1261" w:type="dxa"/>
          </w:tcPr>
          <w:p w14:paraId="4C241B9A" w14:textId="77777777" w:rsidR="00CC7A35" w:rsidRPr="002C3252" w:rsidRDefault="00CC7A35" w:rsidP="000F6561">
            <w:pPr>
              <w:pStyle w:val="Tabletext"/>
              <w:jc w:val="center"/>
              <w:rPr>
                <w:sz w:val="18"/>
                <w:szCs w:val="18"/>
              </w:rPr>
            </w:pPr>
            <w:r w:rsidRPr="002C3252">
              <w:rPr>
                <w:sz w:val="18"/>
                <w:szCs w:val="18"/>
              </w:rPr>
              <w:t>62, 124</w:t>
            </w:r>
          </w:p>
          <w:p w14:paraId="2043CCAC" w14:textId="77777777" w:rsidR="00CC7A35" w:rsidRPr="002C3252" w:rsidRDefault="00CC7A35" w:rsidP="000F6561">
            <w:pPr>
              <w:pStyle w:val="Tabletext"/>
              <w:jc w:val="center"/>
              <w:rPr>
                <w:sz w:val="18"/>
                <w:szCs w:val="18"/>
              </w:rPr>
            </w:pPr>
            <w:r w:rsidRPr="002C3252">
              <w:rPr>
                <w:sz w:val="18"/>
                <w:szCs w:val="18"/>
              </w:rPr>
              <w:t>65, 130</w:t>
            </w:r>
          </w:p>
        </w:tc>
        <w:tc>
          <w:tcPr>
            <w:tcW w:w="1121" w:type="dxa"/>
          </w:tcPr>
          <w:p w14:paraId="640FA146" w14:textId="77777777" w:rsidR="00CC7A35" w:rsidRPr="002C3252" w:rsidRDefault="00CC7A35" w:rsidP="000F6561">
            <w:pPr>
              <w:pStyle w:val="Tabletext"/>
              <w:jc w:val="center"/>
              <w:rPr>
                <w:sz w:val="18"/>
                <w:szCs w:val="18"/>
              </w:rPr>
            </w:pPr>
            <w:r w:rsidRPr="002C3252">
              <w:rPr>
                <w:sz w:val="18"/>
                <w:szCs w:val="18"/>
              </w:rPr>
              <w:t>4.0</w:t>
            </w:r>
          </w:p>
          <w:p w14:paraId="46AADC83" w14:textId="77777777" w:rsidR="00CC7A35" w:rsidRPr="002C3252" w:rsidRDefault="00CC7A35" w:rsidP="000F6561">
            <w:pPr>
              <w:pStyle w:val="Tabletext"/>
              <w:jc w:val="center"/>
              <w:rPr>
                <w:sz w:val="18"/>
                <w:szCs w:val="18"/>
              </w:rPr>
            </w:pPr>
            <w:r w:rsidRPr="002C3252">
              <w:rPr>
                <w:sz w:val="18"/>
                <w:szCs w:val="18"/>
              </w:rPr>
              <w:t>10.0</w:t>
            </w:r>
          </w:p>
        </w:tc>
      </w:tr>
      <w:tr w:rsidR="00CC7A35" w:rsidRPr="002C3252" w14:paraId="5E24662B" w14:textId="77777777" w:rsidTr="00AD3208">
        <w:trPr>
          <w:jc w:val="center"/>
        </w:trPr>
        <w:tc>
          <w:tcPr>
            <w:tcW w:w="2410" w:type="dxa"/>
            <w:gridSpan w:val="2"/>
          </w:tcPr>
          <w:p w14:paraId="0B68A807"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815" w:type="dxa"/>
            <w:vAlign w:val="center"/>
          </w:tcPr>
          <w:p w14:paraId="4902BF40" w14:textId="77777777" w:rsidR="00CC7A35" w:rsidRPr="002C3252" w:rsidRDefault="00CC7A35" w:rsidP="000F6561">
            <w:pPr>
              <w:pStyle w:val="Tabletext"/>
              <w:jc w:val="center"/>
              <w:rPr>
                <w:sz w:val="18"/>
                <w:szCs w:val="18"/>
              </w:rPr>
            </w:pPr>
          </w:p>
        </w:tc>
        <w:tc>
          <w:tcPr>
            <w:tcW w:w="1356" w:type="dxa"/>
          </w:tcPr>
          <w:p w14:paraId="096FE89F" w14:textId="77777777" w:rsidR="00CC7A35" w:rsidRPr="002C3252" w:rsidRDefault="00CC7A35" w:rsidP="000F6561">
            <w:pPr>
              <w:pStyle w:val="Tabletext"/>
              <w:jc w:val="center"/>
              <w:rPr>
                <w:sz w:val="18"/>
                <w:szCs w:val="18"/>
              </w:rPr>
            </w:pPr>
            <w:r w:rsidRPr="002C3252">
              <w:rPr>
                <w:sz w:val="18"/>
                <w:szCs w:val="18"/>
              </w:rPr>
              <w:t>Pencil</w:t>
            </w:r>
          </w:p>
        </w:tc>
        <w:tc>
          <w:tcPr>
            <w:tcW w:w="1327" w:type="dxa"/>
          </w:tcPr>
          <w:p w14:paraId="253BE498" w14:textId="77777777" w:rsidR="00CC7A35" w:rsidRPr="002C3252" w:rsidRDefault="00CC7A35" w:rsidP="000F6561">
            <w:pPr>
              <w:pStyle w:val="Tabletext"/>
              <w:jc w:val="center"/>
              <w:rPr>
                <w:sz w:val="18"/>
                <w:szCs w:val="18"/>
              </w:rPr>
            </w:pPr>
            <w:r w:rsidRPr="002C3252">
              <w:rPr>
                <w:sz w:val="18"/>
                <w:szCs w:val="18"/>
              </w:rPr>
              <w:t>Pencil</w:t>
            </w:r>
          </w:p>
        </w:tc>
        <w:tc>
          <w:tcPr>
            <w:tcW w:w="1328" w:type="dxa"/>
          </w:tcPr>
          <w:p w14:paraId="05BD63FA" w14:textId="77777777" w:rsidR="00CC7A35" w:rsidRPr="002C3252" w:rsidRDefault="00CC7A35" w:rsidP="000F6561">
            <w:pPr>
              <w:pStyle w:val="Tabletext"/>
              <w:jc w:val="center"/>
              <w:rPr>
                <w:sz w:val="18"/>
                <w:szCs w:val="18"/>
              </w:rPr>
            </w:pPr>
            <w:r w:rsidRPr="002C3252">
              <w:rPr>
                <w:sz w:val="18"/>
                <w:szCs w:val="18"/>
              </w:rPr>
              <w:t>Pencil</w:t>
            </w:r>
          </w:p>
        </w:tc>
        <w:tc>
          <w:tcPr>
            <w:tcW w:w="1356" w:type="dxa"/>
          </w:tcPr>
          <w:p w14:paraId="4DB12F9B" w14:textId="77777777" w:rsidR="00CC7A35" w:rsidRPr="002C3252" w:rsidRDefault="00CC7A35" w:rsidP="000F6561">
            <w:pPr>
              <w:pStyle w:val="Tabletext"/>
              <w:jc w:val="center"/>
              <w:rPr>
                <w:sz w:val="18"/>
                <w:szCs w:val="18"/>
              </w:rPr>
            </w:pPr>
            <w:r w:rsidRPr="002C3252">
              <w:rPr>
                <w:sz w:val="18"/>
                <w:szCs w:val="18"/>
              </w:rPr>
              <w:t>Pencil</w:t>
            </w:r>
          </w:p>
        </w:tc>
        <w:tc>
          <w:tcPr>
            <w:tcW w:w="1411" w:type="dxa"/>
          </w:tcPr>
          <w:p w14:paraId="217C3995" w14:textId="77777777" w:rsidR="00CC7A35" w:rsidRPr="002C3252" w:rsidRDefault="00CC7A35" w:rsidP="000F6561">
            <w:pPr>
              <w:pStyle w:val="Tabletext"/>
              <w:jc w:val="center"/>
              <w:rPr>
                <w:sz w:val="18"/>
                <w:szCs w:val="18"/>
              </w:rPr>
            </w:pPr>
            <w:r w:rsidRPr="002C3252">
              <w:rPr>
                <w:sz w:val="18"/>
                <w:szCs w:val="18"/>
              </w:rPr>
              <w:t>Pencil</w:t>
            </w:r>
          </w:p>
        </w:tc>
        <w:tc>
          <w:tcPr>
            <w:tcW w:w="953" w:type="dxa"/>
          </w:tcPr>
          <w:p w14:paraId="35B9CEAA" w14:textId="77777777" w:rsidR="00CC7A35" w:rsidRPr="002C3252" w:rsidRDefault="00CC7A35" w:rsidP="000F6561">
            <w:pPr>
              <w:pStyle w:val="Tabletext"/>
              <w:jc w:val="center"/>
              <w:rPr>
                <w:sz w:val="18"/>
                <w:szCs w:val="18"/>
              </w:rPr>
            </w:pPr>
            <w:r w:rsidRPr="002C3252">
              <w:rPr>
                <w:sz w:val="18"/>
                <w:szCs w:val="18"/>
              </w:rPr>
              <w:t>Cosecant-squared</w:t>
            </w:r>
          </w:p>
        </w:tc>
        <w:tc>
          <w:tcPr>
            <w:tcW w:w="1121" w:type="dxa"/>
          </w:tcPr>
          <w:p w14:paraId="343A18D0" w14:textId="77777777" w:rsidR="00CC7A35" w:rsidRPr="002C3252" w:rsidRDefault="00CC7A35" w:rsidP="000F6561">
            <w:pPr>
              <w:pStyle w:val="Tabletext"/>
              <w:jc w:val="center"/>
              <w:rPr>
                <w:sz w:val="18"/>
                <w:szCs w:val="18"/>
              </w:rPr>
            </w:pPr>
            <w:r w:rsidRPr="002C3252">
              <w:rPr>
                <w:sz w:val="18"/>
                <w:szCs w:val="18"/>
              </w:rPr>
              <w:t>Fan</w:t>
            </w:r>
          </w:p>
        </w:tc>
        <w:tc>
          <w:tcPr>
            <w:tcW w:w="1261" w:type="dxa"/>
          </w:tcPr>
          <w:p w14:paraId="33D6C139" w14:textId="77777777" w:rsidR="00CC7A35" w:rsidRPr="002C3252" w:rsidRDefault="00CC7A35" w:rsidP="000F6561">
            <w:pPr>
              <w:pStyle w:val="Tabletext"/>
              <w:jc w:val="center"/>
              <w:rPr>
                <w:sz w:val="18"/>
                <w:szCs w:val="18"/>
              </w:rPr>
            </w:pPr>
            <w:r w:rsidRPr="002C3252">
              <w:rPr>
                <w:sz w:val="18"/>
                <w:szCs w:val="18"/>
              </w:rPr>
              <w:t>Fan</w:t>
            </w:r>
          </w:p>
        </w:tc>
        <w:tc>
          <w:tcPr>
            <w:tcW w:w="1121" w:type="dxa"/>
          </w:tcPr>
          <w:p w14:paraId="50BF837E"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085CE723" w14:textId="77777777" w:rsidTr="00AD3208">
        <w:trPr>
          <w:jc w:val="center"/>
        </w:trPr>
        <w:tc>
          <w:tcPr>
            <w:tcW w:w="2410" w:type="dxa"/>
            <w:gridSpan w:val="2"/>
          </w:tcPr>
          <w:p w14:paraId="357060F4" w14:textId="77777777" w:rsidR="00CC7A35" w:rsidRPr="002C3252" w:rsidRDefault="00CC7A35" w:rsidP="000F6561">
            <w:pPr>
              <w:pStyle w:val="Tabletext"/>
              <w:rPr>
                <w:sz w:val="18"/>
                <w:szCs w:val="18"/>
              </w:rPr>
            </w:pPr>
            <w:r w:rsidRPr="002C3252">
              <w:rPr>
                <w:sz w:val="18"/>
                <w:szCs w:val="18"/>
              </w:rPr>
              <w:lastRenderedPageBreak/>
              <w:t>Antenna type (reflector, phased array, slotted array, etc.)</w:t>
            </w:r>
          </w:p>
        </w:tc>
        <w:tc>
          <w:tcPr>
            <w:tcW w:w="815" w:type="dxa"/>
            <w:vAlign w:val="center"/>
          </w:tcPr>
          <w:p w14:paraId="3344489C" w14:textId="77777777" w:rsidR="00CC7A35" w:rsidRPr="002C3252" w:rsidRDefault="00CC7A35" w:rsidP="000F6561">
            <w:pPr>
              <w:pStyle w:val="Tabletext"/>
              <w:jc w:val="center"/>
              <w:rPr>
                <w:sz w:val="18"/>
                <w:szCs w:val="18"/>
              </w:rPr>
            </w:pPr>
          </w:p>
        </w:tc>
        <w:tc>
          <w:tcPr>
            <w:tcW w:w="1356" w:type="dxa"/>
          </w:tcPr>
          <w:p w14:paraId="5DA24596" w14:textId="77777777" w:rsidR="00CC7A35" w:rsidRPr="002C3252" w:rsidRDefault="00CC7A35" w:rsidP="000F6561">
            <w:pPr>
              <w:pStyle w:val="Tabletext"/>
              <w:jc w:val="center"/>
              <w:rPr>
                <w:sz w:val="18"/>
                <w:szCs w:val="18"/>
              </w:rPr>
            </w:pPr>
            <w:r w:rsidRPr="002C3252">
              <w:rPr>
                <w:sz w:val="18"/>
                <w:szCs w:val="18"/>
              </w:rPr>
              <w:t>Parabolic</w:t>
            </w:r>
            <w:r w:rsidRPr="002C3252">
              <w:rPr>
                <w:sz w:val="18"/>
                <w:szCs w:val="18"/>
              </w:rPr>
              <w:br/>
              <w:t>reflector</w:t>
            </w:r>
          </w:p>
        </w:tc>
        <w:tc>
          <w:tcPr>
            <w:tcW w:w="1327" w:type="dxa"/>
          </w:tcPr>
          <w:p w14:paraId="35547F2F" w14:textId="77777777" w:rsidR="00CC7A35" w:rsidRPr="002C3252" w:rsidRDefault="00CC7A35" w:rsidP="000F6561">
            <w:pPr>
              <w:pStyle w:val="Tabletext"/>
              <w:jc w:val="center"/>
              <w:rPr>
                <w:sz w:val="18"/>
                <w:szCs w:val="18"/>
              </w:rPr>
            </w:pPr>
            <w:r w:rsidRPr="002C3252">
              <w:rPr>
                <w:sz w:val="18"/>
                <w:szCs w:val="18"/>
              </w:rPr>
              <w:t>Parabolic</w:t>
            </w:r>
          </w:p>
        </w:tc>
        <w:tc>
          <w:tcPr>
            <w:tcW w:w="1328" w:type="dxa"/>
          </w:tcPr>
          <w:p w14:paraId="059FF2F0" w14:textId="77777777" w:rsidR="00CC7A35" w:rsidRPr="002C3252" w:rsidRDefault="00CC7A35" w:rsidP="000F6561">
            <w:pPr>
              <w:pStyle w:val="Tabletext"/>
              <w:jc w:val="center"/>
              <w:rPr>
                <w:sz w:val="18"/>
                <w:szCs w:val="18"/>
              </w:rPr>
            </w:pPr>
            <w:r w:rsidRPr="002C3252">
              <w:rPr>
                <w:sz w:val="18"/>
                <w:szCs w:val="18"/>
              </w:rPr>
              <w:t>Parabolic</w:t>
            </w:r>
          </w:p>
        </w:tc>
        <w:tc>
          <w:tcPr>
            <w:tcW w:w="1356" w:type="dxa"/>
          </w:tcPr>
          <w:p w14:paraId="643791E4" w14:textId="77777777" w:rsidR="00CC7A35" w:rsidRPr="002C3252" w:rsidRDefault="00CC7A35" w:rsidP="000F6561">
            <w:pPr>
              <w:pStyle w:val="Tabletext"/>
              <w:jc w:val="center"/>
              <w:rPr>
                <w:sz w:val="18"/>
                <w:szCs w:val="18"/>
              </w:rPr>
            </w:pPr>
            <w:r w:rsidRPr="002C3252">
              <w:rPr>
                <w:sz w:val="18"/>
                <w:szCs w:val="18"/>
              </w:rPr>
              <w:t>Phased array</w:t>
            </w:r>
          </w:p>
        </w:tc>
        <w:tc>
          <w:tcPr>
            <w:tcW w:w="1411" w:type="dxa"/>
          </w:tcPr>
          <w:p w14:paraId="42E4B437" w14:textId="77777777" w:rsidR="00CC7A35" w:rsidRPr="002C3252" w:rsidRDefault="00CC7A35" w:rsidP="000F6561">
            <w:pPr>
              <w:pStyle w:val="Tabletext"/>
              <w:jc w:val="center"/>
              <w:rPr>
                <w:sz w:val="18"/>
                <w:szCs w:val="18"/>
              </w:rPr>
            </w:pPr>
            <w:r w:rsidRPr="002C3252">
              <w:rPr>
                <w:sz w:val="18"/>
                <w:szCs w:val="18"/>
              </w:rPr>
              <w:t>Phased array</w:t>
            </w:r>
          </w:p>
        </w:tc>
        <w:tc>
          <w:tcPr>
            <w:tcW w:w="953" w:type="dxa"/>
          </w:tcPr>
          <w:p w14:paraId="5AE27A65" w14:textId="77777777" w:rsidR="00CC7A35" w:rsidRPr="002C3252" w:rsidRDefault="00CC7A35" w:rsidP="000F6561">
            <w:pPr>
              <w:pStyle w:val="Tabletext"/>
              <w:jc w:val="center"/>
              <w:rPr>
                <w:sz w:val="18"/>
                <w:szCs w:val="18"/>
              </w:rPr>
            </w:pPr>
            <w:r w:rsidRPr="002C3252">
              <w:rPr>
                <w:sz w:val="18"/>
                <w:szCs w:val="18"/>
              </w:rPr>
              <w:t>Parabolic</w:t>
            </w:r>
          </w:p>
        </w:tc>
        <w:tc>
          <w:tcPr>
            <w:tcW w:w="1121" w:type="dxa"/>
          </w:tcPr>
          <w:p w14:paraId="3D7E5B6B" w14:textId="77777777" w:rsidR="00CC7A35" w:rsidRPr="002C3252" w:rsidRDefault="00CC7A35" w:rsidP="000F6561">
            <w:pPr>
              <w:pStyle w:val="Tabletext"/>
              <w:jc w:val="center"/>
              <w:rPr>
                <w:sz w:val="18"/>
                <w:szCs w:val="18"/>
              </w:rPr>
            </w:pPr>
            <w:r w:rsidRPr="002C3252">
              <w:rPr>
                <w:sz w:val="18"/>
                <w:szCs w:val="18"/>
              </w:rPr>
              <w:t>Travelling wave feed horn array</w:t>
            </w:r>
          </w:p>
        </w:tc>
        <w:tc>
          <w:tcPr>
            <w:tcW w:w="1261" w:type="dxa"/>
          </w:tcPr>
          <w:p w14:paraId="3385F2D6" w14:textId="77777777" w:rsidR="00CC7A35" w:rsidRPr="002C3252" w:rsidRDefault="00CC7A35" w:rsidP="000F6561">
            <w:pPr>
              <w:pStyle w:val="Tabletext"/>
              <w:jc w:val="center"/>
              <w:rPr>
                <w:sz w:val="18"/>
                <w:szCs w:val="18"/>
              </w:rPr>
            </w:pPr>
            <w:r w:rsidRPr="002C3252">
              <w:rPr>
                <w:sz w:val="18"/>
                <w:szCs w:val="18"/>
              </w:rPr>
              <w:t>Two dual polarized horns on single pedestal</w:t>
            </w:r>
          </w:p>
        </w:tc>
        <w:tc>
          <w:tcPr>
            <w:tcW w:w="1121" w:type="dxa"/>
          </w:tcPr>
          <w:p w14:paraId="34C1C2DA" w14:textId="77777777" w:rsidR="00CC7A35" w:rsidRPr="002C3252" w:rsidRDefault="00CC7A35" w:rsidP="000F6561">
            <w:pPr>
              <w:pStyle w:val="Tabletext"/>
              <w:jc w:val="center"/>
              <w:rPr>
                <w:sz w:val="18"/>
                <w:szCs w:val="18"/>
              </w:rPr>
            </w:pPr>
            <w:r w:rsidRPr="002C3252">
              <w:rPr>
                <w:sz w:val="18"/>
                <w:szCs w:val="18"/>
              </w:rPr>
              <w:t>Slotted array</w:t>
            </w:r>
          </w:p>
        </w:tc>
      </w:tr>
    </w:tbl>
    <w:p w14:paraId="6F1BD732" w14:textId="00B23598" w:rsidR="00CC7A35" w:rsidRPr="002C3252" w:rsidRDefault="00CC7A35" w:rsidP="00CC7A35">
      <w:pPr>
        <w:pStyle w:val="TableNo"/>
        <w:keepLines/>
        <w:pageBreakBefore/>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409"/>
        <w:gridCol w:w="1121"/>
        <w:gridCol w:w="1261"/>
        <w:gridCol w:w="1261"/>
        <w:gridCol w:w="1260"/>
        <w:gridCol w:w="1261"/>
        <w:gridCol w:w="1261"/>
        <w:gridCol w:w="1121"/>
        <w:gridCol w:w="1225"/>
        <w:gridCol w:w="1158"/>
        <w:gridCol w:w="1121"/>
      </w:tblGrid>
      <w:tr w:rsidR="00CC7A35" w:rsidRPr="002C3252" w14:paraId="48458412" w14:textId="77777777" w:rsidTr="000F6561">
        <w:trPr>
          <w:jc w:val="center"/>
        </w:trPr>
        <w:tc>
          <w:tcPr>
            <w:tcW w:w="2409" w:type="dxa"/>
          </w:tcPr>
          <w:p w14:paraId="1A1B7CD2" w14:textId="77777777" w:rsidR="00CC7A35" w:rsidRPr="002C3252" w:rsidRDefault="00CC7A35" w:rsidP="000F6561">
            <w:pPr>
              <w:pStyle w:val="Tablehead"/>
              <w:rPr>
                <w:sz w:val="18"/>
                <w:szCs w:val="18"/>
              </w:rPr>
            </w:pPr>
            <w:r w:rsidRPr="002C3252">
              <w:rPr>
                <w:sz w:val="18"/>
                <w:szCs w:val="18"/>
              </w:rPr>
              <w:t>Characteristics</w:t>
            </w:r>
          </w:p>
        </w:tc>
        <w:tc>
          <w:tcPr>
            <w:tcW w:w="1121" w:type="dxa"/>
            <w:vAlign w:val="center"/>
          </w:tcPr>
          <w:p w14:paraId="2B904E3F" w14:textId="77777777" w:rsidR="00CC7A35" w:rsidRPr="002C3252" w:rsidRDefault="00CC7A35" w:rsidP="000F6561">
            <w:pPr>
              <w:pStyle w:val="Tablehead"/>
              <w:rPr>
                <w:sz w:val="18"/>
                <w:szCs w:val="18"/>
              </w:rPr>
            </w:pPr>
            <w:r w:rsidRPr="002C3252">
              <w:rPr>
                <w:sz w:val="18"/>
                <w:szCs w:val="18"/>
              </w:rPr>
              <w:t>Units</w:t>
            </w:r>
          </w:p>
        </w:tc>
        <w:tc>
          <w:tcPr>
            <w:tcW w:w="1261" w:type="dxa"/>
          </w:tcPr>
          <w:p w14:paraId="5A168513" w14:textId="77777777" w:rsidR="00CC7A35" w:rsidRPr="002C3252" w:rsidRDefault="00CC7A35" w:rsidP="000F6561">
            <w:pPr>
              <w:pStyle w:val="Tablehead"/>
              <w:rPr>
                <w:caps/>
                <w:sz w:val="18"/>
                <w:szCs w:val="18"/>
              </w:rPr>
            </w:pPr>
            <w:r w:rsidRPr="002C3252">
              <w:rPr>
                <w:sz w:val="18"/>
                <w:szCs w:val="18"/>
              </w:rPr>
              <w:t>Radar</w:t>
            </w:r>
            <w:r w:rsidRPr="002C3252">
              <w:rPr>
                <w:caps/>
                <w:sz w:val="18"/>
                <w:szCs w:val="18"/>
              </w:rPr>
              <w:t xml:space="preserve"> 1</w:t>
            </w:r>
          </w:p>
        </w:tc>
        <w:tc>
          <w:tcPr>
            <w:tcW w:w="1261" w:type="dxa"/>
          </w:tcPr>
          <w:p w14:paraId="2CFC20F7" w14:textId="77777777" w:rsidR="00CC7A35" w:rsidRPr="002C3252" w:rsidRDefault="00CC7A35" w:rsidP="000F6561">
            <w:pPr>
              <w:pStyle w:val="Tablehead"/>
              <w:rPr>
                <w:sz w:val="18"/>
                <w:szCs w:val="18"/>
              </w:rPr>
            </w:pPr>
            <w:r w:rsidRPr="002C3252">
              <w:rPr>
                <w:sz w:val="18"/>
                <w:szCs w:val="18"/>
              </w:rPr>
              <w:t>Radar</w:t>
            </w:r>
            <w:r w:rsidRPr="002C3252">
              <w:rPr>
                <w:caps/>
                <w:sz w:val="18"/>
                <w:szCs w:val="18"/>
              </w:rPr>
              <w:t xml:space="preserve"> 2</w:t>
            </w:r>
          </w:p>
        </w:tc>
        <w:tc>
          <w:tcPr>
            <w:tcW w:w="1260" w:type="dxa"/>
          </w:tcPr>
          <w:p w14:paraId="5F896F42" w14:textId="77777777" w:rsidR="00CC7A35" w:rsidRPr="002C3252" w:rsidRDefault="00CC7A35" w:rsidP="000F6561">
            <w:pPr>
              <w:pStyle w:val="Tablehead"/>
              <w:rPr>
                <w:caps/>
                <w:sz w:val="18"/>
                <w:szCs w:val="18"/>
              </w:rPr>
            </w:pPr>
            <w:r w:rsidRPr="002C3252">
              <w:rPr>
                <w:sz w:val="18"/>
                <w:szCs w:val="18"/>
              </w:rPr>
              <w:t>Radar 3</w:t>
            </w:r>
          </w:p>
        </w:tc>
        <w:tc>
          <w:tcPr>
            <w:tcW w:w="1261" w:type="dxa"/>
          </w:tcPr>
          <w:p w14:paraId="367E146A" w14:textId="77777777" w:rsidR="00CC7A35" w:rsidRPr="002C3252" w:rsidRDefault="00CC7A35" w:rsidP="000F6561">
            <w:pPr>
              <w:pStyle w:val="Tablehead"/>
              <w:rPr>
                <w:sz w:val="18"/>
                <w:szCs w:val="18"/>
              </w:rPr>
            </w:pPr>
            <w:r w:rsidRPr="002C3252">
              <w:rPr>
                <w:sz w:val="18"/>
                <w:szCs w:val="18"/>
              </w:rPr>
              <w:t>Radar 4</w:t>
            </w:r>
          </w:p>
        </w:tc>
        <w:tc>
          <w:tcPr>
            <w:tcW w:w="1261" w:type="dxa"/>
          </w:tcPr>
          <w:p w14:paraId="1DE1ED64" w14:textId="77777777" w:rsidR="00CC7A35" w:rsidRPr="002C3252" w:rsidRDefault="00CC7A35" w:rsidP="000F6561">
            <w:pPr>
              <w:pStyle w:val="Tablehead"/>
              <w:rPr>
                <w:sz w:val="18"/>
                <w:szCs w:val="18"/>
              </w:rPr>
            </w:pPr>
            <w:r w:rsidRPr="002C3252">
              <w:rPr>
                <w:sz w:val="18"/>
                <w:szCs w:val="18"/>
              </w:rPr>
              <w:t>Radar 5</w:t>
            </w:r>
          </w:p>
        </w:tc>
        <w:tc>
          <w:tcPr>
            <w:tcW w:w="1121" w:type="dxa"/>
          </w:tcPr>
          <w:p w14:paraId="7F5CE8B8" w14:textId="77777777" w:rsidR="00CC7A35" w:rsidRPr="002C3252" w:rsidRDefault="00CC7A35" w:rsidP="000F6561">
            <w:pPr>
              <w:pStyle w:val="Tablehead"/>
              <w:rPr>
                <w:caps/>
                <w:sz w:val="18"/>
                <w:szCs w:val="18"/>
              </w:rPr>
            </w:pPr>
            <w:r w:rsidRPr="002C3252">
              <w:rPr>
                <w:sz w:val="18"/>
                <w:szCs w:val="18"/>
              </w:rPr>
              <w:t>Radar 6</w:t>
            </w:r>
          </w:p>
        </w:tc>
        <w:tc>
          <w:tcPr>
            <w:tcW w:w="1225" w:type="dxa"/>
          </w:tcPr>
          <w:p w14:paraId="2A58E16B" w14:textId="77777777" w:rsidR="00CC7A35" w:rsidRPr="002C3252" w:rsidRDefault="00CC7A35" w:rsidP="000F6561">
            <w:pPr>
              <w:pStyle w:val="Tablehead"/>
              <w:rPr>
                <w:caps/>
                <w:sz w:val="18"/>
                <w:szCs w:val="18"/>
              </w:rPr>
            </w:pPr>
            <w:r w:rsidRPr="002C3252">
              <w:rPr>
                <w:sz w:val="18"/>
                <w:szCs w:val="18"/>
              </w:rPr>
              <w:t>Radar 7</w:t>
            </w:r>
          </w:p>
        </w:tc>
        <w:tc>
          <w:tcPr>
            <w:tcW w:w="1158" w:type="dxa"/>
          </w:tcPr>
          <w:p w14:paraId="2ECC820A" w14:textId="77777777" w:rsidR="00CC7A35" w:rsidRPr="002C3252" w:rsidRDefault="00CC7A35" w:rsidP="000F6561">
            <w:pPr>
              <w:pStyle w:val="Tablehead"/>
              <w:rPr>
                <w:sz w:val="18"/>
                <w:szCs w:val="18"/>
              </w:rPr>
            </w:pPr>
            <w:r w:rsidRPr="002C3252">
              <w:rPr>
                <w:sz w:val="18"/>
                <w:szCs w:val="18"/>
              </w:rPr>
              <w:t>Radar 8</w:t>
            </w:r>
          </w:p>
        </w:tc>
        <w:tc>
          <w:tcPr>
            <w:tcW w:w="1121" w:type="dxa"/>
          </w:tcPr>
          <w:p w14:paraId="76A58E00" w14:textId="77777777" w:rsidR="00CC7A35" w:rsidRPr="002C3252" w:rsidRDefault="00CC7A35" w:rsidP="000F6561">
            <w:pPr>
              <w:pStyle w:val="Tablehead"/>
              <w:rPr>
                <w:sz w:val="18"/>
                <w:szCs w:val="18"/>
              </w:rPr>
            </w:pPr>
            <w:r w:rsidRPr="002C3252">
              <w:rPr>
                <w:sz w:val="18"/>
                <w:szCs w:val="18"/>
              </w:rPr>
              <w:t>Radar 9</w:t>
            </w:r>
          </w:p>
        </w:tc>
      </w:tr>
      <w:tr w:rsidR="00CC7A35" w:rsidRPr="002C3252" w14:paraId="1299B32A" w14:textId="77777777" w:rsidTr="000F6561">
        <w:trPr>
          <w:jc w:val="center"/>
        </w:trPr>
        <w:tc>
          <w:tcPr>
            <w:tcW w:w="2409" w:type="dxa"/>
          </w:tcPr>
          <w:p w14:paraId="2DE879F0" w14:textId="77777777" w:rsidR="00CC7A35" w:rsidRPr="002C3252" w:rsidRDefault="00CC7A35" w:rsidP="000F6561">
            <w:pPr>
              <w:pStyle w:val="Tabletext"/>
              <w:rPr>
                <w:sz w:val="18"/>
              </w:rPr>
            </w:pPr>
            <w:r w:rsidRPr="002C3252">
              <w:rPr>
                <w:sz w:val="18"/>
              </w:rPr>
              <w:t>Antenna polarization</w:t>
            </w:r>
          </w:p>
        </w:tc>
        <w:tc>
          <w:tcPr>
            <w:tcW w:w="1121" w:type="dxa"/>
          </w:tcPr>
          <w:p w14:paraId="4A9AA608" w14:textId="77777777" w:rsidR="00CC7A35" w:rsidRPr="002C3252" w:rsidRDefault="00CC7A35" w:rsidP="000F6561">
            <w:pPr>
              <w:pStyle w:val="Tabletext"/>
              <w:jc w:val="center"/>
              <w:rPr>
                <w:sz w:val="18"/>
              </w:rPr>
            </w:pPr>
          </w:p>
        </w:tc>
        <w:tc>
          <w:tcPr>
            <w:tcW w:w="1261" w:type="dxa"/>
          </w:tcPr>
          <w:p w14:paraId="29E06370"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053940F" w14:textId="77777777" w:rsidR="00CC7A35" w:rsidRPr="002C3252" w:rsidRDefault="00CC7A35" w:rsidP="000F6561">
            <w:pPr>
              <w:pStyle w:val="Tabletext"/>
              <w:jc w:val="center"/>
              <w:rPr>
                <w:sz w:val="18"/>
              </w:rPr>
            </w:pPr>
            <w:r w:rsidRPr="002C3252">
              <w:rPr>
                <w:sz w:val="18"/>
              </w:rPr>
              <w:t>Vertical/left-hand circular</w:t>
            </w:r>
          </w:p>
        </w:tc>
        <w:tc>
          <w:tcPr>
            <w:tcW w:w="1260" w:type="dxa"/>
          </w:tcPr>
          <w:p w14:paraId="4163CB28"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C7590DA"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3542D470" w14:textId="77777777" w:rsidR="00CC7A35" w:rsidRPr="002C3252" w:rsidRDefault="00CC7A35" w:rsidP="000F6561">
            <w:pPr>
              <w:pStyle w:val="Tabletext"/>
              <w:jc w:val="center"/>
              <w:rPr>
                <w:sz w:val="18"/>
              </w:rPr>
            </w:pPr>
            <w:r w:rsidRPr="002C3252">
              <w:rPr>
                <w:sz w:val="18"/>
              </w:rPr>
              <w:t>Vertical/left-hand circular</w:t>
            </w:r>
          </w:p>
        </w:tc>
        <w:tc>
          <w:tcPr>
            <w:tcW w:w="1121" w:type="dxa"/>
          </w:tcPr>
          <w:p w14:paraId="5FDC8CF9" w14:textId="77777777" w:rsidR="00CC7A35" w:rsidRPr="002C3252" w:rsidRDefault="00CC7A35" w:rsidP="000F6561">
            <w:pPr>
              <w:pStyle w:val="Tabletext"/>
              <w:jc w:val="center"/>
              <w:rPr>
                <w:sz w:val="18"/>
              </w:rPr>
            </w:pPr>
            <w:r w:rsidRPr="002C3252">
              <w:rPr>
                <w:sz w:val="18"/>
              </w:rPr>
              <w:t>Horizontal</w:t>
            </w:r>
          </w:p>
        </w:tc>
        <w:tc>
          <w:tcPr>
            <w:tcW w:w="1225" w:type="dxa"/>
          </w:tcPr>
          <w:p w14:paraId="2B1926D1" w14:textId="77777777" w:rsidR="00CC7A35" w:rsidRPr="002C3252" w:rsidRDefault="00CC7A35" w:rsidP="000F6561">
            <w:pPr>
              <w:pStyle w:val="Tabletext"/>
              <w:jc w:val="center"/>
              <w:rPr>
                <w:sz w:val="18"/>
              </w:rPr>
            </w:pPr>
            <w:r w:rsidRPr="002C3252">
              <w:rPr>
                <w:sz w:val="18"/>
              </w:rPr>
              <w:t>Horizontal</w:t>
            </w:r>
          </w:p>
        </w:tc>
        <w:tc>
          <w:tcPr>
            <w:tcW w:w="1158" w:type="dxa"/>
          </w:tcPr>
          <w:p w14:paraId="7EF2EB26" w14:textId="77777777" w:rsidR="00CC7A35" w:rsidRPr="002C3252" w:rsidRDefault="00CC7A35" w:rsidP="000F6561">
            <w:pPr>
              <w:pStyle w:val="Tabletext"/>
              <w:jc w:val="center"/>
              <w:rPr>
                <w:sz w:val="18"/>
              </w:rPr>
            </w:pPr>
            <w:r w:rsidRPr="002C3252">
              <w:rPr>
                <w:sz w:val="18"/>
              </w:rPr>
              <w:t>Horizontal and vertical</w:t>
            </w:r>
          </w:p>
        </w:tc>
        <w:tc>
          <w:tcPr>
            <w:tcW w:w="1121" w:type="dxa"/>
          </w:tcPr>
          <w:p w14:paraId="48341F18" w14:textId="77777777" w:rsidR="00CC7A35" w:rsidRPr="002C3252" w:rsidRDefault="00CC7A35" w:rsidP="000F6561">
            <w:pPr>
              <w:pStyle w:val="Tabletext"/>
              <w:jc w:val="center"/>
              <w:rPr>
                <w:sz w:val="18"/>
              </w:rPr>
            </w:pPr>
            <w:r w:rsidRPr="002C3252">
              <w:rPr>
                <w:sz w:val="18"/>
              </w:rPr>
              <w:t>Circular</w:t>
            </w:r>
          </w:p>
        </w:tc>
      </w:tr>
      <w:tr w:rsidR="00CC7A35" w:rsidRPr="002C3252" w14:paraId="30CB7A66" w14:textId="77777777" w:rsidTr="000F6561">
        <w:trPr>
          <w:jc w:val="center"/>
        </w:trPr>
        <w:tc>
          <w:tcPr>
            <w:tcW w:w="2409" w:type="dxa"/>
          </w:tcPr>
          <w:p w14:paraId="2D7B04C3" w14:textId="77777777" w:rsidR="00CC7A35" w:rsidRPr="002C3252" w:rsidRDefault="00CC7A35" w:rsidP="000F6561">
            <w:pPr>
              <w:pStyle w:val="Tabletext"/>
              <w:rPr>
                <w:sz w:val="18"/>
              </w:rPr>
            </w:pPr>
            <w:r w:rsidRPr="002C3252">
              <w:rPr>
                <w:sz w:val="18"/>
              </w:rPr>
              <w:t xml:space="preserve">Antenna main beam gain </w:t>
            </w:r>
          </w:p>
        </w:tc>
        <w:tc>
          <w:tcPr>
            <w:tcW w:w="1121" w:type="dxa"/>
          </w:tcPr>
          <w:p w14:paraId="637270A6" w14:textId="77777777" w:rsidR="00CC7A35" w:rsidRPr="002C3252" w:rsidRDefault="00CC7A35" w:rsidP="000F6561">
            <w:pPr>
              <w:pStyle w:val="Tabletext"/>
              <w:jc w:val="center"/>
              <w:rPr>
                <w:sz w:val="18"/>
              </w:rPr>
            </w:pPr>
            <w:proofErr w:type="spellStart"/>
            <w:r w:rsidRPr="002C3252">
              <w:rPr>
                <w:sz w:val="18"/>
              </w:rPr>
              <w:t>dBi</w:t>
            </w:r>
            <w:proofErr w:type="spellEnd"/>
          </w:p>
        </w:tc>
        <w:tc>
          <w:tcPr>
            <w:tcW w:w="1261" w:type="dxa"/>
          </w:tcPr>
          <w:p w14:paraId="385878E8" w14:textId="77777777" w:rsidR="00CC7A35" w:rsidRPr="002C3252" w:rsidRDefault="00CC7A35" w:rsidP="000F6561">
            <w:pPr>
              <w:pStyle w:val="Tabletext"/>
              <w:jc w:val="center"/>
              <w:rPr>
                <w:sz w:val="18"/>
              </w:rPr>
            </w:pPr>
            <w:r w:rsidRPr="002C3252">
              <w:rPr>
                <w:sz w:val="18"/>
              </w:rPr>
              <w:t>38.3</w:t>
            </w:r>
          </w:p>
        </w:tc>
        <w:tc>
          <w:tcPr>
            <w:tcW w:w="1261" w:type="dxa"/>
          </w:tcPr>
          <w:p w14:paraId="352325A3" w14:textId="77777777" w:rsidR="00CC7A35" w:rsidRPr="002C3252" w:rsidRDefault="00CC7A35" w:rsidP="000F6561">
            <w:pPr>
              <w:pStyle w:val="Tabletext"/>
              <w:jc w:val="center"/>
              <w:rPr>
                <w:sz w:val="18"/>
              </w:rPr>
            </w:pPr>
            <w:r w:rsidRPr="002C3252">
              <w:rPr>
                <w:sz w:val="18"/>
              </w:rPr>
              <w:t>54</w:t>
            </w:r>
          </w:p>
        </w:tc>
        <w:tc>
          <w:tcPr>
            <w:tcW w:w="1260" w:type="dxa"/>
          </w:tcPr>
          <w:p w14:paraId="2067B163" w14:textId="77777777" w:rsidR="00CC7A35" w:rsidRPr="002C3252" w:rsidRDefault="00CC7A35" w:rsidP="000F6561">
            <w:pPr>
              <w:pStyle w:val="Tabletext"/>
              <w:jc w:val="center"/>
              <w:rPr>
                <w:sz w:val="18"/>
              </w:rPr>
            </w:pPr>
            <w:r w:rsidRPr="002C3252">
              <w:rPr>
                <w:sz w:val="18"/>
              </w:rPr>
              <w:t>47</w:t>
            </w:r>
          </w:p>
        </w:tc>
        <w:tc>
          <w:tcPr>
            <w:tcW w:w="1261" w:type="dxa"/>
          </w:tcPr>
          <w:p w14:paraId="450CEE45" w14:textId="77777777" w:rsidR="00CC7A35" w:rsidRPr="002C3252" w:rsidRDefault="00CC7A35" w:rsidP="000F6561">
            <w:pPr>
              <w:pStyle w:val="Tabletext"/>
              <w:jc w:val="center"/>
              <w:rPr>
                <w:sz w:val="18"/>
              </w:rPr>
            </w:pPr>
            <w:r w:rsidRPr="002C3252">
              <w:rPr>
                <w:sz w:val="18"/>
              </w:rPr>
              <w:t>45.9</w:t>
            </w:r>
          </w:p>
        </w:tc>
        <w:tc>
          <w:tcPr>
            <w:tcW w:w="1261" w:type="dxa"/>
          </w:tcPr>
          <w:p w14:paraId="1C1D9599" w14:textId="77777777" w:rsidR="00CC7A35" w:rsidRPr="002C3252" w:rsidRDefault="00CC7A35" w:rsidP="000F6561">
            <w:pPr>
              <w:pStyle w:val="Tabletext"/>
              <w:jc w:val="center"/>
              <w:rPr>
                <w:sz w:val="18"/>
              </w:rPr>
            </w:pPr>
            <w:r w:rsidRPr="002C3252">
              <w:rPr>
                <w:sz w:val="18"/>
              </w:rPr>
              <w:t>42</w:t>
            </w:r>
          </w:p>
        </w:tc>
        <w:tc>
          <w:tcPr>
            <w:tcW w:w="1121" w:type="dxa"/>
          </w:tcPr>
          <w:p w14:paraId="3600E1D4" w14:textId="77777777" w:rsidR="00CC7A35" w:rsidRPr="002C3252" w:rsidRDefault="00CC7A35" w:rsidP="000F6561">
            <w:pPr>
              <w:pStyle w:val="Tabletext"/>
              <w:jc w:val="center"/>
              <w:rPr>
                <w:sz w:val="18"/>
              </w:rPr>
            </w:pPr>
            <w:r w:rsidRPr="002C3252">
              <w:rPr>
                <w:sz w:val="18"/>
              </w:rPr>
              <w:t>28.0</w:t>
            </w:r>
          </w:p>
        </w:tc>
        <w:tc>
          <w:tcPr>
            <w:tcW w:w="1225" w:type="dxa"/>
          </w:tcPr>
          <w:p w14:paraId="5AE45449" w14:textId="77777777" w:rsidR="00CC7A35" w:rsidRPr="002C3252" w:rsidRDefault="00CC7A35" w:rsidP="000F6561">
            <w:pPr>
              <w:pStyle w:val="Tabletext"/>
              <w:jc w:val="center"/>
              <w:rPr>
                <w:sz w:val="18"/>
              </w:rPr>
            </w:pPr>
            <w:r w:rsidRPr="002C3252">
              <w:rPr>
                <w:sz w:val="18"/>
              </w:rPr>
              <w:t>30.0</w:t>
            </w:r>
          </w:p>
        </w:tc>
        <w:tc>
          <w:tcPr>
            <w:tcW w:w="1158" w:type="dxa"/>
          </w:tcPr>
          <w:p w14:paraId="04825F4C" w14:textId="77777777" w:rsidR="00CC7A35" w:rsidRPr="002C3252" w:rsidRDefault="00CC7A35" w:rsidP="000F6561">
            <w:pPr>
              <w:pStyle w:val="Tabletext"/>
              <w:jc w:val="center"/>
              <w:rPr>
                <w:sz w:val="18"/>
              </w:rPr>
            </w:pPr>
            <w:r w:rsidRPr="002C3252">
              <w:rPr>
                <w:sz w:val="18"/>
              </w:rPr>
              <w:t>26</w:t>
            </w:r>
          </w:p>
        </w:tc>
        <w:tc>
          <w:tcPr>
            <w:tcW w:w="1121" w:type="dxa"/>
          </w:tcPr>
          <w:p w14:paraId="188E93DE" w14:textId="77777777" w:rsidR="00CC7A35" w:rsidRPr="002C3252" w:rsidRDefault="00CC7A35" w:rsidP="000F6561">
            <w:pPr>
              <w:pStyle w:val="Tabletext"/>
              <w:jc w:val="center"/>
              <w:rPr>
                <w:sz w:val="18"/>
              </w:rPr>
            </w:pPr>
            <w:r w:rsidRPr="002C3252">
              <w:rPr>
                <w:sz w:val="18"/>
              </w:rPr>
              <w:t>30-40</w:t>
            </w:r>
          </w:p>
        </w:tc>
      </w:tr>
      <w:tr w:rsidR="00CC7A35" w:rsidRPr="002C3252" w14:paraId="7ACA96E6" w14:textId="77777777" w:rsidTr="000F6561">
        <w:trPr>
          <w:jc w:val="center"/>
        </w:trPr>
        <w:tc>
          <w:tcPr>
            <w:tcW w:w="2409" w:type="dxa"/>
          </w:tcPr>
          <w:p w14:paraId="0923713A" w14:textId="77777777" w:rsidR="00CC7A35" w:rsidRPr="002C3252" w:rsidRDefault="00CC7A35" w:rsidP="000F6561">
            <w:pPr>
              <w:pStyle w:val="Tabletext"/>
              <w:rPr>
                <w:sz w:val="18"/>
              </w:rPr>
            </w:pPr>
            <w:r w:rsidRPr="002C3252">
              <w:rPr>
                <w:sz w:val="18"/>
              </w:rPr>
              <w:t xml:space="preserve">Antenna elevation beamwidth </w:t>
            </w:r>
          </w:p>
        </w:tc>
        <w:tc>
          <w:tcPr>
            <w:tcW w:w="1121" w:type="dxa"/>
          </w:tcPr>
          <w:p w14:paraId="2FBB6D34" w14:textId="77777777" w:rsidR="00CC7A35" w:rsidRPr="002C3252" w:rsidRDefault="00CC7A35" w:rsidP="000F6561">
            <w:pPr>
              <w:pStyle w:val="Tabletext"/>
              <w:jc w:val="center"/>
              <w:rPr>
                <w:sz w:val="18"/>
              </w:rPr>
            </w:pPr>
            <w:r w:rsidRPr="002C3252">
              <w:rPr>
                <w:sz w:val="18"/>
              </w:rPr>
              <w:t>degrees</w:t>
            </w:r>
          </w:p>
        </w:tc>
        <w:tc>
          <w:tcPr>
            <w:tcW w:w="1261" w:type="dxa"/>
          </w:tcPr>
          <w:p w14:paraId="44592108" w14:textId="77777777" w:rsidR="00CC7A35" w:rsidRPr="002C3252" w:rsidRDefault="00CC7A35" w:rsidP="000F6561">
            <w:pPr>
              <w:pStyle w:val="Tabletext"/>
              <w:jc w:val="center"/>
              <w:rPr>
                <w:sz w:val="18"/>
              </w:rPr>
            </w:pPr>
            <w:r w:rsidRPr="002C3252">
              <w:rPr>
                <w:sz w:val="18"/>
              </w:rPr>
              <w:t>2.5</w:t>
            </w:r>
          </w:p>
        </w:tc>
        <w:tc>
          <w:tcPr>
            <w:tcW w:w="1261" w:type="dxa"/>
          </w:tcPr>
          <w:p w14:paraId="2A551224" w14:textId="77777777" w:rsidR="00CC7A35" w:rsidRPr="002C3252" w:rsidRDefault="00CC7A35" w:rsidP="000F6561">
            <w:pPr>
              <w:pStyle w:val="Tabletext"/>
              <w:jc w:val="center"/>
              <w:rPr>
                <w:sz w:val="18"/>
              </w:rPr>
            </w:pPr>
            <w:r w:rsidRPr="002C3252">
              <w:rPr>
                <w:sz w:val="18"/>
              </w:rPr>
              <w:t>0.4</w:t>
            </w:r>
          </w:p>
        </w:tc>
        <w:tc>
          <w:tcPr>
            <w:tcW w:w="1260" w:type="dxa"/>
          </w:tcPr>
          <w:p w14:paraId="1CA5A794" w14:textId="77777777" w:rsidR="00CC7A35" w:rsidRPr="002C3252" w:rsidRDefault="00CC7A35" w:rsidP="000F6561">
            <w:pPr>
              <w:pStyle w:val="Tabletext"/>
              <w:jc w:val="center"/>
              <w:rPr>
                <w:sz w:val="18"/>
              </w:rPr>
            </w:pPr>
            <w:r w:rsidRPr="002C3252">
              <w:rPr>
                <w:sz w:val="18"/>
              </w:rPr>
              <w:t>0.8</w:t>
            </w:r>
          </w:p>
        </w:tc>
        <w:tc>
          <w:tcPr>
            <w:tcW w:w="1261" w:type="dxa"/>
          </w:tcPr>
          <w:p w14:paraId="1A1A8A98" w14:textId="77777777" w:rsidR="00CC7A35" w:rsidRPr="002C3252" w:rsidRDefault="00CC7A35" w:rsidP="000F6561">
            <w:pPr>
              <w:pStyle w:val="Tabletext"/>
              <w:jc w:val="center"/>
              <w:rPr>
                <w:sz w:val="18"/>
              </w:rPr>
            </w:pPr>
            <w:r w:rsidRPr="002C3252">
              <w:rPr>
                <w:sz w:val="18"/>
              </w:rPr>
              <w:t>1.0</w:t>
            </w:r>
          </w:p>
        </w:tc>
        <w:tc>
          <w:tcPr>
            <w:tcW w:w="1261" w:type="dxa"/>
          </w:tcPr>
          <w:p w14:paraId="0743BB0B" w14:textId="77777777" w:rsidR="00CC7A35" w:rsidRPr="002C3252" w:rsidRDefault="00CC7A35" w:rsidP="000F6561">
            <w:pPr>
              <w:pStyle w:val="Tabletext"/>
              <w:jc w:val="center"/>
              <w:rPr>
                <w:sz w:val="18"/>
              </w:rPr>
            </w:pPr>
            <w:r w:rsidRPr="002C3252">
              <w:rPr>
                <w:sz w:val="18"/>
              </w:rPr>
              <w:t>1.0</w:t>
            </w:r>
          </w:p>
        </w:tc>
        <w:tc>
          <w:tcPr>
            <w:tcW w:w="1121" w:type="dxa"/>
          </w:tcPr>
          <w:p w14:paraId="4C6B55F5" w14:textId="77777777" w:rsidR="00CC7A35" w:rsidRPr="002C3252" w:rsidRDefault="00CC7A35" w:rsidP="000F6561">
            <w:pPr>
              <w:pStyle w:val="Tabletext"/>
              <w:jc w:val="center"/>
              <w:rPr>
                <w:sz w:val="18"/>
              </w:rPr>
            </w:pPr>
            <w:r w:rsidRPr="002C3252">
              <w:rPr>
                <w:sz w:val="18"/>
              </w:rPr>
              <w:t>24.8</w:t>
            </w:r>
          </w:p>
        </w:tc>
        <w:tc>
          <w:tcPr>
            <w:tcW w:w="1225" w:type="dxa"/>
          </w:tcPr>
          <w:p w14:paraId="4CCD845A" w14:textId="77777777" w:rsidR="00CC7A35" w:rsidRPr="002C3252" w:rsidRDefault="00CC7A35" w:rsidP="000F6561">
            <w:pPr>
              <w:pStyle w:val="Tabletext"/>
              <w:jc w:val="center"/>
              <w:rPr>
                <w:sz w:val="18"/>
              </w:rPr>
            </w:pPr>
            <w:r w:rsidRPr="002C3252">
              <w:rPr>
                <w:sz w:val="18"/>
              </w:rPr>
              <w:t>28.0</w:t>
            </w:r>
          </w:p>
        </w:tc>
        <w:tc>
          <w:tcPr>
            <w:tcW w:w="1158" w:type="dxa"/>
          </w:tcPr>
          <w:p w14:paraId="035B3D33" w14:textId="77777777" w:rsidR="00CC7A35" w:rsidRPr="002C3252" w:rsidRDefault="00CC7A35" w:rsidP="000F6561">
            <w:pPr>
              <w:pStyle w:val="Tabletext"/>
              <w:jc w:val="center"/>
              <w:rPr>
                <w:sz w:val="18"/>
              </w:rPr>
            </w:pPr>
            <w:r w:rsidRPr="002C3252">
              <w:rPr>
                <w:sz w:val="18"/>
              </w:rPr>
              <w:t>28.0</w:t>
            </w:r>
          </w:p>
        </w:tc>
        <w:tc>
          <w:tcPr>
            <w:tcW w:w="1121" w:type="dxa"/>
          </w:tcPr>
          <w:p w14:paraId="5E479276" w14:textId="77777777" w:rsidR="00CC7A35" w:rsidRPr="002C3252" w:rsidRDefault="00CC7A35" w:rsidP="000F6561">
            <w:pPr>
              <w:pStyle w:val="Tabletext"/>
              <w:jc w:val="center"/>
              <w:rPr>
                <w:sz w:val="18"/>
              </w:rPr>
            </w:pPr>
            <w:r w:rsidRPr="002C3252">
              <w:rPr>
                <w:sz w:val="18"/>
              </w:rPr>
              <w:t>2-4</w:t>
            </w:r>
          </w:p>
        </w:tc>
      </w:tr>
      <w:tr w:rsidR="00CC7A35" w:rsidRPr="002C3252" w14:paraId="0F37449D" w14:textId="77777777" w:rsidTr="000F6561">
        <w:trPr>
          <w:jc w:val="center"/>
        </w:trPr>
        <w:tc>
          <w:tcPr>
            <w:tcW w:w="2409" w:type="dxa"/>
            <w:tcBorders>
              <w:top w:val="nil"/>
            </w:tcBorders>
          </w:tcPr>
          <w:p w14:paraId="490BF42F" w14:textId="77777777" w:rsidR="00CC7A35" w:rsidRPr="002C3252" w:rsidRDefault="00CC7A35" w:rsidP="000F6561">
            <w:pPr>
              <w:pStyle w:val="Tabletext"/>
              <w:rPr>
                <w:sz w:val="18"/>
              </w:rPr>
            </w:pPr>
            <w:r w:rsidRPr="002C3252">
              <w:rPr>
                <w:sz w:val="18"/>
              </w:rPr>
              <w:t xml:space="preserve">Antenna azimuthal beamwidth </w:t>
            </w:r>
          </w:p>
        </w:tc>
        <w:tc>
          <w:tcPr>
            <w:tcW w:w="1121" w:type="dxa"/>
            <w:tcBorders>
              <w:top w:val="nil"/>
            </w:tcBorders>
          </w:tcPr>
          <w:p w14:paraId="6AA38803" w14:textId="77777777" w:rsidR="00CC7A35" w:rsidRPr="002C3252" w:rsidRDefault="00CC7A35" w:rsidP="000F6561">
            <w:pPr>
              <w:pStyle w:val="Tabletext"/>
              <w:jc w:val="center"/>
              <w:rPr>
                <w:sz w:val="18"/>
              </w:rPr>
            </w:pPr>
            <w:r w:rsidRPr="002C3252">
              <w:rPr>
                <w:sz w:val="18"/>
              </w:rPr>
              <w:t>degrees</w:t>
            </w:r>
          </w:p>
        </w:tc>
        <w:tc>
          <w:tcPr>
            <w:tcW w:w="1261" w:type="dxa"/>
            <w:tcBorders>
              <w:top w:val="nil"/>
            </w:tcBorders>
          </w:tcPr>
          <w:p w14:paraId="1EA5CC3C" w14:textId="77777777" w:rsidR="00CC7A35" w:rsidRPr="002C3252" w:rsidRDefault="00CC7A35" w:rsidP="000F6561">
            <w:pPr>
              <w:pStyle w:val="Tabletext"/>
              <w:jc w:val="center"/>
              <w:rPr>
                <w:sz w:val="18"/>
              </w:rPr>
            </w:pPr>
            <w:r w:rsidRPr="002C3252">
              <w:rPr>
                <w:sz w:val="18"/>
              </w:rPr>
              <w:t>2.5</w:t>
            </w:r>
          </w:p>
        </w:tc>
        <w:tc>
          <w:tcPr>
            <w:tcW w:w="1261" w:type="dxa"/>
            <w:tcBorders>
              <w:top w:val="nil"/>
            </w:tcBorders>
          </w:tcPr>
          <w:p w14:paraId="5998D7E9" w14:textId="77777777" w:rsidR="00CC7A35" w:rsidRPr="002C3252" w:rsidRDefault="00CC7A35" w:rsidP="000F6561">
            <w:pPr>
              <w:pStyle w:val="Tabletext"/>
              <w:jc w:val="center"/>
              <w:rPr>
                <w:sz w:val="18"/>
              </w:rPr>
            </w:pPr>
            <w:r w:rsidRPr="002C3252">
              <w:rPr>
                <w:sz w:val="18"/>
              </w:rPr>
              <w:t>0.4</w:t>
            </w:r>
          </w:p>
        </w:tc>
        <w:tc>
          <w:tcPr>
            <w:tcW w:w="1260" w:type="dxa"/>
            <w:tcBorders>
              <w:top w:val="nil"/>
            </w:tcBorders>
          </w:tcPr>
          <w:p w14:paraId="579FF5BC" w14:textId="77777777" w:rsidR="00CC7A35" w:rsidRPr="002C3252" w:rsidRDefault="00CC7A35" w:rsidP="000F6561">
            <w:pPr>
              <w:pStyle w:val="Tabletext"/>
              <w:jc w:val="center"/>
              <w:rPr>
                <w:sz w:val="18"/>
              </w:rPr>
            </w:pPr>
            <w:r w:rsidRPr="002C3252">
              <w:rPr>
                <w:sz w:val="18"/>
              </w:rPr>
              <w:t>0.8</w:t>
            </w:r>
          </w:p>
        </w:tc>
        <w:tc>
          <w:tcPr>
            <w:tcW w:w="1261" w:type="dxa"/>
            <w:tcBorders>
              <w:top w:val="nil"/>
            </w:tcBorders>
          </w:tcPr>
          <w:p w14:paraId="2EA3234F" w14:textId="77777777" w:rsidR="00CC7A35" w:rsidRPr="002C3252" w:rsidRDefault="00CC7A35" w:rsidP="000F6561">
            <w:pPr>
              <w:pStyle w:val="Tabletext"/>
              <w:jc w:val="center"/>
              <w:rPr>
                <w:sz w:val="18"/>
              </w:rPr>
            </w:pPr>
            <w:r w:rsidRPr="002C3252">
              <w:rPr>
                <w:sz w:val="18"/>
              </w:rPr>
              <w:t>1.0</w:t>
            </w:r>
          </w:p>
        </w:tc>
        <w:tc>
          <w:tcPr>
            <w:tcW w:w="1261" w:type="dxa"/>
            <w:tcBorders>
              <w:top w:val="nil"/>
            </w:tcBorders>
          </w:tcPr>
          <w:p w14:paraId="438E6AC3" w14:textId="77777777" w:rsidR="00CC7A35" w:rsidRPr="002C3252" w:rsidRDefault="00CC7A35" w:rsidP="000F6561">
            <w:pPr>
              <w:pStyle w:val="Tabletext"/>
              <w:jc w:val="center"/>
              <w:rPr>
                <w:sz w:val="18"/>
              </w:rPr>
            </w:pPr>
            <w:r w:rsidRPr="002C3252">
              <w:rPr>
                <w:sz w:val="18"/>
              </w:rPr>
              <w:t>1.0</w:t>
            </w:r>
          </w:p>
        </w:tc>
        <w:tc>
          <w:tcPr>
            <w:tcW w:w="1121" w:type="dxa"/>
            <w:tcBorders>
              <w:top w:val="nil"/>
            </w:tcBorders>
          </w:tcPr>
          <w:p w14:paraId="49A2853E" w14:textId="77777777" w:rsidR="00CC7A35" w:rsidRPr="002C3252" w:rsidRDefault="00CC7A35" w:rsidP="000F6561">
            <w:pPr>
              <w:pStyle w:val="Tabletext"/>
              <w:jc w:val="center"/>
              <w:rPr>
                <w:sz w:val="18"/>
              </w:rPr>
            </w:pPr>
            <w:r w:rsidRPr="002C3252">
              <w:rPr>
                <w:sz w:val="18"/>
              </w:rPr>
              <w:t>2.6</w:t>
            </w:r>
          </w:p>
        </w:tc>
        <w:tc>
          <w:tcPr>
            <w:tcW w:w="1225" w:type="dxa"/>
            <w:tcBorders>
              <w:top w:val="nil"/>
            </w:tcBorders>
          </w:tcPr>
          <w:p w14:paraId="7ADE8385" w14:textId="77777777" w:rsidR="00CC7A35" w:rsidRPr="002C3252" w:rsidRDefault="00CC7A35" w:rsidP="000F6561">
            <w:pPr>
              <w:pStyle w:val="Tabletext"/>
              <w:jc w:val="center"/>
              <w:rPr>
                <w:sz w:val="18"/>
              </w:rPr>
            </w:pPr>
            <w:r w:rsidRPr="002C3252">
              <w:rPr>
                <w:sz w:val="18"/>
              </w:rPr>
              <w:t>1.6</w:t>
            </w:r>
          </w:p>
        </w:tc>
        <w:tc>
          <w:tcPr>
            <w:tcW w:w="1158" w:type="dxa"/>
            <w:tcBorders>
              <w:top w:val="nil"/>
            </w:tcBorders>
          </w:tcPr>
          <w:p w14:paraId="45688A04" w14:textId="77777777" w:rsidR="00CC7A35" w:rsidRPr="002C3252" w:rsidRDefault="00CC7A35" w:rsidP="000F6561">
            <w:pPr>
              <w:pStyle w:val="Tabletext"/>
              <w:jc w:val="center"/>
              <w:rPr>
                <w:sz w:val="18"/>
              </w:rPr>
            </w:pPr>
            <w:r w:rsidRPr="002C3252">
              <w:rPr>
                <w:sz w:val="18"/>
              </w:rPr>
              <w:t>3.0</w:t>
            </w:r>
          </w:p>
        </w:tc>
        <w:tc>
          <w:tcPr>
            <w:tcW w:w="1121" w:type="dxa"/>
            <w:tcBorders>
              <w:top w:val="nil"/>
            </w:tcBorders>
          </w:tcPr>
          <w:p w14:paraId="5683894D" w14:textId="77777777" w:rsidR="00CC7A35" w:rsidRPr="002C3252" w:rsidRDefault="00CC7A35" w:rsidP="000F6561">
            <w:pPr>
              <w:pStyle w:val="Tabletext"/>
              <w:jc w:val="center"/>
              <w:rPr>
                <w:sz w:val="18"/>
              </w:rPr>
            </w:pPr>
            <w:r w:rsidRPr="002C3252">
              <w:rPr>
                <w:sz w:val="18"/>
              </w:rPr>
              <w:t>2-4</w:t>
            </w:r>
          </w:p>
        </w:tc>
      </w:tr>
      <w:tr w:rsidR="00CC7A35" w:rsidRPr="002C3252" w14:paraId="17CEF758" w14:textId="77777777" w:rsidTr="000F6561">
        <w:trPr>
          <w:jc w:val="center"/>
        </w:trPr>
        <w:tc>
          <w:tcPr>
            <w:tcW w:w="2409" w:type="dxa"/>
          </w:tcPr>
          <w:p w14:paraId="564FF541" w14:textId="77777777" w:rsidR="00CC7A35" w:rsidRPr="002C3252" w:rsidRDefault="00CC7A35" w:rsidP="000F6561">
            <w:pPr>
              <w:pStyle w:val="Tabletext"/>
              <w:rPr>
                <w:sz w:val="18"/>
              </w:rPr>
            </w:pPr>
            <w:r w:rsidRPr="002C3252">
              <w:rPr>
                <w:sz w:val="18"/>
              </w:rPr>
              <w:t xml:space="preserve">Antenna horizontal scan rate </w:t>
            </w:r>
          </w:p>
        </w:tc>
        <w:tc>
          <w:tcPr>
            <w:tcW w:w="1121" w:type="dxa"/>
          </w:tcPr>
          <w:p w14:paraId="54809D9F" w14:textId="77777777" w:rsidR="00CC7A35" w:rsidRPr="002C3252" w:rsidRDefault="00CC7A35" w:rsidP="000F6561">
            <w:pPr>
              <w:pStyle w:val="Tabletext"/>
              <w:jc w:val="center"/>
              <w:rPr>
                <w:sz w:val="18"/>
              </w:rPr>
            </w:pPr>
            <w:r w:rsidRPr="002C3252">
              <w:rPr>
                <w:sz w:val="18"/>
              </w:rPr>
              <w:t>degrees/s</w:t>
            </w:r>
          </w:p>
        </w:tc>
        <w:tc>
          <w:tcPr>
            <w:tcW w:w="1261" w:type="dxa"/>
          </w:tcPr>
          <w:p w14:paraId="652BC2E3" w14:textId="77777777" w:rsidR="00CC7A35" w:rsidRPr="002C3252" w:rsidRDefault="00CC7A35" w:rsidP="000F6561">
            <w:pPr>
              <w:pStyle w:val="Tabletext"/>
              <w:jc w:val="center"/>
              <w:rPr>
                <w:sz w:val="18"/>
              </w:rPr>
            </w:pPr>
            <w:r w:rsidRPr="002C3252">
              <w:rPr>
                <w:sz w:val="18"/>
              </w:rPr>
              <w:t>N/A (Tracking)</w:t>
            </w:r>
          </w:p>
        </w:tc>
        <w:tc>
          <w:tcPr>
            <w:tcW w:w="1261" w:type="dxa"/>
          </w:tcPr>
          <w:p w14:paraId="5AE06E68" w14:textId="77777777" w:rsidR="00CC7A35" w:rsidRPr="002C3252" w:rsidRDefault="00CC7A35" w:rsidP="000F6561">
            <w:pPr>
              <w:pStyle w:val="Tabletext"/>
              <w:jc w:val="center"/>
              <w:rPr>
                <w:sz w:val="18"/>
              </w:rPr>
            </w:pPr>
            <w:r w:rsidRPr="002C3252">
              <w:rPr>
                <w:sz w:val="18"/>
              </w:rPr>
              <w:t>N/A (Tracking)</w:t>
            </w:r>
          </w:p>
        </w:tc>
        <w:tc>
          <w:tcPr>
            <w:tcW w:w="1260" w:type="dxa"/>
          </w:tcPr>
          <w:p w14:paraId="6EF873DB" w14:textId="77777777" w:rsidR="00CC7A35" w:rsidRPr="002C3252" w:rsidRDefault="00CC7A35" w:rsidP="000F6561">
            <w:pPr>
              <w:pStyle w:val="Tabletext"/>
              <w:jc w:val="center"/>
              <w:rPr>
                <w:sz w:val="18"/>
              </w:rPr>
            </w:pPr>
            <w:r w:rsidRPr="002C3252">
              <w:rPr>
                <w:sz w:val="18"/>
              </w:rPr>
              <w:t>N/A (Tracking)</w:t>
            </w:r>
          </w:p>
        </w:tc>
        <w:tc>
          <w:tcPr>
            <w:tcW w:w="1261" w:type="dxa"/>
          </w:tcPr>
          <w:p w14:paraId="4C817DDC" w14:textId="77777777" w:rsidR="00CC7A35" w:rsidRPr="002C3252" w:rsidRDefault="00CC7A35" w:rsidP="000F6561">
            <w:pPr>
              <w:pStyle w:val="Tabletext"/>
              <w:jc w:val="center"/>
              <w:rPr>
                <w:sz w:val="18"/>
              </w:rPr>
            </w:pPr>
            <w:r w:rsidRPr="002C3252">
              <w:rPr>
                <w:sz w:val="18"/>
              </w:rPr>
              <w:t>N/A (Tracking)</w:t>
            </w:r>
          </w:p>
        </w:tc>
        <w:tc>
          <w:tcPr>
            <w:tcW w:w="1261" w:type="dxa"/>
          </w:tcPr>
          <w:p w14:paraId="1EC650F1" w14:textId="77777777" w:rsidR="00CC7A35" w:rsidRPr="002C3252" w:rsidRDefault="00CC7A35" w:rsidP="000F6561">
            <w:pPr>
              <w:pStyle w:val="Tabletext"/>
              <w:jc w:val="center"/>
              <w:rPr>
                <w:sz w:val="18"/>
              </w:rPr>
            </w:pPr>
            <w:r w:rsidRPr="002C3252">
              <w:rPr>
                <w:sz w:val="18"/>
              </w:rPr>
              <w:t>N/A (Tracking)</w:t>
            </w:r>
          </w:p>
        </w:tc>
        <w:tc>
          <w:tcPr>
            <w:tcW w:w="1121" w:type="dxa"/>
          </w:tcPr>
          <w:p w14:paraId="391BF63B" w14:textId="77777777" w:rsidR="00CC7A35" w:rsidRPr="002C3252" w:rsidRDefault="00CC7A35" w:rsidP="000F6561">
            <w:pPr>
              <w:pStyle w:val="Tabletext"/>
              <w:jc w:val="center"/>
              <w:rPr>
                <w:sz w:val="18"/>
              </w:rPr>
            </w:pPr>
            <w:r w:rsidRPr="002C3252">
              <w:rPr>
                <w:sz w:val="18"/>
              </w:rPr>
              <w:t>36, 72</w:t>
            </w:r>
          </w:p>
        </w:tc>
        <w:tc>
          <w:tcPr>
            <w:tcW w:w="1225" w:type="dxa"/>
          </w:tcPr>
          <w:p w14:paraId="00C2169F" w14:textId="77777777" w:rsidR="00CC7A35" w:rsidRPr="002C3252" w:rsidRDefault="00CC7A35" w:rsidP="000F6561">
            <w:pPr>
              <w:pStyle w:val="Tabletext"/>
              <w:jc w:val="center"/>
              <w:rPr>
                <w:sz w:val="18"/>
              </w:rPr>
            </w:pPr>
            <w:r w:rsidRPr="002C3252">
              <w:rPr>
                <w:sz w:val="18"/>
              </w:rPr>
              <w:t>90</w:t>
            </w:r>
          </w:p>
        </w:tc>
        <w:tc>
          <w:tcPr>
            <w:tcW w:w="1158" w:type="dxa"/>
          </w:tcPr>
          <w:p w14:paraId="30EA756E" w14:textId="77777777" w:rsidR="00CC7A35" w:rsidRPr="002C3252" w:rsidRDefault="00CC7A35" w:rsidP="000F6561">
            <w:pPr>
              <w:pStyle w:val="Tabletext"/>
              <w:jc w:val="center"/>
              <w:rPr>
                <w:sz w:val="18"/>
              </w:rPr>
            </w:pPr>
            <w:r w:rsidRPr="002C3252">
              <w:rPr>
                <w:sz w:val="18"/>
              </w:rPr>
              <w:t>N/A</w:t>
            </w:r>
          </w:p>
        </w:tc>
        <w:tc>
          <w:tcPr>
            <w:tcW w:w="1121" w:type="dxa"/>
          </w:tcPr>
          <w:p w14:paraId="2DA7C21F" w14:textId="77777777" w:rsidR="00CC7A35" w:rsidRPr="002C3252" w:rsidRDefault="00CC7A35" w:rsidP="000F6561">
            <w:pPr>
              <w:pStyle w:val="Tabletext"/>
              <w:jc w:val="center"/>
              <w:rPr>
                <w:sz w:val="18"/>
              </w:rPr>
            </w:pPr>
            <w:r w:rsidRPr="002C3252">
              <w:rPr>
                <w:sz w:val="18"/>
              </w:rPr>
              <w:t>20</w:t>
            </w:r>
          </w:p>
        </w:tc>
      </w:tr>
      <w:tr w:rsidR="00CC7A35" w:rsidRPr="002C3252" w14:paraId="04F07515" w14:textId="77777777" w:rsidTr="000F6561">
        <w:trPr>
          <w:jc w:val="center"/>
        </w:trPr>
        <w:tc>
          <w:tcPr>
            <w:tcW w:w="2409" w:type="dxa"/>
          </w:tcPr>
          <w:p w14:paraId="79F39F27"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121" w:type="dxa"/>
          </w:tcPr>
          <w:p w14:paraId="122D9BDC" w14:textId="77777777" w:rsidR="00CC7A35" w:rsidRPr="002C3252" w:rsidRDefault="00CC7A35" w:rsidP="000F6561">
            <w:pPr>
              <w:pStyle w:val="Tabletext"/>
              <w:jc w:val="center"/>
              <w:rPr>
                <w:sz w:val="18"/>
              </w:rPr>
            </w:pPr>
            <w:r w:rsidRPr="002C3252">
              <w:rPr>
                <w:sz w:val="18"/>
              </w:rPr>
              <w:t>degrees</w:t>
            </w:r>
          </w:p>
        </w:tc>
        <w:tc>
          <w:tcPr>
            <w:tcW w:w="1261" w:type="dxa"/>
          </w:tcPr>
          <w:p w14:paraId="7AC10C61" w14:textId="77777777" w:rsidR="00CC7A35" w:rsidRPr="002C3252" w:rsidRDefault="00CC7A35" w:rsidP="000F6561">
            <w:pPr>
              <w:pStyle w:val="Tabletext"/>
              <w:jc w:val="center"/>
              <w:rPr>
                <w:sz w:val="18"/>
              </w:rPr>
            </w:pPr>
            <w:r w:rsidRPr="002C3252">
              <w:rPr>
                <w:sz w:val="18"/>
              </w:rPr>
              <w:t>N/A (Tracking)</w:t>
            </w:r>
          </w:p>
        </w:tc>
        <w:tc>
          <w:tcPr>
            <w:tcW w:w="1261" w:type="dxa"/>
          </w:tcPr>
          <w:p w14:paraId="5B04CDB0" w14:textId="77777777" w:rsidR="00CC7A35" w:rsidRPr="002C3252" w:rsidRDefault="00CC7A35" w:rsidP="000F6561">
            <w:pPr>
              <w:pStyle w:val="Tabletext"/>
              <w:jc w:val="center"/>
              <w:rPr>
                <w:sz w:val="18"/>
              </w:rPr>
            </w:pPr>
            <w:r w:rsidRPr="002C3252">
              <w:rPr>
                <w:sz w:val="18"/>
              </w:rPr>
              <w:t>N/A (Tracking)</w:t>
            </w:r>
          </w:p>
        </w:tc>
        <w:tc>
          <w:tcPr>
            <w:tcW w:w="1260" w:type="dxa"/>
          </w:tcPr>
          <w:p w14:paraId="6253BADE" w14:textId="77777777" w:rsidR="00CC7A35" w:rsidRPr="002C3252" w:rsidRDefault="00CC7A35" w:rsidP="000F6561">
            <w:pPr>
              <w:pStyle w:val="Tabletext"/>
              <w:jc w:val="center"/>
              <w:rPr>
                <w:sz w:val="18"/>
              </w:rPr>
            </w:pPr>
            <w:r w:rsidRPr="002C3252">
              <w:rPr>
                <w:sz w:val="18"/>
              </w:rPr>
              <w:t>N/A (Tracking)</w:t>
            </w:r>
          </w:p>
        </w:tc>
        <w:tc>
          <w:tcPr>
            <w:tcW w:w="1261" w:type="dxa"/>
          </w:tcPr>
          <w:p w14:paraId="4134BFFF" w14:textId="77777777" w:rsidR="00CC7A35" w:rsidRPr="002C3252" w:rsidRDefault="00CC7A35" w:rsidP="000F6561">
            <w:pPr>
              <w:pStyle w:val="Tabletext"/>
              <w:jc w:val="center"/>
              <w:rPr>
                <w:sz w:val="18"/>
              </w:rPr>
            </w:pPr>
            <w:r w:rsidRPr="002C3252">
              <w:rPr>
                <w:sz w:val="18"/>
              </w:rPr>
              <w:t>N/A (Tracking)</w:t>
            </w:r>
          </w:p>
        </w:tc>
        <w:tc>
          <w:tcPr>
            <w:tcW w:w="1261" w:type="dxa"/>
          </w:tcPr>
          <w:p w14:paraId="1FB68250" w14:textId="77777777" w:rsidR="00CC7A35" w:rsidRPr="002C3252" w:rsidRDefault="00CC7A35" w:rsidP="000F6561">
            <w:pPr>
              <w:pStyle w:val="Tabletext"/>
              <w:jc w:val="center"/>
              <w:rPr>
                <w:sz w:val="18"/>
              </w:rPr>
            </w:pPr>
            <w:r w:rsidRPr="002C3252">
              <w:rPr>
                <w:sz w:val="18"/>
              </w:rPr>
              <w:t>N/A (Tracking)</w:t>
            </w:r>
          </w:p>
        </w:tc>
        <w:tc>
          <w:tcPr>
            <w:tcW w:w="1121" w:type="dxa"/>
          </w:tcPr>
          <w:p w14:paraId="37B20763" w14:textId="77777777" w:rsidR="00CC7A35" w:rsidRPr="002C3252" w:rsidRDefault="00CC7A35" w:rsidP="000F6561">
            <w:pPr>
              <w:pStyle w:val="Tabletext"/>
              <w:jc w:val="center"/>
              <w:rPr>
                <w:sz w:val="18"/>
              </w:rPr>
            </w:pPr>
            <w:r w:rsidRPr="002C3252">
              <w:rPr>
                <w:sz w:val="18"/>
              </w:rPr>
              <w:t>Continuous</w:t>
            </w:r>
          </w:p>
          <w:p w14:paraId="43D23004" w14:textId="77777777" w:rsidR="00CC7A35" w:rsidRPr="002C3252" w:rsidRDefault="00CC7A35" w:rsidP="000F6561">
            <w:pPr>
              <w:pStyle w:val="Tabletext"/>
              <w:spacing w:before="0"/>
              <w:jc w:val="center"/>
              <w:rPr>
                <w:sz w:val="18"/>
              </w:rPr>
            </w:pPr>
            <w:r w:rsidRPr="002C3252">
              <w:rPr>
                <w:sz w:val="18"/>
              </w:rPr>
              <w:t>360</w:t>
            </w:r>
          </w:p>
        </w:tc>
        <w:tc>
          <w:tcPr>
            <w:tcW w:w="1225" w:type="dxa"/>
          </w:tcPr>
          <w:p w14:paraId="7188D521" w14:textId="77777777" w:rsidR="00CC7A35" w:rsidRPr="002C3252" w:rsidRDefault="00CC7A35" w:rsidP="000F6561">
            <w:pPr>
              <w:pStyle w:val="Tabletext"/>
              <w:jc w:val="center"/>
              <w:rPr>
                <w:sz w:val="18"/>
              </w:rPr>
            </w:pPr>
            <w:r w:rsidRPr="002C3252">
              <w:rPr>
                <w:sz w:val="18"/>
              </w:rPr>
              <w:t>30-270</w:t>
            </w:r>
          </w:p>
          <w:p w14:paraId="29653E5D" w14:textId="77777777" w:rsidR="00CC7A35" w:rsidRPr="002C3252" w:rsidRDefault="00CC7A35" w:rsidP="000F6561">
            <w:pPr>
              <w:pStyle w:val="Tabletext"/>
              <w:jc w:val="center"/>
              <w:rPr>
                <w:sz w:val="18"/>
              </w:rPr>
            </w:pPr>
            <w:r w:rsidRPr="002C3252">
              <w:rPr>
                <w:sz w:val="18"/>
              </w:rPr>
              <w:t>Sector</w:t>
            </w:r>
          </w:p>
        </w:tc>
        <w:tc>
          <w:tcPr>
            <w:tcW w:w="1158" w:type="dxa"/>
          </w:tcPr>
          <w:p w14:paraId="2C163480" w14:textId="77777777" w:rsidR="00CC7A35" w:rsidRPr="002C3252" w:rsidRDefault="00CC7A35" w:rsidP="000F6561">
            <w:pPr>
              <w:pStyle w:val="Tabletext"/>
              <w:jc w:val="center"/>
              <w:rPr>
                <w:sz w:val="18"/>
              </w:rPr>
            </w:pPr>
            <w:r w:rsidRPr="002C3252">
              <w:rPr>
                <w:sz w:val="18"/>
              </w:rPr>
              <w:t>Fixed to left or right of flight path</w:t>
            </w:r>
          </w:p>
        </w:tc>
        <w:tc>
          <w:tcPr>
            <w:tcW w:w="1121" w:type="dxa"/>
          </w:tcPr>
          <w:p w14:paraId="6AE8ED9C" w14:textId="77777777" w:rsidR="00CC7A35" w:rsidRPr="002C3252" w:rsidRDefault="00CC7A35" w:rsidP="000F6561">
            <w:pPr>
              <w:pStyle w:val="Tabletext"/>
              <w:jc w:val="center"/>
              <w:rPr>
                <w:sz w:val="18"/>
              </w:rPr>
            </w:pPr>
            <w:r w:rsidRPr="002C3252">
              <w:rPr>
                <w:sz w:val="18"/>
              </w:rPr>
              <w:t>Continuous</w:t>
            </w:r>
          </w:p>
        </w:tc>
      </w:tr>
      <w:tr w:rsidR="00CC7A35" w:rsidRPr="002C3252" w14:paraId="00C5BB37" w14:textId="77777777" w:rsidTr="000F6561">
        <w:trPr>
          <w:jc w:val="center"/>
        </w:trPr>
        <w:tc>
          <w:tcPr>
            <w:tcW w:w="2409" w:type="dxa"/>
          </w:tcPr>
          <w:p w14:paraId="17C86067" w14:textId="77777777" w:rsidR="00CC7A35" w:rsidRPr="002C3252" w:rsidRDefault="00CC7A35" w:rsidP="000F6561">
            <w:pPr>
              <w:pStyle w:val="Tabletext"/>
              <w:rPr>
                <w:sz w:val="18"/>
              </w:rPr>
            </w:pPr>
            <w:r w:rsidRPr="002C3252">
              <w:rPr>
                <w:sz w:val="18"/>
              </w:rPr>
              <w:t xml:space="preserve">Antenna vertical scan rate </w:t>
            </w:r>
          </w:p>
        </w:tc>
        <w:tc>
          <w:tcPr>
            <w:tcW w:w="1121" w:type="dxa"/>
          </w:tcPr>
          <w:p w14:paraId="7D27049D" w14:textId="77777777" w:rsidR="00CC7A35" w:rsidRPr="002C3252" w:rsidRDefault="00CC7A35" w:rsidP="000F6561">
            <w:pPr>
              <w:pStyle w:val="Tabletext"/>
              <w:jc w:val="center"/>
              <w:rPr>
                <w:sz w:val="18"/>
              </w:rPr>
            </w:pPr>
            <w:r w:rsidRPr="002C3252">
              <w:rPr>
                <w:sz w:val="18"/>
              </w:rPr>
              <w:t>degrees/s</w:t>
            </w:r>
          </w:p>
        </w:tc>
        <w:tc>
          <w:tcPr>
            <w:tcW w:w="1261" w:type="dxa"/>
          </w:tcPr>
          <w:p w14:paraId="5CE8F9E3" w14:textId="77777777" w:rsidR="00CC7A35" w:rsidRPr="002C3252" w:rsidRDefault="00CC7A35" w:rsidP="000F6561">
            <w:pPr>
              <w:pStyle w:val="Tabletext"/>
              <w:jc w:val="center"/>
              <w:rPr>
                <w:sz w:val="18"/>
              </w:rPr>
            </w:pPr>
            <w:r w:rsidRPr="002C3252">
              <w:rPr>
                <w:sz w:val="18"/>
              </w:rPr>
              <w:t>N/A (Tracking)</w:t>
            </w:r>
          </w:p>
        </w:tc>
        <w:tc>
          <w:tcPr>
            <w:tcW w:w="1261" w:type="dxa"/>
          </w:tcPr>
          <w:p w14:paraId="70C7673B" w14:textId="77777777" w:rsidR="00CC7A35" w:rsidRPr="002C3252" w:rsidRDefault="00CC7A35" w:rsidP="000F6561">
            <w:pPr>
              <w:pStyle w:val="Tabletext"/>
              <w:jc w:val="center"/>
              <w:rPr>
                <w:sz w:val="18"/>
              </w:rPr>
            </w:pPr>
            <w:r w:rsidRPr="002C3252">
              <w:rPr>
                <w:sz w:val="18"/>
              </w:rPr>
              <w:t>N/A (Tracking)</w:t>
            </w:r>
          </w:p>
        </w:tc>
        <w:tc>
          <w:tcPr>
            <w:tcW w:w="1260" w:type="dxa"/>
          </w:tcPr>
          <w:p w14:paraId="2CD0469C" w14:textId="77777777" w:rsidR="00CC7A35" w:rsidRPr="002C3252" w:rsidRDefault="00CC7A35" w:rsidP="000F6561">
            <w:pPr>
              <w:pStyle w:val="Tabletext"/>
              <w:jc w:val="center"/>
              <w:rPr>
                <w:sz w:val="18"/>
              </w:rPr>
            </w:pPr>
            <w:r w:rsidRPr="002C3252">
              <w:rPr>
                <w:sz w:val="18"/>
              </w:rPr>
              <w:t>N/A (Tracking)</w:t>
            </w:r>
          </w:p>
        </w:tc>
        <w:tc>
          <w:tcPr>
            <w:tcW w:w="1261" w:type="dxa"/>
          </w:tcPr>
          <w:p w14:paraId="4D319208" w14:textId="77777777" w:rsidR="00CC7A35" w:rsidRPr="002C3252" w:rsidRDefault="00CC7A35" w:rsidP="000F6561">
            <w:pPr>
              <w:pStyle w:val="Tabletext"/>
              <w:jc w:val="center"/>
              <w:rPr>
                <w:sz w:val="18"/>
              </w:rPr>
            </w:pPr>
            <w:r w:rsidRPr="002C3252">
              <w:rPr>
                <w:sz w:val="18"/>
              </w:rPr>
              <w:t>N/A (Tracking)</w:t>
            </w:r>
          </w:p>
        </w:tc>
        <w:tc>
          <w:tcPr>
            <w:tcW w:w="1261" w:type="dxa"/>
          </w:tcPr>
          <w:p w14:paraId="01BC2210" w14:textId="77777777" w:rsidR="00CC7A35" w:rsidRPr="002C3252" w:rsidRDefault="00CC7A35" w:rsidP="000F6561">
            <w:pPr>
              <w:pStyle w:val="Tabletext"/>
              <w:jc w:val="center"/>
              <w:rPr>
                <w:sz w:val="18"/>
              </w:rPr>
            </w:pPr>
            <w:r w:rsidRPr="002C3252">
              <w:rPr>
                <w:sz w:val="18"/>
              </w:rPr>
              <w:t>N/A (Tracking)</w:t>
            </w:r>
          </w:p>
        </w:tc>
        <w:tc>
          <w:tcPr>
            <w:tcW w:w="1121" w:type="dxa"/>
          </w:tcPr>
          <w:p w14:paraId="29737B88" w14:textId="77777777" w:rsidR="00CC7A35" w:rsidRPr="002C3252" w:rsidRDefault="00CC7A35" w:rsidP="000F6561">
            <w:pPr>
              <w:pStyle w:val="Tabletext"/>
              <w:jc w:val="center"/>
              <w:rPr>
                <w:sz w:val="18"/>
              </w:rPr>
            </w:pPr>
            <w:r w:rsidRPr="002C3252">
              <w:rPr>
                <w:sz w:val="18"/>
              </w:rPr>
              <w:t>N/A</w:t>
            </w:r>
          </w:p>
        </w:tc>
        <w:tc>
          <w:tcPr>
            <w:tcW w:w="1225" w:type="dxa"/>
          </w:tcPr>
          <w:p w14:paraId="4E56E155" w14:textId="77777777" w:rsidR="00CC7A35" w:rsidRPr="002C3252" w:rsidRDefault="00CC7A35" w:rsidP="000F6561">
            <w:pPr>
              <w:pStyle w:val="Tabletext"/>
              <w:jc w:val="center"/>
              <w:rPr>
                <w:sz w:val="18"/>
              </w:rPr>
            </w:pPr>
            <w:r w:rsidRPr="002C3252">
              <w:rPr>
                <w:sz w:val="18"/>
              </w:rPr>
              <w:t>N/A</w:t>
            </w:r>
          </w:p>
        </w:tc>
        <w:tc>
          <w:tcPr>
            <w:tcW w:w="1158" w:type="dxa"/>
          </w:tcPr>
          <w:p w14:paraId="760F4AF3" w14:textId="77777777" w:rsidR="00CC7A35" w:rsidRPr="002C3252" w:rsidRDefault="00CC7A35" w:rsidP="000F6561">
            <w:pPr>
              <w:pStyle w:val="Tabletext"/>
              <w:jc w:val="center"/>
              <w:rPr>
                <w:sz w:val="18"/>
              </w:rPr>
            </w:pPr>
            <w:r w:rsidRPr="002C3252">
              <w:rPr>
                <w:sz w:val="18"/>
              </w:rPr>
              <w:t>N/A</w:t>
            </w:r>
          </w:p>
        </w:tc>
        <w:tc>
          <w:tcPr>
            <w:tcW w:w="1121" w:type="dxa"/>
          </w:tcPr>
          <w:p w14:paraId="43BB3AA6" w14:textId="77777777" w:rsidR="00CC7A35" w:rsidRPr="002C3252" w:rsidRDefault="00CC7A35" w:rsidP="000F6561">
            <w:pPr>
              <w:pStyle w:val="Tabletext"/>
              <w:jc w:val="center"/>
              <w:rPr>
                <w:sz w:val="18"/>
              </w:rPr>
            </w:pPr>
            <w:r w:rsidRPr="002C3252">
              <w:rPr>
                <w:sz w:val="18"/>
              </w:rPr>
              <w:t>N/A</w:t>
            </w:r>
          </w:p>
        </w:tc>
      </w:tr>
      <w:tr w:rsidR="00CC7A35" w:rsidRPr="002C3252" w14:paraId="44691105" w14:textId="77777777" w:rsidTr="000F6561">
        <w:trPr>
          <w:jc w:val="center"/>
        </w:trPr>
        <w:tc>
          <w:tcPr>
            <w:tcW w:w="2409" w:type="dxa"/>
          </w:tcPr>
          <w:p w14:paraId="3CABD657"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121" w:type="dxa"/>
          </w:tcPr>
          <w:p w14:paraId="274AABA3" w14:textId="77777777" w:rsidR="00CC7A35" w:rsidRPr="002C3252" w:rsidRDefault="00CC7A35" w:rsidP="000F6561">
            <w:pPr>
              <w:pStyle w:val="Tabletext"/>
              <w:jc w:val="center"/>
              <w:rPr>
                <w:sz w:val="18"/>
              </w:rPr>
            </w:pPr>
            <w:r w:rsidRPr="002C3252">
              <w:rPr>
                <w:sz w:val="18"/>
              </w:rPr>
              <w:t>degrees</w:t>
            </w:r>
          </w:p>
        </w:tc>
        <w:tc>
          <w:tcPr>
            <w:tcW w:w="1261" w:type="dxa"/>
          </w:tcPr>
          <w:p w14:paraId="76A75DF5" w14:textId="77777777" w:rsidR="00CC7A35" w:rsidRPr="002C3252" w:rsidRDefault="00CC7A35" w:rsidP="000F6561">
            <w:pPr>
              <w:pStyle w:val="Tabletext"/>
              <w:jc w:val="center"/>
              <w:rPr>
                <w:sz w:val="18"/>
              </w:rPr>
            </w:pPr>
            <w:r w:rsidRPr="002C3252">
              <w:rPr>
                <w:sz w:val="18"/>
              </w:rPr>
              <w:t>N/A (Tracking)</w:t>
            </w:r>
          </w:p>
        </w:tc>
        <w:tc>
          <w:tcPr>
            <w:tcW w:w="1261" w:type="dxa"/>
          </w:tcPr>
          <w:p w14:paraId="0DCC86BA" w14:textId="77777777" w:rsidR="00CC7A35" w:rsidRPr="002C3252" w:rsidRDefault="00CC7A35" w:rsidP="000F6561">
            <w:pPr>
              <w:pStyle w:val="Tabletext"/>
              <w:jc w:val="center"/>
              <w:rPr>
                <w:sz w:val="18"/>
              </w:rPr>
            </w:pPr>
            <w:r w:rsidRPr="002C3252">
              <w:rPr>
                <w:sz w:val="18"/>
              </w:rPr>
              <w:t>N/A (Tracking)</w:t>
            </w:r>
          </w:p>
        </w:tc>
        <w:tc>
          <w:tcPr>
            <w:tcW w:w="1260" w:type="dxa"/>
          </w:tcPr>
          <w:p w14:paraId="7A5957D2" w14:textId="77777777" w:rsidR="00CC7A35" w:rsidRPr="002C3252" w:rsidRDefault="00CC7A35" w:rsidP="000F6561">
            <w:pPr>
              <w:pStyle w:val="Tabletext"/>
              <w:jc w:val="center"/>
              <w:rPr>
                <w:sz w:val="18"/>
              </w:rPr>
            </w:pPr>
            <w:r w:rsidRPr="002C3252">
              <w:rPr>
                <w:sz w:val="18"/>
              </w:rPr>
              <w:t>N/A (Tracking)</w:t>
            </w:r>
          </w:p>
        </w:tc>
        <w:tc>
          <w:tcPr>
            <w:tcW w:w="1261" w:type="dxa"/>
          </w:tcPr>
          <w:p w14:paraId="508B13B7" w14:textId="77777777" w:rsidR="00CC7A35" w:rsidRPr="002C3252" w:rsidRDefault="00CC7A35" w:rsidP="000F6561">
            <w:pPr>
              <w:pStyle w:val="Tabletext"/>
              <w:jc w:val="center"/>
              <w:rPr>
                <w:sz w:val="18"/>
              </w:rPr>
            </w:pPr>
            <w:r w:rsidRPr="002C3252">
              <w:rPr>
                <w:sz w:val="18"/>
              </w:rPr>
              <w:t>N/A (Tracking)</w:t>
            </w:r>
          </w:p>
        </w:tc>
        <w:tc>
          <w:tcPr>
            <w:tcW w:w="1261" w:type="dxa"/>
          </w:tcPr>
          <w:p w14:paraId="02803A36" w14:textId="77777777" w:rsidR="00CC7A35" w:rsidRPr="002C3252" w:rsidRDefault="00CC7A35" w:rsidP="000F6561">
            <w:pPr>
              <w:pStyle w:val="Tabletext"/>
              <w:jc w:val="center"/>
              <w:rPr>
                <w:sz w:val="18"/>
              </w:rPr>
            </w:pPr>
            <w:r w:rsidRPr="002C3252">
              <w:rPr>
                <w:sz w:val="18"/>
              </w:rPr>
              <w:t>N/A (Tracking)</w:t>
            </w:r>
          </w:p>
        </w:tc>
        <w:tc>
          <w:tcPr>
            <w:tcW w:w="1121" w:type="dxa"/>
          </w:tcPr>
          <w:p w14:paraId="0C45DE38" w14:textId="77777777" w:rsidR="00CC7A35" w:rsidRPr="002C3252" w:rsidRDefault="00CC7A35" w:rsidP="000F6561">
            <w:pPr>
              <w:pStyle w:val="Tabletext"/>
              <w:jc w:val="center"/>
              <w:rPr>
                <w:sz w:val="18"/>
              </w:rPr>
            </w:pPr>
            <w:r w:rsidRPr="002C3252">
              <w:rPr>
                <w:sz w:val="18"/>
              </w:rPr>
              <w:t>N/A</w:t>
            </w:r>
          </w:p>
        </w:tc>
        <w:tc>
          <w:tcPr>
            <w:tcW w:w="1225" w:type="dxa"/>
          </w:tcPr>
          <w:p w14:paraId="6F6AD173" w14:textId="77777777" w:rsidR="00CC7A35" w:rsidRPr="002C3252" w:rsidRDefault="00CC7A35" w:rsidP="000F6561">
            <w:pPr>
              <w:pStyle w:val="Tabletext"/>
              <w:jc w:val="center"/>
              <w:rPr>
                <w:sz w:val="18"/>
              </w:rPr>
            </w:pPr>
            <w:r w:rsidRPr="002C3252">
              <w:rPr>
                <w:sz w:val="18"/>
              </w:rPr>
              <w:t>Fixed</w:t>
            </w:r>
          </w:p>
        </w:tc>
        <w:tc>
          <w:tcPr>
            <w:tcW w:w="1158" w:type="dxa"/>
          </w:tcPr>
          <w:p w14:paraId="6FF22812" w14:textId="77777777" w:rsidR="00CC7A35" w:rsidRPr="002C3252" w:rsidRDefault="00CC7A35" w:rsidP="000F6561">
            <w:pPr>
              <w:pStyle w:val="Tabletext"/>
              <w:jc w:val="center"/>
              <w:rPr>
                <w:sz w:val="18"/>
              </w:rPr>
            </w:pPr>
            <w:r w:rsidRPr="002C3252">
              <w:rPr>
                <w:sz w:val="18"/>
              </w:rPr>
              <w:t xml:space="preserve">Fixed in elevation </w:t>
            </w:r>
            <w:r w:rsidRPr="002C3252">
              <w:rPr>
                <w:sz w:val="18"/>
              </w:rPr>
              <w:br/>
              <w:t>(–20 to –70)</w:t>
            </w:r>
          </w:p>
        </w:tc>
        <w:tc>
          <w:tcPr>
            <w:tcW w:w="1121" w:type="dxa"/>
          </w:tcPr>
          <w:p w14:paraId="37F81C79" w14:textId="77777777" w:rsidR="00CC7A35" w:rsidRPr="002C3252" w:rsidRDefault="00CC7A35" w:rsidP="000F6561">
            <w:pPr>
              <w:pStyle w:val="Tabletext"/>
              <w:jc w:val="center"/>
              <w:rPr>
                <w:sz w:val="18"/>
              </w:rPr>
            </w:pPr>
            <w:r w:rsidRPr="002C3252">
              <w:rPr>
                <w:sz w:val="18"/>
              </w:rPr>
              <w:t>N/A</w:t>
            </w:r>
          </w:p>
        </w:tc>
      </w:tr>
      <w:tr w:rsidR="00CC7A35" w:rsidRPr="002C3252" w14:paraId="1DEDEE64" w14:textId="77777777" w:rsidTr="000F6561">
        <w:trPr>
          <w:jc w:val="center"/>
        </w:trPr>
        <w:tc>
          <w:tcPr>
            <w:tcW w:w="2409" w:type="dxa"/>
          </w:tcPr>
          <w:p w14:paraId="0DBEB61A"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121" w:type="dxa"/>
          </w:tcPr>
          <w:p w14:paraId="685CA948" w14:textId="77777777" w:rsidR="00CC7A35" w:rsidRPr="002C3252" w:rsidRDefault="00CC7A35" w:rsidP="000F6561">
            <w:pPr>
              <w:pStyle w:val="Tabletext"/>
              <w:jc w:val="center"/>
              <w:rPr>
                <w:sz w:val="18"/>
              </w:rPr>
            </w:pPr>
            <w:r w:rsidRPr="002C3252">
              <w:rPr>
                <w:sz w:val="18"/>
              </w:rPr>
              <w:t>dB</w:t>
            </w:r>
          </w:p>
        </w:tc>
        <w:tc>
          <w:tcPr>
            <w:tcW w:w="1261" w:type="dxa"/>
          </w:tcPr>
          <w:p w14:paraId="45D724F2" w14:textId="77777777" w:rsidR="00CC7A35" w:rsidRPr="002C3252" w:rsidRDefault="00CC7A35" w:rsidP="000F6561">
            <w:pPr>
              <w:pStyle w:val="Tabletext"/>
              <w:jc w:val="center"/>
              <w:rPr>
                <w:sz w:val="18"/>
              </w:rPr>
            </w:pPr>
            <w:r w:rsidRPr="002C3252">
              <w:rPr>
                <w:sz w:val="18"/>
              </w:rPr>
              <w:t>–20</w:t>
            </w:r>
          </w:p>
        </w:tc>
        <w:tc>
          <w:tcPr>
            <w:tcW w:w="1261" w:type="dxa"/>
          </w:tcPr>
          <w:p w14:paraId="69B12011" w14:textId="77777777" w:rsidR="00CC7A35" w:rsidRPr="002C3252" w:rsidRDefault="00CC7A35" w:rsidP="000F6561">
            <w:pPr>
              <w:pStyle w:val="Tabletext"/>
              <w:jc w:val="center"/>
              <w:rPr>
                <w:sz w:val="18"/>
              </w:rPr>
            </w:pPr>
            <w:r w:rsidRPr="002C3252">
              <w:rPr>
                <w:sz w:val="18"/>
              </w:rPr>
              <w:t>–20</w:t>
            </w:r>
          </w:p>
        </w:tc>
        <w:tc>
          <w:tcPr>
            <w:tcW w:w="1260" w:type="dxa"/>
          </w:tcPr>
          <w:p w14:paraId="4B28294E" w14:textId="77777777" w:rsidR="00CC7A35" w:rsidRPr="002C3252" w:rsidRDefault="00CC7A35" w:rsidP="000F6561">
            <w:pPr>
              <w:pStyle w:val="Tabletext"/>
              <w:jc w:val="center"/>
              <w:rPr>
                <w:sz w:val="18"/>
              </w:rPr>
            </w:pPr>
            <w:r w:rsidRPr="002C3252">
              <w:rPr>
                <w:sz w:val="18"/>
              </w:rPr>
              <w:t>–20</w:t>
            </w:r>
          </w:p>
        </w:tc>
        <w:tc>
          <w:tcPr>
            <w:tcW w:w="1261" w:type="dxa"/>
          </w:tcPr>
          <w:p w14:paraId="5EC57C36" w14:textId="77777777" w:rsidR="00CC7A35" w:rsidRPr="002C3252" w:rsidRDefault="00CC7A35" w:rsidP="000F6561">
            <w:pPr>
              <w:pStyle w:val="Tabletext"/>
              <w:jc w:val="center"/>
              <w:rPr>
                <w:sz w:val="18"/>
              </w:rPr>
            </w:pPr>
            <w:r w:rsidRPr="002C3252">
              <w:rPr>
                <w:sz w:val="18"/>
              </w:rPr>
              <w:t>–22</w:t>
            </w:r>
          </w:p>
        </w:tc>
        <w:tc>
          <w:tcPr>
            <w:tcW w:w="1261" w:type="dxa"/>
          </w:tcPr>
          <w:p w14:paraId="593B0C84" w14:textId="77777777" w:rsidR="00CC7A35" w:rsidRPr="002C3252" w:rsidRDefault="00CC7A35" w:rsidP="000F6561">
            <w:pPr>
              <w:pStyle w:val="Tabletext"/>
              <w:jc w:val="center"/>
              <w:rPr>
                <w:sz w:val="18"/>
              </w:rPr>
            </w:pPr>
            <w:r w:rsidRPr="002C3252">
              <w:rPr>
                <w:sz w:val="18"/>
              </w:rPr>
              <w:t>–22</w:t>
            </w:r>
          </w:p>
        </w:tc>
        <w:tc>
          <w:tcPr>
            <w:tcW w:w="1121" w:type="dxa"/>
          </w:tcPr>
          <w:p w14:paraId="495C092E" w14:textId="77777777" w:rsidR="00CC7A35" w:rsidRPr="002C3252" w:rsidRDefault="00CC7A35" w:rsidP="000F6561">
            <w:pPr>
              <w:pStyle w:val="Tabletext"/>
              <w:jc w:val="center"/>
              <w:rPr>
                <w:sz w:val="18"/>
              </w:rPr>
            </w:pPr>
            <w:r w:rsidRPr="002C3252">
              <w:rPr>
                <w:sz w:val="18"/>
              </w:rPr>
              <w:t>–20</w:t>
            </w:r>
          </w:p>
        </w:tc>
        <w:tc>
          <w:tcPr>
            <w:tcW w:w="1225" w:type="dxa"/>
          </w:tcPr>
          <w:p w14:paraId="6AD912C2" w14:textId="77777777" w:rsidR="00CC7A35" w:rsidRPr="002C3252" w:rsidRDefault="00CC7A35" w:rsidP="000F6561">
            <w:pPr>
              <w:pStyle w:val="Tabletext"/>
              <w:jc w:val="center"/>
              <w:rPr>
                <w:sz w:val="18"/>
              </w:rPr>
            </w:pPr>
            <w:r w:rsidRPr="002C3252">
              <w:rPr>
                <w:sz w:val="18"/>
              </w:rPr>
              <w:t>–25</w:t>
            </w:r>
          </w:p>
        </w:tc>
        <w:tc>
          <w:tcPr>
            <w:tcW w:w="1158" w:type="dxa"/>
          </w:tcPr>
          <w:p w14:paraId="24B18FA5" w14:textId="77777777" w:rsidR="00CC7A35" w:rsidRPr="002C3252" w:rsidRDefault="00CC7A35" w:rsidP="000F6561">
            <w:pPr>
              <w:pStyle w:val="Tabletext"/>
              <w:jc w:val="center"/>
              <w:rPr>
                <w:sz w:val="18"/>
              </w:rPr>
            </w:pPr>
            <w:r w:rsidRPr="002C3252">
              <w:rPr>
                <w:sz w:val="18"/>
              </w:rPr>
              <w:t>–22</w:t>
            </w:r>
          </w:p>
        </w:tc>
        <w:tc>
          <w:tcPr>
            <w:tcW w:w="1121" w:type="dxa"/>
          </w:tcPr>
          <w:p w14:paraId="4AE06776" w14:textId="77777777" w:rsidR="00CC7A35" w:rsidRPr="002C3252" w:rsidRDefault="00CC7A35" w:rsidP="000F6561">
            <w:pPr>
              <w:pStyle w:val="Tabletext"/>
              <w:jc w:val="center"/>
              <w:rPr>
                <w:sz w:val="18"/>
              </w:rPr>
            </w:pPr>
            <w:r w:rsidRPr="002C3252">
              <w:rPr>
                <w:sz w:val="18"/>
              </w:rPr>
              <w:t>–25</w:t>
            </w:r>
          </w:p>
        </w:tc>
      </w:tr>
      <w:tr w:rsidR="00CC7A35" w:rsidRPr="002C3252" w14:paraId="20F0EA5C" w14:textId="77777777" w:rsidTr="000F6561">
        <w:trPr>
          <w:jc w:val="center"/>
        </w:trPr>
        <w:tc>
          <w:tcPr>
            <w:tcW w:w="2409" w:type="dxa"/>
          </w:tcPr>
          <w:p w14:paraId="4BDF219C" w14:textId="77777777" w:rsidR="00CC7A35" w:rsidRPr="002C3252" w:rsidRDefault="00CC7A35" w:rsidP="000F6561">
            <w:pPr>
              <w:pStyle w:val="Tabletext"/>
              <w:rPr>
                <w:sz w:val="18"/>
              </w:rPr>
            </w:pPr>
            <w:r w:rsidRPr="002C3252">
              <w:rPr>
                <w:sz w:val="18"/>
              </w:rPr>
              <w:t xml:space="preserve">Antenna height </w:t>
            </w:r>
          </w:p>
        </w:tc>
        <w:tc>
          <w:tcPr>
            <w:tcW w:w="1121" w:type="dxa"/>
          </w:tcPr>
          <w:p w14:paraId="4A1928C0" w14:textId="77777777" w:rsidR="00CC7A35" w:rsidRPr="002C3252" w:rsidRDefault="00CC7A35" w:rsidP="000F6561">
            <w:pPr>
              <w:pStyle w:val="Tabletext"/>
              <w:jc w:val="center"/>
              <w:rPr>
                <w:sz w:val="18"/>
              </w:rPr>
            </w:pPr>
            <w:r w:rsidRPr="002C3252">
              <w:rPr>
                <w:sz w:val="18"/>
              </w:rPr>
              <w:t>m</w:t>
            </w:r>
          </w:p>
        </w:tc>
        <w:tc>
          <w:tcPr>
            <w:tcW w:w="1261" w:type="dxa"/>
          </w:tcPr>
          <w:p w14:paraId="423D27BD" w14:textId="77777777" w:rsidR="00CC7A35" w:rsidRPr="002C3252" w:rsidRDefault="00CC7A35" w:rsidP="000F6561">
            <w:pPr>
              <w:pStyle w:val="Tabletext"/>
              <w:jc w:val="center"/>
              <w:rPr>
                <w:sz w:val="18"/>
              </w:rPr>
            </w:pPr>
            <w:r w:rsidRPr="002C3252">
              <w:rPr>
                <w:sz w:val="18"/>
              </w:rPr>
              <w:t>20</w:t>
            </w:r>
          </w:p>
        </w:tc>
        <w:tc>
          <w:tcPr>
            <w:tcW w:w="1261" w:type="dxa"/>
          </w:tcPr>
          <w:p w14:paraId="3F2A5D45" w14:textId="77777777" w:rsidR="00CC7A35" w:rsidRPr="002C3252" w:rsidRDefault="00CC7A35" w:rsidP="000F6561">
            <w:pPr>
              <w:pStyle w:val="Tabletext"/>
              <w:jc w:val="center"/>
              <w:rPr>
                <w:sz w:val="18"/>
              </w:rPr>
            </w:pPr>
            <w:r w:rsidRPr="002C3252">
              <w:rPr>
                <w:sz w:val="18"/>
              </w:rPr>
              <w:t>20</w:t>
            </w:r>
          </w:p>
        </w:tc>
        <w:tc>
          <w:tcPr>
            <w:tcW w:w="1260" w:type="dxa"/>
          </w:tcPr>
          <w:p w14:paraId="5748F136" w14:textId="77777777" w:rsidR="00CC7A35" w:rsidRPr="002C3252" w:rsidRDefault="00CC7A35" w:rsidP="000F6561">
            <w:pPr>
              <w:pStyle w:val="Tabletext"/>
              <w:jc w:val="center"/>
              <w:rPr>
                <w:sz w:val="18"/>
              </w:rPr>
            </w:pPr>
            <w:r w:rsidRPr="002C3252">
              <w:rPr>
                <w:sz w:val="18"/>
              </w:rPr>
              <w:t>8-20</w:t>
            </w:r>
          </w:p>
        </w:tc>
        <w:tc>
          <w:tcPr>
            <w:tcW w:w="1261" w:type="dxa"/>
          </w:tcPr>
          <w:p w14:paraId="245A99F5" w14:textId="77777777" w:rsidR="00CC7A35" w:rsidRPr="002C3252" w:rsidRDefault="00CC7A35" w:rsidP="000F6561">
            <w:pPr>
              <w:pStyle w:val="Tabletext"/>
              <w:jc w:val="center"/>
              <w:rPr>
                <w:sz w:val="18"/>
              </w:rPr>
            </w:pPr>
            <w:r w:rsidRPr="002C3252">
              <w:rPr>
                <w:sz w:val="18"/>
              </w:rPr>
              <w:t>20</w:t>
            </w:r>
          </w:p>
        </w:tc>
        <w:tc>
          <w:tcPr>
            <w:tcW w:w="1261" w:type="dxa"/>
          </w:tcPr>
          <w:p w14:paraId="42D110B7" w14:textId="77777777" w:rsidR="00CC7A35" w:rsidRPr="002C3252" w:rsidRDefault="00CC7A35" w:rsidP="000F6561">
            <w:pPr>
              <w:pStyle w:val="Tabletext"/>
              <w:jc w:val="center"/>
              <w:rPr>
                <w:sz w:val="18"/>
              </w:rPr>
            </w:pPr>
            <w:r w:rsidRPr="002C3252">
              <w:rPr>
                <w:sz w:val="18"/>
              </w:rPr>
              <w:t>20</w:t>
            </w:r>
          </w:p>
        </w:tc>
        <w:tc>
          <w:tcPr>
            <w:tcW w:w="1121" w:type="dxa"/>
          </w:tcPr>
          <w:p w14:paraId="697B059C" w14:textId="77777777" w:rsidR="00CC7A35" w:rsidRPr="002C3252" w:rsidRDefault="00CC7A35" w:rsidP="000F6561">
            <w:pPr>
              <w:pStyle w:val="Tabletext"/>
              <w:jc w:val="center"/>
              <w:rPr>
                <w:sz w:val="18"/>
              </w:rPr>
            </w:pPr>
            <w:r w:rsidRPr="002C3252">
              <w:rPr>
                <w:sz w:val="18"/>
              </w:rPr>
              <w:t>40</w:t>
            </w:r>
          </w:p>
        </w:tc>
        <w:tc>
          <w:tcPr>
            <w:tcW w:w="1225" w:type="dxa"/>
          </w:tcPr>
          <w:p w14:paraId="2F93164D" w14:textId="77777777" w:rsidR="00CC7A35" w:rsidRPr="002C3252" w:rsidRDefault="00CC7A35" w:rsidP="000F6561">
            <w:pPr>
              <w:pStyle w:val="Tabletext"/>
              <w:jc w:val="center"/>
              <w:rPr>
                <w:sz w:val="18"/>
              </w:rPr>
            </w:pPr>
            <w:r w:rsidRPr="002C3252">
              <w:rPr>
                <w:sz w:val="18"/>
              </w:rPr>
              <w:t>40</w:t>
            </w:r>
          </w:p>
        </w:tc>
        <w:tc>
          <w:tcPr>
            <w:tcW w:w="1158" w:type="dxa"/>
          </w:tcPr>
          <w:p w14:paraId="38CB5FA4" w14:textId="77777777" w:rsidR="00CC7A35" w:rsidRPr="002C3252" w:rsidRDefault="00CC7A35" w:rsidP="000F6561">
            <w:pPr>
              <w:pStyle w:val="Tabletext"/>
              <w:jc w:val="center"/>
              <w:rPr>
                <w:sz w:val="18"/>
              </w:rPr>
            </w:pPr>
            <w:r w:rsidRPr="002C3252">
              <w:rPr>
                <w:sz w:val="18"/>
              </w:rPr>
              <w:t>To 8 000</w:t>
            </w:r>
          </w:p>
        </w:tc>
        <w:tc>
          <w:tcPr>
            <w:tcW w:w="1121" w:type="dxa"/>
          </w:tcPr>
          <w:p w14:paraId="6D20DDFB" w14:textId="77777777" w:rsidR="00CC7A35" w:rsidRPr="002C3252" w:rsidRDefault="00CC7A35" w:rsidP="000F6561">
            <w:pPr>
              <w:pStyle w:val="Tabletext"/>
              <w:jc w:val="center"/>
              <w:rPr>
                <w:sz w:val="18"/>
              </w:rPr>
            </w:pPr>
            <w:r w:rsidRPr="002C3252">
              <w:rPr>
                <w:sz w:val="18"/>
              </w:rPr>
              <w:t>9 000</w:t>
            </w:r>
          </w:p>
        </w:tc>
      </w:tr>
      <w:tr w:rsidR="00CC7A35" w:rsidRPr="002C3252" w14:paraId="46FE5A12" w14:textId="77777777" w:rsidTr="000F6561">
        <w:trPr>
          <w:jc w:val="center"/>
        </w:trPr>
        <w:tc>
          <w:tcPr>
            <w:tcW w:w="2409" w:type="dxa"/>
          </w:tcPr>
          <w:p w14:paraId="555B8EC8" w14:textId="77777777" w:rsidR="00CC7A35" w:rsidRPr="002C3252" w:rsidRDefault="00CC7A35" w:rsidP="000F6561">
            <w:pPr>
              <w:pStyle w:val="Tabletext"/>
              <w:rPr>
                <w:sz w:val="18"/>
              </w:rPr>
            </w:pPr>
            <w:r w:rsidRPr="002C3252">
              <w:rPr>
                <w:sz w:val="18"/>
              </w:rPr>
              <w:t>Receiver IF 3 dB bandwidth</w:t>
            </w:r>
          </w:p>
        </w:tc>
        <w:tc>
          <w:tcPr>
            <w:tcW w:w="1121" w:type="dxa"/>
          </w:tcPr>
          <w:p w14:paraId="348173CF" w14:textId="77777777" w:rsidR="00CC7A35" w:rsidRPr="002C3252" w:rsidRDefault="00CC7A35" w:rsidP="000F6561">
            <w:pPr>
              <w:pStyle w:val="Tabletext"/>
              <w:jc w:val="center"/>
              <w:rPr>
                <w:sz w:val="18"/>
              </w:rPr>
            </w:pPr>
            <w:r w:rsidRPr="002C3252">
              <w:rPr>
                <w:sz w:val="18"/>
              </w:rPr>
              <w:t>MHz</w:t>
            </w:r>
          </w:p>
        </w:tc>
        <w:tc>
          <w:tcPr>
            <w:tcW w:w="1261" w:type="dxa"/>
          </w:tcPr>
          <w:p w14:paraId="6544AE47" w14:textId="77777777" w:rsidR="00CC7A35" w:rsidRPr="002C3252" w:rsidRDefault="00CC7A35" w:rsidP="000F6561">
            <w:pPr>
              <w:pStyle w:val="Tabletext"/>
              <w:jc w:val="center"/>
              <w:rPr>
                <w:sz w:val="18"/>
              </w:rPr>
            </w:pPr>
            <w:r w:rsidRPr="002C3252">
              <w:rPr>
                <w:sz w:val="18"/>
              </w:rPr>
              <w:t>1</w:t>
            </w:r>
          </w:p>
        </w:tc>
        <w:tc>
          <w:tcPr>
            <w:tcW w:w="1261" w:type="dxa"/>
          </w:tcPr>
          <w:p w14:paraId="16DED115" w14:textId="77777777" w:rsidR="00CC7A35" w:rsidRPr="002C3252" w:rsidRDefault="00CC7A35" w:rsidP="000F6561">
            <w:pPr>
              <w:pStyle w:val="Tabletext"/>
              <w:jc w:val="center"/>
              <w:rPr>
                <w:sz w:val="18"/>
              </w:rPr>
            </w:pPr>
            <w:r w:rsidRPr="002C3252">
              <w:rPr>
                <w:sz w:val="18"/>
              </w:rPr>
              <w:t>4.8, 2.4, 0.25</w:t>
            </w:r>
          </w:p>
        </w:tc>
        <w:tc>
          <w:tcPr>
            <w:tcW w:w="1260" w:type="dxa"/>
          </w:tcPr>
          <w:p w14:paraId="7D07CCB2" w14:textId="77777777" w:rsidR="00CC7A35" w:rsidRPr="002C3252" w:rsidRDefault="00CC7A35" w:rsidP="000F6561">
            <w:pPr>
              <w:pStyle w:val="Tabletext"/>
              <w:jc w:val="center"/>
              <w:rPr>
                <w:sz w:val="18"/>
              </w:rPr>
            </w:pPr>
            <w:r w:rsidRPr="002C3252">
              <w:rPr>
                <w:sz w:val="18"/>
              </w:rPr>
              <w:t>4, 2, 1</w:t>
            </w:r>
          </w:p>
        </w:tc>
        <w:tc>
          <w:tcPr>
            <w:tcW w:w="1261" w:type="dxa"/>
          </w:tcPr>
          <w:p w14:paraId="2F44C01A" w14:textId="77777777" w:rsidR="00CC7A35" w:rsidRPr="002C3252" w:rsidRDefault="00CC7A35" w:rsidP="000F6561">
            <w:pPr>
              <w:pStyle w:val="Tabletext"/>
              <w:jc w:val="center"/>
              <w:rPr>
                <w:sz w:val="18"/>
              </w:rPr>
            </w:pPr>
            <w:r w:rsidRPr="002C3252">
              <w:rPr>
                <w:sz w:val="18"/>
              </w:rPr>
              <w:t>2-8</w:t>
            </w:r>
          </w:p>
        </w:tc>
        <w:tc>
          <w:tcPr>
            <w:tcW w:w="1261" w:type="dxa"/>
          </w:tcPr>
          <w:p w14:paraId="7B8A6D99" w14:textId="77777777" w:rsidR="00CC7A35" w:rsidRPr="002C3252" w:rsidRDefault="00CC7A35" w:rsidP="000F6561">
            <w:pPr>
              <w:pStyle w:val="Tabletext"/>
              <w:jc w:val="center"/>
              <w:rPr>
                <w:sz w:val="18"/>
              </w:rPr>
            </w:pPr>
            <w:r w:rsidRPr="002C3252">
              <w:rPr>
                <w:sz w:val="18"/>
              </w:rPr>
              <w:t>8</w:t>
            </w:r>
          </w:p>
        </w:tc>
        <w:tc>
          <w:tcPr>
            <w:tcW w:w="1121" w:type="dxa"/>
          </w:tcPr>
          <w:p w14:paraId="089B83B7" w14:textId="77777777" w:rsidR="00CC7A35" w:rsidRPr="002C3252" w:rsidRDefault="00CC7A35" w:rsidP="000F6561">
            <w:pPr>
              <w:pStyle w:val="Tabletext"/>
              <w:jc w:val="center"/>
              <w:rPr>
                <w:sz w:val="18"/>
              </w:rPr>
            </w:pPr>
            <w:r w:rsidRPr="002C3252">
              <w:rPr>
                <w:sz w:val="18"/>
              </w:rPr>
              <w:t>1.5</w:t>
            </w:r>
          </w:p>
        </w:tc>
        <w:tc>
          <w:tcPr>
            <w:tcW w:w="1225" w:type="dxa"/>
          </w:tcPr>
          <w:p w14:paraId="5118C425" w14:textId="77777777" w:rsidR="00CC7A35" w:rsidRPr="002C3252" w:rsidRDefault="00CC7A35" w:rsidP="000F6561">
            <w:pPr>
              <w:pStyle w:val="Tabletext"/>
              <w:jc w:val="center"/>
              <w:rPr>
                <w:sz w:val="18"/>
              </w:rPr>
            </w:pPr>
            <w:r w:rsidRPr="002C3252">
              <w:rPr>
                <w:sz w:val="18"/>
              </w:rPr>
              <w:t>1.2, 10</w:t>
            </w:r>
          </w:p>
        </w:tc>
        <w:tc>
          <w:tcPr>
            <w:tcW w:w="1158" w:type="dxa"/>
          </w:tcPr>
          <w:p w14:paraId="3E298FEA" w14:textId="77777777" w:rsidR="00CC7A35" w:rsidRPr="002C3252" w:rsidRDefault="00CC7A35" w:rsidP="000F6561">
            <w:pPr>
              <w:pStyle w:val="Tabletext"/>
              <w:jc w:val="center"/>
              <w:rPr>
                <w:sz w:val="18"/>
              </w:rPr>
            </w:pPr>
            <w:r w:rsidRPr="002C3252">
              <w:rPr>
                <w:sz w:val="18"/>
              </w:rPr>
              <w:t>90, 147</w:t>
            </w:r>
          </w:p>
        </w:tc>
        <w:tc>
          <w:tcPr>
            <w:tcW w:w="1121" w:type="dxa"/>
          </w:tcPr>
          <w:p w14:paraId="5B82E0FE" w14:textId="77777777" w:rsidR="00CC7A35" w:rsidRPr="002C3252" w:rsidRDefault="00CC7A35" w:rsidP="000F6561">
            <w:pPr>
              <w:pStyle w:val="Tabletext"/>
              <w:jc w:val="center"/>
              <w:rPr>
                <w:sz w:val="18"/>
              </w:rPr>
            </w:pPr>
            <w:r w:rsidRPr="002C3252">
              <w:rPr>
                <w:sz w:val="18"/>
              </w:rPr>
              <w:t>1</w:t>
            </w:r>
          </w:p>
        </w:tc>
      </w:tr>
      <w:tr w:rsidR="00CC7A35" w:rsidRPr="002C3252" w14:paraId="33966195" w14:textId="77777777" w:rsidTr="000F6561">
        <w:trPr>
          <w:jc w:val="center"/>
        </w:trPr>
        <w:tc>
          <w:tcPr>
            <w:tcW w:w="2409" w:type="dxa"/>
          </w:tcPr>
          <w:p w14:paraId="26D250AA" w14:textId="77777777" w:rsidR="00CC7A35" w:rsidRPr="002C3252" w:rsidRDefault="00CC7A35" w:rsidP="000F6561">
            <w:pPr>
              <w:pStyle w:val="Tabletext"/>
              <w:rPr>
                <w:sz w:val="18"/>
              </w:rPr>
            </w:pPr>
            <w:r w:rsidRPr="002C3252">
              <w:rPr>
                <w:sz w:val="18"/>
              </w:rPr>
              <w:t xml:space="preserve">Receiver noise figure </w:t>
            </w:r>
          </w:p>
        </w:tc>
        <w:tc>
          <w:tcPr>
            <w:tcW w:w="1121" w:type="dxa"/>
          </w:tcPr>
          <w:p w14:paraId="6D6D415A" w14:textId="77777777" w:rsidR="00CC7A35" w:rsidRPr="002C3252" w:rsidRDefault="00CC7A35" w:rsidP="000F6561">
            <w:pPr>
              <w:pStyle w:val="Tabletext"/>
              <w:jc w:val="center"/>
              <w:rPr>
                <w:sz w:val="18"/>
              </w:rPr>
            </w:pPr>
            <w:r w:rsidRPr="002C3252">
              <w:rPr>
                <w:sz w:val="18"/>
              </w:rPr>
              <w:t>dB</w:t>
            </w:r>
          </w:p>
        </w:tc>
        <w:tc>
          <w:tcPr>
            <w:tcW w:w="1261" w:type="dxa"/>
          </w:tcPr>
          <w:p w14:paraId="1371115C" w14:textId="77777777" w:rsidR="00CC7A35" w:rsidRPr="002C3252" w:rsidRDefault="00CC7A35" w:rsidP="000F6561">
            <w:pPr>
              <w:pStyle w:val="Tabletext"/>
              <w:jc w:val="center"/>
              <w:rPr>
                <w:sz w:val="18"/>
              </w:rPr>
            </w:pPr>
            <w:r w:rsidRPr="002C3252">
              <w:rPr>
                <w:sz w:val="18"/>
              </w:rPr>
              <w:t>6</w:t>
            </w:r>
          </w:p>
        </w:tc>
        <w:tc>
          <w:tcPr>
            <w:tcW w:w="1261" w:type="dxa"/>
          </w:tcPr>
          <w:p w14:paraId="73B3AD0B" w14:textId="77777777" w:rsidR="00CC7A35" w:rsidRPr="002C3252" w:rsidRDefault="00CC7A35" w:rsidP="000F6561">
            <w:pPr>
              <w:pStyle w:val="Tabletext"/>
              <w:jc w:val="center"/>
              <w:rPr>
                <w:sz w:val="18"/>
              </w:rPr>
            </w:pPr>
            <w:r w:rsidRPr="002C3252">
              <w:rPr>
                <w:sz w:val="18"/>
              </w:rPr>
              <w:t>5</w:t>
            </w:r>
          </w:p>
        </w:tc>
        <w:tc>
          <w:tcPr>
            <w:tcW w:w="1260" w:type="dxa"/>
          </w:tcPr>
          <w:p w14:paraId="4F0268CB" w14:textId="77777777" w:rsidR="00CC7A35" w:rsidRPr="002C3252" w:rsidRDefault="00CC7A35" w:rsidP="000F6561">
            <w:pPr>
              <w:pStyle w:val="Tabletext"/>
              <w:jc w:val="center"/>
              <w:rPr>
                <w:sz w:val="18"/>
              </w:rPr>
            </w:pPr>
            <w:r w:rsidRPr="002C3252">
              <w:rPr>
                <w:sz w:val="18"/>
              </w:rPr>
              <w:t>5</w:t>
            </w:r>
          </w:p>
        </w:tc>
        <w:tc>
          <w:tcPr>
            <w:tcW w:w="1261" w:type="dxa"/>
          </w:tcPr>
          <w:p w14:paraId="2A7B1FDF" w14:textId="77777777" w:rsidR="00CC7A35" w:rsidRPr="002C3252" w:rsidRDefault="00CC7A35" w:rsidP="000F6561">
            <w:pPr>
              <w:pStyle w:val="Tabletext"/>
              <w:jc w:val="center"/>
              <w:rPr>
                <w:sz w:val="18"/>
              </w:rPr>
            </w:pPr>
            <w:r w:rsidRPr="002C3252">
              <w:rPr>
                <w:sz w:val="18"/>
              </w:rPr>
              <w:t>11</w:t>
            </w:r>
          </w:p>
        </w:tc>
        <w:tc>
          <w:tcPr>
            <w:tcW w:w="1261" w:type="dxa"/>
          </w:tcPr>
          <w:p w14:paraId="5082659C" w14:textId="77777777" w:rsidR="00CC7A35" w:rsidRPr="002C3252" w:rsidRDefault="00CC7A35" w:rsidP="000F6561">
            <w:pPr>
              <w:pStyle w:val="Tabletext"/>
              <w:jc w:val="center"/>
              <w:rPr>
                <w:sz w:val="18"/>
              </w:rPr>
            </w:pPr>
            <w:r w:rsidRPr="002C3252">
              <w:rPr>
                <w:sz w:val="18"/>
              </w:rPr>
              <w:t>5</w:t>
            </w:r>
          </w:p>
        </w:tc>
        <w:tc>
          <w:tcPr>
            <w:tcW w:w="1121" w:type="dxa"/>
          </w:tcPr>
          <w:p w14:paraId="3580E2F8" w14:textId="77777777" w:rsidR="00CC7A35" w:rsidRPr="002C3252" w:rsidRDefault="00CC7A35" w:rsidP="000F6561">
            <w:pPr>
              <w:pStyle w:val="Tabletext"/>
              <w:jc w:val="center"/>
              <w:rPr>
                <w:sz w:val="18"/>
              </w:rPr>
            </w:pPr>
            <w:r w:rsidRPr="002C3252">
              <w:rPr>
                <w:sz w:val="18"/>
              </w:rPr>
              <w:t>5</w:t>
            </w:r>
          </w:p>
        </w:tc>
        <w:tc>
          <w:tcPr>
            <w:tcW w:w="1225" w:type="dxa"/>
          </w:tcPr>
          <w:p w14:paraId="2C902102" w14:textId="77777777" w:rsidR="00CC7A35" w:rsidRPr="002C3252" w:rsidRDefault="00CC7A35" w:rsidP="000F6561">
            <w:pPr>
              <w:pStyle w:val="Tabletext"/>
              <w:jc w:val="center"/>
              <w:rPr>
                <w:sz w:val="18"/>
              </w:rPr>
            </w:pPr>
            <w:r w:rsidRPr="002C3252">
              <w:rPr>
                <w:sz w:val="18"/>
              </w:rPr>
              <w:t>10</w:t>
            </w:r>
          </w:p>
        </w:tc>
        <w:tc>
          <w:tcPr>
            <w:tcW w:w="1158" w:type="dxa"/>
          </w:tcPr>
          <w:p w14:paraId="304F0632" w14:textId="77777777" w:rsidR="00CC7A35" w:rsidRPr="002C3252" w:rsidRDefault="00CC7A35" w:rsidP="000F6561">
            <w:pPr>
              <w:pStyle w:val="Tabletext"/>
              <w:jc w:val="center"/>
              <w:rPr>
                <w:sz w:val="18"/>
              </w:rPr>
            </w:pPr>
            <w:r w:rsidRPr="002C3252">
              <w:rPr>
                <w:sz w:val="18"/>
              </w:rPr>
              <w:t>4.9</w:t>
            </w:r>
          </w:p>
        </w:tc>
        <w:tc>
          <w:tcPr>
            <w:tcW w:w="1121" w:type="dxa"/>
          </w:tcPr>
          <w:p w14:paraId="62AD760B" w14:textId="77777777" w:rsidR="00CC7A35" w:rsidRPr="002C3252" w:rsidRDefault="00CC7A35" w:rsidP="000F6561">
            <w:pPr>
              <w:pStyle w:val="Tabletext"/>
              <w:jc w:val="center"/>
              <w:rPr>
                <w:sz w:val="18"/>
              </w:rPr>
            </w:pPr>
            <w:r w:rsidRPr="002C3252">
              <w:rPr>
                <w:sz w:val="18"/>
              </w:rPr>
              <w:t>3.5</w:t>
            </w:r>
          </w:p>
        </w:tc>
      </w:tr>
      <w:tr w:rsidR="00CC7A35" w:rsidRPr="002C3252" w14:paraId="043F5882" w14:textId="77777777" w:rsidTr="000F6561">
        <w:trPr>
          <w:jc w:val="center"/>
        </w:trPr>
        <w:tc>
          <w:tcPr>
            <w:tcW w:w="2409" w:type="dxa"/>
          </w:tcPr>
          <w:p w14:paraId="2B2A65F3"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121" w:type="dxa"/>
          </w:tcPr>
          <w:p w14:paraId="1495E66F" w14:textId="77777777" w:rsidR="00CC7A35" w:rsidRPr="002C3252" w:rsidRDefault="00CC7A35" w:rsidP="000F6561">
            <w:pPr>
              <w:pStyle w:val="Tabletext"/>
              <w:jc w:val="center"/>
              <w:rPr>
                <w:sz w:val="18"/>
              </w:rPr>
            </w:pPr>
            <w:r w:rsidRPr="002C3252">
              <w:rPr>
                <w:sz w:val="18"/>
              </w:rPr>
              <w:t>dBm</w:t>
            </w:r>
          </w:p>
        </w:tc>
        <w:tc>
          <w:tcPr>
            <w:tcW w:w="1261" w:type="dxa"/>
          </w:tcPr>
          <w:p w14:paraId="55B5EAEB" w14:textId="77777777" w:rsidR="00CC7A35" w:rsidRPr="002C3252" w:rsidRDefault="00CC7A35" w:rsidP="000F6561">
            <w:pPr>
              <w:pStyle w:val="Tabletext"/>
              <w:jc w:val="center"/>
              <w:rPr>
                <w:sz w:val="18"/>
              </w:rPr>
            </w:pPr>
            <w:r w:rsidRPr="002C3252">
              <w:rPr>
                <w:sz w:val="18"/>
              </w:rPr>
              <w:t>–105</w:t>
            </w:r>
          </w:p>
        </w:tc>
        <w:tc>
          <w:tcPr>
            <w:tcW w:w="1261" w:type="dxa"/>
          </w:tcPr>
          <w:p w14:paraId="3F0214DC" w14:textId="77777777" w:rsidR="00CC7A35" w:rsidRPr="002C3252" w:rsidRDefault="00CC7A35" w:rsidP="000F6561">
            <w:pPr>
              <w:pStyle w:val="Tabletext"/>
              <w:jc w:val="center"/>
              <w:rPr>
                <w:sz w:val="18"/>
              </w:rPr>
            </w:pPr>
            <w:r w:rsidRPr="002C3252">
              <w:rPr>
                <w:sz w:val="18"/>
              </w:rPr>
              <w:t>–107</w:t>
            </w:r>
          </w:p>
        </w:tc>
        <w:tc>
          <w:tcPr>
            <w:tcW w:w="1260" w:type="dxa"/>
          </w:tcPr>
          <w:p w14:paraId="4DE70D71" w14:textId="77777777" w:rsidR="00CC7A35" w:rsidRPr="002C3252" w:rsidRDefault="00CC7A35" w:rsidP="000F6561">
            <w:pPr>
              <w:pStyle w:val="Tabletext"/>
              <w:jc w:val="center"/>
              <w:rPr>
                <w:sz w:val="18"/>
              </w:rPr>
            </w:pPr>
            <w:r w:rsidRPr="002C3252">
              <w:rPr>
                <w:sz w:val="18"/>
              </w:rPr>
              <w:t>–100</w:t>
            </w:r>
          </w:p>
        </w:tc>
        <w:tc>
          <w:tcPr>
            <w:tcW w:w="1261" w:type="dxa"/>
          </w:tcPr>
          <w:p w14:paraId="33FB99DE" w14:textId="77777777" w:rsidR="00CC7A35" w:rsidRPr="002C3252" w:rsidRDefault="00CC7A35" w:rsidP="000F6561">
            <w:pPr>
              <w:pStyle w:val="Tabletext"/>
              <w:jc w:val="center"/>
              <w:rPr>
                <w:sz w:val="18"/>
              </w:rPr>
            </w:pPr>
            <w:r w:rsidRPr="002C3252">
              <w:rPr>
                <w:sz w:val="18"/>
              </w:rPr>
              <w:t>–107, –117</w:t>
            </w:r>
          </w:p>
        </w:tc>
        <w:tc>
          <w:tcPr>
            <w:tcW w:w="1261" w:type="dxa"/>
          </w:tcPr>
          <w:p w14:paraId="564AB01D" w14:textId="77777777" w:rsidR="00CC7A35" w:rsidRPr="002C3252" w:rsidRDefault="00CC7A35" w:rsidP="000F6561">
            <w:pPr>
              <w:pStyle w:val="Tabletext"/>
              <w:jc w:val="center"/>
              <w:rPr>
                <w:sz w:val="18"/>
              </w:rPr>
            </w:pPr>
            <w:r w:rsidRPr="002C3252">
              <w:rPr>
                <w:sz w:val="18"/>
              </w:rPr>
              <w:t>–100</w:t>
            </w:r>
          </w:p>
        </w:tc>
        <w:tc>
          <w:tcPr>
            <w:tcW w:w="1121" w:type="dxa"/>
          </w:tcPr>
          <w:p w14:paraId="0A5339E8" w14:textId="77777777" w:rsidR="00CC7A35" w:rsidRPr="002C3252" w:rsidRDefault="00CC7A35" w:rsidP="000F6561">
            <w:pPr>
              <w:pStyle w:val="Tabletext"/>
              <w:jc w:val="center"/>
              <w:rPr>
                <w:sz w:val="18"/>
              </w:rPr>
            </w:pPr>
            <w:r w:rsidRPr="002C3252">
              <w:rPr>
                <w:sz w:val="18"/>
              </w:rPr>
              <w:t>–107</w:t>
            </w:r>
          </w:p>
        </w:tc>
        <w:tc>
          <w:tcPr>
            <w:tcW w:w="1225" w:type="dxa"/>
          </w:tcPr>
          <w:p w14:paraId="35E125F1" w14:textId="77777777" w:rsidR="00CC7A35" w:rsidRPr="002C3252" w:rsidRDefault="00CC7A35" w:rsidP="000F6561">
            <w:pPr>
              <w:pStyle w:val="Tabletext"/>
              <w:jc w:val="center"/>
              <w:rPr>
                <w:sz w:val="18"/>
              </w:rPr>
            </w:pPr>
            <w:r w:rsidRPr="002C3252">
              <w:rPr>
                <w:sz w:val="18"/>
              </w:rPr>
              <w:t>–94 (short/medium pulse)</w:t>
            </w:r>
          </w:p>
          <w:p w14:paraId="19794BEB" w14:textId="77777777" w:rsidR="00CC7A35" w:rsidRPr="002C3252" w:rsidRDefault="00CC7A35" w:rsidP="000F6561">
            <w:pPr>
              <w:pStyle w:val="Tabletext"/>
              <w:jc w:val="center"/>
              <w:rPr>
                <w:sz w:val="18"/>
              </w:rPr>
            </w:pPr>
            <w:r w:rsidRPr="002C3252">
              <w:rPr>
                <w:sz w:val="18"/>
              </w:rPr>
              <w:t xml:space="preserve">–102 </w:t>
            </w:r>
            <w:r w:rsidRPr="002C3252">
              <w:rPr>
                <w:sz w:val="18"/>
              </w:rPr>
              <w:br/>
              <w:t>(wide pulse)</w:t>
            </w:r>
          </w:p>
        </w:tc>
        <w:tc>
          <w:tcPr>
            <w:tcW w:w="1158" w:type="dxa"/>
          </w:tcPr>
          <w:p w14:paraId="5D624724" w14:textId="77777777" w:rsidR="00CC7A35" w:rsidRPr="002C3252" w:rsidRDefault="00CC7A35" w:rsidP="000F6561">
            <w:pPr>
              <w:pStyle w:val="Tabletext"/>
              <w:jc w:val="center"/>
              <w:rPr>
                <w:sz w:val="18"/>
              </w:rPr>
            </w:pPr>
            <w:r w:rsidRPr="002C3252">
              <w:rPr>
                <w:sz w:val="18"/>
              </w:rPr>
              <w:t>–90, –87</w:t>
            </w:r>
          </w:p>
        </w:tc>
        <w:tc>
          <w:tcPr>
            <w:tcW w:w="1121" w:type="dxa"/>
          </w:tcPr>
          <w:p w14:paraId="1E5028F1" w14:textId="77777777" w:rsidR="00CC7A35" w:rsidRPr="002C3252" w:rsidRDefault="00CC7A35" w:rsidP="000F6561">
            <w:pPr>
              <w:pStyle w:val="Tabletext"/>
              <w:jc w:val="center"/>
              <w:rPr>
                <w:sz w:val="18"/>
              </w:rPr>
            </w:pPr>
            <w:r w:rsidRPr="002C3252">
              <w:rPr>
                <w:sz w:val="18"/>
              </w:rPr>
              <w:t>–110</w:t>
            </w:r>
          </w:p>
        </w:tc>
      </w:tr>
    </w:tbl>
    <w:p w14:paraId="0D331420" w14:textId="77777777" w:rsidR="00CC7A35" w:rsidRPr="002C3252" w:rsidRDefault="00CC7A35" w:rsidP="00CC7A35">
      <w:pPr>
        <w:pStyle w:val="TableNo"/>
        <w:spacing w:before="0"/>
      </w:pPr>
      <w:r w:rsidRPr="002C3252">
        <w:br w:type="page"/>
      </w:r>
    </w:p>
    <w:p w14:paraId="7B97B922" w14:textId="270E87E2" w:rsidR="00CC7A35" w:rsidRPr="002C3252" w:rsidRDefault="00CC7A35" w:rsidP="00CC7A35">
      <w:pPr>
        <w:pStyle w:val="TableNo"/>
        <w:spacing w:before="0"/>
      </w:pPr>
      <w:r w:rsidRPr="002C3252">
        <w:lastRenderedPageBreak/>
        <w:t xml:space="preserve">TABLE 2 </w:t>
      </w:r>
      <w:r w:rsidRPr="002C3252">
        <w:rPr>
          <w:i/>
          <w:iCs/>
        </w:rPr>
        <w:t>(</w:t>
      </w:r>
      <w:r w:rsidR="00AD3208" w:rsidRPr="002C3252">
        <w:rPr>
          <w:i/>
          <w:iCs/>
          <w:caps w:val="0"/>
        </w:rPr>
        <w:t>cont</w:t>
      </w:r>
      <w:r w:rsidRPr="002C3252">
        <w:rPr>
          <w:i/>
          <w:iCs/>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8"/>
        <w:gridCol w:w="967"/>
        <w:gridCol w:w="1362"/>
        <w:gridCol w:w="1362"/>
        <w:gridCol w:w="1362"/>
        <w:gridCol w:w="1634"/>
        <w:gridCol w:w="1271"/>
        <w:gridCol w:w="1453"/>
        <w:gridCol w:w="1180"/>
        <w:gridCol w:w="1180"/>
      </w:tblGrid>
      <w:tr w:rsidR="00CC7A35" w:rsidRPr="002C3252" w14:paraId="1D532734" w14:textId="77777777" w:rsidTr="000F6561">
        <w:trPr>
          <w:jc w:val="center"/>
        </w:trPr>
        <w:tc>
          <w:tcPr>
            <w:tcW w:w="2688" w:type="dxa"/>
          </w:tcPr>
          <w:p w14:paraId="06A63F52" w14:textId="77777777" w:rsidR="00CC7A35" w:rsidRPr="002C3252" w:rsidRDefault="00CC7A35" w:rsidP="000F6561">
            <w:pPr>
              <w:pStyle w:val="Tablehead"/>
              <w:rPr>
                <w:sz w:val="18"/>
                <w:szCs w:val="18"/>
              </w:rPr>
            </w:pPr>
            <w:r w:rsidRPr="002C3252">
              <w:rPr>
                <w:sz w:val="18"/>
                <w:szCs w:val="18"/>
              </w:rPr>
              <w:t>Characteristics</w:t>
            </w:r>
          </w:p>
        </w:tc>
        <w:tc>
          <w:tcPr>
            <w:tcW w:w="967" w:type="dxa"/>
          </w:tcPr>
          <w:p w14:paraId="32D7EAE8" w14:textId="77777777" w:rsidR="00CC7A35" w:rsidRPr="002C3252" w:rsidRDefault="00CC7A35" w:rsidP="000F6561">
            <w:pPr>
              <w:pStyle w:val="Tablehead"/>
              <w:keepLines/>
              <w:rPr>
                <w:sz w:val="18"/>
                <w:szCs w:val="18"/>
              </w:rPr>
            </w:pPr>
            <w:r w:rsidRPr="002C3252">
              <w:rPr>
                <w:sz w:val="18"/>
                <w:szCs w:val="18"/>
              </w:rPr>
              <w:t>Unit</w:t>
            </w:r>
          </w:p>
        </w:tc>
        <w:tc>
          <w:tcPr>
            <w:tcW w:w="1362" w:type="dxa"/>
          </w:tcPr>
          <w:p w14:paraId="205B9003" w14:textId="77777777" w:rsidR="00CC7A35" w:rsidRPr="002C3252" w:rsidRDefault="00CC7A35" w:rsidP="000F6561">
            <w:pPr>
              <w:pStyle w:val="Tablehead"/>
              <w:keepLines/>
              <w:rPr>
                <w:sz w:val="18"/>
                <w:szCs w:val="18"/>
              </w:rPr>
            </w:pPr>
            <w:r w:rsidRPr="002C3252">
              <w:rPr>
                <w:sz w:val="18"/>
                <w:szCs w:val="18"/>
              </w:rPr>
              <w:t>Radar 10</w:t>
            </w:r>
          </w:p>
        </w:tc>
        <w:tc>
          <w:tcPr>
            <w:tcW w:w="1362" w:type="dxa"/>
          </w:tcPr>
          <w:p w14:paraId="73B092BC" w14:textId="77777777" w:rsidR="00CC7A35" w:rsidRPr="002C3252" w:rsidRDefault="00CC7A35" w:rsidP="000F6561">
            <w:pPr>
              <w:pStyle w:val="Tablehead"/>
              <w:rPr>
                <w:sz w:val="18"/>
                <w:szCs w:val="18"/>
              </w:rPr>
            </w:pPr>
            <w:r w:rsidRPr="002C3252">
              <w:rPr>
                <w:sz w:val="18"/>
                <w:szCs w:val="18"/>
              </w:rPr>
              <w:t>Radar 10A</w:t>
            </w:r>
          </w:p>
        </w:tc>
        <w:tc>
          <w:tcPr>
            <w:tcW w:w="1362" w:type="dxa"/>
          </w:tcPr>
          <w:p w14:paraId="57FA39B8" w14:textId="77777777" w:rsidR="00CC7A35" w:rsidRPr="002C3252" w:rsidRDefault="00CC7A35" w:rsidP="000F6561">
            <w:pPr>
              <w:pStyle w:val="Tablehead"/>
              <w:rPr>
                <w:sz w:val="18"/>
                <w:szCs w:val="18"/>
              </w:rPr>
            </w:pPr>
            <w:r w:rsidRPr="002C3252">
              <w:rPr>
                <w:sz w:val="18"/>
                <w:szCs w:val="18"/>
              </w:rPr>
              <w:t>Radar 11</w:t>
            </w:r>
          </w:p>
        </w:tc>
        <w:tc>
          <w:tcPr>
            <w:tcW w:w="1634" w:type="dxa"/>
          </w:tcPr>
          <w:p w14:paraId="358538C3" w14:textId="77777777" w:rsidR="00CC7A35" w:rsidRPr="002C3252" w:rsidRDefault="00CC7A35" w:rsidP="000F6561">
            <w:pPr>
              <w:pStyle w:val="Tablehead"/>
              <w:keepLines/>
              <w:rPr>
                <w:sz w:val="18"/>
                <w:szCs w:val="18"/>
              </w:rPr>
            </w:pPr>
            <w:r w:rsidRPr="002C3252">
              <w:rPr>
                <w:sz w:val="18"/>
                <w:szCs w:val="18"/>
              </w:rPr>
              <w:t>Radar 12</w:t>
            </w:r>
          </w:p>
        </w:tc>
        <w:tc>
          <w:tcPr>
            <w:tcW w:w="1271" w:type="dxa"/>
          </w:tcPr>
          <w:p w14:paraId="52DF606A" w14:textId="77777777" w:rsidR="00CC7A35" w:rsidRPr="002C3252" w:rsidRDefault="00CC7A35" w:rsidP="000F6561">
            <w:pPr>
              <w:pStyle w:val="Tablehead"/>
              <w:rPr>
                <w:sz w:val="18"/>
                <w:szCs w:val="18"/>
              </w:rPr>
            </w:pPr>
            <w:r w:rsidRPr="002C3252">
              <w:rPr>
                <w:sz w:val="18"/>
                <w:szCs w:val="18"/>
              </w:rPr>
              <w:t>Radar 13</w:t>
            </w:r>
          </w:p>
        </w:tc>
        <w:tc>
          <w:tcPr>
            <w:tcW w:w="1453" w:type="dxa"/>
          </w:tcPr>
          <w:p w14:paraId="5E829899" w14:textId="77777777" w:rsidR="00CC7A35" w:rsidRPr="002C3252" w:rsidRDefault="00CC7A35" w:rsidP="000F6561">
            <w:pPr>
              <w:pStyle w:val="Tablehead"/>
              <w:rPr>
                <w:sz w:val="18"/>
                <w:szCs w:val="18"/>
              </w:rPr>
            </w:pPr>
            <w:r w:rsidRPr="002C3252">
              <w:rPr>
                <w:sz w:val="18"/>
                <w:szCs w:val="18"/>
              </w:rPr>
              <w:t>Radar 14</w:t>
            </w:r>
          </w:p>
        </w:tc>
        <w:tc>
          <w:tcPr>
            <w:tcW w:w="1180" w:type="dxa"/>
          </w:tcPr>
          <w:p w14:paraId="53251A78" w14:textId="77777777" w:rsidR="00CC7A35" w:rsidRPr="002C3252" w:rsidRDefault="00CC7A35" w:rsidP="000F6561">
            <w:pPr>
              <w:pStyle w:val="Tablehead"/>
              <w:keepLines/>
              <w:rPr>
                <w:sz w:val="18"/>
                <w:szCs w:val="18"/>
              </w:rPr>
            </w:pPr>
            <w:r w:rsidRPr="002C3252">
              <w:rPr>
                <w:sz w:val="18"/>
                <w:szCs w:val="18"/>
              </w:rPr>
              <w:t>Radar 14A</w:t>
            </w:r>
          </w:p>
        </w:tc>
        <w:tc>
          <w:tcPr>
            <w:tcW w:w="1180" w:type="dxa"/>
          </w:tcPr>
          <w:p w14:paraId="51755538" w14:textId="77777777" w:rsidR="00CC7A35" w:rsidRPr="002C3252" w:rsidRDefault="00CC7A35" w:rsidP="000F6561">
            <w:pPr>
              <w:pStyle w:val="Tablehead"/>
              <w:keepLines/>
              <w:rPr>
                <w:sz w:val="18"/>
                <w:szCs w:val="18"/>
              </w:rPr>
            </w:pPr>
            <w:r w:rsidRPr="002C3252">
              <w:rPr>
                <w:sz w:val="18"/>
                <w:szCs w:val="18"/>
              </w:rPr>
              <w:t>Radar 15</w:t>
            </w:r>
          </w:p>
        </w:tc>
      </w:tr>
      <w:tr w:rsidR="00DA5672" w:rsidRPr="002C3252" w14:paraId="5B21AC4E" w14:textId="77777777" w:rsidTr="000F6561">
        <w:trPr>
          <w:jc w:val="center"/>
          <w:ins w:id="176" w:author="TK_ACES" w:date="2025-08-10T19:55:00Z"/>
        </w:trPr>
        <w:tc>
          <w:tcPr>
            <w:tcW w:w="2688" w:type="dxa"/>
          </w:tcPr>
          <w:p w14:paraId="53CE32DD" w14:textId="4E175321" w:rsidR="00DA5672" w:rsidRPr="00DA5672" w:rsidRDefault="00DA5672" w:rsidP="00DA5672">
            <w:pPr>
              <w:pStyle w:val="Tablehead"/>
              <w:jc w:val="left"/>
              <w:rPr>
                <w:ins w:id="177" w:author="TK_ACES" w:date="2025-08-10T19:55:00Z" w16du:dateUtc="2025-08-10T23:55:00Z"/>
                <w:b w:val="0"/>
                <w:bCs/>
                <w:sz w:val="18"/>
                <w:szCs w:val="18"/>
              </w:rPr>
            </w:pPr>
            <w:ins w:id="178" w:author="TK_ACES" w:date="2025-08-10T19:55:00Z" w16du:dateUtc="2025-08-10T23:55:00Z">
              <w:del w:id="179" w:author="DON_CIO1" w:date="2025-08-29T10:51:00Z" w16du:dateUtc="2025-08-29T14:51:00Z">
                <w:r w:rsidRPr="00DA5672" w:rsidDel="007523B1">
                  <w:rPr>
                    <w:b w:val="0"/>
                    <w:bCs/>
                    <w:sz w:val="18"/>
                    <w:szCs w:val="18"/>
                    <w:highlight w:val="cyan"/>
                    <w:rPrChange w:id="180" w:author="TK_ACES" w:date="2025-08-10T19:57:00Z" w16du:dateUtc="2025-08-10T23:57:00Z">
                      <w:rPr>
                        <w:b w:val="0"/>
                        <w:bCs/>
                        <w:sz w:val="18"/>
                        <w:szCs w:val="18"/>
                      </w:rPr>
                    </w:rPrChange>
                  </w:rPr>
                  <w:delText>Service</w:delText>
                </w:r>
              </w:del>
            </w:ins>
          </w:p>
        </w:tc>
        <w:tc>
          <w:tcPr>
            <w:tcW w:w="967" w:type="dxa"/>
          </w:tcPr>
          <w:p w14:paraId="288238AE" w14:textId="77777777" w:rsidR="00DA5672" w:rsidRPr="002C3252" w:rsidRDefault="00DA5672" w:rsidP="000F6561">
            <w:pPr>
              <w:pStyle w:val="Tablehead"/>
              <w:keepLines/>
              <w:rPr>
                <w:ins w:id="181" w:author="TK_ACES" w:date="2025-08-10T19:55:00Z" w16du:dateUtc="2025-08-10T23:55:00Z"/>
                <w:sz w:val="18"/>
                <w:szCs w:val="18"/>
              </w:rPr>
            </w:pPr>
          </w:p>
        </w:tc>
        <w:tc>
          <w:tcPr>
            <w:tcW w:w="1362" w:type="dxa"/>
          </w:tcPr>
          <w:p w14:paraId="26C5305F" w14:textId="77777777" w:rsidR="00DA5672" w:rsidRPr="002C3252" w:rsidRDefault="00DA5672" w:rsidP="000F6561">
            <w:pPr>
              <w:pStyle w:val="Tablehead"/>
              <w:keepLines/>
              <w:rPr>
                <w:ins w:id="182" w:author="TK_ACES" w:date="2025-08-10T19:55:00Z" w16du:dateUtc="2025-08-10T23:55:00Z"/>
                <w:sz w:val="18"/>
                <w:szCs w:val="18"/>
              </w:rPr>
            </w:pPr>
          </w:p>
        </w:tc>
        <w:tc>
          <w:tcPr>
            <w:tcW w:w="1362" w:type="dxa"/>
          </w:tcPr>
          <w:p w14:paraId="75DD7916" w14:textId="77777777" w:rsidR="00DA5672" w:rsidRPr="002C3252" w:rsidRDefault="00DA5672" w:rsidP="000F6561">
            <w:pPr>
              <w:pStyle w:val="Tablehead"/>
              <w:rPr>
                <w:ins w:id="183" w:author="TK_ACES" w:date="2025-08-10T19:55:00Z" w16du:dateUtc="2025-08-10T23:55:00Z"/>
                <w:sz w:val="18"/>
                <w:szCs w:val="18"/>
              </w:rPr>
            </w:pPr>
          </w:p>
        </w:tc>
        <w:tc>
          <w:tcPr>
            <w:tcW w:w="1362" w:type="dxa"/>
          </w:tcPr>
          <w:p w14:paraId="4C7B3342" w14:textId="77777777" w:rsidR="00DA5672" w:rsidRPr="002C3252" w:rsidRDefault="00DA5672" w:rsidP="000F6561">
            <w:pPr>
              <w:pStyle w:val="Tablehead"/>
              <w:rPr>
                <w:ins w:id="184" w:author="TK_ACES" w:date="2025-08-10T19:55:00Z" w16du:dateUtc="2025-08-10T23:55:00Z"/>
                <w:sz w:val="18"/>
                <w:szCs w:val="18"/>
              </w:rPr>
            </w:pPr>
          </w:p>
        </w:tc>
        <w:tc>
          <w:tcPr>
            <w:tcW w:w="1634" w:type="dxa"/>
          </w:tcPr>
          <w:p w14:paraId="2D6A44F8" w14:textId="77777777" w:rsidR="00DA5672" w:rsidRPr="002C3252" w:rsidRDefault="00DA5672" w:rsidP="000F6561">
            <w:pPr>
              <w:pStyle w:val="Tablehead"/>
              <w:keepLines/>
              <w:rPr>
                <w:ins w:id="185" w:author="TK_ACES" w:date="2025-08-10T19:55:00Z" w16du:dateUtc="2025-08-10T23:55:00Z"/>
                <w:sz w:val="18"/>
                <w:szCs w:val="18"/>
              </w:rPr>
            </w:pPr>
          </w:p>
        </w:tc>
        <w:tc>
          <w:tcPr>
            <w:tcW w:w="1271" w:type="dxa"/>
          </w:tcPr>
          <w:p w14:paraId="60E49756" w14:textId="77777777" w:rsidR="00DA5672" w:rsidRPr="002C3252" w:rsidRDefault="00DA5672" w:rsidP="000F6561">
            <w:pPr>
              <w:pStyle w:val="Tablehead"/>
              <w:rPr>
                <w:ins w:id="186" w:author="TK_ACES" w:date="2025-08-10T19:55:00Z" w16du:dateUtc="2025-08-10T23:55:00Z"/>
                <w:sz w:val="18"/>
                <w:szCs w:val="18"/>
              </w:rPr>
            </w:pPr>
          </w:p>
        </w:tc>
        <w:tc>
          <w:tcPr>
            <w:tcW w:w="1453" w:type="dxa"/>
          </w:tcPr>
          <w:p w14:paraId="3C8EB5C1" w14:textId="77777777" w:rsidR="00DA5672" w:rsidRPr="002C3252" w:rsidRDefault="00DA5672" w:rsidP="000F6561">
            <w:pPr>
              <w:pStyle w:val="Tablehead"/>
              <w:rPr>
                <w:ins w:id="187" w:author="TK_ACES" w:date="2025-08-10T19:55:00Z" w16du:dateUtc="2025-08-10T23:55:00Z"/>
                <w:sz w:val="18"/>
                <w:szCs w:val="18"/>
              </w:rPr>
            </w:pPr>
          </w:p>
        </w:tc>
        <w:tc>
          <w:tcPr>
            <w:tcW w:w="1180" w:type="dxa"/>
          </w:tcPr>
          <w:p w14:paraId="49DF7C16" w14:textId="77777777" w:rsidR="00DA5672" w:rsidRPr="002C3252" w:rsidRDefault="00DA5672" w:rsidP="000F6561">
            <w:pPr>
              <w:pStyle w:val="Tablehead"/>
              <w:keepLines/>
              <w:rPr>
                <w:ins w:id="188" w:author="TK_ACES" w:date="2025-08-10T19:55:00Z" w16du:dateUtc="2025-08-10T23:55:00Z"/>
                <w:sz w:val="18"/>
                <w:szCs w:val="18"/>
              </w:rPr>
            </w:pPr>
          </w:p>
        </w:tc>
        <w:tc>
          <w:tcPr>
            <w:tcW w:w="1180" w:type="dxa"/>
          </w:tcPr>
          <w:p w14:paraId="1DA84311" w14:textId="77777777" w:rsidR="00DA5672" w:rsidRPr="002C3252" w:rsidRDefault="00DA5672" w:rsidP="000F6561">
            <w:pPr>
              <w:pStyle w:val="Tablehead"/>
              <w:keepLines/>
              <w:rPr>
                <w:ins w:id="189" w:author="TK_ACES" w:date="2025-08-10T19:55:00Z" w16du:dateUtc="2025-08-10T23:55:00Z"/>
                <w:sz w:val="18"/>
                <w:szCs w:val="18"/>
              </w:rPr>
            </w:pPr>
          </w:p>
        </w:tc>
      </w:tr>
      <w:tr w:rsidR="00CC7A35" w:rsidRPr="002C3252" w14:paraId="3F6A225B" w14:textId="77777777" w:rsidTr="000F6561">
        <w:trPr>
          <w:trHeight w:val="621"/>
          <w:jc w:val="center"/>
        </w:trPr>
        <w:tc>
          <w:tcPr>
            <w:tcW w:w="2688" w:type="dxa"/>
          </w:tcPr>
          <w:p w14:paraId="1A13B1E9" w14:textId="77777777" w:rsidR="00CC7A35" w:rsidRPr="002C3252" w:rsidRDefault="00CC7A35" w:rsidP="000F6561">
            <w:pPr>
              <w:pStyle w:val="Tabletext"/>
              <w:rPr>
                <w:sz w:val="18"/>
              </w:rPr>
            </w:pPr>
            <w:r w:rsidRPr="002C3252">
              <w:rPr>
                <w:sz w:val="18"/>
              </w:rPr>
              <w:t>Function</w:t>
            </w:r>
          </w:p>
        </w:tc>
        <w:tc>
          <w:tcPr>
            <w:tcW w:w="967" w:type="dxa"/>
          </w:tcPr>
          <w:p w14:paraId="009CFE15" w14:textId="77777777" w:rsidR="00CC7A35" w:rsidRPr="002C3252" w:rsidRDefault="00CC7A35" w:rsidP="000F6561">
            <w:pPr>
              <w:pStyle w:val="Tabletext"/>
              <w:jc w:val="center"/>
              <w:rPr>
                <w:sz w:val="18"/>
              </w:rPr>
            </w:pPr>
          </w:p>
        </w:tc>
        <w:tc>
          <w:tcPr>
            <w:tcW w:w="1362" w:type="dxa"/>
          </w:tcPr>
          <w:p w14:paraId="21CC1537" w14:textId="77777777" w:rsidR="00CC7A35" w:rsidRPr="002C3252" w:rsidRDefault="00CC7A35" w:rsidP="000F6561">
            <w:pPr>
              <w:pStyle w:val="Tabletext"/>
              <w:tabs>
                <w:tab w:val="left" w:pos="349"/>
                <w:tab w:val="left" w:leader="dot" w:pos="7938"/>
                <w:tab w:val="center" w:pos="9526"/>
              </w:tabs>
              <w:jc w:val="center"/>
              <w:rPr>
                <w:caps/>
                <w:sz w:val="18"/>
              </w:rPr>
            </w:pPr>
            <w:r w:rsidRPr="002C3252">
              <w:rPr>
                <w:sz w:val="18"/>
              </w:rPr>
              <w:t>Radionavigation, Surface and Air Search</w:t>
            </w:r>
          </w:p>
        </w:tc>
        <w:tc>
          <w:tcPr>
            <w:tcW w:w="1362" w:type="dxa"/>
          </w:tcPr>
          <w:p w14:paraId="2D56B18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Radionavigation, Surface and Air Search</w:t>
            </w:r>
          </w:p>
        </w:tc>
        <w:tc>
          <w:tcPr>
            <w:tcW w:w="1362" w:type="dxa"/>
          </w:tcPr>
          <w:p w14:paraId="71E65A01"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c>
          <w:tcPr>
            <w:tcW w:w="1634" w:type="dxa"/>
          </w:tcPr>
          <w:p w14:paraId="2D17D083"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271" w:type="dxa"/>
          </w:tcPr>
          <w:p w14:paraId="05A7024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453" w:type="dxa"/>
          </w:tcPr>
          <w:p w14:paraId="730F9C68"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180" w:type="dxa"/>
          </w:tcPr>
          <w:p w14:paraId="38F04595"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Radiolocation</w:t>
            </w:r>
          </w:p>
        </w:tc>
        <w:tc>
          <w:tcPr>
            <w:tcW w:w="1180" w:type="dxa"/>
          </w:tcPr>
          <w:p w14:paraId="74AA2C15"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r>
      <w:tr w:rsidR="00CC7A35" w:rsidRPr="002C3252" w14:paraId="5D689AD5" w14:textId="77777777" w:rsidTr="000F6561">
        <w:trPr>
          <w:jc w:val="center"/>
        </w:trPr>
        <w:tc>
          <w:tcPr>
            <w:tcW w:w="2688" w:type="dxa"/>
          </w:tcPr>
          <w:p w14:paraId="65B4D94B" w14:textId="77777777" w:rsidR="00CC7A35" w:rsidRPr="002C3252" w:rsidRDefault="00CC7A35" w:rsidP="000F6561">
            <w:pPr>
              <w:pStyle w:val="Tabletext"/>
              <w:rPr>
                <w:sz w:val="18"/>
              </w:rPr>
            </w:pPr>
            <w:r w:rsidRPr="002C3252">
              <w:rPr>
                <w:sz w:val="18"/>
              </w:rPr>
              <w:t>Platform type (airborne, shipborne, ground)</w:t>
            </w:r>
          </w:p>
        </w:tc>
        <w:tc>
          <w:tcPr>
            <w:tcW w:w="967" w:type="dxa"/>
          </w:tcPr>
          <w:p w14:paraId="66010316" w14:textId="77777777" w:rsidR="00CC7A35" w:rsidRPr="002C3252" w:rsidRDefault="00CC7A35" w:rsidP="000F6561">
            <w:pPr>
              <w:pStyle w:val="Tabletext"/>
              <w:jc w:val="center"/>
              <w:rPr>
                <w:sz w:val="18"/>
              </w:rPr>
            </w:pPr>
          </w:p>
        </w:tc>
        <w:tc>
          <w:tcPr>
            <w:tcW w:w="1362" w:type="dxa"/>
          </w:tcPr>
          <w:p w14:paraId="4FE051F6"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Shipborne </w:t>
            </w:r>
          </w:p>
          <w:p w14:paraId="6BB52494"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Ground </w:t>
            </w:r>
          </w:p>
        </w:tc>
        <w:tc>
          <w:tcPr>
            <w:tcW w:w="1362" w:type="dxa"/>
          </w:tcPr>
          <w:p w14:paraId="1F493648" w14:textId="77777777" w:rsidR="00CC7A35" w:rsidRPr="002C3252" w:rsidRDefault="00CC7A35" w:rsidP="000F6561">
            <w:pPr>
              <w:pStyle w:val="Tabletext"/>
              <w:tabs>
                <w:tab w:val="left" w:leader="dot" w:pos="7938"/>
                <w:tab w:val="center" w:pos="9526"/>
              </w:tabs>
              <w:jc w:val="center"/>
              <w:rPr>
                <w:sz w:val="18"/>
              </w:rPr>
            </w:pPr>
            <w:r w:rsidRPr="002C3252">
              <w:rPr>
                <w:sz w:val="18"/>
              </w:rPr>
              <w:t>Ground</w:t>
            </w:r>
          </w:p>
          <w:p w14:paraId="56B42D0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362" w:type="dxa"/>
          </w:tcPr>
          <w:p w14:paraId="592FC98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634" w:type="dxa"/>
          </w:tcPr>
          <w:p w14:paraId="1952CFB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Shipborne</w:t>
            </w:r>
          </w:p>
        </w:tc>
        <w:tc>
          <w:tcPr>
            <w:tcW w:w="1271" w:type="dxa"/>
          </w:tcPr>
          <w:p w14:paraId="18F704C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453" w:type="dxa"/>
          </w:tcPr>
          <w:p w14:paraId="57803990"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6D2D2446" w14:textId="77777777" w:rsidR="00CC7A35" w:rsidRPr="002C3252" w:rsidRDefault="00CC7A35" w:rsidP="000F6561">
            <w:pPr>
              <w:pStyle w:val="Tabletext"/>
              <w:tabs>
                <w:tab w:val="left" w:leader="dot" w:pos="7938"/>
                <w:tab w:val="center" w:pos="9526"/>
              </w:tabs>
              <w:jc w:val="center"/>
              <w:rPr>
                <w:sz w:val="18"/>
              </w:rPr>
            </w:pPr>
          </w:p>
        </w:tc>
        <w:tc>
          <w:tcPr>
            <w:tcW w:w="1180" w:type="dxa"/>
          </w:tcPr>
          <w:p w14:paraId="77D57EE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547225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180" w:type="dxa"/>
          </w:tcPr>
          <w:p w14:paraId="3A25F6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r>
      <w:tr w:rsidR="00CC7A35" w:rsidRPr="002C3252" w14:paraId="5BB18C6C" w14:textId="77777777" w:rsidTr="000F6561">
        <w:trPr>
          <w:jc w:val="center"/>
        </w:trPr>
        <w:tc>
          <w:tcPr>
            <w:tcW w:w="2688" w:type="dxa"/>
          </w:tcPr>
          <w:p w14:paraId="1108C9CE" w14:textId="77777777" w:rsidR="00CC7A35" w:rsidRPr="002C3252" w:rsidRDefault="00CC7A35" w:rsidP="000F6561">
            <w:pPr>
              <w:pStyle w:val="Tabletext"/>
              <w:rPr>
                <w:sz w:val="18"/>
              </w:rPr>
            </w:pPr>
            <w:ins w:id="190" w:author="Ahmed Kormed" w:date="2025-05-06T16:51:00Z">
              <w:r w:rsidRPr="00D809E1">
                <w:rPr>
                  <w:sz w:val="18"/>
                  <w:szCs w:val="18"/>
                </w:rPr>
                <w:t>Frequency</w:t>
              </w:r>
              <w:r>
                <w:rPr>
                  <w:sz w:val="18"/>
                  <w:szCs w:val="18"/>
                </w:rPr>
                <w:t xml:space="preserve"> </w:t>
              </w:r>
            </w:ins>
            <w:del w:id="191" w:author="Ahmed Kormed" w:date="2025-05-06T16:51:00Z">
              <w:r w:rsidRPr="002C3252" w:rsidDel="00277E46">
                <w:rPr>
                  <w:sz w:val="18"/>
                </w:rPr>
                <w:delText xml:space="preserve">Tuning </w:delText>
              </w:r>
            </w:del>
            <w:r w:rsidRPr="002C3252">
              <w:rPr>
                <w:sz w:val="18"/>
              </w:rPr>
              <w:t xml:space="preserve">range </w:t>
            </w:r>
          </w:p>
        </w:tc>
        <w:tc>
          <w:tcPr>
            <w:tcW w:w="967" w:type="dxa"/>
          </w:tcPr>
          <w:p w14:paraId="193290F2"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43EF54BA" w14:textId="77777777" w:rsidR="00CC7A35" w:rsidRPr="002C3252" w:rsidRDefault="00CC7A35" w:rsidP="000F6561">
            <w:pPr>
              <w:pStyle w:val="Tabletext"/>
              <w:tabs>
                <w:tab w:val="left" w:leader="dot" w:pos="7938"/>
                <w:tab w:val="center" w:pos="9526"/>
              </w:tabs>
              <w:jc w:val="center"/>
              <w:rPr>
                <w:sz w:val="18"/>
              </w:rPr>
            </w:pPr>
            <w:r w:rsidRPr="002C3252">
              <w:rPr>
                <w:sz w:val="18"/>
              </w:rPr>
              <w:t>5 250-5 875</w:t>
            </w:r>
          </w:p>
        </w:tc>
        <w:tc>
          <w:tcPr>
            <w:tcW w:w="1362" w:type="dxa"/>
          </w:tcPr>
          <w:p w14:paraId="4F9241FB"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5 250-5 875</w:t>
            </w:r>
          </w:p>
        </w:tc>
        <w:tc>
          <w:tcPr>
            <w:tcW w:w="1362" w:type="dxa"/>
          </w:tcPr>
          <w:p w14:paraId="38FA0EE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5 250-5 350</w:t>
            </w:r>
          </w:p>
        </w:tc>
        <w:tc>
          <w:tcPr>
            <w:tcW w:w="1634" w:type="dxa"/>
          </w:tcPr>
          <w:p w14:paraId="6C1B84A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5 400-5 900</w:t>
            </w:r>
          </w:p>
        </w:tc>
        <w:tc>
          <w:tcPr>
            <w:tcW w:w="1271" w:type="dxa"/>
          </w:tcPr>
          <w:p w14:paraId="76BC930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5 450-5 850</w:t>
            </w:r>
          </w:p>
        </w:tc>
        <w:tc>
          <w:tcPr>
            <w:tcW w:w="1453" w:type="dxa"/>
          </w:tcPr>
          <w:p w14:paraId="3B61020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5 300-5 800</w:t>
            </w:r>
          </w:p>
        </w:tc>
        <w:tc>
          <w:tcPr>
            <w:tcW w:w="1180" w:type="dxa"/>
          </w:tcPr>
          <w:p w14:paraId="1396BC7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5 300-5 800</w:t>
            </w:r>
          </w:p>
        </w:tc>
        <w:tc>
          <w:tcPr>
            <w:tcW w:w="1180" w:type="dxa"/>
          </w:tcPr>
          <w:p w14:paraId="18C86AA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5 400-5 850</w:t>
            </w:r>
          </w:p>
        </w:tc>
      </w:tr>
      <w:tr w:rsidR="00CC7A35" w:rsidRPr="002C3252" w14:paraId="67D24BC0" w14:textId="77777777" w:rsidTr="000F6561">
        <w:trPr>
          <w:jc w:val="center"/>
        </w:trPr>
        <w:tc>
          <w:tcPr>
            <w:tcW w:w="2688" w:type="dxa"/>
          </w:tcPr>
          <w:p w14:paraId="4564E4B3" w14:textId="77777777" w:rsidR="00CC7A35" w:rsidRPr="002C3252" w:rsidRDefault="00CC7A35" w:rsidP="000F6561">
            <w:pPr>
              <w:pStyle w:val="Tabletext"/>
              <w:rPr>
                <w:sz w:val="18"/>
              </w:rPr>
            </w:pPr>
            <w:r w:rsidRPr="002C3252">
              <w:rPr>
                <w:sz w:val="18"/>
              </w:rPr>
              <w:t>Modulation</w:t>
            </w:r>
          </w:p>
        </w:tc>
        <w:tc>
          <w:tcPr>
            <w:tcW w:w="967" w:type="dxa"/>
          </w:tcPr>
          <w:p w14:paraId="4AA67C38" w14:textId="77777777" w:rsidR="00CC7A35" w:rsidRPr="002C3252" w:rsidRDefault="00CC7A35" w:rsidP="000F6561">
            <w:pPr>
              <w:pStyle w:val="Tabletext"/>
              <w:jc w:val="center"/>
              <w:rPr>
                <w:sz w:val="18"/>
              </w:rPr>
            </w:pPr>
          </w:p>
        </w:tc>
        <w:tc>
          <w:tcPr>
            <w:tcW w:w="1362" w:type="dxa"/>
          </w:tcPr>
          <w:p w14:paraId="6FF85E56" w14:textId="77777777" w:rsidR="00CC7A35" w:rsidRPr="002C3252" w:rsidRDefault="00CC7A35" w:rsidP="000F6561">
            <w:pPr>
              <w:pStyle w:val="Tabletext"/>
              <w:tabs>
                <w:tab w:val="left" w:pos="349"/>
                <w:tab w:val="left" w:leader="dot" w:pos="7938"/>
                <w:tab w:val="center" w:pos="9526"/>
              </w:tabs>
              <w:jc w:val="center"/>
              <w:rPr>
                <w:sz w:val="18"/>
              </w:rPr>
            </w:pPr>
            <w:proofErr w:type="gramStart"/>
            <w:r w:rsidRPr="002C3252">
              <w:rPr>
                <w:sz w:val="18"/>
              </w:rPr>
              <w:t>Bi-phase</w:t>
            </w:r>
            <w:proofErr w:type="gramEnd"/>
            <w:r w:rsidRPr="002C3252">
              <w:rPr>
                <w:sz w:val="18"/>
              </w:rPr>
              <w:br/>
              <w:t>Barker Code</w:t>
            </w:r>
          </w:p>
        </w:tc>
        <w:tc>
          <w:tcPr>
            <w:tcW w:w="1362" w:type="dxa"/>
          </w:tcPr>
          <w:p w14:paraId="2647FBF6" w14:textId="77777777" w:rsidR="00CC7A35" w:rsidRPr="002C3252" w:rsidRDefault="00CC7A35" w:rsidP="000F6561">
            <w:pPr>
              <w:pStyle w:val="Tabletext"/>
              <w:tabs>
                <w:tab w:val="left" w:leader="dot" w:pos="7938"/>
                <w:tab w:val="center" w:pos="9526"/>
              </w:tabs>
              <w:jc w:val="center"/>
              <w:rPr>
                <w:color w:val="000000"/>
                <w:sz w:val="18"/>
                <w:szCs w:val="18"/>
              </w:rPr>
            </w:pPr>
            <w:proofErr w:type="gramStart"/>
            <w:r w:rsidRPr="002C3252">
              <w:rPr>
                <w:sz w:val="18"/>
              </w:rPr>
              <w:t>Bi-phase</w:t>
            </w:r>
            <w:proofErr w:type="gramEnd"/>
            <w:r w:rsidRPr="002C3252">
              <w:rPr>
                <w:sz w:val="18"/>
              </w:rPr>
              <w:br/>
              <w:t>Barker Code</w:t>
            </w:r>
          </w:p>
        </w:tc>
        <w:tc>
          <w:tcPr>
            <w:tcW w:w="1362" w:type="dxa"/>
          </w:tcPr>
          <w:p w14:paraId="3299C37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634" w:type="dxa"/>
          </w:tcPr>
          <w:p w14:paraId="4FEB8C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271" w:type="dxa"/>
          </w:tcPr>
          <w:p w14:paraId="1A8A8039"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Pulsed, non-coherent</w:t>
            </w:r>
          </w:p>
        </w:tc>
        <w:tc>
          <w:tcPr>
            <w:tcW w:w="1453" w:type="dxa"/>
          </w:tcPr>
          <w:p w14:paraId="4E65C48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13237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6E91BB7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Un-Modulated Pulse</w:t>
            </w:r>
          </w:p>
        </w:tc>
      </w:tr>
      <w:tr w:rsidR="00CC7A35" w:rsidRPr="002C3252" w14:paraId="082DF77D" w14:textId="77777777" w:rsidTr="000F6561">
        <w:trPr>
          <w:jc w:val="center"/>
        </w:trPr>
        <w:tc>
          <w:tcPr>
            <w:tcW w:w="2688" w:type="dxa"/>
          </w:tcPr>
          <w:p w14:paraId="09B0FE83" w14:textId="77777777" w:rsidR="00CC7A35" w:rsidRPr="002C3252" w:rsidRDefault="00CC7A35" w:rsidP="000F6561">
            <w:pPr>
              <w:pStyle w:val="Tabletext"/>
              <w:rPr>
                <w:sz w:val="18"/>
              </w:rPr>
            </w:pPr>
            <w:r w:rsidRPr="002C3252">
              <w:rPr>
                <w:sz w:val="18"/>
              </w:rPr>
              <w:t>Tx power into antenna</w:t>
            </w:r>
          </w:p>
        </w:tc>
        <w:tc>
          <w:tcPr>
            <w:tcW w:w="967" w:type="dxa"/>
          </w:tcPr>
          <w:p w14:paraId="6620A16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kW</w:t>
            </w:r>
          </w:p>
        </w:tc>
        <w:tc>
          <w:tcPr>
            <w:tcW w:w="1362" w:type="dxa"/>
          </w:tcPr>
          <w:p w14:paraId="0CDE01DC" w14:textId="77777777" w:rsidR="00CC7A35" w:rsidRPr="002C3252" w:rsidRDefault="00CC7A35" w:rsidP="000F6561">
            <w:pPr>
              <w:pStyle w:val="Tabletext"/>
              <w:tabs>
                <w:tab w:val="left" w:leader="dot" w:pos="7938"/>
                <w:tab w:val="center" w:pos="9526"/>
              </w:tabs>
              <w:jc w:val="center"/>
              <w:rPr>
                <w:sz w:val="18"/>
              </w:rPr>
            </w:pPr>
            <w:r w:rsidRPr="002C3252">
              <w:rPr>
                <w:sz w:val="18"/>
              </w:rPr>
              <w:t>90</w:t>
            </w:r>
          </w:p>
        </w:tc>
        <w:tc>
          <w:tcPr>
            <w:tcW w:w="1362" w:type="dxa"/>
          </w:tcPr>
          <w:p w14:paraId="3BFA02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90</w:t>
            </w:r>
          </w:p>
        </w:tc>
        <w:tc>
          <w:tcPr>
            <w:tcW w:w="1362" w:type="dxa"/>
          </w:tcPr>
          <w:p w14:paraId="014F2C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0.400</w:t>
            </w:r>
          </w:p>
        </w:tc>
        <w:tc>
          <w:tcPr>
            <w:tcW w:w="1634" w:type="dxa"/>
          </w:tcPr>
          <w:p w14:paraId="555E40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w:t>
            </w:r>
          </w:p>
        </w:tc>
        <w:tc>
          <w:tcPr>
            <w:tcW w:w="1271" w:type="dxa"/>
          </w:tcPr>
          <w:p w14:paraId="1BEE36C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750</w:t>
            </w:r>
          </w:p>
        </w:tc>
        <w:tc>
          <w:tcPr>
            <w:tcW w:w="1453" w:type="dxa"/>
          </w:tcPr>
          <w:p w14:paraId="1CB8D58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50</w:t>
            </w:r>
          </w:p>
        </w:tc>
        <w:tc>
          <w:tcPr>
            <w:tcW w:w="1180" w:type="dxa"/>
          </w:tcPr>
          <w:p w14:paraId="79E35B79"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50</w:t>
            </w:r>
          </w:p>
        </w:tc>
        <w:tc>
          <w:tcPr>
            <w:tcW w:w="1180" w:type="dxa"/>
          </w:tcPr>
          <w:p w14:paraId="2239383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1 000</w:t>
            </w:r>
          </w:p>
        </w:tc>
      </w:tr>
      <w:tr w:rsidR="00CC7A35" w:rsidRPr="002C3252" w14:paraId="17D73BCA" w14:textId="77777777" w:rsidTr="000F6561">
        <w:trPr>
          <w:jc w:val="center"/>
        </w:trPr>
        <w:tc>
          <w:tcPr>
            <w:tcW w:w="2688" w:type="dxa"/>
          </w:tcPr>
          <w:p w14:paraId="667C2CA8" w14:textId="77777777" w:rsidR="00CC7A35" w:rsidRPr="002C3252" w:rsidRDefault="00CC7A35" w:rsidP="000F6561">
            <w:pPr>
              <w:pStyle w:val="Tabletext"/>
              <w:rPr>
                <w:sz w:val="18"/>
              </w:rPr>
            </w:pPr>
            <w:r w:rsidRPr="002C3252">
              <w:rPr>
                <w:sz w:val="18"/>
              </w:rPr>
              <w:t xml:space="preserve">Pulse width </w:t>
            </w:r>
          </w:p>
        </w:tc>
        <w:tc>
          <w:tcPr>
            <w:tcW w:w="967" w:type="dxa"/>
          </w:tcPr>
          <w:p w14:paraId="44CA165A" w14:textId="77777777" w:rsidR="00CC7A35" w:rsidRPr="002C3252" w:rsidRDefault="00CC7A35" w:rsidP="000F6561">
            <w:pPr>
              <w:pStyle w:val="Tabletext"/>
              <w:keepLines/>
              <w:tabs>
                <w:tab w:val="left" w:leader="dot" w:pos="7938"/>
                <w:tab w:val="center" w:pos="9526"/>
              </w:tabs>
              <w:ind w:left="567" w:hanging="567"/>
              <w:jc w:val="center"/>
              <w:rPr>
                <w:sz w:val="18"/>
              </w:rPr>
            </w:pPr>
            <w:ins w:id="192" w:author="5B-1b" w:date="2025-05-05T21:23:00Z">
              <w:r w:rsidRPr="002C3252">
                <w:rPr>
                  <w:sz w:val="18"/>
                  <w:szCs w:val="18"/>
                  <w:lang w:eastAsia="zh-CN"/>
                </w:rPr>
                <w:t>µ</w:t>
              </w:r>
            </w:ins>
            <w:del w:id="193" w:author="5B-1b" w:date="2025-05-05T21:23:00Z">
              <w:r w:rsidRPr="002C3252" w:rsidDel="006C7A9C">
                <w:rPr>
                  <w:sz w:val="18"/>
                </w:rPr>
                <w:delText>u</w:delText>
              </w:r>
            </w:del>
            <w:r w:rsidRPr="002C3252">
              <w:rPr>
                <w:sz w:val="18"/>
              </w:rPr>
              <w:t>s</w:t>
            </w:r>
          </w:p>
        </w:tc>
        <w:tc>
          <w:tcPr>
            <w:tcW w:w="1362" w:type="dxa"/>
          </w:tcPr>
          <w:p w14:paraId="17C85510" w14:textId="77777777" w:rsidR="00CC7A35" w:rsidRPr="002C3252" w:rsidRDefault="00CC7A35" w:rsidP="000F6561">
            <w:pPr>
              <w:pStyle w:val="Tabletext"/>
              <w:tabs>
                <w:tab w:val="left" w:leader="dot" w:pos="7938"/>
                <w:tab w:val="center" w:pos="9526"/>
              </w:tabs>
              <w:jc w:val="center"/>
              <w:rPr>
                <w:sz w:val="18"/>
              </w:rPr>
            </w:pPr>
            <w:r w:rsidRPr="002C3252">
              <w:rPr>
                <w:sz w:val="18"/>
              </w:rPr>
              <w:t>0.30-14.0</w:t>
            </w:r>
          </w:p>
        </w:tc>
        <w:tc>
          <w:tcPr>
            <w:tcW w:w="1362" w:type="dxa"/>
          </w:tcPr>
          <w:p w14:paraId="7B73FC8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0.30-14.0</w:t>
            </w:r>
          </w:p>
        </w:tc>
        <w:tc>
          <w:tcPr>
            <w:tcW w:w="1362" w:type="dxa"/>
          </w:tcPr>
          <w:p w14:paraId="2BABF6A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0.08</w:t>
            </w:r>
          </w:p>
        </w:tc>
        <w:tc>
          <w:tcPr>
            <w:tcW w:w="1634" w:type="dxa"/>
          </w:tcPr>
          <w:p w14:paraId="7F231BB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0.32</w:t>
            </w:r>
          </w:p>
        </w:tc>
        <w:tc>
          <w:tcPr>
            <w:tcW w:w="1271" w:type="dxa"/>
          </w:tcPr>
          <w:p w14:paraId="00EA552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w:t>
            </w:r>
          </w:p>
        </w:tc>
        <w:tc>
          <w:tcPr>
            <w:tcW w:w="1453" w:type="dxa"/>
          </w:tcPr>
          <w:p w14:paraId="38D0A85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7D69A73"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3EEFFD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.25-1</w:t>
            </w:r>
          </w:p>
        </w:tc>
      </w:tr>
      <w:tr w:rsidR="00CC7A35" w:rsidRPr="002C3252" w14:paraId="7999EDAF" w14:textId="77777777" w:rsidTr="000F6561">
        <w:trPr>
          <w:jc w:val="center"/>
        </w:trPr>
        <w:tc>
          <w:tcPr>
            <w:tcW w:w="2688" w:type="dxa"/>
          </w:tcPr>
          <w:p w14:paraId="371D82E9" w14:textId="77777777" w:rsidR="00CC7A35" w:rsidRPr="002C3252" w:rsidRDefault="00CC7A35" w:rsidP="000F6561">
            <w:pPr>
              <w:pStyle w:val="Tabletext"/>
              <w:rPr>
                <w:sz w:val="18"/>
              </w:rPr>
            </w:pPr>
            <w:r w:rsidRPr="002C3252">
              <w:rPr>
                <w:sz w:val="18"/>
              </w:rPr>
              <w:t xml:space="preserve">Pulse rise/fall time </w:t>
            </w:r>
          </w:p>
        </w:tc>
        <w:tc>
          <w:tcPr>
            <w:tcW w:w="967" w:type="dxa"/>
          </w:tcPr>
          <w:p w14:paraId="0233E5E9" w14:textId="77777777" w:rsidR="00CC7A35" w:rsidRPr="002C3252" w:rsidRDefault="00CC7A35" w:rsidP="000F6561">
            <w:pPr>
              <w:pStyle w:val="Tabletext"/>
              <w:keepLines/>
              <w:tabs>
                <w:tab w:val="left" w:leader="dot" w:pos="7938"/>
                <w:tab w:val="center" w:pos="9526"/>
              </w:tabs>
              <w:ind w:left="567" w:hanging="567"/>
              <w:jc w:val="center"/>
              <w:rPr>
                <w:sz w:val="18"/>
              </w:rPr>
            </w:pPr>
            <w:ins w:id="194" w:author="5B-1b" w:date="2025-05-05T21:23:00Z">
              <w:r w:rsidRPr="002C3252">
                <w:rPr>
                  <w:sz w:val="18"/>
                  <w:szCs w:val="18"/>
                  <w:lang w:eastAsia="zh-CN"/>
                </w:rPr>
                <w:t>µ</w:t>
              </w:r>
            </w:ins>
            <w:del w:id="195" w:author="5B-1b" w:date="2025-05-05T21:23:00Z">
              <w:r w:rsidRPr="002C3252" w:rsidDel="006C7A9C">
                <w:rPr>
                  <w:sz w:val="18"/>
                </w:rPr>
                <w:delText>u</w:delText>
              </w:r>
            </w:del>
            <w:r w:rsidRPr="002C3252">
              <w:rPr>
                <w:sz w:val="18"/>
              </w:rPr>
              <w:t>s</w:t>
            </w:r>
          </w:p>
        </w:tc>
        <w:tc>
          <w:tcPr>
            <w:tcW w:w="1362" w:type="dxa"/>
          </w:tcPr>
          <w:p w14:paraId="1C07D724" w14:textId="77777777" w:rsidR="00CC7A35" w:rsidRPr="002C3252" w:rsidRDefault="00CC7A35" w:rsidP="000F6561">
            <w:pPr>
              <w:pStyle w:val="Tabletext"/>
              <w:tabs>
                <w:tab w:val="left" w:leader="dot" w:pos="7938"/>
                <w:tab w:val="center" w:pos="9526"/>
              </w:tabs>
              <w:jc w:val="center"/>
              <w:rPr>
                <w:sz w:val="18"/>
              </w:rPr>
            </w:pPr>
            <w:r w:rsidRPr="002C3252">
              <w:rPr>
                <w:sz w:val="18"/>
              </w:rPr>
              <w:t>0.04-0.1</w:t>
            </w:r>
          </w:p>
        </w:tc>
        <w:tc>
          <w:tcPr>
            <w:tcW w:w="1362" w:type="dxa"/>
          </w:tcPr>
          <w:p w14:paraId="73D53C1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0.04-0.1</w:t>
            </w:r>
          </w:p>
        </w:tc>
        <w:tc>
          <w:tcPr>
            <w:tcW w:w="1362" w:type="dxa"/>
          </w:tcPr>
          <w:p w14:paraId="566F688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.03/.03</w:t>
            </w:r>
          </w:p>
        </w:tc>
        <w:tc>
          <w:tcPr>
            <w:tcW w:w="1634" w:type="dxa"/>
          </w:tcPr>
          <w:p w14:paraId="0B097D4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.015/.035</w:t>
            </w:r>
          </w:p>
        </w:tc>
        <w:tc>
          <w:tcPr>
            <w:tcW w:w="1271" w:type="dxa"/>
          </w:tcPr>
          <w:p w14:paraId="0617C0C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.108/.216</w:t>
            </w:r>
          </w:p>
        </w:tc>
        <w:tc>
          <w:tcPr>
            <w:tcW w:w="1453" w:type="dxa"/>
          </w:tcPr>
          <w:p w14:paraId="584C07D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.100/.100</w:t>
            </w:r>
          </w:p>
        </w:tc>
        <w:tc>
          <w:tcPr>
            <w:tcW w:w="1180" w:type="dxa"/>
          </w:tcPr>
          <w:p w14:paraId="77D5594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.100/.100</w:t>
            </w:r>
          </w:p>
        </w:tc>
        <w:tc>
          <w:tcPr>
            <w:tcW w:w="1180" w:type="dxa"/>
          </w:tcPr>
          <w:p w14:paraId="4ECF165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.150/.200</w:t>
            </w:r>
          </w:p>
        </w:tc>
      </w:tr>
      <w:tr w:rsidR="00CC7A35" w:rsidRPr="002C3252" w14:paraId="7B1093F4" w14:textId="77777777" w:rsidTr="000F6561">
        <w:trPr>
          <w:jc w:val="center"/>
        </w:trPr>
        <w:tc>
          <w:tcPr>
            <w:tcW w:w="2688" w:type="dxa"/>
          </w:tcPr>
          <w:p w14:paraId="2140551A" w14:textId="77777777" w:rsidR="00CC7A35" w:rsidRPr="002C3252" w:rsidRDefault="00CC7A35" w:rsidP="000F6561">
            <w:pPr>
              <w:pStyle w:val="Tabletext"/>
              <w:rPr>
                <w:sz w:val="18"/>
              </w:rPr>
            </w:pPr>
            <w:r w:rsidRPr="002C3252">
              <w:rPr>
                <w:sz w:val="18"/>
              </w:rPr>
              <w:t xml:space="preserve">Pulse repetition rate </w:t>
            </w:r>
          </w:p>
        </w:tc>
        <w:tc>
          <w:tcPr>
            <w:tcW w:w="967" w:type="dxa"/>
          </w:tcPr>
          <w:p w14:paraId="3C0D8A1B"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pps</w:t>
            </w:r>
            <w:proofErr w:type="spellEnd"/>
          </w:p>
        </w:tc>
        <w:tc>
          <w:tcPr>
            <w:tcW w:w="1362" w:type="dxa"/>
          </w:tcPr>
          <w:p w14:paraId="6E780878" w14:textId="77777777" w:rsidR="00CC7A35" w:rsidRPr="002C3252" w:rsidRDefault="00CC7A35" w:rsidP="000F6561">
            <w:pPr>
              <w:pStyle w:val="Tabletext"/>
              <w:tabs>
                <w:tab w:val="left" w:leader="dot" w:pos="7938"/>
                <w:tab w:val="center" w:pos="9526"/>
              </w:tabs>
              <w:jc w:val="center"/>
              <w:rPr>
                <w:sz w:val="18"/>
              </w:rPr>
            </w:pPr>
            <w:r w:rsidRPr="002C3252">
              <w:rPr>
                <w:sz w:val="18"/>
              </w:rPr>
              <w:t>4 000-5 000</w:t>
            </w:r>
          </w:p>
        </w:tc>
        <w:tc>
          <w:tcPr>
            <w:tcW w:w="1362" w:type="dxa"/>
          </w:tcPr>
          <w:p w14:paraId="0DE9DB8F"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4 000-5 000</w:t>
            </w:r>
          </w:p>
        </w:tc>
        <w:tc>
          <w:tcPr>
            <w:tcW w:w="1362" w:type="dxa"/>
          </w:tcPr>
          <w:p w14:paraId="5F98A91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5 000</w:t>
            </w:r>
          </w:p>
        </w:tc>
        <w:tc>
          <w:tcPr>
            <w:tcW w:w="1634" w:type="dxa"/>
          </w:tcPr>
          <w:p w14:paraId="7E9B63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8 000</w:t>
            </w:r>
          </w:p>
        </w:tc>
        <w:tc>
          <w:tcPr>
            <w:tcW w:w="1271" w:type="dxa"/>
          </w:tcPr>
          <w:p w14:paraId="2A5602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160-1 280</w:t>
            </w:r>
          </w:p>
        </w:tc>
        <w:tc>
          <w:tcPr>
            <w:tcW w:w="1453" w:type="dxa"/>
          </w:tcPr>
          <w:p w14:paraId="409E21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0D88A06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4D7E22F9"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160 - 640</w:t>
            </w:r>
          </w:p>
        </w:tc>
      </w:tr>
      <w:tr w:rsidR="00CC7A35" w:rsidRPr="002C3252" w14:paraId="2F170647" w14:textId="77777777" w:rsidTr="000F6561">
        <w:trPr>
          <w:jc w:val="center"/>
        </w:trPr>
        <w:tc>
          <w:tcPr>
            <w:tcW w:w="2688" w:type="dxa"/>
          </w:tcPr>
          <w:p w14:paraId="4608EE41" w14:textId="77777777" w:rsidR="00CC7A35" w:rsidRPr="002C3252" w:rsidRDefault="00CC7A35" w:rsidP="000F6561">
            <w:pPr>
              <w:pStyle w:val="Tabletext"/>
              <w:rPr>
                <w:sz w:val="18"/>
              </w:rPr>
            </w:pPr>
            <w:r w:rsidRPr="002C3252">
              <w:rPr>
                <w:sz w:val="18"/>
              </w:rPr>
              <w:t xml:space="preserve">Chirp bandwidth </w:t>
            </w:r>
          </w:p>
        </w:tc>
        <w:tc>
          <w:tcPr>
            <w:tcW w:w="967" w:type="dxa"/>
          </w:tcPr>
          <w:p w14:paraId="5FA8FBC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70CF8B55" w14:textId="77777777" w:rsidR="00CC7A35" w:rsidRPr="002C3252" w:rsidRDefault="00CC7A35" w:rsidP="000F6561">
            <w:pPr>
              <w:pStyle w:val="Tabletext"/>
              <w:tabs>
                <w:tab w:val="left" w:leader="dot" w:pos="7938"/>
                <w:tab w:val="center" w:pos="9526"/>
              </w:tabs>
              <w:jc w:val="center"/>
              <w:rPr>
                <w:sz w:val="18"/>
              </w:rPr>
            </w:pPr>
            <w:r w:rsidRPr="002C3252">
              <w:rPr>
                <w:sz w:val="18"/>
              </w:rPr>
              <w:t>1.5</w:t>
            </w:r>
          </w:p>
        </w:tc>
        <w:tc>
          <w:tcPr>
            <w:tcW w:w="1362" w:type="dxa"/>
          </w:tcPr>
          <w:p w14:paraId="652122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1.5</w:t>
            </w:r>
          </w:p>
        </w:tc>
        <w:tc>
          <w:tcPr>
            <w:tcW w:w="1362" w:type="dxa"/>
          </w:tcPr>
          <w:p w14:paraId="433F2F1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634" w:type="dxa"/>
          </w:tcPr>
          <w:p w14:paraId="69FE4B3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271" w:type="dxa"/>
          </w:tcPr>
          <w:p w14:paraId="5B97555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453" w:type="dxa"/>
          </w:tcPr>
          <w:p w14:paraId="57B2C453"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c>
          <w:tcPr>
            <w:tcW w:w="1180" w:type="dxa"/>
          </w:tcPr>
          <w:p w14:paraId="00228171" w14:textId="77777777" w:rsidR="00CC7A35" w:rsidRPr="002C3252" w:rsidRDefault="00CC7A35" w:rsidP="000F6561">
            <w:pPr>
              <w:pStyle w:val="Tabletext"/>
              <w:tabs>
                <w:tab w:val="left" w:leader="dot" w:pos="7938"/>
                <w:tab w:val="center" w:pos="9526"/>
              </w:tabs>
              <w:jc w:val="center"/>
              <w:rPr>
                <w:color w:val="0000FF"/>
                <w:sz w:val="18"/>
                <w:szCs w:val="18"/>
              </w:rPr>
            </w:pPr>
            <w:r w:rsidRPr="002C3252">
              <w:rPr>
                <w:sz w:val="18"/>
                <w:szCs w:val="18"/>
              </w:rPr>
              <w:t>NA</w:t>
            </w:r>
          </w:p>
        </w:tc>
        <w:tc>
          <w:tcPr>
            <w:tcW w:w="1180" w:type="dxa"/>
          </w:tcPr>
          <w:p w14:paraId="46CC84FF"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r>
      <w:tr w:rsidR="00CC7A35" w:rsidRPr="002C3252" w14:paraId="40C61549" w14:textId="77777777" w:rsidTr="000F6561">
        <w:trPr>
          <w:trHeight w:val="774"/>
          <w:jc w:val="center"/>
        </w:trPr>
        <w:tc>
          <w:tcPr>
            <w:tcW w:w="2688" w:type="dxa"/>
          </w:tcPr>
          <w:p w14:paraId="21589947"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211"/>
              </w:tabs>
              <w:rPr>
                <w:sz w:val="18"/>
              </w:rPr>
            </w:pPr>
            <w:r w:rsidRPr="002C3252">
              <w:rPr>
                <w:sz w:val="18"/>
              </w:rPr>
              <w:t xml:space="preserve">RF emission </w:t>
            </w:r>
            <w:r w:rsidRPr="002C3252">
              <w:rPr>
                <w:sz w:val="18"/>
              </w:rPr>
              <w:tab/>
              <w:t>–3 dB</w:t>
            </w:r>
            <w:r w:rsidRPr="002C3252">
              <w:rPr>
                <w:sz w:val="18"/>
              </w:rPr>
              <w:br/>
              <w:t>bandwidth</w:t>
            </w:r>
            <w:r w:rsidRPr="002C3252">
              <w:rPr>
                <w:sz w:val="18"/>
              </w:rPr>
              <w:tab/>
              <w:t>–20 dB</w:t>
            </w:r>
          </w:p>
          <w:p w14:paraId="5EFCF735"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sz w:val="18"/>
              </w:rPr>
            </w:pPr>
            <w:r w:rsidRPr="002C3252">
              <w:rPr>
                <w:sz w:val="18"/>
              </w:rPr>
              <w:tab/>
            </w:r>
          </w:p>
        </w:tc>
        <w:tc>
          <w:tcPr>
            <w:tcW w:w="967" w:type="dxa"/>
          </w:tcPr>
          <w:p w14:paraId="29A491D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297C6417"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24187E8E"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5ABBC9E7"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20 at –40 dB</w:t>
            </w:r>
          </w:p>
        </w:tc>
        <w:tc>
          <w:tcPr>
            <w:tcW w:w="1362" w:type="dxa"/>
          </w:tcPr>
          <w:p w14:paraId="713D8539"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602CC188"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300978EA"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20 at –40 dB</w:t>
            </w:r>
          </w:p>
        </w:tc>
        <w:tc>
          <w:tcPr>
            <w:tcW w:w="1362" w:type="dxa"/>
          </w:tcPr>
          <w:p w14:paraId="7670822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6</w:t>
            </w:r>
            <w:r w:rsidRPr="002C3252">
              <w:rPr>
                <w:color w:val="000000"/>
                <w:sz w:val="18"/>
                <w:szCs w:val="18"/>
              </w:rPr>
              <w:br/>
              <w:t>11</w:t>
            </w:r>
          </w:p>
        </w:tc>
        <w:tc>
          <w:tcPr>
            <w:tcW w:w="1634" w:type="dxa"/>
          </w:tcPr>
          <w:p w14:paraId="553EB1AB" w14:textId="77777777" w:rsidR="00CC7A35" w:rsidRPr="002C3252" w:rsidRDefault="00CC7A35" w:rsidP="000F6561">
            <w:pPr>
              <w:pStyle w:val="Tabletext"/>
              <w:tabs>
                <w:tab w:val="left" w:pos="343"/>
                <w:tab w:val="left" w:leader="dot" w:pos="7938"/>
                <w:tab w:val="center" w:pos="9526"/>
              </w:tabs>
              <w:jc w:val="center"/>
              <w:rPr>
                <w:sz w:val="18"/>
              </w:rPr>
            </w:pPr>
            <w:r w:rsidRPr="002C3252">
              <w:rPr>
                <w:color w:val="000000"/>
                <w:sz w:val="18"/>
                <w:szCs w:val="18"/>
              </w:rPr>
              <w:t>1.55</w:t>
            </w:r>
            <w:r w:rsidRPr="002C3252">
              <w:rPr>
                <w:color w:val="000000"/>
                <w:sz w:val="18"/>
                <w:szCs w:val="18"/>
              </w:rPr>
              <w:br/>
              <w:t>20</w:t>
            </w:r>
          </w:p>
        </w:tc>
        <w:tc>
          <w:tcPr>
            <w:tcW w:w="1271" w:type="dxa"/>
          </w:tcPr>
          <w:p w14:paraId="6132C54F"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.8</w:t>
            </w:r>
            <w:r w:rsidRPr="002C3252">
              <w:rPr>
                <w:color w:val="000000"/>
                <w:sz w:val="18"/>
                <w:szCs w:val="18"/>
              </w:rPr>
              <w:br/>
              <w:t>4.1</w:t>
            </w:r>
          </w:p>
        </w:tc>
        <w:tc>
          <w:tcPr>
            <w:tcW w:w="1453" w:type="dxa"/>
          </w:tcPr>
          <w:p w14:paraId="73C85FE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470</w:t>
            </w:r>
            <w:r w:rsidRPr="002C3252">
              <w:rPr>
                <w:color w:val="000000"/>
                <w:sz w:val="18"/>
                <w:szCs w:val="18"/>
              </w:rPr>
              <w:br/>
              <w:t>490</w:t>
            </w:r>
          </w:p>
        </w:tc>
        <w:tc>
          <w:tcPr>
            <w:tcW w:w="1180" w:type="dxa"/>
          </w:tcPr>
          <w:p w14:paraId="6913486D" w14:textId="77777777" w:rsidR="00CC7A35" w:rsidRPr="002C3252" w:rsidRDefault="00CC7A35" w:rsidP="000F6561">
            <w:pPr>
              <w:pStyle w:val="Tabletext"/>
              <w:tabs>
                <w:tab w:val="left" w:pos="0"/>
                <w:tab w:val="left" w:leader="dot" w:pos="7938"/>
                <w:tab w:val="center" w:pos="9526"/>
              </w:tabs>
              <w:jc w:val="center"/>
              <w:rPr>
                <w:color w:val="000000"/>
                <w:sz w:val="18"/>
                <w:szCs w:val="18"/>
              </w:rPr>
            </w:pPr>
            <w:r w:rsidRPr="002C3252">
              <w:rPr>
                <w:color w:val="000000"/>
                <w:sz w:val="18"/>
                <w:szCs w:val="18"/>
              </w:rPr>
              <w:t>470</w:t>
            </w:r>
            <w:r w:rsidRPr="002C3252">
              <w:rPr>
                <w:color w:val="000000"/>
                <w:sz w:val="18"/>
                <w:szCs w:val="18"/>
              </w:rPr>
              <w:br/>
              <w:t>490</w:t>
            </w:r>
          </w:p>
        </w:tc>
        <w:tc>
          <w:tcPr>
            <w:tcW w:w="1180" w:type="dxa"/>
          </w:tcPr>
          <w:p w14:paraId="23CE6A05" w14:textId="77777777" w:rsidR="00CC7A35" w:rsidRPr="002C3252" w:rsidRDefault="00CC7A35" w:rsidP="000F6561">
            <w:pPr>
              <w:pStyle w:val="Tabletext"/>
              <w:tabs>
                <w:tab w:val="left" w:pos="0"/>
                <w:tab w:val="left" w:leader="dot" w:pos="7938"/>
                <w:tab w:val="center" w:pos="9526"/>
              </w:tabs>
              <w:jc w:val="center"/>
              <w:rPr>
                <w:sz w:val="18"/>
              </w:rPr>
            </w:pPr>
            <w:r w:rsidRPr="002C3252">
              <w:rPr>
                <w:color w:val="000000"/>
                <w:sz w:val="18"/>
                <w:szCs w:val="18"/>
              </w:rPr>
              <w:t>1.8</w:t>
            </w:r>
            <w:r w:rsidRPr="002C3252">
              <w:rPr>
                <w:color w:val="000000"/>
                <w:sz w:val="18"/>
                <w:szCs w:val="18"/>
              </w:rPr>
              <w:br/>
              <w:t>10</w:t>
            </w:r>
          </w:p>
        </w:tc>
      </w:tr>
      <w:tr w:rsidR="00CC7A35" w:rsidRPr="002C3252" w14:paraId="79D80AF8" w14:textId="77777777" w:rsidTr="000F6561">
        <w:trPr>
          <w:jc w:val="center"/>
        </w:trPr>
        <w:tc>
          <w:tcPr>
            <w:tcW w:w="2688" w:type="dxa"/>
          </w:tcPr>
          <w:p w14:paraId="0A2B78B3" w14:textId="77777777" w:rsidR="00CC7A35" w:rsidRPr="002C3252" w:rsidRDefault="00CC7A35" w:rsidP="000F6561">
            <w:pPr>
              <w:pStyle w:val="Tabletext"/>
              <w:rPr>
                <w:sz w:val="18"/>
              </w:rPr>
            </w:pPr>
            <w:r w:rsidRPr="002C3252">
              <w:rPr>
                <w:sz w:val="18"/>
              </w:rPr>
              <w:t>Antenna pattern type (pencil, fan, cosecant-squared, etc.)</w:t>
            </w:r>
          </w:p>
        </w:tc>
        <w:tc>
          <w:tcPr>
            <w:tcW w:w="967" w:type="dxa"/>
          </w:tcPr>
          <w:p w14:paraId="40C22313" w14:textId="77777777" w:rsidR="00CC7A35" w:rsidRPr="002C3252" w:rsidRDefault="00CC7A35" w:rsidP="000F6561">
            <w:pPr>
              <w:pStyle w:val="Tabletext"/>
              <w:jc w:val="center"/>
              <w:rPr>
                <w:sz w:val="18"/>
              </w:rPr>
            </w:pPr>
          </w:p>
        </w:tc>
        <w:tc>
          <w:tcPr>
            <w:tcW w:w="1362" w:type="dxa"/>
          </w:tcPr>
          <w:p w14:paraId="72C864A5"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0CC9F87E"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3B4EB8A4"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634" w:type="dxa"/>
          </w:tcPr>
          <w:p w14:paraId="560E2E43"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271" w:type="dxa"/>
          </w:tcPr>
          <w:p w14:paraId="7911B380"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453" w:type="dxa"/>
          </w:tcPr>
          <w:p w14:paraId="37203CAC"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6AC46008"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0AA5130A"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r>
      <w:tr w:rsidR="00CC7A35" w:rsidRPr="002C3252" w14:paraId="4857390D" w14:textId="77777777" w:rsidTr="000F6561">
        <w:trPr>
          <w:jc w:val="center"/>
        </w:trPr>
        <w:tc>
          <w:tcPr>
            <w:tcW w:w="2688" w:type="dxa"/>
          </w:tcPr>
          <w:p w14:paraId="7029CFF7" w14:textId="77777777" w:rsidR="00CC7A35" w:rsidRPr="002C3252" w:rsidRDefault="00CC7A35" w:rsidP="000F6561">
            <w:pPr>
              <w:pStyle w:val="Tabletext"/>
              <w:rPr>
                <w:sz w:val="18"/>
              </w:rPr>
            </w:pPr>
            <w:r w:rsidRPr="002C3252">
              <w:rPr>
                <w:sz w:val="18"/>
              </w:rPr>
              <w:t>Antenna type (reflector, phased array, slotted array, etc.)</w:t>
            </w:r>
          </w:p>
        </w:tc>
        <w:tc>
          <w:tcPr>
            <w:tcW w:w="967" w:type="dxa"/>
          </w:tcPr>
          <w:p w14:paraId="0F1C2AF3" w14:textId="77777777" w:rsidR="00CC7A35" w:rsidRPr="002C3252" w:rsidRDefault="00CC7A35" w:rsidP="000F6561">
            <w:pPr>
              <w:pStyle w:val="Tabletext"/>
              <w:jc w:val="center"/>
              <w:rPr>
                <w:sz w:val="18"/>
              </w:rPr>
            </w:pPr>
          </w:p>
        </w:tc>
        <w:tc>
          <w:tcPr>
            <w:tcW w:w="1362" w:type="dxa"/>
          </w:tcPr>
          <w:p w14:paraId="46A85543"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42DBD2E4"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06364FB8"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634" w:type="dxa"/>
          </w:tcPr>
          <w:p w14:paraId="6C9D05FB"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271" w:type="dxa"/>
          </w:tcPr>
          <w:p w14:paraId="5EFB5A9A" w14:textId="77777777" w:rsidR="00CC7A35" w:rsidRPr="002C3252" w:rsidRDefault="00CC7A35" w:rsidP="000F6561">
            <w:pPr>
              <w:pStyle w:val="Tabletext"/>
              <w:tabs>
                <w:tab w:val="left" w:leader="dot" w:pos="7938"/>
                <w:tab w:val="center" w:pos="9526"/>
              </w:tabs>
              <w:jc w:val="center"/>
              <w:rPr>
                <w:sz w:val="18"/>
              </w:rPr>
            </w:pPr>
            <w:r w:rsidRPr="002C3252">
              <w:rPr>
                <w:sz w:val="18"/>
              </w:rPr>
              <w:t>Parabolic</w:t>
            </w:r>
          </w:p>
        </w:tc>
        <w:tc>
          <w:tcPr>
            <w:tcW w:w="1453" w:type="dxa"/>
          </w:tcPr>
          <w:p w14:paraId="6BCFBFDA"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180" w:type="dxa"/>
          </w:tcPr>
          <w:p w14:paraId="1BFFFC5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Phased array</w:t>
            </w:r>
          </w:p>
        </w:tc>
        <w:tc>
          <w:tcPr>
            <w:tcW w:w="1180" w:type="dxa"/>
          </w:tcPr>
          <w:p w14:paraId="4680700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Horn</w:t>
            </w:r>
          </w:p>
        </w:tc>
      </w:tr>
    </w:tbl>
    <w:p w14:paraId="55348682" w14:textId="77777777" w:rsidR="00CC7A35" w:rsidRPr="002C3252" w:rsidRDefault="00CC7A35" w:rsidP="00CC7A35">
      <w:pPr>
        <w:pStyle w:val="Tablefin"/>
      </w:pPr>
    </w:p>
    <w:p w14:paraId="5B18FA73" w14:textId="77777777" w:rsidR="00CC7A35" w:rsidRPr="002C3252" w:rsidRDefault="00CC7A35" w:rsidP="00CC7A35">
      <w:r w:rsidRPr="002C3252">
        <w:br w:type="page"/>
      </w:r>
    </w:p>
    <w:p w14:paraId="684CE3B8" w14:textId="0247A433" w:rsidR="00CC7A35" w:rsidRPr="002C3252" w:rsidRDefault="00CC7A35" w:rsidP="00CC7A35">
      <w:pPr>
        <w:pStyle w:val="TableNo"/>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10"/>
        <w:gridCol w:w="1265"/>
        <w:gridCol w:w="1323"/>
        <w:gridCol w:w="1323"/>
        <w:gridCol w:w="1323"/>
        <w:gridCol w:w="1235"/>
        <w:gridCol w:w="1411"/>
        <w:gridCol w:w="1323"/>
        <w:gridCol w:w="1323"/>
        <w:gridCol w:w="1323"/>
      </w:tblGrid>
      <w:tr w:rsidR="00CC7A35" w:rsidRPr="002C3252" w14:paraId="2EB0D496" w14:textId="77777777" w:rsidTr="000F6561">
        <w:trPr>
          <w:jc w:val="center"/>
        </w:trPr>
        <w:tc>
          <w:tcPr>
            <w:tcW w:w="2610" w:type="dxa"/>
          </w:tcPr>
          <w:p w14:paraId="68C8F0CB" w14:textId="77777777" w:rsidR="00CC7A35" w:rsidRPr="002C3252" w:rsidRDefault="00CC7A35" w:rsidP="000F6561">
            <w:pPr>
              <w:pStyle w:val="Tablehead"/>
              <w:rPr>
                <w:sz w:val="18"/>
                <w:szCs w:val="18"/>
              </w:rPr>
            </w:pPr>
            <w:r w:rsidRPr="002C3252">
              <w:rPr>
                <w:sz w:val="18"/>
                <w:szCs w:val="18"/>
              </w:rPr>
              <w:t>Characteristics</w:t>
            </w:r>
          </w:p>
        </w:tc>
        <w:tc>
          <w:tcPr>
            <w:tcW w:w="1265" w:type="dxa"/>
          </w:tcPr>
          <w:p w14:paraId="7FCA8B9C" w14:textId="77777777" w:rsidR="00CC7A35" w:rsidRPr="002C3252" w:rsidRDefault="00CC7A35" w:rsidP="000F6561">
            <w:pPr>
              <w:pStyle w:val="Tablehead"/>
              <w:keepLines/>
              <w:rPr>
                <w:sz w:val="18"/>
                <w:szCs w:val="18"/>
              </w:rPr>
            </w:pPr>
            <w:r w:rsidRPr="002C3252">
              <w:rPr>
                <w:sz w:val="18"/>
                <w:szCs w:val="18"/>
              </w:rPr>
              <w:t>Unit</w:t>
            </w:r>
          </w:p>
        </w:tc>
        <w:tc>
          <w:tcPr>
            <w:tcW w:w="1323" w:type="dxa"/>
          </w:tcPr>
          <w:p w14:paraId="185AE725" w14:textId="77777777" w:rsidR="00CC7A35" w:rsidRPr="002C3252" w:rsidRDefault="00CC7A35" w:rsidP="000F6561">
            <w:pPr>
              <w:pStyle w:val="Tablehead"/>
              <w:keepLines/>
              <w:rPr>
                <w:sz w:val="18"/>
                <w:szCs w:val="18"/>
              </w:rPr>
            </w:pPr>
            <w:r w:rsidRPr="002C3252">
              <w:rPr>
                <w:sz w:val="18"/>
                <w:szCs w:val="18"/>
              </w:rPr>
              <w:t>Radar 10</w:t>
            </w:r>
          </w:p>
        </w:tc>
        <w:tc>
          <w:tcPr>
            <w:tcW w:w="1323" w:type="dxa"/>
          </w:tcPr>
          <w:p w14:paraId="72623980" w14:textId="77777777" w:rsidR="00CC7A35" w:rsidRPr="002C3252" w:rsidRDefault="00CC7A35" w:rsidP="000F6561">
            <w:pPr>
              <w:pStyle w:val="Tablehead"/>
              <w:rPr>
                <w:sz w:val="18"/>
                <w:szCs w:val="18"/>
              </w:rPr>
            </w:pPr>
            <w:r w:rsidRPr="002C3252">
              <w:rPr>
                <w:sz w:val="18"/>
                <w:szCs w:val="18"/>
              </w:rPr>
              <w:t>Radar 10A</w:t>
            </w:r>
          </w:p>
        </w:tc>
        <w:tc>
          <w:tcPr>
            <w:tcW w:w="1323" w:type="dxa"/>
          </w:tcPr>
          <w:p w14:paraId="3D44D325" w14:textId="77777777" w:rsidR="00CC7A35" w:rsidRPr="002C3252" w:rsidRDefault="00CC7A35" w:rsidP="000F6561">
            <w:pPr>
              <w:pStyle w:val="Tablehead"/>
              <w:rPr>
                <w:sz w:val="18"/>
                <w:szCs w:val="18"/>
              </w:rPr>
            </w:pPr>
            <w:r w:rsidRPr="002C3252">
              <w:rPr>
                <w:sz w:val="18"/>
                <w:szCs w:val="18"/>
              </w:rPr>
              <w:t>Radar 11</w:t>
            </w:r>
          </w:p>
        </w:tc>
        <w:tc>
          <w:tcPr>
            <w:tcW w:w="1235" w:type="dxa"/>
          </w:tcPr>
          <w:p w14:paraId="1464FECC" w14:textId="77777777" w:rsidR="00CC7A35" w:rsidRPr="002C3252" w:rsidRDefault="00CC7A35" w:rsidP="000F6561">
            <w:pPr>
              <w:pStyle w:val="Tablehead"/>
              <w:keepLines/>
              <w:rPr>
                <w:sz w:val="18"/>
                <w:szCs w:val="18"/>
              </w:rPr>
            </w:pPr>
            <w:r w:rsidRPr="002C3252">
              <w:rPr>
                <w:sz w:val="18"/>
                <w:szCs w:val="18"/>
              </w:rPr>
              <w:t xml:space="preserve">Radar 12 </w:t>
            </w:r>
          </w:p>
        </w:tc>
        <w:tc>
          <w:tcPr>
            <w:tcW w:w="1411" w:type="dxa"/>
          </w:tcPr>
          <w:p w14:paraId="018F8F1C" w14:textId="77777777" w:rsidR="00CC7A35" w:rsidRPr="002C3252" w:rsidRDefault="00CC7A35" w:rsidP="000F6561">
            <w:pPr>
              <w:pStyle w:val="Tablehead"/>
              <w:rPr>
                <w:sz w:val="18"/>
                <w:szCs w:val="18"/>
              </w:rPr>
            </w:pPr>
            <w:r w:rsidRPr="002C3252">
              <w:rPr>
                <w:sz w:val="18"/>
                <w:szCs w:val="18"/>
              </w:rPr>
              <w:t>Radar 13</w:t>
            </w:r>
          </w:p>
        </w:tc>
        <w:tc>
          <w:tcPr>
            <w:tcW w:w="1323" w:type="dxa"/>
          </w:tcPr>
          <w:p w14:paraId="7B71E515" w14:textId="77777777" w:rsidR="00CC7A35" w:rsidRPr="002C3252" w:rsidRDefault="00CC7A35" w:rsidP="000F6561">
            <w:pPr>
              <w:pStyle w:val="Tablehead"/>
              <w:rPr>
                <w:sz w:val="18"/>
                <w:szCs w:val="18"/>
              </w:rPr>
            </w:pPr>
            <w:r w:rsidRPr="002C3252">
              <w:rPr>
                <w:sz w:val="18"/>
                <w:szCs w:val="18"/>
              </w:rPr>
              <w:t>Radar 14</w:t>
            </w:r>
          </w:p>
        </w:tc>
        <w:tc>
          <w:tcPr>
            <w:tcW w:w="1323" w:type="dxa"/>
          </w:tcPr>
          <w:p w14:paraId="5B6E5482" w14:textId="77777777" w:rsidR="00CC7A35" w:rsidRPr="002C3252" w:rsidRDefault="00CC7A35" w:rsidP="000F6561">
            <w:pPr>
              <w:pStyle w:val="Tablehead"/>
              <w:keepLines/>
              <w:rPr>
                <w:sz w:val="18"/>
                <w:szCs w:val="18"/>
              </w:rPr>
            </w:pPr>
            <w:r w:rsidRPr="002C3252">
              <w:rPr>
                <w:sz w:val="18"/>
                <w:szCs w:val="18"/>
              </w:rPr>
              <w:t>Radar 14A</w:t>
            </w:r>
          </w:p>
        </w:tc>
        <w:tc>
          <w:tcPr>
            <w:tcW w:w="1323" w:type="dxa"/>
          </w:tcPr>
          <w:p w14:paraId="32ACEA9A" w14:textId="77777777" w:rsidR="00CC7A35" w:rsidRPr="002C3252" w:rsidRDefault="00CC7A35" w:rsidP="000F6561">
            <w:pPr>
              <w:pStyle w:val="Tablehead"/>
              <w:keepLines/>
              <w:rPr>
                <w:sz w:val="18"/>
                <w:szCs w:val="18"/>
              </w:rPr>
            </w:pPr>
            <w:r w:rsidRPr="002C3252">
              <w:rPr>
                <w:sz w:val="18"/>
                <w:szCs w:val="18"/>
              </w:rPr>
              <w:t>Radar 15</w:t>
            </w:r>
          </w:p>
        </w:tc>
      </w:tr>
      <w:tr w:rsidR="00CC7A35" w:rsidRPr="002C3252" w14:paraId="7371C83B" w14:textId="77777777" w:rsidTr="000F6561">
        <w:trPr>
          <w:jc w:val="center"/>
        </w:trPr>
        <w:tc>
          <w:tcPr>
            <w:tcW w:w="2610" w:type="dxa"/>
          </w:tcPr>
          <w:p w14:paraId="50D852A3" w14:textId="77777777" w:rsidR="00CC7A35" w:rsidRPr="002C3252" w:rsidRDefault="00CC7A35" w:rsidP="000F6561">
            <w:pPr>
              <w:pStyle w:val="Tabletext"/>
              <w:rPr>
                <w:sz w:val="18"/>
              </w:rPr>
            </w:pPr>
            <w:r w:rsidRPr="002C3252">
              <w:rPr>
                <w:sz w:val="18"/>
              </w:rPr>
              <w:t>Antenna polarization</w:t>
            </w:r>
          </w:p>
        </w:tc>
        <w:tc>
          <w:tcPr>
            <w:tcW w:w="1265" w:type="dxa"/>
          </w:tcPr>
          <w:p w14:paraId="15E71062" w14:textId="77777777" w:rsidR="00CC7A35" w:rsidRPr="002C3252" w:rsidRDefault="00CC7A35" w:rsidP="000F6561">
            <w:pPr>
              <w:pStyle w:val="Tabletext"/>
              <w:jc w:val="center"/>
              <w:rPr>
                <w:sz w:val="18"/>
              </w:rPr>
            </w:pPr>
          </w:p>
        </w:tc>
        <w:tc>
          <w:tcPr>
            <w:tcW w:w="1323" w:type="dxa"/>
          </w:tcPr>
          <w:p w14:paraId="5C6C38E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Horizontal</w:t>
            </w:r>
          </w:p>
        </w:tc>
        <w:tc>
          <w:tcPr>
            <w:tcW w:w="1323" w:type="dxa"/>
          </w:tcPr>
          <w:p w14:paraId="3ED08DDA"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Horizontal</w:t>
            </w:r>
          </w:p>
        </w:tc>
        <w:tc>
          <w:tcPr>
            <w:tcW w:w="1323" w:type="dxa"/>
          </w:tcPr>
          <w:p w14:paraId="61DEAF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235" w:type="dxa"/>
          </w:tcPr>
          <w:p w14:paraId="36EE4AC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411" w:type="dxa"/>
          </w:tcPr>
          <w:p w14:paraId="6EB8ACC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Linear Vertical</w:t>
            </w:r>
          </w:p>
        </w:tc>
        <w:tc>
          <w:tcPr>
            <w:tcW w:w="1323" w:type="dxa"/>
          </w:tcPr>
          <w:p w14:paraId="3DCA513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59AD1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6F5A3A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 Linear</w:t>
            </w:r>
          </w:p>
        </w:tc>
      </w:tr>
      <w:tr w:rsidR="00CC7A35" w:rsidRPr="002C3252" w14:paraId="6E2C90E5" w14:textId="77777777" w:rsidTr="000F6561">
        <w:trPr>
          <w:jc w:val="center"/>
        </w:trPr>
        <w:tc>
          <w:tcPr>
            <w:tcW w:w="2610" w:type="dxa"/>
          </w:tcPr>
          <w:p w14:paraId="6F1B7299" w14:textId="77777777" w:rsidR="00CC7A35" w:rsidRPr="002C3252" w:rsidRDefault="00CC7A35" w:rsidP="000F6561">
            <w:pPr>
              <w:pStyle w:val="Tabletext"/>
              <w:rPr>
                <w:sz w:val="18"/>
              </w:rPr>
            </w:pPr>
            <w:r w:rsidRPr="002C3252">
              <w:rPr>
                <w:sz w:val="18"/>
              </w:rPr>
              <w:t xml:space="preserve">Antenna main beam gain </w:t>
            </w:r>
          </w:p>
        </w:tc>
        <w:tc>
          <w:tcPr>
            <w:tcW w:w="1265" w:type="dxa"/>
          </w:tcPr>
          <w:p w14:paraId="0B083878"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dBi</w:t>
            </w:r>
            <w:proofErr w:type="spellEnd"/>
          </w:p>
        </w:tc>
        <w:tc>
          <w:tcPr>
            <w:tcW w:w="1323" w:type="dxa"/>
          </w:tcPr>
          <w:p w14:paraId="556B01D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33 (&lt;55)</w:t>
            </w:r>
          </w:p>
        </w:tc>
        <w:tc>
          <w:tcPr>
            <w:tcW w:w="1323" w:type="dxa"/>
          </w:tcPr>
          <w:p w14:paraId="0531D84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33 (&lt;55)</w:t>
            </w:r>
          </w:p>
        </w:tc>
        <w:tc>
          <w:tcPr>
            <w:tcW w:w="1323" w:type="dxa"/>
          </w:tcPr>
          <w:p w14:paraId="64426F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16</w:t>
            </w:r>
          </w:p>
        </w:tc>
        <w:tc>
          <w:tcPr>
            <w:tcW w:w="1235" w:type="dxa"/>
          </w:tcPr>
          <w:p w14:paraId="63C280C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411" w:type="dxa"/>
          </w:tcPr>
          <w:p w14:paraId="37D26E9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42.94</w:t>
            </w:r>
          </w:p>
        </w:tc>
        <w:tc>
          <w:tcPr>
            <w:tcW w:w="1323" w:type="dxa"/>
          </w:tcPr>
          <w:p w14:paraId="1EE86D3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40</w:t>
            </w:r>
          </w:p>
        </w:tc>
        <w:tc>
          <w:tcPr>
            <w:tcW w:w="1323" w:type="dxa"/>
          </w:tcPr>
          <w:p w14:paraId="55B2CE31"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40</w:t>
            </w:r>
          </w:p>
        </w:tc>
        <w:tc>
          <w:tcPr>
            <w:tcW w:w="1323" w:type="dxa"/>
          </w:tcPr>
          <w:p w14:paraId="479D074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w:t>
            </w:r>
          </w:p>
        </w:tc>
      </w:tr>
      <w:tr w:rsidR="00CC7A35" w:rsidRPr="002C3252" w14:paraId="4AFD9B02" w14:textId="77777777" w:rsidTr="000F6561">
        <w:trPr>
          <w:jc w:val="center"/>
        </w:trPr>
        <w:tc>
          <w:tcPr>
            <w:tcW w:w="2610" w:type="dxa"/>
          </w:tcPr>
          <w:p w14:paraId="3EBF8F30" w14:textId="77777777" w:rsidR="00CC7A35" w:rsidRPr="002C3252" w:rsidRDefault="00CC7A35" w:rsidP="000F6561">
            <w:pPr>
              <w:pStyle w:val="Tabletext"/>
              <w:rPr>
                <w:sz w:val="18"/>
              </w:rPr>
            </w:pPr>
            <w:r w:rsidRPr="002C3252">
              <w:rPr>
                <w:sz w:val="18"/>
              </w:rPr>
              <w:t xml:space="preserve">Antenna elevation beamwidth </w:t>
            </w:r>
          </w:p>
        </w:tc>
        <w:tc>
          <w:tcPr>
            <w:tcW w:w="1265" w:type="dxa"/>
          </w:tcPr>
          <w:p w14:paraId="55E4F0CA"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4AF652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7</w:t>
            </w:r>
          </w:p>
        </w:tc>
        <w:tc>
          <w:tcPr>
            <w:tcW w:w="1323" w:type="dxa"/>
          </w:tcPr>
          <w:p w14:paraId="66D1294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7</w:t>
            </w:r>
          </w:p>
        </w:tc>
        <w:tc>
          <w:tcPr>
            <w:tcW w:w="1323" w:type="dxa"/>
          </w:tcPr>
          <w:p w14:paraId="012A467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Pr>
          <w:p w14:paraId="4DDF09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26</w:t>
            </w:r>
          </w:p>
        </w:tc>
        <w:tc>
          <w:tcPr>
            <w:tcW w:w="1411" w:type="dxa"/>
          </w:tcPr>
          <w:p w14:paraId="0072759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2157CD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D63284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Pr>
          <w:p w14:paraId="700D583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271CB8E2" w14:textId="77777777" w:rsidTr="000F6561">
        <w:trPr>
          <w:jc w:val="center"/>
        </w:trPr>
        <w:tc>
          <w:tcPr>
            <w:tcW w:w="2610" w:type="dxa"/>
            <w:tcBorders>
              <w:top w:val="nil"/>
            </w:tcBorders>
          </w:tcPr>
          <w:p w14:paraId="7E306694" w14:textId="77777777" w:rsidR="00CC7A35" w:rsidRPr="002C3252" w:rsidRDefault="00CC7A35" w:rsidP="000F6561">
            <w:pPr>
              <w:pStyle w:val="Tabletext"/>
              <w:rPr>
                <w:sz w:val="18"/>
              </w:rPr>
            </w:pPr>
            <w:r w:rsidRPr="002C3252">
              <w:rPr>
                <w:sz w:val="18"/>
              </w:rPr>
              <w:t xml:space="preserve">Antenna azimuthal beamwidth </w:t>
            </w:r>
          </w:p>
        </w:tc>
        <w:tc>
          <w:tcPr>
            <w:tcW w:w="1265" w:type="dxa"/>
            <w:tcBorders>
              <w:top w:val="nil"/>
            </w:tcBorders>
          </w:tcPr>
          <w:p w14:paraId="21DC273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Borders>
              <w:top w:val="nil"/>
            </w:tcBorders>
          </w:tcPr>
          <w:p w14:paraId="15D92E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1.8</w:t>
            </w:r>
          </w:p>
        </w:tc>
        <w:tc>
          <w:tcPr>
            <w:tcW w:w="1323" w:type="dxa"/>
            <w:tcBorders>
              <w:top w:val="nil"/>
            </w:tcBorders>
          </w:tcPr>
          <w:p w14:paraId="47E2E69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1.8</w:t>
            </w:r>
          </w:p>
        </w:tc>
        <w:tc>
          <w:tcPr>
            <w:tcW w:w="1323" w:type="dxa"/>
            <w:tcBorders>
              <w:top w:val="nil"/>
            </w:tcBorders>
          </w:tcPr>
          <w:p w14:paraId="66B633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Borders>
              <w:top w:val="nil"/>
            </w:tcBorders>
          </w:tcPr>
          <w:p w14:paraId="76D1A35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w:t>
            </w:r>
          </w:p>
        </w:tc>
        <w:tc>
          <w:tcPr>
            <w:tcW w:w="1411" w:type="dxa"/>
            <w:tcBorders>
              <w:top w:val="nil"/>
            </w:tcBorders>
          </w:tcPr>
          <w:p w14:paraId="6374E3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163EFE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09B8E53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Borders>
              <w:top w:val="nil"/>
            </w:tcBorders>
          </w:tcPr>
          <w:p w14:paraId="153ED92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39BBC4FC" w14:textId="77777777" w:rsidTr="000F6561">
        <w:trPr>
          <w:jc w:val="center"/>
        </w:trPr>
        <w:tc>
          <w:tcPr>
            <w:tcW w:w="2610" w:type="dxa"/>
          </w:tcPr>
          <w:p w14:paraId="13ED6D2D" w14:textId="77777777" w:rsidR="00CC7A35" w:rsidRPr="002C3252" w:rsidRDefault="00CC7A35" w:rsidP="000F6561">
            <w:pPr>
              <w:pStyle w:val="Tabletext"/>
              <w:rPr>
                <w:sz w:val="18"/>
              </w:rPr>
            </w:pPr>
            <w:r w:rsidRPr="002C3252">
              <w:rPr>
                <w:sz w:val="18"/>
              </w:rPr>
              <w:t xml:space="preserve">Antenna horizontal scan rate </w:t>
            </w:r>
          </w:p>
        </w:tc>
        <w:tc>
          <w:tcPr>
            <w:tcW w:w="1265" w:type="dxa"/>
          </w:tcPr>
          <w:p w14:paraId="16821E3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18CE90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6-60</w:t>
            </w:r>
          </w:p>
        </w:tc>
        <w:tc>
          <w:tcPr>
            <w:tcW w:w="1323" w:type="dxa"/>
          </w:tcPr>
          <w:p w14:paraId="4796F53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6-60</w:t>
            </w:r>
          </w:p>
        </w:tc>
        <w:tc>
          <w:tcPr>
            <w:tcW w:w="1323" w:type="dxa"/>
          </w:tcPr>
          <w:p w14:paraId="054A6E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373EE8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61929F1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0EEEED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323" w:type="dxa"/>
          </w:tcPr>
          <w:p w14:paraId="794E20C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30</w:t>
            </w:r>
          </w:p>
        </w:tc>
        <w:tc>
          <w:tcPr>
            <w:tcW w:w="1323" w:type="dxa"/>
          </w:tcPr>
          <w:p w14:paraId="454D18C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5290EA2F" w14:textId="77777777" w:rsidTr="000F6561">
        <w:trPr>
          <w:jc w:val="center"/>
        </w:trPr>
        <w:tc>
          <w:tcPr>
            <w:tcW w:w="2610" w:type="dxa"/>
          </w:tcPr>
          <w:p w14:paraId="7380D0B5"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265" w:type="dxa"/>
          </w:tcPr>
          <w:p w14:paraId="2FD3B5CD"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67F251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360</w:t>
            </w:r>
          </w:p>
        </w:tc>
        <w:tc>
          <w:tcPr>
            <w:tcW w:w="1323" w:type="dxa"/>
          </w:tcPr>
          <w:p w14:paraId="5633B89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360</w:t>
            </w:r>
          </w:p>
        </w:tc>
        <w:tc>
          <w:tcPr>
            <w:tcW w:w="1323" w:type="dxa"/>
          </w:tcPr>
          <w:p w14:paraId="193CED1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516077B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411" w:type="dxa"/>
          </w:tcPr>
          <w:p w14:paraId="7CDD00E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4578162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2AF5A7A9" w14:textId="77777777" w:rsidR="00CC7A35" w:rsidRPr="002C3252" w:rsidRDefault="00CC7A35" w:rsidP="000F6561">
            <w:pPr>
              <w:pStyle w:val="Tabletext"/>
              <w:keepLines/>
              <w:tabs>
                <w:tab w:val="left" w:leader="dot" w:pos="7938"/>
                <w:tab w:val="center" w:pos="9526"/>
              </w:tabs>
              <w:spacing w:before="0"/>
              <w:ind w:left="567" w:hanging="567"/>
              <w:jc w:val="center"/>
              <w:rPr>
                <w:color w:val="000000"/>
                <w:sz w:val="18"/>
                <w:szCs w:val="18"/>
              </w:rPr>
            </w:pPr>
            <w:r w:rsidRPr="002C3252">
              <w:rPr>
                <w:color w:val="000000"/>
                <w:sz w:val="18"/>
                <w:szCs w:val="18"/>
              </w:rPr>
              <w:t>360</w:t>
            </w:r>
          </w:p>
        </w:tc>
        <w:tc>
          <w:tcPr>
            <w:tcW w:w="1323" w:type="dxa"/>
          </w:tcPr>
          <w:p w14:paraId="2D2DD6A9" w14:textId="77777777" w:rsidR="00CC7A35" w:rsidRPr="002C3252" w:rsidRDefault="00CC7A35" w:rsidP="000F6561">
            <w:pPr>
              <w:pStyle w:val="Tabletext"/>
              <w:keepLines/>
              <w:tabs>
                <w:tab w:val="left" w:leader="dot" w:pos="7938"/>
                <w:tab w:val="center" w:pos="9526"/>
              </w:tabs>
              <w:spacing w:before="0"/>
              <w:ind w:left="567" w:hanging="567"/>
              <w:jc w:val="center"/>
              <w:rPr>
                <w:b/>
                <w:sz w:val="18"/>
              </w:rPr>
            </w:pPr>
            <w:r w:rsidRPr="002C3252">
              <w:rPr>
                <w:color w:val="000000"/>
                <w:sz w:val="18"/>
                <w:szCs w:val="18"/>
              </w:rPr>
              <w:t>360</w:t>
            </w:r>
          </w:p>
        </w:tc>
      </w:tr>
      <w:tr w:rsidR="00CC7A35" w:rsidRPr="002C3252" w14:paraId="730EFE78" w14:textId="77777777" w:rsidTr="000F6561">
        <w:trPr>
          <w:jc w:val="center"/>
        </w:trPr>
        <w:tc>
          <w:tcPr>
            <w:tcW w:w="2610" w:type="dxa"/>
          </w:tcPr>
          <w:p w14:paraId="1C74F048" w14:textId="77777777" w:rsidR="00CC7A35" w:rsidRPr="002C3252" w:rsidRDefault="00CC7A35" w:rsidP="000F6561">
            <w:pPr>
              <w:pStyle w:val="Tabletext"/>
              <w:rPr>
                <w:sz w:val="18"/>
              </w:rPr>
            </w:pPr>
            <w:r w:rsidRPr="002C3252">
              <w:rPr>
                <w:sz w:val="18"/>
              </w:rPr>
              <w:t xml:space="preserve">Antenna vertical scan rate </w:t>
            </w:r>
          </w:p>
        </w:tc>
        <w:tc>
          <w:tcPr>
            <w:tcW w:w="1265" w:type="dxa"/>
          </w:tcPr>
          <w:p w14:paraId="4D32C083"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2F1050E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1FFDB78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N/A</w:t>
            </w:r>
          </w:p>
        </w:tc>
        <w:tc>
          <w:tcPr>
            <w:tcW w:w="1323" w:type="dxa"/>
          </w:tcPr>
          <w:p w14:paraId="637622D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235" w:type="dxa"/>
          </w:tcPr>
          <w:p w14:paraId="46243EF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778F886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870C3F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791BA26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3431BC3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77F953D7" w14:textId="77777777" w:rsidTr="000F6561">
        <w:trPr>
          <w:jc w:val="center"/>
        </w:trPr>
        <w:tc>
          <w:tcPr>
            <w:tcW w:w="2610" w:type="dxa"/>
          </w:tcPr>
          <w:p w14:paraId="21453609"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265" w:type="dxa"/>
          </w:tcPr>
          <w:p w14:paraId="7736B53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08D3A0F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39D288A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N/A</w:t>
            </w:r>
          </w:p>
        </w:tc>
        <w:tc>
          <w:tcPr>
            <w:tcW w:w="1323" w:type="dxa"/>
          </w:tcPr>
          <w:p w14:paraId="5CD2657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0E8B2913" w14:textId="77777777" w:rsidR="00CC7A35" w:rsidRPr="002C3252" w:rsidRDefault="00CC7A35" w:rsidP="000F6561">
            <w:pPr>
              <w:pStyle w:val="Tabletext"/>
              <w:keepLines/>
              <w:tabs>
                <w:tab w:val="clear" w:pos="284"/>
                <w:tab w:val="clear" w:pos="567"/>
                <w:tab w:val="clear" w:pos="851"/>
                <w:tab w:val="left" w:leader="dot" w:pos="7938"/>
                <w:tab w:val="center" w:pos="9526"/>
              </w:tabs>
              <w:jc w:val="center"/>
              <w:rPr>
                <w:b/>
                <w:sz w:val="18"/>
              </w:rPr>
            </w:pPr>
            <w:r w:rsidRPr="002C3252">
              <w:rPr>
                <w:color w:val="000000"/>
                <w:sz w:val="18"/>
                <w:szCs w:val="18"/>
              </w:rPr>
              <w:t>Electronically Steered</w:t>
            </w:r>
          </w:p>
        </w:tc>
        <w:tc>
          <w:tcPr>
            <w:tcW w:w="1411" w:type="dxa"/>
          </w:tcPr>
          <w:p w14:paraId="0BB3832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00BAA944" w14:textId="77777777" w:rsidR="00CC7A35" w:rsidRPr="002C3252" w:rsidRDefault="00CC7A35" w:rsidP="000F6561">
            <w:pPr>
              <w:pStyle w:val="Tabletext"/>
              <w:keepLines/>
              <w:tabs>
                <w:tab w:val="clear" w:pos="284"/>
                <w:tab w:val="clear" w:pos="567"/>
                <w:tab w:val="left" w:leader="dot" w:pos="7938"/>
                <w:tab w:val="center" w:pos="9526"/>
              </w:tabs>
              <w:jc w:val="center"/>
              <w:rPr>
                <w:b/>
                <w:sz w:val="18"/>
              </w:rPr>
            </w:pPr>
            <w:r w:rsidRPr="002C3252">
              <w:rPr>
                <w:color w:val="000000"/>
                <w:sz w:val="18"/>
                <w:szCs w:val="18"/>
              </w:rPr>
              <w:t>Electronically Steered</w:t>
            </w:r>
          </w:p>
        </w:tc>
        <w:tc>
          <w:tcPr>
            <w:tcW w:w="1323" w:type="dxa"/>
          </w:tcPr>
          <w:p w14:paraId="13FC3720" w14:textId="77777777" w:rsidR="00CC7A35" w:rsidRPr="002C3252" w:rsidRDefault="00CC7A35" w:rsidP="000F6561">
            <w:pPr>
              <w:pStyle w:val="Tabletext"/>
              <w:keepLines/>
              <w:tabs>
                <w:tab w:val="clear" w:pos="284"/>
                <w:tab w:val="clear" w:pos="567"/>
                <w:tab w:val="left" w:leader="dot" w:pos="7938"/>
                <w:tab w:val="center" w:pos="9526"/>
              </w:tabs>
              <w:jc w:val="center"/>
              <w:rPr>
                <w:color w:val="000000"/>
                <w:sz w:val="18"/>
                <w:szCs w:val="18"/>
              </w:rPr>
            </w:pPr>
            <w:r w:rsidRPr="002C3252">
              <w:rPr>
                <w:color w:val="000000"/>
                <w:sz w:val="18"/>
                <w:szCs w:val="18"/>
              </w:rPr>
              <w:t>Electronically Steered</w:t>
            </w:r>
          </w:p>
        </w:tc>
        <w:tc>
          <w:tcPr>
            <w:tcW w:w="1323" w:type="dxa"/>
          </w:tcPr>
          <w:p w14:paraId="4DDB7A8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7FFBF265" w14:textId="77777777" w:rsidTr="000F6561">
        <w:trPr>
          <w:jc w:val="center"/>
        </w:trPr>
        <w:tc>
          <w:tcPr>
            <w:tcW w:w="2610" w:type="dxa"/>
          </w:tcPr>
          <w:p w14:paraId="331254BE"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265" w:type="dxa"/>
          </w:tcPr>
          <w:p w14:paraId="6149DDC1"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69CD22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–29</w:t>
            </w:r>
          </w:p>
        </w:tc>
        <w:tc>
          <w:tcPr>
            <w:tcW w:w="1323" w:type="dxa"/>
          </w:tcPr>
          <w:p w14:paraId="7DA0775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–29</w:t>
            </w:r>
          </w:p>
        </w:tc>
        <w:tc>
          <w:tcPr>
            <w:tcW w:w="1323" w:type="dxa"/>
          </w:tcPr>
          <w:p w14:paraId="100EE89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26FD0A1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547836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8.7</w:t>
            </w:r>
          </w:p>
        </w:tc>
        <w:tc>
          <w:tcPr>
            <w:tcW w:w="1323" w:type="dxa"/>
          </w:tcPr>
          <w:p w14:paraId="22E2A20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40</w:t>
            </w:r>
          </w:p>
        </w:tc>
        <w:tc>
          <w:tcPr>
            <w:tcW w:w="1323" w:type="dxa"/>
          </w:tcPr>
          <w:p w14:paraId="6B6F257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w:t>
            </w:r>
            <w:r w:rsidRPr="002C3252">
              <w:rPr>
                <w:color w:val="000000"/>
                <w:sz w:val="18"/>
                <w:szCs w:val="18"/>
              </w:rPr>
              <w:t>40</w:t>
            </w:r>
          </w:p>
        </w:tc>
        <w:tc>
          <w:tcPr>
            <w:tcW w:w="1323" w:type="dxa"/>
          </w:tcPr>
          <w:p w14:paraId="21FCF2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22</w:t>
            </w:r>
          </w:p>
        </w:tc>
      </w:tr>
      <w:tr w:rsidR="00CC7A35" w:rsidRPr="002C3252" w14:paraId="0F475CBD" w14:textId="77777777" w:rsidTr="000F6561">
        <w:trPr>
          <w:jc w:val="center"/>
        </w:trPr>
        <w:tc>
          <w:tcPr>
            <w:tcW w:w="2610" w:type="dxa"/>
          </w:tcPr>
          <w:p w14:paraId="7F8F0EEA" w14:textId="77777777" w:rsidR="00CC7A35" w:rsidRPr="002C3252" w:rsidRDefault="00CC7A35" w:rsidP="000F6561">
            <w:pPr>
              <w:pStyle w:val="Tabletext"/>
              <w:rPr>
                <w:sz w:val="18"/>
              </w:rPr>
            </w:pPr>
            <w:r w:rsidRPr="002C3252">
              <w:rPr>
                <w:sz w:val="18"/>
              </w:rPr>
              <w:t xml:space="preserve">Antenna height </w:t>
            </w:r>
          </w:p>
        </w:tc>
        <w:tc>
          <w:tcPr>
            <w:tcW w:w="1265" w:type="dxa"/>
          </w:tcPr>
          <w:p w14:paraId="2E3C1B8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w:t>
            </w:r>
          </w:p>
        </w:tc>
        <w:tc>
          <w:tcPr>
            <w:tcW w:w="1323" w:type="dxa"/>
          </w:tcPr>
          <w:p w14:paraId="52F8A88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45</w:t>
            </w:r>
          </w:p>
        </w:tc>
        <w:tc>
          <w:tcPr>
            <w:tcW w:w="1323" w:type="dxa"/>
          </w:tcPr>
          <w:p w14:paraId="28668D3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30</w:t>
            </w:r>
          </w:p>
        </w:tc>
        <w:tc>
          <w:tcPr>
            <w:tcW w:w="1323" w:type="dxa"/>
          </w:tcPr>
          <w:p w14:paraId="0143B9E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E401E6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411" w:type="dxa"/>
          </w:tcPr>
          <w:p w14:paraId="1CDBFBF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E5DF2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539AB23"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0067201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0CC78BF1" w14:textId="77777777" w:rsidTr="000F6561">
        <w:trPr>
          <w:jc w:val="center"/>
        </w:trPr>
        <w:tc>
          <w:tcPr>
            <w:tcW w:w="2610" w:type="dxa"/>
          </w:tcPr>
          <w:p w14:paraId="3FBD8997" w14:textId="77777777" w:rsidR="00CC7A35" w:rsidRPr="002C3252" w:rsidRDefault="00CC7A35" w:rsidP="000F6561">
            <w:pPr>
              <w:pStyle w:val="Tabletext"/>
              <w:rPr>
                <w:sz w:val="18"/>
              </w:rPr>
            </w:pPr>
            <w:r w:rsidRPr="002C3252">
              <w:rPr>
                <w:sz w:val="18"/>
              </w:rPr>
              <w:t xml:space="preserve">Receiver IF 3 dB bandwidth </w:t>
            </w:r>
          </w:p>
        </w:tc>
        <w:tc>
          <w:tcPr>
            <w:tcW w:w="1265" w:type="dxa"/>
          </w:tcPr>
          <w:p w14:paraId="6554404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23" w:type="dxa"/>
          </w:tcPr>
          <w:p w14:paraId="6C32A85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w:t>
            </w:r>
          </w:p>
        </w:tc>
        <w:tc>
          <w:tcPr>
            <w:tcW w:w="1323" w:type="dxa"/>
          </w:tcPr>
          <w:p w14:paraId="6E7166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11</w:t>
            </w:r>
          </w:p>
        </w:tc>
        <w:tc>
          <w:tcPr>
            <w:tcW w:w="1323" w:type="dxa"/>
          </w:tcPr>
          <w:p w14:paraId="0F6C924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533445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7</w:t>
            </w:r>
          </w:p>
        </w:tc>
        <w:tc>
          <w:tcPr>
            <w:tcW w:w="1411" w:type="dxa"/>
          </w:tcPr>
          <w:p w14:paraId="176E14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2.75</w:t>
            </w:r>
          </w:p>
        </w:tc>
        <w:tc>
          <w:tcPr>
            <w:tcW w:w="1323" w:type="dxa"/>
          </w:tcPr>
          <w:p w14:paraId="75214CD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98E002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77A840B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20</w:t>
            </w:r>
          </w:p>
        </w:tc>
      </w:tr>
      <w:tr w:rsidR="00CC7A35" w:rsidRPr="002C3252" w14:paraId="0B9EBAEB" w14:textId="77777777" w:rsidTr="000F6561">
        <w:trPr>
          <w:jc w:val="center"/>
        </w:trPr>
        <w:tc>
          <w:tcPr>
            <w:tcW w:w="2610" w:type="dxa"/>
          </w:tcPr>
          <w:p w14:paraId="5E505FE9" w14:textId="77777777" w:rsidR="00CC7A35" w:rsidRPr="002C3252" w:rsidRDefault="00CC7A35" w:rsidP="000F6561">
            <w:pPr>
              <w:pStyle w:val="Tabletext"/>
              <w:rPr>
                <w:sz w:val="18"/>
              </w:rPr>
            </w:pPr>
            <w:r w:rsidRPr="002C3252">
              <w:rPr>
                <w:sz w:val="18"/>
              </w:rPr>
              <w:t xml:space="preserve">Receiver noise figure </w:t>
            </w:r>
          </w:p>
        </w:tc>
        <w:tc>
          <w:tcPr>
            <w:tcW w:w="1265" w:type="dxa"/>
          </w:tcPr>
          <w:p w14:paraId="4C7C52C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58813E3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w:t>
            </w:r>
          </w:p>
        </w:tc>
        <w:tc>
          <w:tcPr>
            <w:tcW w:w="1323" w:type="dxa"/>
          </w:tcPr>
          <w:p w14:paraId="713BAEB8"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w:t>
            </w:r>
          </w:p>
        </w:tc>
        <w:tc>
          <w:tcPr>
            <w:tcW w:w="1323" w:type="dxa"/>
          </w:tcPr>
          <w:p w14:paraId="19AACFA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48EC97B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w:t>
            </w:r>
          </w:p>
        </w:tc>
        <w:tc>
          <w:tcPr>
            <w:tcW w:w="1411" w:type="dxa"/>
          </w:tcPr>
          <w:p w14:paraId="3785898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w:t>
            </w:r>
          </w:p>
        </w:tc>
        <w:tc>
          <w:tcPr>
            <w:tcW w:w="1323" w:type="dxa"/>
          </w:tcPr>
          <w:p w14:paraId="18FA84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w:t>
            </w:r>
          </w:p>
        </w:tc>
        <w:tc>
          <w:tcPr>
            <w:tcW w:w="1323" w:type="dxa"/>
          </w:tcPr>
          <w:p w14:paraId="5DBC9E2B"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4</w:t>
            </w:r>
          </w:p>
        </w:tc>
        <w:tc>
          <w:tcPr>
            <w:tcW w:w="1323" w:type="dxa"/>
          </w:tcPr>
          <w:p w14:paraId="280CBC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2.3</w:t>
            </w:r>
          </w:p>
        </w:tc>
      </w:tr>
      <w:tr w:rsidR="00CC7A35" w:rsidRPr="002C3252" w14:paraId="288AD659" w14:textId="77777777" w:rsidTr="000F6561">
        <w:trPr>
          <w:jc w:val="center"/>
        </w:trPr>
        <w:tc>
          <w:tcPr>
            <w:tcW w:w="2610" w:type="dxa"/>
          </w:tcPr>
          <w:p w14:paraId="637590C7"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265" w:type="dxa"/>
          </w:tcPr>
          <w:p w14:paraId="3040001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dBm</w:t>
            </w:r>
          </w:p>
        </w:tc>
        <w:tc>
          <w:tcPr>
            <w:tcW w:w="1323" w:type="dxa"/>
          </w:tcPr>
          <w:p w14:paraId="2250CF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–115</w:t>
            </w:r>
          </w:p>
        </w:tc>
        <w:tc>
          <w:tcPr>
            <w:tcW w:w="1323" w:type="dxa"/>
          </w:tcPr>
          <w:p w14:paraId="112889C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–115</w:t>
            </w:r>
          </w:p>
        </w:tc>
        <w:tc>
          <w:tcPr>
            <w:tcW w:w="1323" w:type="dxa"/>
          </w:tcPr>
          <w:p w14:paraId="5B3A530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–111</w:t>
            </w:r>
          </w:p>
        </w:tc>
        <w:tc>
          <w:tcPr>
            <w:tcW w:w="1235" w:type="dxa"/>
          </w:tcPr>
          <w:p w14:paraId="678F6B0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–116</w:t>
            </w:r>
          </w:p>
        </w:tc>
        <w:tc>
          <w:tcPr>
            <w:tcW w:w="1411" w:type="dxa"/>
          </w:tcPr>
          <w:p w14:paraId="0409328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–107</w:t>
            </w:r>
          </w:p>
        </w:tc>
        <w:tc>
          <w:tcPr>
            <w:tcW w:w="1323" w:type="dxa"/>
          </w:tcPr>
          <w:p w14:paraId="6FE40FC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–100</w:t>
            </w:r>
          </w:p>
        </w:tc>
        <w:tc>
          <w:tcPr>
            <w:tcW w:w="1323" w:type="dxa"/>
          </w:tcPr>
          <w:p w14:paraId="1B3D271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–100</w:t>
            </w:r>
          </w:p>
        </w:tc>
        <w:tc>
          <w:tcPr>
            <w:tcW w:w="1323" w:type="dxa"/>
          </w:tcPr>
          <w:p w14:paraId="141299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–112</w:t>
            </w:r>
          </w:p>
        </w:tc>
      </w:tr>
    </w:tbl>
    <w:p w14:paraId="714DD1FF" w14:textId="77777777" w:rsidR="00CC7A35" w:rsidRPr="002C3252" w:rsidRDefault="00CC7A35" w:rsidP="00CC7A35"/>
    <w:p w14:paraId="517E1048" w14:textId="77777777" w:rsidR="00CC7A35" w:rsidRPr="002C3252" w:rsidRDefault="00CC7A35" w:rsidP="00CC7A35">
      <w:pPr>
        <w:overflowPunct/>
        <w:autoSpaceDE/>
        <w:autoSpaceDN/>
        <w:adjustRightInd/>
        <w:spacing w:before="0"/>
        <w:textAlignment w:val="auto"/>
      </w:pPr>
      <w:r w:rsidRPr="002C3252">
        <w:br w:type="page"/>
      </w:r>
    </w:p>
    <w:p w14:paraId="6C4382AE" w14:textId="26D20753" w:rsidR="00CC7A35" w:rsidRPr="002C3252" w:rsidRDefault="00CC7A35" w:rsidP="00CC7A35">
      <w:pPr>
        <w:pStyle w:val="TableNo"/>
      </w:pPr>
      <w:r w:rsidRPr="002C3252">
        <w:lastRenderedPageBreak/>
        <w:t>TABLE 2 (</w:t>
      </w:r>
      <w:r w:rsidR="00AD3208" w:rsidRPr="002C3252">
        <w:rPr>
          <w:i/>
          <w:iCs/>
          <w:caps w:val="0"/>
        </w:rPr>
        <w:t>cont</w:t>
      </w:r>
      <w:r w:rsidRPr="002C3252">
        <w:rPr>
          <w:i/>
          <w:iCs/>
        </w:rPr>
        <w:t>.</w:t>
      </w:r>
      <w:r w:rsidRPr="002C3252">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326"/>
        <w:gridCol w:w="1327"/>
        <w:gridCol w:w="790"/>
        <w:gridCol w:w="1376"/>
        <w:gridCol w:w="1377"/>
        <w:gridCol w:w="1377"/>
        <w:gridCol w:w="1377"/>
        <w:gridCol w:w="1377"/>
        <w:gridCol w:w="1377"/>
        <w:gridCol w:w="1377"/>
        <w:gridCol w:w="1378"/>
      </w:tblGrid>
      <w:tr w:rsidR="00CC7A35" w:rsidRPr="002C3252" w14:paraId="614BE1CE" w14:textId="77777777" w:rsidTr="000F6561">
        <w:trPr>
          <w:jc w:val="center"/>
        </w:trPr>
        <w:tc>
          <w:tcPr>
            <w:tcW w:w="2653" w:type="dxa"/>
            <w:gridSpan w:val="2"/>
          </w:tcPr>
          <w:p w14:paraId="74F935F5" w14:textId="77777777" w:rsidR="00CC7A35" w:rsidRPr="002C3252" w:rsidRDefault="00CC7A35" w:rsidP="000F6561">
            <w:pPr>
              <w:pStyle w:val="Tablehead"/>
              <w:rPr>
                <w:sz w:val="18"/>
                <w:szCs w:val="18"/>
              </w:rPr>
            </w:pPr>
            <w:r w:rsidRPr="002C3252">
              <w:rPr>
                <w:sz w:val="18"/>
                <w:szCs w:val="18"/>
              </w:rPr>
              <w:t>Characteristics</w:t>
            </w:r>
          </w:p>
        </w:tc>
        <w:tc>
          <w:tcPr>
            <w:tcW w:w="790" w:type="dxa"/>
          </w:tcPr>
          <w:p w14:paraId="1797F5D0" w14:textId="77777777" w:rsidR="00CC7A35" w:rsidRPr="002C3252" w:rsidRDefault="00CC7A35" w:rsidP="000F6561">
            <w:pPr>
              <w:pStyle w:val="Tablehead"/>
              <w:keepLines/>
              <w:rPr>
                <w:sz w:val="18"/>
                <w:szCs w:val="18"/>
              </w:rPr>
            </w:pPr>
            <w:r w:rsidRPr="002C3252">
              <w:rPr>
                <w:sz w:val="18"/>
                <w:szCs w:val="18"/>
              </w:rPr>
              <w:t>Unit</w:t>
            </w:r>
          </w:p>
        </w:tc>
        <w:tc>
          <w:tcPr>
            <w:tcW w:w="1376" w:type="dxa"/>
          </w:tcPr>
          <w:p w14:paraId="3BBDDF24"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 xml:space="preserve">adar </w:t>
            </w:r>
            <w:r w:rsidRPr="002C3252">
              <w:rPr>
                <w:caps/>
                <w:sz w:val="18"/>
                <w:szCs w:val="18"/>
              </w:rPr>
              <w:t>16</w:t>
            </w:r>
          </w:p>
        </w:tc>
        <w:tc>
          <w:tcPr>
            <w:tcW w:w="1377" w:type="dxa"/>
          </w:tcPr>
          <w:p w14:paraId="7E2632DA" w14:textId="77777777" w:rsidR="00CC7A35" w:rsidRPr="002C3252" w:rsidRDefault="00CC7A35" w:rsidP="000F6561">
            <w:pPr>
              <w:pStyle w:val="Tablehead"/>
              <w:keepLines/>
              <w:rPr>
                <w:sz w:val="18"/>
                <w:szCs w:val="18"/>
              </w:rPr>
            </w:pPr>
            <w:r w:rsidRPr="002C3252">
              <w:rPr>
                <w:sz w:val="18"/>
                <w:szCs w:val="18"/>
              </w:rPr>
              <w:t>Radar 17</w:t>
            </w:r>
          </w:p>
        </w:tc>
        <w:tc>
          <w:tcPr>
            <w:tcW w:w="1377" w:type="dxa"/>
          </w:tcPr>
          <w:p w14:paraId="1A79E00A" w14:textId="77777777" w:rsidR="00CC7A35" w:rsidRPr="002C3252" w:rsidRDefault="00CC7A35" w:rsidP="000F6561">
            <w:pPr>
              <w:pStyle w:val="Tablehead"/>
              <w:keepLines/>
              <w:rPr>
                <w:sz w:val="18"/>
                <w:szCs w:val="18"/>
              </w:rPr>
            </w:pPr>
            <w:r w:rsidRPr="002C3252">
              <w:rPr>
                <w:sz w:val="18"/>
                <w:szCs w:val="18"/>
              </w:rPr>
              <w:t>Radar 18</w:t>
            </w:r>
          </w:p>
        </w:tc>
        <w:tc>
          <w:tcPr>
            <w:tcW w:w="1377" w:type="dxa"/>
          </w:tcPr>
          <w:p w14:paraId="5094A970" w14:textId="77777777" w:rsidR="00CC7A35" w:rsidRPr="002C3252" w:rsidRDefault="00CC7A35" w:rsidP="000F6561">
            <w:pPr>
              <w:pStyle w:val="Tablehead"/>
              <w:rPr>
                <w:sz w:val="18"/>
                <w:szCs w:val="18"/>
              </w:rPr>
            </w:pPr>
            <w:r w:rsidRPr="002C3252">
              <w:rPr>
                <w:sz w:val="18"/>
                <w:szCs w:val="18"/>
              </w:rPr>
              <w:t xml:space="preserve">Radar 19 </w:t>
            </w:r>
          </w:p>
        </w:tc>
        <w:tc>
          <w:tcPr>
            <w:tcW w:w="1377" w:type="dxa"/>
          </w:tcPr>
          <w:p w14:paraId="7235044D" w14:textId="77777777" w:rsidR="00CC7A35" w:rsidRPr="002C3252" w:rsidRDefault="00CC7A35" w:rsidP="000F6561">
            <w:pPr>
              <w:pStyle w:val="Tablehead"/>
              <w:keepLines/>
              <w:rPr>
                <w:sz w:val="18"/>
                <w:szCs w:val="18"/>
              </w:rPr>
            </w:pPr>
            <w:r w:rsidRPr="002C3252">
              <w:rPr>
                <w:sz w:val="18"/>
                <w:szCs w:val="18"/>
              </w:rPr>
              <w:t xml:space="preserve">Radar 20 </w:t>
            </w:r>
          </w:p>
        </w:tc>
        <w:tc>
          <w:tcPr>
            <w:tcW w:w="1377" w:type="dxa"/>
          </w:tcPr>
          <w:p w14:paraId="76F2FD46" w14:textId="77777777" w:rsidR="00CC7A35" w:rsidRPr="002C3252" w:rsidRDefault="00CC7A35" w:rsidP="000F6561">
            <w:pPr>
              <w:pStyle w:val="Tablehead"/>
              <w:rPr>
                <w:sz w:val="18"/>
                <w:szCs w:val="18"/>
              </w:rPr>
            </w:pPr>
            <w:r w:rsidRPr="002C3252">
              <w:rPr>
                <w:sz w:val="18"/>
                <w:szCs w:val="18"/>
              </w:rPr>
              <w:t>Radar 21</w:t>
            </w:r>
          </w:p>
        </w:tc>
        <w:tc>
          <w:tcPr>
            <w:tcW w:w="1377" w:type="dxa"/>
          </w:tcPr>
          <w:p w14:paraId="62EB57A5" w14:textId="77777777" w:rsidR="00CC7A35" w:rsidRPr="002C3252" w:rsidRDefault="00CC7A35" w:rsidP="000F6561">
            <w:pPr>
              <w:pStyle w:val="Tablehead"/>
              <w:keepLines/>
              <w:rPr>
                <w:sz w:val="18"/>
                <w:szCs w:val="18"/>
              </w:rPr>
            </w:pPr>
            <w:r w:rsidRPr="002C3252">
              <w:rPr>
                <w:sz w:val="18"/>
                <w:szCs w:val="18"/>
              </w:rPr>
              <w:t>Radar 22</w:t>
            </w:r>
          </w:p>
        </w:tc>
        <w:tc>
          <w:tcPr>
            <w:tcW w:w="1378" w:type="dxa"/>
          </w:tcPr>
          <w:p w14:paraId="798E4076" w14:textId="77777777" w:rsidR="00CC7A35" w:rsidRPr="002C3252" w:rsidRDefault="00CC7A35" w:rsidP="000F6561">
            <w:pPr>
              <w:pStyle w:val="Tablehead"/>
              <w:keepLines/>
              <w:rPr>
                <w:sz w:val="18"/>
                <w:szCs w:val="18"/>
              </w:rPr>
            </w:pPr>
            <w:r w:rsidRPr="002C3252">
              <w:rPr>
                <w:sz w:val="18"/>
                <w:szCs w:val="18"/>
              </w:rPr>
              <w:t>Radar 23</w:t>
            </w:r>
          </w:p>
        </w:tc>
      </w:tr>
      <w:tr w:rsidR="00DA5672" w:rsidRPr="002C3252" w14:paraId="0AB03302" w14:textId="77777777" w:rsidTr="000F6561">
        <w:trPr>
          <w:jc w:val="center"/>
          <w:ins w:id="196" w:author="TK_ACES" w:date="2025-08-10T19:56:00Z"/>
        </w:trPr>
        <w:tc>
          <w:tcPr>
            <w:tcW w:w="2653" w:type="dxa"/>
            <w:gridSpan w:val="2"/>
          </w:tcPr>
          <w:p w14:paraId="140E43ED" w14:textId="2AA26278" w:rsidR="00DA5672" w:rsidRPr="00DA5672" w:rsidRDefault="00DA5672" w:rsidP="00DA5672">
            <w:pPr>
              <w:pStyle w:val="Tablehead"/>
              <w:jc w:val="left"/>
              <w:rPr>
                <w:ins w:id="197" w:author="TK_ACES" w:date="2025-08-10T19:56:00Z" w16du:dateUtc="2025-08-10T23:56:00Z"/>
                <w:b w:val="0"/>
                <w:bCs/>
                <w:sz w:val="18"/>
                <w:szCs w:val="18"/>
              </w:rPr>
            </w:pPr>
            <w:ins w:id="198" w:author="TK_ACES" w:date="2025-08-10T19:56:00Z" w16du:dateUtc="2025-08-10T23:56:00Z">
              <w:del w:id="199" w:author="DON_CIO1" w:date="2025-08-29T10:52:00Z" w16du:dateUtc="2025-08-29T14:52:00Z">
                <w:r w:rsidRPr="00DA5672" w:rsidDel="007523B1">
                  <w:rPr>
                    <w:b w:val="0"/>
                    <w:bCs/>
                    <w:sz w:val="18"/>
                    <w:szCs w:val="18"/>
                    <w:highlight w:val="cyan"/>
                    <w:rPrChange w:id="200" w:author="TK_ACES" w:date="2025-08-10T19:57:00Z" w16du:dateUtc="2025-08-10T23:57:00Z">
                      <w:rPr>
                        <w:b w:val="0"/>
                        <w:bCs/>
                        <w:sz w:val="18"/>
                        <w:szCs w:val="18"/>
                      </w:rPr>
                    </w:rPrChange>
                  </w:rPr>
                  <w:delText>Service</w:delText>
                </w:r>
              </w:del>
            </w:ins>
          </w:p>
        </w:tc>
        <w:tc>
          <w:tcPr>
            <w:tcW w:w="790" w:type="dxa"/>
          </w:tcPr>
          <w:p w14:paraId="0250868F" w14:textId="77777777" w:rsidR="00DA5672" w:rsidRPr="002C3252" w:rsidRDefault="00DA5672" w:rsidP="000F6561">
            <w:pPr>
              <w:pStyle w:val="Tablehead"/>
              <w:keepLines/>
              <w:rPr>
                <w:ins w:id="201" w:author="TK_ACES" w:date="2025-08-10T19:56:00Z" w16du:dateUtc="2025-08-10T23:56:00Z"/>
                <w:sz w:val="18"/>
                <w:szCs w:val="18"/>
              </w:rPr>
            </w:pPr>
          </w:p>
        </w:tc>
        <w:tc>
          <w:tcPr>
            <w:tcW w:w="1376" w:type="dxa"/>
          </w:tcPr>
          <w:p w14:paraId="6646DCE9" w14:textId="77777777" w:rsidR="00DA5672" w:rsidRPr="002C3252" w:rsidRDefault="00DA5672" w:rsidP="000F6561">
            <w:pPr>
              <w:pStyle w:val="Tablehead"/>
              <w:keepLines/>
              <w:rPr>
                <w:ins w:id="202" w:author="TK_ACES" w:date="2025-08-10T19:56:00Z" w16du:dateUtc="2025-08-10T23:56:00Z"/>
                <w:caps/>
                <w:sz w:val="18"/>
                <w:szCs w:val="18"/>
              </w:rPr>
            </w:pPr>
          </w:p>
        </w:tc>
        <w:tc>
          <w:tcPr>
            <w:tcW w:w="1377" w:type="dxa"/>
          </w:tcPr>
          <w:p w14:paraId="4795C2FE" w14:textId="77777777" w:rsidR="00DA5672" w:rsidRPr="002C3252" w:rsidRDefault="00DA5672" w:rsidP="000F6561">
            <w:pPr>
              <w:pStyle w:val="Tablehead"/>
              <w:keepLines/>
              <w:rPr>
                <w:ins w:id="203" w:author="TK_ACES" w:date="2025-08-10T19:56:00Z" w16du:dateUtc="2025-08-10T23:56:00Z"/>
                <w:sz w:val="18"/>
                <w:szCs w:val="18"/>
              </w:rPr>
            </w:pPr>
          </w:p>
        </w:tc>
        <w:tc>
          <w:tcPr>
            <w:tcW w:w="1377" w:type="dxa"/>
          </w:tcPr>
          <w:p w14:paraId="57666DC7" w14:textId="77777777" w:rsidR="00DA5672" w:rsidRPr="002C3252" w:rsidRDefault="00DA5672" w:rsidP="000F6561">
            <w:pPr>
              <w:pStyle w:val="Tablehead"/>
              <w:keepLines/>
              <w:rPr>
                <w:ins w:id="204" w:author="TK_ACES" w:date="2025-08-10T19:56:00Z" w16du:dateUtc="2025-08-10T23:56:00Z"/>
                <w:sz w:val="18"/>
                <w:szCs w:val="18"/>
              </w:rPr>
            </w:pPr>
          </w:p>
        </w:tc>
        <w:tc>
          <w:tcPr>
            <w:tcW w:w="1377" w:type="dxa"/>
          </w:tcPr>
          <w:p w14:paraId="0F8E4D87" w14:textId="77777777" w:rsidR="00DA5672" w:rsidRPr="002C3252" w:rsidRDefault="00DA5672" w:rsidP="000F6561">
            <w:pPr>
              <w:pStyle w:val="Tablehead"/>
              <w:rPr>
                <w:ins w:id="205" w:author="TK_ACES" w:date="2025-08-10T19:56:00Z" w16du:dateUtc="2025-08-10T23:56:00Z"/>
                <w:sz w:val="18"/>
                <w:szCs w:val="18"/>
              </w:rPr>
            </w:pPr>
          </w:p>
        </w:tc>
        <w:tc>
          <w:tcPr>
            <w:tcW w:w="1377" w:type="dxa"/>
          </w:tcPr>
          <w:p w14:paraId="6140EC8A" w14:textId="77777777" w:rsidR="00DA5672" w:rsidRPr="002C3252" w:rsidRDefault="00DA5672" w:rsidP="000F6561">
            <w:pPr>
              <w:pStyle w:val="Tablehead"/>
              <w:keepLines/>
              <w:rPr>
                <w:ins w:id="206" w:author="TK_ACES" w:date="2025-08-10T19:56:00Z" w16du:dateUtc="2025-08-10T23:56:00Z"/>
                <w:sz w:val="18"/>
                <w:szCs w:val="18"/>
              </w:rPr>
            </w:pPr>
          </w:p>
        </w:tc>
        <w:tc>
          <w:tcPr>
            <w:tcW w:w="1377" w:type="dxa"/>
          </w:tcPr>
          <w:p w14:paraId="12BF4254" w14:textId="77777777" w:rsidR="00DA5672" w:rsidRPr="002C3252" w:rsidRDefault="00DA5672" w:rsidP="000F6561">
            <w:pPr>
              <w:pStyle w:val="Tablehead"/>
              <w:rPr>
                <w:ins w:id="207" w:author="TK_ACES" w:date="2025-08-10T19:56:00Z" w16du:dateUtc="2025-08-10T23:56:00Z"/>
                <w:sz w:val="18"/>
                <w:szCs w:val="18"/>
              </w:rPr>
            </w:pPr>
          </w:p>
        </w:tc>
        <w:tc>
          <w:tcPr>
            <w:tcW w:w="1377" w:type="dxa"/>
          </w:tcPr>
          <w:p w14:paraId="4E603BF9" w14:textId="77777777" w:rsidR="00DA5672" w:rsidRPr="002C3252" w:rsidRDefault="00DA5672" w:rsidP="000F6561">
            <w:pPr>
              <w:pStyle w:val="Tablehead"/>
              <w:keepLines/>
              <w:rPr>
                <w:ins w:id="208" w:author="TK_ACES" w:date="2025-08-10T19:56:00Z" w16du:dateUtc="2025-08-10T23:56:00Z"/>
                <w:sz w:val="18"/>
                <w:szCs w:val="18"/>
              </w:rPr>
            </w:pPr>
          </w:p>
        </w:tc>
        <w:tc>
          <w:tcPr>
            <w:tcW w:w="1378" w:type="dxa"/>
          </w:tcPr>
          <w:p w14:paraId="5CE9A6C8" w14:textId="77777777" w:rsidR="00DA5672" w:rsidRPr="002C3252" w:rsidRDefault="00DA5672" w:rsidP="000F6561">
            <w:pPr>
              <w:pStyle w:val="Tablehead"/>
              <w:keepLines/>
              <w:rPr>
                <w:ins w:id="209" w:author="TK_ACES" w:date="2025-08-10T19:56:00Z" w16du:dateUtc="2025-08-10T23:56:00Z"/>
                <w:sz w:val="18"/>
                <w:szCs w:val="18"/>
              </w:rPr>
            </w:pPr>
          </w:p>
        </w:tc>
      </w:tr>
      <w:tr w:rsidR="00CC7A35" w:rsidRPr="002C3252" w14:paraId="72FACFCE" w14:textId="77777777" w:rsidTr="000F6561">
        <w:trPr>
          <w:trHeight w:val="621"/>
          <w:jc w:val="center"/>
        </w:trPr>
        <w:tc>
          <w:tcPr>
            <w:tcW w:w="2653" w:type="dxa"/>
            <w:gridSpan w:val="2"/>
          </w:tcPr>
          <w:p w14:paraId="37228E41" w14:textId="77777777" w:rsidR="00CC7A35" w:rsidRPr="002C3252" w:rsidRDefault="00CC7A35" w:rsidP="000F6561">
            <w:pPr>
              <w:pStyle w:val="Tabletext"/>
              <w:rPr>
                <w:sz w:val="18"/>
                <w:szCs w:val="18"/>
              </w:rPr>
            </w:pPr>
            <w:r w:rsidRPr="002C3252">
              <w:rPr>
                <w:sz w:val="18"/>
                <w:szCs w:val="18"/>
              </w:rPr>
              <w:t>Function</w:t>
            </w:r>
          </w:p>
        </w:tc>
        <w:tc>
          <w:tcPr>
            <w:tcW w:w="790" w:type="dxa"/>
          </w:tcPr>
          <w:p w14:paraId="43B8151A" w14:textId="77777777" w:rsidR="00CC7A35" w:rsidRPr="002C3252" w:rsidRDefault="00CC7A35" w:rsidP="000F6561">
            <w:pPr>
              <w:pStyle w:val="Tabletext"/>
              <w:jc w:val="center"/>
              <w:rPr>
                <w:sz w:val="18"/>
                <w:szCs w:val="18"/>
              </w:rPr>
            </w:pPr>
          </w:p>
        </w:tc>
        <w:tc>
          <w:tcPr>
            <w:tcW w:w="1376" w:type="dxa"/>
          </w:tcPr>
          <w:p w14:paraId="080E56D9" w14:textId="77777777" w:rsidR="00CC7A35" w:rsidRPr="002C3252" w:rsidRDefault="00CC7A35" w:rsidP="000F6561">
            <w:pPr>
              <w:pStyle w:val="Tabletext"/>
              <w:jc w:val="center"/>
              <w:rPr>
                <w:sz w:val="18"/>
                <w:szCs w:val="18"/>
              </w:rPr>
            </w:pPr>
            <w:r w:rsidRPr="002C3252">
              <w:rPr>
                <w:sz w:val="18"/>
                <w:szCs w:val="18"/>
              </w:rPr>
              <w:t>Aeronautical radionavigation</w:t>
            </w:r>
          </w:p>
        </w:tc>
        <w:tc>
          <w:tcPr>
            <w:tcW w:w="1377" w:type="dxa"/>
          </w:tcPr>
          <w:p w14:paraId="2926727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4302ECF8"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6249AB7A"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F4448C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9A9C660"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vAlign w:val="center"/>
          </w:tcPr>
          <w:p w14:paraId="412C2BEA" w14:textId="77777777" w:rsidR="00CC7A35" w:rsidRPr="002C3252" w:rsidRDefault="00CC7A35" w:rsidP="000F6561">
            <w:pPr>
              <w:pStyle w:val="Tabletext"/>
              <w:jc w:val="center"/>
              <w:rPr>
                <w:sz w:val="18"/>
                <w:szCs w:val="18"/>
              </w:rPr>
            </w:pPr>
            <w:r w:rsidRPr="002C3252">
              <w:rPr>
                <w:sz w:val="18"/>
                <w:szCs w:val="18"/>
              </w:rPr>
              <w:t>Multi-function</w:t>
            </w:r>
          </w:p>
        </w:tc>
        <w:tc>
          <w:tcPr>
            <w:tcW w:w="1378" w:type="dxa"/>
            <w:vAlign w:val="center"/>
          </w:tcPr>
          <w:p w14:paraId="569D7E15" w14:textId="77777777" w:rsidR="00CC7A35" w:rsidRPr="002C3252" w:rsidRDefault="00CC7A35" w:rsidP="000F6561">
            <w:pPr>
              <w:pStyle w:val="Tabletext"/>
              <w:jc w:val="center"/>
              <w:rPr>
                <w:sz w:val="18"/>
                <w:szCs w:val="18"/>
              </w:rPr>
            </w:pPr>
            <w:r w:rsidRPr="002C3252">
              <w:rPr>
                <w:sz w:val="18"/>
                <w:szCs w:val="18"/>
              </w:rPr>
              <w:t>Multi-function</w:t>
            </w:r>
          </w:p>
        </w:tc>
      </w:tr>
      <w:tr w:rsidR="00CC7A35" w:rsidRPr="002C3252" w14:paraId="3AEA1B7A" w14:textId="77777777" w:rsidTr="000F6561">
        <w:trPr>
          <w:jc w:val="center"/>
        </w:trPr>
        <w:tc>
          <w:tcPr>
            <w:tcW w:w="2653" w:type="dxa"/>
            <w:gridSpan w:val="2"/>
          </w:tcPr>
          <w:p w14:paraId="1B030C6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790" w:type="dxa"/>
          </w:tcPr>
          <w:p w14:paraId="5F004501" w14:textId="77777777" w:rsidR="00CC7A35" w:rsidRPr="002C3252" w:rsidRDefault="00CC7A35" w:rsidP="000F6561">
            <w:pPr>
              <w:pStyle w:val="Tabletext"/>
              <w:jc w:val="center"/>
              <w:rPr>
                <w:sz w:val="18"/>
                <w:szCs w:val="18"/>
              </w:rPr>
            </w:pPr>
          </w:p>
        </w:tc>
        <w:tc>
          <w:tcPr>
            <w:tcW w:w="1376" w:type="dxa"/>
          </w:tcPr>
          <w:p w14:paraId="286412ED"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236E697"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F38F630"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37496648"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15E59FA4" w14:textId="77777777" w:rsidR="00CC7A35" w:rsidRPr="002C3252" w:rsidRDefault="00CC7A35" w:rsidP="000F6561">
            <w:pPr>
              <w:pStyle w:val="Tabletext"/>
              <w:jc w:val="center"/>
              <w:rPr>
                <w:sz w:val="18"/>
                <w:szCs w:val="18"/>
              </w:rPr>
            </w:pPr>
            <w:r w:rsidRPr="002C3252">
              <w:rPr>
                <w:sz w:val="18"/>
                <w:szCs w:val="18"/>
              </w:rPr>
              <w:t>Shipborne</w:t>
            </w:r>
          </w:p>
        </w:tc>
        <w:tc>
          <w:tcPr>
            <w:tcW w:w="1377" w:type="dxa"/>
          </w:tcPr>
          <w:p w14:paraId="252A14FF" w14:textId="77777777" w:rsidR="00CC7A35" w:rsidRPr="002C3252" w:rsidRDefault="00CC7A35" w:rsidP="000F6561">
            <w:pPr>
              <w:pStyle w:val="Tabletext"/>
              <w:jc w:val="center"/>
              <w:rPr>
                <w:sz w:val="18"/>
                <w:szCs w:val="18"/>
              </w:rPr>
            </w:pPr>
            <w:r w:rsidRPr="002C3252">
              <w:rPr>
                <w:sz w:val="18"/>
                <w:szCs w:val="18"/>
              </w:rPr>
              <w:t>Ground/ship</w:t>
            </w:r>
          </w:p>
        </w:tc>
        <w:tc>
          <w:tcPr>
            <w:tcW w:w="1377" w:type="dxa"/>
            <w:vAlign w:val="center"/>
          </w:tcPr>
          <w:p w14:paraId="5A7439E0" w14:textId="77777777" w:rsidR="00CC7A35" w:rsidRPr="002C3252" w:rsidRDefault="00CC7A35" w:rsidP="000F6561">
            <w:pPr>
              <w:pStyle w:val="Tabletext"/>
              <w:jc w:val="center"/>
              <w:rPr>
                <w:sz w:val="18"/>
                <w:szCs w:val="18"/>
              </w:rPr>
            </w:pPr>
            <w:r w:rsidRPr="002C3252">
              <w:rPr>
                <w:sz w:val="18"/>
                <w:szCs w:val="18"/>
              </w:rPr>
              <w:t>Surface and air search</w:t>
            </w:r>
            <w:del w:id="210" w:author="5B-1b" w:date="2025-05-05T21:24:00Z">
              <w:r w:rsidRPr="002C3252" w:rsidDel="004C114E">
                <w:rPr>
                  <w:sz w:val="18"/>
                  <w:szCs w:val="18"/>
                </w:rPr>
                <w:delText>,</w:delText>
              </w:r>
            </w:del>
            <w:r w:rsidRPr="002C3252">
              <w:rPr>
                <w:sz w:val="18"/>
                <w:szCs w:val="18"/>
              </w:rPr>
              <w:t xml:space="preserve"> ground-based on vehicle</w:t>
            </w:r>
          </w:p>
        </w:tc>
        <w:tc>
          <w:tcPr>
            <w:tcW w:w="1378" w:type="dxa"/>
          </w:tcPr>
          <w:p w14:paraId="37DD2BE7" w14:textId="77777777" w:rsidR="00CC7A35" w:rsidRPr="002C3252" w:rsidRDefault="00CC7A35" w:rsidP="000F6561">
            <w:pPr>
              <w:pStyle w:val="Tabletext"/>
              <w:jc w:val="center"/>
              <w:rPr>
                <w:sz w:val="18"/>
                <w:szCs w:val="18"/>
              </w:rPr>
            </w:pPr>
            <w:r w:rsidRPr="002C3252">
              <w:rPr>
                <w:sz w:val="18"/>
                <w:szCs w:val="18"/>
              </w:rPr>
              <w:t>Search</w:t>
            </w:r>
            <w:del w:id="211" w:author="5B-1b" w:date="2025-05-05T21:24:00Z">
              <w:r w:rsidRPr="002C3252" w:rsidDel="004C114E">
                <w:rPr>
                  <w:sz w:val="18"/>
                  <w:szCs w:val="18"/>
                </w:rPr>
                <w:delText>,</w:delText>
              </w:r>
            </w:del>
            <w:r w:rsidRPr="002C3252">
              <w:rPr>
                <w:sz w:val="18"/>
                <w:szCs w:val="18"/>
              </w:rPr>
              <w:t xml:space="preserve"> ground-based on vehicle</w:t>
            </w:r>
          </w:p>
        </w:tc>
      </w:tr>
      <w:tr w:rsidR="00CC7A35" w:rsidRPr="002C3252" w14:paraId="0365694A" w14:textId="77777777" w:rsidTr="000F6561">
        <w:trPr>
          <w:jc w:val="center"/>
        </w:trPr>
        <w:tc>
          <w:tcPr>
            <w:tcW w:w="2653" w:type="dxa"/>
            <w:gridSpan w:val="2"/>
          </w:tcPr>
          <w:p w14:paraId="422CFA00" w14:textId="77777777" w:rsidR="00CC7A35" w:rsidRPr="002C3252" w:rsidRDefault="00CC7A35" w:rsidP="000F6561">
            <w:pPr>
              <w:pStyle w:val="Tabletext"/>
              <w:rPr>
                <w:sz w:val="18"/>
                <w:szCs w:val="18"/>
              </w:rPr>
            </w:pPr>
            <w:ins w:id="212" w:author="Ahmed Kormed" w:date="2025-05-06T16:51:00Z">
              <w:r w:rsidRPr="00D809E1">
                <w:rPr>
                  <w:sz w:val="18"/>
                  <w:szCs w:val="18"/>
                </w:rPr>
                <w:t>Frequency</w:t>
              </w:r>
              <w:r>
                <w:rPr>
                  <w:sz w:val="18"/>
                  <w:szCs w:val="18"/>
                </w:rPr>
                <w:t xml:space="preserve"> </w:t>
              </w:r>
            </w:ins>
            <w:del w:id="213" w:author="Ahmed Kormed" w:date="2025-05-06T16:51:00Z">
              <w:r w:rsidRPr="002C3252" w:rsidDel="00277E46">
                <w:rPr>
                  <w:sz w:val="18"/>
                  <w:szCs w:val="18"/>
                </w:rPr>
                <w:delText xml:space="preserve">Tuning </w:delText>
              </w:r>
            </w:del>
            <w:r w:rsidRPr="002C3252">
              <w:rPr>
                <w:sz w:val="18"/>
                <w:szCs w:val="18"/>
              </w:rPr>
              <w:t>range</w:t>
            </w:r>
          </w:p>
        </w:tc>
        <w:tc>
          <w:tcPr>
            <w:tcW w:w="790" w:type="dxa"/>
          </w:tcPr>
          <w:p w14:paraId="527FB44E"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0834FA2B" w14:textId="77777777" w:rsidR="00CC7A35" w:rsidRPr="002C3252" w:rsidRDefault="00CC7A35" w:rsidP="000F6561">
            <w:pPr>
              <w:pStyle w:val="Tabletext"/>
              <w:jc w:val="center"/>
              <w:rPr>
                <w:sz w:val="18"/>
                <w:szCs w:val="18"/>
              </w:rPr>
            </w:pPr>
            <w:r w:rsidRPr="002C3252">
              <w:rPr>
                <w:sz w:val="18"/>
                <w:szCs w:val="18"/>
              </w:rPr>
              <w:t>5 440</w:t>
            </w:r>
          </w:p>
        </w:tc>
        <w:tc>
          <w:tcPr>
            <w:tcW w:w="1377" w:type="dxa"/>
          </w:tcPr>
          <w:p w14:paraId="736DF153" w14:textId="77777777" w:rsidR="00CC7A35" w:rsidRPr="002C3252" w:rsidRDefault="00CC7A35" w:rsidP="000F6561">
            <w:pPr>
              <w:pStyle w:val="Tabletext"/>
              <w:jc w:val="center"/>
              <w:rPr>
                <w:sz w:val="18"/>
                <w:szCs w:val="18"/>
              </w:rPr>
            </w:pPr>
            <w:r w:rsidRPr="002C3252">
              <w:rPr>
                <w:sz w:val="18"/>
                <w:szCs w:val="18"/>
              </w:rPr>
              <w:t>5 370</w:t>
            </w:r>
          </w:p>
        </w:tc>
        <w:tc>
          <w:tcPr>
            <w:tcW w:w="1377" w:type="dxa"/>
          </w:tcPr>
          <w:p w14:paraId="5BCFF5B6" w14:textId="77777777" w:rsidR="00CC7A35" w:rsidRPr="002C3252" w:rsidRDefault="00CC7A35" w:rsidP="000F6561">
            <w:pPr>
              <w:pStyle w:val="Tabletext"/>
              <w:jc w:val="center"/>
              <w:rPr>
                <w:sz w:val="18"/>
                <w:szCs w:val="18"/>
              </w:rPr>
            </w:pPr>
            <w:r w:rsidRPr="002C3252">
              <w:rPr>
                <w:sz w:val="18"/>
                <w:szCs w:val="18"/>
              </w:rPr>
              <w:t>5 600-5 650</w:t>
            </w:r>
          </w:p>
        </w:tc>
        <w:tc>
          <w:tcPr>
            <w:tcW w:w="1377" w:type="dxa"/>
          </w:tcPr>
          <w:p w14:paraId="54122AFF" w14:textId="77777777" w:rsidR="00CC7A35" w:rsidRPr="002C3252" w:rsidRDefault="00CC7A35" w:rsidP="000F6561">
            <w:pPr>
              <w:pStyle w:val="Tabletext"/>
              <w:jc w:val="center"/>
              <w:rPr>
                <w:sz w:val="18"/>
                <w:szCs w:val="18"/>
              </w:rPr>
            </w:pPr>
            <w:r w:rsidRPr="002C3252">
              <w:rPr>
                <w:sz w:val="18"/>
                <w:szCs w:val="18"/>
              </w:rPr>
              <w:t>5 300-5 700</w:t>
            </w:r>
          </w:p>
        </w:tc>
        <w:tc>
          <w:tcPr>
            <w:tcW w:w="1377" w:type="dxa"/>
          </w:tcPr>
          <w:p w14:paraId="58085758" w14:textId="77777777" w:rsidR="00CC7A35" w:rsidRPr="002C3252" w:rsidRDefault="00CC7A35" w:rsidP="000F6561">
            <w:pPr>
              <w:pStyle w:val="Tabletext"/>
              <w:jc w:val="center"/>
              <w:rPr>
                <w:sz w:val="18"/>
                <w:szCs w:val="18"/>
              </w:rPr>
            </w:pPr>
            <w:r w:rsidRPr="002C3252">
              <w:rPr>
                <w:sz w:val="18"/>
                <w:szCs w:val="18"/>
              </w:rPr>
              <w:t>5 400-5 700</w:t>
            </w:r>
          </w:p>
        </w:tc>
        <w:tc>
          <w:tcPr>
            <w:tcW w:w="1377" w:type="dxa"/>
          </w:tcPr>
          <w:p w14:paraId="530BBB96" w14:textId="77777777" w:rsidR="00CC7A35" w:rsidRPr="002C3252" w:rsidRDefault="00CC7A35" w:rsidP="000F6561">
            <w:pPr>
              <w:pStyle w:val="Tabletext"/>
              <w:jc w:val="center"/>
              <w:rPr>
                <w:sz w:val="18"/>
                <w:szCs w:val="18"/>
              </w:rPr>
            </w:pPr>
            <w:r w:rsidRPr="002C3252">
              <w:rPr>
                <w:sz w:val="18"/>
                <w:szCs w:val="18"/>
              </w:rPr>
              <w:t>5 300-5 750</w:t>
            </w:r>
          </w:p>
        </w:tc>
        <w:tc>
          <w:tcPr>
            <w:tcW w:w="1377" w:type="dxa"/>
            <w:vAlign w:val="center"/>
          </w:tcPr>
          <w:p w14:paraId="0428438F" w14:textId="77777777" w:rsidR="00CC7A35" w:rsidRPr="002C3252" w:rsidRDefault="00CC7A35" w:rsidP="000F6561">
            <w:pPr>
              <w:pStyle w:val="Tabletext"/>
              <w:jc w:val="center"/>
              <w:rPr>
                <w:sz w:val="18"/>
                <w:szCs w:val="18"/>
              </w:rPr>
            </w:pPr>
            <w:r w:rsidRPr="002C3252">
              <w:rPr>
                <w:sz w:val="18"/>
                <w:szCs w:val="18"/>
              </w:rPr>
              <w:t>5 400-5 850</w:t>
            </w:r>
          </w:p>
        </w:tc>
        <w:tc>
          <w:tcPr>
            <w:tcW w:w="1378" w:type="dxa"/>
          </w:tcPr>
          <w:p w14:paraId="17B4852A" w14:textId="77777777" w:rsidR="00CC7A35" w:rsidRPr="002C3252" w:rsidRDefault="00CC7A35" w:rsidP="000F6561">
            <w:pPr>
              <w:pStyle w:val="Tabletext"/>
              <w:jc w:val="center"/>
              <w:rPr>
                <w:sz w:val="18"/>
                <w:szCs w:val="18"/>
              </w:rPr>
            </w:pPr>
            <w:r w:rsidRPr="002C3252">
              <w:rPr>
                <w:sz w:val="18"/>
                <w:szCs w:val="18"/>
              </w:rPr>
              <w:t>5 250-5 850</w:t>
            </w:r>
          </w:p>
        </w:tc>
      </w:tr>
      <w:tr w:rsidR="00CC7A35" w:rsidRPr="002C3252" w14:paraId="6964AAE3" w14:textId="77777777" w:rsidTr="000F6561">
        <w:trPr>
          <w:jc w:val="center"/>
        </w:trPr>
        <w:tc>
          <w:tcPr>
            <w:tcW w:w="2653" w:type="dxa"/>
            <w:gridSpan w:val="2"/>
          </w:tcPr>
          <w:p w14:paraId="6484E4DE" w14:textId="77777777" w:rsidR="00CC7A35" w:rsidRPr="002C3252" w:rsidRDefault="00CC7A35" w:rsidP="000F6561">
            <w:pPr>
              <w:pStyle w:val="Tabletext"/>
              <w:rPr>
                <w:sz w:val="18"/>
                <w:szCs w:val="18"/>
              </w:rPr>
            </w:pPr>
            <w:r w:rsidRPr="002C3252">
              <w:rPr>
                <w:sz w:val="18"/>
                <w:szCs w:val="18"/>
              </w:rPr>
              <w:t>Modulation</w:t>
            </w:r>
          </w:p>
        </w:tc>
        <w:tc>
          <w:tcPr>
            <w:tcW w:w="790" w:type="dxa"/>
          </w:tcPr>
          <w:p w14:paraId="594D0033" w14:textId="77777777" w:rsidR="00CC7A35" w:rsidRPr="002C3252" w:rsidRDefault="00CC7A35" w:rsidP="000F6561">
            <w:pPr>
              <w:pStyle w:val="Tabletext"/>
              <w:jc w:val="center"/>
              <w:rPr>
                <w:sz w:val="18"/>
                <w:szCs w:val="18"/>
              </w:rPr>
            </w:pPr>
          </w:p>
        </w:tc>
        <w:tc>
          <w:tcPr>
            <w:tcW w:w="1376" w:type="dxa"/>
          </w:tcPr>
          <w:p w14:paraId="7A0D7F6A"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72DDEC02"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46B3F526"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00D0865B"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5ABEF27A"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6A690C9C"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5B159D41"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c>
          <w:tcPr>
            <w:tcW w:w="1378" w:type="dxa"/>
          </w:tcPr>
          <w:p w14:paraId="673EA59F"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r>
      <w:tr w:rsidR="00CC7A35" w:rsidRPr="002C3252" w14:paraId="1AB32B88" w14:textId="77777777" w:rsidTr="000F6561">
        <w:trPr>
          <w:jc w:val="center"/>
        </w:trPr>
        <w:tc>
          <w:tcPr>
            <w:tcW w:w="2653" w:type="dxa"/>
            <w:gridSpan w:val="2"/>
          </w:tcPr>
          <w:p w14:paraId="55FCB668" w14:textId="77777777" w:rsidR="00CC7A35" w:rsidRPr="002C3252" w:rsidRDefault="00CC7A35" w:rsidP="000F6561">
            <w:pPr>
              <w:pStyle w:val="Tabletext"/>
              <w:rPr>
                <w:sz w:val="18"/>
                <w:szCs w:val="18"/>
              </w:rPr>
            </w:pPr>
            <w:r w:rsidRPr="002C3252">
              <w:rPr>
                <w:sz w:val="18"/>
                <w:szCs w:val="18"/>
              </w:rPr>
              <w:t>Tx power into antenna</w:t>
            </w:r>
          </w:p>
        </w:tc>
        <w:tc>
          <w:tcPr>
            <w:tcW w:w="790" w:type="dxa"/>
          </w:tcPr>
          <w:p w14:paraId="5AEE9BDB" w14:textId="77777777" w:rsidR="00CC7A35" w:rsidRPr="002C3252" w:rsidRDefault="00CC7A35" w:rsidP="000F6561">
            <w:pPr>
              <w:pStyle w:val="Tabletext"/>
              <w:jc w:val="center"/>
              <w:rPr>
                <w:sz w:val="18"/>
                <w:szCs w:val="18"/>
              </w:rPr>
            </w:pPr>
            <w:r w:rsidRPr="002C3252">
              <w:rPr>
                <w:sz w:val="18"/>
                <w:szCs w:val="18"/>
              </w:rPr>
              <w:t>kW</w:t>
            </w:r>
          </w:p>
        </w:tc>
        <w:tc>
          <w:tcPr>
            <w:tcW w:w="1376" w:type="dxa"/>
          </w:tcPr>
          <w:p w14:paraId="0EDE05DD" w14:textId="77777777" w:rsidR="00CC7A35" w:rsidRPr="002C3252" w:rsidRDefault="00CC7A35" w:rsidP="000F6561">
            <w:pPr>
              <w:pStyle w:val="Tabletext"/>
              <w:jc w:val="center"/>
              <w:rPr>
                <w:sz w:val="18"/>
                <w:szCs w:val="18"/>
              </w:rPr>
            </w:pPr>
            <w:r w:rsidRPr="002C3252">
              <w:rPr>
                <w:sz w:val="18"/>
                <w:szCs w:val="18"/>
              </w:rPr>
              <w:t>0.200 peak</w:t>
            </w:r>
          </w:p>
        </w:tc>
        <w:tc>
          <w:tcPr>
            <w:tcW w:w="1377" w:type="dxa"/>
          </w:tcPr>
          <w:p w14:paraId="7693B8F0" w14:textId="77777777" w:rsidR="00CC7A35" w:rsidRPr="002C3252" w:rsidRDefault="00CC7A35" w:rsidP="000F6561">
            <w:pPr>
              <w:pStyle w:val="Tabletext"/>
              <w:jc w:val="center"/>
              <w:rPr>
                <w:sz w:val="18"/>
                <w:szCs w:val="18"/>
              </w:rPr>
            </w:pPr>
            <w:r w:rsidRPr="002C3252">
              <w:rPr>
                <w:sz w:val="18"/>
                <w:szCs w:val="18"/>
              </w:rPr>
              <w:t>70 peak</w:t>
            </w:r>
          </w:p>
        </w:tc>
        <w:tc>
          <w:tcPr>
            <w:tcW w:w="1377" w:type="dxa"/>
          </w:tcPr>
          <w:p w14:paraId="1C2ABE3C" w14:textId="77777777" w:rsidR="00CC7A35" w:rsidRPr="002C3252" w:rsidRDefault="00CC7A35" w:rsidP="000F6561">
            <w:pPr>
              <w:pStyle w:val="Tabletext"/>
              <w:jc w:val="center"/>
              <w:rPr>
                <w:sz w:val="18"/>
                <w:szCs w:val="18"/>
              </w:rPr>
            </w:pPr>
            <w:r w:rsidRPr="002C3252">
              <w:rPr>
                <w:sz w:val="18"/>
                <w:szCs w:val="18"/>
              </w:rPr>
              <w:t>7.5</w:t>
            </w:r>
          </w:p>
        </w:tc>
        <w:tc>
          <w:tcPr>
            <w:tcW w:w="1377" w:type="dxa"/>
          </w:tcPr>
          <w:p w14:paraId="2ED0BEC4" w14:textId="77777777" w:rsidR="00CC7A35" w:rsidRPr="002C3252" w:rsidRDefault="00CC7A35" w:rsidP="000F6561">
            <w:pPr>
              <w:pStyle w:val="Tabletext"/>
              <w:jc w:val="center"/>
              <w:rPr>
                <w:sz w:val="18"/>
                <w:szCs w:val="18"/>
              </w:rPr>
            </w:pPr>
            <w:r w:rsidRPr="002C3252">
              <w:rPr>
                <w:sz w:val="18"/>
                <w:szCs w:val="18"/>
              </w:rPr>
              <w:t>250</w:t>
            </w:r>
          </w:p>
        </w:tc>
        <w:tc>
          <w:tcPr>
            <w:tcW w:w="1377" w:type="dxa"/>
          </w:tcPr>
          <w:p w14:paraId="19333D2C" w14:textId="77777777" w:rsidR="00CC7A35" w:rsidRPr="002C3252" w:rsidRDefault="00CC7A35" w:rsidP="000F6561">
            <w:pPr>
              <w:pStyle w:val="Tabletext"/>
              <w:jc w:val="center"/>
              <w:rPr>
                <w:sz w:val="18"/>
                <w:szCs w:val="18"/>
              </w:rPr>
            </w:pPr>
            <w:r w:rsidRPr="002C3252">
              <w:rPr>
                <w:sz w:val="18"/>
                <w:szCs w:val="18"/>
              </w:rPr>
              <w:t>350</w:t>
            </w:r>
          </w:p>
        </w:tc>
        <w:tc>
          <w:tcPr>
            <w:tcW w:w="1377" w:type="dxa"/>
          </w:tcPr>
          <w:p w14:paraId="5DBE7DE6" w14:textId="77777777" w:rsidR="00CC7A35" w:rsidRPr="002C3252" w:rsidRDefault="00CC7A35" w:rsidP="000F6561">
            <w:pPr>
              <w:pStyle w:val="Tabletext"/>
              <w:jc w:val="center"/>
              <w:rPr>
                <w:sz w:val="18"/>
                <w:szCs w:val="18"/>
              </w:rPr>
            </w:pPr>
            <w:r w:rsidRPr="002C3252">
              <w:rPr>
                <w:sz w:val="18"/>
                <w:szCs w:val="18"/>
              </w:rPr>
              <w:t>300-400  peak</w:t>
            </w:r>
          </w:p>
        </w:tc>
        <w:tc>
          <w:tcPr>
            <w:tcW w:w="1377" w:type="dxa"/>
            <w:vAlign w:val="center"/>
          </w:tcPr>
          <w:p w14:paraId="6FF0D43E" w14:textId="77777777" w:rsidR="00CC7A35" w:rsidRPr="002C3252" w:rsidRDefault="00CC7A35" w:rsidP="000F6561">
            <w:pPr>
              <w:pStyle w:val="Tabletext"/>
              <w:jc w:val="center"/>
              <w:rPr>
                <w:sz w:val="18"/>
                <w:szCs w:val="18"/>
              </w:rPr>
            </w:pPr>
            <w:r w:rsidRPr="002C3252">
              <w:rPr>
                <w:sz w:val="18"/>
                <w:szCs w:val="18"/>
              </w:rPr>
              <w:t>12 peak</w:t>
            </w:r>
          </w:p>
        </w:tc>
        <w:tc>
          <w:tcPr>
            <w:tcW w:w="1378" w:type="dxa"/>
          </w:tcPr>
          <w:p w14:paraId="050B39C0" w14:textId="77777777" w:rsidR="00CC7A35" w:rsidRPr="002C3252" w:rsidRDefault="00CC7A35" w:rsidP="000F6561">
            <w:pPr>
              <w:pStyle w:val="Tabletext"/>
              <w:jc w:val="center"/>
              <w:rPr>
                <w:sz w:val="18"/>
                <w:szCs w:val="18"/>
              </w:rPr>
            </w:pPr>
            <w:r w:rsidRPr="002C3252">
              <w:rPr>
                <w:sz w:val="18"/>
                <w:szCs w:val="18"/>
              </w:rPr>
              <w:t>70</w:t>
            </w:r>
          </w:p>
        </w:tc>
      </w:tr>
      <w:tr w:rsidR="00CC7A35" w:rsidRPr="002C3252" w14:paraId="1598F8F9" w14:textId="77777777" w:rsidTr="000F6561">
        <w:trPr>
          <w:jc w:val="center"/>
        </w:trPr>
        <w:tc>
          <w:tcPr>
            <w:tcW w:w="2653" w:type="dxa"/>
            <w:gridSpan w:val="2"/>
          </w:tcPr>
          <w:p w14:paraId="6699BD65" w14:textId="77777777" w:rsidR="00CC7A35" w:rsidRPr="002C3252" w:rsidRDefault="00CC7A35" w:rsidP="000F6561">
            <w:pPr>
              <w:pStyle w:val="Tabletext"/>
              <w:rPr>
                <w:sz w:val="18"/>
                <w:szCs w:val="18"/>
              </w:rPr>
            </w:pPr>
            <w:r w:rsidRPr="002C3252">
              <w:rPr>
                <w:sz w:val="18"/>
                <w:szCs w:val="18"/>
              </w:rPr>
              <w:t>Pulse width</w:t>
            </w:r>
          </w:p>
        </w:tc>
        <w:tc>
          <w:tcPr>
            <w:tcW w:w="790" w:type="dxa"/>
          </w:tcPr>
          <w:p w14:paraId="3303C65A" w14:textId="77777777" w:rsidR="00CC7A35" w:rsidRPr="002C3252" w:rsidRDefault="00CC7A35" w:rsidP="000F6561">
            <w:pPr>
              <w:pStyle w:val="Tabletext"/>
              <w:jc w:val="center"/>
              <w:rPr>
                <w:sz w:val="18"/>
                <w:szCs w:val="18"/>
              </w:rPr>
            </w:pPr>
            <w:ins w:id="214" w:author="5B-1b" w:date="2025-05-05T21:24:00Z">
              <w:r w:rsidRPr="002C3252">
                <w:rPr>
                  <w:sz w:val="18"/>
                  <w:szCs w:val="18"/>
                  <w:lang w:eastAsia="zh-CN"/>
                </w:rPr>
                <w:t>µ</w:t>
              </w:r>
            </w:ins>
            <w:del w:id="215" w:author="5B-1b" w:date="2025-05-05T21:24:00Z">
              <w:r w:rsidRPr="002C3252" w:rsidDel="004C114E">
                <w:rPr>
                  <w:sz w:val="18"/>
                  <w:szCs w:val="18"/>
                </w:rPr>
                <w:delText>u</w:delText>
              </w:r>
            </w:del>
            <w:r w:rsidRPr="002C3252">
              <w:rPr>
                <w:sz w:val="18"/>
                <w:szCs w:val="18"/>
              </w:rPr>
              <w:t>s</w:t>
            </w:r>
          </w:p>
        </w:tc>
        <w:tc>
          <w:tcPr>
            <w:tcW w:w="1376" w:type="dxa"/>
          </w:tcPr>
          <w:p w14:paraId="32DD2B6F" w14:textId="77777777" w:rsidR="00CC7A35" w:rsidRPr="002C3252" w:rsidRDefault="00CC7A35" w:rsidP="000F6561">
            <w:pPr>
              <w:pStyle w:val="Tabletext"/>
              <w:jc w:val="center"/>
              <w:rPr>
                <w:sz w:val="18"/>
                <w:szCs w:val="18"/>
              </w:rPr>
            </w:pPr>
            <w:r w:rsidRPr="002C3252">
              <w:rPr>
                <w:sz w:val="18"/>
                <w:szCs w:val="18"/>
              </w:rPr>
              <w:t>1-20</w:t>
            </w:r>
          </w:p>
        </w:tc>
        <w:tc>
          <w:tcPr>
            <w:tcW w:w="1377" w:type="dxa"/>
          </w:tcPr>
          <w:p w14:paraId="69D818C3" w14:textId="77777777" w:rsidR="00CC7A35" w:rsidRPr="002C3252" w:rsidRDefault="00CC7A35" w:rsidP="000F6561">
            <w:pPr>
              <w:pStyle w:val="Tabletext"/>
              <w:jc w:val="center"/>
              <w:rPr>
                <w:sz w:val="18"/>
                <w:szCs w:val="18"/>
              </w:rPr>
            </w:pPr>
            <w:r w:rsidRPr="002C3252">
              <w:rPr>
                <w:sz w:val="18"/>
                <w:szCs w:val="18"/>
              </w:rPr>
              <w:t>6.0</w:t>
            </w:r>
          </w:p>
        </w:tc>
        <w:tc>
          <w:tcPr>
            <w:tcW w:w="1377" w:type="dxa"/>
          </w:tcPr>
          <w:p w14:paraId="223AF012" w14:textId="77777777" w:rsidR="00CC7A35" w:rsidRPr="002C3252" w:rsidRDefault="00CC7A35" w:rsidP="000F6561">
            <w:pPr>
              <w:pStyle w:val="Tabletext"/>
              <w:jc w:val="center"/>
              <w:rPr>
                <w:sz w:val="18"/>
                <w:szCs w:val="18"/>
              </w:rPr>
            </w:pPr>
            <w:r w:rsidRPr="002C3252">
              <w:rPr>
                <w:sz w:val="18"/>
                <w:szCs w:val="18"/>
              </w:rPr>
              <w:t>0.0005-0.20</w:t>
            </w:r>
          </w:p>
          <w:p w14:paraId="4A18A659" w14:textId="77777777" w:rsidR="00CC7A35" w:rsidRPr="002C3252" w:rsidRDefault="00CC7A35" w:rsidP="000F6561">
            <w:pPr>
              <w:pStyle w:val="Tabletext"/>
              <w:jc w:val="center"/>
              <w:rPr>
                <w:sz w:val="18"/>
                <w:szCs w:val="18"/>
              </w:rPr>
            </w:pPr>
          </w:p>
        </w:tc>
        <w:tc>
          <w:tcPr>
            <w:tcW w:w="1377" w:type="dxa"/>
          </w:tcPr>
          <w:p w14:paraId="2EB28CEF" w14:textId="77777777" w:rsidR="00CC7A35" w:rsidRPr="002C3252" w:rsidRDefault="00CC7A35" w:rsidP="000F6561">
            <w:pPr>
              <w:pStyle w:val="Tabletext"/>
              <w:jc w:val="center"/>
              <w:rPr>
                <w:sz w:val="18"/>
                <w:szCs w:val="18"/>
              </w:rPr>
            </w:pPr>
            <w:r w:rsidRPr="002C3252">
              <w:rPr>
                <w:sz w:val="18"/>
                <w:szCs w:val="18"/>
              </w:rPr>
              <w:t>0.8 to 2.0</w:t>
            </w:r>
          </w:p>
          <w:p w14:paraId="12D5762F" w14:textId="77777777" w:rsidR="00CC7A35" w:rsidRPr="002C3252" w:rsidRDefault="00CC7A35" w:rsidP="000F6561">
            <w:pPr>
              <w:pStyle w:val="Tabletext"/>
              <w:jc w:val="center"/>
              <w:rPr>
                <w:sz w:val="18"/>
                <w:szCs w:val="18"/>
              </w:rPr>
            </w:pPr>
          </w:p>
        </w:tc>
        <w:tc>
          <w:tcPr>
            <w:tcW w:w="1377" w:type="dxa"/>
          </w:tcPr>
          <w:p w14:paraId="222395E2" w14:textId="77777777" w:rsidR="00CC7A35" w:rsidRPr="002C3252" w:rsidRDefault="00CC7A35" w:rsidP="000F6561">
            <w:pPr>
              <w:pStyle w:val="Tabletext"/>
              <w:jc w:val="center"/>
              <w:rPr>
                <w:sz w:val="18"/>
                <w:szCs w:val="18"/>
              </w:rPr>
            </w:pPr>
            <w:r w:rsidRPr="002C3252">
              <w:rPr>
                <w:sz w:val="18"/>
                <w:szCs w:val="18"/>
              </w:rPr>
              <w:t>2</w:t>
            </w:r>
          </w:p>
        </w:tc>
        <w:tc>
          <w:tcPr>
            <w:tcW w:w="1377" w:type="dxa"/>
          </w:tcPr>
          <w:p w14:paraId="4A39CA67" w14:textId="77777777" w:rsidR="00CC7A35" w:rsidRPr="002C3252" w:rsidRDefault="00CC7A35" w:rsidP="000F6561">
            <w:pPr>
              <w:pStyle w:val="Tabletext"/>
              <w:jc w:val="center"/>
              <w:rPr>
                <w:sz w:val="18"/>
                <w:szCs w:val="18"/>
              </w:rPr>
            </w:pPr>
            <w:r w:rsidRPr="002C3252">
              <w:rPr>
                <w:sz w:val="18"/>
                <w:szCs w:val="18"/>
              </w:rPr>
              <w:t>.</w:t>
            </w:r>
            <w:proofErr w:type="gramStart"/>
            <w:r w:rsidRPr="002C3252">
              <w:rPr>
                <w:sz w:val="18"/>
                <w:szCs w:val="18"/>
              </w:rPr>
              <w:t>05..</w:t>
            </w:r>
            <w:proofErr w:type="gramEnd"/>
            <w:r w:rsidRPr="002C3252">
              <w:rPr>
                <w:sz w:val="18"/>
                <w:szCs w:val="18"/>
              </w:rPr>
              <w:t>4.0</w:t>
            </w:r>
          </w:p>
        </w:tc>
        <w:tc>
          <w:tcPr>
            <w:tcW w:w="1377" w:type="dxa"/>
            <w:vAlign w:val="center"/>
          </w:tcPr>
          <w:p w14:paraId="2616C050" w14:textId="77777777" w:rsidR="00CC7A35" w:rsidRPr="002C3252" w:rsidRDefault="00CC7A35" w:rsidP="000F6561">
            <w:pPr>
              <w:pStyle w:val="Tabletext"/>
              <w:jc w:val="center"/>
              <w:rPr>
                <w:sz w:val="18"/>
                <w:szCs w:val="18"/>
              </w:rPr>
            </w:pPr>
            <w:r w:rsidRPr="002C3252">
              <w:rPr>
                <w:sz w:val="18"/>
                <w:szCs w:val="18"/>
              </w:rPr>
              <w:t>4.0-20.0</w:t>
            </w:r>
          </w:p>
        </w:tc>
        <w:tc>
          <w:tcPr>
            <w:tcW w:w="1378" w:type="dxa"/>
          </w:tcPr>
          <w:p w14:paraId="51DC904F" w14:textId="77777777" w:rsidR="00CC7A35" w:rsidRPr="002C3252" w:rsidRDefault="00CC7A35" w:rsidP="000F6561">
            <w:pPr>
              <w:pStyle w:val="Tabletext"/>
              <w:jc w:val="center"/>
              <w:rPr>
                <w:sz w:val="18"/>
                <w:szCs w:val="18"/>
              </w:rPr>
            </w:pPr>
            <w:r w:rsidRPr="002C3252">
              <w:rPr>
                <w:sz w:val="18"/>
                <w:szCs w:val="18"/>
              </w:rPr>
              <w:t>3.5/6.0/1.0</w:t>
            </w:r>
          </w:p>
        </w:tc>
      </w:tr>
      <w:tr w:rsidR="00CC7A35" w:rsidRPr="002C3252" w14:paraId="6A897328" w14:textId="77777777" w:rsidTr="000F6561">
        <w:trPr>
          <w:jc w:val="center"/>
        </w:trPr>
        <w:tc>
          <w:tcPr>
            <w:tcW w:w="2653" w:type="dxa"/>
            <w:gridSpan w:val="2"/>
          </w:tcPr>
          <w:p w14:paraId="28942CDE" w14:textId="77777777" w:rsidR="00CC7A35" w:rsidRPr="002C3252" w:rsidRDefault="00CC7A35" w:rsidP="000F6561">
            <w:pPr>
              <w:pStyle w:val="Tabletext"/>
              <w:rPr>
                <w:sz w:val="18"/>
                <w:szCs w:val="18"/>
              </w:rPr>
            </w:pPr>
            <w:r w:rsidRPr="002C3252">
              <w:rPr>
                <w:sz w:val="18"/>
                <w:szCs w:val="18"/>
              </w:rPr>
              <w:t>Pulse rise/fall time</w:t>
            </w:r>
          </w:p>
        </w:tc>
        <w:tc>
          <w:tcPr>
            <w:tcW w:w="790" w:type="dxa"/>
          </w:tcPr>
          <w:p w14:paraId="578A1444" w14:textId="77777777" w:rsidR="00CC7A35" w:rsidRPr="002C3252" w:rsidRDefault="00CC7A35" w:rsidP="000F6561">
            <w:pPr>
              <w:pStyle w:val="Tabletext"/>
              <w:jc w:val="center"/>
              <w:rPr>
                <w:sz w:val="18"/>
                <w:szCs w:val="18"/>
              </w:rPr>
            </w:pPr>
            <w:ins w:id="216" w:author="5B-1b" w:date="2025-05-05T21:25:00Z">
              <w:r w:rsidRPr="002C3252">
                <w:rPr>
                  <w:sz w:val="18"/>
                  <w:szCs w:val="18"/>
                  <w:lang w:eastAsia="zh-CN"/>
                </w:rPr>
                <w:t>µ</w:t>
              </w:r>
            </w:ins>
            <w:del w:id="217" w:author="5B-1b" w:date="2025-05-05T21:25:00Z">
              <w:r w:rsidRPr="002C3252" w:rsidDel="004C114E">
                <w:rPr>
                  <w:sz w:val="18"/>
                  <w:szCs w:val="18"/>
                </w:rPr>
                <w:delText>u</w:delText>
              </w:r>
            </w:del>
            <w:r w:rsidRPr="002C3252">
              <w:rPr>
                <w:sz w:val="18"/>
                <w:szCs w:val="18"/>
              </w:rPr>
              <w:t>s</w:t>
            </w:r>
          </w:p>
        </w:tc>
        <w:tc>
          <w:tcPr>
            <w:tcW w:w="1376" w:type="dxa"/>
          </w:tcPr>
          <w:p w14:paraId="673869D0" w14:textId="77777777" w:rsidR="00CC7A35" w:rsidRPr="002C3252" w:rsidRDefault="00CC7A35" w:rsidP="000F6561">
            <w:pPr>
              <w:pStyle w:val="Tabletext"/>
              <w:jc w:val="center"/>
              <w:rPr>
                <w:sz w:val="18"/>
                <w:szCs w:val="18"/>
              </w:rPr>
            </w:pPr>
            <w:r w:rsidRPr="002C3252">
              <w:rPr>
                <w:sz w:val="18"/>
                <w:szCs w:val="18"/>
              </w:rPr>
              <w:t>0.1</w:t>
            </w:r>
          </w:p>
        </w:tc>
        <w:tc>
          <w:tcPr>
            <w:tcW w:w="1377" w:type="dxa"/>
          </w:tcPr>
          <w:p w14:paraId="7A404D17" w14:textId="77777777" w:rsidR="00CC7A35" w:rsidRPr="002C3252" w:rsidRDefault="00CC7A35" w:rsidP="000F6561">
            <w:pPr>
              <w:pStyle w:val="Tabletext"/>
              <w:jc w:val="center"/>
              <w:rPr>
                <w:sz w:val="18"/>
                <w:szCs w:val="18"/>
              </w:rPr>
            </w:pPr>
            <w:r w:rsidRPr="002C3252">
              <w:rPr>
                <w:sz w:val="18"/>
                <w:szCs w:val="18"/>
              </w:rPr>
              <w:t>0.6</w:t>
            </w:r>
          </w:p>
        </w:tc>
        <w:tc>
          <w:tcPr>
            <w:tcW w:w="1377" w:type="dxa"/>
          </w:tcPr>
          <w:p w14:paraId="0FDA6737" w14:textId="77777777" w:rsidR="00CC7A35" w:rsidRPr="002C3252" w:rsidRDefault="00CC7A35" w:rsidP="000F6561">
            <w:pPr>
              <w:pStyle w:val="Tabletext"/>
              <w:jc w:val="center"/>
              <w:rPr>
                <w:sz w:val="18"/>
                <w:szCs w:val="18"/>
              </w:rPr>
            </w:pPr>
            <w:r w:rsidRPr="002C3252">
              <w:rPr>
                <w:sz w:val="18"/>
                <w:szCs w:val="18"/>
              </w:rPr>
              <w:t>0.0005/0.0005</w:t>
            </w:r>
          </w:p>
        </w:tc>
        <w:tc>
          <w:tcPr>
            <w:tcW w:w="1377" w:type="dxa"/>
          </w:tcPr>
          <w:p w14:paraId="48B66632" w14:textId="77777777" w:rsidR="00CC7A35" w:rsidRPr="002C3252" w:rsidRDefault="00CC7A35" w:rsidP="000F6561">
            <w:pPr>
              <w:pStyle w:val="Tabletext"/>
              <w:jc w:val="center"/>
              <w:rPr>
                <w:sz w:val="18"/>
                <w:szCs w:val="18"/>
              </w:rPr>
            </w:pPr>
            <w:r w:rsidRPr="002C3252">
              <w:rPr>
                <w:sz w:val="18"/>
                <w:szCs w:val="18"/>
              </w:rPr>
              <w:t>0.08</w:t>
            </w:r>
          </w:p>
        </w:tc>
        <w:tc>
          <w:tcPr>
            <w:tcW w:w="1377" w:type="dxa"/>
          </w:tcPr>
          <w:p w14:paraId="187B755E" w14:textId="77777777" w:rsidR="00CC7A35" w:rsidRPr="002C3252" w:rsidRDefault="00CC7A35" w:rsidP="000F6561">
            <w:pPr>
              <w:pStyle w:val="Tabletext"/>
              <w:jc w:val="center"/>
              <w:rPr>
                <w:sz w:val="18"/>
                <w:szCs w:val="18"/>
              </w:rPr>
            </w:pPr>
            <w:r w:rsidRPr="002C3252">
              <w:rPr>
                <w:sz w:val="18"/>
                <w:szCs w:val="18"/>
              </w:rPr>
              <w:t>.096/0.33</w:t>
            </w:r>
          </w:p>
        </w:tc>
        <w:tc>
          <w:tcPr>
            <w:tcW w:w="1377" w:type="dxa"/>
          </w:tcPr>
          <w:p w14:paraId="53524B86" w14:textId="77777777" w:rsidR="00CC7A35" w:rsidRPr="002C3252" w:rsidRDefault="00CC7A35" w:rsidP="000F6561">
            <w:pPr>
              <w:pStyle w:val="Tabletext"/>
              <w:jc w:val="center"/>
              <w:rPr>
                <w:sz w:val="18"/>
                <w:szCs w:val="18"/>
              </w:rPr>
            </w:pPr>
            <w:r w:rsidRPr="002C3252">
              <w:rPr>
                <w:sz w:val="18"/>
                <w:szCs w:val="18"/>
              </w:rPr>
              <w:t>0.1</w:t>
            </w:r>
          </w:p>
        </w:tc>
        <w:tc>
          <w:tcPr>
            <w:tcW w:w="1377" w:type="dxa"/>
            <w:vAlign w:val="center"/>
          </w:tcPr>
          <w:p w14:paraId="17282C3F" w14:textId="77777777" w:rsidR="00CC7A35" w:rsidRPr="002C3252" w:rsidRDefault="00CC7A35" w:rsidP="000F6561">
            <w:pPr>
              <w:pStyle w:val="Tabletext"/>
              <w:jc w:val="center"/>
              <w:rPr>
                <w:sz w:val="18"/>
                <w:szCs w:val="18"/>
              </w:rPr>
            </w:pPr>
            <w:r w:rsidRPr="002C3252">
              <w:rPr>
                <w:sz w:val="18"/>
                <w:szCs w:val="18"/>
              </w:rPr>
              <w:t>0.2</w:t>
            </w:r>
          </w:p>
        </w:tc>
        <w:tc>
          <w:tcPr>
            <w:tcW w:w="1378" w:type="dxa"/>
          </w:tcPr>
          <w:p w14:paraId="7B363B2F" w14:textId="77777777" w:rsidR="00CC7A35" w:rsidRPr="002C3252" w:rsidRDefault="00CC7A35" w:rsidP="000F6561">
            <w:pPr>
              <w:pStyle w:val="Tabletext"/>
              <w:jc w:val="center"/>
              <w:rPr>
                <w:sz w:val="18"/>
                <w:szCs w:val="18"/>
              </w:rPr>
            </w:pPr>
            <w:r w:rsidRPr="002C3252">
              <w:rPr>
                <w:sz w:val="18"/>
                <w:szCs w:val="18"/>
              </w:rPr>
              <w:t>0.3</w:t>
            </w:r>
          </w:p>
        </w:tc>
      </w:tr>
      <w:tr w:rsidR="00CC7A35" w:rsidRPr="002C3252" w14:paraId="5AF04757" w14:textId="77777777" w:rsidTr="000F6561">
        <w:trPr>
          <w:jc w:val="center"/>
        </w:trPr>
        <w:tc>
          <w:tcPr>
            <w:tcW w:w="2653" w:type="dxa"/>
            <w:gridSpan w:val="2"/>
          </w:tcPr>
          <w:p w14:paraId="3613B3C0" w14:textId="77777777" w:rsidR="00CC7A35" w:rsidRPr="002C3252" w:rsidRDefault="00CC7A35" w:rsidP="000F6561">
            <w:pPr>
              <w:pStyle w:val="Tabletext"/>
              <w:rPr>
                <w:sz w:val="18"/>
                <w:szCs w:val="18"/>
              </w:rPr>
            </w:pPr>
            <w:r w:rsidRPr="002C3252">
              <w:rPr>
                <w:sz w:val="18"/>
                <w:szCs w:val="18"/>
              </w:rPr>
              <w:t>Pulse repetition rate</w:t>
            </w:r>
          </w:p>
        </w:tc>
        <w:tc>
          <w:tcPr>
            <w:tcW w:w="790" w:type="dxa"/>
          </w:tcPr>
          <w:p w14:paraId="2CE3AE02"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76" w:type="dxa"/>
          </w:tcPr>
          <w:p w14:paraId="359753BA" w14:textId="77777777" w:rsidR="00CC7A35" w:rsidRPr="002C3252" w:rsidRDefault="00CC7A35" w:rsidP="000F6561">
            <w:pPr>
              <w:pStyle w:val="Tabletext"/>
              <w:jc w:val="center"/>
              <w:rPr>
                <w:sz w:val="18"/>
                <w:szCs w:val="18"/>
              </w:rPr>
            </w:pPr>
            <w:r w:rsidRPr="002C3252">
              <w:rPr>
                <w:sz w:val="18"/>
                <w:szCs w:val="18"/>
              </w:rPr>
              <w:t>180-1 440</w:t>
            </w:r>
          </w:p>
        </w:tc>
        <w:tc>
          <w:tcPr>
            <w:tcW w:w="1377" w:type="dxa"/>
          </w:tcPr>
          <w:p w14:paraId="0973C79D" w14:textId="77777777" w:rsidR="00CC7A35" w:rsidRPr="002C3252" w:rsidRDefault="00CC7A35" w:rsidP="000F6561">
            <w:pPr>
              <w:pStyle w:val="Tabletext"/>
              <w:jc w:val="center"/>
              <w:rPr>
                <w:sz w:val="18"/>
                <w:szCs w:val="18"/>
              </w:rPr>
            </w:pPr>
            <w:r w:rsidRPr="002C3252">
              <w:rPr>
                <w:sz w:val="18"/>
                <w:szCs w:val="18"/>
              </w:rPr>
              <w:t>200</w:t>
            </w:r>
          </w:p>
        </w:tc>
        <w:tc>
          <w:tcPr>
            <w:tcW w:w="1377" w:type="dxa"/>
          </w:tcPr>
          <w:p w14:paraId="39BD78A0" w14:textId="77777777" w:rsidR="00CC7A35" w:rsidRPr="002C3252" w:rsidRDefault="00CC7A35" w:rsidP="000F6561">
            <w:pPr>
              <w:pStyle w:val="Tabletext"/>
              <w:jc w:val="center"/>
              <w:rPr>
                <w:sz w:val="18"/>
                <w:szCs w:val="18"/>
              </w:rPr>
            </w:pPr>
            <w:r w:rsidRPr="002C3252">
              <w:rPr>
                <w:sz w:val="18"/>
                <w:szCs w:val="18"/>
              </w:rPr>
              <w:t>3 000</w:t>
            </w:r>
          </w:p>
        </w:tc>
        <w:tc>
          <w:tcPr>
            <w:tcW w:w="1377" w:type="dxa"/>
          </w:tcPr>
          <w:p w14:paraId="34C95A82" w14:textId="77777777" w:rsidR="00CC7A35" w:rsidRPr="002C3252" w:rsidRDefault="00CC7A35" w:rsidP="000F6561">
            <w:pPr>
              <w:pStyle w:val="Tabletext"/>
              <w:jc w:val="center"/>
              <w:rPr>
                <w:sz w:val="18"/>
                <w:szCs w:val="18"/>
              </w:rPr>
            </w:pPr>
            <w:r w:rsidRPr="002C3252">
              <w:rPr>
                <w:sz w:val="18"/>
                <w:szCs w:val="18"/>
              </w:rPr>
              <w:t>250-1 180</w:t>
            </w:r>
          </w:p>
        </w:tc>
        <w:tc>
          <w:tcPr>
            <w:tcW w:w="1377" w:type="dxa"/>
          </w:tcPr>
          <w:p w14:paraId="2BA1F289" w14:textId="77777777" w:rsidR="00CC7A35" w:rsidRPr="002C3252" w:rsidRDefault="00CC7A35" w:rsidP="000F6561">
            <w:pPr>
              <w:pStyle w:val="Tabletext"/>
              <w:jc w:val="center"/>
              <w:rPr>
                <w:sz w:val="18"/>
                <w:szCs w:val="18"/>
              </w:rPr>
            </w:pPr>
            <w:r w:rsidRPr="002C3252">
              <w:rPr>
                <w:sz w:val="18"/>
                <w:szCs w:val="18"/>
              </w:rPr>
              <w:t>250-500</w:t>
            </w:r>
          </w:p>
        </w:tc>
        <w:tc>
          <w:tcPr>
            <w:tcW w:w="1377" w:type="dxa"/>
          </w:tcPr>
          <w:p w14:paraId="7EE24C48" w14:textId="77777777" w:rsidR="00CC7A35" w:rsidRPr="002C3252" w:rsidRDefault="00CC7A35" w:rsidP="000F6561">
            <w:pPr>
              <w:pStyle w:val="Tabletext"/>
              <w:jc w:val="center"/>
              <w:rPr>
                <w:sz w:val="18"/>
                <w:szCs w:val="18"/>
              </w:rPr>
            </w:pPr>
            <w:r w:rsidRPr="002C3252">
              <w:rPr>
                <w:sz w:val="18"/>
                <w:szCs w:val="18"/>
              </w:rPr>
              <w:t>200-1 300</w:t>
            </w:r>
          </w:p>
        </w:tc>
        <w:tc>
          <w:tcPr>
            <w:tcW w:w="1377" w:type="dxa"/>
            <w:vAlign w:val="center"/>
          </w:tcPr>
          <w:p w14:paraId="4A95502E" w14:textId="77777777" w:rsidR="00CC7A35" w:rsidRPr="002C3252" w:rsidRDefault="00CC7A35" w:rsidP="000F6561">
            <w:pPr>
              <w:pStyle w:val="Tabletext"/>
              <w:jc w:val="center"/>
              <w:rPr>
                <w:sz w:val="18"/>
                <w:szCs w:val="18"/>
              </w:rPr>
            </w:pPr>
            <w:r w:rsidRPr="002C3252">
              <w:rPr>
                <w:sz w:val="18"/>
                <w:szCs w:val="18"/>
              </w:rPr>
              <w:t>1 000-7 800</w:t>
            </w:r>
          </w:p>
        </w:tc>
        <w:tc>
          <w:tcPr>
            <w:tcW w:w="1378" w:type="dxa"/>
          </w:tcPr>
          <w:p w14:paraId="5D31CF73" w14:textId="77777777" w:rsidR="00CC7A35" w:rsidRPr="002C3252" w:rsidRDefault="00CC7A35" w:rsidP="000F6561">
            <w:pPr>
              <w:pStyle w:val="Tabletext"/>
              <w:jc w:val="center"/>
              <w:rPr>
                <w:sz w:val="18"/>
                <w:szCs w:val="18"/>
              </w:rPr>
            </w:pPr>
            <w:r w:rsidRPr="002C3252">
              <w:rPr>
                <w:sz w:val="18"/>
                <w:szCs w:val="18"/>
              </w:rPr>
              <w:t>2 500-3 750</w:t>
            </w:r>
          </w:p>
        </w:tc>
      </w:tr>
      <w:tr w:rsidR="00CC7A35" w:rsidRPr="002C3252" w14:paraId="3C3485CB" w14:textId="77777777" w:rsidTr="000F6561">
        <w:trPr>
          <w:jc w:val="center"/>
        </w:trPr>
        <w:tc>
          <w:tcPr>
            <w:tcW w:w="2653" w:type="dxa"/>
            <w:gridSpan w:val="2"/>
          </w:tcPr>
          <w:p w14:paraId="4EEDC945" w14:textId="77777777" w:rsidR="00CC7A35" w:rsidRPr="002C3252" w:rsidRDefault="00CC7A35" w:rsidP="000F6561">
            <w:pPr>
              <w:pStyle w:val="Tabletext"/>
              <w:rPr>
                <w:sz w:val="18"/>
                <w:szCs w:val="18"/>
              </w:rPr>
            </w:pPr>
            <w:r w:rsidRPr="002C3252">
              <w:rPr>
                <w:sz w:val="18"/>
                <w:szCs w:val="18"/>
              </w:rPr>
              <w:t xml:space="preserve">Chirp bandwidth </w:t>
            </w:r>
          </w:p>
        </w:tc>
        <w:tc>
          <w:tcPr>
            <w:tcW w:w="790" w:type="dxa"/>
          </w:tcPr>
          <w:p w14:paraId="134F2ECA"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5FC2C33D" w14:textId="77777777" w:rsidR="00CC7A35" w:rsidRPr="002C3252" w:rsidRDefault="00CC7A35" w:rsidP="000F6561">
            <w:pPr>
              <w:pStyle w:val="Tabletext"/>
              <w:jc w:val="center"/>
              <w:rPr>
                <w:sz w:val="18"/>
                <w:szCs w:val="18"/>
              </w:rPr>
            </w:pPr>
          </w:p>
        </w:tc>
        <w:tc>
          <w:tcPr>
            <w:tcW w:w="1377" w:type="dxa"/>
          </w:tcPr>
          <w:p w14:paraId="4DC8DC6B" w14:textId="77777777" w:rsidR="00CC7A35" w:rsidRPr="002C3252" w:rsidRDefault="00CC7A35" w:rsidP="000F6561">
            <w:pPr>
              <w:pStyle w:val="Tabletext"/>
              <w:jc w:val="center"/>
              <w:rPr>
                <w:sz w:val="18"/>
                <w:szCs w:val="18"/>
              </w:rPr>
            </w:pPr>
          </w:p>
        </w:tc>
        <w:tc>
          <w:tcPr>
            <w:tcW w:w="1377" w:type="dxa"/>
          </w:tcPr>
          <w:p w14:paraId="2DBCC5DF"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3DFFBD0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70468A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F307D3B"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224105BF" w14:textId="77777777" w:rsidR="00CC7A35" w:rsidRPr="002C3252" w:rsidRDefault="00CC7A35" w:rsidP="000F6561">
            <w:pPr>
              <w:pStyle w:val="Tabletext"/>
              <w:jc w:val="center"/>
              <w:rPr>
                <w:sz w:val="18"/>
                <w:szCs w:val="18"/>
              </w:rPr>
            </w:pPr>
            <w:r w:rsidRPr="002C3252">
              <w:rPr>
                <w:sz w:val="18"/>
                <w:szCs w:val="18"/>
              </w:rPr>
              <w:t>NA</w:t>
            </w:r>
          </w:p>
        </w:tc>
        <w:tc>
          <w:tcPr>
            <w:tcW w:w="1378" w:type="dxa"/>
          </w:tcPr>
          <w:p w14:paraId="3386248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1553583" w14:textId="77777777" w:rsidTr="000F6561">
        <w:trPr>
          <w:trHeight w:val="616"/>
          <w:jc w:val="center"/>
        </w:trPr>
        <w:tc>
          <w:tcPr>
            <w:tcW w:w="1326" w:type="dxa"/>
            <w:tcBorders>
              <w:right w:val="nil"/>
            </w:tcBorders>
          </w:tcPr>
          <w:p w14:paraId="45FD9769" w14:textId="77777777" w:rsidR="00CC7A35" w:rsidRPr="002C3252" w:rsidRDefault="00CC7A35" w:rsidP="000F6561">
            <w:pPr>
              <w:pStyle w:val="Tabletext"/>
              <w:rPr>
                <w:sz w:val="18"/>
                <w:szCs w:val="18"/>
              </w:rPr>
            </w:pPr>
            <w:r w:rsidRPr="002C3252">
              <w:rPr>
                <w:sz w:val="18"/>
                <w:szCs w:val="18"/>
              </w:rPr>
              <w:t>RF emission bandwidth</w:t>
            </w:r>
          </w:p>
        </w:tc>
        <w:tc>
          <w:tcPr>
            <w:tcW w:w="1327" w:type="dxa"/>
            <w:tcBorders>
              <w:left w:val="nil"/>
            </w:tcBorders>
          </w:tcPr>
          <w:p w14:paraId="2CA668BE" w14:textId="77777777" w:rsidR="00CC7A35" w:rsidRPr="002C3252" w:rsidRDefault="00CC7A35" w:rsidP="000F6561">
            <w:pPr>
              <w:pStyle w:val="Tabletext"/>
              <w:rPr>
                <w:sz w:val="18"/>
                <w:szCs w:val="18"/>
              </w:rPr>
            </w:pPr>
            <w:r w:rsidRPr="002C3252">
              <w:rPr>
                <w:sz w:val="18"/>
                <w:szCs w:val="18"/>
              </w:rPr>
              <w:t>–3 dB</w:t>
            </w:r>
          </w:p>
          <w:p w14:paraId="070D1373" w14:textId="77777777" w:rsidR="00CC7A35" w:rsidRPr="002C3252" w:rsidRDefault="00CC7A35" w:rsidP="000F6561">
            <w:pPr>
              <w:pStyle w:val="Tabletext"/>
              <w:rPr>
                <w:sz w:val="18"/>
                <w:szCs w:val="18"/>
              </w:rPr>
            </w:pPr>
            <w:r w:rsidRPr="002C3252">
              <w:rPr>
                <w:sz w:val="18"/>
                <w:szCs w:val="18"/>
              </w:rPr>
              <w:t>–20 dB</w:t>
            </w:r>
          </w:p>
        </w:tc>
        <w:tc>
          <w:tcPr>
            <w:tcW w:w="790" w:type="dxa"/>
          </w:tcPr>
          <w:p w14:paraId="1BAFCEC3"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429BDA38" w14:textId="77777777" w:rsidR="00CC7A35" w:rsidRPr="002C3252" w:rsidRDefault="00CC7A35" w:rsidP="000F6561">
            <w:pPr>
              <w:pStyle w:val="Tabletext"/>
              <w:jc w:val="center"/>
              <w:rPr>
                <w:sz w:val="18"/>
                <w:szCs w:val="18"/>
              </w:rPr>
            </w:pPr>
          </w:p>
        </w:tc>
        <w:tc>
          <w:tcPr>
            <w:tcW w:w="1377" w:type="dxa"/>
          </w:tcPr>
          <w:p w14:paraId="700F65D7" w14:textId="77777777" w:rsidR="00CC7A35" w:rsidRPr="002C3252" w:rsidRDefault="00CC7A35" w:rsidP="000F6561">
            <w:pPr>
              <w:pStyle w:val="Tabletext"/>
              <w:jc w:val="center"/>
              <w:rPr>
                <w:sz w:val="18"/>
                <w:szCs w:val="18"/>
              </w:rPr>
            </w:pPr>
          </w:p>
        </w:tc>
        <w:tc>
          <w:tcPr>
            <w:tcW w:w="1377" w:type="dxa"/>
          </w:tcPr>
          <w:p w14:paraId="19C2DE98" w14:textId="77777777" w:rsidR="00CC7A35" w:rsidRPr="002C3252" w:rsidRDefault="00CC7A35" w:rsidP="000F6561">
            <w:pPr>
              <w:pStyle w:val="Tabletext"/>
              <w:jc w:val="center"/>
              <w:rPr>
                <w:sz w:val="18"/>
                <w:szCs w:val="18"/>
              </w:rPr>
            </w:pPr>
            <w:r w:rsidRPr="002C3252">
              <w:rPr>
                <w:sz w:val="18"/>
                <w:szCs w:val="18"/>
              </w:rPr>
              <w:t>2</w:t>
            </w:r>
          </w:p>
          <w:p w14:paraId="63E23FDD" w14:textId="77777777" w:rsidR="00CC7A35" w:rsidRPr="002C3252" w:rsidRDefault="00CC7A35" w:rsidP="000F6561">
            <w:pPr>
              <w:pStyle w:val="Tabletext"/>
              <w:jc w:val="center"/>
              <w:rPr>
                <w:sz w:val="18"/>
                <w:szCs w:val="18"/>
              </w:rPr>
            </w:pPr>
            <w:r w:rsidRPr="002C3252">
              <w:rPr>
                <w:sz w:val="18"/>
                <w:szCs w:val="18"/>
              </w:rPr>
              <w:t>15</w:t>
            </w:r>
          </w:p>
        </w:tc>
        <w:tc>
          <w:tcPr>
            <w:tcW w:w="1377" w:type="dxa"/>
          </w:tcPr>
          <w:p w14:paraId="79B8E888" w14:textId="77777777" w:rsidR="00CC7A35" w:rsidRPr="002C3252" w:rsidRDefault="00CC7A35" w:rsidP="000F6561">
            <w:pPr>
              <w:pStyle w:val="Tabletext"/>
              <w:jc w:val="center"/>
              <w:rPr>
                <w:sz w:val="18"/>
                <w:szCs w:val="18"/>
              </w:rPr>
            </w:pPr>
            <w:r w:rsidRPr="002C3252">
              <w:rPr>
                <w:sz w:val="18"/>
                <w:szCs w:val="18"/>
              </w:rPr>
              <w:t>1.25</w:t>
            </w:r>
          </w:p>
          <w:p w14:paraId="45BDB526" w14:textId="77777777" w:rsidR="00CC7A35" w:rsidRPr="002C3252" w:rsidRDefault="00CC7A35" w:rsidP="000F6561">
            <w:pPr>
              <w:pStyle w:val="Tabletext"/>
              <w:jc w:val="center"/>
              <w:rPr>
                <w:sz w:val="18"/>
                <w:szCs w:val="18"/>
              </w:rPr>
            </w:pPr>
            <w:r w:rsidRPr="002C3252">
              <w:rPr>
                <w:sz w:val="18"/>
                <w:szCs w:val="18"/>
              </w:rPr>
              <w:t>8.3</w:t>
            </w:r>
          </w:p>
        </w:tc>
        <w:tc>
          <w:tcPr>
            <w:tcW w:w="1377" w:type="dxa"/>
          </w:tcPr>
          <w:p w14:paraId="19DB4381" w14:textId="77777777" w:rsidR="00CC7A35" w:rsidRPr="002C3252" w:rsidRDefault="00CC7A35" w:rsidP="000F6561">
            <w:pPr>
              <w:pStyle w:val="Tabletext"/>
              <w:jc w:val="center"/>
              <w:rPr>
                <w:sz w:val="18"/>
                <w:szCs w:val="18"/>
              </w:rPr>
            </w:pPr>
            <w:r w:rsidRPr="002C3252">
              <w:rPr>
                <w:sz w:val="18"/>
                <w:szCs w:val="18"/>
              </w:rPr>
              <w:t>0.4</w:t>
            </w:r>
          </w:p>
          <w:p w14:paraId="0BB97765" w14:textId="77777777" w:rsidR="00CC7A35" w:rsidRPr="002C3252" w:rsidRDefault="00CC7A35" w:rsidP="000F6561">
            <w:pPr>
              <w:pStyle w:val="Tabletext"/>
              <w:jc w:val="center"/>
              <w:rPr>
                <w:sz w:val="18"/>
                <w:szCs w:val="18"/>
              </w:rPr>
            </w:pPr>
            <w:r w:rsidRPr="002C3252">
              <w:rPr>
                <w:sz w:val="18"/>
                <w:szCs w:val="18"/>
              </w:rPr>
              <w:t>2.88</w:t>
            </w:r>
          </w:p>
        </w:tc>
        <w:tc>
          <w:tcPr>
            <w:tcW w:w="1377" w:type="dxa"/>
          </w:tcPr>
          <w:p w14:paraId="652614C3" w14:textId="77777777" w:rsidR="00CC7A35" w:rsidRPr="002C3252" w:rsidRDefault="00CC7A35" w:rsidP="000F6561">
            <w:pPr>
              <w:pStyle w:val="Tabletext"/>
              <w:jc w:val="center"/>
              <w:rPr>
                <w:sz w:val="18"/>
                <w:szCs w:val="18"/>
              </w:rPr>
            </w:pPr>
            <w:r w:rsidRPr="002C3252">
              <w:rPr>
                <w:sz w:val="18"/>
                <w:szCs w:val="18"/>
              </w:rPr>
              <w:t>NA</w:t>
            </w:r>
          </w:p>
        </w:tc>
        <w:tc>
          <w:tcPr>
            <w:tcW w:w="1377" w:type="dxa"/>
            <w:tcBorders>
              <w:bottom w:val="single" w:sz="6" w:space="0" w:color="000000"/>
            </w:tcBorders>
            <w:vAlign w:val="center"/>
          </w:tcPr>
          <w:p w14:paraId="00F76A17" w14:textId="77777777" w:rsidR="00CC7A35" w:rsidRPr="002C3252" w:rsidRDefault="00CC7A35" w:rsidP="000F6561">
            <w:pPr>
              <w:pStyle w:val="Tabletext"/>
              <w:jc w:val="center"/>
              <w:rPr>
                <w:sz w:val="18"/>
                <w:szCs w:val="18"/>
              </w:rPr>
            </w:pPr>
            <w:r w:rsidRPr="002C3252">
              <w:rPr>
                <w:sz w:val="18"/>
                <w:szCs w:val="18"/>
              </w:rPr>
              <w:t>5</w:t>
            </w:r>
          </w:p>
          <w:p w14:paraId="2EADA164" w14:textId="77777777" w:rsidR="00CC7A35" w:rsidRPr="002C3252" w:rsidRDefault="00CC7A35" w:rsidP="000F6561">
            <w:pPr>
              <w:pStyle w:val="Tabletext"/>
              <w:jc w:val="center"/>
              <w:rPr>
                <w:sz w:val="18"/>
                <w:szCs w:val="18"/>
              </w:rPr>
            </w:pPr>
            <w:r w:rsidRPr="002C3252">
              <w:rPr>
                <w:sz w:val="18"/>
                <w:szCs w:val="18"/>
              </w:rPr>
              <w:t>Not available</w:t>
            </w:r>
          </w:p>
        </w:tc>
        <w:tc>
          <w:tcPr>
            <w:tcW w:w="1378" w:type="dxa"/>
            <w:tcBorders>
              <w:bottom w:val="single" w:sz="6" w:space="0" w:color="000000"/>
            </w:tcBorders>
            <w:vAlign w:val="center"/>
          </w:tcPr>
          <w:p w14:paraId="5615332C" w14:textId="77777777" w:rsidR="00CC7A35" w:rsidRPr="002C3252" w:rsidRDefault="00CC7A35" w:rsidP="000F6561">
            <w:pPr>
              <w:pStyle w:val="Tabletext"/>
              <w:jc w:val="center"/>
              <w:rPr>
                <w:sz w:val="18"/>
                <w:szCs w:val="18"/>
              </w:rPr>
            </w:pPr>
            <w:r w:rsidRPr="002C3252">
              <w:rPr>
                <w:sz w:val="18"/>
                <w:szCs w:val="18"/>
              </w:rPr>
              <w:t>5</w:t>
            </w:r>
          </w:p>
          <w:p w14:paraId="06590D05" w14:textId="77777777" w:rsidR="00CC7A35" w:rsidRPr="002C3252" w:rsidRDefault="00CC7A35" w:rsidP="000F6561">
            <w:pPr>
              <w:pStyle w:val="Tabletext"/>
              <w:jc w:val="center"/>
              <w:rPr>
                <w:sz w:val="18"/>
                <w:szCs w:val="18"/>
              </w:rPr>
            </w:pPr>
            <w:r w:rsidRPr="002C3252">
              <w:rPr>
                <w:sz w:val="18"/>
                <w:szCs w:val="18"/>
              </w:rPr>
              <w:t>Not available</w:t>
            </w:r>
          </w:p>
        </w:tc>
      </w:tr>
      <w:tr w:rsidR="00CC7A35" w:rsidRPr="002C3252" w14:paraId="0FCC3380" w14:textId="77777777" w:rsidTr="000F6561">
        <w:trPr>
          <w:jc w:val="center"/>
        </w:trPr>
        <w:tc>
          <w:tcPr>
            <w:tcW w:w="2653" w:type="dxa"/>
            <w:gridSpan w:val="2"/>
          </w:tcPr>
          <w:p w14:paraId="5CF29B02"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790" w:type="dxa"/>
          </w:tcPr>
          <w:p w14:paraId="6231934F" w14:textId="77777777" w:rsidR="00CC7A35" w:rsidRPr="002C3252" w:rsidRDefault="00CC7A35" w:rsidP="000F6561">
            <w:pPr>
              <w:pStyle w:val="Tabletext"/>
              <w:jc w:val="center"/>
              <w:rPr>
                <w:sz w:val="18"/>
                <w:szCs w:val="18"/>
              </w:rPr>
            </w:pPr>
          </w:p>
        </w:tc>
        <w:tc>
          <w:tcPr>
            <w:tcW w:w="1376" w:type="dxa"/>
            <w:vAlign w:val="center"/>
          </w:tcPr>
          <w:p w14:paraId="22ED3A02"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1D71F52" w14:textId="77777777" w:rsidR="00CC7A35" w:rsidRPr="002C3252" w:rsidRDefault="00CC7A35" w:rsidP="000F6561">
            <w:pPr>
              <w:pStyle w:val="Tabletext"/>
              <w:jc w:val="center"/>
              <w:rPr>
                <w:sz w:val="18"/>
                <w:szCs w:val="18"/>
              </w:rPr>
            </w:pPr>
            <w:r w:rsidRPr="002C3252">
              <w:rPr>
                <w:sz w:val="18"/>
                <w:szCs w:val="18"/>
              </w:rPr>
              <w:t>Fan</w:t>
            </w:r>
          </w:p>
        </w:tc>
        <w:tc>
          <w:tcPr>
            <w:tcW w:w="1377" w:type="dxa"/>
            <w:vAlign w:val="center"/>
          </w:tcPr>
          <w:p w14:paraId="34D92FEE"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B109E93"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17A0211B"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7522C905" w14:textId="77777777" w:rsidR="00CC7A35" w:rsidRPr="002C3252" w:rsidRDefault="00CC7A35" w:rsidP="000F6561">
            <w:pPr>
              <w:pStyle w:val="Tabletext"/>
              <w:jc w:val="center"/>
              <w:rPr>
                <w:sz w:val="18"/>
                <w:szCs w:val="18"/>
              </w:rPr>
            </w:pPr>
            <w:r w:rsidRPr="002C3252">
              <w:rPr>
                <w:sz w:val="18"/>
                <w:szCs w:val="18"/>
              </w:rPr>
              <w:t>Conical</w:t>
            </w:r>
          </w:p>
        </w:tc>
        <w:tc>
          <w:tcPr>
            <w:tcW w:w="1377" w:type="dxa"/>
            <w:vAlign w:val="center"/>
          </w:tcPr>
          <w:p w14:paraId="5286B835" w14:textId="77777777" w:rsidR="00CC7A35" w:rsidRPr="002C3252" w:rsidRDefault="00CC7A35" w:rsidP="000F6561">
            <w:pPr>
              <w:pStyle w:val="Tabletext"/>
              <w:jc w:val="center"/>
              <w:rPr>
                <w:sz w:val="18"/>
                <w:szCs w:val="18"/>
              </w:rPr>
            </w:pPr>
            <w:r w:rsidRPr="002C3252">
              <w:rPr>
                <w:sz w:val="18"/>
                <w:szCs w:val="18"/>
              </w:rPr>
              <w:t>Pencil</w:t>
            </w:r>
          </w:p>
        </w:tc>
        <w:tc>
          <w:tcPr>
            <w:tcW w:w="1378" w:type="dxa"/>
            <w:vAlign w:val="center"/>
          </w:tcPr>
          <w:p w14:paraId="1555989B"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6A929100" w14:textId="77777777" w:rsidTr="000F6561">
        <w:trPr>
          <w:jc w:val="center"/>
        </w:trPr>
        <w:tc>
          <w:tcPr>
            <w:tcW w:w="2653" w:type="dxa"/>
            <w:gridSpan w:val="2"/>
          </w:tcPr>
          <w:p w14:paraId="27E06A07" w14:textId="77777777" w:rsidR="00CC7A35" w:rsidRPr="002C3252" w:rsidRDefault="00CC7A35" w:rsidP="000F6561">
            <w:pPr>
              <w:pStyle w:val="Tabletext"/>
              <w:rPr>
                <w:sz w:val="18"/>
                <w:szCs w:val="18"/>
              </w:rPr>
            </w:pPr>
            <w:r w:rsidRPr="002C3252">
              <w:rPr>
                <w:sz w:val="18"/>
                <w:szCs w:val="18"/>
              </w:rPr>
              <w:t>Antenna type (reflector, phased array, slotted array, etc.)</w:t>
            </w:r>
          </w:p>
        </w:tc>
        <w:tc>
          <w:tcPr>
            <w:tcW w:w="790" w:type="dxa"/>
          </w:tcPr>
          <w:p w14:paraId="67504EAE" w14:textId="77777777" w:rsidR="00CC7A35" w:rsidRPr="002C3252" w:rsidRDefault="00CC7A35" w:rsidP="000F6561">
            <w:pPr>
              <w:pStyle w:val="Tabletext"/>
              <w:jc w:val="center"/>
              <w:rPr>
                <w:sz w:val="18"/>
                <w:szCs w:val="18"/>
              </w:rPr>
            </w:pPr>
          </w:p>
        </w:tc>
        <w:tc>
          <w:tcPr>
            <w:tcW w:w="1376" w:type="dxa"/>
            <w:vAlign w:val="center"/>
          </w:tcPr>
          <w:p w14:paraId="0EE755A3" w14:textId="77777777" w:rsidR="00CC7A35" w:rsidRPr="002C3252" w:rsidRDefault="00CC7A35" w:rsidP="000F6561">
            <w:pPr>
              <w:pStyle w:val="Tabletext"/>
              <w:jc w:val="center"/>
              <w:rPr>
                <w:sz w:val="18"/>
                <w:szCs w:val="18"/>
              </w:rPr>
            </w:pPr>
            <w:r w:rsidRPr="002C3252">
              <w:rPr>
                <w:sz w:val="18"/>
                <w:szCs w:val="18"/>
              </w:rPr>
              <w:t>Slotted array</w:t>
            </w:r>
          </w:p>
        </w:tc>
        <w:tc>
          <w:tcPr>
            <w:tcW w:w="1377" w:type="dxa"/>
            <w:vAlign w:val="center"/>
          </w:tcPr>
          <w:p w14:paraId="5BCCFB52"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61D25FF7"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5EB86523"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630CEAD2"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019964D7"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74BE4AD1" w14:textId="77777777" w:rsidR="00CC7A35" w:rsidRPr="002C3252" w:rsidRDefault="00CC7A35" w:rsidP="000F6561">
            <w:pPr>
              <w:pStyle w:val="Tabletext"/>
              <w:jc w:val="center"/>
              <w:rPr>
                <w:sz w:val="18"/>
                <w:szCs w:val="18"/>
              </w:rPr>
            </w:pPr>
            <w:r w:rsidRPr="002C3252">
              <w:rPr>
                <w:sz w:val="18"/>
                <w:szCs w:val="18"/>
              </w:rPr>
              <w:t>Phased array</w:t>
            </w:r>
          </w:p>
        </w:tc>
        <w:tc>
          <w:tcPr>
            <w:tcW w:w="1378" w:type="dxa"/>
            <w:vAlign w:val="center"/>
          </w:tcPr>
          <w:p w14:paraId="43493567" w14:textId="77777777" w:rsidR="00CC7A35" w:rsidRPr="002C3252" w:rsidRDefault="00CC7A35" w:rsidP="000F6561">
            <w:pPr>
              <w:pStyle w:val="Tabletext"/>
              <w:jc w:val="center"/>
              <w:rPr>
                <w:sz w:val="18"/>
                <w:szCs w:val="18"/>
              </w:rPr>
            </w:pPr>
            <w:r w:rsidRPr="002C3252">
              <w:rPr>
                <w:sz w:val="18"/>
                <w:szCs w:val="18"/>
              </w:rPr>
              <w:t>Phased array</w:t>
            </w:r>
          </w:p>
        </w:tc>
      </w:tr>
    </w:tbl>
    <w:p w14:paraId="13D18C03" w14:textId="77777777" w:rsidR="00CC7A35" w:rsidRPr="002C3252" w:rsidRDefault="00CC7A35" w:rsidP="00CC7A35">
      <w:pPr>
        <w:overflowPunct/>
        <w:autoSpaceDE/>
        <w:autoSpaceDN/>
        <w:adjustRightInd/>
        <w:spacing w:before="0"/>
        <w:textAlignment w:val="auto"/>
      </w:pPr>
      <w:r w:rsidRPr="002C3252">
        <w:br w:type="page"/>
      </w:r>
    </w:p>
    <w:p w14:paraId="68F50EDA" w14:textId="0D335CBC" w:rsidR="00CC7A35" w:rsidRPr="002C3252" w:rsidRDefault="00CC7A35" w:rsidP="00CC7A35">
      <w:pPr>
        <w:pStyle w:val="TableNo"/>
      </w:pPr>
      <w:r w:rsidRPr="002C3252">
        <w:lastRenderedPageBreak/>
        <w:t>TABLE 2</w:t>
      </w:r>
      <w:r w:rsidRPr="002C3252">
        <w:rPr>
          <w:i/>
        </w:rPr>
        <w:t xml:space="preserve"> (</w:t>
      </w:r>
      <w:del w:id="218" w:author="5B-1b" w:date="2025-05-05T21:26:00Z">
        <w:r w:rsidR="00AD3208" w:rsidRPr="002C3252" w:rsidDel="004C114E">
          <w:rPr>
            <w:i/>
            <w:caps w:val="0"/>
          </w:rPr>
          <w:delText>end</w:delText>
        </w:r>
      </w:del>
      <w:ins w:id="219" w:author="5B-1b" w:date="2025-05-05T21:26:00Z">
        <w:r w:rsidR="00AD3208" w:rsidRPr="002C3252">
          <w:rPr>
            <w:i/>
            <w:caps w:val="0"/>
          </w:rPr>
          <w:t>cont.</w:t>
        </w:r>
      </w:ins>
      <w:r w:rsidR="00AD3208" w:rsidRPr="002C3252">
        <w:rPr>
          <w:i/>
          <w:caps w:val="0"/>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1"/>
        <w:gridCol w:w="799"/>
        <w:gridCol w:w="1372"/>
        <w:gridCol w:w="1372"/>
        <w:gridCol w:w="1373"/>
        <w:gridCol w:w="1372"/>
        <w:gridCol w:w="1372"/>
        <w:gridCol w:w="1373"/>
        <w:gridCol w:w="1372"/>
        <w:gridCol w:w="1373"/>
      </w:tblGrid>
      <w:tr w:rsidR="00CC7A35" w:rsidRPr="002C3252" w14:paraId="16AEFD58" w14:textId="77777777" w:rsidTr="000F6561">
        <w:trPr>
          <w:jc w:val="center"/>
        </w:trPr>
        <w:tc>
          <w:tcPr>
            <w:tcW w:w="2681" w:type="dxa"/>
          </w:tcPr>
          <w:p w14:paraId="1C47B124" w14:textId="77777777" w:rsidR="00CC7A35" w:rsidRPr="002C3252" w:rsidRDefault="00CC7A35" w:rsidP="000F6561">
            <w:pPr>
              <w:pStyle w:val="Tablehead"/>
              <w:rPr>
                <w:sz w:val="18"/>
                <w:szCs w:val="18"/>
              </w:rPr>
            </w:pPr>
            <w:r w:rsidRPr="002C3252">
              <w:rPr>
                <w:sz w:val="18"/>
                <w:szCs w:val="18"/>
              </w:rPr>
              <w:t>Characteristics</w:t>
            </w:r>
          </w:p>
        </w:tc>
        <w:tc>
          <w:tcPr>
            <w:tcW w:w="799" w:type="dxa"/>
          </w:tcPr>
          <w:p w14:paraId="056373CB" w14:textId="77777777" w:rsidR="00CC7A35" w:rsidRPr="002C3252" w:rsidRDefault="00CC7A35" w:rsidP="000F6561">
            <w:pPr>
              <w:pStyle w:val="Tablehead"/>
              <w:keepLines/>
              <w:rPr>
                <w:sz w:val="18"/>
                <w:szCs w:val="18"/>
              </w:rPr>
            </w:pPr>
            <w:r w:rsidRPr="002C3252">
              <w:rPr>
                <w:sz w:val="18"/>
                <w:szCs w:val="18"/>
              </w:rPr>
              <w:t>Unit</w:t>
            </w:r>
          </w:p>
        </w:tc>
        <w:tc>
          <w:tcPr>
            <w:tcW w:w="1372" w:type="dxa"/>
          </w:tcPr>
          <w:p w14:paraId="535DF1AF"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adar</w:t>
            </w:r>
            <w:r w:rsidRPr="002C3252">
              <w:rPr>
                <w:caps/>
                <w:sz w:val="18"/>
                <w:szCs w:val="18"/>
              </w:rPr>
              <w:t xml:space="preserve"> 16</w:t>
            </w:r>
          </w:p>
        </w:tc>
        <w:tc>
          <w:tcPr>
            <w:tcW w:w="1372" w:type="dxa"/>
          </w:tcPr>
          <w:p w14:paraId="560DB697" w14:textId="77777777" w:rsidR="00CC7A35" w:rsidRPr="002C3252" w:rsidRDefault="00CC7A35" w:rsidP="000F6561">
            <w:pPr>
              <w:pStyle w:val="Tablehead"/>
              <w:keepLines/>
              <w:rPr>
                <w:sz w:val="18"/>
                <w:szCs w:val="18"/>
              </w:rPr>
            </w:pPr>
            <w:r w:rsidRPr="002C3252">
              <w:rPr>
                <w:sz w:val="18"/>
                <w:szCs w:val="18"/>
              </w:rPr>
              <w:t>Radar 17</w:t>
            </w:r>
          </w:p>
        </w:tc>
        <w:tc>
          <w:tcPr>
            <w:tcW w:w="1373" w:type="dxa"/>
          </w:tcPr>
          <w:p w14:paraId="6722ADE6" w14:textId="77777777" w:rsidR="00CC7A35" w:rsidRPr="002C3252" w:rsidRDefault="00CC7A35" w:rsidP="000F6561">
            <w:pPr>
              <w:pStyle w:val="Tablehead"/>
              <w:keepLines/>
              <w:rPr>
                <w:sz w:val="18"/>
                <w:szCs w:val="18"/>
              </w:rPr>
            </w:pPr>
            <w:r w:rsidRPr="002C3252">
              <w:rPr>
                <w:sz w:val="18"/>
                <w:szCs w:val="18"/>
              </w:rPr>
              <w:t>Radar 18</w:t>
            </w:r>
          </w:p>
        </w:tc>
        <w:tc>
          <w:tcPr>
            <w:tcW w:w="1372" w:type="dxa"/>
          </w:tcPr>
          <w:p w14:paraId="387631BD" w14:textId="77777777" w:rsidR="00CC7A35" w:rsidRPr="002C3252" w:rsidRDefault="00CC7A35" w:rsidP="000F6561">
            <w:pPr>
              <w:pStyle w:val="Tablehead"/>
              <w:rPr>
                <w:sz w:val="18"/>
                <w:szCs w:val="18"/>
              </w:rPr>
            </w:pPr>
            <w:r w:rsidRPr="002C3252">
              <w:rPr>
                <w:sz w:val="18"/>
                <w:szCs w:val="18"/>
              </w:rPr>
              <w:t>Radar 19</w:t>
            </w:r>
          </w:p>
        </w:tc>
        <w:tc>
          <w:tcPr>
            <w:tcW w:w="1372" w:type="dxa"/>
          </w:tcPr>
          <w:p w14:paraId="295EE9B1" w14:textId="77777777" w:rsidR="00CC7A35" w:rsidRPr="002C3252" w:rsidRDefault="00CC7A35" w:rsidP="000F6561">
            <w:pPr>
              <w:pStyle w:val="Tablehead"/>
              <w:keepLines/>
              <w:rPr>
                <w:sz w:val="18"/>
                <w:szCs w:val="18"/>
              </w:rPr>
            </w:pPr>
            <w:r w:rsidRPr="002C3252">
              <w:rPr>
                <w:sz w:val="18"/>
                <w:szCs w:val="18"/>
              </w:rPr>
              <w:t>Radar 20</w:t>
            </w:r>
          </w:p>
        </w:tc>
        <w:tc>
          <w:tcPr>
            <w:tcW w:w="1373" w:type="dxa"/>
          </w:tcPr>
          <w:p w14:paraId="3937F076" w14:textId="77777777" w:rsidR="00CC7A35" w:rsidRPr="002C3252" w:rsidRDefault="00CC7A35" w:rsidP="000F6561">
            <w:pPr>
              <w:pStyle w:val="Tablehead"/>
              <w:rPr>
                <w:sz w:val="18"/>
                <w:szCs w:val="18"/>
              </w:rPr>
            </w:pPr>
            <w:r w:rsidRPr="002C3252">
              <w:rPr>
                <w:sz w:val="18"/>
                <w:szCs w:val="18"/>
              </w:rPr>
              <w:t>Radar 21</w:t>
            </w:r>
          </w:p>
        </w:tc>
        <w:tc>
          <w:tcPr>
            <w:tcW w:w="1372" w:type="dxa"/>
          </w:tcPr>
          <w:p w14:paraId="3210AB72" w14:textId="77777777" w:rsidR="00CC7A35" w:rsidRPr="002C3252" w:rsidRDefault="00CC7A35" w:rsidP="000F6561">
            <w:pPr>
              <w:pStyle w:val="Tablehead"/>
              <w:keepLines/>
              <w:rPr>
                <w:sz w:val="18"/>
                <w:szCs w:val="18"/>
              </w:rPr>
            </w:pPr>
            <w:r w:rsidRPr="002C3252">
              <w:rPr>
                <w:sz w:val="18"/>
                <w:szCs w:val="18"/>
              </w:rPr>
              <w:t>Radar 22</w:t>
            </w:r>
          </w:p>
        </w:tc>
        <w:tc>
          <w:tcPr>
            <w:tcW w:w="1373" w:type="dxa"/>
          </w:tcPr>
          <w:p w14:paraId="448E0051" w14:textId="77777777" w:rsidR="00CC7A35" w:rsidRPr="002C3252" w:rsidRDefault="00CC7A35" w:rsidP="000F6561">
            <w:pPr>
              <w:pStyle w:val="Tablehead"/>
              <w:keepLines/>
              <w:rPr>
                <w:sz w:val="18"/>
                <w:szCs w:val="18"/>
              </w:rPr>
            </w:pPr>
            <w:r w:rsidRPr="002C3252">
              <w:rPr>
                <w:sz w:val="18"/>
                <w:szCs w:val="18"/>
              </w:rPr>
              <w:t>Radar 23</w:t>
            </w:r>
          </w:p>
        </w:tc>
      </w:tr>
      <w:tr w:rsidR="00CC7A35" w:rsidRPr="002C3252" w14:paraId="61E2CB7F" w14:textId="77777777" w:rsidTr="000F6561">
        <w:trPr>
          <w:jc w:val="center"/>
        </w:trPr>
        <w:tc>
          <w:tcPr>
            <w:tcW w:w="2681" w:type="dxa"/>
          </w:tcPr>
          <w:p w14:paraId="5239CB3F" w14:textId="77777777" w:rsidR="00CC7A35" w:rsidRPr="002C3252" w:rsidRDefault="00CC7A35" w:rsidP="000F6561">
            <w:pPr>
              <w:pStyle w:val="Tabletext"/>
              <w:rPr>
                <w:sz w:val="18"/>
                <w:szCs w:val="18"/>
              </w:rPr>
            </w:pPr>
            <w:r w:rsidRPr="002C3252">
              <w:rPr>
                <w:sz w:val="18"/>
                <w:szCs w:val="18"/>
              </w:rPr>
              <w:t>Antenna polarization</w:t>
            </w:r>
          </w:p>
        </w:tc>
        <w:tc>
          <w:tcPr>
            <w:tcW w:w="799" w:type="dxa"/>
          </w:tcPr>
          <w:p w14:paraId="0E370529" w14:textId="77777777" w:rsidR="00CC7A35" w:rsidRPr="002C3252" w:rsidRDefault="00CC7A35" w:rsidP="000F6561">
            <w:pPr>
              <w:pStyle w:val="Tabletext"/>
              <w:jc w:val="center"/>
              <w:rPr>
                <w:sz w:val="18"/>
                <w:szCs w:val="18"/>
              </w:rPr>
            </w:pPr>
          </w:p>
        </w:tc>
        <w:tc>
          <w:tcPr>
            <w:tcW w:w="1372" w:type="dxa"/>
            <w:vAlign w:val="center"/>
          </w:tcPr>
          <w:p w14:paraId="6FCD9E21"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3E384695"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0FF89FDE"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5019C40A"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07829CE9"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38CA51FD" w14:textId="77777777" w:rsidR="00CC7A35" w:rsidRPr="002C3252" w:rsidRDefault="00CC7A35" w:rsidP="000F6561">
            <w:pPr>
              <w:pStyle w:val="Tabletext"/>
              <w:jc w:val="center"/>
              <w:rPr>
                <w:sz w:val="18"/>
                <w:szCs w:val="18"/>
              </w:rPr>
            </w:pPr>
            <w:r w:rsidRPr="002C3252">
              <w:rPr>
                <w:sz w:val="18"/>
                <w:szCs w:val="18"/>
              </w:rPr>
              <w:t>Vertical</w:t>
            </w:r>
          </w:p>
        </w:tc>
        <w:tc>
          <w:tcPr>
            <w:tcW w:w="1372" w:type="dxa"/>
            <w:vAlign w:val="center"/>
          </w:tcPr>
          <w:p w14:paraId="44B82B5B" w14:textId="77777777" w:rsidR="00CC7A35" w:rsidRPr="002C3252" w:rsidRDefault="00CC7A35" w:rsidP="000F6561">
            <w:pPr>
              <w:pStyle w:val="Tabletext"/>
              <w:jc w:val="center"/>
              <w:rPr>
                <w:sz w:val="18"/>
                <w:szCs w:val="18"/>
              </w:rPr>
            </w:pPr>
            <w:r w:rsidRPr="002C3252">
              <w:rPr>
                <w:sz w:val="18"/>
                <w:szCs w:val="18"/>
              </w:rPr>
              <w:t>Vertical</w:t>
            </w:r>
          </w:p>
        </w:tc>
        <w:tc>
          <w:tcPr>
            <w:tcW w:w="1373" w:type="dxa"/>
            <w:vAlign w:val="center"/>
          </w:tcPr>
          <w:p w14:paraId="686410BB" w14:textId="77777777" w:rsidR="00CC7A35" w:rsidRPr="002C3252" w:rsidRDefault="00CC7A35" w:rsidP="000F6561">
            <w:pPr>
              <w:pStyle w:val="Tabletext"/>
              <w:jc w:val="center"/>
              <w:rPr>
                <w:sz w:val="18"/>
                <w:szCs w:val="18"/>
              </w:rPr>
            </w:pPr>
            <w:r w:rsidRPr="002C3252">
              <w:rPr>
                <w:sz w:val="18"/>
                <w:szCs w:val="18"/>
              </w:rPr>
              <w:t>Horizontal</w:t>
            </w:r>
          </w:p>
        </w:tc>
      </w:tr>
      <w:tr w:rsidR="00CC7A35" w:rsidRPr="002C3252" w14:paraId="259B583F" w14:textId="77777777" w:rsidTr="000F6561">
        <w:trPr>
          <w:jc w:val="center"/>
        </w:trPr>
        <w:tc>
          <w:tcPr>
            <w:tcW w:w="2681" w:type="dxa"/>
          </w:tcPr>
          <w:p w14:paraId="54A5A0C0" w14:textId="77777777" w:rsidR="00CC7A35" w:rsidRPr="002C3252" w:rsidRDefault="00CC7A35" w:rsidP="000F6561">
            <w:pPr>
              <w:pStyle w:val="Tabletext"/>
              <w:rPr>
                <w:sz w:val="18"/>
                <w:szCs w:val="18"/>
              </w:rPr>
            </w:pPr>
            <w:r w:rsidRPr="002C3252">
              <w:rPr>
                <w:sz w:val="18"/>
                <w:szCs w:val="18"/>
              </w:rPr>
              <w:t>Antenna main beam gain</w:t>
            </w:r>
          </w:p>
        </w:tc>
        <w:tc>
          <w:tcPr>
            <w:tcW w:w="799" w:type="dxa"/>
          </w:tcPr>
          <w:p w14:paraId="7114C8E1" w14:textId="77777777" w:rsidR="00CC7A35" w:rsidRPr="002C3252" w:rsidRDefault="00CC7A35" w:rsidP="000F6561">
            <w:pPr>
              <w:pStyle w:val="Tabletext"/>
              <w:jc w:val="center"/>
              <w:rPr>
                <w:sz w:val="18"/>
                <w:szCs w:val="18"/>
              </w:rPr>
            </w:pPr>
            <w:proofErr w:type="spellStart"/>
            <w:r w:rsidRPr="002C3252">
              <w:rPr>
                <w:sz w:val="18"/>
                <w:szCs w:val="18"/>
              </w:rPr>
              <w:t>dBi</w:t>
            </w:r>
            <w:proofErr w:type="spellEnd"/>
          </w:p>
        </w:tc>
        <w:tc>
          <w:tcPr>
            <w:tcW w:w="1372" w:type="dxa"/>
          </w:tcPr>
          <w:p w14:paraId="456B457E"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3F55C006" w14:textId="77777777" w:rsidR="00CC7A35" w:rsidRPr="002C3252" w:rsidRDefault="00CC7A35" w:rsidP="000F6561">
            <w:pPr>
              <w:pStyle w:val="Tabletext"/>
              <w:jc w:val="center"/>
              <w:rPr>
                <w:sz w:val="18"/>
                <w:szCs w:val="18"/>
              </w:rPr>
            </w:pPr>
            <w:r w:rsidRPr="002C3252">
              <w:rPr>
                <w:sz w:val="18"/>
                <w:szCs w:val="18"/>
              </w:rPr>
              <w:t>37.5</w:t>
            </w:r>
          </w:p>
        </w:tc>
        <w:tc>
          <w:tcPr>
            <w:tcW w:w="1373" w:type="dxa"/>
          </w:tcPr>
          <w:p w14:paraId="57B48A6F" w14:textId="77777777" w:rsidR="00CC7A35" w:rsidRPr="002C3252" w:rsidRDefault="00CC7A35" w:rsidP="000F6561">
            <w:pPr>
              <w:pStyle w:val="Tabletext"/>
              <w:jc w:val="center"/>
              <w:rPr>
                <w:sz w:val="18"/>
                <w:szCs w:val="18"/>
              </w:rPr>
            </w:pPr>
            <w:r w:rsidRPr="002C3252">
              <w:rPr>
                <w:sz w:val="18"/>
                <w:szCs w:val="18"/>
              </w:rPr>
              <w:t>38.5</w:t>
            </w:r>
          </w:p>
        </w:tc>
        <w:tc>
          <w:tcPr>
            <w:tcW w:w="1372" w:type="dxa"/>
          </w:tcPr>
          <w:p w14:paraId="442F9F83" w14:textId="77777777" w:rsidR="00CC7A35" w:rsidRPr="002C3252" w:rsidRDefault="00CC7A35" w:rsidP="000F6561">
            <w:pPr>
              <w:pStyle w:val="Tabletext"/>
              <w:jc w:val="center"/>
              <w:rPr>
                <w:sz w:val="18"/>
                <w:szCs w:val="18"/>
              </w:rPr>
            </w:pPr>
            <w:r w:rsidRPr="002C3252">
              <w:rPr>
                <w:sz w:val="18"/>
                <w:szCs w:val="18"/>
              </w:rPr>
              <w:t>44.5</w:t>
            </w:r>
          </w:p>
        </w:tc>
        <w:tc>
          <w:tcPr>
            <w:tcW w:w="1372" w:type="dxa"/>
          </w:tcPr>
          <w:p w14:paraId="72074099" w14:textId="77777777" w:rsidR="00CC7A35" w:rsidRPr="002C3252" w:rsidRDefault="00CC7A35" w:rsidP="000F6561">
            <w:pPr>
              <w:pStyle w:val="Tabletext"/>
              <w:jc w:val="center"/>
              <w:rPr>
                <w:sz w:val="18"/>
                <w:szCs w:val="18"/>
              </w:rPr>
            </w:pPr>
            <w:r w:rsidRPr="002C3252">
              <w:rPr>
                <w:sz w:val="18"/>
                <w:szCs w:val="18"/>
              </w:rPr>
              <w:t>40</w:t>
            </w:r>
          </w:p>
        </w:tc>
        <w:tc>
          <w:tcPr>
            <w:tcW w:w="1373" w:type="dxa"/>
          </w:tcPr>
          <w:p w14:paraId="1B462FE3" w14:textId="77777777" w:rsidR="00CC7A35" w:rsidRPr="002C3252" w:rsidRDefault="00CC7A35" w:rsidP="000F6561">
            <w:pPr>
              <w:pStyle w:val="Tabletext"/>
              <w:jc w:val="center"/>
              <w:rPr>
                <w:sz w:val="18"/>
                <w:szCs w:val="18"/>
              </w:rPr>
            </w:pPr>
            <w:r w:rsidRPr="002C3252">
              <w:rPr>
                <w:sz w:val="18"/>
                <w:szCs w:val="18"/>
              </w:rPr>
              <w:t>44.5</w:t>
            </w:r>
          </w:p>
        </w:tc>
        <w:tc>
          <w:tcPr>
            <w:tcW w:w="1372" w:type="dxa"/>
            <w:tcBorders>
              <w:bottom w:val="single" w:sz="6" w:space="0" w:color="000000"/>
            </w:tcBorders>
            <w:vAlign w:val="center"/>
          </w:tcPr>
          <w:p w14:paraId="6EA7C625" w14:textId="77777777" w:rsidR="00CC7A35" w:rsidRPr="002C3252" w:rsidRDefault="00CC7A35" w:rsidP="000F6561">
            <w:pPr>
              <w:pStyle w:val="Tabletext"/>
              <w:jc w:val="center"/>
              <w:rPr>
                <w:sz w:val="18"/>
                <w:szCs w:val="18"/>
              </w:rPr>
            </w:pPr>
            <w:r w:rsidRPr="002C3252">
              <w:rPr>
                <w:sz w:val="18"/>
                <w:szCs w:val="18"/>
              </w:rPr>
              <w:t>35</w:t>
            </w:r>
          </w:p>
        </w:tc>
        <w:tc>
          <w:tcPr>
            <w:tcW w:w="1373" w:type="dxa"/>
            <w:tcBorders>
              <w:bottom w:val="single" w:sz="6" w:space="0" w:color="000000"/>
            </w:tcBorders>
          </w:tcPr>
          <w:p w14:paraId="35695980" w14:textId="77777777" w:rsidR="00CC7A35" w:rsidRPr="002C3252" w:rsidRDefault="00CC7A35" w:rsidP="000F6561">
            <w:pPr>
              <w:pStyle w:val="Tabletext"/>
              <w:jc w:val="center"/>
              <w:rPr>
                <w:sz w:val="18"/>
                <w:szCs w:val="18"/>
              </w:rPr>
            </w:pPr>
            <w:r w:rsidRPr="002C3252">
              <w:rPr>
                <w:sz w:val="18"/>
                <w:szCs w:val="18"/>
              </w:rPr>
              <w:t>31.5</w:t>
            </w:r>
          </w:p>
        </w:tc>
      </w:tr>
      <w:tr w:rsidR="00CC7A35" w:rsidRPr="002C3252" w14:paraId="26AABC5A" w14:textId="77777777" w:rsidTr="000F6561">
        <w:trPr>
          <w:jc w:val="center"/>
        </w:trPr>
        <w:tc>
          <w:tcPr>
            <w:tcW w:w="2681" w:type="dxa"/>
          </w:tcPr>
          <w:p w14:paraId="53952D12" w14:textId="77777777" w:rsidR="00CC7A35" w:rsidRPr="002C3252" w:rsidRDefault="00CC7A35" w:rsidP="000F6561">
            <w:pPr>
              <w:pStyle w:val="Tabletext"/>
              <w:rPr>
                <w:sz w:val="18"/>
                <w:szCs w:val="18"/>
              </w:rPr>
            </w:pPr>
            <w:r w:rsidRPr="002C3252">
              <w:rPr>
                <w:sz w:val="18"/>
                <w:szCs w:val="18"/>
              </w:rPr>
              <w:t>Antenna elevation beamwidth</w:t>
            </w:r>
          </w:p>
        </w:tc>
        <w:tc>
          <w:tcPr>
            <w:tcW w:w="799" w:type="dxa"/>
          </w:tcPr>
          <w:p w14:paraId="1CEEF09F"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1591B884" w14:textId="77777777" w:rsidR="00CC7A35" w:rsidRPr="002C3252" w:rsidRDefault="00CC7A35" w:rsidP="000F6561">
            <w:pPr>
              <w:pStyle w:val="Tabletext"/>
              <w:jc w:val="center"/>
              <w:rPr>
                <w:sz w:val="18"/>
                <w:szCs w:val="18"/>
              </w:rPr>
            </w:pPr>
            <w:r w:rsidRPr="002C3252">
              <w:rPr>
                <w:sz w:val="18"/>
                <w:szCs w:val="18"/>
              </w:rPr>
              <w:t>3.5</w:t>
            </w:r>
          </w:p>
        </w:tc>
        <w:tc>
          <w:tcPr>
            <w:tcW w:w="1372" w:type="dxa"/>
          </w:tcPr>
          <w:p w14:paraId="12604EA3" w14:textId="77777777" w:rsidR="00CC7A35" w:rsidRPr="002C3252" w:rsidRDefault="00CC7A35" w:rsidP="000F6561">
            <w:pPr>
              <w:pStyle w:val="Tabletext"/>
              <w:jc w:val="center"/>
              <w:rPr>
                <w:sz w:val="18"/>
                <w:szCs w:val="18"/>
              </w:rPr>
            </w:pPr>
            <w:r w:rsidRPr="002C3252">
              <w:rPr>
                <w:sz w:val="18"/>
                <w:szCs w:val="18"/>
              </w:rPr>
              <w:t>4.1</w:t>
            </w:r>
          </w:p>
        </w:tc>
        <w:tc>
          <w:tcPr>
            <w:tcW w:w="1373" w:type="dxa"/>
          </w:tcPr>
          <w:p w14:paraId="13B57CEA" w14:textId="77777777" w:rsidR="00CC7A35" w:rsidRPr="002C3252" w:rsidRDefault="00CC7A35" w:rsidP="000F6561">
            <w:pPr>
              <w:pStyle w:val="Tabletext"/>
              <w:jc w:val="center"/>
              <w:rPr>
                <w:sz w:val="18"/>
                <w:szCs w:val="18"/>
              </w:rPr>
            </w:pPr>
            <w:r w:rsidRPr="002C3252">
              <w:rPr>
                <w:sz w:val="18"/>
                <w:szCs w:val="18"/>
              </w:rPr>
              <w:t>2.2</w:t>
            </w:r>
          </w:p>
        </w:tc>
        <w:tc>
          <w:tcPr>
            <w:tcW w:w="1372" w:type="dxa"/>
          </w:tcPr>
          <w:p w14:paraId="3485CB3D" w14:textId="77777777" w:rsidR="00CC7A35" w:rsidRPr="002C3252" w:rsidRDefault="00CC7A35" w:rsidP="000F6561">
            <w:pPr>
              <w:pStyle w:val="Tabletext"/>
              <w:jc w:val="center"/>
              <w:rPr>
                <w:sz w:val="18"/>
                <w:szCs w:val="18"/>
              </w:rPr>
            </w:pPr>
            <w:r w:rsidRPr="002C3252">
              <w:rPr>
                <w:sz w:val="18"/>
                <w:szCs w:val="18"/>
              </w:rPr>
              <w:t>1</w:t>
            </w:r>
          </w:p>
        </w:tc>
        <w:tc>
          <w:tcPr>
            <w:tcW w:w="1372" w:type="dxa"/>
          </w:tcPr>
          <w:p w14:paraId="0BD2BFC6" w14:textId="77777777" w:rsidR="00CC7A35" w:rsidRPr="002C3252" w:rsidRDefault="00CC7A35" w:rsidP="000F6561">
            <w:pPr>
              <w:pStyle w:val="Tabletext"/>
              <w:jc w:val="center"/>
              <w:rPr>
                <w:sz w:val="18"/>
                <w:szCs w:val="18"/>
              </w:rPr>
            </w:pPr>
            <w:r w:rsidRPr="002C3252">
              <w:rPr>
                <w:sz w:val="18"/>
                <w:szCs w:val="18"/>
              </w:rPr>
              <w:t>1.7</w:t>
            </w:r>
          </w:p>
        </w:tc>
        <w:tc>
          <w:tcPr>
            <w:tcW w:w="1373" w:type="dxa"/>
          </w:tcPr>
          <w:p w14:paraId="2F13D5E3" w14:textId="77777777" w:rsidR="00CC7A35" w:rsidRPr="002C3252" w:rsidRDefault="00CC7A35" w:rsidP="000F6561">
            <w:pPr>
              <w:pStyle w:val="Tabletext"/>
              <w:jc w:val="center"/>
              <w:rPr>
                <w:sz w:val="18"/>
                <w:szCs w:val="18"/>
              </w:rPr>
            </w:pPr>
            <w:r w:rsidRPr="002C3252">
              <w:rPr>
                <w:sz w:val="18"/>
                <w:szCs w:val="18"/>
              </w:rPr>
              <w:t>2.0</w:t>
            </w:r>
          </w:p>
        </w:tc>
        <w:tc>
          <w:tcPr>
            <w:tcW w:w="1372" w:type="dxa"/>
            <w:vAlign w:val="center"/>
          </w:tcPr>
          <w:p w14:paraId="27013FD5" w14:textId="77777777" w:rsidR="00CC7A35" w:rsidRPr="002C3252" w:rsidRDefault="00CC7A35" w:rsidP="000F6561">
            <w:pPr>
              <w:pStyle w:val="Tabletext"/>
              <w:jc w:val="center"/>
              <w:rPr>
                <w:sz w:val="18"/>
                <w:szCs w:val="18"/>
              </w:rPr>
            </w:pPr>
            <w:r w:rsidRPr="002C3252">
              <w:rPr>
                <w:sz w:val="18"/>
                <w:szCs w:val="18"/>
              </w:rPr>
              <w:t>30</w:t>
            </w:r>
          </w:p>
        </w:tc>
        <w:tc>
          <w:tcPr>
            <w:tcW w:w="1373" w:type="dxa"/>
          </w:tcPr>
          <w:p w14:paraId="75FA8419" w14:textId="77777777" w:rsidR="00CC7A35" w:rsidRPr="002C3252" w:rsidRDefault="00CC7A35" w:rsidP="000F6561">
            <w:pPr>
              <w:pStyle w:val="Tabletext"/>
              <w:jc w:val="center"/>
              <w:rPr>
                <w:sz w:val="18"/>
                <w:szCs w:val="18"/>
              </w:rPr>
            </w:pPr>
            <w:r w:rsidRPr="002C3252">
              <w:rPr>
                <w:sz w:val="18"/>
                <w:szCs w:val="18"/>
              </w:rPr>
              <w:t>30</w:t>
            </w:r>
          </w:p>
        </w:tc>
      </w:tr>
      <w:tr w:rsidR="00CC7A35" w:rsidRPr="002C3252" w14:paraId="6A7612E2" w14:textId="77777777" w:rsidTr="000F6561">
        <w:trPr>
          <w:jc w:val="center"/>
        </w:trPr>
        <w:tc>
          <w:tcPr>
            <w:tcW w:w="2681" w:type="dxa"/>
            <w:tcBorders>
              <w:top w:val="nil"/>
            </w:tcBorders>
          </w:tcPr>
          <w:p w14:paraId="7F08998A" w14:textId="77777777" w:rsidR="00CC7A35" w:rsidRPr="002C3252" w:rsidRDefault="00CC7A35" w:rsidP="000F6561">
            <w:pPr>
              <w:pStyle w:val="Tabletext"/>
              <w:rPr>
                <w:sz w:val="18"/>
                <w:szCs w:val="18"/>
              </w:rPr>
            </w:pPr>
            <w:r w:rsidRPr="002C3252">
              <w:rPr>
                <w:sz w:val="18"/>
                <w:szCs w:val="18"/>
              </w:rPr>
              <w:t>Antenna azimuthal beamwidth</w:t>
            </w:r>
          </w:p>
        </w:tc>
        <w:tc>
          <w:tcPr>
            <w:tcW w:w="799" w:type="dxa"/>
            <w:tcBorders>
              <w:top w:val="nil"/>
            </w:tcBorders>
          </w:tcPr>
          <w:p w14:paraId="07F742F7" w14:textId="77777777" w:rsidR="00CC7A35" w:rsidRPr="002C3252" w:rsidRDefault="00CC7A35" w:rsidP="000F6561">
            <w:pPr>
              <w:pStyle w:val="Tabletext"/>
              <w:jc w:val="center"/>
              <w:rPr>
                <w:sz w:val="18"/>
                <w:szCs w:val="18"/>
              </w:rPr>
            </w:pPr>
            <w:r w:rsidRPr="002C3252">
              <w:rPr>
                <w:sz w:val="18"/>
                <w:szCs w:val="18"/>
              </w:rPr>
              <w:t>degrees</w:t>
            </w:r>
          </w:p>
        </w:tc>
        <w:tc>
          <w:tcPr>
            <w:tcW w:w="1372" w:type="dxa"/>
            <w:tcBorders>
              <w:top w:val="nil"/>
            </w:tcBorders>
          </w:tcPr>
          <w:p w14:paraId="33D0ACB6" w14:textId="77777777" w:rsidR="00CC7A35" w:rsidRPr="002C3252" w:rsidRDefault="00CC7A35" w:rsidP="000F6561">
            <w:pPr>
              <w:pStyle w:val="Tabletext"/>
              <w:jc w:val="center"/>
              <w:rPr>
                <w:sz w:val="18"/>
                <w:szCs w:val="18"/>
              </w:rPr>
            </w:pPr>
            <w:r w:rsidRPr="002C3252">
              <w:rPr>
                <w:sz w:val="18"/>
                <w:szCs w:val="18"/>
              </w:rPr>
              <w:t>3.5</w:t>
            </w:r>
          </w:p>
        </w:tc>
        <w:tc>
          <w:tcPr>
            <w:tcW w:w="1372" w:type="dxa"/>
            <w:tcBorders>
              <w:top w:val="nil"/>
            </w:tcBorders>
          </w:tcPr>
          <w:p w14:paraId="677E97AF" w14:textId="77777777" w:rsidR="00CC7A35" w:rsidRPr="002C3252" w:rsidRDefault="00CC7A35" w:rsidP="000F6561">
            <w:pPr>
              <w:pStyle w:val="Tabletext"/>
              <w:jc w:val="center"/>
              <w:rPr>
                <w:sz w:val="18"/>
                <w:szCs w:val="18"/>
              </w:rPr>
            </w:pPr>
            <w:r w:rsidRPr="002C3252">
              <w:rPr>
                <w:sz w:val="18"/>
                <w:szCs w:val="18"/>
              </w:rPr>
              <w:t>1.1</w:t>
            </w:r>
          </w:p>
        </w:tc>
        <w:tc>
          <w:tcPr>
            <w:tcW w:w="1373" w:type="dxa"/>
            <w:tcBorders>
              <w:top w:val="nil"/>
            </w:tcBorders>
          </w:tcPr>
          <w:p w14:paraId="7E8DFF0B" w14:textId="77777777" w:rsidR="00CC7A35" w:rsidRPr="002C3252" w:rsidRDefault="00CC7A35" w:rsidP="000F6561">
            <w:pPr>
              <w:pStyle w:val="Tabletext"/>
              <w:jc w:val="center"/>
              <w:rPr>
                <w:sz w:val="18"/>
                <w:szCs w:val="18"/>
              </w:rPr>
            </w:pPr>
            <w:r w:rsidRPr="002C3252">
              <w:rPr>
                <w:sz w:val="18"/>
                <w:szCs w:val="18"/>
              </w:rPr>
              <w:t>2.2</w:t>
            </w:r>
          </w:p>
        </w:tc>
        <w:tc>
          <w:tcPr>
            <w:tcW w:w="1372" w:type="dxa"/>
            <w:tcBorders>
              <w:top w:val="nil"/>
            </w:tcBorders>
          </w:tcPr>
          <w:p w14:paraId="287E4D79" w14:textId="77777777" w:rsidR="00CC7A35" w:rsidRPr="002C3252" w:rsidRDefault="00CC7A35" w:rsidP="000F6561">
            <w:pPr>
              <w:pStyle w:val="Tabletext"/>
              <w:jc w:val="center"/>
              <w:rPr>
                <w:sz w:val="18"/>
                <w:szCs w:val="18"/>
              </w:rPr>
            </w:pPr>
            <w:r w:rsidRPr="002C3252">
              <w:rPr>
                <w:sz w:val="18"/>
                <w:szCs w:val="18"/>
              </w:rPr>
              <w:t>1</w:t>
            </w:r>
          </w:p>
        </w:tc>
        <w:tc>
          <w:tcPr>
            <w:tcW w:w="1372" w:type="dxa"/>
            <w:tcBorders>
              <w:top w:val="nil"/>
            </w:tcBorders>
          </w:tcPr>
          <w:p w14:paraId="106ED3D5" w14:textId="77777777" w:rsidR="00CC7A35" w:rsidRPr="002C3252" w:rsidRDefault="00CC7A35" w:rsidP="000F6561">
            <w:pPr>
              <w:pStyle w:val="Tabletext"/>
              <w:jc w:val="center"/>
              <w:rPr>
                <w:sz w:val="18"/>
                <w:szCs w:val="18"/>
              </w:rPr>
            </w:pPr>
            <w:r w:rsidRPr="002C3252">
              <w:rPr>
                <w:sz w:val="18"/>
                <w:szCs w:val="18"/>
              </w:rPr>
              <w:t>1.7</w:t>
            </w:r>
          </w:p>
        </w:tc>
        <w:tc>
          <w:tcPr>
            <w:tcW w:w="1373" w:type="dxa"/>
            <w:tcBorders>
              <w:top w:val="nil"/>
            </w:tcBorders>
          </w:tcPr>
          <w:p w14:paraId="06C140B0" w14:textId="77777777" w:rsidR="00CC7A35" w:rsidRPr="002C3252" w:rsidRDefault="00CC7A35" w:rsidP="000F6561">
            <w:pPr>
              <w:pStyle w:val="Tabletext"/>
              <w:jc w:val="center"/>
              <w:rPr>
                <w:sz w:val="18"/>
                <w:szCs w:val="18"/>
              </w:rPr>
            </w:pPr>
            <w:r w:rsidRPr="002C3252">
              <w:rPr>
                <w:sz w:val="18"/>
                <w:szCs w:val="18"/>
              </w:rPr>
              <w:t>2.0</w:t>
            </w:r>
          </w:p>
        </w:tc>
        <w:tc>
          <w:tcPr>
            <w:tcW w:w="1372" w:type="dxa"/>
            <w:tcBorders>
              <w:top w:val="single" w:sz="6" w:space="0" w:color="000000"/>
            </w:tcBorders>
            <w:vAlign w:val="center"/>
          </w:tcPr>
          <w:p w14:paraId="3EDB5D28"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top w:val="single" w:sz="6" w:space="0" w:color="000000"/>
            </w:tcBorders>
          </w:tcPr>
          <w:p w14:paraId="00918A5F" w14:textId="77777777" w:rsidR="00CC7A35" w:rsidRPr="002C3252" w:rsidRDefault="00CC7A35" w:rsidP="000F6561">
            <w:pPr>
              <w:pStyle w:val="Tabletext"/>
              <w:jc w:val="center"/>
              <w:rPr>
                <w:sz w:val="18"/>
                <w:szCs w:val="18"/>
              </w:rPr>
            </w:pPr>
            <w:r w:rsidRPr="002C3252">
              <w:rPr>
                <w:sz w:val="18"/>
                <w:szCs w:val="18"/>
              </w:rPr>
              <w:t>2</w:t>
            </w:r>
          </w:p>
        </w:tc>
      </w:tr>
      <w:tr w:rsidR="00CC7A35" w:rsidRPr="002C3252" w14:paraId="292A47FB" w14:textId="77777777" w:rsidTr="000F6561">
        <w:trPr>
          <w:jc w:val="center"/>
        </w:trPr>
        <w:tc>
          <w:tcPr>
            <w:tcW w:w="2681" w:type="dxa"/>
          </w:tcPr>
          <w:p w14:paraId="4EBF6708" w14:textId="77777777" w:rsidR="00CC7A35" w:rsidRPr="002C3252" w:rsidRDefault="00CC7A35" w:rsidP="000F6561">
            <w:pPr>
              <w:pStyle w:val="Tabletext"/>
              <w:rPr>
                <w:sz w:val="18"/>
                <w:szCs w:val="18"/>
              </w:rPr>
            </w:pPr>
            <w:r w:rsidRPr="002C3252">
              <w:rPr>
                <w:sz w:val="18"/>
                <w:szCs w:val="18"/>
              </w:rPr>
              <w:t>Antenna horizontal scan rate</w:t>
            </w:r>
          </w:p>
        </w:tc>
        <w:tc>
          <w:tcPr>
            <w:tcW w:w="799" w:type="dxa"/>
          </w:tcPr>
          <w:p w14:paraId="1FE077AC" w14:textId="77777777" w:rsidR="00CC7A35" w:rsidRPr="002C3252" w:rsidRDefault="00CC7A35" w:rsidP="000F6561">
            <w:pPr>
              <w:pStyle w:val="Tabletext"/>
              <w:jc w:val="center"/>
              <w:rPr>
                <w:sz w:val="18"/>
                <w:szCs w:val="18"/>
              </w:rPr>
            </w:pPr>
            <w:r w:rsidRPr="002C3252">
              <w:rPr>
                <w:sz w:val="18"/>
                <w:szCs w:val="18"/>
              </w:rPr>
              <w:t>degrees/s</w:t>
            </w:r>
          </w:p>
        </w:tc>
        <w:tc>
          <w:tcPr>
            <w:tcW w:w="1372" w:type="dxa"/>
          </w:tcPr>
          <w:p w14:paraId="015BCC31" w14:textId="77777777" w:rsidR="00CC7A35" w:rsidRPr="002C3252" w:rsidRDefault="00CC7A35" w:rsidP="000F6561">
            <w:pPr>
              <w:pStyle w:val="Tabletext"/>
              <w:jc w:val="center"/>
              <w:rPr>
                <w:sz w:val="18"/>
                <w:szCs w:val="18"/>
              </w:rPr>
            </w:pPr>
            <w:r w:rsidRPr="002C3252">
              <w:rPr>
                <w:sz w:val="18"/>
                <w:szCs w:val="18"/>
              </w:rPr>
              <w:t>20</w:t>
            </w:r>
          </w:p>
        </w:tc>
        <w:tc>
          <w:tcPr>
            <w:tcW w:w="1372" w:type="dxa"/>
          </w:tcPr>
          <w:p w14:paraId="39B52AF3" w14:textId="77777777" w:rsidR="00CC7A35" w:rsidRPr="002C3252" w:rsidRDefault="00CC7A35" w:rsidP="000F6561">
            <w:pPr>
              <w:pStyle w:val="Tabletext"/>
              <w:jc w:val="center"/>
              <w:rPr>
                <w:sz w:val="18"/>
                <w:szCs w:val="18"/>
              </w:rPr>
            </w:pPr>
            <w:r w:rsidRPr="002C3252">
              <w:rPr>
                <w:sz w:val="18"/>
                <w:szCs w:val="18"/>
              </w:rPr>
              <w:t>24</w:t>
            </w:r>
          </w:p>
        </w:tc>
        <w:tc>
          <w:tcPr>
            <w:tcW w:w="1373" w:type="dxa"/>
          </w:tcPr>
          <w:p w14:paraId="763D7A20"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2F831EBA"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43E9E36" w14:textId="77777777" w:rsidR="00CC7A35" w:rsidRPr="002C3252" w:rsidRDefault="00CC7A35" w:rsidP="000F6561">
            <w:pPr>
              <w:pStyle w:val="Tabletext"/>
              <w:jc w:val="center"/>
              <w:rPr>
                <w:sz w:val="18"/>
                <w:szCs w:val="18"/>
              </w:rPr>
            </w:pPr>
            <w:r w:rsidRPr="002C3252">
              <w:rPr>
                <w:sz w:val="18"/>
                <w:szCs w:val="18"/>
              </w:rPr>
              <w:t>6</w:t>
            </w:r>
          </w:p>
        </w:tc>
        <w:tc>
          <w:tcPr>
            <w:tcW w:w="1373" w:type="dxa"/>
          </w:tcPr>
          <w:p w14:paraId="014852E4" w14:textId="77777777" w:rsidR="00CC7A35" w:rsidRPr="002C3252" w:rsidRDefault="00CC7A35" w:rsidP="000F6561">
            <w:pPr>
              <w:pStyle w:val="Tabletext"/>
              <w:jc w:val="center"/>
              <w:rPr>
                <w:sz w:val="18"/>
                <w:szCs w:val="18"/>
              </w:rPr>
            </w:pPr>
            <w:r w:rsidRPr="002C3252">
              <w:rPr>
                <w:sz w:val="18"/>
                <w:szCs w:val="18"/>
              </w:rPr>
              <w:t>36</w:t>
            </w:r>
          </w:p>
        </w:tc>
        <w:tc>
          <w:tcPr>
            <w:tcW w:w="1372" w:type="dxa"/>
            <w:vAlign w:val="center"/>
          </w:tcPr>
          <w:p w14:paraId="4EA09D10" w14:textId="77777777" w:rsidR="00CC7A35" w:rsidRPr="002C3252" w:rsidRDefault="00CC7A35" w:rsidP="000F6561">
            <w:pPr>
              <w:pStyle w:val="Tabletext"/>
              <w:jc w:val="center"/>
              <w:rPr>
                <w:sz w:val="18"/>
                <w:szCs w:val="18"/>
              </w:rPr>
            </w:pPr>
            <w:r w:rsidRPr="002C3252">
              <w:rPr>
                <w:sz w:val="18"/>
                <w:szCs w:val="18"/>
              </w:rPr>
              <w:t>Variable</w:t>
            </w:r>
          </w:p>
        </w:tc>
        <w:tc>
          <w:tcPr>
            <w:tcW w:w="1373" w:type="dxa"/>
          </w:tcPr>
          <w:p w14:paraId="02B65D69" w14:textId="77777777" w:rsidR="00CC7A35" w:rsidRPr="002C3252" w:rsidRDefault="00CC7A35" w:rsidP="000F6561">
            <w:pPr>
              <w:pStyle w:val="Tabletext"/>
              <w:jc w:val="center"/>
              <w:rPr>
                <w:sz w:val="18"/>
                <w:szCs w:val="18"/>
              </w:rPr>
            </w:pPr>
            <w:r w:rsidRPr="002C3252">
              <w:rPr>
                <w:sz w:val="18"/>
                <w:szCs w:val="18"/>
              </w:rPr>
              <w:t>Variable</w:t>
            </w:r>
          </w:p>
        </w:tc>
      </w:tr>
      <w:tr w:rsidR="00CC7A35" w:rsidRPr="002C3252" w14:paraId="0FB47C41" w14:textId="77777777" w:rsidTr="000F6561">
        <w:trPr>
          <w:jc w:val="center"/>
        </w:trPr>
        <w:tc>
          <w:tcPr>
            <w:tcW w:w="2681" w:type="dxa"/>
          </w:tcPr>
          <w:p w14:paraId="561842EC" w14:textId="77777777" w:rsidR="00CC7A35" w:rsidRPr="002C3252" w:rsidRDefault="00CC7A35" w:rsidP="000F6561">
            <w:pPr>
              <w:pStyle w:val="Tabletext"/>
              <w:rPr>
                <w:sz w:val="18"/>
                <w:szCs w:val="18"/>
              </w:rPr>
            </w:pPr>
            <w:r w:rsidRPr="002C3252">
              <w:rPr>
                <w:sz w:val="18"/>
                <w:szCs w:val="18"/>
              </w:rPr>
              <w:t>Antenna horizontal scan type (continuous, random, 360°, sector, etc.)</w:t>
            </w:r>
          </w:p>
        </w:tc>
        <w:tc>
          <w:tcPr>
            <w:tcW w:w="799" w:type="dxa"/>
          </w:tcPr>
          <w:p w14:paraId="7BCC474D"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66D84091" w14:textId="77777777" w:rsidR="00CC7A35" w:rsidRPr="002C3252" w:rsidRDefault="00CC7A35" w:rsidP="000F6561">
            <w:pPr>
              <w:pStyle w:val="Tabletext"/>
              <w:jc w:val="center"/>
              <w:rPr>
                <w:sz w:val="18"/>
                <w:szCs w:val="18"/>
              </w:rPr>
            </w:pPr>
            <w:r w:rsidRPr="002C3252">
              <w:rPr>
                <w:sz w:val="18"/>
                <w:szCs w:val="18"/>
              </w:rPr>
              <w:t>Continuous</w:t>
            </w:r>
          </w:p>
        </w:tc>
        <w:tc>
          <w:tcPr>
            <w:tcW w:w="1372" w:type="dxa"/>
          </w:tcPr>
          <w:p w14:paraId="1131F496" w14:textId="77777777" w:rsidR="00CC7A35" w:rsidRPr="002C3252" w:rsidRDefault="00CC7A35" w:rsidP="000F6561">
            <w:pPr>
              <w:pStyle w:val="Tabletext"/>
              <w:jc w:val="center"/>
              <w:rPr>
                <w:sz w:val="18"/>
                <w:szCs w:val="18"/>
              </w:rPr>
            </w:pPr>
            <w:r w:rsidRPr="002C3252">
              <w:rPr>
                <w:sz w:val="18"/>
                <w:szCs w:val="18"/>
              </w:rPr>
              <w:t>180</w:t>
            </w:r>
          </w:p>
          <w:p w14:paraId="4480E646" w14:textId="77777777" w:rsidR="00CC7A35" w:rsidRPr="002C3252" w:rsidRDefault="00CC7A35" w:rsidP="000F6561">
            <w:pPr>
              <w:pStyle w:val="Tabletext"/>
              <w:jc w:val="center"/>
              <w:rPr>
                <w:sz w:val="18"/>
                <w:szCs w:val="18"/>
              </w:rPr>
            </w:pPr>
            <w:r w:rsidRPr="002C3252">
              <w:rPr>
                <w:sz w:val="18"/>
                <w:szCs w:val="18"/>
              </w:rPr>
              <w:t>Sector</w:t>
            </w:r>
          </w:p>
        </w:tc>
        <w:tc>
          <w:tcPr>
            <w:tcW w:w="1373" w:type="dxa"/>
          </w:tcPr>
          <w:p w14:paraId="200EE5B8" w14:textId="77777777" w:rsidR="00CC7A35" w:rsidRPr="002C3252" w:rsidRDefault="00CC7A35" w:rsidP="000F6561">
            <w:pPr>
              <w:pStyle w:val="Tabletext"/>
              <w:jc w:val="center"/>
              <w:rPr>
                <w:sz w:val="18"/>
                <w:szCs w:val="18"/>
              </w:rPr>
            </w:pPr>
            <w:r w:rsidRPr="002C3252">
              <w:rPr>
                <w:sz w:val="18"/>
                <w:szCs w:val="18"/>
              </w:rPr>
              <w:t>360</w:t>
            </w:r>
          </w:p>
        </w:tc>
        <w:tc>
          <w:tcPr>
            <w:tcW w:w="1372" w:type="dxa"/>
          </w:tcPr>
          <w:p w14:paraId="768F98F6"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7DEBFC64" w14:textId="77777777" w:rsidR="00CC7A35" w:rsidRPr="002C3252" w:rsidRDefault="00CC7A35" w:rsidP="000F6561">
            <w:pPr>
              <w:pStyle w:val="Tabletext"/>
              <w:jc w:val="center"/>
              <w:rPr>
                <w:sz w:val="18"/>
                <w:szCs w:val="18"/>
              </w:rPr>
            </w:pPr>
            <w:r w:rsidRPr="002C3252">
              <w:rPr>
                <w:sz w:val="18"/>
                <w:szCs w:val="18"/>
              </w:rPr>
              <w:t>360</w:t>
            </w:r>
          </w:p>
        </w:tc>
        <w:tc>
          <w:tcPr>
            <w:tcW w:w="1373" w:type="dxa"/>
          </w:tcPr>
          <w:p w14:paraId="613E7F3D" w14:textId="77777777" w:rsidR="00CC7A35" w:rsidRPr="002C3252" w:rsidRDefault="00CC7A35" w:rsidP="000F6561">
            <w:pPr>
              <w:pStyle w:val="Tabletext"/>
              <w:jc w:val="center"/>
              <w:rPr>
                <w:sz w:val="18"/>
                <w:szCs w:val="18"/>
              </w:rPr>
            </w:pPr>
            <w:r w:rsidRPr="002C3252">
              <w:rPr>
                <w:sz w:val="18"/>
                <w:szCs w:val="18"/>
              </w:rPr>
              <w:t>360</w:t>
            </w:r>
          </w:p>
        </w:tc>
        <w:tc>
          <w:tcPr>
            <w:tcW w:w="1372" w:type="dxa"/>
            <w:vAlign w:val="center"/>
          </w:tcPr>
          <w:p w14:paraId="35A42B31" w14:textId="77777777" w:rsidR="00CC7A35" w:rsidRPr="002C3252" w:rsidRDefault="00CC7A35" w:rsidP="000F6561">
            <w:pPr>
              <w:pStyle w:val="Tabletext"/>
              <w:jc w:val="center"/>
              <w:rPr>
                <w:sz w:val="18"/>
                <w:szCs w:val="18"/>
              </w:rPr>
            </w:pPr>
            <w:r w:rsidRPr="002C3252">
              <w:rPr>
                <w:sz w:val="18"/>
                <w:szCs w:val="18"/>
              </w:rPr>
              <w:t>360</w:t>
            </w:r>
          </w:p>
        </w:tc>
        <w:tc>
          <w:tcPr>
            <w:tcW w:w="1373" w:type="dxa"/>
            <w:vAlign w:val="center"/>
          </w:tcPr>
          <w:p w14:paraId="7619BD15" w14:textId="77777777" w:rsidR="00CC7A35" w:rsidRPr="002C3252" w:rsidRDefault="00CC7A35" w:rsidP="000F6561">
            <w:pPr>
              <w:pStyle w:val="Tabletext"/>
              <w:jc w:val="center"/>
              <w:rPr>
                <w:sz w:val="18"/>
                <w:szCs w:val="18"/>
              </w:rPr>
            </w:pPr>
            <w:r w:rsidRPr="002C3252">
              <w:rPr>
                <w:sz w:val="18"/>
                <w:szCs w:val="18"/>
              </w:rPr>
              <w:t>360</w:t>
            </w:r>
          </w:p>
          <w:p w14:paraId="5477B701"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848304F" w14:textId="77777777" w:rsidTr="000F6561">
        <w:trPr>
          <w:jc w:val="center"/>
        </w:trPr>
        <w:tc>
          <w:tcPr>
            <w:tcW w:w="2681" w:type="dxa"/>
          </w:tcPr>
          <w:p w14:paraId="1A0F89C1" w14:textId="77777777" w:rsidR="00CC7A35" w:rsidRPr="002C3252" w:rsidRDefault="00CC7A35" w:rsidP="000F6561">
            <w:pPr>
              <w:pStyle w:val="Tabletext"/>
              <w:rPr>
                <w:sz w:val="18"/>
                <w:szCs w:val="18"/>
              </w:rPr>
            </w:pPr>
            <w:r w:rsidRPr="002C3252">
              <w:rPr>
                <w:sz w:val="18"/>
                <w:szCs w:val="18"/>
              </w:rPr>
              <w:t>Antenna vertical scan rate</w:t>
            </w:r>
          </w:p>
        </w:tc>
        <w:tc>
          <w:tcPr>
            <w:tcW w:w="799" w:type="dxa"/>
          </w:tcPr>
          <w:p w14:paraId="6124772B"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EFCA674" w14:textId="77777777" w:rsidR="00CC7A35" w:rsidRPr="002C3252" w:rsidRDefault="00CC7A35" w:rsidP="000F6561">
            <w:pPr>
              <w:pStyle w:val="Tabletext"/>
              <w:jc w:val="center"/>
              <w:rPr>
                <w:sz w:val="18"/>
                <w:szCs w:val="18"/>
              </w:rPr>
            </w:pPr>
            <w:r w:rsidRPr="002C3252">
              <w:rPr>
                <w:sz w:val="18"/>
                <w:szCs w:val="18"/>
              </w:rPr>
              <w:t>45</w:t>
            </w:r>
          </w:p>
        </w:tc>
        <w:tc>
          <w:tcPr>
            <w:tcW w:w="1372" w:type="dxa"/>
          </w:tcPr>
          <w:p w14:paraId="4D8A9751"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58DBDCD6" w14:textId="77777777" w:rsidR="00CC7A35" w:rsidRPr="002C3252" w:rsidRDefault="00CC7A35" w:rsidP="000F6561">
            <w:pPr>
              <w:pStyle w:val="Tabletext"/>
              <w:jc w:val="center"/>
              <w:rPr>
                <w:sz w:val="18"/>
                <w:szCs w:val="18"/>
              </w:rPr>
            </w:pPr>
            <w:r w:rsidRPr="002C3252">
              <w:rPr>
                <w:sz w:val="18"/>
                <w:szCs w:val="18"/>
              </w:rPr>
              <w:t>6.5</w:t>
            </w:r>
          </w:p>
        </w:tc>
        <w:tc>
          <w:tcPr>
            <w:tcW w:w="1372" w:type="dxa"/>
          </w:tcPr>
          <w:p w14:paraId="05B3D27D"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E9EC998"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CA8B14D" w14:textId="77777777" w:rsidR="00CC7A35" w:rsidRPr="002C3252" w:rsidRDefault="00CC7A35" w:rsidP="000F6561">
            <w:pPr>
              <w:pStyle w:val="Tabletext"/>
              <w:jc w:val="center"/>
              <w:rPr>
                <w:sz w:val="18"/>
                <w:szCs w:val="18"/>
              </w:rPr>
            </w:pPr>
            <w:r w:rsidRPr="002C3252">
              <w:rPr>
                <w:sz w:val="18"/>
                <w:szCs w:val="18"/>
              </w:rPr>
              <w:t>3</w:t>
            </w:r>
          </w:p>
        </w:tc>
        <w:tc>
          <w:tcPr>
            <w:tcW w:w="1372" w:type="dxa"/>
            <w:vAlign w:val="center"/>
          </w:tcPr>
          <w:p w14:paraId="3EA68BB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164B0D41"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0D41F16B" w14:textId="77777777" w:rsidTr="000F6561">
        <w:trPr>
          <w:jc w:val="center"/>
        </w:trPr>
        <w:tc>
          <w:tcPr>
            <w:tcW w:w="2681" w:type="dxa"/>
          </w:tcPr>
          <w:p w14:paraId="64721B4B" w14:textId="77777777" w:rsidR="00CC7A35" w:rsidRPr="002C3252" w:rsidRDefault="00CC7A35" w:rsidP="000F6561">
            <w:pPr>
              <w:pStyle w:val="Tabletext"/>
              <w:rPr>
                <w:sz w:val="18"/>
                <w:szCs w:val="18"/>
              </w:rPr>
            </w:pPr>
            <w:r w:rsidRPr="002C3252">
              <w:rPr>
                <w:sz w:val="18"/>
                <w:szCs w:val="18"/>
              </w:rPr>
              <w:t>Antenna vertical scan type (continuous, random, 360°, sector, etc.)</w:t>
            </w:r>
          </w:p>
        </w:tc>
        <w:tc>
          <w:tcPr>
            <w:tcW w:w="799" w:type="dxa"/>
          </w:tcPr>
          <w:p w14:paraId="088DE8DC"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72B06E1" w14:textId="77777777" w:rsidR="00CC7A35" w:rsidRPr="002C3252" w:rsidRDefault="00CC7A35" w:rsidP="000F6561">
            <w:pPr>
              <w:pStyle w:val="Tabletext"/>
              <w:jc w:val="center"/>
              <w:rPr>
                <w:sz w:val="18"/>
                <w:szCs w:val="18"/>
              </w:rPr>
            </w:pPr>
            <w:r w:rsidRPr="002C3252">
              <w:rPr>
                <w:sz w:val="18"/>
                <w:szCs w:val="18"/>
              </w:rPr>
              <w:t>Sector</w:t>
            </w:r>
          </w:p>
        </w:tc>
        <w:tc>
          <w:tcPr>
            <w:tcW w:w="1372" w:type="dxa"/>
          </w:tcPr>
          <w:p w14:paraId="58B3C01A"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2DD8189"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06BF2151"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6D6DCAE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280E3D1B" w14:textId="77777777" w:rsidR="00CC7A35" w:rsidRPr="002C3252" w:rsidRDefault="00CC7A35" w:rsidP="000F6561">
            <w:pPr>
              <w:pStyle w:val="Tabletext"/>
              <w:jc w:val="center"/>
              <w:rPr>
                <w:sz w:val="18"/>
                <w:szCs w:val="18"/>
              </w:rPr>
            </w:pPr>
            <w:r w:rsidRPr="002C3252">
              <w:rPr>
                <w:sz w:val="18"/>
                <w:szCs w:val="18"/>
              </w:rPr>
              <w:t>30</w:t>
            </w:r>
          </w:p>
        </w:tc>
        <w:tc>
          <w:tcPr>
            <w:tcW w:w="1372" w:type="dxa"/>
            <w:vAlign w:val="center"/>
          </w:tcPr>
          <w:p w14:paraId="454AF1BA" w14:textId="77777777" w:rsidR="00CC7A35" w:rsidRPr="002C3252" w:rsidRDefault="00CC7A35" w:rsidP="000F6561">
            <w:pPr>
              <w:pStyle w:val="Tabletext"/>
              <w:jc w:val="center"/>
              <w:rPr>
                <w:sz w:val="18"/>
                <w:szCs w:val="18"/>
              </w:rPr>
            </w:pPr>
            <w:r w:rsidRPr="002C3252">
              <w:rPr>
                <w:sz w:val="18"/>
                <w:szCs w:val="18"/>
              </w:rPr>
              <w:t>Sector</w:t>
            </w:r>
          </w:p>
        </w:tc>
        <w:tc>
          <w:tcPr>
            <w:tcW w:w="1373" w:type="dxa"/>
            <w:vAlign w:val="center"/>
          </w:tcPr>
          <w:p w14:paraId="672839E5"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49CD57B" w14:textId="77777777" w:rsidTr="000F6561">
        <w:trPr>
          <w:jc w:val="center"/>
        </w:trPr>
        <w:tc>
          <w:tcPr>
            <w:tcW w:w="2681" w:type="dxa"/>
          </w:tcPr>
          <w:p w14:paraId="35D74693" w14:textId="77777777" w:rsidR="00CC7A35" w:rsidRPr="002C3252" w:rsidRDefault="00CC7A35" w:rsidP="000F6561">
            <w:pPr>
              <w:pStyle w:val="Tabletext"/>
              <w:rPr>
                <w:sz w:val="18"/>
                <w:szCs w:val="18"/>
              </w:rPr>
            </w:pPr>
            <w:r w:rsidRPr="002C3252">
              <w:rPr>
                <w:sz w:val="18"/>
                <w:szCs w:val="18"/>
              </w:rPr>
              <w:t>Antenna side</w:t>
            </w:r>
            <w:r w:rsidRPr="002C3252">
              <w:rPr>
                <w:sz w:val="18"/>
                <w:szCs w:val="18"/>
              </w:rPr>
              <w:noBreakHyphen/>
              <w:t>lobe (SL) levels (1</w:t>
            </w:r>
            <w:r w:rsidRPr="002C3252">
              <w:rPr>
                <w:sz w:val="18"/>
                <w:szCs w:val="18"/>
                <w:vertAlign w:val="superscript"/>
              </w:rPr>
              <w:t>st</w:t>
            </w:r>
            <w:r w:rsidRPr="002C3252">
              <w:rPr>
                <w:sz w:val="18"/>
                <w:szCs w:val="18"/>
              </w:rPr>
              <w:t> SLs and remote SLs)</w:t>
            </w:r>
          </w:p>
        </w:tc>
        <w:tc>
          <w:tcPr>
            <w:tcW w:w="799" w:type="dxa"/>
          </w:tcPr>
          <w:p w14:paraId="1EBB51CB" w14:textId="77777777" w:rsidR="00CC7A35" w:rsidRPr="002C3252" w:rsidRDefault="00CC7A35" w:rsidP="000F6561">
            <w:pPr>
              <w:pStyle w:val="Tabletext"/>
              <w:jc w:val="center"/>
              <w:rPr>
                <w:sz w:val="18"/>
                <w:szCs w:val="18"/>
              </w:rPr>
            </w:pPr>
            <w:r w:rsidRPr="002C3252">
              <w:rPr>
                <w:sz w:val="18"/>
                <w:szCs w:val="18"/>
              </w:rPr>
              <w:t>dB</w:t>
            </w:r>
          </w:p>
        </w:tc>
        <w:tc>
          <w:tcPr>
            <w:tcW w:w="1372" w:type="dxa"/>
          </w:tcPr>
          <w:p w14:paraId="133D8ACD" w14:textId="77777777" w:rsidR="00CC7A35" w:rsidRPr="002C3252" w:rsidRDefault="00CC7A35" w:rsidP="000F6561">
            <w:pPr>
              <w:pStyle w:val="Tabletext"/>
              <w:jc w:val="center"/>
              <w:rPr>
                <w:sz w:val="18"/>
                <w:szCs w:val="18"/>
              </w:rPr>
            </w:pPr>
            <w:r w:rsidRPr="002C3252">
              <w:rPr>
                <w:sz w:val="18"/>
                <w:szCs w:val="18"/>
              </w:rPr>
              <w:t>–31</w:t>
            </w:r>
          </w:p>
        </w:tc>
        <w:tc>
          <w:tcPr>
            <w:tcW w:w="1372" w:type="dxa"/>
          </w:tcPr>
          <w:p w14:paraId="3B029AD6" w14:textId="77777777" w:rsidR="00CC7A35" w:rsidRPr="002C3252" w:rsidRDefault="00CC7A35" w:rsidP="000F6561">
            <w:pPr>
              <w:pStyle w:val="Tabletext"/>
              <w:jc w:val="center"/>
              <w:rPr>
                <w:sz w:val="18"/>
                <w:szCs w:val="18"/>
              </w:rPr>
            </w:pPr>
            <w:r w:rsidRPr="002C3252">
              <w:rPr>
                <w:sz w:val="18"/>
                <w:szCs w:val="18"/>
              </w:rPr>
              <w:t>–20</w:t>
            </w:r>
          </w:p>
        </w:tc>
        <w:tc>
          <w:tcPr>
            <w:tcW w:w="1373" w:type="dxa"/>
          </w:tcPr>
          <w:p w14:paraId="6DFADEB4" w14:textId="77777777" w:rsidR="00CC7A35" w:rsidRPr="002C3252" w:rsidRDefault="00CC7A35" w:rsidP="000F6561">
            <w:pPr>
              <w:pStyle w:val="Tabletext"/>
              <w:jc w:val="center"/>
              <w:rPr>
                <w:sz w:val="18"/>
                <w:szCs w:val="18"/>
              </w:rPr>
            </w:pPr>
            <w:r w:rsidRPr="002C3252">
              <w:rPr>
                <w:sz w:val="18"/>
              </w:rPr>
              <w:t>–</w:t>
            </w:r>
            <w:r w:rsidRPr="002C3252">
              <w:rPr>
                <w:sz w:val="18"/>
                <w:szCs w:val="18"/>
              </w:rPr>
              <w:t>31</w:t>
            </w:r>
          </w:p>
        </w:tc>
        <w:tc>
          <w:tcPr>
            <w:tcW w:w="1372" w:type="dxa"/>
          </w:tcPr>
          <w:p w14:paraId="4C3E8CDC" w14:textId="77777777" w:rsidR="00CC7A35" w:rsidRPr="002C3252" w:rsidRDefault="00CC7A35" w:rsidP="000F6561">
            <w:pPr>
              <w:pStyle w:val="Tabletext"/>
              <w:jc w:val="center"/>
              <w:rPr>
                <w:sz w:val="18"/>
                <w:szCs w:val="18"/>
              </w:rPr>
            </w:pPr>
            <w:r w:rsidRPr="002C3252">
              <w:rPr>
                <w:sz w:val="18"/>
              </w:rPr>
              <w:t>–</w:t>
            </w:r>
            <w:r w:rsidRPr="002C3252">
              <w:rPr>
                <w:sz w:val="18"/>
                <w:szCs w:val="18"/>
              </w:rPr>
              <w:t>25</w:t>
            </w:r>
          </w:p>
        </w:tc>
        <w:tc>
          <w:tcPr>
            <w:tcW w:w="1372" w:type="dxa"/>
          </w:tcPr>
          <w:p w14:paraId="16AEBC4D" w14:textId="77777777" w:rsidR="00CC7A35" w:rsidRPr="002C3252" w:rsidRDefault="00CC7A35" w:rsidP="000F6561">
            <w:pPr>
              <w:pStyle w:val="Tabletext"/>
              <w:jc w:val="center"/>
              <w:rPr>
                <w:sz w:val="18"/>
                <w:szCs w:val="18"/>
              </w:rPr>
            </w:pPr>
            <w:r w:rsidRPr="002C3252">
              <w:rPr>
                <w:sz w:val="18"/>
              </w:rPr>
              <w:t>–</w:t>
            </w:r>
            <w:r w:rsidRPr="002C3252">
              <w:rPr>
                <w:sz w:val="18"/>
                <w:szCs w:val="18"/>
              </w:rPr>
              <w:t>29</w:t>
            </w:r>
          </w:p>
        </w:tc>
        <w:tc>
          <w:tcPr>
            <w:tcW w:w="1373" w:type="dxa"/>
          </w:tcPr>
          <w:p w14:paraId="487A8A6C" w14:textId="77777777" w:rsidR="00CC7A35" w:rsidRPr="002C3252" w:rsidRDefault="00CC7A35" w:rsidP="000F6561">
            <w:pPr>
              <w:pStyle w:val="Tabletext"/>
              <w:jc w:val="center"/>
              <w:rPr>
                <w:sz w:val="18"/>
                <w:szCs w:val="18"/>
              </w:rPr>
            </w:pPr>
            <w:r w:rsidRPr="002C3252">
              <w:rPr>
                <w:sz w:val="18"/>
                <w:szCs w:val="18"/>
              </w:rPr>
              <w:t>–30</w:t>
            </w:r>
          </w:p>
        </w:tc>
        <w:tc>
          <w:tcPr>
            <w:tcW w:w="1372" w:type="dxa"/>
          </w:tcPr>
          <w:p w14:paraId="201D30C5" w14:textId="77777777" w:rsidR="00CC7A35" w:rsidRPr="002C3252" w:rsidRDefault="00CC7A35" w:rsidP="000F6561">
            <w:pPr>
              <w:pStyle w:val="Tabletext"/>
              <w:jc w:val="center"/>
              <w:rPr>
                <w:sz w:val="18"/>
                <w:szCs w:val="18"/>
              </w:rPr>
            </w:pPr>
            <w:r w:rsidRPr="002C3252">
              <w:rPr>
                <w:sz w:val="18"/>
              </w:rPr>
              <w:t>–</w:t>
            </w:r>
            <w:r w:rsidRPr="002C3252">
              <w:rPr>
                <w:sz w:val="18"/>
                <w:szCs w:val="18"/>
              </w:rPr>
              <w:t>40</w:t>
            </w:r>
          </w:p>
        </w:tc>
        <w:tc>
          <w:tcPr>
            <w:tcW w:w="1373" w:type="dxa"/>
          </w:tcPr>
          <w:p w14:paraId="1AE4BFBF" w14:textId="77777777" w:rsidR="00CC7A35" w:rsidRPr="002C3252" w:rsidRDefault="00CC7A35" w:rsidP="000F6561">
            <w:pPr>
              <w:pStyle w:val="Tabletext"/>
              <w:jc w:val="center"/>
              <w:rPr>
                <w:sz w:val="18"/>
                <w:szCs w:val="18"/>
              </w:rPr>
            </w:pPr>
            <w:r w:rsidRPr="002C3252">
              <w:rPr>
                <w:sz w:val="18"/>
              </w:rPr>
              <w:t>–</w:t>
            </w:r>
            <w:r w:rsidRPr="002C3252">
              <w:rPr>
                <w:sz w:val="18"/>
                <w:szCs w:val="18"/>
              </w:rPr>
              <w:t>30</w:t>
            </w:r>
          </w:p>
        </w:tc>
      </w:tr>
      <w:tr w:rsidR="00CC7A35" w:rsidRPr="002C3252" w14:paraId="272A3F2E" w14:textId="77777777" w:rsidTr="000F6561">
        <w:trPr>
          <w:jc w:val="center"/>
        </w:trPr>
        <w:tc>
          <w:tcPr>
            <w:tcW w:w="2681" w:type="dxa"/>
          </w:tcPr>
          <w:p w14:paraId="1FB6BA62" w14:textId="77777777" w:rsidR="00CC7A35" w:rsidRPr="002C3252" w:rsidRDefault="00CC7A35" w:rsidP="000F6561">
            <w:pPr>
              <w:pStyle w:val="Tabletext"/>
              <w:rPr>
                <w:sz w:val="18"/>
                <w:szCs w:val="18"/>
              </w:rPr>
            </w:pPr>
            <w:r w:rsidRPr="002C3252">
              <w:rPr>
                <w:sz w:val="18"/>
                <w:szCs w:val="18"/>
              </w:rPr>
              <w:t>Antenna height</w:t>
            </w:r>
          </w:p>
        </w:tc>
        <w:tc>
          <w:tcPr>
            <w:tcW w:w="799" w:type="dxa"/>
          </w:tcPr>
          <w:p w14:paraId="40190E41" w14:textId="77777777" w:rsidR="00CC7A35" w:rsidRPr="002C3252" w:rsidRDefault="00CC7A35" w:rsidP="000F6561">
            <w:pPr>
              <w:pStyle w:val="Tabletext"/>
              <w:jc w:val="center"/>
              <w:rPr>
                <w:sz w:val="18"/>
                <w:szCs w:val="18"/>
              </w:rPr>
            </w:pPr>
            <w:r w:rsidRPr="002C3252">
              <w:rPr>
                <w:sz w:val="18"/>
                <w:szCs w:val="18"/>
              </w:rPr>
              <w:t>m</w:t>
            </w:r>
          </w:p>
        </w:tc>
        <w:tc>
          <w:tcPr>
            <w:tcW w:w="1372" w:type="dxa"/>
          </w:tcPr>
          <w:p w14:paraId="1C44A67D" w14:textId="77777777" w:rsidR="00CC7A35" w:rsidRPr="002C3252" w:rsidRDefault="00CC7A35" w:rsidP="000F6561">
            <w:pPr>
              <w:pStyle w:val="Tabletext"/>
              <w:jc w:val="center"/>
              <w:rPr>
                <w:sz w:val="18"/>
                <w:szCs w:val="18"/>
              </w:rPr>
            </w:pPr>
            <w:r w:rsidRPr="002C3252">
              <w:rPr>
                <w:sz w:val="18"/>
                <w:szCs w:val="18"/>
              </w:rPr>
              <w:t>Aircraft altitude</w:t>
            </w:r>
          </w:p>
        </w:tc>
        <w:tc>
          <w:tcPr>
            <w:tcW w:w="1372" w:type="dxa"/>
          </w:tcPr>
          <w:p w14:paraId="10B3B8D8" w14:textId="77777777" w:rsidR="00CC7A35" w:rsidRPr="002C3252" w:rsidRDefault="00CC7A35" w:rsidP="000F6561">
            <w:pPr>
              <w:pStyle w:val="Tabletext"/>
              <w:jc w:val="center"/>
              <w:rPr>
                <w:sz w:val="18"/>
                <w:szCs w:val="18"/>
              </w:rPr>
            </w:pPr>
            <w:r w:rsidRPr="002C3252">
              <w:rPr>
                <w:sz w:val="18"/>
                <w:szCs w:val="18"/>
              </w:rPr>
              <w:t>Aircraft altitude</w:t>
            </w:r>
          </w:p>
        </w:tc>
        <w:tc>
          <w:tcPr>
            <w:tcW w:w="1373" w:type="dxa"/>
          </w:tcPr>
          <w:p w14:paraId="59C6E91E"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EEA1C02"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641591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04036B1A" w14:textId="77777777" w:rsidR="00CC7A35" w:rsidRPr="002C3252" w:rsidRDefault="00CC7A35" w:rsidP="000F6561">
            <w:pPr>
              <w:pStyle w:val="Tabletext"/>
              <w:jc w:val="center"/>
              <w:rPr>
                <w:sz w:val="18"/>
                <w:szCs w:val="18"/>
              </w:rPr>
            </w:pPr>
            <w:r w:rsidRPr="002C3252">
              <w:rPr>
                <w:sz w:val="18"/>
                <w:szCs w:val="18"/>
              </w:rPr>
              <w:t>10..40</w:t>
            </w:r>
          </w:p>
        </w:tc>
        <w:tc>
          <w:tcPr>
            <w:tcW w:w="1372" w:type="dxa"/>
            <w:vAlign w:val="center"/>
          </w:tcPr>
          <w:p w14:paraId="12306A3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66676212" w14:textId="77777777" w:rsidR="00CC7A35" w:rsidRPr="002C3252" w:rsidRDefault="00CC7A35" w:rsidP="000F6561">
            <w:pPr>
              <w:pStyle w:val="Tabletext"/>
              <w:jc w:val="center"/>
              <w:rPr>
                <w:sz w:val="18"/>
                <w:szCs w:val="18"/>
              </w:rPr>
            </w:pPr>
            <w:r w:rsidRPr="002C3252">
              <w:rPr>
                <w:sz w:val="18"/>
                <w:szCs w:val="18"/>
              </w:rPr>
              <w:t>6-13</w:t>
            </w:r>
          </w:p>
        </w:tc>
      </w:tr>
      <w:tr w:rsidR="00CC7A35" w:rsidRPr="002C3252" w14:paraId="051BE6B3" w14:textId="77777777" w:rsidTr="000F6561">
        <w:trPr>
          <w:jc w:val="center"/>
        </w:trPr>
        <w:tc>
          <w:tcPr>
            <w:tcW w:w="2681" w:type="dxa"/>
          </w:tcPr>
          <w:p w14:paraId="1AC69E1B" w14:textId="77777777" w:rsidR="00CC7A35" w:rsidRPr="002C3252" w:rsidRDefault="00CC7A35" w:rsidP="000F6561">
            <w:pPr>
              <w:pStyle w:val="Tabletext"/>
              <w:rPr>
                <w:sz w:val="18"/>
                <w:szCs w:val="18"/>
              </w:rPr>
            </w:pPr>
            <w:r w:rsidRPr="002C3252">
              <w:rPr>
                <w:sz w:val="18"/>
                <w:szCs w:val="18"/>
              </w:rPr>
              <w:t>Receiver IF 3 dB bandwidth</w:t>
            </w:r>
          </w:p>
        </w:tc>
        <w:tc>
          <w:tcPr>
            <w:tcW w:w="799" w:type="dxa"/>
          </w:tcPr>
          <w:p w14:paraId="50AC35D8" w14:textId="77777777" w:rsidR="00CC7A35" w:rsidRPr="002C3252" w:rsidRDefault="00CC7A35" w:rsidP="000F6561">
            <w:pPr>
              <w:pStyle w:val="Tabletext"/>
              <w:jc w:val="center"/>
              <w:rPr>
                <w:sz w:val="18"/>
                <w:szCs w:val="18"/>
              </w:rPr>
            </w:pPr>
            <w:r w:rsidRPr="002C3252">
              <w:rPr>
                <w:sz w:val="18"/>
                <w:szCs w:val="18"/>
              </w:rPr>
              <w:t>MHz</w:t>
            </w:r>
          </w:p>
        </w:tc>
        <w:tc>
          <w:tcPr>
            <w:tcW w:w="1372" w:type="dxa"/>
          </w:tcPr>
          <w:p w14:paraId="799A769B"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5C52207" w14:textId="77777777" w:rsidR="00CC7A35" w:rsidRPr="002C3252" w:rsidRDefault="00CC7A35" w:rsidP="000F6561">
            <w:pPr>
              <w:pStyle w:val="Tabletext"/>
              <w:jc w:val="center"/>
              <w:rPr>
                <w:sz w:val="18"/>
                <w:szCs w:val="18"/>
              </w:rPr>
            </w:pPr>
            <w:r w:rsidRPr="002C3252">
              <w:rPr>
                <w:sz w:val="18"/>
                <w:szCs w:val="18"/>
              </w:rPr>
              <w:t>0.6</w:t>
            </w:r>
          </w:p>
        </w:tc>
        <w:tc>
          <w:tcPr>
            <w:tcW w:w="1373" w:type="dxa"/>
          </w:tcPr>
          <w:p w14:paraId="66B73AFC" w14:textId="77777777" w:rsidR="00CC7A35" w:rsidRPr="002C3252" w:rsidRDefault="00CC7A35" w:rsidP="000F6561">
            <w:pPr>
              <w:pStyle w:val="Tabletext"/>
              <w:jc w:val="center"/>
              <w:rPr>
                <w:sz w:val="18"/>
                <w:szCs w:val="18"/>
              </w:rPr>
            </w:pPr>
            <w:r w:rsidRPr="002C3252">
              <w:rPr>
                <w:sz w:val="18"/>
                <w:szCs w:val="18"/>
              </w:rPr>
              <w:t>3</w:t>
            </w:r>
          </w:p>
        </w:tc>
        <w:tc>
          <w:tcPr>
            <w:tcW w:w="1372" w:type="dxa"/>
          </w:tcPr>
          <w:p w14:paraId="1E5ECA96" w14:textId="77777777" w:rsidR="00CC7A35" w:rsidRPr="002C3252" w:rsidRDefault="00CC7A35" w:rsidP="000F6561">
            <w:pPr>
              <w:pStyle w:val="Tabletext"/>
              <w:jc w:val="center"/>
              <w:rPr>
                <w:sz w:val="18"/>
                <w:szCs w:val="18"/>
              </w:rPr>
            </w:pPr>
            <w:r w:rsidRPr="002C3252">
              <w:rPr>
                <w:sz w:val="18"/>
                <w:szCs w:val="18"/>
              </w:rPr>
              <w:t>0.75</w:t>
            </w:r>
          </w:p>
        </w:tc>
        <w:tc>
          <w:tcPr>
            <w:tcW w:w="1372" w:type="dxa"/>
          </w:tcPr>
          <w:p w14:paraId="358EABB1" w14:textId="77777777" w:rsidR="00CC7A35" w:rsidRPr="002C3252" w:rsidRDefault="00CC7A35" w:rsidP="000F6561">
            <w:pPr>
              <w:pStyle w:val="Tabletext"/>
              <w:jc w:val="center"/>
              <w:rPr>
                <w:sz w:val="18"/>
                <w:szCs w:val="18"/>
              </w:rPr>
            </w:pPr>
            <w:r w:rsidRPr="002C3252">
              <w:rPr>
                <w:sz w:val="18"/>
                <w:szCs w:val="18"/>
              </w:rPr>
              <w:t>0.5</w:t>
            </w:r>
          </w:p>
        </w:tc>
        <w:tc>
          <w:tcPr>
            <w:tcW w:w="1373" w:type="dxa"/>
          </w:tcPr>
          <w:p w14:paraId="3D5D7EEA" w14:textId="77777777" w:rsidR="00CC7A35" w:rsidRPr="002C3252" w:rsidRDefault="00CC7A35" w:rsidP="000F6561">
            <w:pPr>
              <w:pStyle w:val="Tabletext"/>
              <w:jc w:val="center"/>
              <w:rPr>
                <w:sz w:val="18"/>
                <w:szCs w:val="18"/>
              </w:rPr>
            </w:pPr>
            <w:r w:rsidRPr="002C3252">
              <w:rPr>
                <w:sz w:val="18"/>
                <w:szCs w:val="18"/>
              </w:rPr>
              <w:t>0.8</w:t>
            </w:r>
          </w:p>
        </w:tc>
        <w:tc>
          <w:tcPr>
            <w:tcW w:w="1372" w:type="dxa"/>
            <w:vAlign w:val="center"/>
          </w:tcPr>
          <w:p w14:paraId="46DABA23" w14:textId="77777777" w:rsidR="00CC7A35" w:rsidRPr="002C3252" w:rsidRDefault="00CC7A35" w:rsidP="000F6561">
            <w:pPr>
              <w:pStyle w:val="Tabletext"/>
              <w:jc w:val="center"/>
              <w:rPr>
                <w:sz w:val="18"/>
                <w:szCs w:val="18"/>
              </w:rPr>
            </w:pPr>
            <w:r w:rsidRPr="002C3252">
              <w:rPr>
                <w:sz w:val="18"/>
                <w:szCs w:val="18"/>
              </w:rPr>
              <w:t>4</w:t>
            </w:r>
          </w:p>
        </w:tc>
        <w:tc>
          <w:tcPr>
            <w:tcW w:w="1373" w:type="dxa"/>
          </w:tcPr>
          <w:p w14:paraId="5023B678" w14:textId="77777777" w:rsidR="00CC7A35" w:rsidRPr="002C3252" w:rsidRDefault="00CC7A35" w:rsidP="000F6561">
            <w:pPr>
              <w:pStyle w:val="Tabletext"/>
              <w:jc w:val="center"/>
              <w:rPr>
                <w:sz w:val="18"/>
                <w:szCs w:val="18"/>
              </w:rPr>
            </w:pPr>
            <w:r w:rsidRPr="002C3252">
              <w:rPr>
                <w:sz w:val="18"/>
                <w:szCs w:val="18"/>
              </w:rPr>
              <w:t>5</w:t>
            </w:r>
          </w:p>
        </w:tc>
      </w:tr>
      <w:tr w:rsidR="00CC7A35" w:rsidRPr="002C3252" w14:paraId="3A0C6365" w14:textId="77777777" w:rsidTr="000F6561">
        <w:trPr>
          <w:trHeight w:val="296"/>
          <w:jc w:val="center"/>
        </w:trPr>
        <w:tc>
          <w:tcPr>
            <w:tcW w:w="2681" w:type="dxa"/>
            <w:tcBorders>
              <w:bottom w:val="single" w:sz="6" w:space="0" w:color="000000"/>
            </w:tcBorders>
          </w:tcPr>
          <w:p w14:paraId="1A6E10FC" w14:textId="77777777" w:rsidR="00CC7A35" w:rsidRPr="002C3252" w:rsidRDefault="00CC7A35" w:rsidP="000F6561">
            <w:pPr>
              <w:pStyle w:val="Tabletext"/>
              <w:rPr>
                <w:sz w:val="18"/>
                <w:szCs w:val="18"/>
              </w:rPr>
            </w:pPr>
            <w:r w:rsidRPr="002C3252">
              <w:rPr>
                <w:sz w:val="18"/>
                <w:szCs w:val="18"/>
              </w:rPr>
              <w:t>Receiver noise figure</w:t>
            </w:r>
          </w:p>
        </w:tc>
        <w:tc>
          <w:tcPr>
            <w:tcW w:w="799" w:type="dxa"/>
            <w:tcBorders>
              <w:bottom w:val="single" w:sz="6" w:space="0" w:color="000000"/>
            </w:tcBorders>
          </w:tcPr>
          <w:p w14:paraId="0B8E509E" w14:textId="77777777" w:rsidR="00CC7A35" w:rsidRPr="002C3252" w:rsidRDefault="00CC7A35" w:rsidP="000F6561">
            <w:pPr>
              <w:pStyle w:val="Tabletext"/>
              <w:jc w:val="center"/>
              <w:rPr>
                <w:sz w:val="18"/>
                <w:szCs w:val="18"/>
              </w:rPr>
            </w:pPr>
            <w:r w:rsidRPr="002C3252">
              <w:rPr>
                <w:sz w:val="18"/>
                <w:szCs w:val="18"/>
              </w:rPr>
              <w:t>dB</w:t>
            </w:r>
          </w:p>
        </w:tc>
        <w:tc>
          <w:tcPr>
            <w:tcW w:w="1372" w:type="dxa"/>
            <w:tcBorders>
              <w:bottom w:val="single" w:sz="6" w:space="0" w:color="000000"/>
            </w:tcBorders>
          </w:tcPr>
          <w:p w14:paraId="6DB7724C" w14:textId="77777777" w:rsidR="00CC7A35" w:rsidRPr="002C3252" w:rsidRDefault="00CC7A35" w:rsidP="000F6561">
            <w:pPr>
              <w:pStyle w:val="Tabletext"/>
              <w:jc w:val="center"/>
              <w:rPr>
                <w:sz w:val="18"/>
                <w:szCs w:val="18"/>
              </w:rPr>
            </w:pPr>
            <w:r w:rsidRPr="002C3252">
              <w:rPr>
                <w:sz w:val="18"/>
                <w:szCs w:val="18"/>
              </w:rPr>
              <w:t>5</w:t>
            </w:r>
          </w:p>
        </w:tc>
        <w:tc>
          <w:tcPr>
            <w:tcW w:w="1372" w:type="dxa"/>
            <w:tcBorders>
              <w:bottom w:val="single" w:sz="6" w:space="0" w:color="000000"/>
            </w:tcBorders>
          </w:tcPr>
          <w:p w14:paraId="31A8B097" w14:textId="77777777" w:rsidR="00CC7A35" w:rsidRPr="002C3252" w:rsidRDefault="00CC7A35" w:rsidP="000F6561">
            <w:pPr>
              <w:pStyle w:val="Tabletext"/>
              <w:jc w:val="center"/>
              <w:rPr>
                <w:sz w:val="18"/>
                <w:szCs w:val="18"/>
              </w:rPr>
            </w:pPr>
            <w:r w:rsidRPr="002C3252">
              <w:rPr>
                <w:sz w:val="18"/>
                <w:szCs w:val="18"/>
              </w:rPr>
              <w:t>6</w:t>
            </w:r>
          </w:p>
        </w:tc>
        <w:tc>
          <w:tcPr>
            <w:tcW w:w="1373" w:type="dxa"/>
            <w:tcBorders>
              <w:bottom w:val="single" w:sz="6" w:space="0" w:color="000000"/>
            </w:tcBorders>
          </w:tcPr>
          <w:p w14:paraId="2F8B68BF" w14:textId="77777777" w:rsidR="00CC7A35" w:rsidRPr="002C3252" w:rsidRDefault="00CC7A35" w:rsidP="000F6561">
            <w:pPr>
              <w:pStyle w:val="Tabletext"/>
              <w:jc w:val="center"/>
              <w:rPr>
                <w:sz w:val="18"/>
                <w:szCs w:val="18"/>
              </w:rPr>
            </w:pPr>
            <w:r w:rsidRPr="002C3252">
              <w:rPr>
                <w:sz w:val="18"/>
                <w:szCs w:val="18"/>
              </w:rPr>
              <w:t>4</w:t>
            </w:r>
          </w:p>
        </w:tc>
        <w:tc>
          <w:tcPr>
            <w:tcW w:w="1372" w:type="dxa"/>
            <w:tcBorders>
              <w:bottom w:val="single" w:sz="6" w:space="0" w:color="000000"/>
            </w:tcBorders>
          </w:tcPr>
          <w:p w14:paraId="123E43B4"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tcPr>
          <w:p w14:paraId="79B7FB79"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bottom w:val="single" w:sz="6" w:space="0" w:color="000000"/>
            </w:tcBorders>
          </w:tcPr>
          <w:p w14:paraId="22373BCF"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vAlign w:val="center"/>
          </w:tcPr>
          <w:p w14:paraId="3BFE2893" w14:textId="77777777" w:rsidR="00CC7A35" w:rsidRPr="002C3252" w:rsidRDefault="00CC7A35" w:rsidP="000F6561">
            <w:pPr>
              <w:pStyle w:val="Tabletext"/>
              <w:jc w:val="center"/>
              <w:rPr>
                <w:sz w:val="18"/>
                <w:szCs w:val="18"/>
              </w:rPr>
            </w:pPr>
            <w:r w:rsidRPr="002C3252">
              <w:rPr>
                <w:sz w:val="18"/>
                <w:szCs w:val="18"/>
              </w:rPr>
              <w:t>5</w:t>
            </w:r>
          </w:p>
        </w:tc>
        <w:tc>
          <w:tcPr>
            <w:tcW w:w="1373" w:type="dxa"/>
            <w:tcBorders>
              <w:bottom w:val="single" w:sz="6" w:space="0" w:color="000000"/>
            </w:tcBorders>
          </w:tcPr>
          <w:p w14:paraId="206767F8" w14:textId="77777777" w:rsidR="00CC7A35" w:rsidRPr="002C3252" w:rsidRDefault="00CC7A35" w:rsidP="000F6561">
            <w:pPr>
              <w:pStyle w:val="Tabletext"/>
              <w:jc w:val="center"/>
              <w:rPr>
                <w:sz w:val="18"/>
                <w:szCs w:val="18"/>
              </w:rPr>
            </w:pPr>
            <w:r w:rsidRPr="002C3252">
              <w:rPr>
                <w:sz w:val="18"/>
                <w:szCs w:val="18"/>
              </w:rPr>
              <w:t>13</w:t>
            </w:r>
          </w:p>
        </w:tc>
      </w:tr>
      <w:tr w:rsidR="00CC7A35" w:rsidRPr="002C3252" w14:paraId="0E10DE71" w14:textId="77777777" w:rsidTr="000F6561">
        <w:trPr>
          <w:jc w:val="center"/>
        </w:trPr>
        <w:tc>
          <w:tcPr>
            <w:tcW w:w="2681" w:type="dxa"/>
          </w:tcPr>
          <w:p w14:paraId="084DEC6A" w14:textId="77777777" w:rsidR="00CC7A35" w:rsidRPr="002C3252" w:rsidRDefault="00CC7A35" w:rsidP="000F6561">
            <w:pPr>
              <w:pStyle w:val="Tabletext"/>
              <w:rPr>
                <w:sz w:val="18"/>
                <w:szCs w:val="18"/>
              </w:rPr>
            </w:pPr>
            <w:r w:rsidRPr="002C3252">
              <w:rPr>
                <w:sz w:val="18"/>
                <w:szCs w:val="18"/>
              </w:rPr>
              <w:t xml:space="preserve">Minimum </w:t>
            </w:r>
            <w:proofErr w:type="spellStart"/>
            <w:r w:rsidRPr="002C3252">
              <w:rPr>
                <w:sz w:val="18"/>
                <w:szCs w:val="18"/>
              </w:rPr>
              <w:t>discernable</w:t>
            </w:r>
            <w:proofErr w:type="spellEnd"/>
            <w:r w:rsidRPr="002C3252">
              <w:rPr>
                <w:sz w:val="18"/>
                <w:szCs w:val="18"/>
              </w:rPr>
              <w:t xml:space="preserve"> signal</w:t>
            </w:r>
          </w:p>
        </w:tc>
        <w:tc>
          <w:tcPr>
            <w:tcW w:w="799" w:type="dxa"/>
          </w:tcPr>
          <w:p w14:paraId="3073665E" w14:textId="77777777" w:rsidR="00CC7A35" w:rsidRPr="002C3252" w:rsidRDefault="00CC7A35" w:rsidP="000F6561">
            <w:pPr>
              <w:pStyle w:val="Tabletext"/>
              <w:jc w:val="center"/>
              <w:rPr>
                <w:sz w:val="18"/>
                <w:szCs w:val="18"/>
              </w:rPr>
            </w:pPr>
            <w:r w:rsidRPr="002C3252">
              <w:rPr>
                <w:sz w:val="18"/>
                <w:szCs w:val="18"/>
              </w:rPr>
              <w:t>dBm</w:t>
            </w:r>
          </w:p>
        </w:tc>
        <w:tc>
          <w:tcPr>
            <w:tcW w:w="1372" w:type="dxa"/>
          </w:tcPr>
          <w:p w14:paraId="562ADF0B" w14:textId="77777777" w:rsidR="00CC7A35" w:rsidRPr="002C3252" w:rsidRDefault="00CC7A35" w:rsidP="000F6561">
            <w:pPr>
              <w:pStyle w:val="Tabletext"/>
              <w:jc w:val="center"/>
              <w:rPr>
                <w:sz w:val="18"/>
                <w:szCs w:val="18"/>
              </w:rPr>
            </w:pPr>
            <w:r w:rsidRPr="002C3252">
              <w:rPr>
                <w:sz w:val="18"/>
                <w:szCs w:val="18"/>
              </w:rPr>
              <w:t>–109</w:t>
            </w:r>
          </w:p>
        </w:tc>
        <w:tc>
          <w:tcPr>
            <w:tcW w:w="1372" w:type="dxa"/>
          </w:tcPr>
          <w:p w14:paraId="45BB79FE" w14:textId="77777777" w:rsidR="00CC7A35" w:rsidRPr="002C3252" w:rsidRDefault="00CC7A35" w:rsidP="000F6561">
            <w:pPr>
              <w:pStyle w:val="Tabletext"/>
              <w:jc w:val="center"/>
              <w:rPr>
                <w:sz w:val="18"/>
                <w:szCs w:val="18"/>
              </w:rPr>
            </w:pPr>
            <w:r w:rsidRPr="002C3252">
              <w:rPr>
                <w:sz w:val="18"/>
                <w:szCs w:val="18"/>
              </w:rPr>
              <w:t>–106</w:t>
            </w:r>
          </w:p>
        </w:tc>
        <w:tc>
          <w:tcPr>
            <w:tcW w:w="1373" w:type="dxa"/>
          </w:tcPr>
          <w:p w14:paraId="4443ECAD" w14:textId="77777777" w:rsidR="00CC7A35" w:rsidRPr="002C3252" w:rsidRDefault="00CC7A35" w:rsidP="000F6561">
            <w:pPr>
              <w:pStyle w:val="Tabletext"/>
              <w:jc w:val="center"/>
              <w:rPr>
                <w:sz w:val="18"/>
                <w:szCs w:val="18"/>
              </w:rPr>
            </w:pPr>
            <w:r w:rsidRPr="002C3252">
              <w:rPr>
                <w:sz w:val="18"/>
              </w:rPr>
              <w:t>–</w:t>
            </w:r>
            <w:r w:rsidRPr="002C3252">
              <w:rPr>
                <w:sz w:val="18"/>
                <w:szCs w:val="18"/>
              </w:rPr>
              <w:t>123</w:t>
            </w:r>
          </w:p>
        </w:tc>
        <w:tc>
          <w:tcPr>
            <w:tcW w:w="1372" w:type="dxa"/>
          </w:tcPr>
          <w:p w14:paraId="7CDB75CC" w14:textId="77777777" w:rsidR="00CC7A35" w:rsidRPr="002C3252" w:rsidRDefault="00CC7A35" w:rsidP="000F6561">
            <w:pPr>
              <w:pStyle w:val="Tabletext"/>
              <w:jc w:val="center"/>
              <w:rPr>
                <w:sz w:val="18"/>
                <w:szCs w:val="18"/>
              </w:rPr>
            </w:pPr>
            <w:r w:rsidRPr="002C3252">
              <w:rPr>
                <w:sz w:val="18"/>
              </w:rPr>
              <w:t>–</w:t>
            </w:r>
            <w:r w:rsidRPr="002C3252">
              <w:rPr>
                <w:sz w:val="18"/>
                <w:szCs w:val="18"/>
              </w:rPr>
              <w:t>109</w:t>
            </w:r>
          </w:p>
        </w:tc>
        <w:tc>
          <w:tcPr>
            <w:tcW w:w="1372" w:type="dxa"/>
          </w:tcPr>
          <w:p w14:paraId="0A4301DB" w14:textId="77777777" w:rsidR="00CC7A35" w:rsidRPr="002C3252" w:rsidRDefault="00CC7A35" w:rsidP="000F6561">
            <w:pPr>
              <w:pStyle w:val="Tabletext"/>
              <w:jc w:val="center"/>
              <w:rPr>
                <w:sz w:val="18"/>
                <w:szCs w:val="18"/>
              </w:rPr>
            </w:pPr>
            <w:r w:rsidRPr="002C3252">
              <w:rPr>
                <w:sz w:val="18"/>
              </w:rPr>
              <w:t>–</w:t>
            </w:r>
            <w:r w:rsidRPr="002C3252">
              <w:rPr>
                <w:sz w:val="18"/>
                <w:szCs w:val="18"/>
              </w:rPr>
              <w:t>115</w:t>
            </w:r>
          </w:p>
        </w:tc>
        <w:tc>
          <w:tcPr>
            <w:tcW w:w="1373" w:type="dxa"/>
          </w:tcPr>
          <w:p w14:paraId="47AAF404" w14:textId="77777777" w:rsidR="00CC7A35" w:rsidRPr="002C3252" w:rsidRDefault="00CC7A35" w:rsidP="000F6561">
            <w:pPr>
              <w:pStyle w:val="Tabletext"/>
              <w:jc w:val="center"/>
              <w:rPr>
                <w:sz w:val="18"/>
                <w:szCs w:val="18"/>
              </w:rPr>
            </w:pPr>
            <w:r w:rsidRPr="002C3252">
              <w:rPr>
                <w:sz w:val="18"/>
                <w:szCs w:val="18"/>
              </w:rPr>
              <w:t>–120</w:t>
            </w:r>
          </w:p>
        </w:tc>
        <w:tc>
          <w:tcPr>
            <w:tcW w:w="1372" w:type="dxa"/>
            <w:vAlign w:val="center"/>
          </w:tcPr>
          <w:p w14:paraId="046025E8" w14:textId="77777777" w:rsidR="00CC7A35" w:rsidRPr="002C3252" w:rsidRDefault="00CC7A35" w:rsidP="000F6561">
            <w:pPr>
              <w:pStyle w:val="Tabletext"/>
              <w:jc w:val="center"/>
              <w:rPr>
                <w:sz w:val="18"/>
                <w:szCs w:val="18"/>
              </w:rPr>
            </w:pPr>
            <w:r w:rsidRPr="002C3252">
              <w:rPr>
                <w:sz w:val="18"/>
              </w:rPr>
              <w:t>–</w:t>
            </w:r>
            <w:r w:rsidRPr="002C3252">
              <w:rPr>
                <w:sz w:val="18"/>
                <w:szCs w:val="18"/>
              </w:rPr>
              <w:t>103</w:t>
            </w:r>
          </w:p>
        </w:tc>
        <w:tc>
          <w:tcPr>
            <w:tcW w:w="1373" w:type="dxa"/>
            <w:vAlign w:val="center"/>
          </w:tcPr>
          <w:p w14:paraId="779AF0B2" w14:textId="77777777" w:rsidR="00CC7A35" w:rsidRPr="002C3252" w:rsidRDefault="00CC7A35" w:rsidP="000F6561">
            <w:pPr>
              <w:pStyle w:val="Tabletext"/>
              <w:jc w:val="center"/>
              <w:rPr>
                <w:sz w:val="18"/>
                <w:szCs w:val="18"/>
              </w:rPr>
            </w:pPr>
            <w:r w:rsidRPr="002C3252">
              <w:rPr>
                <w:sz w:val="18"/>
              </w:rPr>
              <w:t>–</w:t>
            </w:r>
            <w:r w:rsidRPr="002C3252">
              <w:rPr>
                <w:sz w:val="18"/>
                <w:szCs w:val="18"/>
              </w:rPr>
              <w:t>108</w:t>
            </w:r>
          </w:p>
        </w:tc>
      </w:tr>
    </w:tbl>
    <w:p w14:paraId="38325F9B" w14:textId="776530B3" w:rsidR="00CC7A35" w:rsidRPr="002C3252" w:rsidRDefault="00CC7A35" w:rsidP="00CC7A35">
      <w:pPr>
        <w:pStyle w:val="TableNo"/>
        <w:spacing w:before="120"/>
        <w:rPr>
          <w:ins w:id="220" w:author="5B-1b" w:date="2025-05-05T21:26:00Z"/>
          <w:rFonts w:eastAsia="Calibri"/>
        </w:rPr>
      </w:pPr>
      <w:ins w:id="221" w:author="5B-1b" w:date="2025-05-05T21:26:00Z">
        <w:r w:rsidRPr="002C3252">
          <w:rPr>
            <w:rFonts w:eastAsia="Calibri"/>
          </w:rPr>
          <w:t>TABLE 2 (</w:t>
        </w:r>
        <w:r w:rsidR="00AD3208" w:rsidRPr="002C3252">
          <w:rPr>
            <w:rFonts w:ascii="Times New Roman Italic" w:eastAsia="Calibri" w:hAnsi="Times New Roman Italic"/>
            <w:i/>
            <w:iCs/>
            <w:caps w:val="0"/>
          </w:rPr>
          <w:t>end</w:t>
        </w:r>
        <w:r w:rsidRPr="002C3252">
          <w:rPr>
            <w:rFonts w:eastAsia="Calibri"/>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3222"/>
        <w:gridCol w:w="1621"/>
        <w:gridCol w:w="1619"/>
        <w:gridCol w:w="2699"/>
        <w:gridCol w:w="2696"/>
        <w:gridCol w:w="2699"/>
      </w:tblGrid>
      <w:tr w:rsidR="00CC7A35" w:rsidRPr="002C3252" w14:paraId="5FC8196B" w14:textId="77777777" w:rsidTr="000F6561">
        <w:trPr>
          <w:tblHeader/>
          <w:jc w:val="center"/>
          <w:ins w:id="22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8A8CE1" w14:textId="77777777" w:rsidR="00CC7A35" w:rsidRPr="002C3252" w:rsidRDefault="00CC7A35" w:rsidP="000F6561">
            <w:pPr>
              <w:pStyle w:val="Tablehead"/>
              <w:rPr>
                <w:ins w:id="223" w:author="5B-1b" w:date="2025-05-05T21:26:00Z"/>
                <w:rFonts w:eastAsia="Calibri"/>
                <w:lang w:eastAsia="zh-CN"/>
              </w:rPr>
            </w:pPr>
            <w:ins w:id="224" w:author="5B-1b" w:date="2025-05-05T21:26:00Z">
              <w:r w:rsidRPr="002C3252">
                <w:rPr>
                  <w:rFonts w:eastAsia="Calibri"/>
                  <w:lang w:eastAsia="zh-CN"/>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014B9033" w14:textId="77777777" w:rsidR="00CC7A35" w:rsidRPr="002C3252" w:rsidRDefault="00CC7A35" w:rsidP="000F6561">
            <w:pPr>
              <w:pStyle w:val="Tablehead"/>
              <w:rPr>
                <w:ins w:id="225" w:author="5B-1b" w:date="2025-05-05T21:26:00Z"/>
                <w:rFonts w:eastAsia="Calibri"/>
                <w:lang w:eastAsia="zh-CN"/>
              </w:rPr>
            </w:pPr>
            <w:ins w:id="226" w:author="5B-1b" w:date="2025-05-05T21:26:00Z">
              <w:r w:rsidRPr="002C3252">
                <w:rPr>
                  <w:rFonts w:eastAsia="Calibri"/>
                  <w:lang w:eastAsia="zh-CN"/>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4AE79CC3" w14:textId="77777777" w:rsidR="00CC7A35" w:rsidRPr="002C3252" w:rsidRDefault="00CC7A35" w:rsidP="000F6561">
            <w:pPr>
              <w:pStyle w:val="Tablehead"/>
              <w:rPr>
                <w:ins w:id="227" w:author="5B-1b" w:date="2025-05-05T21:26:00Z"/>
                <w:rFonts w:eastAsia="Calibri"/>
                <w:lang w:eastAsia="zh-CN"/>
              </w:rPr>
            </w:pPr>
            <w:ins w:id="228" w:author="5B-1b" w:date="2025-05-05T21:26:00Z">
              <w:r w:rsidRPr="002C3252">
                <w:rPr>
                  <w:rFonts w:eastAsia="Calibri"/>
                  <w:lang w:eastAsia="zh-CN"/>
                </w:rPr>
                <w:t xml:space="preserve">Radar 24 </w:t>
              </w:r>
              <w:r w:rsidRPr="002C3252">
                <w:rPr>
                  <w:rStyle w:val="FootnoteReference"/>
                  <w:rFonts w:eastAsia="Calibri"/>
                  <w:lang w:eastAsia="zh-CN"/>
                </w:rPr>
                <w:footnoteReference w:id="2"/>
              </w:r>
            </w:ins>
          </w:p>
        </w:tc>
        <w:tc>
          <w:tcPr>
            <w:tcW w:w="926" w:type="pct"/>
            <w:tcBorders>
              <w:top w:val="single" w:sz="6" w:space="0" w:color="000000"/>
              <w:left w:val="single" w:sz="6" w:space="0" w:color="000000"/>
              <w:bottom w:val="single" w:sz="6" w:space="0" w:color="000000"/>
              <w:right w:val="single" w:sz="6" w:space="0" w:color="000000"/>
            </w:tcBorders>
            <w:hideMark/>
          </w:tcPr>
          <w:p w14:paraId="3275D370" w14:textId="77777777" w:rsidR="00CC7A35" w:rsidRPr="002C3252" w:rsidRDefault="00CC7A35" w:rsidP="000F6561">
            <w:pPr>
              <w:pStyle w:val="Tablehead"/>
              <w:rPr>
                <w:ins w:id="237" w:author="5B-1b" w:date="2025-05-05T21:26:00Z"/>
                <w:rFonts w:eastAsia="Calibri"/>
                <w:lang w:eastAsia="zh-CN"/>
              </w:rPr>
            </w:pPr>
            <w:ins w:id="238" w:author="5B-1b" w:date="2025-05-05T21:26:00Z">
              <w:r w:rsidRPr="002C3252">
                <w:rPr>
                  <w:rFonts w:eastAsia="Calibri"/>
                  <w:lang w:eastAsia="zh-CN"/>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6D3D3285" w14:textId="77777777" w:rsidR="00CC7A35" w:rsidRPr="002C3252" w:rsidRDefault="00CC7A35" w:rsidP="000F6561">
            <w:pPr>
              <w:pStyle w:val="Tablehead"/>
              <w:rPr>
                <w:ins w:id="239" w:author="5B-1b" w:date="2025-05-05T21:26:00Z"/>
                <w:lang w:eastAsia="zh-CN"/>
              </w:rPr>
            </w:pPr>
            <w:ins w:id="240" w:author="5B-1b" w:date="2025-05-05T21:26:00Z">
              <w:r w:rsidRPr="002C3252">
                <w:rPr>
                  <w:rFonts w:eastAsia="Calibri"/>
                  <w:lang w:eastAsia="zh-CN"/>
                </w:rPr>
                <w:t>Radar 26</w:t>
              </w:r>
            </w:ins>
          </w:p>
        </w:tc>
      </w:tr>
      <w:tr w:rsidR="00DA5672" w:rsidRPr="002C3252" w14:paraId="77F5035B" w14:textId="77777777" w:rsidTr="000F6561">
        <w:trPr>
          <w:tblHeader/>
          <w:jc w:val="center"/>
          <w:ins w:id="241" w:author="TK_ACES" w:date="2025-08-10T19:56:00Z"/>
        </w:trPr>
        <w:tc>
          <w:tcPr>
            <w:tcW w:w="1664" w:type="pct"/>
            <w:gridSpan w:val="2"/>
            <w:tcBorders>
              <w:top w:val="single" w:sz="6" w:space="0" w:color="000000"/>
              <w:left w:val="single" w:sz="6" w:space="0" w:color="000000"/>
              <w:bottom w:val="single" w:sz="6" w:space="0" w:color="000000"/>
              <w:right w:val="single" w:sz="6" w:space="0" w:color="000000"/>
            </w:tcBorders>
          </w:tcPr>
          <w:p w14:paraId="305E2838" w14:textId="51E9A7CC" w:rsidR="00DA5672" w:rsidRPr="00DA5672" w:rsidRDefault="00DA5672" w:rsidP="00DA5672">
            <w:pPr>
              <w:pStyle w:val="Tablehead"/>
              <w:jc w:val="left"/>
              <w:rPr>
                <w:ins w:id="242" w:author="TK_ACES" w:date="2025-08-10T19:56:00Z" w16du:dateUtc="2025-08-10T23:56:00Z"/>
                <w:rFonts w:eastAsia="Calibri"/>
                <w:b w:val="0"/>
                <w:bCs/>
                <w:lang w:eastAsia="zh-CN"/>
              </w:rPr>
            </w:pPr>
            <w:ins w:id="243" w:author="TK_ACES" w:date="2025-08-10T19:56:00Z" w16du:dateUtc="2025-08-10T23:56:00Z">
              <w:del w:id="244" w:author="DON_CIO1" w:date="2025-08-29T10:52:00Z" w16du:dateUtc="2025-08-29T14:52:00Z">
                <w:r w:rsidRPr="00DA5672" w:rsidDel="007523B1">
                  <w:rPr>
                    <w:rFonts w:eastAsia="Calibri"/>
                    <w:b w:val="0"/>
                    <w:bCs/>
                    <w:highlight w:val="cyan"/>
                    <w:lang w:eastAsia="zh-CN"/>
                    <w:rPrChange w:id="245" w:author="TK_ACES" w:date="2025-08-10T19:58:00Z" w16du:dateUtc="2025-08-10T23:58:00Z">
                      <w:rPr>
                        <w:rFonts w:eastAsia="Calibri"/>
                        <w:b w:val="0"/>
                        <w:bCs/>
                        <w:lang w:eastAsia="zh-CN"/>
                      </w:rPr>
                    </w:rPrChange>
                  </w:rPr>
                  <w:delText>Service</w:delText>
                </w:r>
              </w:del>
            </w:ins>
          </w:p>
        </w:tc>
        <w:tc>
          <w:tcPr>
            <w:tcW w:w="556" w:type="pct"/>
            <w:tcBorders>
              <w:top w:val="single" w:sz="6" w:space="0" w:color="000000"/>
              <w:left w:val="single" w:sz="6" w:space="0" w:color="000000"/>
              <w:bottom w:val="single" w:sz="6" w:space="0" w:color="000000"/>
              <w:right w:val="single" w:sz="6" w:space="0" w:color="000000"/>
            </w:tcBorders>
          </w:tcPr>
          <w:p w14:paraId="2739B15B" w14:textId="77777777" w:rsidR="00DA5672" w:rsidRPr="002C3252" w:rsidRDefault="00DA5672" w:rsidP="000F6561">
            <w:pPr>
              <w:pStyle w:val="Tablehead"/>
              <w:rPr>
                <w:ins w:id="246"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6B55AEB2" w14:textId="77777777" w:rsidR="00DA5672" w:rsidRPr="002C3252" w:rsidRDefault="00DA5672" w:rsidP="000F6561">
            <w:pPr>
              <w:pStyle w:val="Tablehead"/>
              <w:rPr>
                <w:ins w:id="247" w:author="TK_ACES" w:date="2025-08-10T19:56:00Z" w16du:dateUtc="2025-08-10T23:56:00Z"/>
                <w:rFonts w:eastAsia="Calibri"/>
                <w:lang w:eastAsia="zh-CN"/>
              </w:rPr>
            </w:pPr>
          </w:p>
        </w:tc>
        <w:tc>
          <w:tcPr>
            <w:tcW w:w="926" w:type="pct"/>
            <w:tcBorders>
              <w:top w:val="single" w:sz="6" w:space="0" w:color="000000"/>
              <w:left w:val="single" w:sz="6" w:space="0" w:color="000000"/>
              <w:bottom w:val="single" w:sz="6" w:space="0" w:color="000000"/>
              <w:right w:val="single" w:sz="6" w:space="0" w:color="000000"/>
            </w:tcBorders>
          </w:tcPr>
          <w:p w14:paraId="511BDD2C" w14:textId="77777777" w:rsidR="00DA5672" w:rsidRPr="002C3252" w:rsidRDefault="00DA5672" w:rsidP="000F6561">
            <w:pPr>
              <w:pStyle w:val="Tablehead"/>
              <w:rPr>
                <w:ins w:id="248"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3500BA3A" w14:textId="77777777" w:rsidR="00DA5672" w:rsidRPr="002C3252" w:rsidRDefault="00DA5672" w:rsidP="000F6561">
            <w:pPr>
              <w:pStyle w:val="Tablehead"/>
              <w:rPr>
                <w:ins w:id="249" w:author="TK_ACES" w:date="2025-08-10T19:56:00Z" w16du:dateUtc="2025-08-10T23:56:00Z"/>
                <w:rFonts w:eastAsia="Calibri"/>
                <w:lang w:eastAsia="zh-CN"/>
              </w:rPr>
            </w:pPr>
          </w:p>
        </w:tc>
      </w:tr>
      <w:tr w:rsidR="00CC7A35" w:rsidRPr="002C3252" w14:paraId="60C1C211" w14:textId="77777777" w:rsidTr="000F6561">
        <w:trPr>
          <w:jc w:val="center"/>
          <w:ins w:id="25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A83F684" w14:textId="77777777" w:rsidR="00CC7A35" w:rsidRPr="002C3252" w:rsidRDefault="00CC7A35" w:rsidP="000F6561">
            <w:pPr>
              <w:pStyle w:val="Tabletext"/>
              <w:rPr>
                <w:ins w:id="251" w:author="5B-1b" w:date="2025-05-05T21:26:00Z"/>
                <w:rFonts w:eastAsia="Calibri"/>
                <w:lang w:eastAsia="zh-CN"/>
              </w:rPr>
            </w:pPr>
            <w:ins w:id="252" w:author="5B-1b" w:date="2025-05-05T21:26:00Z">
              <w:r w:rsidRPr="002C3252">
                <w:rPr>
                  <w:rFonts w:eastAsia="Calibri"/>
                  <w:lang w:eastAsia="zh-CN"/>
                </w:rPr>
                <w:t>Function</w:t>
              </w:r>
            </w:ins>
            <w:ins w:id="253" w:author="Ahmed Kormed" w:date="2025-05-06T16:35:00Z">
              <w:r>
                <w:rPr>
                  <w:rFonts w:eastAsia="Calibri"/>
                  <w:lang w:eastAsia="zh-CN"/>
                </w:rPr>
                <w:t xml:space="preserve"> </w:t>
              </w:r>
            </w:ins>
          </w:p>
        </w:tc>
        <w:tc>
          <w:tcPr>
            <w:tcW w:w="556" w:type="pct"/>
            <w:tcBorders>
              <w:top w:val="single" w:sz="6" w:space="0" w:color="000000"/>
              <w:left w:val="single" w:sz="6" w:space="0" w:color="000000"/>
              <w:bottom w:val="single" w:sz="6" w:space="0" w:color="000000"/>
              <w:right w:val="single" w:sz="6" w:space="0" w:color="000000"/>
            </w:tcBorders>
          </w:tcPr>
          <w:p w14:paraId="5394D4DB" w14:textId="77777777" w:rsidR="00CC7A35" w:rsidRPr="002C3252" w:rsidRDefault="00CC7A35" w:rsidP="000F6561">
            <w:pPr>
              <w:pStyle w:val="Tabletext"/>
              <w:jc w:val="center"/>
              <w:rPr>
                <w:ins w:id="25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0FB6CA86" w14:textId="77777777" w:rsidR="00CC7A35" w:rsidRPr="002C3252" w:rsidRDefault="00CC7A35" w:rsidP="000F6561">
            <w:pPr>
              <w:pStyle w:val="Tabletext"/>
              <w:jc w:val="center"/>
              <w:rPr>
                <w:ins w:id="255" w:author="5B-1b" w:date="2025-05-05T21:26:00Z"/>
                <w:rFonts w:eastAsia="Calibri"/>
                <w:lang w:eastAsia="zh-CN"/>
              </w:rPr>
            </w:pPr>
            <w:ins w:id="256" w:author="5B-1b" w:date="2025-05-05T21:26:00Z">
              <w:r w:rsidRPr="002C3252">
                <w:rPr>
                  <w:rFonts w:eastAsia="Calibri"/>
                  <w:lang w:eastAsia="zh-CN"/>
                </w:rPr>
                <w:t>Radiolocation</w:t>
              </w:r>
            </w:ins>
          </w:p>
        </w:tc>
        <w:tc>
          <w:tcPr>
            <w:tcW w:w="926" w:type="pct"/>
            <w:tcBorders>
              <w:top w:val="single" w:sz="6" w:space="0" w:color="000000"/>
              <w:left w:val="single" w:sz="6" w:space="0" w:color="000000"/>
              <w:bottom w:val="single" w:sz="6" w:space="0" w:color="000000"/>
              <w:right w:val="single" w:sz="6" w:space="0" w:color="000000"/>
            </w:tcBorders>
            <w:hideMark/>
          </w:tcPr>
          <w:p w14:paraId="72843EE8" w14:textId="77777777" w:rsidR="00CC7A35" w:rsidRPr="002C3252" w:rsidRDefault="00CC7A35" w:rsidP="000F6561">
            <w:pPr>
              <w:pStyle w:val="Tabletext"/>
              <w:jc w:val="center"/>
              <w:rPr>
                <w:ins w:id="257" w:author="5B-1b" w:date="2025-05-05T21:26:00Z"/>
                <w:rFonts w:eastAsia="Calibri"/>
                <w:lang w:eastAsia="zh-CN"/>
              </w:rPr>
            </w:pPr>
            <w:ins w:id="258" w:author="5B-1b" w:date="2025-05-05T21:26:00Z">
              <w:r w:rsidRPr="002C3252">
                <w:rPr>
                  <w:rFonts w:eastAsia="Calibri"/>
                  <w:lang w:eastAsia="zh-CN"/>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566E4E61" w14:textId="77777777" w:rsidR="00CC7A35" w:rsidRPr="002C3252" w:rsidRDefault="00CC7A35" w:rsidP="000F6561">
            <w:pPr>
              <w:pStyle w:val="Tabletext"/>
              <w:jc w:val="center"/>
              <w:rPr>
                <w:ins w:id="259" w:author="5B-1b" w:date="2025-05-05T21:26:00Z"/>
                <w:lang w:eastAsia="zh-CN"/>
              </w:rPr>
            </w:pPr>
            <w:ins w:id="260" w:author="5B-1b" w:date="2025-05-05T21:26:00Z">
              <w:r w:rsidRPr="002C3252">
                <w:rPr>
                  <w:rFonts w:eastAsia="Calibri"/>
                  <w:lang w:eastAsia="zh-CN"/>
                </w:rPr>
                <w:t>Instrumentation</w:t>
              </w:r>
            </w:ins>
          </w:p>
        </w:tc>
      </w:tr>
      <w:tr w:rsidR="00CC7A35" w:rsidRPr="002C3252" w14:paraId="4E3C6DBC" w14:textId="77777777" w:rsidTr="000F6561">
        <w:trPr>
          <w:jc w:val="center"/>
          <w:ins w:id="26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43EF66C" w14:textId="77777777" w:rsidR="00CC7A35" w:rsidRPr="002C3252" w:rsidRDefault="00CC7A35" w:rsidP="000F6561">
            <w:pPr>
              <w:pStyle w:val="Tabletext"/>
              <w:rPr>
                <w:ins w:id="262" w:author="5B-1b" w:date="2025-05-05T21:26:00Z"/>
                <w:rFonts w:eastAsia="Calibri"/>
                <w:lang w:eastAsia="zh-CN"/>
              </w:rPr>
            </w:pPr>
            <w:ins w:id="263" w:author="5B-1b" w:date="2025-05-05T21:26:00Z">
              <w:r w:rsidRPr="002C3252">
                <w:rPr>
                  <w:rFonts w:eastAsia="Calibri"/>
                  <w:lang w:eastAsia="zh-CN"/>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7E804474" w14:textId="77777777" w:rsidR="00CC7A35" w:rsidRPr="002C3252" w:rsidRDefault="00CC7A35" w:rsidP="000F6561">
            <w:pPr>
              <w:pStyle w:val="Tabletext"/>
              <w:jc w:val="center"/>
              <w:rPr>
                <w:ins w:id="26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9CF1153" w14:textId="77777777" w:rsidR="00CC7A35" w:rsidRPr="002C3252" w:rsidRDefault="00CC7A35" w:rsidP="000F6561">
            <w:pPr>
              <w:pStyle w:val="Tabletext"/>
              <w:jc w:val="center"/>
              <w:rPr>
                <w:ins w:id="265" w:author="5B-1b" w:date="2025-05-05T21:26:00Z"/>
                <w:rFonts w:eastAsia="Calibri"/>
                <w:lang w:eastAsia="zh-CN"/>
              </w:rPr>
            </w:pPr>
            <w:ins w:id="266" w:author="5B-1b" w:date="2025-05-05T21:26:00Z">
              <w:r w:rsidRPr="002C3252">
                <w:rPr>
                  <w:rFonts w:eastAsia="Calibri"/>
                  <w:lang w:eastAsia="zh-CN"/>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37D8684E" w14:textId="77777777" w:rsidR="00CC7A35" w:rsidRPr="002C3252" w:rsidRDefault="00CC7A35" w:rsidP="000F6561">
            <w:pPr>
              <w:pStyle w:val="Tabletext"/>
              <w:jc w:val="center"/>
              <w:rPr>
                <w:ins w:id="267" w:author="5B-1b" w:date="2025-05-05T21:26:00Z"/>
                <w:rFonts w:eastAsia="Calibri"/>
                <w:lang w:eastAsia="zh-CN"/>
              </w:rPr>
            </w:pPr>
            <w:ins w:id="268" w:author="5B-1b" w:date="2025-05-05T21:26:00Z">
              <w:r w:rsidRPr="002C3252">
                <w:rPr>
                  <w:rFonts w:eastAsia="Calibri"/>
                  <w:lang w:eastAsia="zh-CN"/>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0426594C" w14:textId="77777777" w:rsidR="00CC7A35" w:rsidRPr="002C3252" w:rsidRDefault="00CC7A35" w:rsidP="000F6561">
            <w:pPr>
              <w:pStyle w:val="Tabletext"/>
              <w:jc w:val="center"/>
              <w:rPr>
                <w:ins w:id="269" w:author="5B-1b" w:date="2025-05-05T21:26:00Z"/>
                <w:lang w:eastAsia="zh-CN"/>
              </w:rPr>
            </w:pPr>
            <w:ins w:id="270" w:author="5B-1b" w:date="2025-05-05T21:26:00Z">
              <w:r w:rsidRPr="002C3252">
                <w:rPr>
                  <w:rFonts w:eastAsia="Calibri"/>
                  <w:lang w:eastAsia="zh-CN"/>
                </w:rPr>
                <w:t>Ground</w:t>
              </w:r>
            </w:ins>
          </w:p>
        </w:tc>
      </w:tr>
      <w:tr w:rsidR="00CC7A35" w:rsidRPr="002C3252" w14:paraId="1C5793D5" w14:textId="77777777" w:rsidTr="000F6561">
        <w:trPr>
          <w:jc w:val="center"/>
          <w:ins w:id="27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4A96D1" w14:textId="77777777" w:rsidR="00CC7A35" w:rsidRPr="002C3252" w:rsidRDefault="00CC7A35" w:rsidP="000F6561">
            <w:pPr>
              <w:pStyle w:val="Tabletext"/>
              <w:rPr>
                <w:ins w:id="272" w:author="5B-1b" w:date="2025-05-05T21:26:00Z"/>
                <w:rFonts w:eastAsia="Calibri"/>
                <w:lang w:eastAsia="zh-CN"/>
              </w:rPr>
            </w:pPr>
            <w:ins w:id="273" w:author="Ahmed Kormed" w:date="2025-05-06T16:51:00Z">
              <w:r w:rsidRPr="00D809E1">
                <w:rPr>
                  <w:sz w:val="18"/>
                  <w:szCs w:val="18"/>
                </w:rPr>
                <w:t>Frequency</w:t>
              </w:r>
              <w:r>
                <w:rPr>
                  <w:sz w:val="18"/>
                  <w:szCs w:val="18"/>
                </w:rPr>
                <w:t xml:space="preserve"> </w:t>
              </w:r>
            </w:ins>
            <w:ins w:id="274" w:author="5B-1b" w:date="2025-05-05T21:26:00Z">
              <w:del w:id="275" w:author="Ahmed Kormed" w:date="2025-05-06T16:51:00Z">
                <w:r w:rsidRPr="002C3252" w:rsidDel="00277E46">
                  <w:rPr>
                    <w:rFonts w:eastAsia="Calibri"/>
                    <w:lang w:eastAsia="zh-CN"/>
                  </w:rPr>
                  <w:delText xml:space="preserve">Tuning </w:delText>
                </w:r>
              </w:del>
              <w:r w:rsidRPr="002C3252">
                <w:rPr>
                  <w:rFonts w:eastAsia="Calibri"/>
                  <w:lang w:eastAsia="zh-CN"/>
                </w:rPr>
                <w:t>range</w:t>
              </w:r>
            </w:ins>
          </w:p>
        </w:tc>
        <w:tc>
          <w:tcPr>
            <w:tcW w:w="556" w:type="pct"/>
            <w:tcBorders>
              <w:top w:val="single" w:sz="6" w:space="0" w:color="000000"/>
              <w:left w:val="single" w:sz="6" w:space="0" w:color="000000"/>
              <w:bottom w:val="single" w:sz="6" w:space="0" w:color="000000"/>
              <w:right w:val="single" w:sz="6" w:space="0" w:color="000000"/>
            </w:tcBorders>
            <w:hideMark/>
          </w:tcPr>
          <w:p w14:paraId="6B88C1BD" w14:textId="77777777" w:rsidR="00CC7A35" w:rsidRPr="002C3252" w:rsidRDefault="00CC7A35" w:rsidP="000F6561">
            <w:pPr>
              <w:pStyle w:val="Tabletext"/>
              <w:jc w:val="center"/>
              <w:rPr>
                <w:ins w:id="276" w:author="5B-1b" w:date="2025-05-05T21:26:00Z"/>
                <w:rFonts w:eastAsia="Calibri"/>
                <w:lang w:eastAsia="zh-CN"/>
              </w:rPr>
            </w:pPr>
            <w:ins w:id="27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87D6C90" w14:textId="77777777" w:rsidR="00CC7A35" w:rsidRPr="002C3252" w:rsidRDefault="00CC7A35" w:rsidP="000F6561">
            <w:pPr>
              <w:pStyle w:val="Tabletext"/>
              <w:jc w:val="center"/>
              <w:rPr>
                <w:ins w:id="278" w:author="5B-1b" w:date="2025-05-05T21:26:00Z"/>
                <w:rFonts w:eastAsia="Calibri"/>
                <w:lang w:eastAsia="zh-CN"/>
              </w:rPr>
            </w:pPr>
            <w:ins w:id="279" w:author="5B-1b" w:date="2025-05-05T21:26:00Z">
              <w:r w:rsidRPr="002C3252">
                <w:rPr>
                  <w:rFonts w:eastAsia="Calibri"/>
                  <w:lang w:eastAsia="zh-CN"/>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7EBAC8B8" w14:textId="77777777" w:rsidR="00CC7A35" w:rsidRPr="002C3252" w:rsidRDefault="00CC7A35" w:rsidP="000F6561">
            <w:pPr>
              <w:pStyle w:val="Tabletext"/>
              <w:jc w:val="center"/>
              <w:rPr>
                <w:ins w:id="280" w:author="5B-1b" w:date="2025-05-05T21:26:00Z"/>
                <w:rFonts w:eastAsia="Calibri"/>
                <w:lang w:eastAsia="zh-CN"/>
              </w:rPr>
            </w:pPr>
            <w:ins w:id="281" w:author="5B-1b" w:date="2025-05-05T21:26:00Z">
              <w:r w:rsidRPr="002C3252">
                <w:rPr>
                  <w:rFonts w:eastAsia="Calibri"/>
                  <w:lang w:eastAsia="zh-CN"/>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5EB33726" w14:textId="77777777" w:rsidR="00CC7A35" w:rsidRPr="002C3252" w:rsidRDefault="00CC7A35" w:rsidP="000F6561">
            <w:pPr>
              <w:pStyle w:val="Tabletext"/>
              <w:jc w:val="center"/>
              <w:rPr>
                <w:ins w:id="282" w:author="5B-1b" w:date="2025-05-05T21:26:00Z"/>
                <w:lang w:eastAsia="zh-CN"/>
              </w:rPr>
            </w:pPr>
            <w:ins w:id="283" w:author="5B-1b" w:date="2025-05-05T21:26:00Z">
              <w:r w:rsidRPr="002C3252">
                <w:rPr>
                  <w:rFonts w:eastAsia="Calibri"/>
                  <w:lang w:eastAsia="zh-CN"/>
                </w:rPr>
                <w:t>5 400-5 900</w:t>
              </w:r>
            </w:ins>
          </w:p>
        </w:tc>
      </w:tr>
      <w:tr w:rsidR="00CC7A35" w:rsidRPr="002C3252" w14:paraId="1BC2598C" w14:textId="77777777" w:rsidTr="000F6561">
        <w:trPr>
          <w:jc w:val="center"/>
          <w:ins w:id="28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6CF22DA" w14:textId="77777777" w:rsidR="00CC7A35" w:rsidRPr="002C3252" w:rsidRDefault="00CC7A35" w:rsidP="000F6561">
            <w:pPr>
              <w:pStyle w:val="Tabletext"/>
              <w:rPr>
                <w:ins w:id="285" w:author="5B-1b" w:date="2025-05-05T21:26:00Z"/>
                <w:rFonts w:eastAsia="Calibri"/>
                <w:lang w:eastAsia="zh-CN"/>
              </w:rPr>
            </w:pPr>
            <w:ins w:id="286" w:author="5B-1b" w:date="2025-05-05T21:26:00Z">
              <w:r w:rsidRPr="002C3252">
                <w:rPr>
                  <w:rFonts w:eastAsia="Calibri"/>
                  <w:lang w:eastAsia="zh-CN"/>
                </w:rPr>
                <w:lastRenderedPageBreak/>
                <w:t>Modulation</w:t>
              </w:r>
            </w:ins>
          </w:p>
        </w:tc>
        <w:tc>
          <w:tcPr>
            <w:tcW w:w="556" w:type="pct"/>
            <w:tcBorders>
              <w:top w:val="single" w:sz="6" w:space="0" w:color="000000"/>
              <w:left w:val="single" w:sz="6" w:space="0" w:color="000000"/>
              <w:bottom w:val="single" w:sz="6" w:space="0" w:color="000000"/>
              <w:right w:val="single" w:sz="6" w:space="0" w:color="000000"/>
            </w:tcBorders>
          </w:tcPr>
          <w:p w14:paraId="3378E22F" w14:textId="77777777" w:rsidR="00CC7A35" w:rsidRPr="002C3252" w:rsidRDefault="00CC7A35" w:rsidP="000F6561">
            <w:pPr>
              <w:pStyle w:val="Tabletext"/>
              <w:jc w:val="center"/>
              <w:rPr>
                <w:ins w:id="287"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3F89E883" w14:textId="77777777" w:rsidR="00CC7A35" w:rsidRPr="002C3252" w:rsidRDefault="00CC7A35" w:rsidP="000F6561">
            <w:pPr>
              <w:pStyle w:val="Tabletext"/>
              <w:jc w:val="center"/>
              <w:rPr>
                <w:ins w:id="288" w:author="5B-1b" w:date="2025-05-05T21:26:00Z"/>
                <w:rFonts w:eastAsia="Calibri"/>
                <w:lang w:eastAsia="zh-CN"/>
              </w:rPr>
            </w:pPr>
            <w:ins w:id="289" w:author="5B-1b" w:date="2025-05-05T21:26:00Z">
              <w:r w:rsidRPr="002C3252">
                <w:rPr>
                  <w:rFonts w:eastAsia="Calibri"/>
                  <w:lang w:eastAsia="zh-CN"/>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28A9AF5A" w14:textId="77777777" w:rsidR="00CC7A35" w:rsidRPr="002C3252" w:rsidRDefault="00CC7A35" w:rsidP="000F6561">
            <w:pPr>
              <w:pStyle w:val="Tabletext"/>
              <w:jc w:val="center"/>
              <w:rPr>
                <w:ins w:id="290" w:author="5B-1b" w:date="2025-05-05T21:26:00Z"/>
                <w:rFonts w:eastAsia="Calibri"/>
                <w:lang w:eastAsia="zh-CN"/>
              </w:rPr>
            </w:pPr>
            <w:ins w:id="291" w:author="5B-1b" w:date="2025-05-05T21:26:00Z">
              <w:r w:rsidRPr="002C3252">
                <w:rPr>
                  <w:rFonts w:eastAsia="Calibri"/>
                  <w:lang w:eastAsia="zh-CN"/>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10B8C74C" w14:textId="77777777" w:rsidR="00CC7A35" w:rsidRPr="002C3252" w:rsidRDefault="00CC7A35" w:rsidP="000F6561">
            <w:pPr>
              <w:pStyle w:val="Tabletext"/>
              <w:jc w:val="center"/>
              <w:rPr>
                <w:ins w:id="292" w:author="5B-1b" w:date="2025-05-05T21:26:00Z"/>
                <w:lang w:eastAsia="zh-CN"/>
              </w:rPr>
            </w:pPr>
            <w:ins w:id="293" w:author="5B-1b" w:date="2025-05-05T21:26:00Z">
              <w:r w:rsidRPr="002C3252">
                <w:rPr>
                  <w:rFonts w:eastAsia="Calibri"/>
                  <w:lang w:eastAsia="zh-CN"/>
                </w:rPr>
                <w:t>Un-modulated Pulse</w:t>
              </w:r>
            </w:ins>
          </w:p>
        </w:tc>
      </w:tr>
      <w:tr w:rsidR="00CC7A35" w:rsidRPr="002C3252" w14:paraId="7FB0EAC8" w14:textId="77777777" w:rsidTr="000F6561">
        <w:trPr>
          <w:jc w:val="center"/>
          <w:ins w:id="29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9F20669" w14:textId="77777777" w:rsidR="00CC7A35" w:rsidRPr="002C3252" w:rsidRDefault="00CC7A35" w:rsidP="000F6561">
            <w:pPr>
              <w:pStyle w:val="Tabletext"/>
              <w:rPr>
                <w:ins w:id="295" w:author="5B-1b" w:date="2025-05-05T21:26:00Z"/>
                <w:rFonts w:eastAsia="Calibri"/>
                <w:lang w:eastAsia="zh-CN"/>
              </w:rPr>
            </w:pPr>
            <w:ins w:id="296" w:author="5B-1b" w:date="2025-05-05T21:26:00Z">
              <w:r w:rsidRPr="002C3252">
                <w:rPr>
                  <w:rFonts w:eastAsia="Calibri"/>
                  <w:lang w:eastAsia="zh-CN"/>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24ECA69D" w14:textId="77777777" w:rsidR="00CC7A35" w:rsidRPr="002C3252" w:rsidRDefault="00CC7A35" w:rsidP="000F6561">
            <w:pPr>
              <w:pStyle w:val="Tabletext"/>
              <w:jc w:val="center"/>
              <w:rPr>
                <w:ins w:id="297" w:author="5B-1b" w:date="2025-05-05T21:26:00Z"/>
                <w:rFonts w:eastAsia="Calibri"/>
                <w:lang w:eastAsia="zh-CN"/>
              </w:rPr>
            </w:pPr>
            <w:ins w:id="298" w:author="5B-1b" w:date="2025-05-05T21:26:00Z">
              <w:r w:rsidRPr="002C3252">
                <w:rPr>
                  <w:rFonts w:eastAsia="Calibri"/>
                  <w:lang w:eastAsia="zh-CN"/>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25C09EEB" w14:textId="77777777" w:rsidR="00CC7A35" w:rsidRPr="002C3252" w:rsidRDefault="00CC7A35" w:rsidP="000F6561">
            <w:pPr>
              <w:pStyle w:val="Tabletext"/>
              <w:jc w:val="center"/>
              <w:rPr>
                <w:ins w:id="299" w:author="5B-1b" w:date="2025-05-05T21:26:00Z"/>
                <w:rFonts w:eastAsia="Calibri"/>
                <w:lang w:eastAsia="zh-CN"/>
              </w:rPr>
            </w:pPr>
            <w:ins w:id="30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699D5497" w14:textId="77777777" w:rsidR="00CC7A35" w:rsidRPr="002C3252" w:rsidRDefault="00CC7A35" w:rsidP="000F6561">
            <w:pPr>
              <w:pStyle w:val="Tabletext"/>
              <w:jc w:val="center"/>
              <w:rPr>
                <w:ins w:id="301" w:author="5B-1b" w:date="2025-05-05T21:26:00Z"/>
                <w:rFonts w:eastAsia="Calibri"/>
                <w:lang w:eastAsia="zh-CN"/>
              </w:rPr>
            </w:pPr>
            <w:ins w:id="302" w:author="5B-1b" w:date="2025-05-05T21:26:00Z">
              <w:r w:rsidRPr="002C3252">
                <w:rPr>
                  <w:rFonts w:eastAsia="Calibri"/>
                  <w:lang w:eastAsia="zh-CN"/>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53C32009" w14:textId="77777777" w:rsidR="00CC7A35" w:rsidRPr="002C3252" w:rsidRDefault="00CC7A35" w:rsidP="000F6561">
            <w:pPr>
              <w:pStyle w:val="Tabletext"/>
              <w:jc w:val="center"/>
              <w:rPr>
                <w:ins w:id="303" w:author="5B-1b" w:date="2025-05-05T21:26:00Z"/>
                <w:lang w:eastAsia="zh-CN"/>
              </w:rPr>
            </w:pPr>
            <w:ins w:id="304" w:author="5B-1b" w:date="2025-05-05T21:26:00Z">
              <w:r w:rsidRPr="002C3252">
                <w:rPr>
                  <w:rFonts w:eastAsia="Calibri"/>
                  <w:lang w:eastAsia="zh-CN"/>
                </w:rPr>
                <w:t>200-5 500</w:t>
              </w:r>
            </w:ins>
          </w:p>
        </w:tc>
      </w:tr>
      <w:tr w:rsidR="00CC7A35" w:rsidRPr="002C3252" w14:paraId="48094587" w14:textId="77777777" w:rsidTr="000F6561">
        <w:trPr>
          <w:jc w:val="center"/>
          <w:ins w:id="30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12C01FA" w14:textId="77777777" w:rsidR="00CC7A35" w:rsidRPr="002C3252" w:rsidRDefault="00CC7A35" w:rsidP="000F6561">
            <w:pPr>
              <w:pStyle w:val="Tabletext"/>
              <w:rPr>
                <w:ins w:id="306" w:author="5B-1b" w:date="2025-05-05T21:26:00Z"/>
                <w:rFonts w:eastAsia="Calibri"/>
                <w:lang w:eastAsia="zh-CN"/>
              </w:rPr>
            </w:pPr>
            <w:ins w:id="307" w:author="5B-1b" w:date="2025-05-05T21:26:00Z">
              <w:r w:rsidRPr="002C3252">
                <w:rPr>
                  <w:rFonts w:eastAsia="Calibri"/>
                  <w:lang w:eastAsia="zh-CN"/>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5054AF75" w14:textId="77777777" w:rsidR="00CC7A35" w:rsidRPr="002C3252" w:rsidRDefault="00CC7A35" w:rsidP="000F6561">
            <w:pPr>
              <w:pStyle w:val="Tabletext"/>
              <w:jc w:val="center"/>
              <w:rPr>
                <w:ins w:id="308" w:author="5B-1b" w:date="2025-05-05T21:26:00Z"/>
                <w:rFonts w:eastAsia="Calibri"/>
                <w:lang w:eastAsia="zh-CN"/>
              </w:rPr>
            </w:pPr>
            <w:ins w:id="309"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5BDBFAF6" w14:textId="77777777" w:rsidR="00CC7A35" w:rsidRPr="002C3252" w:rsidRDefault="00CC7A35" w:rsidP="000F6561">
            <w:pPr>
              <w:pStyle w:val="Tabletext"/>
              <w:jc w:val="center"/>
              <w:rPr>
                <w:ins w:id="310" w:author="5B-1b" w:date="2025-05-05T21:26:00Z"/>
                <w:rFonts w:eastAsia="Calibri"/>
                <w:lang w:eastAsia="zh-CN"/>
              </w:rPr>
            </w:pPr>
            <w:ins w:id="311" w:author="5B-1b" w:date="2025-05-05T21:26:00Z">
              <w:r w:rsidRPr="002C3252">
                <w:rPr>
                  <w:rFonts w:eastAsia="Calibri"/>
                  <w:lang w:eastAsia="zh-CN"/>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213798F1" w14:textId="77777777" w:rsidR="00CC7A35" w:rsidRPr="002C3252" w:rsidRDefault="00CC7A35" w:rsidP="000F6561">
            <w:pPr>
              <w:pStyle w:val="Tabletext"/>
              <w:jc w:val="center"/>
              <w:rPr>
                <w:ins w:id="312" w:author="5B-1b" w:date="2025-05-05T21:26:00Z"/>
                <w:rFonts w:eastAsia="Calibri"/>
                <w:lang w:eastAsia="zh-CN"/>
              </w:rPr>
            </w:pPr>
            <w:ins w:id="313" w:author="5B-1b" w:date="2025-05-05T21:26:00Z">
              <w:r w:rsidRPr="002C3252">
                <w:rPr>
                  <w:rFonts w:eastAsia="Calibri"/>
                  <w:lang w:eastAsia="zh-CN"/>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6CF32CC4" w14:textId="77777777" w:rsidR="00CC7A35" w:rsidRPr="002C3252" w:rsidRDefault="00CC7A35" w:rsidP="000F6561">
            <w:pPr>
              <w:pStyle w:val="Tabletext"/>
              <w:jc w:val="center"/>
              <w:rPr>
                <w:ins w:id="314" w:author="5B-1b" w:date="2025-05-05T21:26:00Z"/>
                <w:lang w:eastAsia="zh-CN"/>
              </w:rPr>
            </w:pPr>
            <w:ins w:id="315" w:author="5B-1b" w:date="2025-05-05T21:26:00Z">
              <w:r w:rsidRPr="002C3252">
                <w:rPr>
                  <w:rFonts w:eastAsia="Calibri"/>
                  <w:lang w:eastAsia="zh-CN"/>
                </w:rPr>
                <w:t>0.5-10</w:t>
              </w:r>
            </w:ins>
          </w:p>
        </w:tc>
      </w:tr>
      <w:tr w:rsidR="00CC7A35" w:rsidRPr="002C3252" w14:paraId="10C48B36" w14:textId="77777777" w:rsidTr="000F6561">
        <w:trPr>
          <w:jc w:val="center"/>
          <w:ins w:id="31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6BD1C4B" w14:textId="77777777" w:rsidR="00CC7A35" w:rsidRPr="002C3252" w:rsidRDefault="00CC7A35" w:rsidP="000F6561">
            <w:pPr>
              <w:pStyle w:val="Tabletext"/>
              <w:rPr>
                <w:ins w:id="317" w:author="5B-1b" w:date="2025-05-05T21:26:00Z"/>
                <w:rFonts w:eastAsia="Calibri"/>
                <w:lang w:eastAsia="zh-CN"/>
              </w:rPr>
            </w:pPr>
            <w:ins w:id="318" w:author="5B-1b" w:date="2025-05-05T21:26:00Z">
              <w:r w:rsidRPr="002C3252">
                <w:rPr>
                  <w:rFonts w:eastAsia="Calibri"/>
                  <w:lang w:eastAsia="zh-CN"/>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3FF33154" w14:textId="77777777" w:rsidR="00CC7A35" w:rsidRPr="002C3252" w:rsidRDefault="00CC7A35" w:rsidP="000F6561">
            <w:pPr>
              <w:pStyle w:val="Tabletext"/>
              <w:jc w:val="center"/>
              <w:rPr>
                <w:ins w:id="319" w:author="5B-1b" w:date="2025-05-05T21:26:00Z"/>
                <w:rFonts w:eastAsia="Calibri"/>
                <w:lang w:eastAsia="zh-CN"/>
              </w:rPr>
            </w:pPr>
            <w:ins w:id="320"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6FB83350" w14:textId="77777777" w:rsidR="00CC7A35" w:rsidRPr="002C3252" w:rsidRDefault="00CC7A35" w:rsidP="000F6561">
            <w:pPr>
              <w:pStyle w:val="Tabletext"/>
              <w:jc w:val="center"/>
              <w:rPr>
                <w:ins w:id="321" w:author="5B-1b" w:date="2025-05-05T21:26:00Z"/>
                <w:rFonts w:eastAsia="Calibri"/>
                <w:lang w:eastAsia="zh-CN"/>
              </w:rPr>
            </w:pPr>
            <w:ins w:id="322" w:author="5B-1b" w:date="2025-05-05T21:26:00Z">
              <w:r w:rsidRPr="002C3252">
                <w:rPr>
                  <w:rFonts w:eastAsia="Calibri"/>
                  <w:lang w:eastAsia="zh-CN"/>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08956F10" w14:textId="77777777" w:rsidR="00CC7A35" w:rsidRPr="002C3252" w:rsidRDefault="00CC7A35" w:rsidP="000F6561">
            <w:pPr>
              <w:pStyle w:val="Tabletext"/>
              <w:jc w:val="center"/>
              <w:rPr>
                <w:ins w:id="323" w:author="5B-1b" w:date="2025-05-05T21:26:00Z"/>
                <w:rFonts w:eastAsia="Calibri"/>
                <w:lang w:eastAsia="zh-CN"/>
              </w:rPr>
            </w:pPr>
            <w:ins w:id="324" w:author="5B-1b" w:date="2025-05-05T21:26:00Z">
              <w:r w:rsidRPr="002C3252">
                <w:rPr>
                  <w:rFonts w:eastAsia="Calibri"/>
                  <w:lang w:eastAsia="zh-CN"/>
                </w:rPr>
                <w:t>0.0082-0.0132/</w:t>
              </w:r>
              <w:r w:rsidRPr="002C3252">
                <w:rPr>
                  <w:rFonts w:eastAsia="Calibri"/>
                  <w:lang w:eastAsia="zh-CN"/>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7D27AF9" w14:textId="77777777" w:rsidR="00CC7A35" w:rsidRPr="002C3252" w:rsidRDefault="00CC7A35" w:rsidP="000F6561">
            <w:pPr>
              <w:pStyle w:val="Tabletext"/>
              <w:jc w:val="center"/>
              <w:rPr>
                <w:ins w:id="325" w:author="5B-1b" w:date="2025-05-05T21:26:00Z"/>
                <w:lang w:eastAsia="zh-CN"/>
              </w:rPr>
            </w:pPr>
            <w:ins w:id="326" w:author="5B-1b" w:date="2025-05-05T21:26:00Z">
              <w:r w:rsidRPr="002C3252">
                <w:rPr>
                  <w:rFonts w:eastAsia="Calibri"/>
                  <w:lang w:eastAsia="zh-CN"/>
                </w:rPr>
                <w:t>0.02-0.15/0.02-0.15</w:t>
              </w:r>
            </w:ins>
          </w:p>
        </w:tc>
      </w:tr>
      <w:tr w:rsidR="00CC7A35" w:rsidRPr="002C3252" w14:paraId="4656169E" w14:textId="77777777" w:rsidTr="000F6561">
        <w:trPr>
          <w:jc w:val="center"/>
          <w:ins w:id="32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F1D478B" w14:textId="77777777" w:rsidR="00CC7A35" w:rsidRPr="002C3252" w:rsidRDefault="00CC7A35" w:rsidP="000F6561">
            <w:pPr>
              <w:pStyle w:val="Tabletext"/>
              <w:rPr>
                <w:ins w:id="328" w:author="5B-1b" w:date="2025-05-05T21:26:00Z"/>
                <w:rFonts w:eastAsia="Calibri"/>
                <w:lang w:eastAsia="zh-CN"/>
              </w:rPr>
            </w:pPr>
            <w:ins w:id="329" w:author="5B-1b" w:date="2025-05-05T21:26:00Z">
              <w:r w:rsidRPr="002C3252">
                <w:rPr>
                  <w:rFonts w:eastAsia="Calibri"/>
                  <w:lang w:eastAsia="zh-CN"/>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014E90CB" w14:textId="77777777" w:rsidR="00CC7A35" w:rsidRPr="002C3252" w:rsidRDefault="00CC7A35" w:rsidP="000F6561">
            <w:pPr>
              <w:pStyle w:val="Tabletext"/>
              <w:jc w:val="center"/>
              <w:rPr>
                <w:ins w:id="330" w:author="5B-1b" w:date="2025-05-05T21:26:00Z"/>
                <w:rFonts w:eastAsia="Calibri"/>
                <w:lang w:eastAsia="zh-CN"/>
              </w:rPr>
            </w:pPr>
            <w:proofErr w:type="spellStart"/>
            <w:ins w:id="331" w:author="5B-1b" w:date="2025-05-05T21:26:00Z">
              <w:r w:rsidRPr="002C3252">
                <w:rPr>
                  <w:rFonts w:eastAsia="Calibri"/>
                  <w:lang w:eastAsia="zh-CN"/>
                </w:rPr>
                <w:t>pps</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3E15616F" w14:textId="77777777" w:rsidR="00CC7A35" w:rsidRPr="002C3252" w:rsidRDefault="00CC7A35" w:rsidP="000F6561">
            <w:pPr>
              <w:pStyle w:val="Tabletext"/>
              <w:jc w:val="center"/>
              <w:rPr>
                <w:ins w:id="332" w:author="5B-1b" w:date="2025-05-05T21:26:00Z"/>
                <w:rFonts w:eastAsia="Calibri"/>
                <w:lang w:eastAsia="zh-CN"/>
              </w:rPr>
            </w:pPr>
            <w:ins w:id="333" w:author="5B-1b" w:date="2025-05-05T21:26:00Z">
              <w:r w:rsidRPr="002C3252">
                <w:rPr>
                  <w:rFonts w:eastAsia="Calibri"/>
                  <w:lang w:eastAsia="zh-CN"/>
                </w:rPr>
                <w:t>15 000/20 000/</w:t>
              </w:r>
              <w:r w:rsidRPr="002C3252">
                <w:rPr>
                  <w:rFonts w:eastAsia="Calibri"/>
                  <w:lang w:eastAsia="zh-CN"/>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5547C72D" w14:textId="77777777" w:rsidR="00CC7A35" w:rsidRPr="002C3252" w:rsidRDefault="00CC7A35" w:rsidP="000F6561">
            <w:pPr>
              <w:pStyle w:val="Tabletext"/>
              <w:jc w:val="center"/>
              <w:rPr>
                <w:ins w:id="334" w:author="5B-1b" w:date="2025-05-05T21:26:00Z"/>
                <w:rFonts w:eastAsia="Calibri"/>
                <w:lang w:eastAsia="zh-CN"/>
              </w:rPr>
            </w:pPr>
            <w:ins w:id="335" w:author="5B-1b" w:date="2025-05-05T21:26:00Z">
              <w:r w:rsidRPr="002C3252">
                <w:rPr>
                  <w:rFonts w:eastAsia="Calibri"/>
                  <w:lang w:eastAsia="zh-CN"/>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3DB0E536" w14:textId="77777777" w:rsidR="00CC7A35" w:rsidRPr="002C3252" w:rsidRDefault="00CC7A35" w:rsidP="000F6561">
            <w:pPr>
              <w:pStyle w:val="Tabletext"/>
              <w:jc w:val="center"/>
              <w:rPr>
                <w:ins w:id="336" w:author="5B-1b" w:date="2025-05-05T21:26:00Z"/>
                <w:lang w:eastAsia="zh-CN"/>
              </w:rPr>
            </w:pPr>
            <w:ins w:id="337" w:author="5B-1b" w:date="2025-05-05T21:26:00Z">
              <w:r w:rsidRPr="002C3252">
                <w:rPr>
                  <w:rFonts w:eastAsia="Calibri"/>
                  <w:lang w:eastAsia="zh-CN"/>
                </w:rPr>
                <w:t>100-1 000</w:t>
              </w:r>
            </w:ins>
          </w:p>
        </w:tc>
      </w:tr>
      <w:tr w:rsidR="00CC7A35" w:rsidRPr="002C3252" w14:paraId="35822D79" w14:textId="77777777" w:rsidTr="000F6561">
        <w:trPr>
          <w:jc w:val="center"/>
          <w:ins w:id="33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FAE889B" w14:textId="77777777" w:rsidR="00CC7A35" w:rsidRPr="002C3252" w:rsidRDefault="00CC7A35" w:rsidP="000F6561">
            <w:pPr>
              <w:pStyle w:val="Tabletext"/>
              <w:rPr>
                <w:ins w:id="339" w:author="5B-1b" w:date="2025-05-05T21:26:00Z"/>
                <w:rFonts w:eastAsia="Calibri"/>
                <w:lang w:eastAsia="zh-CN"/>
              </w:rPr>
            </w:pPr>
            <w:ins w:id="340" w:author="5B-1b" w:date="2025-05-05T21:26:00Z">
              <w:r w:rsidRPr="002C3252">
                <w:rPr>
                  <w:rFonts w:eastAsia="Calibri"/>
                  <w:lang w:eastAsia="zh-CN"/>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15BBA104" w14:textId="77777777" w:rsidR="00CC7A35" w:rsidRPr="002C3252" w:rsidRDefault="00CC7A35" w:rsidP="000F6561">
            <w:pPr>
              <w:pStyle w:val="Tabletext"/>
              <w:jc w:val="center"/>
              <w:rPr>
                <w:ins w:id="341" w:author="5B-1b" w:date="2025-05-05T21:26:00Z"/>
                <w:rFonts w:eastAsia="Calibri"/>
                <w:lang w:eastAsia="zh-CN"/>
              </w:rPr>
            </w:pPr>
            <w:ins w:id="342"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5A1CCFEC" w14:textId="77777777" w:rsidR="00CC7A35" w:rsidRPr="002C3252" w:rsidRDefault="00CC7A35" w:rsidP="000F6561">
            <w:pPr>
              <w:pStyle w:val="Tabletext"/>
              <w:jc w:val="center"/>
              <w:rPr>
                <w:ins w:id="343" w:author="5B-1b" w:date="2025-05-05T21:26:00Z"/>
                <w:rFonts w:eastAsia="Calibri"/>
                <w:lang w:eastAsia="zh-CN"/>
              </w:rPr>
            </w:pPr>
            <w:ins w:id="344" w:author="5B-1b" w:date="2025-05-05T21:26:00Z">
              <w:r w:rsidRPr="002C3252">
                <w:rPr>
                  <w:rFonts w:eastAsia="Calibri"/>
                  <w:lang w:eastAsia="zh-CN"/>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1E6176CA" w14:textId="77777777" w:rsidR="00CC7A35" w:rsidRPr="002C3252" w:rsidRDefault="00CC7A35" w:rsidP="000F6561">
            <w:pPr>
              <w:pStyle w:val="Tabletext"/>
              <w:jc w:val="center"/>
              <w:rPr>
                <w:ins w:id="345" w:author="5B-1b" w:date="2025-05-05T21:26:00Z"/>
                <w:rFonts w:eastAsia="Calibri"/>
                <w:lang w:eastAsia="zh-CN"/>
              </w:rPr>
            </w:pPr>
            <w:ins w:id="346" w:author="5B-1b" w:date="2025-05-05T21:26:00Z">
              <w:r w:rsidRPr="002C3252">
                <w:rPr>
                  <w:rFonts w:eastAsia="Calibri"/>
                  <w:lang w:eastAsia="zh-CN"/>
                </w:rPr>
                <w:t>NA</w:t>
              </w:r>
            </w:ins>
          </w:p>
        </w:tc>
        <w:tc>
          <w:tcPr>
            <w:tcW w:w="927" w:type="pct"/>
            <w:tcBorders>
              <w:top w:val="single" w:sz="6" w:space="0" w:color="000000"/>
              <w:left w:val="single" w:sz="6" w:space="0" w:color="000000"/>
              <w:bottom w:val="single" w:sz="6" w:space="0" w:color="000000"/>
              <w:right w:val="single" w:sz="6" w:space="0" w:color="000000"/>
            </w:tcBorders>
            <w:hideMark/>
          </w:tcPr>
          <w:p w14:paraId="1C16E5FF" w14:textId="77777777" w:rsidR="00CC7A35" w:rsidRPr="002C3252" w:rsidRDefault="00CC7A35" w:rsidP="000F6561">
            <w:pPr>
              <w:pStyle w:val="Tabletext"/>
              <w:jc w:val="center"/>
              <w:rPr>
                <w:ins w:id="347" w:author="5B-1b" w:date="2025-05-05T21:26:00Z"/>
                <w:lang w:eastAsia="zh-CN"/>
              </w:rPr>
            </w:pPr>
            <w:ins w:id="348" w:author="5B-1b" w:date="2025-05-05T21:26:00Z">
              <w:r w:rsidRPr="002C3252">
                <w:rPr>
                  <w:rFonts w:eastAsia="Calibri"/>
                  <w:lang w:eastAsia="zh-CN"/>
                </w:rPr>
                <w:t>NA</w:t>
              </w:r>
            </w:ins>
          </w:p>
        </w:tc>
      </w:tr>
      <w:tr w:rsidR="00CC7A35" w:rsidRPr="002C3252" w14:paraId="55187A50" w14:textId="77777777" w:rsidTr="00DA5672">
        <w:trPr>
          <w:jc w:val="center"/>
          <w:ins w:id="349" w:author="5B-1b" w:date="2025-05-05T21:26:00Z"/>
        </w:trPr>
        <w:tc>
          <w:tcPr>
            <w:tcW w:w="1107" w:type="pct"/>
            <w:tcBorders>
              <w:top w:val="single" w:sz="6" w:space="0" w:color="000000"/>
              <w:left w:val="single" w:sz="6" w:space="0" w:color="000000"/>
              <w:bottom w:val="single" w:sz="6" w:space="0" w:color="000000"/>
              <w:right w:val="nil"/>
            </w:tcBorders>
            <w:hideMark/>
          </w:tcPr>
          <w:p w14:paraId="5E173985" w14:textId="77777777" w:rsidR="00CC7A35" w:rsidRPr="002C3252" w:rsidRDefault="00CC7A35" w:rsidP="000F6561">
            <w:pPr>
              <w:pStyle w:val="Tabletext"/>
              <w:rPr>
                <w:ins w:id="350" w:author="5B-1b" w:date="2025-05-05T21:26:00Z"/>
                <w:rFonts w:eastAsia="Calibri"/>
                <w:lang w:eastAsia="zh-CN"/>
              </w:rPr>
            </w:pPr>
            <w:ins w:id="351" w:author="5B-1b" w:date="2025-05-05T21:26:00Z">
              <w:r w:rsidRPr="002C3252">
                <w:rPr>
                  <w:rFonts w:eastAsia="Calibri"/>
                  <w:lang w:eastAsia="zh-CN"/>
                </w:rPr>
                <w:t>RF emission bandwidth</w:t>
              </w:r>
            </w:ins>
          </w:p>
        </w:tc>
        <w:tc>
          <w:tcPr>
            <w:tcW w:w="557" w:type="pct"/>
            <w:tcBorders>
              <w:top w:val="single" w:sz="6" w:space="0" w:color="000000"/>
              <w:left w:val="nil"/>
              <w:bottom w:val="single" w:sz="6" w:space="0" w:color="000000"/>
              <w:right w:val="single" w:sz="6" w:space="0" w:color="000000"/>
            </w:tcBorders>
            <w:hideMark/>
          </w:tcPr>
          <w:p w14:paraId="3C0696DB" w14:textId="77777777" w:rsidR="00CC7A35" w:rsidRPr="002C3252" w:rsidRDefault="00CC7A35" w:rsidP="000F6561">
            <w:pPr>
              <w:pStyle w:val="Tabletext"/>
              <w:rPr>
                <w:ins w:id="352" w:author="5B-1b" w:date="2025-05-05T21:26:00Z"/>
                <w:rFonts w:eastAsia="Calibri"/>
                <w:lang w:eastAsia="zh-CN"/>
              </w:rPr>
            </w:pPr>
            <w:ins w:id="353" w:author="5B-1b" w:date="2025-05-05T21:26:00Z">
              <w:r w:rsidRPr="002C3252">
                <w:rPr>
                  <w:rFonts w:eastAsia="Calibri"/>
                  <w:lang w:eastAsia="zh-CN"/>
                </w:rPr>
                <w:t>–3</w:t>
              </w:r>
            </w:ins>
            <w:ins w:id="354" w:author="5B-1b" w:date="2025-05-05T21:42:00Z">
              <w:r w:rsidRPr="002C3252">
                <w:rPr>
                  <w:rFonts w:eastAsia="Calibri"/>
                  <w:lang w:eastAsia="zh-CN"/>
                </w:rPr>
                <w:t xml:space="preserve"> </w:t>
              </w:r>
            </w:ins>
            <w:ins w:id="355" w:author="5B-1b" w:date="2025-05-05T21:26:00Z">
              <w:r w:rsidRPr="002C3252">
                <w:rPr>
                  <w:rFonts w:eastAsia="Calibri"/>
                  <w:lang w:eastAsia="zh-CN"/>
                </w:rPr>
                <w:t>dB</w:t>
              </w:r>
              <w:r w:rsidRPr="002C3252">
                <w:rPr>
                  <w:rFonts w:eastAsia="Calibri"/>
                  <w:lang w:eastAsia="zh-CN"/>
                </w:rPr>
                <w:br/>
              </w:r>
              <w:r w:rsidRPr="002C3252">
                <w:rPr>
                  <w:rFonts w:eastAsia="Calibri"/>
                  <w:lang w:eastAsia="zh-CN"/>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63D62CD8" w14:textId="77777777" w:rsidR="00CC7A35" w:rsidRPr="002C3252" w:rsidRDefault="00CC7A35" w:rsidP="000F6561">
            <w:pPr>
              <w:pStyle w:val="Tabletext"/>
              <w:jc w:val="center"/>
              <w:rPr>
                <w:ins w:id="356" w:author="5B-1b" w:date="2025-05-05T21:26:00Z"/>
                <w:rFonts w:eastAsia="Calibri"/>
                <w:lang w:eastAsia="zh-CN"/>
              </w:rPr>
            </w:pPr>
            <w:ins w:id="35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2A8339C7" w14:textId="77777777" w:rsidR="00CC7A35" w:rsidRPr="002C3252" w:rsidRDefault="00CC7A35" w:rsidP="000F6561">
            <w:pPr>
              <w:pStyle w:val="Tabletext"/>
              <w:jc w:val="center"/>
              <w:rPr>
                <w:ins w:id="358" w:author="5B-1b" w:date="2025-05-05T21:26:00Z"/>
                <w:rFonts w:eastAsia="Calibri"/>
                <w:lang w:eastAsia="zh-CN"/>
              </w:rPr>
            </w:pPr>
            <w:ins w:id="359" w:author="5B-1b" w:date="2025-05-05T21:26:00Z">
              <w:r w:rsidRPr="002C3252">
                <w:rPr>
                  <w:rFonts w:eastAsia="Calibri"/>
                  <w:lang w:eastAsia="zh-CN"/>
                </w:rPr>
                <w:t>7.2/8.2/8.7/47</w:t>
              </w:r>
              <w:r w:rsidRPr="002C3252">
                <w:rPr>
                  <w:rFonts w:eastAsia="Calibri"/>
                  <w:lang w:eastAsia="zh-CN"/>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074C62EF" w14:textId="77777777" w:rsidR="00CC7A35" w:rsidRPr="002C3252" w:rsidRDefault="00CC7A35" w:rsidP="000F6561">
            <w:pPr>
              <w:pStyle w:val="Tabletext"/>
              <w:jc w:val="center"/>
              <w:rPr>
                <w:ins w:id="360" w:author="5B-1b" w:date="2025-05-05T21:26:00Z"/>
                <w:lang w:eastAsia="zh-CN"/>
              </w:rPr>
            </w:pPr>
            <w:ins w:id="361" w:author="5B-1b" w:date="2025-05-05T21:26:00Z">
              <w:r w:rsidRPr="002C3252">
                <w:rPr>
                  <w:rFonts w:eastAsia="Calibri"/>
                  <w:lang w:eastAsia="zh-CN"/>
                </w:rPr>
                <w:t>1-100</w:t>
              </w:r>
            </w:ins>
          </w:p>
          <w:p w14:paraId="187C23EC" w14:textId="77777777" w:rsidR="00CC7A35" w:rsidRPr="002C3252" w:rsidRDefault="00CC7A35" w:rsidP="000F6561">
            <w:pPr>
              <w:pStyle w:val="Tabletext"/>
              <w:jc w:val="center"/>
              <w:rPr>
                <w:ins w:id="362" w:author="5B-1b" w:date="2025-05-05T21:26:00Z"/>
                <w:rFonts w:eastAsia="Calibri"/>
                <w:lang w:eastAsia="zh-CN"/>
              </w:rPr>
            </w:pPr>
            <w:ins w:id="363" w:author="5B-1b" w:date="2025-05-05T21:26:00Z">
              <w:r w:rsidRPr="002C3252">
                <w:rPr>
                  <w:rFonts w:eastAsia="Calibri"/>
                  <w:lang w:eastAsia="zh-CN"/>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D7AD7F1" w14:textId="77777777" w:rsidR="00CC7A35" w:rsidRPr="002C3252" w:rsidRDefault="00CC7A35" w:rsidP="000F6561">
            <w:pPr>
              <w:pStyle w:val="Tabletext"/>
              <w:jc w:val="center"/>
              <w:rPr>
                <w:ins w:id="364" w:author="5B-1b" w:date="2025-05-05T21:26:00Z"/>
                <w:rFonts w:eastAsia="Calibri"/>
                <w:lang w:eastAsia="zh-CN"/>
              </w:rPr>
            </w:pPr>
            <w:ins w:id="365" w:author="5B-1b" w:date="2025-05-05T21:26:00Z">
              <w:r w:rsidRPr="002C3252">
                <w:rPr>
                  <w:rFonts w:eastAsia="Calibri"/>
                  <w:lang w:eastAsia="zh-CN"/>
                </w:rPr>
                <w:t>0.5-2</w:t>
              </w:r>
            </w:ins>
          </w:p>
          <w:p w14:paraId="1CBB3622" w14:textId="77777777" w:rsidR="00CC7A35" w:rsidRPr="002C3252" w:rsidRDefault="00CC7A35" w:rsidP="000F6561">
            <w:pPr>
              <w:pStyle w:val="Tabletext"/>
              <w:jc w:val="center"/>
              <w:rPr>
                <w:ins w:id="366" w:author="5B-1b" w:date="2025-05-05T21:26:00Z"/>
                <w:rFonts w:eastAsia="Calibri"/>
                <w:lang w:eastAsia="zh-CN"/>
              </w:rPr>
            </w:pPr>
            <w:ins w:id="367" w:author="5B-1b" w:date="2025-05-05T21:26:00Z">
              <w:r w:rsidRPr="002C3252">
                <w:rPr>
                  <w:rFonts w:eastAsia="Calibri"/>
                  <w:lang w:eastAsia="zh-CN"/>
                </w:rPr>
                <w:t>4-20</w:t>
              </w:r>
            </w:ins>
          </w:p>
        </w:tc>
      </w:tr>
      <w:tr w:rsidR="00CC7A35" w:rsidRPr="002C3252" w14:paraId="022ABFEF" w14:textId="77777777" w:rsidTr="000F6561">
        <w:trPr>
          <w:jc w:val="center"/>
          <w:ins w:id="36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7191F3D" w14:textId="77777777" w:rsidR="00CC7A35" w:rsidRPr="002C3252" w:rsidRDefault="00CC7A35" w:rsidP="000F6561">
            <w:pPr>
              <w:pStyle w:val="Tabletext"/>
              <w:rPr>
                <w:ins w:id="369" w:author="5B-1b" w:date="2025-05-05T21:26:00Z"/>
                <w:rFonts w:eastAsia="Calibri"/>
                <w:lang w:eastAsia="zh-CN"/>
              </w:rPr>
            </w:pPr>
            <w:ins w:id="370" w:author="5B-1b" w:date="2025-05-05T21:26:00Z">
              <w:r w:rsidRPr="002C3252">
                <w:rPr>
                  <w:rFonts w:eastAsia="Calibri"/>
                  <w:lang w:eastAsia="zh-CN"/>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09D02847" w14:textId="77777777" w:rsidR="00CC7A35" w:rsidRPr="002C3252" w:rsidRDefault="00CC7A35" w:rsidP="000F6561">
            <w:pPr>
              <w:pStyle w:val="Tabletext"/>
              <w:jc w:val="center"/>
              <w:rPr>
                <w:ins w:id="37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1A5D95A" w14:textId="77777777" w:rsidR="00CC7A35" w:rsidRPr="002C3252" w:rsidRDefault="00CC7A35" w:rsidP="000F6561">
            <w:pPr>
              <w:pStyle w:val="Tabletext"/>
              <w:jc w:val="center"/>
              <w:rPr>
                <w:ins w:id="372" w:author="5B-1b" w:date="2025-05-05T21:26:00Z"/>
                <w:rFonts w:eastAsia="Calibri"/>
                <w:lang w:eastAsia="zh-CN"/>
              </w:rPr>
            </w:pPr>
            <w:ins w:id="373" w:author="5B-1b" w:date="2025-05-05T21:26:00Z">
              <w:r w:rsidRPr="002C3252">
                <w:rPr>
                  <w:rFonts w:eastAsia="Calibri"/>
                  <w:lang w:eastAsia="zh-CN"/>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229015F5" w14:textId="77777777" w:rsidR="00CC7A35" w:rsidRPr="002C3252" w:rsidRDefault="00CC7A35" w:rsidP="000F6561">
            <w:pPr>
              <w:pStyle w:val="Tabletext"/>
              <w:jc w:val="center"/>
              <w:rPr>
                <w:ins w:id="374" w:author="5B-1b" w:date="2025-05-05T21:26:00Z"/>
                <w:rFonts w:eastAsia="Calibri"/>
                <w:lang w:eastAsia="zh-CN"/>
              </w:rPr>
            </w:pPr>
            <w:ins w:id="375" w:author="5B-1b" w:date="2025-05-05T21:26:00Z">
              <w:r w:rsidRPr="002C3252">
                <w:rPr>
                  <w:rFonts w:eastAsia="Calibri"/>
                  <w:lang w:eastAsia="zh-CN"/>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0CA71DB1" w14:textId="77777777" w:rsidR="00CC7A35" w:rsidRPr="002C3252" w:rsidRDefault="00CC7A35" w:rsidP="000F6561">
            <w:pPr>
              <w:pStyle w:val="Tabletext"/>
              <w:jc w:val="center"/>
              <w:rPr>
                <w:ins w:id="376" w:author="5B-1b" w:date="2025-05-05T21:26:00Z"/>
                <w:lang w:eastAsia="zh-CN"/>
              </w:rPr>
            </w:pPr>
            <w:ins w:id="377" w:author="5B-1b" w:date="2025-05-05T21:26:00Z">
              <w:r w:rsidRPr="002C3252">
                <w:rPr>
                  <w:rFonts w:eastAsia="Calibri"/>
                  <w:lang w:eastAsia="zh-CN"/>
                </w:rPr>
                <w:t>Pencil</w:t>
              </w:r>
            </w:ins>
          </w:p>
        </w:tc>
      </w:tr>
      <w:tr w:rsidR="00CC7A35" w:rsidRPr="002C3252" w14:paraId="035ACFF4" w14:textId="77777777" w:rsidTr="000F6561">
        <w:trPr>
          <w:jc w:val="center"/>
          <w:ins w:id="37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D11E2E1" w14:textId="77777777" w:rsidR="00CC7A35" w:rsidRPr="002C3252" w:rsidRDefault="00CC7A35" w:rsidP="000F6561">
            <w:pPr>
              <w:pStyle w:val="Tabletext"/>
              <w:rPr>
                <w:ins w:id="379" w:author="5B-1b" w:date="2025-05-05T21:26:00Z"/>
                <w:rFonts w:eastAsia="Calibri"/>
                <w:lang w:eastAsia="zh-CN"/>
              </w:rPr>
            </w:pPr>
            <w:ins w:id="380" w:author="5B-1b" w:date="2025-05-05T21:26:00Z">
              <w:r w:rsidRPr="002C3252">
                <w:rPr>
                  <w:rFonts w:eastAsia="Calibri"/>
                  <w:lang w:eastAsia="zh-CN"/>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7239AE46" w14:textId="77777777" w:rsidR="00CC7A35" w:rsidRPr="002C3252" w:rsidRDefault="00CC7A35" w:rsidP="000F6561">
            <w:pPr>
              <w:pStyle w:val="Tabletext"/>
              <w:jc w:val="center"/>
              <w:rPr>
                <w:ins w:id="38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29DFB0C9" w14:textId="77777777" w:rsidR="00CC7A35" w:rsidRPr="002C3252" w:rsidRDefault="00CC7A35" w:rsidP="000F6561">
            <w:pPr>
              <w:pStyle w:val="Tabletext"/>
              <w:jc w:val="center"/>
              <w:rPr>
                <w:ins w:id="382" w:author="5B-1b" w:date="2025-05-05T21:26:00Z"/>
                <w:rFonts w:eastAsia="Calibri"/>
                <w:lang w:eastAsia="zh-CN"/>
              </w:rPr>
            </w:pPr>
            <w:ins w:id="383" w:author="5B-1b" w:date="2025-05-05T21:26:00Z">
              <w:r w:rsidRPr="002C3252">
                <w:rPr>
                  <w:rFonts w:eastAsia="Calibri"/>
                  <w:lang w:eastAsia="zh-CN"/>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058DE484" w14:textId="77777777" w:rsidR="00CC7A35" w:rsidRPr="002C3252" w:rsidRDefault="00CC7A35" w:rsidP="000F6561">
            <w:pPr>
              <w:pStyle w:val="Tabletext"/>
              <w:jc w:val="center"/>
              <w:rPr>
                <w:ins w:id="384" w:author="5B-1b" w:date="2025-05-05T21:26:00Z"/>
                <w:rFonts w:eastAsia="Calibri"/>
                <w:lang w:eastAsia="zh-CN"/>
              </w:rPr>
            </w:pPr>
            <w:ins w:id="385" w:author="5B-1b" w:date="2025-05-05T21:26:00Z">
              <w:r w:rsidRPr="002C3252">
                <w:rPr>
                  <w:rFonts w:eastAsia="Calibri"/>
                  <w:lang w:eastAsia="zh-CN"/>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2F845919" w14:textId="77777777" w:rsidR="00CC7A35" w:rsidRPr="002C3252" w:rsidRDefault="00CC7A35" w:rsidP="000F6561">
            <w:pPr>
              <w:pStyle w:val="Tabletext"/>
              <w:jc w:val="center"/>
              <w:rPr>
                <w:ins w:id="386" w:author="5B-1b" w:date="2025-05-05T21:26:00Z"/>
                <w:lang w:eastAsia="zh-CN"/>
              </w:rPr>
            </w:pPr>
            <w:ins w:id="387" w:author="5B-1b" w:date="2025-05-05T21:26:00Z">
              <w:r w:rsidRPr="002C3252">
                <w:rPr>
                  <w:rFonts w:eastAsia="Calibri"/>
                  <w:lang w:eastAsia="zh-CN"/>
                </w:rPr>
                <w:t>Parabolic, Cassegrain Feed</w:t>
              </w:r>
            </w:ins>
          </w:p>
        </w:tc>
      </w:tr>
      <w:tr w:rsidR="00CC7A35" w:rsidRPr="002C3252" w14:paraId="3C36A675" w14:textId="77777777" w:rsidTr="000F6561">
        <w:trPr>
          <w:jc w:val="center"/>
          <w:ins w:id="38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DE87C23" w14:textId="77777777" w:rsidR="00CC7A35" w:rsidRPr="002C3252" w:rsidRDefault="00CC7A35" w:rsidP="000F6561">
            <w:pPr>
              <w:pStyle w:val="Tabletext"/>
              <w:rPr>
                <w:ins w:id="389" w:author="5B-1b" w:date="2025-05-05T21:26:00Z"/>
                <w:rFonts w:eastAsia="Calibri"/>
                <w:lang w:eastAsia="zh-CN"/>
              </w:rPr>
            </w:pPr>
            <w:ins w:id="390" w:author="5B-1b" w:date="2025-05-05T21:26:00Z">
              <w:r w:rsidRPr="002C3252">
                <w:rPr>
                  <w:rFonts w:eastAsia="Calibri"/>
                  <w:lang w:eastAsia="zh-CN"/>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6AEF22E7" w14:textId="77777777" w:rsidR="00CC7A35" w:rsidRPr="002C3252" w:rsidRDefault="00CC7A35" w:rsidP="000F6561">
            <w:pPr>
              <w:pStyle w:val="Tabletext"/>
              <w:jc w:val="center"/>
              <w:rPr>
                <w:ins w:id="39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731AF01A" w14:textId="77777777" w:rsidR="00CC7A35" w:rsidRPr="002C3252" w:rsidRDefault="00CC7A35" w:rsidP="000F6561">
            <w:pPr>
              <w:pStyle w:val="Tabletext"/>
              <w:jc w:val="center"/>
              <w:rPr>
                <w:ins w:id="392" w:author="5B-1b" w:date="2025-05-05T21:26:00Z"/>
                <w:rFonts w:eastAsia="Calibri"/>
                <w:lang w:eastAsia="zh-CN"/>
              </w:rPr>
            </w:pPr>
            <w:ins w:id="393" w:author="5B-1b" w:date="2025-05-05T21:26:00Z">
              <w:r w:rsidRPr="002C3252">
                <w:rPr>
                  <w:rFonts w:eastAsia="Calibri"/>
                  <w:lang w:eastAsia="zh-CN"/>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6B79FCC5" w14:textId="77777777" w:rsidR="00CC7A35" w:rsidRPr="002C3252" w:rsidRDefault="00CC7A35" w:rsidP="000F6561">
            <w:pPr>
              <w:pStyle w:val="Tabletext"/>
              <w:jc w:val="center"/>
              <w:rPr>
                <w:ins w:id="394" w:author="5B-1b" w:date="2025-05-05T21:26:00Z"/>
                <w:lang w:eastAsia="zh-CN"/>
              </w:rPr>
            </w:pPr>
            <w:ins w:id="395" w:author="5B-1b" w:date="2025-05-05T21:26:00Z">
              <w:r w:rsidRPr="002C3252">
                <w:rPr>
                  <w:rFonts w:eastAsia="Calibri"/>
                  <w:lang w:eastAsia="zh-CN"/>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41E2FDFD" w14:textId="77777777" w:rsidR="00CC7A35" w:rsidRPr="002C3252" w:rsidRDefault="00CC7A35" w:rsidP="000F6561">
            <w:pPr>
              <w:pStyle w:val="Tabletext"/>
              <w:jc w:val="center"/>
              <w:rPr>
                <w:ins w:id="396" w:author="5B-1b" w:date="2025-05-05T21:26:00Z"/>
                <w:rFonts w:eastAsia="Calibri"/>
                <w:lang w:eastAsia="zh-CN"/>
              </w:rPr>
            </w:pPr>
            <w:ins w:id="397" w:author="5B-1b" w:date="2025-05-05T21:26:00Z">
              <w:r w:rsidRPr="002C3252">
                <w:rPr>
                  <w:rFonts w:eastAsia="Calibri"/>
                  <w:lang w:eastAsia="zh-CN"/>
                </w:rPr>
                <w:t>Vertical Linear, LHC</w:t>
              </w:r>
            </w:ins>
          </w:p>
        </w:tc>
      </w:tr>
      <w:tr w:rsidR="00CC7A35" w:rsidRPr="002C3252" w14:paraId="5676DA05" w14:textId="77777777" w:rsidTr="000F6561">
        <w:trPr>
          <w:jc w:val="center"/>
          <w:ins w:id="39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79C9E4A" w14:textId="77777777" w:rsidR="00CC7A35" w:rsidRPr="002C3252" w:rsidRDefault="00CC7A35" w:rsidP="000F6561">
            <w:pPr>
              <w:pStyle w:val="Tabletext"/>
              <w:rPr>
                <w:ins w:id="399" w:author="5B-1b" w:date="2025-05-05T21:26:00Z"/>
                <w:rFonts w:eastAsia="Calibri"/>
                <w:lang w:eastAsia="zh-CN"/>
              </w:rPr>
            </w:pPr>
            <w:ins w:id="400" w:author="5B-1b" w:date="2025-05-05T21:26:00Z">
              <w:r w:rsidRPr="002C3252">
                <w:rPr>
                  <w:rFonts w:eastAsia="Calibri"/>
                  <w:lang w:eastAsia="zh-CN"/>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6E7130CE" w14:textId="77777777" w:rsidR="00CC7A35" w:rsidRPr="002C3252" w:rsidRDefault="00CC7A35" w:rsidP="000F6561">
            <w:pPr>
              <w:pStyle w:val="Tabletext"/>
              <w:jc w:val="center"/>
              <w:rPr>
                <w:ins w:id="401" w:author="5B-1b" w:date="2025-05-05T21:26:00Z"/>
                <w:rFonts w:eastAsia="Calibri"/>
                <w:lang w:eastAsia="zh-CN"/>
              </w:rPr>
            </w:pPr>
            <w:proofErr w:type="spellStart"/>
            <w:ins w:id="402" w:author="5B-1b" w:date="2025-05-05T21:26:00Z">
              <w:r w:rsidRPr="002C3252">
                <w:rPr>
                  <w:rFonts w:eastAsia="Calibri"/>
                  <w:lang w:eastAsia="zh-CN"/>
                </w:rPr>
                <w:t>dBi</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076A4A52" w14:textId="77777777" w:rsidR="00CC7A35" w:rsidRPr="002C3252" w:rsidRDefault="00CC7A35" w:rsidP="000F6561">
            <w:pPr>
              <w:pStyle w:val="Tabletext"/>
              <w:jc w:val="center"/>
              <w:rPr>
                <w:ins w:id="403" w:author="5B-1b" w:date="2025-05-05T21:26:00Z"/>
                <w:rFonts w:eastAsia="Calibri"/>
                <w:lang w:eastAsia="zh-CN"/>
              </w:rPr>
            </w:pPr>
            <w:ins w:id="404" w:author="5B-1b" w:date="2025-05-05T21:26:00Z">
              <w:r w:rsidRPr="002C3252">
                <w:rPr>
                  <w:rFonts w:eastAsia="Calibri"/>
                  <w:lang w:eastAsia="zh-CN"/>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13B1EC75" w14:textId="77777777" w:rsidR="00CC7A35" w:rsidRPr="002C3252" w:rsidRDefault="00CC7A35" w:rsidP="000F6561">
            <w:pPr>
              <w:pStyle w:val="Tabletext"/>
              <w:jc w:val="center"/>
              <w:rPr>
                <w:ins w:id="405" w:author="5B-1b" w:date="2025-05-05T21:26:00Z"/>
                <w:lang w:eastAsia="zh-CN"/>
              </w:rPr>
            </w:pPr>
            <w:ins w:id="406" w:author="5B-1b" w:date="2025-05-05T21:26:00Z">
              <w:r w:rsidRPr="002C3252">
                <w:rPr>
                  <w:rFonts w:eastAsia="Calibri"/>
                  <w:lang w:eastAsia="zh-CN"/>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2BC8EE9D" w14:textId="77777777" w:rsidR="00CC7A35" w:rsidRPr="002C3252" w:rsidRDefault="00CC7A35" w:rsidP="000F6561">
            <w:pPr>
              <w:pStyle w:val="Tabletext"/>
              <w:jc w:val="center"/>
              <w:rPr>
                <w:ins w:id="407" w:author="5B-1b" w:date="2025-05-05T21:26:00Z"/>
                <w:rFonts w:eastAsia="Calibri"/>
                <w:lang w:eastAsia="zh-CN"/>
              </w:rPr>
            </w:pPr>
            <w:ins w:id="408" w:author="5B-1b" w:date="2025-05-05T21:26:00Z">
              <w:r w:rsidRPr="002C3252">
                <w:rPr>
                  <w:rFonts w:eastAsia="Calibri"/>
                  <w:lang w:eastAsia="zh-CN"/>
                </w:rPr>
                <w:t>55</w:t>
              </w:r>
            </w:ins>
          </w:p>
        </w:tc>
      </w:tr>
      <w:tr w:rsidR="00CC7A35" w:rsidRPr="002C3252" w14:paraId="7FCB8A9B" w14:textId="77777777" w:rsidTr="000F6561">
        <w:trPr>
          <w:jc w:val="center"/>
          <w:ins w:id="409"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896DB9E" w14:textId="77777777" w:rsidR="00CC7A35" w:rsidRPr="002C3252" w:rsidRDefault="00CC7A35" w:rsidP="000F6561">
            <w:pPr>
              <w:pStyle w:val="Tabletext"/>
              <w:rPr>
                <w:ins w:id="410" w:author="5B-1b" w:date="2025-05-05T21:26:00Z"/>
                <w:rFonts w:eastAsia="Calibri"/>
                <w:lang w:eastAsia="zh-CN"/>
              </w:rPr>
            </w:pPr>
            <w:ins w:id="411" w:author="5B-1b" w:date="2025-05-05T21:26:00Z">
              <w:r w:rsidRPr="002C3252">
                <w:rPr>
                  <w:rFonts w:eastAsia="Calibri"/>
                  <w:lang w:eastAsia="zh-CN"/>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3E740228" w14:textId="77777777" w:rsidR="00CC7A35" w:rsidRPr="002C3252" w:rsidRDefault="00CC7A35" w:rsidP="000F6561">
            <w:pPr>
              <w:pStyle w:val="Tabletext"/>
              <w:jc w:val="center"/>
              <w:rPr>
                <w:ins w:id="412" w:author="5B-1b" w:date="2025-05-05T21:26:00Z"/>
                <w:rFonts w:eastAsia="Calibri"/>
                <w:lang w:eastAsia="zh-CN"/>
              </w:rPr>
            </w:pPr>
            <w:ins w:id="413"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383967F" w14:textId="77777777" w:rsidR="00CC7A35" w:rsidRPr="002C3252" w:rsidRDefault="00CC7A35" w:rsidP="000F6561">
            <w:pPr>
              <w:pStyle w:val="Tabletext"/>
              <w:jc w:val="center"/>
              <w:rPr>
                <w:ins w:id="414" w:author="5B-1b" w:date="2025-05-05T21:26:00Z"/>
                <w:rFonts w:eastAsia="Calibri"/>
                <w:lang w:eastAsia="zh-CN"/>
              </w:rPr>
            </w:pPr>
            <w:ins w:id="415" w:author="5B-1b" w:date="2025-05-05T21:26:00Z">
              <w:r w:rsidRPr="002C3252">
                <w:rPr>
                  <w:rFonts w:eastAsia="Calibri"/>
                  <w:lang w:eastAsia="zh-CN"/>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6A313112" w14:textId="77777777" w:rsidR="00CC7A35" w:rsidRPr="002C3252" w:rsidRDefault="00CC7A35" w:rsidP="000F6561">
            <w:pPr>
              <w:pStyle w:val="Tabletext"/>
              <w:jc w:val="center"/>
              <w:rPr>
                <w:ins w:id="416" w:author="5B-1b" w:date="2025-05-05T21:26:00Z"/>
                <w:lang w:eastAsia="zh-CN"/>
              </w:rPr>
            </w:pPr>
            <w:ins w:id="417"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7C345C72" w14:textId="77777777" w:rsidR="00CC7A35" w:rsidRPr="002C3252" w:rsidRDefault="00CC7A35" w:rsidP="000F6561">
            <w:pPr>
              <w:pStyle w:val="Tabletext"/>
              <w:jc w:val="center"/>
              <w:rPr>
                <w:ins w:id="418" w:author="5B-1b" w:date="2025-05-05T21:26:00Z"/>
                <w:rFonts w:eastAsia="Calibri"/>
                <w:lang w:eastAsia="zh-CN"/>
              </w:rPr>
            </w:pPr>
            <w:ins w:id="419" w:author="5B-1b" w:date="2025-05-05T21:26:00Z">
              <w:r w:rsidRPr="002C3252">
                <w:rPr>
                  <w:rFonts w:eastAsia="Calibri"/>
                  <w:lang w:eastAsia="zh-CN"/>
                </w:rPr>
                <w:t>0.5</w:t>
              </w:r>
            </w:ins>
          </w:p>
        </w:tc>
      </w:tr>
      <w:tr w:rsidR="00CC7A35" w:rsidRPr="002C3252" w14:paraId="3FDA3D7C" w14:textId="77777777" w:rsidTr="000F6561">
        <w:trPr>
          <w:jc w:val="center"/>
          <w:ins w:id="42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E914CA0" w14:textId="77777777" w:rsidR="00CC7A35" w:rsidRPr="002C3252" w:rsidRDefault="00CC7A35" w:rsidP="000F6561">
            <w:pPr>
              <w:pStyle w:val="Tabletext"/>
              <w:rPr>
                <w:ins w:id="421" w:author="5B-1b" w:date="2025-05-05T21:26:00Z"/>
                <w:rFonts w:eastAsia="Calibri"/>
                <w:lang w:eastAsia="zh-CN"/>
              </w:rPr>
            </w:pPr>
            <w:ins w:id="422" w:author="5B-1b" w:date="2025-05-05T21:26:00Z">
              <w:r w:rsidRPr="002C3252">
                <w:rPr>
                  <w:rFonts w:eastAsia="Calibri"/>
                  <w:lang w:eastAsia="zh-CN"/>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67357AC0" w14:textId="77777777" w:rsidR="00CC7A35" w:rsidRPr="002C3252" w:rsidRDefault="00CC7A35" w:rsidP="000F6561">
            <w:pPr>
              <w:pStyle w:val="Tabletext"/>
              <w:jc w:val="center"/>
              <w:rPr>
                <w:ins w:id="423" w:author="5B-1b" w:date="2025-05-05T21:26:00Z"/>
                <w:rFonts w:eastAsia="Calibri"/>
                <w:lang w:eastAsia="zh-CN"/>
              </w:rPr>
            </w:pPr>
            <w:ins w:id="424"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9B315C8" w14:textId="77777777" w:rsidR="00CC7A35" w:rsidRPr="002C3252" w:rsidRDefault="00CC7A35" w:rsidP="000F6561">
            <w:pPr>
              <w:pStyle w:val="Tabletext"/>
              <w:jc w:val="center"/>
              <w:rPr>
                <w:ins w:id="425" w:author="5B-1b" w:date="2025-05-05T21:26:00Z"/>
                <w:rFonts w:eastAsia="Calibri"/>
                <w:lang w:eastAsia="zh-CN"/>
              </w:rPr>
            </w:pPr>
            <w:ins w:id="426" w:author="5B-1b" w:date="2025-05-05T21:26:00Z">
              <w:r w:rsidRPr="002C3252">
                <w:rPr>
                  <w:rFonts w:eastAsia="Calibri"/>
                  <w:lang w:eastAsia="zh-CN"/>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36576110" w14:textId="77777777" w:rsidR="00CC7A35" w:rsidRPr="002C3252" w:rsidRDefault="00CC7A35" w:rsidP="000F6561">
            <w:pPr>
              <w:pStyle w:val="Tabletext"/>
              <w:jc w:val="center"/>
              <w:rPr>
                <w:ins w:id="427" w:author="5B-1b" w:date="2025-05-05T21:26:00Z"/>
                <w:lang w:eastAsia="zh-CN"/>
              </w:rPr>
            </w:pPr>
            <w:ins w:id="428"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5133809F" w14:textId="77777777" w:rsidR="00CC7A35" w:rsidRPr="002C3252" w:rsidRDefault="00CC7A35" w:rsidP="000F6561">
            <w:pPr>
              <w:pStyle w:val="Tabletext"/>
              <w:jc w:val="center"/>
              <w:rPr>
                <w:ins w:id="429" w:author="5B-1b" w:date="2025-05-05T21:26:00Z"/>
                <w:rFonts w:eastAsia="Calibri"/>
                <w:lang w:eastAsia="zh-CN"/>
              </w:rPr>
            </w:pPr>
            <w:ins w:id="430" w:author="5B-1b" w:date="2025-05-05T21:26:00Z">
              <w:r w:rsidRPr="002C3252">
                <w:rPr>
                  <w:rFonts w:eastAsia="Calibri"/>
                  <w:lang w:eastAsia="zh-CN"/>
                </w:rPr>
                <w:t>0.5</w:t>
              </w:r>
            </w:ins>
          </w:p>
        </w:tc>
      </w:tr>
      <w:tr w:rsidR="00CC7A35" w:rsidRPr="002C3252" w14:paraId="035FBD2F" w14:textId="77777777" w:rsidTr="000F6561">
        <w:trPr>
          <w:jc w:val="center"/>
          <w:ins w:id="43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275A334" w14:textId="77777777" w:rsidR="00CC7A35" w:rsidRPr="002C3252" w:rsidRDefault="00CC7A35" w:rsidP="000F6561">
            <w:pPr>
              <w:pStyle w:val="Tabletext"/>
              <w:rPr>
                <w:ins w:id="432" w:author="5B-1b" w:date="2025-05-05T21:26:00Z"/>
                <w:rFonts w:eastAsia="Calibri"/>
                <w:lang w:eastAsia="zh-CN"/>
              </w:rPr>
            </w:pPr>
            <w:ins w:id="433" w:author="5B-1b" w:date="2025-05-05T21:26:00Z">
              <w:r w:rsidRPr="002C3252">
                <w:rPr>
                  <w:rFonts w:eastAsia="Calibri"/>
                  <w:lang w:eastAsia="zh-CN"/>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6602BD9B" w14:textId="77777777" w:rsidR="00CC7A35" w:rsidRPr="002C3252" w:rsidRDefault="00CC7A35" w:rsidP="000F6561">
            <w:pPr>
              <w:pStyle w:val="Tabletext"/>
              <w:jc w:val="center"/>
              <w:rPr>
                <w:ins w:id="434" w:author="5B-1b" w:date="2025-05-05T21:26:00Z"/>
                <w:rFonts w:eastAsia="Calibri"/>
                <w:lang w:eastAsia="zh-CN"/>
              </w:rPr>
            </w:pPr>
            <w:ins w:id="435" w:author="5B-1b" w:date="2025-05-05T21:26:00Z">
              <w:r w:rsidRPr="002C3252">
                <w:rPr>
                  <w:rFonts w:eastAsia="Calibri"/>
                  <w:lang w:eastAsia="zh-CN"/>
                </w:rPr>
                <w:t>degrees/s</w:t>
              </w:r>
            </w:ins>
          </w:p>
        </w:tc>
        <w:tc>
          <w:tcPr>
            <w:tcW w:w="927" w:type="pct"/>
            <w:tcBorders>
              <w:top w:val="single" w:sz="6" w:space="0" w:color="000000"/>
              <w:left w:val="single" w:sz="6" w:space="0" w:color="000000"/>
              <w:bottom w:val="single" w:sz="6" w:space="0" w:color="000000"/>
              <w:right w:val="single" w:sz="6" w:space="0" w:color="000000"/>
            </w:tcBorders>
          </w:tcPr>
          <w:p w14:paraId="1230DA99" w14:textId="77777777" w:rsidR="00CC7A35" w:rsidRPr="002C3252" w:rsidRDefault="00CC7A35" w:rsidP="000F6561">
            <w:pPr>
              <w:pStyle w:val="Tabletext"/>
              <w:jc w:val="center"/>
              <w:rPr>
                <w:ins w:id="436" w:author="5B-1b" w:date="2025-05-05T21:26:00Z"/>
                <w:lang w:eastAsia="zh-CN"/>
              </w:rPr>
            </w:pPr>
          </w:p>
        </w:tc>
        <w:tc>
          <w:tcPr>
            <w:tcW w:w="926" w:type="pct"/>
            <w:tcBorders>
              <w:top w:val="single" w:sz="6" w:space="0" w:color="000000"/>
              <w:left w:val="single" w:sz="6" w:space="0" w:color="000000"/>
              <w:bottom w:val="single" w:sz="6" w:space="0" w:color="000000"/>
              <w:right w:val="single" w:sz="6" w:space="0" w:color="000000"/>
            </w:tcBorders>
            <w:hideMark/>
          </w:tcPr>
          <w:p w14:paraId="773ED9A6" w14:textId="77777777" w:rsidR="00CC7A35" w:rsidRPr="002C3252" w:rsidRDefault="00CC7A35" w:rsidP="000F6561">
            <w:pPr>
              <w:pStyle w:val="Tabletext"/>
              <w:jc w:val="center"/>
              <w:rPr>
                <w:ins w:id="437" w:author="5B-1b" w:date="2025-05-05T21:26:00Z"/>
                <w:rFonts w:eastAsia="Calibri"/>
                <w:lang w:eastAsia="zh-CN"/>
              </w:rPr>
            </w:pPr>
            <w:ins w:id="438" w:author="5B-1b" w:date="2025-05-05T21:26:00Z">
              <w:r w:rsidRPr="002C3252">
                <w:rPr>
                  <w:rFonts w:eastAsia="Calibri"/>
                  <w:lang w:eastAsia="zh-CN"/>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4130ACBE" w14:textId="77777777" w:rsidR="00CC7A35" w:rsidRPr="002C3252" w:rsidRDefault="00CC7A35" w:rsidP="000F6561">
            <w:pPr>
              <w:pStyle w:val="Tabletext"/>
              <w:jc w:val="center"/>
              <w:rPr>
                <w:ins w:id="439" w:author="5B-1b" w:date="2025-05-05T21:26:00Z"/>
                <w:rFonts w:eastAsia="Calibri"/>
                <w:lang w:eastAsia="zh-CN"/>
              </w:rPr>
            </w:pPr>
            <w:ins w:id="440" w:author="5B-1b" w:date="2025-05-05T21:26:00Z">
              <w:r w:rsidRPr="002C3252">
                <w:rPr>
                  <w:rFonts w:eastAsia="Calibri"/>
                  <w:lang w:eastAsia="zh-CN"/>
                </w:rPr>
                <w:t>25</w:t>
              </w:r>
            </w:ins>
          </w:p>
        </w:tc>
      </w:tr>
      <w:tr w:rsidR="00CC7A35" w:rsidRPr="002C3252" w14:paraId="75F1A75F" w14:textId="77777777" w:rsidTr="000F6561">
        <w:trPr>
          <w:jc w:val="center"/>
          <w:ins w:id="44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AE9647B" w14:textId="77777777" w:rsidR="00CC7A35" w:rsidRPr="002C3252" w:rsidRDefault="00CC7A35" w:rsidP="000F6561">
            <w:pPr>
              <w:pStyle w:val="Tabletext"/>
              <w:rPr>
                <w:ins w:id="442" w:author="5B-1b" w:date="2025-05-05T21:26:00Z"/>
                <w:rFonts w:eastAsia="Calibri"/>
                <w:lang w:eastAsia="zh-CN"/>
              </w:rPr>
            </w:pPr>
            <w:ins w:id="443" w:author="5B-1b" w:date="2025-05-05T21:26:00Z">
              <w:r w:rsidRPr="002C3252">
                <w:rPr>
                  <w:rFonts w:eastAsia="Calibri"/>
                  <w:lang w:eastAsia="zh-CN"/>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36C08333" w14:textId="77777777" w:rsidR="00CC7A35" w:rsidRPr="002C3252" w:rsidRDefault="00CC7A35" w:rsidP="000F6561">
            <w:pPr>
              <w:pStyle w:val="Tabletext"/>
              <w:jc w:val="center"/>
              <w:rPr>
                <w:ins w:id="444" w:author="5B-1b" w:date="2025-05-05T21:26:00Z"/>
                <w:rFonts w:eastAsia="Calibri"/>
                <w:lang w:eastAsia="zh-CN"/>
              </w:rPr>
            </w:pPr>
            <w:ins w:id="445"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75FE11" w14:textId="77777777" w:rsidR="00CC7A35" w:rsidRPr="002C3252" w:rsidRDefault="00CC7A35" w:rsidP="000F6561">
            <w:pPr>
              <w:pStyle w:val="Tabletext"/>
              <w:jc w:val="center"/>
              <w:rPr>
                <w:ins w:id="446" w:author="5B-1b" w:date="2025-05-05T21:26:00Z"/>
                <w:lang w:eastAsia="zh-CN"/>
              </w:rPr>
            </w:pPr>
            <w:ins w:id="447" w:author="5B-1b" w:date="2025-05-05T21:26:00Z">
              <w:r w:rsidRPr="002C3252">
                <w:rPr>
                  <w:rFonts w:eastAsia="Calibri"/>
                  <w:lang w:eastAsia="zh-CN"/>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53A0910A" w14:textId="77777777" w:rsidR="00CC7A35" w:rsidRPr="002C3252" w:rsidRDefault="00CC7A35" w:rsidP="000F6561">
            <w:pPr>
              <w:pStyle w:val="Tabletext"/>
              <w:jc w:val="center"/>
              <w:rPr>
                <w:ins w:id="448" w:author="5B-1b" w:date="2025-05-05T21:26:00Z"/>
                <w:rFonts w:eastAsia="Calibri"/>
                <w:lang w:eastAsia="zh-CN"/>
              </w:rPr>
            </w:pPr>
            <w:ins w:id="449" w:author="5B-1b" w:date="2025-05-05T21:26:00Z">
              <w:r w:rsidRPr="002C3252">
                <w:rPr>
                  <w:rFonts w:eastAsia="Calibri"/>
                  <w:lang w:eastAsia="zh-CN"/>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51E915AE" w14:textId="77777777" w:rsidR="00CC7A35" w:rsidRPr="002C3252" w:rsidRDefault="00CC7A35" w:rsidP="000F6561">
            <w:pPr>
              <w:pStyle w:val="Tabletext"/>
              <w:jc w:val="center"/>
              <w:rPr>
                <w:ins w:id="450" w:author="5B-1b" w:date="2025-05-05T21:26:00Z"/>
                <w:rFonts w:eastAsia="Calibri"/>
                <w:lang w:eastAsia="zh-CN"/>
              </w:rPr>
            </w:pPr>
            <w:ins w:id="451" w:author="5B-1b" w:date="2025-05-05T21:26:00Z">
              <w:r w:rsidRPr="002C3252">
                <w:rPr>
                  <w:rFonts w:eastAsia="Calibri"/>
                  <w:lang w:eastAsia="zh-CN"/>
                </w:rPr>
                <w:t>360</w:t>
              </w:r>
            </w:ins>
          </w:p>
        </w:tc>
      </w:tr>
      <w:tr w:rsidR="00CC7A35" w:rsidRPr="002C3252" w14:paraId="1DFB2BB9" w14:textId="77777777" w:rsidTr="000F6561">
        <w:trPr>
          <w:jc w:val="center"/>
          <w:ins w:id="45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2AEEEAE" w14:textId="77777777" w:rsidR="00CC7A35" w:rsidRPr="002C3252" w:rsidRDefault="00CC7A35" w:rsidP="000F6561">
            <w:pPr>
              <w:pStyle w:val="Tabletext"/>
              <w:rPr>
                <w:ins w:id="453" w:author="5B-1b" w:date="2025-05-05T21:26:00Z"/>
                <w:rFonts w:eastAsia="Calibri"/>
                <w:lang w:eastAsia="zh-CN"/>
              </w:rPr>
            </w:pPr>
            <w:ins w:id="454" w:author="5B-1b" w:date="2025-05-05T21:26:00Z">
              <w:r w:rsidRPr="002C3252">
                <w:rPr>
                  <w:rFonts w:eastAsia="Calibri"/>
                  <w:lang w:eastAsia="zh-CN"/>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1C077D21" w14:textId="77777777" w:rsidR="00CC7A35" w:rsidRPr="002C3252" w:rsidRDefault="00CC7A35" w:rsidP="000F6561">
            <w:pPr>
              <w:pStyle w:val="Tabletext"/>
              <w:jc w:val="center"/>
              <w:rPr>
                <w:ins w:id="455" w:author="5B-1b" w:date="2025-05-05T21:26:00Z"/>
                <w:rFonts w:eastAsia="Calibri"/>
                <w:lang w:eastAsia="zh-CN"/>
              </w:rPr>
            </w:pPr>
            <w:ins w:id="456"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66580E63" w14:textId="77777777" w:rsidR="00CC7A35" w:rsidRPr="002C3252" w:rsidRDefault="00CC7A35" w:rsidP="000F6561">
            <w:pPr>
              <w:pStyle w:val="Tabletext"/>
              <w:jc w:val="center"/>
              <w:rPr>
                <w:ins w:id="457" w:author="5B-1b" w:date="2025-05-05T21:26:00Z"/>
                <w:lang w:eastAsia="zh-CN"/>
              </w:rPr>
            </w:pPr>
            <w:ins w:id="458" w:author="5B-1b" w:date="2025-05-05T21:26:00Z">
              <w:r w:rsidRPr="002C3252">
                <w:rPr>
                  <w:rFonts w:eastAsia="Calibri"/>
                  <w:lang w:eastAsia="zh-CN"/>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5B2CDD08" w14:textId="77777777" w:rsidR="00CC7A35" w:rsidRPr="002C3252" w:rsidRDefault="00CC7A35" w:rsidP="000F6561">
            <w:pPr>
              <w:pStyle w:val="Tabletext"/>
              <w:jc w:val="center"/>
              <w:rPr>
                <w:ins w:id="459" w:author="5B-1b" w:date="2025-05-05T21:26:00Z"/>
                <w:rFonts w:eastAsia="Calibri"/>
                <w:lang w:eastAsia="zh-CN"/>
              </w:rPr>
            </w:pPr>
            <w:ins w:id="460" w:author="5B-1b" w:date="2025-05-05T21:26:00Z">
              <w:r w:rsidRPr="002C3252">
                <w:rPr>
                  <w:rFonts w:eastAsia="Calibri"/>
                  <w:lang w:eastAsia="zh-CN"/>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6328596A" w14:textId="77777777" w:rsidR="00CC7A35" w:rsidRPr="002C3252" w:rsidRDefault="00CC7A35" w:rsidP="000F6561">
            <w:pPr>
              <w:pStyle w:val="Tabletext"/>
              <w:jc w:val="center"/>
              <w:rPr>
                <w:ins w:id="461" w:author="5B-1b" w:date="2025-05-05T21:26:00Z"/>
                <w:rFonts w:eastAsia="Calibri"/>
                <w:lang w:eastAsia="zh-CN"/>
              </w:rPr>
            </w:pPr>
            <w:ins w:id="462" w:author="5B-1b" w:date="2025-05-05T21:26:00Z">
              <w:r w:rsidRPr="002C3252">
                <w:rPr>
                  <w:rFonts w:eastAsia="Calibri"/>
                  <w:lang w:eastAsia="zh-CN"/>
                </w:rPr>
                <w:t>20</w:t>
              </w:r>
            </w:ins>
          </w:p>
        </w:tc>
      </w:tr>
      <w:tr w:rsidR="00CC7A35" w:rsidRPr="002C3252" w14:paraId="43354075" w14:textId="77777777" w:rsidTr="000F6561">
        <w:trPr>
          <w:jc w:val="center"/>
          <w:ins w:id="463"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7C9277B" w14:textId="77777777" w:rsidR="00CC7A35" w:rsidRPr="002C3252" w:rsidRDefault="00CC7A35" w:rsidP="000F6561">
            <w:pPr>
              <w:pStyle w:val="Tabletext"/>
              <w:rPr>
                <w:ins w:id="464" w:author="5B-1b" w:date="2025-05-05T21:26:00Z"/>
                <w:rFonts w:eastAsia="Calibri"/>
                <w:lang w:eastAsia="zh-CN"/>
              </w:rPr>
            </w:pPr>
            <w:ins w:id="465" w:author="5B-1b" w:date="2025-05-05T21:26:00Z">
              <w:r w:rsidRPr="002C3252">
                <w:rPr>
                  <w:rFonts w:eastAsia="Calibri"/>
                  <w:lang w:eastAsia="zh-CN"/>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0AFC7A45" w14:textId="77777777" w:rsidR="00CC7A35" w:rsidRPr="002C3252" w:rsidRDefault="00CC7A35" w:rsidP="000F6561">
            <w:pPr>
              <w:pStyle w:val="Tabletext"/>
              <w:jc w:val="center"/>
              <w:rPr>
                <w:ins w:id="466" w:author="5B-1b" w:date="2025-05-05T21:26:00Z"/>
                <w:rFonts w:eastAsia="Calibri"/>
                <w:lang w:eastAsia="zh-CN"/>
              </w:rPr>
            </w:pPr>
            <w:ins w:id="467"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EB61B7" w14:textId="77777777" w:rsidR="00CC7A35" w:rsidRPr="002C3252" w:rsidRDefault="00CC7A35" w:rsidP="000F6561">
            <w:pPr>
              <w:pStyle w:val="Tabletext"/>
              <w:jc w:val="center"/>
              <w:rPr>
                <w:ins w:id="468" w:author="5B-1b" w:date="2025-05-05T21:26:00Z"/>
                <w:rFonts w:eastAsia="Calibri"/>
                <w:lang w:eastAsia="zh-CN"/>
              </w:rPr>
            </w:pPr>
            <w:ins w:id="469" w:author="5B-1b" w:date="2025-05-05T21:26:00Z">
              <w:r w:rsidRPr="002C3252">
                <w:rPr>
                  <w:rFonts w:eastAsia="Calibri"/>
                  <w:lang w:eastAsia="zh-CN"/>
                </w:rPr>
                <w:t>Electronic scan sector</w:t>
              </w:r>
              <w:r w:rsidRPr="002C3252">
                <w:rPr>
                  <w:rFonts w:eastAsia="Calibri"/>
                  <w:lang w:eastAsia="zh-CN"/>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6B10693E" w14:textId="77777777" w:rsidR="00CC7A35" w:rsidRPr="002C3252" w:rsidRDefault="00CC7A35" w:rsidP="000F6561">
            <w:pPr>
              <w:pStyle w:val="Tabletext"/>
              <w:jc w:val="center"/>
              <w:rPr>
                <w:ins w:id="470" w:author="5B-1b" w:date="2025-05-05T21:26:00Z"/>
                <w:rFonts w:eastAsia="Calibri"/>
                <w:lang w:eastAsia="zh-CN"/>
              </w:rPr>
            </w:pPr>
            <w:ins w:id="471" w:author="5B-1b" w:date="2025-05-05T21:26:00Z">
              <w:r w:rsidRPr="002C3252">
                <w:rPr>
                  <w:rFonts w:eastAsia="Calibri"/>
                  <w:lang w:eastAsia="zh-CN"/>
                </w:rPr>
                <w:t>Sector</w:t>
              </w:r>
              <w:r w:rsidRPr="002C3252">
                <w:rPr>
                  <w:rFonts w:eastAsia="Calibri"/>
                  <w:lang w:eastAsia="zh-CN"/>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6FA25F77" w14:textId="77777777" w:rsidR="00CC7A35" w:rsidRPr="002C3252" w:rsidRDefault="00CC7A35" w:rsidP="000F6561">
            <w:pPr>
              <w:pStyle w:val="Tabletext"/>
              <w:jc w:val="center"/>
              <w:rPr>
                <w:ins w:id="472" w:author="5B-1b" w:date="2025-05-05T21:26:00Z"/>
                <w:rFonts w:eastAsia="Calibri"/>
                <w:lang w:eastAsia="zh-CN"/>
              </w:rPr>
            </w:pPr>
            <w:ins w:id="473" w:author="5B-1b" w:date="2025-05-05T21:26:00Z">
              <w:r w:rsidRPr="002C3252">
                <w:rPr>
                  <w:rFonts w:eastAsia="Calibri"/>
                  <w:lang w:eastAsia="zh-CN"/>
                </w:rPr>
                <w:t>Sector (–5 to +90)</w:t>
              </w:r>
            </w:ins>
          </w:p>
        </w:tc>
      </w:tr>
      <w:tr w:rsidR="00CC7A35" w:rsidRPr="002C3252" w14:paraId="6E9C8CF8" w14:textId="77777777" w:rsidTr="000F6561">
        <w:trPr>
          <w:jc w:val="center"/>
          <w:ins w:id="47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CF69574" w14:textId="77777777" w:rsidR="00CC7A35" w:rsidRPr="002C3252" w:rsidRDefault="00CC7A35" w:rsidP="000F6561">
            <w:pPr>
              <w:pStyle w:val="Tabletext"/>
              <w:rPr>
                <w:ins w:id="475" w:author="5B-1b" w:date="2025-05-05T21:26:00Z"/>
                <w:rFonts w:eastAsia="Calibri"/>
                <w:lang w:eastAsia="zh-CN"/>
              </w:rPr>
            </w:pPr>
            <w:ins w:id="476" w:author="5B-1b" w:date="2025-05-05T21:26:00Z">
              <w:r w:rsidRPr="002C3252">
                <w:rPr>
                  <w:rFonts w:eastAsia="Calibri"/>
                  <w:lang w:eastAsia="zh-CN"/>
                </w:rPr>
                <w:t>Antenna side</w:t>
              </w:r>
              <w:r w:rsidRPr="002C3252">
                <w:rPr>
                  <w:rFonts w:eastAsia="Calibri"/>
                  <w:lang w:eastAsia="zh-CN"/>
                </w:rPr>
                <w:noBreakHyphen/>
                <w:t>lobe (SL) levels (1</w:t>
              </w:r>
              <w:r w:rsidRPr="002C3252">
                <w:rPr>
                  <w:rFonts w:eastAsia="Calibri"/>
                  <w:vertAlign w:val="superscript"/>
                  <w:lang w:eastAsia="zh-CN"/>
                </w:rPr>
                <w:t>st</w:t>
              </w:r>
              <w:r w:rsidRPr="002C3252">
                <w:rPr>
                  <w:rFonts w:eastAsia="Calibri"/>
                  <w:lang w:eastAsia="zh-CN"/>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4AD071E2" w14:textId="77777777" w:rsidR="00CC7A35" w:rsidRPr="002C3252" w:rsidRDefault="00CC7A35" w:rsidP="000F6561">
            <w:pPr>
              <w:pStyle w:val="Tabletext"/>
              <w:jc w:val="center"/>
              <w:rPr>
                <w:ins w:id="477" w:author="5B-1b" w:date="2025-05-05T21:26:00Z"/>
                <w:rFonts w:eastAsia="Calibri"/>
                <w:lang w:eastAsia="zh-CN"/>
              </w:rPr>
            </w:pPr>
            <w:ins w:id="478"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39ADD6ED" w14:textId="77777777" w:rsidR="00CC7A35" w:rsidRPr="002C3252" w:rsidRDefault="00CC7A35" w:rsidP="000F6561">
            <w:pPr>
              <w:pStyle w:val="Tabletext"/>
              <w:jc w:val="center"/>
              <w:rPr>
                <w:ins w:id="479" w:author="5B-1b" w:date="2025-05-05T21:26:00Z"/>
                <w:lang w:eastAsia="zh-CN"/>
              </w:rPr>
            </w:pPr>
            <w:ins w:id="48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5D1B042F" w14:textId="77777777" w:rsidR="00CC7A35" w:rsidRPr="002C3252" w:rsidRDefault="00CC7A35" w:rsidP="000F6561">
            <w:pPr>
              <w:pStyle w:val="Tabletext"/>
              <w:jc w:val="center"/>
              <w:rPr>
                <w:ins w:id="481" w:author="5B-1b" w:date="2025-05-05T21:26:00Z"/>
                <w:rFonts w:eastAsia="Calibri"/>
                <w:lang w:eastAsia="zh-CN"/>
              </w:rPr>
            </w:pPr>
            <w:ins w:id="482" w:author="5B-1b" w:date="2025-05-05T21:26:00Z">
              <w:r w:rsidRPr="002C3252">
                <w:rPr>
                  <w:rFonts w:eastAsia="Calibri"/>
                  <w:lang w:eastAsia="zh-CN"/>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707C60DA" w14:textId="77777777" w:rsidR="00CC7A35" w:rsidRPr="002C3252" w:rsidRDefault="00CC7A35" w:rsidP="000F6561">
            <w:pPr>
              <w:pStyle w:val="Tabletext"/>
              <w:jc w:val="center"/>
              <w:rPr>
                <w:ins w:id="483" w:author="5B-1b" w:date="2025-05-05T21:26:00Z"/>
                <w:rFonts w:eastAsia="Calibri"/>
                <w:lang w:eastAsia="zh-CN"/>
              </w:rPr>
            </w:pPr>
            <w:ins w:id="484" w:author="5B-1b" w:date="2025-05-05T21:26:00Z">
              <w:r w:rsidRPr="002C3252">
                <w:rPr>
                  <w:rFonts w:eastAsia="Calibri"/>
                  <w:lang w:eastAsia="zh-CN"/>
                </w:rPr>
                <w:t>–19</w:t>
              </w:r>
            </w:ins>
          </w:p>
        </w:tc>
      </w:tr>
      <w:tr w:rsidR="00CC7A35" w:rsidRPr="002C3252" w14:paraId="7DB21FD1" w14:textId="77777777" w:rsidTr="000F6561">
        <w:trPr>
          <w:jc w:val="center"/>
          <w:ins w:id="48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6D8F704" w14:textId="77777777" w:rsidR="00CC7A35" w:rsidRPr="002C3252" w:rsidRDefault="00CC7A35" w:rsidP="000F6561">
            <w:pPr>
              <w:pStyle w:val="Tabletext"/>
              <w:rPr>
                <w:ins w:id="486" w:author="5B-1b" w:date="2025-05-05T21:26:00Z"/>
                <w:rFonts w:eastAsia="Calibri"/>
                <w:lang w:eastAsia="zh-CN"/>
              </w:rPr>
            </w:pPr>
            <w:ins w:id="487" w:author="5B-1b" w:date="2025-05-05T21:26:00Z">
              <w:r w:rsidRPr="002C3252">
                <w:rPr>
                  <w:rFonts w:eastAsia="Calibri"/>
                  <w:lang w:eastAsia="zh-CN"/>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4C88FDBD" w14:textId="77777777" w:rsidR="00CC7A35" w:rsidRPr="002C3252" w:rsidRDefault="00CC7A35" w:rsidP="000F6561">
            <w:pPr>
              <w:pStyle w:val="Tabletext"/>
              <w:jc w:val="center"/>
              <w:rPr>
                <w:ins w:id="488" w:author="5B-1b" w:date="2025-05-05T21:26:00Z"/>
                <w:rFonts w:eastAsia="Calibri"/>
                <w:lang w:eastAsia="zh-CN"/>
              </w:rPr>
            </w:pPr>
            <w:ins w:id="489" w:author="5B-1b" w:date="2025-05-05T21:26:00Z">
              <w:r w:rsidRPr="002C3252">
                <w:rPr>
                  <w:rFonts w:eastAsia="Calibri"/>
                  <w:lang w:eastAsia="zh-CN"/>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3E7B18B9" w14:textId="77777777" w:rsidR="00CC7A35" w:rsidRPr="002C3252" w:rsidRDefault="00CC7A35" w:rsidP="000F6561">
            <w:pPr>
              <w:pStyle w:val="Tabletext"/>
              <w:jc w:val="center"/>
              <w:rPr>
                <w:ins w:id="490" w:author="5B-1b" w:date="2025-05-05T21:26:00Z"/>
                <w:lang w:eastAsia="zh-CN"/>
              </w:rPr>
            </w:pPr>
            <w:ins w:id="491" w:author="5B-1b" w:date="2025-05-05T21:26:00Z">
              <w:r w:rsidRPr="002C3252">
                <w:rPr>
                  <w:rFonts w:eastAsia="Calibri"/>
                  <w:lang w:eastAsia="zh-CN"/>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13703B9D" w14:textId="77777777" w:rsidR="00CC7A35" w:rsidRPr="002C3252" w:rsidRDefault="00CC7A35" w:rsidP="000F6561">
            <w:pPr>
              <w:pStyle w:val="Tabletext"/>
              <w:jc w:val="center"/>
              <w:rPr>
                <w:ins w:id="492" w:author="5B-1b" w:date="2025-05-05T21:26:00Z"/>
                <w:rFonts w:eastAsia="Calibri"/>
                <w:lang w:eastAsia="zh-CN"/>
              </w:rPr>
            </w:pPr>
            <w:ins w:id="493" w:author="5B-1b" w:date="2025-05-05T21:26:00Z">
              <w:r w:rsidRPr="002C3252">
                <w:rPr>
                  <w:rFonts w:eastAsia="Calibri"/>
                  <w:lang w:eastAsia="zh-CN"/>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53ABB7AC" w14:textId="77777777" w:rsidR="00CC7A35" w:rsidRPr="002C3252" w:rsidRDefault="00CC7A35" w:rsidP="000F6561">
            <w:pPr>
              <w:pStyle w:val="Tabletext"/>
              <w:jc w:val="center"/>
              <w:rPr>
                <w:ins w:id="494" w:author="5B-1b" w:date="2025-05-05T21:26:00Z"/>
                <w:rFonts w:eastAsia="Calibri"/>
                <w:lang w:eastAsia="zh-CN"/>
              </w:rPr>
            </w:pPr>
            <w:ins w:id="495" w:author="5B-1b" w:date="2025-05-05T21:26:00Z">
              <w:r w:rsidRPr="002C3252">
                <w:rPr>
                  <w:rFonts w:eastAsia="Calibri"/>
                  <w:lang w:eastAsia="zh-CN"/>
                </w:rPr>
                <w:t>40</w:t>
              </w:r>
            </w:ins>
          </w:p>
        </w:tc>
      </w:tr>
      <w:tr w:rsidR="00CC7A35" w:rsidRPr="002C3252" w14:paraId="64A8DB5B" w14:textId="77777777" w:rsidTr="000F6561">
        <w:trPr>
          <w:jc w:val="center"/>
          <w:ins w:id="49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57B8911" w14:textId="77777777" w:rsidR="00CC7A35" w:rsidRPr="002C3252" w:rsidRDefault="00CC7A35" w:rsidP="000F6561">
            <w:pPr>
              <w:pStyle w:val="Tabletext"/>
              <w:rPr>
                <w:ins w:id="497" w:author="5B-1b" w:date="2025-05-05T21:26:00Z"/>
                <w:rFonts w:eastAsia="Calibri"/>
                <w:lang w:eastAsia="zh-CN"/>
              </w:rPr>
            </w:pPr>
            <w:ins w:id="498" w:author="5B-1b" w:date="2025-05-05T21:26:00Z">
              <w:r w:rsidRPr="002C3252">
                <w:rPr>
                  <w:rFonts w:eastAsia="Calibri"/>
                  <w:lang w:eastAsia="zh-CN"/>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5F4619A1" w14:textId="77777777" w:rsidR="00CC7A35" w:rsidRPr="002C3252" w:rsidRDefault="00CC7A35" w:rsidP="000F6561">
            <w:pPr>
              <w:pStyle w:val="Tabletext"/>
              <w:jc w:val="center"/>
              <w:rPr>
                <w:ins w:id="499" w:author="5B-1b" w:date="2025-05-05T21:26:00Z"/>
                <w:rFonts w:eastAsia="Calibri"/>
                <w:lang w:eastAsia="zh-CN"/>
              </w:rPr>
            </w:pPr>
            <w:ins w:id="500"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1F522822" w14:textId="77777777" w:rsidR="00CC7A35" w:rsidRPr="002C3252" w:rsidRDefault="00CC7A35" w:rsidP="000F6561">
            <w:pPr>
              <w:pStyle w:val="Tabletext"/>
              <w:jc w:val="center"/>
              <w:rPr>
                <w:ins w:id="501" w:author="5B-1b" w:date="2025-05-05T21:26:00Z"/>
                <w:lang w:eastAsia="zh-CN"/>
              </w:rPr>
            </w:pPr>
            <w:ins w:id="502" w:author="5B-1b" w:date="2025-05-05T21:26:00Z">
              <w:r w:rsidRPr="002C3252">
                <w:rPr>
                  <w:rFonts w:eastAsia="Calibri"/>
                  <w:lang w:eastAsia="zh-CN"/>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2DDA5062" w14:textId="77777777" w:rsidR="00CC7A35" w:rsidRPr="002C3252" w:rsidRDefault="00CC7A35" w:rsidP="000F6561">
            <w:pPr>
              <w:pStyle w:val="Tabletext"/>
              <w:jc w:val="center"/>
              <w:rPr>
                <w:ins w:id="503" w:author="5B-1b" w:date="2025-05-05T21:26:00Z"/>
                <w:rFonts w:eastAsia="Calibri"/>
                <w:lang w:eastAsia="zh-CN"/>
              </w:rPr>
            </w:pPr>
            <w:ins w:id="504" w:author="5B-1b" w:date="2025-05-05T21:26:00Z">
              <w:r w:rsidRPr="002C3252">
                <w:rPr>
                  <w:rFonts w:eastAsia="Calibri"/>
                  <w:lang w:eastAsia="zh-CN"/>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2B4A83A3" w14:textId="77777777" w:rsidR="00CC7A35" w:rsidRPr="002C3252" w:rsidRDefault="00CC7A35" w:rsidP="000F6561">
            <w:pPr>
              <w:pStyle w:val="Tabletext"/>
              <w:jc w:val="center"/>
              <w:rPr>
                <w:ins w:id="505" w:author="5B-1b" w:date="2025-05-05T21:26:00Z"/>
                <w:rFonts w:eastAsia="Calibri"/>
                <w:lang w:eastAsia="zh-CN"/>
              </w:rPr>
            </w:pPr>
            <w:ins w:id="506" w:author="5B-1b" w:date="2025-05-05T21:26:00Z">
              <w:r w:rsidRPr="002C3252">
                <w:rPr>
                  <w:rFonts w:eastAsia="Calibri"/>
                  <w:lang w:eastAsia="zh-CN"/>
                </w:rPr>
                <w:t>1-10</w:t>
              </w:r>
            </w:ins>
          </w:p>
        </w:tc>
      </w:tr>
      <w:tr w:rsidR="00CC7A35" w:rsidRPr="002C3252" w14:paraId="6B19F1EC" w14:textId="77777777" w:rsidTr="000F6561">
        <w:trPr>
          <w:jc w:val="center"/>
          <w:ins w:id="50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F4156A" w14:textId="77777777" w:rsidR="00CC7A35" w:rsidRPr="002C3252" w:rsidRDefault="00CC7A35" w:rsidP="000F6561">
            <w:pPr>
              <w:pStyle w:val="Tabletext"/>
              <w:rPr>
                <w:ins w:id="508" w:author="5B-1b" w:date="2025-05-05T21:26:00Z"/>
                <w:rFonts w:eastAsia="Calibri"/>
                <w:lang w:eastAsia="zh-CN"/>
              </w:rPr>
            </w:pPr>
            <w:ins w:id="509" w:author="5B-1b" w:date="2025-05-05T21:26:00Z">
              <w:r w:rsidRPr="002C3252">
                <w:rPr>
                  <w:rFonts w:eastAsia="Calibri"/>
                  <w:lang w:eastAsia="zh-CN"/>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7AE657CD" w14:textId="77777777" w:rsidR="00CC7A35" w:rsidRPr="002C3252" w:rsidRDefault="00CC7A35" w:rsidP="000F6561">
            <w:pPr>
              <w:pStyle w:val="Tabletext"/>
              <w:jc w:val="center"/>
              <w:rPr>
                <w:ins w:id="510" w:author="5B-1b" w:date="2025-05-05T21:26:00Z"/>
                <w:rFonts w:eastAsia="Calibri"/>
                <w:lang w:eastAsia="zh-CN"/>
              </w:rPr>
            </w:pPr>
            <w:ins w:id="511"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71C33A92" w14:textId="77777777" w:rsidR="00CC7A35" w:rsidRPr="002C3252" w:rsidRDefault="00CC7A35" w:rsidP="000F6561">
            <w:pPr>
              <w:pStyle w:val="Tabletext"/>
              <w:jc w:val="center"/>
              <w:rPr>
                <w:ins w:id="512" w:author="5B-1b" w:date="2025-05-05T21:26:00Z"/>
                <w:lang w:eastAsia="zh-CN"/>
              </w:rPr>
            </w:pPr>
            <w:ins w:id="513" w:author="5B-1b" w:date="2025-05-05T21:26:00Z">
              <w:r w:rsidRPr="002C3252">
                <w:rPr>
                  <w:rFonts w:eastAsia="Calibri"/>
                  <w:lang w:eastAsia="zh-CN"/>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69AAF0D7" w14:textId="77777777" w:rsidR="00CC7A35" w:rsidRPr="002C3252" w:rsidRDefault="00CC7A35" w:rsidP="000F6561">
            <w:pPr>
              <w:pStyle w:val="Tabletext"/>
              <w:jc w:val="center"/>
              <w:rPr>
                <w:ins w:id="514" w:author="5B-1b" w:date="2025-05-05T21:26:00Z"/>
                <w:rFonts w:eastAsia="Calibri"/>
                <w:lang w:eastAsia="zh-CN"/>
              </w:rPr>
            </w:pPr>
            <w:ins w:id="515" w:author="5B-1b" w:date="2025-05-05T21:26:00Z">
              <w:r w:rsidRPr="002C3252">
                <w:rPr>
                  <w:rFonts w:eastAsia="Calibri"/>
                  <w:lang w:eastAsia="zh-CN"/>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5DE66768" w14:textId="77777777" w:rsidR="00CC7A35" w:rsidRPr="002C3252" w:rsidRDefault="00CC7A35" w:rsidP="000F6561">
            <w:pPr>
              <w:pStyle w:val="Tabletext"/>
              <w:jc w:val="center"/>
              <w:rPr>
                <w:ins w:id="516" w:author="5B-1b" w:date="2025-05-05T21:26:00Z"/>
                <w:rFonts w:eastAsia="Calibri"/>
                <w:lang w:eastAsia="zh-CN"/>
              </w:rPr>
            </w:pPr>
            <w:ins w:id="517" w:author="5B-1b" w:date="2025-05-05T21:26:00Z">
              <w:r w:rsidRPr="002C3252">
                <w:rPr>
                  <w:rFonts w:eastAsia="Calibri"/>
                  <w:lang w:eastAsia="zh-CN"/>
                </w:rPr>
                <w:t>4</w:t>
              </w:r>
            </w:ins>
          </w:p>
        </w:tc>
      </w:tr>
      <w:tr w:rsidR="00CC7A35" w:rsidRPr="002C3252" w14:paraId="786BD953" w14:textId="77777777" w:rsidTr="000F6561">
        <w:trPr>
          <w:jc w:val="center"/>
          <w:ins w:id="51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D62CF36" w14:textId="77777777" w:rsidR="00CC7A35" w:rsidRPr="002C3252" w:rsidRDefault="00CC7A35" w:rsidP="000F6561">
            <w:pPr>
              <w:pStyle w:val="Tabletext"/>
              <w:rPr>
                <w:ins w:id="519" w:author="5B-1b" w:date="2025-05-05T21:26:00Z"/>
                <w:rFonts w:eastAsia="Calibri"/>
                <w:lang w:eastAsia="zh-CN"/>
              </w:rPr>
            </w:pPr>
            <w:ins w:id="520" w:author="5B-1b" w:date="2025-05-05T21:26:00Z">
              <w:r w:rsidRPr="002C3252">
                <w:rPr>
                  <w:rFonts w:eastAsia="Calibri"/>
                  <w:lang w:eastAsia="zh-CN"/>
                </w:rPr>
                <w:lastRenderedPageBreak/>
                <w:t xml:space="preserve">Minimum </w:t>
              </w:r>
              <w:proofErr w:type="spellStart"/>
              <w:r w:rsidRPr="002C3252">
                <w:rPr>
                  <w:rFonts w:eastAsia="Calibri"/>
                  <w:lang w:eastAsia="zh-CN"/>
                </w:rPr>
                <w:t>discernable</w:t>
              </w:r>
              <w:proofErr w:type="spellEnd"/>
              <w:r w:rsidRPr="002C3252">
                <w:rPr>
                  <w:rFonts w:eastAsia="Calibri"/>
                  <w:lang w:eastAsia="zh-CN"/>
                </w:rPr>
                <w:t xml:space="preserv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32B43AC9" w14:textId="77777777" w:rsidR="00CC7A35" w:rsidRPr="002C3252" w:rsidRDefault="00CC7A35" w:rsidP="000F6561">
            <w:pPr>
              <w:pStyle w:val="Tabletext"/>
              <w:jc w:val="center"/>
              <w:rPr>
                <w:ins w:id="521" w:author="5B-1b" w:date="2025-05-05T21:26:00Z"/>
                <w:rFonts w:eastAsia="Calibri"/>
                <w:lang w:eastAsia="zh-CN"/>
              </w:rPr>
            </w:pPr>
            <w:ins w:id="522" w:author="5B-1b" w:date="2025-05-05T21:26:00Z">
              <w:r w:rsidRPr="002C3252">
                <w:rPr>
                  <w:rFonts w:eastAsia="Calibri"/>
                  <w:lang w:eastAsia="zh-CN"/>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474007A3" w14:textId="77777777" w:rsidR="00CC7A35" w:rsidRPr="002C3252" w:rsidRDefault="00CC7A35" w:rsidP="000F6561">
            <w:pPr>
              <w:pStyle w:val="Tabletext"/>
              <w:jc w:val="center"/>
              <w:rPr>
                <w:ins w:id="523" w:author="5B-1b" w:date="2025-05-05T21:26:00Z"/>
                <w:lang w:eastAsia="zh-CN"/>
              </w:rPr>
            </w:pPr>
            <w:ins w:id="524" w:author="5B-1b" w:date="2025-05-05T21:26:00Z">
              <w:r w:rsidRPr="002C3252">
                <w:rPr>
                  <w:rFonts w:eastAsia="Calibri"/>
                  <w:lang w:eastAsia="zh-CN"/>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7E71D127" w14:textId="77777777" w:rsidR="00CC7A35" w:rsidRPr="002C3252" w:rsidRDefault="00CC7A35" w:rsidP="000F6561">
            <w:pPr>
              <w:pStyle w:val="Tabletext"/>
              <w:jc w:val="center"/>
              <w:rPr>
                <w:ins w:id="525" w:author="5B-1b" w:date="2025-05-05T21:26:00Z"/>
                <w:rFonts w:eastAsia="Calibri"/>
                <w:lang w:eastAsia="zh-CN"/>
              </w:rPr>
            </w:pPr>
            <w:ins w:id="526" w:author="5B-1b" w:date="2025-05-05T21:26:00Z">
              <w:r w:rsidRPr="002C3252">
                <w:rPr>
                  <w:rFonts w:eastAsia="Calibri"/>
                  <w:lang w:eastAsia="zh-CN"/>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6F71B64F" w14:textId="77777777" w:rsidR="00CC7A35" w:rsidRPr="002C3252" w:rsidRDefault="00CC7A35" w:rsidP="000F6561">
            <w:pPr>
              <w:pStyle w:val="Tabletext"/>
              <w:jc w:val="center"/>
              <w:rPr>
                <w:ins w:id="527" w:author="5B-1b" w:date="2025-05-05T21:26:00Z"/>
                <w:rFonts w:eastAsia="Calibri"/>
                <w:lang w:eastAsia="zh-CN"/>
              </w:rPr>
            </w:pPr>
            <w:ins w:id="528" w:author="5B-1b" w:date="2025-05-05T21:26:00Z">
              <w:r w:rsidRPr="002C3252">
                <w:rPr>
                  <w:rFonts w:eastAsia="Calibri"/>
                  <w:lang w:eastAsia="zh-CN"/>
                </w:rPr>
                <w:t>–110</w:t>
              </w:r>
            </w:ins>
          </w:p>
        </w:tc>
      </w:tr>
    </w:tbl>
    <w:p w14:paraId="5C7D4341" w14:textId="77777777" w:rsidR="00CC7A35" w:rsidRPr="002C3252" w:rsidRDefault="00CC7A35" w:rsidP="00CC7A35">
      <w:pPr>
        <w:pStyle w:val="Tablefin"/>
      </w:pPr>
    </w:p>
    <w:p w14:paraId="4C8A096D" w14:textId="77777777" w:rsidR="00CC7A35" w:rsidRPr="002C3252" w:rsidRDefault="00CC7A35" w:rsidP="00CC7A35">
      <w:pPr>
        <w:pStyle w:val="Tablehead"/>
      </w:pPr>
    </w:p>
    <w:p w14:paraId="66987B41" w14:textId="77777777" w:rsidR="00CC7A35" w:rsidRPr="002C3252" w:rsidRDefault="00CC7A35" w:rsidP="00CC7A35">
      <w:pPr>
        <w:sectPr w:rsidR="00CC7A35" w:rsidRPr="002C3252" w:rsidSect="00CC7A35">
          <w:headerReference w:type="even" r:id="rId20"/>
          <w:headerReference w:type="default" r:id="rId21"/>
          <w:footerReference w:type="default" r:id="rId22"/>
          <w:pgSz w:w="16840" w:h="11907" w:orient="landscape" w:code="9"/>
          <w:pgMar w:top="1418" w:right="1134" w:bottom="1418" w:left="1134" w:header="720" w:footer="482" w:gutter="0"/>
          <w:paperSrc w:first="15" w:other="15"/>
          <w:cols w:space="720"/>
          <w:docGrid w:linePitch="360"/>
        </w:sectPr>
      </w:pPr>
    </w:p>
    <w:p w14:paraId="02BD5298" w14:textId="77777777" w:rsidR="00CC7A35" w:rsidRPr="002C3252" w:rsidRDefault="00CC7A35" w:rsidP="00CC7A35">
      <w:pPr>
        <w:pStyle w:val="Heading1"/>
        <w:spacing w:before="0"/>
      </w:pPr>
      <w:r w:rsidRPr="002C3252">
        <w:lastRenderedPageBreak/>
        <w:t>3</w:t>
      </w:r>
      <w:r w:rsidRPr="002C3252">
        <w:tab/>
        <w:t>Operational characteristics</w:t>
      </w:r>
    </w:p>
    <w:p w14:paraId="34164CDD" w14:textId="77777777" w:rsidR="00CC7A35" w:rsidRPr="002C3252" w:rsidRDefault="00CC7A35" w:rsidP="00CC7A35">
      <w:pPr>
        <w:pStyle w:val="Heading2"/>
      </w:pPr>
      <w:r w:rsidRPr="002C3252">
        <w:t>3.1</w:t>
      </w:r>
      <w:r w:rsidRPr="002C3252">
        <w:tab/>
        <w:t>Aeronautical radionavigation radars</w:t>
      </w:r>
    </w:p>
    <w:p w14:paraId="568F843E" w14:textId="77777777" w:rsidR="00CC7A35" w:rsidRPr="002C3252" w:rsidRDefault="00CC7A35" w:rsidP="00CC7A35">
      <w:pPr>
        <w:rPr>
          <w:ins w:id="529" w:author="5B-1b" w:date="2025-05-05T21:39:00Z"/>
        </w:rPr>
      </w:pPr>
      <w:del w:id="530" w:author="5B-1b" w:date="2025-05-05T21:36:00Z">
        <w:r w:rsidRPr="002C3252" w:rsidDel="002F5B38">
          <w:delText>Radars operating in the ARNS in the frequency band 5</w:delText>
        </w:r>
        <w:r w:rsidRPr="002C3252" w:rsidDel="002F5B38">
          <w:rPr>
            <w:rFonts w:ascii="Tms Rmn" w:hAnsi="Tms Rmn"/>
            <w:sz w:val="12"/>
          </w:rPr>
          <w:delText> </w:delText>
        </w:r>
        <w:r w:rsidRPr="002C3252" w:rsidDel="002F5B38">
          <w:delText>350-5</w:delText>
        </w:r>
        <w:r w:rsidRPr="002C3252" w:rsidDel="002F5B38">
          <w:rPr>
            <w:rFonts w:ascii="Tms Rmn" w:hAnsi="Tms Rmn"/>
            <w:sz w:val="12"/>
          </w:rPr>
          <w:delText> </w:delText>
        </w:r>
        <w:r w:rsidRPr="002C3252" w:rsidDel="002F5B38">
          <w:delText xml:space="preserve">460 MHz are primarily airborne systems used for flight safety. Both </w:delText>
        </w:r>
      </w:del>
      <w:ins w:id="531" w:author="5B-1b" w:date="2025-05-05T21:36:00Z">
        <w:r w:rsidRPr="002C3252">
          <w:t>Onboard</w:t>
        </w:r>
      </w:ins>
      <w:ins w:id="532" w:author="5B-1b" w:date="2025-05-05T21:37:00Z">
        <w:r w:rsidRPr="002C3252">
          <w:t xml:space="preserve"> </w:t>
        </w:r>
      </w:ins>
      <w:r w:rsidRPr="002C3252">
        <w:t xml:space="preserve">weather </w:t>
      </w:r>
      <w:del w:id="533" w:author="5B-1b" w:date="2025-05-05T21:37:00Z">
        <w:r w:rsidRPr="002C3252" w:rsidDel="002F5B38">
          <w:delText xml:space="preserve">detection and avoidance </w:delText>
        </w:r>
      </w:del>
      <w:r w:rsidRPr="002C3252">
        <w:t>radars</w:t>
      </w:r>
      <w:ins w:id="534" w:author="5B-1b" w:date="2025-05-05T21:38:00Z">
        <w:r w:rsidRPr="002C3252">
          <w:t xml:space="preserve"> </w:t>
        </w:r>
      </w:ins>
      <w:del w:id="535" w:author="5B-1b" w:date="2025-05-05T21:37:00Z">
        <w:r w:rsidRPr="002C3252" w:rsidDel="002F5B38">
          <w:delText xml:space="preserve">, which </w:delText>
        </w:r>
      </w:del>
      <w:r w:rsidRPr="002C3252">
        <w:t>operate continuously during flight</w:t>
      </w:r>
      <w:ins w:id="536" w:author="5B-1b" w:date="2025-05-05T21:39:00Z">
        <w:r w:rsidRPr="002C3252">
          <w:t xml:space="preserve"> </w:t>
        </w:r>
      </w:ins>
      <w:del w:id="537" w:author="5B-1b" w:date="2025-05-05T21:37:00Z">
        <w:r w:rsidRPr="002C3252" w:rsidDel="002F5B38">
          <w:delText>, as well as</w:delText>
        </w:r>
      </w:del>
      <w:ins w:id="538" w:author="5B-1b" w:date="2025-05-05T21:37:00Z">
        <w:r w:rsidRPr="002C3252">
          <w:t>and</w:t>
        </w:r>
      </w:ins>
      <w:r w:rsidRPr="002C3252">
        <w:t xml:space="preserve"> windshear detection radars</w:t>
      </w:r>
      <w:del w:id="539" w:author="5B-1b" w:date="2025-05-05T21:37:00Z">
        <w:r w:rsidRPr="002C3252" w:rsidDel="002F5B38">
          <w:delText>, which</w:delText>
        </w:r>
      </w:del>
      <w:r w:rsidRPr="002C3252">
        <w:t xml:space="preserve"> operate automatically whenever the aircraft descends below 2</w:t>
      </w:r>
      <w:r w:rsidRPr="002C3252">
        <w:rPr>
          <w:rFonts w:ascii="Tms Rmn" w:hAnsi="Tms Rmn"/>
          <w:sz w:val="12"/>
        </w:rPr>
        <w:t> </w:t>
      </w:r>
      <w:r w:rsidRPr="002C3252">
        <w:t>400 ft (732 m)</w:t>
      </w:r>
      <w:del w:id="540" w:author="5B-1b" w:date="2025-05-05T21:38:00Z">
        <w:r w:rsidRPr="002C3252" w:rsidDel="002F5B38">
          <w:delText>, are in use</w:delText>
        </w:r>
      </w:del>
      <w:r w:rsidRPr="002C3252">
        <w:t>. Both radars have similar characteristics and are principally forward-looking radars which scan a volume around the aircraft’s flight path</w:t>
      </w:r>
      <w:ins w:id="541" w:author="5B-1b" w:date="2025-05-05T21:38:00Z">
        <w:r w:rsidRPr="002C3252">
          <w:t xml:space="preserve"> ahead</w:t>
        </w:r>
      </w:ins>
      <w:r w:rsidRPr="002C3252">
        <w:t>. These systems are automatically scanned over a given azimuth and elevation range, and are typically manually (mechanically) adjustable in elevation by the pilot</w:t>
      </w:r>
      <w:del w:id="542" w:author="5B-1b" w:date="2025-05-05T21:38:00Z">
        <w:r w:rsidRPr="002C3252" w:rsidDel="002F5B38">
          <w:delText xml:space="preserve"> (who may desire various elevation “cuts” for navigational decision-making)</w:delText>
        </w:r>
      </w:del>
      <w:r w:rsidRPr="002C3252">
        <w:t>.</w:t>
      </w:r>
    </w:p>
    <w:p w14:paraId="5AD113B7" w14:textId="0EF040F6" w:rsidR="00CC7A35" w:rsidRPr="002C3252" w:rsidRDefault="00CC7A35" w:rsidP="00CC7A35">
      <w:ins w:id="543" w:author="5B-1b" w:date="2025-05-05T21:39:00Z">
        <w:r w:rsidRPr="002C3252">
          <w:t>Weather and windshear radars onboard aircraft are now expected to be operated in the 9 300-9</w:t>
        </w:r>
      </w:ins>
      <w:ins w:id="544" w:author="Marin Matas, Juan Gabriel" w:date="2025-05-06T17:36:00Z" w16du:dateUtc="2025-05-06T15:36:00Z">
        <w:r w:rsidR="00AD3208">
          <w:t> </w:t>
        </w:r>
      </w:ins>
      <w:ins w:id="545" w:author="5B-1b" w:date="2025-05-05T21:39:00Z">
        <w:r w:rsidRPr="002C3252">
          <w:t>500</w:t>
        </w:r>
      </w:ins>
      <w:ins w:id="546" w:author="Marin Matas, Juan Gabriel" w:date="2025-05-06T17:36:00Z" w16du:dateUtc="2025-05-06T15:36:00Z">
        <w:r w:rsidR="00AD3208">
          <w:t> </w:t>
        </w:r>
      </w:ins>
      <w:ins w:id="547" w:author="5B-1b" w:date="2025-05-05T21:39:00Z">
        <w:r w:rsidRPr="002C3252">
          <w:t xml:space="preserve">MHz </w:t>
        </w:r>
        <w:proofErr w:type="gramStart"/>
        <w:r w:rsidRPr="002C3252">
          <w:t>band,</w:t>
        </w:r>
        <w:proofErr w:type="gramEnd"/>
        <w:r w:rsidRPr="002C3252">
          <w:t xml:space="preserve"> however it may remain some equipment operating in the 5 350</w:t>
        </w:r>
      </w:ins>
      <w:ins w:id="548" w:author="Marin Matas, Juan Gabriel" w:date="2025-05-06T17:36:00Z" w16du:dateUtc="2025-05-06T15:36:00Z">
        <w:r w:rsidR="00AD3208">
          <w:t>-</w:t>
        </w:r>
      </w:ins>
      <w:ins w:id="549" w:author="5B-1b" w:date="2025-05-05T21:39:00Z">
        <w:r w:rsidRPr="002C3252">
          <w:t>5 470 MHz frequency range still onboard a limited number of aircraft.</w:t>
        </w:r>
      </w:ins>
    </w:p>
    <w:p w14:paraId="21EE417A" w14:textId="77777777" w:rsidR="00CC7A35" w:rsidRPr="002C3252" w:rsidRDefault="00CC7A35" w:rsidP="00CC7A35">
      <w:pPr>
        <w:pStyle w:val="Heading2"/>
      </w:pPr>
      <w:r w:rsidRPr="002C3252">
        <w:t>3.2</w:t>
      </w:r>
      <w:r w:rsidRPr="002C3252">
        <w:tab/>
        <w:t>Radiolocation radars</w:t>
      </w:r>
    </w:p>
    <w:p w14:paraId="4C52B1AC" w14:textId="77777777" w:rsidR="00CC7A35" w:rsidRPr="002C3252" w:rsidRDefault="00CC7A35" w:rsidP="00CC7A35">
      <w:r w:rsidRPr="002C3252">
        <w:t>There are numerous radar types, accomplishing various missions, operating within the radiolocation service throughout the frequency range 5</w:t>
      </w:r>
      <w:r w:rsidRPr="002C3252">
        <w:rPr>
          <w:rFonts w:ascii="Tms Rmn" w:hAnsi="Tms Rmn"/>
          <w:sz w:val="12"/>
        </w:rPr>
        <w:t> </w:t>
      </w:r>
      <w:r w:rsidRPr="002C3252">
        <w:t>250-5</w:t>
      </w:r>
      <w:r w:rsidRPr="002C3252">
        <w:rPr>
          <w:rFonts w:ascii="Tms Rmn" w:hAnsi="Tms Rmn"/>
          <w:sz w:val="12"/>
        </w:rPr>
        <w:t> </w:t>
      </w:r>
      <w:r w:rsidRPr="002C3252">
        <w:t xml:space="preserve">850 </w:t>
      </w:r>
      <w:proofErr w:type="spellStart"/>
      <w:r w:rsidRPr="002C3252">
        <w:t>MHz.</w:t>
      </w:r>
      <w:proofErr w:type="spellEnd"/>
      <w:r w:rsidRPr="002C3252">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B76F0D9" w14:textId="77777777" w:rsidR="00CC7A35" w:rsidRPr="002C3252" w:rsidRDefault="00CC7A35" w:rsidP="00CC7A35">
      <w:r w:rsidRPr="002C3252">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3D0274BF" w14:textId="77777777" w:rsidR="00CC7A35" w:rsidRPr="002C3252" w:rsidRDefault="00CC7A35" w:rsidP="00CC7A35">
      <w:r w:rsidRPr="002C3252">
        <w:t xml:space="preserve">The radars have auto tracking antennas which either skin track or beacon track the object of interest. (Note that radar beacons have not been presented in Table 2; they normally are </w:t>
      </w:r>
      <w:proofErr w:type="spellStart"/>
      <w:r w:rsidRPr="002C3252">
        <w:t>tunable</w:t>
      </w:r>
      <w:proofErr w:type="spellEnd"/>
      <w:r w:rsidRPr="002C3252">
        <w:t xml:space="preserve"> over the frequency range 5 400-5 900 MHz, have transmitter powers in the range 50</w:t>
      </w:r>
      <w:r w:rsidRPr="002C3252">
        <w:noBreakHyphen/>
        <w:t>200 W peak, and serve to rebroadcast the received radar signal.) Periods of operation can last from minutes up to 4</w:t>
      </w:r>
      <w:r w:rsidRPr="002C3252">
        <w:noBreakHyphen/>
        <w:t>5 h, depending upon the test program. Operations are conducted at scheduled times 24 h/day, 7 days/week.</w:t>
      </w:r>
    </w:p>
    <w:p w14:paraId="22459AE8" w14:textId="77777777" w:rsidR="00CC7A35" w:rsidRPr="002C3252" w:rsidRDefault="00CC7A35" w:rsidP="00CC7A35">
      <w:r w:rsidRPr="002C3252">
        <w:t xml:space="preserve">Shipboard sea and air surveillance radars are used for ship protection and operate continuously while the ship is underway as well as entering and leaving port areas. These radars operate continuously during </w:t>
      </w:r>
      <w:del w:id="550" w:author="5B-1b" w:date="2025-05-05T21:39:00Z">
        <w:r w:rsidRPr="002C3252" w:rsidDel="002F5B38">
          <w:delText xml:space="preserve">the </w:delText>
        </w:r>
      </w:del>
      <w:ins w:id="551" w:author="5B-1b" w:date="2025-05-05T21:39:00Z">
        <w:r w:rsidRPr="002C3252">
          <w:t xml:space="preserve">a </w:t>
        </w:r>
      </w:ins>
      <w:proofErr w:type="spellStart"/>
      <w:r w:rsidRPr="002C3252">
        <w:t>shipʼs</w:t>
      </w:r>
      <w:proofErr w:type="spellEnd"/>
      <w:r w:rsidRPr="002C3252">
        <w:t xml:space="preserve"> deployment, based on</w:t>
      </w:r>
      <w:ins w:id="552" w:author="5B-1b" w:date="2025-05-05T21:39:00Z">
        <w:r w:rsidRPr="002C3252">
          <w:t xml:space="preserve"> the</w:t>
        </w:r>
      </w:ins>
      <w:r w:rsidRPr="002C3252">
        <w:t xml:space="preserve"> </w:t>
      </w:r>
      <w:proofErr w:type="spellStart"/>
      <w:r w:rsidRPr="002C3252">
        <w:t>shipʼs</w:t>
      </w:r>
      <w:proofErr w:type="spellEnd"/>
      <w:r w:rsidRPr="002C3252">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63546FC0" w14:textId="77777777" w:rsidR="00CC7A35" w:rsidRPr="002C3252" w:rsidRDefault="00CC7A35" w:rsidP="00CC7A35">
      <w:r w:rsidRPr="002C3252">
        <w:t xml:space="preserve">Other special-purpose radars are also operated in the frequency band 5 250-5 850 </w:t>
      </w:r>
      <w:proofErr w:type="spellStart"/>
      <w:r w:rsidRPr="002C3252">
        <w:t>MHz.</w:t>
      </w:r>
      <w:proofErr w:type="spellEnd"/>
      <w:r w:rsidRPr="002C3252">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394FFECE" w14:textId="532DA4DC" w:rsidR="00CC7A35" w:rsidRPr="002C3252" w:rsidRDefault="00CC7A35" w:rsidP="00CC7A35">
      <w:pPr>
        <w:pStyle w:val="Heading1"/>
      </w:pPr>
      <w:r w:rsidRPr="002C3252">
        <w:lastRenderedPageBreak/>
        <w:t>4</w:t>
      </w:r>
      <w:r w:rsidRPr="002C3252">
        <w:tab/>
        <w:t>Protection criteria</w:t>
      </w:r>
    </w:p>
    <w:p w14:paraId="4CEEE772" w14:textId="77777777" w:rsidR="00CC7A35" w:rsidRPr="002C3252" w:rsidRDefault="00CC7A35" w:rsidP="00CC7A35">
      <w:r w:rsidRPr="002C3252">
        <w:t xml:space="preserve">The desensitizing effect on radars operated in this </w:t>
      </w:r>
      <w:ins w:id="553" w:author="5B-1b" w:date="2025-05-05T21:40:00Z">
        <w:r w:rsidRPr="002C3252">
          <w:t xml:space="preserve">frequency </w:t>
        </w:r>
      </w:ins>
      <w:r w:rsidRPr="002C3252">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2C3252">
        <w:rPr>
          <w:i/>
        </w:rPr>
        <w:t>N</w:t>
      </w:r>
      <w:r w:rsidRPr="002C3252">
        <w:rPr>
          <w:vertAlign w:val="subscript"/>
        </w:rPr>
        <w:t>0</w:t>
      </w:r>
      <w:r w:rsidRPr="002C3252">
        <w:t xml:space="preserve"> and that of noise-like interference by </w:t>
      </w:r>
      <w:r w:rsidRPr="002C3252">
        <w:rPr>
          <w:i/>
        </w:rPr>
        <w:t>I</w:t>
      </w:r>
      <w:r w:rsidRPr="002C3252">
        <w:rPr>
          <w:vertAlign w:val="subscript"/>
        </w:rPr>
        <w:t>0</w:t>
      </w:r>
      <w:r w:rsidRPr="002C3252">
        <w:t xml:space="preserve">, the resultant effective noise power spectral density becomes simply </w:t>
      </w:r>
      <w:r w:rsidRPr="002C3252">
        <w:rPr>
          <w:i/>
        </w:rPr>
        <w:t>I</w:t>
      </w:r>
      <w:r w:rsidRPr="002C3252">
        <w:rPr>
          <w:vertAlign w:val="subscript"/>
        </w:rPr>
        <w:t>0</w:t>
      </w:r>
      <w:r w:rsidRPr="002C3252">
        <w:t> + </w:t>
      </w:r>
      <w:r w:rsidRPr="002C3252">
        <w:rPr>
          <w:i/>
        </w:rPr>
        <w:t>N</w:t>
      </w:r>
      <w:r w:rsidRPr="002C3252">
        <w:rPr>
          <w:vertAlign w:val="subscript"/>
        </w:rPr>
        <w:t>0</w:t>
      </w:r>
      <w:r w:rsidRPr="002C3252">
        <w:t>. An increase of about 1 dB for the radiolocation radars except ground based meteorological radar would constitute significant degradation. Such an increase corresponds to an (</w:t>
      </w:r>
      <w:r w:rsidRPr="002C3252">
        <w:rPr>
          <w:i/>
        </w:rPr>
        <w:t>I</w:t>
      </w:r>
      <w:r w:rsidRPr="002C3252">
        <w:t> + </w:t>
      </w:r>
      <w:r w:rsidRPr="002C3252">
        <w:rPr>
          <w:i/>
        </w:rPr>
        <w:t>N</w:t>
      </w:r>
      <w:r w:rsidRPr="002C3252">
        <w:rPr>
          <w:rFonts w:ascii="Tms Rmn" w:hAnsi="Tms Rmn"/>
          <w:iCs/>
          <w:sz w:val="12"/>
        </w:rPr>
        <w:t> </w:t>
      </w:r>
      <w:r w:rsidRPr="002C3252">
        <w:t>)/</w:t>
      </w:r>
      <w:r w:rsidRPr="002C3252">
        <w:rPr>
          <w:i/>
        </w:rPr>
        <w:t>N</w:t>
      </w:r>
      <w:r w:rsidRPr="002C3252">
        <w:t xml:space="preserve"> ratio of 1.26, or an </w:t>
      </w:r>
      <w:r w:rsidRPr="002C3252">
        <w:rPr>
          <w:i/>
        </w:rPr>
        <w:t>I</w:t>
      </w:r>
      <w:r w:rsidRPr="002C3252">
        <w:t>/</w:t>
      </w:r>
      <w:r w:rsidRPr="002C3252">
        <w:rPr>
          <w:i/>
        </w:rPr>
        <w:t>N</w:t>
      </w:r>
      <w:r w:rsidRPr="002C3252">
        <w:t xml:space="preserve"> ratio of about −6 </w:t>
      </w:r>
      <w:proofErr w:type="spellStart"/>
      <w:r w:rsidRPr="002C3252">
        <w:t>dB.</w:t>
      </w:r>
      <w:proofErr w:type="spellEnd"/>
      <w:r w:rsidRPr="002C3252">
        <w:t xml:space="preserve"> For the radionavigation service and meteorological</w:t>
      </w:r>
      <w:r w:rsidRPr="002C3252">
        <w:rPr>
          <w:rStyle w:val="FootnoteReference"/>
        </w:rPr>
        <w:footnoteReference w:id="3"/>
      </w:r>
      <w:r w:rsidRPr="002C3252">
        <w:t xml:space="preserve"> radars </w:t>
      </w:r>
      <w:del w:id="554" w:author="5B-1b" w:date="2025-05-05T21:40:00Z">
        <w:r w:rsidRPr="002C3252" w:rsidDel="002F5B38">
          <w:delText xml:space="preserve">considering the safety-of-life function, </w:delText>
        </w:r>
      </w:del>
      <w:r w:rsidRPr="002C3252">
        <w:t xml:space="preserve">an increase of about 0.5 dB would constitute significant degradation. Such an increase corresponds to an </w:t>
      </w:r>
      <w:r w:rsidRPr="002C3252">
        <w:rPr>
          <w:i/>
          <w:iCs/>
        </w:rPr>
        <w:t>I</w:t>
      </w:r>
      <w:r w:rsidRPr="002C3252">
        <w:t> /</w:t>
      </w:r>
      <w:r w:rsidRPr="002C3252">
        <w:rPr>
          <w:i/>
          <w:iCs/>
        </w:rPr>
        <w:t>N</w:t>
      </w:r>
      <w:r w:rsidRPr="002C3252">
        <w:t xml:space="preserve"> ratio of about –10 </w:t>
      </w:r>
      <w:proofErr w:type="spellStart"/>
      <w:r w:rsidRPr="002C3252">
        <w:t>dB.</w:t>
      </w:r>
      <w:proofErr w:type="spellEnd"/>
      <w:r w:rsidRPr="002C3252">
        <w:t xml:space="preserve"> </w:t>
      </w:r>
      <w:del w:id="555" w:author="5B-1b" w:date="2025-05-05T21:40:00Z">
        <w:r w:rsidRPr="002C3252" w:rsidDel="002F5B38">
          <w:delText xml:space="preserve">However, further study is required to validate this value. </w:delText>
        </w:r>
      </w:del>
      <w:r w:rsidRPr="002C3252">
        <w:t xml:space="preserve">These protection criteria represent the aggregate effects of multiple interferers, when present; the tolerable </w:t>
      </w:r>
      <w:r w:rsidRPr="002C3252">
        <w:rPr>
          <w:i/>
        </w:rPr>
        <w:t>I</w:t>
      </w:r>
      <w:r w:rsidRPr="002C3252">
        <w:t>/</w:t>
      </w:r>
      <w:r w:rsidRPr="002C3252">
        <w:rPr>
          <w:i/>
        </w:rPr>
        <w:t>N</w:t>
      </w:r>
      <w:r w:rsidRPr="002C3252">
        <w:t xml:space="preserve"> ratio for an individual interferer depends on the number of interferers and their </w:t>
      </w:r>
      <w:proofErr w:type="gramStart"/>
      <w:r w:rsidRPr="002C3252">
        <w:t>geometry, and</w:t>
      </w:r>
      <w:proofErr w:type="gramEnd"/>
      <w:r w:rsidRPr="002C3252">
        <w:t xml:space="preserve"> needs to be assessed in the course of analysis of a given scenario.</w:t>
      </w:r>
    </w:p>
    <w:p w14:paraId="0431EC9D" w14:textId="77777777" w:rsidR="00CC7A35" w:rsidRPr="002C3252" w:rsidRDefault="00CC7A35" w:rsidP="00CC7A35">
      <w:r w:rsidRPr="002C3252">
        <w:t>The aggregation factor can be very substantial in the case of certain communication systems, in which a great number of stations can be deployed.</w:t>
      </w:r>
    </w:p>
    <w:p w14:paraId="0A4F019B" w14:textId="77777777" w:rsidR="00CC7A35" w:rsidRPr="002C3252" w:rsidRDefault="00CC7A35" w:rsidP="00CC7A35">
      <w:r w:rsidRPr="002C3252">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3FD3E20" w14:textId="77777777" w:rsidR="00CC7A35" w:rsidRPr="002C3252" w:rsidRDefault="00CC7A35" w:rsidP="00CC7A35">
      <w:pPr>
        <w:pStyle w:val="Heading1"/>
      </w:pPr>
      <w:r w:rsidRPr="002C3252">
        <w:t>5</w:t>
      </w:r>
      <w:r w:rsidRPr="002C3252">
        <w:tab/>
        <w:t>Interference mitigation techniques</w:t>
      </w:r>
    </w:p>
    <w:p w14:paraId="7545088B" w14:textId="77777777" w:rsidR="00CC7A35" w:rsidRPr="002C3252" w:rsidRDefault="00CC7A35" w:rsidP="00CC7A35">
      <w:r w:rsidRPr="002C3252">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2C3252">
        <w:noBreakHyphen/>
        <w:t>R M.1372.</w:t>
      </w:r>
    </w:p>
    <w:p w14:paraId="7465C22A" w14:textId="77777777" w:rsidR="00CC7A35" w:rsidRPr="002C3252" w:rsidRDefault="00CC7A35" w:rsidP="00AD3208"/>
    <w:sectPr w:rsidR="00CC7A35" w:rsidRPr="002C3252"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FB35E" w14:textId="77777777" w:rsidR="00AD354C" w:rsidRDefault="00AD354C">
      <w:r>
        <w:separator/>
      </w:r>
    </w:p>
  </w:endnote>
  <w:endnote w:type="continuationSeparator" w:id="0">
    <w:p w14:paraId="2DD47AE5" w14:textId="77777777" w:rsidR="00AD354C" w:rsidRDefault="00AD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38BAF" w14:textId="77777777" w:rsidR="00CC7A35" w:rsidRDefault="00CC7A35">
    <w:pPr>
      <w:pStyle w:val="Footer"/>
      <w:framePr w:wrap="around" w:vAnchor="text" w:hAnchor="margin" w:xAlign="right" w:y="1"/>
      <w:rPr>
        <w:rStyle w:val="PageNumber"/>
      </w:rPr>
    </w:pPr>
  </w:p>
  <w:p w14:paraId="75E29136" w14:textId="77777777" w:rsidR="00CC7A35" w:rsidRDefault="00CC7A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2601" w14:textId="228BDCA7" w:rsidR="00CC7A35" w:rsidRPr="0037439D" w:rsidRDefault="0037439D" w:rsidP="0037439D">
    <w:pPr>
      <w:pStyle w:val="Footer"/>
    </w:pPr>
    <w:fldSimple w:instr=" FILENAME \p \* MERGEFORMAT ">
      <w:r>
        <w:t>M:\BRSGD\TEXT2023\SG05\WP5B\300\315\Chapter 2\315N2.08e.docx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3CB0A" w14:textId="00422139" w:rsidR="00CC7A35" w:rsidRPr="0037439D" w:rsidRDefault="0037439D" w:rsidP="0037439D">
    <w:pPr>
      <w:pStyle w:val="Footer"/>
    </w:pPr>
    <w:r>
      <w:fldChar w:fldCharType="begin"/>
    </w:r>
    <w:r>
      <w:rPr>
        <w:lang w:val="en-US"/>
      </w:rPr>
      <w:instrText xml:space="preserve"> FILENAME \p \* MERGEFORMAT </w:instrText>
    </w:r>
    <w:r>
      <w:fldChar w:fldCharType="separate"/>
    </w:r>
    <w:r>
      <w:rPr>
        <w:lang w:val="en-US"/>
      </w:rPr>
      <w:t>M:\BRSGD\TEXT2023\SG05\WP5B\300\315\Chapter 2\315N2.08e.docx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10517" w14:textId="04643F1E" w:rsidR="00CC7A35" w:rsidRPr="0037439D" w:rsidRDefault="0037439D" w:rsidP="0037439D">
    <w:pPr>
      <w:pStyle w:val="Footer"/>
    </w:pPr>
    <w:fldSimple w:instr=" FILENAME \p \* MERGEFORMAT ">
      <w:r>
        <w:t>M:\BRSGD\TEXT2023\SG05\WP5B\300\315\Chapter 2\315N2.08e.docx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791000C7" w:rsidR="00FA124A" w:rsidRPr="0037439D" w:rsidRDefault="0037439D" w:rsidP="0037439D">
    <w:pPr>
      <w:pStyle w:val="Footer"/>
    </w:pPr>
    <w:fldSimple w:instr=" FILENAME \p \* MERGEFORMAT ">
      <w:r>
        <w:t>M:\BRSGD\TEXT2023\SG05\WP5B\300\315\Chapter 2\315N2.08e.docx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7B44" w14:textId="4BE6E693" w:rsidR="00B5034B" w:rsidRPr="0037439D" w:rsidRDefault="0037439D" w:rsidP="0037439D">
    <w:pPr>
      <w:pStyle w:val="Footer"/>
    </w:pPr>
    <w:fldSimple w:instr=" FILENAME \p \* MERGEFORMAT ">
      <w:r>
        <w:t>M:\BRSGD\TEXT2023\SG05\WP5B\300\315\Chapter 2\315N2.08e.docx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D5C0D" w14:textId="77777777" w:rsidR="00AD354C" w:rsidRDefault="00AD354C">
      <w:r>
        <w:t>____________________</w:t>
      </w:r>
    </w:p>
  </w:footnote>
  <w:footnote w:type="continuationSeparator" w:id="0">
    <w:p w14:paraId="0AB1F1E8" w14:textId="77777777" w:rsidR="00AD354C" w:rsidRDefault="00AD354C">
      <w:r>
        <w:continuationSeparator/>
      </w:r>
    </w:p>
  </w:footnote>
  <w:footnote w:id="1">
    <w:p w14:paraId="12B07AC3" w14:textId="77777777" w:rsidR="007523B1" w:rsidRPr="00D414C0" w:rsidRDefault="007523B1" w:rsidP="007523B1">
      <w:pPr>
        <w:pStyle w:val="FootnoteText"/>
        <w:rPr>
          <w:ins w:id="172" w:author="DON_CIO1" w:date="2025-08-29T10:51:00Z" w16du:dateUtc="2025-08-29T14:51:00Z"/>
          <w:lang w:val="en-US"/>
        </w:rPr>
      </w:pPr>
      <w:ins w:id="173" w:author="DON_CIO1" w:date="2025-08-29T10:51:00Z" w16du:dateUtc="2025-08-29T14:51:00Z">
        <w:r w:rsidRPr="00D414C0">
          <w:rPr>
            <w:rStyle w:val="FootnoteReference"/>
            <w:highlight w:val="cyan"/>
          </w:rPr>
          <w:footnoteRef/>
        </w:r>
        <w:r w:rsidRPr="00D414C0">
          <w:rPr>
            <w:highlight w:val="cyan"/>
          </w:rPr>
          <w:t xml:space="preserve"> The term function represents the usage of these systems. In some instances the function stated defaults to the service that </w:t>
        </w:r>
        <w:r>
          <w:rPr>
            <w:highlight w:val="cyan"/>
          </w:rPr>
          <w:t xml:space="preserve">the </w:t>
        </w:r>
        <w:r w:rsidRPr="00D414C0">
          <w:rPr>
            <w:highlight w:val="cyan"/>
          </w:rPr>
          <w:t>system operates under and is consistent with Table 1 and Article 5 of the Radio Regulations.</w:t>
        </w:r>
        <w:r>
          <w:t xml:space="preserve"> </w:t>
        </w:r>
      </w:ins>
    </w:p>
  </w:footnote>
  <w:footnote w:id="2">
    <w:p w14:paraId="10A70E83" w14:textId="4B434E80" w:rsidR="00CC7A35" w:rsidRPr="009E2EC6" w:rsidRDefault="00CC7A35" w:rsidP="00CC7A35">
      <w:pPr>
        <w:pStyle w:val="FootnoteText"/>
        <w:rPr>
          <w:ins w:id="229" w:author="5B-1b" w:date="2025-05-05T21:26:00Z"/>
        </w:rPr>
      </w:pPr>
      <w:ins w:id="230" w:author="5B-1b" w:date="2025-05-05T21:26:00Z">
        <w:r w:rsidRPr="004C114E">
          <w:rPr>
            <w:rStyle w:val="FootnoteReference"/>
          </w:rPr>
          <w:footnoteRef/>
        </w:r>
      </w:ins>
      <w:ins w:id="231" w:author="Chamova, Alisa" w:date="2025-05-06T13:54:00Z">
        <w:r>
          <w:tab/>
        </w:r>
      </w:ins>
      <w:ins w:id="232" w:author="France" w:date="2025-05-06T10:49:00Z">
        <w:r w:rsidRPr="00643489">
          <w:t xml:space="preserve">In Region 2 only, </w:t>
        </w:r>
      </w:ins>
      <w:ins w:id="233" w:author="5B-1b" w:date="2025-05-05T21:26:00Z">
        <w:r w:rsidRPr="009E2EC6">
          <w:t>Radar 24 also operates under aeronautical radionavigation service</w:t>
        </w:r>
        <w:del w:id="234" w:author="France" w:date="2025-05-06T10:49:00Z">
          <w:r w:rsidRPr="009E2EC6" w:rsidDel="006E6322">
            <w:delText xml:space="preserve"> </w:delText>
          </w:r>
          <w:r w:rsidRPr="007A4E46" w:rsidDel="006E6322">
            <w:rPr>
              <w:highlight w:val="yellow"/>
              <w:rPrChange w:id="235" w:author="Ahmed Kormed" w:date="2025-05-06T16:33:00Z">
                <w:rPr/>
              </w:rPrChange>
            </w:rPr>
            <w:delText>in Region 2</w:delText>
          </w:r>
        </w:del>
        <w:r w:rsidRPr="007A4E46">
          <w:rPr>
            <w:highlight w:val="yellow"/>
            <w:rPrChange w:id="236" w:author="Ahmed Kormed" w:date="2025-05-06T16:33:00Z">
              <w:rPr/>
            </w:rPrChange>
          </w:rPr>
          <w:t>.</w:t>
        </w:r>
      </w:ins>
    </w:p>
  </w:footnote>
  <w:footnote w:id="3">
    <w:p w14:paraId="73E481D7" w14:textId="62FD04B2" w:rsidR="00CC7A35" w:rsidRPr="00152454" w:rsidRDefault="00CC7A35" w:rsidP="00CC7A35">
      <w:pPr>
        <w:pStyle w:val="FootnoteText"/>
        <w:rPr>
          <w:lang w:val="en-US"/>
        </w:rPr>
      </w:pPr>
      <w:r>
        <w:rPr>
          <w:rStyle w:val="FootnoteReference"/>
        </w:rPr>
        <w:footnoteRef/>
      </w:r>
      <w:r w:rsidRPr="00152454">
        <w:rPr>
          <w:lang w:val="en-US"/>
        </w:rPr>
        <w:tab/>
      </w:r>
      <w:r w:rsidRPr="00152454">
        <w:rPr>
          <w:color w:val="000000"/>
          <w:szCs w:val="24"/>
          <w:lang w:val="en-US"/>
        </w:rPr>
        <w:t>The protection criteria for ground-based meteorological radars is found in Recommendation ITU</w:t>
      </w:r>
      <w:r w:rsidRPr="00152454">
        <w:rPr>
          <w:color w:val="000000"/>
          <w:szCs w:val="24"/>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61589" w14:textId="77777777" w:rsidR="00CC7A35" w:rsidRDefault="00CC7A35" w:rsidP="00E16530">
    <w:pPr>
      <w:pStyle w:val="Header"/>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F03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7D09A3B5" w14:textId="45AF4EDC" w:rsidR="00CC7A35" w:rsidRPr="00AD3208" w:rsidRDefault="00AD3208" w:rsidP="00AD3208">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Pr="00B5034B">
      <w:rPr>
        <w:lang w:val="it-IT"/>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9D24" w14:textId="77777777" w:rsidR="00CC7A35" w:rsidRPr="00757F16" w:rsidRDefault="00CC7A35" w:rsidP="00757F16">
    <w:pPr>
      <w:pStyle w:val="Header"/>
      <w:tabs>
        <w:tab w:val="center" w:pos="7088"/>
      </w:tabs>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6</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C289E"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22CA2870" w14:textId="4F16FD74" w:rsidR="00CC7A35" w:rsidRPr="00AD3208" w:rsidRDefault="00AD3208" w:rsidP="00AD3208">
    <w:pPr>
      <w:pStyle w:val="Header"/>
      <w:rPr>
        <w:lang w:val="it-IT"/>
      </w:rPr>
    </w:pPr>
    <w:r w:rsidRPr="00AD3208">
      <w:rPr>
        <w:lang w:val="it-IT"/>
      </w:rPr>
      <w:t>5B/</w:t>
    </w:r>
    <w:r w:rsidR="0037439D">
      <w:rPr>
        <w:lang w:val="it-IT"/>
      </w:rPr>
      <w:t>315 (Annex 2.8)</w:t>
    </w:r>
    <w:r w:rsidRPr="00B5034B">
      <w:rPr>
        <w:lang w:val="it-IT"/>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8CCC" w14:textId="77777777" w:rsidR="00FA124A" w:rsidRPr="00B5034B" w:rsidRDefault="00FA124A" w:rsidP="00330567">
    <w:pPr>
      <w:pStyle w:val="Header"/>
      <w:rPr>
        <w:rStyle w:val="PageNumber"/>
        <w:lang w:val="it-IT"/>
      </w:rPr>
    </w:pPr>
    <w:r w:rsidRPr="00B5034B">
      <w:rPr>
        <w:lang w:val="it-IT"/>
      </w:rPr>
      <w:t xml:space="preserve">- </w:t>
    </w:r>
    <w:r w:rsidR="00D02712">
      <w:rPr>
        <w:rStyle w:val="PageNumber"/>
      </w:rPr>
      <w:fldChar w:fldCharType="begin"/>
    </w:r>
    <w:r w:rsidRPr="00B5034B">
      <w:rPr>
        <w:rStyle w:val="PageNumber"/>
        <w:lang w:val="it-IT"/>
      </w:rPr>
      <w:instrText xml:space="preserve"> PAGE </w:instrText>
    </w:r>
    <w:r w:rsidR="00D02712">
      <w:rPr>
        <w:rStyle w:val="PageNumber"/>
      </w:rPr>
      <w:fldChar w:fldCharType="separate"/>
    </w:r>
    <w:r w:rsidR="004151EF" w:rsidRPr="00B5034B">
      <w:rPr>
        <w:rStyle w:val="PageNumber"/>
        <w:noProof/>
        <w:lang w:val="it-IT"/>
      </w:rPr>
      <w:t>2</w:t>
    </w:r>
    <w:r w:rsidR="00D02712">
      <w:rPr>
        <w:rStyle w:val="PageNumber"/>
      </w:rPr>
      <w:fldChar w:fldCharType="end"/>
    </w:r>
    <w:r w:rsidRPr="00B5034B">
      <w:rPr>
        <w:rStyle w:val="PageNumber"/>
        <w:lang w:val="it-IT"/>
      </w:rPr>
      <w:t xml:space="preserve"> -</w:t>
    </w:r>
  </w:p>
  <w:p w14:paraId="648E6DB6" w14:textId="5A1CD877" w:rsidR="00FA124A" w:rsidRPr="00B5034B" w:rsidRDefault="00AD3208" w:rsidP="00B5034B">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00B5034B" w:rsidRPr="00B5034B">
      <w:rPr>
        <w:lang w:val="it-IT"/>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98D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6E5EB770" w14:textId="77777777" w:rsidR="0037439D" w:rsidRPr="00B5034B" w:rsidRDefault="0037439D" w:rsidP="0037439D">
    <w:pPr>
      <w:pStyle w:val="Header"/>
      <w:rPr>
        <w:lang w:val="it-IT"/>
      </w:rPr>
    </w:pPr>
    <w:r w:rsidRPr="00AD3208">
      <w:rPr>
        <w:lang w:val="it-IT"/>
      </w:rPr>
      <w:t>5B/</w:t>
    </w:r>
    <w:r>
      <w:rPr>
        <w:lang w:val="it-IT"/>
      </w:rPr>
      <w:t>315 (Annex 2.8)</w:t>
    </w:r>
    <w:r w:rsidRPr="00B5034B">
      <w:rPr>
        <w:lang w:val="it-IT"/>
      </w:rPr>
      <w:t>-E</w:t>
    </w:r>
  </w:p>
  <w:p w14:paraId="662C5057" w14:textId="0C748D55" w:rsidR="00AD3208" w:rsidRPr="00AD3208" w:rsidRDefault="00AD3208" w:rsidP="0037439D">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C101D1F"/>
    <w:multiLevelType w:val="multilevel"/>
    <w:tmpl w:val="BD38875C"/>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AE4959"/>
    <w:multiLevelType w:val="hybridMultilevel"/>
    <w:tmpl w:val="38DA7908"/>
    <w:lvl w:ilvl="0" w:tplc="22AA5556">
      <w:start w:val="5"/>
      <w:numFmt w:val="decimal"/>
      <w:lvlText w:val="%1"/>
      <w:lvlJc w:val="left"/>
      <w:pPr>
        <w:ind w:left="1500" w:hanging="114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E60B5A"/>
    <w:multiLevelType w:val="hybridMultilevel"/>
    <w:tmpl w:val="A0349314"/>
    <w:lvl w:ilvl="0" w:tplc="A03EF8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00DE6"/>
    <w:multiLevelType w:val="hybridMultilevel"/>
    <w:tmpl w:val="ED1257C0"/>
    <w:lvl w:ilvl="0" w:tplc="429EF3D6">
      <w:start w:val="1"/>
      <w:numFmt w:val="low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7A3C2C9B"/>
    <w:multiLevelType w:val="hybridMultilevel"/>
    <w:tmpl w:val="CA56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85615"/>
    <w:multiLevelType w:val="multilevel"/>
    <w:tmpl w:val="332477CA"/>
    <w:lvl w:ilvl="0">
      <w:start w:val="1"/>
      <w:numFmt w:val="decimal"/>
      <w:lvlText w:val="%1"/>
      <w:lvlJc w:val="left"/>
      <w:pPr>
        <w:ind w:left="432" w:hanging="432"/>
      </w:pPr>
      <w:rPr>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F0C4B14"/>
    <w:multiLevelType w:val="hybridMultilevel"/>
    <w:tmpl w:val="10525BA2"/>
    <w:lvl w:ilvl="0" w:tplc="933028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6107291">
    <w:abstractNumId w:val="9"/>
  </w:num>
  <w:num w:numId="2" w16cid:durableId="715735188">
    <w:abstractNumId w:val="7"/>
  </w:num>
  <w:num w:numId="3" w16cid:durableId="1339842675">
    <w:abstractNumId w:val="6"/>
  </w:num>
  <w:num w:numId="4" w16cid:durableId="1733380283">
    <w:abstractNumId w:val="5"/>
  </w:num>
  <w:num w:numId="5" w16cid:durableId="379481395">
    <w:abstractNumId w:val="4"/>
  </w:num>
  <w:num w:numId="6" w16cid:durableId="1807313981">
    <w:abstractNumId w:val="8"/>
  </w:num>
  <w:num w:numId="7" w16cid:durableId="133569063">
    <w:abstractNumId w:val="3"/>
  </w:num>
  <w:num w:numId="8" w16cid:durableId="462312530">
    <w:abstractNumId w:val="2"/>
  </w:num>
  <w:num w:numId="9" w16cid:durableId="7877286">
    <w:abstractNumId w:val="1"/>
  </w:num>
  <w:num w:numId="10" w16cid:durableId="562448722">
    <w:abstractNumId w:val="0"/>
  </w:num>
  <w:num w:numId="11" w16cid:durableId="1633291775">
    <w:abstractNumId w:val="16"/>
  </w:num>
  <w:num w:numId="12" w16cid:durableId="373770360">
    <w:abstractNumId w:val="14"/>
  </w:num>
  <w:num w:numId="13" w16cid:durableId="2104716746">
    <w:abstractNumId w:val="11"/>
  </w:num>
  <w:num w:numId="14" w16cid:durableId="626084454">
    <w:abstractNumId w:val="17"/>
  </w:num>
  <w:num w:numId="15" w16cid:durableId="1548957654">
    <w:abstractNumId w:val="10"/>
  </w:num>
  <w:num w:numId="16" w16cid:durableId="39986072">
    <w:abstractNumId w:val="12"/>
  </w:num>
  <w:num w:numId="17" w16cid:durableId="920992526">
    <w:abstractNumId w:val="15"/>
  </w:num>
  <w:num w:numId="18" w16cid:durableId="4954617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5B-1b">
    <w15:presenceInfo w15:providerId="None" w15:userId="5B-1b"/>
  </w15:person>
  <w15:person w15:author="Ahmed Kormed">
    <w15:presenceInfo w15:providerId="Windows Live" w15:userId="0469a97a378bd850"/>
  </w15:person>
  <w15:person w15:author="BRSGD(env)">
    <w15:presenceInfo w15:providerId="None" w15:userId="BRSGD(env)"/>
  </w15:person>
  <w15:person w15:author="Joe Cramer">
    <w15:presenceInfo w15:providerId="AD" w15:userId="S::JCramer@ftidc.com::61f03be9-629f-4caa-a05f-70b1142bc96e"/>
  </w15:person>
  <w15:person w15:author="DON_CIO1">
    <w15:presenceInfo w15:providerId="None" w15:userId="DON_CIO1"/>
  </w15:person>
  <w15:person w15:author="France">
    <w15:presenceInfo w15:providerId="Windows Live" w15:userId="c8f6e3afa2feb135"/>
  </w15:person>
  <w15:person w15:author="Chamova, Alisa">
    <w15:presenceInfo w15:providerId="AD" w15:userId="S::alisa.chamova@itu.int::22d471ad-1704-47cb-acab-d70b801be3d5"/>
  </w15:person>
  <w15:person w15:author="Marin Matas, Juan Gabriel">
    <w15:presenceInfo w15:providerId="AD" w15:userId="S::juan-gabriel.marin@itu.int::e4d3f141-0fa9-448c-b247-78c11e0f5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3F64"/>
    <w:rsid w:val="000174AD"/>
    <w:rsid w:val="00047A1D"/>
    <w:rsid w:val="000604B9"/>
    <w:rsid w:val="00061A7E"/>
    <w:rsid w:val="000A7D55"/>
    <w:rsid w:val="000C12C8"/>
    <w:rsid w:val="000C2E8E"/>
    <w:rsid w:val="000E0E7C"/>
    <w:rsid w:val="000F1B4B"/>
    <w:rsid w:val="00126744"/>
    <w:rsid w:val="0012744F"/>
    <w:rsid w:val="00131178"/>
    <w:rsid w:val="00153513"/>
    <w:rsid w:val="00156F66"/>
    <w:rsid w:val="00163271"/>
    <w:rsid w:val="00172122"/>
    <w:rsid w:val="00182528"/>
    <w:rsid w:val="0018500B"/>
    <w:rsid w:val="00196A19"/>
    <w:rsid w:val="001A09D6"/>
    <w:rsid w:val="001A0A2B"/>
    <w:rsid w:val="001B07F5"/>
    <w:rsid w:val="001C473A"/>
    <w:rsid w:val="001D0582"/>
    <w:rsid w:val="00201F3B"/>
    <w:rsid w:val="00202DC1"/>
    <w:rsid w:val="0020616F"/>
    <w:rsid w:val="002116EE"/>
    <w:rsid w:val="002309D8"/>
    <w:rsid w:val="00241F29"/>
    <w:rsid w:val="00245E2F"/>
    <w:rsid w:val="00287D3E"/>
    <w:rsid w:val="002A7FE2"/>
    <w:rsid w:val="002C0B8C"/>
    <w:rsid w:val="002C706D"/>
    <w:rsid w:val="002E1B4F"/>
    <w:rsid w:val="002F2E67"/>
    <w:rsid w:val="002F7CB3"/>
    <w:rsid w:val="00315546"/>
    <w:rsid w:val="00330567"/>
    <w:rsid w:val="003671E9"/>
    <w:rsid w:val="0037439D"/>
    <w:rsid w:val="00385E6A"/>
    <w:rsid w:val="00386A9D"/>
    <w:rsid w:val="00391081"/>
    <w:rsid w:val="00397878"/>
    <w:rsid w:val="003B2789"/>
    <w:rsid w:val="003B307F"/>
    <w:rsid w:val="003C13CE"/>
    <w:rsid w:val="003C697E"/>
    <w:rsid w:val="003E2518"/>
    <w:rsid w:val="003E7CEF"/>
    <w:rsid w:val="004151EF"/>
    <w:rsid w:val="004237E0"/>
    <w:rsid w:val="0042569E"/>
    <w:rsid w:val="00470E71"/>
    <w:rsid w:val="004B1EF7"/>
    <w:rsid w:val="004B3FAD"/>
    <w:rsid w:val="004C5749"/>
    <w:rsid w:val="004C78FD"/>
    <w:rsid w:val="00501DCA"/>
    <w:rsid w:val="005059F1"/>
    <w:rsid w:val="00513A47"/>
    <w:rsid w:val="005408DF"/>
    <w:rsid w:val="00573344"/>
    <w:rsid w:val="00583F9B"/>
    <w:rsid w:val="00587635"/>
    <w:rsid w:val="00596DF0"/>
    <w:rsid w:val="005B0D29"/>
    <w:rsid w:val="005C77FA"/>
    <w:rsid w:val="005E52A3"/>
    <w:rsid w:val="005E5C10"/>
    <w:rsid w:val="005F2C78"/>
    <w:rsid w:val="00600BD1"/>
    <w:rsid w:val="006144E4"/>
    <w:rsid w:val="006318DE"/>
    <w:rsid w:val="00650299"/>
    <w:rsid w:val="00655FC5"/>
    <w:rsid w:val="006A3AA1"/>
    <w:rsid w:val="006B73CB"/>
    <w:rsid w:val="006C6EF6"/>
    <w:rsid w:val="006D7995"/>
    <w:rsid w:val="006D7B7C"/>
    <w:rsid w:val="006E40F4"/>
    <w:rsid w:val="00713D27"/>
    <w:rsid w:val="00731025"/>
    <w:rsid w:val="00737C29"/>
    <w:rsid w:val="007523B1"/>
    <w:rsid w:val="007A378F"/>
    <w:rsid w:val="007B30BF"/>
    <w:rsid w:val="007B41AE"/>
    <w:rsid w:val="007E5F97"/>
    <w:rsid w:val="007E76AF"/>
    <w:rsid w:val="00801D61"/>
    <w:rsid w:val="0080538C"/>
    <w:rsid w:val="00810A6B"/>
    <w:rsid w:val="00814E0A"/>
    <w:rsid w:val="00822581"/>
    <w:rsid w:val="008309DD"/>
    <w:rsid w:val="0083227A"/>
    <w:rsid w:val="00862CEC"/>
    <w:rsid w:val="00866900"/>
    <w:rsid w:val="00876A8A"/>
    <w:rsid w:val="00881BA1"/>
    <w:rsid w:val="008941C8"/>
    <w:rsid w:val="00895E2D"/>
    <w:rsid w:val="008C0CA3"/>
    <w:rsid w:val="008C2302"/>
    <w:rsid w:val="008C26B8"/>
    <w:rsid w:val="008E29E8"/>
    <w:rsid w:val="008F208F"/>
    <w:rsid w:val="00904237"/>
    <w:rsid w:val="0092731D"/>
    <w:rsid w:val="00945B9A"/>
    <w:rsid w:val="0097513C"/>
    <w:rsid w:val="00982084"/>
    <w:rsid w:val="00995963"/>
    <w:rsid w:val="009B61EB"/>
    <w:rsid w:val="009C185B"/>
    <w:rsid w:val="009C2064"/>
    <w:rsid w:val="009D1697"/>
    <w:rsid w:val="009D639C"/>
    <w:rsid w:val="009D654E"/>
    <w:rsid w:val="009F3A46"/>
    <w:rsid w:val="009F6520"/>
    <w:rsid w:val="00A014F8"/>
    <w:rsid w:val="00A438B2"/>
    <w:rsid w:val="00A5173C"/>
    <w:rsid w:val="00A61AEF"/>
    <w:rsid w:val="00A61D84"/>
    <w:rsid w:val="00A83671"/>
    <w:rsid w:val="00AA79A0"/>
    <w:rsid w:val="00AD2345"/>
    <w:rsid w:val="00AD3208"/>
    <w:rsid w:val="00AD354C"/>
    <w:rsid w:val="00AD3741"/>
    <w:rsid w:val="00AE79BD"/>
    <w:rsid w:val="00AF173A"/>
    <w:rsid w:val="00B066A4"/>
    <w:rsid w:val="00B07A13"/>
    <w:rsid w:val="00B10C4B"/>
    <w:rsid w:val="00B4279B"/>
    <w:rsid w:val="00B45FC9"/>
    <w:rsid w:val="00B5034B"/>
    <w:rsid w:val="00B76F35"/>
    <w:rsid w:val="00B81138"/>
    <w:rsid w:val="00B82FA9"/>
    <w:rsid w:val="00BC7CCF"/>
    <w:rsid w:val="00BE470B"/>
    <w:rsid w:val="00BE6BCF"/>
    <w:rsid w:val="00BF092A"/>
    <w:rsid w:val="00C37B6B"/>
    <w:rsid w:val="00C42E73"/>
    <w:rsid w:val="00C57A91"/>
    <w:rsid w:val="00CC01C2"/>
    <w:rsid w:val="00CC7A35"/>
    <w:rsid w:val="00CF21F2"/>
    <w:rsid w:val="00D02712"/>
    <w:rsid w:val="00D046A7"/>
    <w:rsid w:val="00D214D0"/>
    <w:rsid w:val="00D414C0"/>
    <w:rsid w:val="00D46848"/>
    <w:rsid w:val="00D60CDB"/>
    <w:rsid w:val="00D65412"/>
    <w:rsid w:val="00D6546B"/>
    <w:rsid w:val="00D73A04"/>
    <w:rsid w:val="00D9395E"/>
    <w:rsid w:val="00DA5672"/>
    <w:rsid w:val="00DA6B30"/>
    <w:rsid w:val="00DA70C7"/>
    <w:rsid w:val="00DB178B"/>
    <w:rsid w:val="00DC17D3"/>
    <w:rsid w:val="00DD4BED"/>
    <w:rsid w:val="00DE39F0"/>
    <w:rsid w:val="00DF0AF3"/>
    <w:rsid w:val="00DF7E9F"/>
    <w:rsid w:val="00E24D63"/>
    <w:rsid w:val="00E27D7E"/>
    <w:rsid w:val="00E42E13"/>
    <w:rsid w:val="00E56D5C"/>
    <w:rsid w:val="00E6257C"/>
    <w:rsid w:val="00E63C59"/>
    <w:rsid w:val="00F01E46"/>
    <w:rsid w:val="00F128E5"/>
    <w:rsid w:val="00F25662"/>
    <w:rsid w:val="00F4375E"/>
    <w:rsid w:val="00F5730C"/>
    <w:rsid w:val="00F63381"/>
    <w:rsid w:val="00FA124A"/>
    <w:rsid w:val="00FC08DD"/>
    <w:rsid w:val="00FC2316"/>
    <w:rsid w:val="00FC2CFD"/>
    <w:rsid w:val="00FD15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Char,D"/>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eader odd,header odd1,header odd2"/>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link w:val="AnnextitleChar"/>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Char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ECC Hyperlink,超?级链,Style 58,超????,하이퍼링크2,超链接1,超?级链?,Style?,S"/>
    <w:basedOn w:val="DefaultParagraphFont"/>
    <w:uiPriority w:val="99"/>
    <w:unhideWhenUsed/>
    <w:qFormat/>
    <w:rsid w:val="00241F29"/>
    <w:rPr>
      <w:strike w:val="0"/>
      <w:dstrike w:val="0"/>
      <w:color w:val="0000EE"/>
      <w:u w:val="none"/>
      <w:effect w:val="none"/>
    </w:rPr>
  </w:style>
  <w:style w:type="table" w:styleId="TableGrid">
    <w:name w:val="Table Grid"/>
    <w:basedOn w:val="TableNormal"/>
    <w:uiPriority w:val="59"/>
    <w:qFormat/>
    <w:rsid w:val="00241F2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241F29"/>
    <w:rPr>
      <w:rFonts w:ascii="Times New Roman" w:hAnsi="Times New Roman"/>
      <w:lang w:val="en-GB" w:eastAsia="en-US"/>
    </w:rPr>
  </w:style>
  <w:style w:type="character" w:customStyle="1" w:styleId="TableheadChar">
    <w:name w:val="Table_head Char"/>
    <w:link w:val="Tablehead"/>
    <w:qFormat/>
    <w:locked/>
    <w:rsid w:val="00241F29"/>
    <w:rPr>
      <w:rFonts w:ascii="Times New Roman Bold" w:hAnsi="Times New Roman Bold" w:cs="Times New Roman Bold"/>
      <w:b/>
      <w:lang w:val="en-GB" w:eastAsia="en-US"/>
    </w:rPr>
  </w:style>
  <w:style w:type="character" w:customStyle="1" w:styleId="normaltextrun">
    <w:name w:val="normaltextrun"/>
    <w:basedOn w:val="DefaultParagraphFont"/>
    <w:rsid w:val="00241F29"/>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241F29"/>
    <w:rPr>
      <w:b/>
      <w:sz w:val="24"/>
      <w:lang w:val="en-GB" w:eastAsia="en-US"/>
    </w:rPr>
  </w:style>
  <w:style w:type="table" w:customStyle="1" w:styleId="TableGrid1">
    <w:name w:val="Table Grid1"/>
    <w:basedOn w:val="TableNormal"/>
    <w:next w:val="TableGrid"/>
    <w:uiPriority w:val="59"/>
    <w:rsid w:val="00241F29"/>
    <w:rPr>
      <w:rFonts w:ascii="Calibri" w:eastAsiaTheme="minorEastAsia"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5034B"/>
    <w:rPr>
      <w:color w:val="605E5C"/>
      <w:shd w:val="clear" w:color="auto" w:fill="E1DFDD"/>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737C29"/>
    <w:rPr>
      <w:rFonts w:ascii="Times New Roman" w:hAnsi="Times New Roman"/>
      <w:b/>
      <w:sz w:val="28"/>
      <w:lang w:val="en-GB" w:eastAsia="en-US"/>
    </w:rPr>
  </w:style>
  <w:style w:type="character" w:customStyle="1" w:styleId="HeadingbChar">
    <w:name w:val="Heading_b Char"/>
    <w:basedOn w:val="DefaultParagraphFont"/>
    <w:link w:val="Headingb"/>
    <w:qFormat/>
    <w:locked/>
    <w:rsid w:val="00737C29"/>
    <w:rPr>
      <w:rFonts w:ascii="Times New Roman Bold" w:hAnsi="Times New Roman Bold" w:cs="Times New Roman Bold"/>
      <w:b/>
      <w:sz w:val="24"/>
      <w:lang w:val="en-GB"/>
    </w:rPr>
  </w:style>
  <w:style w:type="character" w:customStyle="1" w:styleId="Heading2Char">
    <w:name w:val="Heading 2 Char"/>
    <w:basedOn w:val="DefaultParagraphFont"/>
    <w:link w:val="Heading2"/>
    <w:qFormat/>
    <w:rsid w:val="00731025"/>
    <w:rPr>
      <w:rFonts w:ascii="Times New Roman" w:hAnsi="Times New Roman"/>
      <w:b/>
      <w:sz w:val="24"/>
      <w:lang w:val="en-GB" w:eastAsia="en-US"/>
    </w:rPr>
  </w:style>
  <w:style w:type="character" w:customStyle="1" w:styleId="enumlev1Char">
    <w:name w:val="enumlev1 Char"/>
    <w:basedOn w:val="DefaultParagraphFont"/>
    <w:link w:val="enumlev1"/>
    <w:qFormat/>
    <w:locked/>
    <w:rsid w:val="00731025"/>
    <w:rPr>
      <w:rFonts w:ascii="Times New Roman" w:hAnsi="Times New Roman"/>
      <w:sz w:val="24"/>
      <w:lang w:val="en-GB" w:eastAsia="en-US"/>
    </w:rPr>
  </w:style>
  <w:style w:type="character" w:customStyle="1" w:styleId="AnnexNoChar">
    <w:name w:val="Annex_No Char"/>
    <w:link w:val="AnnexNo"/>
    <w:qFormat/>
    <w:rsid w:val="00731025"/>
    <w:rPr>
      <w:rFonts w:ascii="Times New Roman" w:hAnsi="Times New Roman"/>
      <w:caps/>
      <w:sz w:val="28"/>
      <w:lang w:val="en-GB" w:eastAsia="en-US"/>
    </w:rPr>
  </w:style>
  <w:style w:type="paragraph" w:styleId="ListParagraph">
    <w:name w:val="List Paragraph"/>
    <w:aliases w:val="符号列表,列出段落2,lp1,List Paragraph1,目录4,·ûºÅÁÐ±í,¡¤?o?¨¢D¡À¨ª,?¡è?o?¡§¡éD?¨¤¡§a,??¨¨?o??¡ì?¨¦D?¡§¡è?¡ìa,??¡§¡§?o???¨¬?¡§|D??¡ì?¨¨??¨¬a,???¡ì?¡ì?o???¡§???¡ì|D???¨¬?¡§¡§??¡§?a,????¨¬??¨¬?o????¡ì????¨¬|D???¡§???¡ì?¡ì???¡ì?a,?,列出段落1,·?o?áD±í"/>
    <w:basedOn w:val="Normal"/>
    <w:link w:val="ListParagraphChar"/>
    <w:uiPriority w:val="34"/>
    <w:qFormat/>
    <w:rsid w:val="00731025"/>
    <w:pPr>
      <w:ind w:left="720"/>
      <w:contextualSpacing/>
    </w:pPr>
    <w:rPr>
      <w:rFonts w:eastAsia="MS Mincho"/>
    </w:rPr>
  </w:style>
  <w:style w:type="character" w:customStyle="1" w:styleId="ListParagraphChar">
    <w:name w:val="List Paragraph Char"/>
    <w:aliases w:val="符号列表 Char,列出段落2 Char,lp1 Char,List Paragraph1 Char,目录4 Char,·ûºÅÁÐ±í Char,¡¤?o?¨¢D¡À¨ª Char,?¡è?o?¡§¡éD?¨¤¡§a Char,??¨¨?o??¡ì?¨¦D?¡§¡è?¡ìa Char,??¡§¡§?o???¨¬?¡§|D??¡ì?¨¨??¨¬a Char,???¡ì?¡ì?o???¡§???¡ì|D???¨¬?¡§¡§??¡§?a Char,? Char"/>
    <w:basedOn w:val="DefaultParagraphFont"/>
    <w:link w:val="ListParagraph"/>
    <w:uiPriority w:val="34"/>
    <w:qFormat/>
    <w:locked/>
    <w:rsid w:val="00731025"/>
    <w:rPr>
      <w:rFonts w:ascii="Times New Roman" w:eastAsia="MS Mincho" w:hAnsi="Times New Roman"/>
      <w:sz w:val="24"/>
      <w:lang w:val="en-GB" w:eastAsia="en-US"/>
    </w:rPr>
  </w:style>
  <w:style w:type="character" w:customStyle="1" w:styleId="Heading3Char">
    <w:name w:val="Heading 3 Char"/>
    <w:aliases w:val="h3 Char,h31 Char,H3 Char"/>
    <w:basedOn w:val="DefaultParagraphFont"/>
    <w:link w:val="Heading3"/>
    <w:qFormat/>
    <w:rsid w:val="00731025"/>
    <w:rPr>
      <w:rFonts w:ascii="Times New Roman" w:hAnsi="Times New Roman"/>
      <w:b/>
      <w:sz w:val="24"/>
      <w:lang w:val="en-GB" w:eastAsia="en-US"/>
    </w:rPr>
  </w:style>
  <w:style w:type="character" w:customStyle="1" w:styleId="FigureNoChar">
    <w:name w:val="Figure_No Char"/>
    <w:basedOn w:val="DefaultParagraphFont"/>
    <w:link w:val="FigureNo"/>
    <w:qFormat/>
    <w:rsid w:val="00731025"/>
    <w:rPr>
      <w:rFonts w:ascii="Times New Roman" w:hAnsi="Times New Roman"/>
      <w:caps/>
      <w:lang w:val="en-GB" w:eastAsia="en-US"/>
    </w:rPr>
  </w:style>
  <w:style w:type="character" w:styleId="Strong">
    <w:name w:val="Strong"/>
    <w:uiPriority w:val="22"/>
    <w:qFormat/>
    <w:rsid w:val="00731025"/>
    <w:rPr>
      <w:b/>
      <w:bCs/>
    </w:rPr>
  </w:style>
  <w:style w:type="character" w:customStyle="1" w:styleId="Heading4Char">
    <w:name w:val="Heading 4 Char"/>
    <w:basedOn w:val="DefaultParagraphFont"/>
    <w:link w:val="Heading4"/>
    <w:qFormat/>
    <w:rsid w:val="00731025"/>
    <w:rPr>
      <w:rFonts w:ascii="Times New Roman" w:hAnsi="Times New Roman"/>
      <w:b/>
      <w:sz w:val="24"/>
      <w:lang w:val="en-GB" w:eastAsia="en-US"/>
    </w:rPr>
  </w:style>
  <w:style w:type="character" w:customStyle="1" w:styleId="FigureChar">
    <w:name w:val="Figure Char"/>
    <w:aliases w:val="fig Char"/>
    <w:basedOn w:val="DefaultParagraphFont"/>
    <w:link w:val="Figure"/>
    <w:qFormat/>
    <w:locked/>
    <w:rsid w:val="00731025"/>
    <w:rPr>
      <w:rFonts w:ascii="Times New Roman" w:hAnsi="Times New Roman"/>
      <w:noProof/>
      <w:sz w:val="24"/>
      <w:lang w:val="en-GB"/>
    </w:rPr>
  </w:style>
  <w:style w:type="character" w:customStyle="1" w:styleId="AnnextitleChar">
    <w:name w:val="Annex_title Char"/>
    <w:basedOn w:val="DefaultParagraphFont"/>
    <w:link w:val="Annextitle"/>
    <w:rsid w:val="00731025"/>
    <w:rPr>
      <w:rFonts w:ascii="Times New Roman Bold" w:hAnsi="Times New Roman Bold"/>
      <w:b/>
      <w:sz w:val="28"/>
      <w:lang w:val="en-GB" w:eastAsia="en-US"/>
    </w:rPr>
  </w:style>
  <w:style w:type="character" w:customStyle="1" w:styleId="Tabletext0">
    <w:name w:val="Table_text (文字)"/>
    <w:rsid w:val="005059F1"/>
    <w:rPr>
      <w:rFonts w:ascii="Times New Roman" w:hAnsi="Times New Roman"/>
      <w:lang w:val="en-GB" w:eastAsia="en-US"/>
    </w:rPr>
  </w:style>
  <w:style w:type="character" w:customStyle="1" w:styleId="href">
    <w:name w:val="href"/>
    <w:basedOn w:val="DefaultParagraphFont"/>
    <w:rsid w:val="00CC7A35"/>
  </w:style>
  <w:style w:type="paragraph" w:customStyle="1" w:styleId="AnnexNoTitle">
    <w:name w:val="Annex_NoTitle"/>
    <w:basedOn w:val="Normal"/>
    <w:next w:val="Normalaftertitle"/>
    <w:rsid w:val="00CC7A35"/>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CC7A35"/>
    <w:rPr>
      <w:rFonts w:ascii="Times New Roman" w:hAnsi="Times New Roman"/>
      <w:sz w:val="24"/>
      <w:lang w:val="en-GB" w:eastAsia="en-US"/>
    </w:rPr>
  </w:style>
  <w:style w:type="paragraph" w:customStyle="1" w:styleId="HeadingSum">
    <w:name w:val="Heading_Sum"/>
    <w:basedOn w:val="Headingb"/>
    <w:next w:val="Normal"/>
    <w:autoRedefine/>
    <w:rsid w:val="00CC7A3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CC7A35"/>
  </w:style>
  <w:style w:type="character" w:customStyle="1" w:styleId="TablelegendChar">
    <w:name w:val="Table_legend Char"/>
    <w:link w:val="Tablelegend"/>
    <w:locked/>
    <w:rsid w:val="00CC7A35"/>
    <w:rPr>
      <w:rFonts w:ascii="Times New Roman" w:hAnsi="Times New Roman"/>
      <w:sz w:val="18"/>
      <w:lang w:val="en-GB" w:eastAsia="en-US"/>
    </w:rPr>
  </w:style>
  <w:style w:type="character" w:customStyle="1" w:styleId="TableNo0">
    <w:name w:val="Table_No Знак"/>
    <w:link w:val="TableNo"/>
    <w:locked/>
    <w:rsid w:val="00CC7A35"/>
    <w:rPr>
      <w:rFonts w:ascii="Times New Roman" w:hAnsi="Times New Roman"/>
      <w:caps/>
      <w:lang w:val="en-GB" w:eastAsia="en-US"/>
    </w:rPr>
  </w:style>
  <w:style w:type="character" w:customStyle="1" w:styleId="EquationlegendChar">
    <w:name w:val="Equation_legend Char"/>
    <w:link w:val="Equationlegend"/>
    <w:locked/>
    <w:rsid w:val="00CC7A35"/>
    <w:rPr>
      <w:rFonts w:ascii="Times New Roman" w:hAnsi="Times New Roman"/>
      <w:sz w:val="24"/>
      <w:lang w:val="en-GB" w:eastAsia="en-US"/>
    </w:rPr>
  </w:style>
  <w:style w:type="paragraph" w:customStyle="1" w:styleId="tocpart">
    <w:name w:val="tocpart"/>
    <w:basedOn w:val="Normal"/>
    <w:rsid w:val="00CC7A35"/>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CC7A35"/>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CC7A35"/>
    <w:rPr>
      <w:rFonts w:ascii="Times New Roman" w:hAnsi="Times New Roman"/>
      <w:i/>
      <w:sz w:val="24"/>
      <w:lang w:val="en-GB" w:eastAsia="en-US"/>
    </w:rPr>
  </w:style>
  <w:style w:type="paragraph" w:customStyle="1" w:styleId="Line">
    <w:name w:val="Line"/>
    <w:basedOn w:val="Normal"/>
    <w:next w:val="Normal"/>
    <w:rsid w:val="00CC7A35"/>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CC7A35"/>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CC7A35"/>
    <w:rPr>
      <w:rFonts w:ascii="Times New Roman Bold" w:hAnsi="Times New Roman Bold"/>
      <w:b/>
      <w:lang w:val="en-GB" w:eastAsia="en-US"/>
    </w:rPr>
  </w:style>
  <w:style w:type="paragraph" w:customStyle="1" w:styleId="Summary">
    <w:name w:val="Summary"/>
    <w:basedOn w:val="Normal"/>
    <w:next w:val="Normalaftertitle"/>
    <w:autoRedefine/>
    <w:rsid w:val="00CC7A35"/>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TableLegendNote">
    <w:name w:val="Table_Legend_Note"/>
    <w:basedOn w:val="Tablelegend"/>
    <w:next w:val="Tablelegend"/>
    <w:rsid w:val="00CC7A35"/>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Recdef">
    <w:name w:val="Rec_def"/>
    <w:basedOn w:val="DefaultParagraphFont"/>
    <w:rsid w:val="00CC7A35"/>
    <w:rPr>
      <w:b/>
    </w:rPr>
  </w:style>
  <w:style w:type="character" w:customStyle="1" w:styleId="Resdef">
    <w:name w:val="Res_def"/>
    <w:basedOn w:val="DefaultParagraphFont"/>
    <w:rsid w:val="00CC7A35"/>
    <w:rPr>
      <w:rFonts w:ascii="Times New Roman" w:hAnsi="Times New Roman"/>
      <w:b/>
    </w:rPr>
  </w:style>
  <w:style w:type="character" w:customStyle="1" w:styleId="Heading5Char">
    <w:name w:val="Heading 5 Char"/>
    <w:basedOn w:val="DefaultParagraphFont"/>
    <w:link w:val="Heading5"/>
    <w:rsid w:val="00CC7A35"/>
    <w:rPr>
      <w:rFonts w:ascii="Times New Roman" w:hAnsi="Times New Roman"/>
      <w:b/>
      <w:sz w:val="24"/>
      <w:lang w:val="en-GB" w:eastAsia="en-US"/>
    </w:rPr>
  </w:style>
  <w:style w:type="character" w:customStyle="1" w:styleId="Heading6Char">
    <w:name w:val="Heading 6 Char"/>
    <w:basedOn w:val="DefaultParagraphFont"/>
    <w:link w:val="Heading6"/>
    <w:rsid w:val="00CC7A35"/>
    <w:rPr>
      <w:rFonts w:ascii="Times New Roman" w:hAnsi="Times New Roman"/>
      <w:b/>
      <w:sz w:val="24"/>
      <w:lang w:val="en-GB" w:eastAsia="en-US"/>
    </w:rPr>
  </w:style>
  <w:style w:type="character" w:customStyle="1" w:styleId="Heading7Char">
    <w:name w:val="Heading 7 Char"/>
    <w:basedOn w:val="DefaultParagraphFont"/>
    <w:link w:val="Heading7"/>
    <w:rsid w:val="00CC7A35"/>
    <w:rPr>
      <w:rFonts w:ascii="Times New Roman" w:hAnsi="Times New Roman"/>
      <w:b/>
      <w:sz w:val="24"/>
      <w:lang w:val="en-GB" w:eastAsia="en-US"/>
    </w:rPr>
  </w:style>
  <w:style w:type="character" w:customStyle="1" w:styleId="Heading8Char">
    <w:name w:val="Heading 8 Char"/>
    <w:basedOn w:val="DefaultParagraphFont"/>
    <w:link w:val="Heading8"/>
    <w:rsid w:val="00CC7A35"/>
    <w:rPr>
      <w:rFonts w:ascii="Times New Roman" w:hAnsi="Times New Roman"/>
      <w:b/>
      <w:sz w:val="24"/>
      <w:lang w:val="en-GB" w:eastAsia="en-US"/>
    </w:rPr>
  </w:style>
  <w:style w:type="character" w:customStyle="1" w:styleId="Heading9Char">
    <w:name w:val="Heading 9 Char"/>
    <w:basedOn w:val="DefaultParagraphFont"/>
    <w:link w:val="Heading9"/>
    <w:rsid w:val="00CC7A35"/>
    <w:rPr>
      <w:rFonts w:ascii="Times New Roman" w:hAnsi="Times New Roman"/>
      <w:b/>
      <w:sz w:val="24"/>
      <w:lang w:val="en-GB" w:eastAsia="en-US"/>
    </w:rPr>
  </w:style>
  <w:style w:type="paragraph" w:styleId="ListBullet">
    <w:name w:val="List Bullet"/>
    <w:basedOn w:val="Normal"/>
    <w:autoRedefine/>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Bullet2">
    <w:name w:val="List Bullet 2"/>
    <w:basedOn w:val="Normal"/>
    <w:autoRedefine/>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paragraph" w:styleId="ListBullet3">
    <w:name w:val="List Bullet 3"/>
    <w:basedOn w:val="Normal"/>
    <w:autoRedefine/>
    <w:rsid w:val="00CC7A35"/>
    <w:pPr>
      <w:tabs>
        <w:tab w:val="clear" w:pos="1134"/>
        <w:tab w:val="clear" w:pos="1871"/>
        <w:tab w:val="clear" w:pos="2268"/>
        <w:tab w:val="left" w:pos="794"/>
        <w:tab w:val="num" w:pos="926"/>
        <w:tab w:val="left" w:pos="1191"/>
        <w:tab w:val="left" w:pos="1588"/>
        <w:tab w:val="left" w:pos="1985"/>
      </w:tabs>
      <w:spacing w:before="136"/>
      <w:ind w:left="926" w:hanging="360"/>
      <w:jc w:val="both"/>
    </w:pPr>
    <w:rPr>
      <w:sz w:val="20"/>
    </w:rPr>
  </w:style>
  <w:style w:type="paragraph" w:styleId="ListBullet4">
    <w:name w:val="List Bullet 4"/>
    <w:basedOn w:val="Normal"/>
    <w:autoRedefine/>
    <w:rsid w:val="00CC7A35"/>
    <w:pPr>
      <w:tabs>
        <w:tab w:val="clear" w:pos="1134"/>
        <w:tab w:val="clear" w:pos="1871"/>
        <w:tab w:val="clear" w:pos="2268"/>
        <w:tab w:val="left" w:pos="794"/>
        <w:tab w:val="num" w:pos="1209"/>
        <w:tab w:val="left" w:pos="1588"/>
        <w:tab w:val="left" w:pos="1985"/>
      </w:tabs>
      <w:spacing w:before="136"/>
      <w:ind w:left="1209" w:hanging="360"/>
      <w:jc w:val="both"/>
    </w:pPr>
    <w:rPr>
      <w:sz w:val="20"/>
    </w:rPr>
  </w:style>
  <w:style w:type="paragraph" w:styleId="ListBullet5">
    <w:name w:val="List Bullet 5"/>
    <w:basedOn w:val="Normal"/>
    <w:autoRedefine/>
    <w:rsid w:val="00CC7A35"/>
    <w:pPr>
      <w:tabs>
        <w:tab w:val="clear" w:pos="1134"/>
        <w:tab w:val="clear" w:pos="1871"/>
        <w:tab w:val="clear" w:pos="2268"/>
        <w:tab w:val="left" w:pos="794"/>
        <w:tab w:val="left" w:pos="1191"/>
        <w:tab w:val="num" w:pos="1492"/>
        <w:tab w:val="left" w:pos="1588"/>
        <w:tab w:val="left" w:pos="1985"/>
      </w:tabs>
      <w:spacing w:before="136"/>
      <w:ind w:left="1492" w:hanging="360"/>
      <w:jc w:val="both"/>
    </w:pPr>
    <w:rPr>
      <w:sz w:val="20"/>
    </w:rPr>
  </w:style>
  <w:style w:type="paragraph" w:styleId="ListNumber">
    <w:name w:val="List Number"/>
    <w:basedOn w:val="Normal"/>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Number2">
    <w:name w:val="List Number 2"/>
    <w:basedOn w:val="Normal"/>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character" w:customStyle="1" w:styleId="CommentSubjectChar">
    <w:name w:val="Comment Subject Char"/>
    <w:basedOn w:val="Heading1Char"/>
    <w:link w:val="CommentSubject"/>
    <w:locked/>
    <w:rsid w:val="00CC7A35"/>
    <w:rPr>
      <w:rFonts w:ascii="Times New Roman" w:hAnsi="Times New Roman"/>
      <w:b/>
      <w:sz w:val="28"/>
      <w:lang w:val="en-GB" w:eastAsia="en-US"/>
    </w:rPr>
  </w:style>
  <w:style w:type="paragraph" w:styleId="CommentText">
    <w:name w:val="annotation text"/>
    <w:basedOn w:val="Normal"/>
    <w:link w:val="CommentTextChar"/>
    <w:unhideWhenUsed/>
    <w:rsid w:val="00CC7A35"/>
    <w:pPr>
      <w:tabs>
        <w:tab w:val="clear" w:pos="1134"/>
        <w:tab w:val="clear" w:pos="1871"/>
        <w:tab w:val="clear" w:pos="2268"/>
        <w:tab w:val="left" w:pos="794"/>
        <w:tab w:val="left" w:pos="1191"/>
        <w:tab w:val="left" w:pos="1588"/>
        <w:tab w:val="left" w:pos="1985"/>
      </w:tabs>
      <w:jc w:val="both"/>
    </w:pPr>
    <w:rPr>
      <w:sz w:val="20"/>
      <w:lang w:val="fr-FR"/>
    </w:rPr>
  </w:style>
  <w:style w:type="character" w:customStyle="1" w:styleId="CommentTextChar">
    <w:name w:val="Comment Text Char"/>
    <w:basedOn w:val="DefaultParagraphFont"/>
    <w:link w:val="CommentText"/>
    <w:rsid w:val="00CC7A35"/>
    <w:rPr>
      <w:rFonts w:ascii="Times New Roman" w:hAnsi="Times New Roman"/>
      <w:lang w:val="fr-FR" w:eastAsia="en-US"/>
    </w:rPr>
  </w:style>
  <w:style w:type="paragraph" w:styleId="CommentSubject">
    <w:name w:val="annotation subject"/>
    <w:basedOn w:val="CommentText"/>
    <w:next w:val="CommentText"/>
    <w:link w:val="CommentSubjectChar"/>
    <w:rsid w:val="00CC7A35"/>
    <w:pPr>
      <w:jc w:val="left"/>
      <w:textAlignment w:val="auto"/>
    </w:pPr>
    <w:rPr>
      <w:b/>
      <w:sz w:val="28"/>
      <w:lang w:val="en-GB"/>
    </w:rPr>
  </w:style>
  <w:style w:type="character" w:customStyle="1" w:styleId="CommentSubjectChar1">
    <w:name w:val="Comment Subject Char1"/>
    <w:basedOn w:val="CommentTextChar"/>
    <w:uiPriority w:val="99"/>
    <w:rsid w:val="00CC7A35"/>
    <w:rPr>
      <w:rFonts w:ascii="Times New Roman" w:hAnsi="Times New Roman"/>
      <w:b/>
      <w:bCs/>
      <w:lang w:val="fr-FR" w:eastAsia="en-US"/>
    </w:rPr>
  </w:style>
  <w:style w:type="character" w:customStyle="1" w:styleId="BalloonTextChar">
    <w:name w:val="Balloon Text Char"/>
    <w:basedOn w:val="DefaultParagraphFont"/>
    <w:link w:val="BalloonText"/>
    <w:uiPriority w:val="99"/>
    <w:locked/>
    <w:rsid w:val="00CC7A35"/>
    <w:rPr>
      <w:rFonts w:ascii="Tahoma" w:hAnsi="Tahoma" w:cs="Tahoma"/>
      <w:sz w:val="16"/>
      <w:szCs w:val="16"/>
      <w:lang w:val="en-GB" w:eastAsia="en-US"/>
    </w:rPr>
  </w:style>
  <w:style w:type="paragraph" w:styleId="BalloonText">
    <w:name w:val="Balloon Text"/>
    <w:basedOn w:val="Normal"/>
    <w:link w:val="BalloonTextChar"/>
    <w:uiPriority w:val="99"/>
    <w:rsid w:val="00CC7A35"/>
    <w:pPr>
      <w:tabs>
        <w:tab w:val="clear" w:pos="1134"/>
        <w:tab w:val="clear" w:pos="1871"/>
        <w:tab w:val="clear" w:pos="2268"/>
        <w:tab w:val="left" w:pos="794"/>
        <w:tab w:val="left" w:pos="1191"/>
        <w:tab w:val="left" w:pos="1588"/>
        <w:tab w:val="left" w:pos="1985"/>
      </w:tabs>
      <w:spacing w:before="0"/>
      <w:textAlignment w:val="auto"/>
    </w:pPr>
    <w:rPr>
      <w:rFonts w:ascii="Tahoma" w:hAnsi="Tahoma" w:cs="Tahoma"/>
      <w:sz w:val="16"/>
      <w:szCs w:val="16"/>
    </w:rPr>
  </w:style>
  <w:style w:type="character" w:customStyle="1" w:styleId="BalloonTextChar1">
    <w:name w:val="Balloon Text Char1"/>
    <w:basedOn w:val="DefaultParagraphFont"/>
    <w:uiPriority w:val="99"/>
    <w:rsid w:val="00CC7A35"/>
    <w:rPr>
      <w:rFonts w:ascii="Segoe UI" w:hAnsi="Segoe UI" w:cs="Segoe UI"/>
      <w:sz w:val="18"/>
      <w:szCs w:val="18"/>
      <w:lang w:val="en-GB" w:eastAsia="en-US"/>
    </w:rPr>
  </w:style>
  <w:style w:type="character" w:customStyle="1" w:styleId="TextCar">
    <w:name w:val="Text Car"/>
    <w:basedOn w:val="DefaultParagraphFont"/>
    <w:link w:val="Text"/>
    <w:locked/>
    <w:rsid w:val="00CC7A35"/>
    <w:rPr>
      <w:sz w:val="24"/>
      <w:lang w:val="en-GB" w:eastAsia="en-US"/>
    </w:rPr>
  </w:style>
  <w:style w:type="paragraph" w:customStyle="1" w:styleId="Text">
    <w:name w:val="Text"/>
    <w:basedOn w:val="Normal"/>
    <w:link w:val="TextCar"/>
    <w:rsid w:val="00CC7A35"/>
    <w:pPr>
      <w:tabs>
        <w:tab w:val="clear" w:pos="1134"/>
        <w:tab w:val="clear" w:pos="1871"/>
        <w:tab w:val="clear" w:pos="2268"/>
        <w:tab w:val="left" w:pos="794"/>
        <w:tab w:val="left" w:pos="1191"/>
        <w:tab w:val="left" w:pos="1588"/>
        <w:tab w:val="left" w:pos="1985"/>
      </w:tabs>
      <w:jc w:val="both"/>
      <w:textAlignment w:val="auto"/>
    </w:pPr>
    <w:rPr>
      <w:rFonts w:ascii="CG Times" w:hAnsi="CG Times"/>
    </w:rPr>
  </w:style>
  <w:style w:type="character" w:customStyle="1" w:styleId="StyleTextCarLatinItalic">
    <w:name w:val="Style Text Car + (Latin) Italic"/>
    <w:basedOn w:val="TextCar"/>
    <w:rsid w:val="00CC7A35"/>
    <w:rPr>
      <w:i/>
      <w:iCs w:val="0"/>
      <w:sz w:val="24"/>
      <w:lang w:val="en-GB" w:eastAsia="en-US"/>
    </w:rPr>
  </w:style>
  <w:style w:type="paragraph" w:customStyle="1" w:styleId="Texte">
    <w:name w:val="Texte"/>
    <w:basedOn w:val="Normal"/>
    <w:rsid w:val="00CC7A35"/>
    <w:pPr>
      <w:tabs>
        <w:tab w:val="clear" w:pos="1134"/>
        <w:tab w:val="clear" w:pos="1871"/>
        <w:tab w:val="clear" w:pos="2268"/>
      </w:tabs>
      <w:overflowPunct/>
      <w:autoSpaceDE/>
      <w:autoSpaceDN/>
      <w:adjustRightInd/>
      <w:jc w:val="both"/>
      <w:textAlignment w:val="auto"/>
    </w:pPr>
    <w:rPr>
      <w:color w:val="000000"/>
      <w:szCs w:val="24"/>
      <w:lang w:val="en-US" w:eastAsia="fr-FR"/>
    </w:rPr>
  </w:style>
  <w:style w:type="character" w:customStyle="1" w:styleId="EquationChar">
    <w:name w:val="Equation Char"/>
    <w:basedOn w:val="DefaultParagraphFont"/>
    <w:link w:val="Equation"/>
    <w:rsid w:val="00CC7A35"/>
    <w:rPr>
      <w:rFonts w:ascii="Times New Roman" w:hAnsi="Times New Roman"/>
      <w:sz w:val="24"/>
      <w:lang w:val="en-GB" w:eastAsia="en-US"/>
    </w:rPr>
  </w:style>
  <w:style w:type="character" w:customStyle="1" w:styleId="SourceChar">
    <w:name w:val="Source Char"/>
    <w:link w:val="Source"/>
    <w:locked/>
    <w:rsid w:val="00CC7A35"/>
    <w:rPr>
      <w:rFonts w:ascii="Times New Roman" w:hAnsi="Times New Roman"/>
      <w:b/>
      <w:sz w:val="28"/>
      <w:lang w:val="en-GB" w:eastAsia="en-US"/>
    </w:rPr>
  </w:style>
  <w:style w:type="character" w:styleId="Emphasis">
    <w:name w:val="Emphasis"/>
    <w:basedOn w:val="DefaultParagraphFont"/>
    <w:qFormat/>
    <w:rsid w:val="00CC7A35"/>
    <w:rPr>
      <w:i/>
      <w:iCs/>
    </w:rPr>
  </w:style>
  <w:style w:type="paragraph" w:styleId="BodyText">
    <w:name w:val="Body Text"/>
    <w:basedOn w:val="Normal"/>
    <w:link w:val="BodyTextChar"/>
    <w:qFormat/>
    <w:rsid w:val="00CC7A35"/>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CC7A35"/>
    <w:rPr>
      <w:rFonts w:ascii="Arial" w:eastAsia="Calibri" w:hAnsi="Arial"/>
      <w:sz w:val="22"/>
      <w:szCs w:val="22"/>
      <w:lang w:val="en-GB" w:eastAsia="en-GB"/>
    </w:rPr>
  </w:style>
  <w:style w:type="paragraph" w:customStyle="1" w:styleId="TableText1">
    <w:name w:val="Table_Text"/>
    <w:basedOn w:val="Tablelegend"/>
    <w:link w:val="TableTextChar0"/>
    <w:rsid w:val="00CC7A35"/>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customStyle="1" w:styleId="TableTextChar0">
    <w:name w:val="Table_Text Char"/>
    <w:basedOn w:val="DefaultParagraphFont"/>
    <w:link w:val="TableText1"/>
    <w:locked/>
    <w:rsid w:val="00CC7A35"/>
    <w:rPr>
      <w:rFonts w:ascii="Times New Roman" w:hAnsi="Times New Roman"/>
      <w:sz w:val="18"/>
      <w:lang w:val="en-GB" w:eastAsia="en-US"/>
    </w:rPr>
  </w:style>
  <w:style w:type="paragraph" w:customStyle="1" w:styleId="headingb0">
    <w:name w:val="heading_b"/>
    <w:basedOn w:val="Heading3"/>
    <w:next w:val="Normal"/>
    <w:rsid w:val="00CC7A35"/>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style>
  <w:style w:type="paragraph" w:customStyle="1" w:styleId="AnnexNotitle0">
    <w:name w:val="Annex_No &amp; title"/>
    <w:basedOn w:val="Normal"/>
    <w:next w:val="Normal"/>
    <w:rsid w:val="00CC7A35"/>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styleId="EndnoteText">
    <w:name w:val="endnote text"/>
    <w:basedOn w:val="Normal"/>
    <w:link w:val="EndnoteTextChar"/>
    <w:rsid w:val="00CC7A35"/>
    <w:pPr>
      <w:spacing w:before="0"/>
    </w:pPr>
    <w:rPr>
      <w:sz w:val="20"/>
    </w:rPr>
  </w:style>
  <w:style w:type="character" w:customStyle="1" w:styleId="EndnoteTextChar">
    <w:name w:val="Endnote Text Char"/>
    <w:basedOn w:val="DefaultParagraphFont"/>
    <w:link w:val="EndnoteText"/>
    <w:rsid w:val="00CC7A35"/>
    <w:rPr>
      <w:rFonts w:ascii="Times New Roman" w:hAnsi="Times New Roman"/>
      <w:lang w:val="en-GB" w:eastAsia="en-US"/>
    </w:rPr>
  </w:style>
  <w:style w:type="paragraph" w:styleId="Revision">
    <w:name w:val="Revision"/>
    <w:hidden/>
    <w:uiPriority w:val="99"/>
    <w:semiHidden/>
    <w:rsid w:val="00CC7A35"/>
    <w:rPr>
      <w:rFonts w:ascii="Times New Roman" w:hAnsi="Times New Roman"/>
      <w:sz w:val="24"/>
      <w:lang w:val="fr-FR" w:eastAsia="en-US"/>
    </w:rPr>
  </w:style>
  <w:style w:type="paragraph" w:styleId="BodyTextIndent">
    <w:name w:val="Body Text Indent"/>
    <w:basedOn w:val="Normal"/>
    <w:link w:val="BodyTextIndentChar"/>
    <w:semiHidden/>
    <w:unhideWhenUsed/>
    <w:rsid w:val="00201F3B"/>
    <w:pPr>
      <w:spacing w:after="120"/>
      <w:ind w:left="360"/>
    </w:pPr>
  </w:style>
  <w:style w:type="character" w:customStyle="1" w:styleId="BodyTextIndentChar">
    <w:name w:val="Body Text Indent Char"/>
    <w:basedOn w:val="DefaultParagraphFont"/>
    <w:link w:val="BodyTextIndent"/>
    <w:semiHidden/>
    <w:rsid w:val="00201F3B"/>
    <w:rPr>
      <w:rFonts w:ascii="Times New Roman" w:hAnsi="Times New Roman"/>
      <w:sz w:val="24"/>
      <w:lang w:val="en-GB" w:eastAsia="en-US"/>
    </w:rPr>
  </w:style>
  <w:style w:type="paragraph" w:customStyle="1" w:styleId="TabletitleBR">
    <w:name w:val="Table_title_BR"/>
    <w:basedOn w:val="Normal"/>
    <w:next w:val="Normal"/>
    <w:rsid w:val="00201F3B"/>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2.emf"/><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itu.int/rec/R-REC-M.1638/en"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microsoft.com/office/2011/relationships/people" Target="people.xml"/><Relationship Id="rId10" Type="http://schemas.openxmlformats.org/officeDocument/2006/relationships/hyperlink" Target="mailto:robert.leck@aces-inc.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oleObject" Target="embeddings/oleObject1.bin"/><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74B9-BA4B-4724-B29C-8C241AECD2D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4380</Words>
  <Characters>24970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DON_CIO1</cp:lastModifiedBy>
  <cp:revision>2</cp:revision>
  <cp:lastPrinted>2008-02-21T14:04:00Z</cp:lastPrinted>
  <dcterms:created xsi:type="dcterms:W3CDTF">2025-09-17T02:22:00Z</dcterms:created>
  <dcterms:modified xsi:type="dcterms:W3CDTF">2025-09-17T02:22:00Z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