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1C0D7" w14:textId="47A75D48" w:rsidR="002614FB" w:rsidRDefault="005649F4" w:rsidP="002614FB">
      <w:pPr>
        <w:tabs>
          <w:tab w:val="clear" w:pos="1134"/>
          <w:tab w:val="clear" w:pos="1871"/>
          <w:tab w:val="clear" w:pos="2268"/>
        </w:tabs>
        <w:overflowPunct/>
        <w:autoSpaceDE/>
        <w:autoSpaceDN/>
        <w:adjustRightInd/>
        <w:spacing w:before="0"/>
        <w:textAlignment w:val="auto"/>
      </w:pPr>
      <w:ins w:id="0" w:author="Nellis, Donald (FAA)" w:date="2025-09-19T15:47:00Z" w16du:dateUtc="2025-09-19T19:47:00Z">
        <w:r>
          <w:t xml:space="preserve">Note:  </w:t>
        </w:r>
      </w:ins>
      <w:ins w:id="1" w:author="Nellis, Donald (FAA)" w:date="2025-09-19T15:48:00Z" w16du:dateUtc="2025-09-19T19:48:00Z">
        <w:r>
          <w:t>No changes made to Second Draft Document.</w:t>
        </w:r>
      </w:ins>
    </w:p>
    <w:p w14:paraId="67F1B433" w14:textId="77777777" w:rsidR="005649F4" w:rsidRDefault="005649F4" w:rsidP="002614FB">
      <w:pPr>
        <w:tabs>
          <w:tab w:val="clear" w:pos="1134"/>
          <w:tab w:val="clear" w:pos="1871"/>
          <w:tab w:val="clear" w:pos="2268"/>
        </w:tabs>
        <w:overflowPunct/>
        <w:autoSpaceDE/>
        <w:autoSpaceDN/>
        <w:adjustRightInd/>
        <w:spacing w:before="0"/>
        <w:textAlignment w:val="auto"/>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2614FB" w:rsidRPr="00141464" w14:paraId="7FEF3803" w14:textId="77777777" w:rsidTr="008D168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DCFB52B" w14:textId="77777777" w:rsidR="002614FB" w:rsidRPr="00141464" w:rsidRDefault="002614FB" w:rsidP="008D1681">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14:ligatures w14:val="standardContextual"/>
              </w:rPr>
            </w:pPr>
            <w:r w:rsidRPr="00141464">
              <w:rPr>
                <w:rFonts w:eastAsia="Times New Roman"/>
                <w:b/>
                <w14:ligatures w14:val="standardContextual"/>
              </w:rPr>
              <w:br w:type="page"/>
            </w:r>
            <w:r w:rsidRPr="00141464">
              <w:rPr>
                <w:rFonts w:eastAsia="Times New Roman"/>
                <w:b/>
                <w14:ligatures w14:val="standardContextual"/>
              </w:rPr>
              <w:br w:type="page"/>
            </w:r>
            <w:r w:rsidRPr="00141464">
              <w:rPr>
                <w:rFonts w:eastAsia="Times New Roman"/>
                <w:b/>
                <w:lang w:val="en-US"/>
                <w14:ligatures w14:val="standardContextual"/>
              </w:rPr>
              <w:br w:type="page"/>
            </w:r>
            <w:r w:rsidRPr="00141464">
              <w:rPr>
                <w:rFonts w:eastAsia="Times New Roman"/>
                <w:b/>
                <w:spacing w:val="-3"/>
                <w:szCs w:val="24"/>
                <w14:ligatures w14:val="standardContextual"/>
              </w:rPr>
              <w:t>U.S. Radiocommunications Sector</w:t>
            </w:r>
          </w:p>
          <w:p w14:paraId="24663440" w14:textId="77777777" w:rsidR="002614FB" w:rsidRPr="00141464" w:rsidRDefault="002614FB" w:rsidP="008D1681">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14:ligatures w14:val="standardContextual"/>
              </w:rPr>
            </w:pPr>
            <w:r w:rsidRPr="00141464">
              <w:rPr>
                <w:rFonts w:eastAsia="Times New Roman"/>
                <w:b/>
                <w:spacing w:val="-3"/>
                <w:szCs w:val="24"/>
                <w14:ligatures w14:val="standardContextual"/>
              </w:rPr>
              <w:t>Fact Sheet</w:t>
            </w:r>
          </w:p>
        </w:tc>
      </w:tr>
      <w:tr w:rsidR="002614FB" w:rsidRPr="00141464" w14:paraId="06A50E1F" w14:textId="77777777" w:rsidTr="008D1681">
        <w:trPr>
          <w:trHeight w:val="348"/>
        </w:trPr>
        <w:tc>
          <w:tcPr>
            <w:tcW w:w="4387" w:type="dxa"/>
            <w:tcBorders>
              <w:left w:val="double" w:sz="6" w:space="0" w:color="auto"/>
            </w:tcBorders>
          </w:tcPr>
          <w:p w14:paraId="1744D735" w14:textId="77777777" w:rsidR="002614FB" w:rsidRPr="00141464" w:rsidRDefault="002614FB" w:rsidP="008D1681">
            <w:pPr>
              <w:spacing w:after="120"/>
              <w:ind w:left="900" w:right="144" w:hanging="756"/>
              <w:rPr>
                <w:rFonts w:eastAsia="Times New Roman"/>
                <w:szCs w:val="24"/>
              </w:rPr>
            </w:pPr>
            <w:r w:rsidRPr="00141464">
              <w:rPr>
                <w:rFonts w:eastAsia="Times New Roman"/>
                <w:b/>
                <w:szCs w:val="24"/>
              </w:rPr>
              <w:t>Working Party:</w:t>
            </w:r>
            <w:r w:rsidRPr="00141464">
              <w:rPr>
                <w:rFonts w:eastAsia="Times New Roman"/>
                <w:szCs w:val="24"/>
              </w:rPr>
              <w:t xml:space="preserve">  ITU-R WP-5B</w:t>
            </w:r>
          </w:p>
        </w:tc>
        <w:tc>
          <w:tcPr>
            <w:tcW w:w="5006" w:type="dxa"/>
            <w:tcBorders>
              <w:right w:val="double" w:sz="6" w:space="0" w:color="auto"/>
            </w:tcBorders>
          </w:tcPr>
          <w:p w14:paraId="4700D981" w14:textId="3EF441FF" w:rsidR="002614FB" w:rsidRPr="00141464" w:rsidRDefault="002614FB" w:rsidP="008D1681">
            <w:pPr>
              <w:spacing w:after="120"/>
              <w:ind w:left="144" w:right="144"/>
              <w:rPr>
                <w:rFonts w:eastAsia="Times New Roman"/>
                <w:szCs w:val="24"/>
              </w:rPr>
            </w:pPr>
            <w:r w:rsidRPr="00141464">
              <w:rPr>
                <w:rFonts w:eastAsia="Times New Roman"/>
                <w:b/>
                <w:szCs w:val="24"/>
              </w:rPr>
              <w:t>Document No:</w:t>
            </w:r>
            <w:r w:rsidRPr="00141464">
              <w:rPr>
                <w:rFonts w:eastAsia="Times New Roman"/>
                <w:szCs w:val="24"/>
              </w:rPr>
              <w:t xml:space="preserve">  </w:t>
            </w:r>
            <w:r w:rsidR="00DF2D4C" w:rsidRPr="009E5C92">
              <w:rPr>
                <w:rFonts w:eastAsia="Times New Roman"/>
                <w:szCs w:val="24"/>
                <w:lang w:eastAsia="zh-CN"/>
              </w:rPr>
              <w:t>USWP5B35-</w:t>
            </w:r>
            <w:r w:rsidR="00DF2D4C">
              <w:rPr>
                <w:rFonts w:eastAsia="Times New Roman"/>
                <w:szCs w:val="24"/>
                <w:lang w:eastAsia="zh-CN"/>
              </w:rPr>
              <w:t>15</w:t>
            </w:r>
          </w:p>
        </w:tc>
      </w:tr>
      <w:tr w:rsidR="002614FB" w:rsidRPr="00141464" w14:paraId="2A167A4D" w14:textId="77777777" w:rsidTr="008D1681">
        <w:trPr>
          <w:trHeight w:val="378"/>
        </w:trPr>
        <w:tc>
          <w:tcPr>
            <w:tcW w:w="4387" w:type="dxa"/>
            <w:tcBorders>
              <w:left w:val="double" w:sz="6" w:space="0" w:color="auto"/>
            </w:tcBorders>
          </w:tcPr>
          <w:p w14:paraId="051B7017" w14:textId="5348300F" w:rsidR="002614FB" w:rsidRPr="00141464" w:rsidRDefault="002614FB" w:rsidP="008D1681">
            <w:pPr>
              <w:spacing w:before="0"/>
              <w:ind w:left="144" w:right="-12"/>
              <w:rPr>
                <w:rFonts w:eastAsia="Times New Roman"/>
                <w:szCs w:val="24"/>
                <w:lang w:val="pt-BR"/>
              </w:rPr>
            </w:pPr>
            <w:r w:rsidRPr="00141464">
              <w:rPr>
                <w:rFonts w:eastAsia="Times New Roman"/>
                <w:b/>
                <w:szCs w:val="24"/>
                <w:lang w:val="pt-BR"/>
              </w:rPr>
              <w:t>Ref:</w:t>
            </w:r>
            <w:r w:rsidRPr="00141464">
              <w:rPr>
                <w:rFonts w:eastAsia="Times New Roman"/>
                <w:szCs w:val="24"/>
                <w:lang w:val="pt-BR"/>
              </w:rPr>
              <w:t xml:space="preserve"> Annex 2</w:t>
            </w:r>
            <w:r>
              <w:rPr>
                <w:rFonts w:eastAsia="Times New Roman"/>
                <w:szCs w:val="24"/>
                <w:lang w:val="pt-BR"/>
              </w:rPr>
              <w:t>.</w:t>
            </w:r>
            <w:r w:rsidR="008A4034">
              <w:rPr>
                <w:rFonts w:eastAsia="Times New Roman"/>
                <w:szCs w:val="24"/>
                <w:lang w:val="pt-BR"/>
              </w:rPr>
              <w:t>5</w:t>
            </w:r>
            <w:r w:rsidRPr="00141464">
              <w:rPr>
                <w:rFonts w:eastAsia="Times New Roman"/>
                <w:szCs w:val="24"/>
                <w:lang w:val="pt-BR"/>
              </w:rPr>
              <w:t xml:space="preserve"> to Document 5B/</w:t>
            </w:r>
            <w:r>
              <w:rPr>
                <w:rFonts w:eastAsia="Times New Roman"/>
                <w:szCs w:val="24"/>
                <w:lang w:val="pt-BR"/>
              </w:rPr>
              <w:t>315</w:t>
            </w:r>
            <w:r w:rsidRPr="00141464">
              <w:rPr>
                <w:rFonts w:eastAsia="Times New Roman"/>
                <w:szCs w:val="24"/>
                <w:lang w:val="pt-BR"/>
              </w:rPr>
              <w:t>-E</w:t>
            </w:r>
          </w:p>
        </w:tc>
        <w:tc>
          <w:tcPr>
            <w:tcW w:w="5006" w:type="dxa"/>
            <w:tcBorders>
              <w:right w:val="double" w:sz="6" w:space="0" w:color="auto"/>
            </w:tcBorders>
          </w:tcPr>
          <w:p w14:paraId="08A7D802" w14:textId="0E1AF09E" w:rsidR="002614FB" w:rsidRPr="00141464" w:rsidRDefault="002614FB" w:rsidP="008D1681">
            <w:pPr>
              <w:tabs>
                <w:tab w:val="left" w:pos="162"/>
              </w:tabs>
              <w:spacing w:before="0"/>
              <w:ind w:left="612" w:right="144" w:hanging="468"/>
              <w:rPr>
                <w:rFonts w:eastAsia="Times New Roman"/>
                <w:szCs w:val="24"/>
              </w:rPr>
            </w:pPr>
            <w:r w:rsidRPr="00141464">
              <w:rPr>
                <w:rFonts w:eastAsia="Times New Roman"/>
                <w:b/>
                <w:szCs w:val="24"/>
              </w:rPr>
              <w:t>Date:</w:t>
            </w:r>
            <w:r w:rsidRPr="00141464">
              <w:rPr>
                <w:rFonts w:eastAsia="Times New Roman"/>
                <w:szCs w:val="24"/>
              </w:rPr>
              <w:t xml:space="preserve"> </w:t>
            </w:r>
            <w:r w:rsidR="001A771A">
              <w:rPr>
                <w:rFonts w:eastAsia="Times New Roman"/>
                <w:szCs w:val="24"/>
              </w:rPr>
              <w:t>2</w:t>
            </w:r>
            <w:r w:rsidR="005649F4">
              <w:rPr>
                <w:rFonts w:eastAsia="Times New Roman"/>
                <w:szCs w:val="24"/>
              </w:rPr>
              <w:t>2</w:t>
            </w:r>
            <w:r w:rsidRPr="00141464">
              <w:rPr>
                <w:rFonts w:eastAsia="Times New Roman"/>
                <w:szCs w:val="24"/>
              </w:rPr>
              <w:t xml:space="preserve"> </w:t>
            </w:r>
            <w:r w:rsidR="005649F4">
              <w:rPr>
                <w:rFonts w:eastAsia="Times New Roman"/>
                <w:szCs w:val="24"/>
              </w:rPr>
              <w:t>September</w:t>
            </w:r>
            <w:r w:rsidRPr="00141464">
              <w:rPr>
                <w:rFonts w:eastAsia="Times New Roman"/>
                <w:szCs w:val="24"/>
              </w:rPr>
              <w:t xml:space="preserve"> 2025</w:t>
            </w:r>
          </w:p>
        </w:tc>
      </w:tr>
      <w:tr w:rsidR="002614FB" w:rsidRPr="00141464" w14:paraId="3AB6E6A4" w14:textId="77777777" w:rsidTr="008D1681">
        <w:trPr>
          <w:trHeight w:val="459"/>
        </w:trPr>
        <w:tc>
          <w:tcPr>
            <w:tcW w:w="9393" w:type="dxa"/>
            <w:gridSpan w:val="2"/>
            <w:tcBorders>
              <w:left w:val="double" w:sz="6" w:space="0" w:color="auto"/>
              <w:right w:val="double" w:sz="6" w:space="0" w:color="auto"/>
            </w:tcBorders>
          </w:tcPr>
          <w:p w14:paraId="3B5EB0F1" w14:textId="3C94CA72" w:rsidR="002614FB" w:rsidRPr="00141464" w:rsidRDefault="002614FB" w:rsidP="008D1681">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eastAsia="zh-CN"/>
                <w14:ligatures w14:val="standardContextual"/>
              </w:rPr>
            </w:pPr>
            <w:r w:rsidRPr="00141464">
              <w:rPr>
                <w:rFonts w:eastAsia="Times New Roman"/>
                <w:b/>
                <w:bCs/>
                <w:szCs w:val="24"/>
                <w14:ligatures w14:val="standardContextual"/>
              </w:rPr>
              <w:t>Document Title:</w:t>
            </w:r>
            <w:r w:rsidRPr="00141464">
              <w:rPr>
                <w:rFonts w:eastAsia="Times New Roman"/>
                <w:bCs/>
                <w:szCs w:val="24"/>
                <w14:ligatures w14:val="standardContextual"/>
              </w:rPr>
              <w:t xml:space="preserve"> </w:t>
            </w:r>
            <w:r w:rsidR="008A4034" w:rsidRPr="008A4034">
              <w:rPr>
                <w:rFonts w:ascii="CG Times" w:eastAsia="Times New Roman" w:hAnsi="CG Times"/>
                <w:b/>
                <w:bCs/>
                <w:lang w:eastAsia="zh-CN"/>
                <w14:ligatures w14:val="standardContextual"/>
              </w:rPr>
              <w:t>WORKING DOCUMENT TOWARDS A HANDBOOK ITU-R M. [HDBK_</w:t>
            </w:r>
            <w:proofErr w:type="gramStart"/>
            <w:r w:rsidR="008A4034" w:rsidRPr="008A4034">
              <w:rPr>
                <w:rFonts w:ascii="CG Times" w:eastAsia="Times New Roman" w:hAnsi="CG Times"/>
                <w:b/>
                <w:bCs/>
                <w:lang w:eastAsia="zh-CN"/>
                <w14:ligatures w14:val="standardContextual"/>
              </w:rPr>
              <w:t>STATUS.SPECTRUM.RPAS</w:t>
            </w:r>
            <w:proofErr w:type="gramEnd"/>
            <w:r w:rsidR="008A4034" w:rsidRPr="008A4034">
              <w:rPr>
                <w:rFonts w:ascii="CG Times" w:eastAsia="Times New Roman" w:hAnsi="CG Times"/>
                <w:b/>
                <w:bCs/>
                <w:lang w:eastAsia="zh-CN"/>
                <w14:ligatures w14:val="standardContextual"/>
              </w:rPr>
              <w:t>_</w:t>
            </w:r>
            <w:proofErr w:type="gramStart"/>
            <w:r w:rsidR="008A4034" w:rsidRPr="008A4034">
              <w:rPr>
                <w:rFonts w:ascii="CG Times" w:eastAsia="Times New Roman" w:hAnsi="CG Times"/>
                <w:b/>
                <w:bCs/>
                <w:lang w:eastAsia="zh-CN"/>
                <w14:ligatures w14:val="standardContextual"/>
              </w:rPr>
              <w:t>DAA]</w:t>
            </w:r>
            <w:r w:rsidRPr="00141464">
              <w:rPr>
                <w:rFonts w:ascii="CG Times" w:eastAsia="Times New Roman" w:hAnsi="CG Times"/>
                <w:lang w:eastAsia="zh-CN"/>
                <w14:ligatures w14:val="standardContextual"/>
              </w:rPr>
              <w:t xml:space="preserve">  -</w:t>
            </w:r>
            <w:proofErr w:type="gramEnd"/>
            <w:r w:rsidRPr="00141464">
              <w:rPr>
                <w:rFonts w:ascii="CG Times" w:eastAsia="Times New Roman" w:hAnsi="CG Times"/>
                <w:lang w:eastAsia="zh-CN"/>
                <w14:ligatures w14:val="standardContextual"/>
              </w:rPr>
              <w:t xml:space="preserve">  </w:t>
            </w:r>
            <w:r w:rsidR="008A4034" w:rsidRPr="008A4034">
              <w:rPr>
                <w:rFonts w:ascii="CG Times" w:eastAsia="Times New Roman" w:hAnsi="CG Times"/>
                <w:lang w:eastAsia="zh-CN"/>
                <w14:ligatures w14:val="standardContextual"/>
              </w:rPr>
              <w:t>Handbook on status of availability of spectrum for detect-and-avoid radars [onboard] remotely piloted aircraft</w:t>
            </w:r>
            <w:r w:rsidR="008A4034">
              <w:rPr>
                <w:rFonts w:ascii="CG Times" w:eastAsia="Times New Roman" w:hAnsi="CG Times"/>
                <w:lang w:eastAsia="zh-CN"/>
                <w14:ligatures w14:val="standardContextual"/>
              </w:rPr>
              <w:t>.</w:t>
            </w:r>
          </w:p>
        </w:tc>
      </w:tr>
      <w:tr w:rsidR="002614FB" w:rsidRPr="00141464" w14:paraId="229A9BA0" w14:textId="77777777" w:rsidTr="008D1681">
        <w:trPr>
          <w:trHeight w:val="1960"/>
        </w:trPr>
        <w:tc>
          <w:tcPr>
            <w:tcW w:w="4387" w:type="dxa"/>
            <w:tcBorders>
              <w:left w:val="double" w:sz="6" w:space="0" w:color="auto"/>
            </w:tcBorders>
          </w:tcPr>
          <w:p w14:paraId="15BAFA4C" w14:textId="77777777" w:rsidR="002614FB" w:rsidRPr="00141464" w:rsidRDefault="002614FB" w:rsidP="008D1681">
            <w:pPr>
              <w:ind w:left="144" w:right="144"/>
              <w:rPr>
                <w:rFonts w:eastAsia="Times New Roman"/>
                <w:b/>
                <w:szCs w:val="24"/>
              </w:rPr>
            </w:pPr>
            <w:r w:rsidRPr="00141464">
              <w:rPr>
                <w:rFonts w:eastAsia="Times New Roman"/>
                <w:b/>
                <w:szCs w:val="24"/>
              </w:rPr>
              <w:t>Author(s)/Contributors(s):</w:t>
            </w:r>
          </w:p>
          <w:p w14:paraId="4120EB7C" w14:textId="77777777" w:rsidR="002614FB" w:rsidRPr="00141464" w:rsidRDefault="002614FB" w:rsidP="008D1681">
            <w:pPr>
              <w:spacing w:before="0"/>
              <w:ind w:left="144" w:right="144"/>
              <w:rPr>
                <w:rFonts w:eastAsia="Times New Roman"/>
                <w:bCs/>
                <w:iCs/>
                <w:szCs w:val="24"/>
                <w:lang w:val="en-US"/>
              </w:rPr>
            </w:pPr>
          </w:p>
          <w:p w14:paraId="26F6BE87" w14:textId="77777777" w:rsidR="002614FB" w:rsidRPr="00141464" w:rsidRDefault="002614FB" w:rsidP="008D1681">
            <w:pPr>
              <w:spacing w:before="0"/>
              <w:ind w:left="144" w:right="144"/>
              <w:rPr>
                <w:rFonts w:eastAsia="Times New Roman"/>
                <w:bCs/>
                <w:iCs/>
                <w:szCs w:val="24"/>
                <w:lang w:val="en-US"/>
              </w:rPr>
            </w:pPr>
            <w:r w:rsidRPr="00141464">
              <w:rPr>
                <w:rFonts w:eastAsia="Times New Roman"/>
                <w:bCs/>
                <w:iCs/>
                <w:szCs w:val="24"/>
                <w:lang w:val="en-US"/>
              </w:rPr>
              <w:t>Don Nellis</w:t>
            </w:r>
          </w:p>
          <w:p w14:paraId="62F809A6" w14:textId="77777777" w:rsidR="002614FB" w:rsidRPr="00141464" w:rsidRDefault="002614FB" w:rsidP="008D1681">
            <w:pPr>
              <w:spacing w:before="0"/>
              <w:ind w:left="144" w:right="144"/>
              <w:rPr>
                <w:rFonts w:eastAsia="Times New Roman"/>
                <w:bCs/>
                <w:iCs/>
                <w:szCs w:val="24"/>
                <w:lang w:val="en-US"/>
              </w:rPr>
            </w:pPr>
            <w:r w:rsidRPr="00141464">
              <w:rPr>
                <w:rFonts w:eastAsia="Times New Roman"/>
                <w:bCs/>
                <w:iCs/>
                <w:szCs w:val="24"/>
                <w:lang w:val="en-US"/>
              </w:rPr>
              <w:t>Federal Aviation Administration</w:t>
            </w:r>
          </w:p>
          <w:p w14:paraId="6096FF84" w14:textId="77777777" w:rsidR="002614FB" w:rsidRPr="00141464" w:rsidRDefault="002614FB" w:rsidP="008D1681">
            <w:pPr>
              <w:spacing w:before="0"/>
              <w:ind w:left="144" w:right="144"/>
              <w:rPr>
                <w:rFonts w:eastAsia="Times New Roman"/>
                <w:bCs/>
                <w:iCs/>
                <w:szCs w:val="24"/>
                <w:lang w:val="en-US"/>
              </w:rPr>
            </w:pPr>
            <w:r w:rsidRPr="00141464">
              <w:rPr>
                <w:rFonts w:eastAsia="Times New Roman"/>
                <w:bCs/>
                <w:iCs/>
                <w:szCs w:val="24"/>
                <w:lang w:val="en-US"/>
              </w:rPr>
              <w:t>800 Independence Ave., S.W.</w:t>
            </w:r>
          </w:p>
          <w:p w14:paraId="1BD55F78" w14:textId="77777777" w:rsidR="002614FB" w:rsidRPr="00141464" w:rsidRDefault="002614FB" w:rsidP="008D1681">
            <w:pPr>
              <w:spacing w:before="0"/>
              <w:ind w:left="144" w:right="144"/>
              <w:rPr>
                <w:rFonts w:eastAsia="Times New Roman"/>
                <w:bCs/>
                <w:iCs/>
                <w:szCs w:val="24"/>
                <w:lang w:val="en-US"/>
              </w:rPr>
            </w:pPr>
            <w:r w:rsidRPr="00141464">
              <w:rPr>
                <w:rFonts w:eastAsia="Times New Roman"/>
                <w:bCs/>
                <w:iCs/>
                <w:szCs w:val="24"/>
                <w:lang w:val="en-US"/>
              </w:rPr>
              <w:t>Washington, DC 20591</w:t>
            </w:r>
          </w:p>
          <w:p w14:paraId="63BC4360" w14:textId="77777777" w:rsidR="002614FB" w:rsidRPr="00141464" w:rsidRDefault="002614FB" w:rsidP="008D1681">
            <w:pPr>
              <w:spacing w:before="0"/>
              <w:ind w:left="144" w:right="144"/>
              <w:rPr>
                <w:rFonts w:eastAsia="Times New Roman"/>
                <w:bCs/>
                <w:iCs/>
                <w:szCs w:val="24"/>
                <w:lang w:val="en-US"/>
              </w:rPr>
            </w:pPr>
          </w:p>
          <w:p w14:paraId="4871B056" w14:textId="2253E3EC" w:rsidR="002614FB" w:rsidRPr="00141464" w:rsidRDefault="002614FB" w:rsidP="008D1681">
            <w:pPr>
              <w:rPr>
                <w:rFonts w:eastAsia="Times New Roman"/>
                <w:bCs/>
                <w:szCs w:val="24"/>
              </w:rPr>
            </w:pPr>
            <w:r w:rsidRPr="00141464">
              <w:rPr>
                <w:rFonts w:eastAsia="Times New Roman"/>
                <w:bCs/>
                <w:szCs w:val="24"/>
              </w:rPr>
              <w:t xml:space="preserve">  </w:t>
            </w:r>
            <w:r w:rsidRPr="00141464">
              <w:rPr>
                <w:rFonts w:eastAsia="Times New Roman"/>
                <w:bCs/>
                <w:szCs w:val="24"/>
              </w:rPr>
              <w:br/>
              <w:t xml:space="preserve">  </w:t>
            </w:r>
          </w:p>
          <w:p w14:paraId="4C86B3C0" w14:textId="77777777" w:rsidR="002614FB" w:rsidRPr="00141464" w:rsidRDefault="002614FB" w:rsidP="008D1681">
            <w:pPr>
              <w:spacing w:before="0"/>
              <w:ind w:right="144"/>
              <w:rPr>
                <w:rFonts w:eastAsia="Times New Roman"/>
                <w:bCs/>
                <w:iCs/>
                <w:szCs w:val="24"/>
                <w:lang w:val="en-US"/>
              </w:rPr>
            </w:pPr>
          </w:p>
        </w:tc>
        <w:tc>
          <w:tcPr>
            <w:tcW w:w="5006" w:type="dxa"/>
            <w:tcBorders>
              <w:right w:val="double" w:sz="6" w:space="0" w:color="auto"/>
            </w:tcBorders>
          </w:tcPr>
          <w:p w14:paraId="66AAA4CA" w14:textId="77777777" w:rsidR="002614FB" w:rsidRPr="00141464" w:rsidRDefault="002614FB" w:rsidP="008D1681">
            <w:pPr>
              <w:ind w:left="144" w:right="144"/>
              <w:rPr>
                <w:rFonts w:eastAsia="Times New Roman"/>
                <w:bCs/>
                <w:szCs w:val="24"/>
                <w:lang w:val="fr-FR"/>
              </w:rPr>
            </w:pPr>
          </w:p>
          <w:p w14:paraId="3B80C3A2" w14:textId="77777777" w:rsidR="002614FB" w:rsidRPr="00141464" w:rsidRDefault="002614FB" w:rsidP="008D1681">
            <w:pPr>
              <w:spacing w:before="0"/>
              <w:ind w:left="144" w:right="144"/>
              <w:rPr>
                <w:rFonts w:eastAsia="Times New Roman"/>
                <w:bCs/>
                <w:color w:val="000000"/>
                <w:szCs w:val="24"/>
                <w:lang w:val="fr-FR"/>
              </w:rPr>
            </w:pPr>
          </w:p>
          <w:p w14:paraId="55DDE70E" w14:textId="77777777" w:rsidR="002614FB" w:rsidRPr="00141464" w:rsidRDefault="002614FB" w:rsidP="008D1681">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(202) 267-9779</w:t>
            </w:r>
          </w:p>
          <w:p w14:paraId="3CF5EFAF" w14:textId="77777777" w:rsidR="002614FB" w:rsidRPr="00141464" w:rsidRDefault="002614FB" w:rsidP="008D1681">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Donald.Nellis@faa.gov</w:t>
            </w:r>
          </w:p>
          <w:p w14:paraId="41F8E01F" w14:textId="77777777" w:rsidR="002614FB" w:rsidRPr="00141464" w:rsidRDefault="002614FB" w:rsidP="008D1681">
            <w:pPr>
              <w:spacing w:before="0"/>
              <w:ind w:left="144" w:right="144"/>
              <w:rPr>
                <w:rFonts w:eastAsia="Times New Roman"/>
                <w:bCs/>
                <w:color w:val="000000"/>
                <w:szCs w:val="24"/>
                <w:lang w:val="fr-FR"/>
              </w:rPr>
            </w:pPr>
          </w:p>
          <w:p w14:paraId="03BACD0C" w14:textId="77777777" w:rsidR="002614FB" w:rsidRPr="00141464" w:rsidRDefault="002614FB" w:rsidP="008D1681">
            <w:pPr>
              <w:spacing w:before="0"/>
              <w:ind w:left="144" w:right="144"/>
              <w:rPr>
                <w:rFonts w:eastAsia="Times New Roman"/>
                <w:bCs/>
                <w:color w:val="000000"/>
                <w:szCs w:val="24"/>
                <w:lang w:val="en-US"/>
              </w:rPr>
            </w:pPr>
          </w:p>
          <w:p w14:paraId="3058F949" w14:textId="77777777" w:rsidR="002614FB" w:rsidRPr="00141464" w:rsidRDefault="002614FB" w:rsidP="008D1681">
            <w:pPr>
              <w:spacing w:before="0"/>
              <w:ind w:left="144" w:right="144"/>
              <w:rPr>
                <w:rFonts w:eastAsia="Times New Roman"/>
                <w:bCs/>
                <w:color w:val="000000"/>
                <w:szCs w:val="24"/>
                <w:lang w:val="fr-FR"/>
              </w:rPr>
            </w:pPr>
          </w:p>
          <w:p w14:paraId="60603AA3" w14:textId="075B916E" w:rsidR="002614FB" w:rsidRPr="00141464" w:rsidRDefault="002614FB" w:rsidP="008D1681">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w:t>
            </w:r>
          </w:p>
          <w:p w14:paraId="66B6663D" w14:textId="5EE6EFC4" w:rsidR="002614FB" w:rsidRPr="00141464" w:rsidRDefault="002614FB" w:rsidP="008D1681">
            <w:pPr>
              <w:spacing w:before="0"/>
              <w:ind w:left="144" w:right="144"/>
              <w:rPr>
                <w:rFonts w:eastAsia="Times New Roman"/>
                <w:bCs/>
                <w:szCs w:val="24"/>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w:t>
            </w:r>
          </w:p>
          <w:p w14:paraId="7E7D28FE" w14:textId="77777777" w:rsidR="002614FB" w:rsidRPr="00141464" w:rsidRDefault="002614FB" w:rsidP="008D1681">
            <w:pPr>
              <w:spacing w:before="0"/>
              <w:ind w:left="144" w:right="144"/>
              <w:rPr>
                <w:rFonts w:eastAsia="Times New Roman"/>
                <w:bCs/>
                <w:color w:val="000000"/>
                <w:szCs w:val="24"/>
                <w:lang w:val="fr-FR"/>
              </w:rPr>
            </w:pPr>
          </w:p>
        </w:tc>
      </w:tr>
      <w:tr w:rsidR="002614FB" w:rsidRPr="00141464" w14:paraId="605E95F1" w14:textId="77777777" w:rsidTr="008D1681">
        <w:trPr>
          <w:trHeight w:val="541"/>
        </w:trPr>
        <w:tc>
          <w:tcPr>
            <w:tcW w:w="9393" w:type="dxa"/>
            <w:gridSpan w:val="2"/>
            <w:tcBorders>
              <w:left w:val="double" w:sz="6" w:space="0" w:color="auto"/>
              <w:right w:val="double" w:sz="6" w:space="0" w:color="auto"/>
            </w:tcBorders>
          </w:tcPr>
          <w:p w14:paraId="01DD7538" w14:textId="77777777" w:rsidR="002614FB" w:rsidRDefault="002614FB" w:rsidP="002614FB">
            <w:pPr>
              <w:tabs>
                <w:tab w:val="clear" w:pos="1134"/>
                <w:tab w:val="clear" w:pos="1871"/>
                <w:tab w:val="clear" w:pos="2268"/>
              </w:tabs>
              <w:overflowPunct/>
              <w:autoSpaceDE/>
              <w:autoSpaceDN/>
              <w:adjustRightInd/>
              <w:jc w:val="both"/>
              <w:textAlignment w:val="auto"/>
              <w:rPr>
                <w:rFonts w:eastAsia="Times New Roman"/>
                <w:bCs/>
                <w:szCs w:val="24"/>
                <w:lang w:val="en-US"/>
              </w:rPr>
            </w:pPr>
            <w:r w:rsidRPr="00AC225C">
              <w:rPr>
                <w:rFonts w:eastAsia="Times New Roman"/>
                <w:b/>
                <w:szCs w:val="24"/>
              </w:rPr>
              <w:t>Purpose/Objective:</w:t>
            </w:r>
            <w:r w:rsidRPr="00AC225C">
              <w:rPr>
                <w:rFonts w:eastAsia="Times New Roman"/>
                <w:bCs/>
                <w:szCs w:val="24"/>
              </w:rPr>
              <w:t xml:space="preserve">  </w:t>
            </w:r>
            <w:r w:rsidRPr="002614FB">
              <w:rPr>
                <w:rFonts w:eastAsia="Times New Roman"/>
                <w:lang w:val="en-US"/>
              </w:rPr>
              <w:t xml:space="preserve">This Handbook is intended as a replacement for Report ITU-R M.2204-0 (11/2010) “Characteristics and spectrum considerations for sense and avoid systems used on unmanned aircraft systems”.  Earlier efforts were made to update </w:t>
            </w:r>
            <w:proofErr w:type="gramStart"/>
            <w:r w:rsidRPr="002614FB">
              <w:rPr>
                <w:rFonts w:eastAsia="Times New Roman"/>
                <w:lang w:val="en-US"/>
              </w:rPr>
              <w:t>to</w:t>
            </w:r>
            <w:proofErr w:type="gramEnd"/>
            <w:r w:rsidRPr="002614FB">
              <w:rPr>
                <w:rFonts w:eastAsia="Times New Roman"/>
              </w:rPr>
              <w:t xml:space="preserve"> </w:t>
            </w:r>
            <w:r w:rsidRPr="002614FB">
              <w:rPr>
                <w:rFonts w:eastAsia="Times New Roman"/>
                <w:lang w:val="en-US"/>
              </w:rPr>
              <w:t>Report ITU-R M.2204-</w:t>
            </w:r>
            <w:proofErr w:type="gramStart"/>
            <w:r w:rsidRPr="002614FB">
              <w:rPr>
                <w:rFonts w:eastAsia="Times New Roman"/>
                <w:lang w:val="en-US"/>
              </w:rPr>
              <w:t>0 however</w:t>
            </w:r>
            <w:proofErr w:type="gramEnd"/>
            <w:r w:rsidRPr="002614FB">
              <w:rPr>
                <w:rFonts w:eastAsia="Times New Roman"/>
                <w:lang w:val="en-US"/>
              </w:rPr>
              <w:t xml:space="preserve">, it was decided that a Handbook would be a more appropriate location to catalog the information currently found in the report.  This new ITU-R Handbook will provide </w:t>
            </w:r>
            <w:r w:rsidRPr="002614FB">
              <w:rPr>
                <w:rFonts w:eastAsia="Times New Roman"/>
                <w:bCs/>
                <w:szCs w:val="24"/>
                <w:lang w:val="en-US"/>
              </w:rPr>
              <w:t xml:space="preserve">information on appropriate frequency bands for Detect and Avoid (DAA) radar systems onboard unmanned aircraft or for </w:t>
            </w:r>
            <w:proofErr w:type="gramStart"/>
            <w:r w:rsidRPr="002614FB">
              <w:rPr>
                <w:rFonts w:eastAsia="Times New Roman"/>
                <w:bCs/>
                <w:szCs w:val="24"/>
                <w:lang w:val="en-US"/>
              </w:rPr>
              <w:t>ground based</w:t>
            </w:r>
            <w:proofErr w:type="gramEnd"/>
            <w:r w:rsidRPr="002614FB">
              <w:rPr>
                <w:rFonts w:eastAsia="Times New Roman"/>
                <w:bCs/>
                <w:szCs w:val="24"/>
                <w:lang w:val="en-US"/>
              </w:rPr>
              <w:t xml:space="preserve"> DAA radar systems to support unmanned aircraft operations.</w:t>
            </w:r>
          </w:p>
          <w:p w14:paraId="20510CA3" w14:textId="0714A3AD" w:rsidR="008A4034" w:rsidRPr="00141464" w:rsidRDefault="008A4034" w:rsidP="002614FB">
            <w:pPr>
              <w:tabs>
                <w:tab w:val="clear" w:pos="1134"/>
                <w:tab w:val="clear" w:pos="1871"/>
                <w:tab w:val="clear" w:pos="2268"/>
              </w:tabs>
              <w:overflowPunct/>
              <w:autoSpaceDE/>
              <w:autoSpaceDN/>
              <w:adjustRightInd/>
              <w:jc w:val="both"/>
              <w:textAlignment w:val="auto"/>
              <w:rPr>
                <w:rFonts w:eastAsia="Times New Roman"/>
                <w:szCs w:val="24"/>
              </w:rPr>
            </w:pPr>
          </w:p>
        </w:tc>
      </w:tr>
      <w:tr w:rsidR="002614FB" w:rsidRPr="00141464" w14:paraId="69D385FF" w14:textId="77777777" w:rsidTr="008D1681">
        <w:trPr>
          <w:trHeight w:val="1380"/>
        </w:trPr>
        <w:tc>
          <w:tcPr>
            <w:tcW w:w="9393" w:type="dxa"/>
            <w:gridSpan w:val="2"/>
            <w:tcBorders>
              <w:left w:val="double" w:sz="6" w:space="0" w:color="auto"/>
              <w:bottom w:val="single" w:sz="12" w:space="0" w:color="auto"/>
              <w:right w:val="double" w:sz="6" w:space="0" w:color="auto"/>
            </w:tcBorders>
          </w:tcPr>
          <w:p w14:paraId="7EF57F6E" w14:textId="77777777" w:rsidR="002614FB" w:rsidRDefault="002614FB" w:rsidP="002614FB">
            <w:pPr>
              <w:tabs>
                <w:tab w:val="clear" w:pos="1134"/>
                <w:tab w:val="clear" w:pos="1871"/>
                <w:tab w:val="clear" w:pos="2268"/>
              </w:tabs>
              <w:overflowPunct/>
              <w:autoSpaceDE/>
              <w:autoSpaceDN/>
              <w:adjustRightInd/>
              <w:jc w:val="both"/>
              <w:textAlignment w:val="auto"/>
              <w:rPr>
                <w:rFonts w:eastAsia="Times New Roman"/>
                <w:lang w:val="en-US"/>
              </w:rPr>
            </w:pPr>
            <w:r w:rsidRPr="00AC225C">
              <w:rPr>
                <w:rFonts w:eastAsia="Times New Roman"/>
                <w:b/>
                <w:szCs w:val="24"/>
              </w:rPr>
              <w:t>Abstract:</w:t>
            </w:r>
            <w:r w:rsidRPr="00AC225C">
              <w:rPr>
                <w:rFonts w:eastAsia="Times New Roman"/>
                <w:bCs/>
                <w:szCs w:val="24"/>
              </w:rPr>
              <w:t xml:space="preserve">  </w:t>
            </w:r>
            <w:r w:rsidRPr="002614FB">
              <w:rPr>
                <w:rFonts w:eastAsia="Times New Roman"/>
                <w:lang w:val="en-US"/>
              </w:rPr>
              <w:t>This contribution continues the process of developing a new ITU-R Handbook for unmanned aircraft DAA system by addressing comments received from other administrations during previous ITU-R WP 5B meetings. This new Handbook will explore the list of frequency bands allocated to the Aeronautical Radionavigation and Radionavigation Services, which could be used for Detect and Avoid radar systems installed on unmanned aircraft or on the ground in support of unmanned aircraft operations.</w:t>
            </w:r>
          </w:p>
          <w:p w14:paraId="27AB1864" w14:textId="6FAA7D4B" w:rsidR="008A4034" w:rsidRPr="002614FB" w:rsidRDefault="008A4034" w:rsidP="002614FB">
            <w:pPr>
              <w:tabs>
                <w:tab w:val="clear" w:pos="1134"/>
                <w:tab w:val="clear" w:pos="1871"/>
                <w:tab w:val="clear" w:pos="2268"/>
              </w:tabs>
              <w:overflowPunct/>
              <w:autoSpaceDE/>
              <w:autoSpaceDN/>
              <w:adjustRightInd/>
              <w:jc w:val="both"/>
              <w:textAlignment w:val="auto"/>
              <w:rPr>
                <w:rFonts w:eastAsia="Times New Roman"/>
                <w:lang w:val="en-US"/>
              </w:rPr>
            </w:pPr>
          </w:p>
        </w:tc>
      </w:tr>
    </w:tbl>
    <w:p w14:paraId="72C88763" w14:textId="77777777" w:rsidR="002614FB" w:rsidRDefault="002614FB" w:rsidP="002614FB">
      <w:pPr>
        <w:tabs>
          <w:tab w:val="clear" w:pos="1134"/>
          <w:tab w:val="clear" w:pos="1871"/>
          <w:tab w:val="clear" w:pos="2268"/>
        </w:tabs>
        <w:overflowPunct/>
        <w:autoSpaceDE/>
        <w:autoSpaceDN/>
        <w:adjustRightInd/>
        <w:spacing w:before="0"/>
        <w:textAlignment w:val="auto"/>
      </w:pPr>
    </w:p>
    <w:p w14:paraId="552F118A" w14:textId="77777777" w:rsidR="002614FB" w:rsidRDefault="002614F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4290F" w14:paraId="77D2F056" w14:textId="77777777" w:rsidTr="00876A8A">
        <w:trPr>
          <w:cantSplit/>
        </w:trPr>
        <w:tc>
          <w:tcPr>
            <w:tcW w:w="6487" w:type="dxa"/>
            <w:vAlign w:val="center"/>
          </w:tcPr>
          <w:p w14:paraId="2313385F" w14:textId="31062E68" w:rsidR="009F6520" w:rsidRPr="0034290F" w:rsidRDefault="009F6520" w:rsidP="009F6520">
            <w:pPr>
              <w:shd w:val="solid" w:color="FFFFFF" w:fill="FFFFFF"/>
              <w:spacing w:before="0"/>
              <w:rPr>
                <w:rFonts w:ascii="Verdana" w:hAnsi="Verdana" w:cs="Times New Roman Bold"/>
                <w:b/>
                <w:bCs/>
                <w:sz w:val="26"/>
                <w:szCs w:val="26"/>
              </w:rPr>
            </w:pPr>
            <w:r w:rsidRPr="0034290F">
              <w:rPr>
                <w:rFonts w:ascii="Verdana" w:hAnsi="Verdana" w:cs="Times New Roman Bold"/>
                <w:b/>
                <w:bCs/>
                <w:sz w:val="26"/>
                <w:szCs w:val="26"/>
              </w:rPr>
              <w:lastRenderedPageBreak/>
              <w:t>Radiocommunication Study Groups</w:t>
            </w:r>
          </w:p>
        </w:tc>
        <w:tc>
          <w:tcPr>
            <w:tcW w:w="3402" w:type="dxa"/>
          </w:tcPr>
          <w:p w14:paraId="336654E0" w14:textId="77777777" w:rsidR="009F6520" w:rsidRPr="0034290F" w:rsidRDefault="00DA70C7" w:rsidP="00DA70C7">
            <w:pPr>
              <w:shd w:val="solid" w:color="FFFFFF" w:fill="FFFFFF"/>
              <w:spacing w:before="0" w:line="240" w:lineRule="atLeast"/>
            </w:pPr>
            <w:bookmarkStart w:id="2" w:name="ditulogo"/>
            <w:bookmarkEnd w:id="2"/>
            <w:r w:rsidRPr="0034290F">
              <w:rPr>
                <w:noProof/>
              </w:rPr>
              <w:drawing>
                <wp:inline distT="0" distB="0" distL="0" distR="0" wp14:anchorId="0BC30869" wp14:editId="18E1E7D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34290F" w14:paraId="67FF72A9" w14:textId="77777777" w:rsidTr="00876A8A">
        <w:trPr>
          <w:cantSplit/>
        </w:trPr>
        <w:tc>
          <w:tcPr>
            <w:tcW w:w="6487" w:type="dxa"/>
            <w:tcBorders>
              <w:bottom w:val="single" w:sz="12" w:space="0" w:color="auto"/>
            </w:tcBorders>
          </w:tcPr>
          <w:p w14:paraId="725B00B6" w14:textId="77777777" w:rsidR="000069D4" w:rsidRPr="0034290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8372E7E" w14:textId="77777777" w:rsidR="000069D4" w:rsidRPr="0034290F" w:rsidRDefault="000069D4" w:rsidP="00A5173C">
            <w:pPr>
              <w:shd w:val="solid" w:color="FFFFFF" w:fill="FFFFFF"/>
              <w:spacing w:before="0" w:after="48" w:line="240" w:lineRule="atLeast"/>
              <w:rPr>
                <w:sz w:val="22"/>
                <w:szCs w:val="22"/>
              </w:rPr>
            </w:pPr>
          </w:p>
        </w:tc>
      </w:tr>
      <w:tr w:rsidR="000069D4" w:rsidRPr="0034290F" w14:paraId="1D807E82" w14:textId="77777777" w:rsidTr="00876A8A">
        <w:trPr>
          <w:cantSplit/>
        </w:trPr>
        <w:tc>
          <w:tcPr>
            <w:tcW w:w="6487" w:type="dxa"/>
            <w:tcBorders>
              <w:top w:val="single" w:sz="12" w:space="0" w:color="auto"/>
            </w:tcBorders>
          </w:tcPr>
          <w:p w14:paraId="4DDEA3E5" w14:textId="77777777" w:rsidR="000069D4" w:rsidRPr="0034290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7142749C" w14:textId="77777777" w:rsidR="000069D4" w:rsidRPr="0034290F" w:rsidRDefault="000069D4" w:rsidP="00A5173C">
            <w:pPr>
              <w:shd w:val="solid" w:color="FFFFFF" w:fill="FFFFFF"/>
              <w:spacing w:before="0" w:after="48" w:line="240" w:lineRule="atLeast"/>
            </w:pPr>
          </w:p>
        </w:tc>
      </w:tr>
      <w:tr w:rsidR="000069D4" w:rsidRPr="0034290F" w14:paraId="4AE8079D" w14:textId="77777777" w:rsidTr="00876A8A">
        <w:trPr>
          <w:cantSplit/>
        </w:trPr>
        <w:tc>
          <w:tcPr>
            <w:tcW w:w="6487" w:type="dxa"/>
            <w:vMerge w:val="restart"/>
          </w:tcPr>
          <w:p w14:paraId="005771A0" w14:textId="79943CBA" w:rsidR="00527BAE" w:rsidRPr="0034290F" w:rsidRDefault="00527BAE" w:rsidP="00527BAE">
            <w:pPr>
              <w:shd w:val="solid" w:color="FFFFFF" w:fill="FFFFFF"/>
              <w:tabs>
                <w:tab w:val="clear" w:pos="1134"/>
                <w:tab w:val="clear" w:pos="1871"/>
                <w:tab w:val="clear" w:pos="2268"/>
              </w:tabs>
              <w:spacing w:before="0" w:after="240"/>
              <w:ind w:left="1134" w:hanging="1134"/>
              <w:rPr>
                <w:rFonts w:ascii="Verdana" w:hAnsi="Verdana"/>
                <w:bCs/>
                <w:sz w:val="20"/>
              </w:rPr>
            </w:pPr>
            <w:bookmarkStart w:id="3" w:name="recibido"/>
            <w:bookmarkStart w:id="4" w:name="dnum" w:colFirst="1" w:colLast="1"/>
            <w:bookmarkEnd w:id="3"/>
            <w:r w:rsidRPr="0034290F">
              <w:rPr>
                <w:rFonts w:ascii="Verdana" w:hAnsi="Verdana"/>
                <w:sz w:val="20"/>
              </w:rPr>
              <w:t>Source:</w:t>
            </w:r>
            <w:r w:rsidRPr="0034290F">
              <w:rPr>
                <w:rFonts w:ascii="Verdana" w:hAnsi="Verdana"/>
                <w:sz w:val="20"/>
              </w:rPr>
              <w:tab/>
            </w:r>
            <w:r w:rsidR="008A4034" w:rsidRPr="00F2446D">
              <w:rPr>
                <w:rFonts w:ascii="Verdana" w:hAnsi="Verdana"/>
                <w:sz w:val="20"/>
                <w:lang w:val="fr-FR"/>
              </w:rPr>
              <w:t xml:space="preserve"> Document </w:t>
            </w:r>
            <w:r w:rsidR="008A4034" w:rsidRPr="00F2446D">
              <w:rPr>
                <w:rFonts w:ascii="Verdana" w:hAnsi="Verdana"/>
                <w:bCs/>
                <w:sz w:val="20"/>
                <w:lang w:val="fr-FR" w:eastAsia="zh-CN"/>
              </w:rPr>
              <w:t>5B/</w:t>
            </w:r>
            <w:r w:rsidR="008A4034">
              <w:rPr>
                <w:rFonts w:ascii="Verdana" w:hAnsi="Verdana"/>
                <w:bCs/>
                <w:sz w:val="20"/>
                <w:lang w:val="fr-FR" w:eastAsia="zh-CN"/>
              </w:rPr>
              <w:t>315-E Annex 2.5</w:t>
            </w:r>
          </w:p>
          <w:p w14:paraId="479AD7C9" w14:textId="04361170" w:rsidR="00D73A04" w:rsidRPr="0034290F" w:rsidRDefault="00B37153" w:rsidP="00527BAE">
            <w:pPr>
              <w:shd w:val="solid" w:color="FFFFFF" w:fill="FFFFFF"/>
              <w:tabs>
                <w:tab w:val="clear" w:pos="1134"/>
                <w:tab w:val="clear" w:pos="1871"/>
                <w:tab w:val="clear" w:pos="2268"/>
              </w:tabs>
              <w:spacing w:before="0" w:after="240"/>
              <w:ind w:left="1134" w:hanging="1134"/>
              <w:rPr>
                <w:rFonts w:ascii="Verdana" w:hAnsi="Verdana"/>
                <w:sz w:val="20"/>
              </w:rPr>
            </w:pPr>
            <w:r w:rsidRPr="00357901">
              <w:rPr>
                <w:rFonts w:ascii="Verdana" w:hAnsi="Verdana"/>
                <w:sz w:val="20"/>
              </w:rPr>
              <w:t>Subject:</w:t>
            </w:r>
            <w:r w:rsidRPr="00357901">
              <w:rPr>
                <w:rFonts w:ascii="Verdana" w:hAnsi="Verdana"/>
                <w:sz w:val="20"/>
              </w:rPr>
              <w:tab/>
            </w:r>
            <w:r>
              <w:rPr>
                <w:rFonts w:ascii="Verdana" w:hAnsi="Verdana"/>
                <w:sz w:val="20"/>
              </w:rPr>
              <w:t xml:space="preserve">Working Document Towards a Handbook ITU-R </w:t>
            </w:r>
            <w:proofErr w:type="gramStart"/>
            <w:r>
              <w:rPr>
                <w:rFonts w:ascii="Verdana" w:hAnsi="Verdana"/>
                <w:sz w:val="20"/>
              </w:rPr>
              <w:t>M.[</w:t>
            </w:r>
            <w:proofErr w:type="spellStart"/>
            <w:proofErr w:type="gramEnd"/>
            <w:r>
              <w:rPr>
                <w:rFonts w:ascii="Verdana" w:hAnsi="Verdana"/>
                <w:sz w:val="20"/>
              </w:rPr>
              <w:t>HDBK_</w:t>
            </w:r>
            <w:proofErr w:type="gramStart"/>
            <w:r>
              <w:rPr>
                <w:rFonts w:ascii="Verdana" w:hAnsi="Verdana"/>
                <w:sz w:val="20"/>
              </w:rPr>
              <w:t>Status.Spectrum.RPAS</w:t>
            </w:r>
            <w:proofErr w:type="gramEnd"/>
            <w:r>
              <w:rPr>
                <w:rFonts w:ascii="Verdana" w:hAnsi="Verdana"/>
                <w:sz w:val="20"/>
              </w:rPr>
              <w:t>_DAA</w:t>
            </w:r>
            <w:proofErr w:type="spellEnd"/>
            <w:r>
              <w:rPr>
                <w:rFonts w:ascii="Verdana" w:hAnsi="Verdana"/>
                <w:sz w:val="20"/>
              </w:rPr>
              <w:t>]</w:t>
            </w:r>
          </w:p>
        </w:tc>
        <w:tc>
          <w:tcPr>
            <w:tcW w:w="3402" w:type="dxa"/>
          </w:tcPr>
          <w:p w14:paraId="1A550686" w14:textId="423E708A" w:rsidR="000069D4" w:rsidRPr="0034290F" w:rsidRDefault="006E773C" w:rsidP="00701596">
            <w:pPr>
              <w:pStyle w:val="DocData"/>
              <w:framePr w:hSpace="0" w:wrap="auto" w:hAnchor="text" w:yAlign="inline"/>
            </w:pPr>
            <w:r w:rsidRPr="0034290F">
              <w:t>Document 5B/</w:t>
            </w:r>
            <w:r w:rsidR="00B37153">
              <w:t>ZZ</w:t>
            </w:r>
            <w:r w:rsidR="00573720">
              <w:t>Z</w:t>
            </w:r>
            <w:r w:rsidRPr="0034290F">
              <w:t>-E</w:t>
            </w:r>
          </w:p>
        </w:tc>
      </w:tr>
      <w:tr w:rsidR="006E773C" w:rsidRPr="0034290F" w14:paraId="487149A0" w14:textId="77777777" w:rsidTr="00876A8A">
        <w:trPr>
          <w:cantSplit/>
        </w:trPr>
        <w:tc>
          <w:tcPr>
            <w:tcW w:w="6487" w:type="dxa"/>
            <w:vMerge/>
          </w:tcPr>
          <w:p w14:paraId="4278F012" w14:textId="77777777" w:rsidR="006E773C" w:rsidRPr="0034290F" w:rsidRDefault="006E773C" w:rsidP="006E773C">
            <w:pPr>
              <w:spacing w:before="60"/>
              <w:jc w:val="center"/>
              <w:rPr>
                <w:b/>
                <w:smallCaps/>
                <w:sz w:val="32"/>
                <w:lang w:eastAsia="zh-CN"/>
              </w:rPr>
            </w:pPr>
            <w:bookmarkStart w:id="5" w:name="ddate" w:colFirst="1" w:colLast="1"/>
            <w:bookmarkEnd w:id="4"/>
          </w:p>
        </w:tc>
        <w:tc>
          <w:tcPr>
            <w:tcW w:w="3402" w:type="dxa"/>
          </w:tcPr>
          <w:p w14:paraId="349EBACE" w14:textId="3432C87E" w:rsidR="006E773C" w:rsidRPr="0034290F" w:rsidRDefault="001A771A" w:rsidP="006E773C">
            <w:pPr>
              <w:pStyle w:val="DocData"/>
              <w:framePr w:hSpace="0" w:wrap="auto" w:hAnchor="text" w:yAlign="inline"/>
            </w:pPr>
            <w:r>
              <w:rPr>
                <w:lang w:eastAsia="ko-KR"/>
              </w:rPr>
              <w:t>2</w:t>
            </w:r>
            <w:r w:rsidR="005649F4">
              <w:rPr>
                <w:lang w:eastAsia="ko-KR"/>
              </w:rPr>
              <w:t>2</w:t>
            </w:r>
            <w:r w:rsidR="006E773C" w:rsidRPr="0034290F">
              <w:t xml:space="preserve"> </w:t>
            </w:r>
            <w:r w:rsidR="005649F4">
              <w:t>September</w:t>
            </w:r>
            <w:r w:rsidR="006E773C" w:rsidRPr="0034290F">
              <w:t xml:space="preserve"> 2025</w:t>
            </w:r>
          </w:p>
        </w:tc>
      </w:tr>
      <w:tr w:rsidR="006E773C" w:rsidRPr="0034290F" w14:paraId="3D257624" w14:textId="77777777" w:rsidTr="00876A8A">
        <w:trPr>
          <w:cantSplit/>
        </w:trPr>
        <w:tc>
          <w:tcPr>
            <w:tcW w:w="6487" w:type="dxa"/>
            <w:vMerge/>
          </w:tcPr>
          <w:p w14:paraId="3D226255" w14:textId="77777777" w:rsidR="006E773C" w:rsidRPr="0034290F" w:rsidRDefault="006E773C" w:rsidP="006E773C">
            <w:pPr>
              <w:spacing w:before="60"/>
              <w:jc w:val="center"/>
              <w:rPr>
                <w:b/>
                <w:smallCaps/>
                <w:sz w:val="32"/>
                <w:lang w:eastAsia="zh-CN"/>
              </w:rPr>
            </w:pPr>
            <w:bookmarkStart w:id="6" w:name="dorlang" w:colFirst="1" w:colLast="1"/>
            <w:bookmarkEnd w:id="5"/>
          </w:p>
        </w:tc>
        <w:tc>
          <w:tcPr>
            <w:tcW w:w="3402" w:type="dxa"/>
          </w:tcPr>
          <w:p w14:paraId="6B231D3C" w14:textId="53BAD106" w:rsidR="006E773C" w:rsidRPr="0034290F" w:rsidRDefault="006E773C" w:rsidP="006E773C">
            <w:pPr>
              <w:pStyle w:val="DocData"/>
              <w:framePr w:hSpace="0" w:wrap="auto" w:hAnchor="text" w:yAlign="inline"/>
              <w:rPr>
                <w:rFonts w:eastAsia="SimSun"/>
              </w:rPr>
            </w:pPr>
            <w:r w:rsidRPr="0034290F">
              <w:rPr>
                <w:rFonts w:eastAsia="SimSun"/>
              </w:rPr>
              <w:t>English only</w:t>
            </w:r>
          </w:p>
        </w:tc>
      </w:tr>
      <w:tr w:rsidR="006E773C" w:rsidRPr="0034290F" w14:paraId="5A193A37" w14:textId="77777777" w:rsidTr="00D046A7">
        <w:trPr>
          <w:cantSplit/>
        </w:trPr>
        <w:tc>
          <w:tcPr>
            <w:tcW w:w="9889" w:type="dxa"/>
            <w:gridSpan w:val="2"/>
          </w:tcPr>
          <w:p w14:paraId="613219EB" w14:textId="77597034" w:rsidR="006E773C" w:rsidRPr="0034290F" w:rsidRDefault="00B37153" w:rsidP="006E773C">
            <w:pPr>
              <w:pStyle w:val="Source"/>
              <w:rPr>
                <w:lang w:eastAsia="zh-CN"/>
              </w:rPr>
            </w:pPr>
            <w:bookmarkStart w:id="7" w:name="dsource" w:colFirst="0" w:colLast="0"/>
            <w:bookmarkEnd w:id="6"/>
            <w:r w:rsidRPr="001D4717">
              <w:rPr>
                <w:bCs/>
                <w:lang w:eastAsia="zh-CN"/>
              </w:rPr>
              <w:t>United States of America</w:t>
            </w:r>
          </w:p>
        </w:tc>
      </w:tr>
      <w:tr w:rsidR="006E773C" w:rsidRPr="0034290F" w14:paraId="3883DC15" w14:textId="77777777" w:rsidTr="00D046A7">
        <w:trPr>
          <w:cantSplit/>
        </w:trPr>
        <w:tc>
          <w:tcPr>
            <w:tcW w:w="9889" w:type="dxa"/>
            <w:gridSpan w:val="2"/>
          </w:tcPr>
          <w:p w14:paraId="14DB34C3" w14:textId="39D5B2AC" w:rsidR="006E773C" w:rsidRPr="0034290F" w:rsidRDefault="006E773C" w:rsidP="006E773C">
            <w:pPr>
              <w:pStyle w:val="Title1"/>
              <w:rPr>
                <w:lang w:eastAsia="zh-CN"/>
              </w:rPr>
            </w:pPr>
            <w:bookmarkStart w:id="8" w:name="_Hlk74644074"/>
            <w:bookmarkStart w:id="9" w:name="drec" w:colFirst="0" w:colLast="0"/>
            <w:bookmarkEnd w:id="7"/>
            <w:r w:rsidRPr="0034290F">
              <w:rPr>
                <w:caps w:val="0"/>
                <w:lang w:eastAsia="zh-CN"/>
              </w:rPr>
              <w:t>WORKING DOCUMENT TOWARDS A HANDBOOK ITU-R M. [HDBK_STATUS.SPECTRUM.RPAS_DAA]</w:t>
            </w:r>
            <w:bookmarkEnd w:id="8"/>
          </w:p>
        </w:tc>
      </w:tr>
      <w:tr w:rsidR="006E773C" w:rsidRPr="0034290F" w14:paraId="28BCDA4F" w14:textId="77777777" w:rsidTr="00D046A7">
        <w:trPr>
          <w:cantSplit/>
        </w:trPr>
        <w:tc>
          <w:tcPr>
            <w:tcW w:w="9889" w:type="dxa"/>
            <w:gridSpan w:val="2"/>
          </w:tcPr>
          <w:p w14:paraId="359ED0CB" w14:textId="14453806" w:rsidR="006E773C" w:rsidRPr="0034290F" w:rsidRDefault="006E773C" w:rsidP="006E773C">
            <w:pPr>
              <w:pStyle w:val="Title4"/>
              <w:rPr>
                <w:lang w:eastAsia="zh-CN"/>
              </w:rPr>
            </w:pPr>
            <w:bookmarkStart w:id="10" w:name="dtitle1" w:colFirst="0" w:colLast="0"/>
            <w:bookmarkEnd w:id="9"/>
            <w:r w:rsidRPr="0034290F">
              <w:t xml:space="preserve">Handbook on status of availability of spectrum for </w:t>
            </w:r>
            <w:r w:rsidRPr="0034290F">
              <w:br/>
              <w:t xml:space="preserve">detect-and-avoid radars </w:t>
            </w:r>
            <w:r w:rsidRPr="002614FB">
              <w:t>[</w:t>
            </w:r>
            <w:r w:rsidRPr="0034290F">
              <w:t>onboard] remotely piloted aircraft</w:t>
            </w:r>
          </w:p>
        </w:tc>
      </w:tr>
    </w:tbl>
    <w:p w14:paraId="6B9BE984" w14:textId="77777777" w:rsidR="00527BAE" w:rsidRDefault="00527BAE" w:rsidP="001A3E45">
      <w:bookmarkStart w:id="11" w:name="dbreak"/>
      <w:bookmarkStart w:id="12" w:name="_Hlk517074496"/>
      <w:bookmarkEnd w:id="10"/>
      <w:bookmarkEnd w:id="11"/>
    </w:p>
    <w:p w14:paraId="19403D3A" w14:textId="77777777" w:rsidR="008A4034" w:rsidRPr="008A4034" w:rsidRDefault="008A4034" w:rsidP="008A4034">
      <w:pPr>
        <w:tabs>
          <w:tab w:val="clear" w:pos="1134"/>
          <w:tab w:val="clear" w:pos="1871"/>
          <w:tab w:val="clear" w:pos="2268"/>
        </w:tabs>
        <w:overflowPunct/>
        <w:autoSpaceDE/>
        <w:autoSpaceDN/>
        <w:adjustRightInd/>
        <w:jc w:val="both"/>
        <w:textAlignment w:val="auto"/>
        <w:rPr>
          <w:rFonts w:eastAsia="Times New Roman"/>
          <w:lang w:val="en-US"/>
        </w:rPr>
      </w:pPr>
    </w:p>
    <w:p w14:paraId="50799C28" w14:textId="77777777" w:rsidR="008A4034" w:rsidRPr="008A4034" w:rsidRDefault="008A4034" w:rsidP="008A4034">
      <w:pPr>
        <w:keepNext/>
        <w:keepLines/>
        <w:spacing w:before="160"/>
        <w:rPr>
          <w:rFonts w:ascii="Times New Roman Bold" w:eastAsia="Times New Roman" w:hAnsi="Times New Roman Bold" w:cs="Times New Roman Bold"/>
          <w:b/>
          <w:lang w:val="en-US" w:eastAsia="zh-CN"/>
        </w:rPr>
      </w:pPr>
      <w:r w:rsidRPr="008A4034">
        <w:rPr>
          <w:rFonts w:ascii="Times New Roman Bold" w:eastAsia="Times New Roman" w:hAnsi="Times New Roman Bold" w:cs="Times New Roman Bold"/>
          <w:b/>
          <w:lang w:val="en-US" w:eastAsia="zh-CN"/>
        </w:rPr>
        <w:t>Introduction</w:t>
      </w:r>
    </w:p>
    <w:p w14:paraId="64688C50" w14:textId="447B34BE" w:rsidR="008A4034" w:rsidRPr="008A4034" w:rsidRDefault="008A4034" w:rsidP="008A4034">
      <w:pPr>
        <w:tabs>
          <w:tab w:val="clear" w:pos="1134"/>
          <w:tab w:val="clear" w:pos="1871"/>
          <w:tab w:val="clear" w:pos="2268"/>
        </w:tabs>
        <w:overflowPunct/>
        <w:autoSpaceDE/>
        <w:autoSpaceDN/>
        <w:adjustRightInd/>
        <w:jc w:val="both"/>
        <w:textAlignment w:val="auto"/>
        <w:rPr>
          <w:rFonts w:eastAsia="Times New Roman"/>
          <w:lang w:val="en-US"/>
        </w:rPr>
      </w:pPr>
      <w:r w:rsidRPr="008A4034">
        <w:rPr>
          <w:rFonts w:eastAsia="Times New Roman"/>
          <w:lang w:val="en-US"/>
        </w:rPr>
        <w:t xml:space="preserve">This Handbook </w:t>
      </w:r>
      <w:r w:rsidR="001A771A">
        <w:rPr>
          <w:rFonts w:eastAsia="Times New Roman"/>
          <w:lang w:val="en-US"/>
        </w:rPr>
        <w:t>was</w:t>
      </w:r>
      <w:r w:rsidRPr="008A4034">
        <w:rPr>
          <w:rFonts w:eastAsia="Times New Roman"/>
          <w:lang w:val="en-US"/>
        </w:rPr>
        <w:t xml:space="preserve"> intended as a replacement for Report ITU-R M.2204-0 (11/2010) “Characteristics and spectrum considerations for sense and avoid systems used on unmanned aircraft systems”.  Earlier efforts were made to update </w:t>
      </w:r>
      <w:proofErr w:type="gramStart"/>
      <w:r w:rsidRPr="008A4034">
        <w:rPr>
          <w:rFonts w:eastAsia="Times New Roman"/>
          <w:lang w:val="en-US"/>
        </w:rPr>
        <w:t>to</w:t>
      </w:r>
      <w:proofErr w:type="gramEnd"/>
      <w:r w:rsidRPr="008A4034">
        <w:rPr>
          <w:rFonts w:eastAsia="Times New Roman"/>
        </w:rPr>
        <w:t xml:space="preserve"> </w:t>
      </w:r>
      <w:r w:rsidRPr="008A4034">
        <w:rPr>
          <w:rFonts w:eastAsia="Times New Roman"/>
          <w:lang w:val="en-US"/>
        </w:rPr>
        <w:t>Report ITU-R M.2204-</w:t>
      </w:r>
      <w:proofErr w:type="gramStart"/>
      <w:r w:rsidRPr="008A4034">
        <w:rPr>
          <w:rFonts w:eastAsia="Times New Roman"/>
          <w:lang w:val="en-US"/>
        </w:rPr>
        <w:t>0 however</w:t>
      </w:r>
      <w:proofErr w:type="gramEnd"/>
      <w:r w:rsidRPr="008A4034">
        <w:rPr>
          <w:rFonts w:eastAsia="Times New Roman"/>
          <w:lang w:val="en-US"/>
        </w:rPr>
        <w:t>, it was decided that a Handbook would be a more appropriate location to catalog the information currently found in the report.  This new ITU-R Handbook w</w:t>
      </w:r>
      <w:r w:rsidR="001A771A">
        <w:rPr>
          <w:rFonts w:eastAsia="Times New Roman"/>
          <w:lang w:val="en-US"/>
        </w:rPr>
        <w:t xml:space="preserve">as intended to </w:t>
      </w:r>
      <w:r w:rsidRPr="008A4034">
        <w:rPr>
          <w:rFonts w:eastAsia="Times New Roman"/>
          <w:lang w:val="en-US"/>
        </w:rPr>
        <w:t xml:space="preserve">provide </w:t>
      </w:r>
      <w:r w:rsidRPr="008A4034">
        <w:rPr>
          <w:rFonts w:eastAsia="Times New Roman"/>
          <w:bCs/>
          <w:szCs w:val="24"/>
          <w:lang w:val="en-US"/>
        </w:rPr>
        <w:t xml:space="preserve">information on appropriate frequency bands for Detect and Avoid (DAA) radar systems onboard unmanned aircraft or for </w:t>
      </w:r>
      <w:proofErr w:type="gramStart"/>
      <w:r w:rsidRPr="008A4034">
        <w:rPr>
          <w:rFonts w:eastAsia="Times New Roman"/>
          <w:bCs/>
          <w:szCs w:val="24"/>
          <w:lang w:val="en-US"/>
        </w:rPr>
        <w:t>ground based</w:t>
      </w:r>
      <w:proofErr w:type="gramEnd"/>
      <w:r w:rsidRPr="008A4034">
        <w:rPr>
          <w:rFonts w:eastAsia="Times New Roman"/>
          <w:bCs/>
          <w:szCs w:val="24"/>
          <w:lang w:val="en-US"/>
        </w:rPr>
        <w:t xml:space="preserve"> DAA radar systems to support unmanned aircraft operations.</w:t>
      </w:r>
    </w:p>
    <w:p w14:paraId="19DBB47A" w14:textId="77777777" w:rsidR="008A4034" w:rsidRPr="008A4034" w:rsidRDefault="008A4034" w:rsidP="008A4034">
      <w:pPr>
        <w:keepNext/>
        <w:keepLines/>
        <w:spacing w:before="160"/>
        <w:jc w:val="both"/>
        <w:rPr>
          <w:rFonts w:ascii="Times New Roman Bold" w:eastAsia="Times New Roman" w:hAnsi="Times New Roman Bold" w:cs="Times New Roman Bold"/>
          <w:b/>
          <w:lang w:val="en-US" w:eastAsia="zh-CN"/>
        </w:rPr>
      </w:pPr>
      <w:r w:rsidRPr="008A4034">
        <w:rPr>
          <w:rFonts w:ascii="Times New Roman Bold" w:eastAsia="Times New Roman" w:hAnsi="Times New Roman Bold" w:cs="Times New Roman Bold"/>
          <w:b/>
          <w:lang w:val="en-US" w:eastAsia="zh-CN"/>
        </w:rPr>
        <w:t>Proposal</w:t>
      </w:r>
    </w:p>
    <w:p w14:paraId="1CA776E0" w14:textId="5C1D4C6F" w:rsidR="008A4034" w:rsidRPr="008A4034" w:rsidRDefault="001A771A" w:rsidP="008A4034">
      <w:pPr>
        <w:tabs>
          <w:tab w:val="clear" w:pos="1134"/>
          <w:tab w:val="clear" w:pos="1871"/>
          <w:tab w:val="clear" w:pos="2268"/>
        </w:tabs>
        <w:overflowPunct/>
        <w:autoSpaceDE/>
        <w:autoSpaceDN/>
        <w:adjustRightInd/>
        <w:jc w:val="both"/>
        <w:textAlignment w:val="auto"/>
        <w:rPr>
          <w:rFonts w:eastAsia="Times New Roman"/>
          <w:lang w:val="en-US"/>
        </w:rPr>
      </w:pPr>
      <w:r>
        <w:rPr>
          <w:rFonts w:eastAsia="Times New Roman"/>
          <w:lang w:val="en-US"/>
        </w:rPr>
        <w:t xml:space="preserve">Since there is </w:t>
      </w:r>
      <w:proofErr w:type="gramStart"/>
      <w:r>
        <w:rPr>
          <w:rFonts w:eastAsia="Times New Roman"/>
          <w:lang w:val="en-US"/>
        </w:rPr>
        <w:t>a general consensus</w:t>
      </w:r>
      <w:proofErr w:type="gramEnd"/>
      <w:r>
        <w:rPr>
          <w:rFonts w:eastAsia="Times New Roman"/>
          <w:lang w:val="en-US"/>
        </w:rPr>
        <w:t xml:space="preserve"> that ICAO should decide which of the frequency bands are best suited for aviation use, the United States proposes that we discontinue work on this Handbook and leave the debate over which bands are best suited for DAA systems to ICAO</w:t>
      </w:r>
      <w:r w:rsidR="008A4034" w:rsidRPr="008A4034">
        <w:rPr>
          <w:rFonts w:eastAsia="Times New Roman"/>
          <w:lang w:val="en-US"/>
        </w:rPr>
        <w:t>.</w:t>
      </w:r>
    </w:p>
    <w:p w14:paraId="5F883EF2" w14:textId="77777777" w:rsidR="008A4034" w:rsidRPr="008A4034" w:rsidRDefault="008A4034" w:rsidP="008A4034">
      <w:pPr>
        <w:tabs>
          <w:tab w:val="clear" w:pos="1134"/>
          <w:tab w:val="clear" w:pos="1871"/>
          <w:tab w:val="clear" w:pos="2268"/>
        </w:tabs>
        <w:overflowPunct/>
        <w:autoSpaceDE/>
        <w:autoSpaceDN/>
        <w:adjustRightInd/>
        <w:textAlignment w:val="auto"/>
        <w:rPr>
          <w:rFonts w:eastAsia="Times New Roman"/>
          <w:lang w:val="en-US"/>
        </w:rPr>
      </w:pPr>
    </w:p>
    <w:p w14:paraId="253DF90A" w14:textId="77777777" w:rsidR="008A4034" w:rsidRDefault="008A4034" w:rsidP="008A4034">
      <w:pPr>
        <w:tabs>
          <w:tab w:val="clear" w:pos="1134"/>
          <w:tab w:val="clear" w:pos="1871"/>
          <w:tab w:val="clear" w:pos="2268"/>
        </w:tabs>
        <w:overflowPunct/>
        <w:autoSpaceDE/>
        <w:autoSpaceDN/>
        <w:adjustRightInd/>
        <w:textAlignment w:val="auto"/>
        <w:rPr>
          <w:rFonts w:eastAsia="Times New Roman"/>
          <w:lang w:val="en-US"/>
        </w:rPr>
      </w:pPr>
    </w:p>
    <w:p w14:paraId="360469B0" w14:textId="77777777" w:rsidR="001A771A" w:rsidRDefault="001A771A" w:rsidP="008A4034">
      <w:pPr>
        <w:tabs>
          <w:tab w:val="clear" w:pos="1134"/>
          <w:tab w:val="clear" w:pos="1871"/>
          <w:tab w:val="clear" w:pos="2268"/>
        </w:tabs>
        <w:overflowPunct/>
        <w:autoSpaceDE/>
        <w:autoSpaceDN/>
        <w:adjustRightInd/>
        <w:textAlignment w:val="auto"/>
        <w:rPr>
          <w:rFonts w:eastAsia="Times New Roman"/>
          <w:lang w:val="en-US"/>
        </w:rPr>
      </w:pPr>
    </w:p>
    <w:p w14:paraId="4A74A5A4" w14:textId="77777777" w:rsidR="001A771A" w:rsidRDefault="001A771A" w:rsidP="008A4034">
      <w:pPr>
        <w:tabs>
          <w:tab w:val="clear" w:pos="1134"/>
          <w:tab w:val="clear" w:pos="1871"/>
          <w:tab w:val="clear" w:pos="2268"/>
        </w:tabs>
        <w:overflowPunct/>
        <w:autoSpaceDE/>
        <w:autoSpaceDN/>
        <w:adjustRightInd/>
        <w:textAlignment w:val="auto"/>
        <w:rPr>
          <w:rFonts w:eastAsia="Times New Roman"/>
          <w:lang w:val="en-US"/>
        </w:rPr>
      </w:pPr>
    </w:p>
    <w:bookmarkEnd w:id="12"/>
    <w:sectPr w:rsidR="001A771A" w:rsidSect="00573720">
      <w:headerReference w:type="default" r:id="rId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38635" w14:textId="77777777" w:rsidR="00701BFE" w:rsidRDefault="00701BFE">
      <w:r>
        <w:separator/>
      </w:r>
    </w:p>
  </w:endnote>
  <w:endnote w:type="continuationSeparator" w:id="0">
    <w:p w14:paraId="69F29B74" w14:textId="77777777" w:rsidR="00701BFE" w:rsidRDefault="00701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16BED" w14:textId="77777777" w:rsidR="00701BFE" w:rsidRDefault="00701BFE">
      <w:r>
        <w:t>____________________</w:t>
      </w:r>
    </w:p>
  </w:footnote>
  <w:footnote w:type="continuationSeparator" w:id="0">
    <w:p w14:paraId="735A019A" w14:textId="77777777" w:rsidR="00701BFE" w:rsidRDefault="00701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DB7E3" w14:textId="77777777" w:rsidR="00701596" w:rsidRDefault="00701596" w:rsidP="00701596">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0254411B" w14:textId="05D155EC" w:rsidR="00701596" w:rsidRPr="006E773C" w:rsidRDefault="00621A8D" w:rsidP="00701596">
    <w:pPr>
      <w:pStyle w:val="Header"/>
      <w:spacing w:after="120"/>
    </w:pPr>
    <w:r>
      <w:rPr>
        <w:lang w:val="en-US"/>
      </w:rPr>
      <w:t xml:space="preserve">uswp5b35-15 </w:t>
    </w:r>
    <w:r w:rsidR="005649F4">
      <w:rPr>
        <w:lang w:val="en-US"/>
      </w:rPr>
      <w:t>final</w:t>
    </w:r>
    <w:r>
      <w:rPr>
        <w:lang w:val="en-US"/>
      </w:rPr>
      <w:t xml:space="preserve">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9E1FB4"/>
    <w:multiLevelType w:val="hybridMultilevel"/>
    <w:tmpl w:val="033A0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1768499">
    <w:abstractNumId w:val="9"/>
  </w:num>
  <w:num w:numId="2" w16cid:durableId="142552465">
    <w:abstractNumId w:val="7"/>
  </w:num>
  <w:num w:numId="3" w16cid:durableId="1624188312">
    <w:abstractNumId w:val="6"/>
  </w:num>
  <w:num w:numId="4" w16cid:durableId="836308665">
    <w:abstractNumId w:val="5"/>
  </w:num>
  <w:num w:numId="5" w16cid:durableId="232350146">
    <w:abstractNumId w:val="4"/>
  </w:num>
  <w:num w:numId="6" w16cid:durableId="1682392024">
    <w:abstractNumId w:val="8"/>
  </w:num>
  <w:num w:numId="7" w16cid:durableId="2121296146">
    <w:abstractNumId w:val="3"/>
  </w:num>
  <w:num w:numId="8" w16cid:durableId="1427848209">
    <w:abstractNumId w:val="2"/>
  </w:num>
  <w:num w:numId="9" w16cid:durableId="844323989">
    <w:abstractNumId w:val="1"/>
  </w:num>
  <w:num w:numId="10" w16cid:durableId="658386313">
    <w:abstractNumId w:val="0"/>
  </w:num>
  <w:num w:numId="11" w16cid:durableId="108660716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DF1"/>
    <w:rsid w:val="000069D4"/>
    <w:rsid w:val="000174AD"/>
    <w:rsid w:val="00047A1D"/>
    <w:rsid w:val="000604B9"/>
    <w:rsid w:val="00066031"/>
    <w:rsid w:val="000831BE"/>
    <w:rsid w:val="000A7D55"/>
    <w:rsid w:val="000B2D02"/>
    <w:rsid w:val="000B3302"/>
    <w:rsid w:val="000B6273"/>
    <w:rsid w:val="000C12C8"/>
    <w:rsid w:val="000C2E8E"/>
    <w:rsid w:val="000E0E7C"/>
    <w:rsid w:val="000F0CD2"/>
    <w:rsid w:val="000F1B4B"/>
    <w:rsid w:val="00112740"/>
    <w:rsid w:val="0012744F"/>
    <w:rsid w:val="00131178"/>
    <w:rsid w:val="001339B5"/>
    <w:rsid w:val="00153513"/>
    <w:rsid w:val="00155529"/>
    <w:rsid w:val="00156F66"/>
    <w:rsid w:val="00163271"/>
    <w:rsid w:val="00172122"/>
    <w:rsid w:val="00182528"/>
    <w:rsid w:val="0018500B"/>
    <w:rsid w:val="0018640B"/>
    <w:rsid w:val="00196A19"/>
    <w:rsid w:val="001A09D6"/>
    <w:rsid w:val="001A771A"/>
    <w:rsid w:val="001F59A6"/>
    <w:rsid w:val="00202DC1"/>
    <w:rsid w:val="002116EE"/>
    <w:rsid w:val="002309D8"/>
    <w:rsid w:val="00235D77"/>
    <w:rsid w:val="00241D05"/>
    <w:rsid w:val="00245E2F"/>
    <w:rsid w:val="002614FB"/>
    <w:rsid w:val="00271F35"/>
    <w:rsid w:val="00287D3E"/>
    <w:rsid w:val="002A7FE2"/>
    <w:rsid w:val="002C706D"/>
    <w:rsid w:val="002D5528"/>
    <w:rsid w:val="002E1B4F"/>
    <w:rsid w:val="002F2E67"/>
    <w:rsid w:val="002F7CB3"/>
    <w:rsid w:val="0030014E"/>
    <w:rsid w:val="00315546"/>
    <w:rsid w:val="00326A5C"/>
    <w:rsid w:val="00330567"/>
    <w:rsid w:val="0034290F"/>
    <w:rsid w:val="00386A9D"/>
    <w:rsid w:val="00391081"/>
    <w:rsid w:val="00391DB3"/>
    <w:rsid w:val="003B2789"/>
    <w:rsid w:val="003C13CE"/>
    <w:rsid w:val="003C697E"/>
    <w:rsid w:val="003E2518"/>
    <w:rsid w:val="003E7CEF"/>
    <w:rsid w:val="004151EF"/>
    <w:rsid w:val="0042569E"/>
    <w:rsid w:val="004B1EF7"/>
    <w:rsid w:val="004B3FAD"/>
    <w:rsid w:val="004C2254"/>
    <w:rsid w:val="004C5749"/>
    <w:rsid w:val="004F5B6B"/>
    <w:rsid w:val="00500756"/>
    <w:rsid w:val="00501DCA"/>
    <w:rsid w:val="00513A47"/>
    <w:rsid w:val="00527BAE"/>
    <w:rsid w:val="005408DF"/>
    <w:rsid w:val="00553917"/>
    <w:rsid w:val="0055600A"/>
    <w:rsid w:val="005649F4"/>
    <w:rsid w:val="005719DC"/>
    <w:rsid w:val="00573344"/>
    <w:rsid w:val="00573720"/>
    <w:rsid w:val="00583F9B"/>
    <w:rsid w:val="005A77C1"/>
    <w:rsid w:val="005B0D29"/>
    <w:rsid w:val="005E5C10"/>
    <w:rsid w:val="005F2C78"/>
    <w:rsid w:val="00605560"/>
    <w:rsid w:val="006068AE"/>
    <w:rsid w:val="00611B4D"/>
    <w:rsid w:val="006144E4"/>
    <w:rsid w:val="00621A8D"/>
    <w:rsid w:val="006318DE"/>
    <w:rsid w:val="00650299"/>
    <w:rsid w:val="00655FC5"/>
    <w:rsid w:val="00682913"/>
    <w:rsid w:val="006B73CB"/>
    <w:rsid w:val="006C10C1"/>
    <w:rsid w:val="006C6EF6"/>
    <w:rsid w:val="006E773C"/>
    <w:rsid w:val="00701596"/>
    <w:rsid w:val="00701BFE"/>
    <w:rsid w:val="007F3037"/>
    <w:rsid w:val="0080538C"/>
    <w:rsid w:val="00814E0A"/>
    <w:rsid w:val="00822581"/>
    <w:rsid w:val="008309DD"/>
    <w:rsid w:val="0083227A"/>
    <w:rsid w:val="00866900"/>
    <w:rsid w:val="00873863"/>
    <w:rsid w:val="00876A8A"/>
    <w:rsid w:val="00881BA1"/>
    <w:rsid w:val="008A4034"/>
    <w:rsid w:val="008C2302"/>
    <w:rsid w:val="008C26B8"/>
    <w:rsid w:val="008F00F3"/>
    <w:rsid w:val="008F208F"/>
    <w:rsid w:val="008F220B"/>
    <w:rsid w:val="00982084"/>
    <w:rsid w:val="00995963"/>
    <w:rsid w:val="009B61EB"/>
    <w:rsid w:val="009C185B"/>
    <w:rsid w:val="009C2064"/>
    <w:rsid w:val="009C22DD"/>
    <w:rsid w:val="009D1697"/>
    <w:rsid w:val="009D2AD1"/>
    <w:rsid w:val="009F3A46"/>
    <w:rsid w:val="009F6520"/>
    <w:rsid w:val="00A014F8"/>
    <w:rsid w:val="00A5173C"/>
    <w:rsid w:val="00A613F4"/>
    <w:rsid w:val="00A61AEF"/>
    <w:rsid w:val="00A656C9"/>
    <w:rsid w:val="00AD2345"/>
    <w:rsid w:val="00AF173A"/>
    <w:rsid w:val="00B066A4"/>
    <w:rsid w:val="00B07A13"/>
    <w:rsid w:val="00B37153"/>
    <w:rsid w:val="00B4279B"/>
    <w:rsid w:val="00B45FC9"/>
    <w:rsid w:val="00B54323"/>
    <w:rsid w:val="00B76F35"/>
    <w:rsid w:val="00B81138"/>
    <w:rsid w:val="00BC7CCF"/>
    <w:rsid w:val="00BE470B"/>
    <w:rsid w:val="00BE7DF1"/>
    <w:rsid w:val="00C57A91"/>
    <w:rsid w:val="00CC01C2"/>
    <w:rsid w:val="00CF21F2"/>
    <w:rsid w:val="00CF75CF"/>
    <w:rsid w:val="00D02712"/>
    <w:rsid w:val="00D046A7"/>
    <w:rsid w:val="00D214D0"/>
    <w:rsid w:val="00D2498A"/>
    <w:rsid w:val="00D25CE8"/>
    <w:rsid w:val="00D31EDF"/>
    <w:rsid w:val="00D547D7"/>
    <w:rsid w:val="00D65412"/>
    <w:rsid w:val="00D6546B"/>
    <w:rsid w:val="00D674C0"/>
    <w:rsid w:val="00D73A04"/>
    <w:rsid w:val="00DA70C7"/>
    <w:rsid w:val="00DB178B"/>
    <w:rsid w:val="00DC17D3"/>
    <w:rsid w:val="00DD4BED"/>
    <w:rsid w:val="00DE39F0"/>
    <w:rsid w:val="00DF0AF3"/>
    <w:rsid w:val="00DF2D4C"/>
    <w:rsid w:val="00DF7E9F"/>
    <w:rsid w:val="00E27D7E"/>
    <w:rsid w:val="00E42E13"/>
    <w:rsid w:val="00E56D5C"/>
    <w:rsid w:val="00E6257C"/>
    <w:rsid w:val="00E63C59"/>
    <w:rsid w:val="00E963BC"/>
    <w:rsid w:val="00F25662"/>
    <w:rsid w:val="00F648BD"/>
    <w:rsid w:val="00F77325"/>
    <w:rsid w:val="00FA124A"/>
    <w:rsid w:val="00FB5FEA"/>
    <w:rsid w:val="00FC08DD"/>
    <w:rsid w:val="00FC2316"/>
    <w:rsid w:val="00FC2CFD"/>
    <w:rsid w:val="00FF54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C13D2D"/>
  <w15:docId w15:val="{62F32A41-B786-4776-AE2F-4B8759B34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iPriority w:val="99"/>
    <w:unhideWhenUsed/>
    <w:rsid w:val="00527BAE"/>
    <w:rPr>
      <w:color w:val="0000FF" w:themeColor="hyperlink"/>
      <w:u w:val="single"/>
    </w:rPr>
  </w:style>
  <w:style w:type="character" w:customStyle="1" w:styleId="Heading2Char">
    <w:name w:val="Heading 2 Char"/>
    <w:basedOn w:val="DefaultParagraphFont"/>
    <w:link w:val="Heading2"/>
    <w:rsid w:val="00527BAE"/>
    <w:rPr>
      <w:rFonts w:ascii="Times New Roman" w:hAnsi="Times New Roman"/>
      <w:b/>
      <w:sz w:val="24"/>
      <w:lang w:val="en-GB" w:eastAsia="en-US"/>
    </w:rPr>
  </w:style>
  <w:style w:type="character" w:customStyle="1" w:styleId="Heading3Char">
    <w:name w:val="Heading 3 Char"/>
    <w:basedOn w:val="DefaultParagraphFont"/>
    <w:link w:val="Heading3"/>
    <w:rsid w:val="00527BAE"/>
    <w:rPr>
      <w:rFonts w:ascii="Times New Roman" w:hAnsi="Times New Roman"/>
      <w:b/>
      <w:sz w:val="24"/>
      <w:lang w:val="en-GB" w:eastAsia="en-US"/>
    </w:rPr>
  </w:style>
  <w:style w:type="character" w:customStyle="1" w:styleId="enumlev1Char">
    <w:name w:val="enumlev1 Char"/>
    <w:basedOn w:val="DefaultParagraphFont"/>
    <w:link w:val="enumlev1"/>
    <w:locked/>
    <w:rsid w:val="00527BAE"/>
    <w:rPr>
      <w:rFonts w:ascii="Times New Roman" w:hAnsi="Times New Roman"/>
      <w:sz w:val="24"/>
      <w:lang w:val="en-GB" w:eastAsia="en-US"/>
    </w:rPr>
  </w:style>
  <w:style w:type="character" w:customStyle="1" w:styleId="TableheadChar">
    <w:name w:val="Table_head Char"/>
    <w:basedOn w:val="DefaultParagraphFont"/>
    <w:link w:val="Tablehead"/>
    <w:locked/>
    <w:rsid w:val="00527BAE"/>
    <w:rPr>
      <w:rFonts w:ascii="Times New Roman Bold" w:hAnsi="Times New Roman Bold" w:cs="Times New Roman Bold"/>
      <w:b/>
      <w:lang w:val="en-GB" w:eastAsia="en-US"/>
    </w:rPr>
  </w:style>
  <w:style w:type="character" w:styleId="UnresolvedMention">
    <w:name w:val="Unresolved Mention"/>
    <w:basedOn w:val="DefaultParagraphFont"/>
    <w:uiPriority w:val="99"/>
    <w:semiHidden/>
    <w:unhideWhenUsed/>
    <w:rsid w:val="00F77325"/>
    <w:rPr>
      <w:color w:val="605E5C"/>
      <w:shd w:val="clear" w:color="auto" w:fill="E1DFDD"/>
    </w:rPr>
  </w:style>
  <w:style w:type="paragraph" w:styleId="Revision">
    <w:name w:val="Revision"/>
    <w:hidden/>
    <w:uiPriority w:val="99"/>
    <w:semiHidden/>
    <w:rsid w:val="008F00F3"/>
    <w:rPr>
      <w:rFonts w:ascii="Times New Roman" w:hAnsi="Times New Roman"/>
      <w:sz w:val="24"/>
      <w:lang w:val="en-GB" w:eastAsia="en-US"/>
    </w:rPr>
  </w:style>
  <w:style w:type="paragraph" w:styleId="ListParagraph">
    <w:name w:val="List Paragraph"/>
    <w:basedOn w:val="Normal"/>
    <w:uiPriority w:val="34"/>
    <w:qFormat/>
    <w:rsid w:val="008A4034"/>
    <w:pPr>
      <w:ind w:left="720"/>
      <w:contextualSpacing/>
    </w:pPr>
  </w:style>
  <w:style w:type="table" w:styleId="TableGrid">
    <w:name w:val="Table Grid"/>
    <w:basedOn w:val="TableNormal"/>
    <w:rsid w:val="00682913"/>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PE_BR_INPUT</Template>
  <TotalTime>3</TotalTime>
  <Pages>2</Pages>
  <Words>430</Words>
  <Characters>2621</Characters>
  <Application>Microsoft Office Word</Application>
  <DocSecurity>0</DocSecurity>
  <Lines>84</Lines>
  <Paragraphs>32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Nellis, Donald (FAA)</cp:lastModifiedBy>
  <cp:revision>3</cp:revision>
  <cp:lastPrinted>2008-02-21T14:04:00Z</cp:lastPrinted>
  <dcterms:created xsi:type="dcterms:W3CDTF">2025-09-19T19:47:00Z</dcterms:created>
  <dcterms:modified xsi:type="dcterms:W3CDTF">2025-09-19T19:49:00Z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91b26fab-4cab-4d5a-92aa-ca1021bd16e8</vt:lpwstr>
  </property>
</Properties>
</file>