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00D46" w14:textId="77777777" w:rsidR="003C66D1" w:rsidRDefault="003C66D1" w:rsidP="003C66D1"/>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3C66D1" w:rsidRPr="0044502D" w14:paraId="57FB728E" w14:textId="77777777" w:rsidTr="00A20A06">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65CA1C41" w14:textId="77777777" w:rsidR="003C66D1" w:rsidRPr="0044502D" w:rsidRDefault="003C66D1" w:rsidP="00A20A06">
            <w:pPr>
              <w:widowControl w:val="0"/>
              <w:tabs>
                <w:tab w:val="left" w:pos="794"/>
                <w:tab w:val="left" w:pos="1191"/>
                <w:tab w:val="left" w:pos="1588"/>
                <w:tab w:val="left" w:pos="1985"/>
                <w:tab w:val="center" w:pos="4680"/>
              </w:tabs>
              <w:overflowPunct/>
              <w:autoSpaceDE/>
              <w:autoSpaceDN/>
              <w:adjustRightInd/>
              <w:spacing w:before="0"/>
              <w:jc w:val="center"/>
              <w:textAlignment w:val="auto"/>
              <w:rPr>
                <w:rFonts w:eastAsia="CG Times"/>
                <w:b/>
                <w:szCs w:val="24"/>
                <w:lang w:val="en"/>
              </w:rPr>
            </w:pPr>
            <w:r w:rsidRPr="0044502D">
              <w:rPr>
                <w:rFonts w:eastAsia="CG Times"/>
                <w:b/>
                <w:szCs w:val="24"/>
                <w:lang w:val="en"/>
              </w:rPr>
              <w:t>U.S. Radiocommunications Sector</w:t>
            </w:r>
          </w:p>
          <w:p w14:paraId="15AAE40D"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after="120"/>
              <w:jc w:val="center"/>
              <w:textAlignment w:val="auto"/>
              <w:rPr>
                <w:rFonts w:eastAsia="CG Times"/>
                <w:b/>
                <w:szCs w:val="24"/>
                <w:lang w:val="en"/>
              </w:rPr>
            </w:pPr>
            <w:r w:rsidRPr="0044502D">
              <w:rPr>
                <w:rFonts w:eastAsia="CG Times"/>
                <w:b/>
                <w:szCs w:val="24"/>
                <w:lang w:val="en"/>
              </w:rPr>
              <w:t>Fact Sheet</w:t>
            </w:r>
          </w:p>
        </w:tc>
      </w:tr>
      <w:tr w:rsidR="003C66D1" w:rsidRPr="0044502D" w14:paraId="512F81EA" w14:textId="77777777" w:rsidTr="00A20A06">
        <w:tc>
          <w:tcPr>
            <w:tcW w:w="4097" w:type="dxa"/>
            <w:tcBorders>
              <w:left w:val="single" w:sz="6" w:space="0" w:color="000000"/>
            </w:tcBorders>
          </w:tcPr>
          <w:p w14:paraId="64669563" w14:textId="77777777" w:rsidR="003C66D1" w:rsidRPr="0044502D" w:rsidRDefault="003C66D1" w:rsidP="00A20A06">
            <w:pPr>
              <w:widowControl w:val="0"/>
              <w:overflowPunct/>
              <w:autoSpaceDE/>
              <w:autoSpaceDN/>
              <w:adjustRightInd/>
              <w:spacing w:before="0"/>
              <w:textAlignment w:val="auto"/>
              <w:rPr>
                <w:rFonts w:eastAsia="CG Times"/>
                <w:szCs w:val="24"/>
                <w:lang w:val="en"/>
              </w:rPr>
            </w:pPr>
            <w:r w:rsidRPr="0044502D">
              <w:rPr>
                <w:rFonts w:eastAsia="CG Times"/>
                <w:b/>
                <w:szCs w:val="24"/>
                <w:lang w:val="en"/>
              </w:rPr>
              <w:t>Working Party:</w:t>
            </w:r>
            <w:r w:rsidRPr="0044502D">
              <w:rPr>
                <w:rFonts w:eastAsia="CG Times"/>
                <w:szCs w:val="24"/>
                <w:lang w:val="en"/>
              </w:rPr>
              <w:t xml:space="preserve"> ITU-R WP5B</w:t>
            </w:r>
          </w:p>
        </w:tc>
        <w:tc>
          <w:tcPr>
            <w:tcW w:w="4970" w:type="dxa"/>
            <w:tcBorders>
              <w:right w:val="single" w:sz="6" w:space="0" w:color="000000"/>
            </w:tcBorders>
          </w:tcPr>
          <w:p w14:paraId="4E7DF512" w14:textId="77777777" w:rsidR="003C66D1" w:rsidRPr="0044502D" w:rsidRDefault="003C66D1" w:rsidP="00A20A06">
            <w:pPr>
              <w:widowControl w:val="0"/>
              <w:overflowPunct/>
              <w:autoSpaceDE/>
              <w:autoSpaceDN/>
              <w:adjustRightInd/>
              <w:spacing w:before="0"/>
              <w:textAlignment w:val="auto"/>
              <w:rPr>
                <w:rFonts w:eastAsia="CG Times"/>
                <w:szCs w:val="24"/>
                <w:lang w:val="en"/>
              </w:rPr>
            </w:pPr>
            <w:r w:rsidRPr="0044502D">
              <w:rPr>
                <w:rFonts w:eastAsia="CG Times"/>
                <w:b/>
                <w:szCs w:val="24"/>
                <w:lang w:val="en"/>
              </w:rPr>
              <w:t>Document No:</w:t>
            </w:r>
            <w:r w:rsidRPr="0044502D">
              <w:rPr>
                <w:rFonts w:eastAsia="CG Times"/>
                <w:szCs w:val="24"/>
                <w:lang w:val="en"/>
              </w:rPr>
              <w:t xml:space="preserve"> USWP5B3</w:t>
            </w:r>
            <w:r>
              <w:rPr>
                <w:rFonts w:eastAsia="CG Times"/>
                <w:szCs w:val="24"/>
                <w:lang w:val="en"/>
              </w:rPr>
              <w:t>6</w:t>
            </w:r>
            <w:r w:rsidRPr="0044502D">
              <w:rPr>
                <w:rFonts w:eastAsia="CG Times"/>
                <w:szCs w:val="24"/>
                <w:lang w:val="en"/>
              </w:rPr>
              <w:t>-</w:t>
            </w:r>
            <w:r>
              <w:rPr>
                <w:rFonts w:eastAsia="CG Times"/>
                <w:szCs w:val="24"/>
                <w:lang w:val="en"/>
              </w:rPr>
              <w:t>xx</w:t>
            </w:r>
          </w:p>
        </w:tc>
      </w:tr>
      <w:tr w:rsidR="003C66D1" w:rsidRPr="0044502D" w14:paraId="6C54CF15" w14:textId="77777777" w:rsidTr="00A20A06">
        <w:trPr>
          <w:trHeight w:val="378"/>
        </w:trPr>
        <w:tc>
          <w:tcPr>
            <w:tcW w:w="4097" w:type="dxa"/>
            <w:tcBorders>
              <w:left w:val="single" w:sz="6" w:space="0" w:color="000000"/>
            </w:tcBorders>
          </w:tcPr>
          <w:p w14:paraId="2697C7B3" w14:textId="77777777" w:rsidR="003C66D1" w:rsidRPr="0044502D" w:rsidRDefault="003C66D1" w:rsidP="00A20A06">
            <w:pPr>
              <w:widowControl w:val="0"/>
              <w:overflowPunct/>
              <w:autoSpaceDE/>
              <w:autoSpaceDN/>
              <w:adjustRightInd/>
              <w:spacing w:before="0"/>
              <w:textAlignment w:val="auto"/>
              <w:rPr>
                <w:rFonts w:eastAsia="CG Times"/>
                <w:b/>
                <w:szCs w:val="24"/>
                <w:lang w:val="en"/>
              </w:rPr>
            </w:pPr>
            <w:r w:rsidRPr="0044502D">
              <w:rPr>
                <w:rFonts w:eastAsia="CG Times"/>
                <w:b/>
                <w:szCs w:val="24"/>
                <w:lang w:val="en"/>
              </w:rPr>
              <w:t>Reference:</w:t>
            </w:r>
          </w:p>
          <w:p w14:paraId="27D4E1C4" w14:textId="14B897B1" w:rsidR="003C66D1" w:rsidRDefault="003C66D1" w:rsidP="00A20A06">
            <w:pPr>
              <w:widowControl w:val="0"/>
              <w:overflowPunct/>
              <w:autoSpaceDE/>
              <w:autoSpaceDN/>
              <w:adjustRightInd/>
              <w:spacing w:before="0"/>
              <w:textAlignment w:val="auto"/>
              <w:rPr>
                <w:ins w:id="0" w:author="USA new" w:date="2025-07-24T13:33:00Z" w16du:dateUtc="2025-07-24T17:33:00Z"/>
                <w:rFonts w:eastAsia="CG Times"/>
                <w:szCs w:val="24"/>
                <w:lang w:val="en"/>
              </w:rPr>
            </w:pPr>
            <w:r w:rsidRPr="0044502D">
              <w:rPr>
                <w:rFonts w:eastAsia="CG Times"/>
                <w:szCs w:val="24"/>
                <w:lang w:val="en"/>
              </w:rPr>
              <w:t xml:space="preserve">Document </w:t>
            </w:r>
            <w:bookmarkStart w:id="1" w:name="_Hlk203052488"/>
            <w:r w:rsidRPr="0044502D">
              <w:rPr>
                <w:rFonts w:eastAsia="CG Times"/>
                <w:szCs w:val="24"/>
                <w:lang w:val="en"/>
              </w:rPr>
              <w:t>5B/</w:t>
            </w:r>
            <w:r w:rsidR="005870F4">
              <w:rPr>
                <w:rFonts w:eastAsia="CG Times"/>
                <w:szCs w:val="24"/>
                <w:lang w:val="en"/>
              </w:rPr>
              <w:t>436</w:t>
            </w:r>
            <w:r w:rsidRPr="0044502D">
              <w:rPr>
                <w:rFonts w:eastAsia="CG Times"/>
                <w:szCs w:val="24"/>
                <w:lang w:val="en"/>
              </w:rPr>
              <w:t xml:space="preserve"> Annex </w:t>
            </w:r>
            <w:bookmarkEnd w:id="1"/>
            <w:r w:rsidR="00D57F90">
              <w:rPr>
                <w:rFonts w:eastAsia="CG Times"/>
                <w:szCs w:val="24"/>
                <w:lang w:val="en"/>
              </w:rPr>
              <w:t>3.9</w:t>
            </w:r>
          </w:p>
          <w:p w14:paraId="2CE5D779" w14:textId="08A01B60" w:rsidR="003C66D1" w:rsidRPr="0044502D" w:rsidRDefault="003C66D1" w:rsidP="00A20A06">
            <w:pPr>
              <w:widowControl w:val="0"/>
              <w:overflowPunct/>
              <w:autoSpaceDE/>
              <w:autoSpaceDN/>
              <w:adjustRightInd/>
              <w:spacing w:before="0"/>
              <w:textAlignment w:val="auto"/>
              <w:rPr>
                <w:rFonts w:eastAsia="CG Times"/>
                <w:szCs w:val="24"/>
                <w:lang w:val="en"/>
              </w:rPr>
            </w:pPr>
          </w:p>
          <w:p w14:paraId="08880A70" w14:textId="77777777" w:rsidR="003C66D1" w:rsidRPr="0044502D" w:rsidRDefault="003C66D1" w:rsidP="00A20A06">
            <w:pPr>
              <w:widowControl w:val="0"/>
              <w:overflowPunct/>
              <w:autoSpaceDE/>
              <w:autoSpaceDN/>
              <w:adjustRightInd/>
              <w:spacing w:before="0"/>
              <w:ind w:left="576"/>
              <w:textAlignment w:val="auto"/>
              <w:rPr>
                <w:rFonts w:eastAsia="CG Times"/>
                <w:szCs w:val="24"/>
                <w:lang w:val="en"/>
              </w:rPr>
            </w:pPr>
          </w:p>
        </w:tc>
        <w:tc>
          <w:tcPr>
            <w:tcW w:w="4970" w:type="dxa"/>
            <w:tcBorders>
              <w:right w:val="single" w:sz="6" w:space="0" w:color="000000"/>
            </w:tcBorders>
          </w:tcPr>
          <w:p w14:paraId="6605171E" w14:textId="188F3D76" w:rsidR="003C66D1" w:rsidRPr="0044502D" w:rsidRDefault="003C66D1" w:rsidP="00A20A06">
            <w:pPr>
              <w:widowControl w:val="0"/>
              <w:tabs>
                <w:tab w:val="left" w:pos="162"/>
              </w:tabs>
              <w:overflowPunct/>
              <w:autoSpaceDE/>
              <w:autoSpaceDN/>
              <w:adjustRightInd/>
              <w:spacing w:before="0"/>
              <w:textAlignment w:val="auto"/>
              <w:rPr>
                <w:rFonts w:eastAsia="CG Times"/>
                <w:szCs w:val="24"/>
                <w:lang w:val="en"/>
              </w:rPr>
            </w:pPr>
            <w:r w:rsidRPr="0044502D">
              <w:rPr>
                <w:rFonts w:eastAsia="CG Times"/>
                <w:b/>
                <w:szCs w:val="24"/>
                <w:lang w:val="en"/>
              </w:rPr>
              <w:t>Date:</w:t>
            </w:r>
            <w:r w:rsidRPr="0044502D">
              <w:rPr>
                <w:rFonts w:eastAsia="CG Times"/>
                <w:szCs w:val="24"/>
                <w:lang w:val="en"/>
              </w:rPr>
              <w:t xml:space="preserve"> </w:t>
            </w:r>
            <w:r w:rsidR="00A13191">
              <w:rPr>
                <w:rFonts w:eastAsia="CG Times"/>
                <w:szCs w:val="24"/>
                <w:lang w:val="en"/>
              </w:rPr>
              <w:t>February</w:t>
            </w:r>
            <w:r>
              <w:rPr>
                <w:rFonts w:eastAsia="CG Times"/>
                <w:szCs w:val="24"/>
                <w:lang w:val="en"/>
              </w:rPr>
              <w:t xml:space="preserve"> </w:t>
            </w:r>
            <w:r w:rsidR="005D568F">
              <w:rPr>
                <w:rFonts w:eastAsia="CG Times"/>
                <w:szCs w:val="24"/>
                <w:lang w:val="en"/>
              </w:rPr>
              <w:t>9</w:t>
            </w:r>
            <w:r>
              <w:rPr>
                <w:rFonts w:eastAsia="CG Times"/>
                <w:szCs w:val="24"/>
                <w:lang w:val="en"/>
              </w:rPr>
              <w:t>, 2026</w:t>
            </w:r>
          </w:p>
        </w:tc>
      </w:tr>
      <w:tr w:rsidR="003C66D1" w:rsidRPr="0044502D" w14:paraId="72702F6F" w14:textId="77777777" w:rsidTr="00A20A06">
        <w:trPr>
          <w:trHeight w:val="924"/>
        </w:trPr>
        <w:tc>
          <w:tcPr>
            <w:tcW w:w="9067" w:type="dxa"/>
            <w:gridSpan w:val="2"/>
            <w:tcBorders>
              <w:left w:val="single" w:sz="6" w:space="0" w:color="000000"/>
              <w:right w:val="single" w:sz="6" w:space="0" w:color="000000"/>
            </w:tcBorders>
          </w:tcPr>
          <w:p w14:paraId="0C995C22" w14:textId="782FB5F7" w:rsidR="003C66D1" w:rsidRPr="0044502D" w:rsidRDefault="003C66D1" w:rsidP="00A20A06">
            <w:pPr>
              <w:widowControl w:val="0"/>
              <w:overflowPunct/>
              <w:autoSpaceDE/>
              <w:autoSpaceDN/>
              <w:adjustRightInd/>
              <w:spacing w:before="0"/>
              <w:textAlignment w:val="auto"/>
              <w:rPr>
                <w:rFonts w:eastAsia="CG Times"/>
                <w:szCs w:val="24"/>
                <w:lang w:val="en"/>
              </w:rPr>
            </w:pPr>
            <w:r w:rsidRPr="0044502D">
              <w:rPr>
                <w:rFonts w:eastAsia="CG Times"/>
                <w:b/>
                <w:bCs/>
                <w:szCs w:val="24"/>
                <w:lang w:val="en"/>
              </w:rPr>
              <w:t>Document Title:</w:t>
            </w:r>
            <w:r w:rsidRPr="0044502D">
              <w:rPr>
                <w:rFonts w:eastAsia="CG Times"/>
                <w:szCs w:val="24"/>
                <w:lang w:val="en"/>
              </w:rPr>
              <w:t xml:space="preserve"> </w:t>
            </w:r>
            <w:r w:rsidRPr="0044502D">
              <w:rPr>
                <w:rFonts w:eastAsia="CG Times"/>
                <w:szCs w:val="24"/>
                <w:lang w:val="en-US"/>
              </w:rPr>
              <w:t>Working Document Toward</w:t>
            </w:r>
            <w:r w:rsidR="00C3085F">
              <w:rPr>
                <w:rFonts w:eastAsia="CG Times"/>
                <w:szCs w:val="24"/>
                <w:lang w:val="en-US"/>
              </w:rPr>
              <w:t>s</w:t>
            </w:r>
            <w:r w:rsidRPr="0044502D">
              <w:rPr>
                <w:rFonts w:eastAsia="CG Times"/>
                <w:szCs w:val="24"/>
                <w:lang w:val="en-US"/>
              </w:rPr>
              <w:t xml:space="preserve"> </w:t>
            </w:r>
            <w:r w:rsidR="00527F34">
              <w:rPr>
                <w:rFonts w:eastAsia="CG Times"/>
                <w:szCs w:val="24"/>
                <w:lang w:val="en-US"/>
              </w:rPr>
              <w:t xml:space="preserve">a </w:t>
            </w:r>
            <w:r w:rsidR="00532773">
              <w:rPr>
                <w:rFonts w:eastAsia="CG Times"/>
                <w:szCs w:val="24"/>
                <w:lang w:val="en-US"/>
              </w:rPr>
              <w:t xml:space="preserve">Revision of </w:t>
            </w:r>
            <w:r w:rsidRPr="0044502D">
              <w:rPr>
                <w:rFonts w:eastAsia="CG Times"/>
                <w:bCs/>
                <w:szCs w:val="24"/>
                <w:lang w:val="en-US"/>
              </w:rPr>
              <w:t>Recommendation ITU-R M.</w:t>
            </w:r>
            <w:r w:rsidR="00C3085F">
              <w:rPr>
                <w:rFonts w:eastAsia="CG Times"/>
                <w:bCs/>
                <w:szCs w:val="24"/>
                <w:lang w:val="en-US"/>
              </w:rPr>
              <w:t>489</w:t>
            </w:r>
            <w:r w:rsidR="00A13191">
              <w:rPr>
                <w:rFonts w:eastAsia="CG Times"/>
                <w:bCs/>
                <w:szCs w:val="24"/>
                <w:lang w:val="en-US"/>
              </w:rPr>
              <w:t>-2</w:t>
            </w:r>
          </w:p>
        </w:tc>
      </w:tr>
      <w:tr w:rsidR="003C66D1" w:rsidRPr="0044502D" w14:paraId="2C953677" w14:textId="77777777" w:rsidTr="00A20A06">
        <w:trPr>
          <w:trHeight w:val="3858"/>
        </w:trPr>
        <w:tc>
          <w:tcPr>
            <w:tcW w:w="4097" w:type="dxa"/>
            <w:tcBorders>
              <w:left w:val="single" w:sz="6" w:space="0" w:color="000000"/>
            </w:tcBorders>
          </w:tcPr>
          <w:p w14:paraId="54D8A02C"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b/>
                <w:bCs/>
                <w:szCs w:val="24"/>
                <w:lang w:val="en"/>
              </w:rPr>
            </w:pPr>
            <w:r w:rsidRPr="0044502D">
              <w:rPr>
                <w:rFonts w:eastAsia="CG Times"/>
                <w:b/>
                <w:bCs/>
                <w:szCs w:val="24"/>
                <w:lang w:val="en"/>
              </w:rPr>
              <w:t>Author(s)/Contributors(s):</w:t>
            </w:r>
          </w:p>
          <w:p w14:paraId="158592BA"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405A9BC6"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Pamela Murray </w:t>
            </w:r>
          </w:p>
          <w:p w14:paraId="6F16C93A"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5832AF27"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2B765964"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Jerry Ulcek </w:t>
            </w:r>
          </w:p>
          <w:p w14:paraId="76500C38"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77F1B7B4"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0F215BDF"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Johnny Schultz </w:t>
            </w:r>
          </w:p>
          <w:p w14:paraId="0DCE27A5"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Sev1tech Inc</w:t>
            </w:r>
          </w:p>
          <w:p w14:paraId="38D3B02C"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2C1A498C"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Ross Norsworthy </w:t>
            </w:r>
          </w:p>
          <w:p w14:paraId="0784573B"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REC Inc</w:t>
            </w:r>
          </w:p>
          <w:p w14:paraId="7B131DF7"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27717B07" w14:textId="77777777" w:rsidR="003C66D1" w:rsidRPr="0044502D" w:rsidRDefault="003C66D1" w:rsidP="00A20A06">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tc>
        <w:tc>
          <w:tcPr>
            <w:tcW w:w="4970" w:type="dxa"/>
            <w:tcBorders>
              <w:right w:val="single" w:sz="6" w:space="0" w:color="000000"/>
            </w:tcBorders>
          </w:tcPr>
          <w:p w14:paraId="47897D68"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009CCBA9"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1A3DD3CF"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657-3081</w:t>
            </w:r>
          </w:p>
          <w:p w14:paraId="50F375A1"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pamela.j.murray@uscg.mil</w:t>
            </w:r>
          </w:p>
          <w:p w14:paraId="26F48721"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0DF0D2DC"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579-5924</w:t>
            </w:r>
          </w:p>
          <w:p w14:paraId="6AD5FB8A"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jerry.l.ulcek@</w:t>
            </w:r>
            <w:hyperlink r:id="rId12" w:history="1">
              <w:r w:rsidRPr="0044502D">
                <w:rPr>
                  <w:rFonts w:eastAsia="CG Times"/>
                  <w:szCs w:val="24"/>
                  <w:lang w:val="en"/>
                </w:rPr>
                <w:t>uscg</w:t>
              </w:r>
            </w:hyperlink>
            <w:r w:rsidRPr="0044502D">
              <w:rPr>
                <w:rFonts w:eastAsia="CG Times"/>
                <w:szCs w:val="24"/>
                <w:lang w:val="en"/>
              </w:rPr>
              <w:t xml:space="preserve">.mil </w:t>
            </w:r>
          </w:p>
          <w:p w14:paraId="2E1FD120"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15A672FF"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403-4029</w:t>
            </w:r>
          </w:p>
          <w:p w14:paraId="2D966738"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Email: </w:t>
            </w:r>
            <w:hyperlink r:id="rId13" w:history="1">
              <w:r w:rsidRPr="0044502D">
                <w:rPr>
                  <w:rFonts w:eastAsia="CG Times"/>
                  <w:szCs w:val="24"/>
                  <w:lang w:val="en"/>
                </w:rPr>
                <w:t>johnnyschultz@sev1tech.com</w:t>
              </w:r>
            </w:hyperlink>
          </w:p>
          <w:p w14:paraId="7E02AD3A"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47BC7AC3"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515-8025</w:t>
            </w:r>
          </w:p>
          <w:p w14:paraId="24BE6BE0"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ross_norsworthy@</w:t>
            </w:r>
            <w:hyperlink r:id="rId14" w:history="1">
              <w:r w:rsidRPr="0044502D">
                <w:rPr>
                  <w:rFonts w:eastAsia="CG Times"/>
                  <w:szCs w:val="24"/>
                  <w:lang w:val="en"/>
                </w:rPr>
                <w:t>msn</w:t>
              </w:r>
            </w:hyperlink>
            <w:r w:rsidRPr="0044502D">
              <w:rPr>
                <w:rFonts w:eastAsia="CG Times"/>
                <w:szCs w:val="24"/>
                <w:lang w:val="en"/>
              </w:rPr>
              <w:t>.com</w:t>
            </w:r>
          </w:p>
          <w:p w14:paraId="383D2C78"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p w14:paraId="1DDFC4FF" w14:textId="77777777" w:rsidR="003C66D1" w:rsidRPr="0044502D" w:rsidRDefault="003C66D1" w:rsidP="00A20A06">
            <w:pPr>
              <w:widowControl w:val="0"/>
              <w:overflowPunct/>
              <w:autoSpaceDE/>
              <w:autoSpaceDN/>
              <w:adjustRightInd/>
              <w:spacing w:before="0"/>
              <w:ind w:right="144"/>
              <w:textAlignment w:val="auto"/>
              <w:rPr>
                <w:rFonts w:eastAsia="CG Times"/>
                <w:szCs w:val="24"/>
                <w:lang w:val="en"/>
              </w:rPr>
            </w:pPr>
          </w:p>
        </w:tc>
      </w:tr>
      <w:tr w:rsidR="003C66D1" w:rsidRPr="0044502D" w14:paraId="12664C38" w14:textId="77777777" w:rsidTr="00A20A06">
        <w:trPr>
          <w:trHeight w:val="890"/>
        </w:trPr>
        <w:tc>
          <w:tcPr>
            <w:tcW w:w="9067" w:type="dxa"/>
            <w:gridSpan w:val="2"/>
            <w:tcBorders>
              <w:left w:val="single" w:sz="6" w:space="0" w:color="000000"/>
              <w:right w:val="single" w:sz="6" w:space="0" w:color="000000"/>
            </w:tcBorders>
          </w:tcPr>
          <w:p w14:paraId="7357462C" w14:textId="0CF34E45" w:rsidR="003C66D1" w:rsidRPr="001C7743" w:rsidRDefault="003C66D1" w:rsidP="00A20A06">
            <w:pPr>
              <w:widowControl w:val="0"/>
              <w:overflowPunct/>
              <w:autoSpaceDE/>
              <w:autoSpaceDN/>
              <w:adjustRightInd/>
              <w:spacing w:before="0"/>
              <w:ind w:right="144"/>
              <w:textAlignment w:val="auto"/>
              <w:rPr>
                <w:rFonts w:eastAsia="CG Times"/>
                <w:szCs w:val="24"/>
                <w:lang w:val="en"/>
              </w:rPr>
            </w:pPr>
            <w:r w:rsidRPr="001C7743">
              <w:rPr>
                <w:rFonts w:eastAsia="CG Times"/>
                <w:b/>
                <w:bCs/>
                <w:szCs w:val="24"/>
                <w:lang w:val="en"/>
              </w:rPr>
              <w:t>Purpose/Objective:</w:t>
            </w:r>
            <w:r w:rsidR="00994957" w:rsidRPr="001C7743">
              <w:rPr>
                <w:rFonts w:eastAsia="CG Times"/>
                <w:szCs w:val="24"/>
                <w:lang w:val="en-US"/>
              </w:rPr>
              <w:t xml:space="preserve"> </w:t>
            </w:r>
            <w:r w:rsidR="00C61EAE" w:rsidRPr="001C7743">
              <w:rPr>
                <w:rFonts w:eastAsia="CG Times"/>
                <w:szCs w:val="24"/>
                <w:lang w:val="en-US"/>
              </w:rPr>
              <w:t xml:space="preserve">This proposal </w:t>
            </w:r>
            <w:r w:rsidR="009414F5" w:rsidRPr="001C7743">
              <w:rPr>
                <w:rFonts w:eastAsia="CG Times"/>
                <w:szCs w:val="24"/>
                <w:lang w:val="en-US"/>
              </w:rPr>
              <w:t xml:space="preserve">adds </w:t>
            </w:r>
            <w:r w:rsidR="00055D7A" w:rsidRPr="001C7743">
              <w:rPr>
                <w:rFonts w:eastAsia="CG Times"/>
                <w:szCs w:val="24"/>
                <w:lang w:val="en-US"/>
              </w:rPr>
              <w:t>technical detail</w:t>
            </w:r>
            <w:r w:rsidR="002079B7" w:rsidRPr="001C7743">
              <w:rPr>
                <w:rFonts w:eastAsia="CG Times"/>
                <w:szCs w:val="24"/>
                <w:lang w:val="en-US"/>
              </w:rPr>
              <w:t>s</w:t>
            </w:r>
            <w:r w:rsidR="00055D7A" w:rsidRPr="001C7743">
              <w:rPr>
                <w:rFonts w:eastAsia="CG Times"/>
                <w:szCs w:val="24"/>
                <w:lang w:val="en-US"/>
              </w:rPr>
              <w:t xml:space="preserve"> to prevent </w:t>
            </w:r>
            <w:r w:rsidR="00A435F1" w:rsidRPr="001C7743">
              <w:rPr>
                <w:rFonts w:eastAsia="CG Times"/>
                <w:szCs w:val="24"/>
                <w:lang w:val="en-US"/>
              </w:rPr>
              <w:t>blocking</w:t>
            </w:r>
            <w:r w:rsidR="00055D7A" w:rsidRPr="001C7743">
              <w:rPr>
                <w:rFonts w:eastAsia="CG Times"/>
                <w:szCs w:val="24"/>
                <w:lang w:val="en-US"/>
              </w:rPr>
              <w:t xml:space="preserve"> </w:t>
            </w:r>
            <w:r w:rsidR="001C7743" w:rsidRPr="001C7743">
              <w:rPr>
                <w:rFonts w:eastAsia="CG Times"/>
                <w:szCs w:val="24"/>
                <w:lang w:val="en-US"/>
              </w:rPr>
              <w:t xml:space="preserve">from </w:t>
            </w:r>
            <w:r w:rsidR="00C14E82" w:rsidRPr="001C7743">
              <w:rPr>
                <w:rFonts w:eastAsia="CG Times"/>
                <w:szCs w:val="24"/>
                <w:lang w:val="en-US"/>
              </w:rPr>
              <w:t xml:space="preserve">unwanted in-band </w:t>
            </w:r>
            <w:r w:rsidR="006678DC" w:rsidRPr="001C7743">
              <w:rPr>
                <w:rFonts w:eastAsia="CG Times"/>
                <w:szCs w:val="24"/>
                <w:lang w:val="en-US"/>
              </w:rPr>
              <w:t>signals.</w:t>
            </w:r>
          </w:p>
          <w:p w14:paraId="762C091B" w14:textId="77777777" w:rsidR="003C66D1" w:rsidRPr="001C7743" w:rsidRDefault="003C66D1" w:rsidP="00A20A06">
            <w:pPr>
              <w:widowControl w:val="0"/>
              <w:overflowPunct/>
              <w:autoSpaceDE/>
              <w:autoSpaceDN/>
              <w:adjustRightInd/>
              <w:spacing w:before="0"/>
              <w:ind w:right="144"/>
              <w:textAlignment w:val="auto"/>
              <w:rPr>
                <w:rFonts w:eastAsia="CG Times"/>
                <w:szCs w:val="24"/>
                <w:lang w:val="en"/>
              </w:rPr>
            </w:pPr>
            <w:r w:rsidRPr="001C7743">
              <w:rPr>
                <w:rFonts w:eastAsia="CG Times"/>
                <w:szCs w:val="24"/>
                <w:lang w:val="en"/>
              </w:rPr>
              <w:t xml:space="preserve"> </w:t>
            </w:r>
          </w:p>
        </w:tc>
      </w:tr>
      <w:tr w:rsidR="003C66D1" w:rsidRPr="0044502D" w14:paraId="409EC619" w14:textId="77777777" w:rsidTr="00A20A06">
        <w:trPr>
          <w:trHeight w:val="1844"/>
        </w:trPr>
        <w:tc>
          <w:tcPr>
            <w:tcW w:w="9067" w:type="dxa"/>
            <w:gridSpan w:val="2"/>
            <w:tcBorders>
              <w:left w:val="single" w:sz="6" w:space="0" w:color="000000"/>
              <w:right w:val="single" w:sz="6" w:space="0" w:color="000000"/>
            </w:tcBorders>
          </w:tcPr>
          <w:p w14:paraId="2BCF20D3" w14:textId="67C1078A" w:rsidR="00994957" w:rsidRPr="001C7743" w:rsidRDefault="003C66D1" w:rsidP="00994957">
            <w:pPr>
              <w:widowControl w:val="0"/>
              <w:overflowPunct/>
              <w:autoSpaceDE/>
              <w:autoSpaceDN/>
              <w:adjustRightInd/>
              <w:spacing w:before="0"/>
              <w:ind w:right="144"/>
              <w:textAlignment w:val="auto"/>
              <w:rPr>
                <w:rFonts w:eastAsia="CG Times"/>
                <w:szCs w:val="24"/>
                <w:lang w:val="en"/>
              </w:rPr>
            </w:pPr>
            <w:r w:rsidRPr="001C7743">
              <w:rPr>
                <w:rFonts w:eastAsia="CG Times"/>
                <w:b/>
                <w:bCs/>
                <w:szCs w:val="24"/>
                <w:lang w:val="en"/>
              </w:rPr>
              <w:t xml:space="preserve">Abstract: </w:t>
            </w:r>
            <w:r w:rsidR="00055D7A" w:rsidRPr="001C7743">
              <w:rPr>
                <w:rFonts w:eastAsia="CG Times"/>
                <w:szCs w:val="24"/>
                <w:lang w:val="en-US"/>
              </w:rPr>
              <w:t xml:space="preserve"> </w:t>
            </w:r>
            <w:r w:rsidR="00994957" w:rsidRPr="001C7743">
              <w:rPr>
                <w:rFonts w:eastAsia="CG Times"/>
                <w:szCs w:val="24"/>
                <w:lang w:val="en-US"/>
              </w:rPr>
              <w:t xml:space="preserve"> The “Working Document Towards a Revision of Recommendation ITU-R M.489-2, </w:t>
            </w:r>
            <w:r w:rsidR="00994957" w:rsidRPr="001C7743">
              <w:rPr>
                <w:lang w:eastAsia="zh-CN"/>
              </w:rPr>
              <w:t>Technical characteristics of VHF radiotelephone equipment operating in the maritime mobile service in channels spaced by 25 kHz</w:t>
            </w:r>
            <w:r w:rsidR="00994957" w:rsidRPr="001C7743">
              <w:rPr>
                <w:rFonts w:eastAsia="CG Times"/>
                <w:szCs w:val="24"/>
                <w:lang w:val="en-US"/>
              </w:rPr>
              <w:t>” proposes technical and editorial revisions to bring the standard up to date. This proposal is intended to prevent blocking from unwanted in-band signals</w:t>
            </w:r>
            <w:r w:rsidR="001C7743">
              <w:rPr>
                <w:rFonts w:eastAsia="CG Times"/>
                <w:szCs w:val="24"/>
                <w:lang w:val="en-US"/>
              </w:rPr>
              <w:t>.</w:t>
            </w:r>
          </w:p>
          <w:p w14:paraId="7986BA1C" w14:textId="442B0A8E" w:rsidR="003C66D1" w:rsidRPr="001C7743" w:rsidRDefault="003C66D1" w:rsidP="00A20A06">
            <w:pPr>
              <w:widowControl w:val="0"/>
              <w:overflowPunct/>
              <w:autoSpaceDE/>
              <w:autoSpaceDN/>
              <w:adjustRightInd/>
              <w:spacing w:before="0"/>
              <w:ind w:right="144"/>
              <w:textAlignment w:val="auto"/>
              <w:rPr>
                <w:rFonts w:eastAsia="CG Times"/>
                <w:szCs w:val="24"/>
                <w:lang w:val="en"/>
              </w:rPr>
            </w:pPr>
          </w:p>
        </w:tc>
      </w:tr>
    </w:tbl>
    <w:p w14:paraId="448A1FF4" w14:textId="63E91D72" w:rsidR="002A118E" w:rsidRDefault="002A118E">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A118E" w:rsidRPr="0044502D" w14:paraId="57E67907" w14:textId="77777777" w:rsidTr="00A20A06">
        <w:trPr>
          <w:cantSplit/>
        </w:trPr>
        <w:tc>
          <w:tcPr>
            <w:tcW w:w="6487" w:type="dxa"/>
            <w:vAlign w:val="center"/>
          </w:tcPr>
          <w:p w14:paraId="01F8A9AA" w14:textId="77777777" w:rsidR="002A118E" w:rsidRPr="0044502D" w:rsidRDefault="002A118E" w:rsidP="00A20A06">
            <w:pPr>
              <w:shd w:val="solid" w:color="FFFFFF" w:fill="FFFFFF"/>
              <w:spacing w:before="0"/>
              <w:rPr>
                <w:rFonts w:eastAsia="Arial"/>
                <w:b/>
                <w:bCs/>
                <w:sz w:val="22"/>
                <w:szCs w:val="24"/>
                <w:lang w:val="en"/>
              </w:rPr>
            </w:pPr>
            <w:r w:rsidRPr="0044502D">
              <w:rPr>
                <w:rFonts w:ascii="Verdana" w:hAnsi="Verdana" w:cs="Times New Roman Bold"/>
                <w:b/>
                <w:bCs/>
                <w:sz w:val="26"/>
                <w:szCs w:val="26"/>
              </w:rPr>
              <w:lastRenderedPageBreak/>
              <w:t>Radiocommunication Study Groups</w:t>
            </w:r>
          </w:p>
        </w:tc>
        <w:tc>
          <w:tcPr>
            <w:tcW w:w="3402" w:type="dxa"/>
          </w:tcPr>
          <w:p w14:paraId="3B917FF4" w14:textId="77777777" w:rsidR="002A118E" w:rsidRPr="0044502D" w:rsidRDefault="002A118E" w:rsidP="00A20A06">
            <w:pPr>
              <w:shd w:val="solid" w:color="FFFFFF" w:fill="FFFFFF"/>
              <w:tabs>
                <w:tab w:val="clear" w:pos="1134"/>
                <w:tab w:val="clear" w:pos="1871"/>
                <w:tab w:val="clear" w:pos="2268"/>
              </w:tabs>
              <w:overflowPunct/>
              <w:autoSpaceDE/>
              <w:autoSpaceDN/>
              <w:adjustRightInd/>
              <w:spacing w:before="0" w:line="240" w:lineRule="atLeast"/>
              <w:textAlignment w:val="auto"/>
              <w:rPr>
                <w:rFonts w:eastAsia="Arial"/>
                <w:sz w:val="22"/>
                <w:szCs w:val="24"/>
                <w:lang w:val="en"/>
              </w:rPr>
            </w:pPr>
            <w:r w:rsidRPr="0044502D">
              <w:rPr>
                <w:rFonts w:eastAsia="Arial"/>
                <w:noProof/>
                <w:sz w:val="22"/>
                <w:szCs w:val="24"/>
                <w:lang w:val="en"/>
              </w:rPr>
              <w:drawing>
                <wp:inline distT="0" distB="0" distL="0" distR="0" wp14:anchorId="6EFC577E" wp14:editId="2A934CBF">
                  <wp:extent cx="765175" cy="765175"/>
                  <wp:effectExtent l="0" t="0" r="0" b="0"/>
                  <wp:docPr id="3" name="Picture 3"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A118E" w:rsidRPr="0044502D" w14:paraId="46A68C15" w14:textId="77777777" w:rsidTr="00A20A06">
        <w:trPr>
          <w:cantSplit/>
        </w:trPr>
        <w:tc>
          <w:tcPr>
            <w:tcW w:w="6487" w:type="dxa"/>
            <w:tcBorders>
              <w:bottom w:val="single" w:sz="12" w:space="0" w:color="auto"/>
            </w:tcBorders>
          </w:tcPr>
          <w:p w14:paraId="3FBDD3AA" w14:textId="77777777"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
                <w:sz w:val="22"/>
                <w:szCs w:val="24"/>
                <w:lang w:val="en"/>
              </w:rPr>
            </w:pPr>
          </w:p>
        </w:tc>
        <w:tc>
          <w:tcPr>
            <w:tcW w:w="3402" w:type="dxa"/>
            <w:tcBorders>
              <w:bottom w:val="single" w:sz="12" w:space="0" w:color="auto"/>
            </w:tcBorders>
          </w:tcPr>
          <w:p w14:paraId="706DFD97" w14:textId="77777777"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2A118E" w:rsidRPr="0044502D" w14:paraId="073FEF4E" w14:textId="77777777" w:rsidTr="00A20A06">
        <w:trPr>
          <w:cantSplit/>
        </w:trPr>
        <w:tc>
          <w:tcPr>
            <w:tcW w:w="6487" w:type="dxa"/>
            <w:tcBorders>
              <w:top w:val="single" w:sz="12" w:space="0" w:color="auto"/>
            </w:tcBorders>
          </w:tcPr>
          <w:p w14:paraId="7E58CFC7" w14:textId="77777777"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Cs/>
                <w:sz w:val="22"/>
                <w:szCs w:val="24"/>
                <w:lang w:val="en"/>
              </w:rPr>
            </w:pPr>
          </w:p>
        </w:tc>
        <w:tc>
          <w:tcPr>
            <w:tcW w:w="3402" w:type="dxa"/>
            <w:tcBorders>
              <w:top w:val="single" w:sz="12" w:space="0" w:color="auto"/>
            </w:tcBorders>
          </w:tcPr>
          <w:p w14:paraId="3027F071" w14:textId="77777777"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2A118E" w:rsidRPr="0044502D" w14:paraId="66C68D9B" w14:textId="77777777" w:rsidTr="00A20A06">
        <w:trPr>
          <w:cantSplit/>
        </w:trPr>
        <w:tc>
          <w:tcPr>
            <w:tcW w:w="6487" w:type="dxa"/>
            <w:vMerge w:val="restart"/>
          </w:tcPr>
          <w:p w14:paraId="3ACC250E" w14:textId="1AD5E7F1"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Source:</w:t>
            </w:r>
            <w:r w:rsidRPr="0044502D">
              <w:rPr>
                <w:rFonts w:eastAsia="Arial"/>
                <w:sz w:val="22"/>
                <w:szCs w:val="24"/>
                <w:lang w:val="en"/>
              </w:rPr>
              <w:tab/>
              <w:t>5B/</w:t>
            </w:r>
            <w:r>
              <w:rPr>
                <w:rFonts w:eastAsia="Arial"/>
                <w:sz w:val="22"/>
                <w:szCs w:val="24"/>
                <w:lang w:val="en"/>
              </w:rPr>
              <w:t>435</w:t>
            </w:r>
            <w:r w:rsidRPr="0044502D">
              <w:rPr>
                <w:rFonts w:eastAsia="Arial"/>
                <w:sz w:val="22"/>
                <w:szCs w:val="24"/>
                <w:lang w:val="en"/>
              </w:rPr>
              <w:t xml:space="preserve"> Annex </w:t>
            </w:r>
            <w:r>
              <w:rPr>
                <w:rFonts w:eastAsia="Arial"/>
                <w:sz w:val="22"/>
                <w:szCs w:val="24"/>
                <w:lang w:val="en"/>
              </w:rPr>
              <w:t>3.</w:t>
            </w:r>
            <w:r w:rsidR="000C2676">
              <w:rPr>
                <w:rFonts w:eastAsia="Arial"/>
                <w:sz w:val="22"/>
                <w:szCs w:val="24"/>
                <w:lang w:val="en"/>
              </w:rPr>
              <w:t>9</w:t>
            </w:r>
          </w:p>
          <w:p w14:paraId="44B659E2" w14:textId="3348D798" w:rsidR="002A118E" w:rsidRPr="0044502D" w:rsidRDefault="002A118E" w:rsidP="00A20A06">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Subject:</w:t>
            </w:r>
            <w:r w:rsidRPr="0044502D">
              <w:rPr>
                <w:rFonts w:eastAsia="Arial"/>
                <w:sz w:val="22"/>
                <w:szCs w:val="24"/>
                <w:lang w:val="en"/>
              </w:rPr>
              <w:tab/>
            </w:r>
            <w:r w:rsidR="002D718F" w:rsidRPr="00B60729">
              <w:rPr>
                <w:lang w:eastAsia="zh-CN"/>
              </w:rPr>
              <w:t xml:space="preserve"> Technical characteristics of VHF radiotelephone equipment operating in the maritime mobile service in channels spaced by 25 kHz</w:t>
            </w:r>
          </w:p>
        </w:tc>
        <w:tc>
          <w:tcPr>
            <w:tcW w:w="3402" w:type="dxa"/>
          </w:tcPr>
          <w:p w14:paraId="22A31E1A" w14:textId="77777777" w:rsidR="002A118E" w:rsidRPr="0044502D" w:rsidRDefault="002A118E" w:rsidP="00A20A06">
            <w:pPr>
              <w:shd w:val="solid" w:color="FFFFFF" w:fill="FFFFFF"/>
              <w:spacing w:before="0" w:line="240" w:lineRule="atLeast"/>
              <w:rPr>
                <w:rFonts w:ascii="Verdana" w:hAnsi="Verdana"/>
                <w:b/>
                <w:sz w:val="20"/>
                <w:lang w:eastAsia="zh-CN"/>
              </w:rPr>
            </w:pPr>
            <w:r w:rsidRPr="0044502D">
              <w:rPr>
                <w:rFonts w:ascii="Verdana" w:hAnsi="Verdana"/>
                <w:b/>
                <w:sz w:val="20"/>
                <w:lang w:eastAsia="zh-CN"/>
              </w:rPr>
              <w:t>Document: USWP5B3</w:t>
            </w:r>
            <w:r>
              <w:rPr>
                <w:rFonts w:ascii="Verdana" w:hAnsi="Verdana"/>
                <w:b/>
                <w:sz w:val="20"/>
                <w:lang w:eastAsia="zh-CN"/>
              </w:rPr>
              <w:t>6</w:t>
            </w:r>
            <w:r w:rsidRPr="0044502D">
              <w:rPr>
                <w:rFonts w:ascii="Verdana" w:hAnsi="Verdana"/>
                <w:b/>
                <w:sz w:val="20"/>
                <w:lang w:eastAsia="zh-CN"/>
              </w:rPr>
              <w:t>-</w:t>
            </w:r>
            <w:r>
              <w:rPr>
                <w:rFonts w:ascii="Verdana" w:hAnsi="Verdana"/>
                <w:b/>
                <w:sz w:val="20"/>
                <w:lang w:eastAsia="zh-CN"/>
              </w:rPr>
              <w:t>xx</w:t>
            </w:r>
          </w:p>
        </w:tc>
      </w:tr>
      <w:tr w:rsidR="002A118E" w:rsidRPr="0044502D" w14:paraId="1E277DF4" w14:textId="77777777" w:rsidTr="00A20A06">
        <w:trPr>
          <w:cantSplit/>
        </w:trPr>
        <w:tc>
          <w:tcPr>
            <w:tcW w:w="6487" w:type="dxa"/>
            <w:vMerge/>
          </w:tcPr>
          <w:p w14:paraId="6A335C0E" w14:textId="77777777" w:rsidR="002A118E" w:rsidRPr="0044502D" w:rsidRDefault="002A118E" w:rsidP="00A20A06">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4F5F82BD" w14:textId="7A104419" w:rsidR="002A118E" w:rsidRPr="0044502D" w:rsidRDefault="002A118E" w:rsidP="00A20A06">
            <w:pPr>
              <w:shd w:val="solid" w:color="FFFFFF" w:fill="FFFFFF"/>
              <w:spacing w:before="0" w:line="240" w:lineRule="atLeast"/>
              <w:rPr>
                <w:rFonts w:ascii="Verdana" w:hAnsi="Verdana"/>
                <w:b/>
                <w:sz w:val="20"/>
                <w:lang w:eastAsia="zh-CN"/>
              </w:rPr>
            </w:pPr>
            <w:r w:rsidRPr="0044502D">
              <w:rPr>
                <w:rFonts w:ascii="Verdana" w:hAnsi="Verdana"/>
                <w:b/>
                <w:sz w:val="20"/>
                <w:lang w:eastAsia="zh-CN"/>
              </w:rPr>
              <w:t xml:space="preserve">Date:   </w:t>
            </w:r>
            <w:r w:rsidR="00ED7331">
              <w:rPr>
                <w:rFonts w:ascii="Verdana" w:hAnsi="Verdana"/>
                <w:b/>
                <w:sz w:val="20"/>
                <w:lang w:eastAsia="zh-CN"/>
              </w:rPr>
              <w:t>9</w:t>
            </w:r>
            <w:r>
              <w:rPr>
                <w:rFonts w:ascii="Verdana" w:hAnsi="Verdana"/>
                <w:b/>
                <w:sz w:val="20"/>
                <w:lang w:eastAsia="zh-CN"/>
              </w:rPr>
              <w:t xml:space="preserve"> </w:t>
            </w:r>
            <w:r w:rsidR="00B6648E">
              <w:rPr>
                <w:rFonts w:ascii="Verdana" w:hAnsi="Verdana"/>
                <w:b/>
                <w:sz w:val="20"/>
                <w:lang w:eastAsia="zh-CN"/>
              </w:rPr>
              <w:t>February</w:t>
            </w:r>
            <w:r w:rsidRPr="00DC15CE">
              <w:rPr>
                <w:rFonts w:ascii="Verdana" w:hAnsi="Verdana"/>
                <w:b/>
                <w:sz w:val="20"/>
                <w:lang w:eastAsia="zh-CN"/>
              </w:rPr>
              <w:t xml:space="preserve"> 202</w:t>
            </w:r>
            <w:r>
              <w:rPr>
                <w:rFonts w:ascii="Verdana" w:hAnsi="Verdana"/>
                <w:b/>
                <w:sz w:val="20"/>
                <w:lang w:eastAsia="zh-CN"/>
              </w:rPr>
              <w:t>6</w:t>
            </w:r>
          </w:p>
        </w:tc>
      </w:tr>
      <w:tr w:rsidR="002A118E" w:rsidRPr="0044502D" w14:paraId="38D44BB7" w14:textId="77777777" w:rsidTr="00A20A06">
        <w:trPr>
          <w:cantSplit/>
        </w:trPr>
        <w:tc>
          <w:tcPr>
            <w:tcW w:w="6487" w:type="dxa"/>
            <w:vMerge/>
          </w:tcPr>
          <w:p w14:paraId="6C17C5B1" w14:textId="77777777" w:rsidR="002A118E" w:rsidRPr="0044502D" w:rsidRDefault="002A118E" w:rsidP="00A20A06">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6707FF26" w14:textId="77777777" w:rsidR="002A118E" w:rsidRPr="0044502D" w:rsidRDefault="002A118E" w:rsidP="00A20A06">
            <w:pPr>
              <w:shd w:val="solid" w:color="FFFFFF" w:fill="FFFFFF"/>
              <w:spacing w:before="0" w:line="240" w:lineRule="atLeast"/>
              <w:rPr>
                <w:rFonts w:ascii="Verdana" w:hAnsi="Verdana"/>
                <w:b/>
                <w:sz w:val="20"/>
                <w:lang w:eastAsia="zh-CN"/>
              </w:rPr>
            </w:pPr>
            <w:r w:rsidRPr="0044502D">
              <w:rPr>
                <w:rFonts w:ascii="Verdana" w:hAnsi="Verdana"/>
                <w:b/>
                <w:sz w:val="20"/>
                <w:lang w:eastAsia="zh-CN"/>
              </w:rPr>
              <w:t>English only</w:t>
            </w:r>
          </w:p>
        </w:tc>
      </w:tr>
      <w:tr w:rsidR="002A118E" w:rsidRPr="0044502D" w14:paraId="43B07B01" w14:textId="77777777" w:rsidTr="00A20A06">
        <w:trPr>
          <w:cantSplit/>
        </w:trPr>
        <w:tc>
          <w:tcPr>
            <w:tcW w:w="9889" w:type="dxa"/>
            <w:gridSpan w:val="2"/>
          </w:tcPr>
          <w:p w14:paraId="43698F6F" w14:textId="77777777" w:rsidR="002A118E" w:rsidRPr="0044502D" w:rsidRDefault="002A118E" w:rsidP="00A20A06">
            <w:pPr>
              <w:tabs>
                <w:tab w:val="center" w:pos="4836"/>
                <w:tab w:val="left" w:pos="8428"/>
              </w:tabs>
              <w:spacing w:before="840"/>
              <w:jc w:val="center"/>
              <w:rPr>
                <w:b/>
                <w:szCs w:val="24"/>
                <w:lang w:val="en-US" w:eastAsia="zh-CN"/>
              </w:rPr>
            </w:pPr>
            <w:r w:rsidRPr="0044502D">
              <w:rPr>
                <w:b/>
                <w:szCs w:val="24"/>
                <w:lang w:val="en-US" w:eastAsia="zh-CN"/>
              </w:rPr>
              <w:t>United States of America</w:t>
            </w:r>
            <w:r w:rsidRPr="0044502D">
              <w:rPr>
                <w:b/>
                <w:szCs w:val="24"/>
                <w:lang w:val="en-US" w:eastAsia="zh-CN"/>
              </w:rPr>
              <w:br/>
            </w:r>
          </w:p>
        </w:tc>
      </w:tr>
      <w:tr w:rsidR="002A118E" w:rsidRPr="0044502D" w14:paraId="202FB776" w14:textId="77777777" w:rsidTr="00A20A06">
        <w:trPr>
          <w:cantSplit/>
        </w:trPr>
        <w:tc>
          <w:tcPr>
            <w:tcW w:w="9889" w:type="dxa"/>
            <w:gridSpan w:val="2"/>
          </w:tcPr>
          <w:p w14:paraId="46F49FE0" w14:textId="325C2710" w:rsidR="002A118E" w:rsidRPr="00567A35" w:rsidRDefault="001A6F77" w:rsidP="00A20A06">
            <w:pPr>
              <w:overflowPunct/>
              <w:autoSpaceDE/>
              <w:autoSpaceDN/>
              <w:adjustRightInd/>
              <w:spacing w:before="240"/>
              <w:jc w:val="center"/>
              <w:textAlignment w:val="auto"/>
              <w:rPr>
                <w:b/>
                <w:bCs/>
                <w:lang w:eastAsia="zh-CN"/>
              </w:rPr>
            </w:pPr>
            <w:r w:rsidRPr="00567A35">
              <w:rPr>
                <w:b/>
                <w:bCs/>
                <w:lang w:eastAsia="zh-CN"/>
              </w:rPr>
              <w:t>WORKING DOCUMENT TOWARDS A REVISION OF</w:t>
            </w:r>
            <w:r w:rsidRPr="00567A35">
              <w:rPr>
                <w:b/>
                <w:bCs/>
                <w:lang w:eastAsia="zh-CN"/>
              </w:rPr>
              <w:br/>
              <w:t>RECOMMENDATION ITU-R M.489-2</w:t>
            </w:r>
          </w:p>
          <w:p w14:paraId="0F393194" w14:textId="5674F80B" w:rsidR="005D3A7E" w:rsidRPr="0044502D" w:rsidRDefault="002072F2" w:rsidP="00A20A06">
            <w:pPr>
              <w:overflowPunct/>
              <w:autoSpaceDE/>
              <w:autoSpaceDN/>
              <w:adjustRightInd/>
              <w:spacing w:before="240"/>
              <w:jc w:val="center"/>
              <w:textAlignment w:val="auto"/>
              <w:rPr>
                <w:b/>
                <w:szCs w:val="24"/>
                <w:lang w:val="en-US" w:eastAsia="zh-CN"/>
              </w:rPr>
            </w:pPr>
            <w:r w:rsidRPr="00567A35">
              <w:rPr>
                <w:b/>
                <w:bCs/>
                <w:lang w:eastAsia="zh-CN"/>
              </w:rPr>
              <w:t>Technical characteristics of VHF radiotelephone equipment operating in the maritime mobile service in channels spaced</w:t>
            </w:r>
            <w:r w:rsidR="000C48F7" w:rsidRPr="00567A35">
              <w:rPr>
                <w:b/>
                <w:bCs/>
                <w:lang w:eastAsia="zh-CN"/>
              </w:rPr>
              <w:t xml:space="preserve"> by 25 kHz</w:t>
            </w:r>
          </w:p>
        </w:tc>
      </w:tr>
      <w:tr w:rsidR="002A118E" w:rsidRPr="0044502D" w14:paraId="00FF021C" w14:textId="77777777" w:rsidTr="00A20A06">
        <w:trPr>
          <w:cantSplit/>
        </w:trPr>
        <w:tc>
          <w:tcPr>
            <w:tcW w:w="9889" w:type="dxa"/>
            <w:gridSpan w:val="2"/>
          </w:tcPr>
          <w:p w14:paraId="619DE249" w14:textId="77777777" w:rsidR="002A118E" w:rsidRPr="0044502D" w:rsidRDefault="002A118E" w:rsidP="00A20A06">
            <w:pPr>
              <w:tabs>
                <w:tab w:val="left" w:pos="567"/>
                <w:tab w:val="left" w:pos="1701"/>
                <w:tab w:val="left" w:pos="2835"/>
              </w:tabs>
              <w:spacing w:before="240"/>
              <w:rPr>
                <w:caps/>
                <w:szCs w:val="24"/>
                <w:lang w:val="en-US" w:eastAsia="zh-CN"/>
              </w:rPr>
            </w:pPr>
          </w:p>
        </w:tc>
      </w:tr>
    </w:tbl>
    <w:p w14:paraId="52009BC0" w14:textId="77777777" w:rsidR="002A118E" w:rsidRPr="0044502D" w:rsidRDefault="002A118E" w:rsidP="002A118E">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Arial"/>
          <w:b/>
          <w:szCs w:val="28"/>
          <w:lang w:val="en" w:eastAsia="zh-CN"/>
        </w:rPr>
      </w:pPr>
      <w:r w:rsidRPr="0044502D">
        <w:rPr>
          <w:b/>
          <w:bCs/>
          <w:sz w:val="28"/>
          <w:szCs w:val="28"/>
        </w:rPr>
        <w:t>1</w:t>
      </w:r>
      <w:r w:rsidRPr="0044502D">
        <w:rPr>
          <w:b/>
          <w:bCs/>
          <w:sz w:val="28"/>
          <w:szCs w:val="28"/>
        </w:rPr>
        <w:tab/>
        <w:t>Introduction</w:t>
      </w:r>
    </w:p>
    <w:p w14:paraId="7C63FBB3" w14:textId="77777777" w:rsidR="002A118E" w:rsidRPr="0044502D" w:rsidRDefault="002A118E" w:rsidP="002A118E">
      <w:pPr>
        <w:tabs>
          <w:tab w:val="clear" w:pos="1134"/>
          <w:tab w:val="clear" w:pos="1871"/>
          <w:tab w:val="clear" w:pos="2268"/>
        </w:tabs>
        <w:overflowPunct/>
        <w:autoSpaceDE/>
        <w:autoSpaceDN/>
        <w:adjustRightInd/>
        <w:spacing w:before="0" w:line="276" w:lineRule="auto"/>
        <w:textAlignment w:val="auto"/>
        <w:rPr>
          <w:rFonts w:eastAsia="Arial"/>
          <w:szCs w:val="28"/>
          <w:lang w:val="en" w:eastAsia="zh-CN"/>
        </w:rPr>
      </w:pPr>
    </w:p>
    <w:p w14:paraId="22BBFD5D" w14:textId="0B1A1A9B" w:rsidR="002A118E" w:rsidRDefault="002A118E" w:rsidP="00CE0B73">
      <w:pPr>
        <w:tabs>
          <w:tab w:val="clear" w:pos="1134"/>
          <w:tab w:val="clear" w:pos="1871"/>
          <w:tab w:val="clear" w:pos="2268"/>
        </w:tabs>
        <w:overflowPunct/>
        <w:autoSpaceDE/>
        <w:autoSpaceDN/>
        <w:adjustRightInd/>
        <w:spacing w:before="0" w:line="276" w:lineRule="auto"/>
        <w:textAlignment w:val="auto"/>
        <w:rPr>
          <w:rFonts w:eastAsia="Arial"/>
          <w:szCs w:val="24"/>
          <w:lang w:val="en"/>
        </w:rPr>
      </w:pPr>
      <w:r w:rsidRPr="0044502D">
        <w:rPr>
          <w:rFonts w:eastAsia="Arial"/>
          <w:szCs w:val="24"/>
          <w:lang w:val="en"/>
        </w:rPr>
        <w:t xml:space="preserve">The purpose of this document is to </w:t>
      </w:r>
      <w:r>
        <w:rPr>
          <w:rFonts w:eastAsia="Arial"/>
          <w:szCs w:val="24"/>
          <w:lang w:val="en"/>
        </w:rPr>
        <w:t xml:space="preserve">progress the work </w:t>
      </w:r>
      <w:r w:rsidR="00A826F8">
        <w:rPr>
          <w:rFonts w:eastAsia="Arial"/>
          <w:szCs w:val="24"/>
          <w:lang w:val="en"/>
        </w:rPr>
        <w:t>toward the</w:t>
      </w:r>
      <w:r w:rsidR="00CE0B73">
        <w:rPr>
          <w:rFonts w:eastAsia="Arial"/>
          <w:szCs w:val="24"/>
          <w:lang w:val="en"/>
        </w:rPr>
        <w:t xml:space="preserve"> </w:t>
      </w:r>
      <w:r w:rsidR="00D504D2">
        <w:rPr>
          <w:rFonts w:eastAsia="Arial"/>
          <w:szCs w:val="24"/>
          <w:lang w:val="en"/>
        </w:rPr>
        <w:t>revision of Recommendation</w:t>
      </w:r>
      <w:r w:rsidR="00C65742">
        <w:rPr>
          <w:rFonts w:eastAsia="Arial"/>
          <w:szCs w:val="24"/>
          <w:lang w:val="en"/>
        </w:rPr>
        <w:t xml:space="preserve"> M.489-2</w:t>
      </w:r>
      <w:r w:rsidRPr="0044502D">
        <w:rPr>
          <w:rFonts w:eastAsia="Arial"/>
          <w:szCs w:val="24"/>
          <w:lang w:val="en"/>
        </w:rPr>
        <w:t xml:space="preserve">. </w:t>
      </w:r>
    </w:p>
    <w:p w14:paraId="4D4BC1C8" w14:textId="77777777" w:rsidR="00DD589E" w:rsidRPr="0044502D" w:rsidRDefault="00DD589E" w:rsidP="00CE0B73">
      <w:pPr>
        <w:tabs>
          <w:tab w:val="clear" w:pos="1134"/>
          <w:tab w:val="clear" w:pos="1871"/>
          <w:tab w:val="clear" w:pos="2268"/>
        </w:tabs>
        <w:overflowPunct/>
        <w:autoSpaceDE/>
        <w:autoSpaceDN/>
        <w:adjustRightInd/>
        <w:spacing w:before="0" w:line="276" w:lineRule="auto"/>
        <w:textAlignment w:val="auto"/>
        <w:rPr>
          <w:rFonts w:eastAsia="Arial"/>
          <w:szCs w:val="24"/>
          <w:lang w:val="en"/>
        </w:rPr>
      </w:pPr>
    </w:p>
    <w:p w14:paraId="04B64C0D" w14:textId="14536AE1" w:rsidR="004F5671" w:rsidRPr="0044502D" w:rsidRDefault="004F5671" w:rsidP="004F5671">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US"/>
        </w:rPr>
        <w:t>The “Working Document Toward</w:t>
      </w:r>
      <w:r>
        <w:rPr>
          <w:rFonts w:eastAsia="CG Times"/>
          <w:szCs w:val="24"/>
          <w:lang w:val="en-US"/>
        </w:rPr>
        <w:t>s</w:t>
      </w:r>
      <w:r w:rsidRPr="0044502D">
        <w:rPr>
          <w:rFonts w:eastAsia="CG Times"/>
          <w:szCs w:val="24"/>
          <w:lang w:val="en-US"/>
        </w:rPr>
        <w:t xml:space="preserve"> a </w:t>
      </w:r>
      <w:r>
        <w:rPr>
          <w:rFonts w:eastAsia="CG Times"/>
          <w:szCs w:val="24"/>
          <w:lang w:val="en-US"/>
        </w:rPr>
        <w:t>Revision of</w:t>
      </w:r>
      <w:r w:rsidRPr="0044502D">
        <w:rPr>
          <w:rFonts w:eastAsia="CG Times"/>
          <w:szCs w:val="24"/>
          <w:lang w:val="en-US"/>
        </w:rPr>
        <w:t xml:space="preserve"> Recommendation ITU-R M.</w:t>
      </w:r>
      <w:r>
        <w:rPr>
          <w:rFonts w:eastAsia="CG Times"/>
          <w:szCs w:val="24"/>
          <w:lang w:val="en-US"/>
        </w:rPr>
        <w:t xml:space="preserve">489-2, </w:t>
      </w:r>
      <w:r w:rsidRPr="00B60729">
        <w:rPr>
          <w:lang w:eastAsia="zh-CN"/>
        </w:rPr>
        <w:t>Technical characteristics of VHF radiotelephone equipment operating in the maritime mobile service in channels spaced by 25 kHz</w:t>
      </w:r>
      <w:r w:rsidRPr="0044502D">
        <w:rPr>
          <w:rFonts w:eastAsia="CG Times"/>
          <w:szCs w:val="24"/>
          <w:lang w:val="en-US"/>
        </w:rPr>
        <w:t xml:space="preserve">” </w:t>
      </w:r>
      <w:r>
        <w:rPr>
          <w:rFonts w:eastAsia="CG Times"/>
          <w:szCs w:val="24"/>
          <w:lang w:val="en-US"/>
        </w:rPr>
        <w:t>proposes technical and editorial revisions to bring the standard up to date. This proposal adds a technical detail to prevent blocking from unwanted in-band high-level signals.</w:t>
      </w:r>
    </w:p>
    <w:p w14:paraId="0664D55C" w14:textId="77777777" w:rsidR="002A118E" w:rsidRPr="0044502D" w:rsidRDefault="002A118E" w:rsidP="002A118E">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6559CF49" w14:textId="77777777" w:rsidR="002A118E" w:rsidRPr="0044502D" w:rsidRDefault="002A118E" w:rsidP="002A118E">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2</w:t>
      </w:r>
      <w:r w:rsidRPr="0044502D">
        <w:rPr>
          <w:b/>
          <w:bCs/>
          <w:sz w:val="28"/>
          <w:szCs w:val="28"/>
        </w:rPr>
        <w:tab/>
        <w:t>Summary of changes</w:t>
      </w:r>
    </w:p>
    <w:p w14:paraId="52A1D423" w14:textId="71E30132" w:rsidR="00BC335A" w:rsidRDefault="0071201D" w:rsidP="0071201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Pr>
          <w:rFonts w:eastAsia="Arial"/>
          <w:szCs w:val="24"/>
          <w:lang w:val="en"/>
        </w:rPr>
        <w:t>Add a</w:t>
      </w:r>
      <w:r w:rsidR="00BC335A">
        <w:rPr>
          <w:rFonts w:eastAsia="Arial"/>
          <w:szCs w:val="24"/>
          <w:lang w:val="en"/>
        </w:rPr>
        <w:t xml:space="preserve"> requirement for receivers</w:t>
      </w:r>
      <w:r w:rsidR="002909DC">
        <w:rPr>
          <w:rFonts w:eastAsia="Arial"/>
          <w:szCs w:val="24"/>
          <w:lang w:val="en"/>
        </w:rPr>
        <w:t>:</w:t>
      </w:r>
      <w:r>
        <w:rPr>
          <w:rFonts w:eastAsia="Arial"/>
          <w:szCs w:val="24"/>
          <w:lang w:val="en"/>
        </w:rPr>
        <w:t xml:space="preserve"> </w:t>
      </w:r>
    </w:p>
    <w:p w14:paraId="32164E9D" w14:textId="773960BB" w:rsidR="005E59EE" w:rsidRDefault="005E59EE" w:rsidP="0071201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Pr>
          <w:rFonts w:eastAsia="Arial"/>
          <w:szCs w:val="24"/>
          <w:lang w:val="en"/>
        </w:rPr>
        <w:t xml:space="preserve">The blocking ratio </w:t>
      </w:r>
      <w:r w:rsidR="000D2ADE">
        <w:rPr>
          <w:rFonts w:eastAsia="Arial"/>
          <w:szCs w:val="24"/>
          <w:lang w:val="en"/>
        </w:rPr>
        <w:t>should be at least 70 dB from un</w:t>
      </w:r>
      <w:r w:rsidR="003227C9">
        <w:rPr>
          <w:rFonts w:eastAsia="Arial"/>
          <w:szCs w:val="24"/>
          <w:lang w:val="en"/>
        </w:rPr>
        <w:t>w</w:t>
      </w:r>
      <w:r w:rsidR="000D2ADE">
        <w:rPr>
          <w:rFonts w:eastAsia="Arial"/>
          <w:szCs w:val="24"/>
          <w:lang w:val="en"/>
        </w:rPr>
        <w:t>anted</w:t>
      </w:r>
      <w:r w:rsidR="003227C9">
        <w:rPr>
          <w:rFonts w:eastAsia="Arial"/>
          <w:szCs w:val="24"/>
          <w:lang w:val="en"/>
        </w:rPr>
        <w:t xml:space="preserve"> signals up to +1</w:t>
      </w:r>
      <w:r w:rsidR="00174812">
        <w:rPr>
          <w:rFonts w:eastAsia="Arial"/>
          <w:szCs w:val="24"/>
          <w:lang w:val="en"/>
        </w:rPr>
        <w:t>0 dBm.</w:t>
      </w:r>
    </w:p>
    <w:p w14:paraId="3A35F485" w14:textId="037E2649" w:rsidR="002A118E" w:rsidRPr="0044502D" w:rsidRDefault="003B6AA7" w:rsidP="002A118E">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Pr>
          <w:rFonts w:eastAsia="Arial"/>
          <w:szCs w:val="24"/>
          <w:lang w:val="en"/>
        </w:rPr>
        <w:t xml:space="preserve"> </w:t>
      </w:r>
    </w:p>
    <w:p w14:paraId="42F2542E" w14:textId="77777777" w:rsidR="002A118E" w:rsidRPr="0044502D" w:rsidRDefault="002A118E" w:rsidP="002A118E">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3</w:t>
      </w:r>
      <w:r w:rsidRPr="0044502D">
        <w:rPr>
          <w:b/>
          <w:bCs/>
          <w:sz w:val="28"/>
          <w:szCs w:val="28"/>
        </w:rPr>
        <w:tab/>
        <w:t>Attachment</w:t>
      </w:r>
    </w:p>
    <w:p w14:paraId="03FD74C6" w14:textId="413F10CD" w:rsidR="002909DC" w:rsidRPr="002909DC" w:rsidRDefault="002A118E" w:rsidP="002909DC">
      <w:pPr>
        <w:overflowPunct/>
        <w:autoSpaceDE/>
        <w:autoSpaceDN/>
        <w:adjustRightInd/>
        <w:spacing w:before="240"/>
        <w:jc w:val="center"/>
        <w:textAlignment w:val="auto"/>
        <w:rPr>
          <w:lang w:eastAsia="zh-CN"/>
        </w:rPr>
      </w:pPr>
      <w:r w:rsidRPr="0044502D">
        <w:rPr>
          <w:rFonts w:eastAsia="Arial" w:cs="Arial"/>
          <w:szCs w:val="24"/>
          <w:lang w:val="en-US"/>
        </w:rPr>
        <w:t>The following attachment contains the proposed change to</w:t>
      </w:r>
      <w:r w:rsidR="00A826F8">
        <w:rPr>
          <w:rFonts w:eastAsia="Arial" w:cs="Arial"/>
          <w:szCs w:val="24"/>
          <w:lang w:val="en-US"/>
        </w:rPr>
        <w:t xml:space="preserve"> the </w:t>
      </w:r>
      <w:r w:rsidR="002909DC" w:rsidRPr="002909DC">
        <w:rPr>
          <w:lang w:eastAsia="zh-CN"/>
        </w:rPr>
        <w:t>WORKING DOCUMENT TOWARDS A REVISION OF</w:t>
      </w:r>
      <w:r w:rsidR="00D22C6B">
        <w:rPr>
          <w:lang w:eastAsia="zh-CN"/>
        </w:rPr>
        <w:t xml:space="preserve"> </w:t>
      </w:r>
      <w:r w:rsidR="002909DC" w:rsidRPr="002909DC">
        <w:rPr>
          <w:lang w:eastAsia="zh-CN"/>
        </w:rPr>
        <w:t>RECOMMENDATION ITU-R M.489-2</w:t>
      </w:r>
    </w:p>
    <w:p w14:paraId="03374736" w14:textId="77777777" w:rsidR="001A0B3C" w:rsidRDefault="001A0B3C">
      <w:pPr>
        <w:tabs>
          <w:tab w:val="clear" w:pos="1134"/>
          <w:tab w:val="clear" w:pos="1871"/>
          <w:tab w:val="clear" w:pos="2268"/>
        </w:tabs>
        <w:overflowPunct/>
        <w:autoSpaceDE/>
        <w:autoSpaceDN/>
        <w:adjustRightInd/>
        <w:spacing w:before="0"/>
        <w:textAlignment w:val="auto"/>
        <w:rPr>
          <w:rFonts w:eastAsia="Arial" w:cs="Arial"/>
          <w:b/>
          <w:bCs/>
          <w:szCs w:val="24"/>
          <w:lang w:val="en-US"/>
        </w:rPr>
      </w:pPr>
    </w:p>
    <w:p w14:paraId="38D6DE24" w14:textId="30CE769F" w:rsidR="00D84352" w:rsidRDefault="006230BF" w:rsidP="00F12427">
      <w:pPr>
        <w:tabs>
          <w:tab w:val="clear" w:pos="1134"/>
          <w:tab w:val="clear" w:pos="1871"/>
          <w:tab w:val="clear" w:pos="2268"/>
        </w:tabs>
        <w:overflowPunct/>
        <w:autoSpaceDE/>
        <w:autoSpaceDN/>
        <w:adjustRightInd/>
        <w:spacing w:before="0"/>
        <w:textAlignment w:val="auto"/>
        <w:rPr>
          <w:rFonts w:eastAsia="Arial" w:cs="Arial"/>
          <w:b/>
          <w:bCs/>
          <w:szCs w:val="24"/>
          <w:lang w:val="en-US"/>
        </w:rPr>
      </w:pPr>
      <w:r>
        <w:rPr>
          <w:rFonts w:eastAsia="Arial" w:cs="Arial"/>
          <w:b/>
          <w:bCs/>
          <w:szCs w:val="24"/>
          <w:lang w:val="en-US"/>
        </w:rPr>
        <w:br w:type="page"/>
      </w:r>
    </w:p>
    <w:p w14:paraId="3BCBCA55" w14:textId="77777777" w:rsidR="00985DD6" w:rsidRDefault="00985DD6" w:rsidP="00BE675B">
      <w:pPr>
        <w:tabs>
          <w:tab w:val="clear" w:pos="1134"/>
          <w:tab w:val="clear" w:pos="1871"/>
          <w:tab w:val="clear" w:pos="2268"/>
        </w:tabs>
        <w:overflowPunct/>
        <w:autoSpaceDE/>
        <w:autoSpaceDN/>
        <w:adjustRightInd/>
        <w:spacing w:before="0" w:line="276" w:lineRule="auto"/>
        <w:jc w:val="center"/>
        <w:textAlignment w:val="auto"/>
        <w:rPr>
          <w:rFonts w:eastAsia="Arial" w:cs="Arial"/>
          <w:b/>
          <w:bCs/>
          <w:szCs w:val="24"/>
          <w:lang w:val="en-US"/>
        </w:rPr>
      </w:pPr>
    </w:p>
    <w:p w14:paraId="72C2DDF9" w14:textId="77777777" w:rsidR="004B72CA" w:rsidRDefault="004B72CA" w:rsidP="00BE675B">
      <w:pPr>
        <w:tabs>
          <w:tab w:val="clear" w:pos="1134"/>
          <w:tab w:val="clear" w:pos="1871"/>
          <w:tab w:val="clear" w:pos="2268"/>
        </w:tabs>
        <w:overflowPunct/>
        <w:autoSpaceDE/>
        <w:autoSpaceDN/>
        <w:adjustRightInd/>
        <w:spacing w:before="0" w:line="276" w:lineRule="auto"/>
        <w:jc w:val="center"/>
        <w:textAlignment w:val="auto"/>
        <w:rPr>
          <w:rFonts w:eastAsia="Arial" w:cs="Arial"/>
          <w:b/>
          <w:bCs/>
          <w:szCs w:val="24"/>
          <w:lang w:val="en-US"/>
        </w:rPr>
      </w:pPr>
    </w:p>
    <w:p w14:paraId="4036145E" w14:textId="679FEF8F" w:rsidR="00BB59D9" w:rsidRDefault="00BB59D9" w:rsidP="009D3C80">
      <w:pPr>
        <w:tabs>
          <w:tab w:val="clear" w:pos="1134"/>
          <w:tab w:val="clear" w:pos="1871"/>
          <w:tab w:val="clear" w:pos="2268"/>
        </w:tabs>
        <w:overflowPunct/>
        <w:autoSpaceDE/>
        <w:autoSpaceDN/>
        <w:adjustRightInd/>
        <w:spacing w:before="0" w:line="276" w:lineRule="auto"/>
        <w:jc w:val="center"/>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4C6DB80A" w14:textId="77777777" w:rsidTr="00876A8A">
        <w:trPr>
          <w:cantSplit/>
        </w:trPr>
        <w:tc>
          <w:tcPr>
            <w:tcW w:w="6487" w:type="dxa"/>
            <w:vAlign w:val="center"/>
          </w:tcPr>
          <w:p w14:paraId="731FC1CD" w14:textId="72B46588"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245ADA19" w14:textId="77777777" w:rsidR="009F6520" w:rsidRDefault="00DA70C7" w:rsidP="00DA70C7">
            <w:pPr>
              <w:shd w:val="solid" w:color="FFFFFF" w:fill="FFFFFF"/>
              <w:spacing w:before="0" w:line="240" w:lineRule="atLeast"/>
            </w:pPr>
            <w:bookmarkStart w:id="2" w:name="ditulogo"/>
            <w:bookmarkEnd w:id="2"/>
            <w:r>
              <w:rPr>
                <w:noProof/>
                <w:lang w:val="en-US"/>
              </w:rPr>
              <w:drawing>
                <wp:inline distT="0" distB="0" distL="0" distR="0" wp14:anchorId="6B7D517D" wp14:editId="2B745FF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2C3F9F1D" w14:textId="77777777" w:rsidTr="00876A8A">
        <w:trPr>
          <w:cantSplit/>
        </w:trPr>
        <w:tc>
          <w:tcPr>
            <w:tcW w:w="6487" w:type="dxa"/>
            <w:tcBorders>
              <w:bottom w:val="single" w:sz="12" w:space="0" w:color="auto"/>
            </w:tcBorders>
          </w:tcPr>
          <w:p w14:paraId="283A3200"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CDFB9"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B9A725F" w14:textId="77777777" w:rsidTr="00876A8A">
        <w:trPr>
          <w:cantSplit/>
        </w:trPr>
        <w:tc>
          <w:tcPr>
            <w:tcW w:w="6487" w:type="dxa"/>
            <w:tcBorders>
              <w:top w:val="single" w:sz="12" w:space="0" w:color="auto"/>
            </w:tcBorders>
          </w:tcPr>
          <w:p w14:paraId="1FC7EC63"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3C44511" w14:textId="77777777" w:rsidR="000069D4" w:rsidRPr="00710D66" w:rsidRDefault="000069D4" w:rsidP="00A5173C">
            <w:pPr>
              <w:shd w:val="solid" w:color="FFFFFF" w:fill="FFFFFF"/>
              <w:spacing w:before="0" w:after="48" w:line="240" w:lineRule="atLeast"/>
              <w:rPr>
                <w:lang w:val="en-US"/>
              </w:rPr>
            </w:pPr>
          </w:p>
        </w:tc>
      </w:tr>
      <w:tr w:rsidR="000069D4" w:rsidRPr="00B60729" w14:paraId="06DDEC17" w14:textId="77777777" w:rsidTr="00876A8A">
        <w:trPr>
          <w:cantSplit/>
        </w:trPr>
        <w:tc>
          <w:tcPr>
            <w:tcW w:w="6487" w:type="dxa"/>
            <w:vMerge w:val="restart"/>
          </w:tcPr>
          <w:p w14:paraId="05662944" w14:textId="29DB4609" w:rsidR="00D73A04" w:rsidRDefault="007758AA" w:rsidP="00467F45">
            <w:pPr>
              <w:shd w:val="solid" w:color="FFFFFF" w:fill="FFFFFF"/>
              <w:tabs>
                <w:tab w:val="clear" w:pos="1134"/>
                <w:tab w:val="clear" w:pos="1871"/>
                <w:tab w:val="clear" w:pos="2268"/>
              </w:tabs>
              <w:spacing w:before="0" w:after="120"/>
              <w:ind w:left="1134" w:hanging="1134"/>
              <w:rPr>
                <w:rFonts w:ascii="Verdana" w:hAnsi="Verdana"/>
                <w:sz w:val="20"/>
                <w:lang w:val="fr-FR"/>
              </w:rPr>
            </w:pPr>
            <w:bookmarkStart w:id="3" w:name="recibido"/>
            <w:bookmarkStart w:id="4" w:name="dnum" w:colFirst="1" w:colLast="1"/>
            <w:bookmarkEnd w:id="3"/>
            <w:r w:rsidRPr="007E1578">
              <w:rPr>
                <w:rFonts w:ascii="Verdana" w:hAnsi="Verdana"/>
                <w:sz w:val="20"/>
                <w:lang w:val="fr-FR"/>
              </w:rPr>
              <w:t>Source:</w:t>
            </w:r>
            <w:r w:rsidRPr="007E1578">
              <w:rPr>
                <w:rFonts w:ascii="Verdana" w:hAnsi="Verdana"/>
                <w:sz w:val="20"/>
                <w:lang w:val="fr-FR"/>
              </w:rPr>
              <w:tab/>
              <w:t>Document 5B/</w:t>
            </w:r>
            <w:r w:rsidR="00B60729">
              <w:rPr>
                <w:rFonts w:ascii="Verdana" w:hAnsi="Verdana"/>
                <w:sz w:val="20"/>
                <w:lang w:val="fr-FR"/>
              </w:rPr>
              <w:t>315 (Annex 4.1)</w:t>
            </w:r>
          </w:p>
          <w:p w14:paraId="46E84DCB" w14:textId="5C1AA109" w:rsidR="00467F45" w:rsidRPr="007E1578" w:rsidRDefault="00467F45" w:rsidP="00467F45">
            <w:pPr>
              <w:shd w:val="solid" w:color="FFFFFF" w:fill="FFFFFF"/>
              <w:tabs>
                <w:tab w:val="clear" w:pos="1134"/>
                <w:tab w:val="clear" w:pos="1871"/>
                <w:tab w:val="clear" w:pos="2268"/>
              </w:tabs>
              <w:spacing w:before="0" w:after="120"/>
              <w:ind w:left="1134" w:hanging="1134"/>
              <w:rPr>
                <w:rFonts w:ascii="Verdana" w:hAnsi="Verdana"/>
                <w:sz w:val="20"/>
                <w:lang w:val="fr-FR"/>
              </w:rPr>
            </w:pPr>
          </w:p>
        </w:tc>
        <w:tc>
          <w:tcPr>
            <w:tcW w:w="3402" w:type="dxa"/>
          </w:tcPr>
          <w:p w14:paraId="58FD421B" w14:textId="5AEBD576" w:rsidR="000069D4" w:rsidRPr="00E95560" w:rsidRDefault="007E1578" w:rsidP="006C6EF6">
            <w:pPr>
              <w:pStyle w:val="DocData"/>
              <w:framePr w:hSpace="0" w:wrap="auto" w:hAnchor="text" w:yAlign="inline"/>
              <w:rPr>
                <w:lang w:val="it-IT"/>
              </w:rPr>
            </w:pPr>
            <w:r>
              <w:rPr>
                <w:lang w:val="it-IT"/>
              </w:rPr>
              <w:t xml:space="preserve">Annex </w:t>
            </w:r>
            <w:r w:rsidR="00467F45">
              <w:rPr>
                <w:lang w:val="it-IT"/>
              </w:rPr>
              <w:t>3.</w:t>
            </w:r>
            <w:r w:rsidR="00B60729">
              <w:rPr>
                <w:lang w:val="it-IT"/>
              </w:rPr>
              <w:t>9</w:t>
            </w:r>
            <w:r>
              <w:rPr>
                <w:lang w:val="it-IT"/>
              </w:rPr>
              <w:t xml:space="preserve"> to</w:t>
            </w:r>
            <w:r>
              <w:rPr>
                <w:lang w:val="it-IT"/>
              </w:rPr>
              <w:br/>
            </w:r>
            <w:r w:rsidR="00DA70C7" w:rsidRPr="00E95560">
              <w:rPr>
                <w:lang w:val="it-IT"/>
              </w:rPr>
              <w:t xml:space="preserve">Document </w:t>
            </w:r>
            <w:r>
              <w:rPr>
                <w:lang w:val="it-IT"/>
              </w:rPr>
              <w:t>5B</w:t>
            </w:r>
            <w:r w:rsidR="001A09D6" w:rsidRPr="00E95560">
              <w:rPr>
                <w:lang w:val="it-IT"/>
              </w:rPr>
              <w:t>/</w:t>
            </w:r>
            <w:r>
              <w:rPr>
                <w:lang w:val="it-IT"/>
              </w:rPr>
              <w:t>435</w:t>
            </w:r>
            <w:r w:rsidR="00DA70C7" w:rsidRPr="00E95560">
              <w:rPr>
                <w:lang w:val="it-IT"/>
              </w:rPr>
              <w:t>-E</w:t>
            </w:r>
          </w:p>
        </w:tc>
      </w:tr>
      <w:tr w:rsidR="000069D4" w14:paraId="108A4B81" w14:textId="77777777" w:rsidTr="00876A8A">
        <w:trPr>
          <w:cantSplit/>
        </w:trPr>
        <w:tc>
          <w:tcPr>
            <w:tcW w:w="6487" w:type="dxa"/>
            <w:vMerge/>
          </w:tcPr>
          <w:p w14:paraId="0AB6DF83" w14:textId="77777777" w:rsidR="000069D4" w:rsidRPr="00E95560" w:rsidRDefault="000069D4" w:rsidP="00A5173C">
            <w:pPr>
              <w:spacing w:before="60"/>
              <w:jc w:val="center"/>
              <w:rPr>
                <w:b/>
                <w:smallCaps/>
                <w:sz w:val="32"/>
                <w:lang w:val="it-IT" w:eastAsia="zh-CN"/>
              </w:rPr>
            </w:pPr>
            <w:bookmarkStart w:id="5" w:name="ddate" w:colFirst="1" w:colLast="1"/>
            <w:bookmarkEnd w:id="4"/>
          </w:p>
        </w:tc>
        <w:tc>
          <w:tcPr>
            <w:tcW w:w="3402" w:type="dxa"/>
          </w:tcPr>
          <w:p w14:paraId="24A95E10" w14:textId="223DD10B" w:rsidR="000069D4" w:rsidRPr="00DA70C7" w:rsidRDefault="00E95560" w:rsidP="006C6EF6">
            <w:pPr>
              <w:pStyle w:val="DocData"/>
              <w:framePr w:hSpace="0" w:wrap="auto" w:hAnchor="text" w:yAlign="inline"/>
            </w:pPr>
            <w:r>
              <w:t>1</w:t>
            </w:r>
            <w:r w:rsidR="00467F45">
              <w:t>8</w:t>
            </w:r>
            <w:r>
              <w:t xml:space="preserve"> December 2025</w:t>
            </w:r>
          </w:p>
        </w:tc>
      </w:tr>
      <w:tr w:rsidR="000069D4" w14:paraId="65E75918" w14:textId="77777777" w:rsidTr="00876A8A">
        <w:trPr>
          <w:cantSplit/>
        </w:trPr>
        <w:tc>
          <w:tcPr>
            <w:tcW w:w="6487" w:type="dxa"/>
            <w:vMerge/>
          </w:tcPr>
          <w:p w14:paraId="247F567A" w14:textId="77777777" w:rsidR="000069D4" w:rsidRDefault="000069D4" w:rsidP="00A5173C">
            <w:pPr>
              <w:spacing w:before="60"/>
              <w:jc w:val="center"/>
              <w:rPr>
                <w:b/>
                <w:smallCaps/>
                <w:sz w:val="32"/>
                <w:lang w:eastAsia="zh-CN"/>
              </w:rPr>
            </w:pPr>
            <w:bookmarkStart w:id="6" w:name="dorlang" w:colFirst="1" w:colLast="1"/>
            <w:bookmarkEnd w:id="5"/>
          </w:p>
        </w:tc>
        <w:tc>
          <w:tcPr>
            <w:tcW w:w="3402" w:type="dxa"/>
          </w:tcPr>
          <w:p w14:paraId="44254C27" w14:textId="77777777" w:rsidR="000069D4" w:rsidRPr="00D73A04" w:rsidRDefault="00D73A04" w:rsidP="006C6EF6">
            <w:pPr>
              <w:pStyle w:val="DocData"/>
              <w:framePr w:hSpace="0" w:wrap="auto" w:hAnchor="text" w:yAlign="inline"/>
              <w:rPr>
                <w:rFonts w:eastAsia="SimSun"/>
              </w:rPr>
            </w:pPr>
            <w:r w:rsidRPr="00D73A04">
              <w:rPr>
                <w:rFonts w:eastAsia="SimSun"/>
              </w:rPr>
              <w:t>English only</w:t>
            </w:r>
          </w:p>
        </w:tc>
      </w:tr>
      <w:tr w:rsidR="000069D4" w14:paraId="1B3B7E44" w14:textId="77777777" w:rsidTr="00D046A7">
        <w:trPr>
          <w:cantSplit/>
        </w:trPr>
        <w:tc>
          <w:tcPr>
            <w:tcW w:w="9889" w:type="dxa"/>
            <w:gridSpan w:val="2"/>
          </w:tcPr>
          <w:p w14:paraId="7751E141" w14:textId="24BEC644" w:rsidR="000069D4" w:rsidRDefault="007E1578" w:rsidP="00DA70C7">
            <w:pPr>
              <w:pStyle w:val="Source"/>
              <w:rPr>
                <w:lang w:eastAsia="zh-CN"/>
              </w:rPr>
            </w:pPr>
            <w:bookmarkStart w:id="7" w:name="dsource" w:colFirst="0" w:colLast="0"/>
            <w:bookmarkEnd w:id="6"/>
            <w:r w:rsidRPr="007E1578">
              <w:rPr>
                <w:lang w:eastAsia="zh-CN"/>
              </w:rPr>
              <w:t xml:space="preserve">Annex </w:t>
            </w:r>
            <w:r w:rsidR="00467F45">
              <w:rPr>
                <w:lang w:eastAsia="zh-CN"/>
              </w:rPr>
              <w:t>3.</w:t>
            </w:r>
            <w:r w:rsidR="00B60729">
              <w:rPr>
                <w:lang w:eastAsia="zh-CN"/>
              </w:rPr>
              <w:t>9</w:t>
            </w:r>
            <w:r w:rsidRPr="007E1578">
              <w:rPr>
                <w:lang w:eastAsia="zh-CN"/>
              </w:rPr>
              <w:t xml:space="preserve"> to Working Party 5B Chair’s Report</w:t>
            </w:r>
          </w:p>
        </w:tc>
      </w:tr>
      <w:tr w:rsidR="00467F45" w14:paraId="28CD2ED0" w14:textId="77777777" w:rsidTr="00D046A7">
        <w:trPr>
          <w:cantSplit/>
        </w:trPr>
        <w:tc>
          <w:tcPr>
            <w:tcW w:w="9889" w:type="dxa"/>
            <w:gridSpan w:val="2"/>
          </w:tcPr>
          <w:p w14:paraId="5467AFB9" w14:textId="29C68E35" w:rsidR="00467F45" w:rsidRDefault="00B60729" w:rsidP="00B60729">
            <w:pPr>
              <w:pStyle w:val="Title1"/>
              <w:rPr>
                <w:lang w:eastAsia="zh-CN"/>
              </w:rPr>
            </w:pPr>
            <w:bookmarkStart w:id="8" w:name="drec" w:colFirst="0" w:colLast="0"/>
            <w:bookmarkEnd w:id="7"/>
            <w:del w:id="9" w:author="USA" w:date="2026-02-03T16:36:00Z" w16du:dateUtc="2026-02-03T21:36:00Z">
              <w:r w:rsidDel="00A41BC5">
                <w:rPr>
                  <w:lang w:eastAsia="zh-CN"/>
                </w:rPr>
                <w:delText xml:space="preserve">WORKING DOCUMENT TOWARDS A </w:delText>
              </w:r>
            </w:del>
            <w:ins w:id="10" w:author="USA" w:date="2026-02-03T16:36:00Z" w16du:dateUtc="2026-02-03T21:36:00Z">
              <w:r w:rsidR="00A41BC5">
                <w:rPr>
                  <w:lang w:eastAsia="zh-CN"/>
                </w:rPr>
                <w:t xml:space="preserve"> Preliminary draft </w:t>
              </w:r>
            </w:ins>
            <w:r>
              <w:rPr>
                <w:lang w:eastAsia="zh-CN"/>
              </w:rPr>
              <w:t>REVISION OF</w:t>
            </w:r>
            <w:r>
              <w:rPr>
                <w:lang w:eastAsia="zh-CN"/>
              </w:rPr>
              <w:br/>
              <w:t>RECOMMENDATION ITU-R M.489-2</w:t>
            </w:r>
          </w:p>
        </w:tc>
      </w:tr>
      <w:tr w:rsidR="000069D4" w14:paraId="5920AD81" w14:textId="77777777" w:rsidTr="00D046A7">
        <w:trPr>
          <w:cantSplit/>
        </w:trPr>
        <w:tc>
          <w:tcPr>
            <w:tcW w:w="9889" w:type="dxa"/>
            <w:gridSpan w:val="2"/>
          </w:tcPr>
          <w:p w14:paraId="6289BCE6" w14:textId="39329C52" w:rsidR="000069D4" w:rsidRDefault="00B60729" w:rsidP="00467F45">
            <w:pPr>
              <w:pStyle w:val="Title4"/>
              <w:rPr>
                <w:lang w:eastAsia="zh-CN"/>
              </w:rPr>
            </w:pPr>
            <w:bookmarkStart w:id="11" w:name="dtitle1" w:colFirst="0" w:colLast="0"/>
            <w:bookmarkEnd w:id="8"/>
            <w:r w:rsidRPr="00B60729">
              <w:rPr>
                <w:lang w:eastAsia="zh-CN"/>
              </w:rPr>
              <w:t>Technical characteristics of VHF radiotelephone equipment operating in the maritime mobile service in channels spaced by 25 kHz</w:t>
            </w:r>
          </w:p>
        </w:tc>
      </w:tr>
    </w:tbl>
    <w:bookmarkEnd w:id="11"/>
    <w:p w14:paraId="35DD5673" w14:textId="77777777" w:rsidR="00B60729" w:rsidRPr="00B60729" w:rsidRDefault="00B60729" w:rsidP="00B60729">
      <w:pPr>
        <w:pStyle w:val="RecTitleDate"/>
        <w:rPr>
          <w:lang w:val="en-US"/>
        </w:rPr>
      </w:pPr>
      <w:r w:rsidRPr="00B60729">
        <w:rPr>
          <w:lang w:val="en-US"/>
        </w:rPr>
        <w:t>(1974-1978-1995</w:t>
      </w:r>
      <w:ins w:id="12" w:author="迪 歆" w:date="2025-01-08T15:03:00Z">
        <w:r w:rsidRPr="00B60729">
          <w:rPr>
            <w:rFonts w:eastAsia="SimSun" w:hint="eastAsia"/>
            <w:highlight w:val="yellow"/>
            <w:lang w:val="en-US" w:eastAsia="zh-CN"/>
          </w:rPr>
          <w:t>-202X</w:t>
        </w:r>
      </w:ins>
      <w:r w:rsidRPr="00B60729">
        <w:rPr>
          <w:lang w:val="en-US"/>
        </w:rPr>
        <w:t>)</w:t>
      </w:r>
    </w:p>
    <w:p w14:paraId="074A4AB4" w14:textId="77777777" w:rsidR="00B60729" w:rsidRPr="00B60729" w:rsidRDefault="00B60729" w:rsidP="00B60729">
      <w:pPr>
        <w:pStyle w:val="headfoot"/>
        <w:rPr>
          <w:color w:val="FFFFFF"/>
          <w:lang w:val="en-US"/>
        </w:rPr>
      </w:pPr>
      <w:r w:rsidRPr="00B60729">
        <w:rPr>
          <w:color w:val="FFFFFF"/>
          <w:lang w:val="en-US"/>
        </w:rPr>
        <w:t>Rec. ITU-R M.489-2</w:t>
      </w:r>
    </w:p>
    <w:p w14:paraId="48209576" w14:textId="77777777" w:rsidR="00B60729" w:rsidRPr="00B60729" w:rsidRDefault="00B60729" w:rsidP="002E2F35">
      <w:pPr>
        <w:pStyle w:val="HeadingSum"/>
        <w:rPr>
          <w:rFonts w:eastAsia="SimSun"/>
        </w:rPr>
      </w:pPr>
      <w:del w:id="13" w:author="迪 歆" w:date="2025-01-14T12:48:00Z">
        <w:r w:rsidRPr="00B60729">
          <w:delText>Summary</w:delText>
        </w:r>
      </w:del>
      <w:ins w:id="14" w:author="迪 歆" w:date="2025-01-14T12:49:00Z">
        <w:r w:rsidRPr="00B60729">
          <w:rPr>
            <w:rFonts w:eastAsia="SimSun" w:hint="eastAsia"/>
          </w:rPr>
          <w:t>Scope</w:t>
        </w:r>
      </w:ins>
    </w:p>
    <w:p w14:paraId="2512A0F1" w14:textId="77777777" w:rsidR="00B60729" w:rsidRPr="0009454F" w:rsidRDefault="00B60729" w:rsidP="002E2F35">
      <w:pPr>
        <w:pStyle w:val="Summary"/>
      </w:pPr>
      <w:r w:rsidRPr="0009454F">
        <w:t xml:space="preserve">The Recommendation describes the technical characteristics of VHF radiotelephone transmitters and receivers (or transceivers) used in the maritime mobile service when operating in 25 kHz channels of </w:t>
      </w:r>
      <w:del w:id="15" w:author="迪 歆" w:date="2025-01-08T14:20:00Z">
        <w:r w:rsidRPr="0009454F">
          <w:rPr>
            <w:highlight w:val="yellow"/>
          </w:rPr>
          <w:delText>Appendix S18 [</w:delText>
        </w:r>
      </w:del>
      <w:r w:rsidRPr="0009454F">
        <w:t xml:space="preserve">Appendix </w:t>
      </w:r>
      <w:r w:rsidRPr="0040073F">
        <w:rPr>
          <w:b/>
          <w:bCs/>
        </w:rPr>
        <w:t>18</w:t>
      </w:r>
      <w:del w:id="16" w:author="迪 歆" w:date="2025-01-08T14:20:00Z">
        <w:r w:rsidRPr="0009454F">
          <w:rPr>
            <w:highlight w:val="yellow"/>
          </w:rPr>
          <w:delText>]</w:delText>
        </w:r>
      </w:del>
      <w:r w:rsidRPr="0009454F">
        <w:t xml:space="preserve"> of the Radio Regulations (RR). It also contains those additional characteristics of transceivers required to operate digital selective calling.</w:t>
      </w:r>
    </w:p>
    <w:p w14:paraId="56B5058E" w14:textId="77777777" w:rsidR="00B60729" w:rsidRDefault="00B60729" w:rsidP="00B60729">
      <w:pPr>
        <w:pStyle w:val="Headingb"/>
        <w:rPr>
          <w:ins w:id="17" w:author="迪 歆" w:date="2025-01-14T15:45:00Z"/>
          <w:rFonts w:eastAsia="SimSun"/>
          <w:lang w:val="en-US"/>
        </w:rPr>
      </w:pPr>
      <w:ins w:id="18" w:author="迪 歆" w:date="2025-01-14T15:44:00Z">
        <w:r>
          <w:rPr>
            <w:rFonts w:eastAsia="SimSun" w:hint="eastAsia"/>
            <w:lang w:val="en-US"/>
          </w:rPr>
          <w:t>Key words</w:t>
        </w:r>
      </w:ins>
    </w:p>
    <w:p w14:paraId="79A307C7" w14:textId="77777777" w:rsidR="00B60729" w:rsidRDefault="00B60729" w:rsidP="00B60729">
      <w:pPr>
        <w:tabs>
          <w:tab w:val="clear" w:pos="1134"/>
          <w:tab w:val="clear" w:pos="1871"/>
          <w:tab w:val="clear" w:pos="2268"/>
          <w:tab w:val="left" w:pos="794"/>
          <w:tab w:val="left" w:pos="1191"/>
          <w:tab w:val="left" w:pos="1588"/>
          <w:tab w:val="left" w:pos="1985"/>
        </w:tabs>
        <w:rPr>
          <w:ins w:id="19" w:author="迪 歆" w:date="2025-01-14T15:45:00Z"/>
          <w:rFonts w:eastAsia="SimSun"/>
          <w:lang w:val="en-US" w:eastAsia="zh-CN"/>
        </w:rPr>
      </w:pPr>
      <w:ins w:id="20" w:author="迪 歆" w:date="2025-01-14T15:47:00Z">
        <w:r>
          <w:rPr>
            <w:rFonts w:eastAsia="SimSun" w:hint="eastAsia"/>
            <w:lang w:val="en-US" w:eastAsia="zh-CN"/>
          </w:rPr>
          <w:t>T</w:t>
        </w:r>
      </w:ins>
      <w:ins w:id="21" w:author="Fernandez Jimenez, Virginia" w:date="2025-04-15T17:16:00Z" w16du:dateUtc="2025-04-15T15:16:00Z">
        <w:r>
          <w:rPr>
            <w:rFonts w:eastAsia="SimSun"/>
            <w:lang w:val="en-US" w:eastAsia="zh-CN"/>
          </w:rPr>
          <w:t>e</w:t>
        </w:r>
      </w:ins>
      <w:ins w:id="22" w:author="迪 歆" w:date="2025-01-14T15:47:00Z">
        <w:r>
          <w:rPr>
            <w:rFonts w:eastAsia="SimSun" w:hint="eastAsia"/>
            <w:lang w:val="en-US" w:eastAsia="zh-CN"/>
          </w:rPr>
          <w:t xml:space="preserve">chnical characteristic, </w:t>
        </w:r>
      </w:ins>
      <w:ins w:id="23" w:author="迪 歆" w:date="2025-01-14T15:45:00Z">
        <w:r>
          <w:rPr>
            <w:rFonts w:eastAsia="SimSun" w:hint="eastAsia"/>
            <w:lang w:val="en-US" w:eastAsia="zh-CN"/>
          </w:rPr>
          <w:t xml:space="preserve">VHF, radiotelephone, </w:t>
        </w:r>
      </w:ins>
      <w:ins w:id="24" w:author="迪 歆" w:date="2025-01-14T15:47:00Z">
        <w:r>
          <w:rPr>
            <w:rFonts w:eastAsia="SimSun" w:hint="eastAsia"/>
            <w:lang w:val="en-US" w:eastAsia="zh-CN"/>
          </w:rPr>
          <w:t>maritime mobile service, 25</w:t>
        </w:r>
      </w:ins>
      <w:ins w:id="25" w:author="Fernandez Jimenez, Virginia" w:date="2025-04-15T17:16:00Z" w16du:dateUtc="2025-04-15T15:16:00Z">
        <w:r>
          <w:rPr>
            <w:rFonts w:eastAsia="SimSun"/>
            <w:lang w:val="en-US" w:eastAsia="zh-CN"/>
          </w:rPr>
          <w:t xml:space="preserve"> </w:t>
        </w:r>
      </w:ins>
      <w:ins w:id="26" w:author="迪 歆" w:date="2025-01-14T15:47:00Z">
        <w:r>
          <w:rPr>
            <w:rFonts w:eastAsia="SimSun" w:hint="eastAsia"/>
            <w:lang w:val="en-US" w:eastAsia="zh-CN"/>
          </w:rPr>
          <w:t>kHz</w:t>
        </w:r>
      </w:ins>
    </w:p>
    <w:p w14:paraId="7E6E4C68" w14:textId="77777777" w:rsidR="00B60729" w:rsidRDefault="00B60729" w:rsidP="00B60729">
      <w:pPr>
        <w:pStyle w:val="Headingb"/>
        <w:rPr>
          <w:ins w:id="27" w:author="迪 歆" w:date="2025-01-14T15:45:00Z"/>
        </w:rPr>
      </w:pPr>
      <w:ins w:id="28" w:author="迪 歆" w:date="2025-01-14T15:45:00Z">
        <w:r>
          <w:t>Abbreviations/Glossary</w:t>
        </w:r>
      </w:ins>
    </w:p>
    <w:p w14:paraId="6876405E" w14:textId="77777777" w:rsidR="00B60729" w:rsidRDefault="00B60729" w:rsidP="00B60729">
      <w:pPr>
        <w:tabs>
          <w:tab w:val="clear" w:pos="1134"/>
          <w:tab w:val="clear" w:pos="1871"/>
          <w:tab w:val="clear" w:pos="2268"/>
          <w:tab w:val="left" w:pos="794"/>
          <w:tab w:val="left" w:pos="1191"/>
          <w:tab w:val="left" w:pos="1588"/>
          <w:tab w:val="left" w:pos="1985"/>
        </w:tabs>
        <w:rPr>
          <w:ins w:id="29" w:author="迪 歆" w:date="2025-01-14T15:51:00Z"/>
          <w:rFonts w:eastAsia="SimSun"/>
          <w:lang w:val="en-US" w:eastAsia="zh-CN"/>
        </w:rPr>
      </w:pPr>
      <w:ins w:id="30" w:author="迪 歆" w:date="2025-01-14T15:49:00Z">
        <w:r>
          <w:rPr>
            <w:rFonts w:eastAsia="SimSun" w:hint="eastAsia"/>
            <w:lang w:val="en-US" w:eastAsia="zh-CN"/>
          </w:rPr>
          <w:t>FM</w:t>
        </w:r>
      </w:ins>
      <w:ins w:id="31" w:author="Fernandez Jimenez, Virginia" w:date="2025-04-15T17:11:00Z" w16du:dateUtc="2025-04-15T15:11:00Z">
        <w:r>
          <w:rPr>
            <w:rFonts w:eastAsia="SimSun"/>
            <w:lang w:val="en-US" w:eastAsia="zh-CN"/>
          </w:rPr>
          <w:tab/>
        </w:r>
      </w:ins>
      <w:ins w:id="32" w:author="迪 歆" w:date="2025-01-14T15:54:00Z">
        <w:r>
          <w:rPr>
            <w:rFonts w:eastAsia="SimSun" w:hint="eastAsia"/>
            <w:lang w:val="en-US" w:eastAsia="zh-CN"/>
          </w:rPr>
          <w:t>F</w:t>
        </w:r>
      </w:ins>
      <w:ins w:id="33" w:author="迪 歆" w:date="2025-01-14T15:49:00Z">
        <w:r>
          <w:rPr>
            <w:rFonts w:eastAsia="SimSun" w:hint="eastAsia"/>
            <w:lang w:val="en-US" w:eastAsia="zh-CN"/>
          </w:rPr>
          <w:t xml:space="preserve">requency </w:t>
        </w:r>
      </w:ins>
      <w:ins w:id="34" w:author="迪 歆" w:date="2025-01-14T15:54:00Z">
        <w:r>
          <w:rPr>
            <w:rFonts w:eastAsia="SimSun" w:hint="eastAsia"/>
            <w:lang w:val="en-US" w:eastAsia="zh-CN"/>
          </w:rPr>
          <w:t>M</w:t>
        </w:r>
      </w:ins>
      <w:ins w:id="35" w:author="迪 歆" w:date="2025-01-14T15:49:00Z">
        <w:r>
          <w:rPr>
            <w:rFonts w:eastAsia="SimSun" w:hint="eastAsia"/>
            <w:lang w:val="en-US" w:eastAsia="zh-CN"/>
          </w:rPr>
          <w:t>odulation</w:t>
        </w:r>
      </w:ins>
    </w:p>
    <w:p w14:paraId="1B904977" w14:textId="77777777" w:rsidR="00B60729" w:rsidRDefault="00B60729" w:rsidP="00B60729">
      <w:pPr>
        <w:tabs>
          <w:tab w:val="clear" w:pos="1134"/>
          <w:tab w:val="clear" w:pos="1871"/>
          <w:tab w:val="clear" w:pos="2268"/>
          <w:tab w:val="left" w:pos="794"/>
          <w:tab w:val="left" w:pos="1191"/>
          <w:tab w:val="left" w:pos="1588"/>
          <w:tab w:val="left" w:pos="1985"/>
        </w:tabs>
        <w:rPr>
          <w:ins w:id="36" w:author="迪 歆" w:date="2025-01-14T15:52:00Z"/>
          <w:rFonts w:eastAsia="SimSun"/>
          <w:lang w:val="en-US" w:eastAsia="zh-CN"/>
        </w:rPr>
      </w:pPr>
      <w:ins w:id="37" w:author="迪 歆" w:date="2025-01-14T15:51:00Z">
        <w:r>
          <w:rPr>
            <w:rFonts w:eastAsia="SimSun" w:hint="eastAsia"/>
            <w:lang w:val="en-US" w:eastAsia="zh-CN"/>
          </w:rPr>
          <w:t>IEC</w:t>
        </w:r>
      </w:ins>
      <w:ins w:id="38" w:author="Fernandez Jimenez, Virginia" w:date="2025-04-15T17:11:00Z" w16du:dateUtc="2025-04-15T15:11:00Z">
        <w:r>
          <w:rPr>
            <w:rFonts w:eastAsia="SimSun"/>
            <w:lang w:val="en-US" w:eastAsia="zh-CN"/>
          </w:rPr>
          <w:tab/>
        </w:r>
      </w:ins>
      <w:ins w:id="39" w:author="迪 歆" w:date="2025-01-14T15:52:00Z">
        <w:r>
          <w:rPr>
            <w:rFonts w:eastAsia="SimSun" w:hint="eastAsia"/>
            <w:lang w:val="en-US" w:eastAsia="zh-CN"/>
          </w:rPr>
          <w:t>International Electrotechnical Commission</w:t>
        </w:r>
      </w:ins>
    </w:p>
    <w:p w14:paraId="095F229D" w14:textId="77777777" w:rsidR="00B60729" w:rsidRDefault="00B60729" w:rsidP="00B60729">
      <w:pPr>
        <w:tabs>
          <w:tab w:val="clear" w:pos="1134"/>
          <w:tab w:val="clear" w:pos="1871"/>
          <w:tab w:val="clear" w:pos="2268"/>
          <w:tab w:val="left" w:pos="794"/>
          <w:tab w:val="left" w:pos="1191"/>
          <w:tab w:val="left" w:pos="1588"/>
          <w:tab w:val="left" w:pos="1985"/>
        </w:tabs>
        <w:rPr>
          <w:ins w:id="40" w:author="迪 歆" w:date="2025-01-14T15:52:00Z"/>
          <w:rFonts w:eastAsia="SimSun"/>
          <w:lang w:val="en-US" w:eastAsia="zh-CN"/>
        </w:rPr>
      </w:pPr>
      <w:ins w:id="41" w:author="迪 歆" w:date="2025-01-14T15:52:00Z">
        <w:r>
          <w:rPr>
            <w:rFonts w:eastAsia="SimSun" w:hint="eastAsia"/>
            <w:lang w:val="en-US" w:eastAsia="zh-CN"/>
          </w:rPr>
          <w:t>RR</w:t>
        </w:r>
      </w:ins>
      <w:ins w:id="42" w:author="Fernandez Jimenez, Virginia" w:date="2025-04-15T17:11:00Z" w16du:dateUtc="2025-04-15T15:11:00Z">
        <w:r>
          <w:rPr>
            <w:rFonts w:eastAsia="SimSun"/>
            <w:lang w:val="en-US" w:eastAsia="zh-CN"/>
          </w:rPr>
          <w:tab/>
        </w:r>
      </w:ins>
      <w:ins w:id="43" w:author="迪 歆" w:date="2025-01-14T15:52:00Z">
        <w:r>
          <w:rPr>
            <w:rFonts w:eastAsia="SimSun" w:hint="eastAsia"/>
            <w:lang w:val="en-US" w:eastAsia="zh-CN"/>
          </w:rPr>
          <w:t xml:space="preserve">Radio </w:t>
        </w:r>
      </w:ins>
      <w:ins w:id="44" w:author="迪 歆" w:date="2025-01-14T15:53:00Z">
        <w:r>
          <w:rPr>
            <w:rFonts w:eastAsia="SimSun" w:hint="eastAsia"/>
            <w:lang w:val="en-US" w:eastAsia="zh-CN"/>
          </w:rPr>
          <w:t>R</w:t>
        </w:r>
      </w:ins>
      <w:ins w:id="45" w:author="迪 歆" w:date="2025-01-14T15:52:00Z">
        <w:r>
          <w:rPr>
            <w:rFonts w:eastAsia="SimSun" w:hint="eastAsia"/>
            <w:lang w:val="en-US" w:eastAsia="zh-CN"/>
          </w:rPr>
          <w:t>egulations</w:t>
        </w:r>
      </w:ins>
    </w:p>
    <w:p w14:paraId="21BFA659" w14:textId="77777777" w:rsidR="00B60729" w:rsidRDefault="00B60729" w:rsidP="00B60729">
      <w:pPr>
        <w:tabs>
          <w:tab w:val="clear" w:pos="1134"/>
          <w:tab w:val="clear" w:pos="1871"/>
          <w:tab w:val="clear" w:pos="2268"/>
          <w:tab w:val="left" w:pos="794"/>
          <w:tab w:val="left" w:pos="1191"/>
          <w:tab w:val="left" w:pos="1588"/>
          <w:tab w:val="left" w:pos="1985"/>
        </w:tabs>
        <w:rPr>
          <w:ins w:id="46" w:author="迪 歆" w:date="2025-01-14T15:52:00Z"/>
          <w:rFonts w:eastAsia="SimSun"/>
          <w:lang w:val="en-US" w:eastAsia="zh-CN"/>
        </w:rPr>
      </w:pPr>
      <w:ins w:id="47" w:author="迪 歆" w:date="2025-01-14T15:52:00Z">
        <w:r>
          <w:rPr>
            <w:rFonts w:eastAsia="SimSun" w:hint="eastAsia"/>
            <w:lang w:val="en-US" w:eastAsia="zh-CN"/>
          </w:rPr>
          <w:t>VHF</w:t>
        </w:r>
      </w:ins>
      <w:ins w:id="48" w:author="Fernandez Jimenez, Virginia" w:date="2025-04-15T17:11:00Z" w16du:dateUtc="2025-04-15T15:11:00Z">
        <w:r>
          <w:rPr>
            <w:rFonts w:eastAsia="SimSun"/>
            <w:lang w:val="en-US" w:eastAsia="zh-CN"/>
          </w:rPr>
          <w:tab/>
        </w:r>
      </w:ins>
      <w:ins w:id="49" w:author="迪 歆" w:date="2025-01-14T15:53:00Z">
        <w:r>
          <w:rPr>
            <w:rFonts w:eastAsia="SimSun" w:hint="eastAsia"/>
            <w:lang w:val="en-US" w:eastAsia="zh-CN"/>
          </w:rPr>
          <w:t>V</w:t>
        </w:r>
      </w:ins>
      <w:ins w:id="50" w:author="迪 歆" w:date="2025-01-14T15:52:00Z">
        <w:r>
          <w:rPr>
            <w:rFonts w:eastAsia="SimSun" w:hint="eastAsia"/>
            <w:lang w:val="en-US" w:eastAsia="zh-CN"/>
          </w:rPr>
          <w:t xml:space="preserve">ery </w:t>
        </w:r>
      </w:ins>
      <w:ins w:id="51" w:author="迪 歆" w:date="2025-01-14T15:53:00Z">
        <w:r>
          <w:rPr>
            <w:rFonts w:eastAsia="SimSun" w:hint="eastAsia"/>
            <w:lang w:val="en-US" w:eastAsia="zh-CN"/>
          </w:rPr>
          <w:t>H</w:t>
        </w:r>
      </w:ins>
      <w:ins w:id="52" w:author="迪 歆" w:date="2025-01-14T15:52:00Z">
        <w:r>
          <w:rPr>
            <w:rFonts w:eastAsia="SimSun" w:hint="eastAsia"/>
            <w:lang w:val="en-US" w:eastAsia="zh-CN"/>
          </w:rPr>
          <w:t xml:space="preserve">igh </w:t>
        </w:r>
      </w:ins>
      <w:ins w:id="53" w:author="迪 歆" w:date="2025-01-14T15:53:00Z">
        <w:r>
          <w:rPr>
            <w:rFonts w:eastAsia="SimSun" w:hint="eastAsia"/>
            <w:lang w:val="en-US" w:eastAsia="zh-CN"/>
          </w:rPr>
          <w:t>F</w:t>
        </w:r>
      </w:ins>
      <w:ins w:id="54" w:author="迪 歆" w:date="2025-01-14T15:52:00Z">
        <w:r>
          <w:rPr>
            <w:rFonts w:eastAsia="SimSun" w:hint="eastAsia"/>
            <w:lang w:val="en-US" w:eastAsia="zh-CN"/>
          </w:rPr>
          <w:t>requency</w:t>
        </w:r>
      </w:ins>
    </w:p>
    <w:p w14:paraId="505D587B" w14:textId="1F6801FD" w:rsidR="00B60729" w:rsidRDefault="00B60729" w:rsidP="00B60729">
      <w:pPr>
        <w:pStyle w:val="Normalaftertitle0"/>
        <w:tabs>
          <w:tab w:val="clear" w:pos="1134"/>
          <w:tab w:val="clear" w:pos="1871"/>
          <w:tab w:val="clear" w:pos="2268"/>
          <w:tab w:val="left" w:pos="794"/>
          <w:tab w:val="left" w:pos="1191"/>
          <w:tab w:val="left" w:pos="1588"/>
          <w:tab w:val="left" w:pos="1985"/>
        </w:tabs>
        <w:rPr>
          <w:szCs w:val="24"/>
        </w:rPr>
      </w:pPr>
      <w:r>
        <w:rPr>
          <w:szCs w:val="24"/>
        </w:rPr>
        <w:t>The ITU Radiocommunication Assembly,</w:t>
      </w:r>
    </w:p>
    <w:p w14:paraId="281850B5" w14:textId="77777777" w:rsidR="00B60729" w:rsidRDefault="00B60729" w:rsidP="00B60729">
      <w:pPr>
        <w:pStyle w:val="Call"/>
      </w:pPr>
      <w:r>
        <w:t>considering</w:t>
      </w:r>
    </w:p>
    <w:p w14:paraId="47DD0A6B" w14:textId="77777777" w:rsidR="00B60729" w:rsidRDefault="00B60729" w:rsidP="00B60729">
      <w:r w:rsidRPr="0009454F">
        <w:rPr>
          <w:i/>
          <w:iCs/>
        </w:rPr>
        <w:t>a)</w:t>
      </w:r>
      <w:r>
        <w:tab/>
        <w:t>that Resolution No. 308 of the World Administrative Radio Conference (Geneva, 1979) stipulated that:</w:t>
      </w:r>
    </w:p>
    <w:p w14:paraId="05E57C79" w14:textId="77777777" w:rsidR="00B60729" w:rsidRDefault="00B60729" w:rsidP="00B60729">
      <w:pPr>
        <w:pStyle w:val="enumlev1"/>
      </w:pPr>
      <w:r>
        <w:t>–</w:t>
      </w:r>
      <w:r>
        <w:tab/>
        <w:t>all maritime mobile VHF radiotelephone equipment shall conform to 25 kHz standards by 1 January 1983;</w:t>
      </w:r>
    </w:p>
    <w:p w14:paraId="4FE4DA04" w14:textId="77777777" w:rsidR="00B60729" w:rsidRDefault="00B60729" w:rsidP="00B60729">
      <w:r w:rsidRPr="0009454F">
        <w:rPr>
          <w:i/>
          <w:iCs/>
        </w:rPr>
        <w:t>b)</w:t>
      </w:r>
      <w:r>
        <w:tab/>
        <w:t xml:space="preserve">that RR </w:t>
      </w:r>
      <w:del w:id="55" w:author="迪 歆" w:date="2025-01-08T14:21:00Z">
        <w:r>
          <w:rPr>
            <w:highlight w:val="yellow"/>
          </w:rPr>
          <w:delText>Appendix S18 [</w:delText>
        </w:r>
      </w:del>
      <w:r>
        <w:t xml:space="preserve">Appendix </w:t>
      </w:r>
      <w:r w:rsidRPr="0040073F">
        <w:rPr>
          <w:b/>
          <w:bCs/>
        </w:rPr>
        <w:t>18</w:t>
      </w:r>
      <w:del w:id="56" w:author="迪 歆" w:date="2025-01-08T14:21:00Z">
        <w:r>
          <w:rPr>
            <w:highlight w:val="yellow"/>
          </w:rPr>
          <w:delText>]</w:delText>
        </w:r>
      </w:del>
      <w:r>
        <w:t xml:space="preserve"> gives a table of transmitting frequencies which is based upon the principle of 25 kHz channel separations for the maritime mobile service;</w:t>
      </w:r>
    </w:p>
    <w:p w14:paraId="198C9DCD" w14:textId="77777777" w:rsidR="00B60729" w:rsidRDefault="00B60729" w:rsidP="00B60729">
      <w:r w:rsidRPr="0009454F">
        <w:rPr>
          <w:i/>
          <w:iCs/>
        </w:rPr>
        <w:lastRenderedPageBreak/>
        <w:t>c)</w:t>
      </w:r>
      <w:r>
        <w:tab/>
        <w:t>that in Opinion 42, the International Electrotechnical Commission (IEC) has been invited to advise the ITU Radiocommunication Sector of any methods of measurement applicable to radio equipment used in land mobile services; and that such methods of measurement may also be suitable for radio equipment used in maritime mobile services;</w:t>
      </w:r>
    </w:p>
    <w:p w14:paraId="428E8CDA" w14:textId="77777777" w:rsidR="00B60729" w:rsidRDefault="00B60729" w:rsidP="00B60729">
      <w:r w:rsidRPr="0009454F">
        <w:rPr>
          <w:i/>
          <w:iCs/>
        </w:rPr>
        <w:t>d)</w:t>
      </w:r>
      <w:r>
        <w:tab/>
        <w:t>that there is a need to specify the technical characteristics of VHF radiotelephone equipment operating in the maritime mobile service in channels spaced by 25 kHz,</w:t>
      </w:r>
    </w:p>
    <w:p w14:paraId="71BE56B1" w14:textId="77777777" w:rsidR="00B60729" w:rsidRDefault="00B60729" w:rsidP="00B60729">
      <w:pPr>
        <w:pStyle w:val="call0"/>
        <w:rPr>
          <w:szCs w:val="24"/>
        </w:rPr>
      </w:pPr>
      <w:r>
        <w:rPr>
          <w:szCs w:val="24"/>
        </w:rPr>
        <w:t>recommends</w:t>
      </w:r>
    </w:p>
    <w:p w14:paraId="2E10B9CA" w14:textId="77777777" w:rsidR="00B60729" w:rsidRDefault="00B60729" w:rsidP="00B60729">
      <w:del w:id="57" w:author="Fernandez Jimenez, Virginia" w:date="2025-04-15T17:11:00Z" w16du:dateUtc="2025-04-15T15:11:00Z">
        <w:r w:rsidRPr="0009454F" w:rsidDel="0009454F">
          <w:rPr>
            <w:bCs/>
          </w:rPr>
          <w:delText>1</w:delText>
        </w:r>
        <w:r w:rsidDel="0009454F">
          <w:tab/>
        </w:r>
      </w:del>
      <w:r>
        <w:t xml:space="preserve">that the following characteristics </w:t>
      </w:r>
      <w:ins w:id="58" w:author="迪 歆" w:date="2025-01-14T15:25:00Z">
        <w:r>
          <w:rPr>
            <w:rFonts w:eastAsia="SimSun" w:hint="eastAsia"/>
            <w:lang w:val="en-US" w:eastAsia="zh-CN"/>
          </w:rPr>
          <w:t xml:space="preserve">in </w:t>
        </w:r>
      </w:ins>
      <w:ins w:id="59" w:author="迪 歆" w:date="2025-01-14T15:44:00Z">
        <w:r>
          <w:rPr>
            <w:rFonts w:eastAsia="SimSun" w:hint="eastAsia"/>
            <w:lang w:val="en-US" w:eastAsia="zh-CN"/>
          </w:rPr>
          <w:t>A</w:t>
        </w:r>
      </w:ins>
      <w:ins w:id="60" w:author="迪 歆" w:date="2025-01-14T15:25:00Z">
        <w:r>
          <w:rPr>
            <w:rFonts w:eastAsia="SimSun" w:hint="eastAsia"/>
            <w:lang w:val="en-US" w:eastAsia="zh-CN"/>
          </w:rPr>
          <w:t xml:space="preserve">nnex </w:t>
        </w:r>
      </w:ins>
      <w:ins w:id="61" w:author="迪 歆" w:date="2025-01-14T15:32:00Z">
        <w:r>
          <w:rPr>
            <w:rFonts w:eastAsia="SimSun" w:hint="eastAsia"/>
            <w:lang w:val="en-US" w:eastAsia="zh-CN"/>
          </w:rPr>
          <w:t xml:space="preserve">1 </w:t>
        </w:r>
      </w:ins>
      <w:r>
        <w:t xml:space="preserve">should be met by VHF (metric) FM radiotelephone equipment used for the maritime mobile services operating on the frequencies specified in RR </w:t>
      </w:r>
      <w:del w:id="62" w:author="迪 歆" w:date="2025-01-08T14:41:00Z">
        <w:r>
          <w:rPr>
            <w:highlight w:val="yellow"/>
          </w:rPr>
          <w:delText>Appendix S18 [</w:delText>
        </w:r>
      </w:del>
      <w:r>
        <w:t xml:space="preserve">Appendix </w:t>
      </w:r>
      <w:r w:rsidRPr="0040073F">
        <w:rPr>
          <w:b/>
          <w:bCs/>
        </w:rPr>
        <w:t>18</w:t>
      </w:r>
      <w:del w:id="63" w:author="迪 歆" w:date="2025-01-08T14:41:00Z">
        <w:r>
          <w:rPr>
            <w:highlight w:val="yellow"/>
          </w:rPr>
          <w:delText>]</w:delText>
        </w:r>
      </w:del>
      <w:r>
        <w:t>.</w:t>
      </w:r>
    </w:p>
    <w:p w14:paraId="52B44D07" w14:textId="77777777" w:rsidR="00B60729" w:rsidRDefault="00B60729" w:rsidP="00B60729">
      <w:pPr>
        <w:tabs>
          <w:tab w:val="clear" w:pos="1134"/>
          <w:tab w:val="clear" w:pos="1871"/>
          <w:tab w:val="clear" w:pos="2268"/>
          <w:tab w:val="left" w:pos="794"/>
          <w:tab w:val="left" w:pos="1191"/>
          <w:tab w:val="left" w:pos="1588"/>
          <w:tab w:val="left" w:pos="1985"/>
        </w:tabs>
        <w:rPr>
          <w:szCs w:val="24"/>
        </w:rPr>
      </w:pPr>
    </w:p>
    <w:p w14:paraId="1E8DC09C" w14:textId="77777777" w:rsidR="002E2F35" w:rsidRDefault="002E2F35" w:rsidP="00B60729">
      <w:pPr>
        <w:tabs>
          <w:tab w:val="clear" w:pos="1134"/>
          <w:tab w:val="clear" w:pos="1871"/>
          <w:tab w:val="clear" w:pos="2268"/>
          <w:tab w:val="left" w:pos="794"/>
          <w:tab w:val="left" w:pos="1191"/>
          <w:tab w:val="left" w:pos="1588"/>
          <w:tab w:val="left" w:pos="1985"/>
        </w:tabs>
        <w:rPr>
          <w:szCs w:val="24"/>
        </w:rPr>
      </w:pPr>
    </w:p>
    <w:p w14:paraId="00B80D21" w14:textId="77777777" w:rsidR="00B60729" w:rsidRDefault="00B60729" w:rsidP="00B60729">
      <w:pPr>
        <w:pStyle w:val="Annextitle"/>
        <w:rPr>
          <w:ins w:id="64" w:author="迪 歆" w:date="2025-01-15T09:17:00Z"/>
          <w:rFonts w:eastAsia="SimSun"/>
          <w:lang w:val="en-US" w:eastAsia="zh-CN"/>
        </w:rPr>
      </w:pPr>
      <w:ins w:id="65" w:author="迪 歆" w:date="2025-01-14T15:25:00Z">
        <w:r>
          <w:rPr>
            <w:rFonts w:eastAsia="SimSun"/>
            <w:lang w:val="en-US" w:eastAsia="zh-CN"/>
          </w:rPr>
          <w:t>Annex</w:t>
        </w:r>
      </w:ins>
      <w:ins w:id="66" w:author="迪 歆" w:date="2025-01-14T15:32:00Z">
        <w:r>
          <w:rPr>
            <w:rFonts w:eastAsia="SimSun"/>
            <w:lang w:val="en-US" w:eastAsia="zh-CN"/>
          </w:rPr>
          <w:t xml:space="preserve"> </w:t>
        </w:r>
        <w:r>
          <w:rPr>
            <w:rFonts w:eastAsia="SimSun" w:hint="eastAsia"/>
            <w:lang w:val="en-US" w:eastAsia="zh-CN"/>
          </w:rPr>
          <w:t>1</w:t>
        </w:r>
      </w:ins>
      <w:ins w:id="67" w:author="Fernandez Jimenez, Virginia" w:date="2025-04-15T17:12:00Z" w16du:dateUtc="2025-04-15T15:12:00Z">
        <w:r>
          <w:rPr>
            <w:rFonts w:eastAsia="SimSun"/>
            <w:lang w:val="en-US" w:eastAsia="zh-CN"/>
          </w:rPr>
          <w:br/>
        </w:r>
      </w:ins>
      <w:r>
        <w:rPr>
          <w:rFonts w:eastAsia="SimSun"/>
          <w:lang w:val="en-US" w:eastAsia="zh-CN"/>
        </w:rPr>
        <w:br/>
      </w:r>
      <w:ins w:id="68" w:author="迪 歆" w:date="2025-01-14T15:38:00Z">
        <w:r>
          <w:rPr>
            <w:rFonts w:eastAsia="SimSun" w:hint="eastAsia"/>
            <w:lang w:val="en-US" w:eastAsia="zh-CN"/>
          </w:rPr>
          <w:t>Technical characteristics</w:t>
        </w:r>
      </w:ins>
      <w:ins w:id="69" w:author="迪 歆" w:date="2025-01-14T15:42:00Z">
        <w:r>
          <w:rPr>
            <w:rFonts w:eastAsia="SimSun" w:hint="eastAsia"/>
            <w:lang w:val="en-US" w:eastAsia="zh-CN"/>
          </w:rPr>
          <w:t xml:space="preserve"> </w:t>
        </w:r>
      </w:ins>
      <w:ins w:id="70" w:author="迪 歆" w:date="2025-01-14T15:43:00Z">
        <w:r>
          <w:rPr>
            <w:rFonts w:eastAsia="SimSun" w:hint="eastAsia"/>
            <w:lang w:val="en-US" w:eastAsia="zh-CN"/>
          </w:rPr>
          <w:t>of VHF radiotelephone equipment operating in the maritime mobile service in channels spaced by 25 kHz</w:t>
        </w:r>
      </w:ins>
    </w:p>
    <w:p w14:paraId="2FDC5540" w14:textId="77777777" w:rsidR="00B60729" w:rsidRDefault="00B60729" w:rsidP="00B60729">
      <w:pPr>
        <w:pStyle w:val="Heading1"/>
      </w:pPr>
      <w:del w:id="71" w:author="迪 歆" w:date="2025-01-14T15:34:00Z">
        <w:r>
          <w:delText>1.</w:delText>
        </w:r>
      </w:del>
      <w:r>
        <w:t>1</w:t>
      </w:r>
      <w:r>
        <w:tab/>
        <w:t>General characteristics</w:t>
      </w:r>
    </w:p>
    <w:p w14:paraId="32BF3CD0" w14:textId="77777777" w:rsidR="00B60729" w:rsidRDefault="00B60729" w:rsidP="00B60729">
      <w:del w:id="72" w:author="迪 歆" w:date="2025-01-14T15:34:00Z">
        <w:r w:rsidRPr="002E2F35">
          <w:rPr>
            <w:bCs/>
          </w:rPr>
          <w:delText>1.</w:delText>
        </w:r>
      </w:del>
      <w:r w:rsidRPr="002E2F35">
        <w:rPr>
          <w:bCs/>
        </w:rPr>
        <w:t>1.1</w:t>
      </w:r>
      <w:r>
        <w:tab/>
        <w:t>The class of emission should be F3E/G3E.</w:t>
      </w:r>
    </w:p>
    <w:p w14:paraId="6D8CBE41" w14:textId="77777777" w:rsidR="00B60729" w:rsidRDefault="00B60729" w:rsidP="00B60729">
      <w:del w:id="73" w:author="迪 歆" w:date="2025-01-14T15:34:00Z">
        <w:r w:rsidRPr="002E2F35">
          <w:rPr>
            <w:bCs/>
          </w:rPr>
          <w:delText>1.</w:delText>
        </w:r>
      </w:del>
      <w:r w:rsidRPr="002E2F35">
        <w:rPr>
          <w:bCs/>
        </w:rPr>
        <w:t>1.2</w:t>
      </w:r>
      <w:r>
        <w:tab/>
        <w:t>The necessary bandwidth should be 16 kHz.</w:t>
      </w:r>
    </w:p>
    <w:p w14:paraId="4B6BBF22" w14:textId="77777777" w:rsidR="00B60729" w:rsidRDefault="00B60729" w:rsidP="00B60729">
      <w:del w:id="74" w:author="迪 歆" w:date="2025-01-14T15:34:00Z">
        <w:r w:rsidRPr="002E2F35">
          <w:rPr>
            <w:bCs/>
          </w:rPr>
          <w:delText>1.</w:delText>
        </w:r>
      </w:del>
      <w:r w:rsidRPr="002E2F35">
        <w:rPr>
          <w:bCs/>
        </w:rPr>
        <w:t>1.3</w:t>
      </w:r>
      <w:r>
        <w:tab/>
        <w:t>Only phase modulation (frequency modulation with a pre-emphasis characteristic of 6 dB/octave) should be used.</w:t>
      </w:r>
    </w:p>
    <w:p w14:paraId="7F9052CA" w14:textId="77777777" w:rsidR="00B60729" w:rsidRDefault="00B60729" w:rsidP="00B60729">
      <w:del w:id="75" w:author="迪 歆" w:date="2025-01-14T15:34:00Z">
        <w:r w:rsidRPr="002E2F35">
          <w:rPr>
            <w:bCs/>
          </w:rPr>
          <w:delText>1.</w:delText>
        </w:r>
      </w:del>
      <w:r w:rsidRPr="002E2F35">
        <w:rPr>
          <w:bCs/>
        </w:rPr>
        <w:t>1.4</w:t>
      </w:r>
      <w:r>
        <w:tab/>
        <w:t xml:space="preserve">The frequency deviation corresponding to 100% modulation should approach </w:t>
      </w:r>
      <w:r w:rsidRPr="0040073F">
        <w:rPr>
          <w:rFonts w:ascii="Symbol" w:hAnsi="Symbol"/>
        </w:rPr>
        <w:t></w:t>
      </w:r>
      <w:r>
        <w:t xml:space="preserve"> 5 kHz as nearly as practicable. In no event should the frequency deviation exceed </w:t>
      </w:r>
      <w:r w:rsidRPr="0040073F">
        <w:rPr>
          <w:rFonts w:ascii="Symbol" w:hAnsi="Symbol"/>
        </w:rPr>
        <w:t></w:t>
      </w:r>
      <w:r>
        <w:t> 5 kHz. Deviation limiting circuits should be employed such that the maximum frequency deviation attainable should be independent of the input audio frequency.</w:t>
      </w:r>
    </w:p>
    <w:p w14:paraId="5EC50E9C" w14:textId="77777777" w:rsidR="00B60729" w:rsidRDefault="00B60729" w:rsidP="00B60729">
      <w:del w:id="76" w:author="迪 歆" w:date="2025-01-14T15:34:00Z">
        <w:r w:rsidRPr="002E2F35">
          <w:rPr>
            <w:bCs/>
          </w:rPr>
          <w:delText>1.</w:delText>
        </w:r>
      </w:del>
      <w:r w:rsidRPr="002E2F35">
        <w:rPr>
          <w:bCs/>
        </w:rPr>
        <w:t>1.5</w:t>
      </w:r>
      <w:r>
        <w:tab/>
        <w:t>Where duplex or semi-duplex systems are in use, the performance of the radio equipment should continue to comply with all the requirements of this Recommendation.</w:t>
      </w:r>
    </w:p>
    <w:p w14:paraId="48CE60FF" w14:textId="77777777" w:rsidR="00B60729" w:rsidRDefault="00B60729" w:rsidP="00B60729">
      <w:del w:id="77" w:author="迪 歆" w:date="2025-01-14T15:34:00Z">
        <w:r w:rsidRPr="002E2F35">
          <w:rPr>
            <w:bCs/>
          </w:rPr>
          <w:delText>1.</w:delText>
        </w:r>
      </w:del>
      <w:r w:rsidRPr="002E2F35">
        <w:rPr>
          <w:bCs/>
        </w:rPr>
        <w:t>1.6</w:t>
      </w:r>
      <w:r>
        <w:tab/>
        <w:t>The equipment should be designed so that frequency changes between assigned channels can be carried out within 5 s.</w:t>
      </w:r>
    </w:p>
    <w:p w14:paraId="306BE6D0" w14:textId="77777777" w:rsidR="00B60729" w:rsidRDefault="00B60729" w:rsidP="00B60729">
      <w:del w:id="78" w:author="迪 歆" w:date="2025-01-14T15:34:00Z">
        <w:r w:rsidRPr="002E2F35">
          <w:rPr>
            <w:bCs/>
          </w:rPr>
          <w:delText>1.</w:delText>
        </w:r>
      </w:del>
      <w:r w:rsidRPr="002E2F35">
        <w:rPr>
          <w:bCs/>
        </w:rPr>
        <w:t>1.7</w:t>
      </w:r>
      <w:r>
        <w:tab/>
        <w:t>Emissions should be vertically polarized at the source.</w:t>
      </w:r>
    </w:p>
    <w:p w14:paraId="36827AAD" w14:textId="77777777" w:rsidR="00B60729" w:rsidRDefault="00B60729" w:rsidP="00B60729">
      <w:del w:id="79" w:author="迪 歆" w:date="2025-01-14T15:34:00Z">
        <w:r w:rsidRPr="002E2F35">
          <w:rPr>
            <w:bCs/>
          </w:rPr>
          <w:delText>1.</w:delText>
        </w:r>
      </w:del>
      <w:r w:rsidRPr="002E2F35">
        <w:rPr>
          <w:bCs/>
        </w:rPr>
        <w:t>1.8</w:t>
      </w:r>
      <w:r>
        <w:tab/>
        <w:t>Stations using digital selective calling shall have the following capabilities:</w:t>
      </w:r>
    </w:p>
    <w:p w14:paraId="46A912C4" w14:textId="77777777" w:rsidR="00B60729" w:rsidRPr="00096B6E" w:rsidRDefault="00B60729" w:rsidP="00B60729">
      <w:pPr>
        <w:pStyle w:val="enumlev1"/>
      </w:pPr>
      <w:r>
        <w:t>a)</w:t>
      </w:r>
      <w:r>
        <w:tab/>
        <w:t xml:space="preserve">sensing to </w:t>
      </w:r>
      <w:r w:rsidRPr="00096B6E">
        <w:t>determine the presence of a signal on 156.525 MHz (channel 70); and</w:t>
      </w:r>
    </w:p>
    <w:p w14:paraId="5F41D3D3" w14:textId="77777777" w:rsidR="00B60729" w:rsidRDefault="00B60729" w:rsidP="00B60729">
      <w:pPr>
        <w:pStyle w:val="enumlev1"/>
      </w:pPr>
      <w:r w:rsidRPr="00096B6E">
        <w:t>b)</w:t>
      </w:r>
      <w:r w:rsidRPr="00096B6E">
        <w:tab/>
        <w:t>automatic prevent</w:t>
      </w:r>
      <w:r>
        <w:t>ion of the transmission of a call, except for distress and safety calls, when the channel is occupied by calls.</w:t>
      </w:r>
    </w:p>
    <w:p w14:paraId="7B6831B2" w14:textId="77777777" w:rsidR="00B60729" w:rsidRDefault="00B60729" w:rsidP="00B60729">
      <w:pPr>
        <w:pStyle w:val="Heading1"/>
      </w:pPr>
      <w:del w:id="80" w:author="迪 歆" w:date="2025-01-14T15:34:00Z">
        <w:r>
          <w:delText>1.</w:delText>
        </w:r>
      </w:del>
      <w:r>
        <w:t>2</w:t>
      </w:r>
      <w:r>
        <w:tab/>
        <w:t>Transmitters</w:t>
      </w:r>
    </w:p>
    <w:p w14:paraId="67477704" w14:textId="49712356" w:rsidR="00B60729" w:rsidRDefault="00B60729" w:rsidP="00B60729">
      <w:del w:id="81" w:author="迪 歆" w:date="2025-01-14T15:34:00Z">
        <w:r w:rsidRPr="002E2F35">
          <w:rPr>
            <w:bCs/>
          </w:rPr>
          <w:delText>1.</w:delText>
        </w:r>
      </w:del>
      <w:r w:rsidRPr="002E2F35">
        <w:rPr>
          <w:bCs/>
        </w:rPr>
        <w:t>2.1</w:t>
      </w:r>
      <w:r>
        <w:tab/>
        <w:t xml:space="preserve">The </w:t>
      </w:r>
      <w:r w:rsidRPr="0040073F">
        <w:t>frequency tolerance for coast station transmitters should not exceed 5 parts in 106, and that for ship station transmitters</w:t>
      </w:r>
      <w:ins w:id="82" w:author="迪 歆" w:date="2025-01-08T14:42:00Z">
        <w:r w:rsidRPr="0040073F">
          <w:rPr>
            <w:rFonts w:eastAsia="SimSun" w:hint="eastAsia"/>
            <w:highlight w:val="yellow"/>
          </w:rPr>
          <w:t xml:space="preserve"> and </w:t>
        </w:r>
      </w:ins>
      <w:ins w:id="83" w:author="Loewenstein, Uwe" w:date="2025-04-29T12:22:00Z" w16du:dateUtc="2025-04-29T10:22:00Z">
        <w:r w:rsidRPr="0040073F">
          <w:rPr>
            <w:rFonts w:eastAsia="SimSun"/>
            <w:highlight w:val="yellow"/>
          </w:rPr>
          <w:t xml:space="preserve">stations operating under </w:t>
        </w:r>
      </w:ins>
      <w:ins w:id="84" w:author="Loewenstein, Uwe" w:date="2025-04-29T12:23:00Z" w16du:dateUtc="2025-04-29T10:23:00Z">
        <w:r w:rsidRPr="0040073F">
          <w:rPr>
            <w:rFonts w:eastAsia="SimSun"/>
            <w:highlight w:val="yellow"/>
          </w:rPr>
          <w:t>RR</w:t>
        </w:r>
      </w:ins>
      <w:ins w:id="85" w:author="Editors" w:date="2025-12-18T14:06:00Z" w16du:dateUtc="2025-12-18T13:06:00Z">
        <w:r w:rsidR="0040073F" w:rsidRPr="0040073F">
          <w:rPr>
            <w:rFonts w:eastAsia="SimSun"/>
            <w:highlight w:val="yellow"/>
          </w:rPr>
          <w:t xml:space="preserve"> No.</w:t>
        </w:r>
      </w:ins>
      <w:ins w:id="86" w:author="Loewenstein, Uwe" w:date="2025-04-29T12:23:00Z" w16du:dateUtc="2025-04-29T10:23:00Z">
        <w:r w:rsidRPr="0040073F">
          <w:rPr>
            <w:rFonts w:eastAsia="SimSun"/>
            <w:highlight w:val="yellow"/>
          </w:rPr>
          <w:t xml:space="preserve"> </w:t>
        </w:r>
      </w:ins>
      <w:ins w:id="87" w:author="Loewenstein, Uwe" w:date="2025-04-29T12:22:00Z" w16du:dateUtc="2025-04-29T10:22:00Z">
        <w:r w:rsidRPr="0040073F">
          <w:rPr>
            <w:rFonts w:eastAsia="SimSun"/>
            <w:highlight w:val="yellow"/>
          </w:rPr>
          <w:t xml:space="preserve">51.77 </w:t>
        </w:r>
      </w:ins>
      <w:ins w:id="88" w:author="迪 歆" w:date="2025-01-08T14:42:00Z">
        <w:del w:id="89" w:author="Loewenstein, Uwe" w:date="2025-04-29T12:22:00Z" w16du:dateUtc="2025-04-29T10:22:00Z">
          <w:r w:rsidRPr="0040073F" w:rsidDel="003D1C9E">
            <w:rPr>
              <w:rFonts w:eastAsia="SimSun" w:hint="eastAsia"/>
              <w:highlight w:val="yellow"/>
            </w:rPr>
            <w:delText>aircraft transmi</w:delText>
          </w:r>
        </w:del>
      </w:ins>
      <w:ins w:id="90" w:author="迪 歆" w:date="2025-01-08T14:43:00Z">
        <w:del w:id="91" w:author="Loewenstein, Uwe" w:date="2025-04-29T12:22:00Z" w16du:dateUtc="2025-04-29T10:22:00Z">
          <w:r w:rsidRPr="0040073F" w:rsidDel="003D1C9E">
            <w:rPr>
              <w:rFonts w:eastAsia="SimSun" w:hint="eastAsia"/>
              <w:highlight w:val="yellow"/>
            </w:rPr>
            <w:delText>tters</w:delText>
          </w:r>
        </w:del>
      </w:ins>
      <w:del w:id="92" w:author="Loewenstein, Uwe" w:date="2025-04-29T12:22:00Z" w16du:dateUtc="2025-04-29T10:22:00Z">
        <w:r w:rsidRPr="0040073F" w:rsidDel="003D1C9E">
          <w:delText xml:space="preserve"> </w:delText>
        </w:r>
      </w:del>
      <w:r w:rsidRPr="0040073F">
        <w:t>should not exceed</w:t>
      </w:r>
      <w:r>
        <w:t xml:space="preserve"> 10 parts in 10</w:t>
      </w:r>
      <w:r>
        <w:rPr>
          <w:position w:val="6"/>
          <w:vertAlign w:val="superscript"/>
        </w:rPr>
        <w:t>6</w:t>
      </w:r>
      <w:r>
        <w:t>.</w:t>
      </w:r>
    </w:p>
    <w:p w14:paraId="161D4A35" w14:textId="77777777" w:rsidR="00B60729" w:rsidRDefault="00B60729" w:rsidP="0040073F">
      <w:del w:id="93" w:author="迪 歆" w:date="2025-01-14T15:34:00Z">
        <w:r w:rsidRPr="002E2F35">
          <w:rPr>
            <w:bCs/>
          </w:rPr>
          <w:lastRenderedPageBreak/>
          <w:delText>1.</w:delText>
        </w:r>
      </w:del>
      <w:r w:rsidRPr="002E2F35">
        <w:rPr>
          <w:bCs/>
        </w:rPr>
        <w:t>2.2</w:t>
      </w:r>
      <w:r>
        <w:tab/>
        <w:t xml:space="preserve">Spurious emissions on discrete frequencies, when measured in a non-reactive load equal to the nominal output impedance of the transmitter, should be in accordance with the provisions of RR </w:t>
      </w:r>
      <w:del w:id="94" w:author="迪 歆" w:date="2025-01-08T14:54:00Z">
        <w:r>
          <w:rPr>
            <w:highlight w:val="yellow"/>
          </w:rPr>
          <w:delText>Appendix S3 [</w:delText>
        </w:r>
      </w:del>
      <w:r>
        <w:rPr>
          <w:highlight w:val="yellow"/>
        </w:rPr>
        <w:t xml:space="preserve">Appendix </w:t>
      </w:r>
      <w:ins w:id="95" w:author="迪 歆" w:date="2025-01-08T14:54:00Z">
        <w:r w:rsidRPr="0040073F">
          <w:rPr>
            <w:rFonts w:eastAsia="SimSun" w:hint="eastAsia"/>
            <w:b/>
            <w:bCs/>
            <w:highlight w:val="yellow"/>
            <w:lang w:val="en-US" w:eastAsia="zh-CN"/>
          </w:rPr>
          <w:t>3</w:t>
        </w:r>
      </w:ins>
      <w:del w:id="96" w:author="迪 歆" w:date="2025-01-08T14:54:00Z">
        <w:r>
          <w:rPr>
            <w:highlight w:val="yellow"/>
          </w:rPr>
          <w:delText>8]</w:delText>
        </w:r>
      </w:del>
      <w:r>
        <w:t>.</w:t>
      </w:r>
    </w:p>
    <w:p w14:paraId="7CB48F1E" w14:textId="77777777" w:rsidR="00B60729" w:rsidRDefault="00B60729" w:rsidP="0040073F">
      <w:del w:id="97" w:author="迪 歆" w:date="2025-01-14T15:34:00Z">
        <w:r w:rsidRPr="002E2F35">
          <w:rPr>
            <w:bCs/>
          </w:rPr>
          <w:delText>1.</w:delText>
        </w:r>
      </w:del>
      <w:r w:rsidRPr="002E2F35">
        <w:rPr>
          <w:bCs/>
        </w:rPr>
        <w:t>2.3</w:t>
      </w:r>
      <w:r>
        <w:tab/>
        <w:t>The carrier power for coast stations should not normally exceed 50 W.</w:t>
      </w:r>
    </w:p>
    <w:p w14:paraId="35E3771F" w14:textId="77777777" w:rsidR="00B60729" w:rsidRDefault="00B60729" w:rsidP="0040073F">
      <w:del w:id="98" w:author="迪 歆" w:date="2025-01-14T15:34:00Z">
        <w:r w:rsidRPr="002E2F35">
          <w:rPr>
            <w:bCs/>
          </w:rPr>
          <w:delText>1.</w:delText>
        </w:r>
      </w:del>
      <w:r w:rsidRPr="002E2F35">
        <w:rPr>
          <w:bCs/>
        </w:rPr>
        <w:t>2.4</w:t>
      </w:r>
      <w:r>
        <w:tab/>
        <w:t xml:space="preserve">The carrier power for ship station transmitters should not exceed 25 W. Means should be provided to readily reduce this power to 1 W or less for use at short ranges, except for digital selective calling equipment operating on 156.525 MHz (channel 70) in which case the power reduction facility is optional </w:t>
      </w:r>
      <w:del w:id="99" w:author="迪 歆" w:date="2025-01-08T14:54:00Z">
        <w:r>
          <w:rPr>
            <w:highlight w:val="yellow"/>
          </w:rPr>
          <w:delText>(see also Recommen</w:delText>
        </w:r>
        <w:r>
          <w:rPr>
            <w:highlight w:val="yellow"/>
          </w:rPr>
          <w:softHyphen/>
          <w:delText>dation ITU</w:delText>
        </w:r>
        <w:r>
          <w:rPr>
            <w:highlight w:val="yellow"/>
          </w:rPr>
          <w:noBreakHyphen/>
          <w:delText xml:space="preserve">R M.541 </w:delText>
        </w:r>
        <w:r>
          <w:rPr>
            <w:i/>
            <w:highlight w:val="yellow"/>
          </w:rPr>
          <w:delText>recommends</w:delText>
        </w:r>
        <w:r>
          <w:rPr>
            <w:highlight w:val="yellow"/>
          </w:rPr>
          <w:delText xml:space="preserve"> 3.7)</w:delText>
        </w:r>
      </w:del>
      <w:r>
        <w:t>.</w:t>
      </w:r>
    </w:p>
    <w:p w14:paraId="725DB899" w14:textId="77777777" w:rsidR="00B60729" w:rsidRDefault="00B60729" w:rsidP="00B60729">
      <w:del w:id="100" w:author="迪 歆" w:date="2025-01-14T15:34:00Z">
        <w:r w:rsidRPr="002E2F35">
          <w:rPr>
            <w:bCs/>
          </w:rPr>
          <w:delText>1.</w:delText>
        </w:r>
      </w:del>
      <w:r w:rsidRPr="002E2F35">
        <w:rPr>
          <w:bCs/>
        </w:rPr>
        <w:t>2.5</w:t>
      </w:r>
      <w:r>
        <w:tab/>
        <w:t>The upper limit of the audio-frequency band should not exceed 3 kHz.</w:t>
      </w:r>
    </w:p>
    <w:p w14:paraId="107FCBB5" w14:textId="77777777" w:rsidR="00B60729" w:rsidRDefault="00B60729" w:rsidP="00B60729">
      <w:del w:id="101" w:author="迪 歆" w:date="2025-01-14T15:34:00Z">
        <w:r w:rsidRPr="002E2F35">
          <w:rPr>
            <w:bCs/>
          </w:rPr>
          <w:delText>1.</w:delText>
        </w:r>
      </w:del>
      <w:r w:rsidRPr="002E2F35">
        <w:rPr>
          <w:bCs/>
        </w:rPr>
        <w:t>2.6</w:t>
      </w:r>
      <w:r>
        <w:tab/>
        <w:t>The cabinet radiated power should not exceed 25 W. In some radio environments, lower values may be required.</w:t>
      </w:r>
    </w:p>
    <w:p w14:paraId="11B697A1" w14:textId="77777777" w:rsidR="00B60729" w:rsidRDefault="00B60729" w:rsidP="00B60729">
      <w:pPr>
        <w:pStyle w:val="Heading1"/>
      </w:pPr>
      <w:del w:id="102" w:author="迪 歆" w:date="2025-01-14T15:34:00Z">
        <w:r>
          <w:delText>1.</w:delText>
        </w:r>
      </w:del>
      <w:r>
        <w:t>3</w:t>
      </w:r>
      <w:r>
        <w:tab/>
        <w:t>Receivers</w:t>
      </w:r>
    </w:p>
    <w:p w14:paraId="24E3A9CC" w14:textId="77777777" w:rsidR="00B60729" w:rsidRDefault="00B60729" w:rsidP="00B60729">
      <w:del w:id="103" w:author="迪 歆" w:date="2025-01-14T15:35:00Z">
        <w:r w:rsidRPr="002E2F35">
          <w:rPr>
            <w:bCs/>
          </w:rPr>
          <w:delText>1.</w:delText>
        </w:r>
      </w:del>
      <w:r w:rsidRPr="002E2F35">
        <w:rPr>
          <w:bCs/>
        </w:rPr>
        <w:t>3.1</w:t>
      </w:r>
      <w:r>
        <w:tab/>
        <w:t>The reference sensitivity should be equal to or less than 2.0 V, e.m.f., for a given reference signal-to-noise ratio at the output of the receiver.</w:t>
      </w:r>
    </w:p>
    <w:p w14:paraId="4CF5B453" w14:textId="77777777" w:rsidR="00B60729" w:rsidRDefault="00B60729" w:rsidP="00B60729">
      <w:del w:id="104" w:author="迪 歆" w:date="2025-01-14T15:35:00Z">
        <w:r w:rsidRPr="002E2F35">
          <w:rPr>
            <w:bCs/>
          </w:rPr>
          <w:delText>1.</w:delText>
        </w:r>
      </w:del>
      <w:r w:rsidRPr="002E2F35">
        <w:rPr>
          <w:bCs/>
        </w:rPr>
        <w:t>3.2</w:t>
      </w:r>
      <w:r>
        <w:tab/>
        <w:t>The adjacent channel selectivity should be at least 70 dB.</w:t>
      </w:r>
    </w:p>
    <w:p w14:paraId="0913BD5B" w14:textId="77777777" w:rsidR="00B60729" w:rsidRDefault="00B60729" w:rsidP="00B60729">
      <w:del w:id="105" w:author="迪 歆" w:date="2025-01-14T15:35:00Z">
        <w:r w:rsidRPr="002E2F35">
          <w:rPr>
            <w:bCs/>
          </w:rPr>
          <w:delText>1.</w:delText>
        </w:r>
      </w:del>
      <w:r w:rsidRPr="002E2F35">
        <w:rPr>
          <w:bCs/>
        </w:rPr>
        <w:t>3.3</w:t>
      </w:r>
      <w:r>
        <w:tab/>
        <w:t>The spurious response rejection ratio should be at least 70 dB.</w:t>
      </w:r>
    </w:p>
    <w:p w14:paraId="5554006F" w14:textId="77777777" w:rsidR="00B60729" w:rsidRDefault="00B60729" w:rsidP="00B60729">
      <w:pPr>
        <w:rPr>
          <w:ins w:id="106" w:author="USA" w:date="2026-01-29T17:25:00Z" w16du:dateUtc="2026-01-29T22:25:00Z"/>
        </w:rPr>
      </w:pPr>
      <w:del w:id="107" w:author="迪 歆" w:date="2025-01-14T15:35:00Z">
        <w:r w:rsidRPr="002E2F35">
          <w:rPr>
            <w:bCs/>
          </w:rPr>
          <w:delText>1.</w:delText>
        </w:r>
      </w:del>
      <w:r w:rsidRPr="002E2F35">
        <w:rPr>
          <w:bCs/>
        </w:rPr>
        <w:t>3.4</w:t>
      </w:r>
      <w:r>
        <w:tab/>
        <w:t>The radio frequency intermodulation rejection ratio should be at least 65 dB.</w:t>
      </w:r>
    </w:p>
    <w:p w14:paraId="71BB4381" w14:textId="345C924B" w:rsidR="00516746" w:rsidRDefault="00516746" w:rsidP="00B60729">
      <w:ins w:id="108" w:author="USA" w:date="2026-01-29T17:25:00Z" w16du:dateUtc="2026-01-29T22:25:00Z">
        <w:r>
          <w:t>3.5</w:t>
        </w:r>
        <w:r>
          <w:tab/>
        </w:r>
      </w:ins>
      <w:ins w:id="109" w:author="USA" w:date="2026-01-29T17:26:00Z" w16du:dateUtc="2026-01-29T22:26:00Z">
        <w:r>
          <w:t xml:space="preserve">The blocking </w:t>
        </w:r>
      </w:ins>
      <w:ins w:id="110" w:author="USA" w:date="2026-01-29T17:27:00Z" w16du:dateUtc="2026-01-29T22:27:00Z">
        <w:r>
          <w:t>ratio</w:t>
        </w:r>
      </w:ins>
      <w:ins w:id="111" w:author="USA" w:date="2026-01-29T17:26:00Z" w16du:dateUtc="2026-01-29T22:26:00Z">
        <w:r>
          <w:t xml:space="preserve"> should be at least 70</w:t>
        </w:r>
      </w:ins>
      <w:ins w:id="112" w:author="USA" w:date="2026-01-29T17:27:00Z" w16du:dateUtc="2026-01-29T22:27:00Z">
        <w:r>
          <w:t xml:space="preserve"> dB</w:t>
        </w:r>
      </w:ins>
      <w:ins w:id="113" w:author="USA" w:date="2026-01-29T17:29:00Z" w16du:dateUtc="2026-01-29T22:29:00Z">
        <w:r>
          <w:t xml:space="preserve"> from unwanted signals </w:t>
        </w:r>
      </w:ins>
      <w:ins w:id="114" w:author="USA" w:date="2026-01-29T17:31:00Z" w16du:dateUtc="2026-01-29T22:31:00Z">
        <w:r>
          <w:t xml:space="preserve">up to </w:t>
        </w:r>
      </w:ins>
      <w:ins w:id="115" w:author="USA" w:date="2026-01-29T17:30:00Z" w16du:dateUtc="2026-01-29T22:30:00Z">
        <w:r>
          <w:t>+10 dBm.</w:t>
        </w:r>
      </w:ins>
    </w:p>
    <w:p w14:paraId="12A17AE4" w14:textId="78C4A552" w:rsidR="00B60729" w:rsidRDefault="00B60729" w:rsidP="00B60729">
      <w:del w:id="116" w:author="迪 歆" w:date="2025-01-14T15:35:00Z">
        <w:r w:rsidRPr="002E2F35">
          <w:rPr>
            <w:bCs/>
          </w:rPr>
          <w:delText>1.</w:delText>
        </w:r>
      </w:del>
      <w:r w:rsidRPr="002E2F35">
        <w:rPr>
          <w:bCs/>
        </w:rPr>
        <w:t>3.</w:t>
      </w:r>
      <w:del w:id="117" w:author="USA" w:date="2026-01-29T17:32:00Z" w16du:dateUtc="2026-01-29T22:32:00Z">
        <w:r w:rsidRPr="002E2F35" w:rsidDel="00516746">
          <w:rPr>
            <w:bCs/>
          </w:rPr>
          <w:delText>5</w:delText>
        </w:r>
      </w:del>
      <w:ins w:id="118" w:author="USA" w:date="2026-01-29T17:32:00Z" w16du:dateUtc="2026-01-29T22:32:00Z">
        <w:r w:rsidR="00516746">
          <w:rPr>
            <w:bCs/>
          </w:rPr>
          <w:t>6</w:t>
        </w:r>
      </w:ins>
      <w:r>
        <w:tab/>
        <w:t>The power of any conducted spurious emission, measured at the antenna terminals, should not exceed 2.0 nW at any discrete frequency. In some radio environments lower values may be required.</w:t>
      </w:r>
    </w:p>
    <w:p w14:paraId="57F44B21" w14:textId="6E98D34B" w:rsidR="00B60729" w:rsidRDefault="00B60729" w:rsidP="00B60729">
      <w:pPr>
        <w:rPr>
          <w:ins w:id="119" w:author="Fernandez Jimenez, Virginia" w:date="2025-04-15T17:14:00Z" w16du:dateUtc="2025-04-15T15:14:00Z"/>
        </w:rPr>
      </w:pPr>
      <w:del w:id="120" w:author="迪 歆" w:date="2025-01-14T15:35:00Z">
        <w:r w:rsidRPr="002E2F35">
          <w:rPr>
            <w:bCs/>
          </w:rPr>
          <w:delText>1.</w:delText>
        </w:r>
      </w:del>
      <w:r w:rsidRPr="002E2F35">
        <w:rPr>
          <w:bCs/>
        </w:rPr>
        <w:t>3.</w:t>
      </w:r>
      <w:del w:id="121" w:author="USA" w:date="2026-01-29T17:32:00Z" w16du:dateUtc="2026-01-29T22:32:00Z">
        <w:r w:rsidRPr="002E2F35" w:rsidDel="00516746">
          <w:rPr>
            <w:bCs/>
          </w:rPr>
          <w:delText>6</w:delText>
        </w:r>
      </w:del>
      <w:ins w:id="122" w:author="USA" w:date="2026-01-29T17:32:00Z" w16du:dateUtc="2026-01-29T22:32:00Z">
        <w:r w:rsidR="00516746">
          <w:rPr>
            <w:bCs/>
          </w:rPr>
          <w:t>7</w:t>
        </w:r>
      </w:ins>
      <w:r>
        <w:tab/>
        <w:t>The effective radiated power of any cabinet radiated spurious emission on any frequency up to 70 MHz should not exceed 10 nW. Above 70 MHz, the spurious emissions should not exceed 10 nW by more than 6 dB/octave in frequency up to 1 000 MHz. In some radio environments, lower values may be required;</w:t>
      </w:r>
    </w:p>
    <w:p w14:paraId="51F303B5" w14:textId="77777777" w:rsidR="00B60729" w:rsidRDefault="00B60729" w:rsidP="00B60729">
      <w:pPr>
        <w:pStyle w:val="Heading1"/>
        <w:rPr>
          <w:ins w:id="123" w:author="迪 歆" w:date="2025-01-14T15:56:00Z"/>
          <w:rFonts w:eastAsia="SimSun"/>
          <w:lang w:val="en-US" w:eastAsia="zh-CN"/>
        </w:rPr>
      </w:pPr>
      <w:ins w:id="124" w:author="迪 歆" w:date="2025-01-14T15:39:00Z">
        <w:r>
          <w:rPr>
            <w:rFonts w:eastAsia="SimSun" w:hint="eastAsia"/>
            <w:lang w:val="en-US" w:eastAsia="zh-CN"/>
          </w:rPr>
          <w:t>4</w:t>
        </w:r>
      </w:ins>
      <w:ins w:id="125" w:author="Fernandez Jimenez, Virginia" w:date="2025-04-15T17:14:00Z" w16du:dateUtc="2025-04-15T15:14:00Z">
        <w:r>
          <w:rPr>
            <w:rFonts w:eastAsia="SimSun"/>
            <w:lang w:val="en-US" w:eastAsia="zh-CN"/>
          </w:rPr>
          <w:tab/>
        </w:r>
      </w:ins>
      <w:ins w:id="126" w:author="迪 歆" w:date="2025-01-14T15:56:00Z">
        <w:r>
          <w:rPr>
            <w:rFonts w:eastAsia="SimSun" w:hint="eastAsia"/>
            <w:lang w:val="en-US" w:eastAsia="zh-CN"/>
          </w:rPr>
          <w:t>Reference</w:t>
        </w:r>
      </w:ins>
      <w:ins w:id="127" w:author="迪 歆" w:date="2025-01-14T15:58:00Z">
        <w:r>
          <w:rPr>
            <w:rFonts w:eastAsia="SimSun" w:hint="eastAsia"/>
            <w:lang w:val="en-US" w:eastAsia="zh-CN"/>
          </w:rPr>
          <w:t>s</w:t>
        </w:r>
      </w:ins>
    </w:p>
    <w:p w14:paraId="4A1D922B" w14:textId="063F5F76" w:rsidR="000069D4" w:rsidRPr="006C6EF6" w:rsidRDefault="00B60729" w:rsidP="002E2F35">
      <w:del w:id="128" w:author="Fernandez Jimenez, Virginia" w:date="2025-04-15T17:15:00Z" w16du:dateUtc="2025-04-15T15:15:00Z">
        <w:r w:rsidDel="00096B6E">
          <w:rPr>
            <w:lang w:val="en-US"/>
          </w:rPr>
          <w:delText>2</w:delText>
        </w:r>
      </w:del>
      <w:ins w:id="129" w:author="Fernandez Jimenez, Virginia" w:date="2025-04-15T17:15:00Z" w16du:dateUtc="2025-04-15T15:15:00Z">
        <w:r>
          <w:rPr>
            <w:lang w:val="en-US"/>
          </w:rPr>
          <w:t>4.1</w:t>
        </w:r>
      </w:ins>
      <w:r>
        <w:rPr>
          <w:lang w:val="en-US"/>
        </w:rPr>
        <w:tab/>
      </w:r>
      <w:del w:id="130" w:author="迪 歆" w:date="2025-01-14T15:56:00Z">
        <w:r>
          <w:rPr>
            <w:lang w:val="en-US"/>
          </w:rPr>
          <w:delText>that</w:delText>
        </w:r>
      </w:del>
      <w:del w:id="131" w:author="Fernandez Jimenez, Virginia" w:date="2025-04-15T17:15:00Z" w16du:dateUtc="2025-04-15T15:15:00Z">
        <w:r w:rsidDel="00096B6E">
          <w:rPr>
            <w:lang w:val="en-US"/>
          </w:rPr>
          <w:delText xml:space="preserve"> </w:delText>
        </w:r>
      </w:del>
      <w:del w:id="132" w:author="迪 歆" w:date="2025-01-14T15:56:00Z">
        <w:r>
          <w:delText>r</w:delText>
        </w:r>
      </w:del>
      <w:ins w:id="133" w:author="迪 歆" w:date="2025-01-14T15:56:00Z">
        <w:r>
          <w:rPr>
            <w:rFonts w:eastAsia="SimSun" w:hint="eastAsia"/>
            <w:lang w:val="en-US" w:eastAsia="zh-CN"/>
          </w:rPr>
          <w:t>R</w:t>
        </w:r>
      </w:ins>
      <w:r>
        <w:t xml:space="preserve">eference should also be made to Recommendations </w:t>
      </w:r>
      <w:hyperlink r:id="rId17" w:history="1">
        <w:r w:rsidRPr="0040073F">
          <w:rPr>
            <w:rStyle w:val="Hyperlink"/>
          </w:rPr>
          <w:t>ITU-R SM.331</w:t>
        </w:r>
      </w:hyperlink>
      <w:r>
        <w:t xml:space="preserve"> and </w:t>
      </w:r>
      <w:hyperlink r:id="rId18" w:history="1">
        <w:r w:rsidRPr="0040073F">
          <w:rPr>
            <w:rStyle w:val="Hyperlink"/>
          </w:rPr>
          <w:t>ITU-R SM.332</w:t>
        </w:r>
      </w:hyperlink>
      <w:r>
        <w:t xml:space="preserve"> and to the relevant IEC publications on methods of measurement.</w:t>
      </w:r>
    </w:p>
    <w:sectPr w:rsidR="000069D4" w:rsidRPr="006C6EF6" w:rsidSect="00467F45">
      <w:headerReference w:type="default" r:id="rId19"/>
      <w:foot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AEB2F" w14:textId="77777777" w:rsidR="005D4F2E" w:rsidRDefault="005D4F2E">
      <w:r>
        <w:separator/>
      </w:r>
    </w:p>
  </w:endnote>
  <w:endnote w:type="continuationSeparator" w:id="0">
    <w:p w14:paraId="7685B220" w14:textId="77777777" w:rsidR="005D4F2E" w:rsidRDefault="005D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auto"/>
    <w:pitch w:val="variable"/>
    <w:sig w:usb0="E0002AE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Simplified Arabic">
    <w:charset w:val="B2"/>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62B6CACD" w:rsidR="00FA124A" w:rsidRPr="002F7CB3" w:rsidRDefault="00FA124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2343" w14:textId="6477CE32" w:rsidR="00FA124A" w:rsidRPr="002F7CB3" w:rsidRDefault="00FA124A" w:rsidP="00E6257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4978F" w14:textId="77777777" w:rsidR="005D4F2E" w:rsidRDefault="005D4F2E">
      <w:r>
        <w:t>____________________</w:t>
      </w:r>
    </w:p>
  </w:footnote>
  <w:footnote w:type="continuationSeparator" w:id="0">
    <w:p w14:paraId="70D7C2F5" w14:textId="77777777" w:rsidR="005D4F2E" w:rsidRDefault="005D4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81EFC" w14:textId="77777777" w:rsidR="00575A9E" w:rsidRDefault="00575A9E" w:rsidP="00575A9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53</w:t>
    </w:r>
    <w:r>
      <w:rPr>
        <w:rStyle w:val="PageNumber"/>
      </w:rPr>
      <w:fldChar w:fldCharType="end"/>
    </w:r>
    <w:r>
      <w:rPr>
        <w:rStyle w:val="PageNumber"/>
      </w:rPr>
      <w:t xml:space="preserve"> -</w:t>
    </w:r>
  </w:p>
  <w:p w14:paraId="648E6DB6" w14:textId="06238556" w:rsidR="00FA124A" w:rsidRPr="00575A9E" w:rsidRDefault="00575A9E" w:rsidP="00575A9E">
    <w:pPr>
      <w:pStyle w:val="Header"/>
    </w:pPr>
    <w:r>
      <w:rPr>
        <w:rStyle w:val="PageNumber"/>
      </w:rPr>
      <w:t xml:space="preserve">5B/435(Annex </w:t>
    </w:r>
    <w:r w:rsidR="002E2BEB">
      <w:rPr>
        <w:rStyle w:val="PageNumber"/>
      </w:rPr>
      <w:t>3.</w:t>
    </w:r>
    <w:r w:rsidR="002E2F35">
      <w:rPr>
        <w:rStyle w:val="PageNumber"/>
      </w:rPr>
      <w:t>9</w:t>
    </w:r>
    <w:r>
      <w:rPr>
        <w:rStyle w:val="PageNumbe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0319A"/>
    <w:multiLevelType w:val="hybridMultilevel"/>
    <w:tmpl w:val="440A87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37E245D"/>
    <w:multiLevelType w:val="hybridMultilevel"/>
    <w:tmpl w:val="744636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1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47610F"/>
    <w:multiLevelType w:val="multilevel"/>
    <w:tmpl w:val="B3820A30"/>
    <w:lvl w:ilvl="0">
      <w:start w:val="1"/>
      <w:numFmt w:val="decimal"/>
      <w:lvlText w:val="%1"/>
      <w:lvlJc w:val="left"/>
      <w:pPr>
        <w:tabs>
          <w:tab w:val="num" w:pos="0"/>
        </w:tabs>
        <w:ind w:left="567" w:hanging="567"/>
      </w:pPr>
      <w:rPr>
        <w:rFonts w:asciiTheme="minorHAnsi" w:hAnsiTheme="minorHAnsi" w:cs="Times New Roman" w:hint="default"/>
        <w:b w:val="0"/>
        <w:i w:val="0"/>
        <w:sz w:val="22"/>
      </w:rPr>
    </w:lvl>
    <w:lvl w:ilvl="1">
      <w:start w:val="1"/>
      <w:numFmt w:val="decimal"/>
      <w:lvlText w:val="%2."/>
      <w:lvlJc w:val="left"/>
      <w:pPr>
        <w:tabs>
          <w:tab w:val="num" w:pos="0"/>
        </w:tabs>
        <w:ind w:left="1134" w:hanging="567"/>
      </w:pPr>
      <w:rPr>
        <w:b w:val="0"/>
        <w:i w:val="0"/>
        <w:sz w:val="22"/>
      </w:rPr>
    </w:lvl>
    <w:lvl w:ilvl="2">
      <w:start w:val="1"/>
      <w:numFmt w:val="lowerRoman"/>
      <w:lvlText w:val="%3"/>
      <w:lvlJc w:val="left"/>
      <w:pPr>
        <w:ind w:left="567" w:firstLine="567"/>
      </w:pPr>
      <w:rPr>
        <w:rFonts w:asciiTheme="minorHAnsi" w:hAnsiTheme="minorHAnsi" w:cs="Times New Roman" w:hint="default"/>
        <w:b w:val="0"/>
        <w:i w:val="0"/>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B37E4A"/>
    <w:multiLevelType w:val="hybridMultilevel"/>
    <w:tmpl w:val="7FD234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9C17980"/>
    <w:multiLevelType w:val="hybridMultilevel"/>
    <w:tmpl w:val="CD54CC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A76312E"/>
    <w:multiLevelType w:val="hybridMultilevel"/>
    <w:tmpl w:val="D8DE468A"/>
    <w:lvl w:ilvl="0" w:tplc="0234FBA0">
      <w:start w:val="1"/>
      <w:numFmt w:val="decimal"/>
      <w:lvlText w:val="%1"/>
      <w:lvlJc w:val="left"/>
      <w:pPr>
        <w:ind w:left="1140" w:hanging="11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682B01"/>
    <w:multiLevelType w:val="hybridMultilevel"/>
    <w:tmpl w:val="0BDC74E2"/>
    <w:lvl w:ilvl="0" w:tplc="95F8C0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1"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3FD3816"/>
    <w:multiLevelType w:val="hybridMultilevel"/>
    <w:tmpl w:val="C3BED8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E459F8"/>
    <w:multiLevelType w:val="hybridMultilevel"/>
    <w:tmpl w:val="9FCA9D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7" w15:restartNumberingAfterBreak="0">
    <w:nsid w:val="48372E8B"/>
    <w:multiLevelType w:val="hybridMultilevel"/>
    <w:tmpl w:val="6B8EC438"/>
    <w:lvl w:ilvl="0" w:tplc="9266E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76B1B"/>
    <w:multiLevelType w:val="hybridMultilevel"/>
    <w:tmpl w:val="3E5A5BF2"/>
    <w:lvl w:ilvl="0" w:tplc="0407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48A01E2"/>
    <w:multiLevelType w:val="hybridMultilevel"/>
    <w:tmpl w:val="C2A6E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1" w15:restartNumberingAfterBreak="0">
    <w:nsid w:val="5BB86F6E"/>
    <w:multiLevelType w:val="hybridMultilevel"/>
    <w:tmpl w:val="1F0696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9C62AB"/>
    <w:multiLevelType w:val="multilevel"/>
    <w:tmpl w:val="5C4AF784"/>
    <w:lvl w:ilvl="0">
      <w:start w:val="1"/>
      <w:numFmt w:val="decimal"/>
      <w:lvlText w:val="%1"/>
      <w:lvlJc w:val="left"/>
      <w:pPr>
        <w:ind w:left="567" w:hanging="567"/>
      </w:pPr>
      <w:rPr>
        <w:rFonts w:asciiTheme="minorHAnsi" w:hAnsiTheme="minorHAnsi" w:cs="Times New Roman" w:hint="default"/>
        <w:b w:val="0"/>
        <w:i w:val="0"/>
        <w:sz w:val="22"/>
      </w:rPr>
    </w:lvl>
    <w:lvl w:ilvl="1">
      <w:start w:val="1"/>
      <w:numFmt w:val="lowerLetter"/>
      <w:pStyle w:val="Lista"/>
      <w:lvlText w:val="%2"/>
      <w:lvlJc w:val="left"/>
      <w:pPr>
        <w:ind w:left="1134" w:hanging="567"/>
      </w:pPr>
      <w:rPr>
        <w:rFonts w:asciiTheme="minorHAnsi" w:hAnsiTheme="minorHAnsi" w:cs="Times New Roman" w:hint="default"/>
        <w:b w:val="0"/>
        <w:i w:val="0"/>
        <w:sz w:val="22"/>
      </w:rPr>
    </w:lvl>
    <w:lvl w:ilvl="2">
      <w:start w:val="1"/>
      <w:numFmt w:val="lowerRoman"/>
      <w:pStyle w:val="Listi"/>
      <w:lvlText w:val="%3"/>
      <w:lvlJc w:val="left"/>
      <w:pPr>
        <w:ind w:left="2268" w:hanging="567"/>
      </w:pPr>
      <w:rPr>
        <w:rFonts w:asciiTheme="minorHAnsi" w:hAnsiTheme="minorHAnsi" w:cs="Times New Roman" w:hint="default"/>
        <w:b w:val="0"/>
        <w:i w:val="0"/>
        <w:sz w:val="20"/>
      </w:rPr>
    </w:lvl>
    <w:lvl w:ilvl="3">
      <w:start w:val="1"/>
      <w:numFmt w:val="decimal"/>
      <w:lvlText w:val="(%4)"/>
      <w:lvlJc w:val="left"/>
      <w:pPr>
        <w:ind w:left="2858" w:hanging="360"/>
      </w:pPr>
    </w:lvl>
    <w:lvl w:ilvl="4">
      <w:start w:val="1"/>
      <w:numFmt w:val="lowerLetter"/>
      <w:lvlText w:val="(%5)"/>
      <w:lvlJc w:val="left"/>
      <w:pPr>
        <w:ind w:left="3218" w:hanging="360"/>
      </w:pPr>
    </w:lvl>
    <w:lvl w:ilvl="5">
      <w:start w:val="1"/>
      <w:numFmt w:val="lowerRoman"/>
      <w:lvlText w:val="(%6)"/>
      <w:lvlJc w:val="left"/>
      <w:pPr>
        <w:ind w:left="3578" w:hanging="360"/>
      </w:pPr>
    </w:lvl>
    <w:lvl w:ilvl="6">
      <w:start w:val="1"/>
      <w:numFmt w:val="decimal"/>
      <w:lvlText w:val="%7."/>
      <w:lvlJc w:val="left"/>
      <w:pPr>
        <w:ind w:left="3938" w:hanging="360"/>
      </w:pPr>
    </w:lvl>
    <w:lvl w:ilvl="7">
      <w:start w:val="1"/>
      <w:numFmt w:val="lowerLetter"/>
      <w:lvlText w:val="%8."/>
      <w:lvlJc w:val="left"/>
      <w:pPr>
        <w:ind w:left="4298" w:hanging="360"/>
      </w:pPr>
    </w:lvl>
    <w:lvl w:ilvl="8">
      <w:start w:val="1"/>
      <w:numFmt w:val="lowerRoman"/>
      <w:lvlText w:val="%9."/>
      <w:lvlJc w:val="left"/>
      <w:pPr>
        <w:ind w:left="4658" w:hanging="360"/>
      </w:pPr>
    </w:lvl>
  </w:abstractNum>
  <w:abstractNum w:abstractNumId="3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cs="Times New Roman" w:hint="default"/>
        <w:b w:val="0"/>
        <w:i w:val="0"/>
        <w:sz w:val="22"/>
      </w:rPr>
    </w:lvl>
    <w:lvl w:ilvl="1">
      <w:start w:val="1"/>
      <w:numFmt w:val="lowerLetter"/>
      <w:lvlText w:val="%2"/>
      <w:lvlJc w:val="left"/>
      <w:pPr>
        <w:tabs>
          <w:tab w:val="num" w:pos="0"/>
        </w:tabs>
        <w:ind w:left="1134" w:hanging="567"/>
      </w:pPr>
      <w:rPr>
        <w:rFonts w:asciiTheme="minorHAnsi" w:hAnsiTheme="minorHAnsi" w:cs="Times New Roman" w:hint="default"/>
        <w:b w:val="0"/>
        <w:i w:val="0"/>
        <w:sz w:val="22"/>
      </w:rPr>
    </w:lvl>
    <w:lvl w:ilvl="2">
      <w:start w:val="1"/>
      <w:numFmt w:val="lowerRoman"/>
      <w:lvlText w:val="%3"/>
      <w:lvlJc w:val="left"/>
      <w:pPr>
        <w:ind w:left="567" w:firstLine="567"/>
      </w:pPr>
      <w:rPr>
        <w:rFonts w:asciiTheme="minorHAnsi" w:hAnsiTheme="minorHAnsi" w:cs="Times New Roman" w:hint="default"/>
        <w:b w:val="0"/>
        <w:i w:val="0"/>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56107291">
    <w:abstractNumId w:val="9"/>
  </w:num>
  <w:num w:numId="2" w16cid:durableId="715735188">
    <w:abstractNumId w:val="7"/>
  </w:num>
  <w:num w:numId="3" w16cid:durableId="1339842675">
    <w:abstractNumId w:val="6"/>
  </w:num>
  <w:num w:numId="4" w16cid:durableId="1733380283">
    <w:abstractNumId w:val="5"/>
  </w:num>
  <w:num w:numId="5" w16cid:durableId="379481395">
    <w:abstractNumId w:val="4"/>
  </w:num>
  <w:num w:numId="6" w16cid:durableId="1807313981">
    <w:abstractNumId w:val="8"/>
  </w:num>
  <w:num w:numId="7" w16cid:durableId="133569063">
    <w:abstractNumId w:val="3"/>
  </w:num>
  <w:num w:numId="8" w16cid:durableId="462312530">
    <w:abstractNumId w:val="2"/>
  </w:num>
  <w:num w:numId="9" w16cid:durableId="7877286">
    <w:abstractNumId w:val="1"/>
  </w:num>
  <w:num w:numId="10" w16cid:durableId="562448722">
    <w:abstractNumId w:val="0"/>
  </w:num>
  <w:num w:numId="11" w16cid:durableId="2054233855">
    <w:abstractNumId w:val="13"/>
  </w:num>
  <w:num w:numId="12" w16cid:durableId="15523826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07341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54408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8316854">
    <w:abstractNumId w:val="32"/>
  </w:num>
  <w:num w:numId="16" w16cid:durableId="836502239">
    <w:abstractNumId w:val="18"/>
  </w:num>
  <w:num w:numId="17" w16cid:durableId="986083136">
    <w:abstractNumId w:val="21"/>
  </w:num>
  <w:num w:numId="18" w16cid:durableId="1036780953">
    <w:abstractNumId w:val="23"/>
  </w:num>
  <w:num w:numId="19" w16cid:durableId="1783723458">
    <w:abstractNumId w:val="12"/>
  </w:num>
  <w:num w:numId="20" w16cid:durableId="1474374046">
    <w:abstractNumId w:val="30"/>
  </w:num>
  <w:num w:numId="21" w16cid:durableId="1173497820">
    <w:abstractNumId w:val="25"/>
  </w:num>
  <w:num w:numId="22" w16cid:durableId="2036688551">
    <w:abstractNumId w:val="33"/>
  </w:num>
  <w:num w:numId="23" w16cid:durableId="797800304">
    <w:abstractNumId w:val="35"/>
  </w:num>
  <w:num w:numId="24" w16cid:durableId="2126457886">
    <w:abstractNumId w:val="37"/>
  </w:num>
  <w:num w:numId="25" w16cid:durableId="1415469586">
    <w:abstractNumId w:val="1"/>
    <w:lvlOverride w:ilvl="0">
      <w:startOverride w:val="1"/>
    </w:lvlOverride>
  </w:num>
  <w:num w:numId="26" w16cid:durableId="1346638984">
    <w:abstractNumId w:val="8"/>
    <w:lvlOverride w:ilvl="0">
      <w:startOverride w:val="1"/>
    </w:lvlOverride>
  </w:num>
  <w:num w:numId="27" w16cid:durableId="1330324870">
    <w:abstractNumId w:val="3"/>
    <w:lvlOverride w:ilvl="0">
      <w:startOverride w:val="1"/>
    </w:lvlOverride>
  </w:num>
  <w:num w:numId="28" w16cid:durableId="700477482">
    <w:abstractNumId w:val="2"/>
    <w:lvlOverride w:ilvl="0">
      <w:startOverride w:val="1"/>
    </w:lvlOverride>
  </w:num>
  <w:num w:numId="29" w16cid:durableId="1202011812">
    <w:abstractNumId w:val="0"/>
    <w:lvlOverride w:ilvl="0">
      <w:startOverride w:val="1"/>
    </w:lvlOverride>
  </w:num>
  <w:num w:numId="30" w16cid:durableId="1174760141">
    <w:abstractNumId w:val="19"/>
  </w:num>
  <w:num w:numId="31" w16cid:durableId="640883908">
    <w:abstractNumId w:val="27"/>
  </w:num>
  <w:num w:numId="32" w16cid:durableId="1821343091">
    <w:abstractNumId w:val="17"/>
  </w:num>
  <w:num w:numId="33" w16cid:durableId="2030912443">
    <w:abstractNumId w:val="29"/>
  </w:num>
  <w:num w:numId="34" w16cid:durableId="432213095">
    <w:abstractNumId w:val="34"/>
  </w:num>
  <w:num w:numId="35" w16cid:durableId="1551958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6612707">
    <w:abstractNumId w:val="36"/>
  </w:num>
  <w:num w:numId="37" w16cid:durableId="15962793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513119">
    <w:abstractNumId w:val="22"/>
  </w:num>
  <w:num w:numId="39" w16cid:durableId="793787212">
    <w:abstractNumId w:val="15"/>
  </w:num>
  <w:num w:numId="40" w16cid:durableId="472215782">
    <w:abstractNumId w:val="16"/>
  </w:num>
  <w:num w:numId="41" w16cid:durableId="1258901014">
    <w:abstractNumId w:val="24"/>
  </w:num>
  <w:num w:numId="42" w16cid:durableId="312609997">
    <w:abstractNumId w:val="14"/>
  </w:num>
  <w:num w:numId="43" w16cid:durableId="12022053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70834837">
    <w:abstractNumId w:val="11"/>
  </w:num>
  <w:num w:numId="45" w16cid:durableId="2102947413">
    <w:abstractNumId w:val="10"/>
  </w:num>
  <w:num w:numId="46" w16cid:durableId="411973516">
    <w:abstractNumId w:val="28"/>
  </w:num>
  <w:num w:numId="47" w16cid:durableId="833646627">
    <w:abstractNumId w:val="28"/>
    <w:lvlOverride w:ilvl="0">
      <w:startOverride w:val="1"/>
    </w:lvlOverride>
    <w:lvlOverride w:ilvl="1"/>
    <w:lvlOverride w:ilvl="2"/>
    <w:lvlOverride w:ilvl="3"/>
    <w:lvlOverride w:ilvl="4"/>
    <w:lvlOverride w:ilvl="5"/>
    <w:lvlOverride w:ilvl="6"/>
    <w:lvlOverride w:ilvl="7"/>
    <w:lvlOverride w:ilvl="8"/>
  </w:num>
  <w:num w:numId="48" w16cid:durableId="1382364269">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new">
    <w15:presenceInfo w15:providerId="None" w15:userId="USA new"/>
  </w15:person>
  <w15:person w15:author="USA">
    <w15:presenceInfo w15:providerId="None" w15:userId="USA"/>
  </w15:person>
  <w15:person w15:author="迪 歆">
    <w15:presenceInfo w15:providerId="None" w15:userId="迪 歆"/>
  </w15:person>
  <w15:person w15:author="Fernandez Jimenez, Virginia">
    <w15:presenceInfo w15:providerId="AD" w15:userId="S::virginia.fernandez@itu.int::6d460222-a6cb-4df0-8dd7-a947ce731002"/>
  </w15:person>
  <w15:person w15:author="Loewenstein, Uwe">
    <w15:presenceInfo w15:providerId="AD" w15:userId="S::uwe.loewenstein@itu.int::bf3aa55f-7d86-43e8-be84-d04a70246e7e"/>
  </w15:person>
  <w15:person w15:author="Editors">
    <w15:presenceInfo w15:providerId="None" w15:userId="Edit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5AA"/>
    <w:rsid w:val="000069D4"/>
    <w:rsid w:val="00007E1D"/>
    <w:rsid w:val="000174AD"/>
    <w:rsid w:val="00034E4F"/>
    <w:rsid w:val="00047A1D"/>
    <w:rsid w:val="00055D7A"/>
    <w:rsid w:val="000604B9"/>
    <w:rsid w:val="00082355"/>
    <w:rsid w:val="00095848"/>
    <w:rsid w:val="000A7D55"/>
    <w:rsid w:val="000C12C8"/>
    <w:rsid w:val="000C2676"/>
    <w:rsid w:val="000C2E8E"/>
    <w:rsid w:val="000C48F7"/>
    <w:rsid w:val="000D2ADE"/>
    <w:rsid w:val="000E0E7C"/>
    <w:rsid w:val="000F1B4B"/>
    <w:rsid w:val="001014F5"/>
    <w:rsid w:val="0012744F"/>
    <w:rsid w:val="00131178"/>
    <w:rsid w:val="00153513"/>
    <w:rsid w:val="00154D40"/>
    <w:rsid w:val="00156F66"/>
    <w:rsid w:val="001613D1"/>
    <w:rsid w:val="00161D10"/>
    <w:rsid w:val="00163271"/>
    <w:rsid w:val="00172122"/>
    <w:rsid w:val="00174812"/>
    <w:rsid w:val="00182528"/>
    <w:rsid w:val="0018500B"/>
    <w:rsid w:val="00196A19"/>
    <w:rsid w:val="00197C1C"/>
    <w:rsid w:val="001A09D6"/>
    <w:rsid w:val="001A0B3C"/>
    <w:rsid w:val="001A6F77"/>
    <w:rsid w:val="001B3302"/>
    <w:rsid w:val="001B7179"/>
    <w:rsid w:val="001C7743"/>
    <w:rsid w:val="001D78D6"/>
    <w:rsid w:val="001F0EC4"/>
    <w:rsid w:val="001F2E06"/>
    <w:rsid w:val="00202DC1"/>
    <w:rsid w:val="002072F2"/>
    <w:rsid w:val="002079B7"/>
    <w:rsid w:val="002116EE"/>
    <w:rsid w:val="002309D8"/>
    <w:rsid w:val="00245E2F"/>
    <w:rsid w:val="00247FF4"/>
    <w:rsid w:val="00260B24"/>
    <w:rsid w:val="00277E36"/>
    <w:rsid w:val="00287D3E"/>
    <w:rsid w:val="002909DC"/>
    <w:rsid w:val="002A118E"/>
    <w:rsid w:val="002A7E4F"/>
    <w:rsid w:val="002A7FE2"/>
    <w:rsid w:val="002B3B1B"/>
    <w:rsid w:val="002D5828"/>
    <w:rsid w:val="002D718F"/>
    <w:rsid w:val="002D7FBA"/>
    <w:rsid w:val="002E1B4F"/>
    <w:rsid w:val="002E2BEB"/>
    <w:rsid w:val="002E2F35"/>
    <w:rsid w:val="002F2E67"/>
    <w:rsid w:val="002F7CB3"/>
    <w:rsid w:val="00303142"/>
    <w:rsid w:val="0030417A"/>
    <w:rsid w:val="00305773"/>
    <w:rsid w:val="00311A64"/>
    <w:rsid w:val="00315546"/>
    <w:rsid w:val="003168D3"/>
    <w:rsid w:val="003227C9"/>
    <w:rsid w:val="00326C32"/>
    <w:rsid w:val="00330567"/>
    <w:rsid w:val="003614B8"/>
    <w:rsid w:val="00363B4F"/>
    <w:rsid w:val="00366BF2"/>
    <w:rsid w:val="00386A9D"/>
    <w:rsid w:val="00391081"/>
    <w:rsid w:val="003B2789"/>
    <w:rsid w:val="003B3411"/>
    <w:rsid w:val="003B6AA7"/>
    <w:rsid w:val="003C13CE"/>
    <w:rsid w:val="003C66D1"/>
    <w:rsid w:val="003C697E"/>
    <w:rsid w:val="003E2518"/>
    <w:rsid w:val="003E538B"/>
    <w:rsid w:val="003E7CEF"/>
    <w:rsid w:val="0040073F"/>
    <w:rsid w:val="004026D2"/>
    <w:rsid w:val="004151EF"/>
    <w:rsid w:val="0042569E"/>
    <w:rsid w:val="0043005B"/>
    <w:rsid w:val="00433577"/>
    <w:rsid w:val="00455591"/>
    <w:rsid w:val="00467F45"/>
    <w:rsid w:val="004714E5"/>
    <w:rsid w:val="00474318"/>
    <w:rsid w:val="004B1EF7"/>
    <w:rsid w:val="004B3FAD"/>
    <w:rsid w:val="004B5FFA"/>
    <w:rsid w:val="004B72CA"/>
    <w:rsid w:val="004C5749"/>
    <w:rsid w:val="004D687D"/>
    <w:rsid w:val="004E31BC"/>
    <w:rsid w:val="004F3B57"/>
    <w:rsid w:val="004F5671"/>
    <w:rsid w:val="00501DCA"/>
    <w:rsid w:val="00513A47"/>
    <w:rsid w:val="00516746"/>
    <w:rsid w:val="0052704D"/>
    <w:rsid w:val="00527F34"/>
    <w:rsid w:val="00532773"/>
    <w:rsid w:val="005408DF"/>
    <w:rsid w:val="00567A35"/>
    <w:rsid w:val="005702ED"/>
    <w:rsid w:val="00573344"/>
    <w:rsid w:val="00575A9E"/>
    <w:rsid w:val="00583F9B"/>
    <w:rsid w:val="005852BA"/>
    <w:rsid w:val="005870F4"/>
    <w:rsid w:val="005A2A31"/>
    <w:rsid w:val="005B0D29"/>
    <w:rsid w:val="005D3A7E"/>
    <w:rsid w:val="005D44BD"/>
    <w:rsid w:val="005D4F2E"/>
    <w:rsid w:val="005D568F"/>
    <w:rsid w:val="005E59EE"/>
    <w:rsid w:val="005E5C10"/>
    <w:rsid w:val="005F2A75"/>
    <w:rsid w:val="005F2C78"/>
    <w:rsid w:val="006144E4"/>
    <w:rsid w:val="006230BF"/>
    <w:rsid w:val="006318DE"/>
    <w:rsid w:val="00632D82"/>
    <w:rsid w:val="00650299"/>
    <w:rsid w:val="00655FC5"/>
    <w:rsid w:val="006678DC"/>
    <w:rsid w:val="00680C1B"/>
    <w:rsid w:val="00687908"/>
    <w:rsid w:val="0069400F"/>
    <w:rsid w:val="006B73CB"/>
    <w:rsid w:val="006C6EF6"/>
    <w:rsid w:val="006E5AFE"/>
    <w:rsid w:val="007024AE"/>
    <w:rsid w:val="00710245"/>
    <w:rsid w:val="0071201D"/>
    <w:rsid w:val="007151D0"/>
    <w:rsid w:val="0071569E"/>
    <w:rsid w:val="00733A63"/>
    <w:rsid w:val="007412BE"/>
    <w:rsid w:val="007517C3"/>
    <w:rsid w:val="00752D32"/>
    <w:rsid w:val="00767292"/>
    <w:rsid w:val="00770ADF"/>
    <w:rsid w:val="007758AA"/>
    <w:rsid w:val="007B7A8B"/>
    <w:rsid w:val="007C7A93"/>
    <w:rsid w:val="007E0F6F"/>
    <w:rsid w:val="007E1578"/>
    <w:rsid w:val="007E39BE"/>
    <w:rsid w:val="0080538C"/>
    <w:rsid w:val="00810A6B"/>
    <w:rsid w:val="00814E0A"/>
    <w:rsid w:val="00822581"/>
    <w:rsid w:val="008309DD"/>
    <w:rsid w:val="0083227A"/>
    <w:rsid w:val="00866900"/>
    <w:rsid w:val="00876A8A"/>
    <w:rsid w:val="00877CF1"/>
    <w:rsid w:val="00880782"/>
    <w:rsid w:val="00881BA1"/>
    <w:rsid w:val="00883C53"/>
    <w:rsid w:val="008A5777"/>
    <w:rsid w:val="008B0DBC"/>
    <w:rsid w:val="008B4D17"/>
    <w:rsid w:val="008C0CA3"/>
    <w:rsid w:val="008C2302"/>
    <w:rsid w:val="008C26B8"/>
    <w:rsid w:val="008F208F"/>
    <w:rsid w:val="00914142"/>
    <w:rsid w:val="00935533"/>
    <w:rsid w:val="009414F5"/>
    <w:rsid w:val="00950F87"/>
    <w:rsid w:val="00963997"/>
    <w:rsid w:val="00982084"/>
    <w:rsid w:val="00985DD6"/>
    <w:rsid w:val="00994957"/>
    <w:rsid w:val="00995963"/>
    <w:rsid w:val="009A5C60"/>
    <w:rsid w:val="009B61EB"/>
    <w:rsid w:val="009C185B"/>
    <w:rsid w:val="009C2064"/>
    <w:rsid w:val="009C20F5"/>
    <w:rsid w:val="009D1697"/>
    <w:rsid w:val="009D3C80"/>
    <w:rsid w:val="009D461E"/>
    <w:rsid w:val="009E68FE"/>
    <w:rsid w:val="009F3A46"/>
    <w:rsid w:val="009F6520"/>
    <w:rsid w:val="00A014F8"/>
    <w:rsid w:val="00A13191"/>
    <w:rsid w:val="00A41BC5"/>
    <w:rsid w:val="00A435F1"/>
    <w:rsid w:val="00A5173C"/>
    <w:rsid w:val="00A61AEF"/>
    <w:rsid w:val="00A826F8"/>
    <w:rsid w:val="00A83671"/>
    <w:rsid w:val="00AA17F3"/>
    <w:rsid w:val="00AA6FA3"/>
    <w:rsid w:val="00AC5CFD"/>
    <w:rsid w:val="00AD2345"/>
    <w:rsid w:val="00AF173A"/>
    <w:rsid w:val="00AF267D"/>
    <w:rsid w:val="00AF76AD"/>
    <w:rsid w:val="00B01A12"/>
    <w:rsid w:val="00B066A4"/>
    <w:rsid w:val="00B07A13"/>
    <w:rsid w:val="00B25AF4"/>
    <w:rsid w:val="00B4279B"/>
    <w:rsid w:val="00B44870"/>
    <w:rsid w:val="00B452E1"/>
    <w:rsid w:val="00B45FC9"/>
    <w:rsid w:val="00B54E98"/>
    <w:rsid w:val="00B60729"/>
    <w:rsid w:val="00B659AD"/>
    <w:rsid w:val="00B6648E"/>
    <w:rsid w:val="00B76F35"/>
    <w:rsid w:val="00B81138"/>
    <w:rsid w:val="00BB59D9"/>
    <w:rsid w:val="00BC335A"/>
    <w:rsid w:val="00BC7CCF"/>
    <w:rsid w:val="00BE470B"/>
    <w:rsid w:val="00BE675B"/>
    <w:rsid w:val="00C118F8"/>
    <w:rsid w:val="00C14E82"/>
    <w:rsid w:val="00C3085F"/>
    <w:rsid w:val="00C33903"/>
    <w:rsid w:val="00C339C3"/>
    <w:rsid w:val="00C57A91"/>
    <w:rsid w:val="00C60DCE"/>
    <w:rsid w:val="00C61EAE"/>
    <w:rsid w:val="00C65742"/>
    <w:rsid w:val="00C857D5"/>
    <w:rsid w:val="00CC01C2"/>
    <w:rsid w:val="00CD6851"/>
    <w:rsid w:val="00CE0B73"/>
    <w:rsid w:val="00CF1FB9"/>
    <w:rsid w:val="00CF21F2"/>
    <w:rsid w:val="00D02712"/>
    <w:rsid w:val="00D046A7"/>
    <w:rsid w:val="00D214D0"/>
    <w:rsid w:val="00D22C6B"/>
    <w:rsid w:val="00D238C1"/>
    <w:rsid w:val="00D34B93"/>
    <w:rsid w:val="00D40427"/>
    <w:rsid w:val="00D4681E"/>
    <w:rsid w:val="00D504D2"/>
    <w:rsid w:val="00D57F90"/>
    <w:rsid w:val="00D65412"/>
    <w:rsid w:val="00D6546B"/>
    <w:rsid w:val="00D73A04"/>
    <w:rsid w:val="00D84352"/>
    <w:rsid w:val="00DA54D9"/>
    <w:rsid w:val="00DA70C7"/>
    <w:rsid w:val="00DB178B"/>
    <w:rsid w:val="00DB7089"/>
    <w:rsid w:val="00DC17D3"/>
    <w:rsid w:val="00DD4BED"/>
    <w:rsid w:val="00DD589E"/>
    <w:rsid w:val="00DE39F0"/>
    <w:rsid w:val="00DF0AF3"/>
    <w:rsid w:val="00DF7E9F"/>
    <w:rsid w:val="00E20202"/>
    <w:rsid w:val="00E27D7E"/>
    <w:rsid w:val="00E34035"/>
    <w:rsid w:val="00E42E13"/>
    <w:rsid w:val="00E5691D"/>
    <w:rsid w:val="00E56D5C"/>
    <w:rsid w:val="00E6257C"/>
    <w:rsid w:val="00E63C59"/>
    <w:rsid w:val="00E673FC"/>
    <w:rsid w:val="00E76ABF"/>
    <w:rsid w:val="00E76B98"/>
    <w:rsid w:val="00E823FE"/>
    <w:rsid w:val="00E87CF1"/>
    <w:rsid w:val="00E95560"/>
    <w:rsid w:val="00EB10E1"/>
    <w:rsid w:val="00ED7331"/>
    <w:rsid w:val="00F10469"/>
    <w:rsid w:val="00F12427"/>
    <w:rsid w:val="00F21988"/>
    <w:rsid w:val="00F25662"/>
    <w:rsid w:val="00F40864"/>
    <w:rsid w:val="00F432BB"/>
    <w:rsid w:val="00F61465"/>
    <w:rsid w:val="00F656F0"/>
    <w:rsid w:val="00F90BC4"/>
    <w:rsid w:val="00FA124A"/>
    <w:rsid w:val="00FB6C80"/>
    <w:rsid w:val="00FC08DD"/>
    <w:rsid w:val="00FC2316"/>
    <w:rsid w:val="00FC2CFD"/>
    <w:rsid w:val="00FD3D4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ho,encabezado,header odd,header odd1,header odd2,header,header odd3,header odd4,header odd5,header odd6,header1,header2,header3,header odd11,header odd21,header odd7,header4,header odd8,header odd9,header5,header odd12,header11,header21"/>
    <w:basedOn w:val="Normal"/>
    <w:link w:val="HeaderChar"/>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1"/>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o Char,encabezado Char,header odd Char,header odd1 Char,header odd2 Char,header Char,header odd3 Char,header odd4 Char,header odd5 Char,header odd6 Char,header1 Char,header2 Char,header3 Char,header odd11 Char,header odd21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qFormat/>
    <w:rsid w:val="006C6EF6"/>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eading1Char">
    <w:name w:val="Heading 1 Char"/>
    <w:basedOn w:val="DefaultParagraphFont"/>
    <w:link w:val="Heading1"/>
    <w:rsid w:val="00E95560"/>
    <w:rPr>
      <w:rFonts w:ascii="Times New Roman" w:hAnsi="Times New Roman"/>
      <w:b/>
      <w:sz w:val="28"/>
      <w:lang w:val="en-GB" w:eastAsia="en-US"/>
    </w:rPr>
  </w:style>
  <w:style w:type="character" w:customStyle="1" w:styleId="Heading2Char">
    <w:name w:val="Heading 2 Char"/>
    <w:basedOn w:val="DefaultParagraphFont"/>
    <w:link w:val="Heading2"/>
    <w:rsid w:val="00E95560"/>
    <w:rPr>
      <w:rFonts w:ascii="Times New Roman" w:hAnsi="Times New Roman"/>
      <w:b/>
      <w:sz w:val="24"/>
      <w:lang w:val="en-GB" w:eastAsia="en-US"/>
    </w:rPr>
  </w:style>
  <w:style w:type="character" w:customStyle="1" w:styleId="Heading3Char">
    <w:name w:val="Heading 3 Char"/>
    <w:basedOn w:val="DefaultParagraphFont"/>
    <w:link w:val="Heading3"/>
    <w:rsid w:val="00E95560"/>
    <w:rPr>
      <w:rFonts w:ascii="Times New Roman" w:hAnsi="Times New Roman"/>
      <w:b/>
      <w:sz w:val="24"/>
      <w:lang w:val="en-GB" w:eastAsia="en-US"/>
    </w:rPr>
  </w:style>
  <w:style w:type="character" w:customStyle="1" w:styleId="Heading4Char">
    <w:name w:val="Heading 4 Char"/>
    <w:basedOn w:val="DefaultParagraphFont"/>
    <w:link w:val="Heading4"/>
    <w:rsid w:val="00E95560"/>
    <w:rPr>
      <w:rFonts w:ascii="Times New Roman" w:hAnsi="Times New Roman"/>
      <w:b/>
      <w:sz w:val="24"/>
      <w:lang w:val="en-GB" w:eastAsia="en-US"/>
    </w:rPr>
  </w:style>
  <w:style w:type="character" w:customStyle="1" w:styleId="Heading5Char">
    <w:name w:val="Heading 5 Char"/>
    <w:basedOn w:val="DefaultParagraphFont"/>
    <w:link w:val="Heading5"/>
    <w:rsid w:val="00E95560"/>
    <w:rPr>
      <w:rFonts w:ascii="Times New Roman" w:hAnsi="Times New Roman"/>
      <w:b/>
      <w:sz w:val="24"/>
      <w:lang w:val="en-GB" w:eastAsia="en-US"/>
    </w:rPr>
  </w:style>
  <w:style w:type="character" w:customStyle="1" w:styleId="Heading6Char">
    <w:name w:val="Heading 6 Char"/>
    <w:basedOn w:val="DefaultParagraphFont"/>
    <w:link w:val="Heading6"/>
    <w:rsid w:val="00E95560"/>
    <w:rPr>
      <w:rFonts w:ascii="Times New Roman" w:hAnsi="Times New Roman"/>
      <w:b/>
      <w:sz w:val="24"/>
      <w:lang w:val="en-GB" w:eastAsia="en-US"/>
    </w:rPr>
  </w:style>
  <w:style w:type="character" w:customStyle="1" w:styleId="Heading7Char">
    <w:name w:val="Heading 7 Char"/>
    <w:basedOn w:val="DefaultParagraphFont"/>
    <w:link w:val="Heading7"/>
    <w:rsid w:val="00E95560"/>
    <w:rPr>
      <w:rFonts w:ascii="Times New Roman" w:hAnsi="Times New Roman"/>
      <w:b/>
      <w:sz w:val="24"/>
      <w:lang w:val="en-GB" w:eastAsia="en-US"/>
    </w:rPr>
  </w:style>
  <w:style w:type="character" w:customStyle="1" w:styleId="Heading8Char">
    <w:name w:val="Heading 8 Char"/>
    <w:basedOn w:val="DefaultParagraphFont"/>
    <w:link w:val="Heading8"/>
    <w:rsid w:val="00E95560"/>
    <w:rPr>
      <w:rFonts w:ascii="Times New Roman" w:hAnsi="Times New Roman"/>
      <w:b/>
      <w:sz w:val="24"/>
      <w:lang w:val="en-GB" w:eastAsia="en-US"/>
    </w:rPr>
  </w:style>
  <w:style w:type="character" w:customStyle="1" w:styleId="Heading9Char">
    <w:name w:val="Heading 9 Char"/>
    <w:basedOn w:val="DefaultParagraphFont"/>
    <w:link w:val="Heading9"/>
    <w:rsid w:val="00E95560"/>
    <w:rPr>
      <w:rFonts w:ascii="Times New Roman" w:hAnsi="Times New Roman"/>
      <w:b/>
      <w:sz w:val="24"/>
      <w:lang w:val="en-GB" w:eastAsia="en-US"/>
    </w:rPr>
  </w:style>
  <w:style w:type="character" w:customStyle="1" w:styleId="TabletextChar">
    <w:name w:val="Table_text Char"/>
    <w:basedOn w:val="DefaultParagraphFont"/>
    <w:link w:val="Tabletext"/>
    <w:qFormat/>
    <w:locked/>
    <w:rsid w:val="00E95560"/>
    <w:rPr>
      <w:rFonts w:ascii="Times New Roman" w:hAnsi="Times New Roman"/>
      <w:lang w:val="en-GB" w:eastAsia="en-US"/>
    </w:rPr>
  </w:style>
  <w:style w:type="character" w:customStyle="1" w:styleId="Recdef">
    <w:name w:val="Rec_def"/>
    <w:basedOn w:val="DefaultParagraphFont"/>
    <w:rsid w:val="00E95560"/>
    <w:rPr>
      <w:b/>
    </w:rPr>
  </w:style>
  <w:style w:type="character" w:customStyle="1" w:styleId="Resdef">
    <w:name w:val="Res_def"/>
    <w:basedOn w:val="DefaultParagraphFont"/>
    <w:rsid w:val="00E95560"/>
    <w:rPr>
      <w:rFonts w:ascii="Times New Roman" w:hAnsi="Times New Roman"/>
      <w:b/>
    </w:rPr>
  </w:style>
  <w:style w:type="character" w:styleId="Hyperlink">
    <w:name w:val="Hyperlink"/>
    <w:aliases w:val="CEO_Hyperlink,超级链接,ECC Hyperlink,超?级链,Style 58,超????,하이퍼링크2,超链接1,超?级链?,Style?,S"/>
    <w:basedOn w:val="DefaultParagraphFont"/>
    <w:uiPriority w:val="99"/>
    <w:qFormat/>
    <w:rsid w:val="00E95560"/>
    <w:rPr>
      <w:rFonts w:cs="Times New Roman"/>
      <w:color w:val="0000FF"/>
      <w:u w:val="single"/>
    </w:rPr>
  </w:style>
  <w:style w:type="character" w:customStyle="1" w:styleId="z-TopofFormChar">
    <w:name w:val="z-Top of Form Char"/>
    <w:basedOn w:val="DefaultParagraphFont"/>
    <w:link w:val="z-TopofForm"/>
    <w:uiPriority w:val="99"/>
    <w:semiHidden/>
    <w:rsid w:val="00E95560"/>
    <w:rPr>
      <w:rFonts w:ascii="Arial" w:hAnsi="Arial" w:cs="Arial"/>
      <w:vanish/>
      <w:color w:val="000000"/>
      <w:sz w:val="16"/>
      <w:szCs w:val="16"/>
    </w:rPr>
  </w:style>
  <w:style w:type="paragraph" w:styleId="z-TopofForm">
    <w:name w:val="HTML Top of Form"/>
    <w:basedOn w:val="Normal"/>
    <w:next w:val="Normal"/>
    <w:link w:val="z-TopofFormChar"/>
    <w:hidden/>
    <w:uiPriority w:val="99"/>
    <w:semiHidden/>
    <w:unhideWhenUsed/>
    <w:rsid w:val="00E95560"/>
    <w:pPr>
      <w:pBdr>
        <w:bottom w:val="single" w:sz="6" w:space="1" w:color="auto"/>
      </w:pBdr>
      <w:tabs>
        <w:tab w:val="clear" w:pos="1134"/>
        <w:tab w:val="clear" w:pos="1871"/>
        <w:tab w:val="clear" w:pos="2268"/>
      </w:tabs>
      <w:overflowPunct/>
      <w:autoSpaceDE/>
      <w:autoSpaceDN/>
      <w:adjustRightInd/>
      <w:spacing w:before="0"/>
      <w:jc w:val="center"/>
      <w:textAlignment w:val="auto"/>
    </w:pPr>
    <w:rPr>
      <w:rFonts w:ascii="Arial" w:hAnsi="Arial" w:cs="Arial"/>
      <w:vanish/>
      <w:color w:val="000000"/>
      <w:sz w:val="16"/>
      <w:szCs w:val="16"/>
      <w:lang w:val="en-US" w:eastAsia="zh-CN"/>
    </w:rPr>
  </w:style>
  <w:style w:type="character" w:customStyle="1" w:styleId="z-TopofFormChar1">
    <w:name w:val="z-Top of Form Char1"/>
    <w:basedOn w:val="DefaultParagraphFont"/>
    <w:semiHidden/>
    <w:rsid w:val="00E95560"/>
    <w:rPr>
      <w:rFonts w:ascii="Arial" w:hAnsi="Arial" w:cs="Arial"/>
      <w:vanish/>
      <w:sz w:val="16"/>
      <w:szCs w:val="16"/>
      <w:lang w:val="en-GB" w:eastAsia="en-US"/>
    </w:rPr>
  </w:style>
  <w:style w:type="character" w:customStyle="1" w:styleId="z-BottomofFormChar">
    <w:name w:val="z-Bottom of Form Char"/>
    <w:basedOn w:val="DefaultParagraphFont"/>
    <w:link w:val="z-BottomofForm"/>
    <w:uiPriority w:val="99"/>
    <w:semiHidden/>
    <w:rsid w:val="00E95560"/>
    <w:rPr>
      <w:rFonts w:ascii="Arial" w:hAnsi="Arial" w:cs="Arial"/>
      <w:vanish/>
      <w:color w:val="000000"/>
      <w:sz w:val="16"/>
      <w:szCs w:val="16"/>
    </w:rPr>
  </w:style>
  <w:style w:type="paragraph" w:styleId="z-BottomofForm">
    <w:name w:val="HTML Bottom of Form"/>
    <w:basedOn w:val="Normal"/>
    <w:next w:val="Normal"/>
    <w:link w:val="z-BottomofFormChar"/>
    <w:hidden/>
    <w:uiPriority w:val="99"/>
    <w:semiHidden/>
    <w:unhideWhenUsed/>
    <w:rsid w:val="00E95560"/>
    <w:pPr>
      <w:pBdr>
        <w:top w:val="single" w:sz="6" w:space="1" w:color="auto"/>
      </w:pBdr>
      <w:tabs>
        <w:tab w:val="clear" w:pos="1134"/>
        <w:tab w:val="clear" w:pos="1871"/>
        <w:tab w:val="clear" w:pos="2268"/>
      </w:tabs>
      <w:overflowPunct/>
      <w:autoSpaceDE/>
      <w:autoSpaceDN/>
      <w:adjustRightInd/>
      <w:spacing w:before="0"/>
      <w:jc w:val="center"/>
      <w:textAlignment w:val="auto"/>
    </w:pPr>
    <w:rPr>
      <w:rFonts w:ascii="Arial" w:hAnsi="Arial" w:cs="Arial"/>
      <w:vanish/>
      <w:color w:val="000000"/>
      <w:sz w:val="16"/>
      <w:szCs w:val="16"/>
      <w:lang w:val="en-US" w:eastAsia="zh-CN"/>
    </w:rPr>
  </w:style>
  <w:style w:type="character" w:customStyle="1" w:styleId="z-BottomofFormChar1">
    <w:name w:val="z-Bottom of Form Char1"/>
    <w:basedOn w:val="DefaultParagraphFont"/>
    <w:semiHidden/>
    <w:rsid w:val="00E95560"/>
    <w:rPr>
      <w:rFonts w:ascii="Arial" w:hAnsi="Arial" w:cs="Arial"/>
      <w:vanish/>
      <w:sz w:val="16"/>
      <w:szCs w:val="16"/>
      <w:lang w:val="en-GB" w:eastAsia="en-US"/>
    </w:rPr>
  </w:style>
  <w:style w:type="paragraph" w:styleId="NormalWeb">
    <w:name w:val="Normal (Web)"/>
    <w:basedOn w:val="Normal"/>
    <w:uiPriority w:val="99"/>
    <w:semiHidden/>
    <w:unhideWhenUsed/>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Batang"/>
      <w:szCs w:val="24"/>
      <w:lang w:eastAsia="zh-CN"/>
    </w:rPr>
  </w:style>
  <w:style w:type="paragraph" w:styleId="Revision">
    <w:name w:val="Revision"/>
    <w:hidden/>
    <w:uiPriority w:val="99"/>
    <w:semiHidden/>
    <w:rsid w:val="00E95560"/>
    <w:rPr>
      <w:rFonts w:ascii="Times New Roman" w:eastAsia="Batang" w:hAnsi="Times New Roman"/>
      <w:sz w:val="24"/>
      <w:lang w:val="en-GB" w:eastAsia="en-US"/>
    </w:rPr>
  </w:style>
  <w:style w:type="paragraph" w:customStyle="1" w:styleId="Title10">
    <w:name w:val="Title1"/>
    <w:basedOn w:val="Normal"/>
    <w:rsid w:val="00E95560"/>
    <w:pPr>
      <w:tabs>
        <w:tab w:val="clear" w:pos="1134"/>
        <w:tab w:val="clear" w:pos="1871"/>
        <w:tab w:val="clear" w:pos="2268"/>
      </w:tabs>
      <w:overflowPunct/>
      <w:autoSpaceDE/>
      <w:autoSpaceDN/>
      <w:adjustRightInd/>
      <w:spacing w:before="100" w:after="100"/>
      <w:textAlignment w:val="auto"/>
    </w:pPr>
    <w:rPr>
      <w:rFonts w:ascii="Verdana" w:eastAsia="Batang" w:hAnsi="Verdana"/>
      <w:b/>
      <w:bCs/>
      <w:color w:val="004B96"/>
      <w:sz w:val="22"/>
      <w:szCs w:val="22"/>
      <w:lang w:eastAsia="en-GB"/>
    </w:rPr>
  </w:style>
  <w:style w:type="character" w:customStyle="1" w:styleId="TableheadChar">
    <w:name w:val="Table_head Char"/>
    <w:link w:val="Tablehead"/>
    <w:qFormat/>
    <w:locked/>
    <w:rsid w:val="00E95560"/>
    <w:rPr>
      <w:rFonts w:ascii="Times New Roman Bold" w:hAnsi="Times New Roman Bold" w:cs="Times New Roman Bold"/>
      <w:b/>
      <w:lang w:val="en-GB" w:eastAsia="en-US"/>
    </w:rPr>
  </w:style>
  <w:style w:type="paragraph" w:customStyle="1" w:styleId="Title20">
    <w:name w:val="Title2"/>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Batang" w:hAnsi="Verdana"/>
      <w:b/>
      <w:bCs/>
      <w:color w:val="004B96"/>
      <w:sz w:val="22"/>
      <w:szCs w:val="22"/>
      <w:lang w:eastAsia="en-GB"/>
    </w:rPr>
  </w:style>
  <w:style w:type="paragraph" w:customStyle="1" w:styleId="Title30">
    <w:name w:val="Title3"/>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Batang" w:hAnsi="Verdana"/>
      <w:b/>
      <w:bCs/>
      <w:color w:val="004B96"/>
      <w:sz w:val="22"/>
      <w:szCs w:val="22"/>
      <w:lang w:eastAsia="en-GB"/>
    </w:rPr>
  </w:style>
  <w:style w:type="paragraph" w:customStyle="1" w:styleId="Title40">
    <w:name w:val="Title4"/>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Batang" w:hAnsi="Verdana"/>
      <w:b/>
      <w:bCs/>
      <w:color w:val="004B96"/>
      <w:sz w:val="22"/>
      <w:szCs w:val="22"/>
      <w:lang w:eastAsia="en-GB"/>
    </w:rPr>
  </w:style>
  <w:style w:type="paragraph" w:customStyle="1" w:styleId="Title5">
    <w:name w:val="Title5"/>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Batang" w:hAnsi="Verdana"/>
      <w:b/>
      <w:bCs/>
      <w:color w:val="004B96"/>
      <w:sz w:val="22"/>
      <w:szCs w:val="22"/>
      <w:lang w:eastAsia="en-GB"/>
    </w:rPr>
  </w:style>
  <w:style w:type="paragraph" w:customStyle="1" w:styleId="Title6">
    <w:name w:val="Title6"/>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Batang" w:hAnsi="Verdana"/>
      <w:b/>
      <w:bCs/>
      <w:color w:val="004B96"/>
      <w:sz w:val="22"/>
      <w:szCs w:val="22"/>
      <w:lang w:eastAsia="en-GB"/>
    </w:rPr>
  </w:style>
  <w:style w:type="character" w:styleId="UnresolvedMention">
    <w:name w:val="Unresolved Mention"/>
    <w:basedOn w:val="DefaultParagraphFont"/>
    <w:uiPriority w:val="99"/>
    <w:semiHidden/>
    <w:unhideWhenUsed/>
    <w:rsid w:val="00E95560"/>
    <w:rPr>
      <w:color w:val="605E5C"/>
      <w:shd w:val="clear" w:color="auto" w:fill="E1DFDD"/>
    </w:rPr>
  </w:style>
  <w:style w:type="table" w:styleId="TableGrid">
    <w:name w:val="Table Grid"/>
    <w:basedOn w:val="TableNormal"/>
    <w:uiPriority w:val="59"/>
    <w:rsid w:val="00E95560"/>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95560"/>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E95560"/>
    <w:rPr>
      <w:rFonts w:ascii="Trebuchet MS" w:hAnsi="Trebuchet MS" w:hint="default"/>
      <w:strike w:val="0"/>
      <w:dstrike w:val="0"/>
      <w:color w:val="0099FF"/>
      <w:u w:val="none"/>
      <w:effect w:val="none"/>
    </w:rPr>
  </w:style>
  <w:style w:type="character" w:styleId="HTMLCode">
    <w:name w:val="HTML Code"/>
    <w:basedOn w:val="DefaultParagraphFont"/>
    <w:uiPriority w:val="99"/>
    <w:semiHidden/>
    <w:unhideWhenUsed/>
    <w:rsid w:val="00E95560"/>
    <w:rPr>
      <w:rFonts w:ascii="Lucida Console" w:eastAsia="Times New Roman" w:hAnsi="Lucida Console" w:cs="Courier New" w:hint="default"/>
      <w:sz w:val="24"/>
      <w:szCs w:val="24"/>
    </w:rPr>
  </w:style>
  <w:style w:type="character" w:styleId="HTMLKeyboard">
    <w:name w:val="HTML Keyboard"/>
    <w:basedOn w:val="DefaultParagraphFont"/>
    <w:uiPriority w:val="99"/>
    <w:semiHidden/>
    <w:unhideWhenUsed/>
    <w:rsid w:val="00E95560"/>
    <w:rPr>
      <w:rFonts w:ascii="Lucida Console" w:eastAsia="Times New Roman" w:hAnsi="Lucida Console" w:cs="Courier New" w:hint="default"/>
      <w:sz w:val="24"/>
      <w:szCs w:val="24"/>
    </w:rPr>
  </w:style>
  <w:style w:type="paragraph" w:styleId="HTMLPreformatted">
    <w:name w:val="HTML Preformatted"/>
    <w:basedOn w:val="Normal"/>
    <w:link w:val="HTMLPreformattedChar"/>
    <w:uiPriority w:val="99"/>
    <w:semiHidden/>
    <w:unhideWhenUsed/>
    <w:rsid w:val="00E95560"/>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Lucida Console" w:eastAsia="SimSun" w:hAnsi="Lucida Console" w:cs="Courier New"/>
      <w:color w:val="000000"/>
      <w:szCs w:val="24"/>
      <w:lang w:eastAsia="en-GB"/>
    </w:rPr>
  </w:style>
  <w:style w:type="character" w:customStyle="1" w:styleId="HTMLPreformattedChar">
    <w:name w:val="HTML Preformatted Char"/>
    <w:basedOn w:val="DefaultParagraphFont"/>
    <w:link w:val="HTMLPreformatted"/>
    <w:uiPriority w:val="99"/>
    <w:semiHidden/>
    <w:rsid w:val="00E95560"/>
    <w:rPr>
      <w:rFonts w:ascii="Lucida Console" w:eastAsia="SimSun" w:hAnsi="Lucida Console" w:cs="Courier New"/>
      <w:color w:val="000000"/>
      <w:sz w:val="24"/>
      <w:szCs w:val="24"/>
      <w:lang w:val="en-GB" w:eastAsia="en-GB"/>
    </w:rPr>
  </w:style>
  <w:style w:type="character" w:styleId="HTMLSample">
    <w:name w:val="HTML Sample"/>
    <w:basedOn w:val="DefaultParagraphFont"/>
    <w:uiPriority w:val="99"/>
    <w:semiHidden/>
    <w:unhideWhenUsed/>
    <w:rsid w:val="00E95560"/>
    <w:rPr>
      <w:rFonts w:ascii="Lucida Console" w:eastAsia="Times New Roman" w:hAnsi="Lucida Console" w:cs="Courier New" w:hint="default"/>
      <w:sz w:val="24"/>
      <w:szCs w:val="24"/>
    </w:rPr>
  </w:style>
  <w:style w:type="character" w:styleId="HTMLTypewriter">
    <w:name w:val="HTML Typewriter"/>
    <w:basedOn w:val="DefaultParagraphFont"/>
    <w:uiPriority w:val="99"/>
    <w:semiHidden/>
    <w:unhideWhenUsed/>
    <w:rsid w:val="00E95560"/>
    <w:rPr>
      <w:rFonts w:ascii="Lucida Console" w:eastAsia="Times New Roman" w:hAnsi="Lucida Console" w:cs="Courier New" w:hint="default"/>
      <w:sz w:val="24"/>
      <w:szCs w:val="24"/>
    </w:rPr>
  </w:style>
  <w:style w:type="paragraph" w:customStyle="1" w:styleId="msonormal0">
    <w:name w:val="msonormal"/>
    <w:basedOn w:val="Normal"/>
    <w:rsid w:val="00E95560"/>
    <w:pPr>
      <w:tabs>
        <w:tab w:val="clear" w:pos="1134"/>
        <w:tab w:val="clear" w:pos="1871"/>
        <w:tab w:val="clear" w:pos="2268"/>
      </w:tabs>
      <w:overflowPunct/>
      <w:autoSpaceDE/>
      <w:autoSpaceDN/>
      <w:adjustRightInd/>
      <w:spacing w:before="100" w:after="100" w:line="240" w:lineRule="atLeast"/>
      <w:textAlignment w:val="auto"/>
    </w:pPr>
    <w:rPr>
      <w:rFonts w:ascii="Verdana" w:eastAsia="SimSun" w:hAnsi="Verdana"/>
      <w:color w:val="000000"/>
      <w:sz w:val="18"/>
      <w:szCs w:val="18"/>
      <w:lang w:eastAsia="en-GB"/>
    </w:rPr>
  </w:style>
  <w:style w:type="paragraph" w:customStyle="1" w:styleId="collapsepanelheader">
    <w:name w:val="collapsepanelheader"/>
    <w:basedOn w:val="Normal"/>
    <w:rsid w:val="00E95560"/>
    <w:pPr>
      <w:pBdr>
        <w:top w:val="single" w:sz="6" w:space="5" w:color="1F59A2"/>
        <w:left w:val="single" w:sz="6" w:space="5" w:color="1F59A2"/>
        <w:bottom w:val="single" w:sz="6" w:space="5" w:color="1F59A2"/>
        <w:right w:val="single" w:sz="6" w:space="5" w:color="1F59A2"/>
      </w:pBdr>
      <w:shd w:val="clear" w:color="auto" w:fill="C7D3E7"/>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000000"/>
      <w:sz w:val="18"/>
      <w:szCs w:val="18"/>
      <w:lang w:eastAsia="en-GB"/>
    </w:rPr>
  </w:style>
  <w:style w:type="paragraph" w:customStyle="1" w:styleId="smallfont">
    <w:name w:val="small_font"/>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 w:val="16"/>
      <w:szCs w:val="16"/>
      <w:lang w:eastAsia="en-GB"/>
    </w:rPr>
  </w:style>
  <w:style w:type="paragraph" w:customStyle="1" w:styleId="indenttext">
    <w:name w:val="indent_text"/>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tdheadblue">
    <w:name w:val="td_head_blu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blue">
    <w:name w:val="td_blue"/>
    <w:basedOn w:val="Normal"/>
    <w:rsid w:val="00E95560"/>
    <w:pPr>
      <w:shd w:val="clear" w:color="auto" w:fill="008BD0"/>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headred">
    <w:name w:val="td_head_red"/>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red">
    <w:name w:val="td_red"/>
    <w:basedOn w:val="Normal"/>
    <w:rsid w:val="00E95560"/>
    <w:pPr>
      <w:shd w:val="clear" w:color="auto" w:fill="D91D52"/>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headorange">
    <w:name w:val="td_head_orang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orange">
    <w:name w:val="td_orange"/>
    <w:basedOn w:val="Normal"/>
    <w:rsid w:val="00E95560"/>
    <w:pPr>
      <w:shd w:val="clear" w:color="auto" w:fill="FFBB00"/>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headpurple">
    <w:name w:val="td_head_purpl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tdpurple">
    <w:name w:val="td_purple"/>
    <w:basedOn w:val="Normal"/>
    <w:rsid w:val="00E95560"/>
    <w:pPr>
      <w:shd w:val="clear" w:color="auto" w:fill="93117E"/>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lmcellcfdef3">
    <w:name w:val="lm_cell_cfdef3"/>
    <w:basedOn w:val="Normal"/>
    <w:rsid w:val="00E95560"/>
    <w:pPr>
      <w:pBdr>
        <w:top w:val="single" w:sz="6" w:space="5" w:color="CFDEF3"/>
        <w:left w:val="single" w:sz="6" w:space="5" w:color="CFDEF3"/>
        <w:right w:val="single" w:sz="6" w:space="5" w:color="CFDEF3"/>
      </w:pBd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00"/>
      <w:szCs w:val="24"/>
      <w:lang w:eastAsia="en-GB"/>
    </w:rPr>
  </w:style>
  <w:style w:type="paragraph" w:customStyle="1" w:styleId="lmtopcellcfdef3">
    <w:name w:val="lm_top_cell_cfdef3"/>
    <w:basedOn w:val="Normal"/>
    <w:rsid w:val="00E95560"/>
    <w:pPr>
      <w:pBdr>
        <w:top w:val="single" w:sz="6" w:space="5" w:color="FFFFFF"/>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FFFFFF"/>
      <w:szCs w:val="24"/>
      <w:lang w:eastAsia="en-GB"/>
    </w:rPr>
  </w:style>
  <w:style w:type="paragraph" w:customStyle="1" w:styleId="lmcell2cfdef3">
    <w:name w:val="lm_cell2_cfdef3"/>
    <w:basedOn w:val="Normal"/>
    <w:rsid w:val="00E95560"/>
    <w:pPr>
      <w:pBdr>
        <w:top w:val="single" w:sz="6" w:space="5" w:color="CFDEF3"/>
        <w:left w:val="single" w:sz="6" w:space="5" w:color="CFDEF3"/>
        <w:right w:val="single" w:sz="2" w:space="5" w:color="CFDEF3"/>
      </w:pBd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00"/>
      <w:szCs w:val="24"/>
      <w:lang w:eastAsia="en-GB"/>
    </w:rPr>
  </w:style>
  <w:style w:type="paragraph" w:customStyle="1" w:styleId="lmcell004b96">
    <w:name w:val="lm_cell_004b96"/>
    <w:basedOn w:val="Normal"/>
    <w:rsid w:val="00E95560"/>
    <w:pPr>
      <w:pBdr>
        <w:top w:val="single" w:sz="6" w:space="5" w:color="004B96"/>
        <w:left w:val="single" w:sz="2" w:space="5" w:color="004B96"/>
        <w:right w:val="single" w:sz="6" w:space="5" w:color="004B96"/>
      </w:pBd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00"/>
      <w:szCs w:val="24"/>
      <w:lang w:eastAsia="en-GB"/>
    </w:rPr>
  </w:style>
  <w:style w:type="paragraph" w:customStyle="1" w:styleId="tdhead">
    <w:name w:val="td_head"/>
    <w:basedOn w:val="Normal"/>
    <w:rsid w:val="00E95560"/>
    <w:pPr>
      <w:shd w:val="clear" w:color="auto" w:fill="004B96"/>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FFFFFF"/>
      <w:sz w:val="20"/>
      <w:lang w:eastAsia="en-GB"/>
    </w:rPr>
  </w:style>
  <w:style w:type="paragraph" w:customStyle="1" w:styleId="counciltitle">
    <w:name w:val="council_title"/>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80"/>
      <w:szCs w:val="24"/>
      <w:lang w:eastAsia="en-GB"/>
    </w:rPr>
  </w:style>
  <w:style w:type="paragraph" w:customStyle="1" w:styleId="councilsubtitle">
    <w:name w:val="council_subtitle"/>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80"/>
      <w:szCs w:val="24"/>
      <w:lang w:eastAsia="en-GB"/>
    </w:rPr>
  </w:style>
  <w:style w:type="paragraph" w:customStyle="1" w:styleId="title21">
    <w:name w:val="title2"/>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80"/>
      <w:sz w:val="26"/>
      <w:szCs w:val="26"/>
      <w:lang w:eastAsia="en-GB"/>
    </w:rPr>
  </w:style>
  <w:style w:type="paragraph" w:customStyle="1" w:styleId="Subtitle1">
    <w:name w:val="Subtitle1"/>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80"/>
      <w:szCs w:val="24"/>
      <w:lang w:eastAsia="en-GB"/>
    </w:rPr>
  </w:style>
  <w:style w:type="paragraph" w:customStyle="1" w:styleId="dashedcell">
    <w:name w:val="dashed_cell"/>
    <w:basedOn w:val="Normal"/>
    <w:rsid w:val="00E95560"/>
    <w:pPr>
      <w:pBdr>
        <w:top w:val="dashed" w:sz="6" w:space="5" w:color="1F59A2"/>
        <w:left w:val="dashed" w:sz="6" w:space="5" w:color="1F59A2"/>
        <w:bottom w:val="dashed" w:sz="6" w:space="5" w:color="1F59A2"/>
        <w:right w:val="dashed" w:sz="6" w:space="5" w:color="1F59A2"/>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solidcell">
    <w:name w:val="solid_cell"/>
    <w:basedOn w:val="Normal"/>
    <w:rsid w:val="00E95560"/>
    <w:pPr>
      <w:pBdr>
        <w:top w:val="single" w:sz="6" w:space="5" w:color="1F59A2"/>
        <w:left w:val="single" w:sz="6" w:space="5" w:color="1F59A2"/>
        <w:bottom w:val="single" w:sz="6" w:space="5" w:color="1F59A2"/>
        <w:right w:val="single" w:sz="6" w:space="5" w:color="1F59A2"/>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solidcellblue">
    <w:name w:val="solid_cell_blue"/>
    <w:basedOn w:val="Normal"/>
    <w:rsid w:val="00E95560"/>
    <w:pPr>
      <w:pBdr>
        <w:top w:val="single" w:sz="6" w:space="5" w:color="A3BEE5"/>
        <w:left w:val="single" w:sz="6" w:space="5" w:color="A3BEE5"/>
        <w:bottom w:val="single" w:sz="6" w:space="5" w:color="A3BEE5"/>
        <w:right w:val="single" w:sz="6" w:space="5" w:color="A3BEE5"/>
      </w:pBdr>
      <w:shd w:val="clear" w:color="auto" w:fill="E4ECF7"/>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topritems">
    <w:name w:val="topritems"/>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s="Arial"/>
      <w:b/>
      <w:bCs/>
      <w:color w:val="FFFFFF"/>
      <w:sz w:val="17"/>
      <w:szCs w:val="17"/>
      <w:lang w:eastAsia="en-GB"/>
    </w:rPr>
  </w:style>
  <w:style w:type="paragraph" w:customStyle="1" w:styleId="topritemsar">
    <w:name w:val="topritems_ar"/>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Arial" w:eastAsia="SimSun" w:hAnsi="Arial" w:cs="Arial"/>
      <w:b/>
      <w:bCs/>
      <w:color w:val="FFFFFF"/>
      <w:sz w:val="26"/>
      <w:szCs w:val="26"/>
      <w:lang w:eastAsia="en-GB"/>
    </w:rPr>
  </w:style>
  <w:style w:type="paragraph" w:customStyle="1" w:styleId="topritemszh">
    <w:name w:val="topritems_zh"/>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SimSun" w:eastAsia="SimSun" w:hAnsi="SimSun"/>
      <w:b/>
      <w:bCs/>
      <w:color w:val="FFFFFF"/>
      <w:sz w:val="16"/>
      <w:szCs w:val="16"/>
      <w:lang w:eastAsia="en-GB"/>
    </w:rPr>
  </w:style>
  <w:style w:type="paragraph" w:customStyle="1" w:styleId="topritems2">
    <w:name w:val="topritems2"/>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Arial" w:eastAsia="SimSun" w:hAnsi="Arial" w:cs="Arial"/>
      <w:color w:val="FFFFFF"/>
      <w:sz w:val="16"/>
      <w:szCs w:val="16"/>
      <w:lang w:eastAsia="en-GB"/>
    </w:rPr>
  </w:style>
  <w:style w:type="paragraph" w:customStyle="1" w:styleId="ulink">
    <w:name w:val="u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8"/>
      <w:szCs w:val="18"/>
      <w:u w:val="single"/>
      <w:lang w:eastAsia="en-GB"/>
    </w:rPr>
  </w:style>
  <w:style w:type="paragraph" w:customStyle="1" w:styleId="artab">
    <w:name w:val="ar_tab"/>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Simplified Arabic" w:eastAsia="SimSun" w:hAnsi="Simplified Arabic"/>
      <w:color w:val="000000"/>
      <w:sz w:val="32"/>
      <w:szCs w:val="32"/>
      <w:lang w:eastAsia="en-GB"/>
    </w:rPr>
  </w:style>
  <w:style w:type="paragraph" w:customStyle="1" w:styleId="arulink">
    <w:name w:val="ar_u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Simplified Arabic" w:eastAsia="SimSun" w:hAnsi="Simplified Arabic"/>
      <w:color w:val="000000"/>
      <w:sz w:val="28"/>
      <w:szCs w:val="28"/>
      <w:u w:val="single"/>
      <w:lang w:eastAsia="en-GB"/>
    </w:rPr>
  </w:style>
  <w:style w:type="paragraph" w:customStyle="1" w:styleId="arb2link">
    <w:name w:val="ar_b2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Simplified Arabic" w:eastAsia="SimSun" w:hAnsi="Simplified Arabic"/>
      <w:color w:val="004B96"/>
      <w:sz w:val="28"/>
      <w:szCs w:val="28"/>
      <w:u w:val="single"/>
      <w:lang w:eastAsia="en-GB"/>
    </w:rPr>
  </w:style>
  <w:style w:type="paragraph" w:customStyle="1" w:styleId="iturlink">
    <w:name w:val="itur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E0011C"/>
      <w:sz w:val="18"/>
      <w:szCs w:val="18"/>
      <w:u w:val="single"/>
      <w:lang w:eastAsia="en-GB"/>
    </w:rPr>
  </w:style>
  <w:style w:type="paragraph" w:customStyle="1" w:styleId="itutlink">
    <w:name w:val="itut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93117E"/>
      <w:sz w:val="18"/>
      <w:szCs w:val="18"/>
      <w:u w:val="single"/>
      <w:lang w:eastAsia="en-GB"/>
    </w:rPr>
  </w:style>
  <w:style w:type="paragraph" w:customStyle="1" w:styleId="itudlink">
    <w:name w:val="itud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DA8704"/>
      <w:sz w:val="18"/>
      <w:szCs w:val="18"/>
      <w:u w:val="single"/>
      <w:lang w:eastAsia="en-GB"/>
    </w:rPr>
  </w:style>
  <w:style w:type="paragraph" w:customStyle="1" w:styleId="telecomlink">
    <w:name w:val="telecom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7A3D"/>
      <w:sz w:val="18"/>
      <w:szCs w:val="18"/>
      <w:u w:val="single"/>
      <w:lang w:eastAsia="en-GB"/>
    </w:rPr>
  </w:style>
  <w:style w:type="paragraph" w:customStyle="1" w:styleId="blink">
    <w:name w:val="b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4B96"/>
      <w:sz w:val="18"/>
      <w:szCs w:val="18"/>
      <w:lang w:eastAsia="en-GB"/>
    </w:rPr>
  </w:style>
  <w:style w:type="paragraph" w:customStyle="1" w:styleId="b2link">
    <w:name w:val="b2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4B96"/>
      <w:sz w:val="18"/>
      <w:szCs w:val="18"/>
      <w:u w:val="single"/>
      <w:lang w:eastAsia="en-GB"/>
    </w:rPr>
  </w:style>
  <w:style w:type="paragraph" w:customStyle="1" w:styleId="lmlink">
    <w:name w:val="lm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4B96"/>
      <w:sz w:val="16"/>
      <w:szCs w:val="16"/>
      <w:lang w:eastAsia="en-GB"/>
    </w:rPr>
  </w:style>
  <w:style w:type="paragraph" w:customStyle="1" w:styleId="lm2link">
    <w:name w:val="lm2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4B96"/>
      <w:sz w:val="18"/>
      <w:szCs w:val="18"/>
      <w:lang w:eastAsia="en-GB"/>
    </w:rPr>
  </w:style>
  <w:style w:type="paragraph" w:customStyle="1" w:styleId="nlink">
    <w:name w:val="n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8"/>
      <w:szCs w:val="18"/>
      <w:lang w:eastAsia="en-GB"/>
    </w:rPr>
  </w:style>
  <w:style w:type="paragraph" w:customStyle="1" w:styleId="itunewslink">
    <w:name w:val="itunews_link"/>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6"/>
      <w:szCs w:val="16"/>
      <w:lang w:eastAsia="en-GB"/>
    </w:rPr>
  </w:style>
  <w:style w:type="paragraph" w:customStyle="1" w:styleId="footeritems">
    <w:name w:val="footeritems"/>
    <w:basedOn w:val="Normal"/>
    <w:rsid w:val="00E95560"/>
    <w:pPr>
      <w:tabs>
        <w:tab w:val="clear" w:pos="1134"/>
        <w:tab w:val="clear" w:pos="1871"/>
        <w:tab w:val="clear" w:pos="2268"/>
      </w:tabs>
      <w:overflowPunct/>
      <w:autoSpaceDE/>
      <w:autoSpaceDN/>
      <w:adjustRightInd/>
      <w:spacing w:before="0" w:after="100" w:afterAutospacing="1"/>
      <w:textAlignment w:val="auto"/>
    </w:pPr>
    <w:rPr>
      <w:rFonts w:ascii="Verdana" w:eastAsia="SimSun" w:hAnsi="Verdana"/>
      <w:color w:val="000066"/>
      <w:sz w:val="17"/>
      <w:szCs w:val="17"/>
      <w:lang w:eastAsia="en-GB"/>
    </w:rPr>
  </w:style>
  <w:style w:type="paragraph" w:customStyle="1" w:styleId="councilbluebullet">
    <w:name w:val="council_blue_bullet"/>
    <w:basedOn w:val="Normal"/>
    <w:rsid w:val="00E95560"/>
    <w:pPr>
      <w:tabs>
        <w:tab w:val="clear" w:pos="1134"/>
        <w:tab w:val="clear" w:pos="1871"/>
        <w:tab w:val="clear" w:pos="2268"/>
      </w:tabs>
      <w:overflowPunct/>
      <w:autoSpaceDE/>
      <w:autoSpaceDN/>
      <w:adjustRightInd/>
      <w:spacing w:before="0"/>
      <w:ind w:left="-180"/>
      <w:textAlignment w:val="auto"/>
    </w:pPr>
    <w:rPr>
      <w:rFonts w:eastAsia="SimSun"/>
      <w:color w:val="000000"/>
      <w:szCs w:val="24"/>
      <w:lang w:eastAsia="en-GB"/>
    </w:rPr>
  </w:style>
  <w:style w:type="paragraph" w:customStyle="1" w:styleId="councilcircle">
    <w:name w:val="council_circle"/>
    <w:basedOn w:val="Normal"/>
    <w:rsid w:val="00E95560"/>
    <w:pPr>
      <w:tabs>
        <w:tab w:val="clear" w:pos="1134"/>
        <w:tab w:val="clear" w:pos="1871"/>
        <w:tab w:val="clear" w:pos="2268"/>
      </w:tabs>
      <w:overflowPunct/>
      <w:autoSpaceDE/>
      <w:autoSpaceDN/>
      <w:adjustRightInd/>
      <w:spacing w:before="0"/>
      <w:ind w:left="75"/>
      <w:textAlignment w:val="auto"/>
    </w:pPr>
    <w:rPr>
      <w:rFonts w:eastAsia="SimSun"/>
      <w:color w:val="000000"/>
      <w:szCs w:val="24"/>
      <w:lang w:eastAsia="en-GB"/>
    </w:rPr>
  </w:style>
  <w:style w:type="paragraph" w:customStyle="1" w:styleId="bluebullet">
    <w:name w:val="blu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circle">
    <w:name w:val="circle"/>
    <w:basedOn w:val="Normal"/>
    <w:rsid w:val="00E95560"/>
    <w:pPr>
      <w:tabs>
        <w:tab w:val="clear" w:pos="1134"/>
        <w:tab w:val="clear" w:pos="1871"/>
        <w:tab w:val="clear" w:pos="2268"/>
      </w:tabs>
      <w:overflowPunct/>
      <w:autoSpaceDE/>
      <w:autoSpaceDN/>
      <w:adjustRightInd/>
      <w:spacing w:before="0"/>
      <w:ind w:left="75"/>
      <w:textAlignment w:val="auto"/>
    </w:pPr>
    <w:rPr>
      <w:rFonts w:eastAsia="SimSun"/>
      <w:color w:val="000000"/>
      <w:szCs w:val="24"/>
      <w:lang w:eastAsia="en-GB"/>
    </w:rPr>
  </w:style>
  <w:style w:type="paragraph" w:customStyle="1" w:styleId="bluebullet2">
    <w:name w:val="blue_bullet2"/>
    <w:basedOn w:val="Normal"/>
    <w:rsid w:val="00E95560"/>
    <w:pPr>
      <w:tabs>
        <w:tab w:val="clear" w:pos="1134"/>
        <w:tab w:val="clear" w:pos="1871"/>
        <w:tab w:val="clear" w:pos="2268"/>
      </w:tabs>
      <w:overflowPunct/>
      <w:autoSpaceDE/>
      <w:autoSpaceDN/>
      <w:adjustRightInd/>
      <w:spacing w:before="0"/>
      <w:ind w:left="330"/>
      <w:textAlignment w:val="auto"/>
    </w:pPr>
    <w:rPr>
      <w:rFonts w:eastAsia="SimSun"/>
      <w:color w:val="000000"/>
      <w:szCs w:val="24"/>
      <w:lang w:eastAsia="en-GB"/>
    </w:rPr>
  </w:style>
  <w:style w:type="paragraph" w:customStyle="1" w:styleId="bluebullet3">
    <w:name w:val="blue_bullet3"/>
    <w:basedOn w:val="Normal"/>
    <w:rsid w:val="00E95560"/>
    <w:pPr>
      <w:tabs>
        <w:tab w:val="clear" w:pos="1134"/>
        <w:tab w:val="clear" w:pos="1871"/>
        <w:tab w:val="clear" w:pos="2268"/>
      </w:tabs>
      <w:overflowPunct/>
      <w:autoSpaceDE/>
      <w:autoSpaceDN/>
      <w:adjustRightInd/>
      <w:spacing w:before="0"/>
      <w:ind w:left="420"/>
      <w:textAlignment w:val="auto"/>
    </w:pPr>
    <w:rPr>
      <w:rFonts w:eastAsia="SimSun"/>
      <w:color w:val="000000"/>
      <w:szCs w:val="24"/>
      <w:lang w:eastAsia="en-GB"/>
    </w:rPr>
  </w:style>
  <w:style w:type="paragraph" w:customStyle="1" w:styleId="redbullet">
    <w:name w:val="red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redbullet2">
    <w:name w:val="red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redbullet3">
    <w:name w:val="red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orangebullet">
    <w:name w:val="orang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orangebullet2">
    <w:name w:val="orange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orangebullet3">
    <w:name w:val="orange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purplebullet">
    <w:name w:val="purpl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purplebullet2">
    <w:name w:val="purple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purplebullet3">
    <w:name w:val="purple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parasmall">
    <w:name w:val="parasmall"/>
    <w:basedOn w:val="Normal"/>
    <w:rsid w:val="00E95560"/>
    <w:pPr>
      <w:tabs>
        <w:tab w:val="clear" w:pos="1134"/>
        <w:tab w:val="clear" w:pos="1871"/>
        <w:tab w:val="clear" w:pos="2268"/>
      </w:tabs>
      <w:overflowPunct/>
      <w:autoSpaceDE/>
      <w:autoSpaceDN/>
      <w:adjustRightInd/>
      <w:spacing w:before="0"/>
      <w:textAlignment w:val="auto"/>
    </w:pPr>
    <w:rPr>
      <w:rFonts w:eastAsia="SimSun"/>
      <w:color w:val="000000"/>
      <w:sz w:val="10"/>
      <w:szCs w:val="10"/>
      <w:lang w:eastAsia="en-GB"/>
    </w:rPr>
  </w:style>
  <w:style w:type="paragraph" w:customStyle="1" w:styleId="artitle">
    <w:name w:val="ar_title"/>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Simplified Arabic" w:eastAsia="SimSun" w:hAnsi="Simplified Arabic"/>
      <w:b/>
      <w:bCs/>
      <w:color w:val="004B96"/>
      <w:sz w:val="32"/>
      <w:szCs w:val="32"/>
      <w:lang w:eastAsia="en-GB"/>
    </w:rPr>
  </w:style>
  <w:style w:type="paragraph" w:customStyle="1" w:styleId="arpara">
    <w:name w:val="ar_para"/>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ascii="Simplified Arabic" w:eastAsia="SimSun" w:hAnsi="Simplified Arabic"/>
      <w:color w:val="000000"/>
      <w:sz w:val="28"/>
      <w:szCs w:val="28"/>
      <w:lang w:eastAsia="en-GB"/>
    </w:rPr>
  </w:style>
  <w:style w:type="paragraph" w:customStyle="1" w:styleId="plist">
    <w:name w:val="plist"/>
    <w:basedOn w:val="Normal"/>
    <w:rsid w:val="00E95560"/>
    <w:pPr>
      <w:tabs>
        <w:tab w:val="clear" w:pos="1134"/>
        <w:tab w:val="clear" w:pos="1871"/>
        <w:tab w:val="clear" w:pos="2268"/>
      </w:tabs>
      <w:overflowPunct/>
      <w:autoSpaceDE/>
      <w:autoSpaceDN/>
      <w:adjustRightInd/>
      <w:spacing w:before="0" w:after="75"/>
      <w:textAlignment w:val="auto"/>
    </w:pPr>
    <w:rPr>
      <w:rFonts w:eastAsia="SimSun"/>
      <w:color w:val="000000"/>
      <w:szCs w:val="24"/>
      <w:lang w:eastAsia="en-GB"/>
    </w:rPr>
  </w:style>
  <w:style w:type="paragraph" w:customStyle="1" w:styleId="preference">
    <w:name w:val="preference"/>
    <w:basedOn w:val="Normal"/>
    <w:rsid w:val="00E95560"/>
    <w:pPr>
      <w:tabs>
        <w:tab w:val="clear" w:pos="1134"/>
        <w:tab w:val="clear" w:pos="1871"/>
        <w:tab w:val="clear" w:pos="2268"/>
      </w:tabs>
      <w:overflowPunct/>
      <w:autoSpaceDE/>
      <w:autoSpaceDN/>
      <w:adjustRightInd/>
      <w:spacing w:before="100" w:after="100"/>
      <w:textAlignment w:val="auto"/>
    </w:pPr>
    <w:rPr>
      <w:rFonts w:eastAsia="SimSun"/>
      <w:color w:val="000000"/>
      <w:sz w:val="16"/>
      <w:szCs w:val="16"/>
      <w:lang w:eastAsia="en-GB"/>
    </w:rPr>
  </w:style>
  <w:style w:type="paragraph" w:customStyle="1" w:styleId="nlist">
    <w:name w:val="nlist"/>
    <w:basedOn w:val="Normal"/>
    <w:rsid w:val="00E95560"/>
    <w:pPr>
      <w:tabs>
        <w:tab w:val="clear" w:pos="1134"/>
        <w:tab w:val="clear" w:pos="1871"/>
        <w:tab w:val="clear" w:pos="2268"/>
      </w:tabs>
      <w:overflowPunct/>
      <w:autoSpaceDE/>
      <w:autoSpaceDN/>
      <w:adjustRightInd/>
      <w:spacing w:before="100" w:after="100"/>
      <w:textAlignment w:val="auto"/>
    </w:pPr>
    <w:rPr>
      <w:rFonts w:ascii="Verdana" w:eastAsia="SimSun" w:hAnsi="Verdana"/>
      <w:color w:val="000000"/>
      <w:sz w:val="18"/>
      <w:szCs w:val="18"/>
      <w:lang w:eastAsia="en-GB"/>
    </w:rPr>
  </w:style>
  <w:style w:type="paragraph" w:customStyle="1" w:styleId="itunewslist">
    <w:name w:val="itunews_list"/>
    <w:basedOn w:val="Normal"/>
    <w:rsid w:val="00E95560"/>
    <w:pPr>
      <w:tabs>
        <w:tab w:val="clear" w:pos="1134"/>
        <w:tab w:val="clear" w:pos="1871"/>
        <w:tab w:val="clear" w:pos="2268"/>
      </w:tabs>
      <w:overflowPunct/>
      <w:autoSpaceDE/>
      <w:autoSpaceDN/>
      <w:adjustRightInd/>
      <w:spacing w:before="100" w:after="100"/>
      <w:textAlignment w:val="auto"/>
    </w:pPr>
    <w:rPr>
      <w:rFonts w:ascii="Verdana" w:eastAsia="SimSun" w:hAnsi="Verdana"/>
      <w:color w:val="000000"/>
      <w:sz w:val="16"/>
      <w:szCs w:val="16"/>
      <w:lang w:eastAsia="en-GB"/>
    </w:rPr>
  </w:style>
  <w:style w:type="paragraph" w:customStyle="1" w:styleId="slist">
    <w:name w:val="slist"/>
    <w:basedOn w:val="Normal"/>
    <w:rsid w:val="00E95560"/>
    <w:pPr>
      <w:tabs>
        <w:tab w:val="clear" w:pos="1134"/>
        <w:tab w:val="clear" w:pos="1871"/>
        <w:tab w:val="clear" w:pos="2268"/>
      </w:tabs>
      <w:overflowPunct/>
      <w:autoSpaceDE/>
      <w:autoSpaceDN/>
      <w:adjustRightInd/>
      <w:spacing w:before="100" w:after="100"/>
      <w:textAlignment w:val="auto"/>
    </w:pPr>
    <w:rPr>
      <w:rFonts w:ascii="Verdana" w:eastAsia="SimSun" w:hAnsi="Verdana"/>
      <w:color w:val="FFFFFF"/>
      <w:sz w:val="18"/>
      <w:szCs w:val="18"/>
      <w:lang w:eastAsia="en-GB"/>
    </w:rPr>
  </w:style>
  <w:style w:type="paragraph" w:customStyle="1" w:styleId="newsroom">
    <w:name w:val="newsroom"/>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0"/>
      <w:szCs w:val="10"/>
      <w:lang w:eastAsia="en-GB"/>
    </w:rPr>
  </w:style>
  <w:style w:type="paragraph" w:customStyle="1" w:styleId="wrc">
    <w:name w:val="wrc"/>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6"/>
      <w:szCs w:val="16"/>
      <w:lang w:eastAsia="en-GB"/>
    </w:rPr>
  </w:style>
  <w:style w:type="paragraph" w:customStyle="1" w:styleId="titlefield">
    <w:name w:val="titlefield"/>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00"/>
      <w:sz w:val="16"/>
      <w:szCs w:val="16"/>
      <w:lang w:eastAsia="en-GB"/>
    </w:rPr>
  </w:style>
  <w:style w:type="paragraph" w:customStyle="1" w:styleId="labelfield">
    <w:name w:val="labelfield"/>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A52A2A"/>
      <w:sz w:val="23"/>
      <w:szCs w:val="23"/>
      <w:lang w:eastAsia="en-GB"/>
    </w:rPr>
  </w:style>
  <w:style w:type="paragraph" w:customStyle="1" w:styleId="datefield">
    <w:name w:val="datefield"/>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808080"/>
      <w:sz w:val="23"/>
      <w:szCs w:val="23"/>
      <w:lang w:eastAsia="en-GB"/>
    </w:rPr>
  </w:style>
  <w:style w:type="paragraph" w:customStyle="1" w:styleId="folderheader">
    <w:name w:val="folder_header"/>
    <w:basedOn w:val="Normal"/>
    <w:rsid w:val="00E95560"/>
    <w:pPr>
      <w:pBdr>
        <w:top w:val="single" w:sz="6" w:space="5" w:color="004B96"/>
        <w:left w:val="single" w:sz="6" w:space="4" w:color="004B96"/>
        <w:bottom w:val="single" w:sz="6" w:space="5" w:color="004B96"/>
        <w:right w:val="single" w:sz="6" w:space="5" w:color="004B96"/>
      </w:pBdr>
      <w:shd w:val="clear" w:color="auto" w:fill="004B96"/>
      <w:tabs>
        <w:tab w:val="clear" w:pos="1134"/>
        <w:tab w:val="clear" w:pos="1871"/>
        <w:tab w:val="clear" w:pos="2268"/>
      </w:tabs>
      <w:overflowPunct/>
      <w:autoSpaceDE/>
      <w:autoSpaceDN/>
      <w:adjustRightInd/>
      <w:spacing w:before="100" w:beforeAutospacing="1" w:after="100" w:afterAutospacing="1"/>
      <w:jc w:val="center"/>
      <w:textAlignment w:val="auto"/>
    </w:pPr>
    <w:rPr>
      <w:rFonts w:eastAsia="SimSun"/>
      <w:b/>
      <w:bCs/>
      <w:color w:val="FFFFFF"/>
      <w:szCs w:val="24"/>
      <w:lang w:eastAsia="en-GB"/>
    </w:rPr>
  </w:style>
  <w:style w:type="paragraph" w:customStyle="1" w:styleId="tabborders">
    <w:name w:val="tab_borders"/>
    <w:basedOn w:val="Normal"/>
    <w:rsid w:val="00E95560"/>
    <w:pPr>
      <w:pBdr>
        <w:left w:val="single" w:sz="6" w:space="2" w:color="CCCCCC"/>
        <w:bottom w:val="single" w:sz="6" w:space="2" w:color="CCCCCC"/>
        <w:right w:val="single" w:sz="6" w:space="2" w:color="CCCCCC"/>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toptitlepurple">
    <w:name w:val="zcolor_top_title_purple"/>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eastAsia="SimSun"/>
      <w:b/>
      <w:bCs/>
      <w:color w:val="702B70"/>
      <w:sz w:val="26"/>
      <w:szCs w:val="26"/>
      <w:lang w:eastAsia="en-GB"/>
    </w:rPr>
  </w:style>
  <w:style w:type="paragraph" w:customStyle="1" w:styleId="zcolortoptitleblue">
    <w:name w:val="zcolor_top_title_blue"/>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eastAsia="SimSun"/>
      <w:b/>
      <w:bCs/>
      <w:color w:val="046B8D"/>
      <w:sz w:val="26"/>
      <w:szCs w:val="26"/>
      <w:lang w:eastAsia="en-GB"/>
    </w:rPr>
  </w:style>
  <w:style w:type="paragraph" w:customStyle="1" w:styleId="zcolortoptitlegreen">
    <w:name w:val="zcolor_top_title_green"/>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eastAsia="SimSun"/>
      <w:b/>
      <w:bCs/>
      <w:color w:val="014C27"/>
      <w:sz w:val="26"/>
      <w:szCs w:val="26"/>
      <w:lang w:eastAsia="en-GB"/>
    </w:rPr>
  </w:style>
  <w:style w:type="paragraph" w:customStyle="1" w:styleId="zcolortoptitleorange">
    <w:name w:val="zcolor_top_title_orange"/>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eastAsia="SimSun"/>
      <w:b/>
      <w:bCs/>
      <w:color w:val="C95906"/>
      <w:sz w:val="26"/>
      <w:szCs w:val="26"/>
      <w:lang w:eastAsia="en-GB"/>
    </w:rPr>
  </w:style>
  <w:style w:type="paragraph" w:customStyle="1" w:styleId="zcolortoptitleyellow">
    <w:name w:val="zcolor_top_title_yellow"/>
    <w:basedOn w:val="Normal"/>
    <w:rsid w:val="00E95560"/>
    <w:pPr>
      <w:tabs>
        <w:tab w:val="clear" w:pos="1134"/>
        <w:tab w:val="clear" w:pos="1871"/>
        <w:tab w:val="clear" w:pos="2268"/>
      </w:tabs>
      <w:overflowPunct/>
      <w:autoSpaceDE/>
      <w:autoSpaceDN/>
      <w:adjustRightInd/>
      <w:spacing w:before="100" w:beforeAutospacing="1" w:after="100" w:afterAutospacing="1" w:line="360" w:lineRule="atLeast"/>
      <w:textAlignment w:val="auto"/>
    </w:pPr>
    <w:rPr>
      <w:rFonts w:eastAsia="SimSun"/>
      <w:b/>
      <w:bCs/>
      <w:color w:val="957104"/>
      <w:sz w:val="26"/>
      <w:szCs w:val="26"/>
      <w:lang w:eastAsia="en-GB"/>
    </w:rPr>
  </w:style>
  <w:style w:type="paragraph" w:customStyle="1" w:styleId="zcolortitlepurple">
    <w:name w:val="zcolor_title_purpl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702B70"/>
      <w:sz w:val="20"/>
      <w:lang w:eastAsia="en-GB"/>
    </w:rPr>
  </w:style>
  <w:style w:type="paragraph" w:customStyle="1" w:styleId="zcolortitleblue">
    <w:name w:val="zcolor_title_blu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46B8D"/>
      <w:sz w:val="20"/>
      <w:lang w:eastAsia="en-GB"/>
    </w:rPr>
  </w:style>
  <w:style w:type="paragraph" w:customStyle="1" w:styleId="zcolortitlegreen">
    <w:name w:val="zcolor_title_green"/>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14C27"/>
      <w:sz w:val="20"/>
      <w:lang w:eastAsia="en-GB"/>
    </w:rPr>
  </w:style>
  <w:style w:type="paragraph" w:customStyle="1" w:styleId="zcolortitleorange">
    <w:name w:val="zcolor_title_orang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C95906"/>
      <w:sz w:val="20"/>
      <w:lang w:eastAsia="en-GB"/>
    </w:rPr>
  </w:style>
  <w:style w:type="paragraph" w:customStyle="1" w:styleId="zcolortitleyellow">
    <w:name w:val="zcolor_title_yellow"/>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957104"/>
      <w:sz w:val="20"/>
      <w:lang w:eastAsia="en-GB"/>
    </w:rPr>
  </w:style>
  <w:style w:type="paragraph" w:customStyle="1" w:styleId="zcolortdheadpurple">
    <w:name w:val="zcolor_td_head_purpl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04B96"/>
      <w:sz w:val="16"/>
      <w:szCs w:val="16"/>
      <w:lang w:eastAsia="en-GB"/>
    </w:rPr>
  </w:style>
  <w:style w:type="paragraph" w:customStyle="1" w:styleId="zcolortdpurple">
    <w:name w:val="zcolor_td_purple"/>
    <w:basedOn w:val="Normal"/>
    <w:rsid w:val="00E95560"/>
    <w:pPr>
      <w:shd w:val="clear" w:color="auto" w:fill="702B70"/>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zcolortdheadblue">
    <w:name w:val="zcolor_td_head_blue"/>
    <w:basedOn w:val="Normal"/>
    <w:rsid w:val="00E95560"/>
    <w:pPr>
      <w:pBdr>
        <w:top w:val="single" w:sz="2" w:space="5" w:color="A3BEE5"/>
        <w:left w:val="single" w:sz="2" w:space="5" w:color="A3BEE5"/>
        <w:bottom w:val="single" w:sz="2" w:space="5" w:color="A3BEE5"/>
        <w:right w:val="single" w:sz="2" w:space="14" w:color="A3BEE5"/>
      </w:pBd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04B96"/>
      <w:sz w:val="16"/>
      <w:szCs w:val="16"/>
      <w:lang w:eastAsia="en-GB"/>
    </w:rPr>
  </w:style>
  <w:style w:type="paragraph" w:customStyle="1" w:styleId="zcolortdblue">
    <w:name w:val="zcolor_td_blue"/>
    <w:basedOn w:val="Normal"/>
    <w:rsid w:val="00E95560"/>
    <w:pPr>
      <w:shd w:val="clear" w:color="auto" w:fill="046B8D"/>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zcolortdheadgreen">
    <w:name w:val="zcolor_td_head_green"/>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04B96"/>
      <w:sz w:val="16"/>
      <w:szCs w:val="16"/>
      <w:lang w:eastAsia="en-GB"/>
    </w:rPr>
  </w:style>
  <w:style w:type="paragraph" w:customStyle="1" w:styleId="zcolortdgreen">
    <w:name w:val="zcolor_td_green"/>
    <w:basedOn w:val="Normal"/>
    <w:rsid w:val="00E95560"/>
    <w:pPr>
      <w:shd w:val="clear" w:color="auto" w:fill="014C27"/>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zcolortdheadorange">
    <w:name w:val="zcolor_td_head_orange"/>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04B96"/>
      <w:sz w:val="16"/>
      <w:szCs w:val="16"/>
      <w:lang w:eastAsia="en-GB"/>
    </w:rPr>
  </w:style>
  <w:style w:type="paragraph" w:customStyle="1" w:styleId="zcolortdorange">
    <w:name w:val="zcolor_td_orange"/>
    <w:basedOn w:val="Normal"/>
    <w:rsid w:val="00E95560"/>
    <w:pPr>
      <w:shd w:val="clear" w:color="auto" w:fill="957104"/>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zcolortdheadyellow">
    <w:name w:val="zcolor_td_head_yellow"/>
    <w:basedOn w:val="Normal"/>
    <w:rsid w:val="00E95560"/>
    <w:pPr>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004B96"/>
      <w:sz w:val="16"/>
      <w:szCs w:val="16"/>
      <w:lang w:eastAsia="en-GB"/>
    </w:rPr>
  </w:style>
  <w:style w:type="paragraph" w:customStyle="1" w:styleId="zcolortdred">
    <w:name w:val="zcolor_td_red"/>
    <w:basedOn w:val="Normal"/>
    <w:rsid w:val="00E95560"/>
    <w:pPr>
      <w:shd w:val="clear" w:color="auto" w:fill="D60E18"/>
      <w:tabs>
        <w:tab w:val="clear" w:pos="1134"/>
        <w:tab w:val="clear" w:pos="1871"/>
        <w:tab w:val="clear" w:pos="2268"/>
      </w:tabs>
      <w:overflowPunct/>
      <w:autoSpaceDE/>
      <w:autoSpaceDN/>
      <w:adjustRightInd/>
      <w:spacing w:before="100" w:beforeAutospacing="1" w:after="100" w:afterAutospacing="1" w:line="280" w:lineRule="atLeast"/>
      <w:textAlignment w:val="auto"/>
    </w:pPr>
    <w:rPr>
      <w:rFonts w:eastAsia="SimSun"/>
      <w:b/>
      <w:bCs/>
      <w:color w:val="FFFFFF"/>
      <w:sz w:val="20"/>
      <w:lang w:eastAsia="en-GB"/>
    </w:rPr>
  </w:style>
  <w:style w:type="paragraph" w:customStyle="1" w:styleId="zcolorpurplebullet">
    <w:name w:val="zcolor_purpl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zcolorpurplebullet2">
    <w:name w:val="zcolor_purple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zcolorpurplebullet3">
    <w:name w:val="zcolor_purple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zcolorbluebullet">
    <w:name w:val="zcolor_blu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zcolorbluebullet2">
    <w:name w:val="zcolor_blue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zcolorbluebullet3">
    <w:name w:val="zcolor_blue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zcolorgreenbullet">
    <w:name w:val="zcolor_green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zcolorgreenbullet2">
    <w:name w:val="zcolor_green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zcolorgreenbullet3">
    <w:name w:val="zcolor_green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zcolororangebullet">
    <w:name w:val="zcolor_orange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zcolororangebullet2">
    <w:name w:val="zcolor_orange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zcolororangebullet3">
    <w:name w:val="zcolor_orange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zcoloryellowbullet">
    <w:name w:val="zcolor_yellow_bullet"/>
    <w:basedOn w:val="Normal"/>
    <w:rsid w:val="00E95560"/>
    <w:pPr>
      <w:tabs>
        <w:tab w:val="clear" w:pos="1134"/>
        <w:tab w:val="clear" w:pos="1871"/>
        <w:tab w:val="clear" w:pos="2268"/>
      </w:tabs>
      <w:overflowPunct/>
      <w:autoSpaceDE/>
      <w:autoSpaceDN/>
      <w:adjustRightInd/>
      <w:spacing w:before="0"/>
      <w:ind w:left="240"/>
      <w:textAlignment w:val="auto"/>
    </w:pPr>
    <w:rPr>
      <w:rFonts w:eastAsia="SimSun"/>
      <w:color w:val="000000"/>
      <w:szCs w:val="24"/>
      <w:lang w:eastAsia="en-GB"/>
    </w:rPr>
  </w:style>
  <w:style w:type="paragraph" w:customStyle="1" w:styleId="zcoloryellowbullet2">
    <w:name w:val="zcolor_yellow_bullet2"/>
    <w:basedOn w:val="Normal"/>
    <w:rsid w:val="00E95560"/>
    <w:pPr>
      <w:tabs>
        <w:tab w:val="clear" w:pos="1134"/>
        <w:tab w:val="clear" w:pos="1871"/>
        <w:tab w:val="clear" w:pos="2268"/>
      </w:tabs>
      <w:overflowPunct/>
      <w:autoSpaceDE/>
      <w:autoSpaceDN/>
      <w:adjustRightInd/>
      <w:spacing w:before="0"/>
      <w:ind w:left="390"/>
      <w:textAlignment w:val="auto"/>
    </w:pPr>
    <w:rPr>
      <w:rFonts w:eastAsia="SimSun"/>
      <w:color w:val="000000"/>
      <w:szCs w:val="24"/>
      <w:lang w:eastAsia="en-GB"/>
    </w:rPr>
  </w:style>
  <w:style w:type="paragraph" w:customStyle="1" w:styleId="zcoloryellowbullet3">
    <w:name w:val="zcolor_yellow_bullet3"/>
    <w:basedOn w:val="Normal"/>
    <w:rsid w:val="00E95560"/>
    <w:pPr>
      <w:tabs>
        <w:tab w:val="clear" w:pos="1134"/>
        <w:tab w:val="clear" w:pos="1871"/>
        <w:tab w:val="clear" w:pos="2268"/>
      </w:tabs>
      <w:overflowPunct/>
      <w:autoSpaceDE/>
      <w:autoSpaceDN/>
      <w:adjustRightInd/>
      <w:spacing w:before="0"/>
      <w:ind w:left="540"/>
      <w:textAlignment w:val="auto"/>
    </w:pPr>
    <w:rPr>
      <w:rFonts w:eastAsia="SimSun"/>
      <w:color w:val="000000"/>
      <w:szCs w:val="24"/>
      <w:lang w:eastAsia="en-GB"/>
    </w:rPr>
  </w:style>
  <w:style w:type="paragraph" w:customStyle="1" w:styleId="zcolorsolidcellpurple">
    <w:name w:val="zcolor_solid_cell_purple"/>
    <w:basedOn w:val="Normal"/>
    <w:rsid w:val="00E95560"/>
    <w:pPr>
      <w:pBdr>
        <w:top w:val="single" w:sz="6" w:space="5" w:color="702B70"/>
        <w:left w:val="single" w:sz="6" w:space="5" w:color="702B70"/>
        <w:bottom w:val="single" w:sz="6" w:space="5" w:color="702B70"/>
        <w:right w:val="single" w:sz="6" w:space="5" w:color="702B70"/>
      </w:pBdr>
      <w:shd w:val="clear" w:color="auto" w:fill="F4E4F4"/>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solidcellblue">
    <w:name w:val="zcolor_solid_cell_blue"/>
    <w:basedOn w:val="Normal"/>
    <w:rsid w:val="00E95560"/>
    <w:pPr>
      <w:pBdr>
        <w:top w:val="single" w:sz="6" w:space="5" w:color="046B8D"/>
        <w:left w:val="single" w:sz="6" w:space="5" w:color="046B8D"/>
        <w:bottom w:val="single" w:sz="6" w:space="5" w:color="046B8D"/>
        <w:right w:val="single" w:sz="6" w:space="5" w:color="046B8D"/>
      </w:pBdr>
      <w:shd w:val="clear" w:color="auto" w:fill="D9E8ED"/>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solidcellgreen">
    <w:name w:val="zcolor_solid_cell_green"/>
    <w:basedOn w:val="Normal"/>
    <w:rsid w:val="00E95560"/>
    <w:pPr>
      <w:pBdr>
        <w:top w:val="single" w:sz="6" w:space="5" w:color="014C27"/>
        <w:left w:val="single" w:sz="6" w:space="5" w:color="014C27"/>
        <w:bottom w:val="single" w:sz="6" w:space="5" w:color="014C27"/>
        <w:right w:val="single" w:sz="6" w:space="5" w:color="014C27"/>
      </w:pBdr>
      <w:shd w:val="clear" w:color="auto" w:fill="F7FAF4"/>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solidcellorange">
    <w:name w:val="zcolor_solid_cell_orange"/>
    <w:basedOn w:val="Normal"/>
    <w:rsid w:val="00E95560"/>
    <w:pPr>
      <w:pBdr>
        <w:top w:val="single" w:sz="6" w:space="5" w:color="C95906"/>
        <w:left w:val="single" w:sz="6" w:space="5" w:color="C95906"/>
        <w:bottom w:val="single" w:sz="6" w:space="5" w:color="C95906"/>
        <w:right w:val="single" w:sz="6" w:space="5" w:color="C95906"/>
      </w:pBdr>
      <w:shd w:val="clear" w:color="auto" w:fill="FAE5D6"/>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solidcellyellow">
    <w:name w:val="zcolor_solid_cell_yellow"/>
    <w:basedOn w:val="Normal"/>
    <w:rsid w:val="00E95560"/>
    <w:pPr>
      <w:pBdr>
        <w:top w:val="single" w:sz="6" w:space="5" w:color="957104"/>
        <w:left w:val="single" w:sz="6" w:space="5" w:color="957104"/>
        <w:bottom w:val="single" w:sz="6" w:space="5" w:color="957104"/>
        <w:right w:val="single" w:sz="6" w:space="5" w:color="957104"/>
      </w:pBdr>
      <w:shd w:val="clear" w:color="auto" w:fill="FAF2DA"/>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zcolorsolidcellgray">
    <w:name w:val="zcolor_solid_cell_gray"/>
    <w:basedOn w:val="Normal"/>
    <w:rsid w:val="00E95560"/>
    <w:pPr>
      <w:pBdr>
        <w:top w:val="single" w:sz="6" w:space="5" w:color="CCCCCC"/>
        <w:left w:val="single" w:sz="6" w:space="5" w:color="CCCCCC"/>
        <w:bottom w:val="single" w:sz="6" w:space="5" w:color="CCCCCC"/>
        <w:right w:val="single" w:sz="6" w:space="5" w:color="CCCCCC"/>
      </w:pBdr>
      <w:shd w:val="clear" w:color="auto" w:fill="F0F0F0"/>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bb-input">
    <w:name w:val="bb-input"/>
    <w:basedOn w:val="Normal"/>
    <w:rsid w:val="00E95560"/>
    <w:pPr>
      <w:pBdr>
        <w:top w:val="single" w:sz="6" w:space="0" w:color="99CCFF"/>
        <w:left w:val="single" w:sz="6" w:space="0" w:color="99CCFF"/>
        <w:bottom w:val="single" w:sz="6" w:space="0" w:color="99CCFF"/>
        <w:right w:val="single" w:sz="6" w:space="0" w:color="99CCFF"/>
      </w:pBd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8"/>
      <w:szCs w:val="18"/>
      <w:lang w:eastAsia="en-GB"/>
    </w:rPr>
  </w:style>
  <w:style w:type="paragraph" w:customStyle="1" w:styleId="buttondisplay">
    <w:name w:val="buttondisplay"/>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5"/>
      <w:szCs w:val="15"/>
      <w:lang w:eastAsia="en-GB"/>
    </w:rPr>
  </w:style>
  <w:style w:type="paragraph" w:customStyle="1" w:styleId="buttonsearch">
    <w:name w:val="buttonsearch"/>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5"/>
      <w:szCs w:val="15"/>
      <w:lang w:eastAsia="en-GB"/>
    </w:rPr>
  </w:style>
  <w:style w:type="paragraph" w:customStyle="1" w:styleId="formdisplay">
    <w:name w:val="formdisplay"/>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5"/>
      <w:szCs w:val="15"/>
      <w:lang w:eastAsia="en-GB"/>
    </w:rPr>
  </w:style>
  <w:style w:type="paragraph" w:customStyle="1" w:styleId="go">
    <w:name w:val="go"/>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7"/>
      <w:szCs w:val="17"/>
      <w:lang w:eastAsia="en-GB"/>
    </w:rPr>
  </w:style>
  <w:style w:type="paragraph" w:customStyle="1" w:styleId="bluebordertable">
    <w:name w:val="bluebordertable"/>
    <w:basedOn w:val="Normal"/>
    <w:rsid w:val="00E95560"/>
    <w:pPr>
      <w:pBdr>
        <w:top w:val="single" w:sz="6" w:space="0" w:color="99CCFF"/>
        <w:left w:val="single" w:sz="6" w:space="0" w:color="99CCFF"/>
        <w:bottom w:val="single" w:sz="6" w:space="0" w:color="99CCFF"/>
        <w:right w:val="single" w:sz="6" w:space="0" w:color="99CCFF"/>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redbordertable">
    <w:name w:val="redbordertable"/>
    <w:basedOn w:val="Normal"/>
    <w:rsid w:val="00E95560"/>
    <w:pPr>
      <w:pBdr>
        <w:top w:val="single" w:sz="6" w:space="0" w:color="FF0000"/>
        <w:left w:val="single" w:sz="6" w:space="0" w:color="FF0000"/>
        <w:bottom w:val="single" w:sz="6" w:space="0" w:color="FF0000"/>
        <w:right w:val="single" w:sz="6" w:space="0" w:color="FF0000"/>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blueborder-gray">
    <w:name w:val="blueborder-gray"/>
    <w:basedOn w:val="Normal"/>
    <w:rsid w:val="00E95560"/>
    <w:pPr>
      <w:pBdr>
        <w:top w:val="single" w:sz="6" w:space="0" w:color="99CCFF"/>
        <w:left w:val="single" w:sz="6" w:space="0" w:color="99CCFF"/>
        <w:bottom w:val="single" w:sz="6" w:space="0" w:color="99CCFF"/>
        <w:right w:val="single" w:sz="6" w:space="0" w:color="99CCFF"/>
      </w:pBdr>
      <w:shd w:val="clear" w:color="auto" w:fill="EFEFEF"/>
      <w:tabs>
        <w:tab w:val="clear" w:pos="1134"/>
        <w:tab w:val="clear" w:pos="1871"/>
        <w:tab w:val="clear" w:pos="2268"/>
      </w:tabs>
      <w:overflowPunct/>
      <w:autoSpaceDE/>
      <w:autoSpaceDN/>
      <w:adjustRightInd/>
      <w:spacing w:before="100" w:beforeAutospacing="1" w:after="100" w:afterAutospacing="1"/>
      <w:textAlignment w:val="auto"/>
    </w:pPr>
    <w:rPr>
      <w:rFonts w:ascii="Trebuchet MS" w:eastAsia="SimSun" w:hAnsi="Trebuchet MS"/>
      <w:b/>
      <w:bCs/>
      <w:color w:val="000066"/>
      <w:sz w:val="18"/>
      <w:szCs w:val="18"/>
      <w:lang w:eastAsia="en-GB"/>
    </w:rPr>
  </w:style>
  <w:style w:type="paragraph" w:customStyle="1" w:styleId="bluewhite">
    <w:name w:val="bluewhite"/>
    <w:basedOn w:val="Normal"/>
    <w:rsid w:val="00E95560"/>
    <w:pPr>
      <w:shd w:val="clear" w:color="auto" w:fill="0099FF"/>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FFFFFF"/>
      <w:sz w:val="18"/>
      <w:szCs w:val="18"/>
      <w:lang w:eastAsia="en-GB"/>
    </w:rPr>
  </w:style>
  <w:style w:type="paragraph" w:customStyle="1" w:styleId="bottomline">
    <w:name w:val="bottomline"/>
    <w:basedOn w:val="Normal"/>
    <w:rsid w:val="00E95560"/>
    <w:pPr>
      <w:pBdr>
        <w:bottom w:val="single" w:sz="6" w:space="0" w:color="0099FF"/>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ch-blue-red">
    <w:name w:val="ch-blue-red"/>
    <w:basedOn w:val="Normal"/>
    <w:rsid w:val="00E95560"/>
    <w:pPr>
      <w:shd w:val="clear" w:color="auto" w:fill="0099FF"/>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FF0000"/>
      <w:sz w:val="18"/>
      <w:szCs w:val="18"/>
      <w:lang w:eastAsia="en-GB"/>
    </w:rPr>
  </w:style>
  <w:style w:type="paragraph" w:customStyle="1" w:styleId="ch-blue-white">
    <w:name w:val="ch-blue-white"/>
    <w:basedOn w:val="Normal"/>
    <w:rsid w:val="00E95560"/>
    <w:pPr>
      <w:shd w:val="clear" w:color="auto" w:fill="0099FF"/>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FFFFFF"/>
      <w:sz w:val="18"/>
      <w:szCs w:val="18"/>
      <w:lang w:eastAsia="en-GB"/>
    </w:rPr>
  </w:style>
  <w:style w:type="paragraph" w:customStyle="1" w:styleId="ch-dblue-white">
    <w:name w:val="ch-dblue-white"/>
    <w:basedOn w:val="Normal"/>
    <w:rsid w:val="00E95560"/>
    <w:pPr>
      <w:shd w:val="clear" w:color="auto" w:fill="000066"/>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FFFFFF"/>
      <w:sz w:val="18"/>
      <w:szCs w:val="18"/>
      <w:lang w:eastAsia="en-GB"/>
    </w:rPr>
  </w:style>
  <w:style w:type="paragraph" w:customStyle="1" w:styleId="ch-red-white">
    <w:name w:val="ch-red-white"/>
    <w:basedOn w:val="Normal"/>
    <w:rsid w:val="00E95560"/>
    <w:pPr>
      <w:shd w:val="clear" w:color="auto" w:fill="FF0000"/>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FFFFFF"/>
      <w:sz w:val="18"/>
      <w:szCs w:val="18"/>
      <w:lang w:eastAsia="en-GB"/>
    </w:rPr>
  </w:style>
  <w:style w:type="paragraph" w:customStyle="1" w:styleId="lightblueborder">
    <w:name w:val="lightblueborder"/>
    <w:basedOn w:val="Normal"/>
    <w:rsid w:val="00E95560"/>
    <w:pPr>
      <w:pBdr>
        <w:top w:val="single" w:sz="6" w:space="0" w:color="A1B7DE"/>
        <w:left w:val="single" w:sz="6" w:space="0" w:color="A1B7DE"/>
        <w:bottom w:val="single" w:sz="6" w:space="0" w:color="A1B7DE"/>
        <w:right w:val="single" w:sz="6" w:space="0" w:color="A1B7DE"/>
      </w:pBd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t-blue">
    <w:name w:val="t-blue"/>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000066"/>
      <w:sz w:val="18"/>
      <w:szCs w:val="18"/>
      <w:lang w:eastAsia="en-GB"/>
    </w:rPr>
  </w:style>
  <w:style w:type="paragraph" w:customStyle="1" w:styleId="t-row">
    <w:name w:val="t-row"/>
    <w:basedOn w:val="Normal"/>
    <w:rsid w:val="00E95560"/>
    <w:pPr>
      <w:pBdr>
        <w:top w:val="single" w:sz="6" w:space="0" w:color="99CCFF"/>
        <w:left w:val="single" w:sz="6" w:space="0" w:color="99CCFF"/>
        <w:bottom w:val="single" w:sz="6" w:space="0" w:color="99CCFF"/>
        <w:right w:val="single" w:sz="6" w:space="0" w:color="99CCFF"/>
      </w:pBdr>
      <w:shd w:val="clear" w:color="auto" w:fill="E6EBFF"/>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00"/>
      <w:sz w:val="18"/>
      <w:szCs w:val="18"/>
      <w:lang w:eastAsia="en-GB"/>
    </w:rPr>
  </w:style>
  <w:style w:type="paragraph" w:customStyle="1" w:styleId="t-text">
    <w:name w:val="t-text"/>
    <w:basedOn w:val="Normal"/>
    <w:rsid w:val="00E95560"/>
    <w:pPr>
      <w:pBdr>
        <w:top w:val="single" w:sz="6" w:space="0" w:color="99CCFF"/>
        <w:left w:val="single" w:sz="6" w:space="0" w:color="99CCFF"/>
        <w:bottom w:val="single" w:sz="6" w:space="0" w:color="99CCFF"/>
        <w:right w:val="single" w:sz="6" w:space="0" w:color="99CCFF"/>
      </w:pBdr>
      <w:shd w:val="clear" w:color="auto" w:fill="FFFFC6"/>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000000"/>
      <w:sz w:val="18"/>
      <w:szCs w:val="18"/>
      <w:lang w:eastAsia="en-GB"/>
    </w:rPr>
  </w:style>
  <w:style w:type="paragraph" w:customStyle="1" w:styleId="globe">
    <w:name w:val="globe"/>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globe-l">
    <w:name w:val="globe-l"/>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globe-t">
    <w:name w:val="globe-t"/>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itumenu">
    <w:name w:val="itumenu"/>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b/>
      <w:bCs/>
      <w:color w:val="99CCFF"/>
      <w:sz w:val="18"/>
      <w:szCs w:val="18"/>
      <w:lang w:eastAsia="en-GB"/>
    </w:rPr>
  </w:style>
  <w:style w:type="paragraph" w:customStyle="1" w:styleId="navleft">
    <w:name w:val="navleft"/>
    <w:basedOn w:val="Normal"/>
    <w:rsid w:val="00E95560"/>
    <w:pPr>
      <w:tabs>
        <w:tab w:val="clear" w:pos="1134"/>
        <w:tab w:val="clear" w:pos="1871"/>
        <w:tab w:val="clear" w:pos="2268"/>
      </w:tabs>
      <w:overflowPunct/>
      <w:autoSpaceDE/>
      <w:autoSpaceDN/>
      <w:adjustRightInd/>
      <w:spacing w:before="100" w:beforeAutospacing="1" w:after="100" w:afterAutospacing="1"/>
      <w:jc w:val="right"/>
      <w:textAlignment w:val="auto"/>
    </w:pPr>
    <w:rPr>
      <w:rFonts w:ascii="Arial" w:eastAsia="SimSun" w:hAnsi="Arial" w:cs="Arial"/>
      <w:b/>
      <w:bCs/>
      <w:color w:val="FFFFFF"/>
      <w:sz w:val="18"/>
      <w:szCs w:val="18"/>
      <w:lang w:eastAsia="en-GB"/>
    </w:rPr>
  </w:style>
  <w:style w:type="paragraph" w:customStyle="1" w:styleId="locator">
    <w:name w:val="locator"/>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ascii="Verdana" w:eastAsia="SimSun" w:hAnsi="Verdana"/>
      <w:color w:val="000066"/>
      <w:sz w:val="17"/>
      <w:szCs w:val="17"/>
      <w:lang w:eastAsia="en-GB"/>
    </w:rPr>
  </w:style>
  <w:style w:type="paragraph" w:customStyle="1" w:styleId="tsize8pt">
    <w:name w:val="tsize8pt"/>
    <w:basedOn w:val="Normal"/>
    <w:rsid w:val="00E95560"/>
    <w:pPr>
      <w:tabs>
        <w:tab w:val="clear" w:pos="1134"/>
        <w:tab w:val="clear" w:pos="1871"/>
        <w:tab w:val="clear" w:pos="2268"/>
      </w:tabs>
      <w:overflowPunct/>
      <w:autoSpaceDE/>
      <w:autoSpaceDN/>
      <w:adjustRightInd/>
      <w:spacing w:before="0" w:after="100" w:afterAutospacing="1"/>
      <w:textAlignment w:val="auto"/>
    </w:pPr>
    <w:rPr>
      <w:rFonts w:ascii="Verdana" w:eastAsia="SimSun" w:hAnsi="Verdana"/>
      <w:color w:val="000000"/>
      <w:sz w:val="15"/>
      <w:szCs w:val="15"/>
      <w:lang w:eastAsia="en-GB"/>
    </w:rPr>
  </w:style>
  <w:style w:type="paragraph" w:customStyle="1" w:styleId="smalltext">
    <w:name w:val="smalltext"/>
    <w:basedOn w:val="Normal"/>
    <w:rsid w:val="00E95560"/>
    <w:pPr>
      <w:tabs>
        <w:tab w:val="clear" w:pos="1134"/>
        <w:tab w:val="clear" w:pos="1871"/>
        <w:tab w:val="clear" w:pos="2268"/>
      </w:tabs>
      <w:overflowPunct/>
      <w:autoSpaceDE/>
      <w:autoSpaceDN/>
      <w:adjustRightInd/>
      <w:spacing w:before="0" w:after="100" w:afterAutospacing="1"/>
      <w:textAlignment w:val="auto"/>
    </w:pPr>
    <w:rPr>
      <w:rFonts w:ascii="Verdana" w:eastAsia="SimSun" w:hAnsi="Verdana"/>
      <w:color w:val="000000"/>
      <w:sz w:val="15"/>
      <w:szCs w:val="15"/>
      <w:lang w:eastAsia="en-GB"/>
    </w:rPr>
  </w:style>
  <w:style w:type="paragraph" w:customStyle="1" w:styleId="bulletlist-blue">
    <w:name w:val="bulletlist-blue"/>
    <w:basedOn w:val="Normal"/>
    <w:rsid w:val="00E95560"/>
    <w:pPr>
      <w:tabs>
        <w:tab w:val="clear" w:pos="1134"/>
        <w:tab w:val="clear" w:pos="1871"/>
        <w:tab w:val="clear" w:pos="2268"/>
      </w:tabs>
      <w:overflowPunct/>
      <w:autoSpaceDE/>
      <w:autoSpaceDN/>
      <w:adjustRightInd/>
      <w:spacing w:before="0"/>
      <w:ind w:left="200"/>
      <w:textAlignment w:val="auto"/>
    </w:pPr>
    <w:rPr>
      <w:rFonts w:ascii="Trebuchet MS" w:eastAsia="SimSun" w:hAnsi="Trebuchet MS"/>
      <w:color w:val="000000"/>
      <w:szCs w:val="24"/>
      <w:lang w:eastAsia="en-GB"/>
    </w:rPr>
  </w:style>
  <w:style w:type="paragraph" w:customStyle="1" w:styleId="bulletlist-red">
    <w:name w:val="bulletlist-red"/>
    <w:basedOn w:val="Normal"/>
    <w:rsid w:val="00E95560"/>
    <w:pPr>
      <w:tabs>
        <w:tab w:val="clear" w:pos="1134"/>
        <w:tab w:val="clear" w:pos="1871"/>
        <w:tab w:val="clear" w:pos="2268"/>
      </w:tabs>
      <w:overflowPunct/>
      <w:autoSpaceDE/>
      <w:autoSpaceDN/>
      <w:adjustRightInd/>
      <w:spacing w:before="0"/>
      <w:ind w:left="200"/>
      <w:textAlignment w:val="auto"/>
    </w:pPr>
    <w:rPr>
      <w:rFonts w:ascii="Trebuchet MS" w:eastAsia="SimSun" w:hAnsi="Trebuchet MS"/>
      <w:color w:val="000000"/>
      <w:szCs w:val="24"/>
      <w:lang w:eastAsia="en-GB"/>
    </w:rPr>
  </w:style>
  <w:style w:type="paragraph" w:customStyle="1" w:styleId="arrowlist-blue">
    <w:name w:val="arrowlist-blue"/>
    <w:basedOn w:val="Normal"/>
    <w:rsid w:val="00E95560"/>
    <w:pPr>
      <w:tabs>
        <w:tab w:val="clear" w:pos="1134"/>
        <w:tab w:val="clear" w:pos="1871"/>
        <w:tab w:val="clear" w:pos="2268"/>
      </w:tabs>
      <w:overflowPunct/>
      <w:autoSpaceDE/>
      <w:autoSpaceDN/>
      <w:adjustRightInd/>
      <w:spacing w:before="0"/>
      <w:ind w:left="200"/>
      <w:textAlignment w:val="auto"/>
    </w:pPr>
    <w:rPr>
      <w:rFonts w:ascii="Trebuchet MS" w:eastAsia="SimSun" w:hAnsi="Trebuchet MS"/>
      <w:color w:val="000000"/>
      <w:szCs w:val="24"/>
      <w:lang w:eastAsia="en-GB"/>
    </w:rPr>
  </w:style>
  <w:style w:type="paragraph" w:customStyle="1" w:styleId="arrowlist-red">
    <w:name w:val="arrowlist-red"/>
    <w:basedOn w:val="Normal"/>
    <w:rsid w:val="00E95560"/>
    <w:pPr>
      <w:tabs>
        <w:tab w:val="clear" w:pos="1134"/>
        <w:tab w:val="clear" w:pos="1871"/>
        <w:tab w:val="clear" w:pos="2268"/>
      </w:tabs>
      <w:overflowPunct/>
      <w:autoSpaceDE/>
      <w:autoSpaceDN/>
      <w:adjustRightInd/>
      <w:spacing w:before="0"/>
      <w:ind w:left="200"/>
      <w:textAlignment w:val="auto"/>
    </w:pPr>
    <w:rPr>
      <w:rFonts w:ascii="Trebuchet MS" w:eastAsia="SimSun" w:hAnsi="Trebuchet MS"/>
      <w:color w:val="000000"/>
      <w:szCs w:val="24"/>
      <w:lang w:eastAsia="en-GB"/>
    </w:rPr>
  </w:style>
  <w:style w:type="paragraph" w:customStyle="1" w:styleId="pdivider">
    <w:name w:val="pdivider"/>
    <w:basedOn w:val="Normal"/>
    <w:rsid w:val="00E95560"/>
    <w:pPr>
      <w:tabs>
        <w:tab w:val="clear" w:pos="1134"/>
        <w:tab w:val="clear" w:pos="1871"/>
        <w:tab w:val="clear" w:pos="2268"/>
      </w:tabs>
      <w:overflowPunct/>
      <w:autoSpaceDE/>
      <w:autoSpaceDN/>
      <w:adjustRightInd/>
      <w:spacing w:before="0"/>
      <w:textAlignment w:val="auto"/>
    </w:pPr>
    <w:rPr>
      <w:rFonts w:eastAsia="SimSun"/>
      <w:color w:val="000000"/>
      <w:sz w:val="8"/>
      <w:szCs w:val="8"/>
      <w:lang w:eastAsia="en-GB"/>
    </w:rPr>
  </w:style>
  <w:style w:type="paragraph" w:customStyle="1" w:styleId="pj">
    <w:name w:val="pj"/>
    <w:basedOn w:val="Normal"/>
    <w:rsid w:val="00E95560"/>
    <w:pPr>
      <w:tabs>
        <w:tab w:val="clear" w:pos="1134"/>
        <w:tab w:val="clear" w:pos="1871"/>
        <w:tab w:val="clear" w:pos="2268"/>
      </w:tabs>
      <w:overflowPunct/>
      <w:autoSpaceDE/>
      <w:autoSpaceDN/>
      <w:adjustRightInd/>
      <w:spacing w:before="100" w:beforeAutospacing="1" w:after="100" w:afterAutospacing="1"/>
      <w:jc w:val="both"/>
      <w:textAlignment w:val="auto"/>
    </w:pPr>
    <w:rPr>
      <w:rFonts w:eastAsia="SimSun"/>
      <w:color w:val="000000"/>
      <w:szCs w:val="24"/>
      <w:lang w:eastAsia="en-GB"/>
    </w:rPr>
  </w:style>
  <w:style w:type="paragraph" w:customStyle="1" w:styleId="pml-40">
    <w:name w:val="pml-40"/>
    <w:basedOn w:val="Normal"/>
    <w:rsid w:val="00E95560"/>
    <w:pPr>
      <w:tabs>
        <w:tab w:val="clear" w:pos="1134"/>
        <w:tab w:val="clear" w:pos="1871"/>
        <w:tab w:val="clear" w:pos="2268"/>
      </w:tabs>
      <w:overflowPunct/>
      <w:autoSpaceDE/>
      <w:autoSpaceDN/>
      <w:adjustRightInd/>
      <w:spacing w:before="100" w:beforeAutospacing="1" w:after="100" w:afterAutospacing="1"/>
      <w:ind w:left="600"/>
      <w:textAlignment w:val="auto"/>
    </w:pPr>
    <w:rPr>
      <w:rFonts w:eastAsia="SimSun"/>
      <w:color w:val="000000"/>
      <w:szCs w:val="24"/>
      <w:lang w:eastAsia="en-GB"/>
    </w:rPr>
  </w:style>
  <w:style w:type="paragraph" w:customStyle="1" w:styleId="subfolderstyle">
    <w:name w:val="subfolderstyle"/>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SimSun"/>
      <w:color w:val="000000"/>
      <w:szCs w:val="24"/>
      <w:lang w:eastAsia="en-GB"/>
    </w:rPr>
  </w:style>
  <w:style w:type="paragraph" w:customStyle="1" w:styleId="subfolderstyle1">
    <w:name w:val="subfolderstyle1"/>
    <w:basedOn w:val="Normal"/>
    <w:rsid w:val="00E95560"/>
    <w:pPr>
      <w:tabs>
        <w:tab w:val="clear" w:pos="1134"/>
        <w:tab w:val="clear" w:pos="1871"/>
        <w:tab w:val="clear" w:pos="2268"/>
      </w:tabs>
      <w:overflowPunct/>
      <w:autoSpaceDE/>
      <w:autoSpaceDN/>
      <w:adjustRightInd/>
      <w:spacing w:before="100" w:after="100" w:line="240" w:lineRule="atLeast"/>
      <w:textAlignment w:val="auto"/>
    </w:pPr>
    <w:rPr>
      <w:rFonts w:ascii="Verdana" w:eastAsia="SimSun" w:hAnsi="Verdana"/>
      <w:color w:val="000000"/>
      <w:sz w:val="18"/>
      <w:szCs w:val="18"/>
      <w:lang w:eastAsia="en-GB"/>
    </w:rPr>
  </w:style>
  <w:style w:type="character" w:customStyle="1" w:styleId="UnresolvedMention1">
    <w:name w:val="Unresolved Mention1"/>
    <w:basedOn w:val="DefaultParagraphFont"/>
    <w:uiPriority w:val="99"/>
    <w:semiHidden/>
    <w:unhideWhenUsed/>
    <w:rsid w:val="00E95560"/>
    <w:rPr>
      <w:color w:val="605E5C"/>
      <w:shd w:val="clear" w:color="auto" w:fill="E1DFDD"/>
    </w:rPr>
  </w:style>
  <w:style w:type="paragraph" w:customStyle="1" w:styleId="Subtitle2">
    <w:name w:val="Subtitle2"/>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SimSun"/>
      <w:b/>
      <w:bCs/>
      <w:color w:val="000080"/>
      <w:szCs w:val="24"/>
      <w:lang w:eastAsia="en-GB"/>
    </w:rPr>
  </w:style>
  <w:style w:type="character" w:customStyle="1" w:styleId="UnresolvedMention2">
    <w:name w:val="Unresolved Mention2"/>
    <w:basedOn w:val="DefaultParagraphFont"/>
    <w:uiPriority w:val="99"/>
    <w:semiHidden/>
    <w:unhideWhenUsed/>
    <w:rsid w:val="00E95560"/>
    <w:rPr>
      <w:color w:val="605E5C"/>
      <w:shd w:val="clear" w:color="auto" w:fill="E1DFDD"/>
    </w:rPr>
  </w:style>
  <w:style w:type="character" w:styleId="CommentReference">
    <w:name w:val="annotation reference"/>
    <w:basedOn w:val="DefaultParagraphFont"/>
    <w:unhideWhenUsed/>
    <w:rsid w:val="00E95560"/>
    <w:rPr>
      <w:sz w:val="16"/>
      <w:szCs w:val="16"/>
    </w:rPr>
  </w:style>
  <w:style w:type="paragraph" w:styleId="CommentText">
    <w:name w:val="annotation text"/>
    <w:basedOn w:val="Normal"/>
    <w:link w:val="CommentTextChar"/>
    <w:unhideWhenUsed/>
    <w:rsid w:val="00E95560"/>
    <w:rPr>
      <w:rFonts w:eastAsia="SimSun"/>
      <w:sz w:val="20"/>
    </w:rPr>
  </w:style>
  <w:style w:type="character" w:customStyle="1" w:styleId="CommentTextChar">
    <w:name w:val="Comment Text Char"/>
    <w:basedOn w:val="DefaultParagraphFont"/>
    <w:link w:val="CommentText"/>
    <w:rsid w:val="00E95560"/>
    <w:rPr>
      <w:rFonts w:ascii="Times New Roman" w:eastAsia="SimSun" w:hAnsi="Times New Roman"/>
      <w:lang w:val="en-GB" w:eastAsia="en-US"/>
    </w:rPr>
  </w:style>
  <w:style w:type="paragraph" w:styleId="CommentSubject">
    <w:name w:val="annotation subject"/>
    <w:basedOn w:val="CommentText"/>
    <w:next w:val="CommentText"/>
    <w:link w:val="CommentSubjectChar"/>
    <w:unhideWhenUsed/>
    <w:rsid w:val="00E95560"/>
    <w:rPr>
      <w:b/>
      <w:bCs/>
    </w:rPr>
  </w:style>
  <w:style w:type="character" w:customStyle="1" w:styleId="CommentSubjectChar">
    <w:name w:val="Comment Subject Char"/>
    <w:basedOn w:val="CommentTextChar"/>
    <w:link w:val="CommentSubject"/>
    <w:rsid w:val="00E95560"/>
    <w:rPr>
      <w:rFonts w:ascii="Times New Roman" w:eastAsia="SimSun" w:hAnsi="Times New Roman"/>
      <w:b/>
      <w:bCs/>
      <w:lang w:val="en-GB" w:eastAsia="en-US"/>
    </w:rPr>
  </w:style>
  <w:style w:type="paragraph" w:customStyle="1" w:styleId="Subtitle3">
    <w:name w:val="Subtitle3"/>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Batang"/>
      <w:b/>
      <w:bCs/>
      <w:color w:val="000080"/>
      <w:szCs w:val="24"/>
      <w:lang w:eastAsia="en-GB"/>
    </w:rPr>
  </w:style>
  <w:style w:type="paragraph" w:customStyle="1" w:styleId="Subtitle4">
    <w:name w:val="Subtitle4"/>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Batang"/>
      <w:b/>
      <w:bCs/>
      <w:color w:val="000080"/>
      <w:szCs w:val="24"/>
      <w:lang w:eastAsia="en-GB"/>
    </w:rPr>
  </w:style>
  <w:style w:type="character" w:customStyle="1" w:styleId="UnresolvedMention3">
    <w:name w:val="Unresolved Mention3"/>
    <w:basedOn w:val="DefaultParagraphFont"/>
    <w:uiPriority w:val="99"/>
    <w:semiHidden/>
    <w:unhideWhenUsed/>
    <w:rsid w:val="00E95560"/>
    <w:rPr>
      <w:color w:val="605E5C"/>
      <w:shd w:val="clear" w:color="auto" w:fill="E1DFDD"/>
    </w:rPr>
  </w:style>
  <w:style w:type="paragraph" w:customStyle="1" w:styleId="Subtitle5">
    <w:name w:val="Subtitle5"/>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Batang"/>
      <w:b/>
      <w:bCs/>
      <w:color w:val="000080"/>
      <w:szCs w:val="24"/>
      <w:lang w:eastAsia="en-GB"/>
    </w:rPr>
  </w:style>
  <w:style w:type="paragraph" w:customStyle="1" w:styleId="Subtitle6">
    <w:name w:val="Subtitle6"/>
    <w:basedOn w:val="Normal"/>
    <w:rsid w:val="00E95560"/>
    <w:pPr>
      <w:pBdr>
        <w:top w:val="single" w:sz="6" w:space="2" w:color="1F59A2"/>
        <w:left w:val="single" w:sz="6" w:space="2" w:color="1F59A2"/>
        <w:bottom w:val="single" w:sz="6" w:space="2" w:color="1F59A2"/>
        <w:right w:val="single" w:sz="6" w:space="2" w:color="1F59A2"/>
      </w:pBdr>
      <w:shd w:val="clear" w:color="auto" w:fill="CFDEF3"/>
      <w:tabs>
        <w:tab w:val="clear" w:pos="1134"/>
        <w:tab w:val="clear" w:pos="1871"/>
        <w:tab w:val="clear" w:pos="2268"/>
      </w:tabs>
      <w:overflowPunct/>
      <w:autoSpaceDE/>
      <w:autoSpaceDN/>
      <w:adjustRightInd/>
      <w:spacing w:before="100" w:beforeAutospacing="1" w:after="100" w:afterAutospacing="1"/>
      <w:textAlignment w:val="auto"/>
    </w:pPr>
    <w:rPr>
      <w:rFonts w:eastAsia="Batang"/>
      <w:b/>
      <w:bCs/>
      <w:color w:val="000080"/>
      <w:szCs w:val="24"/>
      <w:lang w:eastAsia="en-GB"/>
    </w:rPr>
  </w:style>
  <w:style w:type="character" w:styleId="Strong">
    <w:name w:val="Strong"/>
    <w:basedOn w:val="DefaultParagraphFont"/>
    <w:uiPriority w:val="22"/>
    <w:qFormat/>
    <w:rsid w:val="00E95560"/>
    <w:rPr>
      <w:b/>
      <w:bCs/>
    </w:rPr>
  </w:style>
  <w:style w:type="paragraph" w:customStyle="1" w:styleId="paragraph">
    <w:name w:val="paragraph"/>
    <w:basedOn w:val="Normal"/>
    <w:rsid w:val="00E95560"/>
    <w:pPr>
      <w:tabs>
        <w:tab w:val="clear" w:pos="1134"/>
        <w:tab w:val="clear" w:pos="1871"/>
        <w:tab w:val="clear" w:pos="2268"/>
      </w:tabs>
      <w:overflowPunct/>
      <w:autoSpaceDE/>
      <w:autoSpaceDN/>
      <w:adjustRightInd/>
      <w:spacing w:before="100" w:beforeAutospacing="1" w:after="100" w:afterAutospacing="1"/>
      <w:textAlignment w:val="auto"/>
    </w:pPr>
    <w:rPr>
      <w:rFonts w:eastAsia="Batang"/>
      <w:szCs w:val="24"/>
      <w:lang w:eastAsia="en-GB"/>
    </w:rPr>
  </w:style>
  <w:style w:type="character" w:customStyle="1" w:styleId="normaltextrun">
    <w:name w:val="normaltextrun"/>
    <w:basedOn w:val="DefaultParagraphFont"/>
    <w:rsid w:val="00E95560"/>
  </w:style>
  <w:style w:type="character" w:customStyle="1" w:styleId="eop">
    <w:name w:val="eop"/>
    <w:basedOn w:val="DefaultParagraphFont"/>
    <w:rsid w:val="00E95560"/>
  </w:style>
  <w:style w:type="paragraph" w:styleId="EndnoteText">
    <w:name w:val="endnote text"/>
    <w:basedOn w:val="Normal"/>
    <w:link w:val="EndnoteTextChar"/>
    <w:semiHidden/>
    <w:unhideWhenUsed/>
    <w:rsid w:val="00E95560"/>
    <w:pPr>
      <w:spacing w:before="0"/>
    </w:pPr>
    <w:rPr>
      <w:rFonts w:eastAsia="Batang"/>
      <w:sz w:val="20"/>
    </w:rPr>
  </w:style>
  <w:style w:type="character" w:customStyle="1" w:styleId="EndnoteTextChar">
    <w:name w:val="Endnote Text Char"/>
    <w:basedOn w:val="DefaultParagraphFont"/>
    <w:link w:val="EndnoteText"/>
    <w:semiHidden/>
    <w:rsid w:val="00E95560"/>
    <w:rPr>
      <w:rFonts w:ascii="Times New Roman" w:eastAsia="Batang" w:hAnsi="Times New Roman"/>
      <w:lang w:val="en-GB" w:eastAsia="en-US"/>
    </w:rPr>
  </w:style>
  <w:style w:type="paragraph" w:styleId="ListParagraph">
    <w:name w:val="List Paragraph"/>
    <w:basedOn w:val="Normal"/>
    <w:uiPriority w:val="34"/>
    <w:qFormat/>
    <w:rsid w:val="00E95560"/>
    <w:pPr>
      <w:ind w:left="720"/>
      <w:contextualSpacing/>
    </w:pPr>
    <w:rPr>
      <w:rFonts w:eastAsia="Batang"/>
    </w:rPr>
  </w:style>
  <w:style w:type="table" w:customStyle="1" w:styleId="TableGrid2">
    <w:name w:val="Table Grid2"/>
    <w:basedOn w:val="TableNormal"/>
    <w:next w:val="TableGrid"/>
    <w:rsid w:val="00E955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0">
    <w:name w:val="Heading?b"/>
    <w:basedOn w:val="Normal"/>
    <w:rsid w:val="00E95560"/>
    <w:rPr>
      <w:rFonts w:eastAsia="Batang"/>
      <w:lang w:eastAsia="zh-CN"/>
    </w:rPr>
  </w:style>
  <w:style w:type="table" w:customStyle="1" w:styleId="TableGrid3">
    <w:name w:val="Table Grid3"/>
    <w:basedOn w:val="TableNormal"/>
    <w:next w:val="TableGrid"/>
    <w:rsid w:val="00E955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Char">
    <w:name w:val="Table_No Char"/>
    <w:basedOn w:val="DefaultParagraphFont"/>
    <w:link w:val="TableNo"/>
    <w:qFormat/>
    <w:locked/>
    <w:rsid w:val="00E673FC"/>
    <w:rPr>
      <w:rFonts w:ascii="Times New Roman" w:hAnsi="Times New Roman"/>
      <w:caps/>
      <w:lang w:val="en-GB" w:eastAsia="en-US"/>
    </w:rPr>
  </w:style>
  <w:style w:type="table" w:customStyle="1" w:styleId="Grilledutableau1">
    <w:name w:val="Grille du tableau1"/>
    <w:basedOn w:val="TableNormal"/>
    <w:next w:val="TableGrid"/>
    <w:uiPriority w:val="39"/>
    <w:rsid w:val="00E673F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itle0">
    <w:name w:val="Table_title Знак"/>
    <w:link w:val="Tabletitle"/>
    <w:locked/>
    <w:rsid w:val="00E673FC"/>
    <w:rPr>
      <w:rFonts w:ascii="Times New Roman Bold" w:hAnsi="Times New Roman Bold"/>
      <w:b/>
      <w:lang w:val="en-GB" w:eastAsia="en-US"/>
    </w:rPr>
  </w:style>
  <w:style w:type="paragraph" w:customStyle="1" w:styleId="HeadingSum">
    <w:name w:val="Heading_Sum"/>
    <w:basedOn w:val="Headingb"/>
    <w:next w:val="Normal"/>
    <w:autoRedefine/>
    <w:rsid w:val="007E1578"/>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character" w:customStyle="1" w:styleId="href">
    <w:name w:val="href"/>
    <w:basedOn w:val="DefaultParagraphFont"/>
    <w:rsid w:val="007E1578"/>
  </w:style>
  <w:style w:type="paragraph" w:customStyle="1" w:styleId="AnnexNoTitle">
    <w:name w:val="Annex_NoTitle"/>
    <w:basedOn w:val="Normal"/>
    <w:next w:val="Normalaftertitle"/>
    <w:link w:val="AnnexNoTitleChar"/>
    <w:qFormat/>
    <w:rsid w:val="007E1578"/>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rsid w:val="007E1578"/>
  </w:style>
  <w:style w:type="paragraph" w:customStyle="1" w:styleId="tocpart">
    <w:name w:val="tocpart"/>
    <w:basedOn w:val="Normal"/>
    <w:rsid w:val="007E1578"/>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7E1578"/>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7E1578"/>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7E1578"/>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rsid w:val="00DB7089"/>
    <w:pPr>
      <w:tabs>
        <w:tab w:val="clear" w:pos="1134"/>
        <w:tab w:val="clear" w:pos="1871"/>
        <w:tab w:val="clear" w:pos="2268"/>
        <w:tab w:val="left" w:pos="794"/>
        <w:tab w:val="left" w:pos="1191"/>
        <w:tab w:val="left" w:pos="1588"/>
        <w:tab w:val="left" w:pos="1985"/>
      </w:tabs>
      <w:spacing w:after="120"/>
      <w:jc w:val="both"/>
    </w:pPr>
    <w:rPr>
      <w:sz w:val="22"/>
      <w:lang w:val="es-ES_tradnl"/>
    </w:rPr>
  </w:style>
  <w:style w:type="paragraph" w:customStyle="1" w:styleId="TableLegendNote">
    <w:name w:val="Table_Legend_Note"/>
    <w:basedOn w:val="Tablelegend"/>
    <w:next w:val="Tablelegend"/>
    <w:rsid w:val="007E157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CallChar">
    <w:name w:val="Call Char"/>
    <w:link w:val="Call"/>
    <w:locked/>
    <w:rsid w:val="007E1578"/>
    <w:rPr>
      <w:rFonts w:ascii="Times New Roman" w:hAnsi="Times New Roman"/>
      <w:i/>
      <w:sz w:val="24"/>
      <w:lang w:val="en-GB" w:eastAsia="en-US"/>
    </w:rPr>
  </w:style>
  <w:style w:type="character" w:customStyle="1" w:styleId="enumlev1Char">
    <w:name w:val="enumlev1 Char"/>
    <w:link w:val="enumlev1"/>
    <w:qFormat/>
    <w:locked/>
    <w:rsid w:val="007E1578"/>
    <w:rPr>
      <w:rFonts w:ascii="Times New Roman" w:hAnsi="Times New Roman"/>
      <w:sz w:val="24"/>
      <w:lang w:val="en-GB" w:eastAsia="en-US"/>
    </w:rPr>
  </w:style>
  <w:style w:type="character" w:customStyle="1" w:styleId="HeadingbChar">
    <w:name w:val="Heading_b Char"/>
    <w:link w:val="Headingb"/>
    <w:qFormat/>
    <w:locked/>
    <w:rsid w:val="007E1578"/>
    <w:rPr>
      <w:rFonts w:ascii="Times New Roman Bold" w:hAnsi="Times New Roman Bold" w:cs="Times New Roman Bold"/>
      <w:b/>
      <w:sz w:val="24"/>
      <w:lang w:val="en-GB"/>
    </w:rPr>
  </w:style>
  <w:style w:type="character" w:customStyle="1" w:styleId="NormalaftertitleChar">
    <w:name w:val="Normal_after_title Char"/>
    <w:basedOn w:val="DefaultParagraphFont"/>
    <w:link w:val="Normalaftertitle"/>
    <w:qFormat/>
    <w:locked/>
    <w:rsid w:val="007E1578"/>
    <w:rPr>
      <w:rFonts w:ascii="Times New Roman" w:hAnsi="Times New Roman"/>
      <w:sz w:val="24"/>
      <w:lang w:val="en-GB" w:eastAsia="en-US"/>
    </w:rPr>
  </w:style>
  <w:style w:type="character" w:customStyle="1" w:styleId="EquationlegendChar">
    <w:name w:val="Equation_legend Char"/>
    <w:link w:val="Equationlegend"/>
    <w:locked/>
    <w:rsid w:val="007E1578"/>
    <w:rPr>
      <w:rFonts w:ascii="Times New Roman" w:hAnsi="Times New Roman"/>
      <w:sz w:val="24"/>
      <w:lang w:val="en-GB" w:eastAsia="en-US"/>
    </w:rPr>
  </w:style>
  <w:style w:type="character" w:customStyle="1" w:styleId="RecNoChar1">
    <w:name w:val="Rec_No Char1"/>
    <w:basedOn w:val="DefaultParagraphFont"/>
    <w:link w:val="RecNo"/>
    <w:rsid w:val="007E1578"/>
    <w:rPr>
      <w:rFonts w:ascii="Times New Roman" w:hAnsi="Times New Roman"/>
      <w:caps/>
      <w:sz w:val="28"/>
      <w:lang w:val="en-GB" w:eastAsia="en-US"/>
    </w:rPr>
  </w:style>
  <w:style w:type="character" w:customStyle="1" w:styleId="EquationChar">
    <w:name w:val="Equation Char"/>
    <w:basedOn w:val="DefaultParagraphFont"/>
    <w:link w:val="Equation"/>
    <w:rsid w:val="007E1578"/>
    <w:rPr>
      <w:rFonts w:ascii="Times New Roman" w:hAnsi="Times New Roman"/>
      <w:sz w:val="24"/>
      <w:lang w:val="en-GB" w:eastAsia="en-US"/>
    </w:rPr>
  </w:style>
  <w:style w:type="character" w:customStyle="1" w:styleId="FigureChar">
    <w:name w:val="Figure Char"/>
    <w:basedOn w:val="DefaultParagraphFont"/>
    <w:link w:val="Figure"/>
    <w:locked/>
    <w:rsid w:val="007E1578"/>
    <w:rPr>
      <w:rFonts w:ascii="Times New Roman" w:hAnsi="Times New Roman"/>
      <w:noProof/>
      <w:sz w:val="24"/>
      <w:lang w:val="en-GB"/>
    </w:rPr>
  </w:style>
  <w:style w:type="character" w:customStyle="1" w:styleId="FigureNoChar">
    <w:name w:val="Figure_No Char"/>
    <w:basedOn w:val="DefaultParagraphFont"/>
    <w:link w:val="FigureNo"/>
    <w:locked/>
    <w:rsid w:val="007E1578"/>
    <w:rPr>
      <w:rFonts w:ascii="Times New Roman" w:hAnsi="Times New Roman"/>
      <w:caps/>
      <w:lang w:val="en-GB" w:eastAsia="en-US"/>
    </w:rPr>
  </w:style>
  <w:style w:type="character" w:customStyle="1" w:styleId="StyleTextCarLatinItalic">
    <w:name w:val="Style Text Car + (Latin) Italic"/>
    <w:basedOn w:val="DefaultParagraphFont"/>
    <w:rsid w:val="007E1578"/>
    <w:rPr>
      <w:i/>
      <w:iCs w:val="0"/>
      <w:sz w:val="24"/>
      <w:lang w:val="en-GB"/>
    </w:rPr>
  </w:style>
  <w:style w:type="character" w:customStyle="1" w:styleId="TableNo0">
    <w:name w:val="Table_No Знак"/>
    <w:locked/>
    <w:rsid w:val="007E1578"/>
    <w:rPr>
      <w:rFonts w:ascii="Times New Roman" w:hAnsi="Times New Roman"/>
      <w:caps/>
      <w:lang w:val="en-GB" w:eastAsia="en-US"/>
    </w:rPr>
  </w:style>
  <w:style w:type="character" w:customStyle="1" w:styleId="TablelegendChar">
    <w:name w:val="Table_legend Char"/>
    <w:link w:val="Tablelegend"/>
    <w:locked/>
    <w:rsid w:val="007E1578"/>
    <w:rPr>
      <w:rFonts w:ascii="Times New Roman" w:hAnsi="Times New Roman"/>
      <w:sz w:val="18"/>
      <w:lang w:val="en-GB" w:eastAsia="en-US"/>
    </w:rPr>
  </w:style>
  <w:style w:type="paragraph" w:styleId="BodyTextIndent">
    <w:name w:val="Body Text Indent"/>
    <w:basedOn w:val="Normal"/>
    <w:link w:val="BodyTextIndentChar"/>
    <w:rsid w:val="007E1578"/>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7E1578"/>
    <w:rPr>
      <w:rFonts w:ascii="Times New Roman" w:eastAsia="Batang" w:hAnsi="Times New Roman"/>
      <w:sz w:val="24"/>
      <w:lang w:eastAsia="en-US"/>
    </w:rPr>
  </w:style>
  <w:style w:type="character" w:customStyle="1" w:styleId="TabletitleChar">
    <w:name w:val="Table_title Char"/>
    <w:locked/>
    <w:rsid w:val="007E1578"/>
    <w:rPr>
      <w:rFonts w:ascii="Times New Roman Bold" w:hAnsi="Times New Roman Bold"/>
      <w:b/>
      <w:lang w:val="en-GB" w:eastAsia="en-US"/>
    </w:rPr>
  </w:style>
  <w:style w:type="character" w:customStyle="1" w:styleId="SourceChar">
    <w:name w:val="Source Char"/>
    <w:link w:val="Source"/>
    <w:locked/>
    <w:rsid w:val="007E1578"/>
    <w:rPr>
      <w:rFonts w:ascii="Times New Roman" w:hAnsi="Times New Roman"/>
      <w:b/>
      <w:sz w:val="28"/>
      <w:lang w:val="en-GB" w:eastAsia="en-US"/>
    </w:rPr>
  </w:style>
  <w:style w:type="character" w:customStyle="1" w:styleId="Title1Char">
    <w:name w:val="Title 1 Char"/>
    <w:link w:val="Title1"/>
    <w:rsid w:val="007E1578"/>
    <w:rPr>
      <w:rFonts w:ascii="Times New Roman" w:hAnsi="Times New Roman"/>
      <w:caps/>
      <w:sz w:val="28"/>
      <w:lang w:val="en-GB" w:eastAsia="en-US"/>
    </w:rPr>
  </w:style>
  <w:style w:type="paragraph" w:styleId="BalloonText">
    <w:name w:val="Balloon Text"/>
    <w:basedOn w:val="Normal"/>
    <w:link w:val="BalloonTextChar"/>
    <w:rsid w:val="007E1578"/>
    <w:rPr>
      <w:rFonts w:eastAsia="MS Mincho"/>
      <w:sz w:val="20"/>
    </w:rPr>
  </w:style>
  <w:style w:type="character" w:customStyle="1" w:styleId="BalloonTextChar">
    <w:name w:val="Balloon Text Char"/>
    <w:basedOn w:val="DefaultParagraphFont"/>
    <w:link w:val="BalloonText"/>
    <w:rsid w:val="007E1578"/>
    <w:rPr>
      <w:rFonts w:ascii="Times New Roman" w:eastAsia="MS Mincho" w:hAnsi="Times New Roman"/>
      <w:lang w:val="en-GB" w:eastAsia="en-US"/>
    </w:rPr>
  </w:style>
  <w:style w:type="paragraph" w:styleId="NoSpacing">
    <w:name w:val="No Spacing"/>
    <w:uiPriority w:val="99"/>
    <w:qFormat/>
    <w:rsid w:val="007E1578"/>
    <w:pPr>
      <w:jc w:val="center"/>
    </w:pPr>
    <w:rPr>
      <w:rFonts w:ascii="Times New Roman" w:eastAsia="MS Mincho" w:hAnsi="Times New Roman"/>
      <w:lang w:eastAsia="en-US"/>
    </w:rPr>
  </w:style>
  <w:style w:type="paragraph" w:styleId="Caption">
    <w:name w:val="caption"/>
    <w:aliases w:val="Figure-caption,MW_caption,cap,ASSET_caption,SUITED_caption,CAPTION,Figure Caption,Figure-caption1,CAPTION1,Figure Caption1,Figure-caption2,CAPTION2,Figure Caption2,Figure-caption3,CAPTION3,Figure Caption3,Figure-caption4,CAPTION4"/>
    <w:basedOn w:val="Normal"/>
    <w:next w:val="Normal"/>
    <w:link w:val="CaptionChar"/>
    <w:uiPriority w:val="35"/>
    <w:qFormat/>
    <w:rsid w:val="007E1578"/>
    <w:rPr>
      <w:rFonts w:eastAsia="MS Mincho"/>
      <w:b/>
      <w:bCs/>
      <w:sz w:val="20"/>
    </w:rPr>
  </w:style>
  <w:style w:type="paragraph" w:styleId="TableofFigures">
    <w:name w:val="table of figures"/>
    <w:basedOn w:val="Normal"/>
    <w:next w:val="Normal"/>
    <w:uiPriority w:val="99"/>
    <w:rsid w:val="007E1578"/>
    <w:pPr>
      <w:tabs>
        <w:tab w:val="clear" w:pos="1134"/>
        <w:tab w:val="clear" w:pos="1871"/>
        <w:tab w:val="clear" w:pos="2268"/>
      </w:tabs>
      <w:spacing w:before="0"/>
      <w:ind w:left="480" w:hanging="480"/>
    </w:pPr>
    <w:rPr>
      <w:rFonts w:eastAsia="MS Mincho"/>
      <w:caps/>
      <w:sz w:val="20"/>
    </w:rPr>
  </w:style>
  <w:style w:type="paragraph" w:styleId="ListBullet">
    <w:name w:val="List Bullet"/>
    <w:basedOn w:val="Normal"/>
    <w:autoRedefine/>
    <w:rsid w:val="007E1578"/>
    <w:pPr>
      <w:tabs>
        <w:tab w:val="clear" w:pos="1134"/>
        <w:tab w:val="clear" w:pos="1871"/>
        <w:tab w:val="clear" w:pos="2268"/>
        <w:tab w:val="num" w:pos="360"/>
        <w:tab w:val="left" w:pos="794"/>
        <w:tab w:val="left" w:pos="1191"/>
        <w:tab w:val="left" w:pos="1588"/>
        <w:tab w:val="left" w:pos="1985"/>
      </w:tabs>
      <w:spacing w:before="136"/>
      <w:ind w:left="360" w:hanging="360"/>
      <w:jc w:val="both"/>
    </w:pPr>
    <w:rPr>
      <w:rFonts w:eastAsia="MS Mincho"/>
      <w:sz w:val="20"/>
    </w:rPr>
  </w:style>
  <w:style w:type="paragraph" w:styleId="ListBullet2">
    <w:name w:val="List Bullet 2"/>
    <w:basedOn w:val="Normal"/>
    <w:autoRedefine/>
    <w:rsid w:val="007E1578"/>
    <w:pPr>
      <w:tabs>
        <w:tab w:val="clear" w:pos="1134"/>
        <w:tab w:val="clear" w:pos="1871"/>
        <w:tab w:val="clear" w:pos="2268"/>
        <w:tab w:val="num" w:pos="643"/>
        <w:tab w:val="left" w:pos="794"/>
        <w:tab w:val="left" w:pos="1191"/>
        <w:tab w:val="left" w:pos="1588"/>
        <w:tab w:val="left" w:pos="1985"/>
      </w:tabs>
      <w:spacing w:before="136"/>
      <w:ind w:left="643" w:hanging="360"/>
      <w:jc w:val="both"/>
    </w:pPr>
    <w:rPr>
      <w:rFonts w:eastAsia="MS Mincho"/>
      <w:sz w:val="20"/>
    </w:rPr>
  </w:style>
  <w:style w:type="paragraph" w:styleId="ListBullet3">
    <w:name w:val="List Bullet 3"/>
    <w:basedOn w:val="Normal"/>
    <w:autoRedefine/>
    <w:rsid w:val="007E1578"/>
    <w:pPr>
      <w:tabs>
        <w:tab w:val="clear" w:pos="1134"/>
        <w:tab w:val="clear" w:pos="1871"/>
        <w:tab w:val="clear" w:pos="2268"/>
        <w:tab w:val="left" w:pos="794"/>
        <w:tab w:val="num" w:pos="926"/>
        <w:tab w:val="left" w:pos="1191"/>
        <w:tab w:val="left" w:pos="1588"/>
        <w:tab w:val="left" w:pos="1985"/>
      </w:tabs>
      <w:spacing w:before="136"/>
      <w:ind w:left="926" w:hanging="360"/>
      <w:jc w:val="both"/>
    </w:pPr>
    <w:rPr>
      <w:rFonts w:eastAsia="MS Mincho"/>
      <w:sz w:val="20"/>
    </w:rPr>
  </w:style>
  <w:style w:type="paragraph" w:styleId="ListBullet4">
    <w:name w:val="List Bullet 4"/>
    <w:basedOn w:val="Normal"/>
    <w:autoRedefine/>
    <w:rsid w:val="007E1578"/>
    <w:pPr>
      <w:tabs>
        <w:tab w:val="clear" w:pos="1134"/>
        <w:tab w:val="clear" w:pos="1871"/>
        <w:tab w:val="clear" w:pos="2268"/>
        <w:tab w:val="left" w:pos="794"/>
        <w:tab w:val="num" w:pos="1209"/>
        <w:tab w:val="left" w:pos="1588"/>
        <w:tab w:val="left" w:pos="1985"/>
      </w:tabs>
      <w:spacing w:before="136"/>
      <w:ind w:left="1209" w:hanging="360"/>
      <w:jc w:val="both"/>
    </w:pPr>
    <w:rPr>
      <w:rFonts w:eastAsia="MS Mincho"/>
      <w:sz w:val="20"/>
    </w:rPr>
  </w:style>
  <w:style w:type="paragraph" w:styleId="ListBullet5">
    <w:name w:val="List Bullet 5"/>
    <w:basedOn w:val="Normal"/>
    <w:autoRedefine/>
    <w:rsid w:val="007E1578"/>
    <w:pPr>
      <w:tabs>
        <w:tab w:val="clear" w:pos="1134"/>
        <w:tab w:val="clear" w:pos="1871"/>
        <w:tab w:val="clear" w:pos="2268"/>
        <w:tab w:val="left" w:pos="794"/>
        <w:tab w:val="left" w:pos="1191"/>
        <w:tab w:val="num" w:pos="1492"/>
        <w:tab w:val="left" w:pos="1588"/>
        <w:tab w:val="left" w:pos="1985"/>
      </w:tabs>
      <w:spacing w:before="136"/>
      <w:ind w:left="1492" w:hanging="360"/>
      <w:jc w:val="both"/>
    </w:pPr>
    <w:rPr>
      <w:rFonts w:eastAsia="MS Mincho"/>
      <w:sz w:val="20"/>
    </w:rPr>
  </w:style>
  <w:style w:type="paragraph" w:styleId="ListNumber">
    <w:name w:val="List Number"/>
    <w:basedOn w:val="Normal"/>
    <w:rsid w:val="007E1578"/>
    <w:pPr>
      <w:tabs>
        <w:tab w:val="clear" w:pos="1134"/>
        <w:tab w:val="clear" w:pos="1871"/>
        <w:tab w:val="clear" w:pos="2268"/>
        <w:tab w:val="num" w:pos="360"/>
        <w:tab w:val="left" w:pos="794"/>
        <w:tab w:val="left" w:pos="1191"/>
        <w:tab w:val="left" w:pos="1588"/>
        <w:tab w:val="left" w:pos="1985"/>
      </w:tabs>
      <w:spacing w:before="136"/>
      <w:ind w:left="360" w:hanging="360"/>
      <w:jc w:val="both"/>
    </w:pPr>
    <w:rPr>
      <w:rFonts w:eastAsia="MS Mincho"/>
      <w:sz w:val="20"/>
    </w:rPr>
  </w:style>
  <w:style w:type="paragraph" w:styleId="ListNumber2">
    <w:name w:val="List Number 2"/>
    <w:basedOn w:val="Normal"/>
    <w:rsid w:val="007E1578"/>
    <w:pPr>
      <w:tabs>
        <w:tab w:val="clear" w:pos="1134"/>
        <w:tab w:val="clear" w:pos="1871"/>
        <w:tab w:val="clear" w:pos="2268"/>
        <w:tab w:val="num" w:pos="643"/>
        <w:tab w:val="left" w:pos="794"/>
        <w:tab w:val="left" w:pos="1191"/>
        <w:tab w:val="left" w:pos="1588"/>
        <w:tab w:val="left" w:pos="1985"/>
      </w:tabs>
      <w:spacing w:before="136"/>
      <w:ind w:left="643" w:hanging="360"/>
      <w:jc w:val="both"/>
    </w:pPr>
    <w:rPr>
      <w:rFonts w:eastAsia="MS Mincho"/>
      <w:sz w:val="20"/>
    </w:rPr>
  </w:style>
  <w:style w:type="character" w:customStyle="1" w:styleId="CommentSubjectChar1">
    <w:name w:val="Comment Subject Char1"/>
    <w:basedOn w:val="CommentTextChar"/>
    <w:semiHidden/>
    <w:rsid w:val="007E1578"/>
    <w:rPr>
      <w:rFonts w:ascii="Times New Roman" w:eastAsia="MS Mincho" w:hAnsi="Times New Roman"/>
      <w:b/>
      <w:bCs/>
      <w:lang w:val="en-GB" w:eastAsia="en-US"/>
    </w:rPr>
  </w:style>
  <w:style w:type="character" w:styleId="Emphasis">
    <w:name w:val="Emphasis"/>
    <w:basedOn w:val="DefaultParagraphFont"/>
    <w:qFormat/>
    <w:rsid w:val="007E1578"/>
    <w:rPr>
      <w:i/>
      <w:iCs/>
    </w:rPr>
  </w:style>
  <w:style w:type="paragraph" w:customStyle="1" w:styleId="TabletitleBR">
    <w:name w:val="Table_title_BR"/>
    <w:basedOn w:val="Normal"/>
    <w:next w:val="Normal"/>
    <w:rsid w:val="007E1578"/>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MS Mincho"/>
      <w:b/>
    </w:rPr>
  </w:style>
  <w:style w:type="character" w:customStyle="1" w:styleId="1">
    <w:name w:val="コメント内容 (文字)1"/>
    <w:basedOn w:val="CommentTextChar"/>
    <w:semiHidden/>
    <w:rsid w:val="007E1578"/>
    <w:rPr>
      <w:rFonts w:ascii="Times New Roman" w:eastAsia="MS Mincho" w:hAnsi="Times New Roman"/>
      <w:b/>
      <w:bCs/>
      <w:lang w:val="en-GB" w:eastAsia="en-US"/>
    </w:rPr>
  </w:style>
  <w:style w:type="table" w:styleId="TableWeb3">
    <w:name w:val="Table Web 3"/>
    <w:basedOn w:val="TableNormal"/>
    <w:rsid w:val="007E1578"/>
    <w:pPr>
      <w:tabs>
        <w:tab w:val="left" w:pos="1134"/>
        <w:tab w:val="left" w:pos="1871"/>
        <w:tab w:val="left" w:pos="2268"/>
      </w:tabs>
      <w:overflowPunct w:val="0"/>
      <w:autoSpaceDE w:val="0"/>
      <w:autoSpaceDN w:val="0"/>
      <w:adjustRightInd w:val="0"/>
      <w:spacing w:before="12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1">
    <w:name w:val="No List1"/>
    <w:next w:val="NoList"/>
    <w:uiPriority w:val="99"/>
    <w:semiHidden/>
    <w:unhideWhenUsed/>
    <w:rsid w:val="007E1578"/>
  </w:style>
  <w:style w:type="paragraph" w:styleId="PlainText">
    <w:name w:val="Plain Text"/>
    <w:basedOn w:val="Normal"/>
    <w:link w:val="PlainTextChar"/>
    <w:uiPriority w:val="99"/>
    <w:unhideWhenUsed/>
    <w:rsid w:val="007E1578"/>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7E1578"/>
    <w:rPr>
      <w:rFonts w:ascii="Calibri" w:eastAsiaTheme="minorHAnsi" w:hAnsi="Calibri" w:cstheme="minorBidi"/>
      <w:sz w:val="22"/>
      <w:szCs w:val="21"/>
      <w:lang w:eastAsia="en-US"/>
    </w:rPr>
  </w:style>
  <w:style w:type="character" w:customStyle="1" w:styleId="AnnexNoTitleChar">
    <w:name w:val="Annex_NoTitle Char"/>
    <w:link w:val="AnnexNoTitle"/>
    <w:autoRedefine/>
    <w:qFormat/>
    <w:locked/>
    <w:rsid w:val="007E1578"/>
    <w:rPr>
      <w:rFonts w:ascii="Times New Roman" w:hAnsi="Times New Roman"/>
      <w:b/>
      <w:sz w:val="28"/>
      <w:lang w:val="fr-FR" w:eastAsia="en-US"/>
    </w:rPr>
  </w:style>
  <w:style w:type="paragraph" w:styleId="TOCHeading">
    <w:name w:val="TOC Heading"/>
    <w:basedOn w:val="Heading1"/>
    <w:next w:val="Normal"/>
    <w:uiPriority w:val="39"/>
    <w:unhideWhenUsed/>
    <w:qFormat/>
    <w:rsid w:val="00C118F8"/>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CaptionChar">
    <w:name w:val="Caption Char"/>
    <w:aliases w:val="Figure-caption Char,MW_caption Char,cap Char,ASSET_caption Char,SUITED_caption Char,CAPTION Char,Figure Caption Char,Figure-caption1 Char,CAPTION1 Char,Figure Caption1 Char,Figure-caption2 Char,CAPTION2 Char,Figure Caption2 Char"/>
    <w:link w:val="Caption"/>
    <w:uiPriority w:val="35"/>
    <w:locked/>
    <w:rsid w:val="00467F45"/>
    <w:rPr>
      <w:rFonts w:ascii="Times New Roman" w:eastAsia="MS Mincho" w:hAnsi="Times New Roman"/>
      <w:b/>
      <w:bCs/>
      <w:lang w:val="en-GB" w:eastAsia="en-US"/>
    </w:rPr>
  </w:style>
  <w:style w:type="paragraph" w:styleId="BodyText">
    <w:name w:val="Body Text"/>
    <w:basedOn w:val="Normal"/>
    <w:link w:val="BodyTextChar"/>
    <w:unhideWhenUsed/>
    <w:qFormat/>
    <w:rsid w:val="00467F45"/>
    <w:pPr>
      <w:tabs>
        <w:tab w:val="clear" w:pos="1134"/>
        <w:tab w:val="clear" w:pos="1871"/>
        <w:tab w:val="clear" w:pos="2268"/>
      </w:tabs>
      <w:overflowPunct/>
      <w:autoSpaceDE/>
      <w:autoSpaceDN/>
      <w:adjustRightInd/>
      <w:spacing w:before="0" w:after="120" w:line="216" w:lineRule="atLeast"/>
      <w:jc w:val="both"/>
      <w:textAlignment w:val="auto"/>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467F45"/>
    <w:rPr>
      <w:rFonts w:asciiTheme="minorHAnsi" w:eastAsiaTheme="minorHAnsi" w:hAnsiTheme="minorHAnsi" w:cstheme="minorBidi"/>
      <w:sz w:val="22"/>
      <w:szCs w:val="22"/>
      <w:lang w:val="en-GB" w:eastAsia="en-US"/>
    </w:rPr>
  </w:style>
  <w:style w:type="paragraph" w:customStyle="1" w:styleId="Heading2separationline">
    <w:name w:val="Heading 2 separation line"/>
    <w:basedOn w:val="Normal"/>
    <w:next w:val="BodyText"/>
    <w:rsid w:val="00467F45"/>
    <w:pPr>
      <w:pBdr>
        <w:bottom w:val="single" w:sz="4" w:space="1" w:color="575756"/>
      </w:pBdr>
      <w:tabs>
        <w:tab w:val="clear" w:pos="1134"/>
        <w:tab w:val="clear" w:pos="1871"/>
        <w:tab w:val="clear" w:pos="2268"/>
      </w:tabs>
      <w:overflowPunct/>
      <w:autoSpaceDE/>
      <w:autoSpaceDN/>
      <w:adjustRightInd/>
      <w:spacing w:before="0" w:after="60" w:line="110" w:lineRule="exact"/>
      <w:ind w:right="8787"/>
      <w:textAlignment w:val="auto"/>
    </w:pPr>
    <w:rPr>
      <w:rFonts w:asciiTheme="minorHAnsi" w:eastAsiaTheme="minorHAnsi" w:hAnsiTheme="minorHAnsi" w:cstheme="minorBidi"/>
      <w:color w:val="000000" w:themeColor="text1"/>
      <w:sz w:val="22"/>
      <w:szCs w:val="22"/>
    </w:rPr>
  </w:style>
  <w:style w:type="paragraph" w:customStyle="1" w:styleId="Lista">
    <w:name w:val="List a"/>
    <w:basedOn w:val="Normal"/>
    <w:qFormat/>
    <w:rsid w:val="00467F45"/>
    <w:pPr>
      <w:numPr>
        <w:ilvl w:val="1"/>
        <w:numId w:val="34"/>
      </w:numPr>
      <w:tabs>
        <w:tab w:val="clear" w:pos="1134"/>
        <w:tab w:val="clear" w:pos="1871"/>
        <w:tab w:val="clear" w:pos="2268"/>
      </w:tabs>
      <w:overflowPunct/>
      <w:autoSpaceDE/>
      <w:autoSpaceDN/>
      <w:adjustRightInd/>
      <w:spacing w:before="0" w:after="120"/>
      <w:jc w:val="both"/>
      <w:textAlignment w:val="auto"/>
    </w:pPr>
    <w:rPr>
      <w:rFonts w:asciiTheme="minorHAnsi" w:eastAsiaTheme="minorEastAsia" w:hAnsiTheme="minorHAnsi"/>
      <w:sz w:val="22"/>
      <w:lang w:eastAsia="en-GB"/>
    </w:rPr>
  </w:style>
  <w:style w:type="paragraph" w:customStyle="1" w:styleId="Listi">
    <w:name w:val="List i"/>
    <w:basedOn w:val="Normal"/>
    <w:qFormat/>
    <w:rsid w:val="00467F45"/>
    <w:pPr>
      <w:numPr>
        <w:ilvl w:val="2"/>
        <w:numId w:val="34"/>
      </w:numPr>
      <w:tabs>
        <w:tab w:val="clear" w:pos="1134"/>
        <w:tab w:val="clear" w:pos="1871"/>
        <w:tab w:val="clear" w:pos="2268"/>
      </w:tabs>
      <w:overflowPunct/>
      <w:autoSpaceDE/>
      <w:autoSpaceDN/>
      <w:adjustRightInd/>
      <w:spacing w:before="0" w:line="216" w:lineRule="atLeast"/>
      <w:ind w:left="1701" w:hanging="425"/>
      <w:textAlignment w:val="auto"/>
    </w:pPr>
    <w:rPr>
      <w:rFonts w:asciiTheme="minorHAnsi" w:eastAsiaTheme="minorHAnsi" w:hAnsiTheme="minorHAnsi" w:cstheme="minorBidi"/>
      <w:sz w:val="20"/>
      <w:szCs w:val="22"/>
    </w:rPr>
  </w:style>
  <w:style w:type="paragraph" w:customStyle="1" w:styleId="List1">
    <w:name w:val="List 1"/>
    <w:basedOn w:val="Normal"/>
    <w:qFormat/>
    <w:rsid w:val="00467F45"/>
    <w:pPr>
      <w:numPr>
        <w:numId w:val="36"/>
      </w:numPr>
      <w:tabs>
        <w:tab w:val="clear" w:pos="1134"/>
        <w:tab w:val="clear" w:pos="1871"/>
        <w:tab w:val="clear" w:pos="2268"/>
      </w:tabs>
      <w:overflowPunct/>
      <w:autoSpaceDE/>
      <w:autoSpaceDN/>
      <w:adjustRightInd/>
      <w:spacing w:before="0" w:after="120"/>
      <w:jc w:val="both"/>
      <w:textAlignment w:val="auto"/>
    </w:pPr>
    <w:rPr>
      <w:rFonts w:asciiTheme="minorHAnsi" w:eastAsiaTheme="minorEastAsia" w:hAnsiTheme="minorHAnsi"/>
      <w:sz w:val="22"/>
      <w:lang w:eastAsia="en-GB"/>
    </w:rPr>
  </w:style>
  <w:style w:type="paragraph" w:customStyle="1" w:styleId="Tabletext0">
    <w:name w:val="Table text"/>
    <w:basedOn w:val="Normal"/>
    <w:qFormat/>
    <w:rsid w:val="00467F45"/>
    <w:pPr>
      <w:tabs>
        <w:tab w:val="clear" w:pos="1134"/>
        <w:tab w:val="clear" w:pos="1871"/>
        <w:tab w:val="clear" w:pos="2268"/>
      </w:tabs>
      <w:overflowPunct/>
      <w:autoSpaceDE/>
      <w:autoSpaceDN/>
      <w:adjustRightInd/>
      <w:spacing w:before="60" w:after="60" w:line="216" w:lineRule="atLeast"/>
      <w:ind w:left="113" w:right="113"/>
      <w:textAlignment w:val="auto"/>
    </w:pPr>
    <w:rPr>
      <w:rFonts w:asciiTheme="minorHAnsi" w:eastAsiaTheme="minorHAnsi" w:hAnsiTheme="minorHAnsi" w:cstheme="minorBidi"/>
      <w:color w:val="000000" w:themeColor="text1"/>
      <w:sz w:val="20"/>
      <w:szCs w:val="22"/>
    </w:rPr>
  </w:style>
  <w:style w:type="paragraph" w:customStyle="1" w:styleId="Tableheading">
    <w:name w:val="Table heading"/>
    <w:basedOn w:val="Normal"/>
    <w:qFormat/>
    <w:rsid w:val="00467F45"/>
    <w:pPr>
      <w:tabs>
        <w:tab w:val="clear" w:pos="1134"/>
        <w:tab w:val="clear" w:pos="1871"/>
        <w:tab w:val="clear" w:pos="2268"/>
      </w:tabs>
      <w:overflowPunct/>
      <w:autoSpaceDE/>
      <w:autoSpaceDN/>
      <w:adjustRightInd/>
      <w:spacing w:before="60" w:after="60" w:line="216" w:lineRule="atLeast"/>
      <w:ind w:left="113" w:right="113"/>
      <w:jc w:val="center"/>
      <w:textAlignment w:val="auto"/>
    </w:pPr>
    <w:rPr>
      <w:rFonts w:asciiTheme="minorHAnsi" w:eastAsiaTheme="minorHAnsi" w:hAnsiTheme="minorHAnsi" w:cstheme="minorBidi"/>
      <w:b/>
      <w:color w:val="00558C"/>
      <w:sz w:val="20"/>
      <w:szCs w:val="22"/>
      <w:lang w:val="en-US"/>
    </w:rPr>
  </w:style>
  <w:style w:type="paragraph" w:customStyle="1" w:styleId="Heading1separatationline">
    <w:name w:val="Heading 1 separatation line"/>
    <w:basedOn w:val="Normal"/>
    <w:next w:val="BodyText"/>
    <w:rsid w:val="00467F45"/>
    <w:pPr>
      <w:keepNext/>
      <w:pBdr>
        <w:bottom w:val="single" w:sz="8" w:space="1" w:color="4F81BD" w:themeColor="accent1"/>
      </w:pBdr>
      <w:tabs>
        <w:tab w:val="clear" w:pos="1134"/>
        <w:tab w:val="clear" w:pos="1871"/>
        <w:tab w:val="clear" w:pos="2268"/>
      </w:tabs>
      <w:overflowPunct/>
      <w:autoSpaceDE/>
      <w:autoSpaceDN/>
      <w:adjustRightInd/>
      <w:spacing w:before="0" w:after="120" w:line="90" w:lineRule="exact"/>
      <w:ind w:right="8789"/>
      <w:textAlignment w:val="auto"/>
    </w:pPr>
    <w:rPr>
      <w:rFonts w:asciiTheme="minorHAnsi" w:eastAsiaTheme="minorHAnsi" w:hAnsiTheme="minorHAnsi" w:cstheme="minorBidi"/>
      <w:color w:val="000000" w:themeColor="text1"/>
      <w:sz w:val="22"/>
      <w:szCs w:val="22"/>
    </w:rPr>
  </w:style>
  <w:style w:type="paragraph" w:customStyle="1" w:styleId="RecTitleDate">
    <w:name w:val="Rec_Title/Date"/>
    <w:basedOn w:val="Normal"/>
    <w:next w:val="headfoot"/>
    <w:qFormat/>
    <w:rsid w:val="00B60729"/>
    <w:pPr>
      <w:keepNext/>
      <w:keepLines/>
      <w:tabs>
        <w:tab w:val="clear" w:pos="1134"/>
        <w:tab w:val="clear" w:pos="1871"/>
        <w:tab w:val="clear" w:pos="2268"/>
        <w:tab w:val="right" w:pos="9696"/>
      </w:tabs>
      <w:spacing w:before="136"/>
      <w:jc w:val="right"/>
    </w:pPr>
  </w:style>
  <w:style w:type="paragraph" w:customStyle="1" w:styleId="headfoot">
    <w:name w:val="head_foot"/>
    <w:basedOn w:val="Normal"/>
    <w:next w:val="Normalaftertitle0"/>
    <w:qFormat/>
    <w:rsid w:val="00B60729"/>
    <w:pPr>
      <w:tabs>
        <w:tab w:val="clear" w:pos="1134"/>
        <w:tab w:val="clear" w:pos="1871"/>
        <w:tab w:val="clear" w:pos="2268"/>
      </w:tabs>
      <w:spacing w:before="0"/>
    </w:pPr>
    <w:rPr>
      <w:color w:val="FF0000"/>
      <w:sz w:val="8"/>
      <w:szCs w:val="8"/>
    </w:rPr>
  </w:style>
  <w:style w:type="paragraph" w:customStyle="1" w:styleId="call0">
    <w:name w:val="call"/>
    <w:basedOn w:val="Normal"/>
    <w:next w:val="Normal"/>
    <w:qFormat/>
    <w:rsid w:val="00B60729"/>
    <w:pPr>
      <w:keepNext/>
      <w:keepLines/>
      <w:tabs>
        <w:tab w:val="clear" w:pos="1134"/>
        <w:tab w:val="clear" w:pos="1871"/>
        <w:tab w:val="clear" w:pos="2268"/>
        <w:tab w:val="left" w:pos="794"/>
      </w:tabs>
      <w:spacing w:before="227"/>
      <w:ind w:left="794"/>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johnnyschultz@sev1tech.com" TargetMode="External"/><Relationship Id="rId18" Type="http://schemas.openxmlformats.org/officeDocument/2006/relationships/hyperlink" Target="https://www.itu.int/rec/R-REC-SM.332/e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jerry.l.ulcek@uscg.mil" TargetMode="External"/><Relationship Id="rId17" Type="http://schemas.openxmlformats.org/officeDocument/2006/relationships/hyperlink" Target="https://www.itu.int/rec/R-REC-SM.331/en"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ross_norsworthy@msn.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AD27E09CACDB41813E2669159BC5F6" ma:contentTypeVersion="13" ma:contentTypeDescription="Create a new document." ma:contentTypeScope="" ma:versionID="36a462f9b856ad855dc7baf338f17408">
  <xsd:schema xmlns:xsd="http://www.w3.org/2001/XMLSchema" xmlns:xs="http://www.w3.org/2001/XMLSchema" xmlns:p="http://schemas.microsoft.com/office/2006/metadata/properties" xmlns:ns2="84021ab2-bab5-4e62-a24c-388df1f61560" xmlns:ns3="7ed3ab54-dba4-4268-8fa2-8a7f5ee96f85" xmlns:ns4="a90857f9-7717-4e7c-a81d-227e31b0de43" targetNamespace="http://schemas.microsoft.com/office/2006/metadata/properties" ma:root="true" ma:fieldsID="32cadd3329b3896124ac6975b523c9b1" ns2:_="" ns3:_="" ns4:_="">
    <xsd:import namespace="84021ab2-bab5-4e62-a24c-388df1f61560"/>
    <xsd:import namespace="7ed3ab54-dba4-4268-8fa2-8a7f5ee96f85"/>
    <xsd:import namespace="a90857f9-7717-4e7c-a81d-227e31b0de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021ab2-bab5-4e62-a24c-388df1f615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dc2cb60b-6dae-4995-9289-b299f4372326}" ma:internalName="TaxCatchAll" ma:showField="CatchAllData" ma:web="84021ab2-bab5-4e62-a24c-388df1f6156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ed3ab54-dba4-4268-8fa2-8a7f5ee96f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0711c0e-4245-4ab7-b236-62d0b6835c8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857f9-7717-4e7c-a81d-227e31b0de4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021ab2-bab5-4e62-a24c-388df1f61560" xsi:nil="true"/>
    <lcf76f155ced4ddcb4097134ff3c332f xmlns="7ed3ab54-dba4-4268-8fa2-8a7f5ee96f85">
      <Terms xmlns="http://schemas.microsoft.com/office/infopath/2007/PartnerControls"/>
    </lcf76f155ced4ddcb4097134ff3c332f>
    <_dlc_DocId xmlns="84021ab2-bab5-4e62-a24c-388df1f61560">QKVJ2YN4TKWE-618548156-1359</_dlc_DocId>
    <_dlc_DocIdUrl xmlns="84021ab2-bab5-4e62-a24c-388df1f61560">
      <Url>https://uscg.sharepoint-mil.us/sites/cg6/cg67/cg672/_layouts/15/DocIdRedir.aspx?ID=QKVJ2YN4TKWE-618548156-1359</Url>
      <Description>QKVJ2YN4TKWE-618548156-1359</Description>
    </_dlc_DocIdUrl>
  </documentManagement>
</p:properties>
</file>

<file path=customXml/itemProps1.xml><?xml version="1.0" encoding="utf-8"?>
<ds:datastoreItem xmlns:ds="http://schemas.openxmlformats.org/officeDocument/2006/customXml" ds:itemID="{1EFCAF68-6E77-402B-AD66-7DF983439629}">
  <ds:schemaRefs>
    <ds:schemaRef ds:uri="http://schemas.openxmlformats.org/officeDocument/2006/bibliography"/>
  </ds:schemaRefs>
</ds:datastoreItem>
</file>

<file path=customXml/itemProps2.xml><?xml version="1.0" encoding="utf-8"?>
<ds:datastoreItem xmlns:ds="http://schemas.openxmlformats.org/officeDocument/2006/customXml" ds:itemID="{9164EAF5-E09E-4878-B067-387A7FE45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021ab2-bab5-4e62-a24c-388df1f61560"/>
    <ds:schemaRef ds:uri="7ed3ab54-dba4-4268-8fa2-8a7f5ee96f85"/>
    <ds:schemaRef ds:uri="a90857f9-7717-4e7c-a81d-227e31b0d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6C0C10-56DF-4596-8EB4-040C60DF0918}">
  <ds:schemaRefs>
    <ds:schemaRef ds:uri="http://schemas.microsoft.com/sharepoint/events"/>
  </ds:schemaRefs>
</ds:datastoreItem>
</file>

<file path=customXml/itemProps4.xml><?xml version="1.0" encoding="utf-8"?>
<ds:datastoreItem xmlns:ds="http://schemas.openxmlformats.org/officeDocument/2006/customXml" ds:itemID="{68316B7B-CBC4-4D3D-8C70-82DB401EFEFC}">
  <ds:schemaRefs>
    <ds:schemaRef ds:uri="http://schemas.microsoft.com/sharepoint/v3/contenttype/forms"/>
  </ds:schemaRefs>
</ds:datastoreItem>
</file>

<file path=customXml/itemProps5.xml><?xml version="1.0" encoding="utf-8"?>
<ds:datastoreItem xmlns:ds="http://schemas.openxmlformats.org/officeDocument/2006/customXml" ds:itemID="{323C6FBA-44A5-48B2-845B-1A320D8E845A}">
  <ds:schemaRefs>
    <ds:schemaRef ds:uri="http://schemas.microsoft.com/office/2006/metadata/properties"/>
    <ds:schemaRef ds:uri="http://schemas.microsoft.com/office/infopath/2007/PartnerControls"/>
    <ds:schemaRef ds:uri="84021ab2-bab5-4e62-a24c-388df1f61560"/>
    <ds:schemaRef ds:uri="7ed3ab54-dba4-4268-8fa2-8a7f5ee96f85"/>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1270</Words>
  <Characters>7165</Characters>
  <Application>Microsoft Office Word</Application>
  <DocSecurity>0</DocSecurity>
  <Lines>223</Lines>
  <Paragraphs>125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Pamela J. Murray, USCG</cp:lastModifiedBy>
  <cp:revision>14</cp:revision>
  <cp:lastPrinted>2008-02-21T14:04:00Z</cp:lastPrinted>
  <dcterms:created xsi:type="dcterms:W3CDTF">2026-02-03T21:51:00Z</dcterms:created>
  <dcterms:modified xsi:type="dcterms:W3CDTF">2026-02-09T13:55:00Z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6839a9bd-525c-4c42-b1a5-c563f0caa7e2</vt:lpwstr>
  </property>
  <property fmtid="{D5CDD505-2E9C-101B-9397-08002B2CF9AE}" pid="6" name="ContentTypeId">
    <vt:lpwstr>0x01010094AD27E09CACDB41813E2669159BC5F6</vt:lpwstr>
  </property>
  <property fmtid="{D5CDD505-2E9C-101B-9397-08002B2CF9AE}" pid="7" name="_dlc_DocIdItemGuid">
    <vt:lpwstr>369ed16b-93dd-4aa7-bc28-0084ea754645</vt:lpwstr>
  </property>
</Properties>
</file>