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75584" w14:textId="77777777" w:rsidR="00B54A35" w:rsidRDefault="00B54A35" w:rsidP="00B54A35"/>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747"/>
        <w:gridCol w:w="4646"/>
      </w:tblGrid>
      <w:tr w:rsidR="00B54A35" w:rsidRPr="00AF3A0E" w14:paraId="77E259F6" w14:textId="77777777" w:rsidTr="00C62CE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99874B4" w14:textId="77777777" w:rsidR="00B54A35" w:rsidRPr="00AF3A0E" w:rsidRDefault="00B54A35" w:rsidP="00C62CE4">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lang w:val="en-US"/>
              </w:rPr>
            </w:pPr>
            <w:r w:rsidRPr="00AF3A0E">
              <w:rPr>
                <w:rFonts w:eastAsia="Times New Roman"/>
                <w:b/>
                <w:lang w:val="en-US"/>
              </w:rPr>
              <w:br w:type="page"/>
            </w:r>
            <w:r w:rsidRPr="00AF3A0E">
              <w:rPr>
                <w:rFonts w:eastAsia="Times New Roman"/>
                <w:b/>
                <w:spacing w:val="-3"/>
                <w:szCs w:val="24"/>
                <w:lang w:val="en-US"/>
              </w:rPr>
              <w:t>U.S. Radiocommunications Sector</w:t>
            </w:r>
          </w:p>
          <w:p w14:paraId="68C20FBB" w14:textId="77777777" w:rsidR="00B54A35" w:rsidRPr="00AF3A0E" w:rsidRDefault="00B54A35" w:rsidP="00C62CE4">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lang w:val="en-US"/>
              </w:rPr>
            </w:pPr>
            <w:r w:rsidRPr="00AF3A0E">
              <w:rPr>
                <w:rFonts w:eastAsia="Times New Roman"/>
                <w:b/>
                <w:spacing w:val="-3"/>
                <w:szCs w:val="24"/>
                <w:lang w:val="en-US"/>
              </w:rPr>
              <w:t>Fact Sheet</w:t>
            </w:r>
          </w:p>
        </w:tc>
      </w:tr>
      <w:tr w:rsidR="00B54A35" w:rsidRPr="00AF3A0E" w14:paraId="3C195CAD" w14:textId="77777777" w:rsidTr="00C62CE4">
        <w:trPr>
          <w:trHeight w:val="348"/>
        </w:trPr>
        <w:tc>
          <w:tcPr>
            <w:tcW w:w="4747" w:type="dxa"/>
            <w:tcBorders>
              <w:left w:val="double" w:sz="6" w:space="0" w:color="auto"/>
            </w:tcBorders>
          </w:tcPr>
          <w:p w14:paraId="41A23B30" w14:textId="77777777" w:rsidR="00B54A35" w:rsidRPr="00AF3A0E" w:rsidRDefault="00B54A35" w:rsidP="00C62CE4">
            <w:pPr>
              <w:tabs>
                <w:tab w:val="clear" w:pos="1134"/>
                <w:tab w:val="clear" w:pos="1871"/>
                <w:tab w:val="clear" w:pos="2268"/>
                <w:tab w:val="left" w:pos="794"/>
                <w:tab w:val="left" w:pos="1191"/>
                <w:tab w:val="left" w:pos="1588"/>
                <w:tab w:val="left" w:pos="1985"/>
              </w:tabs>
              <w:spacing w:after="120"/>
              <w:ind w:left="900" w:right="144" w:hanging="756"/>
              <w:rPr>
                <w:rFonts w:eastAsia="Times New Roman"/>
                <w:szCs w:val="24"/>
                <w:lang w:val="en-US"/>
              </w:rPr>
            </w:pPr>
            <w:r w:rsidRPr="00AF3A0E">
              <w:rPr>
                <w:rFonts w:eastAsia="Times New Roman"/>
                <w:b/>
                <w:szCs w:val="24"/>
                <w:lang w:val="en-US"/>
              </w:rPr>
              <w:t>Working Party</w:t>
            </w:r>
            <w:proofErr w:type="gramStart"/>
            <w:r w:rsidRPr="00AF3A0E">
              <w:rPr>
                <w:rFonts w:eastAsia="Times New Roman"/>
                <w:b/>
                <w:szCs w:val="24"/>
                <w:lang w:val="en-US"/>
              </w:rPr>
              <w:t>:</w:t>
            </w:r>
            <w:r w:rsidRPr="00AF3A0E">
              <w:rPr>
                <w:rFonts w:eastAsia="Times New Roman"/>
                <w:szCs w:val="24"/>
                <w:lang w:val="en-US"/>
              </w:rPr>
              <w:t xml:space="preserve">  ITU</w:t>
            </w:r>
            <w:proofErr w:type="gramEnd"/>
            <w:r w:rsidRPr="00AF3A0E">
              <w:rPr>
                <w:rFonts w:eastAsia="Times New Roman"/>
                <w:szCs w:val="24"/>
                <w:lang w:val="en-US"/>
              </w:rPr>
              <w:t>-R WP-5B</w:t>
            </w:r>
          </w:p>
        </w:tc>
        <w:tc>
          <w:tcPr>
            <w:tcW w:w="4646" w:type="dxa"/>
            <w:tcBorders>
              <w:right w:val="double" w:sz="6" w:space="0" w:color="auto"/>
            </w:tcBorders>
          </w:tcPr>
          <w:p w14:paraId="07C56DFE" w14:textId="30C799E8" w:rsidR="00B54A35" w:rsidRPr="00AF3A0E" w:rsidRDefault="00B54A35" w:rsidP="00C62CE4">
            <w:pPr>
              <w:tabs>
                <w:tab w:val="clear" w:pos="1134"/>
                <w:tab w:val="clear" w:pos="1871"/>
                <w:tab w:val="clear" w:pos="2268"/>
                <w:tab w:val="left" w:pos="794"/>
                <w:tab w:val="left" w:pos="1191"/>
                <w:tab w:val="left" w:pos="1588"/>
                <w:tab w:val="left" w:pos="1985"/>
              </w:tabs>
              <w:spacing w:after="120"/>
              <w:ind w:left="144" w:right="144"/>
              <w:rPr>
                <w:rFonts w:eastAsia="Times New Roman"/>
                <w:szCs w:val="24"/>
                <w:lang w:val="en-US"/>
              </w:rPr>
            </w:pPr>
            <w:r w:rsidRPr="00AF3A0E">
              <w:rPr>
                <w:rFonts w:eastAsia="Times New Roman"/>
                <w:b/>
                <w:szCs w:val="24"/>
                <w:lang w:val="en-US"/>
              </w:rPr>
              <w:t>Document No</w:t>
            </w:r>
            <w:proofErr w:type="gramStart"/>
            <w:r w:rsidRPr="00AF3A0E">
              <w:rPr>
                <w:rFonts w:eastAsia="Times New Roman"/>
                <w:b/>
                <w:szCs w:val="24"/>
                <w:lang w:val="en-US"/>
              </w:rPr>
              <w:t>:</w:t>
            </w:r>
            <w:r w:rsidRPr="00AF3A0E">
              <w:rPr>
                <w:rFonts w:eastAsia="Times New Roman"/>
                <w:szCs w:val="24"/>
                <w:lang w:val="en-US"/>
              </w:rPr>
              <w:t xml:space="preserve">  </w:t>
            </w:r>
            <w:r>
              <w:rPr>
                <w:rFonts w:eastAsia="Times New Roman"/>
                <w:szCs w:val="24"/>
                <w:lang w:val="en-US"/>
              </w:rPr>
              <w:t>uswp5b36</w:t>
            </w:r>
            <w:proofErr w:type="gramEnd"/>
            <w:r>
              <w:rPr>
                <w:rFonts w:eastAsia="Times New Roman"/>
                <w:szCs w:val="24"/>
                <w:lang w:val="en-US"/>
              </w:rPr>
              <w:t>-</w:t>
            </w:r>
            <w:r w:rsidRPr="00AF3A0E">
              <w:rPr>
                <w:rFonts w:eastAsia="Times New Roman"/>
                <w:szCs w:val="24"/>
                <w:highlight w:val="yellow"/>
                <w:lang w:val="en-US"/>
              </w:rPr>
              <w:t>YY</w:t>
            </w:r>
          </w:p>
        </w:tc>
      </w:tr>
      <w:tr w:rsidR="00B54A35" w:rsidRPr="00AF3A0E" w14:paraId="4215BB26" w14:textId="77777777" w:rsidTr="00C62CE4">
        <w:trPr>
          <w:trHeight w:val="378"/>
        </w:trPr>
        <w:tc>
          <w:tcPr>
            <w:tcW w:w="4747" w:type="dxa"/>
            <w:tcBorders>
              <w:left w:val="double" w:sz="6" w:space="0" w:color="auto"/>
            </w:tcBorders>
          </w:tcPr>
          <w:p w14:paraId="3405238D" w14:textId="5D8D6416"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lang w:val="en-US"/>
              </w:rPr>
            </w:pPr>
            <w:r w:rsidRPr="00AF3A0E">
              <w:rPr>
                <w:rFonts w:eastAsia="Times New Roman"/>
                <w:b/>
                <w:szCs w:val="24"/>
                <w:lang w:val="en-US"/>
              </w:rPr>
              <w:t>Ref:</w:t>
            </w:r>
            <w:r w:rsidRPr="00AF3A0E">
              <w:rPr>
                <w:rFonts w:eastAsia="Times New Roman"/>
                <w:lang w:val="en-US"/>
              </w:rPr>
              <w:t xml:space="preserve"> </w:t>
            </w:r>
            <w:r>
              <w:rPr>
                <w:rFonts w:eastAsia="Times New Roman"/>
                <w:lang w:val="en-US"/>
              </w:rPr>
              <w:t>Annex12.03 to Document 5B/435-E</w:t>
            </w:r>
          </w:p>
        </w:tc>
        <w:tc>
          <w:tcPr>
            <w:tcW w:w="4646" w:type="dxa"/>
            <w:tcBorders>
              <w:right w:val="double" w:sz="6" w:space="0" w:color="auto"/>
            </w:tcBorders>
          </w:tcPr>
          <w:p w14:paraId="4431B5BC" w14:textId="4126DA02" w:rsidR="00B54A35" w:rsidRPr="00AF3A0E" w:rsidRDefault="00B54A35" w:rsidP="00C62CE4">
            <w:pPr>
              <w:tabs>
                <w:tab w:val="clear" w:pos="1134"/>
                <w:tab w:val="clear" w:pos="1871"/>
                <w:tab w:val="clear" w:pos="2268"/>
                <w:tab w:val="left" w:pos="162"/>
                <w:tab w:val="left" w:pos="794"/>
                <w:tab w:val="left" w:pos="1191"/>
                <w:tab w:val="left" w:pos="1588"/>
                <w:tab w:val="left" w:pos="1985"/>
              </w:tabs>
              <w:spacing w:before="0"/>
              <w:ind w:left="612" w:right="144" w:hanging="468"/>
              <w:rPr>
                <w:rFonts w:eastAsia="Times New Roman"/>
                <w:szCs w:val="24"/>
                <w:lang w:val="en-US"/>
              </w:rPr>
            </w:pPr>
            <w:r w:rsidRPr="00AF3A0E">
              <w:rPr>
                <w:rFonts w:eastAsia="Times New Roman"/>
                <w:b/>
                <w:szCs w:val="24"/>
                <w:lang w:val="en-US"/>
              </w:rPr>
              <w:t>Date</w:t>
            </w:r>
            <w:proofErr w:type="gramStart"/>
            <w:r w:rsidRPr="00AF3A0E">
              <w:rPr>
                <w:rFonts w:eastAsia="Times New Roman"/>
                <w:b/>
                <w:szCs w:val="24"/>
                <w:lang w:val="en-US"/>
              </w:rPr>
              <w:t>:</w:t>
            </w:r>
            <w:r w:rsidRPr="00AF3A0E">
              <w:rPr>
                <w:rFonts w:eastAsia="Times New Roman"/>
                <w:szCs w:val="24"/>
                <w:lang w:val="en-US"/>
              </w:rPr>
              <w:t xml:space="preserve">  </w:t>
            </w:r>
            <w:r>
              <w:rPr>
                <w:rFonts w:eastAsia="Times New Roman"/>
                <w:szCs w:val="24"/>
                <w:lang w:val="en-US"/>
              </w:rPr>
              <w:t>19</w:t>
            </w:r>
            <w:proofErr w:type="gramEnd"/>
            <w:r>
              <w:rPr>
                <w:rFonts w:eastAsia="Times New Roman"/>
                <w:szCs w:val="24"/>
                <w:lang w:val="en-US"/>
              </w:rPr>
              <w:t xml:space="preserve"> February</w:t>
            </w:r>
            <w:r w:rsidRPr="00AF3A0E">
              <w:rPr>
                <w:rFonts w:eastAsia="Times New Roman"/>
                <w:szCs w:val="24"/>
                <w:lang w:val="en-US"/>
              </w:rPr>
              <w:t xml:space="preserve"> 202</w:t>
            </w:r>
            <w:r>
              <w:rPr>
                <w:rFonts w:eastAsia="Times New Roman"/>
                <w:szCs w:val="24"/>
                <w:lang w:val="en-US"/>
              </w:rPr>
              <w:t>6</w:t>
            </w:r>
          </w:p>
        </w:tc>
      </w:tr>
      <w:tr w:rsidR="00B54A35" w:rsidRPr="00AF3A0E" w14:paraId="230D8FDA" w14:textId="77777777" w:rsidTr="00C62CE4">
        <w:trPr>
          <w:trHeight w:val="459"/>
        </w:trPr>
        <w:tc>
          <w:tcPr>
            <w:tcW w:w="9393" w:type="dxa"/>
            <w:gridSpan w:val="2"/>
            <w:tcBorders>
              <w:left w:val="double" w:sz="6" w:space="0" w:color="auto"/>
              <w:right w:val="double" w:sz="6" w:space="0" w:color="auto"/>
            </w:tcBorders>
          </w:tcPr>
          <w:p w14:paraId="56B97014"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val="en-US" w:eastAsia="zh-CN"/>
              </w:rPr>
            </w:pPr>
            <w:r w:rsidRPr="00AF3A0E">
              <w:rPr>
                <w:rFonts w:eastAsia="Times New Roman"/>
                <w:b/>
                <w:bCs/>
                <w:szCs w:val="24"/>
                <w:lang w:val="en-US"/>
              </w:rPr>
              <w:t>Document Title:</w:t>
            </w:r>
            <w:r w:rsidRPr="00AF3A0E">
              <w:rPr>
                <w:rFonts w:eastAsia="Times New Roman"/>
                <w:bCs/>
                <w:szCs w:val="24"/>
                <w:lang w:val="en-US"/>
              </w:rPr>
              <w:t xml:space="preserve"> </w:t>
            </w:r>
            <w:proofErr w:type="gramStart"/>
            <w:r w:rsidRPr="00AF3A0E">
              <w:rPr>
                <w:rFonts w:ascii="CG Times" w:eastAsia="Times New Roman" w:hAnsi="CG Times"/>
                <w:b/>
                <w:bCs/>
                <w:lang w:val="en-US" w:eastAsia="zh-CN"/>
              </w:rPr>
              <w:t>Recommendation  ITU</w:t>
            </w:r>
            <w:proofErr w:type="gramEnd"/>
            <w:r w:rsidRPr="00AF3A0E">
              <w:rPr>
                <w:rFonts w:ascii="CG Times" w:eastAsia="Times New Roman" w:hAnsi="CG Times"/>
                <w:b/>
                <w:bCs/>
                <w:lang w:val="en-US" w:eastAsia="zh-CN"/>
              </w:rPr>
              <w:t>-</w:t>
            </w:r>
            <w:proofErr w:type="gramStart"/>
            <w:r w:rsidRPr="00AF3A0E">
              <w:rPr>
                <w:rFonts w:ascii="CG Times" w:eastAsia="Times New Roman" w:hAnsi="CG Times"/>
                <w:b/>
                <w:bCs/>
                <w:lang w:val="en-US" w:eastAsia="zh-CN"/>
              </w:rPr>
              <w:t>R  M.1796</w:t>
            </w:r>
            <w:proofErr w:type="gramEnd"/>
            <w:r w:rsidRPr="00AF3A0E">
              <w:rPr>
                <w:rFonts w:ascii="CG Times" w:eastAsia="Times New Roman" w:hAnsi="CG Times"/>
                <w:b/>
                <w:bCs/>
                <w:lang w:val="en-US" w:eastAsia="zh-CN"/>
              </w:rPr>
              <w:t xml:space="preserve">-3 </w:t>
            </w:r>
            <w:proofErr w:type="gramStart"/>
            <w:r w:rsidRPr="00AF3A0E">
              <w:rPr>
                <w:rFonts w:ascii="CG Times" w:eastAsia="Times New Roman" w:hAnsi="CG Times"/>
                <w:lang w:val="en-US" w:eastAsia="zh-CN"/>
              </w:rPr>
              <w:t>-  Characteristics</w:t>
            </w:r>
            <w:proofErr w:type="gramEnd"/>
            <w:r w:rsidRPr="00AF3A0E">
              <w:rPr>
                <w:rFonts w:ascii="CG Times" w:eastAsia="Times New Roman" w:hAnsi="CG Times"/>
                <w:lang w:val="en-US" w:eastAsia="zh-CN"/>
              </w:rPr>
              <w:t xml:space="preserve"> of and protection criteria for radars operating in the radiodetermination service in the frequency band 8 500-10 680 MHz</w:t>
            </w:r>
          </w:p>
        </w:tc>
      </w:tr>
      <w:tr w:rsidR="00B54A35" w:rsidRPr="00AF3A0E" w14:paraId="63723378" w14:textId="77777777" w:rsidTr="00C62CE4">
        <w:trPr>
          <w:trHeight w:val="1960"/>
        </w:trPr>
        <w:tc>
          <w:tcPr>
            <w:tcW w:w="4747" w:type="dxa"/>
            <w:tcBorders>
              <w:left w:val="double" w:sz="6" w:space="0" w:color="auto"/>
            </w:tcBorders>
          </w:tcPr>
          <w:p w14:paraId="5A5456D7" w14:textId="77777777" w:rsidR="00B54A35" w:rsidRPr="00AF3A0E" w:rsidRDefault="00B54A35" w:rsidP="00C62CE4">
            <w:pPr>
              <w:tabs>
                <w:tab w:val="clear" w:pos="1134"/>
                <w:tab w:val="clear" w:pos="1871"/>
                <w:tab w:val="clear" w:pos="2268"/>
                <w:tab w:val="left" w:pos="794"/>
                <w:tab w:val="left" w:pos="1191"/>
                <w:tab w:val="left" w:pos="1588"/>
                <w:tab w:val="left" w:pos="1985"/>
              </w:tabs>
              <w:ind w:left="144" w:right="144"/>
              <w:rPr>
                <w:rFonts w:eastAsia="Times New Roman"/>
                <w:b/>
                <w:szCs w:val="24"/>
                <w:lang w:val="en-US"/>
              </w:rPr>
            </w:pPr>
            <w:r w:rsidRPr="00AF3A0E">
              <w:rPr>
                <w:rFonts w:eastAsia="Times New Roman"/>
                <w:b/>
                <w:szCs w:val="24"/>
                <w:lang w:val="en-US"/>
              </w:rPr>
              <w:t>Author(s)/Contributors(s):</w:t>
            </w:r>
          </w:p>
          <w:p w14:paraId="70945C3B"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06A33361"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Don Nellis</w:t>
            </w:r>
          </w:p>
          <w:p w14:paraId="3DF6D21A"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Federal Aviation Administration</w:t>
            </w:r>
          </w:p>
          <w:p w14:paraId="40E6FC52"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800 Independence Ave., S.W.</w:t>
            </w:r>
          </w:p>
          <w:p w14:paraId="786ABD90"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r w:rsidRPr="00AF3A0E">
              <w:rPr>
                <w:rFonts w:eastAsia="Times New Roman"/>
                <w:bCs/>
                <w:iCs/>
                <w:szCs w:val="24"/>
                <w:lang w:val="en-US"/>
              </w:rPr>
              <w:t>Washington, DC 20591</w:t>
            </w:r>
          </w:p>
          <w:p w14:paraId="31F72D1B"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728A3EF2"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p w14:paraId="0BDB2566" w14:textId="4586A2D1" w:rsidR="00B54A35" w:rsidRPr="00AF3A0E" w:rsidRDefault="00B54A35" w:rsidP="00C62CE4">
            <w:pPr>
              <w:tabs>
                <w:tab w:val="clear" w:pos="1134"/>
                <w:tab w:val="clear" w:pos="1871"/>
                <w:tab w:val="clear" w:pos="2268"/>
                <w:tab w:val="left" w:pos="794"/>
                <w:tab w:val="left" w:pos="1191"/>
                <w:tab w:val="left" w:pos="1588"/>
                <w:tab w:val="left" w:pos="1985"/>
              </w:tabs>
              <w:spacing w:before="0"/>
              <w:ind w:left="144" w:right="144"/>
              <w:rPr>
                <w:rFonts w:eastAsia="Times New Roman"/>
                <w:bCs/>
                <w:iCs/>
                <w:szCs w:val="24"/>
                <w:lang w:val="en-US"/>
              </w:rPr>
            </w:pPr>
          </w:p>
        </w:tc>
        <w:tc>
          <w:tcPr>
            <w:tcW w:w="4646" w:type="dxa"/>
            <w:tcBorders>
              <w:right w:val="double" w:sz="6" w:space="0" w:color="auto"/>
            </w:tcBorders>
          </w:tcPr>
          <w:p w14:paraId="71366F7A" w14:textId="77777777" w:rsidR="00B54A35" w:rsidRPr="00AF3A0E" w:rsidRDefault="00B54A35" w:rsidP="00C62CE4">
            <w:pPr>
              <w:tabs>
                <w:tab w:val="clear" w:pos="1134"/>
                <w:tab w:val="clear" w:pos="1871"/>
                <w:tab w:val="clear" w:pos="2268"/>
                <w:tab w:val="left" w:pos="794"/>
                <w:tab w:val="left" w:pos="1191"/>
                <w:tab w:val="left" w:pos="1588"/>
                <w:tab w:val="left" w:pos="1985"/>
              </w:tabs>
              <w:ind w:left="144" w:right="144"/>
              <w:rPr>
                <w:rFonts w:eastAsia="Times New Roman"/>
                <w:bCs/>
                <w:szCs w:val="24"/>
                <w:lang w:val="en-US"/>
              </w:rPr>
            </w:pPr>
          </w:p>
          <w:p w14:paraId="505F88B7" w14:textId="77777777" w:rsidR="00B54A35" w:rsidRPr="00AF3A0E" w:rsidRDefault="00B54A35" w:rsidP="00C62CE4">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7C0CB5CF" w14:textId="77777777" w:rsidR="00B54A35" w:rsidRPr="00AF3A0E" w:rsidRDefault="00B54A35" w:rsidP="00C62CE4">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Phone: (202) 267-9779</w:t>
            </w:r>
          </w:p>
          <w:p w14:paraId="0EA7C488" w14:textId="77777777" w:rsidR="00B54A35" w:rsidRPr="00AF3A0E" w:rsidRDefault="00B54A35" w:rsidP="00C62CE4">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r w:rsidRPr="00AF3A0E">
              <w:rPr>
                <w:rFonts w:eastAsia="Times New Roman"/>
                <w:bCs/>
                <w:color w:val="000000"/>
                <w:szCs w:val="24"/>
                <w:lang w:val="en-US"/>
              </w:rPr>
              <w:t xml:space="preserve">e-mail: </w:t>
            </w:r>
            <w:hyperlink r:id="rId7" w:history="1">
              <w:r w:rsidRPr="00AF3A0E">
                <w:rPr>
                  <w:rFonts w:eastAsia="Times New Roman"/>
                  <w:bCs/>
                  <w:color w:val="0000FF"/>
                  <w:szCs w:val="24"/>
                  <w:u w:val="single"/>
                  <w:lang w:val="en-US"/>
                </w:rPr>
                <w:t>Donald.Nellis@faa.gov</w:t>
              </w:r>
            </w:hyperlink>
          </w:p>
          <w:p w14:paraId="552B5279" w14:textId="77777777" w:rsidR="00B54A35" w:rsidRPr="00AF3A0E" w:rsidRDefault="00B54A35" w:rsidP="00C62CE4">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7A07C737" w14:textId="77777777" w:rsidR="00B54A35" w:rsidRPr="00AF3A0E" w:rsidRDefault="00B54A35" w:rsidP="00C62CE4">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17729254" w14:textId="77777777" w:rsidR="00B54A35" w:rsidRPr="00AF3A0E" w:rsidRDefault="00B54A35" w:rsidP="00C62CE4">
            <w:pPr>
              <w:tabs>
                <w:tab w:val="clear" w:pos="1134"/>
                <w:tab w:val="clear" w:pos="1871"/>
                <w:tab w:val="clear" w:pos="2268"/>
                <w:tab w:val="left" w:pos="794"/>
                <w:tab w:val="left" w:pos="966"/>
                <w:tab w:val="left" w:pos="1191"/>
                <w:tab w:val="left" w:pos="1588"/>
                <w:tab w:val="left" w:pos="1985"/>
              </w:tabs>
              <w:spacing w:before="0"/>
              <w:ind w:left="144" w:right="144"/>
              <w:rPr>
                <w:rFonts w:eastAsia="Times New Roman"/>
                <w:bCs/>
                <w:color w:val="000000"/>
                <w:szCs w:val="24"/>
                <w:lang w:val="en-US"/>
              </w:rPr>
            </w:pPr>
          </w:p>
          <w:p w14:paraId="2164520C"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p w14:paraId="20AC4C4F" w14:textId="6065FEB7" w:rsidR="00B54A35" w:rsidRPr="00AF3A0E" w:rsidRDefault="00B54A35" w:rsidP="00C62CE4">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r w:rsidRPr="00AF3A0E">
              <w:rPr>
                <w:rFonts w:eastAsia="Times New Roman"/>
                <w:bCs/>
                <w:color w:val="000000"/>
                <w:szCs w:val="24"/>
                <w:lang w:val="en-US"/>
              </w:rPr>
              <w:t xml:space="preserve">  Phone:  </w:t>
            </w:r>
          </w:p>
          <w:p w14:paraId="0CF84426" w14:textId="5920F50E" w:rsidR="00B54A35" w:rsidRPr="00AF3A0E" w:rsidRDefault="00B54A35" w:rsidP="00C62CE4">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u w:val="single"/>
                <w:lang w:val="en-US"/>
              </w:rPr>
            </w:pPr>
            <w:r w:rsidRPr="00AF3A0E">
              <w:rPr>
                <w:rFonts w:eastAsia="Times New Roman"/>
                <w:bCs/>
                <w:color w:val="000000"/>
                <w:szCs w:val="24"/>
                <w:lang w:val="en-US"/>
              </w:rPr>
              <w:t xml:space="preserve">  Email:  </w:t>
            </w:r>
          </w:p>
          <w:p w14:paraId="2B5B2A4A" w14:textId="77777777" w:rsidR="00B54A35" w:rsidRPr="00AF3A0E" w:rsidRDefault="00B54A35" w:rsidP="00C62CE4">
            <w:pPr>
              <w:tabs>
                <w:tab w:val="clear" w:pos="1134"/>
                <w:tab w:val="clear" w:pos="1871"/>
                <w:tab w:val="clear" w:pos="2268"/>
                <w:tab w:val="left" w:pos="794"/>
                <w:tab w:val="left" w:pos="1191"/>
                <w:tab w:val="left" w:pos="1588"/>
                <w:tab w:val="left" w:pos="1985"/>
              </w:tabs>
              <w:spacing w:before="0"/>
              <w:ind w:right="144"/>
              <w:rPr>
                <w:rFonts w:eastAsia="Times New Roman"/>
                <w:bCs/>
                <w:color w:val="000000"/>
                <w:szCs w:val="24"/>
                <w:lang w:val="en-US"/>
              </w:rPr>
            </w:pPr>
          </w:p>
        </w:tc>
      </w:tr>
      <w:tr w:rsidR="00B54A35" w:rsidRPr="00AF3A0E" w14:paraId="7DB81808" w14:textId="77777777" w:rsidTr="00C62CE4">
        <w:trPr>
          <w:trHeight w:val="541"/>
        </w:trPr>
        <w:tc>
          <w:tcPr>
            <w:tcW w:w="9393" w:type="dxa"/>
            <w:gridSpan w:val="2"/>
            <w:tcBorders>
              <w:left w:val="double" w:sz="6" w:space="0" w:color="auto"/>
              <w:right w:val="double" w:sz="6" w:space="0" w:color="auto"/>
            </w:tcBorders>
          </w:tcPr>
          <w:p w14:paraId="2F2D7396" w14:textId="77777777" w:rsidR="00B54A35" w:rsidRPr="00AF3A0E" w:rsidRDefault="00B54A35" w:rsidP="00C62CE4">
            <w:pPr>
              <w:tabs>
                <w:tab w:val="clear" w:pos="1134"/>
                <w:tab w:val="clear" w:pos="1871"/>
                <w:tab w:val="clear" w:pos="2268"/>
                <w:tab w:val="left" w:pos="794"/>
                <w:tab w:val="left" w:pos="1191"/>
                <w:tab w:val="left" w:pos="1588"/>
                <w:tab w:val="left" w:pos="1985"/>
              </w:tabs>
              <w:spacing w:after="120"/>
              <w:ind w:left="187" w:right="144"/>
              <w:rPr>
                <w:rFonts w:eastAsia="Times New Roman"/>
                <w:szCs w:val="24"/>
                <w:lang w:val="en-US"/>
              </w:rPr>
            </w:pPr>
            <w:r w:rsidRPr="00B918D8">
              <w:rPr>
                <w:rFonts w:eastAsia="Times New Roman"/>
                <w:b/>
                <w:szCs w:val="24"/>
                <w:lang w:val="en-US"/>
              </w:rPr>
              <w:t>Purpose/Objective</w:t>
            </w:r>
            <w:proofErr w:type="gramStart"/>
            <w:r w:rsidRPr="00B918D8">
              <w:rPr>
                <w:rFonts w:eastAsia="Times New Roman"/>
                <w:b/>
                <w:szCs w:val="24"/>
                <w:lang w:val="en-US"/>
              </w:rPr>
              <w:t>:</w:t>
            </w:r>
            <w:r w:rsidRPr="00B918D8">
              <w:rPr>
                <w:rFonts w:eastAsia="Times New Roman"/>
                <w:bCs/>
                <w:szCs w:val="24"/>
                <w:lang w:val="en-US"/>
              </w:rPr>
              <w:t xml:space="preserve">  The</w:t>
            </w:r>
            <w:proofErr w:type="gramEnd"/>
            <w:r w:rsidRPr="00B918D8">
              <w:rPr>
                <w:rFonts w:eastAsia="Times New Roman"/>
                <w:bCs/>
                <w:szCs w:val="24"/>
                <w:lang w:val="en-US"/>
              </w:rPr>
              <w:t xml:space="preserve"> purpose of this contribution is to update Characteristics of System A13, airborne radiodetermination radars operating in the frequency band 8 500-10 680 MHz.</w:t>
            </w:r>
          </w:p>
        </w:tc>
      </w:tr>
      <w:tr w:rsidR="00B54A35" w:rsidRPr="00AF3A0E" w14:paraId="10E09093" w14:textId="77777777" w:rsidTr="00C62CE4">
        <w:trPr>
          <w:trHeight w:val="1380"/>
        </w:trPr>
        <w:tc>
          <w:tcPr>
            <w:tcW w:w="9393" w:type="dxa"/>
            <w:gridSpan w:val="2"/>
            <w:tcBorders>
              <w:left w:val="double" w:sz="6" w:space="0" w:color="auto"/>
              <w:bottom w:val="single" w:sz="12" w:space="0" w:color="auto"/>
              <w:right w:val="double" w:sz="6" w:space="0" w:color="auto"/>
            </w:tcBorders>
          </w:tcPr>
          <w:p w14:paraId="1A7EE33E" w14:textId="77777777" w:rsidR="00B54A35" w:rsidRPr="00AF3A0E" w:rsidRDefault="00B54A35" w:rsidP="00C62CE4">
            <w:pPr>
              <w:tabs>
                <w:tab w:val="clear" w:pos="1134"/>
                <w:tab w:val="clear" w:pos="1871"/>
                <w:tab w:val="clear" w:pos="2268"/>
                <w:tab w:val="left" w:pos="794"/>
                <w:tab w:val="left" w:pos="1191"/>
                <w:tab w:val="left" w:pos="1588"/>
                <w:tab w:val="left" w:pos="1985"/>
              </w:tabs>
              <w:ind w:left="180" w:right="144"/>
              <w:rPr>
                <w:rFonts w:eastAsia="Times New Roman"/>
                <w:bCs/>
                <w:szCs w:val="24"/>
                <w:lang w:val="en-US"/>
              </w:rPr>
            </w:pPr>
            <w:r w:rsidRPr="00B918D8">
              <w:rPr>
                <w:rFonts w:eastAsia="Times New Roman"/>
                <w:b/>
                <w:szCs w:val="24"/>
                <w:lang w:val="en-US"/>
              </w:rPr>
              <w:t>Abstract</w:t>
            </w:r>
            <w:proofErr w:type="gramStart"/>
            <w:r w:rsidRPr="00B918D8">
              <w:rPr>
                <w:rFonts w:eastAsia="Times New Roman"/>
                <w:b/>
                <w:szCs w:val="24"/>
                <w:lang w:val="en-US"/>
              </w:rPr>
              <w:t>:</w:t>
            </w:r>
            <w:r w:rsidRPr="00B918D8">
              <w:rPr>
                <w:rFonts w:eastAsia="Times New Roman"/>
                <w:bCs/>
                <w:szCs w:val="24"/>
                <w:lang w:val="en-US"/>
              </w:rPr>
              <w:t xml:space="preserve">  This</w:t>
            </w:r>
            <w:proofErr w:type="gramEnd"/>
            <w:r w:rsidRPr="00B918D8">
              <w:rPr>
                <w:rFonts w:eastAsia="Times New Roman"/>
                <w:bCs/>
                <w:szCs w:val="24"/>
                <w:lang w:val="en-US"/>
              </w:rPr>
              <w:t xml:space="preserve"> Recommendation provides the technical and operational characteristics and protection criteria for radiodetermination systems operating in the frequency band 8 500-10 680 MHz. It was developed with the intention to support sharing studies in conjunction with Recommendation ITU R M.1461 addressing analysis procedures for determining compatibility between radars operating in the radiodetermination service and other services.</w:t>
            </w:r>
          </w:p>
        </w:tc>
      </w:tr>
    </w:tbl>
    <w:p w14:paraId="12172315" w14:textId="77777777" w:rsidR="00B54A35" w:rsidRPr="00AF3A0E" w:rsidRDefault="00B54A35" w:rsidP="00B54A35">
      <w:pPr>
        <w:tabs>
          <w:tab w:val="clear" w:pos="1134"/>
          <w:tab w:val="clear" w:pos="1871"/>
          <w:tab w:val="clear" w:pos="2268"/>
          <w:tab w:val="left" w:pos="794"/>
          <w:tab w:val="left" w:pos="1191"/>
          <w:tab w:val="left" w:pos="1588"/>
          <w:tab w:val="left" w:pos="1985"/>
        </w:tabs>
        <w:rPr>
          <w:rFonts w:eastAsia="Times New Roman"/>
          <w:szCs w:val="24"/>
          <w:lang w:val="en-US"/>
        </w:rPr>
      </w:pPr>
    </w:p>
    <w:p w14:paraId="1CA9A1A4" w14:textId="77777777" w:rsidR="00B54A35" w:rsidRDefault="00B54A35" w:rsidP="00B54A35">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B62C6" w:rsidRPr="008B1F79" w14:paraId="45C69C1B" w14:textId="77777777" w:rsidTr="00FD4477">
        <w:trPr>
          <w:cantSplit/>
        </w:trPr>
        <w:tc>
          <w:tcPr>
            <w:tcW w:w="6487" w:type="dxa"/>
            <w:vAlign w:val="center"/>
          </w:tcPr>
          <w:p w14:paraId="4AA95C8C" w14:textId="77777777" w:rsidR="00DB62C6" w:rsidRPr="008B1F79" w:rsidRDefault="00DB62C6" w:rsidP="00FD4477">
            <w:pPr>
              <w:shd w:val="solid" w:color="FFFFFF" w:fill="FFFFFF"/>
              <w:spacing w:before="0"/>
              <w:rPr>
                <w:rFonts w:ascii="Verdana" w:hAnsi="Verdana" w:cs="Times New Roman Bold"/>
                <w:b/>
                <w:bCs/>
                <w:sz w:val="26"/>
                <w:szCs w:val="26"/>
              </w:rPr>
            </w:pPr>
            <w:r w:rsidRPr="008B1F79">
              <w:rPr>
                <w:rFonts w:ascii="Verdana" w:hAnsi="Verdana" w:cs="Times New Roman Bold"/>
                <w:b/>
                <w:bCs/>
                <w:sz w:val="26"/>
                <w:szCs w:val="26"/>
              </w:rPr>
              <w:lastRenderedPageBreak/>
              <w:t>Radiocommunication Study Groups</w:t>
            </w:r>
          </w:p>
        </w:tc>
        <w:tc>
          <w:tcPr>
            <w:tcW w:w="3402" w:type="dxa"/>
          </w:tcPr>
          <w:p w14:paraId="5E503323" w14:textId="77777777" w:rsidR="00DB62C6" w:rsidRPr="008B1F79" w:rsidRDefault="00DB62C6" w:rsidP="00FD4477">
            <w:pPr>
              <w:shd w:val="solid" w:color="FFFFFF" w:fill="FFFFFF"/>
              <w:spacing w:before="0" w:line="240" w:lineRule="atLeast"/>
            </w:pPr>
            <w:bookmarkStart w:id="0" w:name="ditulogo"/>
            <w:bookmarkEnd w:id="0"/>
            <w:r w:rsidRPr="008B1F79">
              <w:rPr>
                <w:noProof/>
              </w:rPr>
              <w:drawing>
                <wp:inline distT="0" distB="0" distL="0" distR="0" wp14:anchorId="76CDFD7A" wp14:editId="4F8D2D25">
                  <wp:extent cx="765175" cy="765175"/>
                  <wp:effectExtent l="0" t="0" r="0" b="0"/>
                  <wp:docPr id="1" name="Picture 1" descr="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DB62C6" w:rsidRPr="008B1F79" w14:paraId="7208E01E" w14:textId="77777777" w:rsidTr="00FD4477">
        <w:trPr>
          <w:cantSplit/>
        </w:trPr>
        <w:tc>
          <w:tcPr>
            <w:tcW w:w="6487" w:type="dxa"/>
            <w:tcBorders>
              <w:bottom w:val="single" w:sz="12" w:space="0" w:color="auto"/>
            </w:tcBorders>
          </w:tcPr>
          <w:p w14:paraId="6F5FA234" w14:textId="77777777" w:rsidR="00DB62C6" w:rsidRPr="008B1F79" w:rsidRDefault="00DB62C6" w:rsidP="00FD447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DEA265" w14:textId="77777777" w:rsidR="00DB62C6" w:rsidRPr="008B1F79" w:rsidRDefault="00DB62C6" w:rsidP="00FD4477">
            <w:pPr>
              <w:shd w:val="solid" w:color="FFFFFF" w:fill="FFFFFF"/>
              <w:spacing w:before="0" w:after="48" w:line="240" w:lineRule="atLeast"/>
              <w:rPr>
                <w:sz w:val="22"/>
                <w:szCs w:val="22"/>
              </w:rPr>
            </w:pPr>
          </w:p>
        </w:tc>
      </w:tr>
      <w:tr w:rsidR="00DB62C6" w:rsidRPr="008B1F79" w14:paraId="503985F4" w14:textId="77777777" w:rsidTr="00FD4477">
        <w:trPr>
          <w:cantSplit/>
        </w:trPr>
        <w:tc>
          <w:tcPr>
            <w:tcW w:w="6487" w:type="dxa"/>
            <w:tcBorders>
              <w:top w:val="single" w:sz="12" w:space="0" w:color="auto"/>
            </w:tcBorders>
          </w:tcPr>
          <w:p w14:paraId="598AE086" w14:textId="77777777" w:rsidR="00DB62C6" w:rsidRPr="008B1F79" w:rsidRDefault="00DB62C6" w:rsidP="00FD447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FD457CF" w14:textId="77777777" w:rsidR="00DB62C6" w:rsidRPr="008B1F79" w:rsidRDefault="00DB62C6" w:rsidP="00FD4477">
            <w:pPr>
              <w:shd w:val="solid" w:color="FFFFFF" w:fill="FFFFFF"/>
              <w:spacing w:before="0" w:after="48" w:line="240" w:lineRule="atLeast"/>
            </w:pPr>
          </w:p>
        </w:tc>
      </w:tr>
      <w:tr w:rsidR="00DB62C6" w:rsidRPr="008B1F79" w14:paraId="1380BA9C" w14:textId="77777777" w:rsidTr="00FD4477">
        <w:trPr>
          <w:cantSplit/>
        </w:trPr>
        <w:tc>
          <w:tcPr>
            <w:tcW w:w="6487" w:type="dxa"/>
            <w:vMerge w:val="restart"/>
          </w:tcPr>
          <w:p w14:paraId="49D4AEBE" w14:textId="77777777" w:rsidR="00DB62C6" w:rsidRDefault="00DB62C6" w:rsidP="00FD4477">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proofErr w:type="gramStart"/>
            <w:r w:rsidRPr="001A344E">
              <w:rPr>
                <w:rFonts w:ascii="Verdana" w:hAnsi="Verdana"/>
                <w:sz w:val="20"/>
                <w:lang w:val="fr-FR"/>
              </w:rPr>
              <w:t>Source:</w:t>
            </w:r>
            <w:proofErr w:type="gramEnd"/>
            <w:r w:rsidRPr="001A344E">
              <w:rPr>
                <w:rFonts w:ascii="Verdana" w:hAnsi="Verdana"/>
                <w:sz w:val="20"/>
                <w:lang w:val="fr-FR"/>
              </w:rPr>
              <w:tab/>
            </w:r>
            <w:r>
              <w:rPr>
                <w:rFonts w:ascii="Verdana" w:hAnsi="Verdana"/>
                <w:sz w:val="20"/>
                <w:lang w:val="fr-FR"/>
              </w:rPr>
              <w:t xml:space="preserve">Annex 1.03 to </w:t>
            </w:r>
            <w:r w:rsidRPr="001A344E">
              <w:rPr>
                <w:rFonts w:ascii="Verdana" w:hAnsi="Verdana"/>
                <w:sz w:val="20"/>
                <w:lang w:val="fr-FR"/>
              </w:rPr>
              <w:t xml:space="preserve">Document </w:t>
            </w:r>
            <w:r w:rsidRPr="001A344E">
              <w:rPr>
                <w:rFonts w:ascii="Verdana" w:hAnsi="Verdana"/>
                <w:sz w:val="20"/>
              </w:rPr>
              <w:t>5B/</w:t>
            </w:r>
            <w:r>
              <w:rPr>
                <w:rFonts w:ascii="Verdana" w:hAnsi="Verdana"/>
                <w:sz w:val="20"/>
              </w:rPr>
              <w:t>435-E</w:t>
            </w:r>
          </w:p>
          <w:p w14:paraId="7F408556" w14:textId="77777777" w:rsidR="00DB62C6" w:rsidRPr="001A344E" w:rsidRDefault="00DB62C6" w:rsidP="00FD4477">
            <w:pPr>
              <w:shd w:val="solid" w:color="FFFFFF" w:fill="FFFFFF"/>
              <w:tabs>
                <w:tab w:val="clear" w:pos="1134"/>
                <w:tab w:val="clear" w:pos="1871"/>
                <w:tab w:val="clear" w:pos="2268"/>
              </w:tabs>
              <w:spacing w:before="0" w:after="240"/>
              <w:ind w:left="1134" w:hanging="1134"/>
              <w:rPr>
                <w:rFonts w:ascii="Verdana" w:hAnsi="Verdana"/>
                <w:sz w:val="20"/>
                <w:lang w:val="fr-FR"/>
              </w:rPr>
            </w:pPr>
            <w:r w:rsidRPr="002C7780">
              <w:rPr>
                <w:rFonts w:ascii="Verdana" w:hAnsi="Verdana"/>
                <w:sz w:val="20"/>
              </w:rPr>
              <w:t>Subject:</w:t>
            </w:r>
            <w:r w:rsidRPr="002C7780">
              <w:rPr>
                <w:rFonts w:ascii="Verdana" w:hAnsi="Verdana"/>
                <w:sz w:val="20"/>
              </w:rPr>
              <w:tab/>
              <w:t>Update to Recommendation ITU-R M.1796</w:t>
            </w:r>
          </w:p>
        </w:tc>
        <w:tc>
          <w:tcPr>
            <w:tcW w:w="3402" w:type="dxa"/>
          </w:tcPr>
          <w:p w14:paraId="69483E08" w14:textId="77777777" w:rsidR="00DB62C6" w:rsidRPr="008B1F79" w:rsidRDefault="00DB62C6" w:rsidP="00FD4477">
            <w:pPr>
              <w:pStyle w:val="DocData"/>
              <w:framePr w:hSpace="0" w:wrap="auto" w:hAnchor="text" w:yAlign="inline"/>
            </w:pPr>
            <w:r w:rsidRPr="008B1F79">
              <w:t xml:space="preserve">Document </w:t>
            </w:r>
            <w:r>
              <w:t>5B/YYY</w:t>
            </w:r>
            <w:r w:rsidRPr="008B1F79">
              <w:t>-E</w:t>
            </w:r>
          </w:p>
        </w:tc>
      </w:tr>
      <w:tr w:rsidR="00DB62C6" w:rsidRPr="008B1F79" w14:paraId="6C58FD33" w14:textId="77777777" w:rsidTr="00FD4477">
        <w:trPr>
          <w:cantSplit/>
        </w:trPr>
        <w:tc>
          <w:tcPr>
            <w:tcW w:w="6487" w:type="dxa"/>
            <w:vMerge/>
          </w:tcPr>
          <w:p w14:paraId="4C83B642" w14:textId="77777777" w:rsidR="00DB62C6" w:rsidRPr="008B1F79" w:rsidRDefault="00DB62C6" w:rsidP="00FD4477">
            <w:pPr>
              <w:spacing w:before="60"/>
              <w:jc w:val="center"/>
              <w:rPr>
                <w:b/>
                <w:smallCaps/>
                <w:sz w:val="32"/>
                <w:lang w:eastAsia="zh-CN"/>
              </w:rPr>
            </w:pPr>
            <w:bookmarkStart w:id="3" w:name="ddate" w:colFirst="1" w:colLast="1"/>
            <w:bookmarkEnd w:id="2"/>
          </w:p>
        </w:tc>
        <w:tc>
          <w:tcPr>
            <w:tcW w:w="3402" w:type="dxa"/>
          </w:tcPr>
          <w:p w14:paraId="73F3D5AB" w14:textId="77777777" w:rsidR="00DB62C6" w:rsidRPr="008B1F79" w:rsidRDefault="00DB62C6" w:rsidP="00FD4477">
            <w:pPr>
              <w:pStyle w:val="DocData"/>
              <w:framePr w:hSpace="0" w:wrap="auto" w:hAnchor="text" w:yAlign="inline"/>
            </w:pPr>
            <w:r>
              <w:rPr>
                <w:lang w:eastAsia="ko-KR"/>
              </w:rPr>
              <w:t>19 February</w:t>
            </w:r>
            <w:r w:rsidRPr="008B1F79">
              <w:t xml:space="preserve"> 202</w:t>
            </w:r>
            <w:r>
              <w:t>6</w:t>
            </w:r>
          </w:p>
        </w:tc>
      </w:tr>
      <w:tr w:rsidR="00DB62C6" w:rsidRPr="008B1F79" w14:paraId="42F9BEF1" w14:textId="77777777" w:rsidTr="00FD4477">
        <w:trPr>
          <w:cantSplit/>
        </w:trPr>
        <w:tc>
          <w:tcPr>
            <w:tcW w:w="6487" w:type="dxa"/>
            <w:vMerge/>
          </w:tcPr>
          <w:p w14:paraId="2CF685F0" w14:textId="77777777" w:rsidR="00DB62C6" w:rsidRPr="008B1F79" w:rsidRDefault="00DB62C6" w:rsidP="00FD4477">
            <w:pPr>
              <w:spacing w:before="60"/>
              <w:jc w:val="center"/>
              <w:rPr>
                <w:b/>
                <w:smallCaps/>
                <w:sz w:val="32"/>
                <w:lang w:eastAsia="zh-CN"/>
              </w:rPr>
            </w:pPr>
            <w:bookmarkStart w:id="4" w:name="dorlang" w:colFirst="1" w:colLast="1"/>
            <w:bookmarkEnd w:id="3"/>
          </w:p>
        </w:tc>
        <w:tc>
          <w:tcPr>
            <w:tcW w:w="3402" w:type="dxa"/>
          </w:tcPr>
          <w:p w14:paraId="087D1E22" w14:textId="77777777" w:rsidR="00DB62C6" w:rsidRPr="008B1F79" w:rsidRDefault="00DB62C6" w:rsidP="00FD4477">
            <w:pPr>
              <w:pStyle w:val="DocData"/>
              <w:framePr w:hSpace="0" w:wrap="auto" w:hAnchor="text" w:yAlign="inline"/>
              <w:rPr>
                <w:rFonts w:eastAsia="SimSun"/>
              </w:rPr>
            </w:pPr>
            <w:r w:rsidRPr="008B1F79">
              <w:rPr>
                <w:rFonts w:eastAsia="SimSun"/>
              </w:rPr>
              <w:t>English only</w:t>
            </w:r>
          </w:p>
        </w:tc>
      </w:tr>
      <w:tr w:rsidR="00DB62C6" w:rsidRPr="008B1F79" w14:paraId="77791331" w14:textId="77777777" w:rsidTr="00FD4477">
        <w:trPr>
          <w:cantSplit/>
        </w:trPr>
        <w:tc>
          <w:tcPr>
            <w:tcW w:w="9889" w:type="dxa"/>
            <w:gridSpan w:val="2"/>
          </w:tcPr>
          <w:p w14:paraId="021EED0F" w14:textId="77777777" w:rsidR="00DB62C6" w:rsidRPr="008B1F79" w:rsidRDefault="00DB62C6" w:rsidP="00FD4477">
            <w:pPr>
              <w:pStyle w:val="Source"/>
              <w:rPr>
                <w:rFonts w:eastAsia="MS Mincho"/>
              </w:rPr>
            </w:pPr>
            <w:r w:rsidRPr="008B1F79">
              <w:t xml:space="preserve">Annex </w:t>
            </w:r>
            <w:r>
              <w:rPr>
                <w:rFonts w:eastAsia="Malgun Gothic"/>
                <w:lang w:eastAsia="ko-KR"/>
              </w:rPr>
              <w:t>1.3</w:t>
            </w:r>
            <w:r w:rsidRPr="008B1F79">
              <w:t xml:space="preserve"> to </w:t>
            </w:r>
            <w:r w:rsidRPr="008B1F79">
              <w:rPr>
                <w:rFonts w:eastAsia="Times New Roman"/>
                <w:lang w:eastAsia="ja-JP"/>
              </w:rPr>
              <w:t>Working</w:t>
            </w:r>
            <w:r w:rsidRPr="008B1F79">
              <w:t xml:space="preserve"> Party 5B Chair’s Report</w:t>
            </w:r>
            <w:r>
              <w:rPr>
                <w:rFonts w:eastAsia="MS Mincho"/>
              </w:rPr>
              <w:t xml:space="preserve"> </w:t>
            </w:r>
          </w:p>
        </w:tc>
      </w:tr>
      <w:tr w:rsidR="00DB62C6" w:rsidRPr="008B1F79" w14:paraId="512E195A" w14:textId="77777777" w:rsidTr="00FD4477">
        <w:trPr>
          <w:cantSplit/>
        </w:trPr>
        <w:tc>
          <w:tcPr>
            <w:tcW w:w="9889" w:type="dxa"/>
            <w:gridSpan w:val="2"/>
          </w:tcPr>
          <w:p w14:paraId="7AE22839" w14:textId="1FA570C3" w:rsidR="00DB62C6" w:rsidRPr="008B1F79" w:rsidRDefault="00DB62C6" w:rsidP="00FD4477">
            <w:pPr>
              <w:pStyle w:val="Title1"/>
              <w:rPr>
                <w:lang w:eastAsia="zh-CN"/>
              </w:rPr>
            </w:pPr>
            <w:bookmarkStart w:id="5" w:name="_Hlk222325264"/>
            <w:bookmarkStart w:id="6" w:name="drec" w:colFirst="0" w:colLast="0"/>
            <w:bookmarkEnd w:id="4"/>
            <w:del w:id="7" w:author="Nellis, Donald (FAA)" w:date="2026-02-18T16:46:00Z" w16du:dateUtc="2026-02-18T21:46:00Z">
              <w:r w:rsidRPr="00DB62C6" w:rsidDel="00DB62C6">
                <w:rPr>
                  <w:caps w:val="0"/>
                  <w:highlight w:val="cyan"/>
                </w:rPr>
                <w:delText xml:space="preserve">WORKING DOCUMENT TOWARDS </w:delText>
              </w:r>
            </w:del>
            <w:ins w:id="8" w:author="Ahmed Kormed" w:date="2025-11-20T16:45:00Z">
              <w:del w:id="9" w:author="Nellis, Donald (FAA)" w:date="2026-02-18T16:46:00Z" w16du:dateUtc="2026-02-18T21:46:00Z">
                <w:r w:rsidRPr="00DB62C6" w:rsidDel="00DB62C6">
                  <w:rPr>
                    <w:caps w:val="0"/>
                    <w:highlight w:val="cyan"/>
                  </w:rPr>
                  <w:delText>A</w:delText>
                </w:r>
                <w:r w:rsidDel="00DB62C6">
                  <w:rPr>
                    <w:caps w:val="0"/>
                  </w:rPr>
                  <w:delText xml:space="preserve"> </w:delText>
                </w:r>
              </w:del>
            </w:ins>
            <w:ins w:id="10" w:author="Ahmed Kormed" w:date="2025-11-19T13:40:00Z">
              <w:r w:rsidRPr="006C64F4">
                <w:rPr>
                  <w:caps w:val="0"/>
                </w:rPr>
                <w:t>PRELIM</w:t>
              </w:r>
            </w:ins>
            <w:ins w:id="11" w:author="Ahmed Kormed" w:date="2025-11-20T16:45:00Z">
              <w:r>
                <w:rPr>
                  <w:caps w:val="0"/>
                </w:rPr>
                <w:t>I</w:t>
              </w:r>
            </w:ins>
            <w:ins w:id="12" w:author="Ahmed Kormed" w:date="2025-11-19T13:40:00Z">
              <w:r w:rsidRPr="006C64F4">
                <w:rPr>
                  <w:caps w:val="0"/>
                </w:rPr>
                <w:t xml:space="preserve">NARY </w:t>
              </w:r>
            </w:ins>
            <w:r w:rsidRPr="006C64F4">
              <w:rPr>
                <w:caps w:val="0"/>
              </w:rPr>
              <w:t xml:space="preserve">DRAFT REVISED </w:t>
            </w:r>
            <w:r w:rsidRPr="006C64F4">
              <w:rPr>
                <w:caps w:val="0"/>
              </w:rPr>
              <w:br/>
              <w:t>RECOMMENDATION ITU-R M.1796-3</w:t>
            </w:r>
            <w:bookmarkEnd w:id="5"/>
          </w:p>
        </w:tc>
      </w:tr>
      <w:tr w:rsidR="00DB62C6" w:rsidRPr="008B1F79" w14:paraId="4B78DD48" w14:textId="77777777" w:rsidTr="00FD4477">
        <w:trPr>
          <w:cantSplit/>
        </w:trPr>
        <w:tc>
          <w:tcPr>
            <w:tcW w:w="9889" w:type="dxa"/>
            <w:gridSpan w:val="2"/>
          </w:tcPr>
          <w:p w14:paraId="708F7B44" w14:textId="77777777" w:rsidR="00DB62C6" w:rsidRPr="008B1F79" w:rsidRDefault="00DB62C6" w:rsidP="00FD4477">
            <w:pPr>
              <w:pStyle w:val="Title4"/>
              <w:rPr>
                <w:lang w:eastAsia="zh-CN"/>
              </w:rPr>
            </w:pPr>
            <w:bookmarkStart w:id="13" w:name="dtitle1" w:colFirst="0" w:colLast="0"/>
            <w:bookmarkEnd w:id="6"/>
            <w:r w:rsidRPr="008B1F79">
              <w:t xml:space="preserve">Characteristics of and protection criteria for radars operating </w:t>
            </w:r>
            <w:r w:rsidRPr="008B1F79">
              <w:br/>
              <w:t xml:space="preserve">in the radiodetermination service in the frequency </w:t>
            </w:r>
            <w:r w:rsidRPr="008B1F79">
              <w:br/>
              <w:t>band 8 500-10 680 MHz</w:t>
            </w:r>
          </w:p>
        </w:tc>
      </w:tr>
      <w:bookmarkEnd w:id="13"/>
    </w:tbl>
    <w:p w14:paraId="37B783C1" w14:textId="77777777" w:rsidR="00DB62C6" w:rsidRDefault="00DB62C6" w:rsidP="00B54A35">
      <w:pPr>
        <w:tabs>
          <w:tab w:val="clear" w:pos="1134"/>
          <w:tab w:val="clear" w:pos="1871"/>
          <w:tab w:val="clear" w:pos="2268"/>
        </w:tabs>
        <w:overflowPunct/>
        <w:autoSpaceDE/>
        <w:autoSpaceDN/>
        <w:adjustRightInd/>
        <w:spacing w:before="0"/>
        <w:textAlignment w:val="auto"/>
      </w:pPr>
    </w:p>
    <w:p w14:paraId="2D67A5C9" w14:textId="77777777" w:rsidR="005D2532" w:rsidRPr="005D2532" w:rsidRDefault="005D2532" w:rsidP="005D2532">
      <w:pPr>
        <w:keepNext/>
        <w:keepLines/>
        <w:spacing w:before="160"/>
        <w:rPr>
          <w:rFonts w:ascii="Times New Roman Bold" w:eastAsia="SimSun" w:hAnsi="Times New Roman Bold" w:cs="Times New Roman Bold"/>
          <w:lang w:eastAsia="zh-CN"/>
        </w:rPr>
      </w:pPr>
      <w:r w:rsidRPr="005D2532">
        <w:rPr>
          <w:rFonts w:ascii="Times New Roman Bold" w:eastAsia="Times New Roman" w:hAnsi="Times New Roman Bold" w:cs="Times New Roman Bold"/>
          <w:b/>
          <w:lang w:eastAsia="zh-CN"/>
        </w:rPr>
        <w:t>Introduction</w:t>
      </w:r>
    </w:p>
    <w:p w14:paraId="7C4FCB5C" w14:textId="77777777" w:rsidR="005D2532" w:rsidRPr="005D2532" w:rsidRDefault="005D2532" w:rsidP="005D2532">
      <w:pPr>
        <w:spacing w:before="160"/>
        <w:rPr>
          <w:rFonts w:eastAsia="Times New Roman"/>
          <w:sz w:val="22"/>
          <w:szCs w:val="18"/>
        </w:rPr>
      </w:pPr>
      <w:r w:rsidRPr="005D2532">
        <w:rPr>
          <w:rFonts w:eastAsia="MS Mincho"/>
          <w:szCs w:val="18"/>
        </w:rPr>
        <w:t xml:space="preserve">Recommendation </w:t>
      </w:r>
      <w:r w:rsidRPr="005D2532">
        <w:rPr>
          <w:rFonts w:eastAsia="MS Mincho"/>
          <w:caps/>
          <w:szCs w:val="18"/>
        </w:rPr>
        <w:t>I</w:t>
      </w:r>
      <w:r w:rsidRPr="005D2532">
        <w:rPr>
          <w:rFonts w:eastAsia="MS Mincho"/>
          <w:szCs w:val="18"/>
        </w:rPr>
        <w:t>TU-R M.1796-3 contains the characteristics and protection criteria for several radars operating in the radiodetermination service in the frequency band 8 500-10 680 MHz. These characteristics must be kept up to date to ensure ITU-R has the latest technical data on all systems as the Recommendations are used as the basis for any sharing study.</w:t>
      </w:r>
    </w:p>
    <w:p w14:paraId="684A3B7C" w14:textId="77777777" w:rsidR="005D2532" w:rsidRPr="005D2532" w:rsidRDefault="005D2532" w:rsidP="005D2532">
      <w:pPr>
        <w:keepNext/>
        <w:keepLines/>
        <w:spacing w:before="160"/>
        <w:rPr>
          <w:rFonts w:ascii="Times New Roman Bold" w:eastAsia="Times New Roman" w:hAnsi="Times New Roman Bold" w:cs="Times New Roman Bold"/>
          <w:b/>
          <w:lang w:eastAsia="zh-CN"/>
        </w:rPr>
      </w:pPr>
      <w:r w:rsidRPr="005D2532">
        <w:rPr>
          <w:rFonts w:ascii="Times New Roman Bold" w:eastAsia="Times New Roman" w:hAnsi="Times New Roman Bold" w:cs="Times New Roman Bold"/>
          <w:b/>
          <w:lang w:eastAsia="zh-CN"/>
        </w:rPr>
        <w:t>Proposal</w:t>
      </w:r>
    </w:p>
    <w:p w14:paraId="02D8E742" w14:textId="1A628F09" w:rsidR="005D2532" w:rsidRPr="005D2532" w:rsidRDefault="005D2532" w:rsidP="005D2532">
      <w:pPr>
        <w:jc w:val="both"/>
        <w:rPr>
          <w:rFonts w:eastAsia="Times New Roman"/>
        </w:rPr>
      </w:pPr>
      <w:r w:rsidRPr="00DB62C6">
        <w:rPr>
          <w:rFonts w:eastAsia="Times New Roman"/>
          <w:highlight w:val="yellow"/>
          <w:rPrChange w:id="14" w:author="Nellis, Donald (FAA)" w:date="2026-02-18T16:47:00Z" w16du:dateUtc="2026-02-18T21:47:00Z">
            <w:rPr>
              <w:rFonts w:eastAsia="Times New Roman"/>
            </w:rPr>
          </w:rPrChange>
        </w:rPr>
        <w:t>In its contribution, the US is proposing to update some of the characteristics of radar A13 in Table1 of the radars in the radiodetermination service in the frequency band 8 500-10 680 MHz to ensure they correctly reflect the latest version of that radar</w:t>
      </w:r>
      <w:r w:rsidRPr="005D2532">
        <w:rPr>
          <w:rFonts w:eastAsia="Times New Roman"/>
        </w:rPr>
        <w:t xml:space="preserve">.  The US proposals are highlighted in </w:t>
      </w:r>
      <w:r w:rsidRPr="005D2532">
        <w:rPr>
          <w:rFonts w:eastAsia="Times New Roman"/>
          <w:highlight w:val="cyan"/>
        </w:rPr>
        <w:t>turquoise</w:t>
      </w:r>
      <w:r w:rsidRPr="005D2532">
        <w:rPr>
          <w:rFonts w:eastAsia="Times New Roman"/>
        </w:rPr>
        <w:t>.</w:t>
      </w:r>
    </w:p>
    <w:p w14:paraId="562C6EF8" w14:textId="77777777" w:rsidR="005D2532" w:rsidRPr="005D2532" w:rsidRDefault="005D2532" w:rsidP="005D2532">
      <w:pPr>
        <w:spacing w:before="1080"/>
        <w:rPr>
          <w:rFonts w:eastAsia="Times New Roman"/>
        </w:rPr>
      </w:pPr>
      <w:r w:rsidRPr="005D2532">
        <w:rPr>
          <w:rFonts w:eastAsia="Times New Roman"/>
          <w:b/>
          <w:bCs/>
        </w:rPr>
        <w:t>Attachment</w:t>
      </w:r>
      <w:r w:rsidRPr="005D2532">
        <w:rPr>
          <w:rFonts w:eastAsia="Times New Roman"/>
        </w:rPr>
        <w:t>: 1</w:t>
      </w:r>
    </w:p>
    <w:p w14:paraId="195B62CF" w14:textId="357BE823" w:rsidR="00B54A35" w:rsidRDefault="00B54A35"/>
    <w:p w14:paraId="61AC5B83" w14:textId="69BD9935" w:rsidR="00DB62C6" w:rsidRDefault="00DB62C6">
      <w:pPr>
        <w:tabs>
          <w:tab w:val="clear" w:pos="1134"/>
          <w:tab w:val="clear" w:pos="1871"/>
          <w:tab w:val="clear" w:pos="2268"/>
        </w:tabs>
        <w:overflowPunct/>
        <w:autoSpaceDE/>
        <w:autoSpaceDN/>
        <w:adjustRightInd/>
        <w:spacing w:before="0"/>
        <w:textAlignment w:val="auto"/>
      </w:pPr>
      <w:r>
        <w:br w:type="page"/>
      </w:r>
    </w:p>
    <w:p w14:paraId="08853F84" w14:textId="77777777" w:rsidR="00DB62C6" w:rsidRPr="00DB62C6" w:rsidRDefault="00DB62C6" w:rsidP="00DB62C6">
      <w:pPr>
        <w:keepNext/>
        <w:keepLines/>
        <w:spacing w:before="480" w:after="80"/>
        <w:jc w:val="center"/>
        <w:rPr>
          <w:rFonts w:eastAsia="Times New Roman"/>
          <w:caps/>
          <w:sz w:val="28"/>
        </w:rPr>
      </w:pPr>
      <w:bookmarkStart w:id="15" w:name="_Hlk222325345"/>
      <w:r w:rsidRPr="00DB62C6">
        <w:rPr>
          <w:rFonts w:eastAsia="Times New Roman"/>
          <w:caps/>
          <w:sz w:val="28"/>
          <w:lang w:eastAsia="zh-CN"/>
        </w:rPr>
        <w:lastRenderedPageBreak/>
        <w:t>ATTACHMENT</w:t>
      </w:r>
    </w:p>
    <w:bookmarkEnd w:id="15"/>
    <w:p w14:paraId="5F5E1D24" w14:textId="43313288" w:rsidR="005D2532" w:rsidRPr="005D2532" w:rsidRDefault="005D2532" w:rsidP="005D2532">
      <w:pPr>
        <w:keepNext/>
        <w:keepLines/>
        <w:spacing w:before="240"/>
        <w:jc w:val="center"/>
        <w:rPr>
          <w:sz w:val="28"/>
          <w:szCs w:val="28"/>
        </w:rPr>
      </w:pPr>
      <w:del w:id="16" w:author="Nellis, Donald (FAA)" w:date="2026-02-18T16:46:00Z" w16du:dateUtc="2026-02-18T21:46:00Z">
        <w:r w:rsidRPr="00DB62C6" w:rsidDel="00DB62C6">
          <w:rPr>
            <w:sz w:val="28"/>
            <w:szCs w:val="28"/>
            <w:highlight w:val="cyan"/>
          </w:rPr>
          <w:delText xml:space="preserve">WORKING DOCUMENT TOWARDS </w:delText>
        </w:r>
      </w:del>
      <w:ins w:id="17" w:author="Ahmed Kormed" w:date="2025-11-20T16:45:00Z">
        <w:del w:id="18" w:author="Nellis, Donald (FAA)" w:date="2026-02-18T16:46:00Z" w16du:dateUtc="2026-02-18T21:46:00Z">
          <w:r w:rsidRPr="00DB62C6" w:rsidDel="00DB62C6">
            <w:rPr>
              <w:sz w:val="28"/>
              <w:szCs w:val="28"/>
              <w:highlight w:val="cyan"/>
            </w:rPr>
            <w:delText>A</w:delText>
          </w:r>
          <w:r w:rsidRPr="005D2532" w:rsidDel="00DB62C6">
            <w:rPr>
              <w:sz w:val="28"/>
              <w:szCs w:val="28"/>
            </w:rPr>
            <w:delText xml:space="preserve"> </w:delText>
          </w:r>
        </w:del>
      </w:ins>
      <w:ins w:id="19" w:author="Ahmed Kormed" w:date="2025-11-19T13:40:00Z">
        <w:r w:rsidRPr="005D2532">
          <w:rPr>
            <w:sz w:val="28"/>
            <w:szCs w:val="28"/>
          </w:rPr>
          <w:t>PRELIM</w:t>
        </w:r>
      </w:ins>
      <w:ins w:id="20" w:author="Ahmed Kormed" w:date="2025-11-20T16:45:00Z">
        <w:r w:rsidRPr="005D2532">
          <w:rPr>
            <w:sz w:val="28"/>
            <w:szCs w:val="28"/>
          </w:rPr>
          <w:t>I</w:t>
        </w:r>
      </w:ins>
      <w:ins w:id="21" w:author="Ahmed Kormed" w:date="2025-11-19T13:40:00Z">
        <w:r w:rsidRPr="005D2532">
          <w:rPr>
            <w:sz w:val="28"/>
            <w:szCs w:val="28"/>
          </w:rPr>
          <w:t xml:space="preserve">NARY </w:t>
        </w:r>
      </w:ins>
      <w:r w:rsidRPr="005D2532">
        <w:rPr>
          <w:sz w:val="28"/>
          <w:szCs w:val="28"/>
        </w:rPr>
        <w:t xml:space="preserve">DRAFT REVISED </w:t>
      </w:r>
      <w:r w:rsidRPr="005D2532">
        <w:rPr>
          <w:sz w:val="28"/>
          <w:szCs w:val="28"/>
        </w:rPr>
        <w:br/>
        <w:t>RECOMMENDATION ITU-R M.1796-3</w:t>
      </w:r>
    </w:p>
    <w:p w14:paraId="783CC927" w14:textId="004E8557" w:rsidR="005D2532" w:rsidRPr="005D2532" w:rsidRDefault="005D2532" w:rsidP="005D2532">
      <w:pPr>
        <w:keepNext/>
        <w:keepLines/>
        <w:spacing w:before="240"/>
        <w:jc w:val="center"/>
        <w:rPr>
          <w:rFonts w:ascii="Times New Roman Bold" w:eastAsia="Times New Roman" w:hAnsi="Times New Roman Bold"/>
          <w:b/>
          <w:sz w:val="28"/>
        </w:rPr>
      </w:pPr>
      <w:r w:rsidRPr="005D2532">
        <w:rPr>
          <w:rFonts w:ascii="Times New Roman Bold" w:eastAsia="Times New Roman" w:hAnsi="Times New Roman Bold"/>
          <w:b/>
          <w:sz w:val="28"/>
        </w:rPr>
        <w:t xml:space="preserve">Characteristics of and protection criteria for radars operating </w:t>
      </w:r>
      <w:r w:rsidRPr="005D2532">
        <w:rPr>
          <w:rFonts w:ascii="Times New Roman Bold" w:eastAsia="Times New Roman" w:hAnsi="Times New Roman Bold"/>
          <w:b/>
          <w:sz w:val="28"/>
        </w:rPr>
        <w:br/>
        <w:t xml:space="preserve">in the radiodetermination service in the frequency </w:t>
      </w:r>
      <w:r w:rsidRPr="005D2532">
        <w:rPr>
          <w:rFonts w:ascii="Times New Roman Bold" w:eastAsia="Times New Roman" w:hAnsi="Times New Roman Bold"/>
          <w:b/>
          <w:sz w:val="28"/>
        </w:rPr>
        <w:br/>
        <w:t>band 8 500-10 680 MHz</w:t>
      </w:r>
    </w:p>
    <w:p w14:paraId="064E444E" w14:textId="77777777" w:rsidR="005D2532" w:rsidRDefault="005D2532"/>
    <w:p w14:paraId="7A64EB9F" w14:textId="77777777" w:rsidR="002353DD" w:rsidRPr="008B1F79" w:rsidRDefault="002353DD" w:rsidP="002353DD">
      <w:pPr>
        <w:pStyle w:val="Recdate"/>
      </w:pPr>
      <w:r w:rsidRPr="008B1F79">
        <w:t>(2007-2012-2014-2022)</w:t>
      </w:r>
    </w:p>
    <w:p w14:paraId="6B8C4A0D" w14:textId="567D37B2" w:rsidR="0063221F" w:rsidRPr="00294C5D" w:rsidRDefault="00410A22" w:rsidP="00CA2C9E">
      <w:pPr>
        <w:pStyle w:val="EditorsNote"/>
        <w:rPr>
          <w:ins w:id="22" w:author="Ahmed Kormed" w:date="2025-11-19T13:14:00Z"/>
          <w:lang w:eastAsia="zh-CN"/>
          <w:rPrChange w:id="23" w:author="Ahmed Kormed" w:date="2025-11-21T10:12:00Z">
            <w:rPr>
              <w:ins w:id="24" w:author="Ahmed Kormed" w:date="2025-11-19T13:14:00Z"/>
              <w:b/>
              <w:bCs/>
              <w:lang w:eastAsia="zh-CN"/>
            </w:rPr>
          </w:rPrChange>
        </w:rPr>
      </w:pPr>
      <w:ins w:id="25" w:author="Ahmed Kormed" w:date="2025-11-21T09:51:00Z">
        <w:r w:rsidRPr="00294C5D">
          <w:rPr>
            <w:lang w:eastAsia="zh-CN"/>
            <w:rPrChange w:id="26" w:author="Ahmed Kormed" w:date="2025-11-21T10:12:00Z">
              <w:rPr>
                <w:b/>
                <w:bCs/>
                <w:highlight w:val="yellow"/>
                <w:lang w:eastAsia="zh-CN"/>
              </w:rPr>
            </w:rPrChange>
          </w:rPr>
          <w:t xml:space="preserve">[Editor’s note: </w:t>
        </w:r>
      </w:ins>
      <w:ins w:id="27" w:author="Ahmed Kormed" w:date="2025-11-21T10:12:00Z">
        <w:r w:rsidR="00133ABE" w:rsidRPr="00294C5D">
          <w:rPr>
            <w:lang w:eastAsia="zh-CN"/>
            <w:rPrChange w:id="28" w:author="Ahmed Kormed" w:date="2025-11-21T10:12:00Z">
              <w:rPr>
                <w:b/>
                <w:bCs/>
                <w:lang w:eastAsia="zh-CN"/>
              </w:rPr>
            </w:rPrChange>
          </w:rPr>
          <w:t xml:space="preserve">The remaining issues representing the units in a separate column, splitting the merged rows, </w:t>
        </w:r>
        <w:proofErr w:type="gramStart"/>
        <w:r w:rsidR="00133ABE" w:rsidRPr="00294C5D">
          <w:rPr>
            <w:lang w:eastAsia="zh-CN"/>
            <w:rPrChange w:id="29" w:author="Ahmed Kormed" w:date="2025-11-21T10:12:00Z">
              <w:rPr>
                <w:b/>
                <w:bCs/>
                <w:lang w:eastAsia="zh-CN"/>
              </w:rPr>
            </w:rPrChange>
          </w:rPr>
          <w:t>and</w:t>
        </w:r>
        <w:r w:rsidR="00774508">
          <w:rPr>
            <w:lang w:eastAsia="zh-CN"/>
          </w:rPr>
          <w:t>,</w:t>
        </w:r>
        <w:proofErr w:type="gramEnd"/>
        <w:r w:rsidR="00774508">
          <w:rPr>
            <w:lang w:eastAsia="zh-CN"/>
          </w:rPr>
          <w:t xml:space="preserve"> the two reference note</w:t>
        </w:r>
      </w:ins>
      <w:ins w:id="30" w:author="Ahmed Kormed" w:date="2025-11-21T10:14:00Z">
        <w:r w:rsidR="00592897">
          <w:rPr>
            <w:lang w:eastAsia="zh-CN"/>
          </w:rPr>
          <w:t xml:space="preserve">s mentioned below </w:t>
        </w:r>
      </w:ins>
      <w:ins w:id="31" w:author="Ahmed Kormed" w:date="2025-11-21T10:12:00Z">
        <w:r w:rsidR="00CA2C9E">
          <w:rPr>
            <w:lang w:eastAsia="zh-CN"/>
          </w:rPr>
          <w:t xml:space="preserve">Table </w:t>
        </w:r>
        <w:r w:rsidR="00774508">
          <w:rPr>
            <w:lang w:eastAsia="zh-CN"/>
          </w:rPr>
          <w:t xml:space="preserve">1 </w:t>
        </w:r>
      </w:ins>
      <w:ins w:id="32" w:author="Ahmed Kormed" w:date="2025-11-21T10:14:00Z">
        <w:r w:rsidR="00592897">
          <w:rPr>
            <w:lang w:eastAsia="zh-CN"/>
          </w:rPr>
          <w:t xml:space="preserve">at </w:t>
        </w:r>
      </w:ins>
      <w:ins w:id="33" w:author="Ahmed Kormed" w:date="2025-11-21T10:12:00Z">
        <w:r w:rsidR="00774508">
          <w:rPr>
            <w:lang w:eastAsia="zh-CN"/>
          </w:rPr>
          <w:t>P.15</w:t>
        </w:r>
      </w:ins>
      <w:ins w:id="34" w:author="Ahmed Kormed" w:date="2025-11-21T09:51:00Z">
        <w:r w:rsidRPr="00294C5D">
          <w:rPr>
            <w:lang w:eastAsia="zh-CN"/>
            <w:rPrChange w:id="35" w:author="Ahmed Kormed" w:date="2025-11-21T10:12:00Z">
              <w:rPr>
                <w:b/>
                <w:bCs/>
                <w:lang w:eastAsia="zh-CN"/>
              </w:rPr>
            </w:rPrChange>
          </w:rPr>
          <w:t>]</w:t>
        </w:r>
      </w:ins>
    </w:p>
    <w:p w14:paraId="203FCDCD" w14:textId="128CF023" w:rsidR="00986596" w:rsidRPr="008B1F79" w:rsidRDefault="00986596" w:rsidP="00FC1714">
      <w:pPr>
        <w:pStyle w:val="Headingb"/>
        <w:rPr>
          <w:ins w:id="36" w:author="Ahmed Kormed" w:date="2025-05-05T11:06:00Z"/>
        </w:rPr>
      </w:pPr>
      <w:ins w:id="37" w:author="Ahmed Kormed" w:date="2025-05-05T11:06:00Z">
        <w:r w:rsidRPr="008B1F79">
          <w:t>Summary of the revision</w:t>
        </w:r>
      </w:ins>
    </w:p>
    <w:p w14:paraId="4AC6EF5D" w14:textId="3FBFB2A1" w:rsidR="00986596" w:rsidRPr="008B1F79" w:rsidRDefault="00986596" w:rsidP="00FC1714">
      <w:pPr>
        <w:rPr>
          <w:ins w:id="38" w:author="Ahmed Kormed" w:date="2025-05-05T11:07:00Z"/>
        </w:rPr>
      </w:pPr>
      <w:ins w:id="39" w:author="Ahmed Kormed" w:date="2025-05-05T11:06:00Z">
        <w:r w:rsidRPr="008B1F79">
          <w:t xml:space="preserve">This revision </w:t>
        </w:r>
      </w:ins>
      <w:ins w:id="40" w:author="Ahmed Kormed" w:date="2025-05-05T11:07:00Z">
        <w:r w:rsidR="00CA133A" w:rsidRPr="008B1F79">
          <w:t>includes</w:t>
        </w:r>
      </w:ins>
      <w:ins w:id="41" w:author="Ahmed Kormed" w:date="2025-05-05T11:06:00Z">
        <w:r w:rsidRPr="008B1F79">
          <w:t xml:space="preserve"> an update in Annex 1 to some of the characteristics of radar A13 in Table 1 of the radars in the radiodetermination service in the frequency band 8 500-10 680 MHz</w:t>
        </w:r>
      </w:ins>
    </w:p>
    <w:p w14:paraId="4355967B" w14:textId="6CE5AF9C" w:rsidR="002066F9" w:rsidRPr="008B1F79" w:rsidDel="0001284F" w:rsidRDefault="002066F9">
      <w:pPr>
        <w:pStyle w:val="EditorsNote"/>
        <w:rPr>
          <w:del w:id="42" w:author="Ahmed Kormed" w:date="2025-11-19T13:41:00Z"/>
        </w:rPr>
        <w:pPrChange w:id="43" w:author="Ahmed Kormed" w:date="2025-05-05T11:07:00Z">
          <w:pPr>
            <w:pStyle w:val="Normalaftertitle"/>
            <w:spacing w:before="0"/>
          </w:pPr>
        </w:pPrChange>
      </w:pPr>
      <w:commentRangeStart w:id="44"/>
      <w:del w:id="45" w:author="Ahmed Kormed" w:date="2025-11-19T13:41:00Z">
        <w:r w:rsidRPr="0009723E" w:rsidDel="0001284F">
          <w:delText xml:space="preserve">[Editor’s note: </w:delText>
        </w:r>
        <w:r w:rsidR="00716A17" w:rsidRPr="0009723E" w:rsidDel="0001284F">
          <w:delText>Other modifications are under considerations and would have to be reflected in this summary.</w:delText>
        </w:r>
        <w:r w:rsidRPr="0009723E" w:rsidDel="0001284F">
          <w:delText>]</w:delText>
        </w:r>
      </w:del>
      <w:commentRangeEnd w:id="44"/>
      <w:r w:rsidR="000C458A">
        <w:rPr>
          <w:rStyle w:val="CommentReference"/>
          <w:rFonts w:eastAsiaTheme="minorEastAsia"/>
          <w:i w:val="0"/>
          <w:iCs w:val="0"/>
          <w:lang w:eastAsia="zh-CN"/>
        </w:rPr>
        <w:commentReference w:id="44"/>
      </w:r>
    </w:p>
    <w:p w14:paraId="495C77C3" w14:textId="6ABAE28C" w:rsidR="002353DD" w:rsidRPr="008B1F79" w:rsidRDefault="002353DD" w:rsidP="002353DD">
      <w:pPr>
        <w:pStyle w:val="HeadingSum"/>
        <w:rPr>
          <w:lang w:val="en-GB"/>
        </w:rPr>
      </w:pPr>
      <w:r w:rsidRPr="008B1F79">
        <w:rPr>
          <w:lang w:val="en-GB"/>
        </w:rPr>
        <w:t>Scope</w:t>
      </w:r>
    </w:p>
    <w:p w14:paraId="7B6B5D7C" w14:textId="77777777" w:rsidR="002353DD" w:rsidRPr="00DB62C6" w:rsidRDefault="002353DD" w:rsidP="002353DD">
      <w:pPr>
        <w:pStyle w:val="Summary"/>
        <w:rPr>
          <w:ins w:id="46" w:author="Ahmed Kormed" w:date="2025-05-03T21:40:00Z"/>
          <w:sz w:val="24"/>
          <w:szCs w:val="24"/>
          <w:lang w:val="en-GB"/>
        </w:rPr>
      </w:pPr>
      <w:r w:rsidRPr="00DB62C6">
        <w:rPr>
          <w:sz w:val="24"/>
          <w:szCs w:val="24"/>
          <w:lang w:val="en-GB"/>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DB62C6">
        <w:rPr>
          <w:sz w:val="24"/>
          <w:szCs w:val="24"/>
          <w:lang w:val="en-GB"/>
        </w:rPr>
        <w:noBreakHyphen/>
        <w:t>R M.1461 addressing analysis procedures for determining compatibility between radars operating in the radiodetermination service and other services.</w:t>
      </w:r>
    </w:p>
    <w:p w14:paraId="7A48AAA6" w14:textId="77777777" w:rsidR="002353DD" w:rsidRPr="008B1F79" w:rsidRDefault="002353DD" w:rsidP="002353DD">
      <w:pPr>
        <w:pStyle w:val="Headingb"/>
      </w:pPr>
      <w:r w:rsidRPr="008B1F79">
        <w:t>Keywords</w:t>
      </w:r>
    </w:p>
    <w:p w14:paraId="50C7A880" w14:textId="77777777" w:rsidR="002353DD" w:rsidRPr="008B1F79" w:rsidRDefault="002353DD" w:rsidP="002353DD">
      <w:r w:rsidRPr="008B1F79">
        <w:t>Radar, Protection criteria, Search radar, Interference, radiodetermination</w:t>
      </w:r>
    </w:p>
    <w:p w14:paraId="16981CA1" w14:textId="77777777" w:rsidR="002353DD" w:rsidRPr="008B1F79" w:rsidRDefault="002353DD" w:rsidP="002353DD">
      <w:pPr>
        <w:pStyle w:val="Headingb"/>
      </w:pPr>
      <w:r w:rsidRPr="008B1F79">
        <w:t>Abbreviations/Glossary</w:t>
      </w:r>
    </w:p>
    <w:p w14:paraId="648F1611" w14:textId="77777777" w:rsidR="002353DD" w:rsidRPr="008B1F79" w:rsidRDefault="002353DD" w:rsidP="00FC1714">
      <w:pPr>
        <w:tabs>
          <w:tab w:val="clear" w:pos="1134"/>
          <w:tab w:val="left" w:pos="1442"/>
        </w:tabs>
        <w:spacing w:before="60"/>
      </w:pPr>
      <w:r w:rsidRPr="008B1F79">
        <w:t>AESA</w:t>
      </w:r>
      <w:r w:rsidRPr="008B1F79">
        <w:tab/>
        <w:t>Active electronically scanned array</w:t>
      </w:r>
    </w:p>
    <w:p w14:paraId="604E7240" w14:textId="77777777" w:rsidR="002353DD" w:rsidRPr="008B1F79" w:rsidRDefault="002353DD" w:rsidP="00FC1714">
      <w:pPr>
        <w:tabs>
          <w:tab w:val="clear" w:pos="1134"/>
          <w:tab w:val="left" w:pos="1442"/>
        </w:tabs>
        <w:spacing w:before="60"/>
      </w:pPr>
      <w:r w:rsidRPr="008B1F79">
        <w:t>AIS</w:t>
      </w:r>
      <w:r w:rsidRPr="008B1F79">
        <w:tab/>
        <w:t>Automatic identification system</w:t>
      </w:r>
    </w:p>
    <w:p w14:paraId="3C81E68E" w14:textId="77777777" w:rsidR="002353DD" w:rsidRPr="008B1F79" w:rsidRDefault="002353DD" w:rsidP="00FC1714">
      <w:pPr>
        <w:tabs>
          <w:tab w:val="clear" w:pos="1134"/>
          <w:tab w:val="left" w:pos="1442"/>
        </w:tabs>
        <w:spacing w:before="60"/>
      </w:pPr>
      <w:r w:rsidRPr="008B1F79">
        <w:t>ASDE</w:t>
      </w:r>
      <w:r w:rsidRPr="008B1F79">
        <w:tab/>
        <w:t>Airport surface detection equipment</w:t>
      </w:r>
    </w:p>
    <w:p w14:paraId="5E769F3D" w14:textId="77777777" w:rsidR="002353DD" w:rsidRPr="008B1F79" w:rsidRDefault="002353DD" w:rsidP="00FC1714">
      <w:pPr>
        <w:tabs>
          <w:tab w:val="clear" w:pos="1134"/>
          <w:tab w:val="left" w:pos="1442"/>
        </w:tabs>
        <w:spacing w:before="60"/>
      </w:pPr>
      <w:r w:rsidRPr="008B1F79">
        <w:t>BW</w:t>
      </w:r>
      <w:r w:rsidRPr="008B1F79">
        <w:tab/>
        <w:t>Beamwidth</w:t>
      </w:r>
    </w:p>
    <w:p w14:paraId="07C7D635" w14:textId="77777777" w:rsidR="002353DD" w:rsidRPr="008B1F79" w:rsidRDefault="002353DD" w:rsidP="00FC1714">
      <w:pPr>
        <w:tabs>
          <w:tab w:val="clear" w:pos="1134"/>
          <w:tab w:val="left" w:pos="1442"/>
        </w:tabs>
        <w:spacing w:before="60"/>
      </w:pPr>
      <w:r w:rsidRPr="008B1F79">
        <w:t>CDMA</w:t>
      </w:r>
      <w:r w:rsidRPr="008B1F79">
        <w:tab/>
        <w:t>Code division multiple access</w:t>
      </w:r>
    </w:p>
    <w:p w14:paraId="18716A13" w14:textId="77777777" w:rsidR="002353DD" w:rsidRPr="008B1F79" w:rsidRDefault="002353DD" w:rsidP="00FC1714">
      <w:pPr>
        <w:tabs>
          <w:tab w:val="clear" w:pos="1134"/>
          <w:tab w:val="left" w:pos="1442"/>
        </w:tabs>
        <w:spacing w:before="60"/>
      </w:pPr>
      <w:r w:rsidRPr="008B1F79">
        <w:t>CFAR</w:t>
      </w:r>
      <w:r w:rsidRPr="008B1F79">
        <w:tab/>
        <w:t>Constant-false-alarm-rate</w:t>
      </w:r>
    </w:p>
    <w:p w14:paraId="51FF24EE" w14:textId="77777777" w:rsidR="002353DD" w:rsidRPr="008B1F79" w:rsidRDefault="002353DD" w:rsidP="00FC1714">
      <w:pPr>
        <w:tabs>
          <w:tab w:val="clear" w:pos="1134"/>
          <w:tab w:val="left" w:pos="1442"/>
        </w:tabs>
        <w:spacing w:before="60"/>
      </w:pPr>
      <w:r w:rsidRPr="008B1F79">
        <w:t>CPI</w:t>
      </w:r>
      <w:r w:rsidRPr="008B1F79">
        <w:tab/>
        <w:t>Coherent processing intervals</w:t>
      </w:r>
    </w:p>
    <w:p w14:paraId="4438A9FC" w14:textId="77777777" w:rsidR="002353DD" w:rsidRPr="008B1F79" w:rsidRDefault="002353DD" w:rsidP="00FC1714">
      <w:pPr>
        <w:tabs>
          <w:tab w:val="clear" w:pos="1134"/>
          <w:tab w:val="left" w:pos="1442"/>
        </w:tabs>
        <w:spacing w:before="60"/>
      </w:pPr>
      <w:r w:rsidRPr="008B1F79">
        <w:t>CW</w:t>
      </w:r>
      <w:r w:rsidRPr="008B1F79">
        <w:tab/>
        <w:t>Continuous</w:t>
      </w:r>
      <w:r w:rsidRPr="008B1F79">
        <w:rPr>
          <w:i/>
          <w:iCs/>
        </w:rPr>
        <w:t xml:space="preserve"> </w:t>
      </w:r>
      <w:r w:rsidRPr="008B1F79">
        <w:t>wave</w:t>
      </w:r>
    </w:p>
    <w:p w14:paraId="4CDDF520" w14:textId="77777777" w:rsidR="002353DD" w:rsidRPr="008B1F79" w:rsidRDefault="002353DD" w:rsidP="00FC1714">
      <w:pPr>
        <w:tabs>
          <w:tab w:val="clear" w:pos="1134"/>
          <w:tab w:val="left" w:pos="1442"/>
        </w:tabs>
        <w:spacing w:before="60"/>
      </w:pPr>
      <w:r w:rsidRPr="008B1F79">
        <w:t>DAA</w:t>
      </w:r>
      <w:r w:rsidRPr="008B1F79">
        <w:tab/>
        <w:t>Detect-and-avoid</w:t>
      </w:r>
    </w:p>
    <w:p w14:paraId="7A119886" w14:textId="77777777" w:rsidR="002353DD" w:rsidRPr="008B1F79" w:rsidRDefault="002353DD" w:rsidP="00FC1714">
      <w:pPr>
        <w:tabs>
          <w:tab w:val="clear" w:pos="1134"/>
          <w:tab w:val="left" w:pos="1442"/>
        </w:tabs>
        <w:spacing w:before="60"/>
      </w:pPr>
      <w:r w:rsidRPr="008B1F79">
        <w:t>DBS</w:t>
      </w:r>
      <w:r w:rsidRPr="008B1F79">
        <w:tab/>
        <w:t>Doppler beam sharpening</w:t>
      </w:r>
    </w:p>
    <w:p w14:paraId="10154CF6" w14:textId="77777777" w:rsidR="002353DD" w:rsidRPr="008B1F79" w:rsidRDefault="002353DD" w:rsidP="00FC1714">
      <w:pPr>
        <w:tabs>
          <w:tab w:val="clear" w:pos="1134"/>
          <w:tab w:val="left" w:pos="1442"/>
        </w:tabs>
        <w:spacing w:before="60"/>
      </w:pPr>
      <w:r w:rsidRPr="008B1F79">
        <w:t>FET</w:t>
      </w:r>
      <w:r w:rsidRPr="008B1F79">
        <w:tab/>
        <w:t>Field-effect transistor</w:t>
      </w:r>
    </w:p>
    <w:p w14:paraId="1C362BA6" w14:textId="77777777" w:rsidR="002353DD" w:rsidRPr="008B1F79" w:rsidRDefault="002353DD" w:rsidP="00FC1714">
      <w:pPr>
        <w:tabs>
          <w:tab w:val="clear" w:pos="1134"/>
          <w:tab w:val="left" w:pos="1442"/>
        </w:tabs>
        <w:spacing w:before="60"/>
      </w:pPr>
      <w:r w:rsidRPr="008B1F79">
        <w:t>FMCW</w:t>
      </w:r>
      <w:r w:rsidRPr="008B1F79">
        <w:tab/>
        <w:t>Frequency modulated continuous</w:t>
      </w:r>
      <w:r w:rsidRPr="008B1F79">
        <w:rPr>
          <w:i/>
          <w:iCs/>
        </w:rPr>
        <w:t xml:space="preserve"> </w:t>
      </w:r>
      <w:r w:rsidRPr="008B1F79">
        <w:t>wave</w:t>
      </w:r>
    </w:p>
    <w:p w14:paraId="65352E35" w14:textId="77777777" w:rsidR="002353DD" w:rsidRPr="008B1F79" w:rsidRDefault="002353DD" w:rsidP="00FC1714">
      <w:pPr>
        <w:tabs>
          <w:tab w:val="clear" w:pos="1134"/>
          <w:tab w:val="left" w:pos="1442"/>
        </w:tabs>
        <w:spacing w:before="60"/>
      </w:pPr>
      <w:r w:rsidRPr="008B1F79">
        <w:t>FTC</w:t>
      </w:r>
      <w:r w:rsidRPr="008B1F79">
        <w:tab/>
        <w:t>Fast-time-constant</w:t>
      </w:r>
    </w:p>
    <w:p w14:paraId="443A9C38" w14:textId="77777777" w:rsidR="002353DD" w:rsidRPr="008B1F79" w:rsidRDefault="002353DD" w:rsidP="00FC1714">
      <w:pPr>
        <w:tabs>
          <w:tab w:val="clear" w:pos="1134"/>
          <w:tab w:val="left" w:pos="1442"/>
        </w:tabs>
        <w:spacing w:before="60"/>
      </w:pPr>
      <w:r w:rsidRPr="008B1F79">
        <w:t>GCA</w:t>
      </w:r>
      <w:r w:rsidRPr="008B1F79">
        <w:tab/>
        <w:t>Ground-controlled approach</w:t>
      </w:r>
    </w:p>
    <w:p w14:paraId="1787D894" w14:textId="77777777" w:rsidR="002353DD" w:rsidRPr="008B1F79" w:rsidRDefault="002353DD" w:rsidP="00FC1714">
      <w:pPr>
        <w:tabs>
          <w:tab w:val="clear" w:pos="1134"/>
          <w:tab w:val="left" w:pos="1442"/>
        </w:tabs>
        <w:spacing w:before="60"/>
      </w:pPr>
      <w:r w:rsidRPr="008B1F79">
        <w:lastRenderedPageBreak/>
        <w:t>GPS</w:t>
      </w:r>
      <w:r w:rsidRPr="008B1F79">
        <w:tab/>
        <w:t>Global positioning system</w:t>
      </w:r>
    </w:p>
    <w:p w14:paraId="518C5D23" w14:textId="77777777" w:rsidR="002353DD" w:rsidRPr="008B1F79" w:rsidRDefault="002353DD" w:rsidP="00FC1714">
      <w:pPr>
        <w:tabs>
          <w:tab w:val="clear" w:pos="1134"/>
          <w:tab w:val="left" w:pos="1442"/>
        </w:tabs>
        <w:spacing w:before="60"/>
      </w:pPr>
      <w:r w:rsidRPr="008B1F79">
        <w:t>IF</w:t>
      </w:r>
      <w:r w:rsidRPr="008B1F79">
        <w:tab/>
        <w:t>Interfering signal</w:t>
      </w:r>
    </w:p>
    <w:p w14:paraId="10DDEA79" w14:textId="77777777" w:rsidR="002353DD" w:rsidRPr="008B1F79" w:rsidRDefault="002353DD" w:rsidP="00FC1714">
      <w:pPr>
        <w:tabs>
          <w:tab w:val="clear" w:pos="1134"/>
          <w:tab w:val="left" w:pos="1442"/>
        </w:tabs>
        <w:spacing w:before="60"/>
      </w:pPr>
      <w:r w:rsidRPr="008B1F79">
        <w:t>IMO</w:t>
      </w:r>
      <w:r w:rsidRPr="008B1F79">
        <w:tab/>
        <w:t>International Maritime Organization</w:t>
      </w:r>
    </w:p>
    <w:p w14:paraId="2C78E6DF" w14:textId="77777777" w:rsidR="002353DD" w:rsidRPr="008B1F79" w:rsidRDefault="002353DD" w:rsidP="00FC1714">
      <w:pPr>
        <w:tabs>
          <w:tab w:val="clear" w:pos="1134"/>
          <w:tab w:val="left" w:pos="1442"/>
        </w:tabs>
        <w:spacing w:before="60"/>
      </w:pPr>
      <w:r w:rsidRPr="008B1F79">
        <w:t>IMPATT</w:t>
      </w:r>
      <w:r w:rsidRPr="008B1F79">
        <w:tab/>
        <w:t>Impact avalanche transit time</w:t>
      </w:r>
    </w:p>
    <w:p w14:paraId="353DB45B" w14:textId="224EE03F" w:rsidR="002353DD" w:rsidRPr="008B1F79" w:rsidRDefault="00391A3F" w:rsidP="00FC1714">
      <w:pPr>
        <w:tabs>
          <w:tab w:val="clear" w:pos="1134"/>
          <w:tab w:val="left" w:pos="1442"/>
        </w:tabs>
        <w:spacing w:before="60"/>
      </w:pPr>
      <w:ins w:id="47" w:author="Nellis, Donald (FAA)" w:date="2026-02-18T09:01:00Z" w16du:dateUtc="2026-02-18T14:01:00Z">
        <w:r w:rsidRPr="00391A3F">
          <w:rPr>
            <w:highlight w:val="cyan"/>
          </w:rPr>
          <w:t>I/N</w:t>
        </w:r>
      </w:ins>
      <w:del w:id="48" w:author="Nellis, Donald (FAA)" w:date="2026-02-18T09:02:00Z" w16du:dateUtc="2026-02-18T14:02:00Z">
        <w:r w:rsidR="002353DD" w:rsidRPr="00391A3F" w:rsidDel="00391A3F">
          <w:rPr>
            <w:i/>
            <w:iCs/>
            <w:highlight w:val="cyan"/>
          </w:rPr>
          <w:delText>I</w:delText>
        </w:r>
        <w:r w:rsidR="002353DD" w:rsidRPr="00391A3F" w:rsidDel="00391A3F">
          <w:rPr>
            <w:highlight w:val="cyan"/>
          </w:rPr>
          <w:delText>/</w:delText>
        </w:r>
        <w:r w:rsidR="002353DD" w:rsidRPr="00391A3F" w:rsidDel="00391A3F">
          <w:rPr>
            <w:i/>
            <w:iCs/>
            <w:highlight w:val="cyan"/>
          </w:rPr>
          <w:delText>N</w:delText>
        </w:r>
      </w:del>
      <w:r w:rsidR="002353DD" w:rsidRPr="008B1F79">
        <w:tab/>
        <w:t xml:space="preserve">Interference-to-noise </w:t>
      </w:r>
    </w:p>
    <w:p w14:paraId="1B3CDB81" w14:textId="77777777" w:rsidR="002353DD" w:rsidRPr="008B1F79" w:rsidRDefault="002353DD" w:rsidP="00FC1714">
      <w:pPr>
        <w:tabs>
          <w:tab w:val="clear" w:pos="1134"/>
          <w:tab w:val="left" w:pos="1442"/>
        </w:tabs>
        <w:spacing w:before="60"/>
      </w:pPr>
      <w:r w:rsidRPr="008B1F79">
        <w:t>LFM</w:t>
      </w:r>
      <w:r w:rsidRPr="008B1F79">
        <w:tab/>
        <w:t>Linear frequency modulation</w:t>
      </w:r>
    </w:p>
    <w:p w14:paraId="08BDB28B" w14:textId="77777777" w:rsidR="002353DD" w:rsidRPr="008B1F79" w:rsidRDefault="002353DD" w:rsidP="00FC1714">
      <w:pPr>
        <w:tabs>
          <w:tab w:val="clear" w:pos="1134"/>
          <w:tab w:val="left" w:pos="1442"/>
        </w:tabs>
        <w:spacing w:before="60"/>
      </w:pPr>
      <w:r w:rsidRPr="008B1F79">
        <w:t>MGM</w:t>
      </w:r>
      <w:r w:rsidRPr="008B1F79">
        <w:tab/>
      </w:r>
      <w:proofErr w:type="spellStart"/>
      <w:r w:rsidRPr="008B1F79">
        <w:t>Monopulse</w:t>
      </w:r>
      <w:proofErr w:type="spellEnd"/>
      <w:r w:rsidRPr="008B1F79">
        <w:t xml:space="preserve"> ground mapping</w:t>
      </w:r>
    </w:p>
    <w:p w14:paraId="70772754" w14:textId="77777777" w:rsidR="002353DD" w:rsidRPr="008B1F79" w:rsidRDefault="002353DD" w:rsidP="00FC1714">
      <w:pPr>
        <w:tabs>
          <w:tab w:val="clear" w:pos="1134"/>
          <w:tab w:val="left" w:pos="1442"/>
        </w:tabs>
        <w:spacing w:before="60"/>
      </w:pPr>
      <w:r w:rsidRPr="008B1F79">
        <w:t>NF</w:t>
      </w:r>
      <w:r w:rsidRPr="008B1F79">
        <w:tab/>
        <w:t>Noise figure</w:t>
      </w:r>
    </w:p>
    <w:p w14:paraId="262CC17F" w14:textId="77777777" w:rsidR="002353DD" w:rsidRPr="008B1F79" w:rsidRDefault="002353DD" w:rsidP="00FC1714">
      <w:pPr>
        <w:tabs>
          <w:tab w:val="clear" w:pos="1134"/>
          <w:tab w:val="left" w:pos="1442"/>
        </w:tabs>
        <w:spacing w:before="60"/>
      </w:pPr>
      <w:proofErr w:type="spellStart"/>
      <w:r w:rsidRPr="008B1F79">
        <w:t>nmi</w:t>
      </w:r>
      <w:proofErr w:type="spellEnd"/>
      <w:r w:rsidRPr="008B1F79">
        <w:tab/>
        <w:t>Nautical miles</w:t>
      </w:r>
    </w:p>
    <w:p w14:paraId="1E07E1E8" w14:textId="77777777" w:rsidR="002353DD" w:rsidRPr="008B1F79" w:rsidRDefault="002353DD" w:rsidP="00FC1714">
      <w:pPr>
        <w:tabs>
          <w:tab w:val="clear" w:pos="1134"/>
          <w:tab w:val="left" w:pos="1442"/>
        </w:tabs>
        <w:spacing w:before="60"/>
      </w:pPr>
      <w:r w:rsidRPr="008B1F79">
        <w:t>PPI</w:t>
      </w:r>
      <w:r w:rsidRPr="008B1F79">
        <w:tab/>
        <w:t>Planned position indicator</w:t>
      </w:r>
    </w:p>
    <w:p w14:paraId="2F7240AC" w14:textId="1C16A3E3" w:rsidR="002353DD" w:rsidRPr="008B1F79" w:rsidDel="00391A3F" w:rsidRDefault="002353DD" w:rsidP="00FC1714">
      <w:pPr>
        <w:tabs>
          <w:tab w:val="clear" w:pos="1134"/>
          <w:tab w:val="left" w:pos="1442"/>
        </w:tabs>
        <w:spacing w:before="60"/>
        <w:rPr>
          <w:del w:id="49" w:author="Nellis, Donald (FAA)" w:date="2026-02-18T09:01:00Z" w16du:dateUtc="2026-02-18T14:01:00Z"/>
        </w:rPr>
      </w:pPr>
      <w:del w:id="50" w:author="Nellis, Donald (FAA)" w:date="2026-02-18T09:01:00Z" w16du:dateUtc="2026-02-18T14:01:00Z">
        <w:r w:rsidRPr="00391A3F" w:rsidDel="00391A3F">
          <w:rPr>
            <w:highlight w:val="cyan"/>
          </w:rPr>
          <w:delText>pps</w:delText>
        </w:r>
        <w:r w:rsidRPr="00391A3F" w:rsidDel="00391A3F">
          <w:rPr>
            <w:highlight w:val="cyan"/>
          </w:rPr>
          <w:tab/>
          <w:delText>pulses per second</w:delText>
        </w:r>
      </w:del>
    </w:p>
    <w:p w14:paraId="4D27D396" w14:textId="77777777" w:rsidR="002353DD" w:rsidRPr="008B1F79" w:rsidRDefault="002353DD" w:rsidP="00FC1714">
      <w:pPr>
        <w:tabs>
          <w:tab w:val="clear" w:pos="1134"/>
          <w:tab w:val="left" w:pos="1442"/>
        </w:tabs>
        <w:spacing w:before="60"/>
      </w:pPr>
      <w:r w:rsidRPr="008B1F79">
        <w:t>PRF</w:t>
      </w:r>
      <w:r w:rsidRPr="008B1F79">
        <w:tab/>
        <w:t>Pulse reputation frequency</w:t>
      </w:r>
    </w:p>
    <w:p w14:paraId="0BECF7D0" w14:textId="77777777" w:rsidR="002353DD" w:rsidRPr="008B1F79" w:rsidRDefault="002353DD" w:rsidP="00FC1714">
      <w:pPr>
        <w:tabs>
          <w:tab w:val="clear" w:pos="1134"/>
          <w:tab w:val="left" w:pos="1442"/>
        </w:tabs>
        <w:spacing w:before="60"/>
      </w:pPr>
      <w:r w:rsidRPr="008B1F79">
        <w:t>RCS</w:t>
      </w:r>
      <w:r w:rsidRPr="008B1F79">
        <w:tab/>
        <w:t>Radar cross-section</w:t>
      </w:r>
    </w:p>
    <w:p w14:paraId="1CEBA3A2" w14:textId="77777777" w:rsidR="002353DD" w:rsidRPr="008B1F79" w:rsidRDefault="002353DD" w:rsidP="00FC1714">
      <w:pPr>
        <w:tabs>
          <w:tab w:val="clear" w:pos="1134"/>
          <w:tab w:val="left" w:pos="1442"/>
        </w:tabs>
        <w:spacing w:before="60"/>
      </w:pPr>
      <w:r w:rsidRPr="008B1F79">
        <w:t>RF</w:t>
      </w:r>
      <w:r w:rsidRPr="008B1F79">
        <w:tab/>
        <w:t>Radio-frequency</w:t>
      </w:r>
    </w:p>
    <w:p w14:paraId="16F132C1" w14:textId="77777777" w:rsidR="002353DD" w:rsidRPr="008B1F79" w:rsidRDefault="002353DD" w:rsidP="00FC1714">
      <w:pPr>
        <w:tabs>
          <w:tab w:val="clear" w:pos="1134"/>
          <w:tab w:val="left" w:pos="1442"/>
        </w:tabs>
        <w:spacing w:before="60"/>
      </w:pPr>
      <w:r w:rsidRPr="008B1F79">
        <w:t>rpm</w:t>
      </w:r>
      <w:r w:rsidRPr="008B1F79">
        <w:tab/>
        <w:t>revolutions per minute</w:t>
      </w:r>
    </w:p>
    <w:p w14:paraId="3E34D2BB" w14:textId="77777777" w:rsidR="002353DD" w:rsidRPr="008B1F79" w:rsidRDefault="002353DD" w:rsidP="00FC1714">
      <w:pPr>
        <w:tabs>
          <w:tab w:val="clear" w:pos="1134"/>
          <w:tab w:val="left" w:pos="1442"/>
        </w:tabs>
        <w:spacing w:before="60"/>
      </w:pPr>
      <w:r w:rsidRPr="008B1F79">
        <w:t>SAR</w:t>
      </w:r>
      <w:r w:rsidRPr="008B1F79">
        <w:tab/>
        <w:t>Synthetic-aperture radar</w:t>
      </w:r>
    </w:p>
    <w:p w14:paraId="0B8527C1" w14:textId="77777777" w:rsidR="002353DD" w:rsidRPr="008B1F79" w:rsidRDefault="002353DD" w:rsidP="00FC1714">
      <w:pPr>
        <w:tabs>
          <w:tab w:val="clear" w:pos="1134"/>
          <w:tab w:val="left" w:pos="1442"/>
        </w:tabs>
        <w:spacing w:before="60"/>
      </w:pPr>
      <w:r w:rsidRPr="008B1F79">
        <w:t>SL</w:t>
      </w:r>
      <w:r w:rsidRPr="008B1F79">
        <w:tab/>
        <w:t>Side-lobe</w:t>
      </w:r>
    </w:p>
    <w:p w14:paraId="0E52C619" w14:textId="77777777" w:rsidR="002353DD" w:rsidRPr="008B1F79" w:rsidRDefault="002353DD" w:rsidP="00FC1714">
      <w:pPr>
        <w:tabs>
          <w:tab w:val="clear" w:pos="1134"/>
          <w:tab w:val="left" w:pos="1442"/>
        </w:tabs>
        <w:spacing w:before="60"/>
      </w:pPr>
      <w:r w:rsidRPr="008B1F79">
        <w:t>SNR</w:t>
      </w:r>
      <w:r w:rsidRPr="008B1F79">
        <w:tab/>
        <w:t>Signal-to-noise ratio</w:t>
      </w:r>
    </w:p>
    <w:p w14:paraId="18865C4A" w14:textId="77777777" w:rsidR="002353DD" w:rsidRPr="008B1F79" w:rsidRDefault="002353DD" w:rsidP="00FC1714">
      <w:pPr>
        <w:tabs>
          <w:tab w:val="clear" w:pos="1134"/>
          <w:tab w:val="left" w:pos="1442"/>
        </w:tabs>
        <w:spacing w:before="60"/>
      </w:pPr>
      <w:r w:rsidRPr="008B1F79">
        <w:t>STC</w:t>
      </w:r>
      <w:r w:rsidRPr="008B1F79">
        <w:tab/>
        <w:t>Sensitivity-time-control</w:t>
      </w:r>
    </w:p>
    <w:p w14:paraId="758F46FD" w14:textId="77777777" w:rsidR="002353DD" w:rsidRPr="008B1F79" w:rsidRDefault="002353DD" w:rsidP="00FC1714">
      <w:pPr>
        <w:tabs>
          <w:tab w:val="clear" w:pos="1134"/>
          <w:tab w:val="left" w:pos="1442"/>
        </w:tabs>
        <w:spacing w:before="60"/>
      </w:pPr>
      <w:r w:rsidRPr="008B1F79">
        <w:t>SART</w:t>
      </w:r>
      <w:r w:rsidRPr="008B1F79">
        <w:tab/>
        <w:t>Search and rescue transponder</w:t>
      </w:r>
    </w:p>
    <w:p w14:paraId="14A35C63" w14:textId="77777777" w:rsidR="002353DD" w:rsidRPr="008B1F79" w:rsidRDefault="002353DD" w:rsidP="00FC1714">
      <w:pPr>
        <w:tabs>
          <w:tab w:val="clear" w:pos="1134"/>
          <w:tab w:val="left" w:pos="1442"/>
        </w:tabs>
        <w:spacing w:before="60"/>
      </w:pPr>
      <w:r w:rsidRPr="008B1F79">
        <w:t>UA</w:t>
      </w:r>
      <w:r w:rsidRPr="008B1F79">
        <w:tab/>
        <w:t>Unmanned aircraft</w:t>
      </w:r>
    </w:p>
    <w:p w14:paraId="5A1BFAD6" w14:textId="77777777" w:rsidR="002353DD" w:rsidRPr="008B1F79" w:rsidRDefault="002353DD" w:rsidP="00FC1714">
      <w:pPr>
        <w:tabs>
          <w:tab w:val="clear" w:pos="1134"/>
          <w:tab w:val="left" w:pos="1442"/>
        </w:tabs>
        <w:spacing w:before="60"/>
      </w:pPr>
      <w:r w:rsidRPr="008B1F79">
        <w:t>WA</w:t>
      </w:r>
      <w:r w:rsidRPr="008B1F79">
        <w:tab/>
        <w:t>Weather avoidance</w:t>
      </w:r>
    </w:p>
    <w:p w14:paraId="7E72B868" w14:textId="77777777" w:rsidR="002353DD" w:rsidRPr="008B1F79" w:rsidRDefault="002353DD" w:rsidP="00FC1714">
      <w:pPr>
        <w:tabs>
          <w:tab w:val="clear" w:pos="1134"/>
          <w:tab w:val="left" w:pos="1442"/>
        </w:tabs>
        <w:spacing w:before="60"/>
      </w:pPr>
      <w:r w:rsidRPr="008B1F79">
        <w:t>WS</w:t>
      </w:r>
      <w:r w:rsidRPr="008B1F79">
        <w:tab/>
        <w:t>Wind-shear detection</w:t>
      </w:r>
    </w:p>
    <w:p w14:paraId="121977BA" w14:textId="77777777" w:rsidR="002353DD" w:rsidRPr="008B1F79" w:rsidRDefault="002353DD" w:rsidP="002353DD">
      <w:pPr>
        <w:pStyle w:val="Headingb"/>
      </w:pPr>
      <w:r w:rsidRPr="008B1F79">
        <w:t>Related ITU Recommendations and Reports</w:t>
      </w:r>
    </w:p>
    <w:p w14:paraId="7612DD7A" w14:textId="77777777" w:rsidR="002353DD" w:rsidRPr="008B1F79" w:rsidRDefault="002353DD" w:rsidP="002353DD">
      <w:pPr>
        <w:pStyle w:val="Headingi"/>
        <w:rPr>
          <w:i w:val="0"/>
          <w:iCs/>
        </w:rPr>
      </w:pPr>
      <w:r w:rsidRPr="008B1F79">
        <w:rPr>
          <w:i w:val="0"/>
          <w:iCs/>
        </w:rPr>
        <w:t>Recommendations</w:t>
      </w:r>
    </w:p>
    <w:p w14:paraId="4CC79964" w14:textId="77777777" w:rsidR="002353DD" w:rsidRPr="008B1F79" w:rsidRDefault="002353DD" w:rsidP="002353DD">
      <w:pPr>
        <w:pStyle w:val="Reftext"/>
      </w:pPr>
      <w:r w:rsidRPr="008B1F79">
        <w:t>ITU-R </w:t>
      </w:r>
      <w:hyperlink r:id="rId13" w:history="1">
        <w:r w:rsidRPr="008B1F79">
          <w:rPr>
            <w:rStyle w:val="Hyperlink"/>
            <w:iCs/>
          </w:rPr>
          <w:t>M.628</w:t>
        </w:r>
      </w:hyperlink>
      <w:r w:rsidRPr="008B1F79">
        <w:tab/>
        <w:t>Technical characteristics for search and rescue radar transponders</w:t>
      </w:r>
    </w:p>
    <w:p w14:paraId="205465C6" w14:textId="77777777" w:rsidR="002353DD" w:rsidRPr="008B1F79" w:rsidRDefault="002353DD" w:rsidP="002353DD">
      <w:pPr>
        <w:pStyle w:val="Reftext"/>
      </w:pPr>
      <w:r w:rsidRPr="008B1F79">
        <w:t>ITU-R </w:t>
      </w:r>
      <w:hyperlink r:id="rId14" w:history="1">
        <w:r w:rsidRPr="008B1F79">
          <w:rPr>
            <w:rStyle w:val="Hyperlink"/>
            <w:iCs/>
          </w:rPr>
          <w:t>M.824</w:t>
        </w:r>
      </w:hyperlink>
      <w:r w:rsidRPr="008B1F79">
        <w:tab/>
        <w:t>Technical parameters of radar beacons</w:t>
      </w:r>
    </w:p>
    <w:p w14:paraId="60D12B9A" w14:textId="77777777" w:rsidR="002353DD" w:rsidRPr="008B1F79" w:rsidRDefault="002353DD" w:rsidP="002353DD">
      <w:pPr>
        <w:pStyle w:val="Reftext"/>
      </w:pPr>
      <w:r w:rsidRPr="008B1F79">
        <w:t>ITU-R </w:t>
      </w:r>
      <w:hyperlink r:id="rId15" w:history="1">
        <w:r w:rsidRPr="008B1F79">
          <w:rPr>
            <w:rStyle w:val="Hyperlink"/>
            <w:iCs/>
          </w:rPr>
          <w:t>M.1176</w:t>
        </w:r>
      </w:hyperlink>
      <w:r w:rsidRPr="008B1F79">
        <w:tab/>
        <w:t>Technical parameters of radar target enhancers</w:t>
      </w:r>
    </w:p>
    <w:p w14:paraId="5382A882" w14:textId="77777777" w:rsidR="002353DD" w:rsidRPr="008B1F79" w:rsidRDefault="002353DD" w:rsidP="001E54C1">
      <w:pPr>
        <w:pStyle w:val="Reftext"/>
        <w:ind w:left="1871" w:hanging="1871"/>
      </w:pPr>
      <w:r w:rsidRPr="008B1F79">
        <w:t>ITU-R </w:t>
      </w:r>
      <w:hyperlink r:id="rId16" w:history="1">
        <w:r w:rsidRPr="008B1F79">
          <w:rPr>
            <w:rStyle w:val="Hyperlink"/>
            <w:iCs/>
          </w:rPr>
          <w:t>M.1372</w:t>
        </w:r>
      </w:hyperlink>
      <w:r w:rsidRPr="008B1F79">
        <w:tab/>
        <w:t>Efficient use of the radio spectrum by radar stations in the radiodetermination service</w:t>
      </w:r>
    </w:p>
    <w:p w14:paraId="56875CD7" w14:textId="77777777" w:rsidR="002353DD" w:rsidRPr="008B1F79" w:rsidRDefault="002353DD" w:rsidP="001E54C1">
      <w:pPr>
        <w:pStyle w:val="Reftext"/>
        <w:ind w:left="1871" w:hanging="1871"/>
      </w:pPr>
      <w:r w:rsidRPr="008B1F79">
        <w:t>ITU-R </w:t>
      </w:r>
      <w:hyperlink r:id="rId17" w:history="1">
        <w:r w:rsidRPr="008B1F79">
          <w:rPr>
            <w:rStyle w:val="Hyperlink"/>
            <w:iCs/>
          </w:rPr>
          <w:t>M.1461</w:t>
        </w:r>
      </w:hyperlink>
      <w:r w:rsidRPr="008B1F79">
        <w:tab/>
        <w:t>Procedures for determining the potential for interference between radars operating in the radiodetermination service and systems in other services</w:t>
      </w:r>
    </w:p>
    <w:p w14:paraId="2201873D" w14:textId="77777777" w:rsidR="002353DD" w:rsidRPr="008B1F79" w:rsidRDefault="002353DD" w:rsidP="002353DD">
      <w:pPr>
        <w:pStyle w:val="Reftext"/>
      </w:pPr>
      <w:r w:rsidRPr="008B1F79">
        <w:t>ITU-R </w:t>
      </w:r>
      <w:hyperlink r:id="rId18" w:history="1">
        <w:r w:rsidRPr="008B1F79">
          <w:rPr>
            <w:rStyle w:val="Hyperlink"/>
            <w:iCs/>
          </w:rPr>
          <w:t>M.1849</w:t>
        </w:r>
      </w:hyperlink>
      <w:r w:rsidRPr="008B1F79">
        <w:tab/>
        <w:t>Technical and operational aspects of ground-based meteorological radars</w:t>
      </w:r>
    </w:p>
    <w:p w14:paraId="2FADEE8D" w14:textId="77777777" w:rsidR="002353DD" w:rsidRPr="008B1F79" w:rsidRDefault="002353DD" w:rsidP="001E54C1">
      <w:pPr>
        <w:pStyle w:val="Reftext"/>
        <w:ind w:left="1871" w:hanging="1871"/>
      </w:pPr>
      <w:r w:rsidRPr="008B1F79">
        <w:t>ITU-R </w:t>
      </w:r>
      <w:hyperlink r:id="rId19" w:history="1">
        <w:r w:rsidRPr="008B1F79">
          <w:rPr>
            <w:rStyle w:val="Hyperlink"/>
            <w:iCs/>
          </w:rPr>
          <w:t>M.1851</w:t>
        </w:r>
      </w:hyperlink>
      <w:r w:rsidRPr="008B1F79">
        <w:tab/>
        <w:t>Mathematical models for radiodetermination radar systems antenna patterns for use in interference analyses</w:t>
      </w:r>
    </w:p>
    <w:p w14:paraId="3EA56453" w14:textId="77777777" w:rsidR="002353DD" w:rsidRPr="008B1F79" w:rsidRDefault="002353DD" w:rsidP="002353DD">
      <w:pPr>
        <w:pStyle w:val="Headingi"/>
        <w:rPr>
          <w:i w:val="0"/>
          <w:iCs/>
        </w:rPr>
      </w:pPr>
      <w:r w:rsidRPr="008B1F79">
        <w:rPr>
          <w:i w:val="0"/>
          <w:iCs/>
        </w:rPr>
        <w:t>Report</w:t>
      </w:r>
    </w:p>
    <w:p w14:paraId="6A069A78" w14:textId="77777777" w:rsidR="002353DD" w:rsidRPr="008B1F79" w:rsidRDefault="002353DD" w:rsidP="001E54C1">
      <w:pPr>
        <w:pStyle w:val="Reftext"/>
        <w:ind w:left="1871" w:hanging="1871"/>
        <w:rPr>
          <w:iCs/>
        </w:rPr>
      </w:pPr>
      <w:r w:rsidRPr="008B1F79">
        <w:rPr>
          <w:iCs/>
        </w:rPr>
        <w:t>ITU-R </w:t>
      </w:r>
      <w:hyperlink r:id="rId20" w:history="1">
        <w:r w:rsidRPr="008B1F79">
          <w:rPr>
            <w:rStyle w:val="Hyperlink"/>
            <w:iCs/>
          </w:rPr>
          <w:t>M.2204</w:t>
        </w:r>
      </w:hyperlink>
      <w:r w:rsidRPr="008B1F79">
        <w:rPr>
          <w:iCs/>
        </w:rPr>
        <w:tab/>
        <w:t>Characteristics and spectrum considerations for sense and avoid systems use on Unmanned Aircraft Systems (UAS)</w:t>
      </w:r>
    </w:p>
    <w:p w14:paraId="1A60D107" w14:textId="77777777" w:rsidR="002353DD" w:rsidRPr="008B1F79" w:rsidRDefault="002353DD" w:rsidP="002353DD">
      <w:pPr>
        <w:pStyle w:val="Normalaftertitle"/>
        <w:spacing w:before="480"/>
      </w:pPr>
      <w:r w:rsidRPr="008B1F79">
        <w:lastRenderedPageBreak/>
        <w:t>The ITU Radiocommunication Assembly,</w:t>
      </w:r>
    </w:p>
    <w:p w14:paraId="0F3FAE72" w14:textId="77777777" w:rsidR="002353DD" w:rsidRPr="008B1F79" w:rsidRDefault="002353DD" w:rsidP="002353DD">
      <w:pPr>
        <w:pStyle w:val="Call"/>
      </w:pPr>
      <w:r w:rsidRPr="008B1F79">
        <w:t>considering</w:t>
      </w:r>
    </w:p>
    <w:p w14:paraId="19140809" w14:textId="77777777" w:rsidR="002353DD" w:rsidRPr="008B1F79" w:rsidRDefault="002353DD" w:rsidP="002353DD">
      <w:r w:rsidRPr="008B1F79">
        <w:rPr>
          <w:i/>
          <w:iCs/>
        </w:rPr>
        <w:t>a)</w:t>
      </w:r>
      <w:r w:rsidRPr="008B1F79">
        <w:tab/>
        <w:t xml:space="preserve">that antenna, signal propagation, target detection, and necessary bandwidth characteristics of radars to achieve their functions are optimum in certain frequency </w:t>
      </w:r>
      <w:proofErr w:type="gramStart"/>
      <w:r w:rsidRPr="008B1F79">
        <w:t>bands;</w:t>
      </w:r>
      <w:proofErr w:type="gramEnd"/>
    </w:p>
    <w:p w14:paraId="3084F2B9" w14:textId="77777777" w:rsidR="002353DD" w:rsidRPr="008B1F79" w:rsidRDefault="002353DD" w:rsidP="002353DD">
      <w:r w:rsidRPr="008B1F79">
        <w:rPr>
          <w:i/>
          <w:iCs/>
        </w:rPr>
        <w:t>b)</w:t>
      </w:r>
      <w:r w:rsidRPr="008B1F79">
        <w:tab/>
        <w:t xml:space="preserve">that the technical characteristics of radiodetermination radars are determined by the mission of the system and vary widely even within a frequency </w:t>
      </w:r>
      <w:proofErr w:type="gramStart"/>
      <w:r w:rsidRPr="008B1F79">
        <w:t>band;</w:t>
      </w:r>
      <w:proofErr w:type="gramEnd"/>
    </w:p>
    <w:p w14:paraId="7760788C" w14:textId="77777777" w:rsidR="002353DD" w:rsidRPr="008B1F79" w:rsidRDefault="002353DD" w:rsidP="002353DD">
      <w:r w:rsidRPr="008B1F79">
        <w:rPr>
          <w:i/>
          <w:iCs/>
        </w:rPr>
        <w:t>c)</w:t>
      </w:r>
      <w:r w:rsidRPr="008B1F79">
        <w:tab/>
        <w:t xml:space="preserve">that ITU-R is considering the potential for the introduction of new types of systems or services in frequency bands between 420 MHz and 34 GHz used by radars in the radiodetermination </w:t>
      </w:r>
      <w:proofErr w:type="gramStart"/>
      <w:r w:rsidRPr="008B1F79">
        <w:t>service;</w:t>
      </w:r>
      <w:proofErr w:type="gramEnd"/>
    </w:p>
    <w:p w14:paraId="4AFD8ECA" w14:textId="055FAA4B" w:rsidR="002353DD" w:rsidRDefault="002353DD" w:rsidP="0092322A">
      <w:pPr>
        <w:rPr>
          <w:ins w:id="51" w:author="Ahmed Kormed" w:date="2025-11-19T14:16:00Z"/>
        </w:rPr>
      </w:pPr>
      <w:r w:rsidRPr="008B1F79">
        <w:rPr>
          <w:i/>
          <w:iCs/>
        </w:rPr>
        <w:t>d)</w:t>
      </w:r>
      <w:r w:rsidRPr="008B1F79">
        <w:tab/>
        <w:t xml:space="preserve">that </w:t>
      </w:r>
      <w:r w:rsidRPr="003A3288">
        <w:t xml:space="preserve">representative technical and operational characteristics of radars operating in the radiodetermination service </w:t>
      </w:r>
      <w:del w:id="52" w:author="Ahmed Kormed" w:date="2025-11-20T16:14:00Z">
        <w:r w:rsidRPr="003A3288" w:rsidDel="00632956">
          <w:delText xml:space="preserve">are required to determine, if </w:delText>
        </w:r>
      </w:del>
      <w:ins w:id="53" w:author="Ahmed Kormed" w:date="2025-11-20T16:14:00Z">
        <w:r w:rsidR="00632956" w:rsidRPr="003A3288">
          <w:t xml:space="preserve"> </w:t>
        </w:r>
      </w:ins>
      <w:ins w:id="54" w:author="Ahmed Kormed" w:date="2025-11-20T16:16:00Z">
        <w:r w:rsidR="0092322A" w:rsidRPr="003A3288">
          <w:t>are</w:t>
        </w:r>
      </w:ins>
      <w:ins w:id="55" w:author="Ahmed Kormed" w:date="2025-11-20T16:15:00Z">
        <w:r w:rsidR="00632956" w:rsidRPr="003A3288">
          <w:t xml:space="preserve"> used to determine </w:t>
        </w:r>
      </w:ins>
      <w:del w:id="56" w:author="Ahmed Kormed" w:date="2025-11-20T16:15:00Z">
        <w:r w:rsidRPr="003A3288" w:rsidDel="00632956">
          <w:delText xml:space="preserve">necessary, </w:delText>
        </w:r>
      </w:del>
      <w:r w:rsidRPr="003A3288">
        <w:t>the feasibility of introducing new types of systems into frequency bands allocated to the radiodetermination service,</w:t>
      </w:r>
    </w:p>
    <w:p w14:paraId="771B2D67" w14:textId="60ABC0D7" w:rsidR="007043AE" w:rsidRPr="00E2069D" w:rsidRDefault="007043AE" w:rsidP="007043AE">
      <w:pPr>
        <w:pStyle w:val="Call"/>
        <w:rPr>
          <w:moveTo w:id="57" w:author="Ahmed Kormed" w:date="2025-11-19T14:16:00Z"/>
        </w:rPr>
      </w:pPr>
      <w:moveToRangeStart w:id="58" w:author="Ahmed Kormed" w:date="2025-11-19T14:16:00Z" w:name="move214454204"/>
      <w:moveTo w:id="59" w:author="Ahmed Kormed" w:date="2025-11-19T14:16:00Z">
        <w:r w:rsidRPr="00E2069D">
          <w:t>considering further</w:t>
        </w:r>
      </w:moveTo>
    </w:p>
    <w:p w14:paraId="68A9C77F" w14:textId="77777777" w:rsidR="007043AE" w:rsidRPr="00E2069D" w:rsidRDefault="007043AE" w:rsidP="007043AE">
      <w:pPr>
        <w:rPr>
          <w:moveTo w:id="60" w:author="Ahmed Kormed" w:date="2025-11-19T14:16:00Z"/>
        </w:rPr>
      </w:pPr>
      <w:moveTo w:id="61" w:author="Ahmed Kormed" w:date="2025-11-19T14:16:00Z">
        <w:r w:rsidRPr="00E2069D">
          <w:rPr>
            <w:i/>
            <w:iCs/>
          </w:rPr>
          <w:t>a)</w:t>
        </w:r>
        <w:r w:rsidRPr="00E2069D">
          <w:tab/>
          <w:t xml:space="preserve">that the required protection criteria depend upon the specific types of interfering </w:t>
        </w:r>
        <w:proofErr w:type="gramStart"/>
        <w:r w:rsidRPr="00E2069D">
          <w:t>signals;</w:t>
        </w:r>
        <w:proofErr w:type="gramEnd"/>
      </w:moveTo>
    </w:p>
    <w:p w14:paraId="54572F5F" w14:textId="00335B5B" w:rsidR="007043AE" w:rsidRPr="008B1F79" w:rsidDel="00444CD2" w:rsidRDefault="007043AE" w:rsidP="007043AE">
      <w:pPr>
        <w:rPr>
          <w:del w:id="62" w:author="Ahmed Kormed" w:date="2025-11-20T16:17:00Z"/>
          <w:moveTo w:id="63" w:author="Ahmed Kormed" w:date="2025-11-19T14:16:00Z"/>
        </w:rPr>
      </w:pPr>
      <w:moveTo w:id="64" w:author="Ahmed Kormed" w:date="2025-11-19T14:16:00Z">
        <w:r w:rsidRPr="00E2069D">
          <w:rPr>
            <w:i/>
            <w:iCs/>
          </w:rPr>
          <w:t>b)</w:t>
        </w:r>
        <w:r w:rsidRPr="00E2069D">
          <w:tab/>
          <w:t xml:space="preserve">that the application of protection criteria </w:t>
        </w:r>
        <w:del w:id="65" w:author="Ahmed Kormed" w:date="2025-11-20T16:17:00Z">
          <w:r w:rsidRPr="00E2069D" w:rsidDel="00E2069D">
            <w:rPr>
              <w:rPrChange w:id="66" w:author="Ahmed Kormed" w:date="2025-11-20T16:17:00Z">
                <w:rPr>
                  <w:highlight w:val="yellow"/>
                </w:rPr>
              </w:rPrChange>
            </w:rPr>
            <w:delText xml:space="preserve">may </w:delText>
          </w:r>
        </w:del>
        <w:r w:rsidRPr="00E2069D">
          <w:rPr>
            <w:rPrChange w:id="67" w:author="Ahmed Kormed" w:date="2025-11-20T16:17:00Z">
              <w:rPr>
                <w:highlight w:val="yellow"/>
              </w:rPr>
            </w:rPrChange>
          </w:rPr>
          <w:t>require</w:t>
        </w:r>
        <w:r w:rsidRPr="00E2069D">
          <w:t xml:space="preserv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w:t>
        </w:r>
        <w:proofErr w:type="spellStart"/>
        <w:r w:rsidRPr="00E2069D">
          <w:t>appropriate,</w:t>
        </w:r>
      </w:moveTo>
    </w:p>
    <w:moveToRangeEnd w:id="58"/>
    <w:p w14:paraId="7C5BC601" w14:textId="442566D8" w:rsidR="002353DD" w:rsidRPr="00444CD2" w:rsidDel="00004760" w:rsidRDefault="002353DD" w:rsidP="002353DD">
      <w:pPr>
        <w:pStyle w:val="Call"/>
        <w:rPr>
          <w:del w:id="68" w:author="Ahmed Kormed" w:date="2025-11-19T14:19:00Z"/>
        </w:rPr>
      </w:pPr>
      <w:del w:id="69" w:author="Ahmed Kormed" w:date="2025-11-19T14:19:00Z">
        <w:r w:rsidRPr="00444CD2" w:rsidDel="00004760">
          <w:delText>noting</w:delText>
        </w:r>
      </w:del>
    </w:p>
    <w:p w14:paraId="67C80068" w14:textId="2F00EFC5" w:rsidR="002353DD" w:rsidRPr="00444CD2" w:rsidDel="00004760" w:rsidRDefault="002353DD" w:rsidP="002353DD">
      <w:pPr>
        <w:rPr>
          <w:del w:id="70" w:author="Ahmed Kormed" w:date="2025-11-19T14:19:00Z"/>
        </w:rPr>
      </w:pPr>
      <w:del w:id="71" w:author="Ahmed Kormed" w:date="2025-11-19T14:19:00Z">
        <w:r w:rsidRPr="00444CD2" w:rsidDel="00004760">
          <w:rPr>
            <w:i/>
            <w:iCs/>
          </w:rPr>
          <w:delText>a)</w:delText>
        </w:r>
        <w:r w:rsidRPr="00444CD2" w:rsidDel="00004760">
          <w:tab/>
          <w:delText>that technical and operational characteristics of maritime radar beacons operating in the frequency band 9 300-9 500 MHz are to be found in Recommendation ITU-R M.824;</w:delText>
        </w:r>
      </w:del>
    </w:p>
    <w:p w14:paraId="7EC49348" w14:textId="304486C8" w:rsidR="002353DD" w:rsidRPr="00444CD2" w:rsidDel="00004760" w:rsidRDefault="002353DD" w:rsidP="002353DD">
      <w:pPr>
        <w:rPr>
          <w:del w:id="72" w:author="Ahmed Kormed" w:date="2025-11-19T14:19:00Z"/>
        </w:rPr>
      </w:pPr>
      <w:del w:id="73" w:author="Ahmed Kormed" w:date="2025-11-19T14:19:00Z">
        <w:r w:rsidRPr="00444CD2" w:rsidDel="00004760">
          <w:rPr>
            <w:i/>
            <w:iCs/>
          </w:rPr>
          <w:delText>b)</w:delText>
        </w:r>
        <w:r w:rsidRPr="00444CD2" w:rsidDel="00004760">
          <w:tab/>
          <w:delText>that technical parameters of radar target enhancers operating in the frequency band 9 300</w:delText>
        </w:r>
        <w:r w:rsidRPr="00444CD2" w:rsidDel="00004760">
          <w:noBreakHyphen/>
          <w:delText>9 500 MHz are to be found in Recommendation ITU-R M.1176;</w:delText>
        </w:r>
      </w:del>
    </w:p>
    <w:p w14:paraId="56533AE0" w14:textId="6D022DC9" w:rsidR="002353DD" w:rsidRPr="008B1F79" w:rsidDel="00004760" w:rsidRDefault="002353DD" w:rsidP="002353DD">
      <w:pPr>
        <w:rPr>
          <w:del w:id="74" w:author="Ahmed Kormed" w:date="2025-11-19T14:19:00Z"/>
        </w:rPr>
      </w:pPr>
      <w:del w:id="75" w:author="Ahmed Kormed" w:date="2025-11-19T14:19:00Z">
        <w:r w:rsidRPr="00444CD2" w:rsidDel="00004760">
          <w:rPr>
            <w:i/>
            <w:iCs/>
          </w:rPr>
          <w:delText>c)</w:delText>
        </w:r>
        <w:r w:rsidRPr="00444CD2" w:rsidDel="00004760">
          <w:tab/>
          <w:delText xml:space="preserve">that technical and operational characteristics of </w:delText>
        </w:r>
        <w:bookmarkStart w:id="76" w:name="_Hlk92726802"/>
        <w:r w:rsidRPr="00444CD2" w:rsidDel="00004760">
          <w:delText xml:space="preserve">search and rescue radar transponders </w:delText>
        </w:r>
        <w:bookmarkEnd w:id="76"/>
        <w:r w:rsidRPr="00444CD2" w:rsidDel="00004760">
          <w:delText>(SART) operating in the frequency band 9 200-9 500 MHz are to be found in Recommendation ITU</w:delText>
        </w:r>
        <w:r w:rsidRPr="00444CD2" w:rsidDel="00004760">
          <w:noBreakHyphen/>
          <w:delText>R M.628,</w:delText>
        </w:r>
      </w:del>
    </w:p>
    <w:p w14:paraId="520677D2" w14:textId="266F6DD1" w:rsidR="002353DD" w:rsidRPr="007E6540" w:rsidDel="007043AE" w:rsidRDefault="002353DD" w:rsidP="002353DD">
      <w:pPr>
        <w:pStyle w:val="Call"/>
        <w:rPr>
          <w:moveFrom w:id="77" w:author="Ahmed Kormed" w:date="2025-11-19T14:16:00Z"/>
        </w:rPr>
      </w:pPr>
      <w:moveFromRangeStart w:id="78" w:author="Ahmed Kormed" w:date="2025-11-19T14:16:00Z" w:name="move214454204"/>
      <w:moveFrom w:id="79" w:author="Ahmed Kormed" w:date="2025-11-19T14:16:00Z">
        <w:r w:rsidRPr="007E6540" w:rsidDel="007043AE">
          <w:t>considering further</w:t>
        </w:r>
      </w:moveFrom>
    </w:p>
    <w:p w14:paraId="5D2F81F6" w14:textId="57B029D3" w:rsidR="002353DD" w:rsidRPr="007E6540" w:rsidDel="007043AE" w:rsidRDefault="002353DD" w:rsidP="002353DD">
      <w:pPr>
        <w:rPr>
          <w:moveFrom w:id="80" w:author="Ahmed Kormed" w:date="2025-11-19T14:16:00Z"/>
        </w:rPr>
      </w:pPr>
      <w:moveFrom w:id="81" w:author="Ahmed Kormed" w:date="2025-11-19T14:16:00Z">
        <w:r w:rsidRPr="007E6540" w:rsidDel="007043AE">
          <w:rPr>
            <w:i/>
            <w:iCs/>
          </w:rPr>
          <w:t>a)</w:t>
        </w:r>
        <w:r w:rsidRPr="007E6540" w:rsidDel="007043AE">
          <w:tab/>
          <w:t>that the required protection criteria depend upon the specific types of interfering signals;</w:t>
        </w:r>
      </w:moveFrom>
    </w:p>
    <w:p w14:paraId="0299AFEF" w14:textId="5B65E3B6" w:rsidR="002353DD" w:rsidRPr="008B1F79" w:rsidDel="007043AE" w:rsidRDefault="002353DD" w:rsidP="002353DD">
      <w:pPr>
        <w:rPr>
          <w:moveFrom w:id="82" w:author="Ahmed Kormed" w:date="2025-11-19T14:16:00Z"/>
        </w:rPr>
      </w:pPr>
      <w:moveFrom w:id="83" w:author="Ahmed Kormed" w:date="2025-11-19T14:16:00Z">
        <w:r w:rsidRPr="007E6540" w:rsidDel="007043AE">
          <w:rPr>
            <w:i/>
            <w:iCs/>
          </w:rPr>
          <w:t>b)</w:t>
        </w:r>
        <w:r w:rsidRPr="007E6540" w:rsidDel="007043AE">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moveFrom>
    </w:p>
    <w:moveFromRangeEnd w:id="78"/>
    <w:p w14:paraId="5CFF1713" w14:textId="77777777" w:rsidR="002353DD" w:rsidRPr="008B1F79" w:rsidRDefault="002353DD" w:rsidP="002353DD">
      <w:pPr>
        <w:pStyle w:val="Call"/>
        <w:rPr>
          <w:ins w:id="84" w:author="Ahmed Kormed" w:date="2025-05-03T21:42:00Z"/>
        </w:rPr>
      </w:pPr>
      <w:ins w:id="85" w:author="Ahmed Kormed" w:date="2025-05-03T21:42:00Z">
        <w:r w:rsidRPr="008B1F79">
          <w:t>recognizing</w:t>
        </w:r>
        <w:proofErr w:type="spellEnd"/>
      </w:ins>
    </w:p>
    <w:p w14:paraId="21B4CA24" w14:textId="4B5A367A" w:rsidR="007B4CB2" w:rsidRPr="008B1F79" w:rsidRDefault="002353DD" w:rsidP="002353DD">
      <w:pPr>
        <w:rPr>
          <w:ins w:id="86" w:author="Ahmed Kormed" w:date="2025-05-05T11:13:00Z"/>
        </w:rPr>
      </w:pPr>
      <w:ins w:id="87" w:author="Ahmed Kormed" w:date="2025-05-03T21:42:00Z">
        <w:r w:rsidRPr="008B1F79">
          <w:rPr>
            <w:i/>
            <w:iCs/>
          </w:rPr>
          <w:t>a)</w:t>
        </w:r>
        <w:r w:rsidRPr="008B1F79">
          <w:rPr>
            <w:rPrChange w:id="88" w:author="Ahmed Kormed" w:date="2025-05-03T21:42:00Z">
              <w:rPr>
                <w:i/>
                <w:iCs/>
              </w:rPr>
            </w:rPrChange>
          </w:rPr>
          <w:tab/>
        </w:r>
      </w:ins>
      <w:ins w:id="89" w:author="Ahmed Kormed" w:date="2025-05-05T11:13:00Z">
        <w:r w:rsidR="007B4CB2" w:rsidRPr="008B1F79">
          <w:t xml:space="preserve">that RR. No. </w:t>
        </w:r>
        <w:r w:rsidR="007B4CB2" w:rsidRPr="008B1F79">
          <w:rPr>
            <w:b/>
            <w:bCs/>
            <w:rPrChange w:id="90" w:author="Ahmed Kormed" w:date="2025-05-05T11:14:00Z">
              <w:rPr/>
            </w:rPrChange>
          </w:rPr>
          <w:t>5.470</w:t>
        </w:r>
        <w:r w:rsidR="007B4CB2" w:rsidRPr="008B1F79">
          <w:t xml:space="preserve"> states that “The use of the band 8 750-8 850 MHz by the aeronautical radionavigation service is limited to airborne Doppler navigation aids on a centre frequency of 8 800 MHz</w:t>
        </w:r>
        <w:proofErr w:type="gramStart"/>
        <w:r w:rsidR="007B4CB2" w:rsidRPr="008B1F79">
          <w:t>”</w:t>
        </w:r>
      </w:ins>
      <w:ins w:id="91" w:author="Garcia Borrego Julieth" w:date="2025-05-05T17:21:00Z">
        <w:r w:rsidR="00806FFD" w:rsidRPr="008B1F79">
          <w:t>;</w:t>
        </w:r>
      </w:ins>
      <w:proofErr w:type="gramEnd"/>
    </w:p>
    <w:p w14:paraId="46F18AA9" w14:textId="59C1472C" w:rsidR="002353DD" w:rsidRPr="001E5330" w:rsidRDefault="007B4CB2">
      <w:pPr>
        <w:rPr>
          <w:ins w:id="92" w:author="Ahmed Kormed" w:date="2025-11-19T14:18:00Z"/>
        </w:rPr>
      </w:pPr>
      <w:ins w:id="93" w:author="Ahmed Kormed" w:date="2025-05-05T11:13:00Z">
        <w:r w:rsidRPr="001E5330">
          <w:rPr>
            <w:i/>
            <w:iCs/>
          </w:rPr>
          <w:t>b)</w:t>
        </w:r>
        <w:r w:rsidRPr="001E5330">
          <w:tab/>
        </w:r>
      </w:ins>
      <w:ins w:id="94" w:author="Ahmed Kormed" w:date="2025-05-03T21:42:00Z">
        <w:r w:rsidR="002353DD" w:rsidRPr="001E5330">
          <w:t xml:space="preserve">that RR. No. </w:t>
        </w:r>
        <w:r w:rsidR="002353DD" w:rsidRPr="001E5330">
          <w:rPr>
            <w:b/>
            <w:bCs/>
            <w:rPrChange w:id="95" w:author="Ahmed Kormed" w:date="2025-11-20T16:18:00Z">
              <w:rPr>
                <w:i/>
                <w:iCs/>
              </w:rPr>
            </w:rPrChange>
          </w:rPr>
          <w:t>5.475</w:t>
        </w:r>
        <w:r w:rsidR="002353DD" w:rsidRPr="001E5330">
          <w:t xml:space="preserve"> states that “the use of the band 9 300-9 500 MHz by the aeronautical radionavigation service is limited to airborne weather radars and ground-based radars”</w:t>
        </w:r>
      </w:ins>
      <w:ins w:id="96" w:author="Garcia Borrego Julieth" w:date="2025-05-05T17:20:00Z">
        <w:r w:rsidR="00806FFD" w:rsidRPr="001E5330">
          <w:t>,</w:t>
        </w:r>
      </w:ins>
    </w:p>
    <w:p w14:paraId="240F7BCB" w14:textId="31DCBAB5" w:rsidR="00580A6B" w:rsidRPr="001E5330" w:rsidRDefault="00580A6B" w:rsidP="00580A6B">
      <w:pPr>
        <w:rPr>
          <w:ins w:id="97" w:author="Ahmed Kormed" w:date="2025-11-19T14:18:00Z"/>
        </w:rPr>
      </w:pPr>
      <w:ins w:id="98" w:author="Ahmed Kormed" w:date="2025-11-19T14:18:00Z">
        <w:r w:rsidRPr="001E5330">
          <w:rPr>
            <w:i/>
            <w:iCs/>
          </w:rPr>
          <w:lastRenderedPageBreak/>
          <w:t>c)</w:t>
        </w:r>
        <w:r w:rsidRPr="001E5330">
          <w:tab/>
          <w:t>that technical and operational characteristics of maritime radar beacons operating in the frequency band 9 300-9 500 MHz are to be found in Recommendation ITU-R M.</w:t>
        </w:r>
        <w:proofErr w:type="gramStart"/>
        <w:r w:rsidRPr="001E5330">
          <w:t>824;</w:t>
        </w:r>
        <w:proofErr w:type="gramEnd"/>
      </w:ins>
    </w:p>
    <w:p w14:paraId="010CD977" w14:textId="2836970A" w:rsidR="00580A6B" w:rsidRPr="001E5330" w:rsidRDefault="00580A6B" w:rsidP="00580A6B">
      <w:pPr>
        <w:rPr>
          <w:ins w:id="99" w:author="Ahmed Kormed" w:date="2025-11-19T14:18:00Z"/>
        </w:rPr>
      </w:pPr>
      <w:ins w:id="100" w:author="Ahmed Kormed" w:date="2025-11-19T14:18:00Z">
        <w:r w:rsidRPr="001E5330">
          <w:rPr>
            <w:i/>
            <w:iCs/>
          </w:rPr>
          <w:t>d)</w:t>
        </w:r>
        <w:r w:rsidRPr="001E5330">
          <w:tab/>
          <w:t>that technical parameters of radar target enhancers operating in the frequency band 9 300</w:t>
        </w:r>
        <w:r w:rsidRPr="001E5330">
          <w:noBreakHyphen/>
          <w:t>9 500 MHz are to be found in Recommendation ITU-R M.</w:t>
        </w:r>
        <w:proofErr w:type="gramStart"/>
        <w:r w:rsidRPr="001E5330">
          <w:t>1176;</w:t>
        </w:r>
        <w:proofErr w:type="gramEnd"/>
      </w:ins>
    </w:p>
    <w:p w14:paraId="64FF5EFA" w14:textId="09D424B6" w:rsidR="00580A6B" w:rsidRPr="008B1F79" w:rsidRDefault="00580A6B" w:rsidP="00580A6B">
      <w:pPr>
        <w:rPr>
          <w:ins w:id="101" w:author="Ahmed Kormed" w:date="2025-11-19T14:18:00Z"/>
        </w:rPr>
      </w:pPr>
      <w:ins w:id="102" w:author="Ahmed Kormed" w:date="2025-11-19T14:18:00Z">
        <w:r w:rsidRPr="001E5330">
          <w:rPr>
            <w:i/>
            <w:iCs/>
          </w:rPr>
          <w:t>e)</w:t>
        </w:r>
        <w:r w:rsidRPr="001E5330">
          <w:tab/>
          <w:t>that technical and operational characteristics of search and rescue radar transponders (SART) operating in the frequency band 9 200-9 500 MHz are to be found in Recommendation ITU</w:t>
        </w:r>
        <w:r w:rsidRPr="001E5330">
          <w:noBreakHyphen/>
          <w:t>R M.628,</w:t>
        </w:r>
      </w:ins>
    </w:p>
    <w:p w14:paraId="3B615FCB" w14:textId="77777777" w:rsidR="002353DD" w:rsidRPr="008B1F79" w:rsidRDefault="002353DD" w:rsidP="002353DD">
      <w:pPr>
        <w:pStyle w:val="Call"/>
      </w:pPr>
      <w:r w:rsidRPr="008B1F79">
        <w:t>recommends</w:t>
      </w:r>
    </w:p>
    <w:p w14:paraId="21A4C5E4" w14:textId="77777777" w:rsidR="002353DD" w:rsidRPr="008B1F79" w:rsidRDefault="002353DD" w:rsidP="002353DD">
      <w:pPr>
        <w:rPr>
          <w:rFonts w:ascii="Arial" w:hAnsi="Arial"/>
        </w:rPr>
      </w:pPr>
      <w:r w:rsidRPr="008B1F79">
        <w:rPr>
          <w:b/>
        </w:rPr>
        <w:t>1</w:t>
      </w:r>
      <w:r w:rsidRPr="008B1F79">
        <w:tab/>
        <w:t>that the technical and operational characteristics of the radiodetermination radars described in Annex 1 should be considered representative of those operating in the frequency band 8 500</w:t>
      </w:r>
      <w:r w:rsidRPr="008B1F79">
        <w:noBreakHyphen/>
        <w:t>10 680 </w:t>
      </w:r>
      <w:proofErr w:type="gramStart"/>
      <w:r w:rsidRPr="008B1F79">
        <w:t>MHz;</w:t>
      </w:r>
      <w:proofErr w:type="gramEnd"/>
    </w:p>
    <w:p w14:paraId="494878D2" w14:textId="77777777" w:rsidR="002353DD" w:rsidRPr="008B1F79" w:rsidRDefault="002353DD" w:rsidP="002353DD">
      <w:r w:rsidRPr="008B1F79">
        <w:rPr>
          <w:b/>
        </w:rPr>
        <w:t>2</w:t>
      </w:r>
      <w:r w:rsidRPr="008B1F79">
        <w:rPr>
          <w:b/>
        </w:rPr>
        <w:tab/>
      </w:r>
      <w:r w:rsidRPr="008B1F79">
        <w:t>that this Recommendation, in conjunction with Recommendation ITU</w:t>
      </w:r>
      <w:r w:rsidRPr="008B1F79">
        <w:noBreakHyphen/>
        <w:t xml:space="preserve">R M.1461, should be considered in analysing compatibility between radiodetermination radars and systems in other </w:t>
      </w:r>
      <w:proofErr w:type="gramStart"/>
      <w:r w:rsidRPr="008B1F79">
        <w:t>services;</w:t>
      </w:r>
      <w:proofErr w:type="gramEnd"/>
    </w:p>
    <w:p w14:paraId="7C4FE494" w14:textId="77777777" w:rsidR="002353DD" w:rsidRPr="008B1F79" w:rsidRDefault="002353DD" w:rsidP="002353DD">
      <w:r w:rsidRPr="008B1F79">
        <w:rPr>
          <w:b/>
        </w:rPr>
        <w:t>3</w:t>
      </w:r>
      <w:r w:rsidRPr="008B1F79">
        <w:rPr>
          <w:b/>
        </w:rPr>
        <w:tab/>
      </w:r>
      <w:r w:rsidRPr="008B1F79">
        <w:t>that the criterion of interfering signal power to radar receiver noise power level, an interference-to-noise (</w:t>
      </w:r>
      <w:r w:rsidRPr="008B1F79">
        <w:rPr>
          <w:i/>
        </w:rPr>
        <w:t>I</w:t>
      </w:r>
      <w:r w:rsidRPr="008B1F79">
        <w:t>/</w:t>
      </w:r>
      <w:r w:rsidRPr="008B1F79">
        <w:rPr>
          <w:i/>
        </w:rPr>
        <w:t>N</w:t>
      </w:r>
      <w:r w:rsidRPr="008B1F79">
        <w:rPr>
          <w:iCs/>
        </w:rPr>
        <w:t>)</w:t>
      </w:r>
      <w:r w:rsidRPr="008B1F79">
        <w:rPr>
          <w:i/>
        </w:rPr>
        <w:t xml:space="preserve"> </w:t>
      </w:r>
      <w:r w:rsidRPr="008B1F79">
        <w:rPr>
          <w:iCs/>
        </w:rPr>
        <w:t>ratio</w:t>
      </w:r>
      <w:r w:rsidRPr="008B1F79">
        <w:t xml:space="preserve"> of −6 dB, should be considered as the required protection level for radiodetermination radars in the frequency band 8 500-10 680 MHz, even if multiple interferers are present (see Annex 2</w:t>
      </w:r>
      <w:proofErr w:type="gramStart"/>
      <w:r w:rsidRPr="008B1F79">
        <w:t>);</w:t>
      </w:r>
      <w:proofErr w:type="gramEnd"/>
    </w:p>
    <w:p w14:paraId="20010F3C" w14:textId="77777777" w:rsidR="002353DD" w:rsidRPr="008B1F79" w:rsidRDefault="002353DD" w:rsidP="002353DD">
      <w:r w:rsidRPr="008B1F79">
        <w:rPr>
          <w:b/>
        </w:rPr>
        <w:t>4</w:t>
      </w:r>
      <w:r w:rsidRPr="008B1F79">
        <w:tab/>
        <w:t>that the results of interference susceptibility trials performed on shipborne radionavigation radars operating in the frequency band 9 200-9 500 MHz, which are contained in Annex 3, should also be considered in assessing interference into shipborne radionavigation radars, noting that the results are for non</w:t>
      </w:r>
      <w:r w:rsidRPr="008B1F79">
        <w:noBreakHyphen/>
        <w:t xml:space="preserve">fluctuating targets and that radar cross-section (RCS) fluctuations should be </w:t>
      </w:r>
      <w:proofErr w:type="gramStart"/>
      <w:r w:rsidRPr="008B1F79">
        <w:t>taken into account</w:t>
      </w:r>
      <w:proofErr w:type="gramEnd"/>
      <w:r w:rsidRPr="008B1F79">
        <w:t>.</w:t>
      </w:r>
    </w:p>
    <w:p w14:paraId="63B221E0" w14:textId="77777777" w:rsidR="002353DD" w:rsidRPr="008B1F79" w:rsidRDefault="002353DD" w:rsidP="002353DD"/>
    <w:p w14:paraId="43CA673D" w14:textId="2A4581DB" w:rsidR="002353DD" w:rsidRPr="008B1F79" w:rsidDel="00BF51DC" w:rsidRDefault="002353DD" w:rsidP="002353DD">
      <w:pPr>
        <w:rPr>
          <w:del w:id="103" w:author="Ahmed Kormed" w:date="2025-05-05T16:43:00Z"/>
        </w:rPr>
      </w:pPr>
    </w:p>
    <w:p w14:paraId="46E77955" w14:textId="77777777" w:rsidR="002353DD" w:rsidRPr="008B1F79" w:rsidRDefault="002353DD" w:rsidP="002353DD">
      <w:pPr>
        <w:pStyle w:val="AnnexNoTitle"/>
        <w:rPr>
          <w:lang w:val="en-GB"/>
        </w:rPr>
      </w:pPr>
      <w:r w:rsidRPr="008B1F79">
        <w:rPr>
          <w:lang w:val="en-GB"/>
        </w:rPr>
        <w:t>Annex 1</w:t>
      </w:r>
      <w:r w:rsidRPr="008B1F79">
        <w:rPr>
          <w:lang w:val="en-GB"/>
        </w:rPr>
        <w:br/>
      </w:r>
      <w:r w:rsidRPr="008B1F79">
        <w:rPr>
          <w:lang w:val="en-GB"/>
        </w:rPr>
        <w:br/>
        <w:t>Technical and operational characteristics of radars in the radiodetermination service in the frequency band 8 500-10 680 MHz</w:t>
      </w:r>
    </w:p>
    <w:p w14:paraId="39269A7B" w14:textId="77777777" w:rsidR="002353DD" w:rsidRPr="008B1F79" w:rsidRDefault="002353DD" w:rsidP="002353DD">
      <w:pPr>
        <w:pStyle w:val="Heading1"/>
      </w:pPr>
      <w:r w:rsidRPr="008B1F79">
        <w:t>1</w:t>
      </w:r>
      <w:r w:rsidRPr="008B1F79">
        <w:tab/>
        <w:t>Introduction</w:t>
      </w:r>
    </w:p>
    <w:p w14:paraId="19012A0B" w14:textId="77777777" w:rsidR="002353DD" w:rsidRPr="008B1F79" w:rsidRDefault="002353DD" w:rsidP="002353DD">
      <w:r w:rsidRPr="008B1F79">
        <w:t>The characteristics of radiodetermination radars operating worldwide in the frequency band 8 500</w:t>
      </w:r>
      <w:r w:rsidRPr="008B1F79">
        <w:noBreakHyphen/>
        <w:t>10 680 MHz are presented in Tables 1, 2, 3 and 4, and described further in the following paragraphs.</w:t>
      </w:r>
    </w:p>
    <w:p w14:paraId="5CB694CD" w14:textId="77777777" w:rsidR="002353DD" w:rsidRPr="008B1F79" w:rsidRDefault="002353DD" w:rsidP="002353DD">
      <w:pPr>
        <w:pStyle w:val="Heading1"/>
      </w:pPr>
      <w:r w:rsidRPr="008B1F79">
        <w:t>2</w:t>
      </w:r>
      <w:r w:rsidRPr="008B1F79">
        <w:tab/>
        <w:t>Technical characteristics</w:t>
      </w:r>
    </w:p>
    <w:p w14:paraId="63776E23" w14:textId="77777777" w:rsidR="002353DD" w:rsidRPr="008B1F79" w:rsidRDefault="002353DD" w:rsidP="002353DD">
      <w:r w:rsidRPr="008B1F79">
        <w:t>The frequency band 8 500-10 680 MHz is used by many different types of radars on land</w:t>
      </w:r>
      <w:r w:rsidRPr="008B1F79">
        <w:noBreakHyphen/>
        <w:t xml:space="preserve">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w:t>
      </w:r>
      <w:r w:rsidRPr="008B1F79">
        <w:lastRenderedPageBreak/>
        <w:t>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Pr="008B1F79">
        <w:noBreakHyphen/>
        <w:t xml:space="preserve">10 680 MHz </w:t>
      </w:r>
      <w:proofErr w:type="gramStart"/>
      <w:r w:rsidRPr="008B1F79">
        <w:t>with the exception of</w:t>
      </w:r>
      <w:proofErr w:type="gramEnd"/>
      <w:r w:rsidRPr="008B1F79">
        <w:t xml:space="preserve"> ground based meteorological radars, which are contained in Recommendation ITU-R M.1849.</w:t>
      </w:r>
    </w:p>
    <w:p w14:paraId="77C9239B" w14:textId="77777777" w:rsidR="002353DD" w:rsidRPr="008B1F79" w:rsidRDefault="002353DD" w:rsidP="002353DD">
      <w:r w:rsidRPr="008B1F79">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7A67EAEA" w14:textId="77777777" w:rsidR="002353DD" w:rsidRPr="008B1F79" w:rsidRDefault="002353DD" w:rsidP="002353DD">
      <w:r w:rsidRPr="008B1F79">
        <w:t>Largely because of these mission requirements, the radars using this frequency band tend to possess the following general characteristics:</w:t>
      </w:r>
    </w:p>
    <w:p w14:paraId="7FAC0BB7" w14:textId="77777777" w:rsidR="002353DD" w:rsidRPr="008B1F79" w:rsidRDefault="002353DD" w:rsidP="002353DD">
      <w:pPr>
        <w:pStyle w:val="enumlev1"/>
      </w:pPr>
      <w:r w:rsidRPr="008B1F79">
        <w:t>–</w:t>
      </w:r>
      <w:r w:rsidRPr="008B1F79">
        <w:tab/>
        <w:t xml:space="preserve">they tend to have low to medium (from 1 W to 250 000 W) transmitter peak and average power, with notable </w:t>
      </w:r>
      <w:proofErr w:type="gramStart"/>
      <w:r w:rsidRPr="008B1F79">
        <w:t>exceptions;</w:t>
      </w:r>
      <w:proofErr w:type="gramEnd"/>
    </w:p>
    <w:p w14:paraId="064A5D4D" w14:textId="77777777" w:rsidR="002353DD" w:rsidRPr="008B1F79" w:rsidRDefault="002353DD" w:rsidP="002353DD">
      <w:pPr>
        <w:pStyle w:val="enumlev1"/>
      </w:pPr>
      <w:r w:rsidRPr="008B1F79">
        <w:t>–</w:t>
      </w:r>
      <w:r w:rsidRPr="008B1F79">
        <w:tab/>
        <w:t xml:space="preserve">they typically use master-oscillator power-amplifier transmitters rather than power oscillators. They are usually tuneable, and some of them are </w:t>
      </w:r>
      <w:proofErr w:type="gramStart"/>
      <w:r w:rsidRPr="008B1F79">
        <w:t>frequency-agile</w:t>
      </w:r>
      <w:proofErr w:type="gramEnd"/>
      <w:r w:rsidRPr="008B1F79">
        <w:t xml:space="preserve">. Some of them use linear – or non-linear – FM (chirp) or phase-coded intra-pulse </w:t>
      </w:r>
      <w:proofErr w:type="gramStart"/>
      <w:r w:rsidRPr="008B1F79">
        <w:t>modulation;</w:t>
      </w:r>
      <w:proofErr w:type="gramEnd"/>
    </w:p>
    <w:p w14:paraId="6DEA0326" w14:textId="77777777" w:rsidR="002353DD" w:rsidRPr="008B1F79" w:rsidRDefault="002353DD" w:rsidP="002353DD">
      <w:pPr>
        <w:pStyle w:val="enumlev1"/>
      </w:pPr>
      <w:r w:rsidRPr="008B1F79">
        <w:t>–</w:t>
      </w:r>
      <w:r w:rsidRPr="008B1F79">
        <w:tab/>
        <w:t xml:space="preserve">some of them have antenna main beams that are steerable in one or both angular dimensions using electronic beam </w:t>
      </w:r>
      <w:proofErr w:type="gramStart"/>
      <w:r w:rsidRPr="008B1F79">
        <w:t>steering;</w:t>
      </w:r>
      <w:proofErr w:type="gramEnd"/>
    </w:p>
    <w:p w14:paraId="4587C124" w14:textId="77777777" w:rsidR="002353DD" w:rsidRPr="008B1F79" w:rsidRDefault="002353DD" w:rsidP="002353DD">
      <w:pPr>
        <w:pStyle w:val="enumlev1"/>
      </w:pPr>
      <w:r w:rsidRPr="008B1F79">
        <w:t>–</w:t>
      </w:r>
      <w:r w:rsidRPr="008B1F79">
        <w:tab/>
        <w:t>they typically employ versatile receiving and processing capabilities, such as auxiliary sidelobe</w:t>
      </w:r>
      <w:r w:rsidRPr="008B1F79">
        <w:noBreakHyphen/>
        <w:t xml:space="preserve">blanking receive antennas, processing of coherent-carrier pulse trains to suppress clutter return by means of moving-target-indication, constant-false-alarm-rate (CFAR) techniques, and, in some cases, adaptive selection of operating frequencies based on sensing of interference on various </w:t>
      </w:r>
      <w:proofErr w:type="gramStart"/>
      <w:r w:rsidRPr="008B1F79">
        <w:t>frequencies;</w:t>
      </w:r>
      <w:proofErr w:type="gramEnd"/>
    </w:p>
    <w:p w14:paraId="04095122" w14:textId="77777777" w:rsidR="002353DD" w:rsidRPr="008B1F79" w:rsidRDefault="002353DD" w:rsidP="002353DD">
      <w:pPr>
        <w:pStyle w:val="enumlev1"/>
      </w:pPr>
      <w:r w:rsidRPr="008B1F79">
        <w:t>–</w:t>
      </w:r>
      <w:r w:rsidRPr="008B1F79">
        <w:tab/>
        <w:t>individual radars often have numerous different pulse widths and pulse repetition frequencies; some chirp radars have a choice of chirp bandwidths; and some frequency</w:t>
      </w:r>
      <w:r w:rsidRPr="008B1F79">
        <w:noBreakHyphen/>
        <w:t>agile radars have a variety of agile</w:t>
      </w:r>
      <w:r w:rsidRPr="008B1F79">
        <w:noBreakHyphen/>
        <w:t xml:space="preserve"> or fixed-frequency modes. This flexibility can provide useful tools for maintaining compatibility with other radars in the environment.</w:t>
      </w:r>
    </w:p>
    <w:p w14:paraId="747A2AAA" w14:textId="77777777" w:rsidR="002353DD" w:rsidRPr="008B1F79" w:rsidRDefault="002353DD" w:rsidP="002353DD">
      <w:r w:rsidRPr="008B1F79">
        <w:t xml:space="preserve">Some or </w:t>
      </w:r>
      <w:proofErr w:type="gramStart"/>
      <w:r w:rsidRPr="008B1F79">
        <w:t>all of</w:t>
      </w:r>
      <w:proofErr w:type="gramEnd"/>
      <w:r w:rsidRPr="008B1F79">
        <w:t xml:space="preserve">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0DC3A722" w14:textId="77777777" w:rsidR="002353DD" w:rsidRPr="008B1F79" w:rsidRDefault="002353DD" w:rsidP="002353DD"/>
    <w:p w14:paraId="25EF8212" w14:textId="77777777" w:rsidR="002353DD" w:rsidRPr="008B1F79" w:rsidRDefault="002353DD" w:rsidP="002353DD">
      <w:pPr>
        <w:sectPr w:rsidR="002353DD" w:rsidRPr="008B1F79" w:rsidSect="00806FFD">
          <w:headerReference w:type="even" r:id="rId21"/>
          <w:headerReference w:type="default" r:id="rId22"/>
          <w:footerReference w:type="default" r:id="rId23"/>
          <w:footerReference w:type="first" r:id="rId24"/>
          <w:pgSz w:w="11907" w:h="16834" w:code="9"/>
          <w:pgMar w:top="1418" w:right="1134" w:bottom="1418" w:left="1134" w:header="720" w:footer="720" w:gutter="0"/>
          <w:paperSrc w:first="7" w:other="7"/>
          <w:pgNumType w:start="1"/>
          <w:cols w:space="720"/>
          <w:titlePg/>
          <w:docGrid w:linePitch="326"/>
        </w:sectPr>
      </w:pPr>
    </w:p>
    <w:p w14:paraId="705DA149" w14:textId="77777777" w:rsidR="002353DD" w:rsidRPr="008B1F79" w:rsidRDefault="002353DD" w:rsidP="00187201">
      <w:pPr>
        <w:pStyle w:val="TableNo"/>
      </w:pPr>
      <w:r w:rsidRPr="008B1F79">
        <w:lastRenderedPageBreak/>
        <w:t>TABLE 1</w:t>
      </w:r>
    </w:p>
    <w:p w14:paraId="530168ED" w14:textId="77777777" w:rsidR="002353DD" w:rsidRPr="008B1F79" w:rsidRDefault="002353DD" w:rsidP="002353DD">
      <w:pPr>
        <w:pStyle w:val="Tabletitle"/>
      </w:pPr>
      <w:r w:rsidRPr="008B1F79">
        <w:t>Characteristics of airborne radiodetermination radars operating in the frequency band 8 </w:t>
      </w:r>
      <w:r w:rsidRPr="008B1F79">
        <w:rPr>
          <w:rFonts w:ascii="Tms Rmn" w:hAnsi="Tms Rmn"/>
        </w:rPr>
        <w:t>5</w:t>
      </w:r>
      <w:r w:rsidRPr="008B1F79">
        <w:t>00-10 680 MHz</w:t>
      </w:r>
    </w:p>
    <w:tbl>
      <w:tblPr>
        <w:tblStyle w:val="TableGrid10"/>
        <w:tblW w:w="14459" w:type="dxa"/>
        <w:jc w:val="center"/>
        <w:tblLayout w:type="fixed"/>
        <w:tblLook w:val="0000" w:firstRow="0" w:lastRow="0" w:firstColumn="0" w:lastColumn="0" w:noHBand="0" w:noVBand="0"/>
      </w:tblPr>
      <w:tblGrid>
        <w:gridCol w:w="3325"/>
        <w:gridCol w:w="1322"/>
        <w:gridCol w:w="2614"/>
        <w:gridCol w:w="2003"/>
        <w:gridCol w:w="2958"/>
        <w:gridCol w:w="2237"/>
      </w:tblGrid>
      <w:tr w:rsidR="00016224" w:rsidRPr="008B1F79" w14:paraId="554F52A1" w14:textId="77777777" w:rsidTr="00ED5382">
        <w:trPr>
          <w:jc w:val="center"/>
        </w:trPr>
        <w:tc>
          <w:tcPr>
            <w:tcW w:w="3325" w:type="dxa"/>
          </w:tcPr>
          <w:p w14:paraId="0409E048" w14:textId="77777777" w:rsidR="00016224" w:rsidRPr="008B1F79" w:rsidRDefault="00016224" w:rsidP="00555341">
            <w:pPr>
              <w:pStyle w:val="Tablehead"/>
              <w:rPr>
                <w:rFonts w:ascii="Times New Roman" w:hAnsi="Times New Roman"/>
              </w:rPr>
            </w:pPr>
            <w:r w:rsidRPr="008B1F79">
              <w:rPr>
                <w:rFonts w:ascii="Times New Roman" w:hAnsi="Times New Roman"/>
              </w:rPr>
              <w:t>Characteristics</w:t>
            </w:r>
          </w:p>
        </w:tc>
        <w:tc>
          <w:tcPr>
            <w:tcW w:w="1322" w:type="dxa"/>
            <w:shd w:val="clear" w:color="auto" w:fill="DAEEF3" w:themeFill="accent5" w:themeFillTint="33"/>
          </w:tcPr>
          <w:p w14:paraId="78232C3A" w14:textId="36D14C58" w:rsidR="00016224" w:rsidRPr="008B1F79" w:rsidRDefault="00016224" w:rsidP="00555341">
            <w:pPr>
              <w:pStyle w:val="Tablehead"/>
              <w:rPr>
                <w:rFonts w:ascii="Times New Roman" w:hAnsi="Times New Roman"/>
              </w:rPr>
            </w:pPr>
            <w:ins w:id="108" w:author="Nellis, Donald (FAA)" w:date="2026-02-18T09:23:00Z" w16du:dateUtc="2026-02-18T14:23:00Z">
              <w:r w:rsidRPr="00897B8F">
                <w:rPr>
                  <w:rFonts w:ascii="Times New Roman" w:hAnsi="Times New Roman"/>
                  <w:highlight w:val="cyan"/>
                </w:rPr>
                <w:t>Units</w:t>
              </w:r>
            </w:ins>
          </w:p>
        </w:tc>
        <w:tc>
          <w:tcPr>
            <w:tcW w:w="2614" w:type="dxa"/>
          </w:tcPr>
          <w:p w14:paraId="7864AEFE" w14:textId="77777777" w:rsidR="00016224" w:rsidRPr="008B1F79" w:rsidRDefault="00016224" w:rsidP="00555341">
            <w:pPr>
              <w:pStyle w:val="Tablehead"/>
              <w:rPr>
                <w:rFonts w:ascii="Times New Roman" w:hAnsi="Times New Roman"/>
              </w:rPr>
            </w:pPr>
            <w:r w:rsidRPr="008B1F79">
              <w:rPr>
                <w:rFonts w:ascii="Times New Roman" w:hAnsi="Times New Roman"/>
              </w:rPr>
              <w:t>System A1</w:t>
            </w:r>
          </w:p>
        </w:tc>
        <w:tc>
          <w:tcPr>
            <w:tcW w:w="2003" w:type="dxa"/>
          </w:tcPr>
          <w:p w14:paraId="499A4547" w14:textId="77777777" w:rsidR="00016224" w:rsidRPr="008B1F79" w:rsidRDefault="00016224" w:rsidP="00555341">
            <w:pPr>
              <w:pStyle w:val="Tablehead"/>
              <w:rPr>
                <w:rFonts w:ascii="Times New Roman" w:hAnsi="Times New Roman"/>
              </w:rPr>
            </w:pPr>
            <w:r w:rsidRPr="008B1F79">
              <w:rPr>
                <w:rFonts w:ascii="Times New Roman" w:hAnsi="Times New Roman"/>
              </w:rPr>
              <w:t>System A2</w:t>
            </w:r>
          </w:p>
        </w:tc>
        <w:tc>
          <w:tcPr>
            <w:tcW w:w="2958" w:type="dxa"/>
          </w:tcPr>
          <w:p w14:paraId="3E608A23" w14:textId="77777777" w:rsidR="00016224" w:rsidRPr="008B1F79" w:rsidRDefault="00016224" w:rsidP="00555341">
            <w:pPr>
              <w:pStyle w:val="Tablehead"/>
              <w:rPr>
                <w:rFonts w:ascii="Times New Roman" w:hAnsi="Times New Roman"/>
              </w:rPr>
            </w:pPr>
            <w:r w:rsidRPr="008B1F79">
              <w:rPr>
                <w:rFonts w:ascii="Times New Roman" w:hAnsi="Times New Roman"/>
              </w:rPr>
              <w:t>System A3</w:t>
            </w:r>
          </w:p>
        </w:tc>
        <w:tc>
          <w:tcPr>
            <w:tcW w:w="2237" w:type="dxa"/>
          </w:tcPr>
          <w:p w14:paraId="18A03649" w14:textId="77777777" w:rsidR="00016224" w:rsidRPr="008B1F79" w:rsidRDefault="00016224" w:rsidP="00555341">
            <w:pPr>
              <w:pStyle w:val="Tablehead"/>
              <w:rPr>
                <w:rFonts w:ascii="Times New Roman" w:hAnsi="Times New Roman"/>
              </w:rPr>
            </w:pPr>
            <w:r w:rsidRPr="008B1F79">
              <w:rPr>
                <w:rFonts w:ascii="Times New Roman" w:hAnsi="Times New Roman"/>
              </w:rPr>
              <w:t>System A4</w:t>
            </w:r>
          </w:p>
        </w:tc>
      </w:tr>
      <w:tr w:rsidR="00016224" w:rsidRPr="008B1F79" w14:paraId="1FA94C71" w14:textId="77777777" w:rsidTr="00ED5382">
        <w:trPr>
          <w:jc w:val="center"/>
        </w:trPr>
        <w:tc>
          <w:tcPr>
            <w:tcW w:w="3325" w:type="dxa"/>
          </w:tcPr>
          <w:p w14:paraId="2206D6B4" w14:textId="77777777" w:rsidR="00016224" w:rsidRPr="008B1F79" w:rsidRDefault="00016224" w:rsidP="00555341">
            <w:pPr>
              <w:pStyle w:val="Tabletext"/>
            </w:pPr>
            <w:r w:rsidRPr="008B1F79">
              <w:t>Function</w:t>
            </w:r>
          </w:p>
        </w:tc>
        <w:tc>
          <w:tcPr>
            <w:tcW w:w="1322" w:type="dxa"/>
            <w:shd w:val="clear" w:color="auto" w:fill="DAEEF3" w:themeFill="accent5" w:themeFillTint="33"/>
          </w:tcPr>
          <w:p w14:paraId="5F21C899" w14:textId="2F27B992" w:rsidR="00016224" w:rsidRPr="008B1F79" w:rsidRDefault="00016224" w:rsidP="00555341">
            <w:pPr>
              <w:pStyle w:val="Tabletext"/>
              <w:jc w:val="left"/>
            </w:pPr>
          </w:p>
        </w:tc>
        <w:tc>
          <w:tcPr>
            <w:tcW w:w="2614" w:type="dxa"/>
          </w:tcPr>
          <w:p w14:paraId="2E1974D1" w14:textId="77777777" w:rsidR="00016224" w:rsidRPr="008B1F79" w:rsidRDefault="00016224" w:rsidP="00555341">
            <w:pPr>
              <w:pStyle w:val="Tabletext"/>
              <w:jc w:val="left"/>
            </w:pPr>
            <w:r w:rsidRPr="008B1F79">
              <w:t>Search and track radar (multifunction)</w:t>
            </w:r>
          </w:p>
        </w:tc>
        <w:tc>
          <w:tcPr>
            <w:tcW w:w="2003" w:type="dxa"/>
          </w:tcPr>
          <w:p w14:paraId="21A34A99" w14:textId="77777777" w:rsidR="00016224" w:rsidRPr="008B1F79" w:rsidRDefault="00016224" w:rsidP="00555341">
            <w:pPr>
              <w:pStyle w:val="Tabletext"/>
              <w:jc w:val="left"/>
            </w:pPr>
            <w:r w:rsidRPr="008B1F79">
              <w:t>Airborne search radar</w:t>
            </w:r>
          </w:p>
        </w:tc>
        <w:tc>
          <w:tcPr>
            <w:tcW w:w="2958" w:type="dxa"/>
          </w:tcPr>
          <w:p w14:paraId="10718CCD" w14:textId="77777777" w:rsidR="00016224" w:rsidRPr="008B1F79" w:rsidRDefault="00016224" w:rsidP="00555341">
            <w:pPr>
              <w:pStyle w:val="Tabletext"/>
              <w:jc w:val="left"/>
            </w:pPr>
            <w:r w:rsidRPr="008B1F79">
              <w:t>Ground-mapping and terrain-following radar (multifunction)</w:t>
            </w:r>
          </w:p>
        </w:tc>
        <w:tc>
          <w:tcPr>
            <w:tcW w:w="2237" w:type="dxa"/>
          </w:tcPr>
          <w:p w14:paraId="6F33574E" w14:textId="77777777" w:rsidR="00016224" w:rsidRPr="008B1F79" w:rsidRDefault="00016224" w:rsidP="00555341">
            <w:pPr>
              <w:pStyle w:val="Tabletext"/>
              <w:jc w:val="left"/>
            </w:pPr>
            <w:r w:rsidRPr="008B1F79">
              <w:t>Track radar</w:t>
            </w:r>
          </w:p>
        </w:tc>
      </w:tr>
      <w:tr w:rsidR="00016224" w:rsidRPr="008B1F79" w14:paraId="14CCCD7C" w14:textId="77777777" w:rsidTr="00ED5382">
        <w:trPr>
          <w:jc w:val="center"/>
        </w:trPr>
        <w:tc>
          <w:tcPr>
            <w:tcW w:w="3325" w:type="dxa"/>
          </w:tcPr>
          <w:p w14:paraId="5755BCB4" w14:textId="77777777" w:rsidR="00016224" w:rsidRPr="008B1F79" w:rsidRDefault="00016224" w:rsidP="00555341">
            <w:pPr>
              <w:pStyle w:val="Tabletext"/>
              <w:keepLines/>
              <w:tabs>
                <w:tab w:val="left" w:leader="dot" w:pos="7938"/>
                <w:tab w:val="center" w:pos="9526"/>
              </w:tabs>
              <w:ind w:left="567" w:hanging="567"/>
            </w:pPr>
            <w:r w:rsidRPr="008B1F79">
              <w:t>Tuning range</w:t>
            </w:r>
            <w:del w:id="109" w:author="Nellis, Donald (FAA)" w:date="2026-02-18T09:28:00Z" w16du:dateUtc="2026-02-18T14:28:00Z">
              <w:r w:rsidRPr="008B1F79" w:rsidDel="00016224">
                <w:delText xml:space="preserve"> </w:delText>
              </w:r>
              <w:r w:rsidRPr="00016224" w:rsidDel="00016224">
                <w:rPr>
                  <w:highlight w:val="cyan"/>
                  <w:rPrChange w:id="110" w:author="Nellis, Donald (FAA)" w:date="2026-02-18T09:28:00Z" w16du:dateUtc="2026-02-18T14:28:00Z">
                    <w:rPr/>
                  </w:rPrChange>
                </w:rPr>
                <w:delText>(MHz)</w:delText>
              </w:r>
            </w:del>
          </w:p>
        </w:tc>
        <w:tc>
          <w:tcPr>
            <w:tcW w:w="1322" w:type="dxa"/>
            <w:shd w:val="clear" w:color="auto" w:fill="DAEEF3" w:themeFill="accent5" w:themeFillTint="33"/>
          </w:tcPr>
          <w:p w14:paraId="3CE63D54" w14:textId="6C9407A4" w:rsidR="00016224" w:rsidRPr="008B1F79" w:rsidRDefault="00016224" w:rsidP="00555341">
            <w:pPr>
              <w:pStyle w:val="Tabletext"/>
              <w:keepLines/>
              <w:tabs>
                <w:tab w:val="left" w:leader="dot" w:pos="7938"/>
                <w:tab w:val="center" w:pos="9526"/>
              </w:tabs>
              <w:ind w:left="567" w:hanging="567"/>
              <w:jc w:val="left"/>
            </w:pPr>
            <w:ins w:id="111" w:author="Nellis, Donald (FAA)" w:date="2026-02-18T09:23:00Z" w16du:dateUtc="2026-02-18T14:23:00Z">
              <w:r w:rsidRPr="00897B8F">
                <w:rPr>
                  <w:highlight w:val="cyan"/>
                </w:rPr>
                <w:t>MHz</w:t>
              </w:r>
            </w:ins>
          </w:p>
        </w:tc>
        <w:tc>
          <w:tcPr>
            <w:tcW w:w="2614" w:type="dxa"/>
          </w:tcPr>
          <w:p w14:paraId="67CB94C8" w14:textId="77777777" w:rsidR="00016224" w:rsidRPr="008B1F79" w:rsidRDefault="00016224" w:rsidP="00555341">
            <w:pPr>
              <w:pStyle w:val="Tabletext"/>
              <w:jc w:val="left"/>
            </w:pPr>
            <w:r w:rsidRPr="008B1F79">
              <w:t>9 300-10 000</w:t>
            </w:r>
          </w:p>
        </w:tc>
        <w:tc>
          <w:tcPr>
            <w:tcW w:w="2003" w:type="dxa"/>
          </w:tcPr>
          <w:p w14:paraId="0817B1A0" w14:textId="77777777" w:rsidR="00016224" w:rsidRPr="008B1F79" w:rsidRDefault="00016224" w:rsidP="00555341">
            <w:pPr>
              <w:pStyle w:val="Tabletext"/>
              <w:jc w:val="left"/>
            </w:pPr>
            <w:r w:rsidRPr="008B1F79">
              <w:t>8 500-9 600</w:t>
            </w:r>
          </w:p>
        </w:tc>
        <w:tc>
          <w:tcPr>
            <w:tcW w:w="2958" w:type="dxa"/>
          </w:tcPr>
          <w:p w14:paraId="1005E8FF" w14:textId="77777777" w:rsidR="00016224" w:rsidRPr="008B1F79" w:rsidRDefault="00016224" w:rsidP="00555341">
            <w:pPr>
              <w:pStyle w:val="Tabletext"/>
              <w:jc w:val="left"/>
            </w:pPr>
            <w:r w:rsidRPr="008B1F79">
              <w:t>9 240, 9 360 and 9 480</w:t>
            </w:r>
          </w:p>
        </w:tc>
        <w:tc>
          <w:tcPr>
            <w:tcW w:w="2237" w:type="dxa"/>
          </w:tcPr>
          <w:p w14:paraId="4DC83602" w14:textId="77777777" w:rsidR="00016224" w:rsidRPr="008B1F79" w:rsidRDefault="00016224" w:rsidP="00555341">
            <w:pPr>
              <w:pStyle w:val="Tabletext"/>
              <w:jc w:val="left"/>
            </w:pPr>
            <w:r w:rsidRPr="008B1F79">
              <w:t>10 000-10 500</w:t>
            </w:r>
          </w:p>
        </w:tc>
      </w:tr>
      <w:tr w:rsidR="00016224" w:rsidRPr="008B1F79" w14:paraId="75825CC8" w14:textId="77777777" w:rsidTr="00ED5382">
        <w:trPr>
          <w:jc w:val="center"/>
        </w:trPr>
        <w:tc>
          <w:tcPr>
            <w:tcW w:w="3325" w:type="dxa"/>
          </w:tcPr>
          <w:p w14:paraId="0AFE5381" w14:textId="77777777" w:rsidR="00016224" w:rsidRPr="008B1F79" w:rsidRDefault="00016224" w:rsidP="00555341">
            <w:pPr>
              <w:pStyle w:val="Tabletext"/>
            </w:pPr>
            <w:r w:rsidRPr="008B1F79">
              <w:t>Modulation</w:t>
            </w:r>
          </w:p>
        </w:tc>
        <w:tc>
          <w:tcPr>
            <w:tcW w:w="1322" w:type="dxa"/>
            <w:shd w:val="clear" w:color="auto" w:fill="DAEEF3" w:themeFill="accent5" w:themeFillTint="33"/>
          </w:tcPr>
          <w:p w14:paraId="0FF3D0F6" w14:textId="5E6605EE" w:rsidR="00016224" w:rsidRPr="008B1F79" w:rsidRDefault="00016224" w:rsidP="00555341">
            <w:pPr>
              <w:pStyle w:val="Tabletext"/>
              <w:jc w:val="left"/>
            </w:pPr>
          </w:p>
        </w:tc>
        <w:tc>
          <w:tcPr>
            <w:tcW w:w="2614" w:type="dxa"/>
          </w:tcPr>
          <w:p w14:paraId="17A428B7" w14:textId="77777777" w:rsidR="00016224" w:rsidRPr="008B1F79" w:rsidRDefault="00016224" w:rsidP="00555341">
            <w:pPr>
              <w:pStyle w:val="Tabletext"/>
              <w:jc w:val="left"/>
            </w:pPr>
            <w:r w:rsidRPr="008B1F79">
              <w:t>Pulse</w:t>
            </w:r>
          </w:p>
        </w:tc>
        <w:tc>
          <w:tcPr>
            <w:tcW w:w="2003" w:type="dxa"/>
          </w:tcPr>
          <w:p w14:paraId="0FBAA291" w14:textId="77777777" w:rsidR="00016224" w:rsidRPr="008B1F79" w:rsidRDefault="00016224" w:rsidP="00555341">
            <w:pPr>
              <w:pStyle w:val="Tabletext"/>
              <w:jc w:val="left"/>
            </w:pPr>
            <w:r w:rsidRPr="008B1F79">
              <w:t>Pulse</w:t>
            </w:r>
          </w:p>
        </w:tc>
        <w:tc>
          <w:tcPr>
            <w:tcW w:w="2958" w:type="dxa"/>
          </w:tcPr>
          <w:p w14:paraId="05FB3CFE" w14:textId="77777777" w:rsidR="00016224" w:rsidRPr="008B1F79" w:rsidRDefault="00016224" w:rsidP="00555341">
            <w:pPr>
              <w:pStyle w:val="Tabletext"/>
              <w:jc w:val="left"/>
            </w:pPr>
            <w:r w:rsidRPr="008B1F79">
              <w:t>Non-coherent frequency-agile pulse-position modulation</w:t>
            </w:r>
          </w:p>
        </w:tc>
        <w:tc>
          <w:tcPr>
            <w:tcW w:w="2237" w:type="dxa"/>
          </w:tcPr>
          <w:p w14:paraId="125F851D" w14:textId="77777777" w:rsidR="00016224" w:rsidRPr="008B1F79" w:rsidRDefault="00016224" w:rsidP="00555341">
            <w:pPr>
              <w:pStyle w:val="Tabletext"/>
              <w:jc w:val="left"/>
            </w:pPr>
            <w:r w:rsidRPr="008B1F79">
              <w:t>CW, FMCW</w:t>
            </w:r>
          </w:p>
        </w:tc>
      </w:tr>
      <w:tr w:rsidR="00016224" w:rsidRPr="008B1F79" w14:paraId="5EC9F0A8" w14:textId="77777777" w:rsidTr="00ED5382">
        <w:trPr>
          <w:jc w:val="center"/>
        </w:trPr>
        <w:tc>
          <w:tcPr>
            <w:tcW w:w="3325" w:type="dxa"/>
          </w:tcPr>
          <w:p w14:paraId="4C43664D" w14:textId="77777777" w:rsidR="00016224" w:rsidRPr="008B1F79" w:rsidRDefault="00016224" w:rsidP="00555341">
            <w:pPr>
              <w:pStyle w:val="Tabletext"/>
              <w:keepLines/>
              <w:tabs>
                <w:tab w:val="left" w:leader="dot" w:pos="7938"/>
                <w:tab w:val="center" w:pos="9526"/>
              </w:tabs>
              <w:ind w:left="567" w:hanging="567"/>
            </w:pPr>
            <w:r w:rsidRPr="008B1F79">
              <w:t>Peak power into antenna</w:t>
            </w:r>
            <w:del w:id="112" w:author="Nellis, Donald (FAA)" w:date="2026-02-18T09:28:00Z" w16du:dateUtc="2026-02-18T14:28:00Z">
              <w:r w:rsidRPr="008B1F79" w:rsidDel="00016224">
                <w:delText xml:space="preserve"> </w:delText>
              </w:r>
              <w:r w:rsidRPr="00016224" w:rsidDel="00016224">
                <w:rPr>
                  <w:highlight w:val="cyan"/>
                  <w:rPrChange w:id="113" w:author="Nellis, Donald (FAA)" w:date="2026-02-18T09:28:00Z" w16du:dateUtc="2026-02-18T14:28:00Z">
                    <w:rPr/>
                  </w:rPrChange>
                </w:rPr>
                <w:delText>(kW)</w:delText>
              </w:r>
            </w:del>
          </w:p>
        </w:tc>
        <w:tc>
          <w:tcPr>
            <w:tcW w:w="1322" w:type="dxa"/>
            <w:shd w:val="clear" w:color="auto" w:fill="DAEEF3" w:themeFill="accent5" w:themeFillTint="33"/>
          </w:tcPr>
          <w:p w14:paraId="252E6E27" w14:textId="20022F0C" w:rsidR="00016224" w:rsidRPr="008B1F79" w:rsidRDefault="00016224" w:rsidP="00555341">
            <w:pPr>
              <w:pStyle w:val="Tabletext"/>
              <w:keepLines/>
              <w:tabs>
                <w:tab w:val="left" w:leader="dot" w:pos="7938"/>
                <w:tab w:val="center" w:pos="9526"/>
              </w:tabs>
              <w:ind w:left="567" w:hanging="567"/>
              <w:jc w:val="left"/>
            </w:pPr>
            <w:ins w:id="114" w:author="Nellis, Donald (FAA)" w:date="2026-02-18T09:23:00Z" w16du:dateUtc="2026-02-18T14:23:00Z">
              <w:r w:rsidRPr="00897B8F">
                <w:rPr>
                  <w:highlight w:val="cyan"/>
                </w:rPr>
                <w:t>kW</w:t>
              </w:r>
            </w:ins>
          </w:p>
        </w:tc>
        <w:tc>
          <w:tcPr>
            <w:tcW w:w="2614" w:type="dxa"/>
          </w:tcPr>
          <w:p w14:paraId="01448DA3" w14:textId="77777777" w:rsidR="00016224" w:rsidRPr="008B1F79" w:rsidRDefault="00016224" w:rsidP="00555341">
            <w:pPr>
              <w:pStyle w:val="Tabletext"/>
              <w:jc w:val="left"/>
            </w:pPr>
            <w:r w:rsidRPr="008B1F79">
              <w:t>17</w:t>
            </w:r>
          </w:p>
        </w:tc>
        <w:tc>
          <w:tcPr>
            <w:tcW w:w="2003" w:type="dxa"/>
          </w:tcPr>
          <w:p w14:paraId="3DFA53EC" w14:textId="77777777" w:rsidR="00016224" w:rsidRPr="008B1F79" w:rsidRDefault="00016224" w:rsidP="00555341">
            <w:pPr>
              <w:pStyle w:val="Tabletext"/>
              <w:jc w:val="left"/>
            </w:pPr>
            <w:r w:rsidRPr="008B1F79">
              <w:t>143 (min)</w:t>
            </w:r>
            <w:r w:rsidRPr="008B1F79">
              <w:br/>
              <w:t>220 (max)</w:t>
            </w:r>
          </w:p>
        </w:tc>
        <w:tc>
          <w:tcPr>
            <w:tcW w:w="2958" w:type="dxa"/>
          </w:tcPr>
          <w:p w14:paraId="477256EF" w14:textId="77777777" w:rsidR="00016224" w:rsidRPr="008B1F79" w:rsidRDefault="00016224" w:rsidP="00555341">
            <w:pPr>
              <w:pStyle w:val="Tabletext"/>
              <w:jc w:val="left"/>
            </w:pPr>
            <w:r w:rsidRPr="008B1F79">
              <w:t>95</w:t>
            </w:r>
          </w:p>
        </w:tc>
        <w:tc>
          <w:tcPr>
            <w:tcW w:w="2237" w:type="dxa"/>
          </w:tcPr>
          <w:p w14:paraId="087DD7BC" w14:textId="77777777" w:rsidR="00016224" w:rsidRPr="008B1F79" w:rsidRDefault="00016224" w:rsidP="00555341">
            <w:pPr>
              <w:pStyle w:val="Tabletext"/>
              <w:jc w:val="left"/>
            </w:pPr>
            <w:r w:rsidRPr="008B1F79">
              <w:t>1.5</w:t>
            </w:r>
          </w:p>
        </w:tc>
      </w:tr>
      <w:tr w:rsidR="00016224" w:rsidRPr="008B1F79" w14:paraId="323A10BB" w14:textId="77777777" w:rsidTr="00ED5382">
        <w:trPr>
          <w:trHeight w:val="436"/>
          <w:jc w:val="center"/>
        </w:trPr>
        <w:tc>
          <w:tcPr>
            <w:tcW w:w="3325" w:type="dxa"/>
          </w:tcPr>
          <w:p w14:paraId="44FFAEAD" w14:textId="6C2AC8E0" w:rsidR="00016224" w:rsidRPr="00D978DD" w:rsidRDefault="00016224" w:rsidP="003C685C">
            <w:pPr>
              <w:pStyle w:val="Tabletext"/>
              <w:keepLines/>
              <w:tabs>
                <w:tab w:val="left" w:leader="dot" w:pos="7938"/>
                <w:tab w:val="center" w:pos="9526"/>
              </w:tabs>
            </w:pPr>
            <w:r w:rsidRPr="00D978DD">
              <w:t>Pulse widths</w:t>
            </w:r>
            <w:del w:id="115" w:author="Nellis, Donald (FAA)" w:date="2026-02-18T16:10:00Z" w16du:dateUtc="2026-02-18T21:10:00Z">
              <w:r w:rsidRPr="00D978DD" w:rsidDel="00BA44B3">
                <w:delText xml:space="preserve"> </w:delText>
              </w:r>
              <w:r w:rsidRPr="00BA44B3" w:rsidDel="00BA44B3">
                <w:rPr>
                  <w:highlight w:val="cyan"/>
                  <w:rPrChange w:id="116" w:author="Nellis, Donald (FAA)" w:date="2026-02-18T16:11:00Z" w16du:dateUtc="2026-02-18T21:11:00Z">
                    <w:rPr/>
                  </w:rPrChange>
                </w:rPr>
                <w:delText>(</w:delText>
              </w:r>
              <w:r w:rsidRPr="00BA44B3" w:rsidDel="00BA44B3">
                <w:rPr>
                  <w:highlight w:val="cyan"/>
                  <w:rPrChange w:id="117" w:author="Nellis, Donald (FAA)" w:date="2026-02-18T16:11:00Z" w16du:dateUtc="2026-02-18T21:11:00Z">
                    <w:rPr/>
                  </w:rPrChange>
                </w:rPr>
                <w:sym w:font="Symbol" w:char="F06D"/>
              </w:r>
              <w:r w:rsidRPr="00BA44B3" w:rsidDel="00BA44B3">
                <w:rPr>
                  <w:highlight w:val="cyan"/>
                  <w:rPrChange w:id="118" w:author="Nellis, Donald (FAA)" w:date="2026-02-18T16:11:00Z" w16du:dateUtc="2026-02-18T21:11:00Z">
                    <w:rPr/>
                  </w:rPrChange>
                </w:rPr>
                <w:delText>s)</w:delText>
              </w:r>
              <w:r w:rsidRPr="00D978DD" w:rsidDel="00BA44B3">
                <w:delText xml:space="preserve"> </w:delText>
              </w:r>
            </w:del>
          </w:p>
        </w:tc>
        <w:tc>
          <w:tcPr>
            <w:tcW w:w="1322" w:type="dxa"/>
            <w:shd w:val="clear" w:color="auto" w:fill="DAEEF3" w:themeFill="accent5" w:themeFillTint="33"/>
          </w:tcPr>
          <w:p w14:paraId="04224111" w14:textId="68CB1423" w:rsidR="00016224" w:rsidRPr="00D978DD" w:rsidRDefault="00016224" w:rsidP="003C685C">
            <w:pPr>
              <w:pStyle w:val="Tabletext"/>
              <w:keepLines/>
              <w:tabs>
                <w:tab w:val="left" w:leader="dot" w:pos="7938"/>
                <w:tab w:val="center" w:pos="9526"/>
              </w:tabs>
              <w:jc w:val="left"/>
            </w:pPr>
            <w:ins w:id="119" w:author="Nellis, Donald (FAA)" w:date="2026-02-18T09:24:00Z" w16du:dateUtc="2026-02-18T14:24:00Z">
              <w:r w:rsidRPr="00897B8F">
                <w:rPr>
                  <w:highlight w:val="cyan"/>
                </w:rPr>
                <w:sym w:font="Symbol" w:char="F06D"/>
              </w:r>
              <w:r w:rsidRPr="00897B8F">
                <w:rPr>
                  <w:highlight w:val="cyan"/>
                </w:rPr>
                <w:t>s</w:t>
              </w:r>
            </w:ins>
          </w:p>
        </w:tc>
        <w:tc>
          <w:tcPr>
            <w:tcW w:w="2614" w:type="dxa"/>
          </w:tcPr>
          <w:p w14:paraId="3126C919" w14:textId="19D9A847" w:rsidR="00016224" w:rsidRPr="00D978DD" w:rsidRDefault="00016224" w:rsidP="00555341">
            <w:pPr>
              <w:pStyle w:val="Tabletext"/>
              <w:jc w:val="left"/>
            </w:pPr>
            <w:r w:rsidRPr="00D978DD">
              <w:t>0.285</w:t>
            </w:r>
          </w:p>
        </w:tc>
        <w:tc>
          <w:tcPr>
            <w:tcW w:w="2003" w:type="dxa"/>
          </w:tcPr>
          <w:p w14:paraId="37FD8618" w14:textId="39AB0749" w:rsidR="00016224" w:rsidRPr="00D978DD" w:rsidRDefault="00016224" w:rsidP="00555341">
            <w:pPr>
              <w:pStyle w:val="Tabletext"/>
              <w:jc w:val="left"/>
            </w:pPr>
            <w:r w:rsidRPr="00D978DD">
              <w:t>2.5; 0.5</w:t>
            </w:r>
          </w:p>
        </w:tc>
        <w:tc>
          <w:tcPr>
            <w:tcW w:w="2958" w:type="dxa"/>
          </w:tcPr>
          <w:p w14:paraId="140E2189" w14:textId="23F4B3E4" w:rsidR="00016224" w:rsidRPr="00D978DD" w:rsidRDefault="00016224" w:rsidP="00555341">
            <w:pPr>
              <w:pStyle w:val="Tabletext"/>
              <w:jc w:val="left"/>
            </w:pPr>
            <w:r w:rsidRPr="00D978DD">
              <w:t>0.3, 2.35, and 4</w:t>
            </w:r>
          </w:p>
        </w:tc>
        <w:tc>
          <w:tcPr>
            <w:tcW w:w="2237" w:type="dxa"/>
          </w:tcPr>
          <w:p w14:paraId="7D293DF0" w14:textId="77777777" w:rsidR="00016224" w:rsidRPr="00D978DD" w:rsidRDefault="00016224" w:rsidP="00555341">
            <w:pPr>
              <w:pStyle w:val="Tabletext"/>
              <w:jc w:val="left"/>
            </w:pPr>
            <w:r w:rsidRPr="00D978DD">
              <w:t>Not applicable</w:t>
            </w:r>
          </w:p>
        </w:tc>
      </w:tr>
      <w:tr w:rsidR="00016224" w:rsidRPr="008B1F79" w14:paraId="3CE1D4DB" w14:textId="77777777" w:rsidTr="00ED5382">
        <w:trPr>
          <w:trHeight w:val="435"/>
          <w:jc w:val="center"/>
        </w:trPr>
        <w:tc>
          <w:tcPr>
            <w:tcW w:w="3325" w:type="dxa"/>
            <w:shd w:val="clear" w:color="auto" w:fill="DAEEF3" w:themeFill="accent5" w:themeFillTint="33"/>
          </w:tcPr>
          <w:p w14:paraId="50F4FE64" w14:textId="400AB9D5" w:rsidR="00016224" w:rsidRPr="00D978DD" w:rsidRDefault="00897B8F" w:rsidP="003C685C">
            <w:pPr>
              <w:pStyle w:val="Tabletext"/>
              <w:keepLines/>
              <w:tabs>
                <w:tab w:val="left" w:leader="dot" w:pos="7938"/>
                <w:tab w:val="center" w:pos="9526"/>
              </w:tabs>
            </w:pPr>
            <w:del w:id="120" w:author="Ahmed Kormed" w:date="2025-11-20T16:19:00Z">
              <w:r w:rsidRPr="00D978DD" w:rsidDel="003C1E5F">
                <w:delText xml:space="preserve">and </w:delText>
              </w:r>
            </w:del>
            <w:r w:rsidRPr="00D978DD">
              <w:br/>
            </w:r>
            <w:ins w:id="121" w:author="Ahmed Kormed" w:date="2025-11-21T09:49:00Z">
              <w:r w:rsidRPr="00897B8F">
                <w:t>Pulse repetition frequency</w:t>
              </w:r>
              <w:del w:id="122" w:author="Nellis, Donald (FAA)" w:date="2026-02-18T09:37:00Z" w16du:dateUtc="2026-02-18T14:37:00Z">
                <w:r w:rsidRPr="00897B8F" w:rsidDel="00897B8F">
                  <w:delText xml:space="preserve"> </w:delText>
                </w:r>
                <w:r w:rsidRPr="00897B8F" w:rsidDel="00897B8F">
                  <w:rPr>
                    <w:highlight w:val="cyan"/>
                    <w:rPrChange w:id="123" w:author="Nellis, Donald (FAA)" w:date="2026-02-18T09:37:00Z" w16du:dateUtc="2026-02-18T14:37:00Z">
                      <w:rPr/>
                    </w:rPrChange>
                  </w:rPr>
                  <w:delText>(</w:delText>
                </w:r>
              </w:del>
            </w:ins>
            <w:ins w:id="124" w:author="Ahmed Kormed" w:date="2025-11-21T09:55:00Z">
              <w:del w:id="125" w:author="Nellis, Donald (FAA)" w:date="2026-02-18T09:37:00Z" w16du:dateUtc="2026-02-18T14:37:00Z">
                <w:r w:rsidRPr="00897B8F" w:rsidDel="00897B8F">
                  <w:rPr>
                    <w:highlight w:val="cyan"/>
                    <w:rPrChange w:id="126" w:author="Nellis, Donald (FAA)" w:date="2026-02-18T09:37:00Z" w16du:dateUtc="2026-02-18T14:37:00Z">
                      <w:rPr/>
                    </w:rPrChange>
                  </w:rPr>
                  <w:delText>Hz</w:delText>
                </w:r>
              </w:del>
            </w:ins>
            <w:ins w:id="127" w:author="Ahmed Kormed" w:date="2025-11-21T09:49:00Z">
              <w:del w:id="128" w:author="Nellis, Donald (FAA)" w:date="2026-02-18T09:37:00Z" w16du:dateUtc="2026-02-18T14:37:00Z">
                <w:r w:rsidRPr="00897B8F" w:rsidDel="00897B8F">
                  <w:rPr>
                    <w:highlight w:val="cyan"/>
                    <w:rPrChange w:id="129" w:author="Nellis, Donald (FAA)" w:date="2026-02-18T09:37:00Z" w16du:dateUtc="2026-02-18T14:37:00Z">
                      <w:rPr/>
                    </w:rPrChange>
                  </w:rPr>
                  <w:delText>)</w:delText>
                </w:r>
              </w:del>
            </w:ins>
            <w:ins w:id="130" w:author="Ahmed Kormed" w:date="2025-11-21T09:55:00Z">
              <w:del w:id="131" w:author="Nellis, Donald (FAA)" w:date="2026-02-18T09:37:00Z" w16du:dateUtc="2026-02-18T14:37:00Z">
                <w:r w:rsidDel="00897B8F">
                  <w:delText xml:space="preserve"> </w:delText>
                </w:r>
              </w:del>
            </w:ins>
            <w:del w:id="132" w:author="Ahmed Kormed" w:date="2025-11-21T09:49:00Z">
              <w:r w:rsidRPr="00D978DD" w:rsidDel="00901CF7">
                <w:delText>pulse repetition rates (pps)</w:delText>
              </w:r>
            </w:del>
          </w:p>
        </w:tc>
        <w:tc>
          <w:tcPr>
            <w:tcW w:w="1322" w:type="dxa"/>
            <w:shd w:val="clear" w:color="auto" w:fill="DAEEF3" w:themeFill="accent5" w:themeFillTint="33"/>
          </w:tcPr>
          <w:p w14:paraId="61D0138D" w14:textId="79B60700" w:rsidR="00016224" w:rsidRPr="00D978DD" w:rsidRDefault="00897B8F" w:rsidP="003C685C">
            <w:pPr>
              <w:pStyle w:val="Tabletext"/>
              <w:keepLines/>
              <w:tabs>
                <w:tab w:val="left" w:leader="dot" w:pos="7938"/>
                <w:tab w:val="center" w:pos="9526"/>
              </w:tabs>
            </w:pPr>
            <w:ins w:id="133" w:author="Nellis, Donald (FAA)" w:date="2026-02-18T09:37:00Z" w16du:dateUtc="2026-02-18T14:37:00Z">
              <w:r w:rsidRPr="00ED5382">
                <w:rPr>
                  <w:highlight w:val="cyan"/>
                </w:rPr>
                <w:t>Hz</w:t>
              </w:r>
            </w:ins>
          </w:p>
        </w:tc>
        <w:tc>
          <w:tcPr>
            <w:tcW w:w="2614" w:type="dxa"/>
            <w:shd w:val="clear" w:color="auto" w:fill="DAEEF3" w:themeFill="accent5" w:themeFillTint="33"/>
          </w:tcPr>
          <w:p w14:paraId="068AF52C" w14:textId="1DE89AB8" w:rsidR="00016224" w:rsidRPr="00D978DD" w:rsidRDefault="00897B8F" w:rsidP="00555341">
            <w:pPr>
              <w:pStyle w:val="Tabletext"/>
            </w:pPr>
            <w:del w:id="134" w:author="Nellis, Donald (FAA)" w:date="2026-02-18T09:40:00Z" w16du:dateUtc="2026-02-18T14:40:00Z">
              <w:r w:rsidRPr="00ED5382" w:rsidDel="00897B8F">
                <w:rPr>
                  <w:highlight w:val="cyan"/>
                </w:rPr>
                <w:delText>;</w:delText>
              </w:r>
              <w:r w:rsidRPr="00D978DD" w:rsidDel="00897B8F">
                <w:delText xml:space="preserve"> </w:delText>
              </w:r>
            </w:del>
            <w:r w:rsidRPr="00D978DD">
              <w:t>8 200 to 23 000</w:t>
            </w:r>
          </w:p>
        </w:tc>
        <w:tc>
          <w:tcPr>
            <w:tcW w:w="2003" w:type="dxa"/>
            <w:shd w:val="clear" w:color="auto" w:fill="DAEEF3" w:themeFill="accent5" w:themeFillTint="33"/>
          </w:tcPr>
          <w:p w14:paraId="1BEC5082" w14:textId="718844D7" w:rsidR="00016224" w:rsidRPr="00D978DD" w:rsidRDefault="00897B8F" w:rsidP="00555341">
            <w:pPr>
              <w:pStyle w:val="Tabletext"/>
            </w:pPr>
            <w:r w:rsidRPr="00D978DD">
              <w:t>400 and 1 600</w:t>
            </w:r>
          </w:p>
        </w:tc>
        <w:tc>
          <w:tcPr>
            <w:tcW w:w="2958" w:type="dxa"/>
            <w:shd w:val="clear" w:color="auto" w:fill="DAEEF3" w:themeFill="accent5" w:themeFillTint="33"/>
          </w:tcPr>
          <w:p w14:paraId="53D9558E" w14:textId="6E3895B6" w:rsidR="00016224" w:rsidRPr="00D978DD" w:rsidRDefault="00897B8F" w:rsidP="00555341">
            <w:pPr>
              <w:pStyle w:val="Tabletext"/>
            </w:pPr>
            <w:r w:rsidRPr="00D978DD">
              <w:t>2 000, 425 and 250</w:t>
            </w:r>
          </w:p>
        </w:tc>
        <w:tc>
          <w:tcPr>
            <w:tcW w:w="2237" w:type="dxa"/>
            <w:shd w:val="clear" w:color="auto" w:fill="DAEEF3" w:themeFill="accent5" w:themeFillTint="33"/>
          </w:tcPr>
          <w:p w14:paraId="53B4099E" w14:textId="25BFA6AD" w:rsidR="00016224" w:rsidRPr="00D978DD" w:rsidRDefault="00897B8F" w:rsidP="00555341">
            <w:pPr>
              <w:pStyle w:val="Tabletext"/>
            </w:pPr>
            <w:r w:rsidRPr="00D978DD">
              <w:t>Not applicable</w:t>
            </w:r>
          </w:p>
        </w:tc>
      </w:tr>
      <w:tr w:rsidR="00016224" w:rsidRPr="008B1F79" w14:paraId="6D39B7F2" w14:textId="77777777" w:rsidTr="00ED5382">
        <w:trPr>
          <w:jc w:val="center"/>
        </w:trPr>
        <w:tc>
          <w:tcPr>
            <w:tcW w:w="3325" w:type="dxa"/>
          </w:tcPr>
          <w:p w14:paraId="194300DB" w14:textId="77777777" w:rsidR="00016224" w:rsidRPr="008B1F79" w:rsidRDefault="00016224" w:rsidP="00555341">
            <w:pPr>
              <w:pStyle w:val="Tabletext"/>
            </w:pPr>
            <w:r w:rsidRPr="008B1F79">
              <w:t>Maximum duty cycle</w:t>
            </w:r>
          </w:p>
        </w:tc>
        <w:tc>
          <w:tcPr>
            <w:tcW w:w="1322" w:type="dxa"/>
            <w:shd w:val="clear" w:color="auto" w:fill="DAEEF3" w:themeFill="accent5" w:themeFillTint="33"/>
          </w:tcPr>
          <w:p w14:paraId="78A0A92D" w14:textId="693E6203" w:rsidR="00016224" w:rsidRPr="008B1F79" w:rsidRDefault="00016224" w:rsidP="00555341">
            <w:pPr>
              <w:pStyle w:val="Tabletext"/>
              <w:jc w:val="left"/>
            </w:pPr>
          </w:p>
        </w:tc>
        <w:tc>
          <w:tcPr>
            <w:tcW w:w="2614" w:type="dxa"/>
          </w:tcPr>
          <w:p w14:paraId="46871BFB" w14:textId="77777777" w:rsidR="00016224" w:rsidRPr="008B1F79" w:rsidRDefault="00016224" w:rsidP="00555341">
            <w:pPr>
              <w:pStyle w:val="Tabletext"/>
              <w:jc w:val="left"/>
            </w:pPr>
            <w:r w:rsidRPr="008B1F79">
              <w:t>0.0132</w:t>
            </w:r>
          </w:p>
        </w:tc>
        <w:tc>
          <w:tcPr>
            <w:tcW w:w="2003" w:type="dxa"/>
          </w:tcPr>
          <w:p w14:paraId="4849571B" w14:textId="77777777" w:rsidR="00016224" w:rsidRPr="008B1F79" w:rsidRDefault="00016224" w:rsidP="00555341">
            <w:pPr>
              <w:pStyle w:val="Tabletext"/>
              <w:jc w:val="left"/>
            </w:pPr>
            <w:r w:rsidRPr="008B1F79">
              <w:t>0.001</w:t>
            </w:r>
          </w:p>
        </w:tc>
        <w:tc>
          <w:tcPr>
            <w:tcW w:w="2958" w:type="dxa"/>
          </w:tcPr>
          <w:p w14:paraId="409F885E" w14:textId="77777777" w:rsidR="00016224" w:rsidRPr="008B1F79" w:rsidRDefault="00016224" w:rsidP="00555341">
            <w:pPr>
              <w:pStyle w:val="Tabletext"/>
              <w:jc w:val="left"/>
            </w:pPr>
            <w:r w:rsidRPr="008B1F79">
              <w:t>0.001</w:t>
            </w:r>
          </w:p>
        </w:tc>
        <w:tc>
          <w:tcPr>
            <w:tcW w:w="2237" w:type="dxa"/>
          </w:tcPr>
          <w:p w14:paraId="433F44A8" w14:textId="77777777" w:rsidR="00016224" w:rsidRPr="008B1F79" w:rsidRDefault="00016224" w:rsidP="00555341">
            <w:pPr>
              <w:pStyle w:val="Tabletext"/>
              <w:jc w:val="left"/>
            </w:pPr>
            <w:r w:rsidRPr="008B1F79">
              <w:t>1</w:t>
            </w:r>
          </w:p>
        </w:tc>
      </w:tr>
      <w:tr w:rsidR="00016224" w:rsidRPr="008B1F79" w14:paraId="4E9E095E" w14:textId="77777777" w:rsidTr="00ED5382">
        <w:trPr>
          <w:jc w:val="center"/>
        </w:trPr>
        <w:tc>
          <w:tcPr>
            <w:tcW w:w="3325" w:type="dxa"/>
          </w:tcPr>
          <w:p w14:paraId="1185BE57" w14:textId="77777777" w:rsidR="00016224" w:rsidRPr="008B1F79" w:rsidRDefault="00016224" w:rsidP="00555341">
            <w:pPr>
              <w:pStyle w:val="Tabletext"/>
              <w:keepLines/>
              <w:tabs>
                <w:tab w:val="left" w:leader="dot" w:pos="7938"/>
                <w:tab w:val="center" w:pos="9526"/>
              </w:tabs>
              <w:ind w:left="567" w:hanging="567"/>
            </w:pPr>
            <w:r w:rsidRPr="008B1F79">
              <w:t>Pulse rise/fall time</w:t>
            </w:r>
            <w:del w:id="135" w:author="Nellis, Donald (FAA)" w:date="2026-02-18T09:29:00Z" w16du:dateUtc="2026-02-18T14:29:00Z">
              <w:r w:rsidRPr="008B1F79" w:rsidDel="00016224">
                <w:delText xml:space="preserve"> </w:delText>
              </w:r>
              <w:r w:rsidRPr="00016224" w:rsidDel="00016224">
                <w:rPr>
                  <w:highlight w:val="cyan"/>
                  <w:rPrChange w:id="136" w:author="Nellis, Donald (FAA)" w:date="2026-02-18T09:29:00Z" w16du:dateUtc="2026-02-18T14:29:00Z">
                    <w:rPr/>
                  </w:rPrChange>
                </w:rPr>
                <w:delText>(</w:delText>
              </w:r>
              <w:r w:rsidRPr="00016224" w:rsidDel="00016224">
                <w:rPr>
                  <w:highlight w:val="cyan"/>
                  <w:rPrChange w:id="137" w:author="Nellis, Donald (FAA)" w:date="2026-02-18T09:29:00Z" w16du:dateUtc="2026-02-18T14:29:00Z">
                    <w:rPr/>
                  </w:rPrChange>
                </w:rPr>
                <w:sym w:font="Symbol" w:char="F06D"/>
              </w:r>
              <w:r w:rsidRPr="00016224" w:rsidDel="00016224">
                <w:rPr>
                  <w:highlight w:val="cyan"/>
                  <w:rPrChange w:id="138" w:author="Nellis, Donald (FAA)" w:date="2026-02-18T09:29:00Z" w16du:dateUtc="2026-02-18T14:29:00Z">
                    <w:rPr/>
                  </w:rPrChange>
                </w:rPr>
                <w:delText>s)</w:delText>
              </w:r>
            </w:del>
          </w:p>
        </w:tc>
        <w:tc>
          <w:tcPr>
            <w:tcW w:w="1322" w:type="dxa"/>
            <w:shd w:val="clear" w:color="auto" w:fill="DAEEF3" w:themeFill="accent5" w:themeFillTint="33"/>
          </w:tcPr>
          <w:p w14:paraId="5A52B3BA" w14:textId="0162E421" w:rsidR="00016224" w:rsidRPr="008B1F79" w:rsidRDefault="00016224" w:rsidP="00555341">
            <w:pPr>
              <w:pStyle w:val="Tabletext"/>
              <w:keepLines/>
              <w:tabs>
                <w:tab w:val="left" w:leader="dot" w:pos="7938"/>
                <w:tab w:val="center" w:pos="9526"/>
              </w:tabs>
              <w:ind w:left="567" w:hanging="567"/>
              <w:jc w:val="left"/>
            </w:pPr>
            <w:ins w:id="139" w:author="Nellis, Donald (FAA)" w:date="2026-02-18T09:29:00Z" w16du:dateUtc="2026-02-18T14:29:00Z">
              <w:r w:rsidRPr="00FD4477">
                <w:rPr>
                  <w:highlight w:val="cyan"/>
                </w:rPr>
                <w:sym w:font="Symbol" w:char="F06D"/>
              </w:r>
              <w:r w:rsidRPr="00FD4477">
                <w:rPr>
                  <w:highlight w:val="cyan"/>
                </w:rPr>
                <w:t>s</w:t>
              </w:r>
            </w:ins>
          </w:p>
        </w:tc>
        <w:tc>
          <w:tcPr>
            <w:tcW w:w="2614" w:type="dxa"/>
          </w:tcPr>
          <w:p w14:paraId="31C5C74E" w14:textId="77777777" w:rsidR="00016224" w:rsidRPr="008B1F79" w:rsidRDefault="00016224" w:rsidP="00555341">
            <w:pPr>
              <w:pStyle w:val="Tabletext"/>
              <w:jc w:val="left"/>
            </w:pPr>
            <w:r w:rsidRPr="008B1F79">
              <w:t>0.01/0.01</w:t>
            </w:r>
          </w:p>
        </w:tc>
        <w:tc>
          <w:tcPr>
            <w:tcW w:w="2003" w:type="dxa"/>
          </w:tcPr>
          <w:p w14:paraId="0B7BC1EC" w14:textId="77777777" w:rsidR="00016224" w:rsidRPr="008B1F79" w:rsidRDefault="00016224" w:rsidP="00555341">
            <w:pPr>
              <w:pStyle w:val="Tabletext"/>
              <w:jc w:val="left"/>
            </w:pPr>
            <w:r w:rsidRPr="008B1F79">
              <w:t>0.02/0.2</w:t>
            </w:r>
          </w:p>
        </w:tc>
        <w:tc>
          <w:tcPr>
            <w:tcW w:w="2958" w:type="dxa"/>
          </w:tcPr>
          <w:p w14:paraId="25CB3242" w14:textId="77777777" w:rsidR="00016224" w:rsidRPr="008B1F79" w:rsidRDefault="00016224" w:rsidP="00555341">
            <w:pPr>
              <w:pStyle w:val="Tabletext"/>
              <w:jc w:val="left"/>
            </w:pPr>
            <w:r w:rsidRPr="008B1F79">
              <w:t>0.1/0.1</w:t>
            </w:r>
          </w:p>
        </w:tc>
        <w:tc>
          <w:tcPr>
            <w:tcW w:w="2237" w:type="dxa"/>
          </w:tcPr>
          <w:p w14:paraId="7F53D84D" w14:textId="77777777" w:rsidR="00016224" w:rsidRPr="008B1F79" w:rsidRDefault="00016224" w:rsidP="00555341">
            <w:pPr>
              <w:pStyle w:val="Tabletext"/>
              <w:jc w:val="left"/>
            </w:pPr>
            <w:r w:rsidRPr="008B1F79">
              <w:t>Not applicable</w:t>
            </w:r>
          </w:p>
        </w:tc>
      </w:tr>
      <w:tr w:rsidR="00016224" w:rsidRPr="008B1F79" w14:paraId="28952073" w14:textId="77777777" w:rsidTr="00ED5382">
        <w:trPr>
          <w:jc w:val="center"/>
        </w:trPr>
        <w:tc>
          <w:tcPr>
            <w:tcW w:w="3325" w:type="dxa"/>
          </w:tcPr>
          <w:p w14:paraId="6EAA1DE6" w14:textId="77777777" w:rsidR="00016224" w:rsidRPr="008B1F79" w:rsidRDefault="00016224" w:rsidP="00555341">
            <w:pPr>
              <w:pStyle w:val="Tabletext"/>
            </w:pPr>
            <w:r w:rsidRPr="008B1F79">
              <w:t>Output device</w:t>
            </w:r>
          </w:p>
        </w:tc>
        <w:tc>
          <w:tcPr>
            <w:tcW w:w="1322" w:type="dxa"/>
            <w:shd w:val="clear" w:color="auto" w:fill="DAEEF3" w:themeFill="accent5" w:themeFillTint="33"/>
          </w:tcPr>
          <w:p w14:paraId="1FDA3DAE" w14:textId="607B20E7" w:rsidR="00016224" w:rsidRPr="008B1F79" w:rsidRDefault="00016224" w:rsidP="00555341">
            <w:pPr>
              <w:pStyle w:val="Tabletext"/>
              <w:jc w:val="left"/>
            </w:pPr>
          </w:p>
        </w:tc>
        <w:tc>
          <w:tcPr>
            <w:tcW w:w="2614" w:type="dxa"/>
          </w:tcPr>
          <w:p w14:paraId="127D1095" w14:textId="77777777" w:rsidR="00016224" w:rsidRPr="008B1F79" w:rsidRDefault="00016224" w:rsidP="00555341">
            <w:pPr>
              <w:pStyle w:val="Tabletext"/>
              <w:jc w:val="left"/>
            </w:pPr>
            <w:r w:rsidRPr="008B1F79">
              <w:t>Travelling wave tube</w:t>
            </w:r>
          </w:p>
        </w:tc>
        <w:tc>
          <w:tcPr>
            <w:tcW w:w="2003" w:type="dxa"/>
          </w:tcPr>
          <w:p w14:paraId="62F1EBD5" w14:textId="77777777" w:rsidR="00016224" w:rsidRPr="008B1F79" w:rsidRDefault="00016224" w:rsidP="00555341">
            <w:pPr>
              <w:pStyle w:val="Tabletext"/>
              <w:jc w:val="left"/>
            </w:pPr>
            <w:proofErr w:type="spellStart"/>
            <w:r w:rsidRPr="008B1F79">
              <w:t>Tunable</w:t>
            </w:r>
            <w:proofErr w:type="spellEnd"/>
            <w:r w:rsidRPr="008B1F79">
              <w:t xml:space="preserve"> magnetron</w:t>
            </w:r>
          </w:p>
        </w:tc>
        <w:tc>
          <w:tcPr>
            <w:tcW w:w="2958" w:type="dxa"/>
          </w:tcPr>
          <w:p w14:paraId="75F1440F" w14:textId="77777777" w:rsidR="00016224" w:rsidRPr="008B1F79" w:rsidRDefault="00016224" w:rsidP="00555341">
            <w:pPr>
              <w:pStyle w:val="Tabletext"/>
              <w:jc w:val="left"/>
            </w:pPr>
            <w:r w:rsidRPr="008B1F79">
              <w:t>Cavity-tuned magnetron</w:t>
            </w:r>
          </w:p>
        </w:tc>
        <w:tc>
          <w:tcPr>
            <w:tcW w:w="2237" w:type="dxa"/>
          </w:tcPr>
          <w:p w14:paraId="43CCF30D" w14:textId="77777777" w:rsidR="00016224" w:rsidRPr="008B1F79" w:rsidRDefault="00016224" w:rsidP="00555341">
            <w:pPr>
              <w:pStyle w:val="Tabletext"/>
              <w:jc w:val="left"/>
            </w:pPr>
            <w:r w:rsidRPr="008B1F79">
              <w:t>Travelling wave tube</w:t>
            </w:r>
          </w:p>
        </w:tc>
      </w:tr>
      <w:tr w:rsidR="00016224" w:rsidRPr="008B1F79" w14:paraId="61545C27" w14:textId="77777777" w:rsidTr="00ED5382">
        <w:trPr>
          <w:jc w:val="center"/>
        </w:trPr>
        <w:tc>
          <w:tcPr>
            <w:tcW w:w="3325" w:type="dxa"/>
          </w:tcPr>
          <w:p w14:paraId="76795081" w14:textId="77777777" w:rsidR="00016224" w:rsidRPr="008B1F79" w:rsidRDefault="00016224" w:rsidP="00555341">
            <w:pPr>
              <w:pStyle w:val="Tabletext"/>
            </w:pPr>
            <w:r w:rsidRPr="008B1F79">
              <w:t>Antenna pattern type</w:t>
            </w:r>
          </w:p>
        </w:tc>
        <w:tc>
          <w:tcPr>
            <w:tcW w:w="1322" w:type="dxa"/>
            <w:shd w:val="clear" w:color="auto" w:fill="DAEEF3" w:themeFill="accent5" w:themeFillTint="33"/>
          </w:tcPr>
          <w:p w14:paraId="7C0AB6BD" w14:textId="4C305D54" w:rsidR="00016224" w:rsidRPr="008B1F79" w:rsidRDefault="00016224" w:rsidP="00555341">
            <w:pPr>
              <w:pStyle w:val="Tabletext"/>
              <w:jc w:val="left"/>
            </w:pPr>
          </w:p>
        </w:tc>
        <w:tc>
          <w:tcPr>
            <w:tcW w:w="2614" w:type="dxa"/>
          </w:tcPr>
          <w:p w14:paraId="42115E21" w14:textId="77777777" w:rsidR="00016224" w:rsidRPr="008B1F79" w:rsidRDefault="00016224" w:rsidP="00555341">
            <w:pPr>
              <w:pStyle w:val="Tabletext"/>
              <w:jc w:val="left"/>
            </w:pPr>
            <w:r w:rsidRPr="008B1F79">
              <w:t>Pencil</w:t>
            </w:r>
          </w:p>
        </w:tc>
        <w:tc>
          <w:tcPr>
            <w:tcW w:w="2003" w:type="dxa"/>
          </w:tcPr>
          <w:p w14:paraId="2F55005D" w14:textId="77777777" w:rsidR="00016224" w:rsidRPr="008B1F79" w:rsidRDefault="00016224" w:rsidP="00555341">
            <w:pPr>
              <w:pStyle w:val="Tabletext"/>
              <w:jc w:val="left"/>
            </w:pPr>
            <w:r w:rsidRPr="008B1F79">
              <w:t>Fan</w:t>
            </w:r>
          </w:p>
        </w:tc>
        <w:tc>
          <w:tcPr>
            <w:tcW w:w="2958" w:type="dxa"/>
          </w:tcPr>
          <w:p w14:paraId="6AFBCA99" w14:textId="77777777" w:rsidR="00016224" w:rsidRPr="008B1F79" w:rsidRDefault="00016224" w:rsidP="00555341">
            <w:pPr>
              <w:pStyle w:val="Tabletext"/>
              <w:jc w:val="left"/>
            </w:pPr>
            <w:r w:rsidRPr="008B1F79">
              <w:t>Pencil</w:t>
            </w:r>
          </w:p>
        </w:tc>
        <w:tc>
          <w:tcPr>
            <w:tcW w:w="2237" w:type="dxa"/>
          </w:tcPr>
          <w:p w14:paraId="58982F1D" w14:textId="77777777" w:rsidR="00016224" w:rsidRPr="008B1F79" w:rsidRDefault="00016224" w:rsidP="00555341">
            <w:pPr>
              <w:pStyle w:val="Tabletext"/>
              <w:jc w:val="left"/>
            </w:pPr>
            <w:r w:rsidRPr="008B1F79">
              <w:t>Pencil</w:t>
            </w:r>
          </w:p>
        </w:tc>
      </w:tr>
      <w:tr w:rsidR="00016224" w:rsidRPr="008B1F79" w14:paraId="5C3C4DC7" w14:textId="77777777" w:rsidTr="00ED5382">
        <w:trPr>
          <w:jc w:val="center"/>
        </w:trPr>
        <w:tc>
          <w:tcPr>
            <w:tcW w:w="3325" w:type="dxa"/>
          </w:tcPr>
          <w:p w14:paraId="49DC417B" w14:textId="77777777" w:rsidR="00016224" w:rsidRPr="008B1F79" w:rsidRDefault="00016224" w:rsidP="00555341">
            <w:pPr>
              <w:pStyle w:val="Tabletext"/>
            </w:pPr>
            <w:r w:rsidRPr="008B1F79">
              <w:t>Antenna type</w:t>
            </w:r>
          </w:p>
        </w:tc>
        <w:tc>
          <w:tcPr>
            <w:tcW w:w="1322" w:type="dxa"/>
            <w:shd w:val="clear" w:color="auto" w:fill="DAEEF3" w:themeFill="accent5" w:themeFillTint="33"/>
          </w:tcPr>
          <w:p w14:paraId="7C601E3A" w14:textId="329CF127" w:rsidR="00016224" w:rsidRPr="008B1F79" w:rsidRDefault="00016224" w:rsidP="00555341">
            <w:pPr>
              <w:pStyle w:val="Tabletext"/>
              <w:jc w:val="left"/>
            </w:pPr>
          </w:p>
        </w:tc>
        <w:tc>
          <w:tcPr>
            <w:tcW w:w="2614" w:type="dxa"/>
          </w:tcPr>
          <w:p w14:paraId="0E74A404" w14:textId="77777777" w:rsidR="00016224" w:rsidRPr="008B1F79" w:rsidRDefault="00016224" w:rsidP="00555341">
            <w:pPr>
              <w:pStyle w:val="Tabletext"/>
              <w:jc w:val="left"/>
            </w:pPr>
            <w:r w:rsidRPr="008B1F79">
              <w:t>Planar array</w:t>
            </w:r>
          </w:p>
        </w:tc>
        <w:tc>
          <w:tcPr>
            <w:tcW w:w="2003" w:type="dxa"/>
          </w:tcPr>
          <w:p w14:paraId="2BC4D431" w14:textId="77777777" w:rsidR="00016224" w:rsidRPr="008B1F79" w:rsidRDefault="00016224" w:rsidP="00555341">
            <w:pPr>
              <w:pStyle w:val="Tabletext"/>
              <w:jc w:val="left"/>
            </w:pPr>
            <w:r w:rsidRPr="008B1F79">
              <w:t>Parabolic reflector</w:t>
            </w:r>
          </w:p>
        </w:tc>
        <w:tc>
          <w:tcPr>
            <w:tcW w:w="2958" w:type="dxa"/>
          </w:tcPr>
          <w:p w14:paraId="390D321E" w14:textId="77777777" w:rsidR="00016224" w:rsidRPr="008B1F79" w:rsidRDefault="00016224" w:rsidP="00555341">
            <w:pPr>
              <w:pStyle w:val="Tabletext"/>
              <w:jc w:val="left"/>
            </w:pPr>
            <w:r w:rsidRPr="008B1F79">
              <w:t>Flat-plate planar array</w:t>
            </w:r>
          </w:p>
        </w:tc>
        <w:tc>
          <w:tcPr>
            <w:tcW w:w="2237" w:type="dxa"/>
          </w:tcPr>
          <w:p w14:paraId="4A488C54" w14:textId="77777777" w:rsidR="00016224" w:rsidRPr="008B1F79" w:rsidRDefault="00016224" w:rsidP="00555341">
            <w:pPr>
              <w:pStyle w:val="Tabletext"/>
              <w:jc w:val="left"/>
            </w:pPr>
            <w:r w:rsidRPr="008B1F79">
              <w:t>Planar array</w:t>
            </w:r>
          </w:p>
        </w:tc>
      </w:tr>
      <w:tr w:rsidR="00016224" w:rsidRPr="008B1F79" w14:paraId="7D91B023" w14:textId="77777777" w:rsidTr="00ED5382">
        <w:trPr>
          <w:jc w:val="center"/>
        </w:trPr>
        <w:tc>
          <w:tcPr>
            <w:tcW w:w="3325" w:type="dxa"/>
          </w:tcPr>
          <w:p w14:paraId="07D3B95C" w14:textId="77777777" w:rsidR="00016224" w:rsidRPr="008B1F79" w:rsidRDefault="00016224" w:rsidP="00555341">
            <w:pPr>
              <w:pStyle w:val="Tabletext"/>
            </w:pPr>
            <w:r w:rsidRPr="008B1F79">
              <w:t>Antenna polarization</w:t>
            </w:r>
          </w:p>
        </w:tc>
        <w:tc>
          <w:tcPr>
            <w:tcW w:w="1322" w:type="dxa"/>
            <w:shd w:val="clear" w:color="auto" w:fill="DAEEF3" w:themeFill="accent5" w:themeFillTint="33"/>
          </w:tcPr>
          <w:p w14:paraId="1080AE47" w14:textId="3C1835C6" w:rsidR="00016224" w:rsidRPr="008B1F79" w:rsidRDefault="00016224" w:rsidP="00555341">
            <w:pPr>
              <w:pStyle w:val="Tabletext"/>
              <w:jc w:val="left"/>
            </w:pPr>
          </w:p>
        </w:tc>
        <w:tc>
          <w:tcPr>
            <w:tcW w:w="2614" w:type="dxa"/>
          </w:tcPr>
          <w:p w14:paraId="33AA8B3F" w14:textId="77777777" w:rsidR="00016224" w:rsidRPr="008B1F79" w:rsidRDefault="00016224" w:rsidP="00555341">
            <w:pPr>
              <w:pStyle w:val="Tabletext"/>
              <w:jc w:val="left"/>
            </w:pPr>
            <w:r w:rsidRPr="008B1F79">
              <w:t>Linear</w:t>
            </w:r>
          </w:p>
        </w:tc>
        <w:tc>
          <w:tcPr>
            <w:tcW w:w="2003" w:type="dxa"/>
          </w:tcPr>
          <w:p w14:paraId="30ACC53B" w14:textId="77777777" w:rsidR="00016224" w:rsidRPr="008B1F79" w:rsidRDefault="00016224" w:rsidP="00555341">
            <w:pPr>
              <w:pStyle w:val="Tabletext"/>
              <w:jc w:val="left"/>
            </w:pPr>
            <w:r w:rsidRPr="008B1F79">
              <w:t>Linear</w:t>
            </w:r>
          </w:p>
        </w:tc>
        <w:tc>
          <w:tcPr>
            <w:tcW w:w="2958" w:type="dxa"/>
          </w:tcPr>
          <w:p w14:paraId="6F173E00" w14:textId="77777777" w:rsidR="00016224" w:rsidRPr="008B1F79" w:rsidRDefault="00016224" w:rsidP="00555341">
            <w:pPr>
              <w:pStyle w:val="Tabletext"/>
              <w:jc w:val="left"/>
            </w:pPr>
            <w:r w:rsidRPr="008B1F79">
              <w:t>Circular</w:t>
            </w:r>
          </w:p>
        </w:tc>
        <w:tc>
          <w:tcPr>
            <w:tcW w:w="2237" w:type="dxa"/>
          </w:tcPr>
          <w:p w14:paraId="69B27079" w14:textId="77777777" w:rsidR="00016224" w:rsidRPr="008B1F79" w:rsidRDefault="00016224" w:rsidP="00555341">
            <w:pPr>
              <w:pStyle w:val="Tabletext"/>
              <w:jc w:val="left"/>
            </w:pPr>
            <w:r w:rsidRPr="008B1F79">
              <w:t>Linear</w:t>
            </w:r>
          </w:p>
        </w:tc>
      </w:tr>
      <w:tr w:rsidR="00016224" w:rsidRPr="008B1F79" w14:paraId="7E522396" w14:textId="77777777" w:rsidTr="00ED5382">
        <w:trPr>
          <w:jc w:val="center"/>
        </w:trPr>
        <w:tc>
          <w:tcPr>
            <w:tcW w:w="3325" w:type="dxa"/>
          </w:tcPr>
          <w:p w14:paraId="473F2D31" w14:textId="77777777" w:rsidR="00016224" w:rsidRPr="008B1F79" w:rsidRDefault="00016224" w:rsidP="00555341">
            <w:pPr>
              <w:pStyle w:val="Tabletext"/>
              <w:keepLines/>
              <w:tabs>
                <w:tab w:val="left" w:leader="dot" w:pos="7938"/>
                <w:tab w:val="center" w:pos="9526"/>
              </w:tabs>
              <w:ind w:left="567" w:hanging="567"/>
            </w:pPr>
            <w:r w:rsidRPr="008B1F79">
              <w:t>Antenna main beam gain</w:t>
            </w:r>
            <w:del w:id="140" w:author="Nellis, Donald (FAA)" w:date="2026-02-18T09:30:00Z" w16du:dateUtc="2026-02-18T14:30:00Z">
              <w:r w:rsidRPr="008B1F79" w:rsidDel="00016224">
                <w:delText xml:space="preserve"> </w:delText>
              </w:r>
              <w:r w:rsidRPr="00016224" w:rsidDel="00016224">
                <w:rPr>
                  <w:highlight w:val="cyan"/>
                  <w:rPrChange w:id="141" w:author="Nellis, Donald (FAA)" w:date="2026-02-18T09:30:00Z" w16du:dateUtc="2026-02-18T14:30:00Z">
                    <w:rPr/>
                  </w:rPrChange>
                </w:rPr>
                <w:delText>(dBi)</w:delText>
              </w:r>
            </w:del>
          </w:p>
        </w:tc>
        <w:tc>
          <w:tcPr>
            <w:tcW w:w="1322" w:type="dxa"/>
            <w:shd w:val="clear" w:color="auto" w:fill="DAEEF3" w:themeFill="accent5" w:themeFillTint="33"/>
          </w:tcPr>
          <w:p w14:paraId="591F3B47" w14:textId="54BB29C1" w:rsidR="00016224" w:rsidRPr="008B1F79" w:rsidRDefault="00016224" w:rsidP="00555341">
            <w:pPr>
              <w:pStyle w:val="Tabletext"/>
              <w:keepLines/>
              <w:tabs>
                <w:tab w:val="left" w:leader="dot" w:pos="7938"/>
                <w:tab w:val="center" w:pos="9526"/>
              </w:tabs>
              <w:ind w:left="567" w:hanging="567"/>
              <w:jc w:val="left"/>
            </w:pPr>
            <w:proofErr w:type="spellStart"/>
            <w:ins w:id="142" w:author="Nellis, Donald (FAA)" w:date="2026-02-18T09:30:00Z" w16du:dateUtc="2026-02-18T14:30:00Z">
              <w:r w:rsidRPr="00897B8F">
                <w:rPr>
                  <w:highlight w:val="cyan"/>
                </w:rPr>
                <w:t>dBi</w:t>
              </w:r>
            </w:ins>
            <w:proofErr w:type="spellEnd"/>
          </w:p>
        </w:tc>
        <w:tc>
          <w:tcPr>
            <w:tcW w:w="2614" w:type="dxa"/>
          </w:tcPr>
          <w:p w14:paraId="1E3209B5" w14:textId="77777777" w:rsidR="00016224" w:rsidRPr="008B1F79" w:rsidRDefault="00016224" w:rsidP="00555341">
            <w:pPr>
              <w:pStyle w:val="Tabletext"/>
              <w:jc w:val="left"/>
            </w:pPr>
            <w:r w:rsidRPr="008B1F79">
              <w:t>32.5</w:t>
            </w:r>
          </w:p>
        </w:tc>
        <w:tc>
          <w:tcPr>
            <w:tcW w:w="2003" w:type="dxa"/>
          </w:tcPr>
          <w:p w14:paraId="00AB2259" w14:textId="77777777" w:rsidR="00016224" w:rsidRPr="008B1F79" w:rsidRDefault="00016224" w:rsidP="00555341">
            <w:pPr>
              <w:pStyle w:val="Tabletext"/>
              <w:jc w:val="left"/>
            </w:pPr>
            <w:r w:rsidRPr="008B1F79">
              <w:t>34</w:t>
            </w:r>
          </w:p>
        </w:tc>
        <w:tc>
          <w:tcPr>
            <w:tcW w:w="2958" w:type="dxa"/>
          </w:tcPr>
          <w:p w14:paraId="40516FA6" w14:textId="77777777" w:rsidR="00016224" w:rsidRPr="008B1F79" w:rsidRDefault="00016224" w:rsidP="00555341">
            <w:pPr>
              <w:pStyle w:val="Tabletext"/>
              <w:jc w:val="left"/>
            </w:pPr>
            <w:r w:rsidRPr="008B1F79">
              <w:t>28.3</w:t>
            </w:r>
          </w:p>
        </w:tc>
        <w:tc>
          <w:tcPr>
            <w:tcW w:w="2237" w:type="dxa"/>
          </w:tcPr>
          <w:p w14:paraId="0F34F971" w14:textId="77777777" w:rsidR="00016224" w:rsidRPr="008B1F79" w:rsidRDefault="00016224" w:rsidP="00555341">
            <w:pPr>
              <w:pStyle w:val="Tabletext"/>
              <w:jc w:val="left"/>
            </w:pPr>
            <w:r w:rsidRPr="008B1F79">
              <w:t>35.5</w:t>
            </w:r>
          </w:p>
        </w:tc>
      </w:tr>
      <w:tr w:rsidR="00016224" w:rsidRPr="008B1F79" w14:paraId="70C5B4AA" w14:textId="77777777" w:rsidTr="00ED5382">
        <w:trPr>
          <w:jc w:val="center"/>
        </w:trPr>
        <w:tc>
          <w:tcPr>
            <w:tcW w:w="3325" w:type="dxa"/>
          </w:tcPr>
          <w:p w14:paraId="7A6D0013" w14:textId="42E0A234" w:rsidR="00016224" w:rsidRPr="008B1F79" w:rsidRDefault="00016224" w:rsidP="007F295D">
            <w:pPr>
              <w:pStyle w:val="Tabletext"/>
              <w:keepLines/>
              <w:tabs>
                <w:tab w:val="left" w:leader="dot" w:pos="7938"/>
                <w:tab w:val="center" w:pos="9526"/>
              </w:tabs>
              <w:ind w:left="567" w:hanging="567"/>
              <w:jc w:val="left"/>
            </w:pPr>
            <w:r w:rsidRPr="008B1F79">
              <w:t>Antenna elevation beamwidth</w:t>
            </w:r>
            <w:del w:id="143" w:author="Nellis, Donald (FAA)" w:date="2026-02-18T09:31:00Z" w16du:dateUtc="2026-02-18T14:31:00Z">
              <w:r w:rsidRPr="008B1F79" w:rsidDel="00897B8F">
                <w:delText xml:space="preserve"> </w:delText>
              </w:r>
              <w:r w:rsidRPr="00897B8F" w:rsidDel="00897B8F">
                <w:rPr>
                  <w:highlight w:val="cyan"/>
                  <w:rPrChange w:id="144" w:author="Nellis, Donald (FAA)" w:date="2026-02-18T09:32:00Z" w16du:dateUtc="2026-02-18T14:32:00Z">
                    <w:rPr/>
                  </w:rPrChange>
                </w:rPr>
                <w:delText>(degrees)</w:delText>
              </w:r>
            </w:del>
          </w:p>
        </w:tc>
        <w:tc>
          <w:tcPr>
            <w:tcW w:w="1322" w:type="dxa"/>
            <w:shd w:val="clear" w:color="auto" w:fill="DAEEF3" w:themeFill="accent5" w:themeFillTint="33"/>
          </w:tcPr>
          <w:p w14:paraId="302C32E5" w14:textId="387199F6" w:rsidR="00016224" w:rsidRPr="008B1F79" w:rsidRDefault="00897B8F" w:rsidP="00555341">
            <w:pPr>
              <w:pStyle w:val="Tabletext"/>
              <w:keepLines/>
              <w:tabs>
                <w:tab w:val="left" w:leader="dot" w:pos="7938"/>
                <w:tab w:val="center" w:pos="9526"/>
              </w:tabs>
              <w:ind w:left="567" w:hanging="567"/>
              <w:jc w:val="left"/>
            </w:pPr>
            <w:ins w:id="145" w:author="Nellis, Donald (FAA)" w:date="2026-02-18T09:31:00Z" w16du:dateUtc="2026-02-18T14:31:00Z">
              <w:r w:rsidRPr="00897B8F">
                <w:rPr>
                  <w:highlight w:val="cyan"/>
                </w:rPr>
                <w:t>degrees</w:t>
              </w:r>
            </w:ins>
          </w:p>
        </w:tc>
        <w:tc>
          <w:tcPr>
            <w:tcW w:w="2614" w:type="dxa"/>
          </w:tcPr>
          <w:p w14:paraId="2AA94958" w14:textId="77777777" w:rsidR="00016224" w:rsidRPr="008B1F79" w:rsidRDefault="00016224" w:rsidP="00555341">
            <w:pPr>
              <w:pStyle w:val="Tabletext"/>
              <w:jc w:val="left"/>
            </w:pPr>
            <w:r w:rsidRPr="008B1F79">
              <w:t>4.6</w:t>
            </w:r>
          </w:p>
        </w:tc>
        <w:tc>
          <w:tcPr>
            <w:tcW w:w="2003" w:type="dxa"/>
          </w:tcPr>
          <w:p w14:paraId="3B6F79C1" w14:textId="77777777" w:rsidR="00016224" w:rsidRPr="008B1F79" w:rsidRDefault="00016224" w:rsidP="00555341">
            <w:pPr>
              <w:pStyle w:val="Tabletext"/>
              <w:jc w:val="left"/>
            </w:pPr>
            <w:r w:rsidRPr="008B1F79">
              <w:t>3.8</w:t>
            </w:r>
          </w:p>
        </w:tc>
        <w:tc>
          <w:tcPr>
            <w:tcW w:w="2958" w:type="dxa"/>
          </w:tcPr>
          <w:p w14:paraId="3E9EB136" w14:textId="77777777" w:rsidR="00016224" w:rsidRPr="008B1F79" w:rsidRDefault="00016224" w:rsidP="00555341">
            <w:pPr>
              <w:pStyle w:val="Tabletext"/>
              <w:jc w:val="left"/>
            </w:pPr>
            <w:r w:rsidRPr="008B1F79">
              <w:t>5.75</w:t>
            </w:r>
          </w:p>
        </w:tc>
        <w:tc>
          <w:tcPr>
            <w:tcW w:w="2237" w:type="dxa"/>
          </w:tcPr>
          <w:p w14:paraId="6901451F" w14:textId="77777777" w:rsidR="00016224" w:rsidRPr="008B1F79" w:rsidRDefault="00016224" w:rsidP="00555341">
            <w:pPr>
              <w:pStyle w:val="Tabletext"/>
              <w:jc w:val="left"/>
            </w:pPr>
            <w:r w:rsidRPr="008B1F79">
              <w:t>2.5</w:t>
            </w:r>
          </w:p>
        </w:tc>
      </w:tr>
      <w:tr w:rsidR="00016224" w:rsidRPr="008B1F79" w14:paraId="6817EEFD" w14:textId="77777777" w:rsidTr="00ED5382">
        <w:trPr>
          <w:jc w:val="center"/>
        </w:trPr>
        <w:tc>
          <w:tcPr>
            <w:tcW w:w="3325" w:type="dxa"/>
          </w:tcPr>
          <w:p w14:paraId="36E75EE8" w14:textId="77777777" w:rsidR="00016224" w:rsidRPr="008B1F79" w:rsidRDefault="00016224" w:rsidP="007F295D">
            <w:pPr>
              <w:pStyle w:val="Tabletext"/>
              <w:keepLines/>
              <w:tabs>
                <w:tab w:val="left" w:leader="dot" w:pos="7938"/>
                <w:tab w:val="center" w:pos="9526"/>
              </w:tabs>
              <w:ind w:left="567" w:hanging="567"/>
              <w:jc w:val="left"/>
            </w:pPr>
            <w:r w:rsidRPr="008B1F79">
              <w:t>Antenna azimuthal beamwidth</w:t>
            </w:r>
            <w:del w:id="146" w:author="Nellis, Donald (FAA)" w:date="2026-02-18T09:32:00Z" w16du:dateUtc="2026-02-18T14:32:00Z">
              <w:r w:rsidRPr="008B1F79" w:rsidDel="00897B8F">
                <w:delText xml:space="preserve"> </w:delText>
              </w:r>
              <w:r w:rsidRPr="00897B8F" w:rsidDel="00897B8F">
                <w:rPr>
                  <w:highlight w:val="cyan"/>
                  <w:rPrChange w:id="147" w:author="Nellis, Donald (FAA)" w:date="2026-02-18T09:32:00Z" w16du:dateUtc="2026-02-18T14:32:00Z">
                    <w:rPr/>
                  </w:rPrChange>
                </w:rPr>
                <w:delText>(degrees)</w:delText>
              </w:r>
            </w:del>
          </w:p>
        </w:tc>
        <w:tc>
          <w:tcPr>
            <w:tcW w:w="1322" w:type="dxa"/>
            <w:shd w:val="clear" w:color="auto" w:fill="DAEEF3" w:themeFill="accent5" w:themeFillTint="33"/>
          </w:tcPr>
          <w:p w14:paraId="6BB0C801" w14:textId="3E93EE93" w:rsidR="00016224" w:rsidRPr="008B1F79" w:rsidRDefault="00897B8F" w:rsidP="00555341">
            <w:pPr>
              <w:pStyle w:val="Tabletext"/>
              <w:keepLines/>
              <w:tabs>
                <w:tab w:val="left" w:leader="dot" w:pos="7938"/>
                <w:tab w:val="center" w:pos="9526"/>
              </w:tabs>
              <w:ind w:left="567" w:hanging="567"/>
              <w:jc w:val="left"/>
            </w:pPr>
            <w:ins w:id="148" w:author="Nellis, Donald (FAA)" w:date="2026-02-18T09:31:00Z" w16du:dateUtc="2026-02-18T14:31:00Z">
              <w:r w:rsidRPr="00897B8F">
                <w:rPr>
                  <w:highlight w:val="cyan"/>
                </w:rPr>
                <w:t>degrees</w:t>
              </w:r>
            </w:ins>
          </w:p>
        </w:tc>
        <w:tc>
          <w:tcPr>
            <w:tcW w:w="2614" w:type="dxa"/>
          </w:tcPr>
          <w:p w14:paraId="77F5BE14" w14:textId="77777777" w:rsidR="00016224" w:rsidRPr="008B1F79" w:rsidRDefault="00016224" w:rsidP="00555341">
            <w:pPr>
              <w:pStyle w:val="Tabletext"/>
              <w:jc w:val="left"/>
            </w:pPr>
            <w:r w:rsidRPr="008B1F79">
              <w:t>3.3</w:t>
            </w:r>
          </w:p>
        </w:tc>
        <w:tc>
          <w:tcPr>
            <w:tcW w:w="2003" w:type="dxa"/>
          </w:tcPr>
          <w:p w14:paraId="2989FEE0" w14:textId="77777777" w:rsidR="00016224" w:rsidRPr="008B1F79" w:rsidRDefault="00016224" w:rsidP="00555341">
            <w:pPr>
              <w:pStyle w:val="Tabletext"/>
              <w:jc w:val="left"/>
            </w:pPr>
            <w:r w:rsidRPr="008B1F79">
              <w:t>2.5</w:t>
            </w:r>
          </w:p>
        </w:tc>
        <w:tc>
          <w:tcPr>
            <w:tcW w:w="2958" w:type="dxa"/>
          </w:tcPr>
          <w:p w14:paraId="2E03A9B9" w14:textId="77777777" w:rsidR="00016224" w:rsidRPr="008B1F79" w:rsidRDefault="00016224" w:rsidP="00555341">
            <w:pPr>
              <w:pStyle w:val="Tabletext"/>
              <w:jc w:val="left"/>
            </w:pPr>
            <w:r w:rsidRPr="008B1F79">
              <w:t>5.75</w:t>
            </w:r>
          </w:p>
        </w:tc>
        <w:tc>
          <w:tcPr>
            <w:tcW w:w="2237" w:type="dxa"/>
          </w:tcPr>
          <w:p w14:paraId="5D92E995" w14:textId="77777777" w:rsidR="00016224" w:rsidRPr="008B1F79" w:rsidRDefault="00016224" w:rsidP="00555341">
            <w:pPr>
              <w:pStyle w:val="Tabletext"/>
              <w:jc w:val="left"/>
            </w:pPr>
            <w:r w:rsidRPr="008B1F79">
              <w:t>2.5</w:t>
            </w:r>
          </w:p>
        </w:tc>
      </w:tr>
      <w:tr w:rsidR="00016224" w:rsidRPr="008B1F79" w14:paraId="41BCF8CC" w14:textId="77777777" w:rsidTr="00ED5382">
        <w:trPr>
          <w:jc w:val="center"/>
        </w:trPr>
        <w:tc>
          <w:tcPr>
            <w:tcW w:w="3325" w:type="dxa"/>
          </w:tcPr>
          <w:p w14:paraId="39074C9C" w14:textId="77777777" w:rsidR="00016224" w:rsidRPr="008B1F79" w:rsidRDefault="00016224" w:rsidP="007F295D">
            <w:pPr>
              <w:pStyle w:val="Tabletext"/>
              <w:keepLines/>
              <w:tabs>
                <w:tab w:val="left" w:leader="dot" w:pos="7938"/>
                <w:tab w:val="center" w:pos="9526"/>
              </w:tabs>
              <w:ind w:left="567" w:hanging="567"/>
              <w:jc w:val="left"/>
              <w:rPr>
                <w:spacing w:val="-6"/>
              </w:rPr>
            </w:pPr>
            <w:r w:rsidRPr="008B1F79">
              <w:t>Antenna horizontal scan rate</w:t>
            </w:r>
            <w:del w:id="149" w:author="Nellis, Donald (FAA)" w:date="2026-02-18T09:32:00Z" w16du:dateUtc="2026-02-18T14:32:00Z">
              <w:r w:rsidRPr="008B1F79" w:rsidDel="00897B8F">
                <w:delText xml:space="preserve"> </w:delText>
              </w:r>
              <w:r w:rsidRPr="00897B8F" w:rsidDel="00897B8F">
                <w:rPr>
                  <w:highlight w:val="cyan"/>
                  <w:rPrChange w:id="150" w:author="Nellis, Donald (FAA)" w:date="2026-02-18T09:33:00Z" w16du:dateUtc="2026-02-18T14:33:00Z">
                    <w:rPr/>
                  </w:rPrChange>
                </w:rPr>
                <w:delText>(degrees/s)</w:delText>
              </w:r>
            </w:del>
          </w:p>
        </w:tc>
        <w:tc>
          <w:tcPr>
            <w:tcW w:w="1322" w:type="dxa"/>
            <w:shd w:val="clear" w:color="auto" w:fill="DAEEF3" w:themeFill="accent5" w:themeFillTint="33"/>
          </w:tcPr>
          <w:p w14:paraId="79385565" w14:textId="3C72DA3E" w:rsidR="00016224" w:rsidRPr="008B1F79" w:rsidRDefault="00897B8F" w:rsidP="00555341">
            <w:pPr>
              <w:pStyle w:val="Tabletext"/>
              <w:keepLines/>
              <w:tabs>
                <w:tab w:val="left" w:leader="dot" w:pos="7938"/>
                <w:tab w:val="center" w:pos="9526"/>
              </w:tabs>
              <w:ind w:left="567" w:hanging="567"/>
              <w:jc w:val="left"/>
              <w:rPr>
                <w:spacing w:val="-6"/>
              </w:rPr>
            </w:pPr>
            <w:ins w:id="151" w:author="Nellis, Donald (FAA)" w:date="2026-02-18T09:32:00Z" w16du:dateUtc="2026-02-18T14:32:00Z">
              <w:r w:rsidRPr="00897B8F">
                <w:rPr>
                  <w:highlight w:val="cyan"/>
                </w:rPr>
                <w:t>degrees/s</w:t>
              </w:r>
            </w:ins>
          </w:p>
        </w:tc>
        <w:tc>
          <w:tcPr>
            <w:tcW w:w="2614" w:type="dxa"/>
          </w:tcPr>
          <w:p w14:paraId="0130FCB4" w14:textId="77777777" w:rsidR="00016224" w:rsidRPr="008B1F79" w:rsidRDefault="00016224" w:rsidP="00555341">
            <w:pPr>
              <w:pStyle w:val="Tabletext"/>
              <w:jc w:val="left"/>
            </w:pPr>
            <w:r w:rsidRPr="008B1F79">
              <w:t>236</w:t>
            </w:r>
            <w:r w:rsidRPr="008B1F79">
              <w:br/>
              <w:t>(118 scans/min)</w:t>
            </w:r>
          </w:p>
        </w:tc>
        <w:tc>
          <w:tcPr>
            <w:tcW w:w="2003" w:type="dxa"/>
          </w:tcPr>
          <w:p w14:paraId="4F5B465A" w14:textId="77777777" w:rsidR="00016224" w:rsidRPr="008B1F79" w:rsidRDefault="00016224" w:rsidP="00555341">
            <w:pPr>
              <w:pStyle w:val="Tabletext"/>
              <w:jc w:val="left"/>
            </w:pPr>
            <w:r w:rsidRPr="008B1F79">
              <w:t>36 or 72</w:t>
            </w:r>
            <w:r w:rsidRPr="008B1F79">
              <w:br/>
              <w:t>(6 or 12 rpm)</w:t>
            </w:r>
          </w:p>
        </w:tc>
        <w:tc>
          <w:tcPr>
            <w:tcW w:w="2958" w:type="dxa"/>
          </w:tcPr>
          <w:p w14:paraId="7BA6D70A" w14:textId="77777777" w:rsidR="00016224" w:rsidRPr="008B1F79" w:rsidRDefault="00016224" w:rsidP="00555341">
            <w:pPr>
              <w:pStyle w:val="Tabletext"/>
              <w:jc w:val="left"/>
            </w:pPr>
            <w:r w:rsidRPr="008B1F79">
              <w:t>Up to 106</w:t>
            </w:r>
            <w:r w:rsidRPr="008B1F79">
              <w:br/>
              <w:t>(Up to 53 scans/min)</w:t>
            </w:r>
          </w:p>
        </w:tc>
        <w:tc>
          <w:tcPr>
            <w:tcW w:w="2237" w:type="dxa"/>
          </w:tcPr>
          <w:p w14:paraId="4A9498F6" w14:textId="77777777" w:rsidR="00016224" w:rsidRPr="008B1F79" w:rsidRDefault="00016224" w:rsidP="00555341">
            <w:pPr>
              <w:pStyle w:val="Tabletext"/>
              <w:jc w:val="left"/>
            </w:pPr>
            <w:r w:rsidRPr="008B1F79">
              <w:t>90</w:t>
            </w:r>
          </w:p>
        </w:tc>
      </w:tr>
      <w:tr w:rsidR="00016224" w:rsidRPr="008B1F79" w14:paraId="268A8832" w14:textId="77777777" w:rsidTr="00ED5382">
        <w:trPr>
          <w:jc w:val="center"/>
        </w:trPr>
        <w:tc>
          <w:tcPr>
            <w:tcW w:w="3325" w:type="dxa"/>
          </w:tcPr>
          <w:p w14:paraId="1ECCDD57" w14:textId="77777777" w:rsidR="00016224" w:rsidRPr="008B1F79" w:rsidRDefault="00016224" w:rsidP="007F295D">
            <w:pPr>
              <w:pStyle w:val="Tabletext"/>
              <w:jc w:val="left"/>
            </w:pPr>
            <w:r w:rsidRPr="008B1F79">
              <w:t>Antenna horizontal scan type (continuous, random, sector, etc.)</w:t>
            </w:r>
          </w:p>
        </w:tc>
        <w:tc>
          <w:tcPr>
            <w:tcW w:w="1322" w:type="dxa"/>
            <w:shd w:val="clear" w:color="auto" w:fill="DAEEF3" w:themeFill="accent5" w:themeFillTint="33"/>
          </w:tcPr>
          <w:p w14:paraId="09A18560" w14:textId="449B8F14" w:rsidR="00016224" w:rsidRPr="008B1F79" w:rsidRDefault="00016224" w:rsidP="00555341">
            <w:pPr>
              <w:pStyle w:val="Tabletext"/>
              <w:jc w:val="left"/>
            </w:pPr>
          </w:p>
        </w:tc>
        <w:tc>
          <w:tcPr>
            <w:tcW w:w="2614" w:type="dxa"/>
          </w:tcPr>
          <w:p w14:paraId="1486707F" w14:textId="77777777" w:rsidR="00016224" w:rsidRPr="008B1F79" w:rsidRDefault="00016224"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003" w:type="dxa"/>
          </w:tcPr>
          <w:p w14:paraId="04966998" w14:textId="77777777" w:rsidR="00016224" w:rsidRPr="008B1F79" w:rsidRDefault="00016224" w:rsidP="00555341">
            <w:pPr>
              <w:pStyle w:val="Tabletext"/>
              <w:jc w:val="left"/>
            </w:pPr>
            <w:r w:rsidRPr="008B1F79">
              <w:t>360</w:t>
            </w:r>
            <w:r w:rsidRPr="008B1F79">
              <w:sym w:font="Symbol" w:char="F0B0"/>
            </w:r>
            <w:r w:rsidRPr="008B1F79">
              <w:t xml:space="preserve"> (mechanical)</w:t>
            </w:r>
          </w:p>
        </w:tc>
        <w:tc>
          <w:tcPr>
            <w:tcW w:w="2958" w:type="dxa"/>
          </w:tcPr>
          <w:p w14:paraId="195D9B34" w14:textId="77777777" w:rsidR="00016224" w:rsidRPr="008B1F79" w:rsidRDefault="00016224"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2237" w:type="dxa"/>
          </w:tcPr>
          <w:p w14:paraId="3717C919" w14:textId="77777777" w:rsidR="00016224" w:rsidRPr="008B1F79" w:rsidRDefault="00016224"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bl>
    <w:p w14:paraId="2B979DEA" w14:textId="77777777" w:rsidR="002353DD" w:rsidRPr="008B1F79" w:rsidRDefault="002353DD" w:rsidP="002353DD">
      <w:pPr>
        <w:pStyle w:val="Tablefin"/>
        <w:rPr>
          <w:sz w:val="2"/>
          <w:szCs w:val="2"/>
        </w:rPr>
      </w:pPr>
    </w:p>
    <w:p w14:paraId="7291D2E0" w14:textId="35C19C29" w:rsidR="002353DD" w:rsidRPr="008B1F79" w:rsidRDefault="002353DD" w:rsidP="002353DD">
      <w:pPr>
        <w:pStyle w:val="TableNo"/>
      </w:pPr>
      <w:r w:rsidRPr="008B1F79">
        <w:lastRenderedPageBreak/>
        <w:br/>
        <w:t>TABLE 1 (</w:t>
      </w:r>
      <w:r w:rsidR="002918C4" w:rsidRPr="008B1F79">
        <w:rPr>
          <w:i/>
          <w:caps w:val="0"/>
        </w:rPr>
        <w:t>continued</w:t>
      </w:r>
      <w:r w:rsidRPr="008B1F79">
        <w:t>)</w:t>
      </w:r>
    </w:p>
    <w:tbl>
      <w:tblPr>
        <w:tblStyle w:val="TableGrid10"/>
        <w:tblW w:w="14459" w:type="dxa"/>
        <w:jc w:val="center"/>
        <w:tblLayout w:type="fixed"/>
        <w:tblLook w:val="0000" w:firstRow="0" w:lastRow="0" w:firstColumn="0" w:lastColumn="0" w:noHBand="0" w:noVBand="0"/>
      </w:tblPr>
      <w:tblGrid>
        <w:gridCol w:w="3325"/>
        <w:gridCol w:w="1323"/>
        <w:gridCol w:w="2432"/>
        <w:gridCol w:w="1618"/>
        <w:gridCol w:w="3491"/>
        <w:gridCol w:w="2270"/>
      </w:tblGrid>
      <w:tr w:rsidR="00ED5382" w:rsidRPr="008B1F79" w14:paraId="0F889338" w14:textId="77777777" w:rsidTr="007F295D">
        <w:trPr>
          <w:jc w:val="center"/>
        </w:trPr>
        <w:tc>
          <w:tcPr>
            <w:tcW w:w="3325" w:type="dxa"/>
          </w:tcPr>
          <w:p w14:paraId="2EE85878" w14:textId="77777777" w:rsidR="00ED5382" w:rsidRPr="008B1F79" w:rsidRDefault="00ED5382" w:rsidP="00555341">
            <w:pPr>
              <w:pStyle w:val="Tablehead"/>
              <w:rPr>
                <w:rFonts w:ascii="Times New Roman" w:hAnsi="Times New Roman"/>
              </w:rPr>
            </w:pPr>
            <w:r w:rsidRPr="008B1F79">
              <w:rPr>
                <w:rFonts w:ascii="Times New Roman" w:hAnsi="Times New Roman"/>
              </w:rPr>
              <w:t>Characteristics</w:t>
            </w:r>
          </w:p>
        </w:tc>
        <w:tc>
          <w:tcPr>
            <w:tcW w:w="1323" w:type="dxa"/>
            <w:shd w:val="clear" w:color="auto" w:fill="DAEEF3" w:themeFill="accent5" w:themeFillTint="33"/>
          </w:tcPr>
          <w:p w14:paraId="5F53D668" w14:textId="65D062B7" w:rsidR="00ED5382" w:rsidRPr="008B1F79" w:rsidRDefault="00ED5382" w:rsidP="00555341">
            <w:pPr>
              <w:pStyle w:val="Tablehead"/>
              <w:rPr>
                <w:rFonts w:ascii="Times New Roman" w:hAnsi="Times New Roman"/>
              </w:rPr>
            </w:pPr>
            <w:ins w:id="152" w:author="Nellis, Donald (FAA)" w:date="2026-02-18T09:47:00Z" w16du:dateUtc="2026-02-18T14:47:00Z">
              <w:r w:rsidRPr="007F295D">
                <w:rPr>
                  <w:rFonts w:ascii="Times New Roman" w:hAnsi="Times New Roman"/>
                  <w:highlight w:val="cyan"/>
                </w:rPr>
                <w:t>Units</w:t>
              </w:r>
            </w:ins>
          </w:p>
        </w:tc>
        <w:tc>
          <w:tcPr>
            <w:tcW w:w="2432" w:type="dxa"/>
          </w:tcPr>
          <w:p w14:paraId="2E553783" w14:textId="77777777" w:rsidR="00ED5382" w:rsidRPr="008B1F79" w:rsidRDefault="00ED5382" w:rsidP="00555341">
            <w:pPr>
              <w:pStyle w:val="Tablehead"/>
              <w:rPr>
                <w:rFonts w:ascii="Times New Roman" w:hAnsi="Times New Roman"/>
              </w:rPr>
            </w:pPr>
            <w:r w:rsidRPr="008B1F79">
              <w:rPr>
                <w:rFonts w:ascii="Times New Roman" w:hAnsi="Times New Roman"/>
              </w:rPr>
              <w:t>System A1</w:t>
            </w:r>
          </w:p>
        </w:tc>
        <w:tc>
          <w:tcPr>
            <w:tcW w:w="1618" w:type="dxa"/>
          </w:tcPr>
          <w:p w14:paraId="163F6D5E" w14:textId="77777777" w:rsidR="00ED5382" w:rsidRPr="008B1F79" w:rsidRDefault="00ED5382" w:rsidP="00555341">
            <w:pPr>
              <w:pStyle w:val="Tablehead"/>
              <w:rPr>
                <w:rFonts w:ascii="Times New Roman" w:hAnsi="Times New Roman"/>
              </w:rPr>
            </w:pPr>
            <w:r w:rsidRPr="008B1F79">
              <w:rPr>
                <w:rFonts w:ascii="Times New Roman" w:hAnsi="Times New Roman"/>
              </w:rPr>
              <w:t>System A2</w:t>
            </w:r>
          </w:p>
        </w:tc>
        <w:tc>
          <w:tcPr>
            <w:tcW w:w="3491" w:type="dxa"/>
          </w:tcPr>
          <w:p w14:paraId="1A535B49" w14:textId="77777777" w:rsidR="00ED5382" w:rsidRPr="008B1F79" w:rsidRDefault="00ED5382" w:rsidP="00555341">
            <w:pPr>
              <w:pStyle w:val="Tablehead"/>
              <w:rPr>
                <w:rFonts w:ascii="Times New Roman" w:hAnsi="Times New Roman"/>
              </w:rPr>
            </w:pPr>
            <w:r w:rsidRPr="008B1F79">
              <w:rPr>
                <w:rFonts w:ascii="Times New Roman" w:hAnsi="Times New Roman"/>
              </w:rPr>
              <w:t>System A3</w:t>
            </w:r>
          </w:p>
        </w:tc>
        <w:tc>
          <w:tcPr>
            <w:tcW w:w="2270" w:type="dxa"/>
          </w:tcPr>
          <w:p w14:paraId="0AE1B279" w14:textId="77777777" w:rsidR="00ED5382" w:rsidRPr="008B1F79" w:rsidRDefault="00ED5382" w:rsidP="00555341">
            <w:pPr>
              <w:pStyle w:val="Tablehead"/>
              <w:rPr>
                <w:rFonts w:ascii="Times New Roman" w:hAnsi="Times New Roman"/>
              </w:rPr>
            </w:pPr>
            <w:r w:rsidRPr="008B1F79">
              <w:rPr>
                <w:rFonts w:ascii="Times New Roman" w:hAnsi="Times New Roman"/>
              </w:rPr>
              <w:t>System A4</w:t>
            </w:r>
          </w:p>
        </w:tc>
      </w:tr>
      <w:tr w:rsidR="00ED5382" w:rsidRPr="008B1F79" w14:paraId="2DC2D2DD" w14:textId="77777777" w:rsidTr="007F295D">
        <w:trPr>
          <w:jc w:val="center"/>
        </w:trPr>
        <w:tc>
          <w:tcPr>
            <w:tcW w:w="3325" w:type="dxa"/>
          </w:tcPr>
          <w:p w14:paraId="24F8D71E" w14:textId="77777777" w:rsidR="00ED5382" w:rsidRPr="008B1F79" w:rsidRDefault="00ED5382" w:rsidP="00555341">
            <w:pPr>
              <w:pStyle w:val="Tabletext"/>
            </w:pPr>
            <w:r w:rsidRPr="008B1F79">
              <w:t>Antenna vertical scan rate</w:t>
            </w:r>
            <w:del w:id="153" w:author="Nellis, Donald (FAA)" w:date="2026-02-18T10:16:00Z" w16du:dateUtc="2026-02-18T15:16:00Z">
              <w:r w:rsidRPr="008B1F79" w:rsidDel="007F295D">
                <w:delText xml:space="preserve"> </w:delText>
              </w:r>
              <w:r w:rsidRPr="007F295D" w:rsidDel="007F295D">
                <w:rPr>
                  <w:highlight w:val="cyan"/>
                  <w:rPrChange w:id="154" w:author="Nellis, Donald (FAA)" w:date="2026-02-18T10:16:00Z" w16du:dateUtc="2026-02-18T15:16:00Z">
                    <w:rPr/>
                  </w:rPrChange>
                </w:rPr>
                <w:delText>(degrees/s)</w:delText>
              </w:r>
            </w:del>
          </w:p>
        </w:tc>
        <w:tc>
          <w:tcPr>
            <w:tcW w:w="1323" w:type="dxa"/>
            <w:shd w:val="clear" w:color="auto" w:fill="DAEEF3" w:themeFill="accent5" w:themeFillTint="33"/>
          </w:tcPr>
          <w:p w14:paraId="058474DC" w14:textId="350BE94A" w:rsidR="00ED5382" w:rsidRPr="008B1F79" w:rsidRDefault="007F295D" w:rsidP="00555341">
            <w:pPr>
              <w:pStyle w:val="Tabletext"/>
              <w:jc w:val="left"/>
            </w:pPr>
            <w:ins w:id="155" w:author="Nellis, Donald (FAA)" w:date="2026-02-18T10:16:00Z" w16du:dateUtc="2026-02-18T15:16:00Z">
              <w:r w:rsidRPr="00897B8F">
                <w:rPr>
                  <w:highlight w:val="cyan"/>
                </w:rPr>
                <w:t>degrees/s</w:t>
              </w:r>
            </w:ins>
          </w:p>
        </w:tc>
        <w:tc>
          <w:tcPr>
            <w:tcW w:w="2432" w:type="dxa"/>
          </w:tcPr>
          <w:p w14:paraId="4583C129" w14:textId="77777777" w:rsidR="00ED5382" w:rsidRPr="008B1F79" w:rsidRDefault="00ED5382" w:rsidP="00555341">
            <w:pPr>
              <w:pStyle w:val="Tabletext"/>
              <w:jc w:val="left"/>
            </w:pPr>
            <w:r w:rsidRPr="008B1F79">
              <w:t>118</w:t>
            </w:r>
            <w:r w:rsidRPr="008B1F79">
              <w:br/>
              <w:t>(59 scans/min)</w:t>
            </w:r>
          </w:p>
        </w:tc>
        <w:tc>
          <w:tcPr>
            <w:tcW w:w="1618" w:type="dxa"/>
          </w:tcPr>
          <w:p w14:paraId="6A96264C" w14:textId="77777777" w:rsidR="00ED5382" w:rsidRPr="008B1F79" w:rsidRDefault="00ED5382" w:rsidP="00555341">
            <w:pPr>
              <w:pStyle w:val="Tabletext"/>
              <w:jc w:val="left"/>
            </w:pPr>
            <w:r w:rsidRPr="008B1F79">
              <w:t>Not applicable</w:t>
            </w:r>
          </w:p>
        </w:tc>
        <w:tc>
          <w:tcPr>
            <w:tcW w:w="3491" w:type="dxa"/>
          </w:tcPr>
          <w:p w14:paraId="1D481ABC" w14:textId="77777777" w:rsidR="00ED5382" w:rsidRPr="008B1F79" w:rsidRDefault="00ED5382" w:rsidP="00555341">
            <w:pPr>
              <w:pStyle w:val="Tabletext"/>
              <w:jc w:val="left"/>
            </w:pPr>
            <w:r w:rsidRPr="008B1F79">
              <w:t>148.42</w:t>
            </w:r>
            <w:r w:rsidRPr="008B1F79">
              <w:br/>
              <w:t>(Up to 137 scans/min)</w:t>
            </w:r>
          </w:p>
        </w:tc>
        <w:tc>
          <w:tcPr>
            <w:tcW w:w="2270" w:type="dxa"/>
          </w:tcPr>
          <w:p w14:paraId="72367210" w14:textId="77777777" w:rsidR="00ED5382" w:rsidRPr="008B1F79" w:rsidRDefault="00ED5382" w:rsidP="00555341">
            <w:pPr>
              <w:pStyle w:val="Tabletext"/>
              <w:jc w:val="left"/>
            </w:pPr>
            <w:r w:rsidRPr="008B1F79">
              <w:t>90</w:t>
            </w:r>
          </w:p>
        </w:tc>
      </w:tr>
      <w:tr w:rsidR="00ED5382" w:rsidRPr="008B1F79" w14:paraId="3C712127" w14:textId="77777777" w:rsidTr="007F295D">
        <w:trPr>
          <w:jc w:val="center"/>
        </w:trPr>
        <w:tc>
          <w:tcPr>
            <w:tcW w:w="3325" w:type="dxa"/>
          </w:tcPr>
          <w:p w14:paraId="658D188D" w14:textId="4688790A" w:rsidR="00ED5382" w:rsidRPr="008B1F79" w:rsidRDefault="00ED5382" w:rsidP="00DB62C6">
            <w:pPr>
              <w:pStyle w:val="Tabletext"/>
              <w:jc w:val="left"/>
            </w:pPr>
            <w:r w:rsidRPr="008B1F79">
              <w:t>Antenna vertical scan type</w:t>
            </w:r>
            <w:ins w:id="156" w:author="Nellis, Donald (FAA)" w:date="2026-02-18T16:12:00Z" w16du:dateUtc="2026-02-18T21:12:00Z">
              <w:r w:rsidR="00616210" w:rsidRPr="008B1F79">
                <w:t xml:space="preserve"> </w:t>
              </w:r>
              <w:r w:rsidR="00616210" w:rsidRPr="00DB62C6">
                <w:rPr>
                  <w:highlight w:val="cyan"/>
                </w:rPr>
                <w:t>(continuous, random, sector, etc.)</w:t>
              </w:r>
            </w:ins>
          </w:p>
        </w:tc>
        <w:tc>
          <w:tcPr>
            <w:tcW w:w="1323" w:type="dxa"/>
            <w:shd w:val="clear" w:color="auto" w:fill="DAEEF3" w:themeFill="accent5" w:themeFillTint="33"/>
          </w:tcPr>
          <w:p w14:paraId="2620364A" w14:textId="7811FFBE" w:rsidR="00ED5382" w:rsidRPr="008B1F79" w:rsidRDefault="00ED5382" w:rsidP="00555341">
            <w:pPr>
              <w:pStyle w:val="Tabletext"/>
              <w:jc w:val="left"/>
            </w:pPr>
          </w:p>
        </w:tc>
        <w:tc>
          <w:tcPr>
            <w:tcW w:w="2432" w:type="dxa"/>
          </w:tcPr>
          <w:p w14:paraId="3CCF6BBB" w14:textId="77777777" w:rsidR="00ED5382" w:rsidRPr="008B1F79" w:rsidRDefault="00ED5382"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c>
          <w:tcPr>
            <w:tcW w:w="1618" w:type="dxa"/>
          </w:tcPr>
          <w:p w14:paraId="7C64BD45" w14:textId="77777777" w:rsidR="00ED5382" w:rsidRPr="008B1F79" w:rsidRDefault="00ED5382" w:rsidP="00555341">
            <w:pPr>
              <w:pStyle w:val="Tabletext"/>
              <w:jc w:val="left"/>
            </w:pPr>
            <w:r w:rsidRPr="008B1F79">
              <w:t>Not applicable</w:t>
            </w:r>
          </w:p>
        </w:tc>
        <w:tc>
          <w:tcPr>
            <w:tcW w:w="3491" w:type="dxa"/>
          </w:tcPr>
          <w:p w14:paraId="3FBE0630" w14:textId="77777777" w:rsidR="00ED5382" w:rsidRPr="008B1F79" w:rsidRDefault="00ED5382" w:rsidP="00555341">
            <w:pPr>
              <w:pStyle w:val="Tabletext"/>
              <w:jc w:val="left"/>
            </w:pPr>
            <w:r w:rsidRPr="008B1F79">
              <w:t>Sector: +25/</w:t>
            </w:r>
            <w:r w:rsidRPr="008B1F79">
              <w:sym w:font="Symbol" w:char="F02D"/>
            </w:r>
            <w:r w:rsidRPr="008B1F79">
              <w:t>40</w:t>
            </w:r>
            <w:r w:rsidRPr="008B1F79">
              <w:sym w:font="Symbol" w:char="F0B0"/>
            </w:r>
            <w:r w:rsidRPr="008B1F79">
              <w:t xml:space="preserve"> (mechanical)</w:t>
            </w:r>
          </w:p>
        </w:tc>
        <w:tc>
          <w:tcPr>
            <w:tcW w:w="2270" w:type="dxa"/>
          </w:tcPr>
          <w:p w14:paraId="78003EAB" w14:textId="77777777" w:rsidR="00ED5382" w:rsidRPr="008B1F79" w:rsidRDefault="00ED5382" w:rsidP="00555341">
            <w:pPr>
              <w:pStyle w:val="Tabletext"/>
              <w:jc w:val="left"/>
            </w:pPr>
            <w:r w:rsidRPr="008B1F79">
              <w:t xml:space="preserve">Sector: </w:t>
            </w:r>
            <w:r w:rsidRPr="008B1F79">
              <w:sym w:font="Symbol" w:char="F0B1"/>
            </w:r>
            <w:r w:rsidRPr="008B1F79">
              <w:t>60</w:t>
            </w:r>
            <w:r w:rsidRPr="008B1F79">
              <w:sym w:font="Symbol" w:char="F0B0"/>
            </w:r>
            <w:r w:rsidRPr="008B1F79">
              <w:t xml:space="preserve"> (mechanical)</w:t>
            </w:r>
          </w:p>
        </w:tc>
      </w:tr>
      <w:tr w:rsidR="00ED5382" w:rsidRPr="008B1F79" w14:paraId="7356F194" w14:textId="77777777" w:rsidTr="007F295D">
        <w:trPr>
          <w:jc w:val="center"/>
        </w:trPr>
        <w:tc>
          <w:tcPr>
            <w:tcW w:w="3325" w:type="dxa"/>
          </w:tcPr>
          <w:p w14:paraId="440E408E" w14:textId="77777777" w:rsidR="00ED5382" w:rsidRPr="008B1F79" w:rsidRDefault="00ED5382" w:rsidP="00555341">
            <w:pPr>
              <w:pStyle w:val="Tabletext"/>
            </w:pPr>
            <w:r w:rsidRPr="008B1F79">
              <w:t>Antenna side-lobe (SL) levels (1st SLs and remote SLs)</w:t>
            </w:r>
            <w:del w:id="157" w:author="Nellis, Donald (FAA)" w:date="2026-02-18T10:22:00Z" w16du:dateUtc="2026-02-18T15:22:00Z">
              <w:r w:rsidRPr="008B1F79" w:rsidDel="007F295D">
                <w:delText xml:space="preserve"> </w:delText>
              </w:r>
              <w:r w:rsidRPr="007F295D" w:rsidDel="007F295D">
                <w:rPr>
                  <w:highlight w:val="cyan"/>
                  <w:rPrChange w:id="158" w:author="Nellis, Donald (FAA)" w:date="2026-02-18T10:22:00Z" w16du:dateUtc="2026-02-18T15:22:00Z">
                    <w:rPr/>
                  </w:rPrChange>
                </w:rPr>
                <w:delText>(dBi)</w:delText>
              </w:r>
            </w:del>
          </w:p>
        </w:tc>
        <w:tc>
          <w:tcPr>
            <w:tcW w:w="1323" w:type="dxa"/>
            <w:shd w:val="clear" w:color="auto" w:fill="DAEEF3" w:themeFill="accent5" w:themeFillTint="33"/>
          </w:tcPr>
          <w:p w14:paraId="5B11B8E5" w14:textId="6882CBED" w:rsidR="00ED5382" w:rsidRPr="008B1F79" w:rsidRDefault="007F295D" w:rsidP="00555341">
            <w:pPr>
              <w:pStyle w:val="Tabletext"/>
              <w:jc w:val="left"/>
            </w:pPr>
            <w:proofErr w:type="spellStart"/>
            <w:ins w:id="159" w:author="Nellis, Donald (FAA)" w:date="2026-02-18T10:18:00Z" w16du:dateUtc="2026-02-18T15:18:00Z">
              <w:r w:rsidRPr="007F295D">
                <w:rPr>
                  <w:highlight w:val="cyan"/>
                </w:rPr>
                <w:t>dBi</w:t>
              </w:r>
            </w:ins>
            <w:proofErr w:type="spellEnd"/>
          </w:p>
        </w:tc>
        <w:tc>
          <w:tcPr>
            <w:tcW w:w="2432" w:type="dxa"/>
          </w:tcPr>
          <w:p w14:paraId="51EF2054" w14:textId="77777777" w:rsidR="00ED5382" w:rsidRPr="008B1F79" w:rsidRDefault="00ED5382" w:rsidP="00555341">
            <w:pPr>
              <w:pStyle w:val="Tabletext"/>
              <w:jc w:val="left"/>
            </w:pPr>
            <w:r w:rsidRPr="008B1F79">
              <w:t>7.5 at 15</w:t>
            </w:r>
            <w:r w:rsidRPr="008B1F79">
              <w:sym w:font="Symbol" w:char="F0B0"/>
            </w:r>
          </w:p>
        </w:tc>
        <w:tc>
          <w:tcPr>
            <w:tcW w:w="1618" w:type="dxa"/>
          </w:tcPr>
          <w:p w14:paraId="5DB80903" w14:textId="77777777" w:rsidR="00ED5382" w:rsidRPr="008B1F79" w:rsidRDefault="00ED5382" w:rsidP="00555341">
            <w:pPr>
              <w:pStyle w:val="Tabletext"/>
              <w:jc w:val="left"/>
            </w:pPr>
            <w:r w:rsidRPr="008B1F79">
              <w:t>Not specified</w:t>
            </w:r>
          </w:p>
        </w:tc>
        <w:tc>
          <w:tcPr>
            <w:tcW w:w="3491" w:type="dxa"/>
          </w:tcPr>
          <w:p w14:paraId="783E9167" w14:textId="77777777" w:rsidR="00ED5382" w:rsidRPr="008B1F79" w:rsidRDefault="00ED5382" w:rsidP="00555341">
            <w:pPr>
              <w:pStyle w:val="Tabletext"/>
              <w:jc w:val="left"/>
            </w:pPr>
            <w:r w:rsidRPr="008B1F79">
              <w:t>5.3 at 10</w:t>
            </w:r>
            <w:r w:rsidRPr="008B1F79">
              <w:sym w:font="Symbol" w:char="F0B0"/>
            </w:r>
          </w:p>
        </w:tc>
        <w:tc>
          <w:tcPr>
            <w:tcW w:w="2270" w:type="dxa"/>
          </w:tcPr>
          <w:p w14:paraId="135D0A0B" w14:textId="77777777" w:rsidR="00ED5382" w:rsidRPr="008B1F79" w:rsidRDefault="00ED5382" w:rsidP="00555341">
            <w:pPr>
              <w:pStyle w:val="Tabletext"/>
              <w:jc w:val="left"/>
            </w:pPr>
            <w:r w:rsidRPr="008B1F79">
              <w:t>Not specified</w:t>
            </w:r>
          </w:p>
        </w:tc>
      </w:tr>
      <w:tr w:rsidR="00ED5382" w:rsidRPr="008B1F79" w14:paraId="440F8169" w14:textId="77777777" w:rsidTr="007F295D">
        <w:trPr>
          <w:jc w:val="center"/>
        </w:trPr>
        <w:tc>
          <w:tcPr>
            <w:tcW w:w="3325" w:type="dxa"/>
          </w:tcPr>
          <w:p w14:paraId="0EFEBF98" w14:textId="77777777" w:rsidR="00ED5382" w:rsidRPr="008B1F79" w:rsidRDefault="00ED5382" w:rsidP="00555341">
            <w:pPr>
              <w:pStyle w:val="Tabletext"/>
            </w:pPr>
            <w:r w:rsidRPr="008B1F79">
              <w:t>Antenna height</w:t>
            </w:r>
          </w:p>
        </w:tc>
        <w:tc>
          <w:tcPr>
            <w:tcW w:w="1323" w:type="dxa"/>
            <w:shd w:val="clear" w:color="auto" w:fill="DAEEF3" w:themeFill="accent5" w:themeFillTint="33"/>
          </w:tcPr>
          <w:p w14:paraId="697EB3B3" w14:textId="7B628E6C" w:rsidR="00ED5382" w:rsidRPr="008B1F79" w:rsidRDefault="00ED5382" w:rsidP="00555341">
            <w:pPr>
              <w:pStyle w:val="Tabletext"/>
              <w:jc w:val="left"/>
            </w:pPr>
          </w:p>
        </w:tc>
        <w:tc>
          <w:tcPr>
            <w:tcW w:w="2432" w:type="dxa"/>
          </w:tcPr>
          <w:p w14:paraId="3CC0BA76" w14:textId="77777777" w:rsidR="00ED5382" w:rsidRPr="008B1F79" w:rsidRDefault="00ED5382" w:rsidP="00555341">
            <w:pPr>
              <w:pStyle w:val="Tabletext"/>
              <w:jc w:val="left"/>
            </w:pPr>
            <w:r w:rsidRPr="008B1F79">
              <w:t>Aircraft altitude</w:t>
            </w:r>
          </w:p>
        </w:tc>
        <w:tc>
          <w:tcPr>
            <w:tcW w:w="1618" w:type="dxa"/>
          </w:tcPr>
          <w:p w14:paraId="48BE11F0" w14:textId="77777777" w:rsidR="00ED5382" w:rsidRPr="008B1F79" w:rsidRDefault="00ED5382" w:rsidP="00555341">
            <w:pPr>
              <w:pStyle w:val="Tabletext"/>
              <w:jc w:val="left"/>
            </w:pPr>
            <w:r w:rsidRPr="008B1F79">
              <w:t>Aircraft altitude</w:t>
            </w:r>
          </w:p>
        </w:tc>
        <w:tc>
          <w:tcPr>
            <w:tcW w:w="3491" w:type="dxa"/>
          </w:tcPr>
          <w:p w14:paraId="3EC3128F" w14:textId="77777777" w:rsidR="00ED5382" w:rsidRPr="008B1F79" w:rsidRDefault="00ED5382" w:rsidP="00555341">
            <w:pPr>
              <w:pStyle w:val="Tabletext"/>
              <w:jc w:val="left"/>
            </w:pPr>
            <w:r w:rsidRPr="008B1F79">
              <w:t>Aircraft altitude</w:t>
            </w:r>
          </w:p>
        </w:tc>
        <w:tc>
          <w:tcPr>
            <w:tcW w:w="2270" w:type="dxa"/>
          </w:tcPr>
          <w:p w14:paraId="5CABC0C7" w14:textId="77777777" w:rsidR="00ED5382" w:rsidRPr="008B1F79" w:rsidRDefault="00ED5382" w:rsidP="00555341">
            <w:pPr>
              <w:pStyle w:val="Tabletext"/>
              <w:jc w:val="left"/>
            </w:pPr>
            <w:r w:rsidRPr="008B1F79">
              <w:t>Aircraft altitude</w:t>
            </w:r>
          </w:p>
        </w:tc>
      </w:tr>
      <w:tr w:rsidR="00ED5382" w:rsidRPr="008B1F79" w14:paraId="29DF636F" w14:textId="77777777" w:rsidTr="007F295D">
        <w:trPr>
          <w:jc w:val="center"/>
        </w:trPr>
        <w:tc>
          <w:tcPr>
            <w:tcW w:w="3325" w:type="dxa"/>
          </w:tcPr>
          <w:p w14:paraId="73D80F4F" w14:textId="77777777" w:rsidR="00ED5382" w:rsidRPr="008B1F79" w:rsidRDefault="00ED5382" w:rsidP="00555341">
            <w:pPr>
              <w:pStyle w:val="Tabletext"/>
            </w:pPr>
            <w:r w:rsidRPr="008B1F79">
              <w:t>Receiver IF 3 dB bandwidth</w:t>
            </w:r>
            <w:del w:id="160" w:author="Nellis, Donald (FAA)" w:date="2026-02-18T10:20:00Z" w16du:dateUtc="2026-02-18T15:20:00Z">
              <w:r w:rsidRPr="008B1F79" w:rsidDel="007F295D">
                <w:delText xml:space="preserve"> </w:delText>
              </w:r>
              <w:r w:rsidRPr="007F295D" w:rsidDel="007F295D">
                <w:rPr>
                  <w:highlight w:val="cyan"/>
                  <w:rPrChange w:id="161" w:author="Nellis, Donald (FAA)" w:date="2026-02-18T10:20:00Z" w16du:dateUtc="2026-02-18T15:20:00Z">
                    <w:rPr/>
                  </w:rPrChange>
                </w:rPr>
                <w:delText>(MHz)</w:delText>
              </w:r>
            </w:del>
          </w:p>
        </w:tc>
        <w:tc>
          <w:tcPr>
            <w:tcW w:w="1323" w:type="dxa"/>
            <w:shd w:val="clear" w:color="auto" w:fill="DAEEF3" w:themeFill="accent5" w:themeFillTint="33"/>
          </w:tcPr>
          <w:p w14:paraId="21E4814C" w14:textId="2C86B3A3" w:rsidR="00ED5382" w:rsidRPr="008B1F79" w:rsidRDefault="007F295D" w:rsidP="00555341">
            <w:pPr>
              <w:pStyle w:val="Tabletext"/>
              <w:jc w:val="left"/>
            </w:pPr>
            <w:ins w:id="162" w:author="Nellis, Donald (FAA)" w:date="2026-02-18T10:19:00Z" w16du:dateUtc="2026-02-18T15:19:00Z">
              <w:r w:rsidRPr="007F295D">
                <w:rPr>
                  <w:highlight w:val="cyan"/>
                </w:rPr>
                <w:t>MHz</w:t>
              </w:r>
            </w:ins>
          </w:p>
        </w:tc>
        <w:tc>
          <w:tcPr>
            <w:tcW w:w="2432" w:type="dxa"/>
          </w:tcPr>
          <w:p w14:paraId="56410684" w14:textId="77777777" w:rsidR="00ED5382" w:rsidRPr="008B1F79" w:rsidRDefault="00ED5382" w:rsidP="00555341">
            <w:pPr>
              <w:pStyle w:val="Tabletext"/>
              <w:jc w:val="left"/>
            </w:pPr>
            <w:r w:rsidRPr="008B1F79">
              <w:t>3.1; 0.11</w:t>
            </w:r>
          </w:p>
        </w:tc>
        <w:tc>
          <w:tcPr>
            <w:tcW w:w="1618" w:type="dxa"/>
          </w:tcPr>
          <w:p w14:paraId="17A3E1DA" w14:textId="77777777" w:rsidR="00ED5382" w:rsidRPr="008B1F79" w:rsidRDefault="00ED5382" w:rsidP="00555341">
            <w:pPr>
              <w:pStyle w:val="Tabletext"/>
              <w:jc w:val="left"/>
            </w:pPr>
            <w:r w:rsidRPr="008B1F79">
              <w:t>5</w:t>
            </w:r>
          </w:p>
        </w:tc>
        <w:tc>
          <w:tcPr>
            <w:tcW w:w="3491" w:type="dxa"/>
          </w:tcPr>
          <w:p w14:paraId="051C3141" w14:textId="77777777" w:rsidR="00ED5382" w:rsidRPr="008B1F79" w:rsidRDefault="00ED5382" w:rsidP="00555341">
            <w:pPr>
              <w:pStyle w:val="Tabletext"/>
              <w:jc w:val="left"/>
            </w:pPr>
            <w:r w:rsidRPr="008B1F79">
              <w:t>5.0, 1.8 and 0.8</w:t>
            </w:r>
          </w:p>
        </w:tc>
        <w:tc>
          <w:tcPr>
            <w:tcW w:w="2270" w:type="dxa"/>
          </w:tcPr>
          <w:p w14:paraId="259A41EA" w14:textId="77777777" w:rsidR="00ED5382" w:rsidRPr="008B1F79" w:rsidRDefault="00ED5382" w:rsidP="00555341">
            <w:pPr>
              <w:pStyle w:val="Tabletext"/>
              <w:jc w:val="left"/>
            </w:pPr>
            <w:r w:rsidRPr="008B1F79">
              <w:t>0.48</w:t>
            </w:r>
          </w:p>
        </w:tc>
      </w:tr>
      <w:tr w:rsidR="00ED5382" w:rsidRPr="008B1F79" w14:paraId="28F28B77" w14:textId="77777777" w:rsidTr="007F295D">
        <w:trPr>
          <w:jc w:val="center"/>
        </w:trPr>
        <w:tc>
          <w:tcPr>
            <w:tcW w:w="3325" w:type="dxa"/>
          </w:tcPr>
          <w:p w14:paraId="3DB7BFD6" w14:textId="77777777" w:rsidR="00ED5382" w:rsidRPr="008B1F79" w:rsidRDefault="00ED5382" w:rsidP="00555341">
            <w:pPr>
              <w:pStyle w:val="Tabletext"/>
            </w:pPr>
            <w:r w:rsidRPr="008B1F79">
              <w:t>Receiver noise figure</w:t>
            </w:r>
            <w:del w:id="163" w:author="Nellis, Donald (FAA)" w:date="2026-02-18T10:20:00Z" w16du:dateUtc="2026-02-18T15:20:00Z">
              <w:r w:rsidRPr="008B1F79" w:rsidDel="007F295D">
                <w:delText xml:space="preserve"> </w:delText>
              </w:r>
              <w:r w:rsidRPr="007F295D" w:rsidDel="007F295D">
                <w:rPr>
                  <w:highlight w:val="cyan"/>
                  <w:rPrChange w:id="164" w:author="Nellis, Donald (FAA)" w:date="2026-02-18T10:20:00Z" w16du:dateUtc="2026-02-18T15:20:00Z">
                    <w:rPr/>
                  </w:rPrChange>
                </w:rPr>
                <w:delText>(dB)</w:delText>
              </w:r>
            </w:del>
          </w:p>
        </w:tc>
        <w:tc>
          <w:tcPr>
            <w:tcW w:w="1323" w:type="dxa"/>
            <w:shd w:val="clear" w:color="auto" w:fill="DAEEF3" w:themeFill="accent5" w:themeFillTint="33"/>
          </w:tcPr>
          <w:p w14:paraId="79F6605A" w14:textId="03650D65" w:rsidR="00ED5382" w:rsidRPr="008B1F79" w:rsidRDefault="007F295D" w:rsidP="00555341">
            <w:pPr>
              <w:pStyle w:val="Tabletext"/>
              <w:jc w:val="left"/>
            </w:pPr>
            <w:ins w:id="165" w:author="Nellis, Donald (FAA)" w:date="2026-02-18T10:19:00Z" w16du:dateUtc="2026-02-18T15:19:00Z">
              <w:r w:rsidRPr="007F295D">
                <w:rPr>
                  <w:highlight w:val="cyan"/>
                </w:rPr>
                <w:t>dB</w:t>
              </w:r>
            </w:ins>
          </w:p>
        </w:tc>
        <w:tc>
          <w:tcPr>
            <w:tcW w:w="2432" w:type="dxa"/>
          </w:tcPr>
          <w:p w14:paraId="7BDB6463" w14:textId="77777777" w:rsidR="00ED5382" w:rsidRPr="008B1F79" w:rsidRDefault="00ED5382" w:rsidP="00555341">
            <w:pPr>
              <w:pStyle w:val="Tabletext"/>
              <w:jc w:val="left"/>
            </w:pPr>
            <w:r w:rsidRPr="008B1F79">
              <w:t>Not specified</w:t>
            </w:r>
          </w:p>
        </w:tc>
        <w:tc>
          <w:tcPr>
            <w:tcW w:w="1618" w:type="dxa"/>
          </w:tcPr>
          <w:p w14:paraId="2AA7285F" w14:textId="77777777" w:rsidR="00ED5382" w:rsidRPr="008B1F79" w:rsidRDefault="00ED5382" w:rsidP="00555341">
            <w:pPr>
              <w:pStyle w:val="Tabletext"/>
              <w:jc w:val="left"/>
            </w:pPr>
            <w:r w:rsidRPr="008B1F79">
              <w:t>Not specified</w:t>
            </w:r>
          </w:p>
        </w:tc>
        <w:tc>
          <w:tcPr>
            <w:tcW w:w="3491" w:type="dxa"/>
          </w:tcPr>
          <w:p w14:paraId="69C48878" w14:textId="77777777" w:rsidR="00ED5382" w:rsidRPr="008B1F79" w:rsidRDefault="00ED5382" w:rsidP="00555341">
            <w:pPr>
              <w:pStyle w:val="Tabletext"/>
              <w:jc w:val="left"/>
            </w:pPr>
            <w:r w:rsidRPr="008B1F79">
              <w:t>6</w:t>
            </w:r>
          </w:p>
        </w:tc>
        <w:tc>
          <w:tcPr>
            <w:tcW w:w="2270" w:type="dxa"/>
          </w:tcPr>
          <w:p w14:paraId="33B45A22" w14:textId="77777777" w:rsidR="00ED5382" w:rsidRPr="008B1F79" w:rsidRDefault="00ED5382" w:rsidP="00555341">
            <w:pPr>
              <w:pStyle w:val="Tabletext"/>
              <w:jc w:val="left"/>
            </w:pPr>
            <w:r w:rsidRPr="008B1F79">
              <w:t>3.6</w:t>
            </w:r>
          </w:p>
        </w:tc>
      </w:tr>
      <w:tr w:rsidR="00ED5382" w:rsidRPr="008B1F79" w14:paraId="7334E827" w14:textId="77777777" w:rsidTr="007F295D">
        <w:trPr>
          <w:jc w:val="center"/>
        </w:trPr>
        <w:tc>
          <w:tcPr>
            <w:tcW w:w="3325" w:type="dxa"/>
          </w:tcPr>
          <w:p w14:paraId="640A6075" w14:textId="77777777" w:rsidR="00ED5382" w:rsidRPr="008B1F79" w:rsidRDefault="00ED5382" w:rsidP="00555341">
            <w:pPr>
              <w:pStyle w:val="Tabletext"/>
            </w:pPr>
            <w:r w:rsidRPr="008B1F79">
              <w:t>Minimum discernible signal</w:t>
            </w:r>
            <w:del w:id="166" w:author="Nellis, Donald (FAA)" w:date="2026-02-18T10:21:00Z" w16du:dateUtc="2026-02-18T15:21:00Z">
              <w:r w:rsidRPr="008B1F79" w:rsidDel="007F295D">
                <w:delText xml:space="preserve"> </w:delText>
              </w:r>
              <w:r w:rsidRPr="007F295D" w:rsidDel="007F295D">
                <w:rPr>
                  <w:highlight w:val="cyan"/>
                  <w:rPrChange w:id="167" w:author="Nellis, Donald (FAA)" w:date="2026-02-18T10:21:00Z" w16du:dateUtc="2026-02-18T15:21:00Z">
                    <w:rPr/>
                  </w:rPrChange>
                </w:rPr>
                <w:delText>(dBm)</w:delText>
              </w:r>
            </w:del>
          </w:p>
        </w:tc>
        <w:tc>
          <w:tcPr>
            <w:tcW w:w="1323" w:type="dxa"/>
            <w:shd w:val="clear" w:color="auto" w:fill="DAEEF3" w:themeFill="accent5" w:themeFillTint="33"/>
          </w:tcPr>
          <w:p w14:paraId="7BDD2826" w14:textId="7B0BD481" w:rsidR="00ED5382" w:rsidRPr="008B1F79" w:rsidRDefault="007F295D" w:rsidP="00555341">
            <w:pPr>
              <w:pStyle w:val="Tabletext"/>
              <w:jc w:val="left"/>
            </w:pPr>
            <w:ins w:id="168" w:author="Nellis, Donald (FAA)" w:date="2026-02-18T10:19:00Z" w16du:dateUtc="2026-02-18T15:19:00Z">
              <w:r w:rsidRPr="007F295D">
                <w:rPr>
                  <w:highlight w:val="cyan"/>
                </w:rPr>
                <w:t>dBm</w:t>
              </w:r>
            </w:ins>
          </w:p>
        </w:tc>
        <w:tc>
          <w:tcPr>
            <w:tcW w:w="2432" w:type="dxa"/>
          </w:tcPr>
          <w:p w14:paraId="6E5A246D" w14:textId="77777777" w:rsidR="00ED5382" w:rsidRPr="008B1F79" w:rsidRDefault="00ED5382" w:rsidP="00555341">
            <w:pPr>
              <w:pStyle w:val="Tabletext"/>
              <w:jc w:val="left"/>
            </w:pPr>
            <w:r w:rsidRPr="008B1F79">
              <w:sym w:font="Symbol" w:char="F02D"/>
            </w:r>
            <w:r w:rsidRPr="008B1F79">
              <w:t>103</w:t>
            </w:r>
          </w:p>
        </w:tc>
        <w:tc>
          <w:tcPr>
            <w:tcW w:w="1618" w:type="dxa"/>
          </w:tcPr>
          <w:p w14:paraId="133455B9" w14:textId="77777777" w:rsidR="00ED5382" w:rsidRPr="008B1F79" w:rsidRDefault="00ED5382" w:rsidP="00555341">
            <w:pPr>
              <w:pStyle w:val="Tabletext"/>
              <w:jc w:val="left"/>
            </w:pPr>
            <w:r w:rsidRPr="008B1F79">
              <w:sym w:font="Symbol" w:char="F02D"/>
            </w:r>
            <w:r w:rsidRPr="008B1F79">
              <w:t xml:space="preserve">107; </w:t>
            </w:r>
            <w:r w:rsidRPr="008B1F79">
              <w:sym w:font="Symbol" w:char="F02D"/>
            </w:r>
            <w:r w:rsidRPr="008B1F79">
              <w:t>101</w:t>
            </w:r>
          </w:p>
        </w:tc>
        <w:tc>
          <w:tcPr>
            <w:tcW w:w="3491" w:type="dxa"/>
          </w:tcPr>
          <w:p w14:paraId="59C951E1" w14:textId="77777777" w:rsidR="00ED5382" w:rsidRPr="008B1F79" w:rsidRDefault="00ED5382" w:rsidP="00555341">
            <w:pPr>
              <w:pStyle w:val="Tabletext"/>
              <w:jc w:val="left"/>
            </w:pPr>
            <w:r w:rsidRPr="008B1F79">
              <w:sym w:font="Symbol" w:char="F02D"/>
            </w:r>
            <w:r w:rsidRPr="008B1F79">
              <w:t>101</w:t>
            </w:r>
          </w:p>
        </w:tc>
        <w:tc>
          <w:tcPr>
            <w:tcW w:w="2270" w:type="dxa"/>
          </w:tcPr>
          <w:p w14:paraId="1B56FD02" w14:textId="77777777" w:rsidR="00ED5382" w:rsidRPr="008B1F79" w:rsidRDefault="00ED5382" w:rsidP="00555341">
            <w:pPr>
              <w:pStyle w:val="Tabletext"/>
              <w:jc w:val="left"/>
            </w:pPr>
          </w:p>
        </w:tc>
      </w:tr>
      <w:tr w:rsidR="00ED5382" w:rsidRPr="008B1F79" w14:paraId="46598C29" w14:textId="77777777" w:rsidTr="007F295D">
        <w:trPr>
          <w:jc w:val="center"/>
        </w:trPr>
        <w:tc>
          <w:tcPr>
            <w:tcW w:w="3325" w:type="dxa"/>
          </w:tcPr>
          <w:p w14:paraId="00E1A178" w14:textId="77777777" w:rsidR="00ED5382" w:rsidRPr="008B1F79" w:rsidRDefault="00ED5382" w:rsidP="00555341">
            <w:pPr>
              <w:pStyle w:val="Tabletext"/>
            </w:pPr>
            <w:r w:rsidRPr="008B1F79">
              <w:t>Total chirp width</w:t>
            </w:r>
            <w:del w:id="169" w:author="Nellis, Donald (FAA)" w:date="2026-02-18T10:21:00Z" w16du:dateUtc="2026-02-18T15:21:00Z">
              <w:r w:rsidRPr="008B1F79" w:rsidDel="007F295D">
                <w:delText xml:space="preserve"> </w:delText>
              </w:r>
              <w:r w:rsidRPr="007F295D" w:rsidDel="007F295D">
                <w:rPr>
                  <w:highlight w:val="cyan"/>
                  <w:rPrChange w:id="170" w:author="Nellis, Donald (FAA)" w:date="2026-02-18T10:21:00Z" w16du:dateUtc="2026-02-18T15:21:00Z">
                    <w:rPr/>
                  </w:rPrChange>
                </w:rPr>
                <w:delText>(MHz)</w:delText>
              </w:r>
            </w:del>
          </w:p>
        </w:tc>
        <w:tc>
          <w:tcPr>
            <w:tcW w:w="1323" w:type="dxa"/>
            <w:shd w:val="clear" w:color="auto" w:fill="DAEEF3" w:themeFill="accent5" w:themeFillTint="33"/>
          </w:tcPr>
          <w:p w14:paraId="4FBB035F" w14:textId="32337000" w:rsidR="00ED5382" w:rsidRPr="008B1F79" w:rsidRDefault="007F295D" w:rsidP="00555341">
            <w:pPr>
              <w:pStyle w:val="Tabletext"/>
              <w:jc w:val="left"/>
            </w:pPr>
            <w:ins w:id="171" w:author="Nellis, Donald (FAA)" w:date="2026-02-18T10:19:00Z" w16du:dateUtc="2026-02-18T15:19:00Z">
              <w:r w:rsidRPr="007F295D">
                <w:rPr>
                  <w:highlight w:val="cyan"/>
                </w:rPr>
                <w:t>MHz</w:t>
              </w:r>
            </w:ins>
          </w:p>
        </w:tc>
        <w:tc>
          <w:tcPr>
            <w:tcW w:w="2432" w:type="dxa"/>
          </w:tcPr>
          <w:p w14:paraId="547D403B" w14:textId="77777777" w:rsidR="00ED5382" w:rsidRPr="008B1F79" w:rsidRDefault="00ED5382" w:rsidP="00555341">
            <w:pPr>
              <w:pStyle w:val="Tabletext"/>
              <w:jc w:val="left"/>
            </w:pPr>
            <w:r w:rsidRPr="008B1F79">
              <w:t>Not applicable</w:t>
            </w:r>
          </w:p>
        </w:tc>
        <w:tc>
          <w:tcPr>
            <w:tcW w:w="1618" w:type="dxa"/>
          </w:tcPr>
          <w:p w14:paraId="641606C6" w14:textId="77777777" w:rsidR="00ED5382" w:rsidRPr="008B1F79" w:rsidRDefault="00ED5382" w:rsidP="00555341">
            <w:pPr>
              <w:pStyle w:val="Tabletext"/>
              <w:jc w:val="left"/>
            </w:pPr>
            <w:r w:rsidRPr="008B1F79">
              <w:t>Not applicable</w:t>
            </w:r>
          </w:p>
        </w:tc>
        <w:tc>
          <w:tcPr>
            <w:tcW w:w="3491" w:type="dxa"/>
          </w:tcPr>
          <w:p w14:paraId="3C0ED6FC" w14:textId="77777777" w:rsidR="00ED5382" w:rsidRPr="008B1F79" w:rsidRDefault="00ED5382" w:rsidP="00555341">
            <w:pPr>
              <w:pStyle w:val="Tabletext"/>
              <w:jc w:val="left"/>
            </w:pPr>
            <w:r w:rsidRPr="008B1F79">
              <w:t>Not applicable</w:t>
            </w:r>
          </w:p>
        </w:tc>
        <w:tc>
          <w:tcPr>
            <w:tcW w:w="2270" w:type="dxa"/>
          </w:tcPr>
          <w:p w14:paraId="205A6175" w14:textId="77777777" w:rsidR="00ED5382" w:rsidRPr="008B1F79" w:rsidRDefault="00ED5382" w:rsidP="00555341">
            <w:pPr>
              <w:pStyle w:val="Tabletext"/>
              <w:jc w:val="left"/>
            </w:pPr>
            <w:r w:rsidRPr="008B1F79">
              <w:t>Not specified</w:t>
            </w:r>
          </w:p>
        </w:tc>
      </w:tr>
      <w:tr w:rsidR="00ED5382" w:rsidRPr="008B1F79" w14:paraId="5DFC9EAE" w14:textId="77777777" w:rsidTr="007F295D">
        <w:trPr>
          <w:jc w:val="center"/>
        </w:trPr>
        <w:tc>
          <w:tcPr>
            <w:tcW w:w="3325" w:type="dxa"/>
          </w:tcPr>
          <w:p w14:paraId="7FB40138" w14:textId="306592E9" w:rsidR="00ED5382" w:rsidRPr="008B1F79" w:rsidRDefault="00ED5382" w:rsidP="00555341">
            <w:pPr>
              <w:pStyle w:val="Tabletext"/>
            </w:pPr>
            <w:r w:rsidRPr="008B1F79">
              <w:t>RF emission bandwidth</w:t>
            </w:r>
            <w:del w:id="172" w:author="Nellis, Donald (FAA)" w:date="2026-02-18T10:21:00Z" w16du:dateUtc="2026-02-18T15:21:00Z">
              <w:r w:rsidRPr="008B1F79" w:rsidDel="007F295D">
                <w:delText xml:space="preserve"> </w:delText>
              </w:r>
              <w:r w:rsidRPr="007F295D" w:rsidDel="007F295D">
                <w:rPr>
                  <w:highlight w:val="cyan"/>
                  <w:rPrChange w:id="173" w:author="Nellis, Donald (FAA)" w:date="2026-02-18T10:21:00Z" w16du:dateUtc="2026-02-18T15:21:00Z">
                    <w:rPr/>
                  </w:rPrChange>
                </w:rPr>
                <w:delText>(MHz)</w:delText>
              </w:r>
              <w:r w:rsidRPr="008B1F79" w:rsidDel="007F295D">
                <w:delText xml:space="preserve"> </w:delText>
              </w:r>
              <w:r w:rsidRPr="008B1F79" w:rsidDel="007F295D">
                <w:tab/>
              </w:r>
            </w:del>
            <w:r>
              <w:br/>
            </w:r>
            <w:r w:rsidRPr="008B1F79">
              <w:sym w:font="Symbol" w:char="F02D"/>
            </w:r>
            <w:r w:rsidRPr="008B1F79">
              <w:tab/>
              <w:t>3 dB</w:t>
            </w:r>
            <w:r w:rsidRPr="008B1F79">
              <w:br/>
            </w:r>
            <w:r w:rsidRPr="008B1F79">
              <w:sym w:font="Symbol" w:char="F02D"/>
            </w:r>
            <w:r w:rsidRPr="008B1F79">
              <w:tab/>
              <w:t>20 dB</w:t>
            </w:r>
          </w:p>
        </w:tc>
        <w:tc>
          <w:tcPr>
            <w:tcW w:w="1323" w:type="dxa"/>
            <w:shd w:val="clear" w:color="auto" w:fill="DAEEF3" w:themeFill="accent5" w:themeFillTint="33"/>
          </w:tcPr>
          <w:p w14:paraId="1114BCF6" w14:textId="40CC2B00" w:rsidR="00ED5382" w:rsidRPr="008B1F79" w:rsidRDefault="007F295D" w:rsidP="00555341">
            <w:pPr>
              <w:pStyle w:val="Tabletext"/>
              <w:keepLines/>
              <w:tabs>
                <w:tab w:val="clear" w:pos="567"/>
                <w:tab w:val="left" w:pos="742"/>
                <w:tab w:val="left" w:leader="dot" w:pos="7938"/>
                <w:tab w:val="center" w:pos="9526"/>
              </w:tabs>
              <w:ind w:left="284" w:hanging="284"/>
              <w:jc w:val="left"/>
            </w:pPr>
            <w:ins w:id="174" w:author="Nellis, Donald (FAA)" w:date="2026-02-18T10:19:00Z" w16du:dateUtc="2026-02-18T15:19:00Z">
              <w:r w:rsidRPr="007F295D">
                <w:rPr>
                  <w:highlight w:val="cyan"/>
                </w:rPr>
                <w:t>MHz</w:t>
              </w:r>
            </w:ins>
          </w:p>
        </w:tc>
        <w:tc>
          <w:tcPr>
            <w:tcW w:w="2432" w:type="dxa"/>
          </w:tcPr>
          <w:p w14:paraId="63A1E47C" w14:textId="77777777" w:rsidR="00ED5382" w:rsidRPr="008B1F79" w:rsidRDefault="00ED5382" w:rsidP="00555341">
            <w:pPr>
              <w:pStyle w:val="Tabletext"/>
              <w:jc w:val="left"/>
            </w:pPr>
          </w:p>
          <w:p w14:paraId="54C74EF3" w14:textId="77777777" w:rsidR="00ED5382" w:rsidRPr="008B1F79" w:rsidRDefault="00ED5382" w:rsidP="00555341">
            <w:pPr>
              <w:pStyle w:val="Tabletext"/>
              <w:jc w:val="left"/>
            </w:pPr>
            <w:r w:rsidRPr="008B1F79">
              <w:t>3.1; 0.11</w:t>
            </w:r>
            <w:r w:rsidRPr="008B1F79">
              <w:br/>
              <w:t>22.2; 0.79</w:t>
            </w:r>
          </w:p>
        </w:tc>
        <w:tc>
          <w:tcPr>
            <w:tcW w:w="1618" w:type="dxa"/>
          </w:tcPr>
          <w:p w14:paraId="7D2C9B50" w14:textId="77777777" w:rsidR="00ED5382" w:rsidRPr="008B1F79" w:rsidRDefault="00ED5382" w:rsidP="00555341">
            <w:pPr>
              <w:pStyle w:val="Tabletext"/>
              <w:jc w:val="left"/>
            </w:pPr>
          </w:p>
          <w:p w14:paraId="334F4081" w14:textId="77777777" w:rsidR="00ED5382" w:rsidRPr="008B1F79" w:rsidRDefault="00ED5382" w:rsidP="00555341">
            <w:pPr>
              <w:pStyle w:val="Tabletext"/>
              <w:jc w:val="left"/>
            </w:pPr>
            <w:r w:rsidRPr="008B1F79">
              <w:t>0.480; 2.7</w:t>
            </w:r>
            <w:r w:rsidRPr="008B1F79">
              <w:br/>
              <w:t>1.5; 6.6</w:t>
            </w:r>
          </w:p>
        </w:tc>
        <w:tc>
          <w:tcPr>
            <w:tcW w:w="3491" w:type="dxa"/>
          </w:tcPr>
          <w:p w14:paraId="026A52D5" w14:textId="77777777" w:rsidR="00ED5382" w:rsidRPr="008B1F79" w:rsidRDefault="00ED5382" w:rsidP="00555341">
            <w:pPr>
              <w:pStyle w:val="Tabletext"/>
              <w:jc w:val="left"/>
            </w:pPr>
            <w:r w:rsidRPr="008B1F79">
              <w:t>(Frequency and pulse width dependent)</w:t>
            </w:r>
          </w:p>
          <w:p w14:paraId="43F8712C" w14:textId="77777777" w:rsidR="00ED5382" w:rsidRPr="008B1F79" w:rsidRDefault="00ED5382" w:rsidP="00555341">
            <w:pPr>
              <w:pStyle w:val="Tabletext"/>
              <w:jc w:val="left"/>
            </w:pPr>
            <w:r w:rsidRPr="008B1F79">
              <w:t>100 to 118</w:t>
            </w:r>
            <w:r w:rsidRPr="008B1F79">
              <w:br/>
              <w:t>102 to 120</w:t>
            </w:r>
          </w:p>
        </w:tc>
        <w:tc>
          <w:tcPr>
            <w:tcW w:w="2270" w:type="dxa"/>
          </w:tcPr>
          <w:p w14:paraId="2D1A7CE1" w14:textId="77777777" w:rsidR="00ED5382" w:rsidRPr="008B1F79" w:rsidRDefault="00ED5382" w:rsidP="00555341">
            <w:pPr>
              <w:pStyle w:val="Tabletext"/>
              <w:jc w:val="left"/>
            </w:pPr>
          </w:p>
          <w:p w14:paraId="6C3590B0" w14:textId="77777777" w:rsidR="00ED5382" w:rsidRPr="008B1F79" w:rsidRDefault="00ED5382" w:rsidP="00555341">
            <w:pPr>
              <w:pStyle w:val="Tabletext"/>
              <w:jc w:val="left"/>
            </w:pPr>
            <w:r w:rsidRPr="008B1F79">
              <w:t>Not specified</w:t>
            </w:r>
            <w:r w:rsidRPr="008B1F79">
              <w:br/>
              <w:t>Not specified</w:t>
            </w:r>
          </w:p>
        </w:tc>
      </w:tr>
    </w:tbl>
    <w:p w14:paraId="3F606508" w14:textId="77777777" w:rsidR="002353DD" w:rsidRPr="008B1F79" w:rsidRDefault="002353DD" w:rsidP="002353DD">
      <w:pPr>
        <w:pStyle w:val="Tablefin"/>
      </w:pPr>
    </w:p>
    <w:p w14:paraId="7010CC5B" w14:textId="4CECD4B8" w:rsidR="002353DD" w:rsidRPr="008B1F79" w:rsidRDefault="002353DD" w:rsidP="002353DD">
      <w:pPr>
        <w:pStyle w:val="TableNo"/>
        <w:spacing w:before="0"/>
      </w:pPr>
      <w:r w:rsidRPr="008B1F79">
        <w:br w:type="page"/>
      </w:r>
      <w:r w:rsidRPr="008B1F79">
        <w:lastRenderedPageBreak/>
        <w:br/>
        <w:t>TABLE 1 (</w:t>
      </w:r>
      <w:r w:rsidR="002918C4" w:rsidRPr="008B1F79">
        <w:rPr>
          <w:i/>
          <w:caps w:val="0"/>
        </w:rPr>
        <w:t>continued</w:t>
      </w:r>
      <w:r w:rsidRPr="008B1F79">
        <w:t>)</w:t>
      </w:r>
    </w:p>
    <w:tbl>
      <w:tblPr>
        <w:tblStyle w:val="TableGrid10"/>
        <w:tblW w:w="14459" w:type="dxa"/>
        <w:jc w:val="center"/>
        <w:tblLayout w:type="fixed"/>
        <w:tblLook w:val="0000" w:firstRow="0" w:lastRow="0" w:firstColumn="0" w:lastColumn="0" w:noHBand="0" w:noVBand="0"/>
      </w:tblPr>
      <w:tblGrid>
        <w:gridCol w:w="3325"/>
        <w:gridCol w:w="1260"/>
        <w:gridCol w:w="2970"/>
        <w:gridCol w:w="3330"/>
        <w:gridCol w:w="3574"/>
      </w:tblGrid>
      <w:tr w:rsidR="007F295D" w:rsidRPr="008B1F79" w14:paraId="083729DE" w14:textId="77777777" w:rsidTr="002F0E15">
        <w:trPr>
          <w:jc w:val="center"/>
        </w:trPr>
        <w:tc>
          <w:tcPr>
            <w:tcW w:w="3325" w:type="dxa"/>
          </w:tcPr>
          <w:p w14:paraId="62AC8B2A" w14:textId="77777777" w:rsidR="007F295D" w:rsidRPr="008B1F79" w:rsidRDefault="007F295D" w:rsidP="00555341">
            <w:pPr>
              <w:pStyle w:val="Tablehead"/>
              <w:rPr>
                <w:rFonts w:ascii="Times New Roman" w:hAnsi="Times New Roman"/>
              </w:rPr>
            </w:pPr>
            <w:r w:rsidRPr="008B1F79">
              <w:rPr>
                <w:rFonts w:ascii="Times New Roman" w:hAnsi="Times New Roman"/>
              </w:rPr>
              <w:t>Characteristics</w:t>
            </w:r>
          </w:p>
        </w:tc>
        <w:tc>
          <w:tcPr>
            <w:tcW w:w="1260" w:type="dxa"/>
            <w:shd w:val="clear" w:color="auto" w:fill="DAEEF3" w:themeFill="accent5" w:themeFillTint="33"/>
          </w:tcPr>
          <w:p w14:paraId="4F7CA0D7" w14:textId="64AA86D1" w:rsidR="007F295D" w:rsidRPr="007C5B33" w:rsidRDefault="001F5233" w:rsidP="00555341">
            <w:pPr>
              <w:pStyle w:val="Tablehead"/>
              <w:rPr>
                <w:rFonts w:ascii="Times New Roman" w:hAnsi="Times New Roman"/>
                <w:highlight w:val="cyan"/>
              </w:rPr>
            </w:pPr>
            <w:ins w:id="175" w:author="Nellis, Donald (FAA)" w:date="2026-02-18T10:28:00Z" w16du:dateUtc="2026-02-18T15:28:00Z">
              <w:r w:rsidRPr="002F0E15">
                <w:rPr>
                  <w:rFonts w:ascii="Times New Roman" w:hAnsi="Times New Roman"/>
                  <w:highlight w:val="cyan"/>
                </w:rPr>
                <w:t>Units</w:t>
              </w:r>
            </w:ins>
          </w:p>
        </w:tc>
        <w:tc>
          <w:tcPr>
            <w:tcW w:w="2970" w:type="dxa"/>
          </w:tcPr>
          <w:p w14:paraId="7B333397" w14:textId="77777777" w:rsidR="007F295D" w:rsidRPr="008B1F79" w:rsidRDefault="007F295D" w:rsidP="00555341">
            <w:pPr>
              <w:pStyle w:val="Tablehead"/>
              <w:rPr>
                <w:rFonts w:ascii="Times New Roman" w:hAnsi="Times New Roman"/>
              </w:rPr>
            </w:pPr>
            <w:r w:rsidRPr="008B1F79">
              <w:rPr>
                <w:rFonts w:ascii="Times New Roman" w:hAnsi="Times New Roman"/>
              </w:rPr>
              <w:t>System A5</w:t>
            </w:r>
          </w:p>
        </w:tc>
        <w:tc>
          <w:tcPr>
            <w:tcW w:w="3330" w:type="dxa"/>
          </w:tcPr>
          <w:p w14:paraId="764F1FBD" w14:textId="77777777" w:rsidR="007F295D" w:rsidRPr="008B1F79" w:rsidRDefault="007F295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574" w:type="dxa"/>
          </w:tcPr>
          <w:p w14:paraId="5481877A" w14:textId="77777777" w:rsidR="007F295D" w:rsidRPr="008B1F79" w:rsidRDefault="007F295D"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7F295D" w:rsidRPr="008B1F79" w14:paraId="26E56015" w14:textId="77777777" w:rsidTr="002F0E15">
        <w:trPr>
          <w:jc w:val="center"/>
        </w:trPr>
        <w:tc>
          <w:tcPr>
            <w:tcW w:w="3325" w:type="dxa"/>
          </w:tcPr>
          <w:p w14:paraId="5CCD7EDB" w14:textId="77777777" w:rsidR="007F295D" w:rsidRPr="008B1F79" w:rsidRDefault="007F295D" w:rsidP="00555341">
            <w:pPr>
              <w:pStyle w:val="Tabletext"/>
            </w:pPr>
            <w:r w:rsidRPr="008B1F79">
              <w:t>Function</w:t>
            </w:r>
          </w:p>
        </w:tc>
        <w:tc>
          <w:tcPr>
            <w:tcW w:w="1260" w:type="dxa"/>
            <w:shd w:val="clear" w:color="auto" w:fill="DAEEF3" w:themeFill="accent5" w:themeFillTint="33"/>
          </w:tcPr>
          <w:p w14:paraId="474DD542" w14:textId="5BE78B07" w:rsidR="007F295D" w:rsidRPr="007C5B33" w:rsidRDefault="007F295D" w:rsidP="001F5233">
            <w:pPr>
              <w:pStyle w:val="Tabletext"/>
              <w:ind w:left="428"/>
              <w:jc w:val="left"/>
              <w:rPr>
                <w:highlight w:val="cyan"/>
              </w:rPr>
            </w:pPr>
          </w:p>
        </w:tc>
        <w:tc>
          <w:tcPr>
            <w:tcW w:w="2970" w:type="dxa"/>
          </w:tcPr>
          <w:p w14:paraId="0FFB13E1" w14:textId="77777777" w:rsidR="007F295D" w:rsidRPr="008B1F79" w:rsidRDefault="007F295D" w:rsidP="00555341">
            <w:pPr>
              <w:pStyle w:val="Tabletext"/>
              <w:jc w:val="left"/>
            </w:pPr>
            <w:r w:rsidRPr="008B1F79">
              <w:t>Weather avoidance including wind-shear detection (navigation)</w:t>
            </w:r>
          </w:p>
        </w:tc>
        <w:tc>
          <w:tcPr>
            <w:tcW w:w="3330" w:type="dxa"/>
          </w:tcPr>
          <w:p w14:paraId="2E365C7B" w14:textId="77777777" w:rsidR="007F295D" w:rsidRPr="008B1F79" w:rsidRDefault="007F295D" w:rsidP="00555341">
            <w:pPr>
              <w:pStyle w:val="Tabletext"/>
              <w:jc w:val="left"/>
            </w:pPr>
            <w:r w:rsidRPr="008B1F79">
              <w:t>Weather avoidance (WA), including wind-shear detection (WS) (navigation)</w:t>
            </w:r>
          </w:p>
        </w:tc>
        <w:tc>
          <w:tcPr>
            <w:tcW w:w="3574" w:type="dxa"/>
          </w:tcPr>
          <w:p w14:paraId="7686A7EF" w14:textId="77777777" w:rsidR="007F295D" w:rsidRPr="008B1F79" w:rsidRDefault="007F295D" w:rsidP="00555341">
            <w:pPr>
              <w:pStyle w:val="Tabletext"/>
              <w:jc w:val="left"/>
            </w:pPr>
            <w:r w:rsidRPr="008B1F79">
              <w:t>Ground-mapping, including:</w:t>
            </w:r>
            <w:r w:rsidRPr="008B1F79">
              <w:br/>
            </w:r>
            <w:proofErr w:type="spellStart"/>
            <w:r w:rsidRPr="008B1F79">
              <w:t>Monopulse</w:t>
            </w:r>
            <w:proofErr w:type="spellEnd"/>
            <w:r w:rsidRPr="008B1F79">
              <w:t xml:space="preserve"> ground mapping (MGM) and Doppler beam sharpening (DBS)</w:t>
            </w:r>
          </w:p>
        </w:tc>
      </w:tr>
      <w:tr w:rsidR="007F295D" w:rsidRPr="008B1F79" w14:paraId="0AE91E20" w14:textId="77777777" w:rsidTr="002F0E15">
        <w:trPr>
          <w:jc w:val="center"/>
        </w:trPr>
        <w:tc>
          <w:tcPr>
            <w:tcW w:w="3325" w:type="dxa"/>
          </w:tcPr>
          <w:p w14:paraId="4CD1E13C" w14:textId="77777777" w:rsidR="007F295D" w:rsidRPr="008B1F79" w:rsidRDefault="007F295D" w:rsidP="00555341">
            <w:pPr>
              <w:pStyle w:val="Tabletext"/>
              <w:keepLines/>
              <w:tabs>
                <w:tab w:val="left" w:leader="dot" w:pos="7938"/>
                <w:tab w:val="center" w:pos="9526"/>
              </w:tabs>
              <w:ind w:left="567" w:hanging="567"/>
            </w:pPr>
            <w:r w:rsidRPr="008B1F79">
              <w:t>Tuning range</w:t>
            </w:r>
            <w:del w:id="176" w:author="Nellis, Donald (FAA)" w:date="2026-02-18T10:31:00Z" w16du:dateUtc="2026-02-18T15:31:00Z">
              <w:r w:rsidRPr="008B1F79" w:rsidDel="001F5233">
                <w:delText xml:space="preserve"> </w:delText>
              </w:r>
              <w:r w:rsidRPr="001F5233" w:rsidDel="001F5233">
                <w:rPr>
                  <w:highlight w:val="cyan"/>
                </w:rPr>
                <w:delText>(MHz)</w:delText>
              </w:r>
            </w:del>
          </w:p>
        </w:tc>
        <w:tc>
          <w:tcPr>
            <w:tcW w:w="1260" w:type="dxa"/>
            <w:shd w:val="clear" w:color="auto" w:fill="DAEEF3" w:themeFill="accent5" w:themeFillTint="33"/>
          </w:tcPr>
          <w:p w14:paraId="48A3BA9A" w14:textId="205A1B16" w:rsidR="007F295D" w:rsidRPr="007C5B33" w:rsidRDefault="001F5233" w:rsidP="00555341">
            <w:pPr>
              <w:pStyle w:val="Tabletext"/>
              <w:keepLines/>
              <w:tabs>
                <w:tab w:val="left" w:leader="dot" w:pos="7938"/>
                <w:tab w:val="center" w:pos="9526"/>
              </w:tabs>
              <w:ind w:left="567" w:hanging="567"/>
              <w:jc w:val="left"/>
              <w:rPr>
                <w:highlight w:val="cyan"/>
              </w:rPr>
            </w:pPr>
            <w:ins w:id="177" w:author="Nellis, Donald (FAA)" w:date="2026-02-18T10:29:00Z" w16du:dateUtc="2026-02-18T15:29:00Z">
              <w:r w:rsidRPr="002F0E15">
                <w:rPr>
                  <w:highlight w:val="cyan"/>
                </w:rPr>
                <w:t>MHz</w:t>
              </w:r>
            </w:ins>
          </w:p>
        </w:tc>
        <w:tc>
          <w:tcPr>
            <w:tcW w:w="2970" w:type="dxa"/>
          </w:tcPr>
          <w:p w14:paraId="4C3A8FE5" w14:textId="77777777" w:rsidR="007F295D" w:rsidRPr="008B1F79" w:rsidRDefault="007F295D" w:rsidP="00555341">
            <w:pPr>
              <w:pStyle w:val="Tabletext"/>
              <w:jc w:val="left"/>
            </w:pPr>
            <w:r w:rsidRPr="008B1F79">
              <w:t>9 330</w:t>
            </w:r>
          </w:p>
        </w:tc>
        <w:tc>
          <w:tcPr>
            <w:tcW w:w="3330" w:type="dxa"/>
          </w:tcPr>
          <w:p w14:paraId="7DAF17E2" w14:textId="77777777" w:rsidR="007F295D" w:rsidRPr="008B1F79" w:rsidRDefault="007F295D" w:rsidP="00555341">
            <w:pPr>
              <w:pStyle w:val="Tabletext"/>
              <w:jc w:val="left"/>
            </w:pPr>
            <w:r w:rsidRPr="008B1F79">
              <w:t>9 305-9 410</w:t>
            </w:r>
            <w:r w:rsidRPr="008B1F79">
              <w:br/>
              <w:t xml:space="preserve">WA: frequency agile pulse-to-pulse </w:t>
            </w:r>
            <w:r w:rsidRPr="008B1F79">
              <w:br/>
              <w:t>(</w:t>
            </w:r>
            <w:r w:rsidRPr="008B1F79">
              <w:sym w:font="Symbol" w:char="F0A3"/>
            </w:r>
            <w:r w:rsidRPr="008B1F79">
              <w:t> 2 000 hops/s);</w:t>
            </w:r>
            <w:r w:rsidRPr="008B1F79">
              <w:br/>
              <w:t>WS: adaptive single frequency</w:t>
            </w:r>
          </w:p>
        </w:tc>
        <w:tc>
          <w:tcPr>
            <w:tcW w:w="3574" w:type="dxa"/>
          </w:tcPr>
          <w:p w14:paraId="4134352F" w14:textId="77777777" w:rsidR="007F295D" w:rsidRPr="008B1F79" w:rsidRDefault="007F295D" w:rsidP="00555341">
            <w:pPr>
              <w:pStyle w:val="Tabletext"/>
              <w:jc w:val="left"/>
            </w:pPr>
            <w:r w:rsidRPr="008B1F79">
              <w:t>9 360 and 9 305-9 410</w:t>
            </w:r>
            <w:r w:rsidRPr="008B1F79">
              <w:br/>
              <w:t xml:space="preserve">MGM: frequency agile pulse-to-pulse </w:t>
            </w:r>
            <w:r w:rsidRPr="008B1F79">
              <w:br/>
              <w:t>(</w:t>
            </w:r>
            <w:r w:rsidRPr="008B1F79">
              <w:sym w:font="Symbol" w:char="F0A3"/>
            </w:r>
            <w:r w:rsidRPr="008B1F79">
              <w:t xml:space="preserve"> 600 hops/s);</w:t>
            </w:r>
            <w:r w:rsidRPr="008B1F79">
              <w:br/>
              <w:t>DBS: single frequency (9 360)</w:t>
            </w:r>
          </w:p>
        </w:tc>
      </w:tr>
      <w:tr w:rsidR="007F295D" w:rsidRPr="008B1F79" w14:paraId="748CB85D" w14:textId="77777777" w:rsidTr="002F0E15">
        <w:trPr>
          <w:jc w:val="center"/>
        </w:trPr>
        <w:tc>
          <w:tcPr>
            <w:tcW w:w="3325" w:type="dxa"/>
          </w:tcPr>
          <w:p w14:paraId="60A31B5F" w14:textId="77777777" w:rsidR="007F295D" w:rsidRPr="008B1F79" w:rsidRDefault="007F295D" w:rsidP="00555341">
            <w:pPr>
              <w:pStyle w:val="Tabletext"/>
            </w:pPr>
            <w:r w:rsidRPr="008B1F79">
              <w:t>Modulation</w:t>
            </w:r>
          </w:p>
        </w:tc>
        <w:tc>
          <w:tcPr>
            <w:tcW w:w="1260" w:type="dxa"/>
            <w:shd w:val="clear" w:color="auto" w:fill="DAEEF3" w:themeFill="accent5" w:themeFillTint="33"/>
          </w:tcPr>
          <w:p w14:paraId="2C356122" w14:textId="4E45A3A0" w:rsidR="007F295D" w:rsidRPr="007C5B33" w:rsidRDefault="007F295D" w:rsidP="00555341">
            <w:pPr>
              <w:pStyle w:val="Tabletext"/>
              <w:jc w:val="left"/>
              <w:rPr>
                <w:highlight w:val="cyan"/>
              </w:rPr>
            </w:pPr>
          </w:p>
        </w:tc>
        <w:tc>
          <w:tcPr>
            <w:tcW w:w="2970" w:type="dxa"/>
          </w:tcPr>
          <w:p w14:paraId="16DC0EF9" w14:textId="77777777" w:rsidR="007F295D" w:rsidRPr="008B1F79" w:rsidRDefault="007F295D" w:rsidP="00555341">
            <w:pPr>
              <w:pStyle w:val="Tabletext"/>
              <w:jc w:val="left"/>
            </w:pPr>
            <w:r w:rsidRPr="008B1F79">
              <w:t>Pulse</w:t>
            </w:r>
          </w:p>
        </w:tc>
        <w:tc>
          <w:tcPr>
            <w:tcW w:w="3330" w:type="dxa"/>
          </w:tcPr>
          <w:p w14:paraId="13373416" w14:textId="77777777" w:rsidR="007F295D" w:rsidRPr="008B1F79" w:rsidRDefault="007F295D" w:rsidP="00555341">
            <w:pPr>
              <w:pStyle w:val="Tabletext"/>
              <w:jc w:val="left"/>
            </w:pPr>
            <w:r w:rsidRPr="008B1F79">
              <w:t xml:space="preserve">WA: unmodulated and Barker-coded </w:t>
            </w:r>
            <w:r w:rsidRPr="008B1F79">
              <w:br/>
              <w:t>(5:1 and 13:1) pulses;</w:t>
            </w:r>
            <w:r w:rsidRPr="008B1F79">
              <w:br/>
              <w:t>WS: unmodulated pulses</w:t>
            </w:r>
          </w:p>
        </w:tc>
        <w:tc>
          <w:tcPr>
            <w:tcW w:w="3574" w:type="dxa"/>
          </w:tcPr>
          <w:p w14:paraId="47D5EA5C" w14:textId="77777777" w:rsidR="007F295D" w:rsidRPr="008B1F79" w:rsidRDefault="007F295D" w:rsidP="00555341">
            <w:pPr>
              <w:pStyle w:val="Tabletext"/>
              <w:jc w:val="left"/>
            </w:pPr>
            <w:r w:rsidRPr="008B1F79">
              <w:t>MGM and DBS: Barker-coded (13:1) pulses</w:t>
            </w:r>
          </w:p>
        </w:tc>
      </w:tr>
      <w:tr w:rsidR="007F295D" w:rsidRPr="008B1F79" w14:paraId="04A11D62" w14:textId="77777777" w:rsidTr="002F0E15">
        <w:trPr>
          <w:jc w:val="center"/>
        </w:trPr>
        <w:tc>
          <w:tcPr>
            <w:tcW w:w="3325" w:type="dxa"/>
          </w:tcPr>
          <w:p w14:paraId="224C2CBF" w14:textId="77777777" w:rsidR="007F295D" w:rsidRPr="008B1F79" w:rsidRDefault="007F295D" w:rsidP="00555341">
            <w:pPr>
              <w:pStyle w:val="Tabletext"/>
              <w:keepLines/>
              <w:tabs>
                <w:tab w:val="left" w:leader="dot" w:pos="7938"/>
                <w:tab w:val="center" w:pos="9526"/>
              </w:tabs>
              <w:ind w:left="567" w:hanging="567"/>
            </w:pPr>
            <w:r w:rsidRPr="008B1F79">
              <w:t>Peak power into antenna</w:t>
            </w:r>
            <w:del w:id="178" w:author="Nellis, Donald (FAA)" w:date="2026-02-18T10:31:00Z" w16du:dateUtc="2026-02-18T15:31:00Z">
              <w:r w:rsidRPr="008B1F79" w:rsidDel="001F5233">
                <w:delText xml:space="preserve"> </w:delText>
              </w:r>
              <w:r w:rsidRPr="001F5233" w:rsidDel="001F5233">
                <w:rPr>
                  <w:highlight w:val="cyan"/>
                </w:rPr>
                <w:delText>(W)</w:delText>
              </w:r>
            </w:del>
          </w:p>
        </w:tc>
        <w:tc>
          <w:tcPr>
            <w:tcW w:w="1260" w:type="dxa"/>
            <w:shd w:val="clear" w:color="auto" w:fill="DAEEF3" w:themeFill="accent5" w:themeFillTint="33"/>
          </w:tcPr>
          <w:p w14:paraId="5589CC08" w14:textId="71B774CB" w:rsidR="007F295D" w:rsidRPr="007C5B33" w:rsidRDefault="000A6FF3" w:rsidP="00555341">
            <w:pPr>
              <w:pStyle w:val="Tabletext"/>
              <w:keepLines/>
              <w:tabs>
                <w:tab w:val="left" w:leader="dot" w:pos="7938"/>
                <w:tab w:val="center" w:pos="9526"/>
              </w:tabs>
              <w:ind w:left="567" w:hanging="567"/>
              <w:jc w:val="left"/>
              <w:rPr>
                <w:highlight w:val="cyan"/>
              </w:rPr>
            </w:pPr>
            <w:ins w:id="179" w:author="Nellis, Donald (FAA)" w:date="2026-02-19T13:53:00Z" w16du:dateUtc="2026-02-19T18:53:00Z">
              <w:r>
                <w:rPr>
                  <w:highlight w:val="cyan"/>
                </w:rPr>
                <w:t>k</w:t>
              </w:r>
            </w:ins>
            <w:ins w:id="180" w:author="Nellis, Donald (FAA)" w:date="2026-02-18T10:29:00Z" w16du:dateUtc="2026-02-18T15:29:00Z">
              <w:r w:rsidR="001F5233" w:rsidRPr="002F0E15">
                <w:rPr>
                  <w:highlight w:val="cyan"/>
                </w:rPr>
                <w:t>W</w:t>
              </w:r>
            </w:ins>
          </w:p>
        </w:tc>
        <w:tc>
          <w:tcPr>
            <w:tcW w:w="2970" w:type="dxa"/>
          </w:tcPr>
          <w:p w14:paraId="22653FAD" w14:textId="12CAAC86" w:rsidR="007F295D" w:rsidRPr="00B1108C" w:rsidRDefault="00B1108C" w:rsidP="00555341">
            <w:pPr>
              <w:pStyle w:val="Tabletext"/>
              <w:jc w:val="left"/>
              <w:rPr>
                <w:highlight w:val="yellow"/>
              </w:rPr>
            </w:pPr>
            <w:ins w:id="181" w:author="Nellis, Donald (FAA)" w:date="2026-02-19T13:54:00Z" w16du:dateUtc="2026-02-19T18:54:00Z">
              <w:r w:rsidRPr="00B1108C">
                <w:rPr>
                  <w:highlight w:val="cyan"/>
                </w:rPr>
                <w:t>0.</w:t>
              </w:r>
            </w:ins>
            <w:r w:rsidR="007F295D" w:rsidRPr="00B1108C">
              <w:t>150</w:t>
            </w:r>
          </w:p>
        </w:tc>
        <w:tc>
          <w:tcPr>
            <w:tcW w:w="3330" w:type="dxa"/>
          </w:tcPr>
          <w:p w14:paraId="2148917D" w14:textId="710FDCEC" w:rsidR="007F295D" w:rsidRPr="00B1108C" w:rsidRDefault="007F295D" w:rsidP="00555341">
            <w:pPr>
              <w:pStyle w:val="Tabletext"/>
              <w:jc w:val="left"/>
              <w:rPr>
                <w:highlight w:val="yellow"/>
              </w:rPr>
            </w:pPr>
            <w:r w:rsidRPr="00B1108C">
              <w:sym w:font="Symbol" w:char="F0A3"/>
            </w:r>
            <w:r w:rsidRPr="00B1108C">
              <w:t xml:space="preserve"> </w:t>
            </w:r>
            <w:ins w:id="182" w:author="Nellis, Donald (FAA)" w:date="2026-02-19T13:54:00Z" w16du:dateUtc="2026-02-19T18:54:00Z">
              <w:r w:rsidR="00B1108C" w:rsidRPr="00B1108C">
                <w:rPr>
                  <w:highlight w:val="cyan"/>
                </w:rPr>
                <w:t>0.</w:t>
              </w:r>
            </w:ins>
            <w:r w:rsidRPr="00B1108C">
              <w:t>150</w:t>
            </w:r>
          </w:p>
        </w:tc>
        <w:tc>
          <w:tcPr>
            <w:tcW w:w="3574" w:type="dxa"/>
          </w:tcPr>
          <w:p w14:paraId="78022061" w14:textId="0F5F110A" w:rsidR="007F295D" w:rsidRPr="00B1108C" w:rsidRDefault="007F295D" w:rsidP="00555341">
            <w:pPr>
              <w:pStyle w:val="Tabletext"/>
              <w:jc w:val="left"/>
              <w:rPr>
                <w:highlight w:val="yellow"/>
              </w:rPr>
            </w:pPr>
            <w:r w:rsidRPr="00B1108C">
              <w:sym w:font="Symbol" w:char="F0A3"/>
            </w:r>
            <w:r w:rsidRPr="00B1108C">
              <w:t xml:space="preserve"> </w:t>
            </w:r>
            <w:ins w:id="183" w:author="Nellis, Donald (FAA)" w:date="2026-02-19T13:54:00Z" w16du:dateUtc="2026-02-19T18:54:00Z">
              <w:r w:rsidR="00B1108C" w:rsidRPr="00B1108C">
                <w:rPr>
                  <w:highlight w:val="cyan"/>
                </w:rPr>
                <w:t>0.</w:t>
              </w:r>
            </w:ins>
            <w:r w:rsidRPr="00B1108C">
              <w:t>150</w:t>
            </w:r>
          </w:p>
        </w:tc>
      </w:tr>
      <w:tr w:rsidR="007F295D" w:rsidRPr="008B1F79" w14:paraId="61BDE96B" w14:textId="77777777" w:rsidTr="002F0E15">
        <w:trPr>
          <w:trHeight w:val="829"/>
          <w:jc w:val="center"/>
        </w:trPr>
        <w:tc>
          <w:tcPr>
            <w:tcW w:w="3325" w:type="dxa"/>
          </w:tcPr>
          <w:p w14:paraId="43732785" w14:textId="6BEE5A0A" w:rsidR="007F295D" w:rsidRPr="0017665B" w:rsidRDefault="007F295D" w:rsidP="001F5233">
            <w:pPr>
              <w:pStyle w:val="Tabletext"/>
              <w:jc w:val="left"/>
            </w:pPr>
            <w:r w:rsidRPr="0017665B">
              <w:t>Pulse width</w:t>
            </w:r>
            <w:del w:id="184" w:author="Nellis, Donald (FAA)" w:date="2026-02-18T10:31:00Z" w16du:dateUtc="2026-02-18T15:31:00Z">
              <w:r w:rsidRPr="0017665B" w:rsidDel="001F5233">
                <w:delText xml:space="preserve"> </w:delText>
              </w:r>
              <w:r w:rsidRPr="001F5233" w:rsidDel="001F5233">
                <w:rPr>
                  <w:highlight w:val="cyan"/>
                </w:rPr>
                <w:delText>(</w:delText>
              </w:r>
              <w:r w:rsidRPr="001F5233" w:rsidDel="001F5233">
                <w:rPr>
                  <w:highlight w:val="cyan"/>
                </w:rPr>
                <w:sym w:font="Symbol" w:char="F06D"/>
              </w:r>
              <w:r w:rsidRPr="001F5233" w:rsidDel="001F5233">
                <w:rPr>
                  <w:highlight w:val="cyan"/>
                </w:rPr>
                <w:delText>s)</w:delText>
              </w:r>
            </w:del>
          </w:p>
        </w:tc>
        <w:tc>
          <w:tcPr>
            <w:tcW w:w="1260" w:type="dxa"/>
            <w:shd w:val="clear" w:color="auto" w:fill="DAEEF3" w:themeFill="accent5" w:themeFillTint="33"/>
          </w:tcPr>
          <w:p w14:paraId="33F0DAB2" w14:textId="5698F35C" w:rsidR="007F295D" w:rsidRPr="007C5B33" w:rsidRDefault="001F5233" w:rsidP="00555341">
            <w:pPr>
              <w:pStyle w:val="Tabletext"/>
              <w:jc w:val="left"/>
              <w:rPr>
                <w:highlight w:val="cyan"/>
              </w:rPr>
            </w:pPr>
            <w:ins w:id="185" w:author="Nellis, Donald (FAA)" w:date="2026-02-18T10:29:00Z" w16du:dateUtc="2026-02-18T15:29:00Z">
              <w:r w:rsidRPr="002F0E15">
                <w:rPr>
                  <w:highlight w:val="cyan"/>
                </w:rPr>
                <w:sym w:font="Symbol" w:char="F06D"/>
              </w:r>
              <w:r w:rsidRPr="002F0E15">
                <w:rPr>
                  <w:highlight w:val="cyan"/>
                </w:rPr>
                <w:t>s</w:t>
              </w:r>
            </w:ins>
          </w:p>
        </w:tc>
        <w:tc>
          <w:tcPr>
            <w:tcW w:w="2970" w:type="dxa"/>
          </w:tcPr>
          <w:p w14:paraId="3A02AAF1" w14:textId="7973D632" w:rsidR="007F295D" w:rsidRPr="0017665B" w:rsidRDefault="007F295D" w:rsidP="00555341">
            <w:pPr>
              <w:pStyle w:val="Tabletext"/>
              <w:jc w:val="left"/>
            </w:pPr>
            <w:r w:rsidRPr="0017665B">
              <w:t>1 to 20</w:t>
            </w:r>
          </w:p>
        </w:tc>
        <w:tc>
          <w:tcPr>
            <w:tcW w:w="3330" w:type="dxa"/>
          </w:tcPr>
          <w:p w14:paraId="1364B5F2" w14:textId="3DF35CFA" w:rsidR="007F295D" w:rsidRPr="0017665B" w:rsidRDefault="007F295D" w:rsidP="00F0653A">
            <w:pPr>
              <w:pStyle w:val="Tabletext"/>
              <w:jc w:val="left"/>
            </w:pPr>
            <w:r w:rsidRPr="0017665B">
              <w:t>WA: 0.2-230; WS: 2</w:t>
            </w:r>
          </w:p>
        </w:tc>
        <w:tc>
          <w:tcPr>
            <w:tcW w:w="3574" w:type="dxa"/>
          </w:tcPr>
          <w:p w14:paraId="19A4C8F4" w14:textId="2EADC122" w:rsidR="007F295D" w:rsidRPr="0017665B" w:rsidRDefault="007F295D" w:rsidP="00555341">
            <w:pPr>
              <w:pStyle w:val="Tabletext"/>
              <w:jc w:val="left"/>
            </w:pPr>
            <w:r w:rsidRPr="0017665B">
              <w:t>MGM: 1.3-260; DBS: 0.64-20</w:t>
            </w:r>
          </w:p>
        </w:tc>
      </w:tr>
      <w:tr w:rsidR="007C5B33" w:rsidRPr="008B1F79" w14:paraId="69F323C9" w14:textId="77777777" w:rsidTr="007C5B33">
        <w:trPr>
          <w:trHeight w:val="829"/>
          <w:jc w:val="center"/>
        </w:trPr>
        <w:tc>
          <w:tcPr>
            <w:tcW w:w="3325" w:type="dxa"/>
            <w:shd w:val="clear" w:color="auto" w:fill="DAEEF3" w:themeFill="accent5" w:themeFillTint="33"/>
          </w:tcPr>
          <w:p w14:paraId="58D46410" w14:textId="45D8C969" w:rsidR="007C5B33" w:rsidRPr="0017665B" w:rsidRDefault="007C5B33" w:rsidP="001F5233">
            <w:pPr>
              <w:pStyle w:val="Tabletext"/>
            </w:pPr>
            <w:del w:id="186" w:author="Nellis, Donald (FAA)" w:date="2026-02-18T16:14:00Z" w16du:dateUtc="2026-02-18T21:14:00Z">
              <w:r w:rsidRPr="00616210" w:rsidDel="00616210">
                <w:rPr>
                  <w:highlight w:val="cyan"/>
                </w:rPr>
                <w:delText>and</w:delText>
              </w:r>
              <w:r w:rsidRPr="0017665B" w:rsidDel="00616210">
                <w:br/>
              </w:r>
            </w:del>
            <w:ins w:id="187" w:author="Ahmed Kormed" w:date="2025-11-19T13:22:00Z">
              <w:r w:rsidRPr="007F295D">
                <w:t>Pulse repetition frequency</w:t>
              </w:r>
            </w:ins>
            <w:ins w:id="188" w:author="Ahmed Kormed" w:date="2025-11-20T16:23:00Z">
              <w:del w:id="189" w:author="Nellis, Donald (FAA)" w:date="2026-02-18T15:47:00Z" w16du:dateUtc="2026-02-18T20:47:00Z">
                <w:r w:rsidRPr="007F295D" w:rsidDel="002F0E15">
                  <w:delText xml:space="preserve"> </w:delText>
                </w:r>
                <w:r w:rsidRPr="002F0E15" w:rsidDel="002F0E15">
                  <w:rPr>
                    <w:highlight w:val="cyan"/>
                    <w:rPrChange w:id="190" w:author="Nellis, Donald (FAA)" w:date="2026-02-18T15:47:00Z" w16du:dateUtc="2026-02-18T20:47:00Z">
                      <w:rPr/>
                    </w:rPrChange>
                  </w:rPr>
                  <w:delText>(Hz)</w:delText>
                </w:r>
              </w:del>
            </w:ins>
            <w:ins w:id="191" w:author="Ahmed Kormed" w:date="2025-11-19T13:22:00Z">
              <w:del w:id="192" w:author="Nellis, Donald (FAA)" w:date="2026-02-18T15:47:00Z" w16du:dateUtc="2026-02-18T20:47:00Z">
                <w:r w:rsidRPr="007F295D" w:rsidDel="002F0E15">
                  <w:delText xml:space="preserve"> </w:delText>
                </w:r>
              </w:del>
            </w:ins>
            <w:del w:id="193" w:author="Ahmed Kormed" w:date="2025-05-05T16:48:00Z">
              <w:r w:rsidRPr="0017665B" w:rsidDel="00CB5E89">
                <w:delText>Pulse repetition rate (pps)</w:delText>
              </w:r>
            </w:del>
          </w:p>
        </w:tc>
        <w:tc>
          <w:tcPr>
            <w:tcW w:w="1260" w:type="dxa"/>
            <w:shd w:val="clear" w:color="auto" w:fill="DAEEF3" w:themeFill="accent5" w:themeFillTint="33"/>
          </w:tcPr>
          <w:p w14:paraId="670F9945" w14:textId="67B06E39" w:rsidR="007C5B33" w:rsidRPr="007C5B33" w:rsidRDefault="002F0E15" w:rsidP="00555341">
            <w:pPr>
              <w:pStyle w:val="Tabletext"/>
              <w:rPr>
                <w:highlight w:val="cyan"/>
              </w:rPr>
            </w:pPr>
            <w:ins w:id="194" w:author="Nellis, Donald (FAA)" w:date="2026-02-18T15:47:00Z" w16du:dateUtc="2026-02-18T20:47:00Z">
              <w:r>
                <w:rPr>
                  <w:highlight w:val="cyan"/>
                </w:rPr>
                <w:t>Hz</w:t>
              </w:r>
            </w:ins>
          </w:p>
        </w:tc>
        <w:tc>
          <w:tcPr>
            <w:tcW w:w="2970" w:type="dxa"/>
            <w:shd w:val="clear" w:color="auto" w:fill="DAEEF3" w:themeFill="accent5" w:themeFillTint="33"/>
          </w:tcPr>
          <w:p w14:paraId="5C77D5A4" w14:textId="238442F0" w:rsidR="007C5B33" w:rsidRPr="0017665B" w:rsidRDefault="007C5B33" w:rsidP="00555341">
            <w:pPr>
              <w:pStyle w:val="Tabletext"/>
            </w:pPr>
            <w:r w:rsidRPr="0017665B">
              <w:t>180 to 9 000</w:t>
            </w:r>
          </w:p>
        </w:tc>
        <w:tc>
          <w:tcPr>
            <w:tcW w:w="3330" w:type="dxa"/>
            <w:shd w:val="clear" w:color="auto" w:fill="DAEEF3" w:themeFill="accent5" w:themeFillTint="33"/>
          </w:tcPr>
          <w:p w14:paraId="7C4BCBCB" w14:textId="653EF3DA" w:rsidR="007C5B33" w:rsidRPr="0017665B" w:rsidRDefault="002F0E15" w:rsidP="002F0E15">
            <w:pPr>
              <w:pStyle w:val="Tabletext"/>
              <w:jc w:val="left"/>
            </w:pPr>
            <w:r w:rsidRPr="0017665B">
              <w:t>WA: 2 000</w:t>
            </w:r>
            <w:del w:id="195" w:author="Nellis, Donald (FAA)" w:date="2026-02-19T13:57:00Z" w16du:dateUtc="2026-02-19T18:57:00Z">
              <w:r w:rsidRPr="0017665B" w:rsidDel="00B1108C">
                <w:delText xml:space="preserve"> </w:delText>
              </w:r>
            </w:del>
            <w:ins w:id="196" w:author="Ahmed Kormed" w:date="2025-11-20T16:27:00Z">
              <w:del w:id="197" w:author="Nellis, Donald (FAA)" w:date="2026-02-19T13:57:00Z" w16du:dateUtc="2026-02-19T18:57:00Z">
                <w:r w:rsidRPr="00B1108C" w:rsidDel="00B1108C">
                  <w:rPr>
                    <w:highlight w:val="cyan"/>
                    <w:rPrChange w:id="198" w:author="Nellis, Donald (FAA)" w:date="2026-02-19T13:58:00Z" w16du:dateUtc="2026-02-19T18:58:00Z">
                      <w:rPr/>
                    </w:rPrChange>
                  </w:rPr>
                  <w:delText>Hz</w:delText>
                </w:r>
              </w:del>
            </w:ins>
            <w:ins w:id="199" w:author="Ahmed Kormed" w:date="2025-11-21T09:58:00Z">
              <w:del w:id="200" w:author="Nellis, Donald (FAA)" w:date="2026-02-19T13:57:00Z" w16du:dateUtc="2026-02-19T18:57:00Z">
                <w:r w:rsidDel="00B1108C">
                  <w:delText xml:space="preserve"> </w:delText>
                </w:r>
              </w:del>
            </w:ins>
            <w:del w:id="201" w:author="Ahmed Kormed" w:date="2025-05-05T16:49:00Z">
              <w:r w:rsidRPr="0017665B" w:rsidDel="0046460A">
                <w:delText xml:space="preserve">pps </w:delText>
              </w:r>
            </w:del>
            <w:ins w:id="202" w:author="Ahmed Kormed" w:date="2025-05-05T16:49:00Z">
              <w:r w:rsidRPr="0017665B">
                <w:t xml:space="preserve"> </w:t>
              </w:r>
            </w:ins>
            <w:r w:rsidRPr="0017665B">
              <w:t xml:space="preserve">for 0.2-6 </w:t>
            </w:r>
            <w:r w:rsidRPr="0017665B">
              <w:sym w:font="Symbol" w:char="F06D"/>
            </w:r>
            <w:r w:rsidRPr="0017665B">
              <w:t xml:space="preserve">s pulses, decreasing to 230 </w:t>
            </w:r>
            <w:ins w:id="203" w:author="Ahmed Kormed" w:date="2025-11-21T09:58:00Z">
              <w:del w:id="204" w:author="Nellis, Donald (FAA)" w:date="2026-02-19T13:58:00Z" w16du:dateUtc="2026-02-19T18:58:00Z">
                <w:r w:rsidRPr="00B1108C" w:rsidDel="00B1108C">
                  <w:rPr>
                    <w:highlight w:val="cyan"/>
                    <w:rPrChange w:id="205" w:author="Nellis, Donald (FAA)" w:date="2026-02-19T13:58:00Z" w16du:dateUtc="2026-02-19T18:58:00Z">
                      <w:rPr/>
                    </w:rPrChange>
                  </w:rPr>
                  <w:delText>Hz</w:delText>
                </w:r>
                <w:r w:rsidDel="00B1108C">
                  <w:delText xml:space="preserve"> </w:delText>
                </w:r>
              </w:del>
            </w:ins>
            <w:del w:id="206" w:author="Ahmed Kormed" w:date="2025-05-05T16:49:00Z">
              <w:r w:rsidRPr="0017665B" w:rsidDel="0046460A">
                <w:delText xml:space="preserve">pps </w:delText>
              </w:r>
            </w:del>
            <w:r w:rsidRPr="0017665B">
              <w:t>for 230 </w:t>
            </w:r>
            <w:r w:rsidRPr="0017665B">
              <w:sym w:font="Symbol" w:char="F06D"/>
            </w:r>
            <w:r w:rsidRPr="0017665B">
              <w:t>s pulses;</w:t>
            </w:r>
            <w:r w:rsidRPr="0017665B">
              <w:br/>
              <w:t xml:space="preserve">WS: 3 600-3 940 </w:t>
            </w:r>
            <w:ins w:id="207" w:author="Ahmed Kormed" w:date="2025-11-21T09:58:00Z">
              <w:del w:id="208" w:author="Nellis, Donald (FAA)" w:date="2026-02-19T13:57:00Z" w16du:dateUtc="2026-02-19T18:57:00Z">
                <w:r w:rsidRPr="00B1108C" w:rsidDel="00B1108C">
                  <w:rPr>
                    <w:highlight w:val="cyan"/>
                    <w:rPrChange w:id="209" w:author="Nellis, Donald (FAA)" w:date="2026-02-19T13:58:00Z" w16du:dateUtc="2026-02-19T18:58:00Z">
                      <w:rPr/>
                    </w:rPrChange>
                  </w:rPr>
                  <w:delText>Hz</w:delText>
                </w:r>
                <w:r w:rsidDel="00B1108C">
                  <w:delText xml:space="preserve"> </w:delText>
                </w:r>
              </w:del>
            </w:ins>
            <w:del w:id="210" w:author="Ahmed Kormed" w:date="2025-05-05T16:49:00Z">
              <w:r w:rsidRPr="0017665B" w:rsidDel="0046460A">
                <w:delText>pps</w:delText>
              </w:r>
            </w:del>
          </w:p>
        </w:tc>
        <w:tc>
          <w:tcPr>
            <w:tcW w:w="3574" w:type="dxa"/>
            <w:shd w:val="clear" w:color="auto" w:fill="DAEEF3" w:themeFill="accent5" w:themeFillTint="33"/>
          </w:tcPr>
          <w:p w14:paraId="02D61513" w14:textId="50F91AFC" w:rsidR="007C5B33" w:rsidRPr="0017665B" w:rsidRDefault="002F0E15" w:rsidP="002F0E15">
            <w:pPr>
              <w:pStyle w:val="Tabletext"/>
              <w:jc w:val="left"/>
            </w:pPr>
            <w:r w:rsidRPr="0017665B">
              <w:t xml:space="preserve">MGM: 600 </w:t>
            </w:r>
            <w:del w:id="211" w:author="Ahmed Kormed" w:date="2025-05-05T16:49:00Z">
              <w:r w:rsidRPr="0017665B" w:rsidDel="0046460A">
                <w:delText xml:space="preserve">pps </w:delText>
              </w:r>
            </w:del>
            <w:ins w:id="212" w:author="Ahmed Kormed" w:date="2025-11-21T09:58:00Z">
              <w:del w:id="213" w:author="Nellis, Donald (FAA)" w:date="2026-02-19T13:57:00Z" w16du:dateUtc="2026-02-19T18:57:00Z">
                <w:r w:rsidRPr="00B1108C" w:rsidDel="00B1108C">
                  <w:rPr>
                    <w:highlight w:val="cyan"/>
                    <w:rPrChange w:id="214" w:author="Nellis, Donald (FAA)" w:date="2026-02-19T13:59:00Z" w16du:dateUtc="2026-02-19T18:59:00Z">
                      <w:rPr/>
                    </w:rPrChange>
                  </w:rPr>
                  <w:delText>Hz</w:delText>
                </w:r>
              </w:del>
            </w:ins>
            <w:ins w:id="215" w:author="Ahmed Kormed" w:date="2025-05-05T16:49:00Z">
              <w:del w:id="216" w:author="Nellis, Donald (FAA)" w:date="2026-02-19T13:57:00Z" w16du:dateUtc="2026-02-19T18:57:00Z">
                <w:r w:rsidRPr="0017665B" w:rsidDel="00B1108C">
                  <w:delText xml:space="preserve"> </w:delText>
                </w:r>
              </w:del>
            </w:ins>
            <w:r w:rsidRPr="0017665B">
              <w:t xml:space="preserve">for 1.3-60 </w:t>
            </w:r>
            <w:r w:rsidRPr="0017665B">
              <w:sym w:font="Symbol" w:char="F06D"/>
            </w:r>
            <w:r w:rsidRPr="0017665B">
              <w:t xml:space="preserve">s pulses, decreasing to 220 </w:t>
            </w:r>
            <w:del w:id="217" w:author="Ahmed Kormed" w:date="2025-05-05T16:50:00Z">
              <w:r w:rsidRPr="0017665B" w:rsidDel="0046460A">
                <w:delText xml:space="preserve">pps </w:delText>
              </w:r>
            </w:del>
            <w:ins w:id="218" w:author="Ahmed Kormed" w:date="2025-11-21T09:58:00Z">
              <w:del w:id="219" w:author="Nellis, Donald (FAA)" w:date="2026-02-19T13:58:00Z" w16du:dateUtc="2026-02-19T18:58:00Z">
                <w:r w:rsidRPr="00B1108C" w:rsidDel="00B1108C">
                  <w:rPr>
                    <w:highlight w:val="cyan"/>
                    <w:rPrChange w:id="220" w:author="Nellis, Donald (FAA)" w:date="2026-02-19T13:59:00Z" w16du:dateUtc="2026-02-19T18:59:00Z">
                      <w:rPr/>
                    </w:rPrChange>
                  </w:rPr>
                  <w:delText>Hz</w:delText>
                </w:r>
                <w:r w:rsidDel="00B1108C">
                  <w:delText xml:space="preserve"> </w:delText>
                </w:r>
              </w:del>
            </w:ins>
            <w:r w:rsidRPr="0017665B">
              <w:t xml:space="preserve">for 260 </w:t>
            </w:r>
            <w:r w:rsidRPr="0017665B">
              <w:sym w:font="Symbol" w:char="F06D"/>
            </w:r>
            <w:r w:rsidRPr="0017665B">
              <w:t>s pulses;</w:t>
            </w:r>
            <w:r w:rsidRPr="0017665B">
              <w:br/>
              <w:t xml:space="preserve">DBS: 700-1 600 </w:t>
            </w:r>
            <w:ins w:id="221" w:author="Ahmed Kormed" w:date="2025-11-21T09:59:00Z">
              <w:del w:id="222" w:author="Nellis, Donald (FAA)" w:date="2026-02-19T13:57:00Z" w16du:dateUtc="2026-02-19T18:57:00Z">
                <w:r w:rsidRPr="00B1108C" w:rsidDel="00B1108C">
                  <w:rPr>
                    <w:highlight w:val="cyan"/>
                    <w:rPrChange w:id="223" w:author="Nellis, Donald (FAA)" w:date="2026-02-19T13:58:00Z" w16du:dateUtc="2026-02-19T18:58:00Z">
                      <w:rPr/>
                    </w:rPrChange>
                  </w:rPr>
                  <w:delText>Hz</w:delText>
                </w:r>
                <w:r w:rsidDel="00B1108C">
                  <w:delText xml:space="preserve"> </w:delText>
                </w:r>
              </w:del>
            </w:ins>
            <w:del w:id="224" w:author="Ahmed Kormed" w:date="2025-05-05T16:50:00Z">
              <w:r w:rsidRPr="0017665B" w:rsidDel="0046460A">
                <w:delText xml:space="preserve">pps </w:delText>
              </w:r>
            </w:del>
            <w:r w:rsidRPr="0017665B">
              <w:t>for all pulse widths</w:t>
            </w:r>
          </w:p>
        </w:tc>
      </w:tr>
      <w:tr w:rsidR="007F295D" w:rsidRPr="008B1F79" w14:paraId="3F982C26" w14:textId="77777777" w:rsidTr="002F0E15">
        <w:trPr>
          <w:jc w:val="center"/>
        </w:trPr>
        <w:tc>
          <w:tcPr>
            <w:tcW w:w="3325" w:type="dxa"/>
          </w:tcPr>
          <w:p w14:paraId="149A0CA3" w14:textId="77777777" w:rsidR="007F295D" w:rsidRPr="008B1F79" w:rsidRDefault="007F295D" w:rsidP="00555341">
            <w:pPr>
              <w:pStyle w:val="Tabletext"/>
            </w:pPr>
            <w:r w:rsidRPr="008B1F79">
              <w:t>Maximum duty cycle</w:t>
            </w:r>
          </w:p>
        </w:tc>
        <w:tc>
          <w:tcPr>
            <w:tcW w:w="1260" w:type="dxa"/>
            <w:shd w:val="clear" w:color="auto" w:fill="DAEEF3" w:themeFill="accent5" w:themeFillTint="33"/>
          </w:tcPr>
          <w:p w14:paraId="4DB0913A" w14:textId="5DDA23BE" w:rsidR="007F295D" w:rsidRPr="007C5B33" w:rsidRDefault="007F295D" w:rsidP="00555341">
            <w:pPr>
              <w:pStyle w:val="Tabletext"/>
              <w:jc w:val="left"/>
              <w:rPr>
                <w:highlight w:val="cyan"/>
              </w:rPr>
            </w:pPr>
          </w:p>
        </w:tc>
        <w:tc>
          <w:tcPr>
            <w:tcW w:w="2970" w:type="dxa"/>
          </w:tcPr>
          <w:p w14:paraId="09C0325E" w14:textId="77777777" w:rsidR="007F295D" w:rsidRPr="008B1F79" w:rsidRDefault="007F295D" w:rsidP="00555341">
            <w:pPr>
              <w:pStyle w:val="Tabletext"/>
              <w:jc w:val="left"/>
            </w:pPr>
            <w:r w:rsidRPr="008B1F79">
              <w:t>Not specified</w:t>
            </w:r>
          </w:p>
        </w:tc>
        <w:tc>
          <w:tcPr>
            <w:tcW w:w="3330" w:type="dxa"/>
          </w:tcPr>
          <w:p w14:paraId="2D5900E3" w14:textId="77777777" w:rsidR="007F295D" w:rsidRPr="008B1F79" w:rsidRDefault="007F295D" w:rsidP="00555341">
            <w:pPr>
              <w:pStyle w:val="Tabletext"/>
              <w:jc w:val="left"/>
            </w:pPr>
            <w:r w:rsidRPr="008B1F79">
              <w:t>WA: 0.054;</w:t>
            </w:r>
            <w:r w:rsidRPr="008B1F79">
              <w:br/>
              <w:t>WS: 0.0076</w:t>
            </w:r>
          </w:p>
        </w:tc>
        <w:tc>
          <w:tcPr>
            <w:tcW w:w="3574" w:type="dxa"/>
          </w:tcPr>
          <w:p w14:paraId="4A83DBE8" w14:textId="77777777" w:rsidR="007F295D" w:rsidRPr="008B1F79" w:rsidRDefault="007F295D" w:rsidP="00555341">
            <w:pPr>
              <w:pStyle w:val="Tabletext"/>
              <w:jc w:val="left"/>
            </w:pPr>
            <w:r w:rsidRPr="008B1F79">
              <w:t>MGM: 0.057;</w:t>
            </w:r>
            <w:r w:rsidRPr="008B1F79">
              <w:br/>
              <w:t>DBS: 0.033 (0.024 long term)</w:t>
            </w:r>
          </w:p>
        </w:tc>
      </w:tr>
      <w:tr w:rsidR="007F295D" w:rsidRPr="008B1F79" w14:paraId="5B411912" w14:textId="77777777" w:rsidTr="002F0E15">
        <w:trPr>
          <w:jc w:val="center"/>
        </w:trPr>
        <w:tc>
          <w:tcPr>
            <w:tcW w:w="3325" w:type="dxa"/>
          </w:tcPr>
          <w:p w14:paraId="16A05BD1" w14:textId="77777777" w:rsidR="007F295D" w:rsidRPr="008B1F79" w:rsidRDefault="007F295D" w:rsidP="00555341">
            <w:pPr>
              <w:pStyle w:val="Tabletext"/>
              <w:keepLines/>
              <w:tabs>
                <w:tab w:val="left" w:leader="dot" w:pos="7938"/>
                <w:tab w:val="center" w:pos="9526"/>
              </w:tabs>
              <w:ind w:left="567" w:hanging="567"/>
            </w:pPr>
            <w:r w:rsidRPr="008B1F79">
              <w:t>Pulse rise/fall time</w:t>
            </w:r>
            <w:del w:id="225" w:author="Nellis, Donald (FAA)" w:date="2026-02-18T10:31:00Z" w16du:dateUtc="2026-02-18T15:31:00Z">
              <w:r w:rsidRPr="008B1F79" w:rsidDel="001F5233">
                <w:delText xml:space="preserve"> </w:delText>
              </w:r>
              <w:r w:rsidRPr="001F5233" w:rsidDel="001F5233">
                <w:rPr>
                  <w:highlight w:val="cyan"/>
                </w:rPr>
                <w:delText>(</w:delText>
              </w:r>
              <w:r w:rsidRPr="001F5233" w:rsidDel="001F5233">
                <w:rPr>
                  <w:highlight w:val="cyan"/>
                </w:rPr>
                <w:sym w:font="Symbol" w:char="F06D"/>
              </w:r>
              <w:r w:rsidRPr="001F5233" w:rsidDel="001F5233">
                <w:rPr>
                  <w:highlight w:val="cyan"/>
                </w:rPr>
                <w:delText>s)</w:delText>
              </w:r>
            </w:del>
          </w:p>
        </w:tc>
        <w:tc>
          <w:tcPr>
            <w:tcW w:w="1260" w:type="dxa"/>
            <w:shd w:val="clear" w:color="auto" w:fill="DAEEF3" w:themeFill="accent5" w:themeFillTint="33"/>
          </w:tcPr>
          <w:p w14:paraId="4BE2719D" w14:textId="39F7E302" w:rsidR="007F295D" w:rsidRPr="007C5B33" w:rsidRDefault="001F5233" w:rsidP="00555341">
            <w:pPr>
              <w:pStyle w:val="Tabletext"/>
              <w:keepLines/>
              <w:tabs>
                <w:tab w:val="left" w:leader="dot" w:pos="7938"/>
                <w:tab w:val="center" w:pos="9526"/>
              </w:tabs>
              <w:ind w:left="567" w:hanging="567"/>
              <w:jc w:val="left"/>
              <w:rPr>
                <w:highlight w:val="cyan"/>
              </w:rPr>
            </w:pPr>
            <w:ins w:id="226" w:author="Nellis, Donald (FAA)" w:date="2026-02-18T10:29:00Z" w16du:dateUtc="2026-02-18T15:29:00Z">
              <w:r w:rsidRPr="002F0E15">
                <w:rPr>
                  <w:highlight w:val="cyan"/>
                </w:rPr>
                <w:sym w:font="Symbol" w:char="F06D"/>
              </w:r>
              <w:r w:rsidRPr="002F0E15">
                <w:rPr>
                  <w:highlight w:val="cyan"/>
                </w:rPr>
                <w:t>s</w:t>
              </w:r>
            </w:ins>
          </w:p>
        </w:tc>
        <w:tc>
          <w:tcPr>
            <w:tcW w:w="2970" w:type="dxa"/>
          </w:tcPr>
          <w:p w14:paraId="492D7CA3" w14:textId="77777777" w:rsidR="007F295D" w:rsidRPr="008B1F79" w:rsidRDefault="007F295D" w:rsidP="00555341">
            <w:pPr>
              <w:pStyle w:val="Tabletext"/>
              <w:jc w:val="left"/>
            </w:pPr>
            <w:r w:rsidRPr="008B1F79">
              <w:t>Not specified</w:t>
            </w:r>
          </w:p>
        </w:tc>
        <w:tc>
          <w:tcPr>
            <w:tcW w:w="3330" w:type="dxa"/>
          </w:tcPr>
          <w:p w14:paraId="71134291" w14:textId="77777777" w:rsidR="007F295D" w:rsidRPr="008B1F79" w:rsidRDefault="007F295D" w:rsidP="00555341">
            <w:pPr>
              <w:pStyle w:val="Tabletext"/>
              <w:jc w:val="left"/>
            </w:pPr>
            <w:r w:rsidRPr="008B1F79">
              <w:t>WA: 0.02-0.05/0.01;</w:t>
            </w:r>
            <w:r w:rsidRPr="008B1F79">
              <w:br/>
              <w:t>WS: 0.02/0.01</w:t>
            </w:r>
          </w:p>
        </w:tc>
        <w:tc>
          <w:tcPr>
            <w:tcW w:w="3574" w:type="dxa"/>
          </w:tcPr>
          <w:p w14:paraId="0AEDAE37" w14:textId="77777777" w:rsidR="007F295D" w:rsidRPr="008B1F79" w:rsidRDefault="007F295D" w:rsidP="00555341">
            <w:pPr>
              <w:pStyle w:val="Tabletext"/>
              <w:jc w:val="left"/>
            </w:pPr>
            <w:r w:rsidRPr="008B1F79">
              <w:t>MGM: 0.01-0.02/0.01-0.02;</w:t>
            </w:r>
            <w:r w:rsidRPr="008B1F79">
              <w:br/>
              <w:t>DBS: 0.02-0.04/0.01</w:t>
            </w:r>
          </w:p>
        </w:tc>
      </w:tr>
      <w:tr w:rsidR="007F295D" w:rsidRPr="008B1F79" w14:paraId="59C1A42D" w14:textId="77777777" w:rsidTr="002F0E15">
        <w:trPr>
          <w:jc w:val="center"/>
        </w:trPr>
        <w:tc>
          <w:tcPr>
            <w:tcW w:w="3325" w:type="dxa"/>
          </w:tcPr>
          <w:p w14:paraId="68C7F4EB" w14:textId="77777777" w:rsidR="007F295D" w:rsidRPr="008B1F79" w:rsidRDefault="007F295D" w:rsidP="00555341">
            <w:pPr>
              <w:pStyle w:val="Tabletext"/>
            </w:pPr>
            <w:r w:rsidRPr="008B1F79">
              <w:t>Output device</w:t>
            </w:r>
          </w:p>
        </w:tc>
        <w:tc>
          <w:tcPr>
            <w:tcW w:w="1260" w:type="dxa"/>
            <w:shd w:val="clear" w:color="auto" w:fill="DAEEF3" w:themeFill="accent5" w:themeFillTint="33"/>
          </w:tcPr>
          <w:p w14:paraId="6B6B9E01" w14:textId="329066E4" w:rsidR="007F295D" w:rsidRPr="007C5B33" w:rsidRDefault="007F295D" w:rsidP="00555341">
            <w:pPr>
              <w:pStyle w:val="Tabletext"/>
              <w:jc w:val="left"/>
              <w:rPr>
                <w:highlight w:val="cyan"/>
              </w:rPr>
            </w:pPr>
          </w:p>
        </w:tc>
        <w:tc>
          <w:tcPr>
            <w:tcW w:w="2970" w:type="dxa"/>
          </w:tcPr>
          <w:p w14:paraId="1A997DBB" w14:textId="77777777" w:rsidR="007F295D" w:rsidRPr="008B1F79" w:rsidRDefault="007F295D" w:rsidP="00555341">
            <w:pPr>
              <w:pStyle w:val="Tabletext"/>
              <w:jc w:val="left"/>
            </w:pPr>
            <w:r w:rsidRPr="008B1F79">
              <w:t>Solid state</w:t>
            </w:r>
          </w:p>
        </w:tc>
        <w:tc>
          <w:tcPr>
            <w:tcW w:w="3330" w:type="dxa"/>
          </w:tcPr>
          <w:p w14:paraId="0D794208" w14:textId="77777777" w:rsidR="007F295D" w:rsidRPr="008B1F79" w:rsidRDefault="007F295D" w:rsidP="00555341">
            <w:pPr>
              <w:pStyle w:val="Tabletext"/>
              <w:jc w:val="left"/>
            </w:pPr>
            <w:r w:rsidRPr="008B1F79">
              <w:t>FET</w:t>
            </w:r>
          </w:p>
        </w:tc>
        <w:tc>
          <w:tcPr>
            <w:tcW w:w="3574" w:type="dxa"/>
          </w:tcPr>
          <w:p w14:paraId="7FE6F13D" w14:textId="77777777" w:rsidR="007F295D" w:rsidRPr="008B1F79" w:rsidRDefault="007F295D" w:rsidP="00555341">
            <w:pPr>
              <w:pStyle w:val="Tabletext"/>
              <w:jc w:val="left"/>
            </w:pPr>
            <w:r w:rsidRPr="008B1F79">
              <w:t>FET</w:t>
            </w:r>
          </w:p>
        </w:tc>
      </w:tr>
      <w:tr w:rsidR="007F295D" w:rsidRPr="008B1F79" w14:paraId="7B031FB7" w14:textId="77777777" w:rsidTr="002F0E15">
        <w:trPr>
          <w:jc w:val="center"/>
        </w:trPr>
        <w:tc>
          <w:tcPr>
            <w:tcW w:w="3325" w:type="dxa"/>
          </w:tcPr>
          <w:p w14:paraId="01D292A6" w14:textId="77777777" w:rsidR="007F295D" w:rsidRPr="008B1F79" w:rsidRDefault="007F295D" w:rsidP="00555341">
            <w:pPr>
              <w:pStyle w:val="Tabletext"/>
            </w:pPr>
            <w:r w:rsidRPr="008B1F79">
              <w:t>Antenna pattern type</w:t>
            </w:r>
          </w:p>
        </w:tc>
        <w:tc>
          <w:tcPr>
            <w:tcW w:w="1260" w:type="dxa"/>
            <w:shd w:val="clear" w:color="auto" w:fill="DAEEF3" w:themeFill="accent5" w:themeFillTint="33"/>
          </w:tcPr>
          <w:p w14:paraId="74C4254A" w14:textId="142C47FE" w:rsidR="007F295D" w:rsidRPr="007C5B33" w:rsidRDefault="007F295D" w:rsidP="00555341">
            <w:pPr>
              <w:pStyle w:val="Tabletext"/>
              <w:jc w:val="left"/>
              <w:rPr>
                <w:highlight w:val="cyan"/>
              </w:rPr>
            </w:pPr>
          </w:p>
        </w:tc>
        <w:tc>
          <w:tcPr>
            <w:tcW w:w="2970" w:type="dxa"/>
          </w:tcPr>
          <w:p w14:paraId="23D78B02" w14:textId="77777777" w:rsidR="007F295D" w:rsidRPr="008B1F79" w:rsidRDefault="007F295D" w:rsidP="00555341">
            <w:pPr>
              <w:pStyle w:val="Tabletext"/>
              <w:jc w:val="left"/>
            </w:pPr>
            <w:r w:rsidRPr="008B1F79">
              <w:t>Pencil</w:t>
            </w:r>
          </w:p>
        </w:tc>
        <w:tc>
          <w:tcPr>
            <w:tcW w:w="3330" w:type="dxa"/>
          </w:tcPr>
          <w:p w14:paraId="1EFCA0C6" w14:textId="77777777" w:rsidR="007F295D" w:rsidRPr="008B1F79" w:rsidRDefault="007F295D" w:rsidP="00555341">
            <w:pPr>
              <w:pStyle w:val="Tabletext"/>
              <w:jc w:val="left"/>
            </w:pPr>
            <w:r w:rsidRPr="008B1F79">
              <w:t>Pencil</w:t>
            </w:r>
          </w:p>
        </w:tc>
        <w:tc>
          <w:tcPr>
            <w:tcW w:w="3574" w:type="dxa"/>
          </w:tcPr>
          <w:p w14:paraId="5CB085A0" w14:textId="77777777" w:rsidR="007F295D" w:rsidRPr="008B1F79" w:rsidRDefault="007F295D" w:rsidP="00555341">
            <w:pPr>
              <w:pStyle w:val="Tabletext"/>
              <w:jc w:val="left"/>
            </w:pPr>
            <w:r w:rsidRPr="008B1F79">
              <w:t>Fan</w:t>
            </w:r>
          </w:p>
        </w:tc>
      </w:tr>
      <w:tr w:rsidR="007F295D" w:rsidRPr="008B1F79" w14:paraId="195C05F7" w14:textId="77777777" w:rsidTr="002F0E15">
        <w:trPr>
          <w:jc w:val="center"/>
        </w:trPr>
        <w:tc>
          <w:tcPr>
            <w:tcW w:w="3325" w:type="dxa"/>
          </w:tcPr>
          <w:p w14:paraId="331A8B87" w14:textId="77777777" w:rsidR="007F295D" w:rsidRPr="008B1F79" w:rsidRDefault="007F295D" w:rsidP="00555341">
            <w:pPr>
              <w:pStyle w:val="Tabletext"/>
            </w:pPr>
            <w:r w:rsidRPr="008B1F79">
              <w:t>Antenna type</w:t>
            </w:r>
          </w:p>
        </w:tc>
        <w:tc>
          <w:tcPr>
            <w:tcW w:w="1260" w:type="dxa"/>
            <w:shd w:val="clear" w:color="auto" w:fill="DAEEF3" w:themeFill="accent5" w:themeFillTint="33"/>
          </w:tcPr>
          <w:p w14:paraId="41E4B275" w14:textId="2B0D2A3F" w:rsidR="007F295D" w:rsidRPr="007C5B33" w:rsidRDefault="007F295D" w:rsidP="00555341">
            <w:pPr>
              <w:pStyle w:val="Tabletext"/>
              <w:jc w:val="left"/>
              <w:rPr>
                <w:highlight w:val="cyan"/>
              </w:rPr>
            </w:pPr>
          </w:p>
        </w:tc>
        <w:tc>
          <w:tcPr>
            <w:tcW w:w="2970" w:type="dxa"/>
          </w:tcPr>
          <w:p w14:paraId="7D9EF975" w14:textId="77777777" w:rsidR="007F295D" w:rsidRPr="008B1F79" w:rsidRDefault="007F295D" w:rsidP="00555341">
            <w:pPr>
              <w:pStyle w:val="Tabletext"/>
              <w:jc w:val="left"/>
            </w:pPr>
            <w:r w:rsidRPr="008B1F79">
              <w:t>Planar array</w:t>
            </w:r>
          </w:p>
        </w:tc>
        <w:tc>
          <w:tcPr>
            <w:tcW w:w="3330" w:type="dxa"/>
          </w:tcPr>
          <w:p w14:paraId="56D4FE3B" w14:textId="77777777" w:rsidR="007F295D" w:rsidRPr="008B1F79" w:rsidRDefault="007F295D" w:rsidP="00555341">
            <w:pPr>
              <w:pStyle w:val="Tabletext"/>
              <w:jc w:val="left"/>
            </w:pPr>
            <w:r w:rsidRPr="008B1F79">
              <w:t>Planar array</w:t>
            </w:r>
          </w:p>
        </w:tc>
        <w:tc>
          <w:tcPr>
            <w:tcW w:w="3574" w:type="dxa"/>
          </w:tcPr>
          <w:p w14:paraId="4429F9AC" w14:textId="77777777" w:rsidR="007F295D" w:rsidRPr="008B1F79" w:rsidRDefault="007F295D" w:rsidP="00555341">
            <w:pPr>
              <w:pStyle w:val="Tabletext"/>
              <w:jc w:val="left"/>
            </w:pPr>
            <w:r w:rsidRPr="008B1F79">
              <w:t>Planar array</w:t>
            </w:r>
          </w:p>
        </w:tc>
      </w:tr>
      <w:tr w:rsidR="007F295D" w:rsidRPr="008B1F79" w14:paraId="0ECDF2E6" w14:textId="77777777" w:rsidTr="002F0E15">
        <w:trPr>
          <w:jc w:val="center"/>
        </w:trPr>
        <w:tc>
          <w:tcPr>
            <w:tcW w:w="3325" w:type="dxa"/>
          </w:tcPr>
          <w:p w14:paraId="69EB863D" w14:textId="77777777" w:rsidR="007F295D" w:rsidRPr="008B1F79" w:rsidRDefault="007F295D" w:rsidP="00555341">
            <w:pPr>
              <w:pStyle w:val="Tabletext"/>
            </w:pPr>
            <w:r w:rsidRPr="008B1F79">
              <w:t>Antenna polarization</w:t>
            </w:r>
          </w:p>
        </w:tc>
        <w:tc>
          <w:tcPr>
            <w:tcW w:w="1260" w:type="dxa"/>
            <w:shd w:val="clear" w:color="auto" w:fill="DAEEF3" w:themeFill="accent5" w:themeFillTint="33"/>
          </w:tcPr>
          <w:p w14:paraId="7A5D9D55" w14:textId="4A52EA18" w:rsidR="007F295D" w:rsidRPr="007C5B33" w:rsidRDefault="007F295D" w:rsidP="00555341">
            <w:pPr>
              <w:pStyle w:val="Tabletext"/>
              <w:jc w:val="left"/>
              <w:rPr>
                <w:highlight w:val="cyan"/>
              </w:rPr>
            </w:pPr>
          </w:p>
        </w:tc>
        <w:tc>
          <w:tcPr>
            <w:tcW w:w="2970" w:type="dxa"/>
          </w:tcPr>
          <w:p w14:paraId="7469C674" w14:textId="77777777" w:rsidR="007F295D" w:rsidRPr="008B1F79" w:rsidRDefault="007F295D" w:rsidP="00555341">
            <w:pPr>
              <w:pStyle w:val="Tabletext"/>
              <w:jc w:val="left"/>
            </w:pPr>
            <w:r w:rsidRPr="008B1F79">
              <w:t>Not specified</w:t>
            </w:r>
          </w:p>
        </w:tc>
        <w:tc>
          <w:tcPr>
            <w:tcW w:w="3330" w:type="dxa"/>
          </w:tcPr>
          <w:p w14:paraId="18EF44A8" w14:textId="77777777" w:rsidR="007F295D" w:rsidRPr="008B1F79" w:rsidRDefault="007F295D" w:rsidP="00555341">
            <w:pPr>
              <w:pStyle w:val="Tabletext"/>
              <w:jc w:val="left"/>
            </w:pPr>
            <w:r w:rsidRPr="008B1F79">
              <w:t>Linear</w:t>
            </w:r>
          </w:p>
        </w:tc>
        <w:tc>
          <w:tcPr>
            <w:tcW w:w="3574" w:type="dxa"/>
          </w:tcPr>
          <w:p w14:paraId="2E29A5E4" w14:textId="77777777" w:rsidR="007F295D" w:rsidRPr="008B1F79" w:rsidRDefault="007F295D" w:rsidP="00555341">
            <w:pPr>
              <w:pStyle w:val="Tabletext"/>
              <w:jc w:val="left"/>
            </w:pPr>
            <w:r w:rsidRPr="008B1F79">
              <w:t>Linear</w:t>
            </w:r>
          </w:p>
        </w:tc>
      </w:tr>
      <w:tr w:rsidR="007F295D" w:rsidRPr="008B1F79" w14:paraId="40E44CC6" w14:textId="77777777" w:rsidTr="002F0E15">
        <w:trPr>
          <w:jc w:val="center"/>
        </w:trPr>
        <w:tc>
          <w:tcPr>
            <w:tcW w:w="3325" w:type="dxa"/>
          </w:tcPr>
          <w:p w14:paraId="0429A9E1" w14:textId="77777777" w:rsidR="007F295D" w:rsidRPr="008B1F79" w:rsidRDefault="007F295D" w:rsidP="00555341">
            <w:pPr>
              <w:pStyle w:val="Tabletext"/>
              <w:keepLines/>
              <w:tabs>
                <w:tab w:val="left" w:leader="dot" w:pos="7938"/>
                <w:tab w:val="center" w:pos="9526"/>
              </w:tabs>
              <w:ind w:left="567" w:hanging="567"/>
            </w:pPr>
            <w:r w:rsidRPr="008B1F79">
              <w:t>Antenna main beam gain</w:t>
            </w:r>
            <w:del w:id="227" w:author="Nellis, Donald (FAA)" w:date="2026-02-18T10:31:00Z" w16du:dateUtc="2026-02-18T15:31:00Z">
              <w:r w:rsidRPr="008B1F79" w:rsidDel="001F5233">
                <w:delText xml:space="preserve"> </w:delText>
              </w:r>
              <w:r w:rsidRPr="001F5233" w:rsidDel="001F5233">
                <w:rPr>
                  <w:highlight w:val="cyan"/>
                </w:rPr>
                <w:delText>(dBi)</w:delText>
              </w:r>
            </w:del>
          </w:p>
        </w:tc>
        <w:tc>
          <w:tcPr>
            <w:tcW w:w="1260" w:type="dxa"/>
            <w:shd w:val="clear" w:color="auto" w:fill="DAEEF3" w:themeFill="accent5" w:themeFillTint="33"/>
          </w:tcPr>
          <w:p w14:paraId="0DEC1795" w14:textId="36CABCC0" w:rsidR="007F295D" w:rsidRPr="007C5B33" w:rsidRDefault="001F5233" w:rsidP="00555341">
            <w:pPr>
              <w:pStyle w:val="Tabletext"/>
              <w:keepLines/>
              <w:tabs>
                <w:tab w:val="left" w:leader="dot" w:pos="7938"/>
                <w:tab w:val="center" w:pos="9526"/>
              </w:tabs>
              <w:ind w:left="567" w:hanging="567"/>
              <w:jc w:val="left"/>
              <w:rPr>
                <w:highlight w:val="cyan"/>
              </w:rPr>
            </w:pPr>
            <w:proofErr w:type="spellStart"/>
            <w:ins w:id="228" w:author="Nellis, Donald (FAA)" w:date="2026-02-18T10:30:00Z" w16du:dateUtc="2026-02-18T15:30:00Z">
              <w:r w:rsidRPr="002F0E15">
                <w:rPr>
                  <w:highlight w:val="cyan"/>
                </w:rPr>
                <w:t>dBi</w:t>
              </w:r>
            </w:ins>
            <w:proofErr w:type="spellEnd"/>
          </w:p>
        </w:tc>
        <w:tc>
          <w:tcPr>
            <w:tcW w:w="2970" w:type="dxa"/>
          </w:tcPr>
          <w:p w14:paraId="3551612F" w14:textId="77777777" w:rsidR="007F295D" w:rsidRPr="008B1F79" w:rsidRDefault="007F295D" w:rsidP="00555341">
            <w:pPr>
              <w:pStyle w:val="Tabletext"/>
              <w:jc w:val="left"/>
            </w:pPr>
            <w:r w:rsidRPr="008B1F79">
              <w:t>34.4</w:t>
            </w:r>
          </w:p>
        </w:tc>
        <w:tc>
          <w:tcPr>
            <w:tcW w:w="3330" w:type="dxa"/>
          </w:tcPr>
          <w:p w14:paraId="0E0A0871" w14:textId="77777777" w:rsidR="007F295D" w:rsidRPr="008B1F79" w:rsidRDefault="007F295D" w:rsidP="00555341">
            <w:pPr>
              <w:pStyle w:val="Tabletext"/>
              <w:jc w:val="left"/>
            </w:pPr>
            <w:r w:rsidRPr="008B1F79">
              <w:t>32</w:t>
            </w:r>
          </w:p>
        </w:tc>
        <w:tc>
          <w:tcPr>
            <w:tcW w:w="3574" w:type="dxa"/>
          </w:tcPr>
          <w:p w14:paraId="31F28BA7" w14:textId="77777777" w:rsidR="007F295D" w:rsidRPr="008B1F79" w:rsidRDefault="007F295D" w:rsidP="00555341">
            <w:pPr>
              <w:pStyle w:val="Tabletext"/>
              <w:jc w:val="left"/>
            </w:pPr>
            <w:r w:rsidRPr="008B1F79">
              <w:t>28.7</w:t>
            </w:r>
          </w:p>
        </w:tc>
      </w:tr>
      <w:tr w:rsidR="007F295D" w:rsidRPr="008B1F79" w14:paraId="5F70417C" w14:textId="77777777" w:rsidTr="002F0E15">
        <w:trPr>
          <w:jc w:val="center"/>
        </w:trPr>
        <w:tc>
          <w:tcPr>
            <w:tcW w:w="3325" w:type="dxa"/>
          </w:tcPr>
          <w:p w14:paraId="362067A3" w14:textId="77777777" w:rsidR="007F295D" w:rsidRPr="008B1F79" w:rsidRDefault="007F295D" w:rsidP="001F5233">
            <w:pPr>
              <w:pStyle w:val="Tabletext"/>
              <w:keepLines/>
              <w:tabs>
                <w:tab w:val="left" w:leader="dot" w:pos="7938"/>
                <w:tab w:val="center" w:pos="9526"/>
              </w:tabs>
              <w:ind w:left="567" w:hanging="567"/>
              <w:jc w:val="left"/>
            </w:pPr>
            <w:r w:rsidRPr="008B1F79">
              <w:t>Antenna elevation beamwidth</w:t>
            </w:r>
            <w:del w:id="229" w:author="Nellis, Donald (FAA)" w:date="2026-02-18T10:31:00Z" w16du:dateUtc="2026-02-18T15:31:00Z">
              <w:r w:rsidRPr="008B1F79" w:rsidDel="001F5233">
                <w:delText xml:space="preserve"> </w:delText>
              </w:r>
              <w:r w:rsidRPr="001F5233" w:rsidDel="001F5233">
                <w:rPr>
                  <w:highlight w:val="cyan"/>
                </w:rPr>
                <w:delText>(degrees)</w:delText>
              </w:r>
            </w:del>
          </w:p>
        </w:tc>
        <w:tc>
          <w:tcPr>
            <w:tcW w:w="1260" w:type="dxa"/>
            <w:shd w:val="clear" w:color="auto" w:fill="DAEEF3" w:themeFill="accent5" w:themeFillTint="33"/>
          </w:tcPr>
          <w:p w14:paraId="1162303C" w14:textId="5B927074" w:rsidR="007F295D" w:rsidRPr="007C5B33" w:rsidRDefault="001F5233" w:rsidP="00555341">
            <w:pPr>
              <w:pStyle w:val="Tabletext"/>
              <w:keepLines/>
              <w:tabs>
                <w:tab w:val="left" w:leader="dot" w:pos="7938"/>
                <w:tab w:val="center" w:pos="9526"/>
              </w:tabs>
              <w:ind w:left="567" w:hanging="567"/>
              <w:jc w:val="left"/>
              <w:rPr>
                <w:highlight w:val="cyan"/>
              </w:rPr>
            </w:pPr>
            <w:ins w:id="230" w:author="Nellis, Donald (FAA)" w:date="2026-02-18T10:30:00Z" w16du:dateUtc="2026-02-18T15:30:00Z">
              <w:r w:rsidRPr="002F0E15">
                <w:rPr>
                  <w:highlight w:val="cyan"/>
                </w:rPr>
                <w:t>degrees</w:t>
              </w:r>
            </w:ins>
          </w:p>
        </w:tc>
        <w:tc>
          <w:tcPr>
            <w:tcW w:w="2970" w:type="dxa"/>
          </w:tcPr>
          <w:p w14:paraId="7EE11B46" w14:textId="77777777" w:rsidR="007F295D" w:rsidRPr="008B1F79" w:rsidRDefault="007F295D" w:rsidP="00555341">
            <w:pPr>
              <w:pStyle w:val="Tabletext"/>
              <w:jc w:val="left"/>
            </w:pPr>
            <w:r w:rsidRPr="008B1F79">
              <w:t>3.5</w:t>
            </w:r>
          </w:p>
        </w:tc>
        <w:tc>
          <w:tcPr>
            <w:tcW w:w="3330" w:type="dxa"/>
          </w:tcPr>
          <w:p w14:paraId="1CE05673" w14:textId="77777777" w:rsidR="007F295D" w:rsidRPr="008B1F79" w:rsidRDefault="007F295D" w:rsidP="00555341">
            <w:pPr>
              <w:pStyle w:val="Tabletext"/>
              <w:jc w:val="left"/>
            </w:pPr>
            <w:r w:rsidRPr="008B1F79">
              <w:t>4</w:t>
            </w:r>
          </w:p>
        </w:tc>
        <w:tc>
          <w:tcPr>
            <w:tcW w:w="3574" w:type="dxa"/>
          </w:tcPr>
          <w:p w14:paraId="656143BB" w14:textId="77777777" w:rsidR="007F295D" w:rsidRPr="008B1F79" w:rsidRDefault="007F295D" w:rsidP="00555341">
            <w:pPr>
              <w:pStyle w:val="Tabletext"/>
              <w:jc w:val="left"/>
            </w:pPr>
            <w:r w:rsidRPr="008B1F79">
              <w:t>42</w:t>
            </w:r>
          </w:p>
        </w:tc>
      </w:tr>
    </w:tbl>
    <w:p w14:paraId="708D291B" w14:textId="6146B2E9" w:rsidR="002353DD" w:rsidRPr="008B1F79" w:rsidRDefault="002353DD" w:rsidP="002353DD">
      <w:pPr>
        <w:pStyle w:val="TableNo"/>
      </w:pPr>
      <w:r w:rsidRPr="008B1F79">
        <w:lastRenderedPageBreak/>
        <w:br/>
        <w:t>TABLE 1 (</w:t>
      </w:r>
      <w:r w:rsidR="002918C4" w:rsidRPr="008B1F79">
        <w:rPr>
          <w:i/>
          <w:caps w:val="0"/>
        </w:rPr>
        <w:t>continued</w:t>
      </w:r>
      <w:r w:rsidRPr="008B1F79">
        <w:t>)</w:t>
      </w:r>
    </w:p>
    <w:tbl>
      <w:tblPr>
        <w:tblStyle w:val="TableGrid10"/>
        <w:tblW w:w="14460" w:type="dxa"/>
        <w:jc w:val="center"/>
        <w:tblLayout w:type="fixed"/>
        <w:tblLook w:val="0000" w:firstRow="0" w:lastRow="0" w:firstColumn="0" w:lastColumn="0" w:noHBand="0" w:noVBand="0"/>
      </w:tblPr>
      <w:tblGrid>
        <w:gridCol w:w="3325"/>
        <w:gridCol w:w="1260"/>
        <w:gridCol w:w="2970"/>
        <w:gridCol w:w="3240"/>
        <w:gridCol w:w="3665"/>
      </w:tblGrid>
      <w:tr w:rsidR="002F0E15" w:rsidRPr="008B1F79" w14:paraId="16050190" w14:textId="77777777" w:rsidTr="005023E8">
        <w:trPr>
          <w:jc w:val="center"/>
        </w:trPr>
        <w:tc>
          <w:tcPr>
            <w:tcW w:w="3325" w:type="dxa"/>
          </w:tcPr>
          <w:p w14:paraId="12B35560" w14:textId="77777777" w:rsidR="002F0E15" w:rsidRPr="008B1F79" w:rsidRDefault="002F0E15" w:rsidP="00555341">
            <w:pPr>
              <w:pStyle w:val="Tablehead"/>
              <w:rPr>
                <w:rFonts w:ascii="Times New Roman" w:hAnsi="Times New Roman"/>
              </w:rPr>
            </w:pPr>
            <w:r w:rsidRPr="008B1F79">
              <w:rPr>
                <w:rFonts w:ascii="Times New Roman" w:hAnsi="Times New Roman"/>
              </w:rPr>
              <w:t>Characteristics</w:t>
            </w:r>
          </w:p>
        </w:tc>
        <w:tc>
          <w:tcPr>
            <w:tcW w:w="1260" w:type="dxa"/>
            <w:shd w:val="clear" w:color="auto" w:fill="DAEEF3" w:themeFill="accent5" w:themeFillTint="33"/>
          </w:tcPr>
          <w:p w14:paraId="726EE2B2" w14:textId="426EA01A" w:rsidR="002F0E15" w:rsidRPr="008B1F79" w:rsidRDefault="005023E8" w:rsidP="00555341">
            <w:pPr>
              <w:pStyle w:val="Tablehead"/>
              <w:rPr>
                <w:rFonts w:ascii="Times New Roman" w:hAnsi="Times New Roman"/>
              </w:rPr>
            </w:pPr>
            <w:ins w:id="231" w:author="Nellis, Donald (FAA)" w:date="2026-02-18T15:53:00Z" w16du:dateUtc="2026-02-18T20:53:00Z">
              <w:r w:rsidRPr="000A6FF3">
                <w:rPr>
                  <w:rFonts w:ascii="Times New Roman" w:hAnsi="Times New Roman"/>
                  <w:highlight w:val="cyan"/>
                </w:rPr>
                <w:t>Units</w:t>
              </w:r>
            </w:ins>
          </w:p>
        </w:tc>
        <w:tc>
          <w:tcPr>
            <w:tcW w:w="2970" w:type="dxa"/>
          </w:tcPr>
          <w:p w14:paraId="22FBCA77" w14:textId="77777777" w:rsidR="002F0E15" w:rsidRPr="008B1F79" w:rsidRDefault="002F0E15" w:rsidP="00555341">
            <w:pPr>
              <w:pStyle w:val="Tablehead"/>
              <w:rPr>
                <w:rFonts w:ascii="Times New Roman" w:hAnsi="Times New Roman"/>
              </w:rPr>
            </w:pPr>
            <w:r w:rsidRPr="008B1F79">
              <w:rPr>
                <w:rFonts w:ascii="Times New Roman" w:hAnsi="Times New Roman"/>
              </w:rPr>
              <w:t>System A5</w:t>
            </w:r>
          </w:p>
        </w:tc>
        <w:tc>
          <w:tcPr>
            <w:tcW w:w="3240" w:type="dxa"/>
          </w:tcPr>
          <w:p w14:paraId="3092FE30" w14:textId="77777777" w:rsidR="002F0E15" w:rsidRPr="008B1F79" w:rsidRDefault="002F0E15"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a</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c>
          <w:tcPr>
            <w:tcW w:w="3665" w:type="dxa"/>
          </w:tcPr>
          <w:p w14:paraId="122E51CE" w14:textId="77777777" w:rsidR="002F0E15" w:rsidRPr="008B1F79" w:rsidRDefault="002F0E15" w:rsidP="00555341">
            <w:pPr>
              <w:pStyle w:val="Tablehead"/>
              <w:rPr>
                <w:rFonts w:ascii="Times New Roman" w:hAnsi="Times New Roman"/>
              </w:rPr>
            </w:pPr>
            <w:r w:rsidRPr="008B1F79">
              <w:rPr>
                <w:rFonts w:ascii="Times New Roman" w:hAnsi="Times New Roman"/>
              </w:rPr>
              <w:t>System A6</w:t>
            </w:r>
            <w:proofErr w:type="gramStart"/>
            <w:r w:rsidRPr="008B1F79">
              <w:rPr>
                <w:rFonts w:ascii="Times New Roman" w:hAnsi="Times New Roman"/>
              </w:rPr>
              <w:t>b</w:t>
            </w:r>
            <w:r w:rsidRPr="008B1F79">
              <w:rPr>
                <w:rFonts w:ascii="Times New Roman" w:hAnsi="Times New Roman"/>
                <w:b w:val="0"/>
                <w:vertAlign w:val="superscript"/>
              </w:rPr>
              <w:t>(</w:t>
            </w:r>
            <w:proofErr w:type="gramEnd"/>
            <w:r w:rsidRPr="008B1F79">
              <w:rPr>
                <w:rFonts w:ascii="Times New Roman" w:hAnsi="Times New Roman"/>
                <w:b w:val="0"/>
                <w:vertAlign w:val="superscript"/>
              </w:rPr>
              <w:t>1)</w:t>
            </w:r>
          </w:p>
        </w:tc>
      </w:tr>
      <w:tr w:rsidR="002F0E15" w:rsidRPr="008B1F79" w14:paraId="3FD6E943" w14:textId="77777777" w:rsidTr="005023E8">
        <w:trPr>
          <w:jc w:val="center"/>
        </w:trPr>
        <w:tc>
          <w:tcPr>
            <w:tcW w:w="3325" w:type="dxa"/>
          </w:tcPr>
          <w:p w14:paraId="575D21F7" w14:textId="0858E23E" w:rsidR="002F0E15" w:rsidRPr="008B1F79" w:rsidRDefault="002F0E15" w:rsidP="005023E8">
            <w:pPr>
              <w:pStyle w:val="Tabletext"/>
              <w:keepLines/>
              <w:tabs>
                <w:tab w:val="left" w:leader="dot" w:pos="7938"/>
                <w:tab w:val="center" w:pos="9526"/>
              </w:tabs>
              <w:ind w:left="567" w:hanging="567"/>
              <w:jc w:val="left"/>
            </w:pPr>
            <w:r w:rsidRPr="008B1F79">
              <w:t>Antenna azimuthal beamwidth</w:t>
            </w:r>
            <w:del w:id="232" w:author="Nellis, Donald (FAA)" w:date="2026-02-18T15:54:00Z" w16du:dateUtc="2026-02-18T20:54:00Z">
              <w:r w:rsidRPr="008B1F79" w:rsidDel="005023E8">
                <w:delText xml:space="preserve"> </w:delText>
              </w:r>
              <w:r w:rsidRPr="005023E8" w:rsidDel="005023E8">
                <w:rPr>
                  <w:highlight w:val="cyan"/>
                  <w:rPrChange w:id="233" w:author="Nellis, Donald (FAA)" w:date="2026-02-18T15:55:00Z" w16du:dateUtc="2026-02-18T20:55:00Z">
                    <w:rPr/>
                  </w:rPrChange>
                </w:rPr>
                <w:delText>(degrees)</w:delText>
              </w:r>
            </w:del>
          </w:p>
        </w:tc>
        <w:tc>
          <w:tcPr>
            <w:tcW w:w="1260" w:type="dxa"/>
            <w:shd w:val="clear" w:color="auto" w:fill="DAEEF3" w:themeFill="accent5" w:themeFillTint="33"/>
          </w:tcPr>
          <w:p w14:paraId="5919ADDA" w14:textId="774885AD" w:rsidR="002F0E15" w:rsidRPr="008B1F79" w:rsidRDefault="005023E8" w:rsidP="00555341">
            <w:pPr>
              <w:pStyle w:val="Tabletext"/>
              <w:keepLines/>
              <w:tabs>
                <w:tab w:val="left" w:leader="dot" w:pos="7938"/>
                <w:tab w:val="center" w:pos="9526"/>
              </w:tabs>
              <w:ind w:left="567" w:hanging="567"/>
              <w:jc w:val="left"/>
            </w:pPr>
            <w:ins w:id="234" w:author="Nellis, Donald (FAA)" w:date="2026-02-18T15:53:00Z" w16du:dateUtc="2026-02-18T20:53:00Z">
              <w:r w:rsidRPr="005023E8">
                <w:rPr>
                  <w:highlight w:val="cyan"/>
                </w:rPr>
                <w:t>degrees</w:t>
              </w:r>
            </w:ins>
          </w:p>
        </w:tc>
        <w:tc>
          <w:tcPr>
            <w:tcW w:w="2970" w:type="dxa"/>
          </w:tcPr>
          <w:p w14:paraId="492F7B68" w14:textId="77777777" w:rsidR="002F0E15" w:rsidRPr="008B1F79" w:rsidRDefault="002F0E15" w:rsidP="00555341">
            <w:pPr>
              <w:pStyle w:val="Tabletext"/>
            </w:pPr>
            <w:r w:rsidRPr="008B1F79">
              <w:t>3.5</w:t>
            </w:r>
          </w:p>
        </w:tc>
        <w:tc>
          <w:tcPr>
            <w:tcW w:w="3240" w:type="dxa"/>
          </w:tcPr>
          <w:p w14:paraId="3D9E1E3F" w14:textId="77777777" w:rsidR="002F0E15" w:rsidRPr="008B1F79" w:rsidRDefault="002F0E15" w:rsidP="00555341">
            <w:pPr>
              <w:pStyle w:val="Tabletext"/>
              <w:jc w:val="left"/>
            </w:pPr>
            <w:r w:rsidRPr="008B1F79">
              <w:t>2.7</w:t>
            </w:r>
          </w:p>
        </w:tc>
        <w:tc>
          <w:tcPr>
            <w:tcW w:w="3665" w:type="dxa"/>
          </w:tcPr>
          <w:p w14:paraId="75FB2C14" w14:textId="77777777" w:rsidR="002F0E15" w:rsidRPr="008B1F79" w:rsidRDefault="002F0E15" w:rsidP="00555341">
            <w:pPr>
              <w:pStyle w:val="Tabletext"/>
              <w:jc w:val="left"/>
            </w:pPr>
            <w:r w:rsidRPr="008B1F79">
              <w:t>2.7</w:t>
            </w:r>
          </w:p>
        </w:tc>
      </w:tr>
      <w:tr w:rsidR="002F0E15" w:rsidRPr="008B1F79" w14:paraId="029040B5" w14:textId="77777777" w:rsidTr="005023E8">
        <w:trPr>
          <w:jc w:val="center"/>
        </w:trPr>
        <w:tc>
          <w:tcPr>
            <w:tcW w:w="3325" w:type="dxa"/>
          </w:tcPr>
          <w:p w14:paraId="1936D7BE" w14:textId="5F0DB88A" w:rsidR="002F0E15" w:rsidRPr="008B1F79" w:rsidRDefault="002F0E15" w:rsidP="005023E8">
            <w:pPr>
              <w:pStyle w:val="Tabletext"/>
              <w:keepLines/>
              <w:tabs>
                <w:tab w:val="left" w:leader="dot" w:pos="7938"/>
                <w:tab w:val="center" w:pos="9526"/>
              </w:tabs>
              <w:ind w:left="567" w:hanging="567"/>
              <w:jc w:val="left"/>
            </w:pPr>
            <w:r w:rsidRPr="008B1F79">
              <w:t>Antenna horizontal scan rate</w:t>
            </w:r>
            <w:del w:id="235" w:author="Nellis, Donald (FAA)" w:date="2026-02-18T15:54:00Z" w16du:dateUtc="2026-02-18T20:54:00Z">
              <w:r w:rsidRPr="008B1F79" w:rsidDel="005023E8">
                <w:delText xml:space="preserve"> </w:delText>
              </w:r>
              <w:r w:rsidRPr="005023E8" w:rsidDel="005023E8">
                <w:rPr>
                  <w:highlight w:val="cyan"/>
                  <w:rPrChange w:id="236" w:author="Nellis, Donald (FAA)" w:date="2026-02-18T15:55:00Z" w16du:dateUtc="2026-02-18T20:55:00Z">
                    <w:rPr/>
                  </w:rPrChange>
                </w:rPr>
                <w:delText>(degrees/s)</w:delText>
              </w:r>
            </w:del>
          </w:p>
        </w:tc>
        <w:tc>
          <w:tcPr>
            <w:tcW w:w="1260" w:type="dxa"/>
            <w:shd w:val="clear" w:color="auto" w:fill="DAEEF3" w:themeFill="accent5" w:themeFillTint="33"/>
          </w:tcPr>
          <w:p w14:paraId="32BF7BB1" w14:textId="73179C76" w:rsidR="005023E8" w:rsidRPr="008B1F79" w:rsidRDefault="005023E8" w:rsidP="005023E8">
            <w:pPr>
              <w:pStyle w:val="Tabletext"/>
              <w:keepLines/>
              <w:tabs>
                <w:tab w:val="left" w:leader="dot" w:pos="7938"/>
                <w:tab w:val="center" w:pos="9526"/>
              </w:tabs>
              <w:ind w:left="567" w:hanging="567"/>
              <w:jc w:val="left"/>
            </w:pPr>
            <w:ins w:id="237" w:author="Nellis, Donald (FAA)" w:date="2026-02-18T15:53:00Z" w16du:dateUtc="2026-02-18T20:53:00Z">
              <w:r w:rsidRPr="005023E8">
                <w:rPr>
                  <w:highlight w:val="cyan"/>
                </w:rPr>
                <w:t>degrees/s</w:t>
              </w:r>
            </w:ins>
          </w:p>
        </w:tc>
        <w:tc>
          <w:tcPr>
            <w:tcW w:w="2970" w:type="dxa"/>
          </w:tcPr>
          <w:p w14:paraId="76F912A9" w14:textId="77777777" w:rsidR="002F0E15" w:rsidRPr="008B1F79" w:rsidRDefault="002F0E15" w:rsidP="00555341">
            <w:pPr>
              <w:pStyle w:val="Tabletext"/>
            </w:pPr>
            <w:r w:rsidRPr="008B1F79">
              <w:t>Not specified</w:t>
            </w:r>
          </w:p>
        </w:tc>
        <w:tc>
          <w:tcPr>
            <w:tcW w:w="3240" w:type="dxa"/>
          </w:tcPr>
          <w:p w14:paraId="4C4DC3AC" w14:textId="77777777" w:rsidR="002F0E15" w:rsidRPr="008B1F79" w:rsidRDefault="002F0E15"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c>
          <w:tcPr>
            <w:tcW w:w="3665" w:type="dxa"/>
          </w:tcPr>
          <w:p w14:paraId="5E587513" w14:textId="77777777" w:rsidR="002F0E15" w:rsidRPr="008B1F79" w:rsidRDefault="002F0E15" w:rsidP="00555341">
            <w:pPr>
              <w:pStyle w:val="Tabletext"/>
              <w:jc w:val="left"/>
            </w:pPr>
            <w:r w:rsidRPr="008B1F79">
              <w:sym w:font="Symbol" w:char="F0A3"/>
            </w:r>
            <w:r w:rsidRPr="008B1F79">
              <w:t xml:space="preserve"> 200</w:t>
            </w:r>
            <w:r w:rsidRPr="008B1F79">
              <w:br/>
              <w:t>(</w:t>
            </w:r>
            <w:r w:rsidRPr="008B1F79">
              <w:sym w:font="Symbol" w:char="F0A3"/>
            </w:r>
            <w:r w:rsidRPr="008B1F79">
              <w:t xml:space="preserve"> 40 scans/min)</w:t>
            </w:r>
          </w:p>
        </w:tc>
      </w:tr>
      <w:tr w:rsidR="002F0E15" w:rsidRPr="008B1F79" w14:paraId="25D2010B" w14:textId="77777777" w:rsidTr="005023E8">
        <w:trPr>
          <w:jc w:val="center"/>
        </w:trPr>
        <w:tc>
          <w:tcPr>
            <w:tcW w:w="3325" w:type="dxa"/>
          </w:tcPr>
          <w:p w14:paraId="03AE2779" w14:textId="77777777" w:rsidR="002F0E15" w:rsidRPr="008B1F79" w:rsidRDefault="002F0E15" w:rsidP="005023E8">
            <w:pPr>
              <w:pStyle w:val="Tabletext"/>
              <w:jc w:val="left"/>
            </w:pPr>
            <w:r w:rsidRPr="008B1F79">
              <w:br w:type="page"/>
              <w:t>Antenna horizontal scan type (continuous, random, sector, etc.)</w:t>
            </w:r>
          </w:p>
        </w:tc>
        <w:tc>
          <w:tcPr>
            <w:tcW w:w="1260" w:type="dxa"/>
            <w:shd w:val="clear" w:color="auto" w:fill="DAEEF3" w:themeFill="accent5" w:themeFillTint="33"/>
          </w:tcPr>
          <w:p w14:paraId="730F1B52" w14:textId="1A8F39EE" w:rsidR="002F0E15" w:rsidRPr="008B1F79" w:rsidRDefault="002F0E15" w:rsidP="00555341">
            <w:pPr>
              <w:pStyle w:val="Tabletext"/>
              <w:jc w:val="left"/>
            </w:pPr>
          </w:p>
        </w:tc>
        <w:tc>
          <w:tcPr>
            <w:tcW w:w="2970" w:type="dxa"/>
          </w:tcPr>
          <w:p w14:paraId="25980224" w14:textId="77777777" w:rsidR="002F0E15" w:rsidRPr="008B1F79" w:rsidRDefault="002F0E15" w:rsidP="00555341">
            <w:pPr>
              <w:pStyle w:val="Tabletext"/>
            </w:pPr>
            <w:r w:rsidRPr="008B1F79">
              <w:t xml:space="preserve">Sector: </w:t>
            </w:r>
            <w:r w:rsidRPr="008B1F79">
              <w:sym w:font="Symbol" w:char="F0B1"/>
            </w:r>
            <w:r w:rsidRPr="008B1F79">
              <w:t>30</w:t>
            </w:r>
            <w:r w:rsidRPr="008B1F79">
              <w:sym w:font="Symbol" w:char="F0B0"/>
            </w:r>
          </w:p>
        </w:tc>
        <w:tc>
          <w:tcPr>
            <w:tcW w:w="3240" w:type="dxa"/>
          </w:tcPr>
          <w:p w14:paraId="5396F877" w14:textId="77777777" w:rsidR="002F0E15" w:rsidRPr="008B1F79" w:rsidRDefault="002F0E15"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c>
          <w:tcPr>
            <w:tcW w:w="3665" w:type="dxa"/>
          </w:tcPr>
          <w:p w14:paraId="61C6E1D1" w14:textId="77777777" w:rsidR="002F0E15" w:rsidRPr="008B1F79" w:rsidRDefault="002F0E15" w:rsidP="00555341">
            <w:pPr>
              <w:pStyle w:val="Tabletext"/>
              <w:jc w:val="left"/>
            </w:pPr>
            <w:r w:rsidRPr="008B1F79">
              <w:t xml:space="preserve">Sector: </w:t>
            </w:r>
            <w:r w:rsidRPr="008B1F79">
              <w:sym w:font="Symbol" w:char="F0B1"/>
            </w:r>
            <w:r w:rsidRPr="008B1F79">
              <w:t xml:space="preserve">15 to </w:t>
            </w:r>
            <w:r w:rsidRPr="008B1F79">
              <w:sym w:font="Symbol" w:char="F0B1"/>
            </w:r>
            <w:r w:rsidRPr="008B1F79">
              <w:t>135</w:t>
            </w:r>
            <w:r w:rsidRPr="008B1F79">
              <w:sym w:font="Symbol" w:char="F0B0"/>
            </w:r>
            <w:r w:rsidRPr="008B1F79" w:rsidDel="00FF0281">
              <w:t xml:space="preserve"> </w:t>
            </w:r>
            <w:r w:rsidRPr="008B1F79">
              <w:t>(mechanical)</w:t>
            </w:r>
          </w:p>
        </w:tc>
      </w:tr>
      <w:tr w:rsidR="002F0E15" w:rsidRPr="008B1F79" w14:paraId="22451026" w14:textId="77777777" w:rsidTr="005023E8">
        <w:trPr>
          <w:jc w:val="center"/>
        </w:trPr>
        <w:tc>
          <w:tcPr>
            <w:tcW w:w="3325" w:type="dxa"/>
          </w:tcPr>
          <w:p w14:paraId="74028D0B" w14:textId="77777777" w:rsidR="002F0E15" w:rsidRPr="008B1F79" w:rsidRDefault="002F0E15" w:rsidP="00555341">
            <w:pPr>
              <w:pStyle w:val="Tabletext"/>
            </w:pPr>
            <w:r w:rsidRPr="008B1F79">
              <w:t>Antenna vertical scan rate</w:t>
            </w:r>
          </w:p>
        </w:tc>
        <w:tc>
          <w:tcPr>
            <w:tcW w:w="1260" w:type="dxa"/>
            <w:shd w:val="clear" w:color="auto" w:fill="DAEEF3" w:themeFill="accent5" w:themeFillTint="33"/>
          </w:tcPr>
          <w:p w14:paraId="047ECEFA" w14:textId="0FCAD964" w:rsidR="002F0E15" w:rsidRPr="008B1F79" w:rsidRDefault="002F0E15" w:rsidP="00555341">
            <w:pPr>
              <w:pStyle w:val="Tabletext"/>
              <w:jc w:val="left"/>
            </w:pPr>
          </w:p>
        </w:tc>
        <w:tc>
          <w:tcPr>
            <w:tcW w:w="2970" w:type="dxa"/>
          </w:tcPr>
          <w:p w14:paraId="0FD70758" w14:textId="77777777" w:rsidR="002F0E15" w:rsidRPr="008B1F79" w:rsidRDefault="002F0E15" w:rsidP="00555341">
            <w:pPr>
              <w:pStyle w:val="Tabletext"/>
            </w:pPr>
            <w:r w:rsidRPr="008B1F79">
              <w:t>Not specified</w:t>
            </w:r>
          </w:p>
        </w:tc>
        <w:tc>
          <w:tcPr>
            <w:tcW w:w="3240" w:type="dxa"/>
          </w:tcPr>
          <w:p w14:paraId="47416920" w14:textId="77777777" w:rsidR="002F0E15" w:rsidRPr="008B1F79" w:rsidRDefault="002F0E15" w:rsidP="00555341">
            <w:pPr>
              <w:pStyle w:val="Tabletext"/>
              <w:jc w:val="left"/>
            </w:pPr>
            <w:r w:rsidRPr="008B1F79">
              <w:sym w:font="Symbol" w:char="F0A3"/>
            </w:r>
            <w:r w:rsidRPr="008B1F79">
              <w:t xml:space="preserve"> 20 scans/min</w:t>
            </w:r>
          </w:p>
        </w:tc>
        <w:tc>
          <w:tcPr>
            <w:tcW w:w="3665" w:type="dxa"/>
          </w:tcPr>
          <w:p w14:paraId="336AC645" w14:textId="77777777" w:rsidR="002F0E15" w:rsidRPr="008B1F79" w:rsidRDefault="002F0E15" w:rsidP="00555341">
            <w:pPr>
              <w:pStyle w:val="Tabletext"/>
              <w:jc w:val="left"/>
            </w:pPr>
            <w:r w:rsidRPr="008B1F79">
              <w:t>Not applicable</w:t>
            </w:r>
          </w:p>
        </w:tc>
      </w:tr>
      <w:tr w:rsidR="002F0E15" w:rsidRPr="008B1F79" w14:paraId="0D0A80AF" w14:textId="77777777" w:rsidTr="005023E8">
        <w:trPr>
          <w:jc w:val="center"/>
        </w:trPr>
        <w:tc>
          <w:tcPr>
            <w:tcW w:w="3325" w:type="dxa"/>
          </w:tcPr>
          <w:p w14:paraId="33408580" w14:textId="77777777" w:rsidR="002F0E15" w:rsidRPr="008B1F79" w:rsidRDefault="002F0E15" w:rsidP="005023E8">
            <w:pPr>
              <w:pStyle w:val="Tabletext"/>
              <w:jc w:val="left"/>
            </w:pPr>
            <w:r w:rsidRPr="008B1F79">
              <w:t>Antenna vertical scan type (continuous, random, sector, etc.)</w:t>
            </w:r>
          </w:p>
        </w:tc>
        <w:tc>
          <w:tcPr>
            <w:tcW w:w="1260" w:type="dxa"/>
            <w:shd w:val="clear" w:color="auto" w:fill="DAEEF3" w:themeFill="accent5" w:themeFillTint="33"/>
          </w:tcPr>
          <w:p w14:paraId="4E89356E" w14:textId="2FB7A4F8" w:rsidR="002F0E15" w:rsidRPr="008B1F79" w:rsidRDefault="002F0E15" w:rsidP="00555341">
            <w:pPr>
              <w:pStyle w:val="Tabletext"/>
              <w:jc w:val="left"/>
            </w:pPr>
          </w:p>
        </w:tc>
        <w:tc>
          <w:tcPr>
            <w:tcW w:w="2970" w:type="dxa"/>
          </w:tcPr>
          <w:p w14:paraId="00D39C93" w14:textId="77777777" w:rsidR="002F0E15" w:rsidRPr="008B1F79" w:rsidRDefault="002F0E15" w:rsidP="00555341">
            <w:pPr>
              <w:pStyle w:val="Tabletext"/>
            </w:pPr>
            <w:r w:rsidRPr="008B1F79">
              <w:t>Not specified</w:t>
            </w:r>
          </w:p>
        </w:tc>
        <w:tc>
          <w:tcPr>
            <w:tcW w:w="3240" w:type="dxa"/>
          </w:tcPr>
          <w:p w14:paraId="512A5E30" w14:textId="77777777" w:rsidR="002F0E15" w:rsidRPr="008B1F79" w:rsidRDefault="002F0E15" w:rsidP="00555341">
            <w:pPr>
              <w:pStyle w:val="Tabletext"/>
              <w:jc w:val="left"/>
            </w:pPr>
            <w:r w:rsidRPr="008B1F79">
              <w:t>1 or 2 horizontal bars</w:t>
            </w:r>
            <w:r w:rsidRPr="008B1F79">
              <w:br/>
              <w:t>(mechanical)</w:t>
            </w:r>
          </w:p>
        </w:tc>
        <w:tc>
          <w:tcPr>
            <w:tcW w:w="3665" w:type="dxa"/>
          </w:tcPr>
          <w:p w14:paraId="616C2669" w14:textId="77777777" w:rsidR="002F0E15" w:rsidRPr="008B1F79" w:rsidRDefault="002F0E15" w:rsidP="00555341">
            <w:pPr>
              <w:pStyle w:val="Tabletext"/>
              <w:jc w:val="left"/>
            </w:pPr>
            <w:r w:rsidRPr="008B1F79">
              <w:t>Not applicable</w:t>
            </w:r>
          </w:p>
        </w:tc>
      </w:tr>
      <w:tr w:rsidR="002F0E15" w:rsidRPr="008B1F79" w14:paraId="53ADAE78" w14:textId="77777777" w:rsidTr="005023E8">
        <w:trPr>
          <w:jc w:val="center"/>
        </w:trPr>
        <w:tc>
          <w:tcPr>
            <w:tcW w:w="3325" w:type="dxa"/>
          </w:tcPr>
          <w:p w14:paraId="2D6CE4FB" w14:textId="48BD5D45" w:rsidR="002F0E15" w:rsidRPr="008B1F79" w:rsidRDefault="002F0E15" w:rsidP="00555341">
            <w:pPr>
              <w:pStyle w:val="Tabletext"/>
            </w:pPr>
            <w:r w:rsidRPr="008B1F79">
              <w:t>Antenna side-lobe (SL) levels (1st SLs and remote SLs)</w:t>
            </w:r>
            <w:del w:id="238" w:author="Nellis, Donald (FAA)" w:date="2026-02-18T15:54:00Z" w16du:dateUtc="2026-02-18T20:54:00Z">
              <w:r w:rsidRPr="008B1F79" w:rsidDel="005023E8">
                <w:delText xml:space="preserve"> </w:delText>
              </w:r>
              <w:r w:rsidRPr="005023E8" w:rsidDel="005023E8">
                <w:rPr>
                  <w:highlight w:val="cyan"/>
                  <w:rPrChange w:id="239" w:author="Nellis, Donald (FAA)" w:date="2026-02-18T15:55:00Z" w16du:dateUtc="2026-02-18T20:55:00Z">
                    <w:rPr/>
                  </w:rPrChange>
                </w:rPr>
                <w:delText>(dBi)</w:delText>
              </w:r>
            </w:del>
          </w:p>
        </w:tc>
        <w:tc>
          <w:tcPr>
            <w:tcW w:w="1260" w:type="dxa"/>
            <w:shd w:val="clear" w:color="auto" w:fill="DAEEF3" w:themeFill="accent5" w:themeFillTint="33"/>
          </w:tcPr>
          <w:p w14:paraId="66F77AAF" w14:textId="03B3A19F" w:rsidR="002F0E15" w:rsidRPr="008B1F79" w:rsidRDefault="005023E8" w:rsidP="00555341">
            <w:pPr>
              <w:pStyle w:val="Tabletext"/>
              <w:jc w:val="left"/>
            </w:pPr>
            <w:proofErr w:type="spellStart"/>
            <w:ins w:id="240" w:author="Nellis, Donald (FAA)" w:date="2026-02-18T15:54:00Z" w16du:dateUtc="2026-02-18T20:54:00Z">
              <w:r w:rsidRPr="005023E8">
                <w:rPr>
                  <w:highlight w:val="cyan"/>
                </w:rPr>
                <w:t>dBi</w:t>
              </w:r>
            </w:ins>
            <w:proofErr w:type="spellEnd"/>
          </w:p>
        </w:tc>
        <w:tc>
          <w:tcPr>
            <w:tcW w:w="2970" w:type="dxa"/>
          </w:tcPr>
          <w:p w14:paraId="3F2A85DC" w14:textId="77777777" w:rsidR="002F0E15" w:rsidRPr="008B1F79" w:rsidRDefault="002F0E15" w:rsidP="00555341">
            <w:pPr>
              <w:pStyle w:val="Tabletext"/>
            </w:pPr>
            <w:r w:rsidRPr="008B1F79">
              <w:t>+3.4</w:t>
            </w:r>
          </w:p>
        </w:tc>
        <w:tc>
          <w:tcPr>
            <w:tcW w:w="3240" w:type="dxa"/>
          </w:tcPr>
          <w:p w14:paraId="5D5E0D2E" w14:textId="77777777" w:rsidR="002F0E15" w:rsidRPr="008B1F79" w:rsidRDefault="002F0E15" w:rsidP="00555341">
            <w:pPr>
              <w:pStyle w:val="Tabletext"/>
              <w:jc w:val="left"/>
            </w:pPr>
            <w:r w:rsidRPr="008B1F79">
              <w:t>8 at 4.2</w:t>
            </w:r>
            <w:r w:rsidRPr="008B1F79">
              <w:sym w:font="Symbol" w:char="F0B0"/>
            </w:r>
          </w:p>
        </w:tc>
        <w:tc>
          <w:tcPr>
            <w:tcW w:w="3665" w:type="dxa"/>
          </w:tcPr>
          <w:p w14:paraId="7C2C89C1" w14:textId="77777777" w:rsidR="002F0E15" w:rsidRPr="008B1F79" w:rsidRDefault="002F0E15" w:rsidP="00555341">
            <w:pPr>
              <w:pStyle w:val="Tabletext"/>
              <w:jc w:val="left"/>
            </w:pPr>
            <w:r w:rsidRPr="008B1F79">
              <w:t>3.7 at 4.5</w:t>
            </w:r>
            <w:r w:rsidRPr="008B1F79">
              <w:sym w:font="Symbol" w:char="F0B0"/>
            </w:r>
          </w:p>
        </w:tc>
      </w:tr>
      <w:tr w:rsidR="002F0E15" w:rsidRPr="008B1F79" w14:paraId="40E181EB" w14:textId="77777777" w:rsidTr="005023E8">
        <w:trPr>
          <w:jc w:val="center"/>
        </w:trPr>
        <w:tc>
          <w:tcPr>
            <w:tcW w:w="3325" w:type="dxa"/>
          </w:tcPr>
          <w:p w14:paraId="3474DD40" w14:textId="77777777" w:rsidR="002F0E15" w:rsidRPr="008B1F79" w:rsidRDefault="002F0E15" w:rsidP="00555341">
            <w:pPr>
              <w:pStyle w:val="Tabletext"/>
            </w:pPr>
            <w:r w:rsidRPr="008B1F79">
              <w:t>Antenna height</w:t>
            </w:r>
          </w:p>
        </w:tc>
        <w:tc>
          <w:tcPr>
            <w:tcW w:w="1260" w:type="dxa"/>
            <w:shd w:val="clear" w:color="auto" w:fill="DAEEF3" w:themeFill="accent5" w:themeFillTint="33"/>
          </w:tcPr>
          <w:p w14:paraId="490B0716" w14:textId="53F68C65" w:rsidR="002F0E15" w:rsidRPr="008B1F79" w:rsidRDefault="002F0E15" w:rsidP="00555341">
            <w:pPr>
              <w:pStyle w:val="Tabletext"/>
              <w:jc w:val="left"/>
            </w:pPr>
          </w:p>
        </w:tc>
        <w:tc>
          <w:tcPr>
            <w:tcW w:w="2970" w:type="dxa"/>
          </w:tcPr>
          <w:p w14:paraId="471BBA7F" w14:textId="77777777" w:rsidR="002F0E15" w:rsidRPr="008B1F79" w:rsidRDefault="002F0E15" w:rsidP="00555341">
            <w:pPr>
              <w:pStyle w:val="Tabletext"/>
            </w:pPr>
            <w:r w:rsidRPr="008B1F79">
              <w:t>Aircraft altitude</w:t>
            </w:r>
          </w:p>
        </w:tc>
        <w:tc>
          <w:tcPr>
            <w:tcW w:w="3240" w:type="dxa"/>
          </w:tcPr>
          <w:p w14:paraId="0DCE7C5F" w14:textId="77777777" w:rsidR="002F0E15" w:rsidRPr="008B1F79" w:rsidRDefault="002F0E15" w:rsidP="00555341">
            <w:pPr>
              <w:pStyle w:val="Tabletext"/>
              <w:jc w:val="left"/>
            </w:pPr>
            <w:r w:rsidRPr="008B1F79">
              <w:t>Aircraft altitude (</w:t>
            </w:r>
            <w:proofErr w:type="gramStart"/>
            <w:r w:rsidRPr="008B1F79">
              <w:t>wind-shear</w:t>
            </w:r>
            <w:proofErr w:type="gramEnd"/>
            <w:r w:rsidRPr="008B1F79">
              <w:t xml:space="preserve"> at low altitude)</w:t>
            </w:r>
          </w:p>
        </w:tc>
        <w:tc>
          <w:tcPr>
            <w:tcW w:w="3665" w:type="dxa"/>
          </w:tcPr>
          <w:p w14:paraId="45860102" w14:textId="77777777" w:rsidR="002F0E15" w:rsidRPr="008B1F79" w:rsidRDefault="002F0E15" w:rsidP="00555341">
            <w:pPr>
              <w:pStyle w:val="Tabletext"/>
              <w:jc w:val="left"/>
            </w:pPr>
            <w:r w:rsidRPr="008B1F79">
              <w:t>Aircraft altitude</w:t>
            </w:r>
          </w:p>
        </w:tc>
      </w:tr>
      <w:tr w:rsidR="002F0E15" w:rsidRPr="008B1F79" w14:paraId="0F857E4E" w14:textId="77777777" w:rsidTr="005023E8">
        <w:trPr>
          <w:jc w:val="center"/>
        </w:trPr>
        <w:tc>
          <w:tcPr>
            <w:tcW w:w="3325" w:type="dxa"/>
          </w:tcPr>
          <w:p w14:paraId="4C165C89" w14:textId="3A79C232" w:rsidR="002F0E15" w:rsidRPr="008B1F79" w:rsidRDefault="002F0E15" w:rsidP="00555341">
            <w:pPr>
              <w:pStyle w:val="Tabletext"/>
              <w:keepLines/>
              <w:tabs>
                <w:tab w:val="left" w:leader="dot" w:pos="7938"/>
                <w:tab w:val="center" w:pos="9526"/>
              </w:tabs>
              <w:ind w:left="567" w:hanging="567"/>
            </w:pPr>
            <w:r w:rsidRPr="008B1F79">
              <w:t>Receiver IF 3 dB bandwidth</w:t>
            </w:r>
            <w:del w:id="241" w:author="Nellis, Donald (FAA)" w:date="2026-02-18T15:56:00Z" w16du:dateUtc="2026-02-18T20:56:00Z">
              <w:r w:rsidRPr="008B1F79" w:rsidDel="005023E8">
                <w:delText xml:space="preserve"> </w:delText>
              </w:r>
              <w:r w:rsidRPr="005023E8" w:rsidDel="005023E8">
                <w:rPr>
                  <w:highlight w:val="cyan"/>
                  <w:rPrChange w:id="242" w:author="Nellis, Donald (FAA)" w:date="2026-02-18T15:58:00Z" w16du:dateUtc="2026-02-18T20:58:00Z">
                    <w:rPr/>
                  </w:rPrChange>
                </w:rPr>
                <w:delText>(MHz)</w:delText>
              </w:r>
            </w:del>
          </w:p>
        </w:tc>
        <w:tc>
          <w:tcPr>
            <w:tcW w:w="1260" w:type="dxa"/>
            <w:shd w:val="clear" w:color="auto" w:fill="DAEEF3" w:themeFill="accent5" w:themeFillTint="33"/>
          </w:tcPr>
          <w:p w14:paraId="2641E632" w14:textId="7193CC29" w:rsidR="002F0E15" w:rsidRPr="008B1F79" w:rsidRDefault="005023E8" w:rsidP="00555341">
            <w:pPr>
              <w:pStyle w:val="Tabletext"/>
              <w:keepLines/>
              <w:tabs>
                <w:tab w:val="left" w:leader="dot" w:pos="7938"/>
                <w:tab w:val="center" w:pos="9526"/>
              </w:tabs>
              <w:ind w:left="567" w:hanging="567"/>
              <w:jc w:val="left"/>
            </w:pPr>
            <w:ins w:id="243" w:author="Nellis, Donald (FAA)" w:date="2026-02-18T15:55:00Z" w16du:dateUtc="2026-02-18T20:55:00Z">
              <w:r w:rsidRPr="005023E8">
                <w:rPr>
                  <w:highlight w:val="cyan"/>
                </w:rPr>
                <w:t>MHz</w:t>
              </w:r>
            </w:ins>
          </w:p>
        </w:tc>
        <w:tc>
          <w:tcPr>
            <w:tcW w:w="2970" w:type="dxa"/>
          </w:tcPr>
          <w:p w14:paraId="4928CD20" w14:textId="77777777" w:rsidR="002F0E15" w:rsidRPr="008B1F79" w:rsidRDefault="002F0E15" w:rsidP="00555341">
            <w:pPr>
              <w:pStyle w:val="Tabletext"/>
            </w:pPr>
            <w:r w:rsidRPr="008B1F79">
              <w:t>Not specified</w:t>
            </w:r>
          </w:p>
        </w:tc>
        <w:tc>
          <w:tcPr>
            <w:tcW w:w="3240" w:type="dxa"/>
          </w:tcPr>
          <w:p w14:paraId="3D5230F9" w14:textId="77777777" w:rsidR="002F0E15" w:rsidRPr="008B1F79" w:rsidRDefault="002F0E15" w:rsidP="00555341">
            <w:pPr>
              <w:pStyle w:val="Tabletext"/>
              <w:jc w:val="left"/>
            </w:pPr>
            <w:r w:rsidRPr="008B1F79">
              <w:t xml:space="preserve">WA: </w:t>
            </w:r>
            <w:r w:rsidRPr="008B1F79">
              <w:sym w:font="Symbol" w:char="F0A3"/>
            </w:r>
            <w:r w:rsidRPr="008B1F79">
              <w:t xml:space="preserve"> 16 for narrow pulses/</w:t>
            </w:r>
            <w:proofErr w:type="spellStart"/>
            <w:r w:rsidRPr="008B1F79">
              <w:t>subpulses</w:t>
            </w:r>
            <w:proofErr w:type="spellEnd"/>
            <w:r w:rsidRPr="008B1F79">
              <w:t>, decreasing to 0.8 for wide pulses/</w:t>
            </w:r>
            <w:proofErr w:type="spellStart"/>
            <w:r w:rsidRPr="008B1F79">
              <w:t>subpulses</w:t>
            </w:r>
            <w:proofErr w:type="spellEnd"/>
            <w:r w:rsidRPr="008B1F79">
              <w:t>;</w:t>
            </w:r>
            <w:r w:rsidRPr="008B1F79">
              <w:br/>
              <w:t xml:space="preserve">WS: </w:t>
            </w:r>
            <w:r w:rsidRPr="008B1F79">
              <w:sym w:font="Symbol" w:char="F0B3"/>
            </w:r>
            <w:r w:rsidRPr="008B1F79">
              <w:t xml:space="preserve"> 0.8</w:t>
            </w:r>
          </w:p>
        </w:tc>
        <w:tc>
          <w:tcPr>
            <w:tcW w:w="3665" w:type="dxa"/>
          </w:tcPr>
          <w:p w14:paraId="152D8CF6" w14:textId="77777777" w:rsidR="002F0E15" w:rsidRPr="008B1F79" w:rsidRDefault="002F0E15" w:rsidP="00555341">
            <w:pPr>
              <w:pStyle w:val="Tabletext"/>
              <w:jc w:val="left"/>
            </w:pPr>
          </w:p>
        </w:tc>
      </w:tr>
      <w:tr w:rsidR="002F0E15" w:rsidRPr="008B1F79" w14:paraId="6FB33E2C" w14:textId="77777777" w:rsidTr="005023E8">
        <w:trPr>
          <w:jc w:val="center"/>
        </w:trPr>
        <w:tc>
          <w:tcPr>
            <w:tcW w:w="3325" w:type="dxa"/>
          </w:tcPr>
          <w:p w14:paraId="102F00F4" w14:textId="77777777" w:rsidR="002F0E15" w:rsidRPr="008B1F79" w:rsidRDefault="002F0E15" w:rsidP="00555341">
            <w:pPr>
              <w:pStyle w:val="Tabletext"/>
              <w:keepLines/>
              <w:tabs>
                <w:tab w:val="left" w:leader="dot" w:pos="7938"/>
                <w:tab w:val="center" w:pos="9526"/>
              </w:tabs>
              <w:ind w:left="567" w:hanging="567"/>
            </w:pPr>
            <w:r w:rsidRPr="008B1F79">
              <w:t>Receiver noise figure</w:t>
            </w:r>
            <w:del w:id="244" w:author="Nellis, Donald (FAA)" w:date="2026-02-18T15:56:00Z" w16du:dateUtc="2026-02-18T20:56:00Z">
              <w:r w:rsidRPr="008B1F79" w:rsidDel="005023E8">
                <w:delText xml:space="preserve"> </w:delText>
              </w:r>
              <w:r w:rsidRPr="005023E8" w:rsidDel="005023E8">
                <w:rPr>
                  <w:highlight w:val="cyan"/>
                  <w:rPrChange w:id="245" w:author="Nellis, Donald (FAA)" w:date="2026-02-18T15:57:00Z" w16du:dateUtc="2026-02-18T20:57:00Z">
                    <w:rPr/>
                  </w:rPrChange>
                </w:rPr>
                <w:delText>(dB)</w:delText>
              </w:r>
            </w:del>
          </w:p>
        </w:tc>
        <w:tc>
          <w:tcPr>
            <w:tcW w:w="1260" w:type="dxa"/>
            <w:shd w:val="clear" w:color="auto" w:fill="DAEEF3" w:themeFill="accent5" w:themeFillTint="33"/>
          </w:tcPr>
          <w:p w14:paraId="0F4B2E03" w14:textId="55A40223" w:rsidR="002F0E15" w:rsidRPr="008B1F79" w:rsidRDefault="005023E8" w:rsidP="00555341">
            <w:pPr>
              <w:pStyle w:val="Tabletext"/>
              <w:keepLines/>
              <w:tabs>
                <w:tab w:val="left" w:leader="dot" w:pos="7938"/>
                <w:tab w:val="center" w:pos="9526"/>
              </w:tabs>
              <w:ind w:left="567" w:hanging="567"/>
              <w:jc w:val="left"/>
            </w:pPr>
            <w:ins w:id="246" w:author="Nellis, Donald (FAA)" w:date="2026-02-18T15:55:00Z" w16du:dateUtc="2026-02-18T20:55:00Z">
              <w:r w:rsidRPr="005023E8">
                <w:rPr>
                  <w:highlight w:val="cyan"/>
                </w:rPr>
                <w:t>d</w:t>
              </w:r>
            </w:ins>
            <w:ins w:id="247" w:author="Nellis, Donald (FAA)" w:date="2026-02-18T15:56:00Z" w16du:dateUtc="2026-02-18T20:56:00Z">
              <w:r w:rsidRPr="005023E8">
                <w:rPr>
                  <w:highlight w:val="cyan"/>
                </w:rPr>
                <w:t>B</w:t>
              </w:r>
            </w:ins>
          </w:p>
        </w:tc>
        <w:tc>
          <w:tcPr>
            <w:tcW w:w="2970" w:type="dxa"/>
          </w:tcPr>
          <w:p w14:paraId="5230DAFE" w14:textId="77777777" w:rsidR="002F0E15" w:rsidRPr="008B1F79" w:rsidRDefault="002F0E15" w:rsidP="00555341">
            <w:pPr>
              <w:pStyle w:val="Tabletext"/>
            </w:pPr>
            <w:r w:rsidRPr="008B1F79">
              <w:t>4.0</w:t>
            </w:r>
          </w:p>
        </w:tc>
        <w:tc>
          <w:tcPr>
            <w:tcW w:w="3240" w:type="dxa"/>
          </w:tcPr>
          <w:p w14:paraId="374E1B10" w14:textId="77777777" w:rsidR="002F0E15" w:rsidRPr="008B1F79" w:rsidRDefault="002F0E15" w:rsidP="00555341">
            <w:pPr>
              <w:pStyle w:val="Tabletext"/>
              <w:jc w:val="left"/>
            </w:pPr>
            <w:r w:rsidRPr="008B1F79">
              <w:t>5</w:t>
            </w:r>
          </w:p>
        </w:tc>
        <w:tc>
          <w:tcPr>
            <w:tcW w:w="3665" w:type="dxa"/>
          </w:tcPr>
          <w:p w14:paraId="4A711804" w14:textId="77777777" w:rsidR="002F0E15" w:rsidRPr="008B1F79" w:rsidRDefault="002F0E15" w:rsidP="00555341">
            <w:pPr>
              <w:pStyle w:val="Tabletext"/>
              <w:jc w:val="left"/>
            </w:pPr>
            <w:r w:rsidRPr="008B1F79">
              <w:t>5</w:t>
            </w:r>
          </w:p>
        </w:tc>
      </w:tr>
      <w:tr w:rsidR="002F0E15" w:rsidRPr="008B1F79" w14:paraId="1D429A58" w14:textId="77777777" w:rsidTr="005023E8">
        <w:trPr>
          <w:jc w:val="center"/>
        </w:trPr>
        <w:tc>
          <w:tcPr>
            <w:tcW w:w="3325" w:type="dxa"/>
          </w:tcPr>
          <w:p w14:paraId="39D6F33B" w14:textId="77777777" w:rsidR="002F0E15" w:rsidRPr="008B1F79" w:rsidRDefault="002F0E15" w:rsidP="00555341">
            <w:pPr>
              <w:pStyle w:val="Tabletext"/>
              <w:keepLines/>
              <w:tabs>
                <w:tab w:val="left" w:leader="dot" w:pos="7938"/>
                <w:tab w:val="center" w:pos="9526"/>
              </w:tabs>
              <w:ind w:left="567" w:hanging="567"/>
            </w:pPr>
            <w:r w:rsidRPr="008B1F79">
              <w:t>Minimum discernible signal</w:t>
            </w:r>
            <w:del w:id="248" w:author="Nellis, Donald (FAA)" w:date="2026-02-18T15:56:00Z" w16du:dateUtc="2026-02-18T20:56:00Z">
              <w:r w:rsidRPr="008B1F79" w:rsidDel="005023E8">
                <w:delText xml:space="preserve"> </w:delText>
              </w:r>
              <w:r w:rsidRPr="005023E8" w:rsidDel="005023E8">
                <w:rPr>
                  <w:highlight w:val="cyan"/>
                  <w:rPrChange w:id="249" w:author="Nellis, Donald (FAA)" w:date="2026-02-18T15:57:00Z" w16du:dateUtc="2026-02-18T20:57:00Z">
                    <w:rPr/>
                  </w:rPrChange>
                </w:rPr>
                <w:delText>(dBm)</w:delText>
              </w:r>
            </w:del>
          </w:p>
        </w:tc>
        <w:tc>
          <w:tcPr>
            <w:tcW w:w="1260" w:type="dxa"/>
            <w:shd w:val="clear" w:color="auto" w:fill="DAEEF3" w:themeFill="accent5" w:themeFillTint="33"/>
          </w:tcPr>
          <w:p w14:paraId="4A650D54" w14:textId="14C631EB" w:rsidR="002F0E15" w:rsidRPr="008B1F79" w:rsidRDefault="005023E8" w:rsidP="00555341">
            <w:pPr>
              <w:pStyle w:val="Tabletext"/>
              <w:keepLines/>
              <w:tabs>
                <w:tab w:val="left" w:leader="dot" w:pos="7938"/>
                <w:tab w:val="center" w:pos="9526"/>
              </w:tabs>
              <w:ind w:left="567" w:hanging="567"/>
              <w:jc w:val="left"/>
            </w:pPr>
            <w:ins w:id="250" w:author="Nellis, Donald (FAA)" w:date="2026-02-18T15:56:00Z" w16du:dateUtc="2026-02-18T20:56:00Z">
              <w:r w:rsidRPr="005023E8">
                <w:rPr>
                  <w:highlight w:val="cyan"/>
                </w:rPr>
                <w:t>dBm</w:t>
              </w:r>
            </w:ins>
          </w:p>
        </w:tc>
        <w:tc>
          <w:tcPr>
            <w:tcW w:w="2970" w:type="dxa"/>
          </w:tcPr>
          <w:p w14:paraId="21BD265C" w14:textId="77777777" w:rsidR="002F0E15" w:rsidRPr="008B1F79" w:rsidRDefault="002F0E15" w:rsidP="00555341">
            <w:pPr>
              <w:pStyle w:val="Tabletext"/>
            </w:pPr>
            <w:r w:rsidRPr="008B1F79">
              <w:sym w:font="Symbol" w:char="F02D"/>
            </w:r>
            <w:r w:rsidRPr="008B1F79">
              <w:t>125</w:t>
            </w:r>
          </w:p>
        </w:tc>
        <w:tc>
          <w:tcPr>
            <w:tcW w:w="3240" w:type="dxa"/>
          </w:tcPr>
          <w:p w14:paraId="70755EE7" w14:textId="77777777" w:rsidR="002F0E15" w:rsidRPr="008B1F79" w:rsidRDefault="002F0E15" w:rsidP="00555341">
            <w:pPr>
              <w:pStyle w:val="Tabletext"/>
              <w:jc w:val="left"/>
            </w:pPr>
            <w:r w:rsidRPr="008B1F79">
              <w:sym w:font="Symbol" w:char="F0B3"/>
            </w:r>
            <w:r w:rsidRPr="008B1F79">
              <w:t xml:space="preserve"> </w:t>
            </w:r>
            <w:r w:rsidRPr="008B1F79">
              <w:sym w:font="Symbol" w:char="F02D"/>
            </w:r>
            <w:r w:rsidRPr="008B1F79">
              <w:t>110</w:t>
            </w:r>
          </w:p>
        </w:tc>
        <w:tc>
          <w:tcPr>
            <w:tcW w:w="3665" w:type="dxa"/>
          </w:tcPr>
          <w:p w14:paraId="61C6A8B2" w14:textId="77777777" w:rsidR="002F0E15" w:rsidRPr="008B1F79" w:rsidRDefault="002F0E15" w:rsidP="00555341">
            <w:pPr>
              <w:pStyle w:val="Tabletext"/>
              <w:jc w:val="left"/>
            </w:pPr>
            <w:r w:rsidRPr="008B1F79">
              <w:sym w:font="Symbol" w:char="F0B3"/>
            </w:r>
            <w:r w:rsidRPr="008B1F79">
              <w:t xml:space="preserve"> </w:t>
            </w:r>
            <w:r w:rsidRPr="008B1F79">
              <w:sym w:font="Symbol" w:char="F02D"/>
            </w:r>
            <w:r w:rsidRPr="008B1F79">
              <w:t>110</w:t>
            </w:r>
          </w:p>
        </w:tc>
      </w:tr>
      <w:tr w:rsidR="002F0E15" w:rsidRPr="008B1F79" w14:paraId="206BE9BA" w14:textId="77777777" w:rsidTr="005023E8">
        <w:trPr>
          <w:jc w:val="center"/>
        </w:trPr>
        <w:tc>
          <w:tcPr>
            <w:tcW w:w="3325" w:type="dxa"/>
          </w:tcPr>
          <w:p w14:paraId="7B689049" w14:textId="77777777" w:rsidR="002F0E15" w:rsidRPr="008B1F79" w:rsidRDefault="002F0E15" w:rsidP="00555341">
            <w:pPr>
              <w:pStyle w:val="Tabletext"/>
              <w:keepLines/>
              <w:tabs>
                <w:tab w:val="left" w:leader="dot" w:pos="7938"/>
                <w:tab w:val="center" w:pos="9526"/>
              </w:tabs>
              <w:ind w:left="567" w:hanging="567"/>
            </w:pPr>
            <w:r w:rsidRPr="008B1F79">
              <w:t>Chirp bandwidth</w:t>
            </w:r>
            <w:del w:id="251" w:author="Nellis, Donald (FAA)" w:date="2026-02-18T15:56:00Z" w16du:dateUtc="2026-02-18T20:56:00Z">
              <w:r w:rsidRPr="008B1F79" w:rsidDel="005023E8">
                <w:delText xml:space="preserve"> </w:delText>
              </w:r>
              <w:r w:rsidRPr="005023E8" w:rsidDel="005023E8">
                <w:rPr>
                  <w:highlight w:val="cyan"/>
                  <w:rPrChange w:id="252" w:author="Nellis, Donald (FAA)" w:date="2026-02-18T15:57:00Z" w16du:dateUtc="2026-02-18T20:57:00Z">
                    <w:rPr/>
                  </w:rPrChange>
                </w:rPr>
                <w:delText>(MHz)</w:delText>
              </w:r>
            </w:del>
          </w:p>
        </w:tc>
        <w:tc>
          <w:tcPr>
            <w:tcW w:w="1260" w:type="dxa"/>
            <w:shd w:val="clear" w:color="auto" w:fill="DAEEF3" w:themeFill="accent5" w:themeFillTint="33"/>
          </w:tcPr>
          <w:p w14:paraId="1F27E81B" w14:textId="624273B5" w:rsidR="002F0E15" w:rsidRPr="008B1F79" w:rsidRDefault="005023E8" w:rsidP="00555341">
            <w:pPr>
              <w:pStyle w:val="Tabletext"/>
              <w:keepLines/>
              <w:tabs>
                <w:tab w:val="left" w:leader="dot" w:pos="7938"/>
                <w:tab w:val="center" w:pos="9526"/>
              </w:tabs>
              <w:ind w:left="567" w:hanging="567"/>
              <w:jc w:val="left"/>
            </w:pPr>
            <w:ins w:id="253" w:author="Nellis, Donald (FAA)" w:date="2026-02-18T15:56:00Z" w16du:dateUtc="2026-02-18T20:56:00Z">
              <w:r w:rsidRPr="005023E8">
                <w:rPr>
                  <w:highlight w:val="cyan"/>
                </w:rPr>
                <w:t>MHz</w:t>
              </w:r>
            </w:ins>
          </w:p>
        </w:tc>
        <w:tc>
          <w:tcPr>
            <w:tcW w:w="2970" w:type="dxa"/>
          </w:tcPr>
          <w:p w14:paraId="590007E2" w14:textId="77777777" w:rsidR="002F0E15" w:rsidRPr="008B1F79" w:rsidRDefault="002F0E15" w:rsidP="00555341">
            <w:pPr>
              <w:pStyle w:val="Tabletext"/>
            </w:pPr>
            <w:r w:rsidRPr="008B1F79">
              <w:t>Not applicable</w:t>
            </w:r>
          </w:p>
        </w:tc>
        <w:tc>
          <w:tcPr>
            <w:tcW w:w="3240" w:type="dxa"/>
          </w:tcPr>
          <w:p w14:paraId="713B4C27" w14:textId="77777777" w:rsidR="002F0E15" w:rsidRPr="008B1F79" w:rsidRDefault="002F0E15" w:rsidP="00555341">
            <w:pPr>
              <w:pStyle w:val="Tabletext"/>
              <w:jc w:val="left"/>
            </w:pPr>
            <w:r w:rsidRPr="008B1F79">
              <w:t>Not applicable</w:t>
            </w:r>
          </w:p>
        </w:tc>
        <w:tc>
          <w:tcPr>
            <w:tcW w:w="3665" w:type="dxa"/>
          </w:tcPr>
          <w:p w14:paraId="0AE57952" w14:textId="77777777" w:rsidR="002F0E15" w:rsidRPr="008B1F79" w:rsidRDefault="002F0E15" w:rsidP="00555341">
            <w:pPr>
              <w:pStyle w:val="Tabletext"/>
              <w:jc w:val="left"/>
            </w:pPr>
            <w:r w:rsidRPr="008B1F79">
              <w:t>Not applicable</w:t>
            </w:r>
          </w:p>
        </w:tc>
      </w:tr>
      <w:tr w:rsidR="002F0E15" w:rsidRPr="008B1F79" w14:paraId="73837791" w14:textId="77777777" w:rsidTr="005023E8">
        <w:trPr>
          <w:jc w:val="center"/>
        </w:trPr>
        <w:tc>
          <w:tcPr>
            <w:tcW w:w="3325" w:type="dxa"/>
          </w:tcPr>
          <w:p w14:paraId="6B90774A" w14:textId="31FC9265" w:rsidR="002F0E15" w:rsidRPr="008B1F79" w:rsidRDefault="002F0E15" w:rsidP="00616210">
            <w:pPr>
              <w:pStyle w:val="Tabletext"/>
              <w:keepLines/>
              <w:tabs>
                <w:tab w:val="left" w:leader="dot" w:pos="7938"/>
                <w:tab w:val="center" w:pos="9526"/>
              </w:tabs>
              <w:ind w:left="567" w:hanging="567"/>
              <w:jc w:val="left"/>
            </w:pPr>
            <w:r w:rsidRPr="008B1F79">
              <w:t>RF emission bandwidth</w:t>
            </w:r>
            <w:del w:id="254" w:author="Nellis, Donald (FAA)" w:date="2026-02-18T15:56:00Z" w16du:dateUtc="2026-02-18T20:56:00Z">
              <w:r w:rsidRPr="008B1F79" w:rsidDel="005023E8">
                <w:delText xml:space="preserve"> </w:delText>
              </w:r>
              <w:r w:rsidRPr="005023E8" w:rsidDel="005023E8">
                <w:rPr>
                  <w:highlight w:val="cyan"/>
                  <w:rPrChange w:id="255" w:author="Nellis, Donald (FAA)" w:date="2026-02-18T15:58:00Z" w16du:dateUtc="2026-02-18T20:58:00Z">
                    <w:rPr/>
                  </w:rPrChange>
                </w:rPr>
                <w:delText>(MHz</w:delText>
              </w:r>
              <w:r w:rsidRPr="00616210" w:rsidDel="005023E8">
                <w:rPr>
                  <w:highlight w:val="cyan"/>
                  <w:rPrChange w:id="256" w:author="Nellis, Donald (FAA)" w:date="2026-02-18T16:15:00Z" w16du:dateUtc="2026-02-18T21:15:00Z">
                    <w:rPr/>
                  </w:rPrChange>
                </w:rPr>
                <w:delText>)</w:delText>
              </w:r>
            </w:del>
            <w:ins w:id="257" w:author="Nellis, Donald (FAA)" w:date="2026-02-18T16:15:00Z" w16du:dateUtc="2026-02-18T21:15:00Z">
              <w:r w:rsidR="00616210" w:rsidRPr="00616210">
                <w:rPr>
                  <w:highlight w:val="cyan"/>
                  <w:rPrChange w:id="258" w:author="Nellis, Donald (FAA)" w:date="2026-02-18T16:15:00Z" w16du:dateUtc="2026-02-18T21:15:00Z">
                    <w:rPr/>
                  </w:rPrChange>
                </w:rPr>
                <w:t xml:space="preserve"> </w:t>
              </w:r>
              <w:r w:rsidR="00616210" w:rsidRPr="00616210">
                <w:rPr>
                  <w:highlight w:val="cyan"/>
                  <w:rPrChange w:id="259" w:author="Nellis, Donald (FAA)" w:date="2026-02-18T16:15:00Z" w16du:dateUtc="2026-02-18T21:15:00Z">
                    <w:rPr/>
                  </w:rPrChange>
                </w:rPr>
                <w:br/>
              </w:r>
              <w:r w:rsidR="00616210" w:rsidRPr="00616210">
                <w:rPr>
                  <w:highlight w:val="cyan"/>
                </w:rPr>
                <w:sym w:font="Symbol" w:char="F02D"/>
              </w:r>
              <w:r w:rsidR="00616210" w:rsidRPr="00616210">
                <w:rPr>
                  <w:highlight w:val="cyan"/>
                </w:rPr>
                <w:tab/>
                <w:t>3 dB</w:t>
              </w:r>
              <w:r w:rsidR="00616210" w:rsidRPr="00616210">
                <w:rPr>
                  <w:highlight w:val="cyan"/>
                </w:rPr>
                <w:br/>
              </w:r>
              <w:r w:rsidR="00616210" w:rsidRPr="00616210">
                <w:rPr>
                  <w:highlight w:val="cyan"/>
                </w:rPr>
                <w:sym w:font="Symbol" w:char="F02D"/>
              </w:r>
              <w:r w:rsidR="00616210" w:rsidRPr="00616210">
                <w:rPr>
                  <w:highlight w:val="cyan"/>
                </w:rPr>
                <w:tab/>
                <w:t>20 dB</w:t>
              </w:r>
            </w:ins>
          </w:p>
        </w:tc>
        <w:tc>
          <w:tcPr>
            <w:tcW w:w="1260" w:type="dxa"/>
            <w:shd w:val="clear" w:color="auto" w:fill="DAEEF3" w:themeFill="accent5" w:themeFillTint="33"/>
          </w:tcPr>
          <w:p w14:paraId="66F23B1E" w14:textId="01F30647" w:rsidR="002F0E15" w:rsidRPr="008B1F79" w:rsidRDefault="005023E8" w:rsidP="00555341">
            <w:pPr>
              <w:pStyle w:val="Tabletext"/>
              <w:keepLines/>
              <w:tabs>
                <w:tab w:val="left" w:leader="dot" w:pos="7938"/>
                <w:tab w:val="center" w:pos="9526"/>
              </w:tabs>
              <w:ind w:left="567" w:hanging="567"/>
              <w:jc w:val="left"/>
            </w:pPr>
            <w:ins w:id="260" w:author="Nellis, Donald (FAA)" w:date="2026-02-18T15:56:00Z" w16du:dateUtc="2026-02-18T20:56:00Z">
              <w:r w:rsidRPr="005023E8">
                <w:rPr>
                  <w:highlight w:val="cyan"/>
                </w:rPr>
                <w:t>MHz</w:t>
              </w:r>
            </w:ins>
          </w:p>
        </w:tc>
        <w:tc>
          <w:tcPr>
            <w:tcW w:w="2970" w:type="dxa"/>
          </w:tcPr>
          <w:p w14:paraId="75D2D0BA" w14:textId="77777777" w:rsidR="002F0E15" w:rsidRPr="008B1F79" w:rsidRDefault="002F0E15" w:rsidP="00555341">
            <w:pPr>
              <w:pStyle w:val="Tabletext"/>
            </w:pPr>
            <w:r w:rsidRPr="008B1F79">
              <w:t>Not specified</w:t>
            </w:r>
          </w:p>
        </w:tc>
        <w:tc>
          <w:tcPr>
            <w:tcW w:w="3240" w:type="dxa"/>
          </w:tcPr>
          <w:p w14:paraId="339E5FD0" w14:textId="77777777" w:rsidR="002F0E15" w:rsidRPr="008B1F79" w:rsidRDefault="002F0E15" w:rsidP="00555341">
            <w:pPr>
              <w:pStyle w:val="Tabletext"/>
              <w:jc w:val="left"/>
            </w:pPr>
            <w:r w:rsidRPr="008B1F79">
              <w:t xml:space="preserve">For shortest plain pulse to longest </w:t>
            </w:r>
            <w:proofErr w:type="spellStart"/>
            <w:r w:rsidRPr="008B1F79">
              <w:t>subpulse</w:t>
            </w:r>
            <w:proofErr w:type="spellEnd"/>
            <w:r w:rsidRPr="008B1F79">
              <w:t>:</w:t>
            </w:r>
          </w:p>
          <w:p w14:paraId="5DCE8C4C" w14:textId="77777777" w:rsidR="002F0E15" w:rsidRPr="008B1F79" w:rsidRDefault="002F0E15" w:rsidP="00555341">
            <w:pPr>
              <w:pStyle w:val="Tabletext"/>
              <w:ind w:left="284" w:hanging="284"/>
              <w:jc w:val="left"/>
            </w:pPr>
            <w:r w:rsidRPr="008B1F79">
              <w:t>WA:</w:t>
            </w:r>
            <w:r w:rsidRPr="008B1F79">
              <w:tab/>
              <w:t>3 dB: 5 to 0.052;</w:t>
            </w:r>
            <w:r w:rsidRPr="008B1F79">
              <w:br/>
            </w:r>
            <w:r w:rsidRPr="008B1F79">
              <w:tab/>
              <w:t xml:space="preserve">20 dB: 40.5 to </w:t>
            </w:r>
            <w:proofErr w:type="gramStart"/>
            <w:r w:rsidRPr="008B1F79">
              <w:t>0.37;</w:t>
            </w:r>
            <w:proofErr w:type="gramEnd"/>
          </w:p>
          <w:p w14:paraId="57E9225D" w14:textId="77777777" w:rsidR="002F0E15" w:rsidRPr="008B1F79" w:rsidRDefault="002F0E15" w:rsidP="00555341">
            <w:pPr>
              <w:pStyle w:val="Tabletext"/>
              <w:ind w:left="284" w:hanging="284"/>
              <w:jc w:val="left"/>
            </w:pPr>
            <w:r w:rsidRPr="008B1F79">
              <w:t>WS:</w:t>
            </w:r>
            <w:r w:rsidRPr="008B1F79">
              <w:tab/>
              <w:t>3 dB: 0.46</w:t>
            </w:r>
            <w:r w:rsidRPr="008B1F79">
              <w:br/>
            </w:r>
            <w:r w:rsidRPr="008B1F79">
              <w:tab/>
              <w:t>20 dB: 3.28</w:t>
            </w:r>
          </w:p>
        </w:tc>
        <w:tc>
          <w:tcPr>
            <w:tcW w:w="3665" w:type="dxa"/>
          </w:tcPr>
          <w:p w14:paraId="25D83310" w14:textId="77777777" w:rsidR="002F0E15" w:rsidRPr="008B1F79" w:rsidRDefault="002F0E15" w:rsidP="00555341">
            <w:pPr>
              <w:pStyle w:val="Tabletext"/>
              <w:jc w:val="left"/>
            </w:pPr>
            <w:r w:rsidRPr="008B1F79">
              <w:t xml:space="preserve">For shortest to longest </w:t>
            </w:r>
            <w:proofErr w:type="spellStart"/>
            <w:r w:rsidRPr="008B1F79">
              <w:t>subpulses</w:t>
            </w:r>
            <w:proofErr w:type="spellEnd"/>
            <w:r w:rsidRPr="008B1F79">
              <w:t>:</w:t>
            </w:r>
          </w:p>
          <w:p w14:paraId="722BA827" w14:textId="77777777" w:rsidR="002F0E15" w:rsidRPr="008B1F79" w:rsidRDefault="002F0E15" w:rsidP="00555341">
            <w:pPr>
              <w:pStyle w:val="Tabletext"/>
              <w:ind w:left="284" w:hanging="284"/>
              <w:jc w:val="left"/>
            </w:pPr>
            <w:r w:rsidRPr="008B1F79">
              <w:t>MGM:</w:t>
            </w:r>
            <w:r w:rsidRPr="008B1F79">
              <w:tab/>
              <w:t>3 dB: 7.68 to 0.045;</w:t>
            </w:r>
            <w:r w:rsidRPr="008B1F79">
              <w:br/>
            </w:r>
            <w:r w:rsidRPr="008B1F79">
              <w:tab/>
            </w:r>
            <w:r w:rsidRPr="008B1F79">
              <w:tab/>
              <w:t>20 dB: 59 to 0.31</w:t>
            </w:r>
          </w:p>
          <w:p w14:paraId="0FDEDAFB" w14:textId="77777777" w:rsidR="002F0E15" w:rsidRPr="008B1F79" w:rsidRDefault="002F0E15" w:rsidP="00555341">
            <w:pPr>
              <w:pStyle w:val="Tabletext"/>
              <w:ind w:left="284" w:hanging="284"/>
              <w:jc w:val="left"/>
            </w:pPr>
            <w:r w:rsidRPr="008B1F79">
              <w:t>DBS:</w:t>
            </w:r>
            <w:r w:rsidRPr="008B1F79">
              <w:tab/>
            </w:r>
            <w:r w:rsidRPr="008B1F79">
              <w:tab/>
              <w:t>3 dB: 18 to 0.6;</w:t>
            </w:r>
            <w:r w:rsidRPr="008B1F79">
              <w:br/>
            </w:r>
            <w:r w:rsidRPr="008B1F79">
              <w:tab/>
            </w:r>
            <w:r w:rsidRPr="008B1F79">
              <w:tab/>
              <w:t>20 dB: 150 to 4.1</w:t>
            </w:r>
          </w:p>
        </w:tc>
      </w:tr>
    </w:tbl>
    <w:p w14:paraId="158EF236" w14:textId="7634D1E9" w:rsidR="002353DD" w:rsidRPr="008B1F79" w:rsidRDefault="002353DD" w:rsidP="002353DD">
      <w:pPr>
        <w:pStyle w:val="TableNo"/>
      </w:pPr>
      <w:r w:rsidRPr="008B1F79">
        <w:br w:type="page"/>
      </w:r>
      <w:r w:rsidRPr="008B1F79">
        <w:lastRenderedPageBreak/>
        <w:br/>
        <w:t>TABLE 1 (</w:t>
      </w:r>
      <w:r w:rsidR="002918C4" w:rsidRPr="008B1F79">
        <w:rPr>
          <w:i/>
          <w:caps w:val="0"/>
        </w:rPr>
        <w:t>continued</w:t>
      </w:r>
      <w:r w:rsidRPr="008B1F79">
        <w:t>)</w:t>
      </w:r>
    </w:p>
    <w:tbl>
      <w:tblPr>
        <w:tblStyle w:val="TableGrid10"/>
        <w:tblW w:w="14459" w:type="dxa"/>
        <w:jc w:val="center"/>
        <w:tblLayout w:type="fixed"/>
        <w:tblLook w:val="0000" w:firstRow="0" w:lastRow="0" w:firstColumn="0" w:lastColumn="0" w:noHBand="0" w:noVBand="0"/>
      </w:tblPr>
      <w:tblGrid>
        <w:gridCol w:w="3325"/>
        <w:gridCol w:w="1260"/>
        <w:gridCol w:w="2430"/>
        <w:gridCol w:w="2520"/>
        <w:gridCol w:w="2430"/>
        <w:gridCol w:w="2494"/>
      </w:tblGrid>
      <w:tr w:rsidR="006B5D57" w:rsidRPr="008B1F79" w14:paraId="7A489976" w14:textId="77777777" w:rsidTr="006C2E8F">
        <w:trPr>
          <w:jc w:val="center"/>
        </w:trPr>
        <w:tc>
          <w:tcPr>
            <w:tcW w:w="3325" w:type="dxa"/>
          </w:tcPr>
          <w:p w14:paraId="300DACC3" w14:textId="77777777" w:rsidR="006B5D57" w:rsidRPr="008B1F79" w:rsidRDefault="006B5D57" w:rsidP="00555341">
            <w:pPr>
              <w:pStyle w:val="Tablehead"/>
              <w:ind w:left="-57"/>
              <w:rPr>
                <w:rFonts w:ascii="Times New Roman" w:hAnsi="Times New Roman"/>
              </w:rPr>
            </w:pPr>
            <w:r w:rsidRPr="008B1F79">
              <w:rPr>
                <w:rFonts w:ascii="Times New Roman" w:hAnsi="Times New Roman"/>
              </w:rPr>
              <w:t>Characteristics</w:t>
            </w:r>
          </w:p>
        </w:tc>
        <w:tc>
          <w:tcPr>
            <w:tcW w:w="1260" w:type="dxa"/>
            <w:shd w:val="clear" w:color="auto" w:fill="DAEEF3" w:themeFill="accent5" w:themeFillTint="33"/>
          </w:tcPr>
          <w:p w14:paraId="27EEB0E6" w14:textId="6C97E35D" w:rsidR="006B5D57" w:rsidRPr="008B1F79" w:rsidRDefault="0079078E" w:rsidP="00555341">
            <w:pPr>
              <w:pStyle w:val="Tablehead"/>
              <w:ind w:left="-57"/>
              <w:rPr>
                <w:rFonts w:ascii="Times New Roman" w:hAnsi="Times New Roman"/>
              </w:rPr>
            </w:pPr>
            <w:ins w:id="261" w:author="Nellis, Donald (FAA)" w:date="2026-02-19T09:26:00Z" w16du:dateUtc="2026-02-19T14:26:00Z">
              <w:r w:rsidRPr="006C2E8F">
                <w:rPr>
                  <w:rFonts w:ascii="Times New Roman" w:hAnsi="Times New Roman"/>
                  <w:highlight w:val="cyan"/>
                </w:rPr>
                <w:t>Units</w:t>
              </w:r>
            </w:ins>
          </w:p>
        </w:tc>
        <w:tc>
          <w:tcPr>
            <w:tcW w:w="2430" w:type="dxa"/>
          </w:tcPr>
          <w:p w14:paraId="0B0532A3" w14:textId="77777777" w:rsidR="006B5D57" w:rsidRPr="008B1F79" w:rsidRDefault="006B5D57"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520" w:type="dxa"/>
          </w:tcPr>
          <w:p w14:paraId="61744AD7" w14:textId="77777777" w:rsidR="006B5D57" w:rsidRPr="008B1F79" w:rsidRDefault="006B5D57"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430" w:type="dxa"/>
          </w:tcPr>
          <w:p w14:paraId="4567F9B7" w14:textId="77777777" w:rsidR="006B5D57" w:rsidRPr="008B1F79" w:rsidRDefault="006B5D57"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2494" w:type="dxa"/>
          </w:tcPr>
          <w:p w14:paraId="40E3B2A1" w14:textId="77777777" w:rsidR="006B5D57" w:rsidRPr="008B1F79" w:rsidRDefault="006B5D57" w:rsidP="00555341">
            <w:pPr>
              <w:pStyle w:val="Tablehead"/>
              <w:rPr>
                <w:rFonts w:ascii="Times New Roman" w:hAnsi="Times New Roman"/>
              </w:rPr>
            </w:pPr>
            <w:r w:rsidRPr="008B1F79">
              <w:rPr>
                <w:rFonts w:ascii="Times New Roman" w:hAnsi="Times New Roman"/>
              </w:rPr>
              <w:t>System A8</w:t>
            </w:r>
          </w:p>
        </w:tc>
      </w:tr>
      <w:tr w:rsidR="006B5D57" w:rsidRPr="008B1F79" w14:paraId="1D6A2F31" w14:textId="77777777" w:rsidTr="006C2E8F">
        <w:trPr>
          <w:jc w:val="center"/>
        </w:trPr>
        <w:tc>
          <w:tcPr>
            <w:tcW w:w="3325" w:type="dxa"/>
          </w:tcPr>
          <w:p w14:paraId="56A9D4C6" w14:textId="77777777" w:rsidR="006B5D57" w:rsidRPr="008B1F79" w:rsidRDefault="006B5D57" w:rsidP="00555341">
            <w:pPr>
              <w:pStyle w:val="Tabletext"/>
            </w:pPr>
            <w:r w:rsidRPr="008B1F79">
              <w:t>Function</w:t>
            </w:r>
          </w:p>
        </w:tc>
        <w:tc>
          <w:tcPr>
            <w:tcW w:w="1260" w:type="dxa"/>
            <w:shd w:val="clear" w:color="auto" w:fill="DAEEF3" w:themeFill="accent5" w:themeFillTint="33"/>
          </w:tcPr>
          <w:p w14:paraId="4E342EF0" w14:textId="357EA5C2" w:rsidR="006B5D57" w:rsidRPr="008B1F79" w:rsidRDefault="006B5D57" w:rsidP="00555341">
            <w:pPr>
              <w:pStyle w:val="Tabletext"/>
              <w:jc w:val="left"/>
            </w:pPr>
          </w:p>
        </w:tc>
        <w:tc>
          <w:tcPr>
            <w:tcW w:w="2430" w:type="dxa"/>
          </w:tcPr>
          <w:p w14:paraId="42F99CC2" w14:textId="77777777" w:rsidR="006B5D57" w:rsidRPr="008B1F79" w:rsidRDefault="006B5D57" w:rsidP="00555341">
            <w:pPr>
              <w:pStyle w:val="Tabletext"/>
              <w:jc w:val="left"/>
            </w:pPr>
            <w:r w:rsidRPr="008B1F79">
              <w:t>Surface search and SAR imaging</w:t>
            </w:r>
          </w:p>
        </w:tc>
        <w:tc>
          <w:tcPr>
            <w:tcW w:w="2520" w:type="dxa"/>
          </w:tcPr>
          <w:p w14:paraId="7CFF83B5" w14:textId="77777777" w:rsidR="006B5D57" w:rsidRPr="008B1F79" w:rsidRDefault="006B5D57" w:rsidP="00555341">
            <w:pPr>
              <w:pStyle w:val="Tabletext"/>
              <w:jc w:val="left"/>
            </w:pPr>
            <w:r w:rsidRPr="008B1F79">
              <w:t>Navigation</w:t>
            </w:r>
          </w:p>
        </w:tc>
        <w:tc>
          <w:tcPr>
            <w:tcW w:w="2430" w:type="dxa"/>
          </w:tcPr>
          <w:p w14:paraId="716CB0A9" w14:textId="77777777" w:rsidR="006B5D57" w:rsidRPr="008B1F79" w:rsidRDefault="006B5D57" w:rsidP="00555341">
            <w:pPr>
              <w:pStyle w:val="Tabletext"/>
              <w:jc w:val="left"/>
            </w:pPr>
            <w:r w:rsidRPr="008B1F79">
              <w:t>Inverse SAR imaging</w:t>
            </w:r>
          </w:p>
        </w:tc>
        <w:tc>
          <w:tcPr>
            <w:tcW w:w="2494" w:type="dxa"/>
          </w:tcPr>
          <w:p w14:paraId="71C2319D" w14:textId="77777777" w:rsidR="006B5D57" w:rsidRPr="008B1F79" w:rsidRDefault="006B5D57" w:rsidP="00555341">
            <w:pPr>
              <w:pStyle w:val="Tabletext"/>
              <w:jc w:val="left"/>
            </w:pPr>
            <w:r w:rsidRPr="008B1F79">
              <w:t>Search (radiolocation)</w:t>
            </w:r>
          </w:p>
          <w:p w14:paraId="41F6355E" w14:textId="77777777" w:rsidR="006B5D57" w:rsidRPr="008B1F79" w:rsidRDefault="006B5D57" w:rsidP="00555341">
            <w:pPr>
              <w:pStyle w:val="Tabletext"/>
              <w:jc w:val="left"/>
            </w:pPr>
            <w:r w:rsidRPr="008B1F79">
              <w:t>Weather</w:t>
            </w:r>
          </w:p>
        </w:tc>
      </w:tr>
      <w:tr w:rsidR="006B5D57" w:rsidRPr="008B1F79" w14:paraId="587E5D3F" w14:textId="77777777" w:rsidTr="006C2E8F">
        <w:trPr>
          <w:jc w:val="center"/>
        </w:trPr>
        <w:tc>
          <w:tcPr>
            <w:tcW w:w="3325" w:type="dxa"/>
          </w:tcPr>
          <w:p w14:paraId="64762379" w14:textId="77777777" w:rsidR="006B5D57" w:rsidRPr="008B1F79" w:rsidRDefault="006B5D57" w:rsidP="00555341">
            <w:pPr>
              <w:pStyle w:val="Tabletext"/>
              <w:keepLines/>
              <w:tabs>
                <w:tab w:val="left" w:leader="dot" w:pos="7938"/>
                <w:tab w:val="center" w:pos="9526"/>
              </w:tabs>
              <w:ind w:left="567" w:hanging="567"/>
            </w:pPr>
            <w:r w:rsidRPr="008B1F79">
              <w:t>Tuning range</w:t>
            </w:r>
            <w:del w:id="262" w:author="Nellis, Donald (FAA)" w:date="2026-02-19T09:30:00Z" w16du:dateUtc="2026-02-19T14:30:00Z">
              <w:r w:rsidRPr="008B1F79" w:rsidDel="0079078E">
                <w:delText xml:space="preserve"> </w:delText>
              </w:r>
              <w:r w:rsidRPr="0079078E" w:rsidDel="0079078E">
                <w:rPr>
                  <w:highlight w:val="cyan"/>
                  <w:rPrChange w:id="263" w:author="Nellis, Donald (FAA)" w:date="2026-02-19T09:30:00Z" w16du:dateUtc="2026-02-19T14:30:00Z">
                    <w:rPr/>
                  </w:rPrChange>
                </w:rPr>
                <w:delText>(MHz)</w:delText>
              </w:r>
            </w:del>
          </w:p>
        </w:tc>
        <w:tc>
          <w:tcPr>
            <w:tcW w:w="1260" w:type="dxa"/>
            <w:shd w:val="clear" w:color="auto" w:fill="DAEEF3" w:themeFill="accent5" w:themeFillTint="33"/>
          </w:tcPr>
          <w:p w14:paraId="0DA12EB0" w14:textId="720ECC16" w:rsidR="006B5D57" w:rsidRPr="008B1F79" w:rsidRDefault="0079078E" w:rsidP="00555341">
            <w:pPr>
              <w:pStyle w:val="Tabletext"/>
              <w:keepLines/>
              <w:tabs>
                <w:tab w:val="left" w:leader="dot" w:pos="7938"/>
                <w:tab w:val="center" w:pos="9526"/>
              </w:tabs>
              <w:ind w:left="567" w:hanging="567"/>
              <w:jc w:val="left"/>
            </w:pPr>
            <w:ins w:id="264" w:author="Nellis, Donald (FAA)" w:date="2026-02-19T09:26:00Z" w16du:dateUtc="2026-02-19T14:26:00Z">
              <w:r w:rsidRPr="006C2E8F">
                <w:rPr>
                  <w:highlight w:val="cyan"/>
                </w:rPr>
                <w:t>MHz</w:t>
              </w:r>
            </w:ins>
          </w:p>
        </w:tc>
        <w:tc>
          <w:tcPr>
            <w:tcW w:w="2430" w:type="dxa"/>
          </w:tcPr>
          <w:p w14:paraId="7B88DF24" w14:textId="77777777" w:rsidR="006B5D57" w:rsidRPr="008B1F79" w:rsidRDefault="006B5D57" w:rsidP="00555341">
            <w:pPr>
              <w:pStyle w:val="Tabletext"/>
              <w:jc w:val="left"/>
            </w:pPr>
            <w:r w:rsidRPr="008B1F79">
              <w:t>9 380-10 120</w:t>
            </w:r>
          </w:p>
        </w:tc>
        <w:tc>
          <w:tcPr>
            <w:tcW w:w="2520" w:type="dxa"/>
          </w:tcPr>
          <w:p w14:paraId="4CE553AD" w14:textId="77777777" w:rsidR="006B5D57" w:rsidRPr="008B1F79" w:rsidRDefault="006B5D57" w:rsidP="00555341">
            <w:pPr>
              <w:pStyle w:val="Tabletext"/>
              <w:jc w:val="left"/>
            </w:pPr>
            <w:r w:rsidRPr="008B1F79">
              <w:t>Frequency agile pulse-to-pulse over 340 MHz</w:t>
            </w:r>
          </w:p>
        </w:tc>
        <w:tc>
          <w:tcPr>
            <w:tcW w:w="2430" w:type="dxa"/>
          </w:tcPr>
          <w:p w14:paraId="14C7E765" w14:textId="77777777" w:rsidR="006B5D57" w:rsidRPr="008B1F79" w:rsidRDefault="006B5D57" w:rsidP="00555341">
            <w:pPr>
              <w:pStyle w:val="Tabletext"/>
              <w:jc w:val="left"/>
            </w:pPr>
            <w:r w:rsidRPr="008B1F79">
              <w:t>9 380-10 120</w:t>
            </w:r>
          </w:p>
        </w:tc>
        <w:tc>
          <w:tcPr>
            <w:tcW w:w="2494" w:type="dxa"/>
          </w:tcPr>
          <w:p w14:paraId="5404D579" w14:textId="77777777" w:rsidR="006B5D57" w:rsidRPr="008B1F79" w:rsidRDefault="006B5D57" w:rsidP="00555341">
            <w:pPr>
              <w:pStyle w:val="Tabletext"/>
              <w:jc w:val="left"/>
            </w:pPr>
            <w:r w:rsidRPr="008B1F79">
              <w:t>9 250-9 440, frequency-agile pulse-to-pulse, 20 MHz steps</w:t>
            </w:r>
          </w:p>
        </w:tc>
      </w:tr>
      <w:tr w:rsidR="006B5D57" w:rsidRPr="008B1F79" w14:paraId="6279559A" w14:textId="77777777" w:rsidTr="006C2E8F">
        <w:trPr>
          <w:jc w:val="center"/>
        </w:trPr>
        <w:tc>
          <w:tcPr>
            <w:tcW w:w="3325" w:type="dxa"/>
          </w:tcPr>
          <w:p w14:paraId="6C941224" w14:textId="77777777" w:rsidR="006B5D57" w:rsidRPr="008B1F79" w:rsidRDefault="006B5D57" w:rsidP="00555341">
            <w:pPr>
              <w:pStyle w:val="Tabletext"/>
            </w:pPr>
            <w:r w:rsidRPr="008B1F79">
              <w:t>Modulation</w:t>
            </w:r>
          </w:p>
        </w:tc>
        <w:tc>
          <w:tcPr>
            <w:tcW w:w="1260" w:type="dxa"/>
            <w:shd w:val="clear" w:color="auto" w:fill="DAEEF3" w:themeFill="accent5" w:themeFillTint="33"/>
          </w:tcPr>
          <w:p w14:paraId="02CC0F02" w14:textId="5FB63820" w:rsidR="006B5D57" w:rsidRPr="008B1F79" w:rsidRDefault="006B5D57" w:rsidP="00555341">
            <w:pPr>
              <w:pStyle w:val="Tabletext"/>
              <w:jc w:val="left"/>
            </w:pPr>
          </w:p>
        </w:tc>
        <w:tc>
          <w:tcPr>
            <w:tcW w:w="2430" w:type="dxa"/>
          </w:tcPr>
          <w:p w14:paraId="69688063" w14:textId="77777777" w:rsidR="006B5D57" w:rsidRPr="008B1F79" w:rsidRDefault="006B5D57" w:rsidP="00555341">
            <w:pPr>
              <w:pStyle w:val="Tabletext"/>
              <w:jc w:val="left"/>
            </w:pPr>
            <w:r w:rsidRPr="008B1F79">
              <w:t>Linear FM pulse</w:t>
            </w:r>
          </w:p>
        </w:tc>
        <w:tc>
          <w:tcPr>
            <w:tcW w:w="2520" w:type="dxa"/>
          </w:tcPr>
          <w:p w14:paraId="69124CCD" w14:textId="77777777" w:rsidR="006B5D57" w:rsidRPr="008B1F79" w:rsidRDefault="006B5D57" w:rsidP="00555341">
            <w:pPr>
              <w:pStyle w:val="Tabletext"/>
              <w:jc w:val="left"/>
            </w:pPr>
            <w:r w:rsidRPr="008B1F79">
              <w:t>Linear FM pulse</w:t>
            </w:r>
          </w:p>
        </w:tc>
        <w:tc>
          <w:tcPr>
            <w:tcW w:w="2430" w:type="dxa"/>
          </w:tcPr>
          <w:p w14:paraId="7E194875" w14:textId="77777777" w:rsidR="006B5D57" w:rsidRPr="008B1F79" w:rsidRDefault="006B5D57" w:rsidP="00555341">
            <w:pPr>
              <w:pStyle w:val="Tabletext"/>
              <w:jc w:val="left"/>
            </w:pPr>
            <w:r w:rsidRPr="008B1F79">
              <w:t>Linear FM pulse</w:t>
            </w:r>
          </w:p>
        </w:tc>
        <w:tc>
          <w:tcPr>
            <w:tcW w:w="2494" w:type="dxa"/>
          </w:tcPr>
          <w:p w14:paraId="2AFDB79A" w14:textId="77777777" w:rsidR="006B5D57" w:rsidRPr="008B1F79" w:rsidRDefault="006B5D57" w:rsidP="00555341">
            <w:pPr>
              <w:pStyle w:val="Tabletext"/>
              <w:jc w:val="left"/>
            </w:pPr>
            <w:r w:rsidRPr="008B1F79">
              <w:t>FM pulse</w:t>
            </w:r>
          </w:p>
        </w:tc>
      </w:tr>
      <w:tr w:rsidR="006B5D57" w:rsidRPr="008B1F79" w14:paraId="767E6C55" w14:textId="77777777" w:rsidTr="006C2E8F">
        <w:trPr>
          <w:jc w:val="center"/>
        </w:trPr>
        <w:tc>
          <w:tcPr>
            <w:tcW w:w="3325" w:type="dxa"/>
          </w:tcPr>
          <w:p w14:paraId="09AA69A9" w14:textId="77777777" w:rsidR="006B5D57" w:rsidRPr="008B1F79" w:rsidRDefault="006B5D57" w:rsidP="00555341">
            <w:pPr>
              <w:pStyle w:val="Tabletext"/>
              <w:keepLines/>
              <w:tabs>
                <w:tab w:val="left" w:leader="dot" w:pos="7938"/>
                <w:tab w:val="center" w:pos="9526"/>
              </w:tabs>
              <w:ind w:left="567" w:hanging="567"/>
            </w:pPr>
            <w:r w:rsidRPr="008B1F79">
              <w:t>Peak power into antenna</w:t>
            </w:r>
            <w:del w:id="265" w:author="Nellis, Donald (FAA)" w:date="2026-02-19T09:29:00Z" w16du:dateUtc="2026-02-19T14:29:00Z">
              <w:r w:rsidRPr="008B1F79" w:rsidDel="0079078E">
                <w:delText xml:space="preserve"> </w:delText>
              </w:r>
              <w:r w:rsidRPr="0079078E" w:rsidDel="0079078E">
                <w:rPr>
                  <w:highlight w:val="cyan"/>
                  <w:rPrChange w:id="266" w:author="Nellis, Donald (FAA)" w:date="2026-02-19T09:29:00Z" w16du:dateUtc="2026-02-19T14:29:00Z">
                    <w:rPr/>
                  </w:rPrChange>
                </w:rPr>
                <w:delText>(kW)</w:delText>
              </w:r>
            </w:del>
          </w:p>
        </w:tc>
        <w:tc>
          <w:tcPr>
            <w:tcW w:w="1260" w:type="dxa"/>
            <w:shd w:val="clear" w:color="auto" w:fill="DAEEF3" w:themeFill="accent5" w:themeFillTint="33"/>
          </w:tcPr>
          <w:p w14:paraId="63D5D9CC" w14:textId="27F454E3" w:rsidR="006B5D57" w:rsidRPr="008B1F79" w:rsidRDefault="0079078E" w:rsidP="00555341">
            <w:pPr>
              <w:pStyle w:val="Tabletext"/>
              <w:keepLines/>
              <w:tabs>
                <w:tab w:val="left" w:leader="dot" w:pos="7938"/>
                <w:tab w:val="center" w:pos="9526"/>
              </w:tabs>
              <w:ind w:left="567" w:hanging="567"/>
              <w:jc w:val="left"/>
            </w:pPr>
            <w:ins w:id="267" w:author="Nellis, Donald (FAA)" w:date="2026-02-19T09:26:00Z" w16du:dateUtc="2026-02-19T14:26:00Z">
              <w:r w:rsidRPr="006C2E8F">
                <w:rPr>
                  <w:highlight w:val="cyan"/>
                </w:rPr>
                <w:t>kW</w:t>
              </w:r>
            </w:ins>
          </w:p>
        </w:tc>
        <w:tc>
          <w:tcPr>
            <w:tcW w:w="2430" w:type="dxa"/>
          </w:tcPr>
          <w:p w14:paraId="1E1153AF" w14:textId="77777777" w:rsidR="006B5D57" w:rsidRPr="008B1F79" w:rsidRDefault="006B5D57" w:rsidP="00555341">
            <w:pPr>
              <w:pStyle w:val="Tabletext"/>
              <w:jc w:val="left"/>
            </w:pPr>
            <w:r w:rsidRPr="008B1F79">
              <w:t>50</w:t>
            </w:r>
          </w:p>
        </w:tc>
        <w:tc>
          <w:tcPr>
            <w:tcW w:w="2520" w:type="dxa"/>
          </w:tcPr>
          <w:p w14:paraId="19C41B9F" w14:textId="77777777" w:rsidR="006B5D57" w:rsidRPr="008B1F79" w:rsidRDefault="006B5D57" w:rsidP="00555341">
            <w:pPr>
              <w:pStyle w:val="Tabletext"/>
              <w:jc w:val="left"/>
            </w:pPr>
            <w:r w:rsidRPr="008B1F79">
              <w:t>50</w:t>
            </w:r>
          </w:p>
        </w:tc>
        <w:tc>
          <w:tcPr>
            <w:tcW w:w="2430" w:type="dxa"/>
          </w:tcPr>
          <w:p w14:paraId="13645B56" w14:textId="77777777" w:rsidR="006B5D57" w:rsidRPr="008B1F79" w:rsidRDefault="006B5D57" w:rsidP="00555341">
            <w:pPr>
              <w:pStyle w:val="Tabletext"/>
              <w:jc w:val="left"/>
            </w:pPr>
            <w:r w:rsidRPr="008B1F79">
              <w:t>50</w:t>
            </w:r>
          </w:p>
        </w:tc>
        <w:tc>
          <w:tcPr>
            <w:tcW w:w="2494" w:type="dxa"/>
          </w:tcPr>
          <w:p w14:paraId="0C10AB0B" w14:textId="77777777" w:rsidR="006B5D57" w:rsidRPr="008B1F79" w:rsidRDefault="006B5D57" w:rsidP="00555341">
            <w:pPr>
              <w:pStyle w:val="Tabletext"/>
              <w:jc w:val="left"/>
            </w:pPr>
            <w:r w:rsidRPr="008B1F79">
              <w:t>10</w:t>
            </w:r>
          </w:p>
        </w:tc>
      </w:tr>
      <w:tr w:rsidR="006B5D57" w:rsidRPr="008B1F79" w14:paraId="2316D33F" w14:textId="77777777" w:rsidTr="006B5D57">
        <w:trPr>
          <w:trHeight w:val="525"/>
          <w:jc w:val="center"/>
        </w:trPr>
        <w:tc>
          <w:tcPr>
            <w:tcW w:w="3325" w:type="dxa"/>
          </w:tcPr>
          <w:p w14:paraId="6FF3306A" w14:textId="652BF915" w:rsidR="006B5D57" w:rsidRPr="008B1F79" w:rsidRDefault="006B5D57" w:rsidP="00555341">
            <w:pPr>
              <w:pStyle w:val="Tabletext"/>
            </w:pPr>
            <w:r w:rsidRPr="006E5BC6">
              <w:t>Pulse width</w:t>
            </w:r>
            <w:del w:id="268" w:author="Nellis, Donald (FAA)" w:date="2026-02-19T09:29:00Z" w16du:dateUtc="2026-02-19T14:29:00Z">
              <w:r w:rsidRPr="006E5BC6" w:rsidDel="0079078E">
                <w:delText xml:space="preserve"> </w:delText>
              </w:r>
              <w:r w:rsidRPr="0079078E" w:rsidDel="0079078E">
                <w:rPr>
                  <w:highlight w:val="cyan"/>
                  <w:rPrChange w:id="269" w:author="Nellis, Donald (FAA)" w:date="2026-02-19T09:29:00Z" w16du:dateUtc="2026-02-19T14:29:00Z">
                    <w:rPr/>
                  </w:rPrChange>
                </w:rPr>
                <w:delText>(</w:delText>
              </w:r>
              <w:r w:rsidRPr="0079078E" w:rsidDel="0079078E">
                <w:rPr>
                  <w:highlight w:val="cyan"/>
                  <w:rPrChange w:id="270" w:author="Nellis, Donald (FAA)" w:date="2026-02-19T09:29:00Z" w16du:dateUtc="2026-02-19T14:29:00Z">
                    <w:rPr/>
                  </w:rPrChange>
                </w:rPr>
                <w:sym w:font="Symbol" w:char="F06D"/>
              </w:r>
              <w:r w:rsidRPr="0079078E" w:rsidDel="0079078E">
                <w:rPr>
                  <w:highlight w:val="cyan"/>
                  <w:rPrChange w:id="271" w:author="Nellis, Donald (FAA)" w:date="2026-02-19T09:29:00Z" w16du:dateUtc="2026-02-19T14:29:00Z">
                    <w:rPr/>
                  </w:rPrChange>
                </w:rPr>
                <w:delText>s)</w:delText>
              </w:r>
            </w:del>
          </w:p>
        </w:tc>
        <w:tc>
          <w:tcPr>
            <w:tcW w:w="1260" w:type="dxa"/>
            <w:shd w:val="clear" w:color="auto" w:fill="DAEEF3" w:themeFill="accent5" w:themeFillTint="33"/>
          </w:tcPr>
          <w:p w14:paraId="6B0EE094" w14:textId="4B6707F2" w:rsidR="006B5D57" w:rsidRPr="008B1F79" w:rsidRDefault="0079078E" w:rsidP="00555341">
            <w:pPr>
              <w:pStyle w:val="Tabletext"/>
              <w:jc w:val="left"/>
            </w:pPr>
            <w:ins w:id="272" w:author="Nellis, Donald (FAA)" w:date="2026-02-19T09:26:00Z" w16du:dateUtc="2026-02-19T14:26:00Z">
              <w:r w:rsidRPr="006C2E8F">
                <w:rPr>
                  <w:highlight w:val="cyan"/>
                </w:rPr>
                <w:sym w:font="Symbol" w:char="F06D"/>
              </w:r>
              <w:r w:rsidRPr="006C2E8F">
                <w:rPr>
                  <w:highlight w:val="cyan"/>
                </w:rPr>
                <w:t>s</w:t>
              </w:r>
            </w:ins>
          </w:p>
        </w:tc>
        <w:tc>
          <w:tcPr>
            <w:tcW w:w="2430" w:type="dxa"/>
          </w:tcPr>
          <w:p w14:paraId="34CA7697" w14:textId="77777777" w:rsidR="006B5D57" w:rsidRPr="008B1F79" w:rsidRDefault="006B5D57" w:rsidP="00555341">
            <w:pPr>
              <w:pStyle w:val="Tabletext"/>
              <w:jc w:val="left"/>
            </w:pPr>
            <w:r w:rsidRPr="000C7E4E">
              <w:t>Search: 5 </w:t>
            </w:r>
            <w:r w:rsidRPr="000C7E4E">
              <w:sym w:font="Symbol" w:char="F06D"/>
            </w:r>
            <w:r w:rsidRPr="000C7E4E">
              <w:t xml:space="preserve">s @ 1 600-2 000 </w:t>
            </w:r>
            <w:r w:rsidRPr="000C7E4E">
              <w:br/>
              <w:t>or 10 </w:t>
            </w:r>
            <w:r w:rsidRPr="000C7E4E">
              <w:sym w:font="Symbol" w:char="F06D"/>
            </w:r>
            <w:r w:rsidRPr="000C7E4E">
              <w:t xml:space="preserve">s @ approx. 380 </w:t>
            </w:r>
            <w:r w:rsidRPr="000C7E4E">
              <w:br/>
              <w:t xml:space="preserve">SAR: 13.5 </w:t>
            </w:r>
            <w:r w:rsidRPr="000C7E4E">
              <w:sym w:font="Symbol" w:char="F06D"/>
            </w:r>
            <w:r w:rsidRPr="000C7E4E">
              <w:t>s @ 250-750</w:t>
            </w:r>
          </w:p>
        </w:tc>
        <w:tc>
          <w:tcPr>
            <w:tcW w:w="2520" w:type="dxa"/>
          </w:tcPr>
          <w:p w14:paraId="56345D30" w14:textId="79568B5F" w:rsidR="006B5D57" w:rsidRPr="008B1F79" w:rsidRDefault="006B5D57" w:rsidP="00555341">
            <w:pPr>
              <w:pStyle w:val="Tabletext"/>
              <w:jc w:val="left"/>
            </w:pPr>
            <w:r w:rsidRPr="008B1F79">
              <w:t>10</w:t>
            </w:r>
          </w:p>
        </w:tc>
        <w:tc>
          <w:tcPr>
            <w:tcW w:w="2430" w:type="dxa"/>
          </w:tcPr>
          <w:p w14:paraId="31E7EE94" w14:textId="617B5439" w:rsidR="006B5D57" w:rsidRPr="008B1F79" w:rsidRDefault="006B5D57" w:rsidP="00555341">
            <w:pPr>
              <w:pStyle w:val="Tabletext"/>
              <w:jc w:val="left"/>
            </w:pPr>
            <w:r w:rsidRPr="008B1F79">
              <w:t>10</w:t>
            </w:r>
          </w:p>
        </w:tc>
        <w:tc>
          <w:tcPr>
            <w:tcW w:w="2494" w:type="dxa"/>
          </w:tcPr>
          <w:p w14:paraId="29B86C13" w14:textId="49BC50F7" w:rsidR="006B5D57" w:rsidRPr="008B1F79" w:rsidRDefault="006B5D57" w:rsidP="00555341">
            <w:pPr>
              <w:pStyle w:val="Tabletext"/>
              <w:jc w:val="left"/>
            </w:pPr>
            <w:r w:rsidRPr="008B1F79">
              <w:t>5 and 17</w:t>
            </w:r>
          </w:p>
        </w:tc>
      </w:tr>
      <w:tr w:rsidR="006B5D57" w:rsidRPr="008B1F79" w14:paraId="2E00144B" w14:textId="77777777" w:rsidTr="006C2E8F">
        <w:trPr>
          <w:trHeight w:val="525"/>
          <w:jc w:val="center"/>
        </w:trPr>
        <w:tc>
          <w:tcPr>
            <w:tcW w:w="3325" w:type="dxa"/>
            <w:shd w:val="clear" w:color="auto" w:fill="DAEEF3" w:themeFill="accent5" w:themeFillTint="33"/>
          </w:tcPr>
          <w:p w14:paraId="331554C3" w14:textId="170D803C" w:rsidR="006B5D57" w:rsidRPr="006E5BC6" w:rsidRDefault="0079078E" w:rsidP="00555341">
            <w:pPr>
              <w:pStyle w:val="Tabletext"/>
            </w:pPr>
            <w:del w:id="273" w:author="Nellis, Donald (FAA)" w:date="2026-02-19T09:25:00Z" w16du:dateUtc="2026-02-19T14:25:00Z">
              <w:r w:rsidRPr="006C2E8F" w:rsidDel="0079078E">
                <w:rPr>
                  <w:highlight w:val="cyan"/>
                </w:rPr>
                <w:delText>and</w:delText>
              </w:r>
              <w:r w:rsidRPr="006E5BC6" w:rsidDel="0079078E">
                <w:br/>
              </w:r>
            </w:del>
            <w:ins w:id="274" w:author="Ahmed Kormed" w:date="2025-11-19T13:24:00Z">
              <w:r w:rsidRPr="006C2E8F">
                <w:t>Pulse repetition frequency</w:t>
              </w:r>
              <w:del w:id="275" w:author="Nellis, Donald (FAA)" w:date="2026-02-19T09:25:00Z" w16du:dateUtc="2026-02-19T14:25:00Z">
                <w:r w:rsidRPr="006C2E8F" w:rsidDel="0079078E">
                  <w:delText xml:space="preserve"> </w:delText>
                </w:r>
                <w:r w:rsidRPr="0079078E" w:rsidDel="0079078E">
                  <w:rPr>
                    <w:highlight w:val="cyan"/>
                  </w:rPr>
                  <w:delText>(</w:delText>
                </w:r>
              </w:del>
            </w:ins>
            <w:ins w:id="276" w:author="Ahmed Kormed" w:date="2025-11-21T09:59:00Z">
              <w:del w:id="277" w:author="Nellis, Donald (FAA)" w:date="2026-02-19T09:25:00Z" w16du:dateUtc="2026-02-19T14:25:00Z">
                <w:r w:rsidRPr="0079078E" w:rsidDel="0079078E">
                  <w:rPr>
                    <w:highlight w:val="cyan"/>
                  </w:rPr>
                  <w:delText>Hz</w:delText>
                </w:r>
              </w:del>
            </w:ins>
            <w:ins w:id="278" w:author="Ahmed Kormed" w:date="2025-11-19T13:24:00Z">
              <w:del w:id="279" w:author="Nellis, Donald (FAA)" w:date="2026-02-19T09:25:00Z" w16du:dateUtc="2026-02-19T14:25:00Z">
                <w:r w:rsidRPr="0079078E" w:rsidDel="0079078E">
                  <w:rPr>
                    <w:highlight w:val="cyan"/>
                  </w:rPr>
                  <w:delText>)</w:delText>
                </w:r>
              </w:del>
            </w:ins>
            <w:ins w:id="280" w:author="Ahmed Kormed" w:date="2025-11-21T09:59:00Z">
              <w:del w:id="281" w:author="Nellis, Donald (FAA)" w:date="2026-02-19T09:25:00Z" w16du:dateUtc="2026-02-19T14:25:00Z">
                <w:r w:rsidDel="0079078E">
                  <w:delText xml:space="preserve"> </w:delText>
                </w:r>
              </w:del>
            </w:ins>
            <w:del w:id="282" w:author="Ahmed Kormed" w:date="2025-05-05T16:50:00Z">
              <w:r w:rsidRPr="006E5BC6" w:rsidDel="009D2A77">
                <w:delText>pulse repetition rate (pps)</w:delText>
              </w:r>
            </w:del>
          </w:p>
        </w:tc>
        <w:tc>
          <w:tcPr>
            <w:tcW w:w="1260" w:type="dxa"/>
            <w:shd w:val="clear" w:color="auto" w:fill="DAEEF3" w:themeFill="accent5" w:themeFillTint="33"/>
          </w:tcPr>
          <w:p w14:paraId="54617E8D" w14:textId="238AB4B4" w:rsidR="006B5D57" w:rsidRPr="008B1F79" w:rsidRDefault="0079078E" w:rsidP="00555341">
            <w:pPr>
              <w:pStyle w:val="Tabletext"/>
            </w:pPr>
            <w:ins w:id="283" w:author="Nellis, Donald (FAA)" w:date="2026-02-19T09:23:00Z" w16du:dateUtc="2026-02-19T14:23:00Z">
              <w:r w:rsidRPr="006C2E8F">
                <w:rPr>
                  <w:highlight w:val="cyan"/>
                </w:rPr>
                <w:t>Hz</w:t>
              </w:r>
            </w:ins>
          </w:p>
        </w:tc>
        <w:tc>
          <w:tcPr>
            <w:tcW w:w="2430" w:type="dxa"/>
            <w:shd w:val="clear" w:color="auto" w:fill="DAEEF3" w:themeFill="accent5" w:themeFillTint="33"/>
          </w:tcPr>
          <w:p w14:paraId="3B40CC87" w14:textId="77777777" w:rsidR="006B5D57" w:rsidRPr="008B1F79" w:rsidRDefault="006B5D57" w:rsidP="00555341">
            <w:pPr>
              <w:pStyle w:val="Tabletext"/>
            </w:pPr>
          </w:p>
        </w:tc>
        <w:tc>
          <w:tcPr>
            <w:tcW w:w="2520" w:type="dxa"/>
            <w:shd w:val="clear" w:color="auto" w:fill="DAEEF3" w:themeFill="accent5" w:themeFillTint="33"/>
          </w:tcPr>
          <w:p w14:paraId="3FF320B3" w14:textId="48040072" w:rsidR="006B5D57" w:rsidRPr="008B1F79" w:rsidRDefault="006B5D57" w:rsidP="00555341">
            <w:pPr>
              <w:pStyle w:val="Tabletext"/>
            </w:pPr>
            <w:r w:rsidRPr="008B1F79">
              <w:t>Approx. 380</w:t>
            </w:r>
          </w:p>
        </w:tc>
        <w:tc>
          <w:tcPr>
            <w:tcW w:w="2430" w:type="dxa"/>
            <w:shd w:val="clear" w:color="auto" w:fill="DAEEF3" w:themeFill="accent5" w:themeFillTint="33"/>
          </w:tcPr>
          <w:p w14:paraId="6D3A3BB5" w14:textId="39ED29BD" w:rsidR="006B5D57" w:rsidRPr="008B1F79" w:rsidRDefault="006B5D57" w:rsidP="00555341">
            <w:pPr>
              <w:pStyle w:val="Tabletext"/>
            </w:pPr>
            <w:r w:rsidRPr="008B1F79">
              <w:t>470, 530, 800 and 1 000</w:t>
            </w:r>
          </w:p>
        </w:tc>
        <w:tc>
          <w:tcPr>
            <w:tcW w:w="2494" w:type="dxa"/>
            <w:shd w:val="clear" w:color="auto" w:fill="DAEEF3" w:themeFill="accent5" w:themeFillTint="33"/>
          </w:tcPr>
          <w:p w14:paraId="6E116FEF" w14:textId="6303B879" w:rsidR="006B5D57" w:rsidRPr="008B1F79" w:rsidRDefault="006B5D57" w:rsidP="00555341">
            <w:pPr>
              <w:pStyle w:val="Tabletext"/>
            </w:pPr>
            <w:r w:rsidRPr="008B1F79">
              <w:t>2 500, 1 500, 750 and 400</w:t>
            </w:r>
            <w:r w:rsidRPr="008B1F79">
              <w:br/>
              <w:t>(all pulse widths)</w:t>
            </w:r>
          </w:p>
        </w:tc>
      </w:tr>
      <w:tr w:rsidR="006B5D57" w:rsidRPr="008B1F79" w14:paraId="3901401E" w14:textId="77777777" w:rsidTr="006C2E8F">
        <w:trPr>
          <w:jc w:val="center"/>
        </w:trPr>
        <w:tc>
          <w:tcPr>
            <w:tcW w:w="3325" w:type="dxa"/>
          </w:tcPr>
          <w:p w14:paraId="2EE3194A" w14:textId="77777777" w:rsidR="006B5D57" w:rsidRPr="008B1F79" w:rsidRDefault="006B5D57" w:rsidP="00555341">
            <w:pPr>
              <w:pStyle w:val="Tabletext"/>
            </w:pPr>
            <w:r w:rsidRPr="008B1F79">
              <w:t>Maximum duty cycle</w:t>
            </w:r>
          </w:p>
        </w:tc>
        <w:tc>
          <w:tcPr>
            <w:tcW w:w="1260" w:type="dxa"/>
            <w:shd w:val="clear" w:color="auto" w:fill="DAEEF3" w:themeFill="accent5" w:themeFillTint="33"/>
          </w:tcPr>
          <w:p w14:paraId="3DB2D029" w14:textId="19E986BF" w:rsidR="006B5D57" w:rsidRPr="008B1F79" w:rsidRDefault="006B5D57" w:rsidP="00555341">
            <w:pPr>
              <w:pStyle w:val="Tabletext"/>
              <w:jc w:val="left"/>
            </w:pPr>
          </w:p>
        </w:tc>
        <w:tc>
          <w:tcPr>
            <w:tcW w:w="2430" w:type="dxa"/>
          </w:tcPr>
          <w:p w14:paraId="0FE8782F" w14:textId="77777777" w:rsidR="006B5D57" w:rsidRPr="008B1F79" w:rsidRDefault="006B5D57" w:rsidP="00555341">
            <w:pPr>
              <w:pStyle w:val="Tabletext"/>
              <w:jc w:val="left"/>
            </w:pPr>
            <w:r w:rsidRPr="008B1F79">
              <w:t>0.010 (5 </w:t>
            </w:r>
            <w:r w:rsidRPr="008B1F79">
              <w:sym w:font="Symbol" w:char="F06D"/>
            </w:r>
            <w:r w:rsidRPr="008B1F79">
              <w:t>s &amp; 13.5 </w:t>
            </w:r>
            <w:r w:rsidRPr="008B1F79">
              <w:sym w:font="Symbol" w:char="F06D"/>
            </w:r>
            <w:r w:rsidRPr="008B1F79">
              <w:t>s);</w:t>
            </w:r>
            <w:r w:rsidRPr="008B1F79">
              <w:br/>
              <w:t>0.004 (10 </w:t>
            </w:r>
            <w:r w:rsidRPr="008B1F79">
              <w:sym w:font="Symbol" w:char="F06D"/>
            </w:r>
            <w:r w:rsidRPr="008B1F79">
              <w:t>s)</w:t>
            </w:r>
          </w:p>
        </w:tc>
        <w:tc>
          <w:tcPr>
            <w:tcW w:w="2520" w:type="dxa"/>
          </w:tcPr>
          <w:p w14:paraId="64575AE5" w14:textId="77777777" w:rsidR="006B5D57" w:rsidRPr="008B1F79" w:rsidRDefault="006B5D57" w:rsidP="00555341">
            <w:pPr>
              <w:pStyle w:val="Tabletext"/>
              <w:jc w:val="left"/>
            </w:pPr>
            <w:r w:rsidRPr="008B1F79">
              <w:t>0.004</w:t>
            </w:r>
          </w:p>
        </w:tc>
        <w:tc>
          <w:tcPr>
            <w:tcW w:w="2430" w:type="dxa"/>
          </w:tcPr>
          <w:p w14:paraId="0646E966" w14:textId="77777777" w:rsidR="006B5D57" w:rsidRPr="008B1F79" w:rsidRDefault="006B5D57" w:rsidP="00555341">
            <w:pPr>
              <w:pStyle w:val="Tabletext"/>
              <w:jc w:val="left"/>
            </w:pPr>
            <w:r w:rsidRPr="008B1F79">
              <w:t>0.010</w:t>
            </w:r>
          </w:p>
        </w:tc>
        <w:tc>
          <w:tcPr>
            <w:tcW w:w="2494" w:type="dxa"/>
          </w:tcPr>
          <w:p w14:paraId="6974983D" w14:textId="77777777" w:rsidR="006B5D57" w:rsidRPr="008B1F79" w:rsidRDefault="006B5D57" w:rsidP="00555341">
            <w:pPr>
              <w:pStyle w:val="Tabletext"/>
              <w:jc w:val="left"/>
            </w:pPr>
            <w:r w:rsidRPr="008B1F79">
              <w:t>0.04</w:t>
            </w:r>
          </w:p>
        </w:tc>
      </w:tr>
      <w:tr w:rsidR="006B5D57" w:rsidRPr="008B1F79" w14:paraId="5FA528DE" w14:textId="77777777" w:rsidTr="006C2E8F">
        <w:trPr>
          <w:jc w:val="center"/>
        </w:trPr>
        <w:tc>
          <w:tcPr>
            <w:tcW w:w="3325" w:type="dxa"/>
          </w:tcPr>
          <w:p w14:paraId="4391C266" w14:textId="77777777" w:rsidR="006B5D57" w:rsidRPr="008B1F79" w:rsidRDefault="006B5D57" w:rsidP="00555341">
            <w:pPr>
              <w:pStyle w:val="Tabletext"/>
              <w:keepLines/>
              <w:tabs>
                <w:tab w:val="left" w:leader="dot" w:pos="7938"/>
                <w:tab w:val="center" w:pos="9526"/>
              </w:tabs>
              <w:ind w:left="567" w:hanging="567"/>
            </w:pPr>
            <w:r w:rsidRPr="008B1F79">
              <w:t>Pulse rise/fall time</w:t>
            </w:r>
            <w:del w:id="284" w:author="Nellis, Donald (FAA)" w:date="2026-02-19T09:28:00Z" w16du:dateUtc="2026-02-19T14:28:00Z">
              <w:r w:rsidRPr="008B1F79" w:rsidDel="0079078E">
                <w:delText xml:space="preserve"> </w:delText>
              </w:r>
              <w:r w:rsidRPr="0079078E" w:rsidDel="0079078E">
                <w:rPr>
                  <w:highlight w:val="cyan"/>
                  <w:rPrChange w:id="285" w:author="Nellis, Donald (FAA)" w:date="2026-02-19T09:28:00Z" w16du:dateUtc="2026-02-19T14:28:00Z">
                    <w:rPr/>
                  </w:rPrChange>
                </w:rPr>
                <w:delText>(</w:delText>
              </w:r>
              <w:r w:rsidRPr="0079078E" w:rsidDel="0079078E">
                <w:rPr>
                  <w:highlight w:val="cyan"/>
                  <w:rPrChange w:id="286" w:author="Nellis, Donald (FAA)" w:date="2026-02-19T09:28:00Z" w16du:dateUtc="2026-02-19T14:28:00Z">
                    <w:rPr/>
                  </w:rPrChange>
                </w:rPr>
                <w:sym w:font="Symbol" w:char="F06D"/>
              </w:r>
              <w:r w:rsidRPr="0079078E" w:rsidDel="0079078E">
                <w:rPr>
                  <w:highlight w:val="cyan"/>
                  <w:rPrChange w:id="287" w:author="Nellis, Donald (FAA)" w:date="2026-02-19T09:28:00Z" w16du:dateUtc="2026-02-19T14:28:00Z">
                    <w:rPr/>
                  </w:rPrChange>
                </w:rPr>
                <w:delText>s)</w:delText>
              </w:r>
            </w:del>
          </w:p>
        </w:tc>
        <w:tc>
          <w:tcPr>
            <w:tcW w:w="1260" w:type="dxa"/>
            <w:shd w:val="clear" w:color="auto" w:fill="DAEEF3" w:themeFill="accent5" w:themeFillTint="33"/>
          </w:tcPr>
          <w:p w14:paraId="00057E38" w14:textId="14776083" w:rsidR="006B5D57" w:rsidRPr="008B1F79" w:rsidRDefault="0079078E" w:rsidP="00555341">
            <w:pPr>
              <w:pStyle w:val="Tabletext"/>
              <w:keepLines/>
              <w:tabs>
                <w:tab w:val="left" w:leader="dot" w:pos="7938"/>
                <w:tab w:val="center" w:pos="9526"/>
              </w:tabs>
              <w:ind w:left="567" w:hanging="567"/>
              <w:jc w:val="left"/>
            </w:pPr>
            <w:ins w:id="288" w:author="Nellis, Donald (FAA)" w:date="2026-02-19T09:27:00Z" w16du:dateUtc="2026-02-19T14:27:00Z">
              <w:r w:rsidRPr="006C2E8F">
                <w:rPr>
                  <w:highlight w:val="cyan"/>
                </w:rPr>
                <w:sym w:font="Symbol" w:char="F06D"/>
              </w:r>
              <w:r w:rsidRPr="006C2E8F">
                <w:rPr>
                  <w:highlight w:val="cyan"/>
                </w:rPr>
                <w:t>s</w:t>
              </w:r>
            </w:ins>
          </w:p>
        </w:tc>
        <w:tc>
          <w:tcPr>
            <w:tcW w:w="2430" w:type="dxa"/>
          </w:tcPr>
          <w:p w14:paraId="6DC7CA1C" w14:textId="77777777" w:rsidR="006B5D57" w:rsidRPr="008B1F79" w:rsidRDefault="006B5D57" w:rsidP="00555341">
            <w:pPr>
              <w:pStyle w:val="Tabletext"/>
              <w:jc w:val="left"/>
            </w:pPr>
            <w:r w:rsidRPr="008B1F79">
              <w:t>0.1/0.1</w:t>
            </w:r>
          </w:p>
        </w:tc>
        <w:tc>
          <w:tcPr>
            <w:tcW w:w="2520" w:type="dxa"/>
          </w:tcPr>
          <w:p w14:paraId="24A194FA" w14:textId="77777777" w:rsidR="006B5D57" w:rsidRPr="008B1F79" w:rsidRDefault="006B5D57" w:rsidP="00555341">
            <w:pPr>
              <w:pStyle w:val="Tabletext"/>
              <w:jc w:val="left"/>
            </w:pPr>
            <w:r w:rsidRPr="008B1F79">
              <w:t>0.1/0.1</w:t>
            </w:r>
          </w:p>
        </w:tc>
        <w:tc>
          <w:tcPr>
            <w:tcW w:w="2430" w:type="dxa"/>
          </w:tcPr>
          <w:p w14:paraId="65DD055F" w14:textId="77777777" w:rsidR="006B5D57" w:rsidRPr="008B1F79" w:rsidRDefault="006B5D57" w:rsidP="00555341">
            <w:pPr>
              <w:pStyle w:val="Tabletext"/>
              <w:jc w:val="left"/>
            </w:pPr>
            <w:r w:rsidRPr="008B1F79">
              <w:t>0.1/0.1</w:t>
            </w:r>
          </w:p>
        </w:tc>
        <w:tc>
          <w:tcPr>
            <w:tcW w:w="2494" w:type="dxa"/>
          </w:tcPr>
          <w:p w14:paraId="6B240372" w14:textId="77777777" w:rsidR="006B5D57" w:rsidRPr="008B1F79" w:rsidRDefault="006B5D57" w:rsidP="00555341">
            <w:pPr>
              <w:pStyle w:val="Tabletext"/>
              <w:jc w:val="left"/>
            </w:pPr>
            <w:r w:rsidRPr="008B1F79">
              <w:t>0.1/0.1</w:t>
            </w:r>
          </w:p>
        </w:tc>
      </w:tr>
      <w:tr w:rsidR="006B5D57" w:rsidRPr="008B1F79" w14:paraId="0BA37EDD" w14:textId="77777777" w:rsidTr="006C2E8F">
        <w:trPr>
          <w:jc w:val="center"/>
        </w:trPr>
        <w:tc>
          <w:tcPr>
            <w:tcW w:w="3325" w:type="dxa"/>
          </w:tcPr>
          <w:p w14:paraId="3B7C7C41" w14:textId="77777777" w:rsidR="006B5D57" w:rsidRPr="008B1F79" w:rsidRDefault="006B5D57" w:rsidP="00555341">
            <w:pPr>
              <w:pStyle w:val="Tabletext"/>
            </w:pPr>
            <w:r w:rsidRPr="008B1F79">
              <w:t>Output device</w:t>
            </w:r>
          </w:p>
        </w:tc>
        <w:tc>
          <w:tcPr>
            <w:tcW w:w="1260" w:type="dxa"/>
            <w:shd w:val="clear" w:color="auto" w:fill="DAEEF3" w:themeFill="accent5" w:themeFillTint="33"/>
          </w:tcPr>
          <w:p w14:paraId="5E1DC19C" w14:textId="5B8C96A7" w:rsidR="006B5D57" w:rsidRPr="008B1F79" w:rsidRDefault="006B5D57" w:rsidP="00555341">
            <w:pPr>
              <w:pStyle w:val="Tabletext"/>
              <w:jc w:val="left"/>
            </w:pPr>
          </w:p>
        </w:tc>
        <w:tc>
          <w:tcPr>
            <w:tcW w:w="2430" w:type="dxa"/>
          </w:tcPr>
          <w:p w14:paraId="36996C44" w14:textId="77777777" w:rsidR="006B5D57" w:rsidRPr="008B1F79" w:rsidRDefault="006B5D57" w:rsidP="00555341">
            <w:pPr>
              <w:pStyle w:val="Tabletext"/>
              <w:jc w:val="left"/>
            </w:pPr>
            <w:r w:rsidRPr="008B1F79">
              <w:t>Travelling wave tube</w:t>
            </w:r>
          </w:p>
        </w:tc>
        <w:tc>
          <w:tcPr>
            <w:tcW w:w="2520" w:type="dxa"/>
          </w:tcPr>
          <w:p w14:paraId="36DB4A70" w14:textId="77777777" w:rsidR="006B5D57" w:rsidRPr="008B1F79" w:rsidRDefault="006B5D57" w:rsidP="00555341">
            <w:pPr>
              <w:pStyle w:val="Tabletext"/>
              <w:jc w:val="left"/>
            </w:pPr>
            <w:r w:rsidRPr="008B1F79">
              <w:t>Travelling wave tube</w:t>
            </w:r>
          </w:p>
        </w:tc>
        <w:tc>
          <w:tcPr>
            <w:tcW w:w="2430" w:type="dxa"/>
          </w:tcPr>
          <w:p w14:paraId="15C38D72" w14:textId="77777777" w:rsidR="006B5D57" w:rsidRPr="008B1F79" w:rsidRDefault="006B5D57" w:rsidP="00555341">
            <w:pPr>
              <w:pStyle w:val="Tabletext"/>
              <w:jc w:val="left"/>
            </w:pPr>
            <w:r w:rsidRPr="008B1F79">
              <w:t>Travelling wave tube</w:t>
            </w:r>
          </w:p>
        </w:tc>
        <w:tc>
          <w:tcPr>
            <w:tcW w:w="2494" w:type="dxa"/>
          </w:tcPr>
          <w:p w14:paraId="0A161154" w14:textId="77777777" w:rsidR="006B5D57" w:rsidRPr="008B1F79" w:rsidRDefault="006B5D57" w:rsidP="00555341">
            <w:pPr>
              <w:pStyle w:val="Tabletext"/>
              <w:jc w:val="left"/>
            </w:pPr>
            <w:r w:rsidRPr="008B1F79">
              <w:t>Travelling wave tube</w:t>
            </w:r>
          </w:p>
        </w:tc>
      </w:tr>
      <w:tr w:rsidR="006B5D57" w:rsidRPr="008B1F79" w14:paraId="54F0D744" w14:textId="77777777" w:rsidTr="006C2E8F">
        <w:trPr>
          <w:jc w:val="center"/>
        </w:trPr>
        <w:tc>
          <w:tcPr>
            <w:tcW w:w="3325" w:type="dxa"/>
          </w:tcPr>
          <w:p w14:paraId="4624754F" w14:textId="77777777" w:rsidR="006B5D57" w:rsidRPr="008B1F79" w:rsidRDefault="006B5D57" w:rsidP="00555341">
            <w:pPr>
              <w:pStyle w:val="Tabletext"/>
            </w:pPr>
            <w:r w:rsidRPr="008B1F79">
              <w:t>Antenna pattern type</w:t>
            </w:r>
          </w:p>
        </w:tc>
        <w:tc>
          <w:tcPr>
            <w:tcW w:w="1260" w:type="dxa"/>
            <w:shd w:val="clear" w:color="auto" w:fill="DAEEF3" w:themeFill="accent5" w:themeFillTint="33"/>
          </w:tcPr>
          <w:p w14:paraId="1A46925E" w14:textId="1E9E9E1D" w:rsidR="006B5D57" w:rsidRPr="008B1F79" w:rsidRDefault="006B5D57" w:rsidP="00555341">
            <w:pPr>
              <w:pStyle w:val="Tabletext"/>
              <w:jc w:val="left"/>
            </w:pPr>
          </w:p>
        </w:tc>
        <w:tc>
          <w:tcPr>
            <w:tcW w:w="2430" w:type="dxa"/>
          </w:tcPr>
          <w:p w14:paraId="2069EED3" w14:textId="77777777" w:rsidR="006B5D57" w:rsidRPr="008B1F79" w:rsidRDefault="006B5D57" w:rsidP="00555341">
            <w:pPr>
              <w:pStyle w:val="Tabletext"/>
              <w:jc w:val="left"/>
            </w:pPr>
            <w:r w:rsidRPr="008B1F79">
              <w:t>Pencil/fan</w:t>
            </w:r>
          </w:p>
        </w:tc>
        <w:tc>
          <w:tcPr>
            <w:tcW w:w="2520" w:type="dxa"/>
          </w:tcPr>
          <w:p w14:paraId="1AFBE3DB" w14:textId="77777777" w:rsidR="006B5D57" w:rsidRPr="008B1F79" w:rsidRDefault="006B5D57" w:rsidP="00555341">
            <w:pPr>
              <w:pStyle w:val="Tabletext"/>
              <w:jc w:val="left"/>
            </w:pPr>
            <w:r w:rsidRPr="008B1F79">
              <w:t>Pencil/fan</w:t>
            </w:r>
          </w:p>
        </w:tc>
        <w:tc>
          <w:tcPr>
            <w:tcW w:w="2430" w:type="dxa"/>
          </w:tcPr>
          <w:p w14:paraId="4C60FBCF" w14:textId="77777777" w:rsidR="006B5D57" w:rsidRPr="008B1F79" w:rsidRDefault="006B5D57" w:rsidP="00555341">
            <w:pPr>
              <w:pStyle w:val="Tabletext"/>
              <w:jc w:val="left"/>
            </w:pPr>
            <w:r w:rsidRPr="008B1F79">
              <w:t>Pencil/fan</w:t>
            </w:r>
          </w:p>
        </w:tc>
        <w:tc>
          <w:tcPr>
            <w:tcW w:w="2494" w:type="dxa"/>
          </w:tcPr>
          <w:p w14:paraId="3FA91754" w14:textId="77777777" w:rsidR="006B5D57" w:rsidRPr="008B1F79" w:rsidRDefault="006B5D57" w:rsidP="00555341">
            <w:pPr>
              <w:pStyle w:val="Tabletext"/>
              <w:jc w:val="left"/>
            </w:pPr>
            <w:r w:rsidRPr="008B1F79">
              <w:t>Fan</w:t>
            </w:r>
          </w:p>
        </w:tc>
      </w:tr>
      <w:tr w:rsidR="006B5D57" w:rsidRPr="008B1F79" w14:paraId="38BB2CB1" w14:textId="77777777" w:rsidTr="006C2E8F">
        <w:trPr>
          <w:jc w:val="center"/>
        </w:trPr>
        <w:tc>
          <w:tcPr>
            <w:tcW w:w="3325" w:type="dxa"/>
          </w:tcPr>
          <w:p w14:paraId="2D073747" w14:textId="77777777" w:rsidR="006B5D57" w:rsidRPr="008B1F79" w:rsidRDefault="006B5D57" w:rsidP="00555341">
            <w:pPr>
              <w:pStyle w:val="Tabletext"/>
            </w:pPr>
            <w:r w:rsidRPr="008B1F79">
              <w:t>Antenna type</w:t>
            </w:r>
          </w:p>
        </w:tc>
        <w:tc>
          <w:tcPr>
            <w:tcW w:w="1260" w:type="dxa"/>
            <w:shd w:val="clear" w:color="auto" w:fill="DAEEF3" w:themeFill="accent5" w:themeFillTint="33"/>
          </w:tcPr>
          <w:p w14:paraId="367F3F2B" w14:textId="158867EA" w:rsidR="006B5D57" w:rsidRPr="008B1F79" w:rsidRDefault="006B5D57" w:rsidP="00555341">
            <w:pPr>
              <w:pStyle w:val="Tabletext"/>
              <w:jc w:val="left"/>
            </w:pPr>
          </w:p>
        </w:tc>
        <w:tc>
          <w:tcPr>
            <w:tcW w:w="2430" w:type="dxa"/>
          </w:tcPr>
          <w:p w14:paraId="4AA72AF0" w14:textId="77777777" w:rsidR="006B5D57" w:rsidRPr="008B1F79" w:rsidRDefault="006B5D57" w:rsidP="00555341">
            <w:pPr>
              <w:pStyle w:val="Tabletext"/>
              <w:jc w:val="left"/>
            </w:pPr>
            <w:r w:rsidRPr="008B1F79">
              <w:t>Parabolic reflector</w:t>
            </w:r>
          </w:p>
        </w:tc>
        <w:tc>
          <w:tcPr>
            <w:tcW w:w="2520" w:type="dxa"/>
          </w:tcPr>
          <w:p w14:paraId="0A271C9F" w14:textId="77777777" w:rsidR="006B5D57" w:rsidRPr="008B1F79" w:rsidRDefault="006B5D57" w:rsidP="00555341">
            <w:pPr>
              <w:pStyle w:val="Tabletext"/>
              <w:jc w:val="left"/>
            </w:pPr>
            <w:r w:rsidRPr="008B1F79">
              <w:t>Parabolic reflector</w:t>
            </w:r>
          </w:p>
        </w:tc>
        <w:tc>
          <w:tcPr>
            <w:tcW w:w="2430" w:type="dxa"/>
          </w:tcPr>
          <w:p w14:paraId="1981B4AA" w14:textId="77777777" w:rsidR="006B5D57" w:rsidRPr="008B1F79" w:rsidRDefault="006B5D57" w:rsidP="00555341">
            <w:pPr>
              <w:pStyle w:val="Tabletext"/>
              <w:jc w:val="left"/>
            </w:pPr>
            <w:r w:rsidRPr="008B1F79">
              <w:t>Parabolic reflector</w:t>
            </w:r>
          </w:p>
        </w:tc>
        <w:tc>
          <w:tcPr>
            <w:tcW w:w="2494" w:type="dxa"/>
          </w:tcPr>
          <w:p w14:paraId="1FFC9A61" w14:textId="77777777" w:rsidR="006B5D57" w:rsidRPr="008B1F79" w:rsidRDefault="006B5D57" w:rsidP="00555341">
            <w:pPr>
              <w:pStyle w:val="Tabletext"/>
              <w:jc w:val="left"/>
            </w:pPr>
            <w:r w:rsidRPr="008B1F79">
              <w:t>Slotted array</w:t>
            </w:r>
          </w:p>
        </w:tc>
      </w:tr>
      <w:tr w:rsidR="006B5D57" w:rsidRPr="008B1F79" w14:paraId="708AA459" w14:textId="77777777" w:rsidTr="006C2E8F">
        <w:trPr>
          <w:jc w:val="center"/>
        </w:trPr>
        <w:tc>
          <w:tcPr>
            <w:tcW w:w="3325" w:type="dxa"/>
          </w:tcPr>
          <w:p w14:paraId="519B7980" w14:textId="77777777" w:rsidR="006B5D57" w:rsidRPr="008B1F79" w:rsidRDefault="006B5D57" w:rsidP="00555341">
            <w:pPr>
              <w:pStyle w:val="Tabletext"/>
            </w:pPr>
            <w:r w:rsidRPr="008B1F79">
              <w:t>Antenna polarization</w:t>
            </w:r>
          </w:p>
        </w:tc>
        <w:tc>
          <w:tcPr>
            <w:tcW w:w="1260" w:type="dxa"/>
            <w:shd w:val="clear" w:color="auto" w:fill="DAEEF3" w:themeFill="accent5" w:themeFillTint="33"/>
          </w:tcPr>
          <w:p w14:paraId="7FAE57A4" w14:textId="69A748A9" w:rsidR="006B5D57" w:rsidRPr="008B1F79" w:rsidRDefault="006B5D57" w:rsidP="00555341">
            <w:pPr>
              <w:pStyle w:val="Tabletext"/>
              <w:jc w:val="left"/>
            </w:pPr>
          </w:p>
        </w:tc>
        <w:tc>
          <w:tcPr>
            <w:tcW w:w="2430" w:type="dxa"/>
          </w:tcPr>
          <w:p w14:paraId="5E652A82" w14:textId="77777777" w:rsidR="006B5D57" w:rsidRPr="008B1F79" w:rsidRDefault="006B5D57" w:rsidP="00555341">
            <w:pPr>
              <w:pStyle w:val="Tabletext"/>
              <w:jc w:val="left"/>
            </w:pPr>
            <w:r w:rsidRPr="008B1F79">
              <w:t>Horizontal</w:t>
            </w:r>
          </w:p>
        </w:tc>
        <w:tc>
          <w:tcPr>
            <w:tcW w:w="2520" w:type="dxa"/>
          </w:tcPr>
          <w:p w14:paraId="6A1CA7D9" w14:textId="77777777" w:rsidR="006B5D57" w:rsidRPr="008B1F79" w:rsidRDefault="006B5D57" w:rsidP="00555341">
            <w:pPr>
              <w:pStyle w:val="Tabletext"/>
              <w:jc w:val="left"/>
            </w:pPr>
            <w:r w:rsidRPr="008B1F79">
              <w:t>Horizontal</w:t>
            </w:r>
          </w:p>
        </w:tc>
        <w:tc>
          <w:tcPr>
            <w:tcW w:w="2430" w:type="dxa"/>
          </w:tcPr>
          <w:p w14:paraId="68601BE0" w14:textId="77777777" w:rsidR="006B5D57" w:rsidRPr="008B1F79" w:rsidRDefault="006B5D57" w:rsidP="00555341">
            <w:pPr>
              <w:pStyle w:val="Tabletext"/>
              <w:jc w:val="left"/>
            </w:pPr>
            <w:r w:rsidRPr="008B1F79">
              <w:t>Horizontal</w:t>
            </w:r>
          </w:p>
        </w:tc>
        <w:tc>
          <w:tcPr>
            <w:tcW w:w="2494" w:type="dxa"/>
          </w:tcPr>
          <w:p w14:paraId="4A1A5DBB" w14:textId="77777777" w:rsidR="006B5D57" w:rsidRPr="008B1F79" w:rsidRDefault="006B5D57" w:rsidP="00555341">
            <w:pPr>
              <w:pStyle w:val="Tabletext"/>
              <w:jc w:val="left"/>
            </w:pPr>
            <w:r w:rsidRPr="008B1F79">
              <w:t>Vertical and horizontal</w:t>
            </w:r>
          </w:p>
        </w:tc>
      </w:tr>
      <w:tr w:rsidR="006B5D57" w:rsidRPr="008B1F79" w14:paraId="4EC4A57D" w14:textId="77777777" w:rsidTr="006C2E8F">
        <w:trPr>
          <w:jc w:val="center"/>
        </w:trPr>
        <w:tc>
          <w:tcPr>
            <w:tcW w:w="3325" w:type="dxa"/>
          </w:tcPr>
          <w:p w14:paraId="50A14350" w14:textId="77777777" w:rsidR="006B5D57" w:rsidRPr="008B1F79" w:rsidRDefault="006B5D57" w:rsidP="00555341">
            <w:pPr>
              <w:pStyle w:val="Tabletext"/>
            </w:pPr>
            <w:r w:rsidRPr="008B1F79">
              <w:t>Antenna main beam gain</w:t>
            </w:r>
            <w:del w:id="289" w:author="Nellis, Donald (FAA)" w:date="2026-02-19T09:35:00Z" w16du:dateUtc="2026-02-19T14:35:00Z">
              <w:r w:rsidRPr="008B1F79" w:rsidDel="006C2E8F">
                <w:delText xml:space="preserve"> </w:delText>
              </w:r>
              <w:r w:rsidRPr="006C2E8F" w:rsidDel="006C2E8F">
                <w:rPr>
                  <w:highlight w:val="cyan"/>
                  <w:rPrChange w:id="290" w:author="Nellis, Donald (FAA)" w:date="2026-02-19T09:35:00Z" w16du:dateUtc="2026-02-19T14:35:00Z">
                    <w:rPr/>
                  </w:rPrChange>
                </w:rPr>
                <w:delText>(dBi)</w:delText>
              </w:r>
            </w:del>
          </w:p>
        </w:tc>
        <w:tc>
          <w:tcPr>
            <w:tcW w:w="1260" w:type="dxa"/>
            <w:shd w:val="clear" w:color="auto" w:fill="DAEEF3" w:themeFill="accent5" w:themeFillTint="33"/>
          </w:tcPr>
          <w:p w14:paraId="11CFED3C" w14:textId="784F1F4A" w:rsidR="006B5D57" w:rsidRPr="008B1F79" w:rsidRDefault="006C2E8F" w:rsidP="00555341">
            <w:pPr>
              <w:pStyle w:val="Tabletext"/>
              <w:jc w:val="left"/>
            </w:pPr>
            <w:proofErr w:type="spellStart"/>
            <w:ins w:id="291" w:author="Nellis, Donald (FAA)" w:date="2026-02-19T09:34:00Z" w16du:dateUtc="2026-02-19T14:34:00Z">
              <w:r w:rsidRPr="006C2E8F">
                <w:rPr>
                  <w:highlight w:val="cyan"/>
                </w:rPr>
                <w:t>dBi</w:t>
              </w:r>
            </w:ins>
            <w:proofErr w:type="spellEnd"/>
          </w:p>
        </w:tc>
        <w:tc>
          <w:tcPr>
            <w:tcW w:w="2430" w:type="dxa"/>
          </w:tcPr>
          <w:p w14:paraId="70CCD6DC" w14:textId="77777777" w:rsidR="006B5D57" w:rsidRPr="008B1F79" w:rsidRDefault="006B5D57" w:rsidP="00555341">
            <w:pPr>
              <w:pStyle w:val="Tabletext"/>
              <w:jc w:val="left"/>
            </w:pPr>
            <w:r w:rsidRPr="008B1F79">
              <w:t>34.5</w:t>
            </w:r>
          </w:p>
        </w:tc>
        <w:tc>
          <w:tcPr>
            <w:tcW w:w="2520" w:type="dxa"/>
          </w:tcPr>
          <w:p w14:paraId="7D5B9B5F" w14:textId="77777777" w:rsidR="006B5D57" w:rsidRPr="008B1F79" w:rsidRDefault="006B5D57" w:rsidP="00555341">
            <w:pPr>
              <w:pStyle w:val="Tabletext"/>
              <w:jc w:val="left"/>
            </w:pPr>
            <w:r w:rsidRPr="008B1F79">
              <w:t>34.5</w:t>
            </w:r>
          </w:p>
        </w:tc>
        <w:tc>
          <w:tcPr>
            <w:tcW w:w="2430" w:type="dxa"/>
          </w:tcPr>
          <w:p w14:paraId="3E64899E" w14:textId="77777777" w:rsidR="006B5D57" w:rsidRPr="008B1F79" w:rsidRDefault="006B5D57" w:rsidP="00555341">
            <w:pPr>
              <w:pStyle w:val="Tabletext"/>
              <w:jc w:val="left"/>
            </w:pPr>
            <w:r w:rsidRPr="008B1F79">
              <w:t>34.5</w:t>
            </w:r>
          </w:p>
        </w:tc>
        <w:tc>
          <w:tcPr>
            <w:tcW w:w="2494" w:type="dxa"/>
          </w:tcPr>
          <w:p w14:paraId="320040D9" w14:textId="77777777" w:rsidR="006B5D57" w:rsidRPr="008B1F79" w:rsidRDefault="006B5D57" w:rsidP="00555341">
            <w:pPr>
              <w:pStyle w:val="Tabletext"/>
              <w:jc w:val="left"/>
            </w:pPr>
            <w:r w:rsidRPr="008B1F79">
              <w:t>32</w:t>
            </w:r>
          </w:p>
        </w:tc>
      </w:tr>
      <w:tr w:rsidR="006B5D57" w:rsidRPr="008B1F79" w14:paraId="5DB454D7" w14:textId="77777777" w:rsidTr="006C2E8F">
        <w:trPr>
          <w:jc w:val="center"/>
        </w:trPr>
        <w:tc>
          <w:tcPr>
            <w:tcW w:w="3325" w:type="dxa"/>
          </w:tcPr>
          <w:p w14:paraId="592E322D" w14:textId="77777777" w:rsidR="006B5D57" w:rsidRPr="008B1F79" w:rsidRDefault="006B5D57" w:rsidP="006B5D57">
            <w:pPr>
              <w:pStyle w:val="Tabletext"/>
              <w:jc w:val="left"/>
            </w:pPr>
            <w:r w:rsidRPr="008B1F79">
              <w:t>Antenna elevation beamwidth</w:t>
            </w:r>
            <w:del w:id="292" w:author="Nellis, Donald (FAA)" w:date="2026-02-19T09:35:00Z" w16du:dateUtc="2026-02-19T14:35:00Z">
              <w:r w:rsidRPr="008B1F79" w:rsidDel="006C2E8F">
                <w:delText xml:space="preserve"> </w:delText>
              </w:r>
              <w:r w:rsidRPr="006C2E8F" w:rsidDel="006C2E8F">
                <w:rPr>
                  <w:highlight w:val="cyan"/>
                  <w:rPrChange w:id="293" w:author="Nellis, Donald (FAA)" w:date="2026-02-19T09:35:00Z" w16du:dateUtc="2026-02-19T14:35:00Z">
                    <w:rPr/>
                  </w:rPrChange>
                </w:rPr>
                <w:delText>(degrees)</w:delText>
              </w:r>
            </w:del>
          </w:p>
        </w:tc>
        <w:tc>
          <w:tcPr>
            <w:tcW w:w="1260" w:type="dxa"/>
            <w:shd w:val="clear" w:color="auto" w:fill="DAEEF3" w:themeFill="accent5" w:themeFillTint="33"/>
          </w:tcPr>
          <w:p w14:paraId="690D9263" w14:textId="245E31FE" w:rsidR="006B5D57" w:rsidRPr="008B1F79" w:rsidRDefault="006C2E8F" w:rsidP="00555341">
            <w:pPr>
              <w:pStyle w:val="Tabletext"/>
              <w:jc w:val="left"/>
            </w:pPr>
            <w:ins w:id="294" w:author="Nellis, Donald (FAA)" w:date="2026-02-19T09:34:00Z" w16du:dateUtc="2026-02-19T14:34:00Z">
              <w:r w:rsidRPr="006C2E8F">
                <w:rPr>
                  <w:highlight w:val="cyan"/>
                </w:rPr>
                <w:t>degrees</w:t>
              </w:r>
            </w:ins>
          </w:p>
        </w:tc>
        <w:tc>
          <w:tcPr>
            <w:tcW w:w="2430" w:type="dxa"/>
          </w:tcPr>
          <w:p w14:paraId="48B5C1F9" w14:textId="77777777" w:rsidR="006B5D57" w:rsidRPr="008B1F79" w:rsidRDefault="006B5D57" w:rsidP="00555341">
            <w:pPr>
              <w:pStyle w:val="Tabletext"/>
              <w:jc w:val="left"/>
            </w:pPr>
            <w:r w:rsidRPr="008B1F79">
              <w:t>4.0</w:t>
            </w:r>
          </w:p>
        </w:tc>
        <w:tc>
          <w:tcPr>
            <w:tcW w:w="2520" w:type="dxa"/>
          </w:tcPr>
          <w:p w14:paraId="7FDF3768" w14:textId="77777777" w:rsidR="006B5D57" w:rsidRPr="008B1F79" w:rsidRDefault="006B5D57" w:rsidP="00555341">
            <w:pPr>
              <w:pStyle w:val="Tabletext"/>
              <w:jc w:val="left"/>
            </w:pPr>
            <w:r w:rsidRPr="008B1F79">
              <w:t>4.0</w:t>
            </w:r>
          </w:p>
        </w:tc>
        <w:tc>
          <w:tcPr>
            <w:tcW w:w="2430" w:type="dxa"/>
          </w:tcPr>
          <w:p w14:paraId="315D9BB3" w14:textId="77777777" w:rsidR="006B5D57" w:rsidRPr="008B1F79" w:rsidRDefault="006B5D57" w:rsidP="00555341">
            <w:pPr>
              <w:pStyle w:val="Tabletext"/>
              <w:jc w:val="left"/>
            </w:pPr>
            <w:r w:rsidRPr="008B1F79">
              <w:t>4.0</w:t>
            </w:r>
          </w:p>
        </w:tc>
        <w:tc>
          <w:tcPr>
            <w:tcW w:w="2494" w:type="dxa"/>
          </w:tcPr>
          <w:p w14:paraId="6F2AF2DF" w14:textId="77777777" w:rsidR="006B5D57" w:rsidRPr="008B1F79" w:rsidRDefault="006B5D57" w:rsidP="00555341">
            <w:pPr>
              <w:pStyle w:val="Tabletext"/>
              <w:jc w:val="left"/>
            </w:pPr>
            <w:r w:rsidRPr="008B1F79">
              <w:t>9.0</w:t>
            </w:r>
          </w:p>
        </w:tc>
      </w:tr>
      <w:tr w:rsidR="006B5D57" w:rsidRPr="008B1F79" w14:paraId="1AA3CFBC" w14:textId="77777777" w:rsidTr="006C2E8F">
        <w:trPr>
          <w:jc w:val="center"/>
        </w:trPr>
        <w:tc>
          <w:tcPr>
            <w:tcW w:w="3325" w:type="dxa"/>
          </w:tcPr>
          <w:p w14:paraId="1399BFAE" w14:textId="77777777" w:rsidR="006B5D57" w:rsidRPr="008B1F79" w:rsidRDefault="006B5D57" w:rsidP="006B5D57">
            <w:pPr>
              <w:pStyle w:val="Tabletext"/>
              <w:jc w:val="left"/>
            </w:pPr>
            <w:r w:rsidRPr="008B1F79">
              <w:t>Antenna azimuthal beamwidth</w:t>
            </w:r>
            <w:del w:id="295" w:author="Nellis, Donald (FAA)" w:date="2026-02-19T09:35:00Z" w16du:dateUtc="2026-02-19T14:35:00Z">
              <w:r w:rsidRPr="008B1F79" w:rsidDel="006C2E8F">
                <w:delText xml:space="preserve"> </w:delText>
              </w:r>
              <w:r w:rsidRPr="006C2E8F" w:rsidDel="006C2E8F">
                <w:rPr>
                  <w:highlight w:val="cyan"/>
                  <w:rPrChange w:id="296" w:author="Nellis, Donald (FAA)" w:date="2026-02-19T09:35:00Z" w16du:dateUtc="2026-02-19T14:35:00Z">
                    <w:rPr/>
                  </w:rPrChange>
                </w:rPr>
                <w:delText>(degrees</w:delText>
              </w:r>
              <w:r w:rsidRPr="008B1F79" w:rsidDel="006C2E8F">
                <w:delText>)</w:delText>
              </w:r>
            </w:del>
          </w:p>
        </w:tc>
        <w:tc>
          <w:tcPr>
            <w:tcW w:w="1260" w:type="dxa"/>
            <w:shd w:val="clear" w:color="auto" w:fill="DAEEF3" w:themeFill="accent5" w:themeFillTint="33"/>
          </w:tcPr>
          <w:p w14:paraId="6A279172" w14:textId="5B86C1A3" w:rsidR="006B5D57" w:rsidRPr="008B1F79" w:rsidRDefault="006C2E8F" w:rsidP="00555341">
            <w:pPr>
              <w:pStyle w:val="Tabletext"/>
              <w:jc w:val="left"/>
            </w:pPr>
            <w:ins w:id="297" w:author="Nellis, Donald (FAA)" w:date="2026-02-19T09:34:00Z" w16du:dateUtc="2026-02-19T14:34:00Z">
              <w:r w:rsidRPr="006C2E8F">
                <w:rPr>
                  <w:highlight w:val="cyan"/>
                </w:rPr>
                <w:t>degrees</w:t>
              </w:r>
            </w:ins>
          </w:p>
        </w:tc>
        <w:tc>
          <w:tcPr>
            <w:tcW w:w="2430" w:type="dxa"/>
          </w:tcPr>
          <w:p w14:paraId="0B03BE59" w14:textId="77777777" w:rsidR="006B5D57" w:rsidRPr="008B1F79" w:rsidRDefault="006B5D57" w:rsidP="00555341">
            <w:pPr>
              <w:pStyle w:val="Tabletext"/>
              <w:jc w:val="left"/>
            </w:pPr>
            <w:r w:rsidRPr="008B1F79">
              <w:t>2.4</w:t>
            </w:r>
          </w:p>
        </w:tc>
        <w:tc>
          <w:tcPr>
            <w:tcW w:w="2520" w:type="dxa"/>
          </w:tcPr>
          <w:p w14:paraId="29AA2072" w14:textId="77777777" w:rsidR="006B5D57" w:rsidRPr="008B1F79" w:rsidRDefault="006B5D57" w:rsidP="00555341">
            <w:pPr>
              <w:pStyle w:val="Tabletext"/>
              <w:jc w:val="left"/>
            </w:pPr>
            <w:r w:rsidRPr="008B1F79">
              <w:t>2.4</w:t>
            </w:r>
          </w:p>
        </w:tc>
        <w:tc>
          <w:tcPr>
            <w:tcW w:w="2430" w:type="dxa"/>
          </w:tcPr>
          <w:p w14:paraId="7EAB6D28" w14:textId="77777777" w:rsidR="006B5D57" w:rsidRPr="008B1F79" w:rsidRDefault="006B5D57" w:rsidP="00555341">
            <w:pPr>
              <w:pStyle w:val="Tabletext"/>
              <w:jc w:val="left"/>
            </w:pPr>
            <w:r w:rsidRPr="008B1F79">
              <w:t>2.4</w:t>
            </w:r>
          </w:p>
        </w:tc>
        <w:tc>
          <w:tcPr>
            <w:tcW w:w="2494" w:type="dxa"/>
          </w:tcPr>
          <w:p w14:paraId="11879D22" w14:textId="77777777" w:rsidR="006B5D57" w:rsidRPr="008B1F79" w:rsidRDefault="006B5D57" w:rsidP="00555341">
            <w:pPr>
              <w:pStyle w:val="Tabletext"/>
              <w:jc w:val="left"/>
            </w:pPr>
            <w:r w:rsidRPr="008B1F79">
              <w:t>1.8</w:t>
            </w:r>
          </w:p>
        </w:tc>
      </w:tr>
      <w:tr w:rsidR="006B5D57" w:rsidRPr="008B1F79" w14:paraId="33600699" w14:textId="77777777" w:rsidTr="006C2E8F">
        <w:trPr>
          <w:jc w:val="center"/>
        </w:trPr>
        <w:tc>
          <w:tcPr>
            <w:tcW w:w="3325" w:type="dxa"/>
          </w:tcPr>
          <w:p w14:paraId="6D0065C2" w14:textId="77777777" w:rsidR="006B5D57" w:rsidRPr="008B1F79" w:rsidRDefault="006B5D57" w:rsidP="006B5D57">
            <w:pPr>
              <w:pStyle w:val="Tabletext"/>
              <w:jc w:val="left"/>
            </w:pPr>
            <w:r w:rsidRPr="008B1F79">
              <w:t>Antenna horizontal scan rate</w:t>
            </w:r>
            <w:del w:id="298" w:author="Nellis, Donald (FAA)" w:date="2026-02-19T09:35:00Z" w16du:dateUtc="2026-02-19T14:35:00Z">
              <w:r w:rsidRPr="008B1F79" w:rsidDel="006C2E8F">
                <w:delText xml:space="preserve"> </w:delText>
              </w:r>
              <w:r w:rsidRPr="006C2E8F" w:rsidDel="006C2E8F">
                <w:rPr>
                  <w:highlight w:val="cyan"/>
                  <w:rPrChange w:id="299" w:author="Nellis, Donald (FAA)" w:date="2026-02-19T09:36:00Z" w16du:dateUtc="2026-02-19T14:36:00Z">
                    <w:rPr/>
                  </w:rPrChange>
                </w:rPr>
                <w:delText>(degrees/s)</w:delText>
              </w:r>
            </w:del>
          </w:p>
        </w:tc>
        <w:tc>
          <w:tcPr>
            <w:tcW w:w="1260" w:type="dxa"/>
            <w:shd w:val="clear" w:color="auto" w:fill="DAEEF3" w:themeFill="accent5" w:themeFillTint="33"/>
          </w:tcPr>
          <w:p w14:paraId="1965237C" w14:textId="2DD87036" w:rsidR="006B5D57" w:rsidRPr="008B1F79" w:rsidRDefault="006C2E8F" w:rsidP="00555341">
            <w:pPr>
              <w:pStyle w:val="Tabletext"/>
              <w:jc w:val="left"/>
            </w:pPr>
            <w:ins w:id="300" w:author="Nellis, Donald (FAA)" w:date="2026-02-19T09:34:00Z" w16du:dateUtc="2026-02-19T14:34:00Z">
              <w:r w:rsidRPr="006C2E8F">
                <w:rPr>
                  <w:highlight w:val="cyan"/>
                </w:rPr>
                <w:t>degrees/s</w:t>
              </w:r>
            </w:ins>
          </w:p>
        </w:tc>
        <w:tc>
          <w:tcPr>
            <w:tcW w:w="2430" w:type="dxa"/>
          </w:tcPr>
          <w:p w14:paraId="580F0AC3" w14:textId="77777777" w:rsidR="006B5D57" w:rsidRPr="008B1F79" w:rsidRDefault="006B5D57" w:rsidP="00555341">
            <w:pPr>
              <w:pStyle w:val="Tabletext"/>
              <w:jc w:val="left"/>
            </w:pPr>
            <w:r w:rsidRPr="008B1F79">
              <w:t>36, 360, and 1 800</w:t>
            </w:r>
          </w:p>
        </w:tc>
        <w:tc>
          <w:tcPr>
            <w:tcW w:w="2520" w:type="dxa"/>
          </w:tcPr>
          <w:p w14:paraId="541CB5F4" w14:textId="77777777" w:rsidR="006B5D57" w:rsidRPr="008B1F79" w:rsidRDefault="006B5D57" w:rsidP="00555341">
            <w:pPr>
              <w:pStyle w:val="Tabletext"/>
              <w:jc w:val="left"/>
            </w:pPr>
            <w:r w:rsidRPr="008B1F79">
              <w:t>36, 360, 1 800</w:t>
            </w:r>
          </w:p>
        </w:tc>
        <w:tc>
          <w:tcPr>
            <w:tcW w:w="2430" w:type="dxa"/>
          </w:tcPr>
          <w:p w14:paraId="6C7D26AF" w14:textId="77777777" w:rsidR="006B5D57" w:rsidRPr="008B1F79" w:rsidRDefault="006B5D57" w:rsidP="00555341">
            <w:pPr>
              <w:pStyle w:val="Tabletext"/>
              <w:jc w:val="left"/>
            </w:pPr>
            <w:r w:rsidRPr="008B1F79">
              <w:t>36, 360, and 1 800</w:t>
            </w:r>
          </w:p>
        </w:tc>
        <w:tc>
          <w:tcPr>
            <w:tcW w:w="2494" w:type="dxa"/>
          </w:tcPr>
          <w:p w14:paraId="1841E7A3" w14:textId="77777777" w:rsidR="006B5D57" w:rsidRPr="008B1F79" w:rsidRDefault="006B5D57" w:rsidP="00555341">
            <w:pPr>
              <w:pStyle w:val="Tabletext"/>
              <w:jc w:val="left"/>
            </w:pPr>
            <w:r w:rsidRPr="008B1F79">
              <w:t>90 or 360</w:t>
            </w:r>
            <w:r w:rsidRPr="008B1F79">
              <w:br/>
              <w:t>(15 or 60 rpm)</w:t>
            </w:r>
          </w:p>
        </w:tc>
      </w:tr>
    </w:tbl>
    <w:p w14:paraId="05E9DFC5" w14:textId="51D4D715" w:rsidR="002353DD" w:rsidRPr="008B1F79" w:rsidRDefault="002353DD" w:rsidP="002353DD">
      <w:pPr>
        <w:pStyle w:val="TableNo"/>
      </w:pPr>
      <w:r w:rsidRPr="008B1F79">
        <w:br w:type="page"/>
      </w:r>
      <w:r w:rsidRPr="008B1F79">
        <w:lastRenderedPageBreak/>
        <w:br/>
        <w:t>TABLE 1 (</w:t>
      </w:r>
      <w:r w:rsidR="002918C4" w:rsidRPr="008B1F79">
        <w:rPr>
          <w:i/>
          <w:caps w:val="0"/>
        </w:rPr>
        <w:t>continued</w:t>
      </w:r>
      <w:r w:rsidRPr="008B1F79">
        <w:t>)</w:t>
      </w:r>
    </w:p>
    <w:tbl>
      <w:tblPr>
        <w:tblStyle w:val="TableGrid10"/>
        <w:tblW w:w="5000" w:type="pct"/>
        <w:jc w:val="center"/>
        <w:tblLook w:val="0000" w:firstRow="0" w:lastRow="0" w:firstColumn="0" w:lastColumn="0" w:noHBand="0" w:noVBand="0"/>
      </w:tblPr>
      <w:tblGrid>
        <w:gridCol w:w="3235"/>
        <w:gridCol w:w="1264"/>
        <w:gridCol w:w="2429"/>
        <w:gridCol w:w="2520"/>
        <w:gridCol w:w="1339"/>
        <w:gridCol w:w="1090"/>
        <w:gridCol w:w="2395"/>
      </w:tblGrid>
      <w:tr w:rsidR="0078297D" w:rsidRPr="008B1F79" w14:paraId="64093D0B" w14:textId="77777777" w:rsidTr="000C7E4E">
        <w:trPr>
          <w:jc w:val="center"/>
        </w:trPr>
        <w:tc>
          <w:tcPr>
            <w:tcW w:w="1133" w:type="pct"/>
          </w:tcPr>
          <w:p w14:paraId="0089445E" w14:textId="77777777" w:rsidR="0078297D" w:rsidRPr="008B1F79" w:rsidRDefault="0078297D" w:rsidP="00555341">
            <w:pPr>
              <w:pStyle w:val="Tablehead"/>
              <w:rPr>
                <w:rFonts w:ascii="Times New Roman" w:hAnsi="Times New Roman"/>
              </w:rPr>
            </w:pPr>
            <w:r w:rsidRPr="008B1F79">
              <w:rPr>
                <w:rFonts w:ascii="Times New Roman" w:hAnsi="Times New Roman"/>
              </w:rPr>
              <w:t>Characteristics</w:t>
            </w:r>
          </w:p>
        </w:tc>
        <w:tc>
          <w:tcPr>
            <w:tcW w:w="443" w:type="pct"/>
            <w:shd w:val="clear" w:color="auto" w:fill="DAEEF3" w:themeFill="accent5" w:themeFillTint="33"/>
          </w:tcPr>
          <w:p w14:paraId="783A4747" w14:textId="51E57535" w:rsidR="0078297D" w:rsidRPr="008B1F79" w:rsidRDefault="0078297D" w:rsidP="00555341">
            <w:pPr>
              <w:pStyle w:val="Tablehead"/>
              <w:rPr>
                <w:rFonts w:ascii="Times New Roman" w:hAnsi="Times New Roman"/>
              </w:rPr>
            </w:pPr>
            <w:ins w:id="301" w:author="Nellis, Donald (FAA)" w:date="2026-02-19T09:50:00Z" w16du:dateUtc="2026-02-19T14:50:00Z">
              <w:r w:rsidRPr="00127FF6">
                <w:rPr>
                  <w:rFonts w:ascii="Times New Roman" w:hAnsi="Times New Roman"/>
                  <w:highlight w:val="cyan"/>
                </w:rPr>
                <w:t>Units</w:t>
              </w:r>
            </w:ins>
          </w:p>
        </w:tc>
        <w:tc>
          <w:tcPr>
            <w:tcW w:w="851" w:type="pct"/>
          </w:tcPr>
          <w:p w14:paraId="6ECD7044" w14:textId="77777777" w:rsidR="0078297D" w:rsidRPr="008B1F79" w:rsidRDefault="0078297D" w:rsidP="00555341">
            <w:pPr>
              <w:pStyle w:val="Tablehead"/>
              <w:ind w:left="-57"/>
              <w:rPr>
                <w:rFonts w:ascii="Times New Roman" w:hAnsi="Times New Roman"/>
              </w:rPr>
            </w:pPr>
            <w:r w:rsidRPr="008B1F79">
              <w:rPr>
                <w:rFonts w:ascii="Times New Roman" w:hAnsi="Times New Roman"/>
              </w:rPr>
              <w:t>System A7a, A7b, and A7</w:t>
            </w:r>
            <w:proofErr w:type="gramStart"/>
            <w:r w:rsidRPr="008B1F79">
              <w:rPr>
                <w:rFonts w:ascii="Times New Roman" w:hAnsi="Times New Roman"/>
              </w:rPr>
              <w:t>c</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883" w:type="pct"/>
          </w:tcPr>
          <w:p w14:paraId="5A58DC1C" w14:textId="77777777" w:rsidR="0078297D" w:rsidRPr="008B1F79" w:rsidRDefault="0078297D" w:rsidP="00555341">
            <w:pPr>
              <w:pStyle w:val="Tablehead"/>
              <w:rPr>
                <w:rFonts w:ascii="Times New Roman" w:hAnsi="Times New Roman"/>
              </w:rPr>
            </w:pPr>
            <w:r w:rsidRPr="008B1F79">
              <w:rPr>
                <w:rFonts w:ascii="Times New Roman" w:hAnsi="Times New Roman"/>
              </w:rPr>
              <w:t>System A7</w:t>
            </w:r>
            <w:proofErr w:type="gramStart"/>
            <w:r w:rsidRPr="008B1F79">
              <w:rPr>
                <w:rFonts w:ascii="Times New Roman" w:hAnsi="Times New Roman"/>
              </w:rPr>
              <w:t>d</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851" w:type="pct"/>
            <w:gridSpan w:val="2"/>
          </w:tcPr>
          <w:p w14:paraId="1E00FE4F" w14:textId="77777777" w:rsidR="0078297D" w:rsidRPr="008B1F79" w:rsidRDefault="0078297D" w:rsidP="00555341">
            <w:pPr>
              <w:pStyle w:val="Tablehead"/>
              <w:rPr>
                <w:rFonts w:ascii="Times New Roman" w:hAnsi="Times New Roman"/>
              </w:rPr>
            </w:pPr>
            <w:r w:rsidRPr="008B1F79">
              <w:rPr>
                <w:rFonts w:ascii="Times New Roman" w:hAnsi="Times New Roman"/>
              </w:rPr>
              <w:t>System A7e and A7</w:t>
            </w:r>
            <w:proofErr w:type="gramStart"/>
            <w:r w:rsidRPr="008B1F79">
              <w:rPr>
                <w:rFonts w:ascii="Times New Roman" w:hAnsi="Times New Roman"/>
              </w:rPr>
              <w:t>f</w:t>
            </w:r>
            <w:r w:rsidRPr="008B1F79">
              <w:rPr>
                <w:rFonts w:ascii="Times New Roman" w:hAnsi="Times New Roman"/>
                <w:b w:val="0"/>
                <w:vertAlign w:val="superscript"/>
              </w:rPr>
              <w:t>(</w:t>
            </w:r>
            <w:proofErr w:type="gramEnd"/>
            <w:r w:rsidRPr="008B1F79">
              <w:rPr>
                <w:rFonts w:ascii="Times New Roman" w:hAnsi="Times New Roman"/>
                <w:b w:val="0"/>
                <w:vertAlign w:val="superscript"/>
              </w:rPr>
              <w:t>2)</w:t>
            </w:r>
          </w:p>
        </w:tc>
        <w:tc>
          <w:tcPr>
            <w:tcW w:w="839" w:type="pct"/>
          </w:tcPr>
          <w:p w14:paraId="2728D1E6" w14:textId="77777777" w:rsidR="0078297D" w:rsidRPr="008B1F79" w:rsidRDefault="0078297D" w:rsidP="00555341">
            <w:pPr>
              <w:pStyle w:val="Tablehead"/>
              <w:rPr>
                <w:rFonts w:ascii="Times New Roman" w:hAnsi="Times New Roman"/>
              </w:rPr>
            </w:pPr>
            <w:r w:rsidRPr="008B1F79">
              <w:rPr>
                <w:rFonts w:ascii="Times New Roman" w:hAnsi="Times New Roman"/>
              </w:rPr>
              <w:t>System A8</w:t>
            </w:r>
          </w:p>
        </w:tc>
      </w:tr>
      <w:tr w:rsidR="0078297D" w:rsidRPr="008B1F79" w14:paraId="0EFF60FC" w14:textId="77777777" w:rsidTr="000C7E4E">
        <w:trPr>
          <w:jc w:val="center"/>
        </w:trPr>
        <w:tc>
          <w:tcPr>
            <w:tcW w:w="1133" w:type="pct"/>
          </w:tcPr>
          <w:p w14:paraId="72F195E2" w14:textId="77777777" w:rsidR="0078297D" w:rsidRPr="008B1F79" w:rsidRDefault="0078297D" w:rsidP="00555341">
            <w:pPr>
              <w:pStyle w:val="Tabletext"/>
            </w:pPr>
            <w:r w:rsidRPr="008B1F79">
              <w:t>Antenna horizontal scan type (continuous, random, sector, etc.)</w:t>
            </w:r>
          </w:p>
        </w:tc>
        <w:tc>
          <w:tcPr>
            <w:tcW w:w="443" w:type="pct"/>
            <w:shd w:val="clear" w:color="auto" w:fill="DAEEF3" w:themeFill="accent5" w:themeFillTint="33"/>
          </w:tcPr>
          <w:p w14:paraId="5177BCB1" w14:textId="6BCEADE2" w:rsidR="0078297D" w:rsidRPr="008B1F79" w:rsidRDefault="0078297D" w:rsidP="00555341">
            <w:pPr>
              <w:pStyle w:val="Tabletext"/>
              <w:jc w:val="left"/>
            </w:pPr>
          </w:p>
        </w:tc>
        <w:tc>
          <w:tcPr>
            <w:tcW w:w="851" w:type="pct"/>
          </w:tcPr>
          <w:p w14:paraId="798EA924" w14:textId="77777777" w:rsidR="0078297D" w:rsidRPr="008B1F79" w:rsidRDefault="0078297D" w:rsidP="00555341">
            <w:pPr>
              <w:pStyle w:val="Tabletext"/>
              <w:jc w:val="left"/>
            </w:pPr>
            <w:r w:rsidRPr="008B1F79">
              <w:t>10° sector</w:t>
            </w:r>
          </w:p>
        </w:tc>
        <w:tc>
          <w:tcPr>
            <w:tcW w:w="883" w:type="pct"/>
          </w:tcPr>
          <w:p w14:paraId="70FBB7EC" w14:textId="77777777" w:rsidR="0078297D" w:rsidRPr="008B1F79" w:rsidRDefault="0078297D" w:rsidP="00555341">
            <w:pPr>
              <w:pStyle w:val="Tabletext"/>
              <w:jc w:val="left"/>
            </w:pPr>
            <w:r w:rsidRPr="008B1F79">
              <w:t>10° sector</w:t>
            </w:r>
          </w:p>
        </w:tc>
        <w:tc>
          <w:tcPr>
            <w:tcW w:w="851" w:type="pct"/>
            <w:gridSpan w:val="2"/>
          </w:tcPr>
          <w:p w14:paraId="03CBBDAB" w14:textId="77777777" w:rsidR="0078297D" w:rsidRPr="008B1F79" w:rsidRDefault="0078297D" w:rsidP="00555341">
            <w:pPr>
              <w:pStyle w:val="Tabletext"/>
              <w:jc w:val="left"/>
            </w:pPr>
            <w:r w:rsidRPr="008B1F79">
              <w:t>10° sector</w:t>
            </w:r>
          </w:p>
        </w:tc>
        <w:tc>
          <w:tcPr>
            <w:tcW w:w="839" w:type="pct"/>
          </w:tcPr>
          <w:p w14:paraId="3A37F002" w14:textId="77777777" w:rsidR="0078297D" w:rsidRPr="008B1F79" w:rsidRDefault="0078297D" w:rsidP="00555341">
            <w:pPr>
              <w:pStyle w:val="Tabletext"/>
              <w:jc w:val="left"/>
            </w:pPr>
            <w:r w:rsidRPr="008B1F79">
              <w:t>360</w:t>
            </w:r>
            <w:r w:rsidRPr="008B1F79">
              <w:sym w:font="Symbol" w:char="F0B0"/>
            </w:r>
          </w:p>
        </w:tc>
      </w:tr>
      <w:tr w:rsidR="0078297D" w:rsidRPr="008B1F79" w14:paraId="72B1A1DF" w14:textId="77777777" w:rsidTr="000C7E4E">
        <w:trPr>
          <w:jc w:val="center"/>
        </w:trPr>
        <w:tc>
          <w:tcPr>
            <w:tcW w:w="1133" w:type="pct"/>
          </w:tcPr>
          <w:p w14:paraId="46662367" w14:textId="77777777" w:rsidR="0078297D" w:rsidRPr="008B1F79" w:rsidRDefault="0078297D" w:rsidP="00555341">
            <w:pPr>
              <w:pStyle w:val="Tabletext"/>
            </w:pPr>
            <w:r w:rsidRPr="008B1F79">
              <w:t>Antenna vertical scan rate</w:t>
            </w:r>
            <w:del w:id="302" w:author="Nellis, Donald (FAA)" w:date="2026-02-19T09:54:00Z" w16du:dateUtc="2026-02-19T14:54:00Z">
              <w:r w:rsidRPr="008B1F79" w:rsidDel="00431221">
                <w:delText xml:space="preserve"> </w:delText>
              </w:r>
              <w:r w:rsidRPr="00431221" w:rsidDel="00431221">
                <w:rPr>
                  <w:highlight w:val="cyan"/>
                  <w:rPrChange w:id="303" w:author="Nellis, Donald (FAA)" w:date="2026-02-19T09:55:00Z" w16du:dateUtc="2026-02-19T14:55:00Z">
                    <w:rPr/>
                  </w:rPrChange>
                </w:rPr>
                <w:delText>(degrees/s)</w:delText>
              </w:r>
            </w:del>
          </w:p>
        </w:tc>
        <w:tc>
          <w:tcPr>
            <w:tcW w:w="443" w:type="pct"/>
            <w:shd w:val="clear" w:color="auto" w:fill="DAEEF3" w:themeFill="accent5" w:themeFillTint="33"/>
          </w:tcPr>
          <w:p w14:paraId="7638585E" w14:textId="3FFAD9EE" w:rsidR="0078297D" w:rsidRPr="008B1F79" w:rsidRDefault="00431221" w:rsidP="00555341">
            <w:pPr>
              <w:pStyle w:val="Tabletext"/>
              <w:jc w:val="left"/>
            </w:pPr>
            <w:ins w:id="304" w:author="Nellis, Donald (FAA)" w:date="2026-02-19T09:55:00Z" w16du:dateUtc="2026-02-19T14:55:00Z">
              <w:r>
                <w:rPr>
                  <w:highlight w:val="cyan"/>
                </w:rPr>
                <w:t>d</w:t>
              </w:r>
            </w:ins>
            <w:ins w:id="305" w:author="Nellis, Donald (FAA)" w:date="2026-02-19T09:50:00Z" w16du:dateUtc="2026-02-19T14:50:00Z">
              <w:r w:rsidR="0078297D" w:rsidRPr="00127FF6">
                <w:rPr>
                  <w:highlight w:val="cyan"/>
                </w:rPr>
                <w:t>egrees/s</w:t>
              </w:r>
            </w:ins>
          </w:p>
        </w:tc>
        <w:tc>
          <w:tcPr>
            <w:tcW w:w="851" w:type="pct"/>
          </w:tcPr>
          <w:p w14:paraId="6AA31085" w14:textId="77777777" w:rsidR="0078297D" w:rsidRPr="008B1F79" w:rsidRDefault="0078297D" w:rsidP="00555341">
            <w:pPr>
              <w:pStyle w:val="Tabletext"/>
              <w:jc w:val="left"/>
            </w:pPr>
            <w:r w:rsidRPr="008B1F79">
              <w:t>Not applicable</w:t>
            </w:r>
          </w:p>
        </w:tc>
        <w:tc>
          <w:tcPr>
            <w:tcW w:w="883" w:type="pct"/>
          </w:tcPr>
          <w:p w14:paraId="0CBDC09F" w14:textId="77777777" w:rsidR="0078297D" w:rsidRPr="008B1F79" w:rsidRDefault="0078297D" w:rsidP="00555341">
            <w:pPr>
              <w:pStyle w:val="Tabletext"/>
              <w:jc w:val="left"/>
            </w:pPr>
            <w:r w:rsidRPr="008B1F79">
              <w:t>Not applicable</w:t>
            </w:r>
          </w:p>
        </w:tc>
        <w:tc>
          <w:tcPr>
            <w:tcW w:w="851" w:type="pct"/>
            <w:gridSpan w:val="2"/>
          </w:tcPr>
          <w:p w14:paraId="6693425D" w14:textId="77777777" w:rsidR="0078297D" w:rsidRPr="008B1F79" w:rsidRDefault="0078297D" w:rsidP="00555341">
            <w:pPr>
              <w:pStyle w:val="Tabletext"/>
              <w:jc w:val="left"/>
            </w:pPr>
            <w:r w:rsidRPr="008B1F79">
              <w:t>Not applicable</w:t>
            </w:r>
          </w:p>
        </w:tc>
        <w:tc>
          <w:tcPr>
            <w:tcW w:w="839" w:type="pct"/>
          </w:tcPr>
          <w:p w14:paraId="3A65E93D" w14:textId="77777777" w:rsidR="0078297D" w:rsidRPr="008B1F79" w:rsidRDefault="0078297D" w:rsidP="00555341">
            <w:pPr>
              <w:pStyle w:val="Tabletext"/>
              <w:jc w:val="left"/>
            </w:pPr>
            <w:r w:rsidRPr="008B1F79">
              <w:t>Not applicable</w:t>
            </w:r>
          </w:p>
        </w:tc>
      </w:tr>
      <w:tr w:rsidR="0078297D" w:rsidRPr="008B1F79" w14:paraId="33059F4D" w14:textId="77777777" w:rsidTr="000C7E4E">
        <w:trPr>
          <w:jc w:val="center"/>
        </w:trPr>
        <w:tc>
          <w:tcPr>
            <w:tcW w:w="1133" w:type="pct"/>
          </w:tcPr>
          <w:p w14:paraId="2EC6A645" w14:textId="77777777" w:rsidR="0078297D" w:rsidRPr="008B1F79" w:rsidRDefault="0078297D" w:rsidP="00555341">
            <w:pPr>
              <w:pStyle w:val="Tabletext"/>
            </w:pPr>
            <w:r w:rsidRPr="008B1F79">
              <w:t>Antenna vertical scan type (continuous, random, sector, etc.)</w:t>
            </w:r>
          </w:p>
        </w:tc>
        <w:tc>
          <w:tcPr>
            <w:tcW w:w="443" w:type="pct"/>
            <w:shd w:val="clear" w:color="auto" w:fill="DAEEF3" w:themeFill="accent5" w:themeFillTint="33"/>
          </w:tcPr>
          <w:p w14:paraId="239BEA9D" w14:textId="0AFD3428" w:rsidR="0078297D" w:rsidRPr="008B1F79" w:rsidRDefault="0078297D" w:rsidP="00555341">
            <w:pPr>
              <w:pStyle w:val="Tabletext"/>
              <w:jc w:val="left"/>
            </w:pPr>
          </w:p>
        </w:tc>
        <w:tc>
          <w:tcPr>
            <w:tcW w:w="851" w:type="pct"/>
          </w:tcPr>
          <w:p w14:paraId="2F845397" w14:textId="77777777" w:rsidR="0078297D" w:rsidRPr="008B1F79" w:rsidRDefault="0078297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883" w:type="pct"/>
          </w:tcPr>
          <w:p w14:paraId="0287976F" w14:textId="77777777" w:rsidR="0078297D" w:rsidRPr="008B1F79" w:rsidRDefault="0078297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851" w:type="pct"/>
            <w:gridSpan w:val="2"/>
          </w:tcPr>
          <w:p w14:paraId="26C92D0E" w14:textId="77777777" w:rsidR="0078297D" w:rsidRPr="008B1F79" w:rsidRDefault="0078297D" w:rsidP="00555341">
            <w:pPr>
              <w:pStyle w:val="Tabletext"/>
              <w:jc w:val="left"/>
            </w:pPr>
            <w:r w:rsidRPr="008B1F79">
              <w:t>Selectable tilt</w:t>
            </w:r>
            <w:r w:rsidRPr="008B1F79">
              <w:br/>
              <w:t>0</w:t>
            </w:r>
            <w:r w:rsidRPr="008B1F79">
              <w:sym w:font="Symbol" w:char="F0B0"/>
            </w:r>
            <w:r w:rsidRPr="008B1F79">
              <w:t>/–90</w:t>
            </w:r>
            <w:r w:rsidRPr="008B1F79">
              <w:sym w:font="Symbol" w:char="F0B0"/>
            </w:r>
          </w:p>
        </w:tc>
        <w:tc>
          <w:tcPr>
            <w:tcW w:w="839" w:type="pct"/>
          </w:tcPr>
          <w:p w14:paraId="0ED2409E" w14:textId="77777777" w:rsidR="0078297D" w:rsidRPr="008B1F79" w:rsidRDefault="0078297D" w:rsidP="00555341">
            <w:pPr>
              <w:pStyle w:val="Tabletext"/>
              <w:jc w:val="left"/>
            </w:pPr>
            <w:r w:rsidRPr="008B1F79">
              <w:t>Selectable tilt</w:t>
            </w:r>
            <w:r w:rsidRPr="008B1F79">
              <w:br/>
              <w:t>+15</w:t>
            </w:r>
            <w:r w:rsidRPr="008B1F79">
              <w:sym w:font="Symbol" w:char="F0B0"/>
            </w:r>
            <w:r w:rsidRPr="008B1F79">
              <w:t>/–15</w:t>
            </w:r>
            <w:r w:rsidRPr="008B1F79">
              <w:sym w:font="Symbol" w:char="F0B0"/>
            </w:r>
          </w:p>
        </w:tc>
      </w:tr>
      <w:tr w:rsidR="0078297D" w:rsidRPr="008B1F79" w14:paraId="35C1FAE1" w14:textId="77777777" w:rsidTr="000C7E4E">
        <w:trPr>
          <w:jc w:val="center"/>
        </w:trPr>
        <w:tc>
          <w:tcPr>
            <w:tcW w:w="1133" w:type="pct"/>
          </w:tcPr>
          <w:p w14:paraId="065D0316" w14:textId="77777777" w:rsidR="0078297D" w:rsidRPr="008B1F79" w:rsidRDefault="0078297D" w:rsidP="00555341">
            <w:pPr>
              <w:pStyle w:val="Tabletext"/>
            </w:pPr>
            <w:r w:rsidRPr="008B1F79">
              <w:t>Antenna sidelobe (SL) levels (1</w:t>
            </w:r>
            <w:r w:rsidRPr="008B1F79">
              <w:rPr>
                <w:vertAlign w:val="superscript"/>
              </w:rPr>
              <w:t>st</w:t>
            </w:r>
            <w:r w:rsidRPr="008B1F79">
              <w:t xml:space="preserve"> SLs and remote SLs)</w:t>
            </w:r>
            <w:del w:id="306" w:author="Nellis, Donald (FAA)" w:date="2026-02-19T09:54:00Z" w16du:dateUtc="2026-02-19T14:54:00Z">
              <w:r w:rsidRPr="008B1F79" w:rsidDel="00431221">
                <w:delText xml:space="preserve"> </w:delText>
              </w:r>
              <w:r w:rsidRPr="00431221" w:rsidDel="00431221">
                <w:rPr>
                  <w:highlight w:val="cyan"/>
                  <w:rPrChange w:id="307" w:author="Nellis, Donald (FAA)" w:date="2026-02-19T09:56:00Z" w16du:dateUtc="2026-02-19T14:56:00Z">
                    <w:rPr/>
                  </w:rPrChange>
                </w:rPr>
                <w:delText>(dBi)</w:delText>
              </w:r>
            </w:del>
          </w:p>
        </w:tc>
        <w:tc>
          <w:tcPr>
            <w:tcW w:w="443" w:type="pct"/>
            <w:shd w:val="clear" w:color="auto" w:fill="DAEEF3" w:themeFill="accent5" w:themeFillTint="33"/>
          </w:tcPr>
          <w:p w14:paraId="79BD25C2" w14:textId="1BA174A1" w:rsidR="0078297D" w:rsidRPr="008B1F79" w:rsidRDefault="0078297D" w:rsidP="00555341">
            <w:pPr>
              <w:pStyle w:val="Tabletext"/>
              <w:jc w:val="left"/>
            </w:pPr>
            <w:proofErr w:type="spellStart"/>
            <w:ins w:id="308" w:author="Nellis, Donald (FAA)" w:date="2026-02-19T09:50:00Z" w16du:dateUtc="2026-02-19T14:50:00Z">
              <w:r w:rsidRPr="00127FF6">
                <w:rPr>
                  <w:highlight w:val="cyan"/>
                </w:rPr>
                <w:t>dB</w:t>
              </w:r>
            </w:ins>
            <w:ins w:id="309" w:author="Nellis, Donald (FAA)" w:date="2026-02-19T09:51:00Z" w16du:dateUtc="2026-02-19T14:51:00Z">
              <w:r w:rsidRPr="00127FF6">
                <w:rPr>
                  <w:highlight w:val="cyan"/>
                </w:rPr>
                <w:t>i</w:t>
              </w:r>
            </w:ins>
            <w:proofErr w:type="spellEnd"/>
          </w:p>
        </w:tc>
        <w:tc>
          <w:tcPr>
            <w:tcW w:w="851" w:type="pct"/>
          </w:tcPr>
          <w:p w14:paraId="685E8D0B" w14:textId="77777777" w:rsidR="0078297D" w:rsidRPr="008B1F79" w:rsidRDefault="0078297D" w:rsidP="00555341">
            <w:pPr>
              <w:pStyle w:val="Tabletext"/>
              <w:jc w:val="left"/>
            </w:pPr>
            <w:r w:rsidRPr="008B1F79">
              <w:t>14.5 at 12</w:t>
            </w:r>
            <w:r w:rsidRPr="008B1F79">
              <w:sym w:font="Symbol" w:char="F0B0"/>
            </w:r>
          </w:p>
        </w:tc>
        <w:tc>
          <w:tcPr>
            <w:tcW w:w="883" w:type="pct"/>
          </w:tcPr>
          <w:p w14:paraId="0E55CBB8" w14:textId="77777777" w:rsidR="0078297D" w:rsidRPr="008B1F79" w:rsidRDefault="0078297D" w:rsidP="00555341">
            <w:pPr>
              <w:pStyle w:val="Tabletext"/>
              <w:jc w:val="left"/>
            </w:pPr>
            <w:r w:rsidRPr="008B1F79">
              <w:t>14.5 at 12</w:t>
            </w:r>
            <w:r w:rsidRPr="008B1F79">
              <w:sym w:font="Symbol" w:char="F0B0"/>
            </w:r>
          </w:p>
        </w:tc>
        <w:tc>
          <w:tcPr>
            <w:tcW w:w="851" w:type="pct"/>
            <w:gridSpan w:val="2"/>
          </w:tcPr>
          <w:p w14:paraId="0C751AD4" w14:textId="77777777" w:rsidR="0078297D" w:rsidRPr="008B1F79" w:rsidRDefault="0078297D" w:rsidP="00555341">
            <w:pPr>
              <w:pStyle w:val="Tabletext"/>
              <w:jc w:val="left"/>
            </w:pPr>
            <w:r w:rsidRPr="008B1F79">
              <w:t>14.5 at 12</w:t>
            </w:r>
            <w:r w:rsidRPr="008B1F79">
              <w:sym w:font="Symbol" w:char="F0B0"/>
            </w:r>
          </w:p>
        </w:tc>
        <w:tc>
          <w:tcPr>
            <w:tcW w:w="839" w:type="pct"/>
          </w:tcPr>
          <w:p w14:paraId="0392E759" w14:textId="77777777" w:rsidR="0078297D" w:rsidRPr="008B1F79" w:rsidRDefault="0078297D" w:rsidP="00555341">
            <w:pPr>
              <w:pStyle w:val="Tabletext"/>
              <w:jc w:val="left"/>
            </w:pPr>
            <w:r w:rsidRPr="008B1F79">
              <w:t>20</w:t>
            </w:r>
          </w:p>
        </w:tc>
      </w:tr>
      <w:tr w:rsidR="0078297D" w:rsidRPr="008B1F79" w14:paraId="1E664D1F" w14:textId="77777777" w:rsidTr="000C7E4E">
        <w:trPr>
          <w:jc w:val="center"/>
        </w:trPr>
        <w:tc>
          <w:tcPr>
            <w:tcW w:w="1133" w:type="pct"/>
          </w:tcPr>
          <w:p w14:paraId="52B30D27" w14:textId="77777777" w:rsidR="0078297D" w:rsidRPr="008B1F79" w:rsidRDefault="0078297D" w:rsidP="00555341">
            <w:pPr>
              <w:pStyle w:val="Tabletext"/>
            </w:pPr>
            <w:r w:rsidRPr="008B1F79">
              <w:t>Antenna height</w:t>
            </w:r>
          </w:p>
        </w:tc>
        <w:tc>
          <w:tcPr>
            <w:tcW w:w="443" w:type="pct"/>
            <w:shd w:val="clear" w:color="auto" w:fill="DAEEF3" w:themeFill="accent5" w:themeFillTint="33"/>
          </w:tcPr>
          <w:p w14:paraId="6DC25065" w14:textId="726974CF" w:rsidR="0078297D" w:rsidRPr="008B1F79" w:rsidRDefault="0078297D" w:rsidP="00555341">
            <w:pPr>
              <w:pStyle w:val="Tabletext"/>
              <w:jc w:val="left"/>
            </w:pPr>
          </w:p>
        </w:tc>
        <w:tc>
          <w:tcPr>
            <w:tcW w:w="851" w:type="pct"/>
          </w:tcPr>
          <w:p w14:paraId="5293178B" w14:textId="77777777" w:rsidR="0078297D" w:rsidRPr="008B1F79" w:rsidRDefault="0078297D" w:rsidP="00555341">
            <w:pPr>
              <w:pStyle w:val="Tabletext"/>
              <w:jc w:val="left"/>
            </w:pPr>
            <w:r w:rsidRPr="008B1F79">
              <w:t>Aircraft altitude</w:t>
            </w:r>
          </w:p>
        </w:tc>
        <w:tc>
          <w:tcPr>
            <w:tcW w:w="883" w:type="pct"/>
          </w:tcPr>
          <w:p w14:paraId="6FFB1C37" w14:textId="77777777" w:rsidR="0078297D" w:rsidRPr="008B1F79" w:rsidRDefault="0078297D" w:rsidP="00555341">
            <w:pPr>
              <w:pStyle w:val="Tabletext"/>
              <w:jc w:val="left"/>
            </w:pPr>
            <w:r w:rsidRPr="008B1F79">
              <w:t>Aircraft altitude</w:t>
            </w:r>
          </w:p>
        </w:tc>
        <w:tc>
          <w:tcPr>
            <w:tcW w:w="851" w:type="pct"/>
            <w:gridSpan w:val="2"/>
          </w:tcPr>
          <w:p w14:paraId="0F765954" w14:textId="77777777" w:rsidR="0078297D" w:rsidRPr="008B1F79" w:rsidRDefault="0078297D" w:rsidP="00555341">
            <w:pPr>
              <w:pStyle w:val="Tabletext"/>
              <w:jc w:val="left"/>
            </w:pPr>
            <w:r w:rsidRPr="008B1F79">
              <w:t>Aircraft altitude</w:t>
            </w:r>
          </w:p>
        </w:tc>
        <w:tc>
          <w:tcPr>
            <w:tcW w:w="839" w:type="pct"/>
          </w:tcPr>
          <w:p w14:paraId="4A4D9BFE" w14:textId="77777777" w:rsidR="0078297D" w:rsidRPr="008B1F79" w:rsidRDefault="0078297D" w:rsidP="00555341">
            <w:pPr>
              <w:pStyle w:val="Tabletext"/>
              <w:jc w:val="left"/>
            </w:pPr>
            <w:r w:rsidRPr="008B1F79">
              <w:t>Aircraft altitude</w:t>
            </w:r>
          </w:p>
        </w:tc>
      </w:tr>
      <w:tr w:rsidR="0078297D" w:rsidRPr="008B1F79" w14:paraId="58EB9551" w14:textId="77777777" w:rsidTr="000C7E4E">
        <w:trPr>
          <w:jc w:val="center"/>
        </w:trPr>
        <w:tc>
          <w:tcPr>
            <w:tcW w:w="1133" w:type="pct"/>
          </w:tcPr>
          <w:p w14:paraId="2DEEE118" w14:textId="77777777" w:rsidR="0078297D" w:rsidRPr="008B1F79" w:rsidRDefault="0078297D" w:rsidP="00555341">
            <w:pPr>
              <w:pStyle w:val="Tabletext"/>
            </w:pPr>
            <w:r w:rsidRPr="008B1F79">
              <w:t>Receiver IF 3 dB bandwidth</w:t>
            </w:r>
            <w:del w:id="310" w:author="Nellis, Donald (FAA)" w:date="2026-02-19T09:54:00Z" w16du:dateUtc="2026-02-19T14:54:00Z">
              <w:r w:rsidRPr="008B1F79" w:rsidDel="00431221">
                <w:delText xml:space="preserve"> </w:delText>
              </w:r>
              <w:r w:rsidRPr="00431221" w:rsidDel="00431221">
                <w:rPr>
                  <w:highlight w:val="cyan"/>
                  <w:rPrChange w:id="311" w:author="Nellis, Donald (FAA)" w:date="2026-02-19T09:56:00Z" w16du:dateUtc="2026-02-19T14:56:00Z">
                    <w:rPr/>
                  </w:rPrChange>
                </w:rPr>
                <w:delText>(MHz)</w:delText>
              </w:r>
            </w:del>
          </w:p>
        </w:tc>
        <w:tc>
          <w:tcPr>
            <w:tcW w:w="443" w:type="pct"/>
            <w:shd w:val="clear" w:color="auto" w:fill="DAEEF3" w:themeFill="accent5" w:themeFillTint="33"/>
          </w:tcPr>
          <w:p w14:paraId="55A95CAD" w14:textId="520DF10F" w:rsidR="0078297D" w:rsidRPr="008B1F79" w:rsidRDefault="0078297D" w:rsidP="00555341">
            <w:pPr>
              <w:pStyle w:val="Tabletext"/>
              <w:jc w:val="left"/>
            </w:pPr>
            <w:ins w:id="312" w:author="Nellis, Donald (FAA)" w:date="2026-02-19T09:51:00Z" w16du:dateUtc="2026-02-19T14:51:00Z">
              <w:r w:rsidRPr="00127FF6">
                <w:rPr>
                  <w:highlight w:val="cyan"/>
                </w:rPr>
                <w:t>MHz</w:t>
              </w:r>
            </w:ins>
          </w:p>
        </w:tc>
        <w:tc>
          <w:tcPr>
            <w:tcW w:w="851" w:type="pct"/>
          </w:tcPr>
          <w:p w14:paraId="5D553E73" w14:textId="77777777" w:rsidR="0078297D" w:rsidRPr="008B1F79" w:rsidRDefault="0078297D" w:rsidP="00555341">
            <w:pPr>
              <w:pStyle w:val="Tabletext"/>
              <w:jc w:val="left"/>
            </w:pPr>
            <w:r w:rsidRPr="008B1F79">
              <w:t>Not specified</w:t>
            </w:r>
          </w:p>
        </w:tc>
        <w:tc>
          <w:tcPr>
            <w:tcW w:w="883" w:type="pct"/>
          </w:tcPr>
          <w:p w14:paraId="2A49A74F" w14:textId="77777777" w:rsidR="0078297D" w:rsidRPr="008B1F79" w:rsidRDefault="0078297D" w:rsidP="00555341">
            <w:pPr>
              <w:pStyle w:val="Tabletext"/>
              <w:jc w:val="left"/>
            </w:pPr>
            <w:r w:rsidRPr="008B1F79">
              <w:t>Not specified</w:t>
            </w:r>
          </w:p>
        </w:tc>
        <w:tc>
          <w:tcPr>
            <w:tcW w:w="851" w:type="pct"/>
            <w:gridSpan w:val="2"/>
          </w:tcPr>
          <w:p w14:paraId="66A439E5" w14:textId="77777777" w:rsidR="0078297D" w:rsidRPr="008B1F79" w:rsidRDefault="0078297D" w:rsidP="00555341">
            <w:pPr>
              <w:pStyle w:val="Tabletext"/>
              <w:jc w:val="left"/>
            </w:pPr>
            <w:r w:rsidRPr="008B1F79">
              <w:t>Not specified</w:t>
            </w:r>
          </w:p>
        </w:tc>
        <w:tc>
          <w:tcPr>
            <w:tcW w:w="839" w:type="pct"/>
          </w:tcPr>
          <w:p w14:paraId="454DE8DF" w14:textId="77777777" w:rsidR="0078297D" w:rsidRPr="008B1F79" w:rsidRDefault="0078297D" w:rsidP="00555341">
            <w:pPr>
              <w:pStyle w:val="Tabletext"/>
              <w:jc w:val="left"/>
            </w:pPr>
            <w:r w:rsidRPr="008B1F79">
              <w:t>16</w:t>
            </w:r>
          </w:p>
        </w:tc>
      </w:tr>
      <w:tr w:rsidR="0078297D" w:rsidRPr="008B1F79" w14:paraId="76AFBAFC" w14:textId="77777777" w:rsidTr="000C7E4E">
        <w:trPr>
          <w:jc w:val="center"/>
        </w:trPr>
        <w:tc>
          <w:tcPr>
            <w:tcW w:w="1133" w:type="pct"/>
          </w:tcPr>
          <w:p w14:paraId="1D120D5E" w14:textId="77777777" w:rsidR="0078297D" w:rsidRPr="008B1F79" w:rsidRDefault="0078297D" w:rsidP="00555341">
            <w:pPr>
              <w:pStyle w:val="Tabletext"/>
            </w:pPr>
            <w:r w:rsidRPr="008B1F79">
              <w:t>Receiver noise figure</w:t>
            </w:r>
            <w:del w:id="313" w:author="Nellis, Donald (FAA)" w:date="2026-02-19T09:54:00Z" w16du:dateUtc="2026-02-19T14:54:00Z">
              <w:r w:rsidRPr="008B1F79" w:rsidDel="00431221">
                <w:delText xml:space="preserve"> </w:delText>
              </w:r>
              <w:r w:rsidRPr="00431221" w:rsidDel="00431221">
                <w:rPr>
                  <w:highlight w:val="cyan"/>
                  <w:rPrChange w:id="314" w:author="Nellis, Donald (FAA)" w:date="2026-02-19T09:56:00Z" w16du:dateUtc="2026-02-19T14:56:00Z">
                    <w:rPr/>
                  </w:rPrChange>
                </w:rPr>
                <w:delText>(dB)</w:delText>
              </w:r>
            </w:del>
          </w:p>
        </w:tc>
        <w:tc>
          <w:tcPr>
            <w:tcW w:w="443" w:type="pct"/>
            <w:shd w:val="clear" w:color="auto" w:fill="DAEEF3" w:themeFill="accent5" w:themeFillTint="33"/>
          </w:tcPr>
          <w:p w14:paraId="60CC2A40" w14:textId="51DF6E6C" w:rsidR="0078297D" w:rsidRPr="008B1F79" w:rsidRDefault="0078297D" w:rsidP="00555341">
            <w:pPr>
              <w:pStyle w:val="Tabletext"/>
              <w:jc w:val="left"/>
            </w:pPr>
            <w:ins w:id="315" w:author="Nellis, Donald (FAA)" w:date="2026-02-19T09:51:00Z" w16du:dateUtc="2026-02-19T14:51:00Z">
              <w:r w:rsidRPr="00127FF6">
                <w:rPr>
                  <w:highlight w:val="cyan"/>
                </w:rPr>
                <w:t>dB</w:t>
              </w:r>
            </w:ins>
          </w:p>
        </w:tc>
        <w:tc>
          <w:tcPr>
            <w:tcW w:w="851" w:type="pct"/>
          </w:tcPr>
          <w:p w14:paraId="137DD3B0" w14:textId="77777777" w:rsidR="0078297D" w:rsidRPr="008B1F79" w:rsidRDefault="0078297D" w:rsidP="00555341">
            <w:pPr>
              <w:pStyle w:val="Tabletext"/>
              <w:jc w:val="left"/>
            </w:pPr>
            <w:r w:rsidRPr="008B1F79">
              <w:t>5</w:t>
            </w:r>
          </w:p>
        </w:tc>
        <w:tc>
          <w:tcPr>
            <w:tcW w:w="883" w:type="pct"/>
          </w:tcPr>
          <w:p w14:paraId="5D2EB2C5" w14:textId="77777777" w:rsidR="0078297D" w:rsidRPr="008B1F79" w:rsidRDefault="0078297D" w:rsidP="00555341">
            <w:pPr>
              <w:pStyle w:val="Tabletext"/>
              <w:jc w:val="left"/>
            </w:pPr>
            <w:r w:rsidRPr="008B1F79">
              <w:t>5</w:t>
            </w:r>
          </w:p>
        </w:tc>
        <w:tc>
          <w:tcPr>
            <w:tcW w:w="851" w:type="pct"/>
            <w:gridSpan w:val="2"/>
          </w:tcPr>
          <w:p w14:paraId="638D135E" w14:textId="77777777" w:rsidR="0078297D" w:rsidRPr="008B1F79" w:rsidRDefault="0078297D" w:rsidP="00555341">
            <w:pPr>
              <w:pStyle w:val="Tabletext"/>
              <w:jc w:val="left"/>
            </w:pPr>
            <w:r w:rsidRPr="008B1F79">
              <w:t>5</w:t>
            </w:r>
          </w:p>
        </w:tc>
        <w:tc>
          <w:tcPr>
            <w:tcW w:w="839" w:type="pct"/>
          </w:tcPr>
          <w:p w14:paraId="362CFB41" w14:textId="77777777" w:rsidR="0078297D" w:rsidRPr="008B1F79" w:rsidRDefault="0078297D" w:rsidP="00555341">
            <w:pPr>
              <w:pStyle w:val="Tabletext"/>
              <w:jc w:val="left"/>
            </w:pPr>
            <w:r w:rsidRPr="008B1F79">
              <w:t>Not specified</w:t>
            </w:r>
          </w:p>
        </w:tc>
      </w:tr>
      <w:tr w:rsidR="0078297D" w:rsidRPr="008B1F79" w14:paraId="15B9A950" w14:textId="77777777" w:rsidTr="000C7E4E">
        <w:trPr>
          <w:jc w:val="center"/>
        </w:trPr>
        <w:tc>
          <w:tcPr>
            <w:tcW w:w="1133" w:type="pct"/>
          </w:tcPr>
          <w:p w14:paraId="0C0DC876" w14:textId="77777777" w:rsidR="0078297D" w:rsidRPr="008B1F79" w:rsidRDefault="0078297D" w:rsidP="00555341">
            <w:pPr>
              <w:pStyle w:val="Tabletext"/>
            </w:pPr>
            <w:r w:rsidRPr="008B1F79">
              <w:t>Minimum discernible signal</w:t>
            </w:r>
            <w:del w:id="316" w:author="Nellis, Donald (FAA)" w:date="2026-02-19T09:54:00Z" w16du:dateUtc="2026-02-19T14:54:00Z">
              <w:r w:rsidRPr="008B1F79" w:rsidDel="00431221">
                <w:delText xml:space="preserve"> </w:delText>
              </w:r>
              <w:r w:rsidRPr="00431221" w:rsidDel="00431221">
                <w:rPr>
                  <w:highlight w:val="cyan"/>
                  <w:rPrChange w:id="317" w:author="Nellis, Donald (FAA)" w:date="2026-02-19T09:56:00Z" w16du:dateUtc="2026-02-19T14:56:00Z">
                    <w:rPr/>
                  </w:rPrChange>
                </w:rPr>
                <w:delText>(dBm)</w:delText>
              </w:r>
            </w:del>
          </w:p>
        </w:tc>
        <w:tc>
          <w:tcPr>
            <w:tcW w:w="443" w:type="pct"/>
            <w:shd w:val="clear" w:color="auto" w:fill="DAEEF3" w:themeFill="accent5" w:themeFillTint="33"/>
          </w:tcPr>
          <w:p w14:paraId="4EA55599" w14:textId="489FEF6A" w:rsidR="0078297D" w:rsidRPr="008B1F79" w:rsidRDefault="0078297D" w:rsidP="00555341">
            <w:pPr>
              <w:pStyle w:val="Tabletext"/>
              <w:jc w:val="left"/>
            </w:pPr>
            <w:ins w:id="318" w:author="Nellis, Donald (FAA)" w:date="2026-02-19T09:51:00Z" w16du:dateUtc="2026-02-19T14:51:00Z">
              <w:r w:rsidRPr="00127FF6">
                <w:rPr>
                  <w:highlight w:val="cyan"/>
                </w:rPr>
                <w:t>dBm</w:t>
              </w:r>
            </w:ins>
          </w:p>
        </w:tc>
        <w:tc>
          <w:tcPr>
            <w:tcW w:w="851" w:type="pct"/>
          </w:tcPr>
          <w:p w14:paraId="37D1B8C2" w14:textId="77777777" w:rsidR="0078297D" w:rsidRPr="008B1F79" w:rsidRDefault="0078297D" w:rsidP="00555341">
            <w:pPr>
              <w:pStyle w:val="Tabletext"/>
              <w:jc w:val="left"/>
            </w:pPr>
            <w:r w:rsidRPr="008B1F79">
              <w:t>Depends on processing gain (34 dB (5 </w:t>
            </w:r>
            <w:r w:rsidRPr="008B1F79">
              <w:sym w:font="Symbol" w:char="F06D"/>
            </w:r>
            <w:r w:rsidRPr="008B1F79">
              <w:t>s), 30 dB (10 </w:t>
            </w:r>
            <w:r w:rsidRPr="008B1F79">
              <w:sym w:font="Symbol" w:char="F06D"/>
            </w:r>
            <w:r w:rsidRPr="008B1F79">
              <w:t>s) and 39.5 dB (13.5 </w:t>
            </w:r>
            <w:r w:rsidRPr="008B1F79">
              <w:sym w:font="Symbol" w:char="F06D"/>
            </w:r>
            <w:r w:rsidRPr="008B1F79">
              <w:t>s) for one return pulse)</w:t>
            </w:r>
          </w:p>
        </w:tc>
        <w:tc>
          <w:tcPr>
            <w:tcW w:w="883" w:type="pct"/>
          </w:tcPr>
          <w:p w14:paraId="03A9ACB8" w14:textId="77777777" w:rsidR="0078297D" w:rsidRPr="008B1F79" w:rsidRDefault="0078297D" w:rsidP="00555341">
            <w:pPr>
              <w:pStyle w:val="Tabletext"/>
              <w:jc w:val="left"/>
            </w:pPr>
            <w:r w:rsidRPr="008B1F79">
              <w:t>Depends on processing gain (17 dB for one return pulse)</w:t>
            </w:r>
          </w:p>
        </w:tc>
        <w:tc>
          <w:tcPr>
            <w:tcW w:w="851" w:type="pct"/>
            <w:gridSpan w:val="2"/>
          </w:tcPr>
          <w:p w14:paraId="1F53B1D6" w14:textId="77777777" w:rsidR="0078297D" w:rsidRPr="008B1F79" w:rsidRDefault="0078297D" w:rsidP="00555341">
            <w:pPr>
              <w:pStyle w:val="Tabletext"/>
              <w:jc w:val="left"/>
            </w:pPr>
            <w:r w:rsidRPr="008B1F79">
              <w:t>Depends on processing gain (30 dB (100 MHz) or 33 dB (200 MHz) for one return pulse)</w:t>
            </w:r>
          </w:p>
        </w:tc>
        <w:tc>
          <w:tcPr>
            <w:tcW w:w="839" w:type="pct"/>
          </w:tcPr>
          <w:p w14:paraId="68DA31E9" w14:textId="77777777" w:rsidR="0078297D" w:rsidRPr="008B1F79" w:rsidRDefault="0078297D" w:rsidP="00555341">
            <w:pPr>
              <w:pStyle w:val="Tabletext"/>
              <w:jc w:val="left"/>
            </w:pPr>
            <w:r w:rsidRPr="008B1F79">
              <w:t>–98</w:t>
            </w:r>
          </w:p>
        </w:tc>
      </w:tr>
      <w:tr w:rsidR="0078297D" w:rsidRPr="008B1F79" w14:paraId="3D872E20" w14:textId="77777777" w:rsidTr="000C7E4E">
        <w:trPr>
          <w:jc w:val="center"/>
        </w:trPr>
        <w:tc>
          <w:tcPr>
            <w:tcW w:w="1133" w:type="pct"/>
          </w:tcPr>
          <w:p w14:paraId="17C55E7F" w14:textId="77777777" w:rsidR="0078297D" w:rsidRPr="008B1F79" w:rsidRDefault="0078297D" w:rsidP="00555341">
            <w:pPr>
              <w:pStyle w:val="Tabletext"/>
            </w:pPr>
            <w:r w:rsidRPr="008B1F79">
              <w:t>Total chirp width</w:t>
            </w:r>
            <w:del w:id="319" w:author="Nellis, Donald (FAA)" w:date="2026-02-19T09:54:00Z" w16du:dateUtc="2026-02-19T14:54:00Z">
              <w:r w:rsidRPr="008B1F79" w:rsidDel="00431221">
                <w:delText xml:space="preserve"> </w:delText>
              </w:r>
              <w:r w:rsidRPr="00431221" w:rsidDel="00431221">
                <w:rPr>
                  <w:highlight w:val="cyan"/>
                  <w:rPrChange w:id="320" w:author="Nellis, Donald (FAA)" w:date="2026-02-19T09:57:00Z" w16du:dateUtc="2026-02-19T14:57:00Z">
                    <w:rPr/>
                  </w:rPrChange>
                </w:rPr>
                <w:delText>(MHz)</w:delText>
              </w:r>
            </w:del>
          </w:p>
        </w:tc>
        <w:tc>
          <w:tcPr>
            <w:tcW w:w="443" w:type="pct"/>
            <w:shd w:val="clear" w:color="auto" w:fill="DAEEF3" w:themeFill="accent5" w:themeFillTint="33"/>
          </w:tcPr>
          <w:p w14:paraId="0EA12A99" w14:textId="670D17C3" w:rsidR="0078297D" w:rsidRPr="008B1F79" w:rsidRDefault="0078297D" w:rsidP="00555341">
            <w:pPr>
              <w:pStyle w:val="Tabletext"/>
              <w:jc w:val="left"/>
            </w:pPr>
            <w:ins w:id="321" w:author="Nellis, Donald (FAA)" w:date="2026-02-19T09:51:00Z" w16du:dateUtc="2026-02-19T14:51:00Z">
              <w:r w:rsidRPr="00127FF6">
                <w:rPr>
                  <w:highlight w:val="cyan"/>
                </w:rPr>
                <w:t>MHz</w:t>
              </w:r>
            </w:ins>
          </w:p>
        </w:tc>
        <w:tc>
          <w:tcPr>
            <w:tcW w:w="851" w:type="pct"/>
          </w:tcPr>
          <w:p w14:paraId="57EBDC77" w14:textId="77777777" w:rsidR="0078297D" w:rsidRPr="008B1F79" w:rsidRDefault="0078297D" w:rsidP="00555341">
            <w:pPr>
              <w:pStyle w:val="Tabletext"/>
              <w:jc w:val="left"/>
            </w:pPr>
            <w:r w:rsidRPr="008B1F79">
              <w:t>Search: 500 (5 </w:t>
            </w:r>
            <w:r w:rsidRPr="008B1F79">
              <w:sym w:font="Symbol" w:char="F06D"/>
            </w:r>
            <w:r w:rsidRPr="008B1F79">
              <w:t>s) or 100 (10 </w:t>
            </w:r>
            <w:r w:rsidRPr="008B1F79">
              <w:sym w:font="Symbol" w:char="F06D"/>
            </w:r>
            <w:r w:rsidRPr="008B1F79">
              <w:t>s)</w:t>
            </w:r>
          </w:p>
          <w:p w14:paraId="0E759381" w14:textId="77777777" w:rsidR="0078297D" w:rsidRPr="008B1F79" w:rsidRDefault="0078297D" w:rsidP="00555341">
            <w:pPr>
              <w:pStyle w:val="Tabletext"/>
              <w:jc w:val="left"/>
            </w:pPr>
            <w:r w:rsidRPr="008B1F79">
              <w:t>SAR: 660</w:t>
            </w:r>
          </w:p>
        </w:tc>
        <w:tc>
          <w:tcPr>
            <w:tcW w:w="883" w:type="pct"/>
          </w:tcPr>
          <w:p w14:paraId="4FA88046" w14:textId="77777777" w:rsidR="0078297D" w:rsidRPr="008B1F79" w:rsidRDefault="0078297D" w:rsidP="00555341">
            <w:pPr>
              <w:pStyle w:val="Tabletext"/>
              <w:jc w:val="left"/>
            </w:pPr>
            <w:r w:rsidRPr="008B1F79">
              <w:t>5</w:t>
            </w:r>
          </w:p>
        </w:tc>
        <w:tc>
          <w:tcPr>
            <w:tcW w:w="851" w:type="pct"/>
            <w:gridSpan w:val="2"/>
          </w:tcPr>
          <w:p w14:paraId="0E4DD10E" w14:textId="77777777" w:rsidR="0078297D" w:rsidRPr="008B1F79" w:rsidRDefault="0078297D" w:rsidP="00555341">
            <w:pPr>
              <w:pStyle w:val="Tabletext"/>
              <w:jc w:val="left"/>
            </w:pPr>
            <w:r w:rsidRPr="008B1F79">
              <w:t>100 or 200</w:t>
            </w:r>
          </w:p>
        </w:tc>
        <w:tc>
          <w:tcPr>
            <w:tcW w:w="839" w:type="pct"/>
          </w:tcPr>
          <w:p w14:paraId="5A59AE79" w14:textId="77777777" w:rsidR="0078297D" w:rsidRPr="008B1F79" w:rsidRDefault="0078297D" w:rsidP="00555341">
            <w:pPr>
              <w:pStyle w:val="Tabletext"/>
              <w:jc w:val="left"/>
            </w:pPr>
            <w:r w:rsidRPr="008B1F79">
              <w:t>10</w:t>
            </w:r>
          </w:p>
        </w:tc>
      </w:tr>
      <w:tr w:rsidR="0078297D" w:rsidRPr="008B1F79" w14:paraId="044D7986" w14:textId="77777777" w:rsidTr="000C7E4E">
        <w:trPr>
          <w:jc w:val="center"/>
        </w:trPr>
        <w:tc>
          <w:tcPr>
            <w:tcW w:w="1133" w:type="pct"/>
          </w:tcPr>
          <w:p w14:paraId="0601571F" w14:textId="77777777" w:rsidR="0078297D" w:rsidRPr="008B1F79" w:rsidRDefault="0078297D" w:rsidP="00555341">
            <w:pPr>
              <w:pStyle w:val="Tabletext"/>
              <w:ind w:right="-85"/>
              <w:jc w:val="left"/>
            </w:pPr>
            <w:r w:rsidRPr="008B1F79">
              <w:t>RF emission bandwidth</w:t>
            </w:r>
            <w:del w:id="322" w:author="Nellis, Donald (FAA)" w:date="2026-02-19T09:54:00Z" w16du:dateUtc="2026-02-19T14:54:00Z">
              <w:r w:rsidRPr="008B1F79" w:rsidDel="00431221">
                <w:delText xml:space="preserve"> </w:delText>
              </w:r>
              <w:r w:rsidRPr="00431221" w:rsidDel="00431221">
                <w:rPr>
                  <w:highlight w:val="cyan"/>
                  <w:rPrChange w:id="323" w:author="Nellis, Donald (FAA)" w:date="2026-02-19T09:57:00Z" w16du:dateUtc="2026-02-19T14:57:00Z">
                    <w:rPr/>
                  </w:rPrChange>
                </w:rPr>
                <w:delText>(MHz)</w:delText>
              </w:r>
            </w:del>
          </w:p>
          <w:p w14:paraId="4B45980E" w14:textId="77777777" w:rsidR="0078297D" w:rsidRPr="008B1F79" w:rsidRDefault="0078297D" w:rsidP="0078297D">
            <w:pPr>
              <w:pStyle w:val="Tabletext"/>
              <w:jc w:val="left"/>
            </w:pPr>
            <w:r w:rsidRPr="008B1F79">
              <w:br/>
              <w:t>–</w:t>
            </w:r>
            <w:r w:rsidRPr="008B1F79">
              <w:tab/>
              <w:t>3 dB</w:t>
            </w:r>
          </w:p>
          <w:p w14:paraId="1CC651C0" w14:textId="47E720A9" w:rsidR="0078297D" w:rsidRPr="008B1F79" w:rsidRDefault="0078297D" w:rsidP="0078297D">
            <w:pPr>
              <w:pStyle w:val="Tabletext"/>
              <w:ind w:right="-85"/>
            </w:pPr>
            <w:r w:rsidRPr="008B1F79">
              <w:t>–</w:t>
            </w:r>
            <w:r w:rsidRPr="008B1F79">
              <w:tab/>
              <w:t>20 dB</w:t>
            </w:r>
          </w:p>
        </w:tc>
        <w:tc>
          <w:tcPr>
            <w:tcW w:w="443" w:type="pct"/>
            <w:shd w:val="clear" w:color="auto" w:fill="DAEEF3" w:themeFill="accent5" w:themeFillTint="33"/>
          </w:tcPr>
          <w:p w14:paraId="3B73D13D" w14:textId="770F881A" w:rsidR="0078297D" w:rsidRPr="008B1F79" w:rsidRDefault="00431221" w:rsidP="00555341">
            <w:pPr>
              <w:pStyle w:val="Tabletext"/>
              <w:jc w:val="left"/>
            </w:pPr>
            <w:ins w:id="324" w:author="Nellis, Donald (FAA)" w:date="2026-02-19T09:53:00Z" w16du:dateUtc="2026-02-19T14:53:00Z">
              <w:r w:rsidRPr="00127FF6">
                <w:rPr>
                  <w:highlight w:val="cyan"/>
                </w:rPr>
                <w:t>MHz</w:t>
              </w:r>
            </w:ins>
          </w:p>
        </w:tc>
        <w:tc>
          <w:tcPr>
            <w:tcW w:w="851" w:type="pct"/>
          </w:tcPr>
          <w:p w14:paraId="652EF051" w14:textId="77777777" w:rsidR="0078297D" w:rsidRPr="008B1F79" w:rsidRDefault="0078297D" w:rsidP="00555341">
            <w:pPr>
              <w:pStyle w:val="Tabletext"/>
              <w:tabs>
                <w:tab w:val="clear" w:pos="1985"/>
                <w:tab w:val="left" w:pos="1336"/>
              </w:tabs>
              <w:jc w:val="left"/>
            </w:pPr>
            <w:r w:rsidRPr="008B1F79">
              <w:t>Search (5 </w:t>
            </w:r>
            <w:r w:rsidRPr="008B1F79">
              <w:sym w:font="Symbol" w:char="F06D"/>
            </w:r>
            <w:r w:rsidRPr="008B1F79">
              <w:t>s)</w:t>
            </w:r>
            <w:r w:rsidRPr="008B1F79">
              <w:tab/>
              <w:t>Search (10 </w:t>
            </w:r>
            <w:r w:rsidRPr="008B1F79">
              <w:sym w:font="Symbol" w:char="F06D"/>
            </w:r>
            <w:r w:rsidRPr="008B1F79">
              <w:t>s)</w:t>
            </w:r>
            <w:r w:rsidRPr="008B1F79">
              <w:br/>
              <w:t>SAR</w:t>
            </w:r>
            <w:r w:rsidRPr="008B1F79">
              <w:br/>
            </w:r>
          </w:p>
          <w:p w14:paraId="54C6477D" w14:textId="77777777" w:rsidR="0078297D" w:rsidRPr="008B1F79" w:rsidRDefault="0078297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470</w:t>
            </w:r>
            <w:r w:rsidRPr="008B1F79">
              <w:tab/>
              <w:t>95</w:t>
            </w:r>
            <w:r w:rsidRPr="008B1F79">
              <w:tab/>
              <w:t>640</w:t>
            </w:r>
          </w:p>
          <w:p w14:paraId="55B16E1C" w14:textId="77777777" w:rsidR="0078297D" w:rsidRPr="008B1F79" w:rsidRDefault="0078297D" w:rsidP="00555341">
            <w:pPr>
              <w:pStyle w:val="Tabletext"/>
              <w:tabs>
                <w:tab w:val="clear" w:pos="284"/>
                <w:tab w:val="clear" w:pos="567"/>
                <w:tab w:val="clear" w:pos="851"/>
                <w:tab w:val="clear" w:pos="1134"/>
                <w:tab w:val="clear" w:pos="1418"/>
                <w:tab w:val="clear" w:pos="1701"/>
                <w:tab w:val="clear" w:pos="1985"/>
                <w:tab w:val="clear" w:pos="2268"/>
                <w:tab w:val="clear" w:pos="2552"/>
                <w:tab w:val="left" w:pos="1002"/>
                <w:tab w:val="left" w:pos="1902"/>
                <w:tab w:val="left" w:pos="2082"/>
              </w:tabs>
              <w:jc w:val="left"/>
            </w:pPr>
            <w:r w:rsidRPr="008B1F79">
              <w:t>540</w:t>
            </w:r>
            <w:r w:rsidRPr="008B1F79">
              <w:tab/>
              <w:t>110</w:t>
            </w:r>
            <w:r w:rsidRPr="008B1F79">
              <w:tab/>
              <w:t>730</w:t>
            </w:r>
          </w:p>
        </w:tc>
        <w:tc>
          <w:tcPr>
            <w:tcW w:w="883" w:type="pct"/>
          </w:tcPr>
          <w:p w14:paraId="12DA1100" w14:textId="77777777" w:rsidR="0078297D" w:rsidRPr="008B1F79" w:rsidRDefault="0078297D" w:rsidP="00555341">
            <w:pPr>
              <w:pStyle w:val="Tabletext"/>
              <w:jc w:val="left"/>
            </w:pPr>
          </w:p>
          <w:p w14:paraId="52CAE4E5" w14:textId="77777777" w:rsidR="0078297D" w:rsidRPr="008B1F79" w:rsidRDefault="0078297D" w:rsidP="00555341">
            <w:pPr>
              <w:pStyle w:val="Tabletext"/>
              <w:jc w:val="left"/>
            </w:pPr>
            <w:r w:rsidRPr="008B1F79">
              <w:br/>
            </w:r>
          </w:p>
          <w:p w14:paraId="4CBC125D" w14:textId="77777777" w:rsidR="0078297D" w:rsidRPr="008B1F79" w:rsidRDefault="0078297D" w:rsidP="00555341">
            <w:pPr>
              <w:pStyle w:val="Tabletext"/>
              <w:jc w:val="left"/>
            </w:pPr>
            <w:r w:rsidRPr="008B1F79">
              <w:t>4.5</w:t>
            </w:r>
          </w:p>
          <w:p w14:paraId="66194636" w14:textId="77777777" w:rsidR="0078297D" w:rsidRPr="008B1F79" w:rsidRDefault="0078297D" w:rsidP="00555341">
            <w:pPr>
              <w:pStyle w:val="Tabletext"/>
              <w:jc w:val="left"/>
            </w:pPr>
            <w:r w:rsidRPr="008B1F79">
              <w:t>7.3</w:t>
            </w:r>
          </w:p>
        </w:tc>
        <w:tc>
          <w:tcPr>
            <w:tcW w:w="469" w:type="pct"/>
          </w:tcPr>
          <w:p w14:paraId="72A769F2" w14:textId="77777777" w:rsidR="0078297D" w:rsidRPr="008B1F79" w:rsidRDefault="0078297D" w:rsidP="00555341">
            <w:pPr>
              <w:pStyle w:val="Tabletext"/>
              <w:tabs>
                <w:tab w:val="clear" w:pos="1985"/>
              </w:tabs>
              <w:jc w:val="left"/>
            </w:pPr>
            <w:r w:rsidRPr="008B1F79">
              <w:t>100 MHz chirp</w:t>
            </w:r>
          </w:p>
          <w:p w14:paraId="1B984B13" w14:textId="77777777" w:rsidR="0078297D" w:rsidRPr="008B1F79" w:rsidRDefault="0078297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br/>
            </w:r>
          </w:p>
          <w:p w14:paraId="3C84C995" w14:textId="77777777" w:rsidR="0078297D" w:rsidRPr="008B1F79" w:rsidRDefault="0078297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95</w:t>
            </w:r>
          </w:p>
          <w:p w14:paraId="4D361D03" w14:textId="77777777" w:rsidR="0078297D" w:rsidRPr="008B1F79" w:rsidRDefault="0078297D" w:rsidP="00555341">
            <w:pPr>
              <w:pStyle w:val="Tabletext"/>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s>
              <w:jc w:val="left"/>
            </w:pPr>
            <w:r w:rsidRPr="008B1F79">
              <w:t>110</w:t>
            </w:r>
          </w:p>
        </w:tc>
        <w:tc>
          <w:tcPr>
            <w:tcW w:w="382" w:type="pct"/>
          </w:tcPr>
          <w:p w14:paraId="3003EBA9" w14:textId="77777777" w:rsidR="0078297D" w:rsidRPr="008B1F79" w:rsidRDefault="0078297D" w:rsidP="00555341">
            <w:pPr>
              <w:pStyle w:val="Tabletext"/>
              <w:tabs>
                <w:tab w:val="clear" w:pos="567"/>
                <w:tab w:val="clear" w:pos="1985"/>
                <w:tab w:val="left" w:pos="545"/>
              </w:tabs>
              <w:jc w:val="left"/>
            </w:pPr>
            <w:r w:rsidRPr="008B1F79">
              <w:t>200 MHz chirp</w:t>
            </w:r>
          </w:p>
          <w:p w14:paraId="217477A1" w14:textId="77777777" w:rsidR="0078297D" w:rsidRPr="008B1F79" w:rsidRDefault="0078297D" w:rsidP="00555341">
            <w:pPr>
              <w:pStyle w:val="Tabletext"/>
              <w:tabs>
                <w:tab w:val="clear" w:pos="284"/>
                <w:tab w:val="clear" w:pos="567"/>
                <w:tab w:val="clear" w:pos="851"/>
                <w:tab w:val="clear" w:pos="1134"/>
                <w:tab w:val="clear" w:pos="1418"/>
                <w:tab w:val="clear" w:pos="1985"/>
                <w:tab w:val="left" w:pos="545"/>
              </w:tabs>
              <w:jc w:val="left"/>
            </w:pPr>
            <w:r w:rsidRPr="008B1F79">
              <w:br/>
            </w:r>
          </w:p>
          <w:p w14:paraId="0C1E2F09" w14:textId="77777777" w:rsidR="0078297D" w:rsidRPr="008B1F79" w:rsidRDefault="0078297D" w:rsidP="00555341">
            <w:pPr>
              <w:pStyle w:val="Tabletext"/>
              <w:tabs>
                <w:tab w:val="clear" w:pos="284"/>
                <w:tab w:val="clear" w:pos="851"/>
                <w:tab w:val="clear" w:pos="1134"/>
                <w:tab w:val="clear" w:pos="1418"/>
                <w:tab w:val="clear" w:pos="1985"/>
              </w:tabs>
              <w:jc w:val="left"/>
            </w:pPr>
            <w:r w:rsidRPr="008B1F79">
              <w:t>190</w:t>
            </w:r>
          </w:p>
          <w:p w14:paraId="7CFF340C" w14:textId="77777777" w:rsidR="0078297D" w:rsidRPr="008B1F79" w:rsidRDefault="0078297D" w:rsidP="00555341">
            <w:pPr>
              <w:pStyle w:val="Tabletext"/>
              <w:tabs>
                <w:tab w:val="clear" w:pos="284"/>
                <w:tab w:val="clear" w:pos="851"/>
                <w:tab w:val="clear" w:pos="1134"/>
                <w:tab w:val="clear" w:pos="1418"/>
                <w:tab w:val="clear" w:pos="1985"/>
              </w:tabs>
              <w:jc w:val="left"/>
            </w:pPr>
            <w:r w:rsidRPr="008B1F79">
              <w:t>220</w:t>
            </w:r>
          </w:p>
        </w:tc>
        <w:tc>
          <w:tcPr>
            <w:tcW w:w="839" w:type="pct"/>
          </w:tcPr>
          <w:p w14:paraId="657CB102" w14:textId="77777777" w:rsidR="0078297D" w:rsidRPr="008B1F79" w:rsidRDefault="0078297D" w:rsidP="00555341">
            <w:pPr>
              <w:pStyle w:val="Tabletext"/>
              <w:jc w:val="left"/>
            </w:pPr>
            <w:r w:rsidRPr="008B1F79">
              <w:br/>
            </w:r>
            <w:r w:rsidRPr="008B1F79">
              <w:br/>
            </w:r>
          </w:p>
          <w:p w14:paraId="7B9F9548" w14:textId="77777777" w:rsidR="0078297D" w:rsidRPr="008B1F79" w:rsidRDefault="0078297D" w:rsidP="00555341">
            <w:pPr>
              <w:pStyle w:val="Tabletext"/>
              <w:jc w:val="left"/>
            </w:pPr>
            <w:r w:rsidRPr="008B1F79">
              <w:t>9.3</w:t>
            </w:r>
          </w:p>
          <w:p w14:paraId="342ED927" w14:textId="77777777" w:rsidR="0078297D" w:rsidRPr="008B1F79" w:rsidRDefault="0078297D" w:rsidP="00555341">
            <w:pPr>
              <w:pStyle w:val="Tabletext"/>
              <w:jc w:val="left"/>
            </w:pPr>
            <w:r w:rsidRPr="008B1F79">
              <w:t>12</w:t>
            </w:r>
          </w:p>
        </w:tc>
      </w:tr>
    </w:tbl>
    <w:p w14:paraId="2B3BC0AE" w14:textId="77777777" w:rsidR="002353DD" w:rsidRPr="008B1F79" w:rsidRDefault="002353DD" w:rsidP="002353DD">
      <w:pPr>
        <w:pStyle w:val="Tablefin"/>
        <w:rPr>
          <w:sz w:val="16"/>
          <w:szCs w:val="16"/>
        </w:rPr>
      </w:pPr>
    </w:p>
    <w:p w14:paraId="2E5B9320" w14:textId="77777777" w:rsidR="002353DD" w:rsidRPr="008B1F79" w:rsidRDefault="002353DD" w:rsidP="002353DD">
      <w:pPr>
        <w:pStyle w:val="Tablefin"/>
        <w:rPr>
          <w:sz w:val="10"/>
          <w:szCs w:val="10"/>
        </w:rPr>
      </w:pPr>
      <w:r w:rsidRPr="008B1F79">
        <w:rPr>
          <w:sz w:val="10"/>
          <w:szCs w:val="10"/>
        </w:rPr>
        <w:br w:type="page"/>
      </w:r>
    </w:p>
    <w:p w14:paraId="0A280A25" w14:textId="1D7A89EE" w:rsidR="002353DD" w:rsidRPr="008B1F79" w:rsidRDefault="002353DD" w:rsidP="002353DD">
      <w:pPr>
        <w:pStyle w:val="TableNo"/>
        <w:spacing w:before="0"/>
      </w:pPr>
      <w:r w:rsidRPr="008B1F79">
        <w:lastRenderedPageBreak/>
        <w:br/>
        <w:t>TABLE 1 (</w:t>
      </w:r>
      <w:r w:rsidR="002918C4" w:rsidRPr="008B1F79">
        <w:rPr>
          <w:i/>
          <w:caps w:val="0"/>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5"/>
        <w:gridCol w:w="1260"/>
        <w:gridCol w:w="2430"/>
        <w:gridCol w:w="2520"/>
        <w:gridCol w:w="2430"/>
        <w:gridCol w:w="2494"/>
      </w:tblGrid>
      <w:tr w:rsidR="00431221" w:rsidRPr="008B1F79" w14:paraId="1A2CAB15" w14:textId="77777777" w:rsidTr="00431221">
        <w:trPr>
          <w:jc w:val="center"/>
        </w:trPr>
        <w:tc>
          <w:tcPr>
            <w:tcW w:w="3325" w:type="dxa"/>
          </w:tcPr>
          <w:p w14:paraId="6BEDC406" w14:textId="77777777" w:rsidR="00431221" w:rsidRPr="008B1F79" w:rsidRDefault="00431221" w:rsidP="00555341">
            <w:pPr>
              <w:pStyle w:val="Tablehead"/>
              <w:ind w:left="34"/>
            </w:pPr>
            <w:r w:rsidRPr="008B1F79">
              <w:t>Characteristics</w:t>
            </w:r>
          </w:p>
        </w:tc>
        <w:tc>
          <w:tcPr>
            <w:tcW w:w="1260" w:type="dxa"/>
            <w:shd w:val="clear" w:color="auto" w:fill="DAEEF3" w:themeFill="accent5" w:themeFillTint="33"/>
          </w:tcPr>
          <w:p w14:paraId="3D19E6E9" w14:textId="15F8269B" w:rsidR="00431221" w:rsidRPr="008B1F79" w:rsidRDefault="00431221" w:rsidP="00555341">
            <w:pPr>
              <w:pStyle w:val="Tablehead"/>
              <w:ind w:left="34"/>
            </w:pPr>
          </w:p>
        </w:tc>
        <w:tc>
          <w:tcPr>
            <w:tcW w:w="2430" w:type="dxa"/>
          </w:tcPr>
          <w:p w14:paraId="25BC5EB3" w14:textId="77777777" w:rsidR="00431221" w:rsidRPr="008B1F79" w:rsidRDefault="00431221" w:rsidP="00555341">
            <w:pPr>
              <w:pStyle w:val="Tablehead"/>
            </w:pPr>
            <w:r w:rsidRPr="008B1F79">
              <w:t>System A9</w:t>
            </w:r>
          </w:p>
        </w:tc>
        <w:tc>
          <w:tcPr>
            <w:tcW w:w="2520" w:type="dxa"/>
          </w:tcPr>
          <w:p w14:paraId="4689BBA3" w14:textId="77777777" w:rsidR="00431221" w:rsidRPr="008B1F79" w:rsidRDefault="00431221" w:rsidP="00555341">
            <w:pPr>
              <w:pStyle w:val="Tablehead"/>
            </w:pPr>
            <w:r w:rsidRPr="008B1F79">
              <w:t>System A10</w:t>
            </w:r>
          </w:p>
        </w:tc>
        <w:tc>
          <w:tcPr>
            <w:tcW w:w="2430" w:type="dxa"/>
          </w:tcPr>
          <w:p w14:paraId="2CF0486A" w14:textId="77777777" w:rsidR="00431221" w:rsidRPr="008B1F79" w:rsidRDefault="00431221" w:rsidP="00555341">
            <w:pPr>
              <w:pStyle w:val="Tablehead"/>
            </w:pPr>
            <w:r w:rsidRPr="008B1F79">
              <w:t>System A11</w:t>
            </w:r>
          </w:p>
        </w:tc>
        <w:tc>
          <w:tcPr>
            <w:tcW w:w="2494" w:type="dxa"/>
          </w:tcPr>
          <w:p w14:paraId="1916C913" w14:textId="77777777" w:rsidR="00431221" w:rsidRPr="008B1F79" w:rsidRDefault="00431221" w:rsidP="00555341">
            <w:pPr>
              <w:pStyle w:val="Tablehead"/>
            </w:pPr>
            <w:r w:rsidRPr="008B1F79">
              <w:t>System A12</w:t>
            </w:r>
          </w:p>
        </w:tc>
      </w:tr>
      <w:tr w:rsidR="00431221" w:rsidRPr="008B1F79" w14:paraId="2C843F71" w14:textId="77777777" w:rsidTr="00431221">
        <w:trPr>
          <w:jc w:val="center"/>
        </w:trPr>
        <w:tc>
          <w:tcPr>
            <w:tcW w:w="3325" w:type="dxa"/>
          </w:tcPr>
          <w:p w14:paraId="339C768B" w14:textId="77777777" w:rsidR="00431221" w:rsidRPr="008B1F79" w:rsidRDefault="00431221" w:rsidP="00555341">
            <w:pPr>
              <w:pStyle w:val="Tabletext"/>
              <w:spacing w:before="20" w:after="20"/>
            </w:pPr>
            <w:r w:rsidRPr="008B1F79">
              <w:t>Function</w:t>
            </w:r>
          </w:p>
        </w:tc>
        <w:tc>
          <w:tcPr>
            <w:tcW w:w="1260" w:type="dxa"/>
            <w:shd w:val="clear" w:color="auto" w:fill="DAEEF3" w:themeFill="accent5" w:themeFillTint="33"/>
          </w:tcPr>
          <w:p w14:paraId="3EABFB8D" w14:textId="5276D37E" w:rsidR="00431221" w:rsidRPr="008B1F79" w:rsidRDefault="00431221" w:rsidP="00555341">
            <w:pPr>
              <w:pStyle w:val="Tabletext"/>
              <w:spacing w:before="20" w:after="20"/>
            </w:pPr>
          </w:p>
        </w:tc>
        <w:tc>
          <w:tcPr>
            <w:tcW w:w="2430" w:type="dxa"/>
          </w:tcPr>
          <w:p w14:paraId="66DE2F88" w14:textId="77777777" w:rsidR="00431221" w:rsidRPr="008B1F79" w:rsidRDefault="00431221" w:rsidP="00555341">
            <w:pPr>
              <w:pStyle w:val="Tabletext"/>
              <w:spacing w:before="20" w:after="20"/>
            </w:pPr>
            <w:r w:rsidRPr="008B1F79">
              <w:t>Weather avoidance, search, ground mapping</w:t>
            </w:r>
          </w:p>
        </w:tc>
        <w:tc>
          <w:tcPr>
            <w:tcW w:w="2520" w:type="dxa"/>
          </w:tcPr>
          <w:p w14:paraId="74D2500A" w14:textId="77777777" w:rsidR="00431221" w:rsidRPr="008B1F79" w:rsidRDefault="00431221" w:rsidP="00555341">
            <w:pPr>
              <w:pStyle w:val="Tabletext"/>
              <w:spacing w:before="20" w:after="20"/>
            </w:pPr>
            <w:r w:rsidRPr="008B1F79">
              <w:t>Weather avoidance, ground mapping, search</w:t>
            </w:r>
          </w:p>
        </w:tc>
        <w:tc>
          <w:tcPr>
            <w:tcW w:w="2430" w:type="dxa"/>
          </w:tcPr>
          <w:p w14:paraId="43559574" w14:textId="77777777" w:rsidR="00431221" w:rsidRPr="008B1F79" w:rsidRDefault="00431221" w:rsidP="00555341">
            <w:pPr>
              <w:pStyle w:val="Tabletext"/>
              <w:spacing w:before="20" w:after="20"/>
            </w:pPr>
            <w:r w:rsidRPr="008B1F79">
              <w:t>Weather avoidance, ground mapping, search and rescue</w:t>
            </w:r>
          </w:p>
        </w:tc>
        <w:tc>
          <w:tcPr>
            <w:tcW w:w="2494" w:type="dxa"/>
            <w:tcMar>
              <w:left w:w="0" w:type="dxa"/>
              <w:right w:w="0" w:type="dxa"/>
            </w:tcMar>
          </w:tcPr>
          <w:p w14:paraId="45536CDD" w14:textId="77777777" w:rsidR="00431221" w:rsidRPr="008B1F79" w:rsidRDefault="00431221" w:rsidP="00555341">
            <w:pPr>
              <w:pStyle w:val="Tabletext"/>
              <w:spacing w:before="20" w:after="20"/>
            </w:pPr>
            <w:r w:rsidRPr="008B1F79">
              <w:t>Multipurpose surveillance, scanning, tracking, search, synthetic aperture radar (imaging)</w:t>
            </w:r>
          </w:p>
        </w:tc>
      </w:tr>
      <w:tr w:rsidR="00431221" w:rsidRPr="008B1F79" w14:paraId="0B39E096" w14:textId="77777777" w:rsidTr="00431221">
        <w:trPr>
          <w:jc w:val="center"/>
        </w:trPr>
        <w:tc>
          <w:tcPr>
            <w:tcW w:w="3325" w:type="dxa"/>
          </w:tcPr>
          <w:p w14:paraId="346B8316" w14:textId="77777777" w:rsidR="00431221" w:rsidRPr="008B1F79" w:rsidRDefault="00431221" w:rsidP="00555341">
            <w:pPr>
              <w:pStyle w:val="Tabletext"/>
              <w:keepLines/>
              <w:tabs>
                <w:tab w:val="left" w:leader="dot" w:pos="7938"/>
                <w:tab w:val="center" w:pos="9526"/>
              </w:tabs>
              <w:spacing w:before="20" w:after="20"/>
              <w:ind w:left="567" w:hanging="567"/>
            </w:pPr>
            <w:r w:rsidRPr="008B1F79">
              <w:t>Tuning range</w:t>
            </w:r>
            <w:del w:id="325" w:author="Nellis, Donald (FAA)" w:date="2026-02-19T10:19:00Z" w16du:dateUtc="2026-02-19T15:19:00Z">
              <w:r w:rsidRPr="008B1F79" w:rsidDel="00D21437">
                <w:delText xml:space="preserve"> </w:delText>
              </w:r>
              <w:r w:rsidRPr="00D21437" w:rsidDel="00D21437">
                <w:rPr>
                  <w:highlight w:val="cyan"/>
                  <w:rPrChange w:id="326" w:author="Nellis, Donald (FAA)" w:date="2026-02-19T10:19:00Z" w16du:dateUtc="2026-02-19T15:19:00Z">
                    <w:rPr/>
                  </w:rPrChange>
                </w:rPr>
                <w:delText>(MHz)</w:delText>
              </w:r>
            </w:del>
          </w:p>
        </w:tc>
        <w:tc>
          <w:tcPr>
            <w:tcW w:w="1260" w:type="dxa"/>
            <w:shd w:val="clear" w:color="auto" w:fill="DAEEF3" w:themeFill="accent5" w:themeFillTint="33"/>
          </w:tcPr>
          <w:p w14:paraId="68828DC4" w14:textId="6644095E" w:rsidR="00431221" w:rsidRPr="008B1F79" w:rsidRDefault="00D21437" w:rsidP="00555341">
            <w:pPr>
              <w:pStyle w:val="Tabletext"/>
              <w:keepLines/>
              <w:tabs>
                <w:tab w:val="left" w:leader="dot" w:pos="7938"/>
                <w:tab w:val="center" w:pos="9526"/>
              </w:tabs>
              <w:spacing w:before="20" w:after="20"/>
              <w:ind w:left="567" w:hanging="567"/>
            </w:pPr>
            <w:ins w:id="327" w:author="Nellis, Donald (FAA)" w:date="2026-02-19T10:18:00Z" w16du:dateUtc="2026-02-19T15:18:00Z">
              <w:r w:rsidRPr="00FA6533">
                <w:rPr>
                  <w:highlight w:val="cyan"/>
                </w:rPr>
                <w:t>MHz</w:t>
              </w:r>
            </w:ins>
          </w:p>
        </w:tc>
        <w:tc>
          <w:tcPr>
            <w:tcW w:w="2430" w:type="dxa"/>
          </w:tcPr>
          <w:p w14:paraId="73858F7C" w14:textId="77777777" w:rsidR="00431221" w:rsidRPr="008B1F79" w:rsidRDefault="00431221" w:rsidP="00555341">
            <w:pPr>
              <w:pStyle w:val="Tabletext"/>
              <w:spacing w:before="20" w:after="20"/>
            </w:pPr>
            <w:r w:rsidRPr="008B1F79">
              <w:t xml:space="preserve">Radar: 9 375 </w:t>
            </w:r>
            <w:r w:rsidRPr="008B1F79">
              <w:sym w:font="Symbol" w:char="F0B1"/>
            </w:r>
            <w:r w:rsidRPr="008B1F79">
              <w:t xml:space="preserve"> 10;</w:t>
            </w:r>
            <w:r w:rsidRPr="008B1F79">
              <w:br/>
              <w:t>Beacon: 9 310</w:t>
            </w:r>
          </w:p>
        </w:tc>
        <w:tc>
          <w:tcPr>
            <w:tcW w:w="2520" w:type="dxa"/>
          </w:tcPr>
          <w:p w14:paraId="65DE8ED7" w14:textId="77777777" w:rsidR="00431221" w:rsidRPr="008B1F79" w:rsidRDefault="00431221" w:rsidP="00555341">
            <w:pPr>
              <w:pStyle w:val="Tabletext"/>
              <w:spacing w:before="20" w:after="20"/>
            </w:pPr>
            <w:r w:rsidRPr="008B1F79">
              <w:t>Preheat pulse: 9 337 and 9 339 (precedes each operational pulse)</w:t>
            </w:r>
            <w:r w:rsidRPr="008B1F79">
              <w:br/>
              <w:t>Operational pulse: 9 344</w:t>
            </w:r>
          </w:p>
        </w:tc>
        <w:tc>
          <w:tcPr>
            <w:tcW w:w="2430" w:type="dxa"/>
          </w:tcPr>
          <w:p w14:paraId="261AC59E" w14:textId="77777777" w:rsidR="00431221" w:rsidRPr="008B1F79" w:rsidRDefault="00431221" w:rsidP="00555341">
            <w:pPr>
              <w:pStyle w:val="Tabletext"/>
              <w:spacing w:before="20" w:after="20"/>
            </w:pPr>
            <w:r w:rsidRPr="008B1F79">
              <w:t>9 375 ± 30</w:t>
            </w:r>
          </w:p>
        </w:tc>
        <w:tc>
          <w:tcPr>
            <w:tcW w:w="2494" w:type="dxa"/>
          </w:tcPr>
          <w:p w14:paraId="6C1C0D5F" w14:textId="77777777" w:rsidR="00431221" w:rsidRPr="008B1F79" w:rsidRDefault="00431221" w:rsidP="00555341">
            <w:pPr>
              <w:pStyle w:val="Tabletext"/>
              <w:spacing w:before="20" w:after="20"/>
            </w:pPr>
            <w:r w:rsidRPr="008B1F79">
              <w:t>8 500-10 500</w:t>
            </w:r>
          </w:p>
        </w:tc>
      </w:tr>
      <w:tr w:rsidR="00431221" w:rsidRPr="008B1F79" w14:paraId="0BBE4E78" w14:textId="77777777" w:rsidTr="00431221">
        <w:trPr>
          <w:jc w:val="center"/>
        </w:trPr>
        <w:tc>
          <w:tcPr>
            <w:tcW w:w="3325" w:type="dxa"/>
          </w:tcPr>
          <w:p w14:paraId="151A1AED" w14:textId="77777777" w:rsidR="00431221" w:rsidRPr="008B1F79" w:rsidRDefault="00431221" w:rsidP="00555341">
            <w:pPr>
              <w:pStyle w:val="Tabletext"/>
              <w:spacing w:before="20" w:after="20"/>
            </w:pPr>
            <w:r w:rsidRPr="008B1F79">
              <w:t>Modulation</w:t>
            </w:r>
          </w:p>
        </w:tc>
        <w:tc>
          <w:tcPr>
            <w:tcW w:w="1260" w:type="dxa"/>
            <w:shd w:val="clear" w:color="auto" w:fill="DAEEF3" w:themeFill="accent5" w:themeFillTint="33"/>
          </w:tcPr>
          <w:p w14:paraId="4669A3B2" w14:textId="4ECC77BB" w:rsidR="00431221" w:rsidRPr="008B1F79" w:rsidRDefault="00431221" w:rsidP="00555341">
            <w:pPr>
              <w:pStyle w:val="Tabletext"/>
              <w:spacing w:before="20" w:after="20"/>
            </w:pPr>
          </w:p>
        </w:tc>
        <w:tc>
          <w:tcPr>
            <w:tcW w:w="2430" w:type="dxa"/>
          </w:tcPr>
          <w:p w14:paraId="5DB9CF42" w14:textId="77777777" w:rsidR="00431221" w:rsidRPr="008B1F79" w:rsidRDefault="00431221" w:rsidP="00555341">
            <w:pPr>
              <w:pStyle w:val="Tabletext"/>
              <w:spacing w:before="20" w:after="20"/>
            </w:pPr>
            <w:r w:rsidRPr="008B1F79">
              <w:t>Pulse</w:t>
            </w:r>
          </w:p>
        </w:tc>
        <w:tc>
          <w:tcPr>
            <w:tcW w:w="2520" w:type="dxa"/>
          </w:tcPr>
          <w:p w14:paraId="3C5110E3" w14:textId="77777777" w:rsidR="00431221" w:rsidRPr="008B1F79" w:rsidRDefault="00431221" w:rsidP="00555341">
            <w:pPr>
              <w:pStyle w:val="Tabletext"/>
              <w:spacing w:before="20" w:after="20"/>
            </w:pPr>
            <w:r w:rsidRPr="008B1F79">
              <w:t>Pulse</w:t>
            </w:r>
          </w:p>
        </w:tc>
        <w:tc>
          <w:tcPr>
            <w:tcW w:w="2430" w:type="dxa"/>
          </w:tcPr>
          <w:p w14:paraId="0D019C40" w14:textId="77777777" w:rsidR="00431221" w:rsidRPr="008B1F79" w:rsidRDefault="00431221" w:rsidP="00555341">
            <w:pPr>
              <w:pStyle w:val="Tabletext"/>
              <w:spacing w:before="20" w:after="20"/>
            </w:pPr>
            <w:r w:rsidRPr="008B1F79">
              <w:t>Pulse</w:t>
            </w:r>
          </w:p>
        </w:tc>
        <w:tc>
          <w:tcPr>
            <w:tcW w:w="2494" w:type="dxa"/>
          </w:tcPr>
          <w:p w14:paraId="11D3F72E" w14:textId="77777777" w:rsidR="00431221" w:rsidRPr="008B1F79" w:rsidRDefault="00431221" w:rsidP="00555341">
            <w:pPr>
              <w:pStyle w:val="Tabletext"/>
              <w:spacing w:before="20" w:after="20"/>
            </w:pPr>
            <w:r w:rsidRPr="008B1F79">
              <w:t>Adaptive pulse, FM, linear FM pulse (chirp)</w:t>
            </w:r>
          </w:p>
        </w:tc>
      </w:tr>
      <w:tr w:rsidR="00431221" w:rsidRPr="008B1F79" w14:paraId="111B4819" w14:textId="77777777" w:rsidTr="00431221">
        <w:trPr>
          <w:jc w:val="center"/>
        </w:trPr>
        <w:tc>
          <w:tcPr>
            <w:tcW w:w="3325" w:type="dxa"/>
          </w:tcPr>
          <w:p w14:paraId="18A9D276" w14:textId="77777777" w:rsidR="00431221" w:rsidRPr="008B1F79" w:rsidRDefault="00431221" w:rsidP="00555341">
            <w:pPr>
              <w:pStyle w:val="Tabletext"/>
              <w:tabs>
                <w:tab w:val="clear" w:pos="567"/>
              </w:tabs>
              <w:spacing w:before="20" w:after="20"/>
              <w:ind w:left="15"/>
            </w:pPr>
            <w:r w:rsidRPr="008B1F79">
              <w:t>Peak power into antenna</w:t>
            </w:r>
            <w:del w:id="328" w:author="Nellis, Donald (FAA)" w:date="2026-02-19T10:19:00Z" w16du:dateUtc="2026-02-19T15:19:00Z">
              <w:r w:rsidRPr="008B1F79" w:rsidDel="00D21437">
                <w:delText xml:space="preserve"> </w:delText>
              </w:r>
              <w:r w:rsidRPr="00D21437" w:rsidDel="00D21437">
                <w:rPr>
                  <w:highlight w:val="cyan"/>
                  <w:rPrChange w:id="329" w:author="Nellis, Donald (FAA)" w:date="2026-02-19T10:19:00Z" w16du:dateUtc="2026-02-19T15:19:00Z">
                    <w:rPr/>
                  </w:rPrChange>
                </w:rPr>
                <w:delText>(kW)</w:delText>
              </w:r>
            </w:del>
          </w:p>
        </w:tc>
        <w:tc>
          <w:tcPr>
            <w:tcW w:w="1260" w:type="dxa"/>
            <w:shd w:val="clear" w:color="auto" w:fill="DAEEF3" w:themeFill="accent5" w:themeFillTint="33"/>
          </w:tcPr>
          <w:p w14:paraId="1ED51242" w14:textId="74719399" w:rsidR="00431221" w:rsidRPr="008B1F79" w:rsidRDefault="00D21437" w:rsidP="00555341">
            <w:pPr>
              <w:pStyle w:val="Tabletext"/>
              <w:tabs>
                <w:tab w:val="clear" w:pos="567"/>
              </w:tabs>
              <w:spacing w:before="20" w:after="20"/>
              <w:ind w:left="15"/>
            </w:pPr>
            <w:ins w:id="330" w:author="Nellis, Donald (FAA)" w:date="2026-02-19T10:18:00Z" w16du:dateUtc="2026-02-19T15:18:00Z">
              <w:r w:rsidRPr="00FA6533">
                <w:rPr>
                  <w:highlight w:val="cyan"/>
                </w:rPr>
                <w:t>kW</w:t>
              </w:r>
            </w:ins>
          </w:p>
        </w:tc>
        <w:tc>
          <w:tcPr>
            <w:tcW w:w="2430" w:type="dxa"/>
          </w:tcPr>
          <w:p w14:paraId="6F2A3E72" w14:textId="77777777" w:rsidR="00431221" w:rsidRPr="008B1F79" w:rsidRDefault="00431221" w:rsidP="00555341">
            <w:pPr>
              <w:pStyle w:val="Tabletext"/>
              <w:spacing w:before="20" w:after="20"/>
            </w:pPr>
            <w:r w:rsidRPr="008B1F79">
              <w:t>25</w:t>
            </w:r>
          </w:p>
        </w:tc>
        <w:tc>
          <w:tcPr>
            <w:tcW w:w="2520" w:type="dxa"/>
          </w:tcPr>
          <w:p w14:paraId="42AA9EC3" w14:textId="77777777" w:rsidR="00431221" w:rsidRPr="008B1F79" w:rsidRDefault="00431221" w:rsidP="00555341">
            <w:pPr>
              <w:pStyle w:val="Tabletext"/>
              <w:spacing w:before="20" w:after="20"/>
            </w:pPr>
            <w:r w:rsidRPr="008B1F79">
              <w:t>0.026 (14 </w:t>
            </w:r>
            <w:proofErr w:type="spellStart"/>
            <w:r w:rsidRPr="008B1F79">
              <w:t>dBW</w:t>
            </w:r>
            <w:proofErr w:type="spellEnd"/>
            <w:r w:rsidRPr="008B1F79">
              <w:t>)</w:t>
            </w:r>
          </w:p>
        </w:tc>
        <w:tc>
          <w:tcPr>
            <w:tcW w:w="2430" w:type="dxa"/>
          </w:tcPr>
          <w:p w14:paraId="269988B7" w14:textId="77777777" w:rsidR="00431221" w:rsidRPr="008B1F79" w:rsidRDefault="00431221" w:rsidP="00555341">
            <w:pPr>
              <w:pStyle w:val="Tabletext"/>
              <w:spacing w:before="20" w:after="20"/>
            </w:pPr>
            <w:r w:rsidRPr="008B1F79">
              <w:t>2.5 to 6.0</w:t>
            </w:r>
          </w:p>
        </w:tc>
        <w:tc>
          <w:tcPr>
            <w:tcW w:w="2494" w:type="dxa"/>
          </w:tcPr>
          <w:p w14:paraId="6B1EA134" w14:textId="77777777" w:rsidR="00431221" w:rsidRPr="008B1F79" w:rsidRDefault="00431221" w:rsidP="00555341">
            <w:pPr>
              <w:pStyle w:val="Tabletext"/>
              <w:spacing w:before="20" w:after="20"/>
            </w:pPr>
            <w:r w:rsidRPr="008B1F79">
              <w:t>0.03-10</w:t>
            </w:r>
          </w:p>
        </w:tc>
      </w:tr>
      <w:tr w:rsidR="00431221" w:rsidRPr="008B1F79" w14:paraId="5EEED57F" w14:textId="77777777" w:rsidTr="00844BFF">
        <w:trPr>
          <w:trHeight w:val="840"/>
          <w:jc w:val="center"/>
        </w:trPr>
        <w:tc>
          <w:tcPr>
            <w:tcW w:w="3325" w:type="dxa"/>
          </w:tcPr>
          <w:p w14:paraId="1F3CA8DE" w14:textId="26FFBBC8" w:rsidR="00431221" w:rsidRPr="008B1F79" w:rsidRDefault="00431221" w:rsidP="00555341">
            <w:pPr>
              <w:pStyle w:val="Tabletext"/>
              <w:tabs>
                <w:tab w:val="clear" w:pos="567"/>
              </w:tabs>
              <w:spacing w:before="20" w:after="20"/>
              <w:ind w:left="15"/>
            </w:pPr>
            <w:r w:rsidRPr="008B1F79">
              <w:t>Pulse width</w:t>
            </w:r>
            <w:del w:id="331" w:author="Nellis, Donald (FAA)" w:date="2026-02-19T10:19:00Z" w16du:dateUtc="2026-02-19T15:19:00Z">
              <w:r w:rsidRPr="008B1F79" w:rsidDel="00D21437">
                <w:delText xml:space="preserve"> </w:delText>
              </w:r>
              <w:r w:rsidRPr="00D21437" w:rsidDel="00D21437">
                <w:rPr>
                  <w:highlight w:val="cyan"/>
                  <w:rPrChange w:id="332" w:author="Nellis, Donald (FAA)" w:date="2026-02-19T10:19:00Z" w16du:dateUtc="2026-02-19T15:19:00Z">
                    <w:rPr/>
                  </w:rPrChange>
                </w:rPr>
                <w:delText>(</w:delText>
              </w:r>
              <w:r w:rsidRPr="00D21437" w:rsidDel="00D21437">
                <w:rPr>
                  <w:highlight w:val="cyan"/>
                  <w:rPrChange w:id="333" w:author="Nellis, Donald (FAA)" w:date="2026-02-19T10:19:00Z" w16du:dateUtc="2026-02-19T15:19:00Z">
                    <w:rPr/>
                  </w:rPrChange>
                </w:rPr>
                <w:sym w:font="Symbol" w:char="F06D"/>
              </w:r>
              <w:r w:rsidRPr="00D21437" w:rsidDel="00D21437">
                <w:rPr>
                  <w:highlight w:val="cyan"/>
                  <w:rPrChange w:id="334" w:author="Nellis, Donald (FAA)" w:date="2026-02-19T10:19:00Z" w16du:dateUtc="2026-02-19T15:19:00Z">
                    <w:rPr/>
                  </w:rPrChange>
                </w:rPr>
                <w:delText>s)</w:delText>
              </w:r>
            </w:del>
          </w:p>
        </w:tc>
        <w:tc>
          <w:tcPr>
            <w:tcW w:w="1260" w:type="dxa"/>
            <w:shd w:val="clear" w:color="auto" w:fill="DAEEF3" w:themeFill="accent5" w:themeFillTint="33"/>
          </w:tcPr>
          <w:p w14:paraId="5EA99277" w14:textId="6B921F21" w:rsidR="00431221" w:rsidRPr="008B1F79" w:rsidRDefault="00D21437" w:rsidP="00555341">
            <w:pPr>
              <w:pStyle w:val="Tabletext"/>
              <w:tabs>
                <w:tab w:val="clear" w:pos="567"/>
              </w:tabs>
              <w:spacing w:before="20" w:after="20"/>
              <w:ind w:left="15"/>
            </w:pPr>
            <w:ins w:id="335" w:author="Nellis, Donald (FAA)" w:date="2026-02-19T10:18:00Z" w16du:dateUtc="2026-02-19T15:18:00Z">
              <w:r w:rsidRPr="00FA6533">
                <w:rPr>
                  <w:highlight w:val="cyan"/>
                </w:rPr>
                <w:sym w:font="Symbol" w:char="F06D"/>
              </w:r>
              <w:r w:rsidRPr="00FA6533">
                <w:rPr>
                  <w:highlight w:val="cyan"/>
                </w:rPr>
                <w:t>s</w:t>
              </w:r>
            </w:ins>
          </w:p>
        </w:tc>
        <w:tc>
          <w:tcPr>
            <w:tcW w:w="2430" w:type="dxa"/>
          </w:tcPr>
          <w:p w14:paraId="2A64BF97" w14:textId="15D9051A" w:rsidR="00431221" w:rsidRPr="008B1F79" w:rsidRDefault="00431221" w:rsidP="00555341">
            <w:pPr>
              <w:pStyle w:val="Tabletext"/>
              <w:spacing w:before="20" w:after="20"/>
            </w:pPr>
            <w:r w:rsidRPr="000C7E4E">
              <w:t xml:space="preserve">4.5, 2.4, 0.8 and 0.2 µs at 180, 350, 350 and 1 000 </w:t>
            </w:r>
            <w:ins w:id="336" w:author="Ahmed Kormed" w:date="2025-11-21T10:01:00Z">
              <w:del w:id="337" w:author="Nellis, Donald (FAA)" w:date="2026-02-19T10:21:00Z" w16du:dateUtc="2026-02-19T15:21:00Z">
                <w:r w:rsidRPr="00D21437" w:rsidDel="00D21437">
                  <w:rPr>
                    <w:highlight w:val="cyan"/>
                    <w:rPrChange w:id="338" w:author="Nellis, Donald (FAA)" w:date="2026-02-19T10:22:00Z" w16du:dateUtc="2026-02-19T15:22:00Z">
                      <w:rPr>
                        <w:highlight w:val="yellow"/>
                      </w:rPr>
                    </w:rPrChange>
                  </w:rPr>
                  <w:delText xml:space="preserve">Hz </w:delText>
                </w:r>
              </w:del>
            </w:ins>
            <w:del w:id="339" w:author="Ahmed Kormed" w:date="2025-05-05T16:50:00Z">
              <w:r w:rsidRPr="000C7E4E" w:rsidDel="002A3024">
                <w:rPr>
                  <w:rPrChange w:id="340" w:author="Nellis, Donald (FAA)" w:date="2026-02-19T15:31:00Z" w16du:dateUtc="2026-02-19T20:31:00Z">
                    <w:rPr>
                      <w:highlight w:val="yellow"/>
                    </w:rPr>
                  </w:rPrChange>
                </w:rPr>
                <w:delText>pps</w:delText>
              </w:r>
            </w:del>
          </w:p>
        </w:tc>
        <w:tc>
          <w:tcPr>
            <w:tcW w:w="2520" w:type="dxa"/>
          </w:tcPr>
          <w:p w14:paraId="7616CDF5" w14:textId="2913A8C6" w:rsidR="00431221" w:rsidRPr="008B1F79" w:rsidRDefault="00431221" w:rsidP="00555341">
            <w:pPr>
              <w:pStyle w:val="Tabletext"/>
              <w:spacing w:before="20" w:after="20"/>
            </w:pPr>
            <w:r w:rsidRPr="008B1F79">
              <w:t>9 337 and 9 339 MHz: 1-29 </w:t>
            </w:r>
            <w:r w:rsidRPr="008B1F79">
              <w:sym w:font="Symbol" w:char="F06D"/>
            </w:r>
            <w:r w:rsidRPr="008B1F79">
              <w:t>s at 2 200</w:t>
            </w:r>
            <w:r w:rsidRPr="008B1F79">
              <w:noBreakHyphen/>
              <w:t xml:space="preserve">220 </w:t>
            </w:r>
            <w:ins w:id="341" w:author="Ahmed Kormed" w:date="2025-11-21T10:01:00Z">
              <w:del w:id="342" w:author="Nellis, Donald (FAA)" w:date="2026-02-19T10:22:00Z" w16du:dateUtc="2026-02-19T15:22:00Z">
                <w:r w:rsidRPr="00D21437" w:rsidDel="00D21437">
                  <w:rPr>
                    <w:highlight w:val="cyan"/>
                    <w:rPrChange w:id="343" w:author="Nellis, Donald (FAA)" w:date="2026-02-19T10:23:00Z" w16du:dateUtc="2026-02-19T15:23:00Z">
                      <w:rPr/>
                    </w:rPrChange>
                  </w:rPr>
                  <w:delText>Hz</w:delText>
                </w:r>
                <w:r w:rsidDel="00D21437">
                  <w:delText xml:space="preserve"> </w:delText>
                </w:r>
              </w:del>
            </w:ins>
            <w:del w:id="344" w:author="Ahmed Kormed" w:date="2025-05-05T16:50:00Z">
              <w:r w:rsidRPr="008B1F79" w:rsidDel="002A3024">
                <w:delText>pps</w:delText>
              </w:r>
            </w:del>
            <w:r w:rsidRPr="008B1F79">
              <w:br/>
              <w:t>(dithered) for all pulse widths;</w:t>
            </w:r>
          </w:p>
        </w:tc>
        <w:tc>
          <w:tcPr>
            <w:tcW w:w="2430" w:type="dxa"/>
          </w:tcPr>
          <w:p w14:paraId="63E8227E" w14:textId="601E6B8C" w:rsidR="00431221" w:rsidRPr="008B1F79" w:rsidRDefault="00431221" w:rsidP="00555341">
            <w:pPr>
              <w:pStyle w:val="Tabletext"/>
              <w:spacing w:before="20" w:after="20"/>
            </w:pPr>
            <w:r w:rsidRPr="008B1F79">
              <w:t>Fixed at 4</w:t>
            </w:r>
          </w:p>
        </w:tc>
        <w:tc>
          <w:tcPr>
            <w:tcW w:w="2494" w:type="dxa"/>
          </w:tcPr>
          <w:p w14:paraId="5B802A97" w14:textId="5E4A46A9" w:rsidR="00431221" w:rsidRPr="008B1F79" w:rsidRDefault="00431221" w:rsidP="00555341">
            <w:pPr>
              <w:pStyle w:val="Tabletext"/>
              <w:spacing w:before="20" w:after="20"/>
            </w:pPr>
            <w:r w:rsidRPr="008B1F79">
              <w:t>0.15-300 adaptive</w:t>
            </w:r>
          </w:p>
        </w:tc>
      </w:tr>
      <w:tr w:rsidR="00844BFF" w:rsidRPr="008B1F79" w14:paraId="78E84EF7" w14:textId="77777777" w:rsidTr="00D21437">
        <w:trPr>
          <w:trHeight w:val="840"/>
          <w:jc w:val="center"/>
        </w:trPr>
        <w:tc>
          <w:tcPr>
            <w:tcW w:w="3325" w:type="dxa"/>
            <w:shd w:val="clear" w:color="auto" w:fill="DAEEF3" w:themeFill="accent5" w:themeFillTint="33"/>
          </w:tcPr>
          <w:p w14:paraId="7F526B46" w14:textId="65662C54" w:rsidR="00844BFF" w:rsidRPr="008B1F79" w:rsidRDefault="00844BFF" w:rsidP="00555341">
            <w:pPr>
              <w:pStyle w:val="Tabletext"/>
              <w:tabs>
                <w:tab w:val="clear" w:pos="567"/>
              </w:tabs>
              <w:spacing w:before="20" w:after="20"/>
              <w:ind w:left="15"/>
            </w:pPr>
            <w:del w:id="345" w:author="Nellis, Donald (FAA)" w:date="2026-02-19T10:17:00Z" w16du:dateUtc="2026-02-19T15:17:00Z">
              <w:r w:rsidRPr="00FA6533" w:rsidDel="00D21437">
                <w:rPr>
                  <w:highlight w:val="cyan"/>
                </w:rPr>
                <w:delText>and</w:delText>
              </w:r>
              <w:r w:rsidRPr="008B1F79" w:rsidDel="00D21437">
                <w:br/>
              </w:r>
            </w:del>
            <w:ins w:id="346" w:author="Ahmed Kormed" w:date="2025-11-19T13:24:00Z">
              <w:r w:rsidRPr="00FA6533">
                <w:t>Pulse repetition frequency</w:t>
              </w:r>
              <w:del w:id="347" w:author="Nellis, Donald (FAA)" w:date="2026-02-19T10:17:00Z" w16du:dateUtc="2026-02-19T15:17:00Z">
                <w:r w:rsidRPr="00FA6533" w:rsidDel="00D21437">
                  <w:delText xml:space="preserve"> </w:delText>
                </w:r>
                <w:r w:rsidRPr="00D21437" w:rsidDel="00D21437">
                  <w:rPr>
                    <w:highlight w:val="cyan"/>
                  </w:rPr>
                  <w:delText>(</w:delText>
                </w:r>
              </w:del>
            </w:ins>
            <w:ins w:id="348" w:author="Ahmed Kormed" w:date="2025-11-21T10:01:00Z">
              <w:del w:id="349" w:author="Nellis, Donald (FAA)" w:date="2026-02-19T10:17:00Z" w16du:dateUtc="2026-02-19T15:17:00Z">
                <w:r w:rsidRPr="00D21437" w:rsidDel="00D21437">
                  <w:rPr>
                    <w:highlight w:val="cyan"/>
                  </w:rPr>
                  <w:delText>Hz</w:delText>
                </w:r>
              </w:del>
            </w:ins>
            <w:ins w:id="350" w:author="Ahmed Kormed" w:date="2025-11-19T13:24:00Z">
              <w:del w:id="351" w:author="Nellis, Donald (FAA)" w:date="2026-02-19T10:17:00Z" w16du:dateUtc="2026-02-19T15:17:00Z">
                <w:r w:rsidRPr="00D21437" w:rsidDel="00D21437">
                  <w:rPr>
                    <w:highlight w:val="cyan"/>
                  </w:rPr>
                  <w:delText>)</w:delText>
                </w:r>
              </w:del>
            </w:ins>
            <w:ins w:id="352" w:author="Ahmed Kormed" w:date="2025-11-21T10:01:00Z">
              <w:del w:id="353" w:author="Nellis, Donald (FAA)" w:date="2026-02-19T10:17:00Z" w16du:dateUtc="2026-02-19T15:17:00Z">
                <w:r w:rsidDel="00D21437">
                  <w:delText xml:space="preserve"> </w:delText>
                </w:r>
              </w:del>
            </w:ins>
            <w:del w:id="354" w:author="Ahmed Kormed" w:date="2025-05-05T16:50:00Z">
              <w:r w:rsidRPr="008B1F79" w:rsidDel="005C37E8">
                <w:delText>Pulse repetition rate (pps)</w:delText>
              </w:r>
            </w:del>
          </w:p>
        </w:tc>
        <w:tc>
          <w:tcPr>
            <w:tcW w:w="1260" w:type="dxa"/>
            <w:shd w:val="clear" w:color="auto" w:fill="DAEEF3" w:themeFill="accent5" w:themeFillTint="33"/>
          </w:tcPr>
          <w:p w14:paraId="17EA5C09" w14:textId="5482B649" w:rsidR="00844BFF" w:rsidRPr="008B1F79" w:rsidRDefault="00D21437" w:rsidP="00555341">
            <w:pPr>
              <w:pStyle w:val="Tabletext"/>
              <w:tabs>
                <w:tab w:val="clear" w:pos="567"/>
              </w:tabs>
              <w:spacing w:before="20" w:after="20"/>
              <w:ind w:left="15"/>
            </w:pPr>
            <w:ins w:id="355" w:author="Nellis, Donald (FAA)" w:date="2026-02-19T10:18:00Z" w16du:dateUtc="2026-02-19T15:18:00Z">
              <w:r w:rsidRPr="00FA6533">
                <w:rPr>
                  <w:highlight w:val="cyan"/>
                </w:rPr>
                <w:t>Hz</w:t>
              </w:r>
            </w:ins>
          </w:p>
        </w:tc>
        <w:tc>
          <w:tcPr>
            <w:tcW w:w="2430" w:type="dxa"/>
            <w:shd w:val="clear" w:color="auto" w:fill="DAEEF3" w:themeFill="accent5" w:themeFillTint="33"/>
          </w:tcPr>
          <w:p w14:paraId="14D985A3" w14:textId="77777777" w:rsidR="00844BFF" w:rsidRPr="008B1F79" w:rsidRDefault="00844BFF" w:rsidP="00555341">
            <w:pPr>
              <w:pStyle w:val="Tabletext"/>
              <w:spacing w:before="20" w:after="20"/>
            </w:pPr>
          </w:p>
        </w:tc>
        <w:tc>
          <w:tcPr>
            <w:tcW w:w="2520" w:type="dxa"/>
            <w:shd w:val="clear" w:color="auto" w:fill="DAEEF3" w:themeFill="accent5" w:themeFillTint="33"/>
          </w:tcPr>
          <w:p w14:paraId="77E872D0" w14:textId="50470839" w:rsidR="00844BFF" w:rsidRPr="008B1F79" w:rsidRDefault="00D21437" w:rsidP="00555341">
            <w:pPr>
              <w:pStyle w:val="Tabletext"/>
              <w:spacing w:before="20" w:after="20"/>
            </w:pPr>
            <w:r w:rsidRPr="008B1F79">
              <w:t>9 344 MHz: 1.7-2.4, 2.4-4.8, 4.8</w:t>
            </w:r>
            <w:r w:rsidRPr="008B1F79">
              <w:noBreakHyphen/>
              <w:t>9.6, 17, 19 and 29 </w:t>
            </w:r>
            <w:r w:rsidRPr="008B1F79">
              <w:sym w:font="Symbol" w:char="F06D"/>
            </w:r>
            <w:r w:rsidRPr="008B1F79">
              <w:t>s at 2 200</w:t>
            </w:r>
            <w:r w:rsidRPr="008B1F79">
              <w:noBreakHyphen/>
              <w:t>220 </w:t>
            </w:r>
            <w:ins w:id="356" w:author="Ahmed Kormed" w:date="2025-11-21T10:01:00Z">
              <w:del w:id="357" w:author="Nellis, Donald (FAA)" w:date="2026-02-19T10:22:00Z" w16du:dateUtc="2026-02-19T15:22:00Z">
                <w:r w:rsidRPr="00D21437" w:rsidDel="00D21437">
                  <w:rPr>
                    <w:highlight w:val="cyan"/>
                    <w:rPrChange w:id="358" w:author="Nellis, Donald (FAA)" w:date="2026-02-19T10:22:00Z" w16du:dateUtc="2026-02-19T15:22:00Z">
                      <w:rPr/>
                    </w:rPrChange>
                  </w:rPr>
                  <w:delText>Hz</w:delText>
                </w:r>
              </w:del>
            </w:ins>
            <w:ins w:id="359" w:author="Ahmed Kormed" w:date="2025-11-19T13:34:00Z">
              <w:del w:id="360" w:author="Nellis, Donald (FAA)" w:date="2026-02-19T10:22:00Z" w16du:dateUtc="2026-02-19T15:22:00Z">
                <w:r w:rsidRPr="008B1F79" w:rsidDel="00D21437">
                  <w:delText xml:space="preserve"> </w:delText>
                </w:r>
              </w:del>
            </w:ins>
            <w:del w:id="361" w:author="Ahmed Kormed" w:date="2025-05-05T16:50:00Z">
              <w:r w:rsidRPr="008B1F79" w:rsidDel="00A9766B">
                <w:delText xml:space="preserve">pps </w:delText>
              </w:r>
            </w:del>
            <w:r w:rsidRPr="008B1F79">
              <w:t>(dithered)</w:t>
            </w:r>
          </w:p>
        </w:tc>
        <w:tc>
          <w:tcPr>
            <w:tcW w:w="2430" w:type="dxa"/>
            <w:shd w:val="clear" w:color="auto" w:fill="DAEEF3" w:themeFill="accent5" w:themeFillTint="33"/>
          </w:tcPr>
          <w:p w14:paraId="2B898309" w14:textId="08145235" w:rsidR="00844BFF" w:rsidRPr="008B1F79" w:rsidRDefault="00D21437" w:rsidP="00555341">
            <w:pPr>
              <w:pStyle w:val="Tabletext"/>
              <w:spacing w:before="20" w:after="20"/>
            </w:pPr>
            <w:r w:rsidRPr="008B1F79">
              <w:t>106.5</w:t>
            </w:r>
          </w:p>
        </w:tc>
        <w:tc>
          <w:tcPr>
            <w:tcW w:w="2494" w:type="dxa"/>
            <w:shd w:val="clear" w:color="auto" w:fill="DAEEF3" w:themeFill="accent5" w:themeFillTint="33"/>
          </w:tcPr>
          <w:p w14:paraId="5574B248" w14:textId="2133F92C" w:rsidR="00844BFF" w:rsidRPr="008B1F79" w:rsidRDefault="00D21437" w:rsidP="00555341">
            <w:pPr>
              <w:pStyle w:val="Tabletext"/>
              <w:spacing w:before="20" w:after="20"/>
            </w:pPr>
            <w:r w:rsidRPr="008B1F79">
              <w:t>1 000-50 0000 adaptive</w:t>
            </w:r>
          </w:p>
        </w:tc>
      </w:tr>
      <w:tr w:rsidR="00431221" w:rsidRPr="008B1F79" w14:paraId="5D08F2A5" w14:textId="77777777" w:rsidTr="00431221">
        <w:trPr>
          <w:jc w:val="center"/>
        </w:trPr>
        <w:tc>
          <w:tcPr>
            <w:tcW w:w="3325" w:type="dxa"/>
          </w:tcPr>
          <w:p w14:paraId="13EBF24B" w14:textId="77777777" w:rsidR="00431221" w:rsidRPr="008B1F79" w:rsidRDefault="00431221" w:rsidP="00555341">
            <w:pPr>
              <w:pStyle w:val="Tabletext"/>
              <w:spacing w:before="20" w:after="20"/>
            </w:pPr>
            <w:r w:rsidRPr="008B1F79">
              <w:t>Maximum duty cycle</w:t>
            </w:r>
          </w:p>
        </w:tc>
        <w:tc>
          <w:tcPr>
            <w:tcW w:w="1260" w:type="dxa"/>
            <w:shd w:val="clear" w:color="auto" w:fill="DAEEF3" w:themeFill="accent5" w:themeFillTint="33"/>
          </w:tcPr>
          <w:p w14:paraId="0B813F88" w14:textId="4C0C6E30" w:rsidR="00431221" w:rsidRPr="008B1F79" w:rsidRDefault="00431221" w:rsidP="00555341">
            <w:pPr>
              <w:pStyle w:val="Tabletext"/>
              <w:spacing w:before="20" w:after="20"/>
            </w:pPr>
          </w:p>
        </w:tc>
        <w:tc>
          <w:tcPr>
            <w:tcW w:w="2430" w:type="dxa"/>
          </w:tcPr>
          <w:p w14:paraId="786F0870" w14:textId="77777777" w:rsidR="00431221" w:rsidRPr="008B1F79" w:rsidRDefault="00431221" w:rsidP="00555341">
            <w:pPr>
              <w:pStyle w:val="Tabletext"/>
              <w:spacing w:before="20" w:after="20"/>
            </w:pPr>
            <w:r w:rsidRPr="008B1F79">
              <w:t>0.00082</w:t>
            </w:r>
          </w:p>
        </w:tc>
        <w:tc>
          <w:tcPr>
            <w:tcW w:w="2520" w:type="dxa"/>
          </w:tcPr>
          <w:p w14:paraId="56A3AE31" w14:textId="77777777" w:rsidR="00431221" w:rsidRPr="008B1F79" w:rsidRDefault="00431221" w:rsidP="00555341">
            <w:pPr>
              <w:pStyle w:val="Tabletext"/>
              <w:spacing w:before="20" w:after="20"/>
            </w:pPr>
            <w:r w:rsidRPr="008B1F79">
              <w:t xml:space="preserve">9 337 and 9 339 MHz: </w:t>
            </w:r>
            <w:r w:rsidRPr="008B1F79">
              <w:sym w:font="Symbol" w:char="F0A3"/>
            </w:r>
            <w:r w:rsidRPr="008B1F79">
              <w:t xml:space="preserve"> 0.064</w:t>
            </w:r>
            <w:r w:rsidRPr="008B1F79">
              <w:br/>
              <w:t xml:space="preserve">9 344 MHz: </w:t>
            </w:r>
            <w:r w:rsidRPr="008B1F79">
              <w:sym w:font="Symbol" w:char="F0A3"/>
            </w:r>
            <w:r w:rsidRPr="008B1F79">
              <w:t xml:space="preserve"> 0.011 (with 17 </w:t>
            </w:r>
            <w:r w:rsidRPr="008B1F79">
              <w:sym w:font="Symbol" w:char="F06D"/>
            </w:r>
            <w:r w:rsidRPr="008B1F79">
              <w:t>s pulses)</w:t>
            </w:r>
          </w:p>
        </w:tc>
        <w:tc>
          <w:tcPr>
            <w:tcW w:w="2430" w:type="dxa"/>
          </w:tcPr>
          <w:p w14:paraId="605E713B" w14:textId="77777777" w:rsidR="00431221" w:rsidRPr="008B1F79" w:rsidRDefault="00431221" w:rsidP="00555341">
            <w:pPr>
              <w:pStyle w:val="Tabletext"/>
              <w:spacing w:before="20" w:after="20"/>
            </w:pPr>
            <w:r w:rsidRPr="008B1F79">
              <w:t>0.00043</w:t>
            </w:r>
          </w:p>
        </w:tc>
        <w:tc>
          <w:tcPr>
            <w:tcW w:w="2494" w:type="dxa"/>
          </w:tcPr>
          <w:p w14:paraId="222ABFB3" w14:textId="77777777" w:rsidR="00431221" w:rsidRPr="008B1F79" w:rsidRDefault="00431221" w:rsidP="00555341">
            <w:pPr>
              <w:pStyle w:val="Tabletext"/>
              <w:spacing w:before="20" w:after="20"/>
            </w:pPr>
            <w:r w:rsidRPr="008B1F79">
              <w:t>0.01-0.8 (pulse), 1 (FM)</w:t>
            </w:r>
          </w:p>
        </w:tc>
      </w:tr>
      <w:tr w:rsidR="00431221" w:rsidRPr="008B1F79" w14:paraId="435338B0" w14:textId="77777777" w:rsidTr="00431221">
        <w:trPr>
          <w:jc w:val="center"/>
        </w:trPr>
        <w:tc>
          <w:tcPr>
            <w:tcW w:w="3325" w:type="dxa"/>
          </w:tcPr>
          <w:p w14:paraId="1F62CF82" w14:textId="77777777" w:rsidR="00431221" w:rsidRPr="008B1F79" w:rsidRDefault="00431221" w:rsidP="00555341">
            <w:pPr>
              <w:pStyle w:val="Tabletext"/>
              <w:keepLines/>
              <w:tabs>
                <w:tab w:val="left" w:leader="dot" w:pos="7938"/>
                <w:tab w:val="center" w:pos="9526"/>
              </w:tabs>
              <w:spacing w:before="20" w:after="20"/>
              <w:ind w:left="567" w:hanging="567"/>
            </w:pPr>
            <w:r w:rsidRPr="008B1F79">
              <w:t>Pulse rise/fall time</w:t>
            </w:r>
            <w:del w:id="362" w:author="Nellis, Donald (FAA)" w:date="2026-02-19T10:19:00Z" w16du:dateUtc="2026-02-19T15:19:00Z">
              <w:r w:rsidRPr="008B1F79" w:rsidDel="00D21437">
                <w:delText xml:space="preserve"> </w:delText>
              </w:r>
              <w:r w:rsidRPr="00D21437" w:rsidDel="00D21437">
                <w:rPr>
                  <w:highlight w:val="cyan"/>
                  <w:rPrChange w:id="363" w:author="Nellis, Donald (FAA)" w:date="2026-02-19T10:20:00Z" w16du:dateUtc="2026-02-19T15:20:00Z">
                    <w:rPr/>
                  </w:rPrChange>
                </w:rPr>
                <w:delText>(</w:delText>
              </w:r>
              <w:r w:rsidRPr="00D21437" w:rsidDel="00D21437">
                <w:rPr>
                  <w:highlight w:val="cyan"/>
                  <w:rPrChange w:id="364" w:author="Nellis, Donald (FAA)" w:date="2026-02-19T10:20:00Z" w16du:dateUtc="2026-02-19T15:20:00Z">
                    <w:rPr/>
                  </w:rPrChange>
                </w:rPr>
                <w:sym w:font="Symbol" w:char="F06D"/>
              </w:r>
              <w:r w:rsidRPr="00D21437" w:rsidDel="00D21437">
                <w:rPr>
                  <w:highlight w:val="cyan"/>
                  <w:rPrChange w:id="365" w:author="Nellis, Donald (FAA)" w:date="2026-02-19T10:20:00Z" w16du:dateUtc="2026-02-19T15:20:00Z">
                    <w:rPr/>
                  </w:rPrChange>
                </w:rPr>
                <w:delText>s)</w:delText>
              </w:r>
            </w:del>
          </w:p>
        </w:tc>
        <w:tc>
          <w:tcPr>
            <w:tcW w:w="1260" w:type="dxa"/>
            <w:shd w:val="clear" w:color="auto" w:fill="DAEEF3" w:themeFill="accent5" w:themeFillTint="33"/>
          </w:tcPr>
          <w:p w14:paraId="3B517BC2" w14:textId="642C73E7" w:rsidR="00431221" w:rsidRPr="008B1F79" w:rsidRDefault="00D21437" w:rsidP="00555341">
            <w:pPr>
              <w:pStyle w:val="Tabletext"/>
              <w:keepLines/>
              <w:tabs>
                <w:tab w:val="left" w:leader="dot" w:pos="7938"/>
                <w:tab w:val="center" w:pos="9526"/>
              </w:tabs>
              <w:spacing w:before="20" w:after="20"/>
              <w:ind w:left="567" w:hanging="567"/>
            </w:pPr>
            <w:ins w:id="366" w:author="Nellis, Donald (FAA)" w:date="2026-02-19T10:18:00Z" w16du:dateUtc="2026-02-19T15:18:00Z">
              <w:r w:rsidRPr="00FA6533">
                <w:rPr>
                  <w:highlight w:val="cyan"/>
                </w:rPr>
                <w:sym w:font="Symbol" w:char="F06D"/>
              </w:r>
              <w:r w:rsidRPr="00FA6533">
                <w:rPr>
                  <w:highlight w:val="cyan"/>
                </w:rPr>
                <w:t>s</w:t>
              </w:r>
            </w:ins>
          </w:p>
        </w:tc>
        <w:tc>
          <w:tcPr>
            <w:tcW w:w="2430" w:type="dxa"/>
          </w:tcPr>
          <w:p w14:paraId="400596D2" w14:textId="77777777" w:rsidR="00431221" w:rsidRPr="008B1F79" w:rsidRDefault="00431221" w:rsidP="00555341">
            <w:pPr>
              <w:pStyle w:val="Tabletext"/>
              <w:spacing w:before="20" w:after="20"/>
            </w:pPr>
            <w:r w:rsidRPr="008B1F79">
              <w:t>Not specified</w:t>
            </w:r>
          </w:p>
        </w:tc>
        <w:tc>
          <w:tcPr>
            <w:tcW w:w="2520" w:type="dxa"/>
          </w:tcPr>
          <w:p w14:paraId="3177CBDC" w14:textId="77777777" w:rsidR="00431221" w:rsidRPr="008B1F79" w:rsidRDefault="00431221" w:rsidP="00555341">
            <w:pPr>
              <w:pStyle w:val="Tabletext"/>
              <w:spacing w:before="20" w:after="20"/>
            </w:pPr>
            <w:r w:rsidRPr="008B1F79">
              <w:t>9 337 and 9 339 MHz: 0.3/0.2</w:t>
            </w:r>
            <w:r w:rsidRPr="008B1F79">
              <w:br/>
              <w:t>9 344 MHz: 0.5/0.5</w:t>
            </w:r>
          </w:p>
        </w:tc>
        <w:tc>
          <w:tcPr>
            <w:tcW w:w="2430" w:type="dxa"/>
          </w:tcPr>
          <w:p w14:paraId="5BD47B08" w14:textId="77777777" w:rsidR="00431221" w:rsidRPr="008B1F79" w:rsidRDefault="00431221" w:rsidP="00555341">
            <w:pPr>
              <w:pStyle w:val="Tabletext"/>
              <w:spacing w:before="20" w:after="20"/>
            </w:pPr>
            <w:r w:rsidRPr="008B1F79">
              <w:t xml:space="preserve">Rise time: 0.3 </w:t>
            </w:r>
            <w:r w:rsidRPr="008B1F79">
              <w:br/>
              <w:t>Fall time: 0.4</w:t>
            </w:r>
          </w:p>
        </w:tc>
        <w:tc>
          <w:tcPr>
            <w:tcW w:w="2494" w:type="dxa"/>
          </w:tcPr>
          <w:p w14:paraId="0180C005" w14:textId="77777777" w:rsidR="00431221" w:rsidRPr="008B1F79" w:rsidRDefault="00431221" w:rsidP="00555341">
            <w:pPr>
              <w:pStyle w:val="Tabletext"/>
              <w:spacing w:before="20" w:after="20"/>
            </w:pPr>
            <w:r w:rsidRPr="008B1F79">
              <w:t>0.005-0.1/0.005-0.1</w:t>
            </w:r>
          </w:p>
        </w:tc>
      </w:tr>
      <w:tr w:rsidR="00431221" w:rsidRPr="008B1F79" w14:paraId="568DBD39" w14:textId="77777777" w:rsidTr="00431221">
        <w:trPr>
          <w:jc w:val="center"/>
        </w:trPr>
        <w:tc>
          <w:tcPr>
            <w:tcW w:w="3325" w:type="dxa"/>
          </w:tcPr>
          <w:p w14:paraId="556EB792" w14:textId="77777777" w:rsidR="00431221" w:rsidRPr="008B1F79" w:rsidRDefault="00431221" w:rsidP="00555341">
            <w:pPr>
              <w:pStyle w:val="Tabletext"/>
              <w:spacing w:before="20" w:after="20"/>
            </w:pPr>
            <w:r w:rsidRPr="008B1F79">
              <w:t>Output device</w:t>
            </w:r>
          </w:p>
        </w:tc>
        <w:tc>
          <w:tcPr>
            <w:tcW w:w="1260" w:type="dxa"/>
            <w:shd w:val="clear" w:color="auto" w:fill="DAEEF3" w:themeFill="accent5" w:themeFillTint="33"/>
          </w:tcPr>
          <w:p w14:paraId="6AB28C9B" w14:textId="64095780" w:rsidR="00431221" w:rsidRPr="008B1F79" w:rsidRDefault="00431221" w:rsidP="00555341">
            <w:pPr>
              <w:pStyle w:val="Tabletext"/>
              <w:spacing w:before="20" w:after="20"/>
            </w:pPr>
          </w:p>
        </w:tc>
        <w:tc>
          <w:tcPr>
            <w:tcW w:w="2430" w:type="dxa"/>
          </w:tcPr>
          <w:p w14:paraId="5EC9055A" w14:textId="77777777" w:rsidR="00431221" w:rsidRPr="008B1F79" w:rsidRDefault="00431221" w:rsidP="00555341">
            <w:pPr>
              <w:pStyle w:val="Tabletext"/>
              <w:spacing w:before="20" w:after="20"/>
            </w:pPr>
            <w:r w:rsidRPr="008B1F79">
              <w:t>High-reliability magnetron</w:t>
            </w:r>
          </w:p>
        </w:tc>
        <w:tc>
          <w:tcPr>
            <w:tcW w:w="2520" w:type="dxa"/>
          </w:tcPr>
          <w:p w14:paraId="60DF2EE0" w14:textId="77777777" w:rsidR="00431221" w:rsidRPr="008B1F79" w:rsidRDefault="00431221" w:rsidP="00555341">
            <w:pPr>
              <w:pStyle w:val="Tabletext"/>
              <w:spacing w:before="20" w:after="20"/>
            </w:pPr>
            <w:r w:rsidRPr="008B1F79">
              <w:t>IMPATT diode</w:t>
            </w:r>
          </w:p>
        </w:tc>
        <w:tc>
          <w:tcPr>
            <w:tcW w:w="2430" w:type="dxa"/>
          </w:tcPr>
          <w:p w14:paraId="6D1637C4" w14:textId="77777777" w:rsidR="00431221" w:rsidRPr="008B1F79" w:rsidRDefault="00431221" w:rsidP="00555341">
            <w:pPr>
              <w:pStyle w:val="Tabletext"/>
              <w:spacing w:before="20" w:after="20"/>
            </w:pPr>
            <w:r w:rsidRPr="008B1F79">
              <w:t>Magnetron</w:t>
            </w:r>
          </w:p>
        </w:tc>
        <w:tc>
          <w:tcPr>
            <w:tcW w:w="2494" w:type="dxa"/>
          </w:tcPr>
          <w:p w14:paraId="086645BB" w14:textId="77777777" w:rsidR="00431221" w:rsidRPr="008B1F79" w:rsidRDefault="00431221" w:rsidP="00555341">
            <w:pPr>
              <w:pStyle w:val="Tabletext"/>
              <w:spacing w:before="20" w:after="20"/>
            </w:pPr>
            <w:r w:rsidRPr="008B1F79">
              <w:t>Solid state</w:t>
            </w:r>
          </w:p>
        </w:tc>
      </w:tr>
      <w:tr w:rsidR="00431221" w:rsidRPr="008B1F79" w14:paraId="0A6A0152" w14:textId="77777777" w:rsidTr="00431221">
        <w:trPr>
          <w:jc w:val="center"/>
        </w:trPr>
        <w:tc>
          <w:tcPr>
            <w:tcW w:w="3325" w:type="dxa"/>
          </w:tcPr>
          <w:p w14:paraId="2A1D2357" w14:textId="77777777" w:rsidR="00431221" w:rsidRPr="008B1F79" w:rsidRDefault="00431221" w:rsidP="00555341">
            <w:pPr>
              <w:pStyle w:val="Tabletext"/>
              <w:spacing w:before="20" w:after="20"/>
            </w:pPr>
            <w:r w:rsidRPr="008B1F79">
              <w:t>Antenna pattern type</w:t>
            </w:r>
          </w:p>
        </w:tc>
        <w:tc>
          <w:tcPr>
            <w:tcW w:w="1260" w:type="dxa"/>
            <w:shd w:val="clear" w:color="auto" w:fill="DAEEF3" w:themeFill="accent5" w:themeFillTint="33"/>
          </w:tcPr>
          <w:p w14:paraId="16A10695" w14:textId="6D928C4C" w:rsidR="00431221" w:rsidRPr="008B1F79" w:rsidRDefault="00431221" w:rsidP="00555341">
            <w:pPr>
              <w:pStyle w:val="Tabletext"/>
              <w:spacing w:before="20" w:after="20"/>
            </w:pPr>
          </w:p>
        </w:tc>
        <w:tc>
          <w:tcPr>
            <w:tcW w:w="2430" w:type="dxa"/>
          </w:tcPr>
          <w:p w14:paraId="3A86318F" w14:textId="77777777" w:rsidR="00431221" w:rsidRPr="008B1F79" w:rsidRDefault="00431221" w:rsidP="00555341">
            <w:pPr>
              <w:pStyle w:val="Tabletext"/>
              <w:spacing w:before="20" w:after="20"/>
            </w:pPr>
            <w:r w:rsidRPr="008B1F79">
              <w:t>Pencil and fan</w:t>
            </w:r>
          </w:p>
        </w:tc>
        <w:tc>
          <w:tcPr>
            <w:tcW w:w="2520" w:type="dxa"/>
          </w:tcPr>
          <w:p w14:paraId="492813F7" w14:textId="77777777" w:rsidR="00431221" w:rsidRPr="008B1F79" w:rsidRDefault="00431221" w:rsidP="00555341">
            <w:pPr>
              <w:pStyle w:val="Tabletext"/>
              <w:spacing w:before="20" w:after="20"/>
            </w:pPr>
            <w:r w:rsidRPr="008B1F79">
              <w:t>Pencil</w:t>
            </w:r>
          </w:p>
        </w:tc>
        <w:tc>
          <w:tcPr>
            <w:tcW w:w="2430" w:type="dxa"/>
          </w:tcPr>
          <w:p w14:paraId="2192BC7B" w14:textId="77777777" w:rsidR="00431221" w:rsidRPr="008B1F79" w:rsidRDefault="00431221" w:rsidP="00555341">
            <w:pPr>
              <w:pStyle w:val="Tabletext"/>
              <w:spacing w:before="20" w:after="20"/>
            </w:pPr>
            <w:r w:rsidRPr="008B1F79">
              <w:t>Pencil</w:t>
            </w:r>
          </w:p>
        </w:tc>
        <w:tc>
          <w:tcPr>
            <w:tcW w:w="2494" w:type="dxa"/>
            <w:tcMar>
              <w:left w:w="0" w:type="dxa"/>
              <w:right w:w="0" w:type="dxa"/>
            </w:tcMar>
          </w:tcPr>
          <w:p w14:paraId="155574AE" w14:textId="77777777" w:rsidR="00431221" w:rsidRPr="008B1F79" w:rsidRDefault="00431221" w:rsidP="00555341">
            <w:pPr>
              <w:pStyle w:val="Tabletext"/>
              <w:spacing w:before="20" w:after="20"/>
            </w:pPr>
            <w:r w:rsidRPr="008B1F79">
              <w:t>Digital beamforming (see Rec. ITU-R M.1851)</w:t>
            </w:r>
          </w:p>
        </w:tc>
      </w:tr>
      <w:tr w:rsidR="00431221" w:rsidRPr="008B1F79" w14:paraId="1EC4A215" w14:textId="77777777" w:rsidTr="00431221">
        <w:trPr>
          <w:jc w:val="center"/>
        </w:trPr>
        <w:tc>
          <w:tcPr>
            <w:tcW w:w="3325" w:type="dxa"/>
          </w:tcPr>
          <w:p w14:paraId="2CC5018A" w14:textId="77777777" w:rsidR="00431221" w:rsidRPr="008B1F79" w:rsidRDefault="00431221" w:rsidP="00555341">
            <w:pPr>
              <w:pStyle w:val="Tabletext"/>
              <w:spacing w:before="20" w:after="20"/>
            </w:pPr>
            <w:r w:rsidRPr="008B1F79">
              <w:t>Antenna type</w:t>
            </w:r>
          </w:p>
        </w:tc>
        <w:tc>
          <w:tcPr>
            <w:tcW w:w="1260" w:type="dxa"/>
            <w:shd w:val="clear" w:color="auto" w:fill="DAEEF3" w:themeFill="accent5" w:themeFillTint="33"/>
          </w:tcPr>
          <w:p w14:paraId="1FC14C8E" w14:textId="2752C10E" w:rsidR="00431221" w:rsidRPr="008B1F79" w:rsidRDefault="00431221" w:rsidP="00555341">
            <w:pPr>
              <w:pStyle w:val="Tabletext"/>
              <w:spacing w:before="20" w:after="20"/>
            </w:pPr>
          </w:p>
        </w:tc>
        <w:tc>
          <w:tcPr>
            <w:tcW w:w="2430" w:type="dxa"/>
          </w:tcPr>
          <w:p w14:paraId="55A2AC0A" w14:textId="77777777" w:rsidR="00431221" w:rsidRPr="008B1F79" w:rsidRDefault="00431221" w:rsidP="00555341">
            <w:pPr>
              <w:pStyle w:val="Tabletext"/>
              <w:spacing w:before="20" w:after="20"/>
            </w:pPr>
            <w:r w:rsidRPr="008B1F79">
              <w:t>Flat-plate array</w:t>
            </w:r>
          </w:p>
        </w:tc>
        <w:tc>
          <w:tcPr>
            <w:tcW w:w="2520" w:type="dxa"/>
          </w:tcPr>
          <w:p w14:paraId="5CAEEE46" w14:textId="77777777" w:rsidR="00431221" w:rsidRPr="008B1F79" w:rsidRDefault="00431221" w:rsidP="00555341">
            <w:pPr>
              <w:pStyle w:val="Tabletext"/>
              <w:spacing w:before="20" w:after="20"/>
            </w:pPr>
            <w:r w:rsidRPr="008B1F79">
              <w:t>Flat array</w:t>
            </w:r>
          </w:p>
        </w:tc>
        <w:tc>
          <w:tcPr>
            <w:tcW w:w="2430" w:type="dxa"/>
          </w:tcPr>
          <w:p w14:paraId="3DF7C9D3" w14:textId="77777777" w:rsidR="00431221" w:rsidRPr="008B1F79" w:rsidRDefault="00431221" w:rsidP="00555341">
            <w:pPr>
              <w:pStyle w:val="Tabletext"/>
              <w:spacing w:before="20" w:after="20"/>
            </w:pPr>
            <w:r w:rsidRPr="008B1F79">
              <w:t>Flat array</w:t>
            </w:r>
          </w:p>
        </w:tc>
        <w:tc>
          <w:tcPr>
            <w:tcW w:w="2494" w:type="dxa"/>
          </w:tcPr>
          <w:p w14:paraId="660667AF" w14:textId="77777777" w:rsidR="00431221" w:rsidRPr="008B1F79" w:rsidRDefault="00431221" w:rsidP="00555341">
            <w:pPr>
              <w:pStyle w:val="Tabletext"/>
              <w:spacing w:before="20" w:after="20"/>
            </w:pPr>
            <w:r w:rsidRPr="008B1F79">
              <w:t>Active array</w:t>
            </w:r>
          </w:p>
        </w:tc>
      </w:tr>
      <w:tr w:rsidR="00431221" w:rsidRPr="008B1F79" w14:paraId="44F38436" w14:textId="77777777" w:rsidTr="00431221">
        <w:trPr>
          <w:jc w:val="center"/>
        </w:trPr>
        <w:tc>
          <w:tcPr>
            <w:tcW w:w="3325" w:type="dxa"/>
          </w:tcPr>
          <w:p w14:paraId="4FF42A5A" w14:textId="77777777" w:rsidR="00431221" w:rsidRPr="008B1F79" w:rsidRDefault="00431221" w:rsidP="00555341">
            <w:pPr>
              <w:pStyle w:val="Tabletext"/>
              <w:spacing w:before="20" w:after="20"/>
            </w:pPr>
            <w:r w:rsidRPr="008B1F79">
              <w:t>Antenna polarization</w:t>
            </w:r>
          </w:p>
        </w:tc>
        <w:tc>
          <w:tcPr>
            <w:tcW w:w="1260" w:type="dxa"/>
            <w:shd w:val="clear" w:color="auto" w:fill="DAEEF3" w:themeFill="accent5" w:themeFillTint="33"/>
          </w:tcPr>
          <w:p w14:paraId="788ABC9E" w14:textId="137022CF" w:rsidR="00431221" w:rsidRPr="008B1F79" w:rsidRDefault="00431221" w:rsidP="00555341">
            <w:pPr>
              <w:pStyle w:val="Tabletext"/>
              <w:spacing w:before="20" w:after="20"/>
            </w:pPr>
          </w:p>
        </w:tc>
        <w:tc>
          <w:tcPr>
            <w:tcW w:w="2430" w:type="dxa"/>
          </w:tcPr>
          <w:p w14:paraId="7D72F40D" w14:textId="77777777" w:rsidR="00431221" w:rsidRPr="008B1F79" w:rsidRDefault="00431221" w:rsidP="00555341">
            <w:pPr>
              <w:pStyle w:val="Tabletext"/>
              <w:spacing w:before="20" w:after="20"/>
            </w:pPr>
            <w:r w:rsidRPr="008B1F79">
              <w:t>Horizontal and vertical</w:t>
            </w:r>
          </w:p>
        </w:tc>
        <w:tc>
          <w:tcPr>
            <w:tcW w:w="2520" w:type="dxa"/>
          </w:tcPr>
          <w:p w14:paraId="3E09A443" w14:textId="77777777" w:rsidR="00431221" w:rsidRPr="008B1F79" w:rsidRDefault="00431221" w:rsidP="00555341">
            <w:pPr>
              <w:pStyle w:val="Tabletext"/>
              <w:spacing w:before="20" w:after="20"/>
            </w:pPr>
            <w:r w:rsidRPr="008B1F79">
              <w:t>Horizontal</w:t>
            </w:r>
          </w:p>
        </w:tc>
        <w:tc>
          <w:tcPr>
            <w:tcW w:w="2430" w:type="dxa"/>
          </w:tcPr>
          <w:p w14:paraId="12EF7CD4" w14:textId="77777777" w:rsidR="00431221" w:rsidRPr="008B1F79" w:rsidRDefault="00431221" w:rsidP="00555341">
            <w:pPr>
              <w:pStyle w:val="Tabletext"/>
              <w:spacing w:before="20" w:after="20"/>
            </w:pPr>
            <w:r w:rsidRPr="008B1F79">
              <w:t>Horizontal</w:t>
            </w:r>
          </w:p>
        </w:tc>
        <w:tc>
          <w:tcPr>
            <w:tcW w:w="2494" w:type="dxa"/>
          </w:tcPr>
          <w:p w14:paraId="0894865E" w14:textId="77777777" w:rsidR="00431221" w:rsidRPr="008B1F79" w:rsidRDefault="00431221" w:rsidP="00555341">
            <w:pPr>
              <w:pStyle w:val="Tabletext"/>
              <w:spacing w:before="20" w:after="20"/>
            </w:pPr>
            <w:r w:rsidRPr="008B1F79">
              <w:t>Lin/circular</w:t>
            </w:r>
          </w:p>
        </w:tc>
      </w:tr>
      <w:tr w:rsidR="00431221" w:rsidRPr="008B1F79" w14:paraId="2489D0F9" w14:textId="77777777" w:rsidTr="00431221">
        <w:trPr>
          <w:jc w:val="center"/>
        </w:trPr>
        <w:tc>
          <w:tcPr>
            <w:tcW w:w="3325" w:type="dxa"/>
          </w:tcPr>
          <w:p w14:paraId="189BB25E" w14:textId="77777777" w:rsidR="00431221" w:rsidRPr="008B1F79" w:rsidRDefault="00431221" w:rsidP="00555341">
            <w:pPr>
              <w:pStyle w:val="Tabletext"/>
              <w:keepLines/>
              <w:tabs>
                <w:tab w:val="left" w:leader="dot" w:pos="7938"/>
                <w:tab w:val="center" w:pos="9526"/>
              </w:tabs>
              <w:spacing w:before="20" w:after="20"/>
              <w:ind w:left="567" w:hanging="567"/>
            </w:pPr>
            <w:r w:rsidRPr="008B1F79">
              <w:t>Antenna main beam gain</w:t>
            </w:r>
            <w:del w:id="367" w:author="Nellis, Donald (FAA)" w:date="2026-02-19T10:20:00Z" w16du:dateUtc="2026-02-19T15:20:00Z">
              <w:r w:rsidRPr="008B1F79" w:rsidDel="00D21437">
                <w:delText xml:space="preserve"> </w:delText>
              </w:r>
              <w:r w:rsidRPr="00D21437" w:rsidDel="00D21437">
                <w:rPr>
                  <w:highlight w:val="cyan"/>
                  <w:rPrChange w:id="368" w:author="Nellis, Donald (FAA)" w:date="2026-02-19T10:20:00Z" w16du:dateUtc="2026-02-19T15:20:00Z">
                    <w:rPr/>
                  </w:rPrChange>
                </w:rPr>
                <w:delText>(dBi)</w:delText>
              </w:r>
            </w:del>
          </w:p>
        </w:tc>
        <w:tc>
          <w:tcPr>
            <w:tcW w:w="1260" w:type="dxa"/>
            <w:shd w:val="clear" w:color="auto" w:fill="DAEEF3" w:themeFill="accent5" w:themeFillTint="33"/>
          </w:tcPr>
          <w:p w14:paraId="4D23F112" w14:textId="48277D04" w:rsidR="00431221" w:rsidRPr="008B1F79" w:rsidRDefault="00D21437" w:rsidP="00555341">
            <w:pPr>
              <w:pStyle w:val="Tabletext"/>
              <w:keepLines/>
              <w:tabs>
                <w:tab w:val="left" w:leader="dot" w:pos="7938"/>
                <w:tab w:val="center" w:pos="9526"/>
              </w:tabs>
              <w:spacing w:before="20" w:after="20"/>
              <w:ind w:left="567" w:hanging="567"/>
            </w:pPr>
            <w:proofErr w:type="spellStart"/>
            <w:ins w:id="369" w:author="Nellis, Donald (FAA)" w:date="2026-02-19T10:20:00Z" w16du:dateUtc="2026-02-19T15:20:00Z">
              <w:r w:rsidRPr="00FA6533">
                <w:rPr>
                  <w:highlight w:val="cyan"/>
                </w:rPr>
                <w:t>dBi</w:t>
              </w:r>
            </w:ins>
            <w:proofErr w:type="spellEnd"/>
          </w:p>
        </w:tc>
        <w:tc>
          <w:tcPr>
            <w:tcW w:w="2430" w:type="dxa"/>
          </w:tcPr>
          <w:p w14:paraId="76E41721" w14:textId="77777777" w:rsidR="00431221" w:rsidRPr="008B1F79" w:rsidRDefault="00431221" w:rsidP="00555341">
            <w:pPr>
              <w:pStyle w:val="Tabletext"/>
              <w:spacing w:before="20" w:after="20"/>
            </w:pPr>
            <w:r w:rsidRPr="008B1F79">
              <w:t xml:space="preserve">Pencil: 30; </w:t>
            </w:r>
            <w:proofErr w:type="spellStart"/>
            <w:r w:rsidRPr="008B1F79">
              <w:t>fan</w:t>
            </w:r>
            <w:proofErr w:type="spellEnd"/>
            <w:r w:rsidRPr="008B1F79">
              <w:t>: 29</w:t>
            </w:r>
          </w:p>
        </w:tc>
        <w:tc>
          <w:tcPr>
            <w:tcW w:w="2520" w:type="dxa"/>
          </w:tcPr>
          <w:p w14:paraId="275833CB" w14:textId="77777777" w:rsidR="00431221" w:rsidRPr="008B1F79" w:rsidRDefault="00431221" w:rsidP="00555341">
            <w:pPr>
              <w:pStyle w:val="Tabletext"/>
              <w:spacing w:before="20" w:after="20"/>
            </w:pPr>
            <w:r w:rsidRPr="008B1F79">
              <w:t>29</w:t>
            </w:r>
          </w:p>
        </w:tc>
        <w:tc>
          <w:tcPr>
            <w:tcW w:w="2430" w:type="dxa"/>
          </w:tcPr>
          <w:p w14:paraId="7DC7AE50" w14:textId="77777777" w:rsidR="00431221" w:rsidRPr="008B1F79" w:rsidRDefault="00431221" w:rsidP="00555341">
            <w:pPr>
              <w:pStyle w:val="Tabletext"/>
              <w:spacing w:before="20" w:after="20"/>
            </w:pPr>
            <w:r w:rsidRPr="008B1F79">
              <w:t>26.7</w:t>
            </w:r>
          </w:p>
        </w:tc>
        <w:tc>
          <w:tcPr>
            <w:tcW w:w="2494" w:type="dxa"/>
          </w:tcPr>
          <w:p w14:paraId="70771C69" w14:textId="77777777" w:rsidR="00431221" w:rsidRPr="008B1F79" w:rsidRDefault="00431221" w:rsidP="00555341">
            <w:pPr>
              <w:pStyle w:val="Tabletext"/>
              <w:spacing w:before="20" w:after="20"/>
            </w:pPr>
            <w:r w:rsidRPr="008B1F79">
              <w:t>35-42</w:t>
            </w:r>
          </w:p>
        </w:tc>
      </w:tr>
      <w:tr w:rsidR="00431221" w:rsidRPr="008B1F79" w14:paraId="336C1BBB" w14:textId="77777777" w:rsidTr="00431221">
        <w:trPr>
          <w:jc w:val="center"/>
        </w:trPr>
        <w:tc>
          <w:tcPr>
            <w:tcW w:w="3325" w:type="dxa"/>
            <w:tcBorders>
              <w:top w:val="single" w:sz="4" w:space="0" w:color="auto"/>
              <w:left w:val="single" w:sz="4" w:space="0" w:color="auto"/>
              <w:bottom w:val="single" w:sz="4" w:space="0" w:color="auto"/>
              <w:right w:val="single" w:sz="4" w:space="0" w:color="auto"/>
            </w:tcBorders>
          </w:tcPr>
          <w:p w14:paraId="70FC0F5A" w14:textId="77777777" w:rsidR="00431221" w:rsidRPr="008B1F79" w:rsidRDefault="00431221" w:rsidP="00555341">
            <w:pPr>
              <w:pStyle w:val="Tabletext"/>
              <w:keepLines/>
              <w:tabs>
                <w:tab w:val="left" w:leader="dot" w:pos="7938"/>
                <w:tab w:val="center" w:pos="9526"/>
              </w:tabs>
              <w:spacing w:before="20" w:after="20"/>
              <w:ind w:left="567" w:hanging="567"/>
            </w:pPr>
            <w:r w:rsidRPr="008B1F79">
              <w:t>Antenna elevation beamwidth</w:t>
            </w:r>
            <w:del w:id="370" w:author="Nellis, Donald (FAA)" w:date="2026-02-19T10:20:00Z" w16du:dateUtc="2026-02-19T15:20:00Z">
              <w:r w:rsidRPr="008B1F79" w:rsidDel="00D21437">
                <w:delText xml:space="preserve"> </w:delText>
              </w:r>
              <w:r w:rsidRPr="00D21437" w:rsidDel="00D21437">
                <w:rPr>
                  <w:highlight w:val="cyan"/>
                  <w:rPrChange w:id="371" w:author="Nellis, Donald (FAA)" w:date="2026-02-19T10:21:00Z" w16du:dateUtc="2026-02-19T15:21:00Z">
                    <w:rPr/>
                  </w:rPrChange>
                </w:rPr>
                <w:delText>(degrees)</w:delText>
              </w:r>
            </w:del>
          </w:p>
        </w:tc>
        <w:tc>
          <w:tcPr>
            <w:tcW w:w="126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622986D" w14:textId="26EFCC34" w:rsidR="00431221" w:rsidRPr="008B1F79" w:rsidRDefault="00D21437" w:rsidP="00555341">
            <w:pPr>
              <w:pStyle w:val="Tabletext"/>
              <w:keepLines/>
              <w:tabs>
                <w:tab w:val="left" w:leader="dot" w:pos="7938"/>
                <w:tab w:val="center" w:pos="9526"/>
              </w:tabs>
              <w:spacing w:before="20" w:after="20"/>
              <w:ind w:left="567" w:hanging="567"/>
            </w:pPr>
            <w:ins w:id="372" w:author="Nellis, Donald (FAA)" w:date="2026-02-19T10:20:00Z" w16du:dateUtc="2026-02-19T15:20:00Z">
              <w:r w:rsidRPr="00FA6533">
                <w:rPr>
                  <w:highlight w:val="cyan"/>
                </w:rPr>
                <w:t>degrees</w:t>
              </w:r>
            </w:ins>
          </w:p>
        </w:tc>
        <w:tc>
          <w:tcPr>
            <w:tcW w:w="2430" w:type="dxa"/>
            <w:tcBorders>
              <w:top w:val="single" w:sz="4" w:space="0" w:color="auto"/>
              <w:left w:val="single" w:sz="4" w:space="0" w:color="auto"/>
              <w:bottom w:val="single" w:sz="4" w:space="0" w:color="auto"/>
              <w:right w:val="single" w:sz="4" w:space="0" w:color="auto"/>
            </w:tcBorders>
          </w:tcPr>
          <w:p w14:paraId="083E81BE" w14:textId="77777777" w:rsidR="00431221" w:rsidRPr="008B1F79" w:rsidRDefault="00431221" w:rsidP="00555341">
            <w:pPr>
              <w:pStyle w:val="Tabletext"/>
              <w:spacing w:before="20" w:after="20"/>
            </w:pPr>
            <w:r w:rsidRPr="008B1F79">
              <w:t xml:space="preserve">Pencil: 3; </w:t>
            </w:r>
            <w:proofErr w:type="spellStart"/>
            <w:r w:rsidRPr="008B1F79">
              <w:t>fan</w:t>
            </w:r>
            <w:proofErr w:type="spellEnd"/>
            <w:r w:rsidRPr="008B1F79">
              <w:t>: 6</w:t>
            </w:r>
          </w:p>
        </w:tc>
        <w:tc>
          <w:tcPr>
            <w:tcW w:w="2520" w:type="dxa"/>
            <w:tcBorders>
              <w:top w:val="single" w:sz="4" w:space="0" w:color="auto"/>
              <w:left w:val="single" w:sz="4" w:space="0" w:color="auto"/>
              <w:bottom w:val="single" w:sz="4" w:space="0" w:color="auto"/>
              <w:right w:val="single" w:sz="4" w:space="0" w:color="auto"/>
            </w:tcBorders>
          </w:tcPr>
          <w:p w14:paraId="6103F7F7" w14:textId="77777777" w:rsidR="00431221" w:rsidRPr="008B1F79" w:rsidRDefault="00431221" w:rsidP="00555341">
            <w:pPr>
              <w:pStyle w:val="Tabletext"/>
              <w:spacing w:before="20" w:after="20"/>
            </w:pPr>
            <w:r w:rsidRPr="008B1F79">
              <w:t>&lt; 10</w:t>
            </w:r>
          </w:p>
        </w:tc>
        <w:tc>
          <w:tcPr>
            <w:tcW w:w="2430" w:type="dxa"/>
            <w:tcBorders>
              <w:top w:val="single" w:sz="4" w:space="0" w:color="auto"/>
              <w:left w:val="single" w:sz="4" w:space="0" w:color="auto"/>
              <w:bottom w:val="single" w:sz="4" w:space="0" w:color="auto"/>
              <w:right w:val="single" w:sz="4" w:space="0" w:color="auto"/>
            </w:tcBorders>
          </w:tcPr>
          <w:p w14:paraId="704CA36E" w14:textId="77777777" w:rsidR="00431221" w:rsidRPr="008B1F79" w:rsidRDefault="00431221" w:rsidP="00555341">
            <w:pPr>
              <w:pStyle w:val="Tabletext"/>
              <w:spacing w:before="20" w:after="20"/>
            </w:pPr>
            <w:r w:rsidRPr="008B1F79">
              <w:t>8.1</w:t>
            </w:r>
          </w:p>
        </w:tc>
        <w:tc>
          <w:tcPr>
            <w:tcW w:w="2494" w:type="dxa"/>
            <w:tcBorders>
              <w:top w:val="single" w:sz="4" w:space="0" w:color="auto"/>
              <w:left w:val="single" w:sz="4" w:space="0" w:color="auto"/>
              <w:bottom w:val="single" w:sz="4" w:space="0" w:color="auto"/>
              <w:right w:val="single" w:sz="4" w:space="0" w:color="auto"/>
            </w:tcBorders>
          </w:tcPr>
          <w:p w14:paraId="4726B7F5" w14:textId="77777777" w:rsidR="00431221" w:rsidRPr="008B1F79" w:rsidRDefault="00431221" w:rsidP="00555341">
            <w:pPr>
              <w:pStyle w:val="Tabletext"/>
              <w:spacing w:before="20" w:after="20"/>
            </w:pPr>
            <w:r w:rsidRPr="008B1F79">
              <w:t xml:space="preserve">1.6 @42 </w:t>
            </w:r>
            <w:proofErr w:type="spellStart"/>
            <w:r w:rsidRPr="008B1F79">
              <w:t>dBi</w:t>
            </w:r>
            <w:proofErr w:type="spellEnd"/>
          </w:p>
        </w:tc>
      </w:tr>
    </w:tbl>
    <w:p w14:paraId="167001D3" w14:textId="77777777" w:rsidR="002353DD" w:rsidRPr="008B1F79" w:rsidRDefault="002353DD" w:rsidP="002353DD">
      <w:pPr>
        <w:pStyle w:val="Tablefin"/>
        <w:rPr>
          <w:sz w:val="12"/>
          <w:szCs w:val="12"/>
        </w:rPr>
      </w:pPr>
      <w:r w:rsidRPr="008B1F79">
        <w:rPr>
          <w:sz w:val="12"/>
          <w:szCs w:val="12"/>
        </w:rPr>
        <w:br w:type="page"/>
      </w:r>
    </w:p>
    <w:p w14:paraId="6202C468" w14:textId="7E721144" w:rsidR="002353DD" w:rsidRPr="008B1F79" w:rsidRDefault="002353DD" w:rsidP="002353DD">
      <w:pPr>
        <w:pStyle w:val="TableNo"/>
        <w:spacing w:before="40" w:after="40"/>
      </w:pPr>
      <w:r w:rsidRPr="008B1F79">
        <w:lastRenderedPageBreak/>
        <w:br/>
        <w:t>TABLE 1 (</w:t>
      </w:r>
      <w:r w:rsidR="002918C4" w:rsidRPr="008B1F79">
        <w:rPr>
          <w:i/>
          <w:caps w:val="0"/>
        </w:rPr>
        <w:t>continued</w:t>
      </w:r>
      <w:r w:rsidRPr="008B1F79">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5"/>
        <w:gridCol w:w="1260"/>
        <w:gridCol w:w="2430"/>
        <w:gridCol w:w="2520"/>
        <w:gridCol w:w="2430"/>
        <w:gridCol w:w="2584"/>
      </w:tblGrid>
      <w:tr w:rsidR="00FA6533" w:rsidRPr="008B1F79" w14:paraId="3F8B1E56" w14:textId="77777777" w:rsidTr="004E57D9">
        <w:tc>
          <w:tcPr>
            <w:tcW w:w="3235" w:type="dxa"/>
            <w:tcMar>
              <w:left w:w="57" w:type="dxa"/>
              <w:right w:w="57" w:type="dxa"/>
            </w:tcMar>
          </w:tcPr>
          <w:p w14:paraId="5EEAEED0" w14:textId="77777777" w:rsidR="00FA6533" w:rsidRPr="008B1F79" w:rsidRDefault="00FA6533" w:rsidP="00555341">
            <w:pPr>
              <w:pStyle w:val="Tablehead"/>
              <w:spacing w:before="40" w:after="40"/>
            </w:pPr>
            <w:r w:rsidRPr="008B1F79">
              <w:t>Characteristics</w:t>
            </w:r>
          </w:p>
        </w:tc>
        <w:tc>
          <w:tcPr>
            <w:tcW w:w="1260" w:type="dxa"/>
            <w:shd w:val="clear" w:color="auto" w:fill="DAEEF3" w:themeFill="accent5" w:themeFillTint="33"/>
          </w:tcPr>
          <w:p w14:paraId="1F35B1EF" w14:textId="218645C7" w:rsidR="00FA6533" w:rsidRPr="008B1F79" w:rsidRDefault="00294851" w:rsidP="00555341">
            <w:pPr>
              <w:pStyle w:val="Tablehead"/>
              <w:spacing w:before="40" w:after="40"/>
            </w:pPr>
            <w:ins w:id="373" w:author="Nellis, Donald (FAA)" w:date="2026-02-19T10:48:00Z" w16du:dateUtc="2026-02-19T15:48:00Z">
              <w:r w:rsidRPr="00EC04FD">
                <w:rPr>
                  <w:highlight w:val="cyan"/>
                </w:rPr>
                <w:t>Un</w:t>
              </w:r>
            </w:ins>
            <w:ins w:id="374" w:author="Nellis, Donald (FAA)" w:date="2026-02-19T10:49:00Z" w16du:dateUtc="2026-02-19T15:49:00Z">
              <w:r w:rsidRPr="00EC04FD">
                <w:rPr>
                  <w:highlight w:val="cyan"/>
                </w:rPr>
                <w:t>its</w:t>
              </w:r>
            </w:ins>
          </w:p>
        </w:tc>
        <w:tc>
          <w:tcPr>
            <w:tcW w:w="2430" w:type="dxa"/>
            <w:tcMar>
              <w:left w:w="57" w:type="dxa"/>
              <w:right w:w="57" w:type="dxa"/>
            </w:tcMar>
          </w:tcPr>
          <w:p w14:paraId="69F7E3BB" w14:textId="77777777" w:rsidR="00FA6533" w:rsidRPr="008B1F79" w:rsidRDefault="00FA6533" w:rsidP="00555341">
            <w:pPr>
              <w:pStyle w:val="Tablehead"/>
              <w:spacing w:before="40" w:after="40"/>
            </w:pPr>
            <w:r w:rsidRPr="008B1F79">
              <w:t>System A9</w:t>
            </w:r>
          </w:p>
        </w:tc>
        <w:tc>
          <w:tcPr>
            <w:tcW w:w="2520" w:type="dxa"/>
            <w:tcMar>
              <w:left w:w="57" w:type="dxa"/>
              <w:right w:w="57" w:type="dxa"/>
            </w:tcMar>
          </w:tcPr>
          <w:p w14:paraId="65E868D4" w14:textId="77777777" w:rsidR="00FA6533" w:rsidRPr="008B1F79" w:rsidRDefault="00FA6533" w:rsidP="00555341">
            <w:pPr>
              <w:pStyle w:val="Tablehead"/>
              <w:spacing w:before="40" w:after="40"/>
            </w:pPr>
            <w:r w:rsidRPr="008B1F79">
              <w:t>System A10</w:t>
            </w:r>
          </w:p>
        </w:tc>
        <w:tc>
          <w:tcPr>
            <w:tcW w:w="2430" w:type="dxa"/>
            <w:tcMar>
              <w:left w:w="57" w:type="dxa"/>
              <w:right w:w="57" w:type="dxa"/>
            </w:tcMar>
          </w:tcPr>
          <w:p w14:paraId="200A7C70" w14:textId="77777777" w:rsidR="00FA6533" w:rsidRPr="008B1F79" w:rsidRDefault="00FA6533" w:rsidP="00555341">
            <w:pPr>
              <w:pStyle w:val="Tablehead"/>
              <w:spacing w:before="40" w:after="40"/>
            </w:pPr>
            <w:r w:rsidRPr="008B1F79">
              <w:t>System A11</w:t>
            </w:r>
          </w:p>
        </w:tc>
        <w:tc>
          <w:tcPr>
            <w:tcW w:w="2584" w:type="dxa"/>
            <w:tcMar>
              <w:left w:w="57" w:type="dxa"/>
              <w:right w:w="57" w:type="dxa"/>
            </w:tcMar>
          </w:tcPr>
          <w:p w14:paraId="4D548BFC" w14:textId="77777777" w:rsidR="00FA6533" w:rsidRPr="008B1F79" w:rsidRDefault="00FA6533" w:rsidP="00555341">
            <w:pPr>
              <w:pStyle w:val="Tablehead"/>
              <w:spacing w:before="40" w:after="40"/>
            </w:pPr>
            <w:r w:rsidRPr="008B1F79">
              <w:t>System A12</w:t>
            </w:r>
          </w:p>
        </w:tc>
      </w:tr>
      <w:tr w:rsidR="004E57D9" w:rsidRPr="008B1F79" w14:paraId="7A22F9A6" w14:textId="77777777" w:rsidTr="004E57D9">
        <w:tc>
          <w:tcPr>
            <w:tcW w:w="3235" w:type="dxa"/>
            <w:tcMar>
              <w:left w:w="57" w:type="dxa"/>
              <w:right w:w="57" w:type="dxa"/>
            </w:tcMar>
          </w:tcPr>
          <w:p w14:paraId="0D5BFA6D" w14:textId="593DEC54" w:rsidR="004E57D9" w:rsidRPr="008B1F79" w:rsidRDefault="004E57D9" w:rsidP="00555341">
            <w:pPr>
              <w:pStyle w:val="Tabletext"/>
              <w:spacing w:before="20" w:after="20"/>
              <w:rPr>
                <w:spacing w:val="-8"/>
              </w:rPr>
            </w:pPr>
            <w:r w:rsidRPr="008B1F79">
              <w:t>Antenna azimuthal beamwidth</w:t>
            </w:r>
            <w:del w:id="375" w:author="Nellis, Donald (FAA)" w:date="2026-02-19T10:50:00Z" w16du:dateUtc="2026-02-19T15:50:00Z">
              <w:r w:rsidRPr="008B1F79" w:rsidDel="00294851">
                <w:delText xml:space="preserve"> </w:delText>
              </w:r>
              <w:r w:rsidRPr="00EC04FD" w:rsidDel="00294851">
                <w:rPr>
                  <w:highlight w:val="cyan"/>
                  <w:rPrChange w:id="376" w:author="Nellis, Donald (FAA)" w:date="2026-02-19T10:58:00Z" w16du:dateUtc="2026-02-19T15:58:00Z">
                    <w:rPr/>
                  </w:rPrChange>
                </w:rPr>
                <w:delText>(degrees/s)</w:delText>
              </w:r>
            </w:del>
          </w:p>
        </w:tc>
        <w:tc>
          <w:tcPr>
            <w:tcW w:w="1260" w:type="dxa"/>
            <w:shd w:val="clear" w:color="auto" w:fill="DAEEF3" w:themeFill="accent5" w:themeFillTint="33"/>
          </w:tcPr>
          <w:p w14:paraId="1CA2D96D" w14:textId="1D77D63B" w:rsidR="004E57D9" w:rsidRPr="008B1F79" w:rsidRDefault="00294851" w:rsidP="00555341">
            <w:pPr>
              <w:pStyle w:val="Tabletext"/>
              <w:spacing w:before="20" w:after="20"/>
              <w:rPr>
                <w:spacing w:val="-8"/>
              </w:rPr>
            </w:pPr>
            <w:ins w:id="377" w:author="Nellis, Donald (FAA)" w:date="2026-02-19T10:49:00Z" w16du:dateUtc="2026-02-19T15:49:00Z">
              <w:r w:rsidRPr="00EC04FD">
                <w:rPr>
                  <w:spacing w:val="-8"/>
                  <w:highlight w:val="cyan"/>
                </w:rPr>
                <w:t>degrees</w:t>
              </w:r>
            </w:ins>
          </w:p>
        </w:tc>
        <w:tc>
          <w:tcPr>
            <w:tcW w:w="2430" w:type="dxa"/>
            <w:tcMar>
              <w:left w:w="57" w:type="dxa"/>
              <w:right w:w="57" w:type="dxa"/>
            </w:tcMar>
          </w:tcPr>
          <w:p w14:paraId="2E7BFC6C" w14:textId="3896C143" w:rsidR="004E57D9" w:rsidRPr="008B1F79" w:rsidRDefault="004E57D9" w:rsidP="00555341">
            <w:pPr>
              <w:pStyle w:val="Tabletext"/>
              <w:spacing w:before="20" w:after="20"/>
              <w:rPr>
                <w:spacing w:val="-8"/>
              </w:rPr>
            </w:pPr>
            <w:r w:rsidRPr="008B1F79">
              <w:t xml:space="preserve">Pencil: 3; </w:t>
            </w:r>
            <w:proofErr w:type="spellStart"/>
            <w:r w:rsidRPr="008B1F79">
              <w:t>fan</w:t>
            </w:r>
            <w:proofErr w:type="spellEnd"/>
            <w:r w:rsidRPr="008B1F79">
              <w:t>: 3</w:t>
            </w:r>
          </w:p>
        </w:tc>
        <w:tc>
          <w:tcPr>
            <w:tcW w:w="2520" w:type="dxa"/>
            <w:tcMar>
              <w:left w:w="57" w:type="dxa"/>
              <w:right w:w="57" w:type="dxa"/>
            </w:tcMar>
          </w:tcPr>
          <w:p w14:paraId="658F7C32" w14:textId="4D3454A1" w:rsidR="004E57D9" w:rsidRPr="008B1F79" w:rsidRDefault="004E57D9" w:rsidP="00555341">
            <w:pPr>
              <w:pStyle w:val="Tabletext"/>
              <w:spacing w:before="20" w:after="20"/>
              <w:rPr>
                <w:spacing w:val="-8"/>
              </w:rPr>
            </w:pPr>
            <w:r>
              <w:rPr>
                <w:spacing w:val="-8"/>
              </w:rPr>
              <w:t>7</w:t>
            </w:r>
          </w:p>
        </w:tc>
        <w:tc>
          <w:tcPr>
            <w:tcW w:w="2430" w:type="dxa"/>
            <w:tcMar>
              <w:left w:w="57" w:type="dxa"/>
              <w:right w:w="57" w:type="dxa"/>
            </w:tcMar>
          </w:tcPr>
          <w:p w14:paraId="4C9C7683" w14:textId="463B4759" w:rsidR="004E57D9" w:rsidRPr="008B1F79" w:rsidRDefault="004E57D9" w:rsidP="00555341">
            <w:pPr>
              <w:pStyle w:val="Tabletext"/>
              <w:keepLines/>
              <w:tabs>
                <w:tab w:val="left" w:leader="dot" w:pos="7938"/>
                <w:tab w:val="center" w:pos="9526"/>
              </w:tabs>
              <w:spacing w:before="20" w:after="20"/>
              <w:ind w:left="567" w:hanging="567"/>
            </w:pPr>
            <w:r>
              <w:t>8.1</w:t>
            </w:r>
          </w:p>
        </w:tc>
        <w:tc>
          <w:tcPr>
            <w:tcW w:w="2584" w:type="dxa"/>
            <w:tcMar>
              <w:left w:w="57" w:type="dxa"/>
              <w:right w:w="57" w:type="dxa"/>
            </w:tcMar>
          </w:tcPr>
          <w:p w14:paraId="297B4C18" w14:textId="232F8463" w:rsidR="004E57D9" w:rsidRPr="008B1F79" w:rsidRDefault="004E57D9" w:rsidP="00555341">
            <w:pPr>
              <w:pStyle w:val="Tabletext"/>
              <w:keepLines/>
              <w:tabs>
                <w:tab w:val="left" w:leader="dot" w:pos="7938"/>
                <w:tab w:val="center" w:pos="9526"/>
              </w:tabs>
              <w:spacing w:before="20" w:after="20"/>
              <w:ind w:left="567" w:hanging="567"/>
            </w:pPr>
            <w:r w:rsidRPr="008B1F79">
              <w:t xml:space="preserve">1.6 @42 </w:t>
            </w:r>
            <w:proofErr w:type="spellStart"/>
            <w:r w:rsidRPr="008B1F79">
              <w:t>dBi</w:t>
            </w:r>
            <w:proofErr w:type="spellEnd"/>
          </w:p>
        </w:tc>
      </w:tr>
      <w:tr w:rsidR="00FA6533" w:rsidRPr="008B1F79" w14:paraId="0B03C1EF" w14:textId="77777777" w:rsidTr="004E57D9">
        <w:tc>
          <w:tcPr>
            <w:tcW w:w="3235" w:type="dxa"/>
            <w:tcMar>
              <w:left w:w="57" w:type="dxa"/>
              <w:right w:w="57" w:type="dxa"/>
            </w:tcMar>
          </w:tcPr>
          <w:p w14:paraId="72A7D7AA" w14:textId="77777777" w:rsidR="00FA6533" w:rsidRPr="008B1F79" w:rsidRDefault="00FA6533" w:rsidP="00555341">
            <w:pPr>
              <w:pStyle w:val="Tabletext"/>
              <w:spacing w:before="20" w:after="20"/>
              <w:rPr>
                <w:spacing w:val="-8"/>
              </w:rPr>
            </w:pPr>
            <w:r w:rsidRPr="008B1F79">
              <w:rPr>
                <w:spacing w:val="-8"/>
              </w:rPr>
              <w:t>Antenna horizontal scan rate</w:t>
            </w:r>
            <w:del w:id="378" w:author="Nellis, Donald (FAA)" w:date="2026-02-19T10:53:00Z" w16du:dateUtc="2026-02-19T15:53:00Z">
              <w:r w:rsidRPr="008B1F79" w:rsidDel="00294851">
                <w:rPr>
                  <w:spacing w:val="-8"/>
                </w:rPr>
                <w:delText xml:space="preserve"> </w:delText>
              </w:r>
              <w:r w:rsidRPr="00EC04FD" w:rsidDel="00294851">
                <w:rPr>
                  <w:spacing w:val="-8"/>
                  <w:highlight w:val="cyan"/>
                  <w:rPrChange w:id="379" w:author="Nellis, Donald (FAA)" w:date="2026-02-19T10:58:00Z" w16du:dateUtc="2026-02-19T15:58:00Z">
                    <w:rPr>
                      <w:spacing w:val="-8"/>
                    </w:rPr>
                  </w:rPrChange>
                </w:rPr>
                <w:delText>(degrees/s)</w:delText>
              </w:r>
            </w:del>
          </w:p>
        </w:tc>
        <w:tc>
          <w:tcPr>
            <w:tcW w:w="1260" w:type="dxa"/>
            <w:shd w:val="clear" w:color="auto" w:fill="DAEEF3" w:themeFill="accent5" w:themeFillTint="33"/>
          </w:tcPr>
          <w:p w14:paraId="57179046" w14:textId="7D77A71F" w:rsidR="00FA6533" w:rsidRPr="008B1F79" w:rsidRDefault="00294851" w:rsidP="00555341">
            <w:pPr>
              <w:pStyle w:val="Tabletext"/>
              <w:spacing w:before="20" w:after="20"/>
              <w:rPr>
                <w:spacing w:val="-8"/>
              </w:rPr>
            </w:pPr>
            <w:ins w:id="380" w:author="Nellis, Donald (FAA)" w:date="2026-02-19T10:49:00Z" w16du:dateUtc="2026-02-19T15:49:00Z">
              <w:r w:rsidRPr="00EC04FD">
                <w:rPr>
                  <w:spacing w:val="-8"/>
                  <w:highlight w:val="cyan"/>
                </w:rPr>
                <w:t>degrees/s</w:t>
              </w:r>
            </w:ins>
          </w:p>
        </w:tc>
        <w:tc>
          <w:tcPr>
            <w:tcW w:w="2430" w:type="dxa"/>
            <w:tcMar>
              <w:left w:w="57" w:type="dxa"/>
              <w:right w:w="57" w:type="dxa"/>
            </w:tcMar>
          </w:tcPr>
          <w:p w14:paraId="3E06AEC3" w14:textId="77777777" w:rsidR="00FA6533" w:rsidRPr="008B1F79" w:rsidRDefault="00FA6533" w:rsidP="00555341">
            <w:pPr>
              <w:pStyle w:val="Tabletext"/>
              <w:spacing w:before="20" w:after="20"/>
              <w:rPr>
                <w:spacing w:val="-8"/>
              </w:rPr>
            </w:pPr>
            <w:r w:rsidRPr="008B1F79">
              <w:rPr>
                <w:spacing w:val="-8"/>
              </w:rPr>
              <w:t>72 (long-range), 270 (short-range)</w:t>
            </w:r>
            <w:r w:rsidRPr="008B1F79">
              <w:rPr>
                <w:spacing w:val="-8"/>
              </w:rPr>
              <w:br/>
              <w:t xml:space="preserve">(360°: 12 rpm (long-range), 45 rpm </w:t>
            </w:r>
            <w:r w:rsidRPr="008B1F79">
              <w:rPr>
                <w:spacing w:val="-8"/>
              </w:rPr>
              <w:br/>
              <w:t>(short-range))</w:t>
            </w:r>
            <w:r w:rsidRPr="008B1F79">
              <w:rPr>
                <w:spacing w:val="-8"/>
              </w:rPr>
              <w:br/>
              <w:t>Sector: not specified</w:t>
            </w:r>
          </w:p>
        </w:tc>
        <w:tc>
          <w:tcPr>
            <w:tcW w:w="2520" w:type="dxa"/>
            <w:tcMar>
              <w:left w:w="57" w:type="dxa"/>
              <w:right w:w="57" w:type="dxa"/>
            </w:tcMar>
          </w:tcPr>
          <w:p w14:paraId="216B46CF" w14:textId="77777777" w:rsidR="00FA6533" w:rsidRPr="008B1F79" w:rsidRDefault="00FA6533" w:rsidP="00555341">
            <w:pPr>
              <w:pStyle w:val="Tabletext"/>
              <w:spacing w:before="20" w:after="20"/>
              <w:rPr>
                <w:spacing w:val="-8"/>
              </w:rPr>
            </w:pPr>
            <w:r w:rsidRPr="008B1F79">
              <w:rPr>
                <w:spacing w:val="-8"/>
              </w:rPr>
              <w:t>30</w:t>
            </w:r>
          </w:p>
        </w:tc>
        <w:tc>
          <w:tcPr>
            <w:tcW w:w="2430" w:type="dxa"/>
            <w:tcMar>
              <w:left w:w="57" w:type="dxa"/>
              <w:right w:w="57" w:type="dxa"/>
            </w:tcMar>
          </w:tcPr>
          <w:p w14:paraId="2B88301E" w14:textId="77777777" w:rsidR="00FA6533" w:rsidRPr="008B1F79" w:rsidRDefault="00FA6533" w:rsidP="00555341">
            <w:pPr>
              <w:pStyle w:val="Tabletext"/>
              <w:keepLines/>
              <w:tabs>
                <w:tab w:val="left" w:leader="dot" w:pos="7938"/>
                <w:tab w:val="center" w:pos="9526"/>
              </w:tabs>
              <w:spacing w:before="20" w:after="20"/>
              <w:ind w:left="567" w:hanging="567"/>
            </w:pPr>
            <w:r w:rsidRPr="008B1F79">
              <w:t>25</w:t>
            </w:r>
          </w:p>
        </w:tc>
        <w:tc>
          <w:tcPr>
            <w:tcW w:w="2584" w:type="dxa"/>
            <w:tcMar>
              <w:left w:w="57" w:type="dxa"/>
              <w:right w:w="57" w:type="dxa"/>
            </w:tcMar>
          </w:tcPr>
          <w:p w14:paraId="22AABC3A" w14:textId="77777777" w:rsidR="00FA6533" w:rsidRPr="008B1F79" w:rsidRDefault="00FA6533" w:rsidP="00555341">
            <w:pPr>
              <w:pStyle w:val="Tabletext"/>
              <w:keepLines/>
              <w:tabs>
                <w:tab w:val="left" w:leader="dot" w:pos="7938"/>
                <w:tab w:val="center" w:pos="9526"/>
              </w:tabs>
              <w:spacing w:before="20" w:after="20"/>
              <w:ind w:left="567" w:hanging="567"/>
            </w:pPr>
            <w:r w:rsidRPr="008B1F79">
              <w:t>Not applicable</w:t>
            </w:r>
          </w:p>
        </w:tc>
      </w:tr>
      <w:tr w:rsidR="00FA6533" w:rsidRPr="008B1F79" w14:paraId="0B33FD18" w14:textId="77777777" w:rsidTr="004E57D9">
        <w:tc>
          <w:tcPr>
            <w:tcW w:w="3235" w:type="dxa"/>
            <w:tcMar>
              <w:left w:w="57" w:type="dxa"/>
              <w:right w:w="57" w:type="dxa"/>
            </w:tcMar>
          </w:tcPr>
          <w:p w14:paraId="1AD2567D" w14:textId="77777777" w:rsidR="00FA6533" w:rsidRPr="008B1F79" w:rsidRDefault="00FA6533" w:rsidP="00555341">
            <w:pPr>
              <w:pStyle w:val="Tabletext"/>
              <w:spacing w:before="20" w:after="20"/>
              <w:rPr>
                <w:spacing w:val="-8"/>
              </w:rPr>
            </w:pPr>
            <w:r w:rsidRPr="008B1F79">
              <w:rPr>
                <w:spacing w:val="-8"/>
              </w:rPr>
              <w:t>Antenna horizontal scan type (continuous, random, sector, etc.)</w:t>
            </w:r>
          </w:p>
        </w:tc>
        <w:tc>
          <w:tcPr>
            <w:tcW w:w="1260" w:type="dxa"/>
            <w:shd w:val="clear" w:color="auto" w:fill="DAEEF3" w:themeFill="accent5" w:themeFillTint="33"/>
          </w:tcPr>
          <w:p w14:paraId="2A339E87" w14:textId="687CE7B7" w:rsidR="00FA6533" w:rsidRPr="008B1F79" w:rsidRDefault="00FA6533" w:rsidP="00555341">
            <w:pPr>
              <w:pStyle w:val="Tabletext"/>
              <w:spacing w:before="20" w:after="20"/>
              <w:rPr>
                <w:spacing w:val="-8"/>
              </w:rPr>
            </w:pPr>
          </w:p>
        </w:tc>
        <w:tc>
          <w:tcPr>
            <w:tcW w:w="2430" w:type="dxa"/>
            <w:tcMar>
              <w:left w:w="57" w:type="dxa"/>
              <w:right w:w="57" w:type="dxa"/>
            </w:tcMar>
          </w:tcPr>
          <w:p w14:paraId="19557D6F" w14:textId="77777777" w:rsidR="00FA6533" w:rsidRPr="008B1F79" w:rsidRDefault="00FA6533" w:rsidP="00555341">
            <w:pPr>
              <w:pStyle w:val="Tabletext"/>
              <w:spacing w:before="20" w:after="20"/>
              <w:rPr>
                <w:spacing w:val="-8"/>
              </w:rPr>
            </w:pPr>
            <w:r w:rsidRPr="008B1F79">
              <w:rPr>
                <w:spacing w:val="-8"/>
              </w:rPr>
              <w:t>Continuous (360</w:t>
            </w:r>
            <w:r w:rsidRPr="008B1F79">
              <w:rPr>
                <w:spacing w:val="-8"/>
              </w:rPr>
              <w:sym w:font="Symbol" w:char="F0B0"/>
            </w:r>
            <w:r w:rsidRPr="008B1F79">
              <w:rPr>
                <w:spacing w:val="-8"/>
              </w:rPr>
              <w:t>)</w:t>
            </w:r>
            <w:r w:rsidRPr="008B1F79">
              <w:rPr>
                <w:spacing w:val="-8"/>
              </w:rPr>
              <w:br/>
              <w:t>Sector (90</w:t>
            </w:r>
            <w:r w:rsidRPr="008B1F79">
              <w:rPr>
                <w:spacing w:val="-8"/>
              </w:rPr>
              <w:sym w:font="Symbol" w:char="F0B0"/>
            </w:r>
            <w:r w:rsidRPr="008B1F79">
              <w:rPr>
                <w:spacing w:val="-8"/>
              </w:rPr>
              <w:t>)</w:t>
            </w:r>
          </w:p>
        </w:tc>
        <w:tc>
          <w:tcPr>
            <w:tcW w:w="2520" w:type="dxa"/>
            <w:tcMar>
              <w:left w:w="57" w:type="dxa"/>
              <w:right w:w="57" w:type="dxa"/>
            </w:tcMar>
          </w:tcPr>
          <w:p w14:paraId="7FB9BD5F" w14:textId="77777777" w:rsidR="00FA6533" w:rsidRPr="008B1F79" w:rsidRDefault="00FA6533" w:rsidP="00555341">
            <w:pPr>
              <w:pStyle w:val="Tabletext"/>
              <w:spacing w:before="20" w:after="20"/>
              <w:rPr>
                <w:spacing w:val="-8"/>
              </w:rPr>
            </w:pPr>
            <w:r w:rsidRPr="008B1F79">
              <w:rPr>
                <w:spacing w:val="-8"/>
              </w:rPr>
              <w:t>Sector 60° or 120</w:t>
            </w:r>
            <w:r w:rsidRPr="008B1F79">
              <w:rPr>
                <w:spacing w:val="-8"/>
              </w:rPr>
              <w:sym w:font="Symbol" w:char="F0B0"/>
            </w:r>
          </w:p>
        </w:tc>
        <w:tc>
          <w:tcPr>
            <w:tcW w:w="2430" w:type="dxa"/>
            <w:tcMar>
              <w:left w:w="57" w:type="dxa"/>
              <w:right w:w="57" w:type="dxa"/>
            </w:tcMar>
          </w:tcPr>
          <w:p w14:paraId="13A2F29B" w14:textId="77777777" w:rsidR="00FA6533" w:rsidRPr="008B1F79" w:rsidRDefault="00FA6533" w:rsidP="00555341">
            <w:pPr>
              <w:pStyle w:val="Tabletext"/>
              <w:keepLines/>
              <w:tabs>
                <w:tab w:val="left" w:leader="dot" w:pos="7938"/>
                <w:tab w:val="center" w:pos="9526"/>
              </w:tabs>
              <w:spacing w:before="20" w:after="20"/>
            </w:pPr>
            <w:r w:rsidRPr="008B1F79">
              <w:t>Sector volume (90</w:t>
            </w:r>
            <w:r w:rsidRPr="008B1F79">
              <w:sym w:font="Symbol" w:char="F0B0"/>
            </w:r>
            <w:r w:rsidRPr="008B1F79">
              <w:t xml:space="preserve"> or 120</w:t>
            </w:r>
            <w:r w:rsidRPr="008B1F79">
              <w:sym w:font="Symbol" w:char="F0B0"/>
            </w:r>
            <w:r w:rsidRPr="008B1F79">
              <w:t>)</w:t>
            </w:r>
          </w:p>
        </w:tc>
        <w:tc>
          <w:tcPr>
            <w:tcW w:w="2584" w:type="dxa"/>
            <w:tcMar>
              <w:left w:w="57" w:type="dxa"/>
              <w:right w:w="57" w:type="dxa"/>
            </w:tcMar>
          </w:tcPr>
          <w:p w14:paraId="6D41D8FB" w14:textId="77777777" w:rsidR="00FA6533" w:rsidRPr="008B1F79" w:rsidRDefault="00FA6533" w:rsidP="00555341">
            <w:pPr>
              <w:pStyle w:val="Tabletext"/>
              <w:keepLines/>
              <w:tabs>
                <w:tab w:val="left" w:leader="dot" w:pos="7938"/>
                <w:tab w:val="center" w:pos="9526"/>
              </w:tabs>
              <w:spacing w:before="20" w:after="20"/>
              <w:ind w:left="567" w:hanging="567"/>
            </w:pPr>
            <w:r w:rsidRPr="008B1F79">
              <w:t>±60° Electronic scan</w:t>
            </w:r>
          </w:p>
          <w:p w14:paraId="122E09A0" w14:textId="77777777" w:rsidR="00FA6533" w:rsidRPr="008B1F79" w:rsidRDefault="00FA6533" w:rsidP="00555341">
            <w:pPr>
              <w:pStyle w:val="Tabletext"/>
              <w:spacing w:before="20" w:after="20"/>
            </w:pPr>
            <w:r w:rsidRPr="008B1F79">
              <w:t xml:space="preserve">±120° with additional mechanical </w:t>
            </w:r>
            <w:proofErr w:type="spellStart"/>
            <w:r w:rsidRPr="008B1F79">
              <w:t>repositioner</w:t>
            </w:r>
            <w:proofErr w:type="spellEnd"/>
          </w:p>
        </w:tc>
      </w:tr>
      <w:tr w:rsidR="00FA6533" w:rsidRPr="008B1F79" w14:paraId="0A5DEEEA" w14:textId="77777777" w:rsidTr="004E57D9">
        <w:tc>
          <w:tcPr>
            <w:tcW w:w="3235" w:type="dxa"/>
            <w:tcMar>
              <w:left w:w="57" w:type="dxa"/>
              <w:right w:w="57" w:type="dxa"/>
            </w:tcMar>
          </w:tcPr>
          <w:p w14:paraId="01CD3F59" w14:textId="77777777" w:rsidR="00FA6533" w:rsidRPr="008B1F79" w:rsidRDefault="00FA6533" w:rsidP="00555341">
            <w:pPr>
              <w:pStyle w:val="Tabletext"/>
              <w:spacing w:before="20" w:after="20"/>
              <w:rPr>
                <w:spacing w:val="-8"/>
              </w:rPr>
            </w:pPr>
            <w:r w:rsidRPr="008B1F79">
              <w:rPr>
                <w:spacing w:val="-8"/>
              </w:rPr>
              <w:t>Antenna vertical scan rate</w:t>
            </w:r>
            <w:del w:id="381" w:author="Nellis, Donald (FAA)" w:date="2026-02-19T10:53:00Z" w16du:dateUtc="2026-02-19T15:53:00Z">
              <w:r w:rsidRPr="008B1F79" w:rsidDel="00294851">
                <w:rPr>
                  <w:spacing w:val="-8"/>
                </w:rPr>
                <w:delText xml:space="preserve"> </w:delText>
              </w:r>
              <w:r w:rsidRPr="00EC04FD" w:rsidDel="00294851">
                <w:rPr>
                  <w:spacing w:val="-8"/>
                  <w:highlight w:val="cyan"/>
                  <w:rPrChange w:id="382" w:author="Nellis, Donald (FAA)" w:date="2026-02-19T10:56:00Z" w16du:dateUtc="2026-02-19T15:56:00Z">
                    <w:rPr>
                      <w:spacing w:val="-8"/>
                    </w:rPr>
                  </w:rPrChange>
                </w:rPr>
                <w:delText>(degrees/s)</w:delText>
              </w:r>
            </w:del>
          </w:p>
        </w:tc>
        <w:tc>
          <w:tcPr>
            <w:tcW w:w="1260" w:type="dxa"/>
            <w:shd w:val="clear" w:color="auto" w:fill="DAEEF3" w:themeFill="accent5" w:themeFillTint="33"/>
          </w:tcPr>
          <w:p w14:paraId="64813D82" w14:textId="67DF98AD" w:rsidR="00FA6533" w:rsidRPr="008B1F79" w:rsidRDefault="00294851" w:rsidP="00555341">
            <w:pPr>
              <w:pStyle w:val="Tabletext"/>
              <w:spacing w:before="20" w:after="20"/>
              <w:rPr>
                <w:spacing w:val="-8"/>
              </w:rPr>
            </w:pPr>
            <w:ins w:id="383" w:author="Nellis, Donald (FAA)" w:date="2026-02-19T10:53:00Z" w16du:dateUtc="2026-02-19T15:53:00Z">
              <w:r w:rsidRPr="00EC04FD">
                <w:rPr>
                  <w:spacing w:val="-8"/>
                  <w:highlight w:val="cyan"/>
                </w:rPr>
                <w:t>degre</w:t>
              </w:r>
            </w:ins>
            <w:ins w:id="384" w:author="Nellis, Donald (FAA)" w:date="2026-02-19T10:55:00Z" w16du:dateUtc="2026-02-19T15:55:00Z">
              <w:r w:rsidR="00EC04FD" w:rsidRPr="00EC04FD">
                <w:rPr>
                  <w:spacing w:val="-8"/>
                  <w:highlight w:val="cyan"/>
                </w:rPr>
                <w:t>e</w:t>
              </w:r>
            </w:ins>
            <w:ins w:id="385" w:author="Nellis, Donald (FAA)" w:date="2026-02-19T10:53:00Z" w16du:dateUtc="2026-02-19T15:53:00Z">
              <w:r w:rsidRPr="00EC04FD">
                <w:rPr>
                  <w:spacing w:val="-8"/>
                  <w:highlight w:val="cyan"/>
                </w:rPr>
                <w:t>s/s</w:t>
              </w:r>
            </w:ins>
          </w:p>
        </w:tc>
        <w:tc>
          <w:tcPr>
            <w:tcW w:w="2430" w:type="dxa"/>
            <w:tcMar>
              <w:left w:w="57" w:type="dxa"/>
              <w:right w:w="57" w:type="dxa"/>
            </w:tcMar>
          </w:tcPr>
          <w:p w14:paraId="4D21A27B" w14:textId="77777777" w:rsidR="00FA6533" w:rsidRPr="008B1F79" w:rsidRDefault="00FA6533" w:rsidP="00555341">
            <w:pPr>
              <w:pStyle w:val="Tabletext"/>
              <w:spacing w:before="20" w:after="20"/>
              <w:rPr>
                <w:spacing w:val="-8"/>
              </w:rPr>
            </w:pPr>
            <w:r w:rsidRPr="008B1F79">
              <w:rPr>
                <w:spacing w:val="-8"/>
              </w:rPr>
              <w:t>Not applicable</w:t>
            </w:r>
          </w:p>
        </w:tc>
        <w:tc>
          <w:tcPr>
            <w:tcW w:w="2520" w:type="dxa"/>
            <w:tcMar>
              <w:left w:w="57" w:type="dxa"/>
              <w:right w:w="57" w:type="dxa"/>
            </w:tcMar>
          </w:tcPr>
          <w:p w14:paraId="1E6324FF" w14:textId="77777777" w:rsidR="00FA6533" w:rsidRPr="008B1F79" w:rsidRDefault="00FA6533" w:rsidP="00555341">
            <w:pPr>
              <w:pStyle w:val="Tabletext"/>
              <w:spacing w:before="20" w:after="20"/>
              <w:rPr>
                <w:spacing w:val="-8"/>
              </w:rPr>
            </w:pPr>
            <w:r w:rsidRPr="008B1F79">
              <w:rPr>
                <w:spacing w:val="-8"/>
              </w:rPr>
              <w:t>Not applicable</w:t>
            </w:r>
          </w:p>
        </w:tc>
        <w:tc>
          <w:tcPr>
            <w:tcW w:w="2430" w:type="dxa"/>
            <w:tcMar>
              <w:left w:w="57" w:type="dxa"/>
              <w:right w:w="57" w:type="dxa"/>
            </w:tcMar>
          </w:tcPr>
          <w:p w14:paraId="5C8F1C15" w14:textId="77777777" w:rsidR="00FA6533" w:rsidRPr="008B1F79" w:rsidRDefault="00FA6533" w:rsidP="00555341">
            <w:pPr>
              <w:pStyle w:val="Tabletext"/>
              <w:keepLines/>
              <w:tabs>
                <w:tab w:val="left" w:leader="dot" w:pos="7938"/>
                <w:tab w:val="center" w:pos="9526"/>
              </w:tabs>
              <w:spacing w:before="20" w:after="20"/>
              <w:ind w:left="567" w:hanging="567"/>
            </w:pPr>
            <w:r w:rsidRPr="008B1F79">
              <w:t>Not applicable</w:t>
            </w:r>
          </w:p>
        </w:tc>
        <w:tc>
          <w:tcPr>
            <w:tcW w:w="2584" w:type="dxa"/>
            <w:tcMar>
              <w:left w:w="57" w:type="dxa"/>
              <w:right w:w="57" w:type="dxa"/>
            </w:tcMar>
          </w:tcPr>
          <w:p w14:paraId="79353C79" w14:textId="77777777" w:rsidR="00FA6533" w:rsidRPr="008B1F79" w:rsidRDefault="00FA6533" w:rsidP="00555341">
            <w:pPr>
              <w:pStyle w:val="Tabletext"/>
              <w:keepLines/>
              <w:tabs>
                <w:tab w:val="left" w:leader="dot" w:pos="7938"/>
                <w:tab w:val="center" w:pos="9526"/>
              </w:tabs>
              <w:spacing w:before="20" w:after="20"/>
              <w:ind w:left="567" w:hanging="567"/>
            </w:pPr>
            <w:r w:rsidRPr="008B1F79">
              <w:t>Not applicable</w:t>
            </w:r>
          </w:p>
        </w:tc>
      </w:tr>
      <w:tr w:rsidR="00FA6533" w:rsidRPr="008B1F79" w14:paraId="3F54DF28" w14:textId="77777777" w:rsidTr="004E57D9">
        <w:tc>
          <w:tcPr>
            <w:tcW w:w="3235" w:type="dxa"/>
            <w:tcMar>
              <w:left w:w="57" w:type="dxa"/>
              <w:right w:w="57" w:type="dxa"/>
            </w:tcMar>
          </w:tcPr>
          <w:p w14:paraId="56314DAA" w14:textId="77777777" w:rsidR="00FA6533" w:rsidRPr="008B1F79" w:rsidRDefault="00FA6533" w:rsidP="00555341">
            <w:pPr>
              <w:pStyle w:val="Tabletext"/>
              <w:spacing w:before="20" w:after="20"/>
              <w:rPr>
                <w:spacing w:val="-8"/>
              </w:rPr>
            </w:pPr>
            <w:r w:rsidRPr="008B1F79">
              <w:rPr>
                <w:spacing w:val="-8"/>
              </w:rPr>
              <w:t>Antenna vertical scan type (continuous, random, sector, etc.)</w:t>
            </w:r>
          </w:p>
        </w:tc>
        <w:tc>
          <w:tcPr>
            <w:tcW w:w="1260" w:type="dxa"/>
            <w:shd w:val="clear" w:color="auto" w:fill="DAEEF3" w:themeFill="accent5" w:themeFillTint="33"/>
          </w:tcPr>
          <w:p w14:paraId="50A32B59" w14:textId="0D8F86C1" w:rsidR="00FA6533" w:rsidRPr="008B1F79" w:rsidRDefault="00FA6533" w:rsidP="00555341">
            <w:pPr>
              <w:pStyle w:val="Tabletext"/>
              <w:spacing w:before="20" w:after="20"/>
              <w:rPr>
                <w:spacing w:val="-8"/>
              </w:rPr>
            </w:pPr>
          </w:p>
        </w:tc>
        <w:tc>
          <w:tcPr>
            <w:tcW w:w="2430" w:type="dxa"/>
            <w:tcMar>
              <w:left w:w="57" w:type="dxa"/>
              <w:right w:w="57" w:type="dxa"/>
            </w:tcMar>
          </w:tcPr>
          <w:p w14:paraId="1EC2D2D8" w14:textId="77777777" w:rsidR="00FA6533" w:rsidRPr="008B1F79" w:rsidRDefault="00FA6533" w:rsidP="00555341">
            <w:pPr>
              <w:pStyle w:val="Tabletext"/>
              <w:spacing w:before="20" w:after="20"/>
              <w:rPr>
                <w:spacing w:val="-8"/>
              </w:rPr>
            </w:pPr>
            <w:r w:rsidRPr="008B1F79">
              <w:rPr>
                <w:spacing w:val="-8"/>
              </w:rPr>
              <w:t>Not applicable</w:t>
            </w:r>
          </w:p>
        </w:tc>
        <w:tc>
          <w:tcPr>
            <w:tcW w:w="2520" w:type="dxa"/>
            <w:tcMar>
              <w:left w:w="57" w:type="dxa"/>
              <w:right w:w="57" w:type="dxa"/>
            </w:tcMar>
          </w:tcPr>
          <w:p w14:paraId="331F7652" w14:textId="77777777" w:rsidR="00FA6533" w:rsidRPr="008B1F79" w:rsidRDefault="00FA6533" w:rsidP="00555341">
            <w:pPr>
              <w:pStyle w:val="Tabletext"/>
              <w:spacing w:before="20" w:after="20"/>
              <w:rPr>
                <w:spacing w:val="-8"/>
              </w:rPr>
            </w:pPr>
            <w:r w:rsidRPr="008B1F79">
              <w:rPr>
                <w:spacing w:val="-8"/>
              </w:rPr>
              <w:t xml:space="preserve">Operator-selected tilt: </w:t>
            </w:r>
            <w:r w:rsidRPr="008B1F79">
              <w:rPr>
                <w:spacing w:val="-8"/>
              </w:rPr>
              <w:sym w:font="Symbol" w:char="F0B1"/>
            </w:r>
            <w:r w:rsidRPr="008B1F79">
              <w:rPr>
                <w:spacing w:val="-8"/>
              </w:rPr>
              <w:t>30</w:t>
            </w:r>
            <w:r w:rsidRPr="008B1F79">
              <w:rPr>
                <w:spacing w:val="-8"/>
              </w:rPr>
              <w:sym w:font="Symbol" w:char="F0B0"/>
            </w:r>
          </w:p>
        </w:tc>
        <w:tc>
          <w:tcPr>
            <w:tcW w:w="2430" w:type="dxa"/>
            <w:tcMar>
              <w:left w:w="57" w:type="dxa"/>
              <w:right w:w="57" w:type="dxa"/>
            </w:tcMar>
          </w:tcPr>
          <w:p w14:paraId="590AF710" w14:textId="77777777" w:rsidR="00FA6533" w:rsidRPr="008B1F79" w:rsidRDefault="00FA6533" w:rsidP="00555341">
            <w:pPr>
              <w:pStyle w:val="Tabletext"/>
              <w:keepLines/>
              <w:tabs>
                <w:tab w:val="left" w:leader="dot" w:pos="7938"/>
                <w:tab w:val="center" w:pos="9526"/>
              </w:tabs>
              <w:spacing w:before="20" w:after="20"/>
              <w:ind w:left="567" w:hanging="567"/>
            </w:pPr>
            <w:r w:rsidRPr="008B1F79">
              <w:t xml:space="preserve">Sector volume: </w:t>
            </w:r>
            <w:r w:rsidRPr="008B1F79">
              <w:sym w:font="Symbol" w:char="F0B1"/>
            </w:r>
            <w:r w:rsidRPr="008B1F79">
              <w:t>30</w:t>
            </w:r>
            <w:r w:rsidRPr="008B1F79">
              <w:sym w:font="Symbol" w:char="F0B0"/>
            </w:r>
          </w:p>
        </w:tc>
        <w:tc>
          <w:tcPr>
            <w:tcW w:w="2584" w:type="dxa"/>
            <w:tcMar>
              <w:left w:w="57" w:type="dxa"/>
              <w:right w:w="57" w:type="dxa"/>
            </w:tcMar>
          </w:tcPr>
          <w:p w14:paraId="14B50166" w14:textId="77777777" w:rsidR="00FA6533" w:rsidRPr="008B1F79" w:rsidRDefault="00FA6533" w:rsidP="00555341">
            <w:pPr>
              <w:pStyle w:val="Tabletext"/>
              <w:keepLines/>
              <w:tabs>
                <w:tab w:val="left" w:leader="dot" w:pos="7938"/>
                <w:tab w:val="center" w:pos="9526"/>
              </w:tabs>
              <w:spacing w:before="20" w:after="20"/>
              <w:ind w:left="567" w:hanging="567"/>
            </w:pPr>
            <w:r w:rsidRPr="008B1F79">
              <w:t>±60° Electronic scan</w:t>
            </w:r>
          </w:p>
          <w:p w14:paraId="7F035EB2" w14:textId="77777777" w:rsidR="00FA6533" w:rsidRPr="008B1F79" w:rsidRDefault="00FA6533" w:rsidP="00555341">
            <w:pPr>
              <w:pStyle w:val="Tabletext"/>
              <w:spacing w:before="20" w:after="20"/>
            </w:pPr>
            <w:r w:rsidRPr="008B1F79">
              <w:t xml:space="preserve">±120° with additional mechanical </w:t>
            </w:r>
            <w:proofErr w:type="spellStart"/>
            <w:r w:rsidRPr="008B1F79">
              <w:t>repositioner</w:t>
            </w:r>
            <w:proofErr w:type="spellEnd"/>
          </w:p>
        </w:tc>
      </w:tr>
      <w:tr w:rsidR="00FA6533" w:rsidRPr="008B1F79" w14:paraId="4BBDC60E" w14:textId="77777777" w:rsidTr="004E57D9">
        <w:tc>
          <w:tcPr>
            <w:tcW w:w="3235" w:type="dxa"/>
            <w:tcMar>
              <w:left w:w="57" w:type="dxa"/>
              <w:right w:w="57" w:type="dxa"/>
            </w:tcMar>
          </w:tcPr>
          <w:p w14:paraId="50B38C93" w14:textId="77777777" w:rsidR="00FA6533" w:rsidRPr="008B1F79" w:rsidRDefault="00FA6533" w:rsidP="00555341">
            <w:pPr>
              <w:pStyle w:val="Tabletext"/>
              <w:spacing w:before="20" w:after="20"/>
              <w:rPr>
                <w:spacing w:val="-8"/>
              </w:rPr>
            </w:pPr>
            <w:r w:rsidRPr="008B1F79">
              <w:rPr>
                <w:spacing w:val="-8"/>
              </w:rPr>
              <w:t>Antenna side-lobe (SL) levels (1st SLs and remote SLs)</w:t>
            </w:r>
            <w:del w:id="386" w:author="Nellis, Donald (FAA)" w:date="2026-02-19T10:54:00Z" w16du:dateUtc="2026-02-19T15:54:00Z">
              <w:r w:rsidRPr="008B1F79" w:rsidDel="00294851">
                <w:rPr>
                  <w:spacing w:val="-8"/>
                </w:rPr>
                <w:delText xml:space="preserve"> </w:delText>
              </w:r>
              <w:r w:rsidRPr="00EC04FD" w:rsidDel="00294851">
                <w:rPr>
                  <w:spacing w:val="-8"/>
                  <w:highlight w:val="cyan"/>
                  <w:rPrChange w:id="387" w:author="Nellis, Donald (FAA)" w:date="2026-02-19T10:55:00Z" w16du:dateUtc="2026-02-19T15:55:00Z">
                    <w:rPr>
                      <w:spacing w:val="-8"/>
                    </w:rPr>
                  </w:rPrChange>
                </w:rPr>
                <w:delText>(dBi)</w:delText>
              </w:r>
            </w:del>
          </w:p>
        </w:tc>
        <w:tc>
          <w:tcPr>
            <w:tcW w:w="1260" w:type="dxa"/>
            <w:shd w:val="clear" w:color="auto" w:fill="DAEEF3" w:themeFill="accent5" w:themeFillTint="33"/>
          </w:tcPr>
          <w:p w14:paraId="3601CB30" w14:textId="3E44D38F" w:rsidR="00FA6533" w:rsidRPr="008B1F79" w:rsidRDefault="00294851" w:rsidP="00555341">
            <w:pPr>
              <w:pStyle w:val="Tabletext"/>
              <w:spacing w:before="20" w:after="20"/>
              <w:rPr>
                <w:spacing w:val="-8"/>
              </w:rPr>
            </w:pPr>
            <w:proofErr w:type="spellStart"/>
            <w:ins w:id="388" w:author="Nellis, Donald (FAA)" w:date="2026-02-19T10:53:00Z" w16du:dateUtc="2026-02-19T15:53:00Z">
              <w:r w:rsidRPr="00EC04FD">
                <w:rPr>
                  <w:spacing w:val="-8"/>
                  <w:highlight w:val="cyan"/>
                </w:rPr>
                <w:t>dBi</w:t>
              </w:r>
            </w:ins>
            <w:proofErr w:type="spellEnd"/>
          </w:p>
        </w:tc>
        <w:tc>
          <w:tcPr>
            <w:tcW w:w="2430" w:type="dxa"/>
            <w:tcMar>
              <w:left w:w="57" w:type="dxa"/>
              <w:right w:w="57" w:type="dxa"/>
            </w:tcMar>
          </w:tcPr>
          <w:p w14:paraId="7DDCB91D" w14:textId="77777777" w:rsidR="00FA6533" w:rsidRPr="008B1F79" w:rsidRDefault="00FA6533" w:rsidP="00555341">
            <w:pPr>
              <w:pStyle w:val="Tabletext"/>
              <w:spacing w:before="20" w:after="20"/>
              <w:rPr>
                <w:spacing w:val="-8"/>
              </w:rPr>
            </w:pPr>
            <w:r w:rsidRPr="008B1F79">
              <w:rPr>
                <w:spacing w:val="-8"/>
              </w:rPr>
              <w:t>Not specified</w:t>
            </w:r>
          </w:p>
        </w:tc>
        <w:tc>
          <w:tcPr>
            <w:tcW w:w="2520" w:type="dxa"/>
            <w:tcMar>
              <w:left w:w="57" w:type="dxa"/>
              <w:right w:w="57" w:type="dxa"/>
            </w:tcMar>
          </w:tcPr>
          <w:p w14:paraId="17B69515" w14:textId="77777777" w:rsidR="00FA6533" w:rsidRPr="008B1F79" w:rsidRDefault="00FA6533" w:rsidP="00555341">
            <w:pPr>
              <w:pStyle w:val="Tabletext"/>
              <w:spacing w:before="20" w:after="20"/>
              <w:rPr>
                <w:spacing w:val="-8"/>
              </w:rPr>
            </w:pPr>
            <w:r w:rsidRPr="008B1F79">
              <w:rPr>
                <w:spacing w:val="-8"/>
              </w:rPr>
              <w:t>+13.9</w:t>
            </w:r>
          </w:p>
        </w:tc>
        <w:tc>
          <w:tcPr>
            <w:tcW w:w="2430" w:type="dxa"/>
            <w:tcMar>
              <w:left w:w="57" w:type="dxa"/>
              <w:right w:w="57" w:type="dxa"/>
            </w:tcMar>
          </w:tcPr>
          <w:p w14:paraId="528210BB" w14:textId="77777777" w:rsidR="00FA6533" w:rsidRPr="008B1F79" w:rsidRDefault="00FA6533" w:rsidP="00555341">
            <w:pPr>
              <w:pStyle w:val="Tabletext"/>
              <w:keepLines/>
              <w:tabs>
                <w:tab w:val="left" w:leader="dot" w:pos="7938"/>
                <w:tab w:val="center" w:pos="9526"/>
              </w:tabs>
              <w:spacing w:before="20" w:after="20"/>
              <w:ind w:left="567" w:hanging="567"/>
            </w:pPr>
            <w:r w:rsidRPr="008B1F79">
              <w:t>+4.7</w:t>
            </w:r>
          </w:p>
        </w:tc>
        <w:tc>
          <w:tcPr>
            <w:tcW w:w="2584" w:type="dxa"/>
            <w:tcMar>
              <w:left w:w="57" w:type="dxa"/>
              <w:right w:w="57" w:type="dxa"/>
            </w:tcMar>
          </w:tcPr>
          <w:p w14:paraId="62C8C86C" w14:textId="77777777" w:rsidR="00FA6533" w:rsidRPr="008B1F79" w:rsidRDefault="00FA6533" w:rsidP="00555341">
            <w:pPr>
              <w:pStyle w:val="Tabletext"/>
              <w:keepLines/>
              <w:tabs>
                <w:tab w:val="left" w:leader="dot" w:pos="7938"/>
                <w:tab w:val="center" w:pos="9526"/>
              </w:tabs>
              <w:spacing w:before="20" w:after="20"/>
            </w:pPr>
            <w:r w:rsidRPr="008B1F79">
              <w:t>14-19 dB below peak gain</w:t>
            </w:r>
          </w:p>
        </w:tc>
      </w:tr>
      <w:tr w:rsidR="00FA6533" w:rsidRPr="008B1F79" w14:paraId="72CCCE4B" w14:textId="77777777" w:rsidTr="004E57D9">
        <w:tc>
          <w:tcPr>
            <w:tcW w:w="3235" w:type="dxa"/>
            <w:tcMar>
              <w:left w:w="57" w:type="dxa"/>
              <w:right w:w="57" w:type="dxa"/>
            </w:tcMar>
          </w:tcPr>
          <w:p w14:paraId="556064AC" w14:textId="77777777" w:rsidR="00FA6533" w:rsidRPr="008B1F79" w:rsidRDefault="00FA6533" w:rsidP="00555341">
            <w:pPr>
              <w:pStyle w:val="Tabletext"/>
              <w:spacing w:before="20" w:after="20"/>
              <w:rPr>
                <w:spacing w:val="-8"/>
              </w:rPr>
            </w:pPr>
            <w:r w:rsidRPr="008B1F79">
              <w:rPr>
                <w:spacing w:val="-8"/>
              </w:rPr>
              <w:t>Antenna height</w:t>
            </w:r>
          </w:p>
        </w:tc>
        <w:tc>
          <w:tcPr>
            <w:tcW w:w="1260" w:type="dxa"/>
            <w:shd w:val="clear" w:color="auto" w:fill="DAEEF3" w:themeFill="accent5" w:themeFillTint="33"/>
          </w:tcPr>
          <w:p w14:paraId="4A63D35D" w14:textId="078A07F8" w:rsidR="00FA6533" w:rsidRPr="008B1F79" w:rsidRDefault="00FA6533" w:rsidP="00555341">
            <w:pPr>
              <w:pStyle w:val="Tabletext"/>
              <w:spacing w:before="20" w:after="20"/>
              <w:rPr>
                <w:spacing w:val="-8"/>
              </w:rPr>
            </w:pPr>
          </w:p>
        </w:tc>
        <w:tc>
          <w:tcPr>
            <w:tcW w:w="2430" w:type="dxa"/>
            <w:tcMar>
              <w:left w:w="57" w:type="dxa"/>
              <w:right w:w="57" w:type="dxa"/>
            </w:tcMar>
          </w:tcPr>
          <w:p w14:paraId="72B06D2D" w14:textId="77777777" w:rsidR="00FA6533" w:rsidRPr="008B1F79" w:rsidRDefault="00FA6533" w:rsidP="00555341">
            <w:pPr>
              <w:pStyle w:val="Tabletext"/>
              <w:spacing w:before="20" w:after="20"/>
              <w:rPr>
                <w:spacing w:val="-8"/>
              </w:rPr>
            </w:pPr>
            <w:r w:rsidRPr="008B1F79">
              <w:rPr>
                <w:spacing w:val="-8"/>
              </w:rPr>
              <w:t>Aircraft altitude</w:t>
            </w:r>
          </w:p>
        </w:tc>
        <w:tc>
          <w:tcPr>
            <w:tcW w:w="2520" w:type="dxa"/>
            <w:tcMar>
              <w:left w:w="57" w:type="dxa"/>
              <w:right w:w="57" w:type="dxa"/>
            </w:tcMar>
          </w:tcPr>
          <w:p w14:paraId="755941BE" w14:textId="77777777" w:rsidR="00FA6533" w:rsidRPr="008B1F79" w:rsidRDefault="00FA6533" w:rsidP="00555341">
            <w:pPr>
              <w:pStyle w:val="Tabletext"/>
              <w:spacing w:before="20" w:after="20"/>
              <w:rPr>
                <w:spacing w:val="-8"/>
              </w:rPr>
            </w:pPr>
            <w:r w:rsidRPr="008B1F79">
              <w:rPr>
                <w:spacing w:val="-8"/>
              </w:rPr>
              <w:t>Aircraft altitude</w:t>
            </w:r>
          </w:p>
        </w:tc>
        <w:tc>
          <w:tcPr>
            <w:tcW w:w="2430" w:type="dxa"/>
            <w:tcMar>
              <w:left w:w="57" w:type="dxa"/>
              <w:right w:w="57" w:type="dxa"/>
            </w:tcMar>
          </w:tcPr>
          <w:p w14:paraId="7C3C1386" w14:textId="77777777" w:rsidR="00FA6533" w:rsidRPr="008B1F79" w:rsidRDefault="00FA6533" w:rsidP="00555341">
            <w:pPr>
              <w:pStyle w:val="Tabletext"/>
              <w:keepLines/>
              <w:tabs>
                <w:tab w:val="left" w:leader="dot" w:pos="7938"/>
                <w:tab w:val="center" w:pos="9526"/>
              </w:tabs>
              <w:spacing w:before="20" w:after="20"/>
              <w:ind w:left="567" w:hanging="567"/>
            </w:pPr>
            <w:r w:rsidRPr="008B1F79">
              <w:t>Aircraft altitude</w:t>
            </w:r>
          </w:p>
        </w:tc>
        <w:tc>
          <w:tcPr>
            <w:tcW w:w="2584" w:type="dxa"/>
            <w:tcMar>
              <w:left w:w="57" w:type="dxa"/>
              <w:right w:w="57" w:type="dxa"/>
            </w:tcMar>
          </w:tcPr>
          <w:p w14:paraId="27C6057A" w14:textId="77777777" w:rsidR="00FA6533" w:rsidRPr="008B1F79" w:rsidRDefault="00FA6533" w:rsidP="00555341">
            <w:pPr>
              <w:pStyle w:val="Tabletext"/>
              <w:spacing w:before="20" w:after="20"/>
            </w:pPr>
            <w:r w:rsidRPr="008B1F79">
              <w:t>Aircraft altitude</w:t>
            </w:r>
            <w:r w:rsidRPr="008B1F79">
              <w:br/>
              <w:t>(300-13 700 m)</w:t>
            </w:r>
          </w:p>
        </w:tc>
      </w:tr>
      <w:tr w:rsidR="00FA6533" w:rsidRPr="008B1F79" w14:paraId="691579FE" w14:textId="77777777" w:rsidTr="004E57D9">
        <w:tc>
          <w:tcPr>
            <w:tcW w:w="3235" w:type="dxa"/>
            <w:tcMar>
              <w:left w:w="57" w:type="dxa"/>
              <w:right w:w="57" w:type="dxa"/>
            </w:tcMar>
          </w:tcPr>
          <w:p w14:paraId="4BF731DD" w14:textId="77777777" w:rsidR="00FA6533" w:rsidRPr="008B1F79" w:rsidRDefault="00FA6533" w:rsidP="00555341">
            <w:pPr>
              <w:pStyle w:val="Tabletext"/>
              <w:spacing w:before="20" w:after="20"/>
              <w:rPr>
                <w:spacing w:val="-8"/>
              </w:rPr>
            </w:pPr>
            <w:r w:rsidRPr="008B1F79">
              <w:rPr>
                <w:spacing w:val="-8"/>
              </w:rPr>
              <w:br w:type="page"/>
              <w:t>Receiver IF 3 dB bandwidth</w:t>
            </w:r>
            <w:del w:id="389" w:author="Nellis, Donald (FAA)" w:date="2026-02-19T10:55:00Z" w16du:dateUtc="2026-02-19T15:55:00Z">
              <w:r w:rsidRPr="008B1F79" w:rsidDel="00EC04FD">
                <w:rPr>
                  <w:spacing w:val="-8"/>
                </w:rPr>
                <w:delText xml:space="preserve"> </w:delText>
              </w:r>
              <w:r w:rsidRPr="00EC04FD" w:rsidDel="00EC04FD">
                <w:rPr>
                  <w:spacing w:val="-8"/>
                  <w:highlight w:val="cyan"/>
                  <w:rPrChange w:id="390" w:author="Nellis, Donald (FAA)" w:date="2026-02-19T10:55:00Z" w16du:dateUtc="2026-02-19T15:55:00Z">
                    <w:rPr>
                      <w:spacing w:val="-8"/>
                    </w:rPr>
                  </w:rPrChange>
                </w:rPr>
                <w:delText>(MHz)</w:delText>
              </w:r>
            </w:del>
          </w:p>
        </w:tc>
        <w:tc>
          <w:tcPr>
            <w:tcW w:w="1260" w:type="dxa"/>
            <w:shd w:val="clear" w:color="auto" w:fill="DAEEF3" w:themeFill="accent5" w:themeFillTint="33"/>
          </w:tcPr>
          <w:p w14:paraId="3612FD32" w14:textId="18FE8BD3" w:rsidR="00FA6533" w:rsidRPr="008B1F79" w:rsidRDefault="00294851" w:rsidP="00555341">
            <w:pPr>
              <w:pStyle w:val="Tabletext"/>
              <w:spacing w:before="20" w:after="20"/>
              <w:rPr>
                <w:spacing w:val="-8"/>
              </w:rPr>
            </w:pPr>
            <w:ins w:id="391" w:author="Nellis, Donald (FAA)" w:date="2026-02-19T10:54:00Z" w16du:dateUtc="2026-02-19T15:54:00Z">
              <w:r w:rsidRPr="00EC04FD">
                <w:rPr>
                  <w:spacing w:val="-8"/>
                  <w:highlight w:val="cyan"/>
                </w:rPr>
                <w:t>MHz</w:t>
              </w:r>
            </w:ins>
          </w:p>
        </w:tc>
        <w:tc>
          <w:tcPr>
            <w:tcW w:w="2430" w:type="dxa"/>
            <w:tcMar>
              <w:left w:w="57" w:type="dxa"/>
              <w:right w:w="57" w:type="dxa"/>
            </w:tcMar>
          </w:tcPr>
          <w:p w14:paraId="11883B03" w14:textId="77777777" w:rsidR="00FA6533" w:rsidRPr="008B1F79" w:rsidRDefault="00FA6533" w:rsidP="00555341">
            <w:pPr>
              <w:pStyle w:val="Tabletext"/>
              <w:spacing w:before="20" w:after="20"/>
              <w:rPr>
                <w:spacing w:val="-8"/>
              </w:rPr>
            </w:pPr>
            <w:r w:rsidRPr="008B1F79">
              <w:rPr>
                <w:spacing w:val="-8"/>
              </w:rPr>
              <w:t>Not specified</w:t>
            </w:r>
          </w:p>
        </w:tc>
        <w:tc>
          <w:tcPr>
            <w:tcW w:w="2520" w:type="dxa"/>
            <w:tcMar>
              <w:left w:w="57" w:type="dxa"/>
              <w:right w:w="57" w:type="dxa"/>
            </w:tcMar>
          </w:tcPr>
          <w:p w14:paraId="324C9F62" w14:textId="77777777" w:rsidR="00FA6533" w:rsidRPr="008B1F79" w:rsidRDefault="00FA6533" w:rsidP="00555341">
            <w:pPr>
              <w:pStyle w:val="Tabletext"/>
              <w:spacing w:before="20" w:after="20"/>
              <w:rPr>
                <w:spacing w:val="-8"/>
              </w:rPr>
            </w:pPr>
            <w:r w:rsidRPr="008B1F79">
              <w:rPr>
                <w:spacing w:val="-8"/>
              </w:rPr>
              <w:t>2.0</w:t>
            </w:r>
          </w:p>
        </w:tc>
        <w:tc>
          <w:tcPr>
            <w:tcW w:w="2430" w:type="dxa"/>
            <w:tcMar>
              <w:left w:w="57" w:type="dxa"/>
              <w:right w:w="57" w:type="dxa"/>
            </w:tcMar>
          </w:tcPr>
          <w:p w14:paraId="408B3C68" w14:textId="77777777" w:rsidR="00FA6533" w:rsidRPr="008B1F79" w:rsidRDefault="00FA6533" w:rsidP="00555341">
            <w:pPr>
              <w:pStyle w:val="Tabletext"/>
              <w:keepLines/>
              <w:tabs>
                <w:tab w:val="left" w:leader="dot" w:pos="7938"/>
                <w:tab w:val="center" w:pos="9526"/>
              </w:tabs>
              <w:spacing w:before="20" w:after="20"/>
              <w:ind w:left="567" w:hanging="567"/>
            </w:pPr>
            <w:r w:rsidRPr="008B1F79">
              <w:t>1.0</w:t>
            </w:r>
          </w:p>
        </w:tc>
        <w:tc>
          <w:tcPr>
            <w:tcW w:w="2584" w:type="dxa"/>
            <w:tcMar>
              <w:left w:w="57" w:type="dxa"/>
              <w:right w:w="57" w:type="dxa"/>
            </w:tcMar>
          </w:tcPr>
          <w:p w14:paraId="38993866" w14:textId="77777777" w:rsidR="00FA6533" w:rsidRPr="008B1F79" w:rsidRDefault="00FA6533" w:rsidP="00555341">
            <w:pPr>
              <w:pStyle w:val="Tabletext"/>
              <w:keepLines/>
              <w:tabs>
                <w:tab w:val="left" w:leader="dot" w:pos="7938"/>
                <w:tab w:val="center" w:pos="9526"/>
              </w:tabs>
              <w:spacing w:before="20" w:after="20"/>
              <w:ind w:left="567" w:hanging="567"/>
            </w:pPr>
            <w:r w:rsidRPr="008B1F79">
              <w:t>25</w:t>
            </w:r>
          </w:p>
        </w:tc>
      </w:tr>
      <w:tr w:rsidR="00FA6533" w:rsidRPr="008B1F79" w14:paraId="761266F5" w14:textId="77777777" w:rsidTr="004E57D9">
        <w:tc>
          <w:tcPr>
            <w:tcW w:w="3235" w:type="dxa"/>
            <w:tcMar>
              <w:left w:w="57" w:type="dxa"/>
              <w:right w:w="57" w:type="dxa"/>
            </w:tcMar>
          </w:tcPr>
          <w:p w14:paraId="2E78D4F3" w14:textId="77777777" w:rsidR="00FA6533" w:rsidRPr="008B1F79" w:rsidRDefault="00FA6533" w:rsidP="00555341">
            <w:pPr>
              <w:pStyle w:val="Tabletext"/>
              <w:spacing w:before="20" w:after="20"/>
              <w:rPr>
                <w:spacing w:val="-8"/>
              </w:rPr>
            </w:pPr>
            <w:r w:rsidRPr="008B1F79">
              <w:rPr>
                <w:spacing w:val="-8"/>
              </w:rPr>
              <w:t>Receiver noise figure</w:t>
            </w:r>
            <w:del w:id="392" w:author="Nellis, Donald (FAA)" w:date="2026-02-19T10:55:00Z" w16du:dateUtc="2026-02-19T15:55:00Z">
              <w:r w:rsidRPr="008B1F79" w:rsidDel="00EC04FD">
                <w:rPr>
                  <w:spacing w:val="-8"/>
                </w:rPr>
                <w:delText xml:space="preserve"> </w:delText>
              </w:r>
              <w:r w:rsidRPr="00EC04FD" w:rsidDel="00EC04FD">
                <w:rPr>
                  <w:spacing w:val="-8"/>
                  <w:highlight w:val="cyan"/>
                  <w:rPrChange w:id="393" w:author="Nellis, Donald (FAA)" w:date="2026-02-19T10:56:00Z" w16du:dateUtc="2026-02-19T15:56:00Z">
                    <w:rPr>
                      <w:spacing w:val="-8"/>
                    </w:rPr>
                  </w:rPrChange>
                </w:rPr>
                <w:delText>(dB)</w:delText>
              </w:r>
            </w:del>
          </w:p>
        </w:tc>
        <w:tc>
          <w:tcPr>
            <w:tcW w:w="1260" w:type="dxa"/>
            <w:shd w:val="clear" w:color="auto" w:fill="DAEEF3" w:themeFill="accent5" w:themeFillTint="33"/>
          </w:tcPr>
          <w:p w14:paraId="77F5F669" w14:textId="0F8A2802" w:rsidR="00FA6533" w:rsidRPr="008B1F79" w:rsidRDefault="00294851" w:rsidP="00555341">
            <w:pPr>
              <w:pStyle w:val="Tabletext"/>
              <w:spacing w:before="20" w:after="20"/>
              <w:rPr>
                <w:spacing w:val="-8"/>
              </w:rPr>
            </w:pPr>
            <w:ins w:id="394" w:author="Nellis, Donald (FAA)" w:date="2026-02-19T10:54:00Z" w16du:dateUtc="2026-02-19T15:54:00Z">
              <w:r w:rsidRPr="00EC04FD">
                <w:rPr>
                  <w:spacing w:val="-8"/>
                  <w:highlight w:val="cyan"/>
                </w:rPr>
                <w:t>dB</w:t>
              </w:r>
            </w:ins>
          </w:p>
        </w:tc>
        <w:tc>
          <w:tcPr>
            <w:tcW w:w="2430" w:type="dxa"/>
            <w:tcMar>
              <w:left w:w="57" w:type="dxa"/>
              <w:right w:w="57" w:type="dxa"/>
            </w:tcMar>
          </w:tcPr>
          <w:p w14:paraId="31FB24FD" w14:textId="77777777" w:rsidR="00FA6533" w:rsidRPr="008B1F79" w:rsidRDefault="00FA6533" w:rsidP="00555341">
            <w:pPr>
              <w:pStyle w:val="Tabletext"/>
              <w:spacing w:before="20" w:after="20"/>
              <w:rPr>
                <w:spacing w:val="-8"/>
              </w:rPr>
            </w:pPr>
            <w:r w:rsidRPr="008B1F79">
              <w:rPr>
                <w:spacing w:val="-8"/>
              </w:rPr>
              <w:t>6.5</w:t>
            </w:r>
          </w:p>
        </w:tc>
        <w:tc>
          <w:tcPr>
            <w:tcW w:w="2520" w:type="dxa"/>
            <w:tcMar>
              <w:left w:w="57" w:type="dxa"/>
              <w:right w:w="57" w:type="dxa"/>
            </w:tcMar>
          </w:tcPr>
          <w:p w14:paraId="0AC6C7B8" w14:textId="77777777" w:rsidR="00FA6533" w:rsidRPr="008B1F79" w:rsidRDefault="00FA6533" w:rsidP="00555341">
            <w:pPr>
              <w:pStyle w:val="Tabletext"/>
              <w:spacing w:before="20" w:after="20"/>
              <w:rPr>
                <w:spacing w:val="-8"/>
              </w:rPr>
            </w:pPr>
            <w:r w:rsidRPr="008B1F79">
              <w:rPr>
                <w:spacing w:val="-8"/>
              </w:rPr>
              <w:t>2</w:t>
            </w:r>
          </w:p>
        </w:tc>
        <w:tc>
          <w:tcPr>
            <w:tcW w:w="2430" w:type="dxa"/>
            <w:tcMar>
              <w:left w:w="57" w:type="dxa"/>
              <w:right w:w="57" w:type="dxa"/>
            </w:tcMar>
          </w:tcPr>
          <w:p w14:paraId="06E88E1A" w14:textId="77777777" w:rsidR="00FA6533" w:rsidRPr="008B1F79" w:rsidRDefault="00FA6533" w:rsidP="00555341">
            <w:pPr>
              <w:pStyle w:val="Tabletext"/>
              <w:keepLines/>
              <w:tabs>
                <w:tab w:val="left" w:leader="dot" w:pos="7938"/>
                <w:tab w:val="center" w:pos="9526"/>
              </w:tabs>
              <w:spacing w:before="20" w:after="20"/>
              <w:ind w:left="567" w:hanging="567"/>
            </w:pPr>
            <w:r w:rsidRPr="008B1F79">
              <w:t>5</w:t>
            </w:r>
          </w:p>
        </w:tc>
        <w:tc>
          <w:tcPr>
            <w:tcW w:w="2584" w:type="dxa"/>
            <w:tcMar>
              <w:left w:w="57" w:type="dxa"/>
              <w:right w:w="57" w:type="dxa"/>
            </w:tcMar>
          </w:tcPr>
          <w:p w14:paraId="22A02E06" w14:textId="77777777" w:rsidR="00FA6533" w:rsidRPr="008B1F79" w:rsidRDefault="00FA6533" w:rsidP="00555341">
            <w:pPr>
              <w:pStyle w:val="Tabletext"/>
              <w:keepLines/>
              <w:tabs>
                <w:tab w:val="left" w:leader="dot" w:pos="7938"/>
                <w:tab w:val="center" w:pos="9526"/>
              </w:tabs>
              <w:spacing w:before="20" w:after="20"/>
              <w:ind w:left="567" w:hanging="567"/>
            </w:pPr>
            <w:r w:rsidRPr="008B1F79">
              <w:t>6</w:t>
            </w:r>
          </w:p>
        </w:tc>
      </w:tr>
      <w:tr w:rsidR="00FA6533" w:rsidRPr="008B1F79" w14:paraId="637676ED" w14:textId="77777777" w:rsidTr="004E57D9">
        <w:tc>
          <w:tcPr>
            <w:tcW w:w="3235" w:type="dxa"/>
            <w:tcMar>
              <w:left w:w="57" w:type="dxa"/>
              <w:right w:w="57" w:type="dxa"/>
            </w:tcMar>
          </w:tcPr>
          <w:p w14:paraId="5BA04098" w14:textId="77777777" w:rsidR="00FA6533" w:rsidRPr="008B1F79" w:rsidRDefault="00FA6533" w:rsidP="00555341">
            <w:pPr>
              <w:pStyle w:val="Tabletext"/>
              <w:spacing w:before="20" w:after="20"/>
              <w:rPr>
                <w:spacing w:val="-8"/>
              </w:rPr>
            </w:pPr>
            <w:r w:rsidRPr="008B1F79">
              <w:rPr>
                <w:spacing w:val="-8"/>
              </w:rPr>
              <w:t>Minimum discernible signal</w:t>
            </w:r>
            <w:del w:id="395" w:author="Nellis, Donald (FAA)" w:date="2026-02-19T10:55:00Z" w16du:dateUtc="2026-02-19T15:55:00Z">
              <w:r w:rsidRPr="008B1F79" w:rsidDel="00EC04FD">
                <w:rPr>
                  <w:spacing w:val="-8"/>
                </w:rPr>
                <w:delText xml:space="preserve"> </w:delText>
              </w:r>
              <w:r w:rsidRPr="00EC04FD" w:rsidDel="00EC04FD">
                <w:rPr>
                  <w:spacing w:val="-8"/>
                  <w:highlight w:val="cyan"/>
                  <w:rPrChange w:id="396" w:author="Nellis, Donald (FAA)" w:date="2026-02-19T10:56:00Z" w16du:dateUtc="2026-02-19T15:56:00Z">
                    <w:rPr>
                      <w:spacing w:val="-8"/>
                    </w:rPr>
                  </w:rPrChange>
                </w:rPr>
                <w:delText>(dBm)</w:delText>
              </w:r>
            </w:del>
          </w:p>
        </w:tc>
        <w:tc>
          <w:tcPr>
            <w:tcW w:w="1260" w:type="dxa"/>
            <w:shd w:val="clear" w:color="auto" w:fill="DAEEF3" w:themeFill="accent5" w:themeFillTint="33"/>
          </w:tcPr>
          <w:p w14:paraId="3B04A97C" w14:textId="4660AEF0" w:rsidR="00FA6533" w:rsidRPr="008B1F79" w:rsidRDefault="00294851" w:rsidP="00555341">
            <w:pPr>
              <w:pStyle w:val="Tabletext"/>
              <w:spacing w:before="20" w:after="20"/>
              <w:rPr>
                <w:spacing w:val="-8"/>
              </w:rPr>
            </w:pPr>
            <w:ins w:id="397" w:author="Nellis, Donald (FAA)" w:date="2026-02-19T10:54:00Z" w16du:dateUtc="2026-02-19T15:54:00Z">
              <w:r w:rsidRPr="00EC04FD">
                <w:rPr>
                  <w:spacing w:val="-8"/>
                  <w:highlight w:val="cyan"/>
                </w:rPr>
                <w:t>dBm</w:t>
              </w:r>
            </w:ins>
          </w:p>
        </w:tc>
        <w:tc>
          <w:tcPr>
            <w:tcW w:w="2430" w:type="dxa"/>
            <w:tcMar>
              <w:left w:w="57" w:type="dxa"/>
              <w:right w:w="57" w:type="dxa"/>
            </w:tcMar>
          </w:tcPr>
          <w:p w14:paraId="3CE6C3DA" w14:textId="77777777" w:rsidR="00FA6533" w:rsidRPr="008B1F79" w:rsidRDefault="00FA6533" w:rsidP="00555341">
            <w:pPr>
              <w:pStyle w:val="Tabletext"/>
              <w:spacing w:before="20" w:after="20"/>
              <w:rPr>
                <w:spacing w:val="-8"/>
              </w:rPr>
            </w:pPr>
            <w:r w:rsidRPr="008B1F79">
              <w:rPr>
                <w:spacing w:val="-8"/>
              </w:rPr>
              <w:t>Not specified</w:t>
            </w:r>
          </w:p>
        </w:tc>
        <w:tc>
          <w:tcPr>
            <w:tcW w:w="2520" w:type="dxa"/>
            <w:tcMar>
              <w:left w:w="57" w:type="dxa"/>
              <w:right w:w="57" w:type="dxa"/>
            </w:tcMar>
          </w:tcPr>
          <w:p w14:paraId="7BF458CF" w14:textId="77777777" w:rsidR="00FA6533" w:rsidRPr="008B1F79" w:rsidRDefault="00FA6533" w:rsidP="00555341">
            <w:pPr>
              <w:pStyle w:val="Tabletext"/>
              <w:spacing w:before="20" w:after="20"/>
              <w:rPr>
                <w:spacing w:val="-8"/>
              </w:rPr>
            </w:pPr>
            <w:r w:rsidRPr="008B1F79">
              <w:rPr>
                <w:spacing w:val="-8"/>
              </w:rPr>
              <w:t>–128 (detection sensitivity after processing)</w:t>
            </w:r>
          </w:p>
        </w:tc>
        <w:tc>
          <w:tcPr>
            <w:tcW w:w="2430" w:type="dxa"/>
            <w:tcMar>
              <w:left w:w="57" w:type="dxa"/>
              <w:right w:w="57" w:type="dxa"/>
            </w:tcMar>
          </w:tcPr>
          <w:p w14:paraId="67FFFC80" w14:textId="77777777" w:rsidR="00FA6533" w:rsidRPr="008B1F79" w:rsidRDefault="00FA6533" w:rsidP="00555341">
            <w:pPr>
              <w:pStyle w:val="Tabletext"/>
              <w:keepLines/>
              <w:tabs>
                <w:tab w:val="left" w:leader="dot" w:pos="7938"/>
                <w:tab w:val="center" w:pos="9526"/>
              </w:tabs>
              <w:spacing w:before="20" w:after="20"/>
              <w:ind w:left="567" w:hanging="567"/>
            </w:pPr>
            <w:r w:rsidRPr="008B1F79">
              <w:t>–110</w:t>
            </w:r>
          </w:p>
        </w:tc>
        <w:tc>
          <w:tcPr>
            <w:tcW w:w="2584" w:type="dxa"/>
            <w:tcMar>
              <w:left w:w="57" w:type="dxa"/>
              <w:right w:w="57" w:type="dxa"/>
            </w:tcMar>
          </w:tcPr>
          <w:p w14:paraId="6286ABB7" w14:textId="77777777" w:rsidR="00FA6533" w:rsidRPr="008B1F79" w:rsidRDefault="00FA6533" w:rsidP="00555341">
            <w:pPr>
              <w:pStyle w:val="Tabletext"/>
              <w:keepLines/>
              <w:tabs>
                <w:tab w:val="left" w:leader="dot" w:pos="7938"/>
                <w:tab w:val="center" w:pos="9526"/>
              </w:tabs>
              <w:spacing w:before="20" w:after="20"/>
              <w:ind w:left="567" w:hanging="567"/>
            </w:pPr>
            <w:r w:rsidRPr="008B1F79">
              <w:t>–130</w:t>
            </w:r>
          </w:p>
        </w:tc>
      </w:tr>
      <w:tr w:rsidR="00FA6533" w:rsidRPr="008B1F79" w14:paraId="0C5BF18E" w14:textId="77777777" w:rsidTr="004E57D9">
        <w:tc>
          <w:tcPr>
            <w:tcW w:w="3235" w:type="dxa"/>
            <w:tcMar>
              <w:left w:w="57" w:type="dxa"/>
              <w:right w:w="57" w:type="dxa"/>
            </w:tcMar>
          </w:tcPr>
          <w:p w14:paraId="0C33355B" w14:textId="77777777" w:rsidR="00FA6533" w:rsidRPr="008B1F79" w:rsidRDefault="00FA6533" w:rsidP="00555341">
            <w:pPr>
              <w:pStyle w:val="Tabletext"/>
              <w:spacing w:before="20" w:after="20"/>
              <w:rPr>
                <w:spacing w:val="-8"/>
              </w:rPr>
            </w:pPr>
            <w:r w:rsidRPr="008B1F79">
              <w:rPr>
                <w:spacing w:val="-8"/>
              </w:rPr>
              <w:t>Total chirp width</w:t>
            </w:r>
            <w:del w:id="398" w:author="Nellis, Donald (FAA)" w:date="2026-02-19T10:55:00Z" w16du:dateUtc="2026-02-19T15:55:00Z">
              <w:r w:rsidRPr="008B1F79" w:rsidDel="00EC04FD">
                <w:rPr>
                  <w:spacing w:val="-8"/>
                </w:rPr>
                <w:delText xml:space="preserve"> </w:delText>
              </w:r>
              <w:r w:rsidRPr="00EC04FD" w:rsidDel="00EC04FD">
                <w:rPr>
                  <w:spacing w:val="-8"/>
                  <w:highlight w:val="cyan"/>
                  <w:rPrChange w:id="399" w:author="Nellis, Donald (FAA)" w:date="2026-02-19T10:57:00Z" w16du:dateUtc="2026-02-19T15:57:00Z">
                    <w:rPr>
                      <w:spacing w:val="-8"/>
                    </w:rPr>
                  </w:rPrChange>
                </w:rPr>
                <w:delText>(MHz)</w:delText>
              </w:r>
            </w:del>
          </w:p>
        </w:tc>
        <w:tc>
          <w:tcPr>
            <w:tcW w:w="1260" w:type="dxa"/>
            <w:shd w:val="clear" w:color="auto" w:fill="DAEEF3" w:themeFill="accent5" w:themeFillTint="33"/>
          </w:tcPr>
          <w:p w14:paraId="52BD4E12" w14:textId="3A7604A1" w:rsidR="00FA6533" w:rsidRPr="008B1F79" w:rsidRDefault="00294851" w:rsidP="00555341">
            <w:pPr>
              <w:pStyle w:val="Tabletext"/>
              <w:spacing w:before="20" w:after="20"/>
              <w:rPr>
                <w:spacing w:val="-8"/>
              </w:rPr>
            </w:pPr>
            <w:ins w:id="400" w:author="Nellis, Donald (FAA)" w:date="2026-02-19T10:54:00Z" w16du:dateUtc="2026-02-19T15:54:00Z">
              <w:r w:rsidRPr="00EC04FD">
                <w:rPr>
                  <w:spacing w:val="-8"/>
                  <w:highlight w:val="cyan"/>
                </w:rPr>
                <w:t>MHz</w:t>
              </w:r>
            </w:ins>
          </w:p>
        </w:tc>
        <w:tc>
          <w:tcPr>
            <w:tcW w:w="2430" w:type="dxa"/>
            <w:tcMar>
              <w:left w:w="57" w:type="dxa"/>
              <w:right w:w="57" w:type="dxa"/>
            </w:tcMar>
          </w:tcPr>
          <w:p w14:paraId="4368D890" w14:textId="77777777" w:rsidR="00FA6533" w:rsidRPr="008B1F79" w:rsidRDefault="00FA6533" w:rsidP="00555341">
            <w:pPr>
              <w:pStyle w:val="Tabletext"/>
              <w:spacing w:before="20" w:after="20"/>
              <w:rPr>
                <w:spacing w:val="-8"/>
              </w:rPr>
            </w:pPr>
            <w:r w:rsidRPr="008B1F79">
              <w:rPr>
                <w:spacing w:val="-8"/>
              </w:rPr>
              <w:t>Not applicable</w:t>
            </w:r>
          </w:p>
        </w:tc>
        <w:tc>
          <w:tcPr>
            <w:tcW w:w="2520" w:type="dxa"/>
            <w:tcMar>
              <w:left w:w="57" w:type="dxa"/>
              <w:right w:w="57" w:type="dxa"/>
            </w:tcMar>
          </w:tcPr>
          <w:p w14:paraId="2848E5DB" w14:textId="77777777" w:rsidR="00FA6533" w:rsidRPr="008B1F79" w:rsidRDefault="00FA6533" w:rsidP="00555341">
            <w:pPr>
              <w:pStyle w:val="Tabletext"/>
              <w:spacing w:before="20" w:after="20"/>
              <w:rPr>
                <w:spacing w:val="-8"/>
              </w:rPr>
            </w:pPr>
            <w:r w:rsidRPr="008B1F79">
              <w:rPr>
                <w:spacing w:val="-8"/>
              </w:rPr>
              <w:t>Not applicable</w:t>
            </w:r>
          </w:p>
        </w:tc>
        <w:tc>
          <w:tcPr>
            <w:tcW w:w="2430" w:type="dxa"/>
            <w:tcMar>
              <w:left w:w="57" w:type="dxa"/>
              <w:right w:w="57" w:type="dxa"/>
            </w:tcMar>
          </w:tcPr>
          <w:p w14:paraId="0FA6B85C" w14:textId="77777777" w:rsidR="00FA6533" w:rsidRPr="008B1F79" w:rsidRDefault="00FA6533" w:rsidP="00555341">
            <w:pPr>
              <w:pStyle w:val="Tabletext"/>
              <w:keepLines/>
              <w:tabs>
                <w:tab w:val="left" w:leader="dot" w:pos="7938"/>
                <w:tab w:val="center" w:pos="9526"/>
              </w:tabs>
              <w:spacing w:before="20" w:after="20"/>
              <w:ind w:left="567" w:hanging="567"/>
            </w:pPr>
            <w:r w:rsidRPr="008B1F79">
              <w:t>Not applicable</w:t>
            </w:r>
          </w:p>
        </w:tc>
        <w:tc>
          <w:tcPr>
            <w:tcW w:w="2584" w:type="dxa"/>
            <w:tcMar>
              <w:left w:w="57" w:type="dxa"/>
              <w:right w:w="57" w:type="dxa"/>
            </w:tcMar>
          </w:tcPr>
          <w:p w14:paraId="09FB64F0" w14:textId="77777777" w:rsidR="00FA6533" w:rsidRPr="008B1F79" w:rsidRDefault="00FA6533" w:rsidP="00555341">
            <w:pPr>
              <w:pStyle w:val="Tabletext"/>
              <w:keepLines/>
              <w:tabs>
                <w:tab w:val="left" w:leader="dot" w:pos="7938"/>
                <w:tab w:val="center" w:pos="9526"/>
              </w:tabs>
              <w:spacing w:before="20" w:after="20"/>
            </w:pPr>
            <w:r w:rsidRPr="008B1F79">
              <w:t xml:space="preserve">Maximum 1 900 for chirp modulation </w:t>
            </w:r>
          </w:p>
        </w:tc>
      </w:tr>
      <w:tr w:rsidR="00FA6533" w:rsidRPr="008B1F79" w14:paraId="16C82365" w14:textId="77777777" w:rsidTr="004E57D9">
        <w:tc>
          <w:tcPr>
            <w:tcW w:w="3235" w:type="dxa"/>
            <w:tcBorders>
              <w:bottom w:val="single" w:sz="4" w:space="0" w:color="auto"/>
            </w:tcBorders>
            <w:tcMar>
              <w:left w:w="57" w:type="dxa"/>
              <w:right w:w="57" w:type="dxa"/>
            </w:tcMar>
          </w:tcPr>
          <w:p w14:paraId="3E4E8810" w14:textId="77777777" w:rsidR="00FA6533" w:rsidRPr="008B1F79" w:rsidRDefault="00FA6533" w:rsidP="00555341">
            <w:pPr>
              <w:pStyle w:val="Tabletext"/>
              <w:spacing w:before="0" w:after="0"/>
              <w:rPr>
                <w:spacing w:val="-8"/>
              </w:rPr>
            </w:pPr>
            <w:r w:rsidRPr="008B1F79">
              <w:rPr>
                <w:spacing w:val="-8"/>
              </w:rPr>
              <w:t>RF emission bandwidth</w:t>
            </w:r>
            <w:del w:id="401" w:author="Nellis, Donald (FAA)" w:date="2026-02-19T10:55:00Z" w16du:dateUtc="2026-02-19T15:55:00Z">
              <w:r w:rsidRPr="008B1F79" w:rsidDel="00EC04FD">
                <w:rPr>
                  <w:spacing w:val="-8"/>
                </w:rPr>
                <w:delText xml:space="preserve"> </w:delText>
              </w:r>
              <w:r w:rsidRPr="00EC04FD" w:rsidDel="00EC04FD">
                <w:rPr>
                  <w:spacing w:val="-8"/>
                  <w:highlight w:val="cyan"/>
                  <w:rPrChange w:id="402" w:author="Nellis, Donald (FAA)" w:date="2026-02-19T10:56:00Z" w16du:dateUtc="2026-02-19T15:56:00Z">
                    <w:rPr>
                      <w:spacing w:val="-8"/>
                    </w:rPr>
                  </w:rPrChange>
                </w:rPr>
                <w:delText>(MHz)</w:delText>
              </w:r>
            </w:del>
          </w:p>
          <w:p w14:paraId="190E938E" w14:textId="57CA7850" w:rsidR="004E57D9" w:rsidRPr="008B1F79" w:rsidRDefault="00FA6533" w:rsidP="004E57D9">
            <w:pPr>
              <w:pStyle w:val="Tabletext"/>
              <w:spacing w:before="0" w:after="0"/>
              <w:rPr>
                <w:spacing w:val="-8"/>
              </w:rPr>
            </w:pPr>
            <w:r w:rsidRPr="008B1F79">
              <w:rPr>
                <w:spacing w:val="-8"/>
              </w:rPr>
              <w:t>–</w:t>
            </w:r>
            <w:r w:rsidRPr="008B1F79">
              <w:rPr>
                <w:spacing w:val="-8"/>
              </w:rPr>
              <w:tab/>
              <w:t>3 dB</w:t>
            </w:r>
            <w:r w:rsidR="004E57D9" w:rsidRPr="008B1F79">
              <w:rPr>
                <w:spacing w:val="-8"/>
              </w:rPr>
              <w:br/>
            </w:r>
            <w:r w:rsidR="004E57D9" w:rsidRPr="008B1F79">
              <w:rPr>
                <w:spacing w:val="-8"/>
              </w:rPr>
              <w:br/>
            </w:r>
            <w:r w:rsidR="004E57D9" w:rsidRPr="008B1F79">
              <w:rPr>
                <w:spacing w:val="-8"/>
              </w:rPr>
              <w:br/>
            </w:r>
          </w:p>
          <w:p w14:paraId="3043CDA7" w14:textId="5F3F7E15" w:rsidR="00FA6533" w:rsidRPr="008B1F79" w:rsidRDefault="004E57D9" w:rsidP="004E57D9">
            <w:pPr>
              <w:pStyle w:val="Tabletext"/>
              <w:spacing w:before="0" w:after="0"/>
              <w:rPr>
                <w:spacing w:val="-8"/>
              </w:rPr>
            </w:pPr>
            <w:r w:rsidRPr="008B1F79">
              <w:rPr>
                <w:spacing w:val="-8"/>
              </w:rPr>
              <w:t>–</w:t>
            </w:r>
            <w:r w:rsidRPr="008B1F79">
              <w:rPr>
                <w:spacing w:val="-8"/>
              </w:rPr>
              <w:tab/>
              <w:t>20 dB</w:t>
            </w:r>
          </w:p>
        </w:tc>
        <w:tc>
          <w:tcPr>
            <w:tcW w:w="1260" w:type="dxa"/>
            <w:tcBorders>
              <w:bottom w:val="single" w:sz="4" w:space="0" w:color="auto"/>
            </w:tcBorders>
            <w:shd w:val="clear" w:color="auto" w:fill="DAEEF3" w:themeFill="accent5" w:themeFillTint="33"/>
          </w:tcPr>
          <w:p w14:paraId="4D3263EA" w14:textId="56EBF5FD" w:rsidR="00FA6533" w:rsidRPr="008B1F79" w:rsidRDefault="00294851" w:rsidP="00555341">
            <w:pPr>
              <w:pStyle w:val="Tabletext"/>
              <w:spacing w:before="0" w:after="0"/>
              <w:rPr>
                <w:spacing w:val="-8"/>
              </w:rPr>
            </w:pPr>
            <w:ins w:id="403" w:author="Nellis, Donald (FAA)" w:date="2026-02-19T10:54:00Z" w16du:dateUtc="2026-02-19T15:54:00Z">
              <w:r w:rsidRPr="00EC04FD">
                <w:rPr>
                  <w:spacing w:val="-8"/>
                  <w:highlight w:val="cyan"/>
                </w:rPr>
                <w:t>MHz</w:t>
              </w:r>
            </w:ins>
          </w:p>
        </w:tc>
        <w:tc>
          <w:tcPr>
            <w:tcW w:w="2430" w:type="dxa"/>
            <w:tcBorders>
              <w:bottom w:val="single" w:sz="4" w:space="0" w:color="auto"/>
            </w:tcBorders>
            <w:tcMar>
              <w:left w:w="57" w:type="dxa"/>
              <w:right w:w="57" w:type="dxa"/>
            </w:tcMar>
          </w:tcPr>
          <w:p w14:paraId="212FD3C3" w14:textId="77777777" w:rsidR="00FA6533" w:rsidRPr="008B1F79" w:rsidRDefault="00FA6533" w:rsidP="00555341">
            <w:pPr>
              <w:pStyle w:val="Tabletext"/>
              <w:spacing w:before="0" w:after="0"/>
              <w:rPr>
                <w:spacing w:val="-8"/>
              </w:rPr>
            </w:pPr>
          </w:p>
          <w:p w14:paraId="42DBABD1" w14:textId="77777777" w:rsidR="00FA6533" w:rsidRPr="008B1F79" w:rsidRDefault="00FA6533" w:rsidP="00555341">
            <w:pPr>
              <w:pStyle w:val="Tabletext"/>
              <w:spacing w:before="0" w:after="0"/>
              <w:rPr>
                <w:spacing w:val="-8"/>
              </w:rPr>
            </w:pPr>
            <w:r w:rsidRPr="008B1F79">
              <w:rPr>
                <w:spacing w:val="-8"/>
              </w:rPr>
              <w:t>Not specified</w:t>
            </w:r>
          </w:p>
          <w:p w14:paraId="005B51D0" w14:textId="77777777" w:rsidR="00FA6533" w:rsidRPr="008B1F79" w:rsidRDefault="00FA6533" w:rsidP="00555341">
            <w:pPr>
              <w:pStyle w:val="Tabletext"/>
              <w:spacing w:before="0" w:after="0"/>
              <w:rPr>
                <w:spacing w:val="-8"/>
              </w:rPr>
            </w:pPr>
            <w:r w:rsidRPr="008B1F79">
              <w:rPr>
                <w:spacing w:val="-8"/>
              </w:rPr>
              <w:br/>
            </w:r>
            <w:r w:rsidRPr="008B1F79">
              <w:rPr>
                <w:spacing w:val="-8"/>
              </w:rPr>
              <w:br/>
            </w:r>
          </w:p>
          <w:p w14:paraId="4A5E46B8" w14:textId="77777777" w:rsidR="00FA6533" w:rsidRPr="008B1F79" w:rsidRDefault="00FA6533" w:rsidP="00555341">
            <w:pPr>
              <w:pStyle w:val="Tabletext"/>
              <w:spacing w:before="0" w:after="0"/>
              <w:rPr>
                <w:spacing w:val="-8"/>
              </w:rPr>
            </w:pPr>
            <w:r w:rsidRPr="008B1F79">
              <w:rPr>
                <w:spacing w:val="-8"/>
              </w:rPr>
              <w:t>Not specified</w:t>
            </w:r>
          </w:p>
        </w:tc>
        <w:tc>
          <w:tcPr>
            <w:tcW w:w="2520" w:type="dxa"/>
            <w:tcBorders>
              <w:bottom w:val="single" w:sz="4" w:space="0" w:color="auto"/>
            </w:tcBorders>
            <w:tcMar>
              <w:left w:w="57" w:type="dxa"/>
              <w:right w:w="57" w:type="dxa"/>
            </w:tcMar>
          </w:tcPr>
          <w:p w14:paraId="2FF052E0" w14:textId="77777777" w:rsidR="00FA6533" w:rsidRPr="000C7E4E" w:rsidRDefault="00FA6533" w:rsidP="00555341">
            <w:pPr>
              <w:pStyle w:val="Tabletext"/>
              <w:spacing w:before="0" w:after="0"/>
              <w:rPr>
                <w:spacing w:val="-8"/>
              </w:rPr>
            </w:pPr>
            <w:r w:rsidRPr="000C7E4E">
              <w:rPr>
                <w:spacing w:val="-8"/>
              </w:rPr>
              <w:t>–3 dB:</w:t>
            </w:r>
          </w:p>
          <w:p w14:paraId="31A83092" w14:textId="77777777" w:rsidR="00FA6533" w:rsidRPr="000C7E4E" w:rsidRDefault="00FA6533" w:rsidP="00555341">
            <w:pPr>
              <w:pStyle w:val="Tabletext"/>
              <w:spacing w:before="0" w:after="0"/>
              <w:rPr>
                <w:spacing w:val="-8"/>
              </w:rPr>
            </w:pPr>
            <w:r w:rsidRPr="000C7E4E">
              <w:rPr>
                <w:spacing w:val="-8"/>
              </w:rPr>
              <w:t xml:space="preserve">9 337 and 9 339 MHz: 0.7 </w:t>
            </w:r>
            <w:r w:rsidRPr="000C7E4E">
              <w:rPr>
                <w:spacing w:val="-8"/>
              </w:rPr>
              <w:br/>
              <w:t>9 344 MHz: 0.4, 0.25, 0.150, 075, 0.08, and 0.05</w:t>
            </w:r>
          </w:p>
          <w:p w14:paraId="1C5C18AC" w14:textId="77777777" w:rsidR="00FA6533" w:rsidRPr="000C7E4E" w:rsidRDefault="00FA6533" w:rsidP="00555341">
            <w:pPr>
              <w:pStyle w:val="Tabletext"/>
              <w:spacing w:before="0" w:after="0"/>
              <w:rPr>
                <w:spacing w:val="-8"/>
              </w:rPr>
            </w:pPr>
            <w:r w:rsidRPr="000C7E4E">
              <w:rPr>
                <w:spacing w:val="-8"/>
              </w:rPr>
              <w:t>–20 dB:</w:t>
            </w:r>
          </w:p>
          <w:p w14:paraId="142B4AD7" w14:textId="77777777" w:rsidR="00FA6533" w:rsidRPr="000C7E4E" w:rsidRDefault="00FA6533" w:rsidP="00555341">
            <w:pPr>
              <w:pStyle w:val="Tabletext"/>
              <w:spacing w:before="0" w:after="0"/>
              <w:rPr>
                <w:spacing w:val="-8"/>
              </w:rPr>
            </w:pPr>
            <w:r w:rsidRPr="000C7E4E">
              <w:rPr>
                <w:spacing w:val="-8"/>
              </w:rPr>
              <w:t>9 337 and 9 339 MHz: 3.6</w:t>
            </w:r>
            <w:r w:rsidRPr="000C7E4E">
              <w:rPr>
                <w:spacing w:val="-8"/>
              </w:rPr>
              <w:br/>
              <w:t>9 344 MHz: 1.8, 1.5, 0.8, 0.375, 0.35, and 0.2</w:t>
            </w:r>
          </w:p>
        </w:tc>
        <w:tc>
          <w:tcPr>
            <w:tcW w:w="2430" w:type="dxa"/>
            <w:tcBorders>
              <w:bottom w:val="single" w:sz="4" w:space="0" w:color="auto"/>
            </w:tcBorders>
            <w:tcMar>
              <w:left w:w="57" w:type="dxa"/>
              <w:right w:w="57" w:type="dxa"/>
            </w:tcMar>
          </w:tcPr>
          <w:p w14:paraId="5BE2D11A" w14:textId="77777777" w:rsidR="00FA6533" w:rsidRPr="000C7E4E" w:rsidRDefault="00FA6533" w:rsidP="00555341">
            <w:pPr>
              <w:pStyle w:val="Tabletext"/>
              <w:spacing w:before="0" w:after="0"/>
            </w:pPr>
          </w:p>
          <w:p w14:paraId="277CB8B9" w14:textId="77777777" w:rsidR="00FA6533" w:rsidRPr="000C7E4E" w:rsidRDefault="00FA6533" w:rsidP="00555341">
            <w:pPr>
              <w:pStyle w:val="Tabletext"/>
              <w:spacing w:before="0" w:after="0"/>
            </w:pPr>
            <w:r w:rsidRPr="000C7E4E">
              <w:t>–3 dB:</w:t>
            </w:r>
          </w:p>
          <w:p w14:paraId="76C768B8" w14:textId="77777777" w:rsidR="00FA6533" w:rsidRPr="000C7E4E" w:rsidRDefault="00FA6533" w:rsidP="00555341">
            <w:pPr>
              <w:pStyle w:val="Tabletext"/>
              <w:spacing w:before="0" w:after="0"/>
            </w:pPr>
            <w:r w:rsidRPr="000C7E4E">
              <w:t xml:space="preserve">0.5 </w:t>
            </w:r>
            <w:r w:rsidRPr="000C7E4E">
              <w:br/>
            </w:r>
            <w:r w:rsidRPr="000C7E4E">
              <w:br/>
            </w:r>
          </w:p>
          <w:p w14:paraId="5B09610A" w14:textId="77777777" w:rsidR="00FA6533" w:rsidRPr="000C7E4E" w:rsidRDefault="00FA6533" w:rsidP="00555341">
            <w:pPr>
              <w:pStyle w:val="Tabletext"/>
              <w:spacing w:before="0" w:after="0"/>
            </w:pPr>
            <w:r w:rsidRPr="000C7E4E">
              <w:t>–20 dB:</w:t>
            </w:r>
          </w:p>
          <w:p w14:paraId="11DCA2C3" w14:textId="77777777" w:rsidR="00FA6533" w:rsidRPr="000C7E4E" w:rsidRDefault="00FA6533" w:rsidP="00555341">
            <w:pPr>
              <w:pStyle w:val="Tabletext"/>
              <w:spacing w:before="0" w:after="0"/>
            </w:pPr>
            <w:r w:rsidRPr="000C7E4E">
              <w:t>1.5</w:t>
            </w:r>
          </w:p>
        </w:tc>
        <w:tc>
          <w:tcPr>
            <w:tcW w:w="2584" w:type="dxa"/>
            <w:tcBorders>
              <w:bottom w:val="single" w:sz="4" w:space="0" w:color="auto"/>
            </w:tcBorders>
            <w:tcMar>
              <w:left w:w="57" w:type="dxa"/>
              <w:right w:w="57" w:type="dxa"/>
            </w:tcMar>
          </w:tcPr>
          <w:p w14:paraId="585CDC6B" w14:textId="77777777" w:rsidR="00FA6533" w:rsidRPr="000C7E4E" w:rsidRDefault="00FA6533" w:rsidP="00555341">
            <w:pPr>
              <w:pStyle w:val="Tabletext"/>
              <w:keepLines/>
              <w:tabs>
                <w:tab w:val="left" w:leader="dot" w:pos="7938"/>
                <w:tab w:val="center" w:pos="9526"/>
              </w:tabs>
              <w:spacing w:before="0" w:after="0"/>
              <w:ind w:left="567" w:hanging="567"/>
            </w:pPr>
          </w:p>
          <w:p w14:paraId="7D80DCF1" w14:textId="77777777" w:rsidR="00FA6533" w:rsidRPr="000C7E4E" w:rsidRDefault="00FA6533" w:rsidP="00555341">
            <w:pPr>
              <w:pStyle w:val="Tabletext"/>
              <w:spacing w:before="0" w:after="0"/>
            </w:pPr>
            <w:r w:rsidRPr="000C7E4E">
              <w:t xml:space="preserve">–3 dB: 10 MHz, </w:t>
            </w:r>
            <w:r w:rsidRPr="000C7E4E">
              <w:br/>
              <w:t>130 MHz, 1 800 MHz</w:t>
            </w:r>
          </w:p>
          <w:p w14:paraId="53A91537" w14:textId="77777777" w:rsidR="00FA6533" w:rsidRPr="000C7E4E" w:rsidRDefault="00FA6533" w:rsidP="00555341">
            <w:pPr>
              <w:pStyle w:val="Tabletext"/>
              <w:spacing w:before="0" w:after="0"/>
            </w:pPr>
          </w:p>
          <w:p w14:paraId="189FCF00" w14:textId="77777777" w:rsidR="00FA6533" w:rsidRPr="000C7E4E" w:rsidRDefault="00FA6533" w:rsidP="00555341">
            <w:pPr>
              <w:pStyle w:val="Tabletext"/>
              <w:spacing w:before="0" w:after="0"/>
            </w:pPr>
          </w:p>
          <w:p w14:paraId="45D4FBAE" w14:textId="77777777" w:rsidR="00FA6533" w:rsidRPr="000C7E4E" w:rsidRDefault="00FA6533" w:rsidP="00555341">
            <w:pPr>
              <w:pStyle w:val="Tabletext"/>
              <w:spacing w:before="0" w:after="0"/>
            </w:pPr>
            <w:r w:rsidRPr="000C7E4E">
              <w:t xml:space="preserve">–20 dB: 20 MHz, </w:t>
            </w:r>
            <w:r w:rsidRPr="000C7E4E">
              <w:br/>
              <w:t xml:space="preserve">150 MHz, 1 900 MHz </w:t>
            </w:r>
          </w:p>
        </w:tc>
      </w:tr>
      <w:tr w:rsidR="003E32A4" w:rsidRPr="008B1F79" w14:paraId="320FDF08" w14:textId="77777777" w:rsidTr="003E32A4">
        <w:tc>
          <w:tcPr>
            <w:tcW w:w="14459" w:type="dxa"/>
            <w:gridSpan w:val="6"/>
            <w:tcBorders>
              <w:left w:val="nil"/>
              <w:bottom w:val="nil"/>
              <w:right w:val="nil"/>
            </w:tcBorders>
            <w:tcMar>
              <w:left w:w="57" w:type="dxa"/>
              <w:right w:w="57" w:type="dxa"/>
            </w:tcMar>
          </w:tcPr>
          <w:p w14:paraId="573054EC" w14:textId="3E200180" w:rsidR="003E32A4" w:rsidRPr="008B1F79" w:rsidDel="00EC04FD" w:rsidRDefault="003E32A4" w:rsidP="003E32A4">
            <w:pPr>
              <w:pStyle w:val="Tabletext"/>
              <w:rPr>
                <w:del w:id="404" w:author="Nellis, Donald (FAA)" w:date="2026-02-19T11:04:00Z" w16du:dateUtc="2026-02-19T16:04:00Z"/>
              </w:rPr>
            </w:pPr>
            <w:bookmarkStart w:id="405" w:name="_Hlk222391298"/>
            <w:del w:id="406" w:author="Nellis, Donald (FAA)" w:date="2026-02-19T11:04:00Z" w16du:dateUtc="2026-02-19T16:04:00Z">
              <w:r w:rsidRPr="00177D6A" w:rsidDel="00EC04FD">
                <w:rPr>
                  <w:highlight w:val="cyan"/>
                  <w:vertAlign w:val="superscript"/>
                </w:rPr>
                <w:delText>(1)</w:delText>
              </w:r>
              <w:r w:rsidRPr="00177D6A" w:rsidDel="00EC04FD">
                <w:rPr>
                  <w:highlight w:val="cyan"/>
                </w:rPr>
                <w:tab/>
                <w:delText xml:space="preserve">Multimode radar; also has a beacon-interrogator mode at 9 375 MHz, not described </w:delText>
              </w:r>
              <w:commentRangeStart w:id="407"/>
              <w:r w:rsidRPr="00177D6A" w:rsidDel="00EC04FD">
                <w:rPr>
                  <w:highlight w:val="cyan"/>
                </w:rPr>
                <w:delText>herein</w:delText>
              </w:r>
            </w:del>
            <w:commentRangeEnd w:id="407"/>
            <w:r w:rsidR="005E30BA">
              <w:rPr>
                <w:rStyle w:val="CommentReference"/>
                <w:rFonts w:eastAsiaTheme="minorEastAsia"/>
                <w:lang w:eastAsia="zh-CN"/>
              </w:rPr>
              <w:commentReference w:id="407"/>
            </w:r>
            <w:del w:id="408" w:author="Nellis, Donald (FAA)" w:date="2026-02-19T11:04:00Z" w16du:dateUtc="2026-02-19T16:04:00Z">
              <w:r w:rsidRPr="00177D6A" w:rsidDel="00EC04FD">
                <w:rPr>
                  <w:highlight w:val="cyan"/>
                </w:rPr>
                <w:delText>.</w:delText>
              </w:r>
              <w:bookmarkEnd w:id="405"/>
            </w:del>
          </w:p>
          <w:p w14:paraId="4DEDACED" w14:textId="635F85C2" w:rsidR="003E32A4" w:rsidRPr="008B1F79" w:rsidRDefault="003E32A4" w:rsidP="003E32A4">
            <w:pPr>
              <w:pStyle w:val="Tabletext"/>
            </w:pPr>
            <w:del w:id="409" w:author="Nellis, Donald (FAA)" w:date="2026-02-19T11:06:00Z" w16du:dateUtc="2026-02-19T16:06:00Z">
              <w:r w:rsidRPr="00177D6A" w:rsidDel="00EC04FD">
                <w:rPr>
                  <w:highlight w:val="cyan"/>
                  <w:vertAlign w:val="superscript"/>
                </w:rPr>
                <w:delText>(2)</w:delText>
              </w:r>
              <w:r w:rsidRPr="00177D6A" w:rsidDel="00EC04FD">
                <w:rPr>
                  <w:highlight w:val="cyan"/>
                </w:rPr>
                <w:tab/>
                <w:delText>Multimode radar.</w:delText>
              </w:r>
            </w:del>
          </w:p>
        </w:tc>
      </w:tr>
    </w:tbl>
    <w:p w14:paraId="1BEDA3BA" w14:textId="1306117B" w:rsidR="002353DD" w:rsidRPr="008B1F79" w:rsidRDefault="002353DD" w:rsidP="002353DD">
      <w:pPr>
        <w:pStyle w:val="TableNo"/>
        <w:spacing w:before="240"/>
      </w:pPr>
      <w:r w:rsidRPr="008B1F79">
        <w:lastRenderedPageBreak/>
        <w:br/>
        <w:t>TABLE 1 (</w:t>
      </w:r>
      <w:r w:rsidR="002918C4" w:rsidRPr="008B1F79">
        <w:rPr>
          <w:i/>
          <w:caps w:val="0"/>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5"/>
        <w:gridCol w:w="1265"/>
        <w:gridCol w:w="7889"/>
      </w:tblGrid>
      <w:tr w:rsidR="00895B08" w:rsidRPr="008B1F79" w14:paraId="08DAE4A8" w14:textId="77777777" w:rsidTr="00895B08">
        <w:trPr>
          <w:jc w:val="center"/>
        </w:trPr>
        <w:tc>
          <w:tcPr>
            <w:tcW w:w="5305" w:type="dxa"/>
          </w:tcPr>
          <w:p w14:paraId="7652CDD2" w14:textId="77777777" w:rsidR="00895B08" w:rsidRPr="008B1F79" w:rsidRDefault="00895B08" w:rsidP="00555341">
            <w:pPr>
              <w:pStyle w:val="Tablehead"/>
              <w:keepLines/>
              <w:tabs>
                <w:tab w:val="num" w:pos="360"/>
                <w:tab w:val="left" w:pos="794"/>
                <w:tab w:val="left" w:pos="1191"/>
                <w:tab w:val="left" w:pos="1588"/>
                <w:tab w:val="left" w:leader="dot" w:pos="7938"/>
                <w:tab w:val="center" w:pos="9526"/>
              </w:tabs>
              <w:ind w:left="567" w:hanging="567"/>
            </w:pPr>
            <w:r w:rsidRPr="008B1F79">
              <w:t>Characteristics</w:t>
            </w:r>
          </w:p>
        </w:tc>
        <w:tc>
          <w:tcPr>
            <w:tcW w:w="1265" w:type="dxa"/>
            <w:shd w:val="clear" w:color="auto" w:fill="DAEEF3" w:themeFill="accent5" w:themeFillTint="33"/>
          </w:tcPr>
          <w:p w14:paraId="06AEE27A" w14:textId="57FB4563" w:rsidR="00895B08" w:rsidRPr="008B1F79" w:rsidRDefault="000A6FF3" w:rsidP="00555341">
            <w:pPr>
              <w:pStyle w:val="Tablehead"/>
              <w:keepLines/>
              <w:tabs>
                <w:tab w:val="num" w:pos="360"/>
                <w:tab w:val="left" w:pos="794"/>
                <w:tab w:val="left" w:pos="1191"/>
                <w:tab w:val="left" w:pos="1588"/>
                <w:tab w:val="left" w:leader="dot" w:pos="7938"/>
                <w:tab w:val="center" w:pos="9526"/>
              </w:tabs>
              <w:ind w:left="567" w:hanging="567"/>
            </w:pPr>
            <w:ins w:id="410" w:author="Nellis, Donald (FAA)" w:date="2026-02-19T13:48:00Z" w16du:dateUtc="2026-02-19T18:48:00Z">
              <w:r w:rsidRPr="000A6FF3">
                <w:rPr>
                  <w:highlight w:val="cyan"/>
                </w:rPr>
                <w:t>Units</w:t>
              </w:r>
            </w:ins>
          </w:p>
        </w:tc>
        <w:tc>
          <w:tcPr>
            <w:tcW w:w="7889" w:type="dxa"/>
          </w:tcPr>
          <w:p w14:paraId="7E3315DE" w14:textId="77777777" w:rsidR="00895B08" w:rsidRPr="008B1F79" w:rsidRDefault="00895B08" w:rsidP="00555341">
            <w:pPr>
              <w:pStyle w:val="Tablehead"/>
              <w:keepLines/>
              <w:tabs>
                <w:tab w:val="num" w:pos="360"/>
                <w:tab w:val="left" w:pos="794"/>
                <w:tab w:val="left" w:pos="1191"/>
                <w:tab w:val="left" w:pos="1588"/>
                <w:tab w:val="left" w:leader="dot" w:pos="7938"/>
                <w:tab w:val="center" w:pos="9526"/>
              </w:tabs>
              <w:ind w:left="567" w:hanging="567"/>
            </w:pPr>
            <w:r w:rsidRPr="008B1F79">
              <w:t>System A13</w:t>
            </w:r>
          </w:p>
        </w:tc>
      </w:tr>
      <w:tr w:rsidR="00895B08" w:rsidRPr="008B1F79" w14:paraId="6A356F81" w14:textId="77777777" w:rsidTr="00895B08">
        <w:trPr>
          <w:jc w:val="center"/>
        </w:trPr>
        <w:tc>
          <w:tcPr>
            <w:tcW w:w="5305" w:type="dxa"/>
          </w:tcPr>
          <w:p w14:paraId="7657C11D" w14:textId="77777777" w:rsidR="00895B08" w:rsidRPr="008B1F79" w:rsidRDefault="00895B08" w:rsidP="00555341">
            <w:pPr>
              <w:pStyle w:val="Tabletext"/>
            </w:pPr>
            <w:r w:rsidRPr="008B1F79">
              <w:t>Function</w:t>
            </w:r>
          </w:p>
        </w:tc>
        <w:tc>
          <w:tcPr>
            <w:tcW w:w="1265" w:type="dxa"/>
            <w:shd w:val="clear" w:color="auto" w:fill="DAEEF3" w:themeFill="accent5" w:themeFillTint="33"/>
          </w:tcPr>
          <w:p w14:paraId="5082B003" w14:textId="3D68BE42" w:rsidR="00895B08" w:rsidRPr="008B1F79" w:rsidRDefault="00895B08" w:rsidP="00555341">
            <w:pPr>
              <w:pStyle w:val="Tabletext"/>
            </w:pPr>
          </w:p>
        </w:tc>
        <w:tc>
          <w:tcPr>
            <w:tcW w:w="7889" w:type="dxa"/>
          </w:tcPr>
          <w:p w14:paraId="40A738A9" w14:textId="77777777" w:rsidR="00895B08" w:rsidRPr="008B1F79" w:rsidRDefault="00895B08" w:rsidP="00555341">
            <w:pPr>
              <w:pStyle w:val="Tabletext"/>
            </w:pPr>
            <w:r w:rsidRPr="008B1F79">
              <w:t>Unmanned Aircraft Detect and Avoid Radar</w:t>
            </w:r>
          </w:p>
        </w:tc>
      </w:tr>
      <w:tr w:rsidR="00895B08" w:rsidRPr="008B1F79" w14:paraId="45B092AF" w14:textId="77777777" w:rsidTr="00895B08">
        <w:trPr>
          <w:jc w:val="center"/>
        </w:trPr>
        <w:tc>
          <w:tcPr>
            <w:tcW w:w="5305" w:type="dxa"/>
          </w:tcPr>
          <w:p w14:paraId="0CBBC6F6" w14:textId="77777777" w:rsidR="00895B08" w:rsidRPr="008B1F79" w:rsidRDefault="00895B08" w:rsidP="00555341">
            <w:pPr>
              <w:pStyle w:val="Tabletext"/>
            </w:pPr>
            <w:r w:rsidRPr="008B1F79">
              <w:t>Tuning range</w:t>
            </w:r>
            <w:del w:id="411" w:author="Nellis, Donald (FAA)" w:date="2026-02-19T13:44:00Z" w16du:dateUtc="2026-02-19T18:44:00Z">
              <w:r w:rsidRPr="008B1F79" w:rsidDel="000A6FF3">
                <w:delText xml:space="preserve"> </w:delText>
              </w:r>
              <w:r w:rsidRPr="000A6FF3" w:rsidDel="000A6FF3">
                <w:rPr>
                  <w:highlight w:val="cyan"/>
                  <w:rPrChange w:id="412" w:author="Nellis, Donald (FAA)" w:date="2026-02-19T13:48:00Z" w16du:dateUtc="2026-02-19T18:48:00Z">
                    <w:rPr/>
                  </w:rPrChange>
                </w:rPr>
                <w:delText>(MHz)</w:delText>
              </w:r>
            </w:del>
          </w:p>
        </w:tc>
        <w:tc>
          <w:tcPr>
            <w:tcW w:w="1265" w:type="dxa"/>
            <w:shd w:val="clear" w:color="auto" w:fill="DAEEF3" w:themeFill="accent5" w:themeFillTint="33"/>
          </w:tcPr>
          <w:p w14:paraId="1F0385FA" w14:textId="6765C592" w:rsidR="00895B08" w:rsidRPr="008B1F79" w:rsidRDefault="000A6FF3" w:rsidP="00555341">
            <w:pPr>
              <w:pStyle w:val="Tabletext"/>
            </w:pPr>
            <w:ins w:id="413" w:author="Nellis, Donald (FAA)" w:date="2026-02-19T13:42:00Z" w16du:dateUtc="2026-02-19T18:42:00Z">
              <w:r w:rsidRPr="000A6FF3">
                <w:rPr>
                  <w:highlight w:val="cyan"/>
                </w:rPr>
                <w:t>MHz</w:t>
              </w:r>
            </w:ins>
          </w:p>
        </w:tc>
        <w:tc>
          <w:tcPr>
            <w:tcW w:w="7889" w:type="dxa"/>
          </w:tcPr>
          <w:p w14:paraId="653780B0" w14:textId="5B6D7BD6" w:rsidR="00895B08" w:rsidRPr="008B1F79" w:rsidRDefault="00895B08" w:rsidP="00555341">
            <w:pPr>
              <w:pStyle w:val="Tabletext"/>
            </w:pPr>
            <w:r w:rsidRPr="008B1F79">
              <w:t>8 750-8 850</w:t>
            </w:r>
            <w:ins w:id="414" w:author="Nellis, Donald (FAA)" w:date="2026-02-19T14:51:00Z" w16du:dateUtc="2026-02-19T19:51:00Z">
              <w:r w:rsidR="00000DC0" w:rsidRPr="00DD781A">
                <w:rPr>
                  <w:highlight w:val="cyan"/>
                  <w:vertAlign w:val="superscript"/>
                </w:rPr>
                <w:t>(3)</w:t>
              </w:r>
            </w:ins>
            <w:ins w:id="415" w:author="Ahmed Kormed" w:date="2025-05-03T21:45:00Z">
              <w:r w:rsidRPr="00DD781A">
                <w:rPr>
                  <w:strike/>
                  <w:highlight w:val="cyan"/>
                </w:rPr>
                <w:t xml:space="preserve"> [</w:t>
              </w:r>
              <w:r w:rsidRPr="00DD781A">
                <w:rPr>
                  <w:rStyle w:val="FootnoteReference"/>
                  <w:strike/>
                  <w:highlight w:val="cyan"/>
                </w:rPr>
                <w:footnoteReference w:id="1"/>
              </w:r>
              <w:r w:rsidRPr="00DD781A">
                <w:rPr>
                  <w:strike/>
                  <w:highlight w:val="cyan"/>
                </w:rPr>
                <w:t>]</w:t>
              </w:r>
            </w:ins>
            <w:r w:rsidRPr="008B1F79">
              <w:t xml:space="preserve"> or</w:t>
            </w:r>
          </w:p>
          <w:p w14:paraId="1D50DAF9" w14:textId="55281EC5" w:rsidR="00895B08" w:rsidRPr="008B1F79" w:rsidRDefault="00895B08" w:rsidP="00555341">
            <w:pPr>
              <w:pStyle w:val="Tabletext"/>
            </w:pPr>
            <w:r w:rsidRPr="008B1F79">
              <w:t>9 300-9 500</w:t>
            </w:r>
            <w:ins w:id="447" w:author="Nellis, Donald (FAA)" w:date="2026-02-19T14:52:00Z" w16du:dateUtc="2026-02-19T19:52:00Z">
              <w:r w:rsidR="00000DC0" w:rsidRPr="00DD781A">
                <w:rPr>
                  <w:highlight w:val="cyan"/>
                  <w:vertAlign w:val="superscript"/>
                </w:rPr>
                <w:t>(4)</w:t>
              </w:r>
            </w:ins>
            <w:ins w:id="448" w:author="Ahmed Kormed" w:date="2025-05-03T21:45:00Z">
              <w:r w:rsidRPr="00DD781A">
                <w:rPr>
                  <w:strike/>
                  <w:highlight w:val="cyan"/>
                </w:rPr>
                <w:t xml:space="preserve"> [</w:t>
              </w:r>
              <w:r w:rsidRPr="00DD781A">
                <w:rPr>
                  <w:rStyle w:val="FootnoteReference"/>
                  <w:strike/>
                  <w:highlight w:val="cyan"/>
                </w:rPr>
                <w:footnoteReference w:id="2"/>
              </w:r>
              <w:commentRangeStart w:id="478"/>
              <w:r w:rsidRPr="00DD781A">
                <w:rPr>
                  <w:strike/>
                  <w:highlight w:val="cyan"/>
                </w:rPr>
                <w:t>]</w:t>
              </w:r>
            </w:ins>
            <w:commentRangeEnd w:id="478"/>
            <w:r w:rsidR="00DD781A" w:rsidRPr="00DD781A">
              <w:rPr>
                <w:rStyle w:val="CommentReference"/>
                <w:rFonts w:eastAsiaTheme="minorEastAsia"/>
                <w:highlight w:val="cyan"/>
                <w:lang w:eastAsia="zh-CN"/>
              </w:rPr>
              <w:commentReference w:id="478"/>
            </w:r>
          </w:p>
          <w:p w14:paraId="41ED3FAC" w14:textId="77777777" w:rsidR="00895B08" w:rsidRPr="008B1F79" w:rsidRDefault="00895B08" w:rsidP="00555341">
            <w:pPr>
              <w:pStyle w:val="Tabletext"/>
            </w:pPr>
            <w:r w:rsidRPr="008B1F79">
              <w:t>(selected to be compatible with other onboard avionics)</w:t>
            </w:r>
          </w:p>
        </w:tc>
      </w:tr>
      <w:tr w:rsidR="00895B08" w:rsidRPr="008B1F79" w14:paraId="5EBDDDC9" w14:textId="77777777" w:rsidTr="00895B08">
        <w:trPr>
          <w:jc w:val="center"/>
        </w:trPr>
        <w:tc>
          <w:tcPr>
            <w:tcW w:w="5305" w:type="dxa"/>
          </w:tcPr>
          <w:p w14:paraId="59A2ED44" w14:textId="77777777" w:rsidR="00895B08" w:rsidRPr="008B1F79" w:rsidRDefault="00895B08" w:rsidP="00555341">
            <w:pPr>
              <w:pStyle w:val="Tabletext"/>
            </w:pPr>
            <w:r w:rsidRPr="008B1F79">
              <w:t>Modulation</w:t>
            </w:r>
          </w:p>
        </w:tc>
        <w:tc>
          <w:tcPr>
            <w:tcW w:w="1265" w:type="dxa"/>
            <w:shd w:val="clear" w:color="auto" w:fill="DAEEF3" w:themeFill="accent5" w:themeFillTint="33"/>
          </w:tcPr>
          <w:p w14:paraId="21F81E51" w14:textId="4A4F2749" w:rsidR="00895B08" w:rsidRPr="008B1F79" w:rsidRDefault="00895B08" w:rsidP="00555341">
            <w:pPr>
              <w:pStyle w:val="Tabletext"/>
            </w:pPr>
          </w:p>
        </w:tc>
        <w:tc>
          <w:tcPr>
            <w:tcW w:w="7889" w:type="dxa"/>
          </w:tcPr>
          <w:p w14:paraId="46AFBBA1" w14:textId="77777777" w:rsidR="00895B08" w:rsidRPr="008B1F79" w:rsidRDefault="00895B08" w:rsidP="00555341">
            <w:pPr>
              <w:pStyle w:val="Tabletext"/>
            </w:pPr>
            <w:r w:rsidRPr="008B1F79">
              <w:t xml:space="preserve">Pulsed with </w:t>
            </w:r>
            <w:proofErr w:type="spellStart"/>
            <w:r w:rsidRPr="008B1F79">
              <w:t>intrapulse</w:t>
            </w:r>
            <w:proofErr w:type="spellEnd"/>
            <w:r w:rsidRPr="008B1F79">
              <w:t xml:space="preserve"> </w:t>
            </w:r>
            <w:del w:id="479" w:author="Ahmed Kormed" w:date="2025-05-03T21:47:00Z">
              <w:r w:rsidRPr="008B1F79" w:rsidDel="00891844">
                <w:delText xml:space="preserve">binary </w:delText>
              </w:r>
            </w:del>
            <w:proofErr w:type="spellStart"/>
            <w:ins w:id="480" w:author="Ahmed Kormed" w:date="2025-05-03T21:47:00Z">
              <w:r w:rsidRPr="008B1F79">
                <w:t>Bi</w:t>
              </w:r>
            </w:ins>
            <w:r w:rsidRPr="008B1F79">
              <w:t>phase</w:t>
            </w:r>
            <w:proofErr w:type="spellEnd"/>
            <w:r w:rsidRPr="008B1F79">
              <w:t xml:space="preserve"> code; 3 dB bandwidth = 5 MHz</w:t>
            </w:r>
          </w:p>
        </w:tc>
      </w:tr>
      <w:tr w:rsidR="00895B08" w:rsidRPr="008B1F79" w14:paraId="52802B04" w14:textId="77777777" w:rsidTr="00895B08">
        <w:trPr>
          <w:jc w:val="center"/>
        </w:trPr>
        <w:tc>
          <w:tcPr>
            <w:tcW w:w="5305" w:type="dxa"/>
          </w:tcPr>
          <w:p w14:paraId="5EBFC214" w14:textId="77777777" w:rsidR="00895B08" w:rsidRPr="008B1F79" w:rsidRDefault="00895B08" w:rsidP="00555341">
            <w:pPr>
              <w:pStyle w:val="Tabletext"/>
            </w:pPr>
            <w:r w:rsidRPr="008B1F79">
              <w:t>Peak power into antenna</w:t>
            </w:r>
            <w:del w:id="481" w:author="Nellis, Donald (FAA)" w:date="2026-02-19T13:44:00Z" w16du:dateUtc="2026-02-19T18:44:00Z">
              <w:r w:rsidRPr="008B1F79" w:rsidDel="000A6FF3">
                <w:delText xml:space="preserve"> </w:delText>
              </w:r>
              <w:r w:rsidRPr="000A6FF3" w:rsidDel="000A6FF3">
                <w:rPr>
                  <w:highlight w:val="cyan"/>
                  <w:rPrChange w:id="482" w:author="Nellis, Donald (FAA)" w:date="2026-02-19T13:49:00Z" w16du:dateUtc="2026-02-19T18:49:00Z">
                    <w:rPr/>
                  </w:rPrChange>
                </w:rPr>
                <w:delText>(kW)</w:delText>
              </w:r>
            </w:del>
          </w:p>
        </w:tc>
        <w:tc>
          <w:tcPr>
            <w:tcW w:w="1265" w:type="dxa"/>
            <w:shd w:val="clear" w:color="auto" w:fill="DAEEF3" w:themeFill="accent5" w:themeFillTint="33"/>
          </w:tcPr>
          <w:p w14:paraId="34F2611B" w14:textId="399BBC68" w:rsidR="00895B08" w:rsidRPr="008B1F79" w:rsidRDefault="000A6FF3" w:rsidP="00555341">
            <w:pPr>
              <w:pStyle w:val="Tabletext"/>
            </w:pPr>
            <w:ins w:id="483" w:author="Nellis, Donald (FAA)" w:date="2026-02-19T13:42:00Z" w16du:dateUtc="2026-02-19T18:42:00Z">
              <w:r w:rsidRPr="000A6FF3">
                <w:rPr>
                  <w:highlight w:val="cyan"/>
                </w:rPr>
                <w:t>kW</w:t>
              </w:r>
            </w:ins>
          </w:p>
        </w:tc>
        <w:tc>
          <w:tcPr>
            <w:tcW w:w="7889" w:type="dxa"/>
          </w:tcPr>
          <w:p w14:paraId="518410AA" w14:textId="77777777" w:rsidR="00895B08" w:rsidRPr="008B1F79" w:rsidRDefault="00895B08" w:rsidP="00555341">
            <w:pPr>
              <w:pStyle w:val="Tabletext"/>
            </w:pPr>
            <w:del w:id="484" w:author="Ahmed Kormed" w:date="2025-05-03T21:47:00Z">
              <w:r w:rsidRPr="008B1F79" w:rsidDel="00891844">
                <w:delText xml:space="preserve">0.640 </w:delText>
              </w:r>
            </w:del>
            <w:ins w:id="485" w:author="Ahmed Kormed" w:date="2025-05-03T21:47:00Z">
              <w:r w:rsidRPr="008B1F79">
                <w:t xml:space="preserve">&lt;0.550 </w:t>
              </w:r>
            </w:ins>
            <w:r w:rsidRPr="008B1F79">
              <w:t>(net radiated)</w:t>
            </w:r>
          </w:p>
        </w:tc>
      </w:tr>
      <w:tr w:rsidR="00895B08" w:rsidRPr="008B1F79" w14:paraId="581B79A9" w14:textId="77777777" w:rsidTr="008856D9">
        <w:trPr>
          <w:trHeight w:val="383"/>
          <w:jc w:val="center"/>
        </w:trPr>
        <w:tc>
          <w:tcPr>
            <w:tcW w:w="5305" w:type="dxa"/>
          </w:tcPr>
          <w:p w14:paraId="5A72D824" w14:textId="6EFFD29A" w:rsidR="00895B08" w:rsidRPr="009D7675" w:rsidRDefault="00895B08" w:rsidP="00555341">
            <w:pPr>
              <w:pStyle w:val="Tabletext"/>
            </w:pPr>
            <w:r w:rsidRPr="009D7675">
              <w:t>Pulse width</w:t>
            </w:r>
            <w:del w:id="486" w:author="Nellis, Donald (FAA)" w:date="2026-02-19T13:44:00Z" w16du:dateUtc="2026-02-19T18:44:00Z">
              <w:r w:rsidRPr="009D7675" w:rsidDel="000A6FF3">
                <w:delText xml:space="preserve"> </w:delText>
              </w:r>
              <w:r w:rsidRPr="000A6FF3" w:rsidDel="000A6FF3">
                <w:rPr>
                  <w:highlight w:val="cyan"/>
                  <w:rPrChange w:id="487" w:author="Nellis, Donald (FAA)" w:date="2026-02-19T13:49:00Z" w16du:dateUtc="2026-02-19T18:49:00Z">
                    <w:rPr/>
                  </w:rPrChange>
                </w:rPr>
                <w:delText>(</w:delText>
              </w:r>
              <w:r w:rsidRPr="000A6FF3" w:rsidDel="000A6FF3">
                <w:rPr>
                  <w:highlight w:val="cyan"/>
                  <w:rPrChange w:id="488" w:author="Nellis, Donald (FAA)" w:date="2026-02-19T13:49:00Z" w16du:dateUtc="2026-02-19T18:49:00Z">
                    <w:rPr/>
                  </w:rPrChange>
                </w:rPr>
                <w:sym w:font="Symbol" w:char="F06D"/>
              </w:r>
              <w:r w:rsidRPr="000A6FF3" w:rsidDel="000A6FF3">
                <w:rPr>
                  <w:highlight w:val="cyan"/>
                  <w:rPrChange w:id="489" w:author="Nellis, Donald (FAA)" w:date="2026-02-19T13:49:00Z" w16du:dateUtc="2026-02-19T18:49:00Z">
                    <w:rPr/>
                  </w:rPrChange>
                </w:rPr>
                <w:delText>s)</w:delText>
              </w:r>
              <w:r w:rsidRPr="009D7675" w:rsidDel="000A6FF3">
                <w:delText xml:space="preserve"> </w:delText>
              </w:r>
            </w:del>
          </w:p>
        </w:tc>
        <w:tc>
          <w:tcPr>
            <w:tcW w:w="1265" w:type="dxa"/>
            <w:shd w:val="clear" w:color="auto" w:fill="DAEEF3" w:themeFill="accent5" w:themeFillTint="33"/>
          </w:tcPr>
          <w:p w14:paraId="19FF0974" w14:textId="564946B6" w:rsidR="00895B08" w:rsidRPr="009D7675" w:rsidRDefault="000A6FF3" w:rsidP="00555341">
            <w:pPr>
              <w:pStyle w:val="Tabletext"/>
            </w:pPr>
            <w:ins w:id="490" w:author="Nellis, Donald (FAA)" w:date="2026-02-19T13:43:00Z" w16du:dateUtc="2026-02-19T18:43:00Z">
              <w:r w:rsidRPr="000A6FF3">
                <w:rPr>
                  <w:highlight w:val="cyan"/>
                </w:rPr>
                <w:sym w:font="Symbol" w:char="F06D"/>
              </w:r>
              <w:r w:rsidRPr="000A6FF3">
                <w:rPr>
                  <w:highlight w:val="cyan"/>
                </w:rPr>
                <w:t>s</w:t>
              </w:r>
            </w:ins>
          </w:p>
        </w:tc>
        <w:tc>
          <w:tcPr>
            <w:tcW w:w="7889" w:type="dxa"/>
          </w:tcPr>
          <w:p w14:paraId="681A682D" w14:textId="2F8FA55E" w:rsidR="00895B08" w:rsidRPr="008B1F79" w:rsidRDefault="00895B08" w:rsidP="00555341">
            <w:pPr>
              <w:pStyle w:val="Tabletext"/>
            </w:pPr>
            <w:r w:rsidRPr="008B1F79">
              <w:t xml:space="preserve">0.2 to 30 </w:t>
            </w:r>
          </w:p>
        </w:tc>
      </w:tr>
      <w:tr w:rsidR="008856D9" w:rsidRPr="008B1F79" w14:paraId="3DF6E886" w14:textId="77777777" w:rsidTr="00C42638">
        <w:trPr>
          <w:trHeight w:val="382"/>
          <w:jc w:val="center"/>
        </w:trPr>
        <w:tc>
          <w:tcPr>
            <w:tcW w:w="5305" w:type="dxa"/>
            <w:shd w:val="clear" w:color="auto" w:fill="DAEEF3" w:themeFill="accent5" w:themeFillTint="33"/>
          </w:tcPr>
          <w:p w14:paraId="7EDCC24D" w14:textId="20DF1A99" w:rsidR="008856D9" w:rsidRPr="009D7675" w:rsidRDefault="008856D9" w:rsidP="00555341">
            <w:pPr>
              <w:pStyle w:val="Tabletext"/>
            </w:pPr>
            <w:del w:id="491" w:author="Nellis, Donald (FAA)" w:date="2026-02-19T12:53:00Z" w16du:dateUtc="2026-02-19T17:53:00Z">
              <w:r w:rsidRPr="00C42638" w:rsidDel="008856D9">
                <w:rPr>
                  <w:highlight w:val="cyan"/>
                </w:rPr>
                <w:delText>and</w:delText>
              </w:r>
              <w:r w:rsidRPr="009D7675" w:rsidDel="008856D9">
                <w:delText xml:space="preserve"> </w:delText>
              </w:r>
              <w:r w:rsidRPr="009D7675" w:rsidDel="008856D9">
                <w:br/>
              </w:r>
            </w:del>
            <w:del w:id="492" w:author="Ahmed Kormed" w:date="2025-05-05T11:12:00Z">
              <w:r w:rsidRPr="009D7675" w:rsidDel="00CC6535">
                <w:delText>pulse repetition rate (pps)</w:delText>
              </w:r>
            </w:del>
            <w:ins w:id="493" w:author="Ahmed Kormed" w:date="2025-05-05T16:51:00Z">
              <w:r w:rsidRPr="009D7675">
                <w:t xml:space="preserve"> </w:t>
              </w:r>
            </w:ins>
            <w:ins w:id="494" w:author="Ahmed Kormed" w:date="2025-11-19T13:25:00Z">
              <w:r w:rsidRPr="00895B08">
                <w:t>Pulse repetition frequency</w:t>
              </w:r>
              <w:del w:id="495" w:author="Nellis, Donald (FAA)" w:date="2026-02-19T13:44:00Z" w16du:dateUtc="2026-02-19T18:44:00Z">
                <w:r w:rsidRPr="00895B08" w:rsidDel="000A6FF3">
                  <w:delText xml:space="preserve"> </w:delText>
                </w:r>
                <w:r w:rsidRPr="000A6FF3" w:rsidDel="000A6FF3">
                  <w:rPr>
                    <w:highlight w:val="cyan"/>
                    <w:rPrChange w:id="496" w:author="Nellis, Donald (FAA)" w:date="2026-02-19T13:49:00Z" w16du:dateUtc="2026-02-19T18:49:00Z">
                      <w:rPr/>
                    </w:rPrChange>
                  </w:rPr>
                  <w:delText>(</w:delText>
                </w:r>
              </w:del>
            </w:ins>
            <w:ins w:id="497" w:author="Ahmed Kormed" w:date="2025-11-21T10:01:00Z">
              <w:del w:id="498" w:author="Nellis, Donald (FAA)" w:date="2026-02-19T13:44:00Z" w16du:dateUtc="2026-02-19T18:44:00Z">
                <w:r w:rsidRPr="000A6FF3" w:rsidDel="000A6FF3">
                  <w:rPr>
                    <w:highlight w:val="cyan"/>
                    <w:rPrChange w:id="499" w:author="Nellis, Donald (FAA)" w:date="2026-02-19T13:49:00Z" w16du:dateUtc="2026-02-19T18:49:00Z">
                      <w:rPr/>
                    </w:rPrChange>
                  </w:rPr>
                  <w:delText>Hz</w:delText>
                </w:r>
              </w:del>
            </w:ins>
            <w:ins w:id="500" w:author="Ahmed Kormed" w:date="2025-11-19T13:25:00Z">
              <w:del w:id="501" w:author="Nellis, Donald (FAA)" w:date="2026-02-19T13:44:00Z" w16du:dateUtc="2026-02-19T18:44:00Z">
                <w:r w:rsidRPr="000A6FF3" w:rsidDel="000A6FF3">
                  <w:rPr>
                    <w:highlight w:val="cyan"/>
                    <w:rPrChange w:id="502" w:author="Nellis, Donald (FAA)" w:date="2026-02-19T13:49:00Z" w16du:dateUtc="2026-02-19T18:49:00Z">
                      <w:rPr/>
                    </w:rPrChange>
                  </w:rPr>
                  <w:delText>)</w:delText>
                </w:r>
              </w:del>
            </w:ins>
          </w:p>
        </w:tc>
        <w:tc>
          <w:tcPr>
            <w:tcW w:w="1265" w:type="dxa"/>
            <w:shd w:val="clear" w:color="auto" w:fill="DAEEF3" w:themeFill="accent5" w:themeFillTint="33"/>
          </w:tcPr>
          <w:p w14:paraId="7616FC61" w14:textId="6FA5C240" w:rsidR="008856D9" w:rsidRPr="009D7675" w:rsidRDefault="000A6FF3" w:rsidP="00555341">
            <w:pPr>
              <w:pStyle w:val="Tabletext"/>
            </w:pPr>
            <w:ins w:id="503" w:author="Nellis, Donald (FAA)" w:date="2026-02-19T13:44:00Z" w16du:dateUtc="2026-02-19T18:44:00Z">
              <w:r w:rsidRPr="000A6FF3">
                <w:rPr>
                  <w:highlight w:val="cyan"/>
                </w:rPr>
                <w:t>Hz</w:t>
              </w:r>
            </w:ins>
          </w:p>
        </w:tc>
        <w:tc>
          <w:tcPr>
            <w:tcW w:w="7889" w:type="dxa"/>
            <w:shd w:val="clear" w:color="auto" w:fill="DAEEF3" w:themeFill="accent5" w:themeFillTint="33"/>
          </w:tcPr>
          <w:p w14:paraId="6ADD118B" w14:textId="7017DF2C" w:rsidR="008856D9" w:rsidRPr="008B1F79" w:rsidRDefault="008856D9" w:rsidP="00555341">
            <w:pPr>
              <w:pStyle w:val="Tabletext"/>
            </w:pPr>
            <w:r w:rsidRPr="008B1F79">
              <w:t>500 to 60 000</w:t>
            </w:r>
            <w:r w:rsidRPr="008B1F79">
              <w:br/>
              <w:t>(mode-dependent)</w:t>
            </w:r>
          </w:p>
        </w:tc>
      </w:tr>
      <w:tr w:rsidR="00895B08" w:rsidRPr="008B1F79" w14:paraId="5AC6217A" w14:textId="77777777" w:rsidTr="00895B08">
        <w:trPr>
          <w:jc w:val="center"/>
        </w:trPr>
        <w:tc>
          <w:tcPr>
            <w:tcW w:w="5305" w:type="dxa"/>
          </w:tcPr>
          <w:p w14:paraId="6B5DAB87" w14:textId="77777777" w:rsidR="00895B08" w:rsidRPr="008B1F79" w:rsidRDefault="00895B08" w:rsidP="00555341">
            <w:pPr>
              <w:pStyle w:val="Tabletext"/>
            </w:pPr>
            <w:r w:rsidRPr="008B1F79">
              <w:t>Maximum duty cycle</w:t>
            </w:r>
          </w:p>
        </w:tc>
        <w:tc>
          <w:tcPr>
            <w:tcW w:w="1265" w:type="dxa"/>
            <w:shd w:val="clear" w:color="auto" w:fill="DAEEF3" w:themeFill="accent5" w:themeFillTint="33"/>
          </w:tcPr>
          <w:p w14:paraId="31173724" w14:textId="0FF2A982" w:rsidR="00895B08" w:rsidRPr="008B1F79" w:rsidRDefault="00895B08" w:rsidP="00555341">
            <w:pPr>
              <w:pStyle w:val="Tabletext"/>
            </w:pPr>
          </w:p>
        </w:tc>
        <w:tc>
          <w:tcPr>
            <w:tcW w:w="7889" w:type="dxa"/>
          </w:tcPr>
          <w:p w14:paraId="62AB2563" w14:textId="77777777" w:rsidR="00895B08" w:rsidRPr="008B1F79" w:rsidRDefault="00895B08" w:rsidP="00555341">
            <w:pPr>
              <w:pStyle w:val="Tabletext"/>
            </w:pPr>
            <w:r w:rsidRPr="008B1F79">
              <w:t>0.16</w:t>
            </w:r>
          </w:p>
        </w:tc>
      </w:tr>
      <w:tr w:rsidR="00895B08" w:rsidRPr="008B1F79" w14:paraId="3525A199" w14:textId="77777777" w:rsidTr="00895B08">
        <w:trPr>
          <w:jc w:val="center"/>
        </w:trPr>
        <w:tc>
          <w:tcPr>
            <w:tcW w:w="5305" w:type="dxa"/>
          </w:tcPr>
          <w:p w14:paraId="793DFB9B" w14:textId="77777777" w:rsidR="00895B08" w:rsidRPr="008B1F79" w:rsidRDefault="00895B08" w:rsidP="00555341">
            <w:pPr>
              <w:pStyle w:val="Tabletext"/>
            </w:pPr>
            <w:r w:rsidRPr="008B1F79">
              <w:t>Pulse rise/fall time</w:t>
            </w:r>
            <w:del w:id="504" w:author="Nellis, Donald (FAA)" w:date="2026-02-19T13:44:00Z" w16du:dateUtc="2026-02-19T18:44:00Z">
              <w:r w:rsidRPr="008B1F79" w:rsidDel="000A6FF3">
                <w:delText xml:space="preserve"> </w:delText>
              </w:r>
              <w:r w:rsidRPr="000A6FF3" w:rsidDel="000A6FF3">
                <w:rPr>
                  <w:highlight w:val="cyan"/>
                  <w:rPrChange w:id="505" w:author="Nellis, Donald (FAA)" w:date="2026-02-19T13:49:00Z" w16du:dateUtc="2026-02-19T18:49:00Z">
                    <w:rPr/>
                  </w:rPrChange>
                </w:rPr>
                <w:delText>(</w:delText>
              </w:r>
              <w:r w:rsidRPr="000A6FF3" w:rsidDel="000A6FF3">
                <w:rPr>
                  <w:highlight w:val="cyan"/>
                  <w:rPrChange w:id="506" w:author="Nellis, Donald (FAA)" w:date="2026-02-19T13:49:00Z" w16du:dateUtc="2026-02-19T18:49:00Z">
                    <w:rPr/>
                  </w:rPrChange>
                </w:rPr>
                <w:sym w:font="Symbol" w:char="F06D"/>
              </w:r>
              <w:r w:rsidRPr="000A6FF3" w:rsidDel="000A6FF3">
                <w:rPr>
                  <w:highlight w:val="cyan"/>
                  <w:rPrChange w:id="507" w:author="Nellis, Donald (FAA)" w:date="2026-02-19T13:49:00Z" w16du:dateUtc="2026-02-19T18:49:00Z">
                    <w:rPr/>
                  </w:rPrChange>
                </w:rPr>
                <w:delText>s)</w:delText>
              </w:r>
            </w:del>
          </w:p>
        </w:tc>
        <w:tc>
          <w:tcPr>
            <w:tcW w:w="1265" w:type="dxa"/>
            <w:shd w:val="clear" w:color="auto" w:fill="DAEEF3" w:themeFill="accent5" w:themeFillTint="33"/>
          </w:tcPr>
          <w:p w14:paraId="7DFF2F57" w14:textId="377E73D3" w:rsidR="00895B08" w:rsidRPr="008B1F79" w:rsidRDefault="000A6FF3" w:rsidP="00555341">
            <w:pPr>
              <w:pStyle w:val="Tabletext"/>
            </w:pPr>
            <w:ins w:id="508" w:author="Nellis, Donald (FAA)" w:date="2026-02-19T13:43:00Z" w16du:dateUtc="2026-02-19T18:43:00Z">
              <w:r w:rsidRPr="000A6FF3">
                <w:rPr>
                  <w:highlight w:val="cyan"/>
                </w:rPr>
                <w:sym w:font="Symbol" w:char="F06D"/>
              </w:r>
              <w:r w:rsidRPr="000A6FF3">
                <w:rPr>
                  <w:highlight w:val="cyan"/>
                </w:rPr>
                <w:t>s</w:t>
              </w:r>
            </w:ins>
          </w:p>
        </w:tc>
        <w:tc>
          <w:tcPr>
            <w:tcW w:w="7889" w:type="dxa"/>
          </w:tcPr>
          <w:p w14:paraId="41C81DA2" w14:textId="77777777" w:rsidR="00895B08" w:rsidRPr="008B1F79" w:rsidRDefault="00895B08" w:rsidP="00555341">
            <w:pPr>
              <w:pStyle w:val="Tabletext"/>
            </w:pPr>
            <w:r w:rsidRPr="008B1F79">
              <w:t>0.1/0.1</w:t>
            </w:r>
          </w:p>
        </w:tc>
      </w:tr>
      <w:tr w:rsidR="00895B08" w:rsidRPr="008B1F79" w14:paraId="112CFE3D" w14:textId="77777777" w:rsidTr="00895B08">
        <w:trPr>
          <w:jc w:val="center"/>
        </w:trPr>
        <w:tc>
          <w:tcPr>
            <w:tcW w:w="5305" w:type="dxa"/>
          </w:tcPr>
          <w:p w14:paraId="1DF41E79" w14:textId="77777777" w:rsidR="00895B08" w:rsidRPr="008B1F79" w:rsidRDefault="00895B08" w:rsidP="00555341">
            <w:pPr>
              <w:pStyle w:val="Tabletext"/>
            </w:pPr>
            <w:r w:rsidRPr="008B1F79">
              <w:t>Output device</w:t>
            </w:r>
          </w:p>
        </w:tc>
        <w:tc>
          <w:tcPr>
            <w:tcW w:w="1265" w:type="dxa"/>
            <w:shd w:val="clear" w:color="auto" w:fill="DAEEF3" w:themeFill="accent5" w:themeFillTint="33"/>
          </w:tcPr>
          <w:p w14:paraId="7FB54AF0" w14:textId="25C8A87A" w:rsidR="00895B08" w:rsidRPr="008B1F79" w:rsidRDefault="00895B08" w:rsidP="00555341">
            <w:pPr>
              <w:pStyle w:val="Tabletext"/>
            </w:pPr>
          </w:p>
        </w:tc>
        <w:tc>
          <w:tcPr>
            <w:tcW w:w="7889" w:type="dxa"/>
          </w:tcPr>
          <w:p w14:paraId="6908C9A7" w14:textId="77777777" w:rsidR="00895B08" w:rsidRPr="008B1F79" w:rsidRDefault="00895B08" w:rsidP="00555341">
            <w:pPr>
              <w:pStyle w:val="Tabletext"/>
            </w:pPr>
            <w:r w:rsidRPr="008B1F79">
              <w:t>Solid-state power amplifiers</w:t>
            </w:r>
          </w:p>
        </w:tc>
      </w:tr>
      <w:tr w:rsidR="00895B08" w:rsidRPr="008B1F79" w14:paraId="41E0AA0D" w14:textId="77777777" w:rsidTr="00895B08">
        <w:trPr>
          <w:jc w:val="center"/>
        </w:trPr>
        <w:tc>
          <w:tcPr>
            <w:tcW w:w="5305" w:type="dxa"/>
          </w:tcPr>
          <w:p w14:paraId="7E4BDABD" w14:textId="77777777" w:rsidR="00895B08" w:rsidRPr="008B1F79" w:rsidRDefault="00895B08" w:rsidP="00555341">
            <w:pPr>
              <w:pStyle w:val="Tabletext"/>
            </w:pPr>
            <w:r w:rsidRPr="008B1F79">
              <w:t>Antenna pattern type</w:t>
            </w:r>
          </w:p>
        </w:tc>
        <w:tc>
          <w:tcPr>
            <w:tcW w:w="1265" w:type="dxa"/>
            <w:shd w:val="clear" w:color="auto" w:fill="DAEEF3" w:themeFill="accent5" w:themeFillTint="33"/>
          </w:tcPr>
          <w:p w14:paraId="0622133A" w14:textId="622D48B9" w:rsidR="00895B08" w:rsidRPr="008B1F79" w:rsidRDefault="00895B08" w:rsidP="00555341">
            <w:pPr>
              <w:pStyle w:val="Tabletext"/>
            </w:pPr>
          </w:p>
        </w:tc>
        <w:tc>
          <w:tcPr>
            <w:tcW w:w="7889" w:type="dxa"/>
          </w:tcPr>
          <w:p w14:paraId="644839DC" w14:textId="77777777" w:rsidR="00895B08" w:rsidRPr="008B1F79" w:rsidRDefault="00895B08" w:rsidP="00555341">
            <w:pPr>
              <w:pStyle w:val="Tabletext"/>
            </w:pPr>
            <w:r w:rsidRPr="008B1F79">
              <w:t>Elliptical beam cross-section</w:t>
            </w:r>
          </w:p>
        </w:tc>
      </w:tr>
      <w:tr w:rsidR="00895B08" w:rsidRPr="008B1F79" w14:paraId="50F8C4E9" w14:textId="77777777" w:rsidTr="00895B08">
        <w:trPr>
          <w:jc w:val="center"/>
        </w:trPr>
        <w:tc>
          <w:tcPr>
            <w:tcW w:w="5305" w:type="dxa"/>
          </w:tcPr>
          <w:p w14:paraId="2E4DBA2E" w14:textId="77777777" w:rsidR="00895B08" w:rsidRPr="008B1F79" w:rsidRDefault="00895B08" w:rsidP="00555341">
            <w:pPr>
              <w:pStyle w:val="Tabletext"/>
            </w:pPr>
            <w:r w:rsidRPr="008B1F79">
              <w:t>Antenna type</w:t>
            </w:r>
          </w:p>
        </w:tc>
        <w:tc>
          <w:tcPr>
            <w:tcW w:w="1265" w:type="dxa"/>
            <w:shd w:val="clear" w:color="auto" w:fill="DAEEF3" w:themeFill="accent5" w:themeFillTint="33"/>
          </w:tcPr>
          <w:p w14:paraId="62E89B99" w14:textId="66E9B18F" w:rsidR="00895B08" w:rsidRPr="008B1F79" w:rsidRDefault="00895B08" w:rsidP="00555341">
            <w:pPr>
              <w:pStyle w:val="Tabletext"/>
            </w:pPr>
          </w:p>
        </w:tc>
        <w:tc>
          <w:tcPr>
            <w:tcW w:w="7889" w:type="dxa"/>
          </w:tcPr>
          <w:p w14:paraId="10A6257C" w14:textId="77777777" w:rsidR="00895B08" w:rsidRPr="008B1F79" w:rsidRDefault="00895B08" w:rsidP="00555341">
            <w:pPr>
              <w:pStyle w:val="Tabletext"/>
            </w:pPr>
            <w:r w:rsidRPr="008B1F79">
              <w:t>Active electronically scanned array (AESA)</w:t>
            </w:r>
          </w:p>
        </w:tc>
      </w:tr>
      <w:tr w:rsidR="00895B08" w:rsidRPr="008B1F79" w14:paraId="62BB2A1C" w14:textId="77777777" w:rsidTr="00895B08">
        <w:trPr>
          <w:jc w:val="center"/>
        </w:trPr>
        <w:tc>
          <w:tcPr>
            <w:tcW w:w="5305" w:type="dxa"/>
          </w:tcPr>
          <w:p w14:paraId="227948C2" w14:textId="77777777" w:rsidR="00895B08" w:rsidRPr="008B1F79" w:rsidRDefault="00895B08" w:rsidP="00555341">
            <w:pPr>
              <w:pStyle w:val="Tabletext"/>
            </w:pPr>
            <w:r w:rsidRPr="008B1F79">
              <w:t>Antenna polarization</w:t>
            </w:r>
          </w:p>
        </w:tc>
        <w:tc>
          <w:tcPr>
            <w:tcW w:w="1265" w:type="dxa"/>
            <w:shd w:val="clear" w:color="auto" w:fill="DAEEF3" w:themeFill="accent5" w:themeFillTint="33"/>
          </w:tcPr>
          <w:p w14:paraId="72A707B1" w14:textId="32CDF694" w:rsidR="00895B08" w:rsidRPr="008B1F79" w:rsidRDefault="00895B08" w:rsidP="00555341">
            <w:pPr>
              <w:pStyle w:val="Tabletext"/>
            </w:pPr>
          </w:p>
        </w:tc>
        <w:tc>
          <w:tcPr>
            <w:tcW w:w="7889" w:type="dxa"/>
          </w:tcPr>
          <w:p w14:paraId="0CDF0478" w14:textId="77777777" w:rsidR="00895B08" w:rsidRPr="008B1F79" w:rsidRDefault="00895B08" w:rsidP="00555341">
            <w:pPr>
              <w:pStyle w:val="Tabletext"/>
            </w:pPr>
            <w:r w:rsidRPr="008B1F79">
              <w:t>Linear vertical</w:t>
            </w:r>
          </w:p>
        </w:tc>
      </w:tr>
      <w:tr w:rsidR="00895B08" w:rsidRPr="008B1F79" w14:paraId="6D166E02" w14:textId="77777777" w:rsidTr="00895B08">
        <w:trPr>
          <w:jc w:val="center"/>
        </w:trPr>
        <w:tc>
          <w:tcPr>
            <w:tcW w:w="5305" w:type="dxa"/>
          </w:tcPr>
          <w:p w14:paraId="2517D3F9" w14:textId="77777777" w:rsidR="00895B08" w:rsidRPr="008B1F79" w:rsidRDefault="00895B08" w:rsidP="00555341">
            <w:pPr>
              <w:pStyle w:val="Tabletext"/>
            </w:pPr>
            <w:r w:rsidRPr="008B1F79">
              <w:t>Antenna main beam gain</w:t>
            </w:r>
            <w:del w:id="509" w:author="Nellis, Donald (FAA)" w:date="2026-02-19T13:44:00Z" w16du:dateUtc="2026-02-19T18:44:00Z">
              <w:r w:rsidRPr="008B1F79" w:rsidDel="000A6FF3">
                <w:delText xml:space="preserve"> </w:delText>
              </w:r>
              <w:r w:rsidRPr="000A6FF3" w:rsidDel="000A6FF3">
                <w:rPr>
                  <w:highlight w:val="cyan"/>
                  <w:rPrChange w:id="510" w:author="Nellis, Donald (FAA)" w:date="2026-02-19T13:49:00Z" w16du:dateUtc="2026-02-19T18:49:00Z">
                    <w:rPr/>
                  </w:rPrChange>
                </w:rPr>
                <w:delText>(dBi)</w:delText>
              </w:r>
            </w:del>
          </w:p>
        </w:tc>
        <w:tc>
          <w:tcPr>
            <w:tcW w:w="1265" w:type="dxa"/>
            <w:shd w:val="clear" w:color="auto" w:fill="DAEEF3" w:themeFill="accent5" w:themeFillTint="33"/>
          </w:tcPr>
          <w:p w14:paraId="414B6F0E" w14:textId="6839C68C" w:rsidR="00895B08" w:rsidRPr="008B1F79" w:rsidRDefault="000A6FF3" w:rsidP="00555341">
            <w:pPr>
              <w:pStyle w:val="Tabletext"/>
            </w:pPr>
            <w:proofErr w:type="spellStart"/>
            <w:ins w:id="511" w:author="Nellis, Donald (FAA)" w:date="2026-02-19T13:43:00Z" w16du:dateUtc="2026-02-19T18:43:00Z">
              <w:r w:rsidRPr="000A6FF3">
                <w:rPr>
                  <w:highlight w:val="cyan"/>
                </w:rPr>
                <w:t>dBi</w:t>
              </w:r>
            </w:ins>
            <w:proofErr w:type="spellEnd"/>
          </w:p>
        </w:tc>
        <w:tc>
          <w:tcPr>
            <w:tcW w:w="7889" w:type="dxa"/>
          </w:tcPr>
          <w:p w14:paraId="05F041BC" w14:textId="77777777" w:rsidR="00895B08" w:rsidRPr="008B1F79" w:rsidRDefault="00895B08" w:rsidP="00555341">
            <w:pPr>
              <w:pStyle w:val="Tabletext"/>
            </w:pPr>
            <w:del w:id="512" w:author="Ahmed Kormed" w:date="2025-05-03T21:47:00Z">
              <w:r w:rsidRPr="008B1F79" w:rsidDel="00891844">
                <w:delText>28</w:delText>
              </w:r>
            </w:del>
            <w:ins w:id="513" w:author="Ahmed Kormed" w:date="2025-05-03T21:47:00Z">
              <w:r w:rsidRPr="008B1F79">
                <w:t>26</w:t>
              </w:r>
            </w:ins>
          </w:p>
        </w:tc>
      </w:tr>
      <w:tr w:rsidR="00895B08" w:rsidRPr="008B1F79" w14:paraId="1E938365" w14:textId="77777777" w:rsidTr="00895B08">
        <w:trPr>
          <w:jc w:val="center"/>
        </w:trPr>
        <w:tc>
          <w:tcPr>
            <w:tcW w:w="5305" w:type="dxa"/>
          </w:tcPr>
          <w:p w14:paraId="06300EF2" w14:textId="77777777" w:rsidR="00895B08" w:rsidRPr="008B1F79" w:rsidRDefault="00895B08" w:rsidP="00555341">
            <w:pPr>
              <w:pStyle w:val="Tabletext"/>
            </w:pPr>
            <w:r w:rsidRPr="008B1F79">
              <w:t>Antenna elevation beamwidth</w:t>
            </w:r>
            <w:del w:id="514" w:author="Nellis, Donald (FAA)" w:date="2026-02-19T13:44:00Z" w16du:dateUtc="2026-02-19T18:44:00Z">
              <w:r w:rsidRPr="008B1F79" w:rsidDel="000A6FF3">
                <w:delText xml:space="preserve"> </w:delText>
              </w:r>
              <w:r w:rsidRPr="000A6FF3" w:rsidDel="000A6FF3">
                <w:rPr>
                  <w:highlight w:val="cyan"/>
                  <w:rPrChange w:id="515" w:author="Nellis, Donald (FAA)" w:date="2026-02-19T13:49:00Z" w16du:dateUtc="2026-02-19T18:49:00Z">
                    <w:rPr/>
                  </w:rPrChange>
                </w:rPr>
                <w:delText>(</w:delText>
              </w:r>
              <w:r w:rsidRPr="000A6FF3" w:rsidDel="000A6FF3">
                <w:rPr>
                  <w:spacing w:val="-8"/>
                  <w:highlight w:val="cyan"/>
                  <w:rPrChange w:id="516" w:author="Nellis, Donald (FAA)" w:date="2026-02-19T13:49:00Z" w16du:dateUtc="2026-02-19T18:49:00Z">
                    <w:rPr>
                      <w:spacing w:val="-8"/>
                    </w:rPr>
                  </w:rPrChange>
                </w:rPr>
                <w:delText>degrees)</w:delText>
              </w:r>
            </w:del>
          </w:p>
        </w:tc>
        <w:tc>
          <w:tcPr>
            <w:tcW w:w="1265" w:type="dxa"/>
            <w:shd w:val="clear" w:color="auto" w:fill="DAEEF3" w:themeFill="accent5" w:themeFillTint="33"/>
          </w:tcPr>
          <w:p w14:paraId="10874315" w14:textId="2C392F02" w:rsidR="00895B08" w:rsidRPr="008B1F79" w:rsidRDefault="000A6FF3" w:rsidP="00555341">
            <w:pPr>
              <w:pStyle w:val="Tabletext"/>
            </w:pPr>
            <w:ins w:id="517" w:author="Nellis, Donald (FAA)" w:date="2026-02-19T13:43:00Z" w16du:dateUtc="2026-02-19T18:43:00Z">
              <w:r w:rsidRPr="000A6FF3">
                <w:rPr>
                  <w:highlight w:val="cyan"/>
                </w:rPr>
                <w:t>degrees</w:t>
              </w:r>
            </w:ins>
          </w:p>
        </w:tc>
        <w:tc>
          <w:tcPr>
            <w:tcW w:w="7889" w:type="dxa"/>
          </w:tcPr>
          <w:p w14:paraId="302535F3" w14:textId="77777777" w:rsidR="00895B08" w:rsidRPr="008B1F79" w:rsidRDefault="00895B08" w:rsidP="00555341">
            <w:pPr>
              <w:pStyle w:val="Tabletext"/>
            </w:pPr>
            <w:del w:id="518" w:author="Ahmed Kormed" w:date="2025-05-03T21:47:00Z">
              <w:r w:rsidRPr="008B1F79" w:rsidDel="00891844">
                <w:delText>13.5</w:delText>
              </w:r>
            </w:del>
            <w:ins w:id="519" w:author="Ahmed Kormed" w:date="2025-05-03T21:47:00Z">
              <w:r w:rsidRPr="008B1F79">
                <w:t>14</w:t>
              </w:r>
            </w:ins>
            <w:r w:rsidRPr="008B1F79">
              <w:t xml:space="preserve"> at antenna broadside</w:t>
            </w:r>
          </w:p>
        </w:tc>
      </w:tr>
      <w:tr w:rsidR="00895B08" w:rsidRPr="008B1F79" w14:paraId="02ED1087" w14:textId="77777777" w:rsidTr="00895B08">
        <w:trPr>
          <w:jc w:val="center"/>
        </w:trPr>
        <w:tc>
          <w:tcPr>
            <w:tcW w:w="5305" w:type="dxa"/>
          </w:tcPr>
          <w:p w14:paraId="10FDB6E5" w14:textId="77777777" w:rsidR="00895B08" w:rsidRPr="008B1F79" w:rsidRDefault="00895B08" w:rsidP="00555341">
            <w:pPr>
              <w:pStyle w:val="Tabletext"/>
            </w:pPr>
            <w:r w:rsidRPr="008B1F79">
              <w:t>Antenna azimuthal beamwidth</w:t>
            </w:r>
            <w:del w:id="520" w:author="Nellis, Donald (FAA)" w:date="2026-02-19T13:44:00Z" w16du:dateUtc="2026-02-19T18:44:00Z">
              <w:r w:rsidRPr="008B1F79" w:rsidDel="000A6FF3">
                <w:delText xml:space="preserve"> </w:delText>
              </w:r>
              <w:r w:rsidRPr="000A6FF3" w:rsidDel="000A6FF3">
                <w:rPr>
                  <w:highlight w:val="cyan"/>
                  <w:rPrChange w:id="521" w:author="Nellis, Donald (FAA)" w:date="2026-02-19T13:50:00Z" w16du:dateUtc="2026-02-19T18:50:00Z">
                    <w:rPr/>
                  </w:rPrChange>
                </w:rPr>
                <w:delText>(</w:delText>
              </w:r>
              <w:r w:rsidRPr="000A6FF3" w:rsidDel="000A6FF3">
                <w:rPr>
                  <w:spacing w:val="-8"/>
                  <w:highlight w:val="cyan"/>
                  <w:rPrChange w:id="522" w:author="Nellis, Donald (FAA)" w:date="2026-02-19T13:50:00Z" w16du:dateUtc="2026-02-19T18:50:00Z">
                    <w:rPr>
                      <w:spacing w:val="-8"/>
                    </w:rPr>
                  </w:rPrChange>
                </w:rPr>
                <w:delText>degrees)</w:delText>
              </w:r>
            </w:del>
          </w:p>
        </w:tc>
        <w:tc>
          <w:tcPr>
            <w:tcW w:w="1265" w:type="dxa"/>
            <w:shd w:val="clear" w:color="auto" w:fill="DAEEF3" w:themeFill="accent5" w:themeFillTint="33"/>
          </w:tcPr>
          <w:p w14:paraId="1C24848C" w14:textId="416EE07F" w:rsidR="00895B08" w:rsidRPr="008B1F79" w:rsidRDefault="000A6FF3" w:rsidP="00555341">
            <w:pPr>
              <w:pStyle w:val="Tabletext"/>
            </w:pPr>
            <w:ins w:id="523" w:author="Nellis, Donald (FAA)" w:date="2026-02-19T13:43:00Z" w16du:dateUtc="2026-02-19T18:43:00Z">
              <w:r w:rsidRPr="000A6FF3">
                <w:rPr>
                  <w:highlight w:val="cyan"/>
                </w:rPr>
                <w:t>degrees</w:t>
              </w:r>
            </w:ins>
          </w:p>
        </w:tc>
        <w:tc>
          <w:tcPr>
            <w:tcW w:w="7889" w:type="dxa"/>
          </w:tcPr>
          <w:p w14:paraId="3FFDB3F2" w14:textId="77777777" w:rsidR="00895B08" w:rsidRPr="008B1F79" w:rsidRDefault="00895B08" w:rsidP="00555341">
            <w:pPr>
              <w:pStyle w:val="Tabletext"/>
            </w:pPr>
            <w:del w:id="524" w:author="Ahmed Kormed" w:date="2025-05-03T21:47:00Z">
              <w:r w:rsidRPr="008B1F79" w:rsidDel="00891844">
                <w:delText>2.7</w:delText>
              </w:r>
            </w:del>
            <w:ins w:id="525" w:author="Ahmed Kormed" w:date="2025-05-03T21:47:00Z">
              <w:r w:rsidRPr="008B1F79">
                <w:t>3</w:t>
              </w:r>
            </w:ins>
            <w:r w:rsidRPr="008B1F79">
              <w:t xml:space="preserve"> at antenna broadside</w:t>
            </w:r>
          </w:p>
        </w:tc>
      </w:tr>
    </w:tbl>
    <w:p w14:paraId="5B9FB4B4" w14:textId="6C4D46B7" w:rsidR="002353DD" w:rsidRPr="008B1F79" w:rsidRDefault="002353DD" w:rsidP="002353DD">
      <w:pPr>
        <w:pStyle w:val="Tablefin"/>
      </w:pPr>
      <w:del w:id="526" w:author="Nellis, Donald (FAA)" w:date="2026-02-19T14:28:00Z" w16du:dateUtc="2026-02-19T19:28:00Z">
        <w:r w:rsidRPr="008B1F79" w:rsidDel="005E30BA">
          <w:br w:type="page"/>
        </w:r>
      </w:del>
    </w:p>
    <w:p w14:paraId="18E436EF" w14:textId="2F7F1565" w:rsidR="002353DD" w:rsidRPr="008B1F79" w:rsidRDefault="002353DD" w:rsidP="002353DD">
      <w:pPr>
        <w:pStyle w:val="TableNo"/>
      </w:pPr>
      <w:r w:rsidRPr="008B1F79">
        <w:lastRenderedPageBreak/>
        <w:br/>
        <w:t>TABLE 1 (</w:t>
      </w:r>
      <w:r w:rsidR="002918C4" w:rsidRPr="008B1F79">
        <w:rPr>
          <w:i/>
          <w:caps w:val="0"/>
        </w:rPr>
        <w:t>end</w:t>
      </w:r>
      <w:r w:rsidRPr="008B1F79">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5"/>
        <w:gridCol w:w="1260"/>
        <w:gridCol w:w="7894"/>
      </w:tblGrid>
      <w:tr w:rsidR="00895B08" w:rsidRPr="008B1F79" w14:paraId="18A92361" w14:textId="77777777" w:rsidTr="00895B08">
        <w:trPr>
          <w:jc w:val="center"/>
        </w:trPr>
        <w:tc>
          <w:tcPr>
            <w:tcW w:w="5305" w:type="dxa"/>
            <w:tcMar>
              <w:left w:w="57" w:type="dxa"/>
              <w:right w:w="57" w:type="dxa"/>
            </w:tcMar>
          </w:tcPr>
          <w:p w14:paraId="2FA0A002" w14:textId="77777777" w:rsidR="00895B08" w:rsidRPr="008B1F79" w:rsidRDefault="00895B08" w:rsidP="00555341">
            <w:pPr>
              <w:pStyle w:val="Tablehead"/>
            </w:pPr>
            <w:r w:rsidRPr="008B1F79">
              <w:t>Characteristics</w:t>
            </w:r>
          </w:p>
        </w:tc>
        <w:tc>
          <w:tcPr>
            <w:tcW w:w="1260" w:type="dxa"/>
            <w:shd w:val="clear" w:color="auto" w:fill="DAEEF3" w:themeFill="accent5" w:themeFillTint="33"/>
          </w:tcPr>
          <w:p w14:paraId="061C3BA1" w14:textId="48510BFB" w:rsidR="00895B08" w:rsidRPr="008B1F79" w:rsidRDefault="00DD781A" w:rsidP="00555341">
            <w:pPr>
              <w:pStyle w:val="Tablehead"/>
            </w:pPr>
            <w:ins w:id="527" w:author="Nellis, Donald (FAA)" w:date="2026-02-19T15:06:00Z" w16du:dateUtc="2026-02-19T20:06:00Z">
              <w:r w:rsidRPr="00DD781A">
                <w:rPr>
                  <w:highlight w:val="cyan"/>
                </w:rPr>
                <w:t>Unit</w:t>
              </w:r>
            </w:ins>
            <w:ins w:id="528" w:author="Nellis, Donald (FAA)" w:date="2026-02-19T15:07:00Z" w16du:dateUtc="2026-02-19T20:07:00Z">
              <w:r w:rsidRPr="00DD781A">
                <w:rPr>
                  <w:highlight w:val="cyan"/>
                </w:rPr>
                <w:t>s</w:t>
              </w:r>
            </w:ins>
          </w:p>
        </w:tc>
        <w:tc>
          <w:tcPr>
            <w:tcW w:w="7894" w:type="dxa"/>
            <w:tcMar>
              <w:left w:w="57" w:type="dxa"/>
              <w:right w:w="57" w:type="dxa"/>
            </w:tcMar>
          </w:tcPr>
          <w:p w14:paraId="042849F0" w14:textId="77777777" w:rsidR="00895B08" w:rsidRPr="008B1F79" w:rsidRDefault="00895B08" w:rsidP="00555341">
            <w:pPr>
              <w:pStyle w:val="Tablehead"/>
            </w:pPr>
            <w:r w:rsidRPr="008B1F79">
              <w:t>System A13</w:t>
            </w:r>
          </w:p>
        </w:tc>
      </w:tr>
      <w:tr w:rsidR="00895B08" w:rsidRPr="008B1F79" w14:paraId="22F298AB" w14:textId="77777777" w:rsidTr="00895B08">
        <w:trPr>
          <w:jc w:val="center"/>
        </w:trPr>
        <w:tc>
          <w:tcPr>
            <w:tcW w:w="5305" w:type="dxa"/>
            <w:tcMar>
              <w:left w:w="57" w:type="dxa"/>
              <w:right w:w="57" w:type="dxa"/>
            </w:tcMar>
          </w:tcPr>
          <w:p w14:paraId="01C28A23" w14:textId="5A1AF4AD" w:rsidR="00895B08" w:rsidRPr="008B1F79" w:rsidRDefault="00895B08" w:rsidP="00555341">
            <w:pPr>
              <w:pStyle w:val="Tabletext"/>
            </w:pPr>
            <w:r w:rsidRPr="008B1F79">
              <w:t>Antenna horizontal scan rate</w:t>
            </w:r>
            <w:del w:id="529" w:author="Nellis, Donald (FAA)" w:date="2026-02-19T15:08:00Z" w16du:dateUtc="2026-02-19T20:08:00Z">
              <w:r w:rsidRPr="008B1F79" w:rsidDel="00DD781A">
                <w:delText xml:space="preserve"> </w:delText>
              </w:r>
              <w:r w:rsidRPr="00DD781A" w:rsidDel="00DD781A">
                <w:rPr>
                  <w:highlight w:val="cyan"/>
                  <w:rPrChange w:id="530" w:author="Nellis, Donald (FAA)" w:date="2026-02-19T15:08:00Z" w16du:dateUtc="2026-02-19T20:08:00Z">
                    <w:rPr/>
                  </w:rPrChange>
                </w:rPr>
                <w:delText>(</w:delText>
              </w:r>
              <w:r w:rsidRPr="00DD781A" w:rsidDel="00DD781A">
                <w:rPr>
                  <w:spacing w:val="-8"/>
                  <w:highlight w:val="cyan"/>
                  <w:rPrChange w:id="531" w:author="Nellis, Donald (FAA)" w:date="2026-02-19T15:08:00Z" w16du:dateUtc="2026-02-19T20:08:00Z">
                    <w:rPr>
                      <w:spacing w:val="-8"/>
                    </w:rPr>
                  </w:rPrChange>
                </w:rPr>
                <w:delText>degrees/s)</w:delText>
              </w:r>
            </w:del>
          </w:p>
        </w:tc>
        <w:tc>
          <w:tcPr>
            <w:tcW w:w="1260" w:type="dxa"/>
            <w:shd w:val="clear" w:color="auto" w:fill="DAEEF3" w:themeFill="accent5" w:themeFillTint="33"/>
          </w:tcPr>
          <w:p w14:paraId="2BBEF3A4" w14:textId="52913BFB" w:rsidR="00895B08" w:rsidRPr="008B1F79" w:rsidRDefault="00DD781A" w:rsidP="00555341">
            <w:pPr>
              <w:pStyle w:val="Tabletext"/>
            </w:pPr>
            <w:ins w:id="532" w:author="Nellis, Donald (FAA)" w:date="2026-02-19T15:07:00Z" w16du:dateUtc="2026-02-19T20:07:00Z">
              <w:r w:rsidRPr="00DD781A">
                <w:rPr>
                  <w:highlight w:val="cyan"/>
                </w:rPr>
                <w:t>degrees/s</w:t>
              </w:r>
            </w:ins>
          </w:p>
        </w:tc>
        <w:tc>
          <w:tcPr>
            <w:tcW w:w="7894" w:type="dxa"/>
            <w:tcMar>
              <w:left w:w="57" w:type="dxa"/>
              <w:right w:w="57" w:type="dxa"/>
            </w:tcMar>
          </w:tcPr>
          <w:p w14:paraId="5795A548" w14:textId="77777777" w:rsidR="00895B08" w:rsidRPr="008B1F79" w:rsidRDefault="00895B08" w:rsidP="00555341">
            <w:pPr>
              <w:pStyle w:val="Tabletext"/>
              <w:rPr>
                <w:rFonts w:eastAsia="MS Mincho"/>
              </w:rPr>
            </w:pPr>
            <w:r w:rsidRPr="008B1F79">
              <w:rPr>
                <w:szCs w:val="22"/>
              </w:rPr>
              <w:t>Raster: 8 frames/min with interleaved track updates as required</w:t>
            </w:r>
          </w:p>
        </w:tc>
      </w:tr>
      <w:tr w:rsidR="00895B08" w:rsidRPr="008B1F79" w14:paraId="6D19B684" w14:textId="77777777" w:rsidTr="00895B08">
        <w:trPr>
          <w:jc w:val="center"/>
        </w:trPr>
        <w:tc>
          <w:tcPr>
            <w:tcW w:w="5305" w:type="dxa"/>
            <w:tcMar>
              <w:left w:w="57" w:type="dxa"/>
              <w:right w:w="57" w:type="dxa"/>
            </w:tcMar>
          </w:tcPr>
          <w:p w14:paraId="67C02564" w14:textId="77777777" w:rsidR="00895B08" w:rsidRPr="008B1F79" w:rsidRDefault="00895B08" w:rsidP="00555341">
            <w:pPr>
              <w:pStyle w:val="Tabletext"/>
            </w:pPr>
            <w:r w:rsidRPr="008B1F79">
              <w:t>Antenna horizontal scan type (continuous, random, sector, etc.)</w:t>
            </w:r>
            <w:del w:id="533" w:author="Nellis, Donald (FAA)" w:date="2026-02-19T15:09:00Z" w16du:dateUtc="2026-02-19T20:09:00Z">
              <w:r w:rsidRPr="008B1F79" w:rsidDel="00DD781A">
                <w:delText xml:space="preserve"> </w:delText>
              </w:r>
              <w:r w:rsidRPr="00DD781A" w:rsidDel="00DD781A">
                <w:rPr>
                  <w:highlight w:val="cyan"/>
                  <w:rPrChange w:id="534" w:author="Nellis, Donald (FAA)" w:date="2026-02-19T15:09:00Z" w16du:dateUtc="2026-02-19T20:09:00Z">
                    <w:rPr/>
                  </w:rPrChange>
                </w:rPr>
                <w:delText>(</w:delText>
              </w:r>
              <w:r w:rsidRPr="00DD781A" w:rsidDel="00DD781A">
                <w:rPr>
                  <w:spacing w:val="-8"/>
                  <w:highlight w:val="cyan"/>
                  <w:rPrChange w:id="535" w:author="Nellis, Donald (FAA)" w:date="2026-02-19T15:09:00Z" w16du:dateUtc="2026-02-19T20:09:00Z">
                    <w:rPr>
                      <w:spacing w:val="-8"/>
                    </w:rPr>
                  </w:rPrChange>
                </w:rPr>
                <w:delText>degrees)</w:delText>
              </w:r>
            </w:del>
          </w:p>
        </w:tc>
        <w:tc>
          <w:tcPr>
            <w:tcW w:w="1260" w:type="dxa"/>
            <w:shd w:val="clear" w:color="auto" w:fill="DAEEF3" w:themeFill="accent5" w:themeFillTint="33"/>
          </w:tcPr>
          <w:p w14:paraId="4FD7A5F9" w14:textId="74D0E405" w:rsidR="00895B08" w:rsidRPr="008B1F79" w:rsidRDefault="00895B08" w:rsidP="00555341">
            <w:pPr>
              <w:pStyle w:val="Tabletext"/>
            </w:pPr>
          </w:p>
        </w:tc>
        <w:tc>
          <w:tcPr>
            <w:tcW w:w="7894" w:type="dxa"/>
            <w:tcMar>
              <w:left w:w="57" w:type="dxa"/>
              <w:right w:w="57" w:type="dxa"/>
            </w:tcMar>
          </w:tcPr>
          <w:p w14:paraId="1F0710BC" w14:textId="77777777" w:rsidR="00895B08" w:rsidRPr="008B1F79" w:rsidRDefault="00895B08" w:rsidP="00555341">
            <w:pPr>
              <w:pStyle w:val="Tabletext"/>
              <w:rPr>
                <w:rFonts w:eastAsia="MS Mincho"/>
              </w:rPr>
            </w:pPr>
            <w:r w:rsidRPr="008B1F79">
              <w:rPr>
                <w:szCs w:val="22"/>
              </w:rPr>
              <w:t xml:space="preserve">Sector: </w:t>
            </w:r>
            <w:r w:rsidRPr="008B1F79">
              <w:rPr>
                <w:szCs w:val="22"/>
              </w:rPr>
              <w:sym w:font="Symbol" w:char="F0B1"/>
            </w:r>
            <w:r w:rsidRPr="008B1F79">
              <w:rPr>
                <w:szCs w:val="22"/>
              </w:rPr>
              <w:t>110, electronically scanned (2 antennas are used)</w:t>
            </w:r>
          </w:p>
        </w:tc>
      </w:tr>
      <w:tr w:rsidR="00895B08" w:rsidRPr="008B1F79" w14:paraId="5A068CB7" w14:textId="77777777" w:rsidTr="00895B08">
        <w:trPr>
          <w:jc w:val="center"/>
        </w:trPr>
        <w:tc>
          <w:tcPr>
            <w:tcW w:w="5305" w:type="dxa"/>
            <w:tcMar>
              <w:left w:w="57" w:type="dxa"/>
              <w:right w:w="57" w:type="dxa"/>
            </w:tcMar>
          </w:tcPr>
          <w:p w14:paraId="5E016A5C" w14:textId="77777777" w:rsidR="00895B08" w:rsidRPr="008B1F79" w:rsidRDefault="00895B08" w:rsidP="00555341">
            <w:pPr>
              <w:pStyle w:val="Tabletext"/>
            </w:pPr>
            <w:r w:rsidRPr="008B1F79">
              <w:t>Antenna vertical scan rate</w:t>
            </w:r>
            <w:del w:id="536" w:author="Nellis, Donald (FAA)" w:date="2026-02-19T15:09:00Z" w16du:dateUtc="2026-02-19T20:09:00Z">
              <w:r w:rsidRPr="008B1F79" w:rsidDel="00DD781A">
                <w:delText xml:space="preserve"> </w:delText>
              </w:r>
              <w:r w:rsidRPr="00DD781A" w:rsidDel="00DD781A">
                <w:rPr>
                  <w:highlight w:val="cyan"/>
                  <w:rPrChange w:id="537" w:author="Nellis, Donald (FAA)" w:date="2026-02-19T15:09:00Z" w16du:dateUtc="2026-02-19T20:09:00Z">
                    <w:rPr/>
                  </w:rPrChange>
                </w:rPr>
                <w:delText>(</w:delText>
              </w:r>
              <w:r w:rsidRPr="00DD781A" w:rsidDel="00DD781A">
                <w:rPr>
                  <w:spacing w:val="-8"/>
                  <w:highlight w:val="cyan"/>
                  <w:rPrChange w:id="538" w:author="Nellis, Donald (FAA)" w:date="2026-02-19T15:09:00Z" w16du:dateUtc="2026-02-19T20:09:00Z">
                    <w:rPr>
                      <w:spacing w:val="-8"/>
                    </w:rPr>
                  </w:rPrChange>
                </w:rPr>
                <w:delText>degrees/s)</w:delText>
              </w:r>
            </w:del>
          </w:p>
        </w:tc>
        <w:tc>
          <w:tcPr>
            <w:tcW w:w="1260" w:type="dxa"/>
            <w:shd w:val="clear" w:color="auto" w:fill="DAEEF3" w:themeFill="accent5" w:themeFillTint="33"/>
          </w:tcPr>
          <w:p w14:paraId="0E7BC4F7" w14:textId="0035E91C" w:rsidR="00895B08" w:rsidRPr="008B1F79" w:rsidRDefault="00DD781A" w:rsidP="00555341">
            <w:pPr>
              <w:pStyle w:val="Tabletext"/>
            </w:pPr>
            <w:ins w:id="539" w:author="Nellis, Donald (FAA)" w:date="2026-02-19T15:07:00Z" w16du:dateUtc="2026-02-19T20:07:00Z">
              <w:r w:rsidRPr="00DD781A">
                <w:rPr>
                  <w:highlight w:val="cyan"/>
                </w:rPr>
                <w:t>degrees/s</w:t>
              </w:r>
            </w:ins>
          </w:p>
        </w:tc>
        <w:tc>
          <w:tcPr>
            <w:tcW w:w="7894" w:type="dxa"/>
            <w:tcMar>
              <w:left w:w="57" w:type="dxa"/>
              <w:right w:w="57" w:type="dxa"/>
            </w:tcMar>
          </w:tcPr>
          <w:p w14:paraId="3D3FF77F" w14:textId="77777777" w:rsidR="00895B08" w:rsidRPr="008B1F79" w:rsidRDefault="00895B08" w:rsidP="00555341">
            <w:pPr>
              <w:pStyle w:val="Tabletext"/>
              <w:rPr>
                <w:rFonts w:eastAsia="MS Mincho"/>
              </w:rPr>
            </w:pPr>
            <w:r w:rsidRPr="008B1F79">
              <w:rPr>
                <w:szCs w:val="22"/>
              </w:rPr>
              <w:t>Raster: 8 frames/min with interleaved track updates as required</w:t>
            </w:r>
          </w:p>
        </w:tc>
      </w:tr>
      <w:tr w:rsidR="00895B08" w:rsidRPr="008B1F79" w14:paraId="36CC7DCE" w14:textId="77777777" w:rsidTr="00895B08">
        <w:trPr>
          <w:trHeight w:val="1104"/>
          <w:jc w:val="center"/>
        </w:trPr>
        <w:tc>
          <w:tcPr>
            <w:tcW w:w="5305" w:type="dxa"/>
            <w:tcMar>
              <w:left w:w="57" w:type="dxa"/>
              <w:right w:w="57" w:type="dxa"/>
            </w:tcMar>
          </w:tcPr>
          <w:p w14:paraId="2BA63186" w14:textId="77777777" w:rsidR="00895B08" w:rsidRPr="008B1F79" w:rsidRDefault="00895B08" w:rsidP="00555341">
            <w:pPr>
              <w:pStyle w:val="Tabletext"/>
            </w:pPr>
            <w:r w:rsidRPr="008B1F79">
              <w:t>Antenna vertical scan type (continuous, random, sector, etc.)</w:t>
            </w:r>
            <w:del w:id="540" w:author="Nellis, Donald (FAA)" w:date="2026-02-19T15:10:00Z" w16du:dateUtc="2026-02-19T20:10:00Z">
              <w:r w:rsidRPr="008B1F79" w:rsidDel="00DD781A">
                <w:delText xml:space="preserve"> </w:delText>
              </w:r>
              <w:r w:rsidRPr="00DD781A" w:rsidDel="00DD781A">
                <w:rPr>
                  <w:highlight w:val="cyan"/>
                  <w:rPrChange w:id="541" w:author="Nellis, Donald (FAA)" w:date="2026-02-19T15:10:00Z" w16du:dateUtc="2026-02-19T20:10:00Z">
                    <w:rPr/>
                  </w:rPrChange>
                </w:rPr>
                <w:delText>(</w:delText>
              </w:r>
              <w:r w:rsidRPr="00DD781A" w:rsidDel="00DD781A">
                <w:rPr>
                  <w:spacing w:val="-8"/>
                  <w:highlight w:val="cyan"/>
                  <w:rPrChange w:id="542" w:author="Nellis, Donald (FAA)" w:date="2026-02-19T15:10:00Z" w16du:dateUtc="2026-02-19T20:10:00Z">
                    <w:rPr>
                      <w:spacing w:val="-8"/>
                    </w:rPr>
                  </w:rPrChange>
                </w:rPr>
                <w:delText>degrees)</w:delText>
              </w:r>
            </w:del>
          </w:p>
        </w:tc>
        <w:tc>
          <w:tcPr>
            <w:tcW w:w="1260" w:type="dxa"/>
            <w:shd w:val="clear" w:color="auto" w:fill="DAEEF3" w:themeFill="accent5" w:themeFillTint="33"/>
          </w:tcPr>
          <w:p w14:paraId="4851308E" w14:textId="27B571EE" w:rsidR="00895B08" w:rsidRPr="008B1F79" w:rsidRDefault="00895B08" w:rsidP="00555341">
            <w:pPr>
              <w:pStyle w:val="Tabletext"/>
            </w:pPr>
          </w:p>
        </w:tc>
        <w:tc>
          <w:tcPr>
            <w:tcW w:w="7894" w:type="dxa"/>
            <w:tcMar>
              <w:left w:w="57" w:type="dxa"/>
              <w:right w:w="57" w:type="dxa"/>
            </w:tcMar>
          </w:tcPr>
          <w:p w14:paraId="6DC09CE3" w14:textId="77777777" w:rsidR="00895B08" w:rsidRPr="008B1F79" w:rsidRDefault="00895B08" w:rsidP="00555341">
            <w:pPr>
              <w:pStyle w:val="Tabletext"/>
              <w:rPr>
                <w:rFonts w:eastAsia="MS Mincho"/>
                <w:szCs w:val="22"/>
              </w:rPr>
            </w:pPr>
            <w:r w:rsidRPr="008B1F79">
              <w:rPr>
                <w:szCs w:val="22"/>
              </w:rPr>
              <w:t xml:space="preserve">Sector: </w:t>
            </w:r>
            <w:r w:rsidRPr="008B1F79">
              <w:rPr>
                <w:szCs w:val="22"/>
              </w:rPr>
              <w:sym w:font="Symbol" w:char="F0B1"/>
            </w:r>
            <w:r w:rsidRPr="008B1F79">
              <w:rPr>
                <w:szCs w:val="22"/>
              </w:rPr>
              <w:t xml:space="preserve">15 (search), </w:t>
            </w:r>
            <w:r w:rsidRPr="008B1F79">
              <w:rPr>
                <w:szCs w:val="22"/>
              </w:rPr>
              <w:sym w:font="Symbol" w:char="F0B1"/>
            </w:r>
            <w:r w:rsidRPr="008B1F79">
              <w:rPr>
                <w:szCs w:val="22"/>
              </w:rPr>
              <w:t>45 (track</w:t>
            </w:r>
            <w:proofErr w:type="gramStart"/>
            <w:r w:rsidRPr="008B1F79">
              <w:rPr>
                <w:szCs w:val="22"/>
              </w:rPr>
              <w:t>);</w:t>
            </w:r>
            <w:proofErr w:type="gramEnd"/>
          </w:p>
          <w:p w14:paraId="114FA07C" w14:textId="77777777" w:rsidR="00895B08" w:rsidRPr="008B1F79" w:rsidRDefault="00895B08" w:rsidP="00555341">
            <w:pPr>
              <w:pStyle w:val="Tabletext"/>
              <w:rPr>
                <w:rFonts w:eastAsia="MS Mincho"/>
              </w:rPr>
            </w:pPr>
            <w:r w:rsidRPr="008B1F79">
              <w:rPr>
                <w:szCs w:val="22"/>
              </w:rPr>
              <w:t>electronically scanned; field of regard is electronically stabilized with respect to a local horizontal plane</w:t>
            </w:r>
          </w:p>
        </w:tc>
      </w:tr>
      <w:tr w:rsidR="00895B08" w:rsidRPr="008B1F79" w14:paraId="17E15A7E" w14:textId="77777777" w:rsidTr="00895B08">
        <w:trPr>
          <w:jc w:val="center"/>
        </w:trPr>
        <w:tc>
          <w:tcPr>
            <w:tcW w:w="5305" w:type="dxa"/>
            <w:tcMar>
              <w:left w:w="57" w:type="dxa"/>
              <w:right w:w="57" w:type="dxa"/>
            </w:tcMar>
          </w:tcPr>
          <w:p w14:paraId="08C0C902" w14:textId="77777777" w:rsidR="00895B08" w:rsidRPr="008B1F79" w:rsidRDefault="00895B08" w:rsidP="00555341">
            <w:pPr>
              <w:pStyle w:val="Tabletext"/>
            </w:pPr>
            <w:r w:rsidRPr="008B1F79">
              <w:t>Antenna side-lobe (SL) levels (1</w:t>
            </w:r>
            <w:r w:rsidRPr="008B1F79">
              <w:rPr>
                <w:vertAlign w:val="superscript"/>
              </w:rPr>
              <w:t>st</w:t>
            </w:r>
            <w:r w:rsidRPr="008B1F79">
              <w:t> SLs and remote SLs)</w:t>
            </w:r>
            <w:del w:id="543" w:author="Nellis, Donald (FAA)" w:date="2026-02-19T15:10:00Z" w16du:dateUtc="2026-02-19T20:10:00Z">
              <w:r w:rsidRPr="008B1F79" w:rsidDel="00DD781A">
                <w:delText xml:space="preserve"> </w:delText>
              </w:r>
              <w:r w:rsidRPr="00DD781A" w:rsidDel="00DD781A">
                <w:rPr>
                  <w:highlight w:val="cyan"/>
                  <w:rPrChange w:id="544" w:author="Nellis, Donald (FAA)" w:date="2026-02-19T15:10:00Z" w16du:dateUtc="2026-02-19T20:10:00Z">
                    <w:rPr/>
                  </w:rPrChange>
                </w:rPr>
                <w:delText>(dBi)</w:delText>
              </w:r>
            </w:del>
          </w:p>
        </w:tc>
        <w:tc>
          <w:tcPr>
            <w:tcW w:w="1260" w:type="dxa"/>
            <w:shd w:val="clear" w:color="auto" w:fill="DAEEF3" w:themeFill="accent5" w:themeFillTint="33"/>
          </w:tcPr>
          <w:p w14:paraId="5E03099F" w14:textId="6FB49674" w:rsidR="00895B08" w:rsidRPr="008B1F79" w:rsidRDefault="00DD781A" w:rsidP="00DD781A">
            <w:pPr>
              <w:pStyle w:val="Tabletext"/>
              <w:jc w:val="center"/>
            </w:pPr>
            <w:proofErr w:type="spellStart"/>
            <w:ins w:id="545" w:author="Nellis, Donald (FAA)" w:date="2026-02-19T15:07:00Z" w16du:dateUtc="2026-02-19T20:07:00Z">
              <w:r w:rsidRPr="00DD781A">
                <w:rPr>
                  <w:highlight w:val="cyan"/>
                </w:rPr>
                <w:t>dB</w:t>
              </w:r>
            </w:ins>
            <w:ins w:id="546" w:author="Nellis, Donald (FAA)" w:date="2026-02-19T15:08:00Z" w16du:dateUtc="2026-02-19T20:08:00Z">
              <w:r w:rsidRPr="00DD781A">
                <w:rPr>
                  <w:highlight w:val="cyan"/>
                </w:rPr>
                <w:t>i</w:t>
              </w:r>
            </w:ins>
            <w:proofErr w:type="spellEnd"/>
          </w:p>
        </w:tc>
        <w:tc>
          <w:tcPr>
            <w:tcW w:w="7894" w:type="dxa"/>
            <w:tcMar>
              <w:left w:w="57" w:type="dxa"/>
              <w:right w:w="57" w:type="dxa"/>
            </w:tcMar>
          </w:tcPr>
          <w:p w14:paraId="35950509" w14:textId="77777777" w:rsidR="00895B08" w:rsidRPr="008B1F79" w:rsidRDefault="00895B08" w:rsidP="00555341">
            <w:pPr>
              <w:pStyle w:val="Tabletext"/>
              <w:rPr>
                <w:rFonts w:eastAsia="MS Mincho"/>
                <w:szCs w:val="22"/>
              </w:rPr>
            </w:pPr>
            <w:r w:rsidRPr="008B1F79">
              <w:rPr>
                <w:szCs w:val="22"/>
              </w:rPr>
              <w:t>&lt;</w:t>
            </w:r>
            <w:del w:id="547" w:author="Ahmed Kormed" w:date="2025-05-03T21:49:00Z">
              <w:r w:rsidRPr="008B1F79" w:rsidDel="00A15BEB">
                <w:rPr>
                  <w:szCs w:val="22"/>
                </w:rPr>
                <w:delText>17</w:delText>
              </w:r>
            </w:del>
            <w:ins w:id="548" w:author="Ahmed Kormed" w:date="2025-05-03T21:49:00Z">
              <w:r w:rsidRPr="008B1F79">
                <w:rPr>
                  <w:szCs w:val="22"/>
                </w:rPr>
                <w:t>15</w:t>
              </w:r>
            </w:ins>
            <w:r w:rsidRPr="008B1F79">
              <w:rPr>
                <w:szCs w:val="22"/>
              </w:rPr>
              <w:t xml:space="preserve">, first </w:t>
            </w:r>
            <w:proofErr w:type="gramStart"/>
            <w:r w:rsidRPr="008B1F79">
              <w:rPr>
                <w:szCs w:val="22"/>
              </w:rPr>
              <w:t>sidelobe;</w:t>
            </w:r>
            <w:proofErr w:type="gramEnd"/>
          </w:p>
          <w:p w14:paraId="30EEEFCE" w14:textId="77777777" w:rsidR="00895B08" w:rsidRPr="008B1F79" w:rsidRDefault="00895B08" w:rsidP="00555341">
            <w:pPr>
              <w:pStyle w:val="Tabletext"/>
              <w:rPr>
                <w:rFonts w:eastAsia="MS Mincho"/>
                <w:szCs w:val="22"/>
              </w:rPr>
            </w:pPr>
            <w:r w:rsidRPr="008B1F79">
              <w:rPr>
                <w:szCs w:val="22"/>
              </w:rPr>
              <w:t>&lt;</w:t>
            </w:r>
            <w:del w:id="549" w:author="Ahmed Kormed" w:date="2025-05-03T21:49:00Z">
              <w:r w:rsidRPr="008B1F79" w:rsidDel="00A15BEB">
                <w:rPr>
                  <w:szCs w:val="22"/>
                </w:rPr>
                <w:delText>13</w:delText>
              </w:r>
            </w:del>
            <w:ins w:id="550" w:author="Ahmed Kormed" w:date="2025-05-03T21:49:00Z">
              <w:r w:rsidRPr="008B1F79">
                <w:rPr>
                  <w:szCs w:val="22"/>
                </w:rPr>
                <w:t>11</w:t>
              </w:r>
            </w:ins>
            <w:r w:rsidRPr="008B1F79">
              <w:rPr>
                <w:szCs w:val="22"/>
              </w:rPr>
              <w:t xml:space="preserve">, outer </w:t>
            </w:r>
            <w:proofErr w:type="gramStart"/>
            <w:r w:rsidRPr="008B1F79">
              <w:rPr>
                <w:szCs w:val="22"/>
              </w:rPr>
              <w:t>sidelobes;</w:t>
            </w:r>
            <w:proofErr w:type="gramEnd"/>
          </w:p>
          <w:p w14:paraId="59727AE4" w14:textId="77777777" w:rsidR="00895B08" w:rsidRPr="008B1F79" w:rsidRDefault="00895B08" w:rsidP="00555341">
            <w:pPr>
              <w:pStyle w:val="Tabletext"/>
              <w:rPr>
                <w:rFonts w:eastAsia="MS Mincho"/>
              </w:rPr>
            </w:pPr>
            <w:r w:rsidRPr="008B1F79">
              <w:rPr>
                <w:szCs w:val="22"/>
              </w:rPr>
              <w:t>(applies to transmit sidelobe levels with uniform weighting; receive sidelobe levels are lower)</w:t>
            </w:r>
          </w:p>
        </w:tc>
      </w:tr>
      <w:tr w:rsidR="00895B08" w:rsidRPr="008B1F79" w14:paraId="746E7F47" w14:textId="77777777" w:rsidTr="00895B08">
        <w:trPr>
          <w:jc w:val="center"/>
        </w:trPr>
        <w:tc>
          <w:tcPr>
            <w:tcW w:w="5305" w:type="dxa"/>
            <w:tcMar>
              <w:left w:w="57" w:type="dxa"/>
              <w:right w:w="57" w:type="dxa"/>
            </w:tcMar>
          </w:tcPr>
          <w:p w14:paraId="03E3A28B" w14:textId="77777777" w:rsidR="00895B08" w:rsidRPr="008B1F79" w:rsidRDefault="00895B08" w:rsidP="00555341">
            <w:pPr>
              <w:pStyle w:val="Tabletext"/>
            </w:pPr>
            <w:r w:rsidRPr="008B1F79">
              <w:t>Antenna height</w:t>
            </w:r>
          </w:p>
        </w:tc>
        <w:tc>
          <w:tcPr>
            <w:tcW w:w="1260" w:type="dxa"/>
            <w:shd w:val="clear" w:color="auto" w:fill="DAEEF3" w:themeFill="accent5" w:themeFillTint="33"/>
          </w:tcPr>
          <w:p w14:paraId="3B594933" w14:textId="22647B87" w:rsidR="00895B08" w:rsidRPr="008B1F79" w:rsidRDefault="00895B08" w:rsidP="00555341">
            <w:pPr>
              <w:pStyle w:val="Tabletext"/>
            </w:pPr>
          </w:p>
        </w:tc>
        <w:tc>
          <w:tcPr>
            <w:tcW w:w="7894" w:type="dxa"/>
            <w:tcMar>
              <w:left w:w="57" w:type="dxa"/>
              <w:right w:w="57" w:type="dxa"/>
            </w:tcMar>
          </w:tcPr>
          <w:p w14:paraId="6B59F08F" w14:textId="77777777" w:rsidR="00895B08" w:rsidRPr="008B1F79" w:rsidRDefault="00895B08" w:rsidP="00555341">
            <w:pPr>
              <w:pStyle w:val="Tabletext"/>
              <w:rPr>
                <w:rFonts w:eastAsia="MS Mincho"/>
              </w:rPr>
            </w:pPr>
            <w:r w:rsidRPr="008B1F79">
              <w:rPr>
                <w:szCs w:val="22"/>
              </w:rPr>
              <w:t>equal to aircraft altitude</w:t>
            </w:r>
          </w:p>
        </w:tc>
      </w:tr>
      <w:tr w:rsidR="00895B08" w:rsidRPr="008B1F79" w14:paraId="775D3B9A" w14:textId="77777777" w:rsidTr="00895B08">
        <w:trPr>
          <w:jc w:val="center"/>
        </w:trPr>
        <w:tc>
          <w:tcPr>
            <w:tcW w:w="5305" w:type="dxa"/>
            <w:tcMar>
              <w:left w:w="57" w:type="dxa"/>
              <w:right w:w="57" w:type="dxa"/>
            </w:tcMar>
          </w:tcPr>
          <w:p w14:paraId="504DA180" w14:textId="77777777" w:rsidR="00895B08" w:rsidRPr="008B1F79" w:rsidRDefault="00895B08" w:rsidP="00555341">
            <w:pPr>
              <w:pStyle w:val="Tabletext"/>
            </w:pPr>
            <w:r w:rsidRPr="008B1F79">
              <w:br w:type="page"/>
              <w:t>Receiver IF 3 dB bandwidth</w:t>
            </w:r>
            <w:del w:id="551" w:author="Nellis, Donald (FAA)" w:date="2026-02-19T15:11:00Z" w16du:dateUtc="2026-02-19T20:11:00Z">
              <w:r w:rsidRPr="008B1F79" w:rsidDel="00DD781A">
                <w:delText xml:space="preserve"> </w:delText>
              </w:r>
              <w:r w:rsidRPr="00DD781A" w:rsidDel="00DD781A">
                <w:rPr>
                  <w:highlight w:val="cyan"/>
                  <w:rPrChange w:id="552" w:author="Nellis, Donald (FAA)" w:date="2026-02-19T15:12:00Z" w16du:dateUtc="2026-02-19T20:12:00Z">
                    <w:rPr/>
                  </w:rPrChange>
                </w:rPr>
                <w:delText>(MHz)</w:delText>
              </w:r>
            </w:del>
          </w:p>
        </w:tc>
        <w:tc>
          <w:tcPr>
            <w:tcW w:w="1260" w:type="dxa"/>
            <w:shd w:val="clear" w:color="auto" w:fill="DAEEF3" w:themeFill="accent5" w:themeFillTint="33"/>
          </w:tcPr>
          <w:p w14:paraId="4E15C532" w14:textId="749E0E9A" w:rsidR="00895B08" w:rsidRPr="008B1F79" w:rsidRDefault="00DD781A" w:rsidP="00555341">
            <w:pPr>
              <w:pStyle w:val="Tabletext"/>
            </w:pPr>
            <w:ins w:id="553" w:author="Nellis, Donald (FAA)" w:date="2026-02-19T15:08:00Z" w16du:dateUtc="2026-02-19T20:08:00Z">
              <w:r w:rsidRPr="00DD781A">
                <w:rPr>
                  <w:highlight w:val="cyan"/>
                </w:rPr>
                <w:t>MHz</w:t>
              </w:r>
            </w:ins>
          </w:p>
        </w:tc>
        <w:tc>
          <w:tcPr>
            <w:tcW w:w="7894" w:type="dxa"/>
            <w:tcMar>
              <w:left w:w="57" w:type="dxa"/>
              <w:right w:w="57" w:type="dxa"/>
            </w:tcMar>
          </w:tcPr>
          <w:p w14:paraId="343AF97D" w14:textId="77777777" w:rsidR="00895B08" w:rsidRPr="008B1F79" w:rsidRDefault="00895B08" w:rsidP="00555341">
            <w:pPr>
              <w:pStyle w:val="Tabletext"/>
              <w:rPr>
                <w:szCs w:val="22"/>
              </w:rPr>
            </w:pPr>
            <w:r w:rsidRPr="008B1F79">
              <w:rPr>
                <w:szCs w:val="22"/>
              </w:rPr>
              <w:t>5-10</w:t>
            </w:r>
          </w:p>
          <w:p w14:paraId="55820095" w14:textId="77777777" w:rsidR="00895B08" w:rsidRPr="008B1F79" w:rsidRDefault="00895B08" w:rsidP="00555341">
            <w:pPr>
              <w:pStyle w:val="Tabletext"/>
              <w:rPr>
                <w:rFonts w:eastAsia="MS Mincho"/>
              </w:rPr>
            </w:pPr>
            <w:r w:rsidRPr="008B1F79">
              <w:rPr>
                <w:szCs w:val="22"/>
              </w:rPr>
              <w:t>(mode-dependent)</w:t>
            </w:r>
          </w:p>
        </w:tc>
      </w:tr>
      <w:tr w:rsidR="00895B08" w:rsidRPr="008B1F79" w14:paraId="5291E659" w14:textId="77777777" w:rsidTr="00895B08">
        <w:trPr>
          <w:jc w:val="center"/>
        </w:trPr>
        <w:tc>
          <w:tcPr>
            <w:tcW w:w="5305" w:type="dxa"/>
            <w:tcMar>
              <w:left w:w="57" w:type="dxa"/>
              <w:right w:w="57" w:type="dxa"/>
            </w:tcMar>
          </w:tcPr>
          <w:p w14:paraId="6F858A7B" w14:textId="77777777" w:rsidR="00895B08" w:rsidRPr="008B1F79" w:rsidRDefault="00895B08" w:rsidP="00555341">
            <w:pPr>
              <w:pStyle w:val="Tabletext"/>
            </w:pPr>
            <w:r w:rsidRPr="008B1F79">
              <w:t>Receiver noise figure</w:t>
            </w:r>
            <w:del w:id="554" w:author="Nellis, Donald (FAA)" w:date="2026-02-19T15:11:00Z" w16du:dateUtc="2026-02-19T20:11:00Z">
              <w:r w:rsidRPr="008B1F79" w:rsidDel="00DD781A">
                <w:delText xml:space="preserve"> </w:delText>
              </w:r>
              <w:r w:rsidRPr="00DD781A" w:rsidDel="00DD781A">
                <w:rPr>
                  <w:highlight w:val="cyan"/>
                  <w:rPrChange w:id="555" w:author="Nellis, Donald (FAA)" w:date="2026-02-19T15:12:00Z" w16du:dateUtc="2026-02-19T20:12:00Z">
                    <w:rPr/>
                  </w:rPrChange>
                </w:rPr>
                <w:delText>(dB)</w:delText>
              </w:r>
            </w:del>
          </w:p>
        </w:tc>
        <w:tc>
          <w:tcPr>
            <w:tcW w:w="1260" w:type="dxa"/>
            <w:shd w:val="clear" w:color="auto" w:fill="DAEEF3" w:themeFill="accent5" w:themeFillTint="33"/>
          </w:tcPr>
          <w:p w14:paraId="4EC47D3A" w14:textId="6036CA24" w:rsidR="00895B08" w:rsidRPr="008B1F79" w:rsidRDefault="00DD781A" w:rsidP="00555341">
            <w:pPr>
              <w:pStyle w:val="Tabletext"/>
            </w:pPr>
            <w:ins w:id="556" w:author="Nellis, Donald (FAA)" w:date="2026-02-19T15:08:00Z" w16du:dateUtc="2026-02-19T20:08:00Z">
              <w:r w:rsidRPr="00DD781A">
                <w:rPr>
                  <w:highlight w:val="cyan"/>
                </w:rPr>
                <w:t>dB</w:t>
              </w:r>
            </w:ins>
          </w:p>
        </w:tc>
        <w:tc>
          <w:tcPr>
            <w:tcW w:w="7894" w:type="dxa"/>
            <w:tcMar>
              <w:left w:w="57" w:type="dxa"/>
              <w:right w:w="57" w:type="dxa"/>
            </w:tcMar>
          </w:tcPr>
          <w:p w14:paraId="630504B1" w14:textId="77777777" w:rsidR="00895B08" w:rsidRPr="008B1F79" w:rsidRDefault="00895B08" w:rsidP="00555341">
            <w:pPr>
              <w:pStyle w:val="Tabletext"/>
              <w:rPr>
                <w:rFonts w:eastAsia="MS Mincho"/>
              </w:rPr>
            </w:pPr>
            <w:r w:rsidRPr="008B1F79">
              <w:rPr>
                <w:szCs w:val="22"/>
              </w:rPr>
              <w:t>4.4 (system NF)</w:t>
            </w:r>
          </w:p>
        </w:tc>
      </w:tr>
      <w:tr w:rsidR="00895B08" w:rsidRPr="008B1F79" w14:paraId="0BDEA194" w14:textId="77777777" w:rsidTr="00895B08">
        <w:trPr>
          <w:jc w:val="center"/>
        </w:trPr>
        <w:tc>
          <w:tcPr>
            <w:tcW w:w="5305" w:type="dxa"/>
            <w:tcMar>
              <w:left w:w="57" w:type="dxa"/>
              <w:right w:w="57" w:type="dxa"/>
            </w:tcMar>
          </w:tcPr>
          <w:p w14:paraId="4AC72C83" w14:textId="77777777" w:rsidR="00895B08" w:rsidRPr="008B1F79" w:rsidRDefault="00895B08" w:rsidP="00555341">
            <w:pPr>
              <w:pStyle w:val="Tabletext"/>
            </w:pPr>
            <w:r w:rsidRPr="008B1F79">
              <w:t>Minimum discernible signal</w:t>
            </w:r>
            <w:del w:id="557" w:author="Nellis, Donald (FAA)" w:date="2026-02-19T15:12:00Z" w16du:dateUtc="2026-02-19T20:12:00Z">
              <w:r w:rsidRPr="008B1F79" w:rsidDel="00DD781A">
                <w:delText xml:space="preserve"> </w:delText>
              </w:r>
              <w:r w:rsidRPr="00DD781A" w:rsidDel="00DD781A">
                <w:rPr>
                  <w:highlight w:val="cyan"/>
                  <w:rPrChange w:id="558" w:author="Nellis, Donald (FAA)" w:date="2026-02-19T15:12:00Z" w16du:dateUtc="2026-02-19T20:12:00Z">
                    <w:rPr/>
                  </w:rPrChange>
                </w:rPr>
                <w:delText>(dBm</w:delText>
              </w:r>
            </w:del>
            <w:del w:id="559" w:author="Nellis, Donald (FAA)" w:date="2026-02-19T15:11:00Z" w16du:dateUtc="2026-02-19T20:11:00Z">
              <w:r w:rsidRPr="00DD781A" w:rsidDel="00DD781A">
                <w:rPr>
                  <w:highlight w:val="cyan"/>
                  <w:rPrChange w:id="560" w:author="Nellis, Donald (FAA)" w:date="2026-02-19T15:12:00Z" w16du:dateUtc="2026-02-19T20:12:00Z">
                    <w:rPr/>
                  </w:rPrChange>
                </w:rPr>
                <w:delText>)</w:delText>
              </w:r>
            </w:del>
          </w:p>
        </w:tc>
        <w:tc>
          <w:tcPr>
            <w:tcW w:w="1260" w:type="dxa"/>
            <w:shd w:val="clear" w:color="auto" w:fill="DAEEF3" w:themeFill="accent5" w:themeFillTint="33"/>
          </w:tcPr>
          <w:p w14:paraId="423EBB53" w14:textId="16C53B4B" w:rsidR="00895B08" w:rsidRPr="008B1F79" w:rsidRDefault="00DD781A" w:rsidP="00555341">
            <w:pPr>
              <w:pStyle w:val="Tabletext"/>
            </w:pPr>
            <w:ins w:id="561" w:author="Nellis, Donald (FAA)" w:date="2026-02-19T15:08:00Z" w16du:dateUtc="2026-02-19T20:08:00Z">
              <w:r w:rsidRPr="00DD781A">
                <w:rPr>
                  <w:highlight w:val="cyan"/>
                </w:rPr>
                <w:t>dBm</w:t>
              </w:r>
            </w:ins>
          </w:p>
        </w:tc>
        <w:tc>
          <w:tcPr>
            <w:tcW w:w="7894" w:type="dxa"/>
            <w:tcMar>
              <w:left w:w="57" w:type="dxa"/>
              <w:right w:w="57" w:type="dxa"/>
            </w:tcMar>
          </w:tcPr>
          <w:p w14:paraId="7BA53491" w14:textId="77777777" w:rsidR="00895B08" w:rsidRPr="008B1F79" w:rsidRDefault="00895B08" w:rsidP="00555341">
            <w:pPr>
              <w:pStyle w:val="Tabletext"/>
              <w:rPr>
                <w:rFonts w:eastAsia="MS Mincho"/>
              </w:rPr>
            </w:pPr>
            <w:r w:rsidRPr="008B1F79">
              <w:rPr>
                <w:szCs w:val="22"/>
              </w:rPr>
              <w:sym w:font="Symbol" w:char="F02D"/>
            </w:r>
            <w:r w:rsidRPr="008B1F79">
              <w:rPr>
                <w:szCs w:val="22"/>
              </w:rPr>
              <w:t>129 for 10 dB SNR (equivalent signal power at the output of a lossless passive receive antenna, excluding antenna gain</w:t>
            </w:r>
            <w:del w:id="562" w:author="Ahmed Kormed" w:date="2025-05-03T21:48:00Z">
              <w:r w:rsidRPr="008B1F79" w:rsidDel="00A15BEB">
                <w:rPr>
                  <w:szCs w:val="22"/>
                </w:rPr>
                <w:delText xml:space="preserve"> and including digital signal processing gain</w:delText>
              </w:r>
            </w:del>
            <w:r w:rsidRPr="008B1F79">
              <w:rPr>
                <w:szCs w:val="22"/>
              </w:rPr>
              <w:t>)</w:t>
            </w:r>
          </w:p>
        </w:tc>
      </w:tr>
      <w:tr w:rsidR="00895B08" w:rsidRPr="008B1F79" w14:paraId="3990E4B1" w14:textId="77777777" w:rsidTr="00895B08">
        <w:trPr>
          <w:trHeight w:val="564"/>
          <w:jc w:val="center"/>
        </w:trPr>
        <w:tc>
          <w:tcPr>
            <w:tcW w:w="5305" w:type="dxa"/>
            <w:tcMar>
              <w:left w:w="57" w:type="dxa"/>
              <w:right w:w="57" w:type="dxa"/>
            </w:tcMar>
          </w:tcPr>
          <w:p w14:paraId="22914743" w14:textId="77777777" w:rsidR="00895B08" w:rsidRPr="008B1F79" w:rsidRDefault="00895B08" w:rsidP="00555341">
            <w:pPr>
              <w:pStyle w:val="Tabletext"/>
            </w:pPr>
            <w:r w:rsidRPr="008B1F79">
              <w:t>Total chirp width</w:t>
            </w:r>
            <w:del w:id="563" w:author="Nellis, Donald (FAA)" w:date="2026-02-19T15:12:00Z" w16du:dateUtc="2026-02-19T20:12:00Z">
              <w:r w:rsidRPr="008B1F79" w:rsidDel="00DD781A">
                <w:delText xml:space="preserve"> </w:delText>
              </w:r>
              <w:r w:rsidRPr="00DD781A" w:rsidDel="00DD781A">
                <w:rPr>
                  <w:highlight w:val="cyan"/>
                  <w:rPrChange w:id="564" w:author="Nellis, Donald (FAA)" w:date="2026-02-19T15:12:00Z" w16du:dateUtc="2026-02-19T20:12:00Z">
                    <w:rPr/>
                  </w:rPrChange>
                </w:rPr>
                <w:delText>(MHz)</w:delText>
              </w:r>
            </w:del>
          </w:p>
        </w:tc>
        <w:tc>
          <w:tcPr>
            <w:tcW w:w="1260" w:type="dxa"/>
            <w:shd w:val="clear" w:color="auto" w:fill="DAEEF3" w:themeFill="accent5" w:themeFillTint="33"/>
          </w:tcPr>
          <w:p w14:paraId="76E96AD4" w14:textId="29356622" w:rsidR="00895B08" w:rsidRPr="008B1F79" w:rsidRDefault="00DD781A" w:rsidP="00555341">
            <w:pPr>
              <w:pStyle w:val="Tabletext"/>
            </w:pPr>
            <w:ins w:id="565" w:author="Nellis, Donald (FAA)" w:date="2026-02-19T15:08:00Z" w16du:dateUtc="2026-02-19T20:08:00Z">
              <w:r w:rsidRPr="00DD781A">
                <w:rPr>
                  <w:highlight w:val="cyan"/>
                </w:rPr>
                <w:t>MHz</w:t>
              </w:r>
            </w:ins>
          </w:p>
        </w:tc>
        <w:tc>
          <w:tcPr>
            <w:tcW w:w="7894" w:type="dxa"/>
            <w:tcMar>
              <w:left w:w="57" w:type="dxa"/>
              <w:right w:w="57" w:type="dxa"/>
            </w:tcMar>
          </w:tcPr>
          <w:p w14:paraId="73B42C77" w14:textId="77777777" w:rsidR="00895B08" w:rsidRPr="008B1F79" w:rsidDel="00A15BEB" w:rsidRDefault="00895B08" w:rsidP="00555341">
            <w:pPr>
              <w:pStyle w:val="Tabletext"/>
              <w:rPr>
                <w:del w:id="566" w:author="Ahmed Kormed" w:date="2025-05-03T21:48:00Z"/>
                <w:szCs w:val="22"/>
              </w:rPr>
            </w:pPr>
            <w:del w:id="567" w:author="Ahmed Kormed" w:date="2025-05-03T21:48:00Z">
              <w:r w:rsidRPr="008B1F79" w:rsidDel="00A15BEB">
                <w:rPr>
                  <w:szCs w:val="22"/>
                </w:rPr>
                <w:delText>10 if chirp is used (for possible growth modes);</w:delText>
              </w:r>
            </w:del>
          </w:p>
          <w:p w14:paraId="621ACF55" w14:textId="77777777" w:rsidR="00895B08" w:rsidRPr="008B1F79" w:rsidRDefault="00895B08" w:rsidP="00555341">
            <w:pPr>
              <w:pStyle w:val="Tabletext"/>
              <w:rPr>
                <w:rFonts w:eastAsia="MS Mincho"/>
              </w:rPr>
            </w:pPr>
            <w:del w:id="568" w:author="Ahmed Kormed" w:date="2025-05-03T21:48:00Z">
              <w:r w:rsidRPr="008B1F79" w:rsidDel="00A15BEB">
                <w:rPr>
                  <w:szCs w:val="22"/>
                </w:rPr>
                <w:delText>5 for biphase code</w:delText>
              </w:r>
            </w:del>
            <w:ins w:id="569" w:author="Ahmed Kormed" w:date="2025-05-03T21:48:00Z">
              <w:r w:rsidRPr="008B1F79">
                <w:rPr>
                  <w:szCs w:val="22"/>
                </w:rPr>
                <w:t>NA</w:t>
              </w:r>
            </w:ins>
          </w:p>
        </w:tc>
      </w:tr>
      <w:tr w:rsidR="00895B08" w:rsidRPr="008B1F79" w14:paraId="70A272D1" w14:textId="77777777" w:rsidTr="00895B08">
        <w:trPr>
          <w:jc w:val="center"/>
        </w:trPr>
        <w:tc>
          <w:tcPr>
            <w:tcW w:w="5305" w:type="dxa"/>
            <w:tcMar>
              <w:left w:w="57" w:type="dxa"/>
              <w:right w:w="57" w:type="dxa"/>
            </w:tcMar>
          </w:tcPr>
          <w:p w14:paraId="1F2BF29D" w14:textId="11BACC3A" w:rsidR="008856D9" w:rsidRPr="008B1F79" w:rsidRDefault="00895B08" w:rsidP="008856D9">
            <w:pPr>
              <w:pStyle w:val="Tabletext"/>
            </w:pPr>
            <w:r w:rsidRPr="008B1F79">
              <w:t>RF emission bandwidth</w:t>
            </w:r>
            <w:del w:id="570" w:author="Nellis, Donald (FAA)" w:date="2026-02-19T15:12:00Z" w16du:dateUtc="2026-02-19T20:12:00Z">
              <w:r w:rsidRPr="008B1F79" w:rsidDel="00DD781A">
                <w:delText xml:space="preserve"> </w:delText>
              </w:r>
              <w:r w:rsidRPr="00DD781A" w:rsidDel="00DD781A">
                <w:rPr>
                  <w:highlight w:val="cyan"/>
                  <w:rPrChange w:id="571" w:author="Nellis, Donald (FAA)" w:date="2026-02-19T15:12:00Z" w16du:dateUtc="2026-02-19T20:12:00Z">
                    <w:rPr/>
                  </w:rPrChange>
                </w:rPr>
                <w:delText>(MHz)</w:delText>
              </w:r>
            </w:del>
            <w:r w:rsidR="008856D9" w:rsidRPr="008B1F79">
              <w:t xml:space="preserve"> </w:t>
            </w:r>
            <w:r w:rsidR="008856D9" w:rsidRPr="008B1F79">
              <w:br/>
              <w:t>–</w:t>
            </w:r>
            <w:r w:rsidR="008856D9" w:rsidRPr="008B1F79">
              <w:tab/>
              <w:t>3 dB</w:t>
            </w:r>
          </w:p>
          <w:p w14:paraId="06A23AF6" w14:textId="7407313F" w:rsidR="00895B08" w:rsidRPr="008B1F79" w:rsidRDefault="008856D9" w:rsidP="008856D9">
            <w:pPr>
              <w:pStyle w:val="Tabletext"/>
              <w:rPr>
                <w:rFonts w:eastAsia="MS Mincho"/>
              </w:rPr>
            </w:pPr>
            <w:r w:rsidRPr="008B1F79">
              <w:t>–</w:t>
            </w:r>
            <w:r w:rsidRPr="008B1F79">
              <w:tab/>
              <w:t>20 dB</w:t>
            </w:r>
          </w:p>
          <w:p w14:paraId="3DA146C7" w14:textId="6BDF6C0A" w:rsidR="00895B08" w:rsidRPr="008B1F79" w:rsidRDefault="00895B08" w:rsidP="00555341">
            <w:pPr>
              <w:pStyle w:val="Tabletext"/>
              <w:rPr>
                <w:rFonts w:eastAsia="MS Mincho"/>
              </w:rPr>
            </w:pPr>
          </w:p>
        </w:tc>
        <w:tc>
          <w:tcPr>
            <w:tcW w:w="1260" w:type="dxa"/>
            <w:shd w:val="clear" w:color="auto" w:fill="DAEEF3" w:themeFill="accent5" w:themeFillTint="33"/>
          </w:tcPr>
          <w:p w14:paraId="1991B531" w14:textId="3431EAF5" w:rsidR="00895B08" w:rsidRPr="008B1F79" w:rsidRDefault="00DD781A" w:rsidP="00555341">
            <w:pPr>
              <w:pStyle w:val="Tabletext"/>
            </w:pPr>
            <w:ins w:id="572" w:author="Nellis, Donald (FAA)" w:date="2026-02-19T15:08:00Z" w16du:dateUtc="2026-02-19T20:08:00Z">
              <w:r w:rsidRPr="00DD781A">
                <w:rPr>
                  <w:highlight w:val="cyan"/>
                </w:rPr>
                <w:t>MHz</w:t>
              </w:r>
            </w:ins>
          </w:p>
        </w:tc>
        <w:tc>
          <w:tcPr>
            <w:tcW w:w="7894" w:type="dxa"/>
            <w:tcMar>
              <w:left w:w="57" w:type="dxa"/>
              <w:right w:w="57" w:type="dxa"/>
            </w:tcMar>
          </w:tcPr>
          <w:p w14:paraId="05E0E2C2" w14:textId="0EA578AC" w:rsidR="00895B08" w:rsidRPr="008B1F79" w:rsidRDefault="008856D9" w:rsidP="00555341">
            <w:pPr>
              <w:pStyle w:val="Tabletext"/>
              <w:rPr>
                <w:szCs w:val="22"/>
              </w:rPr>
            </w:pPr>
            <w:r w:rsidRPr="008B1F79">
              <w:br/>
            </w:r>
            <w:r w:rsidR="00895B08" w:rsidRPr="008B1F79">
              <w:rPr>
                <w:szCs w:val="22"/>
              </w:rPr>
              <w:t>5-10</w:t>
            </w:r>
            <w:del w:id="573" w:author="Ahmed Kormed" w:date="2025-05-03T21:48:00Z">
              <w:r w:rsidR="00895B08" w:rsidRPr="008B1F79" w:rsidDel="00A15BEB">
                <w:rPr>
                  <w:szCs w:val="22"/>
                </w:rPr>
                <w:delText xml:space="preserve"> (mode-dependent)</w:delText>
              </w:r>
            </w:del>
          </w:p>
          <w:p w14:paraId="1F67EAAB" w14:textId="77777777" w:rsidR="00895B08" w:rsidRPr="008B1F79" w:rsidRDefault="00895B08" w:rsidP="00555341">
            <w:pPr>
              <w:pStyle w:val="Tabletext"/>
              <w:rPr>
                <w:rFonts w:eastAsia="MS Mincho" w:cs="Arial"/>
                <w:color w:val="0000FF"/>
                <w:kern w:val="2"/>
              </w:rPr>
            </w:pPr>
            <w:r w:rsidRPr="008B1F79">
              <w:rPr>
                <w:szCs w:val="22"/>
              </w:rPr>
              <w:t>25</w:t>
            </w:r>
          </w:p>
        </w:tc>
      </w:tr>
    </w:tbl>
    <w:p w14:paraId="2E6E810C" w14:textId="77777777" w:rsidR="00EC04FD" w:rsidRPr="008B1F79" w:rsidRDefault="00EC04FD" w:rsidP="00495226">
      <w:pPr>
        <w:pStyle w:val="Tabletext"/>
      </w:pPr>
      <w:r w:rsidRPr="008B1F79">
        <w:rPr>
          <w:vertAlign w:val="superscript"/>
        </w:rPr>
        <w:t>(1)</w:t>
      </w:r>
      <w:r w:rsidRPr="008B1F79">
        <w:tab/>
        <w:t>Multimode radar; also has a beacon-interrogator mode at 9 375 MHz, not described herein.</w:t>
      </w:r>
    </w:p>
    <w:p w14:paraId="4D27D8AE" w14:textId="34788ADA" w:rsidR="00EC04FD" w:rsidRDefault="00EC04FD" w:rsidP="00000DC0">
      <w:pPr>
        <w:pStyle w:val="Tablefin"/>
        <w:tabs>
          <w:tab w:val="left" w:pos="284"/>
        </w:tabs>
      </w:pPr>
      <w:r w:rsidRPr="008B1F79">
        <w:rPr>
          <w:vertAlign w:val="superscript"/>
        </w:rPr>
        <w:t>(2)</w:t>
      </w:r>
      <w:r w:rsidRPr="008B1F79">
        <w:tab/>
        <w:t>Multimode radar.</w:t>
      </w:r>
    </w:p>
    <w:p w14:paraId="521D16A2" w14:textId="7FCA0B8A" w:rsidR="00294851" w:rsidRPr="000C7E4E" w:rsidRDefault="00495226" w:rsidP="00495226">
      <w:pPr>
        <w:pStyle w:val="Tablefin"/>
        <w:tabs>
          <w:tab w:val="left" w:pos="284"/>
        </w:tabs>
        <w:rPr>
          <w:ins w:id="574" w:author="Nellis, Donald (FAA)" w:date="2026-02-19T14:45:00Z" w16du:dateUtc="2026-02-19T19:45:00Z"/>
          <w:highlight w:val="cyan"/>
        </w:rPr>
      </w:pPr>
      <w:ins w:id="575" w:author="Nellis, Donald (FAA)" w:date="2026-02-19T14:41:00Z" w16du:dateUtc="2026-02-19T19:41:00Z">
        <w:r w:rsidRPr="000C7E4E">
          <w:rPr>
            <w:highlight w:val="cyan"/>
            <w:vertAlign w:val="superscript"/>
          </w:rPr>
          <w:t>(3)</w:t>
        </w:r>
      </w:ins>
      <w:ins w:id="576" w:author="Nellis, Donald (FAA)" w:date="2026-02-19T14:42:00Z" w16du:dateUtc="2026-02-19T19:42:00Z">
        <w:r w:rsidRPr="000C7E4E">
          <w:rPr>
            <w:highlight w:val="cyan"/>
          </w:rPr>
          <w:tab/>
        </w:r>
      </w:ins>
      <w:ins w:id="577" w:author="Nellis, Donald (FAA)" w:date="2026-02-19T14:44:00Z" w16du:dateUtc="2026-02-19T19:44:00Z">
        <w:r w:rsidRPr="000C7E4E">
          <w:rPr>
            <w:highlight w:val="cyan"/>
          </w:rPr>
          <w:t xml:space="preserve">[Operated in this frequency band in some countries in </w:t>
        </w:r>
        <w:proofErr w:type="gramStart"/>
        <w:r w:rsidRPr="000C7E4E">
          <w:rPr>
            <w:highlight w:val="cyan"/>
          </w:rPr>
          <w:t>Region</w:t>
        </w:r>
        <w:proofErr w:type="gramEnd"/>
        <w:r w:rsidRPr="000C7E4E">
          <w:rPr>
            <w:highlight w:val="cyan"/>
          </w:rPr>
          <w:t xml:space="preserve"> 2 not in line with RR. No. </w:t>
        </w:r>
        <w:r w:rsidRPr="000C7E4E">
          <w:rPr>
            <w:b/>
            <w:bCs/>
            <w:highlight w:val="cyan"/>
          </w:rPr>
          <w:t>5.470</w:t>
        </w:r>
        <w:r w:rsidRPr="000C7E4E">
          <w:rPr>
            <w:highlight w:val="cyan"/>
          </w:rPr>
          <w:t xml:space="preserve"> usage limitations.</w:t>
        </w:r>
      </w:ins>
    </w:p>
    <w:p w14:paraId="2A76A982" w14:textId="1C18281F" w:rsidR="00000DC0" w:rsidRPr="000C7E4E" w:rsidRDefault="00000DC0" w:rsidP="00000DC0">
      <w:pPr>
        <w:pStyle w:val="Tablefin"/>
        <w:tabs>
          <w:tab w:val="left" w:pos="284"/>
        </w:tabs>
        <w:rPr>
          <w:ins w:id="578" w:author="Nellis, Donald (FAA)" w:date="2026-02-19T14:42:00Z" w16du:dateUtc="2026-02-19T19:42:00Z"/>
          <w:highlight w:val="cyan"/>
        </w:rPr>
      </w:pPr>
      <w:ins w:id="579" w:author="Nellis, Donald (FAA)" w:date="2026-02-19T14:45:00Z" w16du:dateUtc="2026-02-19T19:45:00Z">
        <w:r w:rsidRPr="000C7E4E">
          <w:rPr>
            <w:highlight w:val="cyan"/>
          </w:rPr>
          <w:tab/>
        </w:r>
      </w:ins>
      <w:ins w:id="580" w:author="Nellis, Donald (FAA)" w:date="2026-02-19T14:46:00Z" w16du:dateUtc="2026-02-19T19:46:00Z">
        <w:r w:rsidRPr="000C7E4E">
          <w:rPr>
            <w:highlight w:val="cyan"/>
          </w:rPr>
          <w:t xml:space="preserve">OR Operations are limited to airborne Doppler navigation aids on a centre frequency of 8 800 MHz.  RR. No. </w:t>
        </w:r>
        <w:r w:rsidRPr="000C7E4E">
          <w:rPr>
            <w:b/>
            <w:bCs/>
            <w:highlight w:val="cyan"/>
          </w:rPr>
          <w:t>5.470</w:t>
        </w:r>
        <w:r w:rsidRPr="000C7E4E">
          <w:rPr>
            <w:highlight w:val="cyan"/>
          </w:rPr>
          <w:t>]</w:t>
        </w:r>
      </w:ins>
    </w:p>
    <w:p w14:paraId="4A94E335" w14:textId="35A15546" w:rsidR="00495226" w:rsidRPr="000C7E4E" w:rsidRDefault="00495226" w:rsidP="00495226">
      <w:pPr>
        <w:pStyle w:val="Tablefin"/>
        <w:tabs>
          <w:tab w:val="left" w:pos="284"/>
        </w:tabs>
        <w:rPr>
          <w:ins w:id="581" w:author="Nellis, Donald (FAA)" w:date="2026-02-19T14:47:00Z" w16du:dateUtc="2026-02-19T19:47:00Z"/>
          <w:highlight w:val="cyan"/>
        </w:rPr>
      </w:pPr>
      <w:ins w:id="582" w:author="Nellis, Donald (FAA)" w:date="2026-02-19T14:42:00Z" w16du:dateUtc="2026-02-19T19:42:00Z">
        <w:r w:rsidRPr="000C7E4E">
          <w:rPr>
            <w:highlight w:val="cyan"/>
            <w:vertAlign w:val="superscript"/>
          </w:rPr>
          <w:t>(4)</w:t>
        </w:r>
        <w:r w:rsidRPr="000C7E4E">
          <w:rPr>
            <w:highlight w:val="cyan"/>
          </w:rPr>
          <w:tab/>
        </w:r>
      </w:ins>
      <w:ins w:id="583" w:author="Nellis, Donald (FAA)" w:date="2026-02-19T14:46:00Z" w16du:dateUtc="2026-02-19T19:46:00Z">
        <w:r w:rsidR="00000DC0" w:rsidRPr="000C7E4E">
          <w:rPr>
            <w:highlight w:val="cyan"/>
          </w:rPr>
          <w:t xml:space="preserve">[Operated in this frequency band in some countries in </w:t>
        </w:r>
        <w:proofErr w:type="gramStart"/>
        <w:r w:rsidR="00000DC0" w:rsidRPr="000C7E4E">
          <w:rPr>
            <w:highlight w:val="cyan"/>
          </w:rPr>
          <w:t>Region</w:t>
        </w:r>
        <w:proofErr w:type="gramEnd"/>
        <w:r w:rsidR="00000DC0" w:rsidRPr="000C7E4E">
          <w:rPr>
            <w:highlight w:val="cyan"/>
          </w:rPr>
          <w:t xml:space="preserve"> 2 not in accordance with RR. No. </w:t>
        </w:r>
        <w:r w:rsidR="00000DC0" w:rsidRPr="000C7E4E">
          <w:rPr>
            <w:b/>
            <w:bCs/>
            <w:highlight w:val="cyan"/>
          </w:rPr>
          <w:t>5.475</w:t>
        </w:r>
        <w:r w:rsidR="00000DC0" w:rsidRPr="000C7E4E">
          <w:rPr>
            <w:highlight w:val="cyan"/>
          </w:rPr>
          <w:t>.</w:t>
        </w:r>
      </w:ins>
    </w:p>
    <w:p w14:paraId="4652FECE" w14:textId="54BC9E69" w:rsidR="00000DC0" w:rsidRDefault="00000DC0" w:rsidP="00495226">
      <w:pPr>
        <w:pStyle w:val="Tablefin"/>
        <w:tabs>
          <w:tab w:val="left" w:pos="284"/>
        </w:tabs>
        <w:rPr>
          <w:ins w:id="584" w:author="Nellis, Donald (FAA)" w:date="2026-02-19T14:46:00Z" w16du:dateUtc="2026-02-19T19:46:00Z"/>
        </w:rPr>
      </w:pPr>
      <w:ins w:id="585" w:author="Nellis, Donald (FAA)" w:date="2026-02-19T14:47:00Z" w16du:dateUtc="2026-02-19T19:47:00Z">
        <w:r w:rsidRPr="000C7E4E">
          <w:rPr>
            <w:highlight w:val="cyan"/>
          </w:rPr>
          <w:tab/>
          <w:t xml:space="preserve">OR Operations in this frequency band are limited to airborne radars providing weather </w:t>
        </w:r>
        <w:proofErr w:type="gramStart"/>
        <w:r w:rsidRPr="000C7E4E">
          <w:rPr>
            <w:highlight w:val="cyan"/>
          </w:rPr>
          <w:t>products, but</w:t>
        </w:r>
        <w:proofErr w:type="gramEnd"/>
        <w:r w:rsidRPr="000C7E4E">
          <w:rPr>
            <w:highlight w:val="cyan"/>
          </w:rPr>
          <w:t xml:space="preserve"> not precluding additional products and </w:t>
        </w:r>
        <w:proofErr w:type="gramStart"/>
        <w:r w:rsidRPr="000C7E4E">
          <w:rPr>
            <w:highlight w:val="cyan"/>
          </w:rPr>
          <w:t>ground based</w:t>
        </w:r>
        <w:proofErr w:type="gramEnd"/>
        <w:r w:rsidRPr="000C7E4E">
          <w:rPr>
            <w:highlight w:val="cyan"/>
          </w:rPr>
          <w:t xml:space="preserve"> radars RR. No. </w:t>
        </w:r>
        <w:r w:rsidRPr="000C7E4E">
          <w:rPr>
            <w:b/>
            <w:bCs/>
            <w:highlight w:val="cyan"/>
          </w:rPr>
          <w:t>5.475</w:t>
        </w:r>
        <w:r w:rsidRPr="000C7E4E">
          <w:rPr>
            <w:highlight w:val="cyan"/>
          </w:rPr>
          <w:t>.]</w:t>
        </w:r>
      </w:ins>
    </w:p>
    <w:p w14:paraId="129D4EB1" w14:textId="77777777" w:rsidR="00000DC0" w:rsidRPr="00495226" w:rsidRDefault="00000DC0" w:rsidP="00000DC0">
      <w:pPr>
        <w:pStyle w:val="Tablefin"/>
        <w:tabs>
          <w:tab w:val="left" w:pos="284"/>
        </w:tabs>
      </w:pPr>
    </w:p>
    <w:p w14:paraId="77E8085C" w14:textId="77777777" w:rsidR="002353DD" w:rsidRPr="008B1F79" w:rsidRDefault="002353DD" w:rsidP="002353DD">
      <w:pPr>
        <w:pStyle w:val="TableNo"/>
      </w:pPr>
      <w:r w:rsidRPr="008B1F79">
        <w:lastRenderedPageBreak/>
        <w:br/>
        <w:t>TABLE 2</w:t>
      </w:r>
    </w:p>
    <w:p w14:paraId="1B959EAB" w14:textId="77777777" w:rsidR="002353DD" w:rsidRPr="008B1F79" w:rsidRDefault="002353DD" w:rsidP="002353DD">
      <w:pPr>
        <w:pStyle w:val="Tabletitle"/>
      </w:pPr>
      <w:r w:rsidRPr="008B1F79">
        <w:t>Characteristics of shipborne radiodetermination radars operating in the frequency band 8 500-10 680 MHz</w:t>
      </w:r>
    </w:p>
    <w:tbl>
      <w:tblPr>
        <w:tblStyle w:val="TableGrid10"/>
        <w:tblW w:w="14459" w:type="dxa"/>
        <w:jc w:val="center"/>
        <w:tblLayout w:type="fixed"/>
        <w:tblLook w:val="0000" w:firstRow="0" w:lastRow="0" w:firstColumn="0" w:lastColumn="0" w:noHBand="0" w:noVBand="0"/>
      </w:tblPr>
      <w:tblGrid>
        <w:gridCol w:w="4121"/>
        <w:gridCol w:w="1746"/>
        <w:gridCol w:w="2112"/>
        <w:gridCol w:w="2204"/>
        <w:gridCol w:w="1337"/>
        <w:gridCol w:w="1285"/>
        <w:gridCol w:w="1654"/>
      </w:tblGrid>
      <w:tr w:rsidR="002353DD" w:rsidRPr="008B1F79" w14:paraId="06B3BA4C" w14:textId="77777777" w:rsidTr="00555341">
        <w:trPr>
          <w:jc w:val="center"/>
        </w:trPr>
        <w:tc>
          <w:tcPr>
            <w:tcW w:w="4121" w:type="dxa"/>
          </w:tcPr>
          <w:p w14:paraId="55F4D9A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746" w:type="dxa"/>
          </w:tcPr>
          <w:p w14:paraId="2D4F3CE7"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2112" w:type="dxa"/>
          </w:tcPr>
          <w:p w14:paraId="53E04435"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204" w:type="dxa"/>
          </w:tcPr>
          <w:p w14:paraId="5DA57A5F"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622" w:type="dxa"/>
            <w:gridSpan w:val="2"/>
          </w:tcPr>
          <w:p w14:paraId="305475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654" w:type="dxa"/>
          </w:tcPr>
          <w:p w14:paraId="332DFF9B"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2918C4" w14:paraId="55C54C4B" w14:textId="77777777" w:rsidTr="00555341">
        <w:trPr>
          <w:jc w:val="center"/>
        </w:trPr>
        <w:tc>
          <w:tcPr>
            <w:tcW w:w="4121" w:type="dxa"/>
          </w:tcPr>
          <w:p w14:paraId="37FEB90C" w14:textId="77777777" w:rsidR="002353DD" w:rsidRPr="008B1F79" w:rsidRDefault="002353DD" w:rsidP="00555341">
            <w:pPr>
              <w:pStyle w:val="Tabletext"/>
              <w:jc w:val="left"/>
            </w:pPr>
            <w:r w:rsidRPr="008B1F79">
              <w:t>Function</w:t>
            </w:r>
          </w:p>
        </w:tc>
        <w:tc>
          <w:tcPr>
            <w:tcW w:w="1746" w:type="dxa"/>
          </w:tcPr>
          <w:p w14:paraId="420DC71E" w14:textId="77777777" w:rsidR="002353DD" w:rsidRPr="008B1F79" w:rsidRDefault="002353DD" w:rsidP="00555341">
            <w:pPr>
              <w:pStyle w:val="Tabletext"/>
              <w:keepLines/>
              <w:tabs>
                <w:tab w:val="left" w:leader="dot" w:pos="7938"/>
                <w:tab w:val="center" w:pos="9526"/>
              </w:tabs>
              <w:jc w:val="left"/>
            </w:pPr>
            <w:r w:rsidRPr="008B1F79">
              <w:t>Search and navigation radar</w:t>
            </w:r>
          </w:p>
        </w:tc>
        <w:tc>
          <w:tcPr>
            <w:tcW w:w="2112" w:type="dxa"/>
          </w:tcPr>
          <w:p w14:paraId="259CA7DC" w14:textId="77777777" w:rsidR="002353DD" w:rsidRPr="008B1F79" w:rsidRDefault="002353DD" w:rsidP="00555341">
            <w:pPr>
              <w:pStyle w:val="Tabletext"/>
              <w:keepLines/>
              <w:tabs>
                <w:tab w:val="left" w:leader="dot" w:pos="7938"/>
                <w:tab w:val="center" w:pos="9526"/>
              </w:tabs>
              <w:ind w:left="567" w:hanging="567"/>
              <w:jc w:val="left"/>
            </w:pPr>
            <w:r w:rsidRPr="008B1F79">
              <w:t>Track radar</w:t>
            </w:r>
          </w:p>
        </w:tc>
        <w:tc>
          <w:tcPr>
            <w:tcW w:w="2204" w:type="dxa"/>
          </w:tcPr>
          <w:p w14:paraId="05E07439" w14:textId="77777777" w:rsidR="002353DD" w:rsidRPr="008B1F79" w:rsidRDefault="002353DD" w:rsidP="00555341">
            <w:pPr>
              <w:pStyle w:val="Tabletext"/>
              <w:keepLines/>
              <w:tabs>
                <w:tab w:val="left" w:leader="dot" w:pos="7938"/>
                <w:tab w:val="center" w:pos="9526"/>
              </w:tabs>
              <w:jc w:val="left"/>
            </w:pPr>
            <w:r w:rsidRPr="008B1F79">
              <w:t>Low altitude and surface search radar (multifunction)</w:t>
            </w:r>
          </w:p>
        </w:tc>
        <w:tc>
          <w:tcPr>
            <w:tcW w:w="2622" w:type="dxa"/>
            <w:gridSpan w:val="2"/>
          </w:tcPr>
          <w:p w14:paraId="0ED76542" w14:textId="77777777" w:rsidR="002353DD" w:rsidRPr="008B1F79" w:rsidRDefault="002353DD" w:rsidP="00555341">
            <w:pPr>
              <w:pStyle w:val="Tabletext"/>
              <w:keepLines/>
              <w:tabs>
                <w:tab w:val="left" w:leader="dot" w:pos="7938"/>
                <w:tab w:val="center" w:pos="9526"/>
              </w:tabs>
              <w:jc w:val="left"/>
            </w:pPr>
            <w:r w:rsidRPr="008B1F79">
              <w:t xml:space="preserve">Maritime radionavigation </w:t>
            </w:r>
            <w:proofErr w:type="gramStart"/>
            <w:r w:rsidRPr="008B1F79">
              <w:t>radar</w:t>
            </w:r>
            <w:r w:rsidRPr="008B1F79">
              <w:rPr>
                <w:vertAlign w:val="superscript"/>
              </w:rPr>
              <w:t>(</w:t>
            </w:r>
            <w:proofErr w:type="gramEnd"/>
            <w:r w:rsidRPr="008B1F79">
              <w:rPr>
                <w:vertAlign w:val="superscript"/>
              </w:rPr>
              <w:t>3)</w:t>
            </w:r>
          </w:p>
        </w:tc>
        <w:tc>
          <w:tcPr>
            <w:tcW w:w="1654" w:type="dxa"/>
          </w:tcPr>
          <w:p w14:paraId="78545171" w14:textId="77777777" w:rsidR="002353DD" w:rsidRPr="00ED1796" w:rsidRDefault="002353DD" w:rsidP="00555341">
            <w:pPr>
              <w:pStyle w:val="Tabletext"/>
              <w:keepLines/>
              <w:tabs>
                <w:tab w:val="left" w:leader="dot" w:pos="7938"/>
                <w:tab w:val="center" w:pos="9526"/>
              </w:tabs>
              <w:jc w:val="left"/>
              <w:rPr>
                <w:lang w:val="fr-FR"/>
              </w:rPr>
            </w:pPr>
            <w:r w:rsidRPr="00ED1796">
              <w:rPr>
                <w:lang w:val="fr-FR"/>
              </w:rPr>
              <w:t>Surface surveillance and navigation radar</w:t>
            </w:r>
          </w:p>
        </w:tc>
      </w:tr>
      <w:tr w:rsidR="002353DD" w:rsidRPr="008B1F79" w14:paraId="56376D6D" w14:textId="77777777" w:rsidTr="00555341">
        <w:trPr>
          <w:jc w:val="center"/>
        </w:trPr>
        <w:tc>
          <w:tcPr>
            <w:tcW w:w="4121" w:type="dxa"/>
          </w:tcPr>
          <w:p w14:paraId="0D0CB6FC" w14:textId="77777777" w:rsidR="002353DD" w:rsidRPr="008B1F79" w:rsidRDefault="002353DD" w:rsidP="00555341">
            <w:pPr>
              <w:pStyle w:val="Tabletext"/>
              <w:jc w:val="left"/>
            </w:pPr>
            <w:r w:rsidRPr="008B1F79">
              <w:t>Platform type</w:t>
            </w:r>
          </w:p>
        </w:tc>
        <w:tc>
          <w:tcPr>
            <w:tcW w:w="1746" w:type="dxa"/>
          </w:tcPr>
          <w:p w14:paraId="3BD49DF1" w14:textId="77777777" w:rsidR="002353DD" w:rsidRPr="008B1F79" w:rsidRDefault="002353DD" w:rsidP="00555341">
            <w:pPr>
              <w:pStyle w:val="Tabletext"/>
              <w:keepLines/>
              <w:tabs>
                <w:tab w:val="left" w:leader="dot" w:pos="7938"/>
                <w:tab w:val="center" w:pos="9526"/>
              </w:tabs>
              <w:jc w:val="left"/>
            </w:pPr>
            <w:r w:rsidRPr="008B1F79">
              <w:t>Shipborne, shore training sites</w:t>
            </w:r>
          </w:p>
        </w:tc>
        <w:tc>
          <w:tcPr>
            <w:tcW w:w="2112" w:type="dxa"/>
          </w:tcPr>
          <w:p w14:paraId="66BBE976"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204" w:type="dxa"/>
          </w:tcPr>
          <w:p w14:paraId="51F83593"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2622" w:type="dxa"/>
            <w:gridSpan w:val="2"/>
          </w:tcPr>
          <w:p w14:paraId="3A2C1CD9"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c>
          <w:tcPr>
            <w:tcW w:w="1654" w:type="dxa"/>
          </w:tcPr>
          <w:p w14:paraId="495B7F82" w14:textId="77777777" w:rsidR="002353DD" w:rsidRPr="008B1F79" w:rsidRDefault="002353DD" w:rsidP="00555341">
            <w:pPr>
              <w:pStyle w:val="Tabletext"/>
              <w:keepLines/>
              <w:tabs>
                <w:tab w:val="left" w:leader="dot" w:pos="7938"/>
                <w:tab w:val="center" w:pos="9526"/>
              </w:tabs>
              <w:ind w:left="567" w:hanging="567"/>
              <w:jc w:val="left"/>
            </w:pPr>
            <w:r w:rsidRPr="008B1F79">
              <w:t>Shipborne</w:t>
            </w:r>
          </w:p>
        </w:tc>
      </w:tr>
      <w:tr w:rsidR="002353DD" w:rsidRPr="008B1F79" w14:paraId="29585AB9" w14:textId="77777777" w:rsidTr="00555341">
        <w:trPr>
          <w:jc w:val="center"/>
        </w:trPr>
        <w:tc>
          <w:tcPr>
            <w:tcW w:w="4121" w:type="dxa"/>
          </w:tcPr>
          <w:p w14:paraId="276DC837"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1746" w:type="dxa"/>
          </w:tcPr>
          <w:p w14:paraId="39A6A2BF" w14:textId="77777777" w:rsidR="002353DD" w:rsidRPr="008B1F79" w:rsidRDefault="002353DD" w:rsidP="00555341">
            <w:pPr>
              <w:pStyle w:val="Tabletext"/>
              <w:jc w:val="left"/>
            </w:pPr>
            <w:r w:rsidRPr="008B1F79">
              <w:t>8 500-9 600</w:t>
            </w:r>
          </w:p>
        </w:tc>
        <w:tc>
          <w:tcPr>
            <w:tcW w:w="2112" w:type="dxa"/>
          </w:tcPr>
          <w:p w14:paraId="48BE5F24" w14:textId="77777777" w:rsidR="002353DD" w:rsidRPr="008B1F79" w:rsidRDefault="002353DD" w:rsidP="00555341">
            <w:pPr>
              <w:pStyle w:val="Tabletext"/>
              <w:jc w:val="left"/>
            </w:pPr>
            <w:r w:rsidRPr="008B1F79">
              <w:t>10 000-10 500</w:t>
            </w:r>
          </w:p>
        </w:tc>
        <w:tc>
          <w:tcPr>
            <w:tcW w:w="2204" w:type="dxa"/>
          </w:tcPr>
          <w:p w14:paraId="4A54B52E" w14:textId="77777777" w:rsidR="002353DD" w:rsidRPr="008B1F79" w:rsidRDefault="002353DD" w:rsidP="00555341">
            <w:pPr>
              <w:pStyle w:val="Tabletext"/>
              <w:jc w:val="left"/>
            </w:pPr>
            <w:r w:rsidRPr="008B1F79">
              <w:t>8 500-10 000</w:t>
            </w:r>
          </w:p>
        </w:tc>
        <w:tc>
          <w:tcPr>
            <w:tcW w:w="2622" w:type="dxa"/>
            <w:gridSpan w:val="2"/>
          </w:tcPr>
          <w:p w14:paraId="2EB77C08" w14:textId="77777777" w:rsidR="002353DD" w:rsidRPr="008B1F79" w:rsidRDefault="002353DD" w:rsidP="00555341">
            <w:pPr>
              <w:pStyle w:val="Tabletext"/>
              <w:jc w:val="left"/>
            </w:pPr>
            <w:r w:rsidRPr="008B1F79">
              <w:t>9 225-9 500</w:t>
            </w:r>
          </w:p>
        </w:tc>
        <w:tc>
          <w:tcPr>
            <w:tcW w:w="1654" w:type="dxa"/>
          </w:tcPr>
          <w:p w14:paraId="501DFBF9" w14:textId="77777777" w:rsidR="002353DD" w:rsidRPr="008B1F79" w:rsidRDefault="002353DD" w:rsidP="00555341">
            <w:pPr>
              <w:pStyle w:val="Tabletext"/>
              <w:jc w:val="left"/>
            </w:pPr>
            <w:r w:rsidRPr="008B1F79">
              <w:t>9 300-9 500</w:t>
            </w:r>
          </w:p>
        </w:tc>
      </w:tr>
      <w:tr w:rsidR="002353DD" w:rsidRPr="008B1F79" w14:paraId="65E7CA2D" w14:textId="77777777" w:rsidTr="00555341">
        <w:trPr>
          <w:jc w:val="center"/>
        </w:trPr>
        <w:tc>
          <w:tcPr>
            <w:tcW w:w="4121" w:type="dxa"/>
          </w:tcPr>
          <w:p w14:paraId="3D9D27D3" w14:textId="77777777" w:rsidR="002353DD" w:rsidRPr="008B1F79" w:rsidRDefault="002353DD" w:rsidP="00555341">
            <w:pPr>
              <w:pStyle w:val="Tabletext"/>
              <w:jc w:val="left"/>
            </w:pPr>
            <w:r w:rsidRPr="008B1F79">
              <w:t>Modulation</w:t>
            </w:r>
          </w:p>
        </w:tc>
        <w:tc>
          <w:tcPr>
            <w:tcW w:w="1746" w:type="dxa"/>
          </w:tcPr>
          <w:p w14:paraId="510DA178"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112" w:type="dxa"/>
          </w:tcPr>
          <w:p w14:paraId="12F84DF1"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04" w:type="dxa"/>
          </w:tcPr>
          <w:p w14:paraId="5AD2C5C1" w14:textId="77777777" w:rsidR="002353DD" w:rsidRPr="008B1F79" w:rsidRDefault="002353DD" w:rsidP="00555341">
            <w:pPr>
              <w:pStyle w:val="Tabletext"/>
              <w:keepLines/>
              <w:tabs>
                <w:tab w:val="left" w:leader="dot" w:pos="7938"/>
                <w:tab w:val="center" w:pos="9526"/>
              </w:tabs>
              <w:jc w:val="left"/>
            </w:pPr>
            <w:r w:rsidRPr="008B1F79">
              <w:t xml:space="preserve">Frequency-agile </w:t>
            </w:r>
            <w:proofErr w:type="gramStart"/>
            <w:r w:rsidRPr="008B1F79">
              <w:t>pulse</w:t>
            </w:r>
            <w:r w:rsidRPr="008B1F79">
              <w:rPr>
                <w:vertAlign w:val="superscript"/>
              </w:rPr>
              <w:t>(</w:t>
            </w:r>
            <w:proofErr w:type="gramEnd"/>
            <w:r w:rsidRPr="008B1F79">
              <w:rPr>
                <w:vertAlign w:val="superscript"/>
              </w:rPr>
              <w:t>4)</w:t>
            </w:r>
          </w:p>
        </w:tc>
        <w:tc>
          <w:tcPr>
            <w:tcW w:w="2622" w:type="dxa"/>
            <w:gridSpan w:val="2"/>
          </w:tcPr>
          <w:p w14:paraId="62F96796"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1654" w:type="dxa"/>
          </w:tcPr>
          <w:p w14:paraId="1507C39B" w14:textId="77777777" w:rsidR="002353DD" w:rsidRPr="008B1F79" w:rsidRDefault="002353DD" w:rsidP="00555341">
            <w:pPr>
              <w:pStyle w:val="Tabletext"/>
              <w:keepLines/>
              <w:tabs>
                <w:tab w:val="left" w:leader="dot" w:pos="7938"/>
                <w:tab w:val="center" w:pos="9526"/>
              </w:tabs>
              <w:ind w:left="567" w:hanging="567"/>
              <w:jc w:val="left"/>
            </w:pPr>
            <w:r w:rsidRPr="008B1F79">
              <w:t>FMCW</w:t>
            </w:r>
          </w:p>
        </w:tc>
      </w:tr>
      <w:tr w:rsidR="002353DD" w:rsidRPr="008B1F79" w14:paraId="3125108F" w14:textId="77777777" w:rsidTr="00555341">
        <w:trPr>
          <w:jc w:val="center"/>
        </w:trPr>
        <w:tc>
          <w:tcPr>
            <w:tcW w:w="4121" w:type="dxa"/>
          </w:tcPr>
          <w:p w14:paraId="08441B62"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1746" w:type="dxa"/>
          </w:tcPr>
          <w:p w14:paraId="37DB3BD2"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112" w:type="dxa"/>
          </w:tcPr>
          <w:p w14:paraId="7092AA1F" w14:textId="77777777" w:rsidR="002353DD" w:rsidRPr="008B1F79" w:rsidRDefault="002353DD" w:rsidP="00555341">
            <w:pPr>
              <w:pStyle w:val="Tabletext"/>
              <w:keepLines/>
              <w:tabs>
                <w:tab w:val="left" w:leader="dot" w:pos="7938"/>
                <w:tab w:val="center" w:pos="9526"/>
              </w:tabs>
              <w:ind w:left="567" w:hanging="567"/>
              <w:jc w:val="left"/>
            </w:pPr>
            <w:r w:rsidRPr="008B1F79">
              <w:t>13.3</w:t>
            </w:r>
          </w:p>
        </w:tc>
        <w:tc>
          <w:tcPr>
            <w:tcW w:w="2204" w:type="dxa"/>
          </w:tcPr>
          <w:p w14:paraId="4595685D" w14:textId="77777777" w:rsidR="002353DD" w:rsidRPr="008B1F79" w:rsidRDefault="002353DD" w:rsidP="00555341">
            <w:pPr>
              <w:pStyle w:val="Tabletext"/>
              <w:keepLines/>
              <w:tabs>
                <w:tab w:val="left" w:leader="dot" w:pos="7938"/>
                <w:tab w:val="center" w:pos="9526"/>
              </w:tabs>
              <w:ind w:left="567" w:hanging="567"/>
              <w:jc w:val="left"/>
            </w:pPr>
            <w:r w:rsidRPr="008B1F79">
              <w:t>10</w:t>
            </w:r>
          </w:p>
        </w:tc>
        <w:tc>
          <w:tcPr>
            <w:tcW w:w="1337" w:type="dxa"/>
          </w:tcPr>
          <w:p w14:paraId="0FD1906E" w14:textId="77777777" w:rsidR="002353DD" w:rsidRPr="008B1F79" w:rsidRDefault="002353DD" w:rsidP="00555341">
            <w:pPr>
              <w:pStyle w:val="Tabletext"/>
              <w:keepLines/>
              <w:tabs>
                <w:tab w:val="left" w:leader="dot" w:pos="7938"/>
                <w:tab w:val="center" w:pos="9526"/>
              </w:tabs>
              <w:ind w:left="567" w:hanging="567"/>
              <w:jc w:val="left"/>
            </w:pPr>
            <w:r w:rsidRPr="008B1F79">
              <w:t>5 (min)</w:t>
            </w:r>
          </w:p>
        </w:tc>
        <w:tc>
          <w:tcPr>
            <w:tcW w:w="1285" w:type="dxa"/>
          </w:tcPr>
          <w:p w14:paraId="759E7ADD" w14:textId="77777777" w:rsidR="002353DD" w:rsidRPr="008B1F79" w:rsidRDefault="002353DD" w:rsidP="00555341">
            <w:pPr>
              <w:pStyle w:val="Tabletext"/>
              <w:keepLines/>
              <w:tabs>
                <w:tab w:val="left" w:leader="dot" w:pos="7938"/>
                <w:tab w:val="center" w:pos="9526"/>
              </w:tabs>
              <w:ind w:left="567" w:hanging="567"/>
              <w:jc w:val="left"/>
            </w:pPr>
            <w:r w:rsidRPr="008B1F79">
              <w:t>50 (max)</w:t>
            </w:r>
          </w:p>
        </w:tc>
        <w:tc>
          <w:tcPr>
            <w:tcW w:w="1654" w:type="dxa"/>
          </w:tcPr>
          <w:p w14:paraId="5BDC653F" w14:textId="77777777" w:rsidR="002353DD" w:rsidRPr="008B1F79" w:rsidRDefault="002353DD" w:rsidP="00555341">
            <w:pPr>
              <w:pStyle w:val="Tabletext"/>
              <w:keepLines/>
              <w:tabs>
                <w:tab w:val="left" w:leader="dot" w:pos="7938"/>
                <w:tab w:val="center" w:pos="9526"/>
              </w:tabs>
              <w:ind w:left="567" w:hanging="567"/>
              <w:jc w:val="left"/>
            </w:pPr>
            <w:r w:rsidRPr="008B1F79">
              <w:t>1 10</w:t>
            </w:r>
            <w:r w:rsidRPr="008B1F79">
              <w:rPr>
                <w:vertAlign w:val="superscript"/>
              </w:rPr>
              <w:t>−6</w:t>
            </w:r>
            <w:r w:rsidRPr="008B1F79">
              <w:t xml:space="preserve"> to 10</w:t>
            </w:r>
            <w:r w:rsidRPr="008B1F79">
              <w:rPr>
                <w:vertAlign w:val="superscript"/>
              </w:rPr>
              <w:t>−3</w:t>
            </w:r>
          </w:p>
        </w:tc>
      </w:tr>
      <w:tr w:rsidR="002353DD" w:rsidRPr="008B1F79" w14:paraId="5B90FAAD" w14:textId="77777777" w:rsidTr="00555341">
        <w:trPr>
          <w:jc w:val="center"/>
        </w:trPr>
        <w:tc>
          <w:tcPr>
            <w:tcW w:w="4121" w:type="dxa"/>
          </w:tcPr>
          <w:p w14:paraId="75F8FC49" w14:textId="71EE071A" w:rsidR="002353DD" w:rsidRPr="008B1F79" w:rsidRDefault="002353DD" w:rsidP="00555341">
            <w:pPr>
              <w:pStyle w:val="Tabletext"/>
              <w:keepLines/>
              <w:tabs>
                <w:tab w:val="left" w:leader="dot" w:pos="7938"/>
                <w:tab w:val="center" w:pos="9526"/>
              </w:tabs>
              <w:jc w:val="left"/>
            </w:pPr>
            <w:r w:rsidRPr="00121B9E">
              <w:t>Pulse width (</w:t>
            </w:r>
            <w:r w:rsidRPr="00121B9E">
              <w:sym w:font="Symbol" w:char="F06D"/>
            </w:r>
            <w:r w:rsidRPr="00121B9E">
              <w:t xml:space="preserve">s) and </w:t>
            </w:r>
            <w:r w:rsidRPr="00121B9E">
              <w:br/>
            </w:r>
            <w:ins w:id="586" w:author="Ahmed Kormed" w:date="2025-11-19T13:25:00Z">
              <w:r w:rsidR="0045714C" w:rsidRPr="00000DC0">
                <w:t>Pulse repetition frequency (</w:t>
              </w:r>
            </w:ins>
            <w:ins w:id="587" w:author="Ahmed Kormed" w:date="2025-11-21T10:02:00Z">
              <w:r w:rsidR="002C23BA" w:rsidRPr="00000DC0">
                <w:t>Hz</w:t>
              </w:r>
            </w:ins>
            <w:ins w:id="588" w:author="Ahmed Kormed" w:date="2025-11-19T13:25:00Z">
              <w:r w:rsidR="0045714C" w:rsidRPr="00000DC0">
                <w:t>)</w:t>
              </w:r>
            </w:ins>
            <w:ins w:id="589" w:author="Ahmed Kormed" w:date="2025-11-21T10:02:00Z">
              <w:r w:rsidR="002C23BA" w:rsidRPr="00121B9E">
                <w:t xml:space="preserve"> </w:t>
              </w:r>
            </w:ins>
            <w:del w:id="590" w:author="Ahmed Kormed" w:date="2025-05-05T16:53:00Z">
              <w:r w:rsidRPr="00121B9E" w:rsidDel="00C9194A">
                <w:delText>pulse repetition rate (pps)</w:delText>
              </w:r>
            </w:del>
          </w:p>
        </w:tc>
        <w:tc>
          <w:tcPr>
            <w:tcW w:w="1746" w:type="dxa"/>
          </w:tcPr>
          <w:p w14:paraId="6BF38184" w14:textId="77777777" w:rsidR="002353DD" w:rsidRPr="008B1F79" w:rsidRDefault="002353DD" w:rsidP="00555341">
            <w:pPr>
              <w:pStyle w:val="Tabletext"/>
              <w:keepLines/>
              <w:tabs>
                <w:tab w:val="left" w:leader="dot" w:pos="7938"/>
                <w:tab w:val="center" w:pos="9526"/>
              </w:tabs>
              <w:jc w:val="left"/>
            </w:pPr>
            <w:r w:rsidRPr="008B1F79">
              <w:t>0.1; 0.5</w:t>
            </w:r>
            <w:r w:rsidRPr="008B1F79">
              <w:br/>
              <w:t>1 500; 750</w:t>
            </w:r>
          </w:p>
        </w:tc>
        <w:tc>
          <w:tcPr>
            <w:tcW w:w="2112" w:type="dxa"/>
          </w:tcPr>
          <w:p w14:paraId="77BC8EAD"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04" w:type="dxa"/>
          </w:tcPr>
          <w:p w14:paraId="17BA6814" w14:textId="77777777" w:rsidR="002353DD" w:rsidRPr="008B1F79" w:rsidRDefault="002353DD" w:rsidP="00555341">
            <w:pPr>
              <w:pStyle w:val="Tabletext"/>
              <w:keepLines/>
              <w:tabs>
                <w:tab w:val="left" w:leader="dot" w:pos="7938"/>
                <w:tab w:val="center" w:pos="9526"/>
              </w:tabs>
              <w:jc w:val="left"/>
            </w:pPr>
            <w:r w:rsidRPr="008B1F79">
              <w:t>0.56 to 1.0; 0.24</w:t>
            </w:r>
            <w:r w:rsidRPr="008B1F79">
              <w:br/>
              <w:t>19 000 to 35 000;</w:t>
            </w:r>
            <w:r w:rsidRPr="008B1F79">
              <w:br/>
              <w:t>4 000 to 35 000</w:t>
            </w:r>
          </w:p>
        </w:tc>
        <w:tc>
          <w:tcPr>
            <w:tcW w:w="1337" w:type="dxa"/>
          </w:tcPr>
          <w:p w14:paraId="65378A06" w14:textId="77777777" w:rsidR="002353DD" w:rsidRPr="008B1F79" w:rsidRDefault="002353DD" w:rsidP="00555341">
            <w:pPr>
              <w:pStyle w:val="Tabletext"/>
              <w:keepLines/>
              <w:tabs>
                <w:tab w:val="left" w:leader="dot" w:pos="7938"/>
                <w:tab w:val="center" w:pos="9526"/>
              </w:tabs>
              <w:jc w:val="left"/>
            </w:pPr>
            <w:r w:rsidRPr="008B1F79">
              <w:t>0.03 (min) at 4 000 (max)</w:t>
            </w:r>
          </w:p>
        </w:tc>
        <w:tc>
          <w:tcPr>
            <w:tcW w:w="1285" w:type="dxa"/>
          </w:tcPr>
          <w:p w14:paraId="1EB70251" w14:textId="77777777" w:rsidR="002353DD" w:rsidRPr="008B1F79" w:rsidRDefault="002353DD" w:rsidP="00555341">
            <w:pPr>
              <w:pStyle w:val="Tabletext"/>
              <w:keepLines/>
              <w:tabs>
                <w:tab w:val="left" w:leader="dot" w:pos="7938"/>
                <w:tab w:val="center" w:pos="9526"/>
              </w:tabs>
              <w:jc w:val="left"/>
            </w:pPr>
            <w:r w:rsidRPr="008B1F79">
              <w:t>1.2 (max) at 375 (min)</w:t>
            </w:r>
          </w:p>
        </w:tc>
        <w:tc>
          <w:tcPr>
            <w:tcW w:w="1654" w:type="dxa"/>
          </w:tcPr>
          <w:p w14:paraId="6DE093BF"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1 000</w:t>
            </w:r>
            <w:r w:rsidRPr="008B1F79">
              <w:rPr>
                <w:vertAlign w:val="superscript"/>
              </w:rPr>
              <w:t>(5)</w:t>
            </w:r>
          </w:p>
        </w:tc>
      </w:tr>
      <w:tr w:rsidR="002353DD" w:rsidRPr="008B1F79" w14:paraId="79A1EA2A" w14:textId="77777777" w:rsidTr="00555341">
        <w:trPr>
          <w:jc w:val="center"/>
        </w:trPr>
        <w:tc>
          <w:tcPr>
            <w:tcW w:w="4121" w:type="dxa"/>
          </w:tcPr>
          <w:p w14:paraId="63ED9517" w14:textId="77777777" w:rsidR="002353DD" w:rsidRPr="008B1F79" w:rsidRDefault="002353DD" w:rsidP="00555341">
            <w:pPr>
              <w:pStyle w:val="Tabletext"/>
              <w:jc w:val="left"/>
            </w:pPr>
            <w:r w:rsidRPr="008B1F79">
              <w:t>Maximum duty cycle</w:t>
            </w:r>
          </w:p>
        </w:tc>
        <w:tc>
          <w:tcPr>
            <w:tcW w:w="1746" w:type="dxa"/>
          </w:tcPr>
          <w:p w14:paraId="2C7D6FD2" w14:textId="77777777" w:rsidR="002353DD" w:rsidRPr="008B1F79" w:rsidRDefault="002353DD" w:rsidP="00555341">
            <w:pPr>
              <w:pStyle w:val="Tabletext"/>
              <w:keepLines/>
              <w:tabs>
                <w:tab w:val="left" w:leader="dot" w:pos="7938"/>
                <w:tab w:val="center" w:pos="9526"/>
              </w:tabs>
              <w:ind w:left="567" w:hanging="567"/>
              <w:jc w:val="left"/>
            </w:pPr>
            <w:r w:rsidRPr="008B1F79">
              <w:t>0.00038</w:t>
            </w:r>
          </w:p>
        </w:tc>
        <w:tc>
          <w:tcPr>
            <w:tcW w:w="2112" w:type="dxa"/>
          </w:tcPr>
          <w:p w14:paraId="6337844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04" w:type="dxa"/>
          </w:tcPr>
          <w:p w14:paraId="63DBAD4E" w14:textId="77777777" w:rsidR="002353DD" w:rsidRPr="008B1F79" w:rsidRDefault="002353DD" w:rsidP="00555341">
            <w:pPr>
              <w:pStyle w:val="Tabletext"/>
              <w:keepLines/>
              <w:tabs>
                <w:tab w:val="left" w:leader="dot" w:pos="7938"/>
                <w:tab w:val="center" w:pos="9526"/>
              </w:tabs>
              <w:ind w:left="567" w:hanging="567"/>
              <w:jc w:val="left"/>
            </w:pPr>
            <w:r w:rsidRPr="008B1F79">
              <w:t>0.020</w:t>
            </w:r>
          </w:p>
        </w:tc>
        <w:tc>
          <w:tcPr>
            <w:tcW w:w="2622" w:type="dxa"/>
            <w:gridSpan w:val="2"/>
          </w:tcPr>
          <w:p w14:paraId="7D9464AC" w14:textId="77777777" w:rsidR="002353DD" w:rsidRPr="008B1F79" w:rsidRDefault="002353DD" w:rsidP="00555341">
            <w:pPr>
              <w:pStyle w:val="Tabletext"/>
              <w:keepLines/>
              <w:tabs>
                <w:tab w:val="left" w:leader="dot" w:pos="7938"/>
                <w:tab w:val="center" w:pos="9526"/>
              </w:tabs>
              <w:ind w:left="567" w:hanging="567"/>
              <w:jc w:val="left"/>
            </w:pPr>
            <w:r w:rsidRPr="008B1F79">
              <w:t>0.00045</w:t>
            </w:r>
          </w:p>
        </w:tc>
        <w:tc>
          <w:tcPr>
            <w:tcW w:w="1654" w:type="dxa"/>
          </w:tcPr>
          <w:p w14:paraId="40E7046F" w14:textId="77777777" w:rsidR="002353DD" w:rsidRPr="008B1F79" w:rsidRDefault="002353DD" w:rsidP="00555341">
            <w:pPr>
              <w:pStyle w:val="Tabletext"/>
              <w:keepLines/>
              <w:tabs>
                <w:tab w:val="left" w:leader="dot" w:pos="7938"/>
                <w:tab w:val="center" w:pos="9526"/>
              </w:tabs>
              <w:ind w:left="567" w:hanging="567"/>
              <w:jc w:val="left"/>
            </w:pPr>
            <w:r w:rsidRPr="008B1F79">
              <w:t>1</w:t>
            </w:r>
          </w:p>
        </w:tc>
      </w:tr>
      <w:tr w:rsidR="002353DD" w:rsidRPr="008B1F79" w14:paraId="3ED4F339" w14:textId="77777777" w:rsidTr="00555341">
        <w:trPr>
          <w:jc w:val="center"/>
        </w:trPr>
        <w:tc>
          <w:tcPr>
            <w:tcW w:w="4121" w:type="dxa"/>
          </w:tcPr>
          <w:p w14:paraId="53A1574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1746" w:type="dxa"/>
          </w:tcPr>
          <w:p w14:paraId="6F9E08BF" w14:textId="77777777" w:rsidR="002353DD" w:rsidRPr="008B1F79" w:rsidRDefault="002353DD" w:rsidP="00555341">
            <w:pPr>
              <w:pStyle w:val="Tabletext"/>
              <w:keepLines/>
              <w:tabs>
                <w:tab w:val="left" w:leader="dot" w:pos="7938"/>
                <w:tab w:val="center" w:pos="9526"/>
              </w:tabs>
              <w:ind w:left="567" w:hanging="567"/>
              <w:jc w:val="left"/>
            </w:pPr>
            <w:r w:rsidRPr="008B1F79">
              <w:t>0.08/0.08</w:t>
            </w:r>
          </w:p>
        </w:tc>
        <w:tc>
          <w:tcPr>
            <w:tcW w:w="2112" w:type="dxa"/>
          </w:tcPr>
          <w:p w14:paraId="1CC26BF1"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04" w:type="dxa"/>
          </w:tcPr>
          <w:p w14:paraId="69B3CD65" w14:textId="77777777" w:rsidR="002353DD" w:rsidRPr="008B1F79" w:rsidRDefault="002353DD" w:rsidP="00555341">
            <w:pPr>
              <w:pStyle w:val="Tabletext"/>
              <w:keepLines/>
              <w:tabs>
                <w:tab w:val="left" w:leader="dot" w:pos="7938"/>
                <w:tab w:val="center" w:pos="9526"/>
              </w:tabs>
              <w:jc w:val="left"/>
            </w:pPr>
            <w:r w:rsidRPr="008B1F79">
              <w:t>0.028/0.03; 0.038/0.024</w:t>
            </w:r>
          </w:p>
        </w:tc>
        <w:tc>
          <w:tcPr>
            <w:tcW w:w="2622" w:type="dxa"/>
            <w:gridSpan w:val="2"/>
          </w:tcPr>
          <w:p w14:paraId="31DB9B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0EA128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44C82735" w14:textId="77777777" w:rsidTr="00555341">
        <w:trPr>
          <w:jc w:val="center"/>
        </w:trPr>
        <w:tc>
          <w:tcPr>
            <w:tcW w:w="4121" w:type="dxa"/>
          </w:tcPr>
          <w:p w14:paraId="0A839E10" w14:textId="77777777" w:rsidR="002353DD" w:rsidRPr="008B1F79" w:rsidRDefault="002353DD" w:rsidP="00555341">
            <w:pPr>
              <w:pStyle w:val="Tabletext"/>
              <w:jc w:val="left"/>
            </w:pPr>
            <w:r w:rsidRPr="008B1F79">
              <w:t>Output device</w:t>
            </w:r>
          </w:p>
        </w:tc>
        <w:tc>
          <w:tcPr>
            <w:tcW w:w="1746" w:type="dxa"/>
          </w:tcPr>
          <w:p w14:paraId="765382CF"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112" w:type="dxa"/>
          </w:tcPr>
          <w:p w14:paraId="7CCE2579"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04" w:type="dxa"/>
          </w:tcPr>
          <w:p w14:paraId="0B8090EA"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622" w:type="dxa"/>
            <w:gridSpan w:val="2"/>
          </w:tcPr>
          <w:p w14:paraId="5E442185"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1654" w:type="dxa"/>
          </w:tcPr>
          <w:p w14:paraId="76C6D437"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r>
      <w:tr w:rsidR="002353DD" w:rsidRPr="008B1F79" w14:paraId="5653B019" w14:textId="77777777" w:rsidTr="00555341">
        <w:trPr>
          <w:jc w:val="center"/>
        </w:trPr>
        <w:tc>
          <w:tcPr>
            <w:tcW w:w="4121" w:type="dxa"/>
          </w:tcPr>
          <w:p w14:paraId="4D950561" w14:textId="77777777" w:rsidR="002353DD" w:rsidRPr="008B1F79" w:rsidRDefault="002353DD" w:rsidP="00555341">
            <w:pPr>
              <w:pStyle w:val="Tabletext"/>
              <w:jc w:val="left"/>
            </w:pPr>
            <w:r w:rsidRPr="008B1F79">
              <w:t>Antenna pattern type</w:t>
            </w:r>
          </w:p>
        </w:tc>
        <w:tc>
          <w:tcPr>
            <w:tcW w:w="1746" w:type="dxa"/>
          </w:tcPr>
          <w:p w14:paraId="68FC2E02"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2112" w:type="dxa"/>
          </w:tcPr>
          <w:p w14:paraId="2D7DDF6A"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04" w:type="dxa"/>
          </w:tcPr>
          <w:p w14:paraId="50F0B36F"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622" w:type="dxa"/>
            <w:gridSpan w:val="2"/>
          </w:tcPr>
          <w:p w14:paraId="3D207F91"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c>
          <w:tcPr>
            <w:tcW w:w="1654" w:type="dxa"/>
          </w:tcPr>
          <w:p w14:paraId="22CABA24" w14:textId="77777777" w:rsidR="002353DD" w:rsidRPr="008B1F79" w:rsidRDefault="002353DD" w:rsidP="00555341">
            <w:pPr>
              <w:pStyle w:val="Tabletext"/>
              <w:keepLines/>
              <w:tabs>
                <w:tab w:val="left" w:leader="dot" w:pos="7938"/>
                <w:tab w:val="center" w:pos="9526"/>
              </w:tabs>
              <w:ind w:left="567" w:hanging="567"/>
              <w:jc w:val="left"/>
            </w:pPr>
            <w:r w:rsidRPr="008B1F79">
              <w:t>Fan</w:t>
            </w:r>
          </w:p>
        </w:tc>
      </w:tr>
      <w:tr w:rsidR="002353DD" w:rsidRPr="008B1F79" w14:paraId="77F6F95C" w14:textId="77777777" w:rsidTr="00555341">
        <w:trPr>
          <w:jc w:val="center"/>
        </w:trPr>
        <w:tc>
          <w:tcPr>
            <w:tcW w:w="4121" w:type="dxa"/>
          </w:tcPr>
          <w:p w14:paraId="639791B0" w14:textId="77777777" w:rsidR="002353DD" w:rsidRPr="008B1F79" w:rsidRDefault="002353DD" w:rsidP="00555341">
            <w:pPr>
              <w:pStyle w:val="Tabletext"/>
              <w:jc w:val="left"/>
            </w:pPr>
            <w:r w:rsidRPr="008B1F79">
              <w:t>Antenna type</w:t>
            </w:r>
          </w:p>
        </w:tc>
        <w:tc>
          <w:tcPr>
            <w:tcW w:w="1746" w:type="dxa"/>
          </w:tcPr>
          <w:p w14:paraId="48BCE846" w14:textId="77777777" w:rsidR="002353DD" w:rsidRPr="008B1F79" w:rsidRDefault="002353DD" w:rsidP="00555341">
            <w:pPr>
              <w:pStyle w:val="Tabletext"/>
              <w:keepLines/>
              <w:tabs>
                <w:tab w:val="left" w:leader="dot" w:pos="7938"/>
                <w:tab w:val="center" w:pos="9526"/>
              </w:tabs>
              <w:ind w:left="567" w:hanging="567"/>
              <w:jc w:val="left"/>
            </w:pPr>
            <w:r w:rsidRPr="008B1F79">
              <w:t>Horn array</w:t>
            </w:r>
          </w:p>
        </w:tc>
        <w:tc>
          <w:tcPr>
            <w:tcW w:w="2112" w:type="dxa"/>
          </w:tcPr>
          <w:p w14:paraId="1227AF62"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04" w:type="dxa"/>
          </w:tcPr>
          <w:p w14:paraId="177FEFF0"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2622" w:type="dxa"/>
            <w:gridSpan w:val="2"/>
          </w:tcPr>
          <w:p w14:paraId="2224798B" w14:textId="77777777" w:rsidR="002353DD" w:rsidRPr="008B1F79" w:rsidRDefault="002353DD" w:rsidP="00555341">
            <w:pPr>
              <w:pStyle w:val="Tabletext"/>
              <w:keepLines/>
              <w:tabs>
                <w:tab w:val="left" w:leader="dot" w:pos="7938"/>
                <w:tab w:val="center" w:pos="9526"/>
              </w:tabs>
              <w:ind w:left="567" w:hanging="567"/>
              <w:jc w:val="left"/>
            </w:pPr>
            <w:r w:rsidRPr="008B1F79">
              <w:t>Slotted array</w:t>
            </w:r>
          </w:p>
        </w:tc>
        <w:tc>
          <w:tcPr>
            <w:tcW w:w="1654" w:type="dxa"/>
          </w:tcPr>
          <w:p w14:paraId="6C579B8A" w14:textId="77777777" w:rsidR="002353DD" w:rsidRPr="008B1F79" w:rsidRDefault="002353DD" w:rsidP="00555341">
            <w:pPr>
              <w:pStyle w:val="Tabletext"/>
              <w:keepLines/>
              <w:tabs>
                <w:tab w:val="left" w:leader="dot" w:pos="7938"/>
                <w:tab w:val="center" w:pos="9526"/>
              </w:tabs>
              <w:jc w:val="left"/>
            </w:pPr>
            <w:r w:rsidRPr="008B1F79">
              <w:t>Slotted waveguide</w:t>
            </w:r>
          </w:p>
        </w:tc>
      </w:tr>
      <w:tr w:rsidR="002353DD" w:rsidRPr="008B1F79" w14:paraId="0EB175C1" w14:textId="77777777" w:rsidTr="00555341">
        <w:trPr>
          <w:jc w:val="center"/>
        </w:trPr>
        <w:tc>
          <w:tcPr>
            <w:tcW w:w="4121" w:type="dxa"/>
          </w:tcPr>
          <w:p w14:paraId="58C944EB" w14:textId="77777777" w:rsidR="002353DD" w:rsidRPr="008B1F79" w:rsidRDefault="002353DD" w:rsidP="00555341">
            <w:pPr>
              <w:pStyle w:val="Tabletext"/>
              <w:jc w:val="left"/>
            </w:pPr>
            <w:r w:rsidRPr="008B1F79">
              <w:t>Antenna polarization</w:t>
            </w:r>
          </w:p>
        </w:tc>
        <w:tc>
          <w:tcPr>
            <w:tcW w:w="1746" w:type="dxa"/>
          </w:tcPr>
          <w:p w14:paraId="3C65C702"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12" w:type="dxa"/>
          </w:tcPr>
          <w:p w14:paraId="27907730"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04" w:type="dxa"/>
          </w:tcPr>
          <w:p w14:paraId="6C392FA5"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622" w:type="dxa"/>
            <w:gridSpan w:val="2"/>
          </w:tcPr>
          <w:p w14:paraId="68E5CA8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654" w:type="dxa"/>
          </w:tcPr>
          <w:p w14:paraId="52973AA4"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r>
      <w:tr w:rsidR="002353DD" w:rsidRPr="008B1F79" w14:paraId="5AF6AEDE" w14:textId="77777777" w:rsidTr="00555341">
        <w:trPr>
          <w:jc w:val="center"/>
        </w:trPr>
        <w:tc>
          <w:tcPr>
            <w:tcW w:w="4121" w:type="dxa"/>
          </w:tcPr>
          <w:p w14:paraId="48FF2E3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w:t>
            </w:r>
            <w:proofErr w:type="spellStart"/>
            <w:r w:rsidRPr="008B1F79">
              <w:t>dBi</w:t>
            </w:r>
            <w:proofErr w:type="spellEnd"/>
            <w:r w:rsidRPr="008B1F79">
              <w:t>)</w:t>
            </w:r>
          </w:p>
        </w:tc>
        <w:tc>
          <w:tcPr>
            <w:tcW w:w="1746" w:type="dxa"/>
          </w:tcPr>
          <w:p w14:paraId="009D3AFF" w14:textId="77777777" w:rsidR="002353DD" w:rsidRPr="008B1F79" w:rsidRDefault="002353DD" w:rsidP="00555341">
            <w:pPr>
              <w:pStyle w:val="Tabletext"/>
              <w:keepLines/>
              <w:tabs>
                <w:tab w:val="left" w:leader="dot" w:pos="7938"/>
                <w:tab w:val="center" w:pos="9526"/>
              </w:tabs>
              <w:ind w:left="567" w:hanging="567"/>
              <w:jc w:val="left"/>
            </w:pPr>
            <w:r w:rsidRPr="008B1F79">
              <w:t>29</w:t>
            </w:r>
          </w:p>
        </w:tc>
        <w:tc>
          <w:tcPr>
            <w:tcW w:w="2112" w:type="dxa"/>
          </w:tcPr>
          <w:p w14:paraId="2AECE689" w14:textId="77777777" w:rsidR="002353DD" w:rsidRPr="008B1F79" w:rsidRDefault="002353DD" w:rsidP="00555341">
            <w:pPr>
              <w:pStyle w:val="Tabletext"/>
              <w:keepLines/>
              <w:tabs>
                <w:tab w:val="left" w:leader="dot" w:pos="7938"/>
                <w:tab w:val="center" w:pos="9526"/>
              </w:tabs>
              <w:ind w:left="567" w:hanging="567"/>
              <w:jc w:val="left"/>
            </w:pPr>
            <w:r w:rsidRPr="008B1F79">
              <w:t>43</w:t>
            </w:r>
          </w:p>
        </w:tc>
        <w:tc>
          <w:tcPr>
            <w:tcW w:w="2204" w:type="dxa"/>
          </w:tcPr>
          <w:p w14:paraId="5D54DB74" w14:textId="77777777" w:rsidR="002353DD" w:rsidRPr="008B1F79" w:rsidRDefault="002353DD" w:rsidP="00555341">
            <w:pPr>
              <w:pStyle w:val="Tabletext"/>
              <w:keepLines/>
              <w:tabs>
                <w:tab w:val="left" w:leader="dot" w:pos="7938"/>
                <w:tab w:val="center" w:pos="9526"/>
              </w:tabs>
              <w:ind w:left="567" w:hanging="567"/>
              <w:jc w:val="left"/>
            </w:pPr>
            <w:r w:rsidRPr="008B1F79">
              <w:t>39</w:t>
            </w:r>
          </w:p>
        </w:tc>
        <w:tc>
          <w:tcPr>
            <w:tcW w:w="1337" w:type="dxa"/>
          </w:tcPr>
          <w:p w14:paraId="1B73D3A3" w14:textId="77777777" w:rsidR="002353DD" w:rsidRPr="008B1F79" w:rsidRDefault="002353DD" w:rsidP="00555341">
            <w:pPr>
              <w:pStyle w:val="Tabletext"/>
              <w:keepLines/>
              <w:tabs>
                <w:tab w:val="left" w:leader="dot" w:pos="7938"/>
                <w:tab w:val="center" w:pos="9526"/>
              </w:tabs>
              <w:ind w:left="567" w:hanging="567"/>
              <w:jc w:val="left"/>
            </w:pPr>
            <w:r w:rsidRPr="008B1F79">
              <w:t>27 (min)</w:t>
            </w:r>
          </w:p>
        </w:tc>
        <w:tc>
          <w:tcPr>
            <w:tcW w:w="1285" w:type="dxa"/>
          </w:tcPr>
          <w:p w14:paraId="458AD1F5" w14:textId="77777777" w:rsidR="002353DD" w:rsidRPr="008B1F79" w:rsidRDefault="002353DD" w:rsidP="00555341">
            <w:pPr>
              <w:pStyle w:val="Tabletext"/>
              <w:keepLines/>
              <w:tabs>
                <w:tab w:val="left" w:leader="dot" w:pos="7938"/>
                <w:tab w:val="center" w:pos="9526"/>
              </w:tabs>
              <w:ind w:left="567" w:hanging="567"/>
              <w:jc w:val="left"/>
            </w:pPr>
            <w:r w:rsidRPr="008B1F79">
              <w:t>32 (max)</w:t>
            </w:r>
          </w:p>
        </w:tc>
        <w:tc>
          <w:tcPr>
            <w:tcW w:w="1654" w:type="dxa"/>
          </w:tcPr>
          <w:p w14:paraId="79A57140" w14:textId="77777777" w:rsidR="002353DD" w:rsidRPr="008B1F79" w:rsidRDefault="002353DD" w:rsidP="00555341">
            <w:pPr>
              <w:pStyle w:val="Tabletext"/>
              <w:keepLines/>
              <w:tabs>
                <w:tab w:val="left" w:leader="dot" w:pos="7938"/>
                <w:tab w:val="center" w:pos="9526"/>
              </w:tabs>
              <w:ind w:left="567" w:hanging="567"/>
              <w:jc w:val="left"/>
            </w:pPr>
            <w:r w:rsidRPr="008B1F79">
              <w:t>30</w:t>
            </w:r>
          </w:p>
        </w:tc>
      </w:tr>
    </w:tbl>
    <w:p w14:paraId="449F55FC" w14:textId="77777777" w:rsidR="002353DD" w:rsidRPr="008B1F79" w:rsidRDefault="002353DD" w:rsidP="002353DD">
      <w:pPr>
        <w:pStyle w:val="Tablefin"/>
      </w:pPr>
    </w:p>
    <w:p w14:paraId="2FB28E7F" w14:textId="5F956EC6" w:rsidR="002353DD" w:rsidRPr="008B1F79" w:rsidRDefault="002353DD" w:rsidP="002353DD">
      <w:pPr>
        <w:pStyle w:val="TableNo"/>
      </w:pPr>
      <w:r w:rsidRPr="008B1F79">
        <w:br w:type="page"/>
      </w:r>
      <w:r w:rsidRPr="008B1F79">
        <w:lastRenderedPageBreak/>
        <w:br/>
        <w:t>TABLE 2</w:t>
      </w:r>
      <w:r w:rsidRPr="008B1F79">
        <w:rPr>
          <w:i/>
        </w:rPr>
        <w:t xml:space="preserve"> (</w:t>
      </w:r>
      <w:r w:rsidR="002918C4" w:rsidRPr="008B1F79">
        <w:rPr>
          <w:i/>
          <w:caps w:val="0"/>
        </w:rPr>
        <w:t>continued</w:t>
      </w:r>
      <w:r w:rsidRPr="008B1F79">
        <w:rPr>
          <w:i/>
        </w:rPr>
        <w:t>)</w:t>
      </w:r>
    </w:p>
    <w:tbl>
      <w:tblPr>
        <w:tblStyle w:val="TableGrid10"/>
        <w:tblW w:w="14459" w:type="dxa"/>
        <w:jc w:val="center"/>
        <w:tblLayout w:type="fixed"/>
        <w:tblLook w:val="0000" w:firstRow="0" w:lastRow="0" w:firstColumn="0" w:lastColumn="0" w:noHBand="0" w:noVBand="0"/>
      </w:tblPr>
      <w:tblGrid>
        <w:gridCol w:w="4491"/>
        <w:gridCol w:w="1661"/>
        <w:gridCol w:w="1938"/>
        <w:gridCol w:w="2031"/>
        <w:gridCol w:w="1530"/>
        <w:gridCol w:w="1239"/>
        <w:gridCol w:w="1569"/>
      </w:tblGrid>
      <w:tr w:rsidR="002353DD" w:rsidRPr="008B1F79" w14:paraId="6F3F52FE" w14:textId="77777777" w:rsidTr="00555341">
        <w:trPr>
          <w:jc w:val="center"/>
        </w:trPr>
        <w:tc>
          <w:tcPr>
            <w:tcW w:w="4491" w:type="dxa"/>
          </w:tcPr>
          <w:p w14:paraId="701171D4"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661" w:type="dxa"/>
          </w:tcPr>
          <w:p w14:paraId="6848CE18" w14:textId="77777777" w:rsidR="002353DD" w:rsidRPr="008B1F79" w:rsidRDefault="002353DD" w:rsidP="00555341">
            <w:pPr>
              <w:pStyle w:val="Tablehead"/>
              <w:rPr>
                <w:rFonts w:ascii="Times New Roman" w:hAnsi="Times New Roman"/>
              </w:rPr>
            </w:pPr>
            <w:r w:rsidRPr="008B1F79">
              <w:rPr>
                <w:rFonts w:ascii="Times New Roman" w:hAnsi="Times New Roman"/>
              </w:rPr>
              <w:t>System S1</w:t>
            </w:r>
          </w:p>
        </w:tc>
        <w:tc>
          <w:tcPr>
            <w:tcW w:w="1938" w:type="dxa"/>
          </w:tcPr>
          <w:p w14:paraId="4C176721" w14:textId="77777777" w:rsidR="002353DD" w:rsidRPr="008B1F79" w:rsidRDefault="002353DD" w:rsidP="00555341">
            <w:pPr>
              <w:pStyle w:val="Tablehead"/>
              <w:rPr>
                <w:rFonts w:ascii="Times New Roman" w:hAnsi="Times New Roman"/>
              </w:rPr>
            </w:pPr>
            <w:r w:rsidRPr="008B1F79">
              <w:rPr>
                <w:rFonts w:ascii="Times New Roman" w:hAnsi="Times New Roman"/>
              </w:rPr>
              <w:t>System S2</w:t>
            </w:r>
          </w:p>
        </w:tc>
        <w:tc>
          <w:tcPr>
            <w:tcW w:w="2031" w:type="dxa"/>
          </w:tcPr>
          <w:p w14:paraId="38DC32DB" w14:textId="77777777" w:rsidR="002353DD" w:rsidRPr="008B1F79" w:rsidRDefault="002353DD" w:rsidP="00555341">
            <w:pPr>
              <w:pStyle w:val="Tablehead"/>
              <w:rPr>
                <w:rFonts w:ascii="Times New Roman" w:hAnsi="Times New Roman"/>
              </w:rPr>
            </w:pPr>
            <w:r w:rsidRPr="008B1F79">
              <w:rPr>
                <w:rFonts w:ascii="Times New Roman" w:hAnsi="Times New Roman"/>
              </w:rPr>
              <w:t>System S3</w:t>
            </w:r>
          </w:p>
        </w:tc>
        <w:tc>
          <w:tcPr>
            <w:tcW w:w="2769" w:type="dxa"/>
            <w:gridSpan w:val="2"/>
          </w:tcPr>
          <w:p w14:paraId="7297DB8A" w14:textId="77777777" w:rsidR="002353DD" w:rsidRPr="008B1F79" w:rsidRDefault="002353DD" w:rsidP="00555341">
            <w:pPr>
              <w:pStyle w:val="Tablehead"/>
              <w:rPr>
                <w:rFonts w:ascii="Times New Roman" w:hAnsi="Times New Roman"/>
              </w:rPr>
            </w:pPr>
            <w:r w:rsidRPr="008B1F79">
              <w:rPr>
                <w:rFonts w:ascii="Times New Roman" w:hAnsi="Times New Roman"/>
              </w:rPr>
              <w:t>System S4</w:t>
            </w:r>
          </w:p>
        </w:tc>
        <w:tc>
          <w:tcPr>
            <w:tcW w:w="1569" w:type="dxa"/>
          </w:tcPr>
          <w:p w14:paraId="46CE311F" w14:textId="77777777" w:rsidR="002353DD" w:rsidRPr="008B1F79" w:rsidRDefault="002353DD" w:rsidP="00555341">
            <w:pPr>
              <w:pStyle w:val="Tablehead"/>
              <w:rPr>
                <w:rFonts w:ascii="Times New Roman" w:hAnsi="Times New Roman"/>
              </w:rPr>
            </w:pPr>
            <w:r w:rsidRPr="008B1F79">
              <w:rPr>
                <w:rFonts w:ascii="Times New Roman" w:hAnsi="Times New Roman"/>
              </w:rPr>
              <w:t>System S5</w:t>
            </w:r>
          </w:p>
        </w:tc>
      </w:tr>
      <w:tr w:rsidR="002353DD" w:rsidRPr="008B1F79" w14:paraId="680BE964" w14:textId="77777777" w:rsidTr="00555341">
        <w:trPr>
          <w:jc w:val="center"/>
        </w:trPr>
        <w:tc>
          <w:tcPr>
            <w:tcW w:w="4491" w:type="dxa"/>
          </w:tcPr>
          <w:p w14:paraId="6B5FC738"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661" w:type="dxa"/>
          </w:tcPr>
          <w:p w14:paraId="546A8D61"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1938" w:type="dxa"/>
          </w:tcPr>
          <w:p w14:paraId="16BE9A95"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293CFF87"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1530" w:type="dxa"/>
          </w:tcPr>
          <w:p w14:paraId="242396C4" w14:textId="77777777" w:rsidR="002353DD" w:rsidRPr="008B1F79" w:rsidRDefault="002353DD" w:rsidP="00555341">
            <w:pPr>
              <w:pStyle w:val="Tabletext"/>
              <w:keepLines/>
              <w:tabs>
                <w:tab w:val="left" w:leader="dot" w:pos="7938"/>
                <w:tab w:val="center" w:pos="9526"/>
              </w:tabs>
              <w:ind w:left="567" w:hanging="567"/>
              <w:jc w:val="left"/>
            </w:pPr>
            <w:r w:rsidRPr="008B1F79">
              <w:t>20.0 (min)</w:t>
            </w:r>
          </w:p>
        </w:tc>
        <w:tc>
          <w:tcPr>
            <w:tcW w:w="1239" w:type="dxa"/>
          </w:tcPr>
          <w:p w14:paraId="045BA3F0" w14:textId="77777777" w:rsidR="002353DD" w:rsidRPr="008B1F79" w:rsidRDefault="002353DD" w:rsidP="00555341">
            <w:pPr>
              <w:pStyle w:val="Tabletext"/>
              <w:keepLines/>
              <w:tabs>
                <w:tab w:val="left" w:leader="dot" w:pos="7938"/>
                <w:tab w:val="center" w:pos="9526"/>
              </w:tabs>
              <w:ind w:left="567" w:hanging="567"/>
              <w:jc w:val="left"/>
            </w:pPr>
            <w:r w:rsidRPr="008B1F79">
              <w:t>26.0 (max)</w:t>
            </w:r>
          </w:p>
        </w:tc>
        <w:tc>
          <w:tcPr>
            <w:tcW w:w="1569" w:type="dxa"/>
          </w:tcPr>
          <w:p w14:paraId="4AACF3A5" w14:textId="77777777" w:rsidR="002353DD" w:rsidRPr="008B1F79" w:rsidRDefault="002353DD" w:rsidP="00555341">
            <w:pPr>
              <w:pStyle w:val="Tabletext"/>
              <w:keepLines/>
              <w:tabs>
                <w:tab w:val="left" w:leader="dot" w:pos="7938"/>
                <w:tab w:val="center" w:pos="9526"/>
              </w:tabs>
              <w:ind w:left="567" w:hanging="567"/>
              <w:jc w:val="left"/>
            </w:pPr>
            <w:r w:rsidRPr="008B1F79">
              <w:t>20</w:t>
            </w:r>
          </w:p>
        </w:tc>
      </w:tr>
      <w:tr w:rsidR="002353DD" w:rsidRPr="008B1F79" w14:paraId="346326C8" w14:textId="77777777" w:rsidTr="00555341">
        <w:trPr>
          <w:jc w:val="center"/>
        </w:trPr>
        <w:tc>
          <w:tcPr>
            <w:tcW w:w="4491" w:type="dxa"/>
          </w:tcPr>
          <w:p w14:paraId="2C05831C"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661" w:type="dxa"/>
          </w:tcPr>
          <w:p w14:paraId="6A83A495" w14:textId="77777777" w:rsidR="002353DD" w:rsidRPr="008B1F79" w:rsidRDefault="002353DD" w:rsidP="00555341">
            <w:pPr>
              <w:pStyle w:val="Tabletext"/>
              <w:keepLines/>
              <w:tabs>
                <w:tab w:val="left" w:leader="dot" w:pos="7938"/>
                <w:tab w:val="center" w:pos="9526"/>
              </w:tabs>
              <w:ind w:left="567" w:hanging="567"/>
              <w:jc w:val="left"/>
            </w:pPr>
            <w:r w:rsidRPr="008B1F79">
              <w:t>3</w:t>
            </w:r>
          </w:p>
        </w:tc>
        <w:tc>
          <w:tcPr>
            <w:tcW w:w="1938" w:type="dxa"/>
          </w:tcPr>
          <w:p w14:paraId="574DD90B"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031" w:type="dxa"/>
          </w:tcPr>
          <w:p w14:paraId="608C70EE" w14:textId="77777777" w:rsidR="002353DD" w:rsidRPr="008B1F79" w:rsidRDefault="002353DD" w:rsidP="00555341">
            <w:pPr>
              <w:pStyle w:val="Tabletext"/>
              <w:keepLines/>
              <w:tabs>
                <w:tab w:val="left" w:leader="dot" w:pos="7938"/>
                <w:tab w:val="center" w:pos="9526"/>
              </w:tabs>
              <w:ind w:left="567" w:hanging="567"/>
              <w:jc w:val="left"/>
            </w:pPr>
            <w:r w:rsidRPr="008B1F79">
              <w:t>1.5</w:t>
            </w:r>
          </w:p>
        </w:tc>
        <w:tc>
          <w:tcPr>
            <w:tcW w:w="1530" w:type="dxa"/>
          </w:tcPr>
          <w:p w14:paraId="06D556EC" w14:textId="77777777" w:rsidR="002353DD" w:rsidRPr="008B1F79" w:rsidRDefault="002353DD" w:rsidP="00555341">
            <w:pPr>
              <w:pStyle w:val="Tabletext"/>
              <w:keepLines/>
              <w:tabs>
                <w:tab w:val="left" w:leader="dot" w:pos="7938"/>
                <w:tab w:val="center" w:pos="9526"/>
              </w:tabs>
              <w:ind w:left="567" w:hanging="567"/>
              <w:jc w:val="left"/>
            </w:pPr>
            <w:r w:rsidRPr="008B1F79">
              <w:t>0.75 (min)</w:t>
            </w:r>
          </w:p>
        </w:tc>
        <w:tc>
          <w:tcPr>
            <w:tcW w:w="1239" w:type="dxa"/>
          </w:tcPr>
          <w:p w14:paraId="417443E5" w14:textId="77777777" w:rsidR="002353DD" w:rsidRPr="008B1F79" w:rsidRDefault="002353DD" w:rsidP="00555341">
            <w:pPr>
              <w:pStyle w:val="Tabletext"/>
              <w:keepLines/>
              <w:tabs>
                <w:tab w:val="left" w:leader="dot" w:pos="7938"/>
                <w:tab w:val="center" w:pos="9526"/>
              </w:tabs>
              <w:ind w:left="567" w:hanging="567"/>
              <w:jc w:val="left"/>
            </w:pPr>
            <w:r w:rsidRPr="008B1F79">
              <w:t>2.3 (max)</w:t>
            </w:r>
          </w:p>
        </w:tc>
        <w:tc>
          <w:tcPr>
            <w:tcW w:w="1569" w:type="dxa"/>
          </w:tcPr>
          <w:p w14:paraId="245D8FD2"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r>
      <w:tr w:rsidR="002353DD" w:rsidRPr="008B1F79" w14:paraId="1F4E8A23" w14:textId="77777777" w:rsidTr="00555341">
        <w:trPr>
          <w:jc w:val="center"/>
        </w:trPr>
        <w:tc>
          <w:tcPr>
            <w:tcW w:w="4491" w:type="dxa"/>
          </w:tcPr>
          <w:p w14:paraId="5AD3A909"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1661" w:type="dxa"/>
          </w:tcPr>
          <w:p w14:paraId="0508AB12" w14:textId="77777777" w:rsidR="002353DD" w:rsidRPr="008B1F79" w:rsidRDefault="002353DD" w:rsidP="00555341">
            <w:pPr>
              <w:pStyle w:val="Tabletext"/>
              <w:keepLines/>
              <w:tabs>
                <w:tab w:val="left" w:leader="dot" w:pos="7938"/>
                <w:tab w:val="center" w:pos="9526"/>
              </w:tabs>
              <w:ind w:left="567" w:hanging="567"/>
              <w:jc w:val="left"/>
            </w:pPr>
            <w:r w:rsidRPr="008B1F79">
              <w:t>57</w:t>
            </w:r>
          </w:p>
        </w:tc>
        <w:tc>
          <w:tcPr>
            <w:tcW w:w="1938" w:type="dxa"/>
          </w:tcPr>
          <w:p w14:paraId="38977B20"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265B4D33" w14:textId="77777777" w:rsidR="002353DD" w:rsidRPr="008B1F79" w:rsidRDefault="002353DD" w:rsidP="00555341">
            <w:pPr>
              <w:pStyle w:val="Tabletext"/>
              <w:keepLines/>
              <w:tabs>
                <w:tab w:val="left" w:leader="dot" w:pos="7938"/>
                <w:tab w:val="center" w:pos="9526"/>
              </w:tabs>
              <w:ind w:left="567" w:hanging="567"/>
              <w:jc w:val="left"/>
            </w:pPr>
            <w:r w:rsidRPr="008B1F79">
              <w:t>180</w:t>
            </w:r>
          </w:p>
        </w:tc>
        <w:tc>
          <w:tcPr>
            <w:tcW w:w="1530" w:type="dxa"/>
          </w:tcPr>
          <w:p w14:paraId="17AD5773" w14:textId="77777777" w:rsidR="002353DD" w:rsidRPr="008B1F79" w:rsidRDefault="002353DD" w:rsidP="00555341">
            <w:pPr>
              <w:pStyle w:val="Tabletext"/>
              <w:keepLines/>
              <w:tabs>
                <w:tab w:val="left" w:leader="dot" w:pos="7938"/>
                <w:tab w:val="center" w:pos="9526"/>
              </w:tabs>
              <w:ind w:left="567" w:hanging="567"/>
              <w:jc w:val="left"/>
            </w:pPr>
            <w:r w:rsidRPr="008B1F79">
              <w:t>120 (min)</w:t>
            </w:r>
          </w:p>
        </w:tc>
        <w:tc>
          <w:tcPr>
            <w:tcW w:w="1239" w:type="dxa"/>
          </w:tcPr>
          <w:p w14:paraId="700099E9" w14:textId="77777777" w:rsidR="002353DD" w:rsidRPr="008B1F79" w:rsidRDefault="002353DD" w:rsidP="00555341">
            <w:pPr>
              <w:pStyle w:val="Tabletext"/>
              <w:keepLines/>
              <w:tabs>
                <w:tab w:val="left" w:leader="dot" w:pos="7938"/>
                <w:tab w:val="center" w:pos="9526"/>
              </w:tabs>
              <w:ind w:left="567" w:hanging="567"/>
              <w:jc w:val="left"/>
            </w:pPr>
            <w:r w:rsidRPr="008B1F79">
              <w:t>360 (max)</w:t>
            </w:r>
          </w:p>
        </w:tc>
        <w:tc>
          <w:tcPr>
            <w:tcW w:w="1569" w:type="dxa"/>
          </w:tcPr>
          <w:p w14:paraId="621D7641" w14:textId="77777777" w:rsidR="002353DD" w:rsidRPr="008B1F79" w:rsidRDefault="002353DD" w:rsidP="00555341">
            <w:pPr>
              <w:pStyle w:val="Tabletext"/>
              <w:keepLines/>
              <w:tabs>
                <w:tab w:val="left" w:leader="dot" w:pos="7938"/>
                <w:tab w:val="center" w:pos="9526"/>
              </w:tabs>
              <w:ind w:left="567" w:hanging="567"/>
              <w:jc w:val="left"/>
            </w:pPr>
            <w:r w:rsidRPr="008B1F79">
              <w:t>144</w:t>
            </w:r>
          </w:p>
        </w:tc>
      </w:tr>
      <w:tr w:rsidR="002353DD" w:rsidRPr="008B1F79" w14:paraId="5C850AB2" w14:textId="77777777" w:rsidTr="00555341">
        <w:trPr>
          <w:jc w:val="center"/>
        </w:trPr>
        <w:tc>
          <w:tcPr>
            <w:tcW w:w="4491" w:type="dxa"/>
          </w:tcPr>
          <w:p w14:paraId="2316111F" w14:textId="77777777" w:rsidR="002353DD" w:rsidRPr="008B1F79" w:rsidRDefault="002353DD" w:rsidP="00555341">
            <w:pPr>
              <w:pStyle w:val="Tabletext"/>
              <w:keepLines/>
              <w:tabs>
                <w:tab w:val="left" w:leader="dot" w:pos="7938"/>
                <w:tab w:val="center" w:pos="9526"/>
              </w:tabs>
              <w:jc w:val="left"/>
            </w:pPr>
            <w:r w:rsidRPr="008B1F79">
              <w:t>Antenna horizontal scan type (continuous, random, sector, etc.) (</w:t>
            </w:r>
            <w:r w:rsidRPr="008B1F79">
              <w:rPr>
                <w:spacing w:val="-8"/>
              </w:rPr>
              <w:t>degrees)</w:t>
            </w:r>
          </w:p>
        </w:tc>
        <w:tc>
          <w:tcPr>
            <w:tcW w:w="1661" w:type="dxa"/>
          </w:tcPr>
          <w:p w14:paraId="209B92C7" w14:textId="77777777" w:rsidR="002353DD" w:rsidRPr="008B1F79" w:rsidRDefault="002353DD" w:rsidP="00555341">
            <w:pPr>
              <w:pStyle w:val="Tabletext"/>
              <w:keepLines/>
              <w:tabs>
                <w:tab w:val="left" w:leader="dot" w:pos="7938"/>
                <w:tab w:val="center" w:pos="9526"/>
              </w:tabs>
              <w:jc w:val="left"/>
            </w:pPr>
            <w:r w:rsidRPr="008B1F79">
              <w:t>360 (mechanical)</w:t>
            </w:r>
          </w:p>
        </w:tc>
        <w:tc>
          <w:tcPr>
            <w:tcW w:w="1938" w:type="dxa"/>
          </w:tcPr>
          <w:p w14:paraId="0B5A9ED5" w14:textId="77777777" w:rsidR="002353DD" w:rsidRPr="008B1F79" w:rsidRDefault="002353DD" w:rsidP="00555341">
            <w:pPr>
              <w:pStyle w:val="Tabletext"/>
              <w:jc w:val="left"/>
            </w:pPr>
            <w:r w:rsidRPr="008B1F79">
              <w:t>360 (mechanical)</w:t>
            </w:r>
          </w:p>
        </w:tc>
        <w:tc>
          <w:tcPr>
            <w:tcW w:w="2031" w:type="dxa"/>
          </w:tcPr>
          <w:p w14:paraId="2E8C103F" w14:textId="77777777" w:rsidR="002353DD" w:rsidRPr="008B1F79" w:rsidRDefault="002353DD" w:rsidP="00555341">
            <w:pPr>
              <w:pStyle w:val="Tabletext"/>
              <w:jc w:val="left"/>
            </w:pPr>
            <w:r w:rsidRPr="008B1F79">
              <w:t>360 or sector search/track (mechanical)</w:t>
            </w:r>
          </w:p>
        </w:tc>
        <w:tc>
          <w:tcPr>
            <w:tcW w:w="2769" w:type="dxa"/>
            <w:gridSpan w:val="2"/>
          </w:tcPr>
          <w:p w14:paraId="4E580393" w14:textId="77777777" w:rsidR="002353DD" w:rsidRPr="008B1F79" w:rsidRDefault="002353DD" w:rsidP="00555341">
            <w:pPr>
              <w:pStyle w:val="Tabletext"/>
              <w:jc w:val="left"/>
            </w:pPr>
            <w:r w:rsidRPr="008B1F79">
              <w:t>360</w:t>
            </w:r>
          </w:p>
        </w:tc>
        <w:tc>
          <w:tcPr>
            <w:tcW w:w="1569" w:type="dxa"/>
          </w:tcPr>
          <w:p w14:paraId="218DEB35" w14:textId="77777777" w:rsidR="002353DD" w:rsidRPr="008B1F79" w:rsidRDefault="002353DD" w:rsidP="00555341">
            <w:pPr>
              <w:pStyle w:val="Tabletext"/>
              <w:jc w:val="left"/>
            </w:pPr>
            <w:r w:rsidRPr="008B1F79">
              <w:t>360</w:t>
            </w:r>
          </w:p>
        </w:tc>
      </w:tr>
      <w:tr w:rsidR="002353DD" w:rsidRPr="008B1F79" w14:paraId="1F769135" w14:textId="77777777" w:rsidTr="00555341">
        <w:trPr>
          <w:jc w:val="center"/>
        </w:trPr>
        <w:tc>
          <w:tcPr>
            <w:tcW w:w="4491" w:type="dxa"/>
          </w:tcPr>
          <w:p w14:paraId="76F84293"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661" w:type="dxa"/>
          </w:tcPr>
          <w:p w14:paraId="2D1F0188"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198A8943" w14:textId="77777777" w:rsidR="002353DD" w:rsidRPr="008B1F79" w:rsidRDefault="002353DD" w:rsidP="00555341">
            <w:pPr>
              <w:pStyle w:val="Tabletext"/>
              <w:keepLines/>
              <w:tabs>
                <w:tab w:val="left" w:leader="dot" w:pos="7938"/>
                <w:tab w:val="center" w:pos="9526"/>
              </w:tabs>
              <w:ind w:left="567" w:hanging="567"/>
              <w:jc w:val="left"/>
            </w:pPr>
            <w:r w:rsidRPr="008B1F79">
              <w:t>90</w:t>
            </w:r>
          </w:p>
        </w:tc>
        <w:tc>
          <w:tcPr>
            <w:tcW w:w="2031" w:type="dxa"/>
          </w:tcPr>
          <w:p w14:paraId="72C0946C"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610ADF3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7921C45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54A94001" w14:textId="77777777" w:rsidTr="00555341">
        <w:trPr>
          <w:jc w:val="center"/>
        </w:trPr>
        <w:tc>
          <w:tcPr>
            <w:tcW w:w="4491" w:type="dxa"/>
          </w:tcPr>
          <w:p w14:paraId="22AD4FEF" w14:textId="77777777" w:rsidR="002353DD" w:rsidRPr="008B1F79" w:rsidRDefault="002353DD" w:rsidP="00555341">
            <w:pPr>
              <w:pStyle w:val="Tabletext"/>
              <w:jc w:val="left"/>
            </w:pPr>
            <w:r w:rsidRPr="008B1F79">
              <w:t>Antenna vertical scan type</w:t>
            </w:r>
          </w:p>
        </w:tc>
        <w:tc>
          <w:tcPr>
            <w:tcW w:w="1661" w:type="dxa"/>
          </w:tcPr>
          <w:p w14:paraId="6DE047B5"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502BDA52" w14:textId="77777777" w:rsidR="002353DD" w:rsidRPr="008B1F79" w:rsidRDefault="002353DD" w:rsidP="00555341">
            <w:pPr>
              <w:pStyle w:val="Tabletext"/>
              <w:keepLines/>
              <w:tabs>
                <w:tab w:val="left" w:leader="dot" w:pos="7938"/>
                <w:tab w:val="center" w:pos="9526"/>
              </w:tabs>
              <w:jc w:val="left"/>
            </w:pPr>
            <w:r w:rsidRPr="008B1F79">
              <w:t>Sector: +83/–30</w:t>
            </w:r>
            <w:r w:rsidRPr="008B1F79">
              <w:sym w:font="Symbol" w:char="F0B0"/>
            </w:r>
            <w:r w:rsidRPr="008B1F79">
              <w:t xml:space="preserve"> (mechanical)</w:t>
            </w:r>
          </w:p>
        </w:tc>
        <w:tc>
          <w:tcPr>
            <w:tcW w:w="2031" w:type="dxa"/>
          </w:tcPr>
          <w:p w14:paraId="3D636776"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2984F46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6CA01742"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r>
      <w:tr w:rsidR="002353DD" w:rsidRPr="008B1F79" w14:paraId="2A911A16" w14:textId="77777777" w:rsidTr="00555341">
        <w:trPr>
          <w:jc w:val="center"/>
        </w:trPr>
        <w:tc>
          <w:tcPr>
            <w:tcW w:w="4491" w:type="dxa"/>
          </w:tcPr>
          <w:p w14:paraId="7C09381B" w14:textId="77777777" w:rsidR="002353DD" w:rsidRPr="008B1F79" w:rsidRDefault="002353DD" w:rsidP="00555341">
            <w:pPr>
              <w:pStyle w:val="Tabletext"/>
              <w:keepLines/>
              <w:tabs>
                <w:tab w:val="left" w:leader="dot" w:pos="7938"/>
                <w:tab w:val="center" w:pos="9526"/>
              </w:tabs>
              <w:ind w:left="567" w:hanging="567"/>
              <w:jc w:val="left"/>
            </w:pPr>
            <w:r w:rsidRPr="008B1F79">
              <w:t xml:space="preserve">Antenna side-lobe (SL) levels </w:t>
            </w:r>
            <w:r w:rsidRPr="008B1F79">
              <w:br/>
              <w:t>(1</w:t>
            </w:r>
            <w:r w:rsidRPr="008B1F79">
              <w:rPr>
                <w:vertAlign w:val="superscript"/>
              </w:rPr>
              <w:t>st</w:t>
            </w:r>
            <w:r w:rsidRPr="008B1F79">
              <w:t> SLs and remote SLs) (</w:t>
            </w:r>
            <w:proofErr w:type="spellStart"/>
            <w:r w:rsidRPr="008B1F79">
              <w:t>dBi</w:t>
            </w:r>
            <w:proofErr w:type="spellEnd"/>
            <w:r w:rsidRPr="008B1F79">
              <w:t>)</w:t>
            </w:r>
          </w:p>
        </w:tc>
        <w:tc>
          <w:tcPr>
            <w:tcW w:w="1661" w:type="dxa"/>
          </w:tcPr>
          <w:p w14:paraId="08BA6A89"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7295ADA8" w14:textId="77777777" w:rsidR="002353DD" w:rsidRPr="008B1F79" w:rsidRDefault="002353DD" w:rsidP="00555341">
            <w:pPr>
              <w:pStyle w:val="Tabletext"/>
              <w:keepLines/>
              <w:tabs>
                <w:tab w:val="left" w:leader="dot" w:pos="7938"/>
                <w:tab w:val="center" w:pos="9526"/>
              </w:tabs>
              <w:ind w:left="567" w:hanging="567"/>
              <w:jc w:val="left"/>
            </w:pPr>
            <w:r w:rsidRPr="008B1F79">
              <w:t>23 (1st SL)</w:t>
            </w:r>
          </w:p>
        </w:tc>
        <w:tc>
          <w:tcPr>
            <w:tcW w:w="2031" w:type="dxa"/>
          </w:tcPr>
          <w:p w14:paraId="73340675" w14:textId="77777777" w:rsidR="002353DD" w:rsidRPr="008B1F79" w:rsidRDefault="002353DD" w:rsidP="00555341">
            <w:pPr>
              <w:pStyle w:val="Tabletext"/>
              <w:keepLines/>
              <w:tabs>
                <w:tab w:val="left" w:leader="dot" w:pos="7938"/>
                <w:tab w:val="center" w:pos="9526"/>
              </w:tabs>
              <w:ind w:left="567" w:hanging="567"/>
              <w:jc w:val="left"/>
            </w:pPr>
            <w:r w:rsidRPr="008B1F79">
              <w:t>23 (1</w:t>
            </w:r>
            <w:r w:rsidRPr="008B1F79">
              <w:rPr>
                <w:vertAlign w:val="superscript"/>
              </w:rPr>
              <w:t>st</w:t>
            </w:r>
            <w:r w:rsidRPr="008B1F79">
              <w:t xml:space="preserve"> SL)</w:t>
            </w:r>
          </w:p>
        </w:tc>
        <w:tc>
          <w:tcPr>
            <w:tcW w:w="1530" w:type="dxa"/>
          </w:tcPr>
          <w:p w14:paraId="2DE89D3B" w14:textId="77777777" w:rsidR="002353DD" w:rsidRPr="008B1F79" w:rsidRDefault="002353DD" w:rsidP="00555341">
            <w:pPr>
              <w:pStyle w:val="Tabletext"/>
              <w:keepLines/>
              <w:tabs>
                <w:tab w:val="left" w:leader="dot" w:pos="7938"/>
                <w:tab w:val="center" w:pos="9526"/>
              </w:tabs>
              <w:jc w:val="left"/>
            </w:pPr>
            <w:r w:rsidRPr="008B1F79">
              <w:t xml:space="preserve">4 at </w:t>
            </w:r>
            <w:r w:rsidRPr="008B1F79">
              <w:sym w:font="Symbol" w:char="F0A3"/>
            </w:r>
            <w:r w:rsidRPr="008B1F79">
              <w:t> 10</w:t>
            </w:r>
            <w:r w:rsidRPr="008B1F79">
              <w:sym w:font="Symbol" w:char="F0B0"/>
            </w:r>
            <w:r w:rsidRPr="008B1F79">
              <w:t xml:space="preserve"> (min)</w:t>
            </w:r>
            <w:r w:rsidRPr="008B1F79">
              <w:br/>
              <w:t xml:space="preserve">3 at </w:t>
            </w:r>
            <w:r w:rsidRPr="008B1F79">
              <w:sym w:font="Symbol" w:char="F0B3"/>
            </w:r>
            <w:r w:rsidRPr="008B1F79">
              <w:t> 10</w:t>
            </w:r>
            <w:r w:rsidRPr="008B1F79">
              <w:sym w:font="Symbol" w:char="F0B0"/>
            </w:r>
            <w:r w:rsidRPr="008B1F79">
              <w:t xml:space="preserve"> (max)</w:t>
            </w:r>
          </w:p>
        </w:tc>
        <w:tc>
          <w:tcPr>
            <w:tcW w:w="1239" w:type="dxa"/>
          </w:tcPr>
          <w:p w14:paraId="4FE4BB79" w14:textId="77777777" w:rsidR="002353DD" w:rsidRPr="008B1F79" w:rsidRDefault="002353DD" w:rsidP="00555341">
            <w:pPr>
              <w:pStyle w:val="Tabletext"/>
              <w:keepLines/>
              <w:tabs>
                <w:tab w:val="left" w:leader="dot" w:pos="7938"/>
                <w:tab w:val="center" w:pos="9526"/>
              </w:tabs>
              <w:jc w:val="left"/>
            </w:pPr>
            <w:r w:rsidRPr="008B1F79">
              <w:t xml:space="preserve">9 at </w:t>
            </w:r>
            <w:r w:rsidRPr="008B1F79">
              <w:sym w:font="Symbol" w:char="F0A3"/>
            </w:r>
            <w:r w:rsidRPr="008B1F79">
              <w:t> 10</w:t>
            </w:r>
            <w:r w:rsidRPr="008B1F79">
              <w:sym w:font="Symbol" w:char="F0B0"/>
            </w:r>
            <w:r w:rsidRPr="008B1F79">
              <w:t xml:space="preserve"> (max)</w:t>
            </w:r>
            <w:r w:rsidRPr="008B1F79">
              <w:br/>
              <w:t xml:space="preserve">2 at </w:t>
            </w:r>
            <w:r w:rsidRPr="008B1F79">
              <w:sym w:font="Symbol" w:char="F0B3"/>
            </w:r>
            <w:r w:rsidRPr="008B1F79">
              <w:t> 10</w:t>
            </w:r>
            <w:r w:rsidRPr="008B1F79">
              <w:sym w:font="Symbol" w:char="F0B0"/>
            </w:r>
            <w:r w:rsidRPr="008B1F79">
              <w:t xml:space="preserve"> (max)</w:t>
            </w:r>
          </w:p>
        </w:tc>
        <w:tc>
          <w:tcPr>
            <w:tcW w:w="1569" w:type="dxa"/>
          </w:tcPr>
          <w:p w14:paraId="14F8DF09" w14:textId="77777777" w:rsidR="002353DD" w:rsidRPr="008B1F79" w:rsidRDefault="002353DD" w:rsidP="00555341">
            <w:pPr>
              <w:pStyle w:val="Tabletext"/>
              <w:keepLines/>
              <w:tabs>
                <w:tab w:val="left" w:leader="dot" w:pos="7938"/>
                <w:tab w:val="center" w:pos="9526"/>
              </w:tabs>
              <w:ind w:left="284" w:hanging="284"/>
              <w:jc w:val="left"/>
            </w:pPr>
            <w:r w:rsidRPr="008B1F79">
              <w:t>5 (1st SL)</w:t>
            </w:r>
          </w:p>
        </w:tc>
      </w:tr>
      <w:tr w:rsidR="002353DD" w:rsidRPr="008B1F79" w14:paraId="08A5A077" w14:textId="77777777" w:rsidTr="00555341">
        <w:trPr>
          <w:jc w:val="center"/>
        </w:trPr>
        <w:tc>
          <w:tcPr>
            <w:tcW w:w="4491" w:type="dxa"/>
          </w:tcPr>
          <w:p w14:paraId="1BA29237" w14:textId="77777777" w:rsidR="002353DD" w:rsidRPr="008B1F79" w:rsidRDefault="002353DD" w:rsidP="00555341">
            <w:pPr>
              <w:pStyle w:val="Tabletext"/>
              <w:jc w:val="left"/>
            </w:pPr>
            <w:r w:rsidRPr="008B1F79">
              <w:t>Antenna height</w:t>
            </w:r>
          </w:p>
        </w:tc>
        <w:tc>
          <w:tcPr>
            <w:tcW w:w="1661" w:type="dxa"/>
          </w:tcPr>
          <w:p w14:paraId="46D001C0" w14:textId="77777777" w:rsidR="002353DD" w:rsidRPr="008B1F79" w:rsidRDefault="002353DD" w:rsidP="00555341">
            <w:pPr>
              <w:pStyle w:val="Tabletext"/>
              <w:keepLines/>
              <w:tabs>
                <w:tab w:val="left" w:leader="dot" w:pos="7938"/>
                <w:tab w:val="center" w:pos="9526"/>
              </w:tabs>
              <w:jc w:val="left"/>
            </w:pPr>
            <w:r w:rsidRPr="008B1F79">
              <w:t>Mast/deck mount</w:t>
            </w:r>
          </w:p>
        </w:tc>
        <w:tc>
          <w:tcPr>
            <w:tcW w:w="1938" w:type="dxa"/>
          </w:tcPr>
          <w:p w14:paraId="34DFFE50"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031" w:type="dxa"/>
          </w:tcPr>
          <w:p w14:paraId="102C1B8E"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2769" w:type="dxa"/>
            <w:gridSpan w:val="2"/>
          </w:tcPr>
          <w:p w14:paraId="0729DDEC" w14:textId="77777777" w:rsidR="002353DD" w:rsidRPr="008B1F79" w:rsidRDefault="002353DD" w:rsidP="00555341">
            <w:pPr>
              <w:pStyle w:val="Tabletext"/>
              <w:keepLines/>
              <w:tabs>
                <w:tab w:val="left" w:leader="dot" w:pos="7938"/>
                <w:tab w:val="center" w:pos="9526"/>
              </w:tabs>
              <w:ind w:left="567" w:hanging="567"/>
              <w:jc w:val="left"/>
            </w:pPr>
            <w:r w:rsidRPr="008B1F79">
              <w:t>Mast/deck mount</w:t>
            </w:r>
          </w:p>
        </w:tc>
        <w:tc>
          <w:tcPr>
            <w:tcW w:w="1569" w:type="dxa"/>
          </w:tcPr>
          <w:p w14:paraId="6C335736" w14:textId="77777777" w:rsidR="002353DD" w:rsidRPr="008B1F79" w:rsidRDefault="002353DD" w:rsidP="00555341">
            <w:pPr>
              <w:pStyle w:val="Tabletext"/>
              <w:keepLines/>
              <w:tabs>
                <w:tab w:val="left" w:leader="dot" w:pos="7938"/>
                <w:tab w:val="center" w:pos="9526"/>
              </w:tabs>
              <w:jc w:val="left"/>
            </w:pPr>
            <w:r w:rsidRPr="008B1F79">
              <w:t>Mast/deck mount</w:t>
            </w:r>
          </w:p>
        </w:tc>
      </w:tr>
      <w:tr w:rsidR="002353DD" w:rsidRPr="008B1F79" w14:paraId="11FBAF3F" w14:textId="77777777" w:rsidTr="00555341">
        <w:trPr>
          <w:jc w:val="center"/>
        </w:trPr>
        <w:tc>
          <w:tcPr>
            <w:tcW w:w="4491" w:type="dxa"/>
          </w:tcPr>
          <w:p w14:paraId="5509B3CB" w14:textId="77777777" w:rsidR="002353DD" w:rsidRPr="008B1F79" w:rsidRDefault="002353DD" w:rsidP="00555341">
            <w:pPr>
              <w:pStyle w:val="Tabletext"/>
              <w:jc w:val="left"/>
            </w:pPr>
            <w:r w:rsidRPr="008B1F79">
              <w:t xml:space="preserve">Receiver IF </w:t>
            </w:r>
          </w:p>
        </w:tc>
        <w:tc>
          <w:tcPr>
            <w:tcW w:w="1661" w:type="dxa"/>
          </w:tcPr>
          <w:p w14:paraId="70436648"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4B7DBCE"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7C784D37"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530" w:type="dxa"/>
          </w:tcPr>
          <w:p w14:paraId="2E373FF3" w14:textId="77777777" w:rsidR="002353DD" w:rsidRPr="008B1F79" w:rsidRDefault="002353DD" w:rsidP="00555341">
            <w:pPr>
              <w:pStyle w:val="Tabletext"/>
              <w:keepLines/>
              <w:tabs>
                <w:tab w:val="left" w:leader="dot" w:pos="7938"/>
                <w:tab w:val="center" w:pos="9526"/>
              </w:tabs>
              <w:ind w:left="567" w:hanging="567"/>
              <w:jc w:val="left"/>
            </w:pPr>
            <w:r w:rsidRPr="008B1F79">
              <w:t>45 (min)</w:t>
            </w:r>
          </w:p>
        </w:tc>
        <w:tc>
          <w:tcPr>
            <w:tcW w:w="1239" w:type="dxa"/>
          </w:tcPr>
          <w:p w14:paraId="189D289E" w14:textId="77777777" w:rsidR="002353DD" w:rsidRPr="008B1F79" w:rsidRDefault="002353DD" w:rsidP="00555341">
            <w:pPr>
              <w:pStyle w:val="Tabletext"/>
              <w:keepLines/>
              <w:tabs>
                <w:tab w:val="left" w:leader="dot" w:pos="7938"/>
                <w:tab w:val="center" w:pos="9526"/>
              </w:tabs>
              <w:ind w:left="567" w:hanging="567"/>
              <w:jc w:val="left"/>
            </w:pPr>
            <w:r w:rsidRPr="008B1F79">
              <w:t>60 (max)</w:t>
            </w:r>
          </w:p>
        </w:tc>
        <w:tc>
          <w:tcPr>
            <w:tcW w:w="1569" w:type="dxa"/>
          </w:tcPr>
          <w:p w14:paraId="602BF8FB" w14:textId="77777777" w:rsidR="002353DD" w:rsidRPr="008B1F79" w:rsidRDefault="002353DD" w:rsidP="00555341">
            <w:pPr>
              <w:pStyle w:val="Tabletext"/>
              <w:jc w:val="left"/>
            </w:pPr>
          </w:p>
        </w:tc>
      </w:tr>
      <w:tr w:rsidR="002353DD" w:rsidRPr="008B1F79" w14:paraId="2C0BA794" w14:textId="77777777" w:rsidTr="00555341">
        <w:trPr>
          <w:jc w:val="center"/>
        </w:trPr>
        <w:tc>
          <w:tcPr>
            <w:tcW w:w="4491" w:type="dxa"/>
          </w:tcPr>
          <w:p w14:paraId="7F7EB33D"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661" w:type="dxa"/>
          </w:tcPr>
          <w:p w14:paraId="3AAF2392" w14:textId="77777777" w:rsidR="002353DD" w:rsidRPr="008B1F79" w:rsidRDefault="002353DD" w:rsidP="00555341">
            <w:pPr>
              <w:pStyle w:val="Tabletext"/>
              <w:keepLines/>
              <w:tabs>
                <w:tab w:val="left" w:leader="dot" w:pos="7938"/>
                <w:tab w:val="center" w:pos="9526"/>
              </w:tabs>
              <w:ind w:left="567" w:hanging="567"/>
              <w:jc w:val="left"/>
            </w:pPr>
            <w:r w:rsidRPr="008B1F79">
              <w:t>12</w:t>
            </w:r>
          </w:p>
        </w:tc>
        <w:tc>
          <w:tcPr>
            <w:tcW w:w="1938" w:type="dxa"/>
          </w:tcPr>
          <w:p w14:paraId="6BF46D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c>
          <w:tcPr>
            <w:tcW w:w="2031" w:type="dxa"/>
          </w:tcPr>
          <w:p w14:paraId="1B2C1D23" w14:textId="77777777" w:rsidR="002353DD" w:rsidRPr="008B1F79" w:rsidRDefault="002353DD" w:rsidP="00555341">
            <w:pPr>
              <w:pStyle w:val="Tabletext"/>
              <w:keepLines/>
              <w:tabs>
                <w:tab w:val="left" w:leader="dot" w:pos="7938"/>
                <w:tab w:val="center" w:pos="9526"/>
              </w:tabs>
              <w:ind w:left="567" w:hanging="567"/>
              <w:jc w:val="left"/>
            </w:pPr>
            <w:r w:rsidRPr="008B1F79">
              <w:t>2.5; 4; 12</w:t>
            </w:r>
          </w:p>
        </w:tc>
        <w:tc>
          <w:tcPr>
            <w:tcW w:w="1530" w:type="dxa"/>
          </w:tcPr>
          <w:p w14:paraId="06669160" w14:textId="77777777" w:rsidR="002353DD" w:rsidRPr="008B1F79" w:rsidRDefault="002353DD" w:rsidP="00555341">
            <w:pPr>
              <w:pStyle w:val="Tabletext"/>
              <w:keepLines/>
              <w:tabs>
                <w:tab w:val="left" w:leader="dot" w:pos="7938"/>
                <w:tab w:val="center" w:pos="9526"/>
              </w:tabs>
              <w:jc w:val="left"/>
            </w:pPr>
            <w:r w:rsidRPr="008B1F79">
              <w:t>6; 2.5 (min)</w:t>
            </w:r>
            <w:r w:rsidRPr="008B1F79">
              <w:br/>
              <w:t>(short and long pulse, resp.)</w:t>
            </w:r>
          </w:p>
        </w:tc>
        <w:tc>
          <w:tcPr>
            <w:tcW w:w="1239" w:type="dxa"/>
          </w:tcPr>
          <w:p w14:paraId="27E3B232" w14:textId="77777777" w:rsidR="002353DD" w:rsidRPr="008B1F79" w:rsidRDefault="002353DD" w:rsidP="00555341">
            <w:pPr>
              <w:pStyle w:val="Tabletext"/>
              <w:keepLines/>
              <w:tabs>
                <w:tab w:val="left" w:leader="dot" w:pos="7938"/>
                <w:tab w:val="center" w:pos="9526"/>
              </w:tabs>
              <w:jc w:val="left"/>
            </w:pPr>
            <w:r w:rsidRPr="008B1F79">
              <w:t>28; 6 (max)</w:t>
            </w:r>
            <w:r w:rsidRPr="008B1F79">
              <w:br/>
              <w:t>(short and long pulse, resp.)</w:t>
            </w:r>
          </w:p>
        </w:tc>
        <w:tc>
          <w:tcPr>
            <w:tcW w:w="1569" w:type="dxa"/>
          </w:tcPr>
          <w:p w14:paraId="6537E2FB" w14:textId="77777777" w:rsidR="002353DD" w:rsidRPr="008B1F79" w:rsidRDefault="002353DD" w:rsidP="00555341">
            <w:pPr>
              <w:pStyle w:val="Tabletext"/>
              <w:keepLines/>
              <w:tabs>
                <w:tab w:val="left" w:leader="dot" w:pos="7938"/>
                <w:tab w:val="center" w:pos="9526"/>
              </w:tabs>
              <w:ind w:left="567" w:hanging="567"/>
              <w:jc w:val="left"/>
            </w:pPr>
            <w:r w:rsidRPr="008B1F79">
              <w:t>0.5</w:t>
            </w:r>
          </w:p>
        </w:tc>
      </w:tr>
      <w:tr w:rsidR="002353DD" w:rsidRPr="008B1F79" w14:paraId="37EB61EB" w14:textId="77777777" w:rsidTr="00555341">
        <w:trPr>
          <w:jc w:val="center"/>
        </w:trPr>
        <w:tc>
          <w:tcPr>
            <w:tcW w:w="4491" w:type="dxa"/>
          </w:tcPr>
          <w:p w14:paraId="56289DEC"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661" w:type="dxa"/>
          </w:tcPr>
          <w:p w14:paraId="6F3F59AC"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1938" w:type="dxa"/>
          </w:tcPr>
          <w:p w14:paraId="6C600DBF"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c>
          <w:tcPr>
            <w:tcW w:w="2031" w:type="dxa"/>
          </w:tcPr>
          <w:p w14:paraId="3BFC58BD" w14:textId="77777777" w:rsidR="002353DD" w:rsidRPr="008B1F79" w:rsidRDefault="002353DD" w:rsidP="00555341">
            <w:pPr>
              <w:pStyle w:val="Tabletext"/>
              <w:keepLines/>
              <w:tabs>
                <w:tab w:val="left" w:leader="dot" w:pos="7938"/>
                <w:tab w:val="center" w:pos="9526"/>
              </w:tabs>
              <w:ind w:left="567" w:hanging="567"/>
              <w:jc w:val="left"/>
            </w:pPr>
            <w:r w:rsidRPr="008B1F79">
              <w:t>9</w:t>
            </w:r>
          </w:p>
        </w:tc>
        <w:tc>
          <w:tcPr>
            <w:tcW w:w="1530" w:type="dxa"/>
          </w:tcPr>
          <w:p w14:paraId="5AE52A58" w14:textId="77777777" w:rsidR="002353DD" w:rsidRPr="008B1F79" w:rsidRDefault="002353DD" w:rsidP="00555341">
            <w:pPr>
              <w:pStyle w:val="Tabletext"/>
              <w:keepLines/>
              <w:tabs>
                <w:tab w:val="left" w:leader="dot" w:pos="7938"/>
                <w:tab w:val="center" w:pos="9526"/>
              </w:tabs>
              <w:ind w:left="567" w:hanging="567"/>
              <w:jc w:val="left"/>
            </w:pPr>
            <w:r w:rsidRPr="008B1F79">
              <w:t>3.5 (min)</w:t>
            </w:r>
          </w:p>
        </w:tc>
        <w:tc>
          <w:tcPr>
            <w:tcW w:w="1239" w:type="dxa"/>
          </w:tcPr>
          <w:p w14:paraId="24964A16" w14:textId="77777777" w:rsidR="002353DD" w:rsidRPr="008B1F79" w:rsidRDefault="002353DD" w:rsidP="00555341">
            <w:pPr>
              <w:pStyle w:val="Tabletext"/>
              <w:keepLines/>
              <w:tabs>
                <w:tab w:val="left" w:leader="dot" w:pos="7938"/>
                <w:tab w:val="center" w:pos="9526"/>
              </w:tabs>
              <w:ind w:left="567" w:hanging="567"/>
              <w:jc w:val="left"/>
            </w:pPr>
            <w:r w:rsidRPr="008B1F79">
              <w:t>8.5 (max)</w:t>
            </w:r>
          </w:p>
        </w:tc>
        <w:tc>
          <w:tcPr>
            <w:tcW w:w="1569" w:type="dxa"/>
          </w:tcPr>
          <w:p w14:paraId="34A4F8D9" w14:textId="77777777" w:rsidR="002353DD" w:rsidRPr="008B1F79" w:rsidRDefault="002353DD" w:rsidP="00555341">
            <w:pPr>
              <w:pStyle w:val="Tabletext"/>
              <w:keepLines/>
              <w:tabs>
                <w:tab w:val="left" w:leader="dot" w:pos="7938"/>
                <w:tab w:val="center" w:pos="9526"/>
              </w:tabs>
              <w:ind w:left="567" w:hanging="567"/>
              <w:jc w:val="left"/>
            </w:pPr>
            <w:r w:rsidRPr="008B1F79">
              <w:t>3.5</w:t>
            </w:r>
          </w:p>
        </w:tc>
      </w:tr>
      <w:tr w:rsidR="002353DD" w:rsidRPr="008B1F79" w14:paraId="7E88E0AB" w14:textId="77777777" w:rsidTr="00555341">
        <w:trPr>
          <w:jc w:val="center"/>
        </w:trPr>
        <w:tc>
          <w:tcPr>
            <w:tcW w:w="4491" w:type="dxa"/>
          </w:tcPr>
          <w:p w14:paraId="5C1839F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661" w:type="dxa"/>
          </w:tcPr>
          <w:p w14:paraId="28752235"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96</w:t>
            </w:r>
          </w:p>
        </w:tc>
        <w:tc>
          <w:tcPr>
            <w:tcW w:w="1938" w:type="dxa"/>
          </w:tcPr>
          <w:p w14:paraId="30AE24CB"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c>
          <w:tcPr>
            <w:tcW w:w="2031" w:type="dxa"/>
          </w:tcPr>
          <w:p w14:paraId="23C65BE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 xml:space="preserve">102; </w:t>
            </w:r>
            <w:r w:rsidRPr="008B1F79">
              <w:sym w:font="Symbol" w:char="F02D"/>
            </w:r>
            <w:r w:rsidRPr="008B1F79">
              <w:t xml:space="preserve">100; </w:t>
            </w:r>
            <w:r w:rsidRPr="008B1F79">
              <w:sym w:font="Symbol" w:char="F02D"/>
            </w:r>
            <w:r w:rsidRPr="008B1F79">
              <w:t>95</w:t>
            </w:r>
          </w:p>
        </w:tc>
        <w:tc>
          <w:tcPr>
            <w:tcW w:w="1530" w:type="dxa"/>
          </w:tcPr>
          <w:p w14:paraId="0BC0BD29"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106 (min)</w:t>
            </w:r>
          </w:p>
        </w:tc>
        <w:tc>
          <w:tcPr>
            <w:tcW w:w="1239" w:type="dxa"/>
          </w:tcPr>
          <w:p w14:paraId="7C25744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91 (max)</w:t>
            </w:r>
          </w:p>
        </w:tc>
        <w:tc>
          <w:tcPr>
            <w:tcW w:w="1569" w:type="dxa"/>
          </w:tcPr>
          <w:p w14:paraId="43E9E1D1" w14:textId="77777777" w:rsidR="002353DD" w:rsidRPr="008B1F79" w:rsidRDefault="002353DD" w:rsidP="00555341">
            <w:pPr>
              <w:pStyle w:val="Tabletext"/>
              <w:keepLines/>
              <w:tabs>
                <w:tab w:val="left" w:leader="dot" w:pos="7938"/>
                <w:tab w:val="center" w:pos="9526"/>
              </w:tabs>
              <w:ind w:left="567" w:hanging="567"/>
              <w:jc w:val="left"/>
            </w:pPr>
            <w:r w:rsidRPr="008B1F79">
              <w:sym w:font="Symbol" w:char="F02D"/>
            </w:r>
            <w:r w:rsidRPr="008B1F79">
              <w:t>113</w:t>
            </w:r>
          </w:p>
        </w:tc>
      </w:tr>
      <w:tr w:rsidR="002353DD" w:rsidRPr="008B1F79" w14:paraId="272F539B" w14:textId="77777777" w:rsidTr="00555341">
        <w:trPr>
          <w:jc w:val="center"/>
        </w:trPr>
        <w:tc>
          <w:tcPr>
            <w:tcW w:w="4491" w:type="dxa"/>
          </w:tcPr>
          <w:p w14:paraId="642006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661" w:type="dxa"/>
          </w:tcPr>
          <w:p w14:paraId="3BB356B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938" w:type="dxa"/>
          </w:tcPr>
          <w:p w14:paraId="6A12D145" w14:textId="77777777" w:rsidR="002353DD" w:rsidRPr="008B1F79" w:rsidRDefault="002353DD" w:rsidP="00555341">
            <w:pPr>
              <w:pStyle w:val="Tabletext"/>
              <w:keepLines/>
              <w:tabs>
                <w:tab w:val="left" w:leader="dot" w:pos="7938"/>
                <w:tab w:val="center" w:pos="9526"/>
              </w:tabs>
              <w:ind w:left="567" w:hanging="567"/>
              <w:jc w:val="left"/>
            </w:pPr>
            <w:r w:rsidRPr="008B1F79">
              <w:t>Not specified</w:t>
            </w:r>
          </w:p>
        </w:tc>
        <w:tc>
          <w:tcPr>
            <w:tcW w:w="2031" w:type="dxa"/>
          </w:tcPr>
          <w:p w14:paraId="6EF32AA4"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769" w:type="dxa"/>
            <w:gridSpan w:val="2"/>
          </w:tcPr>
          <w:p w14:paraId="01B7C8F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1569" w:type="dxa"/>
          </w:tcPr>
          <w:p w14:paraId="02A5A172" w14:textId="77777777" w:rsidR="002353DD" w:rsidRPr="008B1F79" w:rsidRDefault="002353DD" w:rsidP="00555341">
            <w:pPr>
              <w:pStyle w:val="Tabletext"/>
              <w:keepLines/>
              <w:tabs>
                <w:tab w:val="left" w:leader="dot" w:pos="7938"/>
                <w:tab w:val="center" w:pos="9526"/>
              </w:tabs>
              <w:ind w:left="567" w:hanging="567"/>
              <w:jc w:val="left"/>
            </w:pPr>
            <w:r w:rsidRPr="008B1F79">
              <w:t>1.7 to 54</w:t>
            </w:r>
          </w:p>
        </w:tc>
      </w:tr>
      <w:tr w:rsidR="002353DD" w:rsidRPr="008B1F79" w14:paraId="3A34D8E7" w14:textId="77777777" w:rsidTr="00555341">
        <w:trPr>
          <w:jc w:val="center"/>
        </w:trPr>
        <w:tc>
          <w:tcPr>
            <w:tcW w:w="4491" w:type="dxa"/>
          </w:tcPr>
          <w:p w14:paraId="5DA72CD5"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r w:rsidRPr="008B1F79">
              <w:br/>
              <w:t>–</w:t>
            </w:r>
            <w:r w:rsidRPr="008B1F79">
              <w:tab/>
              <w:t>3 dB</w:t>
            </w:r>
            <w:r w:rsidRPr="008B1F79">
              <w:br/>
              <w:t>–</w:t>
            </w:r>
            <w:r w:rsidRPr="008B1F79">
              <w:tab/>
              <w:t>20 dB</w:t>
            </w:r>
          </w:p>
        </w:tc>
        <w:tc>
          <w:tcPr>
            <w:tcW w:w="1661" w:type="dxa"/>
          </w:tcPr>
          <w:p w14:paraId="716FBD2B" w14:textId="77777777" w:rsidR="002353DD" w:rsidRPr="008B1F79" w:rsidRDefault="002353DD" w:rsidP="00555341">
            <w:pPr>
              <w:pStyle w:val="Tabletext"/>
              <w:keepLines/>
              <w:tabs>
                <w:tab w:val="left" w:leader="dot" w:pos="7938"/>
                <w:tab w:val="center" w:pos="9526"/>
              </w:tabs>
              <w:jc w:val="left"/>
            </w:pPr>
            <w:r w:rsidRPr="008B1F79">
              <w:br/>
              <w:t>10; 5</w:t>
            </w:r>
            <w:r w:rsidRPr="008B1F79">
              <w:br/>
              <w:t>80; 16</w:t>
            </w:r>
          </w:p>
        </w:tc>
        <w:tc>
          <w:tcPr>
            <w:tcW w:w="1938" w:type="dxa"/>
          </w:tcPr>
          <w:p w14:paraId="66B919F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2031" w:type="dxa"/>
          </w:tcPr>
          <w:p w14:paraId="662743BF" w14:textId="77777777" w:rsidR="002353DD" w:rsidRPr="008B1F79" w:rsidRDefault="002353DD" w:rsidP="00555341">
            <w:pPr>
              <w:pStyle w:val="Tabletext"/>
              <w:keepLines/>
              <w:tabs>
                <w:tab w:val="left" w:leader="dot" w:pos="7938"/>
                <w:tab w:val="center" w:pos="9526"/>
              </w:tabs>
              <w:jc w:val="left"/>
            </w:pPr>
            <w:r w:rsidRPr="008B1F79">
              <w:br/>
              <w:t>1.6; 4.2</w:t>
            </w:r>
            <w:r w:rsidRPr="008B1F79">
              <w:br/>
              <w:t>10; 24</w:t>
            </w:r>
          </w:p>
        </w:tc>
        <w:tc>
          <w:tcPr>
            <w:tcW w:w="2769" w:type="dxa"/>
            <w:gridSpan w:val="2"/>
          </w:tcPr>
          <w:p w14:paraId="0B5ED6BF"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c>
          <w:tcPr>
            <w:tcW w:w="1569" w:type="dxa"/>
          </w:tcPr>
          <w:p w14:paraId="5061277D" w14:textId="77777777" w:rsidR="002353DD" w:rsidRPr="008B1F79" w:rsidRDefault="002353DD" w:rsidP="00555341">
            <w:pPr>
              <w:pStyle w:val="Tabletext"/>
              <w:keepLines/>
              <w:tabs>
                <w:tab w:val="left" w:leader="dot" w:pos="7938"/>
                <w:tab w:val="center" w:pos="9526"/>
              </w:tabs>
              <w:jc w:val="left"/>
            </w:pPr>
            <w:r w:rsidRPr="008B1F79">
              <w:br/>
              <w:t>Not specified</w:t>
            </w:r>
            <w:r w:rsidRPr="008B1F79">
              <w:br/>
              <w:t>Not specified</w:t>
            </w:r>
          </w:p>
        </w:tc>
      </w:tr>
    </w:tbl>
    <w:p w14:paraId="1871DE60" w14:textId="3A73BFC6" w:rsidR="002353DD" w:rsidRPr="008B1F79" w:rsidRDefault="002353DD" w:rsidP="002353DD">
      <w:pPr>
        <w:pStyle w:val="TableNo"/>
        <w:spacing w:before="240"/>
      </w:pPr>
      <w:r w:rsidRPr="008B1F79">
        <w:lastRenderedPageBreak/>
        <w:br/>
        <w:t>TABLE 2 (</w:t>
      </w:r>
      <w:r w:rsidR="002918C4" w:rsidRPr="008B1F79">
        <w:rPr>
          <w:i/>
          <w:caps w:val="0"/>
        </w:rPr>
        <w:t>continued</w:t>
      </w:r>
      <w:r w:rsidRPr="008B1F79">
        <w:t>)</w:t>
      </w:r>
    </w:p>
    <w:tbl>
      <w:tblPr>
        <w:tblStyle w:val="TableGrid10"/>
        <w:tblW w:w="14459" w:type="dxa"/>
        <w:jc w:val="center"/>
        <w:tblLayout w:type="fixed"/>
        <w:tblLook w:val="0000" w:firstRow="0" w:lastRow="0" w:firstColumn="0" w:lastColumn="0" w:noHBand="0" w:noVBand="0"/>
      </w:tblPr>
      <w:tblGrid>
        <w:gridCol w:w="3633"/>
        <w:gridCol w:w="2526"/>
        <w:gridCol w:w="2577"/>
        <w:gridCol w:w="2787"/>
        <w:gridCol w:w="1468"/>
        <w:gridCol w:w="1468"/>
      </w:tblGrid>
      <w:tr w:rsidR="002353DD" w:rsidRPr="008B1F79" w14:paraId="3EBCEE82" w14:textId="77777777" w:rsidTr="00555341">
        <w:trPr>
          <w:jc w:val="center"/>
        </w:trPr>
        <w:tc>
          <w:tcPr>
            <w:tcW w:w="3633" w:type="dxa"/>
          </w:tcPr>
          <w:p w14:paraId="636CD526"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Characteristics</w:t>
            </w:r>
          </w:p>
        </w:tc>
        <w:tc>
          <w:tcPr>
            <w:tcW w:w="2526" w:type="dxa"/>
          </w:tcPr>
          <w:p w14:paraId="613A0F8F"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S6</w:t>
            </w:r>
          </w:p>
        </w:tc>
        <w:tc>
          <w:tcPr>
            <w:tcW w:w="2577" w:type="dxa"/>
          </w:tcPr>
          <w:p w14:paraId="0B73CB5A"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S7</w:t>
            </w:r>
          </w:p>
        </w:tc>
        <w:tc>
          <w:tcPr>
            <w:tcW w:w="2787" w:type="dxa"/>
          </w:tcPr>
          <w:p w14:paraId="744CEC79"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S8</w:t>
            </w:r>
          </w:p>
        </w:tc>
        <w:tc>
          <w:tcPr>
            <w:tcW w:w="2936" w:type="dxa"/>
            <w:gridSpan w:val="2"/>
          </w:tcPr>
          <w:p w14:paraId="4618C150" w14:textId="77777777" w:rsidR="002353DD" w:rsidRPr="008B1F79" w:rsidRDefault="002353DD" w:rsidP="00555341">
            <w:pPr>
              <w:pStyle w:val="Tablehead"/>
              <w:spacing w:before="20" w:after="20"/>
              <w:rPr>
                <w:rFonts w:ascii="Times New Roman" w:hAnsi="Times New Roman"/>
              </w:rPr>
            </w:pPr>
            <w:r w:rsidRPr="008B1F79">
              <w:rPr>
                <w:rFonts w:ascii="Times New Roman" w:hAnsi="Times New Roman"/>
              </w:rPr>
              <w:t>System S9</w:t>
            </w:r>
          </w:p>
        </w:tc>
      </w:tr>
      <w:tr w:rsidR="002353DD" w:rsidRPr="008B1F79" w14:paraId="02EBCEE4" w14:textId="77777777" w:rsidTr="00555341">
        <w:trPr>
          <w:jc w:val="center"/>
        </w:trPr>
        <w:tc>
          <w:tcPr>
            <w:tcW w:w="3633" w:type="dxa"/>
          </w:tcPr>
          <w:p w14:paraId="7116BFE6" w14:textId="77777777" w:rsidR="002353DD" w:rsidRPr="008B1F79" w:rsidRDefault="002353DD" w:rsidP="00555341">
            <w:pPr>
              <w:pStyle w:val="Tabletext"/>
              <w:spacing w:before="20" w:after="20"/>
              <w:jc w:val="left"/>
            </w:pPr>
            <w:r w:rsidRPr="008B1F79">
              <w:t>Function</w:t>
            </w:r>
          </w:p>
        </w:tc>
        <w:tc>
          <w:tcPr>
            <w:tcW w:w="2526" w:type="dxa"/>
          </w:tcPr>
          <w:p w14:paraId="10CCD01F"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Maritime radionavigation radar</w:t>
            </w:r>
          </w:p>
        </w:tc>
        <w:tc>
          <w:tcPr>
            <w:tcW w:w="2577" w:type="dxa"/>
          </w:tcPr>
          <w:p w14:paraId="1C58E897"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Navigation and search</w:t>
            </w:r>
          </w:p>
        </w:tc>
        <w:tc>
          <w:tcPr>
            <w:tcW w:w="2787" w:type="dxa"/>
          </w:tcPr>
          <w:p w14:paraId="19DFAC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6)</w:t>
            </w:r>
          </w:p>
        </w:tc>
        <w:tc>
          <w:tcPr>
            <w:tcW w:w="2936" w:type="dxa"/>
            <w:gridSpan w:val="2"/>
          </w:tcPr>
          <w:p w14:paraId="34ECFE7D"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 xml:space="preserve">Maritime radionavigation </w:t>
            </w:r>
            <w:proofErr w:type="gramStart"/>
            <w:r w:rsidRPr="008B1F79">
              <w:rPr>
                <w:szCs w:val="22"/>
              </w:rPr>
              <w:t>radar</w:t>
            </w:r>
            <w:r w:rsidRPr="008B1F79">
              <w:rPr>
                <w:szCs w:val="22"/>
                <w:vertAlign w:val="superscript"/>
              </w:rPr>
              <w:t>(</w:t>
            </w:r>
            <w:proofErr w:type="gramEnd"/>
            <w:r w:rsidRPr="008B1F79">
              <w:rPr>
                <w:szCs w:val="22"/>
                <w:vertAlign w:val="superscript"/>
              </w:rPr>
              <w:t>7)</w:t>
            </w:r>
          </w:p>
        </w:tc>
      </w:tr>
      <w:tr w:rsidR="002353DD" w:rsidRPr="008B1F79" w14:paraId="22D63E8F" w14:textId="77777777" w:rsidTr="00555341">
        <w:trPr>
          <w:jc w:val="center"/>
        </w:trPr>
        <w:tc>
          <w:tcPr>
            <w:tcW w:w="3633" w:type="dxa"/>
          </w:tcPr>
          <w:p w14:paraId="2B6CAD43" w14:textId="77777777" w:rsidR="002353DD" w:rsidRPr="008B1F79" w:rsidRDefault="002353DD" w:rsidP="00555341">
            <w:pPr>
              <w:pStyle w:val="Tabletext"/>
              <w:spacing w:before="20" w:after="20"/>
              <w:jc w:val="left"/>
            </w:pPr>
            <w:r w:rsidRPr="008B1F79">
              <w:t>Platform type</w:t>
            </w:r>
          </w:p>
        </w:tc>
        <w:tc>
          <w:tcPr>
            <w:tcW w:w="2526" w:type="dxa"/>
          </w:tcPr>
          <w:p w14:paraId="033FB22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577" w:type="dxa"/>
          </w:tcPr>
          <w:p w14:paraId="3DA2E96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787" w:type="dxa"/>
          </w:tcPr>
          <w:p w14:paraId="2DE0B65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c>
          <w:tcPr>
            <w:tcW w:w="2936" w:type="dxa"/>
            <w:gridSpan w:val="2"/>
          </w:tcPr>
          <w:p w14:paraId="20C0E321"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Shipborne</w:t>
            </w:r>
          </w:p>
        </w:tc>
      </w:tr>
      <w:tr w:rsidR="002353DD" w:rsidRPr="008B1F79" w14:paraId="7BA8740C" w14:textId="77777777" w:rsidTr="00555341">
        <w:trPr>
          <w:jc w:val="center"/>
        </w:trPr>
        <w:tc>
          <w:tcPr>
            <w:tcW w:w="3633" w:type="dxa"/>
          </w:tcPr>
          <w:p w14:paraId="102AB810"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Tuning range (MHz)</w:t>
            </w:r>
          </w:p>
        </w:tc>
        <w:tc>
          <w:tcPr>
            <w:tcW w:w="2526" w:type="dxa"/>
          </w:tcPr>
          <w:p w14:paraId="51E3F58F" w14:textId="77777777" w:rsidR="002353DD" w:rsidRPr="008B1F79" w:rsidRDefault="002353DD" w:rsidP="00555341">
            <w:pPr>
              <w:pStyle w:val="Tabletext"/>
              <w:spacing w:before="20" w:after="20"/>
              <w:jc w:val="left"/>
              <w:rPr>
                <w:szCs w:val="22"/>
              </w:rPr>
            </w:pPr>
            <w:r w:rsidRPr="008B1F79">
              <w:rPr>
                <w:szCs w:val="22"/>
              </w:rPr>
              <w:t>9 380-9 440</w:t>
            </w:r>
          </w:p>
        </w:tc>
        <w:tc>
          <w:tcPr>
            <w:tcW w:w="2577" w:type="dxa"/>
          </w:tcPr>
          <w:p w14:paraId="31504E2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9 300-9 500</w:t>
            </w:r>
          </w:p>
        </w:tc>
        <w:tc>
          <w:tcPr>
            <w:tcW w:w="2787" w:type="dxa"/>
          </w:tcPr>
          <w:p w14:paraId="70D435BE"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181E9D9B" w14:textId="77777777" w:rsidR="002353DD" w:rsidRPr="008B1F79" w:rsidRDefault="002353DD" w:rsidP="00555341">
            <w:pPr>
              <w:pStyle w:val="Tabletext"/>
              <w:spacing w:before="20" w:after="20"/>
              <w:jc w:val="left"/>
              <w:rPr>
                <w:szCs w:val="22"/>
              </w:rPr>
            </w:pPr>
            <w:r w:rsidRPr="008B1F79">
              <w:rPr>
                <w:szCs w:val="22"/>
              </w:rPr>
              <w:t>9 225-9 500</w:t>
            </w:r>
          </w:p>
        </w:tc>
        <w:tc>
          <w:tcPr>
            <w:tcW w:w="1468" w:type="dxa"/>
          </w:tcPr>
          <w:p w14:paraId="699106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 xml:space="preserve">9 445 </w:t>
            </w:r>
            <w:r w:rsidRPr="008B1F79">
              <w:rPr>
                <w:szCs w:val="22"/>
              </w:rPr>
              <w:sym w:font="Symbol" w:char="F0B1"/>
            </w:r>
            <w:r w:rsidRPr="008B1F79">
              <w:rPr>
                <w:szCs w:val="22"/>
              </w:rPr>
              <w:t xml:space="preserve"> 30</w:t>
            </w:r>
          </w:p>
        </w:tc>
      </w:tr>
      <w:tr w:rsidR="002353DD" w:rsidRPr="008B1F79" w14:paraId="41BA706C" w14:textId="77777777" w:rsidTr="00555341">
        <w:trPr>
          <w:jc w:val="center"/>
        </w:trPr>
        <w:tc>
          <w:tcPr>
            <w:tcW w:w="3633" w:type="dxa"/>
          </w:tcPr>
          <w:p w14:paraId="0878EB2C" w14:textId="77777777" w:rsidR="002353DD" w:rsidRPr="008B1F79" w:rsidRDefault="002353DD" w:rsidP="00555341">
            <w:pPr>
              <w:pStyle w:val="Tabletext"/>
              <w:spacing w:before="20" w:after="20"/>
              <w:jc w:val="left"/>
            </w:pPr>
            <w:r w:rsidRPr="008B1F79">
              <w:t>Modulation</w:t>
            </w:r>
          </w:p>
        </w:tc>
        <w:tc>
          <w:tcPr>
            <w:tcW w:w="2526" w:type="dxa"/>
          </w:tcPr>
          <w:p w14:paraId="21E29F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577" w:type="dxa"/>
          </w:tcPr>
          <w:p w14:paraId="0E08D5A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787" w:type="dxa"/>
          </w:tcPr>
          <w:p w14:paraId="03FA49B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c>
          <w:tcPr>
            <w:tcW w:w="2936" w:type="dxa"/>
            <w:gridSpan w:val="2"/>
          </w:tcPr>
          <w:p w14:paraId="33EA61E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Pulse</w:t>
            </w:r>
          </w:p>
        </w:tc>
      </w:tr>
      <w:tr w:rsidR="002353DD" w:rsidRPr="008B1F79" w14:paraId="50C9C27A" w14:textId="77777777" w:rsidTr="00555341">
        <w:trPr>
          <w:jc w:val="center"/>
        </w:trPr>
        <w:tc>
          <w:tcPr>
            <w:tcW w:w="3633" w:type="dxa"/>
          </w:tcPr>
          <w:p w14:paraId="2877BE18"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Peak power into antenna (kW)</w:t>
            </w:r>
          </w:p>
        </w:tc>
        <w:tc>
          <w:tcPr>
            <w:tcW w:w="2526" w:type="dxa"/>
          </w:tcPr>
          <w:p w14:paraId="14C476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577" w:type="dxa"/>
          </w:tcPr>
          <w:p w14:paraId="50129A7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w:t>
            </w:r>
          </w:p>
        </w:tc>
        <w:tc>
          <w:tcPr>
            <w:tcW w:w="2787" w:type="dxa"/>
          </w:tcPr>
          <w:p w14:paraId="74BCAE8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5</w:t>
            </w:r>
          </w:p>
        </w:tc>
        <w:tc>
          <w:tcPr>
            <w:tcW w:w="2936" w:type="dxa"/>
            <w:gridSpan w:val="2"/>
          </w:tcPr>
          <w:p w14:paraId="058169F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1.5 to 10</w:t>
            </w:r>
          </w:p>
        </w:tc>
      </w:tr>
      <w:tr w:rsidR="002353DD" w:rsidRPr="008B1F79" w14:paraId="241613A6" w14:textId="77777777" w:rsidTr="00555341">
        <w:trPr>
          <w:jc w:val="center"/>
        </w:trPr>
        <w:tc>
          <w:tcPr>
            <w:tcW w:w="3633" w:type="dxa"/>
          </w:tcPr>
          <w:p w14:paraId="67369530" w14:textId="7BFE2F07" w:rsidR="002353DD" w:rsidRPr="008B1F79" w:rsidRDefault="002353DD" w:rsidP="00555341">
            <w:pPr>
              <w:pStyle w:val="Tabletext"/>
              <w:spacing w:before="20" w:after="20"/>
              <w:jc w:val="left"/>
            </w:pPr>
            <w:r w:rsidRPr="00A33F54">
              <w:t>Pulse width (</w:t>
            </w:r>
            <w:r w:rsidRPr="00A33F54">
              <w:sym w:font="Symbol" w:char="F06D"/>
            </w:r>
            <w:r w:rsidRPr="00A33F54">
              <w:t xml:space="preserve">s) and </w:t>
            </w:r>
            <w:r w:rsidRPr="00A33F54">
              <w:br/>
            </w:r>
            <w:ins w:id="591" w:author="Ahmed Kormed" w:date="2025-11-19T13:25:00Z">
              <w:r w:rsidR="008435E2" w:rsidRPr="00A33F54">
                <w:rPr>
                  <w:rPrChange w:id="592" w:author="Ahmed Kormed" w:date="2025-11-21T10:03:00Z">
                    <w:rPr>
                      <w:highlight w:val="cyan"/>
                    </w:rPr>
                  </w:rPrChange>
                </w:rPr>
                <w:t>Pulse repetition frequency (</w:t>
              </w:r>
            </w:ins>
            <w:ins w:id="593" w:author="Ahmed Kormed" w:date="2025-11-21T10:03:00Z">
              <w:r w:rsidR="00CE0D20" w:rsidRPr="00A33F54">
                <w:rPr>
                  <w:rPrChange w:id="594" w:author="Ahmed Kormed" w:date="2025-11-21T10:03:00Z">
                    <w:rPr>
                      <w:highlight w:val="cyan"/>
                    </w:rPr>
                  </w:rPrChange>
                </w:rPr>
                <w:t>Hz</w:t>
              </w:r>
            </w:ins>
            <w:ins w:id="595" w:author="Ahmed Kormed" w:date="2025-11-19T13:25:00Z">
              <w:r w:rsidR="008435E2" w:rsidRPr="00A33F54">
                <w:rPr>
                  <w:rPrChange w:id="596" w:author="Ahmed Kormed" w:date="2025-11-21T10:03:00Z">
                    <w:rPr>
                      <w:highlight w:val="cyan"/>
                    </w:rPr>
                  </w:rPrChange>
                </w:rPr>
                <w:t>)</w:t>
              </w:r>
            </w:ins>
            <w:ins w:id="597" w:author="Ahmed Kormed" w:date="2025-11-21T10:03:00Z">
              <w:r w:rsidR="00CE0D20" w:rsidRPr="00A33F54">
                <w:t xml:space="preserve"> </w:t>
              </w:r>
            </w:ins>
            <w:del w:id="598" w:author="Ahmed Kormed" w:date="2025-05-05T16:53:00Z">
              <w:r w:rsidRPr="00A33F54" w:rsidDel="00C9194A">
                <w:delText>pulse repetition rate (pps)</w:delText>
              </w:r>
            </w:del>
          </w:p>
        </w:tc>
        <w:tc>
          <w:tcPr>
            <w:tcW w:w="2526" w:type="dxa"/>
          </w:tcPr>
          <w:p w14:paraId="34064E98"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 0.4, 0.7, and 1.2</w:t>
            </w:r>
            <w:r w:rsidRPr="008B1F79">
              <w:rPr>
                <w:szCs w:val="22"/>
              </w:rPr>
              <w:br/>
              <w:t>2 200 (0.08 </w:t>
            </w:r>
            <w:r w:rsidRPr="008B1F79">
              <w:sym w:font="Symbol" w:char="F06D"/>
            </w:r>
            <w:r w:rsidRPr="008B1F79">
              <w:rPr>
                <w:szCs w:val="22"/>
              </w:rPr>
              <w:t>s); 1 800,</w:t>
            </w:r>
            <w:r w:rsidRPr="008B1F79">
              <w:rPr>
                <w:szCs w:val="22"/>
              </w:rPr>
              <w:br/>
              <w:t>1 000 and 600 (1.2 </w:t>
            </w:r>
            <w:r w:rsidRPr="008B1F79">
              <w:sym w:font="Symbol" w:char="F06D"/>
            </w:r>
            <w:r w:rsidRPr="008B1F79">
              <w:rPr>
                <w:szCs w:val="22"/>
              </w:rPr>
              <w:t>s)</w:t>
            </w:r>
          </w:p>
        </w:tc>
        <w:tc>
          <w:tcPr>
            <w:tcW w:w="2577" w:type="dxa"/>
          </w:tcPr>
          <w:p w14:paraId="7101F63B"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0.25, and 0.5</w:t>
            </w:r>
            <w:r w:rsidRPr="008B1F79">
              <w:rPr>
                <w:szCs w:val="22"/>
              </w:rPr>
              <w:br/>
              <w:t>2 250, 1 500 and 750</w:t>
            </w:r>
          </w:p>
        </w:tc>
        <w:tc>
          <w:tcPr>
            <w:tcW w:w="2787" w:type="dxa"/>
          </w:tcPr>
          <w:p w14:paraId="73502D8A" w14:textId="0A2CAF9D"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0.05, 0.18, and 0.5</w:t>
            </w:r>
            <w:r w:rsidRPr="008B1F79">
              <w:rPr>
                <w:szCs w:val="22"/>
              </w:rPr>
              <w:br/>
              <w:t>3 000 </w:t>
            </w:r>
            <w:del w:id="599" w:author="Ahmed Kormed" w:date="2025-05-05T16:53:00Z">
              <w:r w:rsidRPr="008B1F79" w:rsidDel="00C9194A">
                <w:rPr>
                  <w:szCs w:val="22"/>
                </w:rPr>
                <w:delText xml:space="preserve">pps </w:delText>
              </w:r>
            </w:del>
            <w:ins w:id="600" w:author="Ahmed Kormed" w:date="2025-11-21T10:03:00Z">
              <w:r w:rsidR="008D1E4F">
                <w:rPr>
                  <w:szCs w:val="22"/>
                </w:rPr>
                <w:t>Hz</w:t>
              </w:r>
            </w:ins>
            <w:ins w:id="601" w:author="Ahmed Kormed" w:date="2025-11-19T13:34:00Z">
              <w:r w:rsidR="00C727F1">
                <w:t xml:space="preserve"> </w:t>
              </w:r>
            </w:ins>
            <w:r w:rsidRPr="008B1F79">
              <w:rPr>
                <w:szCs w:val="22"/>
              </w:rPr>
              <w:t>at 0.05 </w:t>
            </w:r>
            <w:r w:rsidRPr="008B1F79">
              <w:sym w:font="Symbol" w:char="F06D"/>
            </w:r>
            <w:r w:rsidRPr="008B1F79">
              <w:rPr>
                <w:szCs w:val="22"/>
              </w:rPr>
              <w:t>s to 1 000 </w:t>
            </w:r>
            <w:ins w:id="602" w:author="Ahmed Kormed" w:date="2025-11-21T10:03:00Z">
              <w:r w:rsidR="00373307">
                <w:t xml:space="preserve">Hz </w:t>
              </w:r>
            </w:ins>
            <w:del w:id="603" w:author="Ahmed Kormed" w:date="2025-05-05T16:53:00Z">
              <w:r w:rsidRPr="008B1F79" w:rsidDel="00C9194A">
                <w:rPr>
                  <w:szCs w:val="22"/>
                </w:rPr>
                <w:delText xml:space="preserve">pps </w:delText>
              </w:r>
            </w:del>
            <w:r w:rsidRPr="008B1F79">
              <w:rPr>
                <w:szCs w:val="22"/>
              </w:rPr>
              <w:t>at 0.5 </w:t>
            </w:r>
            <w:r w:rsidRPr="008B1F79">
              <w:sym w:font="Symbol" w:char="F06D"/>
            </w:r>
            <w:r w:rsidRPr="008B1F79">
              <w:rPr>
                <w:szCs w:val="22"/>
              </w:rPr>
              <w:t>s</w:t>
            </w:r>
          </w:p>
        </w:tc>
        <w:tc>
          <w:tcPr>
            <w:tcW w:w="1468" w:type="dxa"/>
          </w:tcPr>
          <w:p w14:paraId="65F00DED" w14:textId="683E5E6F"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0.08 (min) at 3 600 </w:t>
            </w:r>
            <w:ins w:id="604" w:author="Ahmed Kormed" w:date="2025-11-21T10:03:00Z">
              <w:r w:rsidR="00322B9F">
                <w:t>Hz</w:t>
              </w:r>
              <w:r w:rsidR="00FF0EA4">
                <w:t xml:space="preserve"> </w:t>
              </w:r>
            </w:ins>
            <w:del w:id="605" w:author="Ahmed Kormed" w:date="2025-05-05T16:53:00Z">
              <w:r w:rsidRPr="008B1F79" w:rsidDel="008166D9">
                <w:rPr>
                  <w:szCs w:val="22"/>
                </w:rPr>
                <w:delText>pps</w:delText>
              </w:r>
            </w:del>
          </w:p>
        </w:tc>
        <w:tc>
          <w:tcPr>
            <w:tcW w:w="1468" w:type="dxa"/>
          </w:tcPr>
          <w:p w14:paraId="4553349C" w14:textId="5D9664F1"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1.2 (max) at 375 </w:t>
            </w:r>
            <w:ins w:id="606" w:author="Ahmed Kormed" w:date="2025-11-21T10:03:00Z">
              <w:r w:rsidR="00FF0EA4">
                <w:t>Hz</w:t>
              </w:r>
            </w:ins>
            <w:del w:id="607" w:author="Ahmed Kormed" w:date="2025-05-05T16:53:00Z">
              <w:r w:rsidRPr="008B1F79" w:rsidDel="008166D9">
                <w:rPr>
                  <w:szCs w:val="22"/>
                </w:rPr>
                <w:delText>pps</w:delText>
              </w:r>
            </w:del>
          </w:p>
        </w:tc>
      </w:tr>
      <w:tr w:rsidR="002353DD" w:rsidRPr="008B1F79" w14:paraId="32149CA5" w14:textId="77777777" w:rsidTr="00555341">
        <w:trPr>
          <w:jc w:val="center"/>
        </w:trPr>
        <w:tc>
          <w:tcPr>
            <w:tcW w:w="3633" w:type="dxa"/>
          </w:tcPr>
          <w:p w14:paraId="7DFC8C03" w14:textId="77777777" w:rsidR="002353DD" w:rsidRPr="008B1F79" w:rsidRDefault="002353DD" w:rsidP="00555341">
            <w:pPr>
              <w:pStyle w:val="Tabletext"/>
              <w:spacing w:before="20" w:after="20"/>
              <w:jc w:val="left"/>
            </w:pPr>
            <w:r w:rsidRPr="008B1F79">
              <w:t>Maximum duty cycle</w:t>
            </w:r>
          </w:p>
        </w:tc>
        <w:tc>
          <w:tcPr>
            <w:tcW w:w="2526" w:type="dxa"/>
          </w:tcPr>
          <w:p w14:paraId="5C943E9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0.00072</w:t>
            </w:r>
          </w:p>
        </w:tc>
        <w:tc>
          <w:tcPr>
            <w:tcW w:w="2577" w:type="dxa"/>
          </w:tcPr>
          <w:p w14:paraId="3E31BEC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0.000375</w:t>
            </w:r>
          </w:p>
        </w:tc>
        <w:tc>
          <w:tcPr>
            <w:tcW w:w="2787" w:type="dxa"/>
          </w:tcPr>
          <w:p w14:paraId="156FF02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0.0005</w:t>
            </w:r>
          </w:p>
        </w:tc>
        <w:tc>
          <w:tcPr>
            <w:tcW w:w="2936" w:type="dxa"/>
            <w:gridSpan w:val="2"/>
          </w:tcPr>
          <w:p w14:paraId="025C82D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0.00045</w:t>
            </w:r>
          </w:p>
        </w:tc>
      </w:tr>
      <w:tr w:rsidR="002353DD" w:rsidRPr="008B1F79" w14:paraId="1B6E9F75" w14:textId="77777777" w:rsidTr="00555341">
        <w:trPr>
          <w:jc w:val="center"/>
        </w:trPr>
        <w:tc>
          <w:tcPr>
            <w:tcW w:w="3633" w:type="dxa"/>
          </w:tcPr>
          <w:p w14:paraId="5BCA294E"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Pulse rise/fall time (</w:t>
            </w:r>
            <w:r w:rsidRPr="008B1F79">
              <w:sym w:font="Symbol" w:char="F06D"/>
            </w:r>
            <w:r w:rsidRPr="008B1F79">
              <w:t>s)</w:t>
            </w:r>
          </w:p>
        </w:tc>
        <w:tc>
          <w:tcPr>
            <w:tcW w:w="2526" w:type="dxa"/>
          </w:tcPr>
          <w:p w14:paraId="759F6B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0.010/0.010</w:t>
            </w:r>
          </w:p>
        </w:tc>
        <w:tc>
          <w:tcPr>
            <w:tcW w:w="2577" w:type="dxa"/>
          </w:tcPr>
          <w:p w14:paraId="7FDDAA0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0.01/0.05</w:t>
            </w:r>
          </w:p>
        </w:tc>
        <w:tc>
          <w:tcPr>
            <w:tcW w:w="2787" w:type="dxa"/>
          </w:tcPr>
          <w:p w14:paraId="75CFBA1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c>
          <w:tcPr>
            <w:tcW w:w="2936" w:type="dxa"/>
            <w:gridSpan w:val="2"/>
          </w:tcPr>
          <w:p w14:paraId="3D23A49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Not specified</w:t>
            </w:r>
          </w:p>
        </w:tc>
      </w:tr>
      <w:tr w:rsidR="002353DD" w:rsidRPr="008B1F79" w14:paraId="23E3923F" w14:textId="77777777" w:rsidTr="00555341">
        <w:trPr>
          <w:jc w:val="center"/>
        </w:trPr>
        <w:tc>
          <w:tcPr>
            <w:tcW w:w="3633" w:type="dxa"/>
          </w:tcPr>
          <w:p w14:paraId="7DE81A7A" w14:textId="77777777" w:rsidR="002353DD" w:rsidRPr="008B1F79" w:rsidRDefault="002353DD" w:rsidP="00555341">
            <w:pPr>
              <w:pStyle w:val="Tabletext"/>
              <w:spacing w:before="20" w:after="20"/>
              <w:jc w:val="left"/>
            </w:pPr>
            <w:r w:rsidRPr="008B1F79">
              <w:t>Output device</w:t>
            </w:r>
          </w:p>
        </w:tc>
        <w:tc>
          <w:tcPr>
            <w:tcW w:w="2526" w:type="dxa"/>
          </w:tcPr>
          <w:p w14:paraId="4C4CA56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577" w:type="dxa"/>
          </w:tcPr>
          <w:p w14:paraId="3371DC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787" w:type="dxa"/>
          </w:tcPr>
          <w:p w14:paraId="323428C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c>
          <w:tcPr>
            <w:tcW w:w="2936" w:type="dxa"/>
            <w:gridSpan w:val="2"/>
          </w:tcPr>
          <w:p w14:paraId="160DA0E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Magnetron</w:t>
            </w:r>
          </w:p>
        </w:tc>
      </w:tr>
      <w:tr w:rsidR="002353DD" w:rsidRPr="008B1F79" w14:paraId="7C04BE8A" w14:textId="77777777" w:rsidTr="00555341">
        <w:trPr>
          <w:jc w:val="center"/>
        </w:trPr>
        <w:tc>
          <w:tcPr>
            <w:tcW w:w="3633" w:type="dxa"/>
          </w:tcPr>
          <w:p w14:paraId="6C6E2ECF" w14:textId="77777777" w:rsidR="002353DD" w:rsidRPr="008B1F79" w:rsidRDefault="002353DD" w:rsidP="00555341">
            <w:pPr>
              <w:pStyle w:val="Tabletext"/>
              <w:spacing w:before="20" w:after="20"/>
              <w:jc w:val="left"/>
            </w:pPr>
            <w:r w:rsidRPr="008B1F79">
              <w:t>Antenna pattern type</w:t>
            </w:r>
          </w:p>
        </w:tc>
        <w:tc>
          <w:tcPr>
            <w:tcW w:w="2526" w:type="dxa"/>
          </w:tcPr>
          <w:p w14:paraId="5A06B6A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577" w:type="dxa"/>
          </w:tcPr>
          <w:p w14:paraId="4E9B183D"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787" w:type="dxa"/>
          </w:tcPr>
          <w:p w14:paraId="2EFDACA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c>
          <w:tcPr>
            <w:tcW w:w="2936" w:type="dxa"/>
            <w:gridSpan w:val="2"/>
          </w:tcPr>
          <w:p w14:paraId="54D49F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Fan</w:t>
            </w:r>
          </w:p>
        </w:tc>
      </w:tr>
      <w:tr w:rsidR="002353DD" w:rsidRPr="008B1F79" w14:paraId="746EDD10" w14:textId="77777777" w:rsidTr="00555341">
        <w:trPr>
          <w:jc w:val="center"/>
        </w:trPr>
        <w:tc>
          <w:tcPr>
            <w:tcW w:w="3633" w:type="dxa"/>
          </w:tcPr>
          <w:p w14:paraId="5D0EA041" w14:textId="77777777" w:rsidR="002353DD" w:rsidRPr="008B1F79" w:rsidRDefault="002353DD" w:rsidP="00555341">
            <w:pPr>
              <w:pStyle w:val="Tabletext"/>
              <w:spacing w:before="20" w:after="20"/>
              <w:jc w:val="left"/>
            </w:pPr>
            <w:r w:rsidRPr="008B1F79">
              <w:t>Antenna type</w:t>
            </w:r>
          </w:p>
        </w:tc>
        <w:tc>
          <w:tcPr>
            <w:tcW w:w="2526" w:type="dxa"/>
          </w:tcPr>
          <w:p w14:paraId="1526BBA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End-fed slotted array</w:t>
            </w:r>
          </w:p>
        </w:tc>
        <w:tc>
          <w:tcPr>
            <w:tcW w:w="2577" w:type="dxa"/>
          </w:tcPr>
          <w:p w14:paraId="09F9A793" w14:textId="77777777" w:rsidR="002353DD" w:rsidRPr="008B1F79" w:rsidRDefault="002353DD" w:rsidP="00555341">
            <w:pPr>
              <w:pStyle w:val="Tabletext"/>
              <w:keepLines/>
              <w:tabs>
                <w:tab w:val="left" w:leader="dot" w:pos="7938"/>
                <w:tab w:val="center" w:pos="9526"/>
              </w:tabs>
              <w:spacing w:before="20" w:after="20"/>
              <w:jc w:val="left"/>
              <w:rPr>
                <w:szCs w:val="22"/>
              </w:rPr>
            </w:pPr>
            <w:r w:rsidRPr="008B1F79">
              <w:rPr>
                <w:szCs w:val="22"/>
              </w:rPr>
              <w:t>Centre-fed slotted waveguide</w:t>
            </w:r>
          </w:p>
        </w:tc>
        <w:tc>
          <w:tcPr>
            <w:tcW w:w="2787" w:type="dxa"/>
          </w:tcPr>
          <w:p w14:paraId="499E64D4"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 array</w:t>
            </w:r>
          </w:p>
        </w:tc>
        <w:tc>
          <w:tcPr>
            <w:tcW w:w="2936" w:type="dxa"/>
            <w:gridSpan w:val="2"/>
          </w:tcPr>
          <w:p w14:paraId="5C8EFC38"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Slotted/patch array or horn</w:t>
            </w:r>
          </w:p>
        </w:tc>
      </w:tr>
      <w:tr w:rsidR="002353DD" w:rsidRPr="008B1F79" w14:paraId="4304CC7F" w14:textId="77777777" w:rsidTr="00555341">
        <w:trPr>
          <w:jc w:val="center"/>
        </w:trPr>
        <w:tc>
          <w:tcPr>
            <w:tcW w:w="3633" w:type="dxa"/>
          </w:tcPr>
          <w:p w14:paraId="5C239E28" w14:textId="77777777" w:rsidR="002353DD" w:rsidRPr="008B1F79" w:rsidRDefault="002353DD" w:rsidP="00555341">
            <w:pPr>
              <w:pStyle w:val="Tabletext"/>
              <w:spacing w:before="20" w:after="20"/>
              <w:jc w:val="left"/>
            </w:pPr>
            <w:r w:rsidRPr="008B1F79">
              <w:t>Antenna polarization</w:t>
            </w:r>
          </w:p>
        </w:tc>
        <w:tc>
          <w:tcPr>
            <w:tcW w:w="2526" w:type="dxa"/>
          </w:tcPr>
          <w:p w14:paraId="5D773B5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577" w:type="dxa"/>
          </w:tcPr>
          <w:p w14:paraId="422D995B"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787" w:type="dxa"/>
          </w:tcPr>
          <w:p w14:paraId="6A611CD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c>
          <w:tcPr>
            <w:tcW w:w="2936" w:type="dxa"/>
            <w:gridSpan w:val="2"/>
          </w:tcPr>
          <w:p w14:paraId="2A9C23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Horizontal</w:t>
            </w:r>
          </w:p>
        </w:tc>
      </w:tr>
      <w:tr w:rsidR="002353DD" w:rsidRPr="008B1F79" w14:paraId="3425046D" w14:textId="77777777" w:rsidTr="00555341">
        <w:trPr>
          <w:jc w:val="center"/>
        </w:trPr>
        <w:tc>
          <w:tcPr>
            <w:tcW w:w="3633" w:type="dxa"/>
          </w:tcPr>
          <w:p w14:paraId="2A2602B3"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main beam gain (</w:t>
            </w:r>
            <w:proofErr w:type="spellStart"/>
            <w:r w:rsidRPr="008B1F79">
              <w:t>dBi</w:t>
            </w:r>
            <w:proofErr w:type="spellEnd"/>
            <w:r w:rsidRPr="008B1F79">
              <w:t>)</w:t>
            </w:r>
          </w:p>
        </w:tc>
        <w:tc>
          <w:tcPr>
            <w:tcW w:w="2526" w:type="dxa"/>
          </w:tcPr>
          <w:p w14:paraId="0F42495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31</w:t>
            </w:r>
          </w:p>
        </w:tc>
        <w:tc>
          <w:tcPr>
            <w:tcW w:w="2577" w:type="dxa"/>
          </w:tcPr>
          <w:p w14:paraId="7D04974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23.9</w:t>
            </w:r>
          </w:p>
        </w:tc>
        <w:tc>
          <w:tcPr>
            <w:tcW w:w="2787" w:type="dxa"/>
          </w:tcPr>
          <w:p w14:paraId="342C3E42"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30</w:t>
            </w:r>
          </w:p>
        </w:tc>
        <w:tc>
          <w:tcPr>
            <w:tcW w:w="2936" w:type="dxa"/>
            <w:gridSpan w:val="2"/>
          </w:tcPr>
          <w:p w14:paraId="205D3E2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22-30</w:t>
            </w:r>
          </w:p>
        </w:tc>
      </w:tr>
      <w:tr w:rsidR="002353DD" w:rsidRPr="008B1F79" w14:paraId="625CE678" w14:textId="77777777" w:rsidTr="00555341">
        <w:trPr>
          <w:jc w:val="center"/>
        </w:trPr>
        <w:tc>
          <w:tcPr>
            <w:tcW w:w="3633" w:type="dxa"/>
          </w:tcPr>
          <w:p w14:paraId="0B27A949"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elevation beamwidth (</w:t>
            </w:r>
            <w:r w:rsidRPr="008B1F79">
              <w:rPr>
                <w:spacing w:val="-8"/>
              </w:rPr>
              <w:t>degrees)</w:t>
            </w:r>
          </w:p>
        </w:tc>
        <w:tc>
          <w:tcPr>
            <w:tcW w:w="2526" w:type="dxa"/>
          </w:tcPr>
          <w:p w14:paraId="0B96074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20</w:t>
            </w:r>
          </w:p>
        </w:tc>
        <w:tc>
          <w:tcPr>
            <w:tcW w:w="2577" w:type="dxa"/>
          </w:tcPr>
          <w:p w14:paraId="15A1D349"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25</w:t>
            </w:r>
          </w:p>
        </w:tc>
        <w:tc>
          <w:tcPr>
            <w:tcW w:w="2787" w:type="dxa"/>
          </w:tcPr>
          <w:p w14:paraId="7C335C9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26</w:t>
            </w:r>
          </w:p>
        </w:tc>
        <w:tc>
          <w:tcPr>
            <w:tcW w:w="2936" w:type="dxa"/>
            <w:gridSpan w:val="2"/>
          </w:tcPr>
          <w:p w14:paraId="59746BEA"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24-28</w:t>
            </w:r>
          </w:p>
        </w:tc>
      </w:tr>
      <w:tr w:rsidR="002353DD" w:rsidRPr="008B1F79" w14:paraId="7A239D38" w14:textId="77777777" w:rsidTr="00555341">
        <w:trPr>
          <w:jc w:val="center"/>
        </w:trPr>
        <w:tc>
          <w:tcPr>
            <w:tcW w:w="3633" w:type="dxa"/>
          </w:tcPr>
          <w:p w14:paraId="21026A1B"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azimuthal beamwidth (</w:t>
            </w:r>
            <w:r w:rsidRPr="008B1F79">
              <w:rPr>
                <w:spacing w:val="-8"/>
              </w:rPr>
              <w:t>degrees)</w:t>
            </w:r>
          </w:p>
        </w:tc>
        <w:tc>
          <w:tcPr>
            <w:tcW w:w="2526" w:type="dxa"/>
          </w:tcPr>
          <w:p w14:paraId="74AD3F7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577" w:type="dxa"/>
          </w:tcPr>
          <w:p w14:paraId="3569624C"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6</w:t>
            </w:r>
          </w:p>
        </w:tc>
        <w:tc>
          <w:tcPr>
            <w:tcW w:w="2787" w:type="dxa"/>
          </w:tcPr>
          <w:p w14:paraId="26ECC6F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0.95</w:t>
            </w:r>
          </w:p>
        </w:tc>
        <w:tc>
          <w:tcPr>
            <w:tcW w:w="2936" w:type="dxa"/>
            <w:gridSpan w:val="2"/>
          </w:tcPr>
          <w:p w14:paraId="6499C4E6"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1.9-7</w:t>
            </w:r>
          </w:p>
        </w:tc>
      </w:tr>
      <w:tr w:rsidR="002353DD" w:rsidRPr="008B1F79" w14:paraId="7F79A401" w14:textId="77777777" w:rsidTr="00555341">
        <w:trPr>
          <w:jc w:val="center"/>
        </w:trPr>
        <w:tc>
          <w:tcPr>
            <w:tcW w:w="3633" w:type="dxa"/>
          </w:tcPr>
          <w:p w14:paraId="43535C3D" w14:textId="77777777" w:rsidR="002353DD" w:rsidRPr="008B1F79" w:rsidRDefault="002353DD" w:rsidP="00555341">
            <w:pPr>
              <w:pStyle w:val="Tabletext"/>
              <w:keepLines/>
              <w:tabs>
                <w:tab w:val="left" w:leader="dot" w:pos="7938"/>
                <w:tab w:val="center" w:pos="9526"/>
              </w:tabs>
              <w:spacing w:before="20" w:after="20"/>
              <w:ind w:left="567" w:hanging="567"/>
              <w:jc w:val="left"/>
            </w:pPr>
            <w:r w:rsidRPr="008B1F79">
              <w:t>Antenna horizontal scan rate (</w:t>
            </w:r>
            <w:r w:rsidRPr="008B1F79">
              <w:rPr>
                <w:spacing w:val="-8"/>
              </w:rPr>
              <w:t>degrees/s)</w:t>
            </w:r>
          </w:p>
        </w:tc>
        <w:tc>
          <w:tcPr>
            <w:tcW w:w="2526" w:type="dxa"/>
          </w:tcPr>
          <w:p w14:paraId="70066367"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577" w:type="dxa"/>
          </w:tcPr>
          <w:p w14:paraId="40205F0E"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c>
          <w:tcPr>
            <w:tcW w:w="2787" w:type="dxa"/>
          </w:tcPr>
          <w:p w14:paraId="34EB60A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180</w:t>
            </w:r>
          </w:p>
        </w:tc>
        <w:tc>
          <w:tcPr>
            <w:tcW w:w="2936" w:type="dxa"/>
            <w:gridSpan w:val="2"/>
          </w:tcPr>
          <w:p w14:paraId="44E77B80"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144</w:t>
            </w:r>
          </w:p>
        </w:tc>
      </w:tr>
      <w:tr w:rsidR="002353DD" w:rsidRPr="008B1F79" w14:paraId="10424819" w14:textId="77777777" w:rsidTr="00555341">
        <w:trPr>
          <w:jc w:val="center"/>
        </w:trPr>
        <w:tc>
          <w:tcPr>
            <w:tcW w:w="3633" w:type="dxa"/>
          </w:tcPr>
          <w:p w14:paraId="7895B7A4" w14:textId="77777777" w:rsidR="002353DD" w:rsidRPr="008B1F79" w:rsidRDefault="002353DD" w:rsidP="00E97D82">
            <w:pPr>
              <w:pStyle w:val="Tabletext"/>
            </w:pPr>
            <w:r w:rsidRPr="008B1F79">
              <w:t xml:space="preserve">Antenna </w:t>
            </w:r>
            <w:r w:rsidRPr="00E97D82">
              <w:t>horizontal</w:t>
            </w:r>
            <w:r w:rsidRPr="008B1F79">
              <w:t xml:space="preserve"> scan type (continuous, random, sector, etc.) (</w:t>
            </w:r>
            <w:r w:rsidRPr="008B1F79">
              <w:rPr>
                <w:spacing w:val="-8"/>
              </w:rPr>
              <w:t>degrees)</w:t>
            </w:r>
          </w:p>
        </w:tc>
        <w:tc>
          <w:tcPr>
            <w:tcW w:w="2526" w:type="dxa"/>
          </w:tcPr>
          <w:p w14:paraId="22B303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577" w:type="dxa"/>
          </w:tcPr>
          <w:p w14:paraId="4895F40F"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787" w:type="dxa"/>
          </w:tcPr>
          <w:p w14:paraId="3BC0D065"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c>
          <w:tcPr>
            <w:tcW w:w="2936" w:type="dxa"/>
            <w:gridSpan w:val="2"/>
          </w:tcPr>
          <w:p w14:paraId="6F079093" w14:textId="77777777" w:rsidR="002353DD" w:rsidRPr="008B1F79" w:rsidRDefault="002353DD" w:rsidP="00555341">
            <w:pPr>
              <w:pStyle w:val="Tabletext"/>
              <w:keepLines/>
              <w:tabs>
                <w:tab w:val="left" w:leader="dot" w:pos="7938"/>
                <w:tab w:val="center" w:pos="9526"/>
              </w:tabs>
              <w:spacing w:before="20" w:after="20"/>
              <w:ind w:left="567" w:hanging="567"/>
              <w:jc w:val="left"/>
              <w:rPr>
                <w:szCs w:val="22"/>
              </w:rPr>
            </w:pPr>
            <w:r w:rsidRPr="008B1F79">
              <w:rPr>
                <w:szCs w:val="22"/>
              </w:rPr>
              <w:t>360</w:t>
            </w:r>
          </w:p>
        </w:tc>
      </w:tr>
    </w:tbl>
    <w:p w14:paraId="59D4A1C0" w14:textId="77777777" w:rsidR="002353DD" w:rsidRPr="008B1F79" w:rsidRDefault="002353DD" w:rsidP="002353DD">
      <w:pPr>
        <w:pStyle w:val="Tablefin"/>
      </w:pPr>
    </w:p>
    <w:p w14:paraId="4D4E2535" w14:textId="77777777" w:rsidR="002353DD" w:rsidRPr="008B1F79" w:rsidRDefault="002353DD" w:rsidP="002353DD">
      <w:pPr>
        <w:overflowPunct/>
        <w:autoSpaceDE/>
        <w:autoSpaceDN/>
        <w:adjustRightInd/>
        <w:spacing w:before="0"/>
        <w:textAlignment w:val="auto"/>
        <w:rPr>
          <w:caps/>
          <w:sz w:val="20"/>
        </w:rPr>
      </w:pPr>
      <w:r w:rsidRPr="008B1F79">
        <w:br w:type="page"/>
      </w:r>
    </w:p>
    <w:p w14:paraId="49F62FA8" w14:textId="210B4F97" w:rsidR="002353DD" w:rsidRPr="008B1F79" w:rsidRDefault="002353DD" w:rsidP="002353DD">
      <w:pPr>
        <w:pStyle w:val="TableNo"/>
        <w:rPr>
          <w:szCs w:val="24"/>
        </w:rPr>
      </w:pPr>
      <w:r w:rsidRPr="008B1F79">
        <w:lastRenderedPageBreak/>
        <w:br/>
        <w:t xml:space="preserve">TABLE 2 </w:t>
      </w:r>
      <w:r w:rsidRPr="008B1F79">
        <w:rPr>
          <w:szCs w:val="24"/>
        </w:rPr>
        <w:t>(</w:t>
      </w:r>
      <w:r w:rsidR="002918C4" w:rsidRPr="008B1F79">
        <w:rPr>
          <w:i/>
          <w:caps w:val="0"/>
          <w:szCs w:val="24"/>
        </w:rPr>
        <w:t>continued</w:t>
      </w:r>
      <w:r w:rsidRPr="008B1F79">
        <w:rPr>
          <w:szCs w:val="24"/>
        </w:rPr>
        <w:t>)</w:t>
      </w:r>
    </w:p>
    <w:tbl>
      <w:tblPr>
        <w:tblStyle w:val="TableGrid10"/>
        <w:tblW w:w="14459" w:type="dxa"/>
        <w:jc w:val="center"/>
        <w:tblLayout w:type="fixed"/>
        <w:tblLook w:val="0000" w:firstRow="0" w:lastRow="0" w:firstColumn="0" w:lastColumn="0" w:noHBand="0" w:noVBand="0"/>
      </w:tblPr>
      <w:tblGrid>
        <w:gridCol w:w="3634"/>
        <w:gridCol w:w="2697"/>
        <w:gridCol w:w="2522"/>
        <w:gridCol w:w="2803"/>
        <w:gridCol w:w="2803"/>
      </w:tblGrid>
      <w:tr w:rsidR="002353DD" w:rsidRPr="008B1F79" w14:paraId="5B42A0BB" w14:textId="77777777" w:rsidTr="00555341">
        <w:trPr>
          <w:jc w:val="center"/>
        </w:trPr>
        <w:tc>
          <w:tcPr>
            <w:tcW w:w="3634" w:type="dxa"/>
          </w:tcPr>
          <w:p w14:paraId="048F0BD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697" w:type="dxa"/>
          </w:tcPr>
          <w:p w14:paraId="7EC6C9DD" w14:textId="77777777" w:rsidR="002353DD" w:rsidRPr="008B1F79" w:rsidRDefault="002353DD" w:rsidP="00555341">
            <w:pPr>
              <w:pStyle w:val="Tablehead"/>
              <w:rPr>
                <w:rFonts w:ascii="Times New Roman" w:hAnsi="Times New Roman"/>
              </w:rPr>
            </w:pPr>
            <w:r w:rsidRPr="008B1F79">
              <w:rPr>
                <w:rFonts w:ascii="Times New Roman" w:hAnsi="Times New Roman"/>
              </w:rPr>
              <w:t>System S6</w:t>
            </w:r>
          </w:p>
        </w:tc>
        <w:tc>
          <w:tcPr>
            <w:tcW w:w="2522" w:type="dxa"/>
          </w:tcPr>
          <w:p w14:paraId="2B3B2669" w14:textId="77777777" w:rsidR="002353DD" w:rsidRPr="008B1F79" w:rsidRDefault="002353DD" w:rsidP="00555341">
            <w:pPr>
              <w:pStyle w:val="Tablehead"/>
              <w:rPr>
                <w:rFonts w:ascii="Times New Roman" w:hAnsi="Times New Roman"/>
              </w:rPr>
            </w:pPr>
            <w:r w:rsidRPr="008B1F79">
              <w:rPr>
                <w:rFonts w:ascii="Times New Roman" w:hAnsi="Times New Roman"/>
              </w:rPr>
              <w:t>System S7</w:t>
            </w:r>
          </w:p>
        </w:tc>
        <w:tc>
          <w:tcPr>
            <w:tcW w:w="2803" w:type="dxa"/>
          </w:tcPr>
          <w:p w14:paraId="173D5F31" w14:textId="77777777" w:rsidR="002353DD" w:rsidRPr="008B1F79" w:rsidRDefault="002353DD" w:rsidP="00555341">
            <w:pPr>
              <w:pStyle w:val="Tablehead"/>
              <w:rPr>
                <w:rFonts w:ascii="Times New Roman" w:hAnsi="Times New Roman"/>
              </w:rPr>
            </w:pPr>
            <w:r w:rsidRPr="008B1F79">
              <w:rPr>
                <w:rFonts w:ascii="Times New Roman" w:hAnsi="Times New Roman"/>
              </w:rPr>
              <w:t>System S8</w:t>
            </w:r>
          </w:p>
        </w:tc>
        <w:tc>
          <w:tcPr>
            <w:tcW w:w="2803" w:type="dxa"/>
          </w:tcPr>
          <w:p w14:paraId="2879947F" w14:textId="77777777" w:rsidR="002353DD" w:rsidRPr="008B1F79" w:rsidRDefault="002353DD" w:rsidP="00555341">
            <w:pPr>
              <w:pStyle w:val="Tablehead"/>
              <w:rPr>
                <w:rFonts w:ascii="Times New Roman" w:hAnsi="Times New Roman"/>
              </w:rPr>
            </w:pPr>
            <w:r w:rsidRPr="008B1F79">
              <w:rPr>
                <w:rFonts w:ascii="Times New Roman" w:hAnsi="Times New Roman"/>
              </w:rPr>
              <w:t>System S9</w:t>
            </w:r>
          </w:p>
        </w:tc>
      </w:tr>
      <w:tr w:rsidR="002353DD" w:rsidRPr="008B1F79" w14:paraId="0765D2DA" w14:textId="77777777" w:rsidTr="00555341">
        <w:trPr>
          <w:jc w:val="center"/>
        </w:trPr>
        <w:tc>
          <w:tcPr>
            <w:tcW w:w="3634" w:type="dxa"/>
          </w:tcPr>
          <w:p w14:paraId="261D028C"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2697" w:type="dxa"/>
          </w:tcPr>
          <w:p w14:paraId="41F77BD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E55DB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ECA81F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49E8EA0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05D1DB6" w14:textId="77777777" w:rsidTr="00555341">
        <w:trPr>
          <w:jc w:val="center"/>
        </w:trPr>
        <w:tc>
          <w:tcPr>
            <w:tcW w:w="3634" w:type="dxa"/>
          </w:tcPr>
          <w:p w14:paraId="6856A84B" w14:textId="77777777" w:rsidR="002353DD" w:rsidRPr="008B1F79" w:rsidRDefault="002353DD" w:rsidP="00555341">
            <w:pPr>
              <w:pStyle w:val="Tabletext"/>
              <w:jc w:val="left"/>
            </w:pPr>
            <w:r w:rsidRPr="008B1F79">
              <w:t>Antenna vertical scan type</w:t>
            </w:r>
          </w:p>
        </w:tc>
        <w:tc>
          <w:tcPr>
            <w:tcW w:w="2697" w:type="dxa"/>
          </w:tcPr>
          <w:p w14:paraId="5F8340CD"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959E67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8EB55F3"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174D0247"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28F64ED" w14:textId="77777777" w:rsidTr="00555341">
        <w:trPr>
          <w:jc w:val="center"/>
        </w:trPr>
        <w:tc>
          <w:tcPr>
            <w:tcW w:w="3634" w:type="dxa"/>
          </w:tcPr>
          <w:p w14:paraId="0F498046"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w:t>
            </w:r>
            <w:proofErr w:type="spellStart"/>
            <w:r w:rsidRPr="008B1F79">
              <w:t>dBi</w:t>
            </w:r>
            <w:proofErr w:type="spellEnd"/>
            <w:r w:rsidRPr="008B1F79">
              <w:t>)</w:t>
            </w:r>
          </w:p>
        </w:tc>
        <w:tc>
          <w:tcPr>
            <w:tcW w:w="2697" w:type="dxa"/>
          </w:tcPr>
          <w:p w14:paraId="11CAB6E8"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28D789FA" w14:textId="77777777" w:rsidR="002353DD" w:rsidRPr="008B1F79" w:rsidRDefault="002353DD" w:rsidP="00555341">
            <w:pPr>
              <w:pStyle w:val="Tabletext"/>
              <w:keepLines/>
              <w:tabs>
                <w:tab w:val="left" w:leader="dot" w:pos="7938"/>
                <w:tab w:val="center" w:pos="9526"/>
              </w:tabs>
              <w:ind w:left="567" w:hanging="567"/>
            </w:pPr>
            <w:r w:rsidRPr="008B1F79">
              <w:t>+2.9</w:t>
            </w:r>
          </w:p>
        </w:tc>
        <w:tc>
          <w:tcPr>
            <w:tcW w:w="2803" w:type="dxa"/>
          </w:tcPr>
          <w:p w14:paraId="6FD5017B" w14:textId="77777777" w:rsidR="002353DD" w:rsidRPr="008B1F79" w:rsidRDefault="002353DD" w:rsidP="00555341">
            <w:pPr>
              <w:pStyle w:val="Tabletext"/>
              <w:keepLines/>
              <w:tabs>
                <w:tab w:val="left" w:leader="dot" w:pos="7938"/>
                <w:tab w:val="center" w:pos="9526"/>
              </w:tabs>
              <w:ind w:left="567" w:hanging="567"/>
            </w:pPr>
            <w:r w:rsidRPr="008B1F79">
              <w:t>&lt; 5 within 10</w:t>
            </w:r>
            <w:r w:rsidRPr="008B1F79">
              <w:sym w:font="Symbol" w:char="F0B0"/>
            </w:r>
            <w:r w:rsidRPr="008B1F79">
              <w:t>;</w:t>
            </w:r>
          </w:p>
          <w:p w14:paraId="59A6D0E8" w14:textId="77777777" w:rsidR="002353DD" w:rsidRPr="008B1F79" w:rsidRDefault="002353DD" w:rsidP="00555341">
            <w:pPr>
              <w:pStyle w:val="Tabletext"/>
            </w:pPr>
            <w:r w:rsidRPr="008B1F79">
              <w:sym w:font="Symbol" w:char="F0A3"/>
            </w:r>
            <w:r w:rsidRPr="008B1F79">
              <w:t xml:space="preserve"> 2 outside 10</w:t>
            </w:r>
            <w:r w:rsidRPr="008B1F79">
              <w:sym w:font="Symbol" w:char="F0B0"/>
            </w:r>
          </w:p>
        </w:tc>
        <w:tc>
          <w:tcPr>
            <w:tcW w:w="2803" w:type="dxa"/>
          </w:tcPr>
          <w:p w14:paraId="6FA92C9E" w14:textId="77777777" w:rsidR="002353DD" w:rsidRPr="008B1F79" w:rsidRDefault="002353DD" w:rsidP="00555341">
            <w:pPr>
              <w:pStyle w:val="Tabletext"/>
              <w:keepLines/>
              <w:tabs>
                <w:tab w:val="left" w:leader="dot" w:pos="7938"/>
                <w:tab w:val="center" w:pos="9526"/>
              </w:tabs>
              <w:ind w:left="567" w:hanging="567"/>
            </w:pPr>
            <w:r w:rsidRPr="008B1F79">
              <w:t xml:space="preserve">22 main </w:t>
            </w:r>
            <w:proofErr w:type="gramStart"/>
            <w:r w:rsidRPr="008B1F79">
              <w:t>beam</w:t>
            </w:r>
            <w:proofErr w:type="gramEnd"/>
            <w:r w:rsidRPr="008B1F79">
              <w:t>:</w:t>
            </w:r>
          </w:p>
          <w:p w14:paraId="4821AF85" w14:textId="77777777" w:rsidR="002353DD" w:rsidRPr="008B1F79" w:rsidRDefault="002353DD" w:rsidP="00555341">
            <w:pPr>
              <w:pStyle w:val="Tabletext"/>
            </w:pPr>
            <w:r w:rsidRPr="008B1F79">
              <w:t>3 to 4 within 10</w:t>
            </w:r>
            <w:r w:rsidRPr="008B1F79">
              <w:sym w:font="Symbol" w:char="F0B0"/>
            </w:r>
            <w:r w:rsidRPr="008B1F79">
              <w:t>;</w:t>
            </w:r>
          </w:p>
          <w:p w14:paraId="4F57608D" w14:textId="77777777" w:rsidR="002353DD" w:rsidRPr="008B1F79" w:rsidRDefault="002353DD" w:rsidP="00555341">
            <w:pPr>
              <w:pStyle w:val="Tabletext"/>
            </w:pPr>
            <w:r w:rsidRPr="008B1F79">
              <w:t>0 to 3 outside 10</w:t>
            </w:r>
            <w:r w:rsidRPr="008B1F79">
              <w:sym w:font="Symbol" w:char="F0B0"/>
            </w:r>
          </w:p>
          <w:p w14:paraId="661FD5E4" w14:textId="77777777" w:rsidR="002353DD" w:rsidRPr="008B1F79" w:rsidRDefault="002353DD" w:rsidP="00555341">
            <w:pPr>
              <w:pStyle w:val="Tabletext"/>
            </w:pPr>
            <w:proofErr w:type="gramStart"/>
            <w:r w:rsidRPr="008B1F79">
              <w:t>30  main</w:t>
            </w:r>
            <w:proofErr w:type="gramEnd"/>
            <w:r w:rsidRPr="008B1F79">
              <w:t xml:space="preserve"> </w:t>
            </w:r>
            <w:proofErr w:type="gramStart"/>
            <w:r w:rsidRPr="008B1F79">
              <w:t>beam</w:t>
            </w:r>
            <w:proofErr w:type="gramEnd"/>
            <w:r w:rsidRPr="008B1F79">
              <w:t>:</w:t>
            </w:r>
          </w:p>
          <w:p w14:paraId="6E5D6F68" w14:textId="77777777" w:rsidR="002353DD" w:rsidRPr="008B1F79" w:rsidRDefault="002353DD" w:rsidP="00555341">
            <w:pPr>
              <w:pStyle w:val="Tabletext"/>
            </w:pPr>
            <w:r w:rsidRPr="008B1F79">
              <w:t>7 to 10 within 10</w:t>
            </w:r>
            <w:r w:rsidRPr="008B1F79">
              <w:sym w:font="Symbol" w:char="F0B0"/>
            </w:r>
            <w:r w:rsidRPr="008B1F79">
              <w:t>;</w:t>
            </w:r>
          </w:p>
          <w:p w14:paraId="1187D1FC" w14:textId="77777777" w:rsidR="002353DD" w:rsidRPr="008B1F79" w:rsidRDefault="002353DD" w:rsidP="00555341">
            <w:pPr>
              <w:pStyle w:val="Tabletext"/>
            </w:pPr>
            <w:r w:rsidRPr="008B1F79">
              <w:t>–2 to +</w:t>
            </w:r>
            <w:proofErr w:type="gramStart"/>
            <w:r w:rsidRPr="008B1F79">
              <w:t>7  outside</w:t>
            </w:r>
            <w:proofErr w:type="gramEnd"/>
            <w:r w:rsidRPr="008B1F79">
              <w:t xml:space="preserve"> 10</w:t>
            </w:r>
            <w:r w:rsidRPr="008B1F79">
              <w:sym w:font="Symbol" w:char="F0B0"/>
            </w:r>
          </w:p>
        </w:tc>
      </w:tr>
      <w:tr w:rsidR="002353DD" w:rsidRPr="008B1F79" w14:paraId="147BFEF7" w14:textId="77777777" w:rsidTr="00555341">
        <w:trPr>
          <w:jc w:val="center"/>
        </w:trPr>
        <w:tc>
          <w:tcPr>
            <w:tcW w:w="3634" w:type="dxa"/>
          </w:tcPr>
          <w:p w14:paraId="721F8A4C" w14:textId="77777777" w:rsidR="002353DD" w:rsidRPr="008B1F79" w:rsidRDefault="002353DD" w:rsidP="00555341">
            <w:pPr>
              <w:pStyle w:val="Tabletext"/>
              <w:jc w:val="left"/>
            </w:pPr>
            <w:r w:rsidRPr="008B1F79">
              <w:t>Antenna height</w:t>
            </w:r>
          </w:p>
        </w:tc>
        <w:tc>
          <w:tcPr>
            <w:tcW w:w="2697" w:type="dxa"/>
          </w:tcPr>
          <w:p w14:paraId="3F097A46"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522" w:type="dxa"/>
          </w:tcPr>
          <w:p w14:paraId="69A4A239"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6BF059E4" w14:textId="77777777" w:rsidR="002353DD" w:rsidRPr="008B1F79" w:rsidRDefault="002353DD" w:rsidP="00555341">
            <w:pPr>
              <w:pStyle w:val="Tabletext"/>
              <w:keepLines/>
              <w:tabs>
                <w:tab w:val="left" w:leader="dot" w:pos="7938"/>
                <w:tab w:val="center" w:pos="9526"/>
              </w:tabs>
              <w:ind w:left="567" w:hanging="567"/>
            </w:pPr>
            <w:r w:rsidRPr="008B1F79">
              <w:t>Mast</w:t>
            </w:r>
          </w:p>
        </w:tc>
        <w:tc>
          <w:tcPr>
            <w:tcW w:w="2803" w:type="dxa"/>
          </w:tcPr>
          <w:p w14:paraId="7EB58353" w14:textId="77777777" w:rsidR="002353DD" w:rsidRPr="008B1F79" w:rsidRDefault="002353DD" w:rsidP="00555341">
            <w:pPr>
              <w:pStyle w:val="Tabletext"/>
              <w:keepLines/>
              <w:tabs>
                <w:tab w:val="left" w:leader="dot" w:pos="7938"/>
                <w:tab w:val="center" w:pos="9526"/>
              </w:tabs>
              <w:ind w:left="567" w:hanging="567"/>
            </w:pPr>
            <w:r w:rsidRPr="008B1F79">
              <w:t>Mast</w:t>
            </w:r>
          </w:p>
        </w:tc>
      </w:tr>
      <w:tr w:rsidR="002353DD" w:rsidRPr="008B1F79" w14:paraId="4190DA63" w14:textId="77777777" w:rsidTr="00555341">
        <w:trPr>
          <w:jc w:val="center"/>
        </w:trPr>
        <w:tc>
          <w:tcPr>
            <w:tcW w:w="3634" w:type="dxa"/>
          </w:tcPr>
          <w:p w14:paraId="73F10E49" w14:textId="77777777" w:rsidR="002353DD" w:rsidRPr="008B1F79" w:rsidRDefault="002353DD" w:rsidP="00555341">
            <w:pPr>
              <w:pStyle w:val="Tabletext"/>
              <w:keepLines/>
              <w:tabs>
                <w:tab w:val="left" w:leader="dot" w:pos="7938"/>
                <w:tab w:val="center" w:pos="9526"/>
              </w:tabs>
              <w:ind w:left="567" w:hanging="567"/>
              <w:jc w:val="left"/>
            </w:pPr>
            <w:r w:rsidRPr="008B1F79">
              <w:t>Receiver IF (MHz)</w:t>
            </w:r>
          </w:p>
        </w:tc>
        <w:tc>
          <w:tcPr>
            <w:tcW w:w="2697" w:type="dxa"/>
          </w:tcPr>
          <w:p w14:paraId="01BE0E7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522" w:type="dxa"/>
          </w:tcPr>
          <w:p w14:paraId="733CCBB5"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7E5FC39B"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2803" w:type="dxa"/>
          </w:tcPr>
          <w:p w14:paraId="3AE014F5" w14:textId="77777777" w:rsidR="002353DD" w:rsidRPr="008B1F79" w:rsidRDefault="002353DD" w:rsidP="00555341">
            <w:pPr>
              <w:pStyle w:val="Tabletext"/>
              <w:keepLines/>
              <w:tabs>
                <w:tab w:val="left" w:leader="dot" w:pos="7938"/>
                <w:tab w:val="center" w:pos="9526"/>
              </w:tabs>
              <w:ind w:left="567" w:hanging="567"/>
            </w:pPr>
            <w:r w:rsidRPr="008B1F79">
              <w:t>45-60</w:t>
            </w:r>
          </w:p>
        </w:tc>
      </w:tr>
      <w:tr w:rsidR="002353DD" w:rsidRPr="008B1F79" w14:paraId="0B6B2CFA" w14:textId="77777777" w:rsidTr="00555341">
        <w:trPr>
          <w:jc w:val="center"/>
        </w:trPr>
        <w:tc>
          <w:tcPr>
            <w:tcW w:w="3634" w:type="dxa"/>
          </w:tcPr>
          <w:p w14:paraId="6D16EA91"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2697" w:type="dxa"/>
          </w:tcPr>
          <w:p w14:paraId="2331BE61" w14:textId="77777777" w:rsidR="002353DD" w:rsidRPr="008B1F79" w:rsidRDefault="002353DD" w:rsidP="00555341">
            <w:pPr>
              <w:pStyle w:val="Tabletext"/>
              <w:keepLines/>
              <w:tabs>
                <w:tab w:val="left" w:leader="dot" w:pos="7938"/>
                <w:tab w:val="center" w:pos="9526"/>
              </w:tabs>
              <w:ind w:left="567" w:hanging="567"/>
            </w:pPr>
            <w:r w:rsidRPr="008B1F79">
              <w:t>15</w:t>
            </w:r>
          </w:p>
        </w:tc>
        <w:tc>
          <w:tcPr>
            <w:tcW w:w="2522" w:type="dxa"/>
          </w:tcPr>
          <w:p w14:paraId="466152E6" w14:textId="77777777" w:rsidR="002353DD" w:rsidRPr="008B1F79" w:rsidRDefault="002353DD" w:rsidP="00555341">
            <w:pPr>
              <w:pStyle w:val="Tabletext"/>
              <w:keepLines/>
              <w:tabs>
                <w:tab w:val="left" w:leader="dot" w:pos="7938"/>
                <w:tab w:val="center" w:pos="9526"/>
              </w:tabs>
              <w:ind w:left="567" w:hanging="567"/>
            </w:pPr>
            <w:r w:rsidRPr="008B1F79">
              <w:t>10 and 3</w:t>
            </w:r>
          </w:p>
        </w:tc>
        <w:tc>
          <w:tcPr>
            <w:tcW w:w="2803" w:type="dxa"/>
          </w:tcPr>
          <w:p w14:paraId="1EB61C38" w14:textId="77777777" w:rsidR="002353DD" w:rsidRPr="008B1F79" w:rsidRDefault="002353DD" w:rsidP="00555341">
            <w:pPr>
              <w:pStyle w:val="Tabletext"/>
              <w:keepLines/>
              <w:tabs>
                <w:tab w:val="left" w:leader="dot" w:pos="7938"/>
                <w:tab w:val="center" w:pos="9526"/>
              </w:tabs>
              <w:ind w:left="567" w:hanging="567"/>
            </w:pPr>
            <w:r w:rsidRPr="008B1F79">
              <w:t>15-25</w:t>
            </w:r>
          </w:p>
        </w:tc>
        <w:tc>
          <w:tcPr>
            <w:tcW w:w="2803" w:type="dxa"/>
          </w:tcPr>
          <w:p w14:paraId="4B6561F1" w14:textId="77777777" w:rsidR="002353DD" w:rsidRPr="008B1F79" w:rsidRDefault="002353DD" w:rsidP="00555341">
            <w:pPr>
              <w:pStyle w:val="Tabletext"/>
              <w:keepLines/>
              <w:tabs>
                <w:tab w:val="left" w:leader="dot" w:pos="7938"/>
                <w:tab w:val="center" w:pos="9526"/>
              </w:tabs>
              <w:ind w:left="567" w:hanging="567"/>
            </w:pPr>
            <w:r w:rsidRPr="008B1F79">
              <w:t>2.5-25</w:t>
            </w:r>
          </w:p>
        </w:tc>
      </w:tr>
      <w:tr w:rsidR="002353DD" w:rsidRPr="008B1F79" w14:paraId="32CA16B9" w14:textId="77777777" w:rsidTr="00555341">
        <w:trPr>
          <w:jc w:val="center"/>
        </w:trPr>
        <w:tc>
          <w:tcPr>
            <w:tcW w:w="3634" w:type="dxa"/>
          </w:tcPr>
          <w:p w14:paraId="29A91ECE"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2697" w:type="dxa"/>
          </w:tcPr>
          <w:p w14:paraId="580F9036"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522" w:type="dxa"/>
          </w:tcPr>
          <w:p w14:paraId="681C5D7A"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33B06CF"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2803" w:type="dxa"/>
          </w:tcPr>
          <w:p w14:paraId="2A8105D9" w14:textId="77777777" w:rsidR="002353DD" w:rsidRPr="008B1F79" w:rsidRDefault="002353DD" w:rsidP="00555341">
            <w:pPr>
              <w:pStyle w:val="Tabletext"/>
              <w:keepLines/>
              <w:tabs>
                <w:tab w:val="left" w:leader="dot" w:pos="7938"/>
                <w:tab w:val="center" w:pos="9526"/>
              </w:tabs>
              <w:ind w:left="567" w:hanging="567"/>
            </w:pPr>
            <w:r w:rsidRPr="008B1F79">
              <w:t>4 to 8</w:t>
            </w:r>
          </w:p>
        </w:tc>
      </w:tr>
      <w:tr w:rsidR="002353DD" w:rsidRPr="008B1F79" w14:paraId="10F1E681" w14:textId="77777777" w:rsidTr="00555341">
        <w:trPr>
          <w:jc w:val="center"/>
        </w:trPr>
        <w:tc>
          <w:tcPr>
            <w:tcW w:w="3634" w:type="dxa"/>
          </w:tcPr>
          <w:p w14:paraId="0DD6763A"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2697" w:type="dxa"/>
          </w:tcPr>
          <w:p w14:paraId="77823954" w14:textId="77777777" w:rsidR="002353DD" w:rsidRPr="008B1F79" w:rsidRDefault="002353DD" w:rsidP="00555341">
            <w:pPr>
              <w:pStyle w:val="Tabletext"/>
              <w:keepLines/>
              <w:tabs>
                <w:tab w:val="left" w:leader="dot" w:pos="7938"/>
                <w:tab w:val="center" w:pos="9526"/>
              </w:tabs>
              <w:ind w:left="567" w:hanging="567"/>
            </w:pPr>
            <w:r w:rsidRPr="008B1F79">
              <w:t>–97 (noise floor)</w:t>
            </w:r>
          </w:p>
        </w:tc>
        <w:tc>
          <w:tcPr>
            <w:tcW w:w="2522" w:type="dxa"/>
          </w:tcPr>
          <w:p w14:paraId="59DE3670" w14:textId="77777777" w:rsidR="002353DD" w:rsidRPr="008B1F79" w:rsidRDefault="002353DD" w:rsidP="00555341">
            <w:pPr>
              <w:pStyle w:val="Tabletext"/>
              <w:keepLines/>
              <w:tabs>
                <w:tab w:val="left" w:leader="dot" w:pos="7938"/>
                <w:tab w:val="center" w:pos="9526"/>
              </w:tabs>
              <w:ind w:left="567" w:hanging="567"/>
            </w:pPr>
            <w:r w:rsidRPr="008B1F79">
              <w:t>–102 (noise floor)</w:t>
            </w:r>
          </w:p>
        </w:tc>
        <w:tc>
          <w:tcPr>
            <w:tcW w:w="2803" w:type="dxa"/>
          </w:tcPr>
          <w:p w14:paraId="3CDB4852"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Pr>
          <w:p w14:paraId="43723F44"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600C9C4D" w14:textId="77777777" w:rsidTr="00555341">
        <w:trPr>
          <w:jc w:val="center"/>
        </w:trPr>
        <w:tc>
          <w:tcPr>
            <w:tcW w:w="3634" w:type="dxa"/>
          </w:tcPr>
          <w:p w14:paraId="2B248B53" w14:textId="77777777" w:rsidR="002353DD" w:rsidRPr="008B1F79" w:rsidRDefault="002353DD" w:rsidP="00555341">
            <w:pPr>
              <w:pStyle w:val="Tabletext"/>
              <w:keepLines/>
              <w:tabs>
                <w:tab w:val="left" w:leader="dot" w:pos="7938"/>
                <w:tab w:val="center" w:pos="9526"/>
              </w:tabs>
              <w:ind w:left="567" w:hanging="567"/>
              <w:jc w:val="left"/>
            </w:pPr>
            <w:r w:rsidRPr="008B1F79">
              <w:t>Total chirp width (MHz)</w:t>
            </w:r>
          </w:p>
        </w:tc>
        <w:tc>
          <w:tcPr>
            <w:tcW w:w="2697" w:type="dxa"/>
          </w:tcPr>
          <w:p w14:paraId="3401CC4A"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522" w:type="dxa"/>
          </w:tcPr>
          <w:p w14:paraId="44070441"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5C3B157E"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2803" w:type="dxa"/>
          </w:tcPr>
          <w:p w14:paraId="61B4617B"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5660881C" w14:textId="77777777" w:rsidTr="00555341">
        <w:trPr>
          <w:jc w:val="center"/>
        </w:trPr>
        <w:tc>
          <w:tcPr>
            <w:tcW w:w="3634" w:type="dxa"/>
            <w:tcBorders>
              <w:bottom w:val="single" w:sz="4" w:space="0" w:color="auto"/>
            </w:tcBorders>
          </w:tcPr>
          <w:p w14:paraId="5ED51009" w14:textId="77777777" w:rsidR="002353DD" w:rsidRPr="008B1F79" w:rsidRDefault="002353DD" w:rsidP="00555341">
            <w:pPr>
              <w:pStyle w:val="Tabletext"/>
              <w:jc w:val="left"/>
            </w:pPr>
            <w:r w:rsidRPr="008B1F79">
              <w:t>RF emission bandwidth (MHz)</w:t>
            </w:r>
          </w:p>
          <w:p w14:paraId="2ED50FD9" w14:textId="77777777" w:rsidR="002353DD" w:rsidRPr="008B1F79" w:rsidRDefault="002353DD" w:rsidP="00555341">
            <w:pPr>
              <w:pStyle w:val="Tabletext"/>
              <w:keepLines/>
              <w:tabs>
                <w:tab w:val="left" w:leader="dot" w:pos="7938"/>
                <w:tab w:val="center" w:pos="9526"/>
              </w:tabs>
              <w:jc w:val="left"/>
            </w:pPr>
            <w:r w:rsidRPr="008B1F79">
              <w:t>–</w:t>
            </w:r>
            <w:r w:rsidRPr="008B1F79">
              <w:tab/>
              <w:t>3 dB</w:t>
            </w:r>
            <w:r w:rsidRPr="008B1F79">
              <w:br/>
              <w:t>–</w:t>
            </w:r>
            <w:r w:rsidRPr="008B1F79">
              <w:tab/>
              <w:t>20 dB</w:t>
            </w:r>
          </w:p>
        </w:tc>
        <w:tc>
          <w:tcPr>
            <w:tcW w:w="2697" w:type="dxa"/>
            <w:tcBorders>
              <w:bottom w:val="single" w:sz="4" w:space="0" w:color="auto"/>
            </w:tcBorders>
          </w:tcPr>
          <w:p w14:paraId="3ECDC4DC" w14:textId="77777777" w:rsidR="002353DD" w:rsidRPr="008B1F79" w:rsidRDefault="002353DD" w:rsidP="00555341">
            <w:pPr>
              <w:pStyle w:val="Tabletext"/>
              <w:keepLines/>
              <w:tabs>
                <w:tab w:val="left" w:leader="dot" w:pos="7938"/>
                <w:tab w:val="center" w:pos="9526"/>
              </w:tabs>
              <w:ind w:left="567" w:hanging="567"/>
            </w:pPr>
          </w:p>
          <w:p w14:paraId="7705FB45" w14:textId="77777777" w:rsidR="002353DD" w:rsidRPr="008B1F79" w:rsidRDefault="002353DD" w:rsidP="00555341">
            <w:pPr>
              <w:pStyle w:val="Tabletext"/>
            </w:pPr>
            <w:r w:rsidRPr="008B1F79">
              <w:t>14</w:t>
            </w:r>
            <w:r w:rsidRPr="008B1F79">
              <w:br/>
              <w:t>43</w:t>
            </w:r>
          </w:p>
        </w:tc>
        <w:tc>
          <w:tcPr>
            <w:tcW w:w="2522" w:type="dxa"/>
            <w:tcBorders>
              <w:bottom w:val="single" w:sz="4" w:space="0" w:color="auto"/>
            </w:tcBorders>
          </w:tcPr>
          <w:p w14:paraId="3B856D9E" w14:textId="77777777" w:rsidR="002353DD" w:rsidRPr="008B1F79" w:rsidRDefault="002353DD" w:rsidP="00555341">
            <w:pPr>
              <w:pStyle w:val="Tabletext"/>
              <w:keepLines/>
              <w:tabs>
                <w:tab w:val="left" w:leader="dot" w:pos="7938"/>
                <w:tab w:val="center" w:pos="9526"/>
              </w:tabs>
              <w:ind w:left="567" w:hanging="567"/>
            </w:pPr>
          </w:p>
          <w:p w14:paraId="08CB2171" w14:textId="77777777" w:rsidR="002353DD" w:rsidRPr="008B1F79" w:rsidRDefault="002353DD" w:rsidP="00555341">
            <w:pPr>
              <w:pStyle w:val="Tabletext"/>
            </w:pPr>
            <w:r w:rsidRPr="008B1F79">
              <w:t>20</w:t>
            </w:r>
            <w:r w:rsidRPr="008B1F79">
              <w:br/>
              <w:t>55</w:t>
            </w:r>
          </w:p>
        </w:tc>
        <w:tc>
          <w:tcPr>
            <w:tcW w:w="2803" w:type="dxa"/>
            <w:tcBorders>
              <w:bottom w:val="single" w:sz="4" w:space="0" w:color="auto"/>
            </w:tcBorders>
          </w:tcPr>
          <w:p w14:paraId="73CE93C3"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2803" w:type="dxa"/>
            <w:tcBorders>
              <w:bottom w:val="single" w:sz="4" w:space="0" w:color="auto"/>
            </w:tcBorders>
          </w:tcPr>
          <w:p w14:paraId="57078405" w14:textId="77777777" w:rsidR="002353DD" w:rsidRPr="008B1F79" w:rsidRDefault="002353DD" w:rsidP="00555341">
            <w:pPr>
              <w:pStyle w:val="Tabletext"/>
              <w:keepLines/>
              <w:tabs>
                <w:tab w:val="left" w:leader="dot" w:pos="7938"/>
                <w:tab w:val="center" w:pos="9526"/>
              </w:tabs>
              <w:ind w:left="567" w:hanging="567"/>
            </w:pPr>
            <w:r w:rsidRPr="008B1F79">
              <w:t>Not specified</w:t>
            </w:r>
          </w:p>
        </w:tc>
      </w:tr>
      <w:tr w:rsidR="002353DD" w:rsidRPr="008B1F79" w14:paraId="72A1D238" w14:textId="77777777" w:rsidTr="00555341">
        <w:trPr>
          <w:jc w:val="center"/>
        </w:trPr>
        <w:tc>
          <w:tcPr>
            <w:tcW w:w="14459" w:type="dxa"/>
            <w:gridSpan w:val="5"/>
            <w:tcBorders>
              <w:top w:val="single" w:sz="4" w:space="0" w:color="auto"/>
              <w:left w:val="nil"/>
              <w:bottom w:val="nil"/>
              <w:right w:val="nil"/>
            </w:tcBorders>
          </w:tcPr>
          <w:p w14:paraId="50528146" w14:textId="77777777" w:rsidR="002353DD" w:rsidRPr="008B1F79" w:rsidRDefault="002353DD" w:rsidP="00A5411F">
            <w:pPr>
              <w:pStyle w:val="Tabletext"/>
              <w:rPr>
                <w:strike/>
              </w:rPr>
            </w:pPr>
            <w:r w:rsidRPr="008B1F79">
              <w:rPr>
                <w:vertAlign w:val="superscript"/>
              </w:rPr>
              <w:t>(3)</w:t>
            </w:r>
            <w:r w:rsidRPr="008B1F79">
              <w:tab/>
              <w:t>IMO category – including fishing.</w:t>
            </w:r>
          </w:p>
          <w:p w14:paraId="083631E0" w14:textId="77777777" w:rsidR="002353DD" w:rsidRPr="008B1F79" w:rsidRDefault="002353DD" w:rsidP="00A5411F">
            <w:pPr>
              <w:pStyle w:val="Tabletext"/>
            </w:pPr>
            <w:r w:rsidRPr="008B1F79">
              <w:rPr>
                <w:vertAlign w:val="superscript"/>
              </w:rPr>
              <w:t>(4)</w:t>
            </w:r>
            <w:r w:rsidRPr="008B1F79">
              <w:tab/>
              <w:t xml:space="preserve">Uncompressed pulse, pseudo-random </w:t>
            </w:r>
            <w:proofErr w:type="gramStart"/>
            <w:r w:rsidRPr="008B1F79">
              <w:t>frequency-agile</w:t>
            </w:r>
            <w:proofErr w:type="gramEnd"/>
            <w:r w:rsidRPr="008B1F79">
              <w:t>.</w:t>
            </w:r>
          </w:p>
          <w:p w14:paraId="222410E1" w14:textId="77777777" w:rsidR="002353DD" w:rsidRPr="008B1F79" w:rsidRDefault="002353DD" w:rsidP="00A5411F">
            <w:pPr>
              <w:pStyle w:val="Tabletext"/>
            </w:pPr>
            <w:r w:rsidRPr="008B1F79">
              <w:rPr>
                <w:vertAlign w:val="superscript"/>
              </w:rPr>
              <w:t>(5)</w:t>
            </w:r>
            <w:r w:rsidRPr="008B1F79">
              <w:tab/>
              <w:t>Frequency sweep rate (sweep/s).</w:t>
            </w:r>
          </w:p>
          <w:p w14:paraId="5CA84B8C" w14:textId="77777777" w:rsidR="002353DD" w:rsidRPr="008B1F79" w:rsidRDefault="002353DD" w:rsidP="00A5411F">
            <w:pPr>
              <w:pStyle w:val="Tabletext"/>
            </w:pPr>
            <w:r w:rsidRPr="008B1F79">
              <w:rPr>
                <w:vertAlign w:val="superscript"/>
              </w:rPr>
              <w:t>(6)</w:t>
            </w:r>
            <w:r w:rsidRPr="008B1F79">
              <w:tab/>
              <w:t>River category.</w:t>
            </w:r>
          </w:p>
          <w:p w14:paraId="3F672276" w14:textId="77777777" w:rsidR="002353DD" w:rsidRPr="008B1F79" w:rsidRDefault="002353DD" w:rsidP="00A5411F">
            <w:pPr>
              <w:pStyle w:val="Tabletext"/>
            </w:pPr>
            <w:r w:rsidRPr="008B1F79">
              <w:rPr>
                <w:vertAlign w:val="superscript"/>
              </w:rPr>
              <w:t>(7)</w:t>
            </w:r>
            <w:r w:rsidRPr="008B1F79">
              <w:tab/>
              <w:t>Pleasure craft category.</w:t>
            </w:r>
          </w:p>
        </w:tc>
      </w:tr>
    </w:tbl>
    <w:p w14:paraId="450AA7E1" w14:textId="77777777" w:rsidR="002353DD" w:rsidRPr="008B1F79" w:rsidRDefault="002353DD" w:rsidP="002353DD">
      <w:pPr>
        <w:pStyle w:val="Tablefin"/>
      </w:pPr>
    </w:p>
    <w:p w14:paraId="44D72E31"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0E13E445" w14:textId="763E4423" w:rsidR="002353DD" w:rsidRPr="008B1F79" w:rsidRDefault="002353DD" w:rsidP="002353DD">
      <w:pPr>
        <w:pStyle w:val="TableNo"/>
      </w:pPr>
      <w:r w:rsidRPr="008B1F79">
        <w:lastRenderedPageBreak/>
        <w:br/>
        <w:t>TABLE 2 (</w:t>
      </w:r>
      <w:r w:rsidR="002918C4" w:rsidRPr="008B1F79">
        <w:rPr>
          <w:i/>
          <w:caps w:val="0"/>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95"/>
        <w:gridCol w:w="3133"/>
        <w:gridCol w:w="2610"/>
        <w:gridCol w:w="3921"/>
      </w:tblGrid>
      <w:tr w:rsidR="002353DD" w:rsidRPr="008B1F79" w14:paraId="5F64150B" w14:textId="77777777" w:rsidTr="00555341">
        <w:trPr>
          <w:tblHeader/>
          <w:jc w:val="center"/>
        </w:trPr>
        <w:tc>
          <w:tcPr>
            <w:tcW w:w="4795" w:type="dxa"/>
          </w:tcPr>
          <w:p w14:paraId="2C28F612" w14:textId="77777777" w:rsidR="002353DD" w:rsidRPr="008B1F79" w:rsidRDefault="002353DD" w:rsidP="00555341">
            <w:pPr>
              <w:pStyle w:val="Tablehead"/>
            </w:pPr>
            <w:r w:rsidRPr="008B1F79">
              <w:t>Characteristics</w:t>
            </w:r>
          </w:p>
        </w:tc>
        <w:tc>
          <w:tcPr>
            <w:tcW w:w="3133" w:type="dxa"/>
          </w:tcPr>
          <w:p w14:paraId="3A74E38F" w14:textId="77777777" w:rsidR="002353DD" w:rsidRPr="008B1F79" w:rsidRDefault="002353DD" w:rsidP="00555341">
            <w:pPr>
              <w:pStyle w:val="Tablehead"/>
            </w:pPr>
            <w:r w:rsidRPr="008B1F79">
              <w:t>System S10</w:t>
            </w:r>
          </w:p>
        </w:tc>
        <w:tc>
          <w:tcPr>
            <w:tcW w:w="2610" w:type="dxa"/>
          </w:tcPr>
          <w:p w14:paraId="314AC8AE" w14:textId="77777777" w:rsidR="002353DD" w:rsidRPr="008B1F79" w:rsidRDefault="002353DD" w:rsidP="00555341">
            <w:pPr>
              <w:pStyle w:val="Tablehead"/>
            </w:pPr>
            <w:r w:rsidRPr="008B1F79">
              <w:t>System S11</w:t>
            </w:r>
          </w:p>
        </w:tc>
        <w:tc>
          <w:tcPr>
            <w:tcW w:w="3921" w:type="dxa"/>
          </w:tcPr>
          <w:p w14:paraId="1D018BFC" w14:textId="77777777" w:rsidR="002353DD" w:rsidRPr="008B1F79" w:rsidRDefault="002353DD" w:rsidP="00555341">
            <w:pPr>
              <w:pStyle w:val="Tablehead"/>
            </w:pPr>
            <w:r w:rsidRPr="008B1F79">
              <w:t>System S12</w:t>
            </w:r>
          </w:p>
        </w:tc>
      </w:tr>
      <w:tr w:rsidR="002353DD" w:rsidRPr="008B1F79" w14:paraId="690753D3" w14:textId="77777777" w:rsidTr="00555341">
        <w:trPr>
          <w:jc w:val="center"/>
        </w:trPr>
        <w:tc>
          <w:tcPr>
            <w:tcW w:w="4795" w:type="dxa"/>
          </w:tcPr>
          <w:p w14:paraId="1D882050" w14:textId="77777777" w:rsidR="002353DD" w:rsidRPr="008B1F79" w:rsidRDefault="002353DD" w:rsidP="00555341">
            <w:pPr>
              <w:pStyle w:val="Tabletext"/>
            </w:pPr>
            <w:r w:rsidRPr="008B1F79">
              <w:t>Function</w:t>
            </w:r>
          </w:p>
        </w:tc>
        <w:tc>
          <w:tcPr>
            <w:tcW w:w="3133" w:type="dxa"/>
          </w:tcPr>
          <w:p w14:paraId="0A4C6453" w14:textId="77777777" w:rsidR="002353DD" w:rsidRPr="008B1F79" w:rsidRDefault="002353DD" w:rsidP="00555341">
            <w:pPr>
              <w:pStyle w:val="Tabletext"/>
            </w:pPr>
            <w:r w:rsidRPr="008B1F79">
              <w:t>Surveillance radar</w:t>
            </w:r>
          </w:p>
        </w:tc>
        <w:tc>
          <w:tcPr>
            <w:tcW w:w="2610" w:type="dxa"/>
          </w:tcPr>
          <w:p w14:paraId="2FB16DAA" w14:textId="77777777" w:rsidR="002353DD" w:rsidRPr="008B1F79" w:rsidRDefault="002353DD" w:rsidP="00555341">
            <w:pPr>
              <w:pStyle w:val="Tabletext"/>
            </w:pPr>
            <w:r w:rsidRPr="008B1F79">
              <w:t>Marine navigation radar</w:t>
            </w:r>
          </w:p>
        </w:tc>
        <w:tc>
          <w:tcPr>
            <w:tcW w:w="3921" w:type="dxa"/>
          </w:tcPr>
          <w:p w14:paraId="44C8DE5C" w14:textId="77777777" w:rsidR="002353DD" w:rsidRPr="008B1F79" w:rsidRDefault="002353DD" w:rsidP="00555341">
            <w:pPr>
              <w:pStyle w:val="Tabletext"/>
            </w:pPr>
            <w:r w:rsidRPr="008B1F79">
              <w:t>Surveillance radar</w:t>
            </w:r>
          </w:p>
        </w:tc>
      </w:tr>
      <w:tr w:rsidR="002353DD" w:rsidRPr="008B1F79" w14:paraId="21C4D5D8" w14:textId="77777777" w:rsidTr="00555341">
        <w:trPr>
          <w:jc w:val="center"/>
        </w:trPr>
        <w:tc>
          <w:tcPr>
            <w:tcW w:w="4795" w:type="dxa"/>
          </w:tcPr>
          <w:p w14:paraId="5927AEC7" w14:textId="77777777" w:rsidR="002353DD" w:rsidRPr="008B1F79" w:rsidRDefault="002353DD" w:rsidP="00555341">
            <w:pPr>
              <w:pStyle w:val="Tabletext"/>
            </w:pPr>
            <w:r w:rsidRPr="008B1F79">
              <w:t>Platform type</w:t>
            </w:r>
          </w:p>
        </w:tc>
        <w:tc>
          <w:tcPr>
            <w:tcW w:w="3133" w:type="dxa"/>
          </w:tcPr>
          <w:p w14:paraId="6268DC10" w14:textId="77777777" w:rsidR="002353DD" w:rsidRPr="008B1F79" w:rsidRDefault="002353DD" w:rsidP="00555341">
            <w:pPr>
              <w:pStyle w:val="Tabletext"/>
            </w:pPr>
            <w:r w:rsidRPr="008B1F79">
              <w:t>Shipborne</w:t>
            </w:r>
          </w:p>
        </w:tc>
        <w:tc>
          <w:tcPr>
            <w:tcW w:w="2610" w:type="dxa"/>
          </w:tcPr>
          <w:p w14:paraId="6BCF2E7F" w14:textId="77777777" w:rsidR="002353DD" w:rsidRPr="008B1F79" w:rsidRDefault="002353DD" w:rsidP="00555341">
            <w:pPr>
              <w:pStyle w:val="Tabletext"/>
            </w:pPr>
            <w:r w:rsidRPr="008B1F79">
              <w:t>Shipborne</w:t>
            </w:r>
          </w:p>
        </w:tc>
        <w:tc>
          <w:tcPr>
            <w:tcW w:w="3921" w:type="dxa"/>
          </w:tcPr>
          <w:p w14:paraId="0637B26E" w14:textId="77777777" w:rsidR="002353DD" w:rsidRPr="008B1F79" w:rsidRDefault="002353DD" w:rsidP="00555341">
            <w:pPr>
              <w:pStyle w:val="Tabletext"/>
            </w:pPr>
            <w:r w:rsidRPr="008B1F79">
              <w:t>Vessel and Coastal</w:t>
            </w:r>
          </w:p>
        </w:tc>
      </w:tr>
      <w:tr w:rsidR="002353DD" w:rsidRPr="008B1F79" w14:paraId="0C033CC6" w14:textId="77777777" w:rsidTr="00555341">
        <w:trPr>
          <w:jc w:val="center"/>
        </w:trPr>
        <w:tc>
          <w:tcPr>
            <w:tcW w:w="4795" w:type="dxa"/>
          </w:tcPr>
          <w:p w14:paraId="174C7592" w14:textId="77777777" w:rsidR="002353DD" w:rsidRPr="008B1F79" w:rsidRDefault="002353DD" w:rsidP="00555341">
            <w:pPr>
              <w:pStyle w:val="Tabletext"/>
            </w:pPr>
            <w:r w:rsidRPr="008B1F79">
              <w:t>Tuning range (MHz)</w:t>
            </w:r>
          </w:p>
        </w:tc>
        <w:tc>
          <w:tcPr>
            <w:tcW w:w="3133" w:type="dxa"/>
          </w:tcPr>
          <w:p w14:paraId="6B471B0F" w14:textId="77777777" w:rsidR="002353DD" w:rsidRPr="008B1F79" w:rsidRDefault="002353DD" w:rsidP="00555341">
            <w:pPr>
              <w:pStyle w:val="Tabletext"/>
            </w:pPr>
            <w:r w:rsidRPr="008B1F79">
              <w:t>9 225-9 500</w:t>
            </w:r>
          </w:p>
        </w:tc>
        <w:tc>
          <w:tcPr>
            <w:tcW w:w="2610" w:type="dxa"/>
          </w:tcPr>
          <w:p w14:paraId="21E5F10F" w14:textId="77777777" w:rsidR="002353DD" w:rsidRPr="008B1F79" w:rsidRDefault="002353DD" w:rsidP="00555341">
            <w:pPr>
              <w:pStyle w:val="Tabletext"/>
            </w:pPr>
            <w:r w:rsidRPr="008B1F79">
              <w:t>9 325-9 460</w:t>
            </w:r>
          </w:p>
        </w:tc>
        <w:tc>
          <w:tcPr>
            <w:tcW w:w="3921" w:type="dxa"/>
          </w:tcPr>
          <w:p w14:paraId="0D5D816D" w14:textId="77777777" w:rsidR="002353DD" w:rsidRPr="008B1F79" w:rsidRDefault="002353DD" w:rsidP="00555341">
            <w:pPr>
              <w:pStyle w:val="Tabletext"/>
            </w:pPr>
            <w:r w:rsidRPr="008B1F79">
              <w:t>9 000-9 200 or</w:t>
            </w:r>
          </w:p>
          <w:p w14:paraId="573AF62F" w14:textId="77777777" w:rsidR="002353DD" w:rsidRPr="008B1F79" w:rsidRDefault="002353DD" w:rsidP="00555341">
            <w:pPr>
              <w:pStyle w:val="Tabletext"/>
            </w:pPr>
            <w:r w:rsidRPr="008B1F79">
              <w:t>9 225-9 500</w:t>
            </w:r>
          </w:p>
        </w:tc>
      </w:tr>
      <w:tr w:rsidR="002353DD" w:rsidRPr="008B1F79" w14:paraId="50BB74A2" w14:textId="77777777" w:rsidTr="00555341">
        <w:trPr>
          <w:jc w:val="center"/>
        </w:trPr>
        <w:tc>
          <w:tcPr>
            <w:tcW w:w="4795" w:type="dxa"/>
          </w:tcPr>
          <w:p w14:paraId="733F2748" w14:textId="77777777" w:rsidR="002353DD" w:rsidRPr="008B1F79" w:rsidRDefault="002353DD" w:rsidP="00555341">
            <w:pPr>
              <w:pStyle w:val="Tabletext"/>
            </w:pPr>
            <w:r w:rsidRPr="008B1F79">
              <w:t>Modulation</w:t>
            </w:r>
          </w:p>
        </w:tc>
        <w:tc>
          <w:tcPr>
            <w:tcW w:w="3133" w:type="dxa"/>
          </w:tcPr>
          <w:p w14:paraId="58D2ED91" w14:textId="77777777" w:rsidR="002353DD" w:rsidRPr="008B1F79" w:rsidRDefault="002353DD" w:rsidP="00555341">
            <w:pPr>
              <w:pStyle w:val="Tabletext"/>
            </w:pPr>
            <w:r w:rsidRPr="008B1F79">
              <w:t>Pulse compression</w:t>
            </w:r>
          </w:p>
        </w:tc>
        <w:tc>
          <w:tcPr>
            <w:tcW w:w="2610" w:type="dxa"/>
          </w:tcPr>
          <w:p w14:paraId="2EF0A99F" w14:textId="77777777" w:rsidR="002353DD" w:rsidRPr="008B1F79" w:rsidRDefault="002353DD" w:rsidP="00555341">
            <w:pPr>
              <w:pStyle w:val="Tabletext"/>
            </w:pPr>
            <w:r w:rsidRPr="008B1F79">
              <w:t>Pulsed</w:t>
            </w:r>
          </w:p>
        </w:tc>
        <w:tc>
          <w:tcPr>
            <w:tcW w:w="3921" w:type="dxa"/>
          </w:tcPr>
          <w:p w14:paraId="61A7F959" w14:textId="77777777" w:rsidR="002353DD" w:rsidRPr="008B1F79" w:rsidRDefault="002353DD" w:rsidP="00555341">
            <w:pPr>
              <w:pStyle w:val="Tabletext"/>
            </w:pPr>
            <w:r w:rsidRPr="008B1F79">
              <w:t>V7N</w:t>
            </w:r>
          </w:p>
          <w:p w14:paraId="0415BB34" w14:textId="77777777" w:rsidR="002353DD" w:rsidRPr="008B1F79" w:rsidRDefault="002353DD" w:rsidP="00555341">
            <w:pPr>
              <w:pStyle w:val="Tabletext"/>
            </w:pPr>
            <w:r w:rsidRPr="008B1F79">
              <w:t>Fully coherent pulse compression radar using complex pattern of chirps at up to 6 centre frequencies with three different chirp durations</w:t>
            </w:r>
          </w:p>
        </w:tc>
      </w:tr>
      <w:tr w:rsidR="002353DD" w:rsidRPr="008B1F79" w14:paraId="61D496F3" w14:textId="77777777" w:rsidTr="00555341">
        <w:trPr>
          <w:jc w:val="center"/>
        </w:trPr>
        <w:tc>
          <w:tcPr>
            <w:tcW w:w="4795" w:type="dxa"/>
          </w:tcPr>
          <w:p w14:paraId="42765447" w14:textId="77777777" w:rsidR="002353DD" w:rsidRPr="008B1F79" w:rsidRDefault="002353DD" w:rsidP="00555341">
            <w:pPr>
              <w:pStyle w:val="Tabletext"/>
            </w:pPr>
            <w:r w:rsidRPr="008B1F79">
              <w:t>Peak power into antenna (kW)</w:t>
            </w:r>
          </w:p>
        </w:tc>
        <w:tc>
          <w:tcPr>
            <w:tcW w:w="3133" w:type="dxa"/>
          </w:tcPr>
          <w:p w14:paraId="508BF112" w14:textId="77777777" w:rsidR="002353DD" w:rsidRPr="008B1F79" w:rsidRDefault="002353DD" w:rsidP="00555341">
            <w:pPr>
              <w:pStyle w:val="Tabletext"/>
            </w:pPr>
            <w:r w:rsidRPr="008B1F79">
              <w:t>0.2</w:t>
            </w:r>
          </w:p>
        </w:tc>
        <w:tc>
          <w:tcPr>
            <w:tcW w:w="2610" w:type="dxa"/>
          </w:tcPr>
          <w:p w14:paraId="23AC321B" w14:textId="77777777" w:rsidR="002353DD" w:rsidRPr="008B1F79" w:rsidRDefault="002353DD" w:rsidP="00555341">
            <w:pPr>
              <w:pStyle w:val="Tabletext"/>
            </w:pPr>
            <w:r w:rsidRPr="008B1F79">
              <w:t>25</w:t>
            </w:r>
          </w:p>
        </w:tc>
        <w:tc>
          <w:tcPr>
            <w:tcW w:w="3921" w:type="dxa"/>
          </w:tcPr>
          <w:p w14:paraId="200B053C" w14:textId="77777777" w:rsidR="002353DD" w:rsidRPr="008B1F79" w:rsidRDefault="002353DD" w:rsidP="00555341">
            <w:pPr>
              <w:pStyle w:val="Tabletext"/>
            </w:pPr>
            <w:r w:rsidRPr="008B1F79">
              <w:t>0.05-0.1</w:t>
            </w:r>
          </w:p>
        </w:tc>
      </w:tr>
      <w:tr w:rsidR="002353DD" w:rsidRPr="008B1F79" w14:paraId="28BF4FD1" w14:textId="77777777" w:rsidTr="00555341">
        <w:trPr>
          <w:jc w:val="center"/>
        </w:trPr>
        <w:tc>
          <w:tcPr>
            <w:tcW w:w="4795" w:type="dxa"/>
          </w:tcPr>
          <w:p w14:paraId="33AFE569" w14:textId="672FCCFB" w:rsidR="002353DD" w:rsidRPr="008B1F79" w:rsidRDefault="002353DD" w:rsidP="00555341">
            <w:pPr>
              <w:pStyle w:val="Tabletext"/>
            </w:pPr>
            <w:r w:rsidRPr="00E26DAA">
              <w:t>Pulse width (</w:t>
            </w:r>
            <w:r w:rsidRPr="00E26DAA">
              <w:sym w:font="Symbol" w:char="F06D"/>
            </w:r>
            <w:r w:rsidRPr="00E26DAA">
              <w:t xml:space="preserve">s) and </w:t>
            </w:r>
            <w:r w:rsidRPr="00E26DAA">
              <w:br/>
            </w:r>
            <w:ins w:id="608" w:author="Ahmed Kormed" w:date="2025-11-19T13:25:00Z">
              <w:r w:rsidR="00385E9D" w:rsidRPr="00E26DAA">
                <w:rPr>
                  <w:rPrChange w:id="609" w:author="Ahmed Kormed" w:date="2025-11-21T10:04:00Z">
                    <w:rPr>
                      <w:highlight w:val="cyan"/>
                    </w:rPr>
                  </w:rPrChange>
                </w:rPr>
                <w:t>Pulse repetition frequency (</w:t>
              </w:r>
            </w:ins>
            <w:ins w:id="610" w:author="Ahmed Kormed" w:date="2025-11-21T10:04:00Z">
              <w:r w:rsidR="00137D2F" w:rsidRPr="00E26DAA">
                <w:rPr>
                  <w:rPrChange w:id="611" w:author="Ahmed Kormed" w:date="2025-11-21T10:04:00Z">
                    <w:rPr>
                      <w:highlight w:val="cyan"/>
                    </w:rPr>
                  </w:rPrChange>
                </w:rPr>
                <w:t>Hz</w:t>
              </w:r>
            </w:ins>
            <w:ins w:id="612" w:author="Ahmed Kormed" w:date="2025-11-19T13:25:00Z">
              <w:r w:rsidR="00385E9D" w:rsidRPr="00E26DAA">
                <w:rPr>
                  <w:rPrChange w:id="613" w:author="Ahmed Kormed" w:date="2025-11-21T10:04:00Z">
                    <w:rPr>
                      <w:highlight w:val="cyan"/>
                    </w:rPr>
                  </w:rPrChange>
                </w:rPr>
                <w:t>)</w:t>
              </w:r>
            </w:ins>
            <w:ins w:id="614" w:author="Ahmed Kormed" w:date="2025-11-21T10:04:00Z">
              <w:r w:rsidR="00137D2F" w:rsidRPr="00E26DAA">
                <w:t xml:space="preserve"> </w:t>
              </w:r>
            </w:ins>
            <w:del w:id="615" w:author="Ahmed Kormed" w:date="2025-05-05T16:54:00Z">
              <w:r w:rsidRPr="00E26DAA" w:rsidDel="00A32C93">
                <w:delText>pulse repetition rate (pps)</w:delText>
              </w:r>
            </w:del>
          </w:p>
        </w:tc>
        <w:tc>
          <w:tcPr>
            <w:tcW w:w="3133" w:type="dxa"/>
          </w:tcPr>
          <w:p w14:paraId="7E00ADA8" w14:textId="77777777" w:rsidR="002353DD" w:rsidRPr="008B1F79" w:rsidRDefault="002353DD" w:rsidP="00555341">
            <w:pPr>
              <w:pStyle w:val="Tabletext"/>
            </w:pPr>
            <w:r w:rsidRPr="008B1F79">
              <w:t>0.08-100</w:t>
            </w:r>
            <w:r w:rsidRPr="008B1F79">
              <w:br/>
              <w:t>1 000-10 000</w:t>
            </w:r>
          </w:p>
        </w:tc>
        <w:tc>
          <w:tcPr>
            <w:tcW w:w="2610" w:type="dxa"/>
          </w:tcPr>
          <w:p w14:paraId="7B12EEED" w14:textId="77777777" w:rsidR="002353DD" w:rsidRPr="008B1F79" w:rsidRDefault="002353DD" w:rsidP="00555341">
            <w:pPr>
              <w:pStyle w:val="Tabletext"/>
              <w:rPr>
                <w:caps/>
              </w:rPr>
            </w:pPr>
            <w:r w:rsidRPr="008B1F79">
              <w:t>0.06/0.25/0.5/1</w:t>
            </w:r>
          </w:p>
          <w:p w14:paraId="206505B1" w14:textId="77777777" w:rsidR="002353DD" w:rsidRPr="008B1F79" w:rsidRDefault="002353DD" w:rsidP="00555341">
            <w:pPr>
              <w:pStyle w:val="Tabletext"/>
            </w:pPr>
            <w:r w:rsidRPr="008B1F79">
              <w:t>3 000/2 000/1 000/750</w:t>
            </w:r>
          </w:p>
        </w:tc>
        <w:tc>
          <w:tcPr>
            <w:tcW w:w="3921" w:type="dxa"/>
          </w:tcPr>
          <w:p w14:paraId="5E981A0F" w14:textId="77777777" w:rsidR="002353DD" w:rsidRPr="008B1F79" w:rsidRDefault="002353DD" w:rsidP="00555341">
            <w:pPr>
              <w:pStyle w:val="Tabletext"/>
              <w:rPr>
                <w:caps/>
              </w:rPr>
            </w:pPr>
            <w:r w:rsidRPr="008B1F79">
              <w:t>0.150 to 40</w:t>
            </w:r>
          </w:p>
          <w:p w14:paraId="0C2CAB96" w14:textId="77777777" w:rsidR="002353DD" w:rsidRPr="008B1F79" w:rsidRDefault="002353DD" w:rsidP="00555341">
            <w:pPr>
              <w:pStyle w:val="Tabletext"/>
            </w:pPr>
            <w:r w:rsidRPr="008B1F79">
              <w:t>1 000-5 000</w:t>
            </w:r>
          </w:p>
        </w:tc>
      </w:tr>
      <w:tr w:rsidR="002353DD" w:rsidRPr="008B1F79" w14:paraId="1ABA450C" w14:textId="77777777" w:rsidTr="00555341">
        <w:trPr>
          <w:jc w:val="center"/>
        </w:trPr>
        <w:tc>
          <w:tcPr>
            <w:tcW w:w="4795" w:type="dxa"/>
          </w:tcPr>
          <w:p w14:paraId="4E65D2DA" w14:textId="77777777" w:rsidR="002353DD" w:rsidRPr="008B1F79" w:rsidRDefault="002353DD" w:rsidP="00555341">
            <w:pPr>
              <w:pStyle w:val="Tabletext"/>
            </w:pPr>
            <w:r w:rsidRPr="008B1F79">
              <w:t>Maximum duty cycle</w:t>
            </w:r>
          </w:p>
        </w:tc>
        <w:tc>
          <w:tcPr>
            <w:tcW w:w="3133" w:type="dxa"/>
          </w:tcPr>
          <w:p w14:paraId="3356CB70" w14:textId="77777777" w:rsidR="002353DD" w:rsidRPr="008B1F79" w:rsidRDefault="002353DD" w:rsidP="00555341">
            <w:pPr>
              <w:pStyle w:val="Tabletext"/>
            </w:pPr>
            <w:r w:rsidRPr="008B1F79">
              <w:t>0.2</w:t>
            </w:r>
          </w:p>
        </w:tc>
        <w:tc>
          <w:tcPr>
            <w:tcW w:w="2610" w:type="dxa"/>
          </w:tcPr>
          <w:p w14:paraId="23C76427" w14:textId="77777777" w:rsidR="002353DD" w:rsidRPr="008B1F79" w:rsidRDefault="002353DD" w:rsidP="00555341">
            <w:pPr>
              <w:pStyle w:val="Tabletext"/>
            </w:pPr>
            <w:r w:rsidRPr="008B1F79">
              <w:t>7.5×10</w:t>
            </w:r>
            <w:r w:rsidRPr="008B1F79">
              <w:rPr>
                <w:vertAlign w:val="superscript"/>
              </w:rPr>
              <w:t>−4</w:t>
            </w:r>
          </w:p>
        </w:tc>
        <w:tc>
          <w:tcPr>
            <w:tcW w:w="3921" w:type="dxa"/>
          </w:tcPr>
          <w:p w14:paraId="3359E531" w14:textId="77777777" w:rsidR="002353DD" w:rsidRPr="008B1F79" w:rsidRDefault="002353DD" w:rsidP="00555341">
            <w:pPr>
              <w:pStyle w:val="Tabletext"/>
            </w:pPr>
            <w:r w:rsidRPr="008B1F79">
              <w:t>0.2</w:t>
            </w:r>
          </w:p>
        </w:tc>
      </w:tr>
      <w:tr w:rsidR="002353DD" w:rsidRPr="008B1F79" w14:paraId="52954E92" w14:textId="77777777" w:rsidTr="00555341">
        <w:trPr>
          <w:jc w:val="center"/>
        </w:trPr>
        <w:tc>
          <w:tcPr>
            <w:tcW w:w="4795" w:type="dxa"/>
          </w:tcPr>
          <w:p w14:paraId="76F79255" w14:textId="77777777" w:rsidR="002353DD" w:rsidRPr="008B1F79" w:rsidRDefault="002353DD" w:rsidP="00555341">
            <w:pPr>
              <w:pStyle w:val="Tabletext"/>
            </w:pPr>
            <w:r w:rsidRPr="008B1F79">
              <w:t>Pulse rise/fall time (</w:t>
            </w:r>
            <w:r w:rsidRPr="008B1F79">
              <w:sym w:font="Symbol" w:char="F06D"/>
            </w:r>
            <w:r w:rsidRPr="008B1F79">
              <w:t>s)</w:t>
            </w:r>
          </w:p>
        </w:tc>
        <w:tc>
          <w:tcPr>
            <w:tcW w:w="3133" w:type="dxa"/>
          </w:tcPr>
          <w:p w14:paraId="12B5B0D5" w14:textId="77777777" w:rsidR="002353DD" w:rsidRPr="008B1F79" w:rsidRDefault="002353DD" w:rsidP="00555341">
            <w:pPr>
              <w:pStyle w:val="Tabletext"/>
              <w:rPr>
                <w:b/>
              </w:rPr>
            </w:pPr>
            <w:r w:rsidRPr="008B1F79">
              <w:t>0.02</w:t>
            </w:r>
          </w:p>
        </w:tc>
        <w:tc>
          <w:tcPr>
            <w:tcW w:w="2610" w:type="dxa"/>
          </w:tcPr>
          <w:p w14:paraId="5F4D88DC" w14:textId="77777777" w:rsidR="002353DD" w:rsidRPr="008B1F79" w:rsidRDefault="002353DD" w:rsidP="00555341">
            <w:pPr>
              <w:pStyle w:val="Tabletext"/>
            </w:pPr>
            <w:r w:rsidRPr="008B1F79">
              <w:t>0.015/0.086</w:t>
            </w:r>
          </w:p>
        </w:tc>
        <w:tc>
          <w:tcPr>
            <w:tcW w:w="3921" w:type="dxa"/>
          </w:tcPr>
          <w:p w14:paraId="3C884394" w14:textId="77777777" w:rsidR="002353DD" w:rsidRPr="008B1F79" w:rsidRDefault="002353DD" w:rsidP="00555341">
            <w:pPr>
              <w:pStyle w:val="Tabletext"/>
            </w:pPr>
            <w:r w:rsidRPr="008B1F79">
              <w:t>Around 0.02</w:t>
            </w:r>
          </w:p>
        </w:tc>
      </w:tr>
      <w:tr w:rsidR="002353DD" w:rsidRPr="008B1F79" w14:paraId="25FC7086" w14:textId="77777777" w:rsidTr="00555341">
        <w:trPr>
          <w:jc w:val="center"/>
        </w:trPr>
        <w:tc>
          <w:tcPr>
            <w:tcW w:w="4795" w:type="dxa"/>
          </w:tcPr>
          <w:p w14:paraId="44F40DA8" w14:textId="77777777" w:rsidR="002353DD" w:rsidRPr="008B1F79" w:rsidRDefault="002353DD" w:rsidP="00555341">
            <w:pPr>
              <w:pStyle w:val="Tabletext"/>
            </w:pPr>
            <w:r w:rsidRPr="008B1F79">
              <w:t>Output device</w:t>
            </w:r>
          </w:p>
        </w:tc>
        <w:tc>
          <w:tcPr>
            <w:tcW w:w="3133" w:type="dxa"/>
          </w:tcPr>
          <w:p w14:paraId="61BCBEF8" w14:textId="77777777" w:rsidR="002353DD" w:rsidRPr="008B1F79" w:rsidRDefault="002353DD" w:rsidP="00555341">
            <w:pPr>
              <w:pStyle w:val="Tabletext"/>
            </w:pPr>
            <w:r w:rsidRPr="008B1F79">
              <w:t>Solid state</w:t>
            </w:r>
          </w:p>
        </w:tc>
        <w:tc>
          <w:tcPr>
            <w:tcW w:w="2610" w:type="dxa"/>
          </w:tcPr>
          <w:p w14:paraId="20F7213D" w14:textId="77777777" w:rsidR="002353DD" w:rsidRPr="008B1F79" w:rsidRDefault="002353DD" w:rsidP="00555341">
            <w:pPr>
              <w:pStyle w:val="Tabletext"/>
            </w:pPr>
            <w:r w:rsidRPr="008B1F79">
              <w:t>Magnetron (incoherent)</w:t>
            </w:r>
          </w:p>
        </w:tc>
        <w:tc>
          <w:tcPr>
            <w:tcW w:w="3921" w:type="dxa"/>
          </w:tcPr>
          <w:p w14:paraId="43C2DF47" w14:textId="77777777" w:rsidR="002353DD" w:rsidRPr="008B1F79" w:rsidRDefault="002353DD" w:rsidP="00555341">
            <w:pPr>
              <w:pStyle w:val="Tabletext"/>
            </w:pPr>
            <w:r w:rsidRPr="008B1F79">
              <w:t>Solid state</w:t>
            </w:r>
          </w:p>
        </w:tc>
      </w:tr>
      <w:tr w:rsidR="002353DD" w:rsidRPr="008B1F79" w14:paraId="38CFD219" w14:textId="77777777" w:rsidTr="00555341">
        <w:trPr>
          <w:jc w:val="center"/>
        </w:trPr>
        <w:tc>
          <w:tcPr>
            <w:tcW w:w="4795" w:type="dxa"/>
          </w:tcPr>
          <w:p w14:paraId="60759454" w14:textId="77777777" w:rsidR="002353DD" w:rsidRPr="008B1F79" w:rsidRDefault="002353DD" w:rsidP="00555341">
            <w:pPr>
              <w:pStyle w:val="Tabletext"/>
            </w:pPr>
            <w:r w:rsidRPr="008B1F79">
              <w:t>Antenna pattern type</w:t>
            </w:r>
          </w:p>
        </w:tc>
        <w:tc>
          <w:tcPr>
            <w:tcW w:w="3133" w:type="dxa"/>
          </w:tcPr>
          <w:p w14:paraId="19C83794" w14:textId="77777777" w:rsidR="002353DD" w:rsidRPr="008B1F79" w:rsidRDefault="002353DD" w:rsidP="00555341">
            <w:pPr>
              <w:pStyle w:val="Tabletext"/>
            </w:pPr>
            <w:r w:rsidRPr="008B1F79">
              <w:t>Fan</w:t>
            </w:r>
          </w:p>
        </w:tc>
        <w:tc>
          <w:tcPr>
            <w:tcW w:w="2610" w:type="dxa"/>
          </w:tcPr>
          <w:p w14:paraId="3108F32C" w14:textId="77777777" w:rsidR="002353DD" w:rsidRPr="008B1F79" w:rsidRDefault="002353DD" w:rsidP="00555341">
            <w:pPr>
              <w:pStyle w:val="Tabletext"/>
            </w:pPr>
            <w:r w:rsidRPr="008B1F79">
              <w:t>Fan beam</w:t>
            </w:r>
          </w:p>
        </w:tc>
        <w:tc>
          <w:tcPr>
            <w:tcW w:w="3921" w:type="dxa"/>
          </w:tcPr>
          <w:p w14:paraId="3F65A09F" w14:textId="77777777" w:rsidR="002353DD" w:rsidRPr="008B1F79" w:rsidRDefault="002353DD" w:rsidP="00555341">
            <w:pPr>
              <w:pStyle w:val="Tabletext"/>
            </w:pPr>
            <w:r w:rsidRPr="008B1F79">
              <w:t>Fan beam</w:t>
            </w:r>
          </w:p>
        </w:tc>
      </w:tr>
      <w:tr w:rsidR="002353DD" w:rsidRPr="008B1F79" w14:paraId="615E12F6" w14:textId="77777777" w:rsidTr="00555341">
        <w:trPr>
          <w:jc w:val="center"/>
        </w:trPr>
        <w:tc>
          <w:tcPr>
            <w:tcW w:w="4795" w:type="dxa"/>
          </w:tcPr>
          <w:p w14:paraId="17BBD6DC" w14:textId="77777777" w:rsidR="002353DD" w:rsidRPr="008B1F79" w:rsidRDefault="002353DD" w:rsidP="00555341">
            <w:pPr>
              <w:pStyle w:val="Tabletext"/>
            </w:pPr>
            <w:r w:rsidRPr="008B1F79">
              <w:t>Antenna type</w:t>
            </w:r>
          </w:p>
        </w:tc>
        <w:tc>
          <w:tcPr>
            <w:tcW w:w="3133" w:type="dxa"/>
          </w:tcPr>
          <w:p w14:paraId="1C2E7E3B" w14:textId="77777777" w:rsidR="002353DD" w:rsidRPr="008B1F79" w:rsidRDefault="002353DD" w:rsidP="00555341">
            <w:pPr>
              <w:pStyle w:val="Tabletext"/>
            </w:pPr>
            <w:r w:rsidRPr="008B1F79">
              <w:t>Slotted waveguide</w:t>
            </w:r>
          </w:p>
        </w:tc>
        <w:tc>
          <w:tcPr>
            <w:tcW w:w="2610" w:type="dxa"/>
          </w:tcPr>
          <w:p w14:paraId="3EAD5BC6" w14:textId="77777777" w:rsidR="002353DD" w:rsidRPr="008B1F79" w:rsidRDefault="002353DD" w:rsidP="00555341">
            <w:pPr>
              <w:pStyle w:val="Tabletext"/>
            </w:pPr>
            <w:r w:rsidRPr="008B1F79">
              <w:t>Slotted waveguide array</w:t>
            </w:r>
          </w:p>
        </w:tc>
        <w:tc>
          <w:tcPr>
            <w:tcW w:w="3921" w:type="dxa"/>
          </w:tcPr>
          <w:p w14:paraId="1BA69991" w14:textId="77777777" w:rsidR="002353DD" w:rsidRPr="008B1F79" w:rsidRDefault="002353DD" w:rsidP="00555341">
            <w:pPr>
              <w:pStyle w:val="Tabletext"/>
            </w:pPr>
            <w:r w:rsidRPr="008B1F79">
              <w:t>Slotted waveguide</w:t>
            </w:r>
          </w:p>
        </w:tc>
      </w:tr>
      <w:tr w:rsidR="002353DD" w:rsidRPr="008B1F79" w14:paraId="4380A95F" w14:textId="77777777" w:rsidTr="00555341">
        <w:trPr>
          <w:jc w:val="center"/>
        </w:trPr>
        <w:tc>
          <w:tcPr>
            <w:tcW w:w="4795" w:type="dxa"/>
          </w:tcPr>
          <w:p w14:paraId="710A458D" w14:textId="77777777" w:rsidR="002353DD" w:rsidRPr="008B1F79" w:rsidRDefault="002353DD" w:rsidP="00555341">
            <w:pPr>
              <w:pStyle w:val="Tabletext"/>
            </w:pPr>
            <w:r w:rsidRPr="008B1F79">
              <w:t>Antenna polarization</w:t>
            </w:r>
          </w:p>
        </w:tc>
        <w:tc>
          <w:tcPr>
            <w:tcW w:w="3133" w:type="dxa"/>
          </w:tcPr>
          <w:p w14:paraId="321B186D" w14:textId="77777777" w:rsidR="002353DD" w:rsidRPr="008B1F79" w:rsidRDefault="002353DD" w:rsidP="00555341">
            <w:pPr>
              <w:pStyle w:val="Tabletext"/>
            </w:pPr>
            <w:r w:rsidRPr="008B1F79">
              <w:t>Circular/Horizontal</w:t>
            </w:r>
          </w:p>
        </w:tc>
        <w:tc>
          <w:tcPr>
            <w:tcW w:w="2610" w:type="dxa"/>
          </w:tcPr>
          <w:p w14:paraId="5484DE25" w14:textId="77777777" w:rsidR="002353DD" w:rsidRPr="008B1F79" w:rsidRDefault="002353DD" w:rsidP="00555341">
            <w:pPr>
              <w:pStyle w:val="Tabletext"/>
            </w:pPr>
            <w:r w:rsidRPr="008B1F79">
              <w:t>Horizontal</w:t>
            </w:r>
          </w:p>
        </w:tc>
        <w:tc>
          <w:tcPr>
            <w:tcW w:w="3921" w:type="dxa"/>
          </w:tcPr>
          <w:p w14:paraId="084B1566" w14:textId="77777777" w:rsidR="002353DD" w:rsidRPr="008B1F79" w:rsidRDefault="002353DD" w:rsidP="00555341">
            <w:pPr>
              <w:pStyle w:val="Tabletext"/>
            </w:pPr>
            <w:r w:rsidRPr="008B1F79">
              <w:t>Horizontal</w:t>
            </w:r>
          </w:p>
        </w:tc>
      </w:tr>
      <w:tr w:rsidR="002353DD" w:rsidRPr="008B1F79" w14:paraId="18AAF722" w14:textId="77777777" w:rsidTr="00555341">
        <w:trPr>
          <w:jc w:val="center"/>
        </w:trPr>
        <w:tc>
          <w:tcPr>
            <w:tcW w:w="4795" w:type="dxa"/>
          </w:tcPr>
          <w:p w14:paraId="39EE67A5" w14:textId="77777777" w:rsidR="002353DD" w:rsidRPr="008B1F79" w:rsidRDefault="002353DD" w:rsidP="00555341">
            <w:pPr>
              <w:pStyle w:val="Tabletext"/>
            </w:pPr>
            <w:r w:rsidRPr="008B1F79">
              <w:t>Antenna main beam gain (</w:t>
            </w:r>
            <w:proofErr w:type="spellStart"/>
            <w:r w:rsidRPr="008B1F79">
              <w:t>dBi</w:t>
            </w:r>
            <w:proofErr w:type="spellEnd"/>
            <w:r w:rsidRPr="008B1F79">
              <w:t>)</w:t>
            </w:r>
          </w:p>
        </w:tc>
        <w:tc>
          <w:tcPr>
            <w:tcW w:w="3133" w:type="dxa"/>
          </w:tcPr>
          <w:p w14:paraId="0A0AFF62" w14:textId="77777777" w:rsidR="002353DD" w:rsidRPr="008B1F79" w:rsidRDefault="002353DD" w:rsidP="00555341">
            <w:pPr>
              <w:pStyle w:val="Tabletext"/>
            </w:pPr>
            <w:r w:rsidRPr="008B1F79">
              <w:t>37</w:t>
            </w:r>
          </w:p>
        </w:tc>
        <w:tc>
          <w:tcPr>
            <w:tcW w:w="2610" w:type="dxa"/>
          </w:tcPr>
          <w:p w14:paraId="62F40F4B" w14:textId="77777777" w:rsidR="002353DD" w:rsidRPr="008B1F79" w:rsidRDefault="002353DD" w:rsidP="00555341">
            <w:pPr>
              <w:pStyle w:val="Tabletext"/>
            </w:pPr>
            <w:r w:rsidRPr="008B1F79">
              <w:t>31</w:t>
            </w:r>
          </w:p>
        </w:tc>
        <w:tc>
          <w:tcPr>
            <w:tcW w:w="3921" w:type="dxa"/>
          </w:tcPr>
          <w:p w14:paraId="47FB8F08" w14:textId="77777777" w:rsidR="002353DD" w:rsidRPr="008B1F79" w:rsidRDefault="002353DD" w:rsidP="00555341">
            <w:pPr>
              <w:pStyle w:val="Tabletext"/>
            </w:pPr>
            <w:r w:rsidRPr="008B1F79">
              <w:t>≥ 34</w:t>
            </w:r>
          </w:p>
        </w:tc>
      </w:tr>
      <w:tr w:rsidR="002353DD" w:rsidRPr="008B1F79" w14:paraId="70ECA23D" w14:textId="77777777" w:rsidTr="00555341">
        <w:trPr>
          <w:jc w:val="center"/>
        </w:trPr>
        <w:tc>
          <w:tcPr>
            <w:tcW w:w="4795" w:type="dxa"/>
          </w:tcPr>
          <w:p w14:paraId="71D782EE" w14:textId="77777777" w:rsidR="002353DD" w:rsidRPr="008B1F79" w:rsidRDefault="002353DD" w:rsidP="00555341">
            <w:pPr>
              <w:pStyle w:val="Tabletext"/>
            </w:pPr>
            <w:r w:rsidRPr="008B1F79">
              <w:t>Antenna elevation beamwidth (</w:t>
            </w:r>
            <w:r w:rsidRPr="008B1F79">
              <w:rPr>
                <w:spacing w:val="-8"/>
              </w:rPr>
              <w:t>degrees)</w:t>
            </w:r>
          </w:p>
        </w:tc>
        <w:tc>
          <w:tcPr>
            <w:tcW w:w="3133" w:type="dxa"/>
          </w:tcPr>
          <w:p w14:paraId="73C6CB69" w14:textId="77777777" w:rsidR="002353DD" w:rsidRPr="008B1F79" w:rsidRDefault="002353DD" w:rsidP="00555341">
            <w:pPr>
              <w:pStyle w:val="Tabletext"/>
            </w:pPr>
            <w:r w:rsidRPr="008B1F79">
              <w:t>11</w:t>
            </w:r>
          </w:p>
        </w:tc>
        <w:tc>
          <w:tcPr>
            <w:tcW w:w="2610" w:type="dxa"/>
          </w:tcPr>
          <w:p w14:paraId="2C766B2A" w14:textId="77777777" w:rsidR="002353DD" w:rsidRPr="008B1F79" w:rsidRDefault="002353DD" w:rsidP="00555341">
            <w:pPr>
              <w:pStyle w:val="Tabletext"/>
            </w:pPr>
            <w:r w:rsidRPr="008B1F79">
              <w:t>25</w:t>
            </w:r>
          </w:p>
        </w:tc>
        <w:tc>
          <w:tcPr>
            <w:tcW w:w="3921" w:type="dxa"/>
          </w:tcPr>
          <w:p w14:paraId="55F9F303" w14:textId="77777777" w:rsidR="002353DD" w:rsidRPr="008B1F79" w:rsidRDefault="002353DD" w:rsidP="00555341">
            <w:pPr>
              <w:pStyle w:val="Tabletext"/>
            </w:pPr>
            <w:r w:rsidRPr="008B1F79">
              <w:t>≤ 16º @ –3 dB / ≤ 55º @ –20 dB (Typ.)</w:t>
            </w:r>
          </w:p>
        </w:tc>
      </w:tr>
      <w:tr w:rsidR="002353DD" w:rsidRPr="008B1F79" w14:paraId="265FEBAD" w14:textId="77777777" w:rsidTr="00555341">
        <w:trPr>
          <w:jc w:val="center"/>
        </w:trPr>
        <w:tc>
          <w:tcPr>
            <w:tcW w:w="4795" w:type="dxa"/>
          </w:tcPr>
          <w:p w14:paraId="4118EA6F" w14:textId="77777777" w:rsidR="002353DD" w:rsidRPr="008B1F79" w:rsidRDefault="002353DD" w:rsidP="00555341">
            <w:pPr>
              <w:pStyle w:val="Tabletext"/>
            </w:pPr>
            <w:r w:rsidRPr="008B1F79">
              <w:t>Antenna azimuthal beamwidth (</w:t>
            </w:r>
            <w:r w:rsidRPr="008B1F79">
              <w:rPr>
                <w:spacing w:val="-8"/>
              </w:rPr>
              <w:t>degrees)</w:t>
            </w:r>
          </w:p>
        </w:tc>
        <w:tc>
          <w:tcPr>
            <w:tcW w:w="3133" w:type="dxa"/>
          </w:tcPr>
          <w:p w14:paraId="73E669EE" w14:textId="77777777" w:rsidR="002353DD" w:rsidRPr="008B1F79" w:rsidRDefault="002353DD" w:rsidP="00555341">
            <w:pPr>
              <w:pStyle w:val="Tabletext"/>
            </w:pPr>
            <w:r w:rsidRPr="008B1F79">
              <w:t>0.4</w:t>
            </w:r>
          </w:p>
        </w:tc>
        <w:tc>
          <w:tcPr>
            <w:tcW w:w="2610" w:type="dxa"/>
          </w:tcPr>
          <w:p w14:paraId="697AC5D8" w14:textId="77777777" w:rsidR="002353DD" w:rsidRPr="008B1F79" w:rsidRDefault="002353DD" w:rsidP="00555341">
            <w:pPr>
              <w:pStyle w:val="Tabletext"/>
            </w:pPr>
            <w:r w:rsidRPr="008B1F79">
              <w:t>0.95</w:t>
            </w:r>
          </w:p>
        </w:tc>
        <w:tc>
          <w:tcPr>
            <w:tcW w:w="3921" w:type="dxa"/>
          </w:tcPr>
          <w:p w14:paraId="2604EF60" w14:textId="77777777" w:rsidR="002353DD" w:rsidRPr="008B1F79" w:rsidRDefault="002353DD" w:rsidP="00555341">
            <w:pPr>
              <w:pStyle w:val="Tabletext"/>
            </w:pPr>
            <w:r w:rsidRPr="008B1F79">
              <w:t>≤ 0.6º @ –3 dB</w:t>
            </w:r>
          </w:p>
        </w:tc>
      </w:tr>
      <w:tr w:rsidR="002353DD" w:rsidRPr="008B1F79" w14:paraId="0D160F60" w14:textId="77777777" w:rsidTr="00555341">
        <w:trPr>
          <w:jc w:val="center"/>
        </w:trPr>
        <w:tc>
          <w:tcPr>
            <w:tcW w:w="4795" w:type="dxa"/>
          </w:tcPr>
          <w:p w14:paraId="48E10F5C" w14:textId="77777777" w:rsidR="002353DD" w:rsidRPr="008B1F79" w:rsidRDefault="002353DD" w:rsidP="00555341">
            <w:pPr>
              <w:pStyle w:val="Tabletext"/>
            </w:pPr>
            <w:r w:rsidRPr="008B1F79">
              <w:t>Antenna horizontal scan rate (</w:t>
            </w:r>
            <w:r w:rsidRPr="008B1F79">
              <w:rPr>
                <w:spacing w:val="-8"/>
              </w:rPr>
              <w:t>degrees/s)</w:t>
            </w:r>
          </w:p>
        </w:tc>
        <w:tc>
          <w:tcPr>
            <w:tcW w:w="3133" w:type="dxa"/>
          </w:tcPr>
          <w:p w14:paraId="7D170925" w14:textId="77777777" w:rsidR="002353DD" w:rsidRPr="008B1F79" w:rsidRDefault="002353DD" w:rsidP="00555341">
            <w:pPr>
              <w:pStyle w:val="Tabletext"/>
            </w:pPr>
            <w:r w:rsidRPr="008B1F79">
              <w:t>60-288</w:t>
            </w:r>
          </w:p>
        </w:tc>
        <w:tc>
          <w:tcPr>
            <w:tcW w:w="2610" w:type="dxa"/>
          </w:tcPr>
          <w:p w14:paraId="77C6D0A4" w14:textId="77777777" w:rsidR="002353DD" w:rsidRPr="008B1F79" w:rsidRDefault="002353DD" w:rsidP="00555341">
            <w:pPr>
              <w:pStyle w:val="Tabletext"/>
            </w:pPr>
            <w:r w:rsidRPr="008B1F79">
              <w:t>144 or 240</w:t>
            </w:r>
          </w:p>
        </w:tc>
        <w:tc>
          <w:tcPr>
            <w:tcW w:w="3921" w:type="dxa"/>
          </w:tcPr>
          <w:p w14:paraId="213F1BB1" w14:textId="77777777" w:rsidR="002353DD" w:rsidRPr="008B1F79" w:rsidRDefault="002353DD" w:rsidP="00555341">
            <w:pPr>
              <w:pStyle w:val="Tabletext"/>
            </w:pPr>
            <w:r w:rsidRPr="008B1F79">
              <w:t>10-48 RPM</w:t>
            </w:r>
          </w:p>
        </w:tc>
      </w:tr>
      <w:tr w:rsidR="002353DD" w:rsidRPr="008B1F79" w14:paraId="0A9D3902" w14:textId="77777777" w:rsidTr="00555341">
        <w:trPr>
          <w:jc w:val="center"/>
        </w:trPr>
        <w:tc>
          <w:tcPr>
            <w:tcW w:w="4795" w:type="dxa"/>
          </w:tcPr>
          <w:p w14:paraId="22588096" w14:textId="77777777" w:rsidR="002353DD" w:rsidRPr="008B1F79" w:rsidRDefault="002353DD" w:rsidP="00555341">
            <w:pPr>
              <w:pStyle w:val="Tabletext"/>
            </w:pPr>
            <w:r w:rsidRPr="008B1F79">
              <w:t>Antenna horizontal scan type (continuous, random, sector, etc.) (</w:t>
            </w:r>
            <w:r w:rsidRPr="008B1F79">
              <w:rPr>
                <w:spacing w:val="-8"/>
              </w:rPr>
              <w:t>degrees)</w:t>
            </w:r>
          </w:p>
        </w:tc>
        <w:tc>
          <w:tcPr>
            <w:tcW w:w="3133" w:type="dxa"/>
          </w:tcPr>
          <w:p w14:paraId="3849C280" w14:textId="77777777" w:rsidR="002353DD" w:rsidRPr="008B1F79" w:rsidRDefault="002353DD" w:rsidP="00555341">
            <w:pPr>
              <w:pStyle w:val="Tabletext"/>
            </w:pPr>
            <w:r w:rsidRPr="008B1F79">
              <w:t>Continuous or sectors</w:t>
            </w:r>
          </w:p>
        </w:tc>
        <w:tc>
          <w:tcPr>
            <w:tcW w:w="2610" w:type="dxa"/>
          </w:tcPr>
          <w:p w14:paraId="00B77156" w14:textId="77777777" w:rsidR="002353DD" w:rsidRPr="008B1F79" w:rsidRDefault="002353DD" w:rsidP="00555341">
            <w:pPr>
              <w:pStyle w:val="Tabletext"/>
            </w:pPr>
            <w:r w:rsidRPr="008B1F79">
              <w:t>continuous</w:t>
            </w:r>
          </w:p>
        </w:tc>
        <w:tc>
          <w:tcPr>
            <w:tcW w:w="3921" w:type="dxa"/>
          </w:tcPr>
          <w:p w14:paraId="188392A3" w14:textId="77777777" w:rsidR="002353DD" w:rsidRPr="008B1F79" w:rsidRDefault="002353DD" w:rsidP="00555341">
            <w:pPr>
              <w:pStyle w:val="Tabletext"/>
            </w:pPr>
            <w:r w:rsidRPr="008B1F79">
              <w:t>Continuous or sectors</w:t>
            </w:r>
          </w:p>
        </w:tc>
      </w:tr>
    </w:tbl>
    <w:p w14:paraId="4CA0ACC6" w14:textId="77777777" w:rsidR="002353DD" w:rsidRPr="008B1F79" w:rsidRDefault="002353DD" w:rsidP="002353DD">
      <w:pPr>
        <w:overflowPunct/>
        <w:autoSpaceDE/>
        <w:autoSpaceDN/>
        <w:adjustRightInd/>
        <w:spacing w:before="0"/>
        <w:textAlignment w:val="auto"/>
        <w:rPr>
          <w:caps/>
          <w:sz w:val="20"/>
        </w:rPr>
      </w:pPr>
    </w:p>
    <w:p w14:paraId="4B10FC1C" w14:textId="77777777" w:rsidR="002353DD" w:rsidRPr="008B1F79" w:rsidRDefault="002353DD" w:rsidP="002353DD">
      <w:pPr>
        <w:overflowPunct/>
        <w:autoSpaceDE/>
        <w:autoSpaceDN/>
        <w:adjustRightInd/>
        <w:spacing w:before="0"/>
        <w:textAlignment w:val="auto"/>
        <w:rPr>
          <w:caps/>
          <w:sz w:val="20"/>
        </w:rPr>
      </w:pPr>
      <w:r w:rsidRPr="008B1F79">
        <w:br w:type="page"/>
      </w:r>
    </w:p>
    <w:p w14:paraId="65A4ADF7" w14:textId="2EF12C27" w:rsidR="002353DD" w:rsidRPr="008B1F79" w:rsidRDefault="002353DD" w:rsidP="002353DD">
      <w:pPr>
        <w:pStyle w:val="TableNo"/>
        <w:spacing w:before="0"/>
      </w:pPr>
      <w:r w:rsidRPr="008B1F79">
        <w:lastRenderedPageBreak/>
        <w:br/>
        <w:t>TABLE 2 (</w:t>
      </w:r>
      <w:r w:rsidR="002918C4" w:rsidRPr="008B1F79">
        <w:rPr>
          <w:i/>
          <w:caps w:val="0"/>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0"/>
        <w:gridCol w:w="3179"/>
        <w:gridCol w:w="2543"/>
        <w:gridCol w:w="4007"/>
      </w:tblGrid>
      <w:tr w:rsidR="002353DD" w:rsidRPr="008B1F79" w14:paraId="25004B27" w14:textId="77777777" w:rsidTr="00555341">
        <w:trPr>
          <w:jc w:val="center"/>
        </w:trPr>
        <w:tc>
          <w:tcPr>
            <w:tcW w:w="4730" w:type="dxa"/>
          </w:tcPr>
          <w:p w14:paraId="79B2B6DE" w14:textId="77777777" w:rsidR="002353DD" w:rsidRPr="008B1F79" w:rsidRDefault="002353DD" w:rsidP="00555341">
            <w:pPr>
              <w:pStyle w:val="Tablehead"/>
              <w:rPr>
                <w:sz w:val="18"/>
              </w:rPr>
            </w:pPr>
            <w:r w:rsidRPr="008B1F79">
              <w:t>Characteristics</w:t>
            </w:r>
          </w:p>
        </w:tc>
        <w:tc>
          <w:tcPr>
            <w:tcW w:w="3179" w:type="dxa"/>
          </w:tcPr>
          <w:p w14:paraId="581E5031" w14:textId="77777777" w:rsidR="002353DD" w:rsidRPr="008B1F79" w:rsidRDefault="002353DD" w:rsidP="00555341">
            <w:pPr>
              <w:pStyle w:val="Tablehead"/>
            </w:pPr>
            <w:r w:rsidRPr="008B1F79">
              <w:t>System S10</w:t>
            </w:r>
          </w:p>
        </w:tc>
        <w:tc>
          <w:tcPr>
            <w:tcW w:w="2543" w:type="dxa"/>
          </w:tcPr>
          <w:p w14:paraId="1DF75739" w14:textId="77777777" w:rsidR="002353DD" w:rsidRPr="008B1F79" w:rsidRDefault="002353DD" w:rsidP="00555341">
            <w:pPr>
              <w:pStyle w:val="Tablehead"/>
            </w:pPr>
            <w:r w:rsidRPr="008B1F79">
              <w:t>System S11</w:t>
            </w:r>
          </w:p>
        </w:tc>
        <w:tc>
          <w:tcPr>
            <w:tcW w:w="4007" w:type="dxa"/>
          </w:tcPr>
          <w:p w14:paraId="34D9DD01" w14:textId="77777777" w:rsidR="002353DD" w:rsidRPr="008B1F79" w:rsidRDefault="002353DD" w:rsidP="00555341">
            <w:pPr>
              <w:pStyle w:val="Tablehead"/>
              <w:tabs>
                <w:tab w:val="num" w:pos="360"/>
                <w:tab w:val="left" w:pos="794"/>
                <w:tab w:val="left" w:pos="1191"/>
                <w:tab w:val="left" w:pos="1588"/>
              </w:tabs>
              <w:ind w:left="340" w:hanging="340"/>
            </w:pPr>
            <w:r w:rsidRPr="008B1F79">
              <w:t>System S12</w:t>
            </w:r>
          </w:p>
        </w:tc>
      </w:tr>
      <w:tr w:rsidR="002353DD" w:rsidRPr="008B1F79" w14:paraId="24227575" w14:textId="77777777" w:rsidTr="00555341">
        <w:trPr>
          <w:jc w:val="center"/>
        </w:trPr>
        <w:tc>
          <w:tcPr>
            <w:tcW w:w="4730" w:type="dxa"/>
          </w:tcPr>
          <w:p w14:paraId="174FDE34" w14:textId="77777777" w:rsidR="002353DD" w:rsidRPr="008B1F79" w:rsidRDefault="002353DD" w:rsidP="00555341">
            <w:pPr>
              <w:pStyle w:val="Tabletext"/>
              <w:keepLines/>
              <w:tabs>
                <w:tab w:val="left" w:leader="dot" w:pos="7938"/>
                <w:tab w:val="center" w:pos="9526"/>
              </w:tabs>
              <w:spacing w:after="20"/>
              <w:ind w:left="567" w:hanging="567"/>
            </w:pPr>
            <w:r w:rsidRPr="008B1F79">
              <w:t>Antenna vertical scan rate (</w:t>
            </w:r>
            <w:r w:rsidRPr="008B1F79">
              <w:rPr>
                <w:spacing w:val="-8"/>
              </w:rPr>
              <w:t>degrees/s)</w:t>
            </w:r>
          </w:p>
        </w:tc>
        <w:tc>
          <w:tcPr>
            <w:tcW w:w="3179" w:type="dxa"/>
          </w:tcPr>
          <w:p w14:paraId="6E0C2BDB" w14:textId="77777777" w:rsidR="002353DD" w:rsidRPr="008B1F79" w:rsidRDefault="002353DD" w:rsidP="00555341">
            <w:pPr>
              <w:pStyle w:val="Tabletext"/>
              <w:spacing w:after="20"/>
            </w:pPr>
            <w:r w:rsidRPr="008B1F79">
              <w:t>Not applicable</w:t>
            </w:r>
          </w:p>
        </w:tc>
        <w:tc>
          <w:tcPr>
            <w:tcW w:w="2543" w:type="dxa"/>
          </w:tcPr>
          <w:p w14:paraId="63FB6EE3"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D9DDE5"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637E37A2" w14:textId="77777777" w:rsidTr="00555341">
        <w:trPr>
          <w:jc w:val="center"/>
        </w:trPr>
        <w:tc>
          <w:tcPr>
            <w:tcW w:w="4730" w:type="dxa"/>
          </w:tcPr>
          <w:p w14:paraId="5900C61F" w14:textId="77777777" w:rsidR="002353DD" w:rsidRPr="008B1F79" w:rsidRDefault="002353DD" w:rsidP="00555341">
            <w:pPr>
              <w:pStyle w:val="Tabletext"/>
              <w:spacing w:after="20"/>
            </w:pPr>
            <w:r w:rsidRPr="008B1F79">
              <w:t>Antenna vertical scan type</w:t>
            </w:r>
          </w:p>
        </w:tc>
        <w:tc>
          <w:tcPr>
            <w:tcW w:w="3179" w:type="dxa"/>
          </w:tcPr>
          <w:p w14:paraId="0DBD6B15" w14:textId="77777777" w:rsidR="002353DD" w:rsidRPr="008B1F79" w:rsidRDefault="002353DD" w:rsidP="00555341">
            <w:pPr>
              <w:pStyle w:val="Tabletext"/>
              <w:spacing w:after="20"/>
            </w:pPr>
            <w:r w:rsidRPr="008B1F79">
              <w:t>Not applicable</w:t>
            </w:r>
          </w:p>
        </w:tc>
        <w:tc>
          <w:tcPr>
            <w:tcW w:w="2543" w:type="dxa"/>
          </w:tcPr>
          <w:p w14:paraId="36C1B39C"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40143D3E" w14:textId="77777777" w:rsidR="002353DD" w:rsidRPr="008B1F79" w:rsidRDefault="002353DD" w:rsidP="00555341">
            <w:pPr>
              <w:pStyle w:val="Tabletext"/>
              <w:keepNext/>
              <w:keepLines/>
              <w:tabs>
                <w:tab w:val="left" w:leader="dot" w:pos="7938"/>
                <w:tab w:val="center" w:pos="9526"/>
              </w:tabs>
              <w:spacing w:after="20"/>
              <w:ind w:left="567" w:hanging="567"/>
            </w:pPr>
            <w:r w:rsidRPr="008B1F79">
              <w:t>Not applicable</w:t>
            </w:r>
          </w:p>
        </w:tc>
      </w:tr>
      <w:tr w:rsidR="002353DD" w:rsidRPr="008B1F79" w14:paraId="0F8B2CB5" w14:textId="77777777" w:rsidTr="00555341">
        <w:trPr>
          <w:jc w:val="center"/>
        </w:trPr>
        <w:tc>
          <w:tcPr>
            <w:tcW w:w="4730" w:type="dxa"/>
          </w:tcPr>
          <w:p w14:paraId="7C291FF5" w14:textId="77777777" w:rsidR="002353DD" w:rsidRPr="008B1F79" w:rsidRDefault="002353DD" w:rsidP="00555341">
            <w:pPr>
              <w:pStyle w:val="Tabletext"/>
              <w:keepLines/>
              <w:tabs>
                <w:tab w:val="left" w:leader="dot" w:pos="7938"/>
                <w:tab w:val="center" w:pos="9526"/>
              </w:tabs>
              <w:spacing w:after="20"/>
            </w:pPr>
            <w:r w:rsidRPr="008B1F79">
              <w:t>Antenna side-lobe (SL) levels (1</w:t>
            </w:r>
            <w:r w:rsidRPr="008B1F79">
              <w:rPr>
                <w:vertAlign w:val="superscript"/>
              </w:rPr>
              <w:t>st</w:t>
            </w:r>
            <w:r w:rsidRPr="008B1F79">
              <w:t xml:space="preserve"> SLs and remote SLs) (</w:t>
            </w:r>
            <w:proofErr w:type="spellStart"/>
            <w:r w:rsidRPr="008B1F79">
              <w:t>dBi</w:t>
            </w:r>
            <w:proofErr w:type="spellEnd"/>
            <w:r w:rsidRPr="008B1F79">
              <w:t>)</w:t>
            </w:r>
          </w:p>
        </w:tc>
        <w:tc>
          <w:tcPr>
            <w:tcW w:w="3179" w:type="dxa"/>
          </w:tcPr>
          <w:p w14:paraId="50BBFF9A" w14:textId="77777777" w:rsidR="002353DD" w:rsidRPr="008B1F79" w:rsidRDefault="002353DD" w:rsidP="00555341">
            <w:pPr>
              <w:pStyle w:val="Tabletext"/>
              <w:spacing w:after="20"/>
            </w:pPr>
            <w:r w:rsidRPr="008B1F79">
              <w:t>28</w:t>
            </w:r>
          </w:p>
        </w:tc>
        <w:tc>
          <w:tcPr>
            <w:tcW w:w="2543" w:type="dxa"/>
          </w:tcPr>
          <w:p w14:paraId="57498BB0"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&lt; </w:t>
            </w:r>
            <w:r w:rsidRPr="008B1F79">
              <w:sym w:font="Symbol" w:char="F02D"/>
            </w:r>
            <w:r w:rsidRPr="008B1F79">
              <w:t>32/remote SLs &lt; −40</w:t>
            </w:r>
          </w:p>
        </w:tc>
        <w:tc>
          <w:tcPr>
            <w:tcW w:w="4007" w:type="dxa"/>
          </w:tcPr>
          <w:p w14:paraId="3B80C97C" w14:textId="77777777" w:rsidR="002353DD" w:rsidRPr="008B1F79" w:rsidRDefault="002353DD" w:rsidP="00555341">
            <w:pPr>
              <w:pStyle w:val="Tabletext"/>
              <w:keepLines/>
              <w:tabs>
                <w:tab w:val="left" w:leader="dot" w:pos="7938"/>
                <w:tab w:val="center" w:pos="9526"/>
              </w:tabs>
              <w:spacing w:after="20"/>
              <w:ind w:left="567" w:hanging="567"/>
            </w:pPr>
            <w:r w:rsidRPr="008B1F79">
              <w:t xml:space="preserve">1.5°-5° &lt; 6 </w:t>
            </w:r>
          </w:p>
          <w:p w14:paraId="56BE7F20" w14:textId="77777777" w:rsidR="002353DD" w:rsidRPr="008B1F79" w:rsidRDefault="002353DD" w:rsidP="00555341">
            <w:pPr>
              <w:pStyle w:val="Tabletext"/>
              <w:spacing w:before="0" w:after="20"/>
            </w:pPr>
            <w:r w:rsidRPr="008B1F79">
              <w:t>5°-10° &lt; 4</w:t>
            </w:r>
          </w:p>
          <w:p w14:paraId="651FC9BC" w14:textId="77777777" w:rsidR="002353DD" w:rsidRPr="008B1F79" w:rsidRDefault="002353DD" w:rsidP="00555341">
            <w:pPr>
              <w:pStyle w:val="Tabletext"/>
              <w:spacing w:before="0" w:after="20"/>
            </w:pPr>
            <w:r w:rsidRPr="008B1F79">
              <w:t xml:space="preserve">&gt; 10° &lt; </w:t>
            </w:r>
            <w:r w:rsidRPr="008B1F79">
              <w:sym w:font="Symbol" w:char="F02D"/>
            </w:r>
            <w:r w:rsidRPr="008B1F79">
              <w:t>1</w:t>
            </w:r>
          </w:p>
        </w:tc>
      </w:tr>
      <w:tr w:rsidR="002353DD" w:rsidRPr="008B1F79" w14:paraId="05020E7F" w14:textId="77777777" w:rsidTr="00555341">
        <w:trPr>
          <w:jc w:val="center"/>
        </w:trPr>
        <w:tc>
          <w:tcPr>
            <w:tcW w:w="4730" w:type="dxa"/>
          </w:tcPr>
          <w:p w14:paraId="693ED572" w14:textId="77777777" w:rsidR="002353DD" w:rsidRPr="008B1F79" w:rsidRDefault="002353DD" w:rsidP="00555341">
            <w:pPr>
              <w:pStyle w:val="Tabletext"/>
              <w:keepLines/>
              <w:tabs>
                <w:tab w:val="left" w:leader="dot" w:pos="7938"/>
                <w:tab w:val="center" w:pos="9526"/>
              </w:tabs>
              <w:spacing w:after="20"/>
              <w:ind w:left="567" w:hanging="567"/>
            </w:pPr>
            <w:r w:rsidRPr="008B1F79">
              <w:t>Antenna height (m)</w:t>
            </w:r>
          </w:p>
        </w:tc>
        <w:tc>
          <w:tcPr>
            <w:tcW w:w="3179" w:type="dxa"/>
          </w:tcPr>
          <w:p w14:paraId="2A8F715F" w14:textId="77777777" w:rsidR="002353DD" w:rsidRPr="008B1F79" w:rsidRDefault="002353DD" w:rsidP="00555341">
            <w:pPr>
              <w:pStyle w:val="Tabletext"/>
              <w:spacing w:after="20"/>
            </w:pPr>
            <w:r w:rsidRPr="008B1F79">
              <w:t>Normally 30-100</w:t>
            </w:r>
          </w:p>
        </w:tc>
        <w:tc>
          <w:tcPr>
            <w:tcW w:w="2543" w:type="dxa"/>
          </w:tcPr>
          <w:p w14:paraId="5BFD261F" w14:textId="77777777" w:rsidR="002353DD" w:rsidRPr="008B1F79" w:rsidRDefault="002353DD" w:rsidP="00555341">
            <w:pPr>
              <w:pStyle w:val="Tabletext"/>
              <w:keepLines/>
              <w:tabs>
                <w:tab w:val="left" w:leader="dot" w:pos="7938"/>
                <w:tab w:val="center" w:pos="9526"/>
              </w:tabs>
              <w:spacing w:after="20"/>
            </w:pPr>
            <w:proofErr w:type="gramStart"/>
            <w:r w:rsidRPr="008B1F79">
              <w:t>Typically</w:t>
            </w:r>
            <w:proofErr w:type="gramEnd"/>
            <w:r w:rsidRPr="008B1F79">
              <w:t xml:space="preserve"> 10-50 m depending on ship’s installation</w:t>
            </w:r>
          </w:p>
        </w:tc>
        <w:tc>
          <w:tcPr>
            <w:tcW w:w="4007" w:type="dxa"/>
          </w:tcPr>
          <w:p w14:paraId="19AC6096" w14:textId="77777777" w:rsidR="002353DD" w:rsidRPr="008B1F79" w:rsidRDefault="002353DD" w:rsidP="00555341">
            <w:pPr>
              <w:pStyle w:val="Tabletext"/>
              <w:keepNext/>
              <w:keepLines/>
              <w:tabs>
                <w:tab w:val="left" w:leader="dot" w:pos="7938"/>
                <w:tab w:val="center" w:pos="9526"/>
              </w:tabs>
              <w:spacing w:after="20"/>
              <w:ind w:left="567" w:hanging="567"/>
            </w:pPr>
            <w:r w:rsidRPr="008B1F79">
              <w:t>Installation dependent</w:t>
            </w:r>
          </w:p>
        </w:tc>
      </w:tr>
      <w:tr w:rsidR="002353DD" w:rsidRPr="008B1F79" w14:paraId="13C9268C" w14:textId="77777777" w:rsidTr="00555341">
        <w:trPr>
          <w:jc w:val="center"/>
        </w:trPr>
        <w:tc>
          <w:tcPr>
            <w:tcW w:w="4730" w:type="dxa"/>
          </w:tcPr>
          <w:p w14:paraId="3AF2D3DC" w14:textId="77777777" w:rsidR="002353DD" w:rsidRPr="008B1F79" w:rsidRDefault="002353DD" w:rsidP="00555341">
            <w:pPr>
              <w:pStyle w:val="Tabletext"/>
              <w:keepLines/>
              <w:tabs>
                <w:tab w:val="left" w:leader="dot" w:pos="7938"/>
                <w:tab w:val="center" w:pos="9526"/>
              </w:tabs>
              <w:spacing w:after="20"/>
              <w:ind w:left="567" w:hanging="567"/>
            </w:pPr>
            <w:r w:rsidRPr="008B1F79">
              <w:t>Receiver IF 3 dB bandwidth (MHz)</w:t>
            </w:r>
          </w:p>
        </w:tc>
        <w:tc>
          <w:tcPr>
            <w:tcW w:w="3179" w:type="dxa"/>
          </w:tcPr>
          <w:p w14:paraId="10B681D5" w14:textId="77777777" w:rsidR="002353DD" w:rsidRPr="008B1F79" w:rsidRDefault="002353DD" w:rsidP="00555341">
            <w:pPr>
              <w:pStyle w:val="Tabletext"/>
              <w:spacing w:after="20"/>
              <w:rPr>
                <w:b/>
              </w:rPr>
            </w:pPr>
            <w:r w:rsidRPr="008B1F79">
              <w:t>180</w:t>
            </w:r>
          </w:p>
        </w:tc>
        <w:tc>
          <w:tcPr>
            <w:tcW w:w="2543" w:type="dxa"/>
          </w:tcPr>
          <w:p w14:paraId="449F72DD" w14:textId="77777777" w:rsidR="002353DD" w:rsidRPr="008B1F79" w:rsidRDefault="002353DD" w:rsidP="00555341">
            <w:pPr>
              <w:pStyle w:val="Tabletext"/>
              <w:keepLines/>
              <w:tabs>
                <w:tab w:val="left" w:leader="dot" w:pos="7938"/>
                <w:tab w:val="center" w:pos="9526"/>
              </w:tabs>
              <w:spacing w:after="20"/>
              <w:ind w:left="567" w:hanging="567"/>
            </w:pPr>
            <w:r w:rsidRPr="008B1F79">
              <w:t>22 or 5</w:t>
            </w:r>
          </w:p>
        </w:tc>
        <w:tc>
          <w:tcPr>
            <w:tcW w:w="4007" w:type="dxa"/>
          </w:tcPr>
          <w:p w14:paraId="340661C0" w14:textId="77777777" w:rsidR="002353DD" w:rsidRPr="008B1F79" w:rsidRDefault="002353DD" w:rsidP="00555341">
            <w:pPr>
              <w:pStyle w:val="Tabletext"/>
              <w:keepNext/>
              <w:keepLines/>
              <w:tabs>
                <w:tab w:val="left" w:leader="dot" w:pos="7938"/>
                <w:tab w:val="center" w:pos="9526"/>
              </w:tabs>
              <w:spacing w:after="20"/>
              <w:ind w:left="567" w:hanging="567"/>
            </w:pPr>
            <w:r w:rsidRPr="008B1F79">
              <w:t xml:space="preserve">180 (analogue) </w:t>
            </w:r>
          </w:p>
          <w:p w14:paraId="73E0D7F1" w14:textId="77777777" w:rsidR="002353DD" w:rsidRPr="008B1F79" w:rsidRDefault="002353DD" w:rsidP="00555341">
            <w:pPr>
              <w:pStyle w:val="Tabletext"/>
              <w:spacing w:after="20"/>
              <w:rPr>
                <w:vertAlign w:val="superscript"/>
              </w:rPr>
            </w:pPr>
            <w:r w:rsidRPr="008B1F79">
              <w:t>resolution BW is 12.5 or 25</w:t>
            </w:r>
            <w:r w:rsidRPr="008B1F79">
              <w:rPr>
                <w:vertAlign w:val="superscript"/>
              </w:rPr>
              <w:t>(8)</w:t>
            </w:r>
          </w:p>
        </w:tc>
      </w:tr>
      <w:tr w:rsidR="002353DD" w:rsidRPr="008B1F79" w14:paraId="4F6FB96A" w14:textId="77777777" w:rsidTr="00555341">
        <w:trPr>
          <w:jc w:val="center"/>
        </w:trPr>
        <w:tc>
          <w:tcPr>
            <w:tcW w:w="4730" w:type="dxa"/>
          </w:tcPr>
          <w:p w14:paraId="26D89537" w14:textId="77777777" w:rsidR="002353DD" w:rsidRPr="008B1F79" w:rsidRDefault="002353DD" w:rsidP="00555341">
            <w:pPr>
              <w:pStyle w:val="Tabletext"/>
              <w:keepLines/>
              <w:tabs>
                <w:tab w:val="left" w:leader="dot" w:pos="7938"/>
                <w:tab w:val="center" w:pos="9526"/>
              </w:tabs>
              <w:spacing w:after="20"/>
              <w:ind w:left="567" w:hanging="567"/>
            </w:pPr>
            <w:r w:rsidRPr="008B1F79">
              <w:t>Receiver noise figure (dB)</w:t>
            </w:r>
          </w:p>
        </w:tc>
        <w:tc>
          <w:tcPr>
            <w:tcW w:w="3179" w:type="dxa"/>
          </w:tcPr>
          <w:p w14:paraId="5DE115FA" w14:textId="77777777" w:rsidR="002353DD" w:rsidRPr="008B1F79" w:rsidRDefault="002353DD" w:rsidP="00555341">
            <w:pPr>
              <w:pStyle w:val="Tabletext"/>
              <w:spacing w:after="20"/>
            </w:pPr>
            <w:r w:rsidRPr="008B1F79">
              <w:t>2.5</w:t>
            </w:r>
          </w:p>
        </w:tc>
        <w:tc>
          <w:tcPr>
            <w:tcW w:w="2543" w:type="dxa"/>
          </w:tcPr>
          <w:p w14:paraId="1F14FE1A" w14:textId="77777777" w:rsidR="002353DD" w:rsidRPr="008B1F79" w:rsidRDefault="002353DD" w:rsidP="00555341">
            <w:pPr>
              <w:pStyle w:val="Tabletext"/>
              <w:keepLines/>
              <w:tabs>
                <w:tab w:val="left" w:leader="dot" w:pos="7938"/>
                <w:tab w:val="center" w:pos="9526"/>
              </w:tabs>
              <w:spacing w:after="20"/>
              <w:ind w:left="567" w:hanging="567"/>
            </w:pPr>
            <w:r w:rsidRPr="008B1F79">
              <w:t>2.5</w:t>
            </w:r>
          </w:p>
        </w:tc>
        <w:tc>
          <w:tcPr>
            <w:tcW w:w="4007" w:type="dxa"/>
          </w:tcPr>
          <w:p w14:paraId="0364DC9A" w14:textId="77777777" w:rsidR="002353DD" w:rsidRPr="008B1F79" w:rsidRDefault="002353DD" w:rsidP="00555341">
            <w:pPr>
              <w:pStyle w:val="Tabletext"/>
              <w:keepNext/>
              <w:keepLines/>
              <w:tabs>
                <w:tab w:val="left" w:leader="dot" w:pos="7938"/>
                <w:tab w:val="center" w:pos="9526"/>
              </w:tabs>
              <w:spacing w:after="20"/>
              <w:ind w:left="567" w:hanging="567"/>
            </w:pPr>
            <w:r w:rsidRPr="008B1F79">
              <w:t>2.5</w:t>
            </w:r>
          </w:p>
        </w:tc>
      </w:tr>
      <w:tr w:rsidR="002353DD" w:rsidRPr="008B1F79" w14:paraId="6EE54880" w14:textId="77777777" w:rsidTr="00555341">
        <w:trPr>
          <w:jc w:val="center"/>
        </w:trPr>
        <w:tc>
          <w:tcPr>
            <w:tcW w:w="4730" w:type="dxa"/>
          </w:tcPr>
          <w:p w14:paraId="0C28FD90" w14:textId="77777777" w:rsidR="002353DD" w:rsidRPr="008B1F79" w:rsidRDefault="002353DD" w:rsidP="00555341">
            <w:pPr>
              <w:pStyle w:val="Tabletext"/>
              <w:keepLines/>
              <w:tabs>
                <w:tab w:val="left" w:leader="dot" w:pos="7938"/>
                <w:tab w:val="center" w:pos="9526"/>
              </w:tabs>
              <w:spacing w:after="20"/>
              <w:ind w:left="567" w:hanging="567"/>
            </w:pPr>
            <w:r w:rsidRPr="008B1F79">
              <w:t>Minimum discernible signal (dBm)</w:t>
            </w:r>
          </w:p>
        </w:tc>
        <w:tc>
          <w:tcPr>
            <w:tcW w:w="3179" w:type="dxa"/>
          </w:tcPr>
          <w:p w14:paraId="1B943FED" w14:textId="77777777" w:rsidR="002353DD" w:rsidRPr="008B1F79" w:rsidRDefault="002353DD" w:rsidP="00555341">
            <w:pPr>
              <w:pStyle w:val="Tabletext"/>
              <w:spacing w:after="20"/>
            </w:pPr>
            <w:r w:rsidRPr="008B1F79">
              <w:t>–130</w:t>
            </w:r>
          </w:p>
        </w:tc>
        <w:tc>
          <w:tcPr>
            <w:tcW w:w="2543" w:type="dxa"/>
          </w:tcPr>
          <w:p w14:paraId="21652CEF" w14:textId="77777777" w:rsidR="002353DD" w:rsidRPr="008B1F79" w:rsidRDefault="002353DD" w:rsidP="00555341">
            <w:pPr>
              <w:pStyle w:val="Tabletext"/>
              <w:keepLines/>
              <w:tabs>
                <w:tab w:val="left" w:leader="dot" w:pos="7938"/>
                <w:tab w:val="center" w:pos="9526"/>
              </w:tabs>
              <w:spacing w:after="20"/>
              <w:ind w:left="567" w:hanging="567"/>
            </w:pPr>
            <w:r w:rsidRPr="008B1F79">
              <w:sym w:font="Symbol" w:char="F02D"/>
            </w:r>
            <w:r w:rsidRPr="008B1F79">
              <w:t>130</w:t>
            </w:r>
          </w:p>
        </w:tc>
        <w:tc>
          <w:tcPr>
            <w:tcW w:w="4007" w:type="dxa"/>
          </w:tcPr>
          <w:p w14:paraId="41798B64" w14:textId="77777777" w:rsidR="002353DD" w:rsidRPr="008B1F79" w:rsidRDefault="002353DD" w:rsidP="00555341">
            <w:pPr>
              <w:pStyle w:val="Tabletext"/>
              <w:keepNext/>
              <w:keepLines/>
              <w:tabs>
                <w:tab w:val="clear" w:pos="567"/>
                <w:tab w:val="left" w:leader="dot" w:pos="7938"/>
                <w:tab w:val="center" w:pos="9526"/>
              </w:tabs>
              <w:spacing w:after="20"/>
              <w:ind w:left="34" w:hanging="34"/>
            </w:pPr>
            <w:r w:rsidRPr="008B1F79">
              <w:sym w:font="Symbol" w:char="F02D"/>
            </w:r>
            <w:r w:rsidRPr="008B1F79">
              <w:t xml:space="preserve">130 </w:t>
            </w:r>
            <w:proofErr w:type="gramStart"/>
            <w:r w:rsidRPr="008B1F79">
              <w:t>equivalent</w:t>
            </w:r>
            <w:proofErr w:type="gramEnd"/>
            <w:r w:rsidRPr="008B1F79">
              <w:t xml:space="preserve"> after pulse compression</w:t>
            </w:r>
          </w:p>
        </w:tc>
      </w:tr>
      <w:tr w:rsidR="002353DD" w:rsidRPr="008B1F79" w14:paraId="6681F0B7" w14:textId="77777777" w:rsidTr="00555341">
        <w:trPr>
          <w:jc w:val="center"/>
        </w:trPr>
        <w:tc>
          <w:tcPr>
            <w:tcW w:w="4730" w:type="dxa"/>
          </w:tcPr>
          <w:p w14:paraId="6D1B5A26" w14:textId="77777777" w:rsidR="002353DD" w:rsidRPr="008B1F79" w:rsidRDefault="002353DD" w:rsidP="00555341">
            <w:pPr>
              <w:pStyle w:val="Tabletext"/>
              <w:keepLines/>
              <w:tabs>
                <w:tab w:val="left" w:leader="dot" w:pos="7938"/>
                <w:tab w:val="center" w:pos="9526"/>
              </w:tabs>
              <w:spacing w:after="20"/>
              <w:ind w:left="567" w:hanging="567"/>
            </w:pPr>
            <w:r w:rsidRPr="008B1F79">
              <w:t>Total chirp width (MHz)</w:t>
            </w:r>
          </w:p>
        </w:tc>
        <w:tc>
          <w:tcPr>
            <w:tcW w:w="3179" w:type="dxa"/>
          </w:tcPr>
          <w:p w14:paraId="4D5E4330" w14:textId="77777777" w:rsidR="002353DD" w:rsidRPr="008B1F79" w:rsidRDefault="002353DD" w:rsidP="00555341">
            <w:pPr>
              <w:pStyle w:val="Tabletext"/>
              <w:spacing w:after="20"/>
            </w:pPr>
            <w:r w:rsidRPr="008B1F79">
              <w:t>Normally 6 × 35 MHz</w:t>
            </w:r>
          </w:p>
        </w:tc>
        <w:tc>
          <w:tcPr>
            <w:tcW w:w="2543" w:type="dxa"/>
          </w:tcPr>
          <w:p w14:paraId="34446B1E" w14:textId="77777777" w:rsidR="002353DD" w:rsidRPr="008B1F79" w:rsidRDefault="002353DD" w:rsidP="00555341">
            <w:pPr>
              <w:pStyle w:val="Tabletext"/>
              <w:keepLines/>
              <w:tabs>
                <w:tab w:val="left" w:leader="dot" w:pos="7938"/>
                <w:tab w:val="center" w:pos="9526"/>
              </w:tabs>
              <w:spacing w:after="20"/>
              <w:ind w:left="567" w:hanging="567"/>
            </w:pPr>
            <w:r w:rsidRPr="008B1F79">
              <w:t>Not applicable</w:t>
            </w:r>
          </w:p>
        </w:tc>
        <w:tc>
          <w:tcPr>
            <w:tcW w:w="4007" w:type="dxa"/>
          </w:tcPr>
          <w:p w14:paraId="3FCE4034" w14:textId="77777777" w:rsidR="002353DD" w:rsidRPr="008B1F79" w:rsidRDefault="002353DD" w:rsidP="00555341">
            <w:pPr>
              <w:pStyle w:val="Tabletext"/>
              <w:keepLines/>
              <w:tabs>
                <w:tab w:val="left" w:leader="dot" w:pos="7938"/>
                <w:tab w:val="center" w:pos="9526"/>
              </w:tabs>
              <w:spacing w:after="20"/>
              <w:ind w:left="567" w:hanging="567"/>
            </w:pPr>
            <w:r w:rsidRPr="008B1F79">
              <w:t>6 × 35 = 210 (</w:t>
            </w:r>
            <w:r w:rsidRPr="008B1F79">
              <w:sym w:font="Symbol" w:char="F02D"/>
            </w:r>
            <w:r w:rsidRPr="008B1F79">
              <w:t xml:space="preserve">3 dB </w:t>
            </w:r>
            <w:proofErr w:type="gramStart"/>
            <w:r w:rsidRPr="008B1F79">
              <w:t>BW)</w:t>
            </w:r>
            <w:r w:rsidRPr="008B1F79">
              <w:rPr>
                <w:vertAlign w:val="superscript"/>
              </w:rPr>
              <w:t>(</w:t>
            </w:r>
            <w:proofErr w:type="gramEnd"/>
            <w:r w:rsidRPr="008B1F79">
              <w:rPr>
                <w:vertAlign w:val="superscript"/>
              </w:rPr>
              <w:t>9)</w:t>
            </w:r>
          </w:p>
        </w:tc>
      </w:tr>
      <w:tr w:rsidR="002353DD" w:rsidRPr="008B1F79" w14:paraId="4802D80D" w14:textId="77777777" w:rsidTr="00555341">
        <w:trPr>
          <w:jc w:val="center"/>
        </w:trPr>
        <w:tc>
          <w:tcPr>
            <w:tcW w:w="4730" w:type="dxa"/>
          </w:tcPr>
          <w:p w14:paraId="21FC96EA" w14:textId="77777777" w:rsidR="002353DD" w:rsidRPr="008B1F79" w:rsidRDefault="002353DD" w:rsidP="00555341">
            <w:pPr>
              <w:pStyle w:val="Tabletext"/>
              <w:keepLines/>
              <w:tabs>
                <w:tab w:val="left" w:leader="dot" w:pos="7938"/>
                <w:tab w:val="center" w:pos="9526"/>
              </w:tabs>
              <w:spacing w:after="20"/>
              <w:ind w:left="567" w:hanging="567"/>
            </w:pPr>
            <w:r w:rsidRPr="008B1F79">
              <w:t>RF emission bandwidth (MHz)</w:t>
            </w:r>
          </w:p>
          <w:p w14:paraId="72366134" w14:textId="77777777" w:rsidR="002353DD" w:rsidRPr="008B1F79" w:rsidRDefault="002353DD" w:rsidP="00555341">
            <w:pPr>
              <w:pStyle w:val="Tabletext"/>
              <w:keepLines/>
              <w:tabs>
                <w:tab w:val="left" w:leader="dot" w:pos="7938"/>
                <w:tab w:val="center" w:pos="9526"/>
              </w:tabs>
              <w:spacing w:after="20"/>
            </w:pPr>
            <w:r w:rsidRPr="008B1F79">
              <w:tab/>
            </w:r>
            <w:r w:rsidRPr="008B1F79">
              <w:sym w:font="Symbol" w:char="F02D"/>
            </w:r>
            <w:r w:rsidRPr="008B1F79">
              <w:tab/>
              <w:t>3 dB</w:t>
            </w:r>
            <w:r w:rsidRPr="008B1F79">
              <w:br/>
            </w:r>
            <w:r w:rsidRPr="008B1F79">
              <w:tab/>
            </w:r>
            <w:r w:rsidRPr="008B1F79">
              <w:sym w:font="Symbol" w:char="F02D"/>
            </w:r>
            <w:r w:rsidRPr="008B1F79">
              <w:tab/>
              <w:t>20 dB</w:t>
            </w:r>
          </w:p>
        </w:tc>
        <w:tc>
          <w:tcPr>
            <w:tcW w:w="3179" w:type="dxa"/>
          </w:tcPr>
          <w:p w14:paraId="2B3BEBB2" w14:textId="77777777" w:rsidR="002353DD" w:rsidRPr="008B1F79" w:rsidRDefault="002353DD" w:rsidP="00555341">
            <w:pPr>
              <w:pStyle w:val="Tabletext"/>
              <w:keepLines/>
              <w:tabs>
                <w:tab w:val="left" w:leader="dot" w:pos="7938"/>
                <w:tab w:val="center" w:pos="9526"/>
              </w:tabs>
              <w:spacing w:after="20"/>
              <w:ind w:left="567" w:hanging="567"/>
            </w:pPr>
            <w:r w:rsidRPr="008B1F79">
              <w:t>240</w:t>
            </w:r>
          </w:p>
          <w:p w14:paraId="34CDE368" w14:textId="77777777" w:rsidR="002353DD" w:rsidRPr="008B1F79" w:rsidRDefault="002353DD" w:rsidP="00555341">
            <w:pPr>
              <w:pStyle w:val="Tabletext"/>
              <w:spacing w:after="20"/>
            </w:pPr>
            <w:r w:rsidRPr="008B1F79">
              <w:t>275</w:t>
            </w:r>
          </w:p>
        </w:tc>
        <w:tc>
          <w:tcPr>
            <w:tcW w:w="2543" w:type="dxa"/>
          </w:tcPr>
          <w:p w14:paraId="5999DB28" w14:textId="77777777" w:rsidR="002353DD" w:rsidRPr="008B1F79" w:rsidRDefault="002353DD" w:rsidP="00555341">
            <w:pPr>
              <w:pStyle w:val="Tabletext"/>
              <w:keepLines/>
              <w:tabs>
                <w:tab w:val="left" w:leader="dot" w:pos="7938"/>
                <w:tab w:val="center" w:pos="9526"/>
              </w:tabs>
              <w:spacing w:after="20"/>
              <w:ind w:left="567" w:hanging="567"/>
            </w:pPr>
            <w:r w:rsidRPr="008B1F79">
              <w:t>9 at (</w:t>
            </w:r>
            <w:r w:rsidRPr="008B1F79">
              <w:sym w:font="Symbol" w:char="F02D"/>
            </w:r>
            <w:r w:rsidRPr="008B1F79">
              <w:t>3 dB)</w:t>
            </w:r>
          </w:p>
          <w:p w14:paraId="7E796738" w14:textId="77777777" w:rsidR="002353DD" w:rsidRPr="008B1F79" w:rsidRDefault="002353DD" w:rsidP="00555341">
            <w:pPr>
              <w:pStyle w:val="Tabletext"/>
              <w:spacing w:after="20"/>
            </w:pPr>
            <w:r w:rsidRPr="008B1F79">
              <w:t>66 at (</w:t>
            </w:r>
            <w:r w:rsidRPr="008B1F79">
              <w:sym w:font="Symbol" w:char="F02D"/>
            </w:r>
            <w:r w:rsidRPr="008B1F79">
              <w:t>20 dB)</w:t>
            </w:r>
          </w:p>
          <w:p w14:paraId="1279B972" w14:textId="77777777" w:rsidR="002353DD" w:rsidRPr="008B1F79" w:rsidRDefault="002353DD" w:rsidP="00555341">
            <w:pPr>
              <w:pStyle w:val="Tabletext"/>
              <w:spacing w:after="20"/>
            </w:pPr>
            <w:r w:rsidRPr="008B1F79">
              <w:t>For shortest pulse</w:t>
            </w:r>
          </w:p>
        </w:tc>
        <w:tc>
          <w:tcPr>
            <w:tcW w:w="4007" w:type="dxa"/>
          </w:tcPr>
          <w:p w14:paraId="62CC05AE" w14:textId="77777777" w:rsidR="002353DD" w:rsidRPr="008B1F79" w:rsidRDefault="002353DD" w:rsidP="00555341">
            <w:pPr>
              <w:pStyle w:val="Tabletext"/>
              <w:tabs>
                <w:tab w:val="left" w:leader="dot" w:pos="7938"/>
                <w:tab w:val="center" w:pos="9526"/>
              </w:tabs>
              <w:spacing w:after="20"/>
              <w:rPr>
                <w:vertAlign w:val="superscript"/>
              </w:rPr>
            </w:pPr>
            <w:r w:rsidRPr="008B1F79">
              <w:t xml:space="preserve">Depending on profiles setup. Normally the full band is used so the </w:t>
            </w:r>
            <w:r w:rsidRPr="008B1F79">
              <w:sym w:font="Symbol" w:char="F02D"/>
            </w:r>
            <w:r w:rsidRPr="008B1F79">
              <w:t xml:space="preserve">20 dB BW stays within the frequency band </w:t>
            </w:r>
            <w:r w:rsidRPr="008B1F79">
              <w:br/>
              <w:t xml:space="preserve">9 225-9 500 MHz and the </w:t>
            </w:r>
            <w:r w:rsidRPr="008B1F79">
              <w:sym w:font="Symbol" w:char="F02D"/>
            </w:r>
            <w:r w:rsidRPr="008B1F79">
              <w:t xml:space="preserve">3 dB BW is the combined BW of all centre frequencies used. Default individual chirp </w:t>
            </w:r>
            <w:r w:rsidRPr="008B1F79">
              <w:sym w:font="Symbol" w:char="F02D"/>
            </w:r>
            <w:r w:rsidRPr="008B1F79">
              <w:t>3 dB BW is 35</w:t>
            </w:r>
            <w:r w:rsidRPr="008B1F79">
              <w:rPr>
                <w:vertAlign w:val="superscript"/>
              </w:rPr>
              <w:t>(10)</w:t>
            </w:r>
          </w:p>
        </w:tc>
      </w:tr>
      <w:tr w:rsidR="002353DD" w:rsidRPr="008B1F79" w14:paraId="27ED0372" w14:textId="77777777" w:rsidTr="00555341">
        <w:trPr>
          <w:jc w:val="center"/>
        </w:trPr>
        <w:tc>
          <w:tcPr>
            <w:tcW w:w="4730" w:type="dxa"/>
          </w:tcPr>
          <w:p w14:paraId="30273D85" w14:textId="5C51FC3B" w:rsidR="002353DD" w:rsidRPr="008B1F79" w:rsidRDefault="002353DD" w:rsidP="00555341">
            <w:pPr>
              <w:pStyle w:val="Tabletext"/>
              <w:keepNext/>
              <w:keepLines/>
              <w:tabs>
                <w:tab w:val="clear" w:pos="284"/>
                <w:tab w:val="clear" w:pos="567"/>
                <w:tab w:val="left" w:leader="dot" w:pos="7938"/>
                <w:tab w:val="center" w:pos="9526"/>
              </w:tabs>
              <w:spacing w:after="20"/>
              <w:ind w:left="567" w:hanging="567"/>
            </w:pPr>
            <w:del w:id="616" w:author="Ahmed Kormed" w:date="2025-11-20T16:39:00Z">
              <w:r w:rsidRPr="008B1F79" w:rsidDel="004A1BA6">
                <w:delText>Dynamic range (dB)</w:delText>
              </w:r>
            </w:del>
          </w:p>
        </w:tc>
        <w:tc>
          <w:tcPr>
            <w:tcW w:w="3179" w:type="dxa"/>
          </w:tcPr>
          <w:p w14:paraId="6C6FE623" w14:textId="77777777" w:rsidR="002353DD" w:rsidRPr="008B1F79" w:rsidRDefault="002353DD" w:rsidP="00555341">
            <w:pPr>
              <w:pStyle w:val="Tabletext"/>
              <w:spacing w:after="20"/>
            </w:pPr>
          </w:p>
        </w:tc>
        <w:tc>
          <w:tcPr>
            <w:tcW w:w="2543" w:type="dxa"/>
          </w:tcPr>
          <w:p w14:paraId="1BDCD037" w14:textId="77777777" w:rsidR="002353DD" w:rsidRPr="008B1F79" w:rsidRDefault="002353DD" w:rsidP="00555341">
            <w:pPr>
              <w:pStyle w:val="Tabletext"/>
              <w:spacing w:after="20"/>
            </w:pPr>
          </w:p>
        </w:tc>
        <w:tc>
          <w:tcPr>
            <w:tcW w:w="4007" w:type="dxa"/>
          </w:tcPr>
          <w:p w14:paraId="012C9F6F" w14:textId="77777777" w:rsidR="002353DD" w:rsidRPr="008B1F79" w:rsidRDefault="002353DD" w:rsidP="00555341">
            <w:pPr>
              <w:pStyle w:val="Tabletext"/>
              <w:spacing w:after="20"/>
            </w:pPr>
          </w:p>
        </w:tc>
      </w:tr>
      <w:tr w:rsidR="002353DD" w:rsidRPr="008B1F79" w14:paraId="43B49C60" w14:textId="77777777" w:rsidTr="00555341">
        <w:trPr>
          <w:jc w:val="center"/>
        </w:trPr>
        <w:tc>
          <w:tcPr>
            <w:tcW w:w="4730" w:type="dxa"/>
            <w:tcBorders>
              <w:bottom w:val="single" w:sz="4" w:space="0" w:color="auto"/>
            </w:tcBorders>
          </w:tcPr>
          <w:p w14:paraId="4AAA0701" w14:textId="5046492F" w:rsidR="002353DD" w:rsidRPr="008B1F79" w:rsidRDefault="002353DD" w:rsidP="00555341">
            <w:pPr>
              <w:pStyle w:val="Tabletext"/>
              <w:keepNext/>
              <w:keepLines/>
              <w:tabs>
                <w:tab w:val="left" w:leader="dot" w:pos="7938"/>
                <w:tab w:val="center" w:pos="9526"/>
              </w:tabs>
              <w:spacing w:after="20"/>
              <w:ind w:left="567" w:hanging="567"/>
            </w:pPr>
            <w:del w:id="617" w:author="Ahmed Kormed" w:date="2025-11-20T16:39:00Z">
              <w:r w:rsidRPr="008B1F79" w:rsidDel="004A1BA6">
                <w:delText>Minimum number of processed pulses</w:delText>
              </w:r>
            </w:del>
          </w:p>
        </w:tc>
        <w:tc>
          <w:tcPr>
            <w:tcW w:w="3179" w:type="dxa"/>
            <w:tcBorders>
              <w:bottom w:val="single" w:sz="4" w:space="0" w:color="auto"/>
            </w:tcBorders>
          </w:tcPr>
          <w:p w14:paraId="77DB877E" w14:textId="77777777" w:rsidR="002353DD" w:rsidRPr="008B1F79" w:rsidRDefault="002353DD" w:rsidP="00555341">
            <w:pPr>
              <w:pStyle w:val="Tabletext"/>
              <w:spacing w:after="20"/>
            </w:pPr>
          </w:p>
        </w:tc>
        <w:tc>
          <w:tcPr>
            <w:tcW w:w="2543" w:type="dxa"/>
            <w:tcBorders>
              <w:bottom w:val="single" w:sz="4" w:space="0" w:color="auto"/>
            </w:tcBorders>
          </w:tcPr>
          <w:p w14:paraId="3BE9D1ED" w14:textId="77777777" w:rsidR="002353DD" w:rsidRPr="008B1F79" w:rsidRDefault="002353DD" w:rsidP="00555341">
            <w:pPr>
              <w:pStyle w:val="Tabletext"/>
              <w:spacing w:after="20"/>
            </w:pPr>
          </w:p>
        </w:tc>
        <w:tc>
          <w:tcPr>
            <w:tcW w:w="4007" w:type="dxa"/>
            <w:tcBorders>
              <w:bottom w:val="single" w:sz="4" w:space="0" w:color="auto"/>
            </w:tcBorders>
          </w:tcPr>
          <w:p w14:paraId="14275355" w14:textId="77777777" w:rsidR="002353DD" w:rsidRPr="008B1F79" w:rsidRDefault="002353DD" w:rsidP="00555341">
            <w:pPr>
              <w:pStyle w:val="Tabletext"/>
              <w:spacing w:after="20"/>
            </w:pPr>
          </w:p>
        </w:tc>
      </w:tr>
      <w:tr w:rsidR="002353DD" w:rsidRPr="00E97D82" w14:paraId="6CA1F1B7" w14:textId="77777777" w:rsidTr="00555341">
        <w:trPr>
          <w:jc w:val="center"/>
        </w:trPr>
        <w:tc>
          <w:tcPr>
            <w:tcW w:w="14459" w:type="dxa"/>
            <w:gridSpan w:val="4"/>
            <w:tcBorders>
              <w:left w:val="nil"/>
              <w:bottom w:val="nil"/>
              <w:right w:val="nil"/>
            </w:tcBorders>
          </w:tcPr>
          <w:p w14:paraId="02DFE712" w14:textId="77777777" w:rsidR="002353DD" w:rsidRPr="00E97D82" w:rsidRDefault="002353DD" w:rsidP="00A5411F">
            <w:pPr>
              <w:pStyle w:val="Tabletext"/>
            </w:pPr>
            <w:r w:rsidRPr="00E97D82">
              <w:rPr>
                <w:vertAlign w:val="superscript"/>
              </w:rPr>
              <w:t>(8)</w:t>
            </w:r>
            <w:r w:rsidRPr="00E97D82">
              <w:rPr>
                <w:vertAlign w:val="superscript"/>
              </w:rPr>
              <w:tab/>
            </w:r>
            <w:r w:rsidRPr="00E97D82">
              <w:t xml:space="preserve">By 180 MHz analogue BW the instantaneous BW that can be handled in the A/D conversion. This “window” can be moved in frequency according to the need. </w:t>
            </w:r>
          </w:p>
          <w:p w14:paraId="62B048FF" w14:textId="77777777" w:rsidR="002353DD" w:rsidRPr="00E97D82" w:rsidRDefault="002353DD" w:rsidP="00E97D82">
            <w:pPr>
              <w:pStyle w:val="Tabletext"/>
              <w:ind w:left="284" w:hanging="284"/>
              <w:rPr>
                <w:vertAlign w:val="superscript"/>
              </w:rPr>
            </w:pPr>
            <w:r w:rsidRPr="00E97D82">
              <w:rPr>
                <w:vertAlign w:val="superscript"/>
              </w:rPr>
              <w:t>(9)</w:t>
            </w:r>
            <w:r w:rsidRPr="00E97D82">
              <w:rPr>
                <w:vertAlign w:val="superscript"/>
              </w:rPr>
              <w:tab/>
            </w:r>
            <w:r w:rsidRPr="00E97D82">
              <w:t xml:space="preserve">The term “total chirp width” when regarding frequency spectrum covered is then the combined BW of all used chirps and is then up to </w:t>
            </w:r>
            <w:r w:rsidRPr="00E97D82">
              <w:br/>
              <w:t>6 × 35 MHz = 210 MHz (</w:t>
            </w:r>
            <w:r w:rsidRPr="00E97D82">
              <w:sym w:font="Symbol" w:char="F02D"/>
            </w:r>
            <w:r w:rsidRPr="00E97D82">
              <w:t>3 dB BW).</w:t>
            </w:r>
          </w:p>
          <w:p w14:paraId="1FED45F8" w14:textId="6E9F1D95" w:rsidR="002353DD" w:rsidRPr="00E97D82" w:rsidRDefault="002353DD" w:rsidP="00E97D82">
            <w:pPr>
              <w:pStyle w:val="Tabletext"/>
              <w:ind w:left="284" w:hanging="284"/>
            </w:pPr>
            <w:r w:rsidRPr="00E97D82">
              <w:rPr>
                <w:vertAlign w:val="superscript"/>
              </w:rPr>
              <w:t>(10)</w:t>
            </w:r>
            <w:r w:rsidRPr="00E97D82">
              <w:rPr>
                <w:vertAlign w:val="superscript"/>
              </w:rPr>
              <w:tab/>
            </w:r>
            <w:r w:rsidRPr="00E97D82">
              <w:t>Up to 6 individual centre frequencies can be used. The normal individual chirp BW (</w:t>
            </w:r>
            <w:r w:rsidRPr="00E97D82">
              <w:sym w:font="Symbol" w:char="F02D"/>
            </w:r>
            <w:r w:rsidRPr="00E97D82">
              <w:t>3 dB) is 30-35 MHz. The total RF bandwidth used might be greater than 180 MHz and is normally the frequency band used (e.g. 9.0</w:t>
            </w:r>
            <w:r w:rsidRPr="00E97D82">
              <w:noBreakHyphen/>
              <w:t>9.2 GHz or 9.225-9.500 GHz).</w:t>
            </w:r>
          </w:p>
        </w:tc>
      </w:tr>
    </w:tbl>
    <w:p w14:paraId="651E7AE0" w14:textId="77777777" w:rsidR="002353DD" w:rsidRPr="008B1F79" w:rsidRDefault="002353DD">
      <w:pPr>
        <w:tabs>
          <w:tab w:val="clear" w:pos="1134"/>
          <w:tab w:val="clear" w:pos="1871"/>
          <w:tab w:val="clear" w:pos="2268"/>
        </w:tabs>
        <w:overflowPunct/>
        <w:autoSpaceDE/>
        <w:autoSpaceDN/>
        <w:adjustRightInd/>
        <w:spacing w:before="0"/>
        <w:textAlignment w:val="auto"/>
        <w:rPr>
          <w:caps/>
          <w:sz w:val="20"/>
        </w:rPr>
      </w:pPr>
      <w:r w:rsidRPr="008B1F79">
        <w:br w:type="page"/>
      </w:r>
    </w:p>
    <w:p w14:paraId="1BC2E348" w14:textId="7496EED6" w:rsidR="002353DD" w:rsidRPr="008B1F79" w:rsidRDefault="001F28C0" w:rsidP="002353DD">
      <w:pPr>
        <w:pStyle w:val="TableNo"/>
        <w:spacing w:before="240"/>
      </w:pPr>
      <w:r>
        <w:lastRenderedPageBreak/>
        <w:br/>
      </w:r>
      <w:r w:rsidR="002353DD" w:rsidRPr="008B1F79">
        <w:t>TABLE 2 (</w:t>
      </w:r>
      <w:r w:rsidR="002918C4" w:rsidRPr="008B1F79">
        <w:rPr>
          <w:i/>
          <w:caps w:val="0"/>
        </w:rPr>
        <w:t>continued</w:t>
      </w:r>
      <w:r w:rsidR="002353DD"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0"/>
        <w:gridCol w:w="7539"/>
      </w:tblGrid>
      <w:tr w:rsidR="002353DD" w:rsidRPr="008B1F79" w14:paraId="59282764" w14:textId="77777777" w:rsidTr="00555341">
        <w:trPr>
          <w:jc w:val="center"/>
        </w:trPr>
        <w:tc>
          <w:tcPr>
            <w:tcW w:w="6920" w:type="dxa"/>
          </w:tcPr>
          <w:p w14:paraId="1E9606EB" w14:textId="77777777" w:rsidR="002353DD" w:rsidRPr="008B1F79" w:rsidRDefault="002353DD" w:rsidP="00555341">
            <w:pPr>
              <w:pStyle w:val="Tablehead"/>
            </w:pPr>
            <w:r w:rsidRPr="008B1F79">
              <w:t>Characteristics</w:t>
            </w:r>
          </w:p>
        </w:tc>
        <w:tc>
          <w:tcPr>
            <w:tcW w:w="7539" w:type="dxa"/>
          </w:tcPr>
          <w:p w14:paraId="7C941CF7" w14:textId="77777777" w:rsidR="002353DD" w:rsidRPr="008B1F79" w:rsidRDefault="002353DD" w:rsidP="00555341">
            <w:pPr>
              <w:pStyle w:val="Tablehead"/>
            </w:pPr>
            <w:r w:rsidRPr="008B1F79">
              <w:t>System S13</w:t>
            </w:r>
          </w:p>
        </w:tc>
      </w:tr>
      <w:tr w:rsidR="002353DD" w:rsidRPr="008B1F79" w14:paraId="25B0960C" w14:textId="77777777" w:rsidTr="00555341">
        <w:trPr>
          <w:jc w:val="center"/>
        </w:trPr>
        <w:tc>
          <w:tcPr>
            <w:tcW w:w="6920" w:type="dxa"/>
          </w:tcPr>
          <w:p w14:paraId="747C0450" w14:textId="77777777" w:rsidR="002353DD" w:rsidRPr="008B1F79" w:rsidRDefault="002353DD" w:rsidP="00555341">
            <w:pPr>
              <w:pStyle w:val="Tabletext"/>
            </w:pPr>
            <w:r w:rsidRPr="008B1F79">
              <w:t>Function</w:t>
            </w:r>
          </w:p>
        </w:tc>
        <w:tc>
          <w:tcPr>
            <w:tcW w:w="7539" w:type="dxa"/>
          </w:tcPr>
          <w:p w14:paraId="54BE5ADC" w14:textId="77777777" w:rsidR="002353DD" w:rsidRPr="008B1F79" w:rsidRDefault="002353DD" w:rsidP="00555341">
            <w:pPr>
              <w:pStyle w:val="Tabletext"/>
              <w:keepLines/>
              <w:tabs>
                <w:tab w:val="left" w:leader="dot" w:pos="7938"/>
                <w:tab w:val="center" w:pos="9526"/>
              </w:tabs>
              <w:rPr>
                <w:szCs w:val="22"/>
              </w:rPr>
            </w:pPr>
            <w:r w:rsidRPr="008B1F79">
              <w:t>Marine navigation radar</w:t>
            </w:r>
          </w:p>
        </w:tc>
      </w:tr>
      <w:tr w:rsidR="002353DD" w:rsidRPr="008B1F79" w14:paraId="5C0597E2" w14:textId="77777777" w:rsidTr="00555341">
        <w:trPr>
          <w:jc w:val="center"/>
        </w:trPr>
        <w:tc>
          <w:tcPr>
            <w:tcW w:w="6920" w:type="dxa"/>
          </w:tcPr>
          <w:p w14:paraId="027901F6" w14:textId="77777777" w:rsidR="002353DD" w:rsidRPr="008B1F79" w:rsidRDefault="002353DD" w:rsidP="00555341">
            <w:pPr>
              <w:pStyle w:val="Tabletext"/>
            </w:pPr>
            <w:r w:rsidRPr="008B1F79">
              <w:t>Platform type</w:t>
            </w:r>
          </w:p>
        </w:tc>
        <w:tc>
          <w:tcPr>
            <w:tcW w:w="7539" w:type="dxa"/>
          </w:tcPr>
          <w:p w14:paraId="774CE54C" w14:textId="77777777" w:rsidR="002353DD" w:rsidRPr="008B1F79" w:rsidRDefault="002353DD" w:rsidP="00555341">
            <w:pPr>
              <w:pStyle w:val="Tabletext"/>
              <w:keepLines/>
              <w:tabs>
                <w:tab w:val="left" w:leader="dot" w:pos="7938"/>
                <w:tab w:val="center" w:pos="9526"/>
              </w:tabs>
              <w:spacing w:after="0"/>
              <w:rPr>
                <w:szCs w:val="22"/>
              </w:rPr>
            </w:pPr>
            <w:r w:rsidRPr="008B1F79">
              <w:t>Vessel and Coastal</w:t>
            </w:r>
          </w:p>
        </w:tc>
      </w:tr>
      <w:tr w:rsidR="002353DD" w:rsidRPr="008B1F79" w14:paraId="19EBE24E" w14:textId="77777777" w:rsidTr="00555341">
        <w:trPr>
          <w:jc w:val="center"/>
        </w:trPr>
        <w:tc>
          <w:tcPr>
            <w:tcW w:w="6920" w:type="dxa"/>
          </w:tcPr>
          <w:p w14:paraId="5DA0B302"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7539" w:type="dxa"/>
          </w:tcPr>
          <w:p w14:paraId="790041DE" w14:textId="77777777" w:rsidR="002353DD" w:rsidRPr="008B1F79" w:rsidRDefault="002353DD" w:rsidP="00555341">
            <w:pPr>
              <w:pStyle w:val="Tabletext"/>
              <w:keepLines/>
              <w:tabs>
                <w:tab w:val="left" w:leader="dot" w:pos="7938"/>
                <w:tab w:val="center" w:pos="9526"/>
              </w:tabs>
              <w:rPr>
                <w:szCs w:val="22"/>
              </w:rPr>
            </w:pPr>
            <w:r w:rsidRPr="008B1F79">
              <w:t>9 200-9 500</w:t>
            </w:r>
          </w:p>
        </w:tc>
      </w:tr>
      <w:tr w:rsidR="002353DD" w:rsidRPr="008B1F79" w14:paraId="00F93FF8" w14:textId="77777777" w:rsidTr="00555341">
        <w:trPr>
          <w:jc w:val="center"/>
        </w:trPr>
        <w:tc>
          <w:tcPr>
            <w:tcW w:w="6920" w:type="dxa"/>
          </w:tcPr>
          <w:p w14:paraId="0955792B" w14:textId="77777777" w:rsidR="002353DD" w:rsidRPr="008B1F79" w:rsidRDefault="002353DD" w:rsidP="00555341">
            <w:pPr>
              <w:pStyle w:val="Tabletext"/>
            </w:pPr>
            <w:r w:rsidRPr="008B1F79">
              <w:t>Modulation</w:t>
            </w:r>
          </w:p>
        </w:tc>
        <w:tc>
          <w:tcPr>
            <w:tcW w:w="7539" w:type="dxa"/>
          </w:tcPr>
          <w:p w14:paraId="2F162E41" w14:textId="77777777" w:rsidR="002353DD" w:rsidRPr="008B1F79" w:rsidRDefault="002353DD" w:rsidP="00555341">
            <w:pPr>
              <w:pStyle w:val="Tabletext"/>
              <w:keepLines/>
              <w:tabs>
                <w:tab w:val="left" w:leader="dot" w:pos="7938"/>
                <w:tab w:val="center" w:pos="9526"/>
              </w:tabs>
              <w:rPr>
                <w:szCs w:val="22"/>
              </w:rPr>
            </w:pPr>
            <w:r w:rsidRPr="008B1F79">
              <w:t>Continuous wave (CW) pulse for short range</w:t>
            </w:r>
            <w:r w:rsidRPr="008B1F79">
              <w:br/>
              <w:t>Non-Linear frequency modulated chirp pulse for long range (Chirp bandwidth is 20 MHz)</w:t>
            </w:r>
          </w:p>
        </w:tc>
      </w:tr>
      <w:tr w:rsidR="002353DD" w:rsidRPr="008B1F79" w14:paraId="148205FC" w14:textId="77777777" w:rsidTr="00555341">
        <w:trPr>
          <w:jc w:val="center"/>
        </w:trPr>
        <w:tc>
          <w:tcPr>
            <w:tcW w:w="6920" w:type="dxa"/>
          </w:tcPr>
          <w:p w14:paraId="7517C417" w14:textId="77777777" w:rsidR="002353DD" w:rsidRPr="008B1F79" w:rsidRDefault="002353DD" w:rsidP="00555341">
            <w:pPr>
              <w:pStyle w:val="Tabletext"/>
              <w:keepLines/>
              <w:tabs>
                <w:tab w:val="left" w:leader="dot" w:pos="7938"/>
                <w:tab w:val="center" w:pos="9526"/>
              </w:tabs>
              <w:ind w:left="567" w:hanging="567"/>
              <w:rPr>
                <w:rFonts w:ascii="Symbol" w:hAnsi="Symbol" w:hint="eastAsia"/>
              </w:rPr>
            </w:pPr>
            <w:r w:rsidRPr="008B1F79">
              <w:t>Peak power into antenna (kW)</w:t>
            </w:r>
          </w:p>
        </w:tc>
        <w:tc>
          <w:tcPr>
            <w:tcW w:w="7539" w:type="dxa"/>
          </w:tcPr>
          <w:p w14:paraId="2BCA8CA3" w14:textId="77777777" w:rsidR="002353DD" w:rsidRPr="008B1F79" w:rsidRDefault="002353DD" w:rsidP="00555341">
            <w:pPr>
              <w:pStyle w:val="Tabletext"/>
              <w:keepLines/>
              <w:tabs>
                <w:tab w:val="left" w:leader="dot" w:pos="7938"/>
                <w:tab w:val="center" w:pos="9526"/>
              </w:tabs>
              <w:rPr>
                <w:szCs w:val="22"/>
              </w:rPr>
            </w:pPr>
            <w:r w:rsidRPr="008B1F79">
              <w:t>0.17 nominal</w:t>
            </w:r>
            <w:r w:rsidRPr="008B1F79">
              <w:br/>
              <w:t>0.20 peak</w:t>
            </w:r>
          </w:p>
        </w:tc>
      </w:tr>
      <w:tr w:rsidR="002353DD" w:rsidRPr="008B1F79" w14:paraId="74FB4C33" w14:textId="77777777" w:rsidTr="00555341">
        <w:trPr>
          <w:jc w:val="center"/>
        </w:trPr>
        <w:tc>
          <w:tcPr>
            <w:tcW w:w="6920" w:type="dxa"/>
          </w:tcPr>
          <w:p w14:paraId="5B2C53EF" w14:textId="3B30E341" w:rsidR="002353DD" w:rsidRPr="008B1F79" w:rsidRDefault="002353DD" w:rsidP="00555341">
            <w:pPr>
              <w:pStyle w:val="Tabletext"/>
            </w:pPr>
            <w:r w:rsidRPr="00122DEE">
              <w:t>Pulse width (</w:t>
            </w:r>
            <w:r w:rsidRPr="00122DEE">
              <w:sym w:font="Symbol" w:char="F06D"/>
            </w:r>
            <w:r w:rsidRPr="00122DEE">
              <w:t xml:space="preserve">s) and </w:t>
            </w:r>
            <w:r w:rsidRPr="00122DEE">
              <w:br/>
            </w:r>
            <w:ins w:id="618" w:author="Ahmed Kormed" w:date="2025-11-19T13:25:00Z">
              <w:r w:rsidR="00D427A5" w:rsidRPr="00122DEE">
                <w:rPr>
                  <w:rPrChange w:id="619" w:author="Ahmed Kormed" w:date="2025-11-21T10:06:00Z">
                    <w:rPr>
                      <w:highlight w:val="cyan"/>
                    </w:rPr>
                  </w:rPrChange>
                </w:rPr>
                <w:t>Pulse repetition frequency (</w:t>
              </w:r>
            </w:ins>
            <w:ins w:id="620" w:author="Ahmed Kormed" w:date="2025-11-21T10:06:00Z">
              <w:r w:rsidR="00122DEE" w:rsidRPr="00122DEE">
                <w:rPr>
                  <w:rPrChange w:id="621" w:author="Ahmed Kormed" w:date="2025-11-21T10:06:00Z">
                    <w:rPr>
                      <w:highlight w:val="cyan"/>
                    </w:rPr>
                  </w:rPrChange>
                </w:rPr>
                <w:t>Hz</w:t>
              </w:r>
            </w:ins>
            <w:ins w:id="622" w:author="Ahmed Kormed" w:date="2025-11-19T13:25:00Z">
              <w:r w:rsidR="00D427A5" w:rsidRPr="00122DEE">
                <w:rPr>
                  <w:rPrChange w:id="623" w:author="Ahmed Kormed" w:date="2025-11-21T10:06:00Z">
                    <w:rPr>
                      <w:highlight w:val="cyan"/>
                    </w:rPr>
                  </w:rPrChange>
                </w:rPr>
                <w:t>)</w:t>
              </w:r>
              <w:r w:rsidR="00D427A5">
                <w:t xml:space="preserve"> </w:t>
              </w:r>
            </w:ins>
            <w:del w:id="624" w:author="Ahmed Kormed" w:date="2025-05-05T16:54:00Z">
              <w:r w:rsidRPr="008B1F79" w:rsidDel="00C20836">
                <w:delText>pulse repetition rate (pps)</w:delText>
              </w:r>
            </w:del>
          </w:p>
        </w:tc>
        <w:tc>
          <w:tcPr>
            <w:tcW w:w="7539" w:type="dxa"/>
          </w:tcPr>
          <w:p w14:paraId="4E9CEB4A" w14:textId="77777777" w:rsidR="002353DD" w:rsidRPr="008B1F79" w:rsidRDefault="002353DD" w:rsidP="00555341">
            <w:pPr>
              <w:pStyle w:val="Tabletext"/>
              <w:keepLines/>
              <w:tabs>
                <w:tab w:val="left" w:leader="dot" w:pos="7938"/>
                <w:tab w:val="center" w:pos="9526"/>
              </w:tabs>
              <w:rPr>
                <w:szCs w:val="22"/>
              </w:rPr>
            </w:pPr>
            <w:r w:rsidRPr="008B1F79">
              <w:t>0.1, 5 an</w:t>
            </w:r>
            <w:r w:rsidRPr="00122DEE">
              <w:t xml:space="preserve">d 33 </w:t>
            </w:r>
            <w:r w:rsidRPr="00122DEE">
              <w:sym w:font="Symbol" w:char="F06D"/>
            </w:r>
            <w:r w:rsidRPr="00122DEE">
              <w:t>s wide pulses with pulse repetition intervals of 12, 64 and 365 </w:t>
            </w:r>
            <w:r w:rsidRPr="00122DEE">
              <w:sym w:font="Symbol" w:char="F06D"/>
            </w:r>
            <w:r w:rsidRPr="00122DEE">
              <w:t>s and 2267 effective PRF</w:t>
            </w:r>
          </w:p>
        </w:tc>
      </w:tr>
      <w:tr w:rsidR="002353DD" w:rsidRPr="008B1F79" w14:paraId="3BD9788E" w14:textId="77777777" w:rsidTr="00555341">
        <w:trPr>
          <w:jc w:val="center"/>
        </w:trPr>
        <w:tc>
          <w:tcPr>
            <w:tcW w:w="6920" w:type="dxa"/>
          </w:tcPr>
          <w:p w14:paraId="67A723F5" w14:textId="77777777" w:rsidR="002353DD" w:rsidRPr="008B1F79" w:rsidRDefault="002353DD" w:rsidP="00555341">
            <w:pPr>
              <w:pStyle w:val="Tabletext"/>
              <w:rPr>
                <w:rFonts w:ascii="Symbol" w:hAnsi="Symbol" w:hint="eastAsia"/>
              </w:rPr>
            </w:pPr>
            <w:r w:rsidRPr="008B1F79">
              <w:t>Maximum duty cycle</w:t>
            </w:r>
          </w:p>
        </w:tc>
        <w:tc>
          <w:tcPr>
            <w:tcW w:w="7539" w:type="dxa"/>
          </w:tcPr>
          <w:p w14:paraId="121B4958" w14:textId="77777777" w:rsidR="002353DD" w:rsidRPr="008B1F79" w:rsidRDefault="002353DD" w:rsidP="00555341">
            <w:pPr>
              <w:pStyle w:val="Tabletext"/>
              <w:keepLines/>
              <w:tabs>
                <w:tab w:val="left" w:leader="dot" w:pos="7938"/>
                <w:tab w:val="center" w:pos="9526"/>
              </w:tabs>
              <w:rPr>
                <w:szCs w:val="22"/>
              </w:rPr>
            </w:pPr>
            <w:r w:rsidRPr="008B1F79">
              <w:t>13%</w:t>
            </w:r>
          </w:p>
        </w:tc>
      </w:tr>
      <w:tr w:rsidR="002353DD" w:rsidRPr="008B1F79" w14:paraId="0E12B16D" w14:textId="77777777" w:rsidTr="00555341">
        <w:trPr>
          <w:jc w:val="center"/>
        </w:trPr>
        <w:tc>
          <w:tcPr>
            <w:tcW w:w="6920" w:type="dxa"/>
          </w:tcPr>
          <w:p w14:paraId="20F2B348"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7539" w:type="dxa"/>
          </w:tcPr>
          <w:p w14:paraId="19D4A6E0" w14:textId="77777777" w:rsidR="002353DD" w:rsidRPr="008B1F79" w:rsidRDefault="002353DD" w:rsidP="00555341">
            <w:pPr>
              <w:pStyle w:val="Tabletext"/>
              <w:keepLines/>
              <w:tabs>
                <w:tab w:val="left" w:leader="dot" w:pos="7938"/>
                <w:tab w:val="center" w:pos="9526"/>
              </w:tabs>
              <w:rPr>
                <w:szCs w:val="22"/>
              </w:rPr>
            </w:pPr>
            <w:r w:rsidRPr="008B1F79">
              <w:t>Around 0.02</w:t>
            </w:r>
          </w:p>
        </w:tc>
      </w:tr>
      <w:tr w:rsidR="002353DD" w:rsidRPr="008B1F79" w14:paraId="22923CAA" w14:textId="77777777" w:rsidTr="00555341">
        <w:trPr>
          <w:jc w:val="center"/>
        </w:trPr>
        <w:tc>
          <w:tcPr>
            <w:tcW w:w="6920" w:type="dxa"/>
          </w:tcPr>
          <w:p w14:paraId="7E2D5219" w14:textId="77777777" w:rsidR="002353DD" w:rsidRPr="008B1F79" w:rsidRDefault="002353DD" w:rsidP="00555341">
            <w:pPr>
              <w:pStyle w:val="Tabletext"/>
            </w:pPr>
            <w:r w:rsidRPr="008B1F79">
              <w:t>Output device</w:t>
            </w:r>
          </w:p>
        </w:tc>
        <w:tc>
          <w:tcPr>
            <w:tcW w:w="7539" w:type="dxa"/>
          </w:tcPr>
          <w:p w14:paraId="2BB38F6E" w14:textId="77777777" w:rsidR="002353DD" w:rsidRPr="008B1F79" w:rsidRDefault="002353DD" w:rsidP="00555341">
            <w:pPr>
              <w:pStyle w:val="Tabletext"/>
              <w:keepLines/>
              <w:tabs>
                <w:tab w:val="left" w:leader="dot" w:pos="7938"/>
                <w:tab w:val="center" w:pos="9526"/>
              </w:tabs>
              <w:rPr>
                <w:szCs w:val="22"/>
              </w:rPr>
            </w:pPr>
            <w:r w:rsidRPr="008B1F79">
              <w:t>Solid State</w:t>
            </w:r>
          </w:p>
        </w:tc>
      </w:tr>
      <w:tr w:rsidR="002353DD" w:rsidRPr="008B1F79" w14:paraId="52950EC1" w14:textId="77777777" w:rsidTr="00555341">
        <w:trPr>
          <w:jc w:val="center"/>
        </w:trPr>
        <w:tc>
          <w:tcPr>
            <w:tcW w:w="6920" w:type="dxa"/>
          </w:tcPr>
          <w:p w14:paraId="5F2E0718" w14:textId="77777777" w:rsidR="002353DD" w:rsidRPr="008B1F79" w:rsidRDefault="002353DD" w:rsidP="00555341">
            <w:pPr>
              <w:pStyle w:val="Tabletext"/>
            </w:pPr>
            <w:r w:rsidRPr="008B1F79">
              <w:t>Antenna pattern type</w:t>
            </w:r>
          </w:p>
        </w:tc>
        <w:tc>
          <w:tcPr>
            <w:tcW w:w="7539" w:type="dxa"/>
          </w:tcPr>
          <w:p w14:paraId="03D30C8C" w14:textId="77777777" w:rsidR="002353DD" w:rsidRPr="008B1F79" w:rsidRDefault="002353DD" w:rsidP="00555341">
            <w:pPr>
              <w:pStyle w:val="Tabletext"/>
              <w:keepLines/>
              <w:tabs>
                <w:tab w:val="left" w:leader="dot" w:pos="7938"/>
                <w:tab w:val="center" w:pos="9526"/>
              </w:tabs>
              <w:rPr>
                <w:szCs w:val="22"/>
              </w:rPr>
            </w:pPr>
            <w:r w:rsidRPr="008B1F79">
              <w:t>Fan</w:t>
            </w:r>
          </w:p>
        </w:tc>
      </w:tr>
      <w:tr w:rsidR="002353DD" w:rsidRPr="008B1F79" w14:paraId="32A21B3F" w14:textId="77777777" w:rsidTr="00555341">
        <w:trPr>
          <w:jc w:val="center"/>
        </w:trPr>
        <w:tc>
          <w:tcPr>
            <w:tcW w:w="6920" w:type="dxa"/>
          </w:tcPr>
          <w:p w14:paraId="3B63EF49" w14:textId="77777777" w:rsidR="002353DD" w:rsidRPr="008B1F79" w:rsidRDefault="002353DD" w:rsidP="00555341">
            <w:pPr>
              <w:pStyle w:val="Tabletext"/>
            </w:pPr>
            <w:r w:rsidRPr="008B1F79">
              <w:t>Antenna type</w:t>
            </w:r>
          </w:p>
        </w:tc>
        <w:tc>
          <w:tcPr>
            <w:tcW w:w="7539" w:type="dxa"/>
          </w:tcPr>
          <w:p w14:paraId="03DF8FF3" w14:textId="77777777" w:rsidR="002353DD" w:rsidRPr="008B1F79" w:rsidRDefault="002353DD" w:rsidP="00555341">
            <w:pPr>
              <w:pStyle w:val="Tabletext"/>
              <w:keepLines/>
              <w:tabs>
                <w:tab w:val="left" w:leader="dot" w:pos="7938"/>
                <w:tab w:val="center" w:pos="9526"/>
              </w:tabs>
              <w:rPr>
                <w:szCs w:val="22"/>
              </w:rPr>
            </w:pPr>
            <w:r w:rsidRPr="008B1F79">
              <w:t>Slotted array</w:t>
            </w:r>
          </w:p>
        </w:tc>
      </w:tr>
      <w:tr w:rsidR="002353DD" w:rsidRPr="008B1F79" w14:paraId="193D33C2" w14:textId="77777777" w:rsidTr="00555341">
        <w:trPr>
          <w:jc w:val="center"/>
        </w:trPr>
        <w:tc>
          <w:tcPr>
            <w:tcW w:w="6920" w:type="dxa"/>
          </w:tcPr>
          <w:p w14:paraId="0FFBFBAF" w14:textId="77777777" w:rsidR="002353DD" w:rsidRPr="008B1F79" w:rsidRDefault="002353DD" w:rsidP="00555341">
            <w:pPr>
              <w:pStyle w:val="Tabletext"/>
            </w:pPr>
            <w:r w:rsidRPr="008B1F79">
              <w:t>Antenna polarization</w:t>
            </w:r>
          </w:p>
        </w:tc>
        <w:tc>
          <w:tcPr>
            <w:tcW w:w="7539" w:type="dxa"/>
          </w:tcPr>
          <w:p w14:paraId="50F31A1A" w14:textId="77777777" w:rsidR="002353DD" w:rsidRPr="008B1F79" w:rsidRDefault="002353DD" w:rsidP="00555341">
            <w:pPr>
              <w:pStyle w:val="Tabletext"/>
              <w:keepLines/>
              <w:tabs>
                <w:tab w:val="left" w:leader="dot" w:pos="7938"/>
                <w:tab w:val="center" w:pos="9526"/>
              </w:tabs>
              <w:rPr>
                <w:szCs w:val="22"/>
              </w:rPr>
            </w:pPr>
            <w:r w:rsidRPr="008B1F79">
              <w:t>Horizontal</w:t>
            </w:r>
          </w:p>
        </w:tc>
      </w:tr>
      <w:tr w:rsidR="002353DD" w:rsidRPr="008B1F79" w14:paraId="1AE190B8" w14:textId="77777777" w:rsidTr="00555341">
        <w:trPr>
          <w:jc w:val="center"/>
        </w:trPr>
        <w:tc>
          <w:tcPr>
            <w:tcW w:w="6920" w:type="dxa"/>
          </w:tcPr>
          <w:p w14:paraId="5BF76AEC" w14:textId="77777777" w:rsidR="002353DD" w:rsidRPr="008B1F79" w:rsidRDefault="002353DD" w:rsidP="00555341">
            <w:pPr>
              <w:pStyle w:val="Tabletext"/>
              <w:keepLines/>
              <w:tabs>
                <w:tab w:val="left" w:leader="dot" w:pos="7938"/>
                <w:tab w:val="center" w:pos="9526"/>
              </w:tabs>
              <w:ind w:left="567" w:hanging="567"/>
            </w:pPr>
            <w:r w:rsidRPr="008B1F79">
              <w:t>Antenna main beam gain (</w:t>
            </w:r>
            <w:proofErr w:type="spellStart"/>
            <w:r w:rsidRPr="008B1F79">
              <w:t>dBi</w:t>
            </w:r>
            <w:proofErr w:type="spellEnd"/>
            <w:r w:rsidRPr="008B1F79">
              <w:t>)</w:t>
            </w:r>
          </w:p>
        </w:tc>
        <w:tc>
          <w:tcPr>
            <w:tcW w:w="7539" w:type="dxa"/>
          </w:tcPr>
          <w:p w14:paraId="3DCDCA95" w14:textId="77777777" w:rsidR="002353DD" w:rsidRPr="008B1F79" w:rsidRDefault="002353DD" w:rsidP="00555341">
            <w:pPr>
              <w:pStyle w:val="Tabletext"/>
              <w:keepLines/>
              <w:tabs>
                <w:tab w:val="left" w:leader="dot" w:pos="7938"/>
                <w:tab w:val="center" w:pos="9526"/>
              </w:tabs>
              <w:rPr>
                <w:szCs w:val="22"/>
              </w:rPr>
            </w:pPr>
            <w:r w:rsidRPr="008B1F79">
              <w:t>32.7 or 34.5</w:t>
            </w:r>
          </w:p>
        </w:tc>
      </w:tr>
      <w:tr w:rsidR="002353DD" w:rsidRPr="008B1F79" w14:paraId="7F71ED78" w14:textId="77777777" w:rsidTr="00555341">
        <w:trPr>
          <w:jc w:val="center"/>
        </w:trPr>
        <w:tc>
          <w:tcPr>
            <w:tcW w:w="6920" w:type="dxa"/>
          </w:tcPr>
          <w:p w14:paraId="5A79AD79"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7539" w:type="dxa"/>
          </w:tcPr>
          <w:p w14:paraId="0900D181" w14:textId="77777777" w:rsidR="002353DD" w:rsidRPr="008B1F79" w:rsidRDefault="002353DD" w:rsidP="00555341">
            <w:pPr>
              <w:pStyle w:val="Tabletext"/>
              <w:keepLines/>
              <w:tabs>
                <w:tab w:val="left" w:leader="dot" w:pos="7938"/>
                <w:tab w:val="center" w:pos="9526"/>
              </w:tabs>
              <w:rPr>
                <w:szCs w:val="22"/>
              </w:rPr>
            </w:pPr>
            <w:r w:rsidRPr="008B1F79">
              <w:t>25</w:t>
            </w:r>
          </w:p>
        </w:tc>
      </w:tr>
      <w:tr w:rsidR="002353DD" w:rsidRPr="008B1F79" w14:paraId="4B7DF8E1" w14:textId="77777777" w:rsidTr="00555341">
        <w:trPr>
          <w:jc w:val="center"/>
        </w:trPr>
        <w:tc>
          <w:tcPr>
            <w:tcW w:w="6920" w:type="dxa"/>
          </w:tcPr>
          <w:p w14:paraId="50B009DB"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7539" w:type="dxa"/>
          </w:tcPr>
          <w:p w14:paraId="0C76FABE" w14:textId="77777777" w:rsidR="002353DD" w:rsidRPr="008B1F79" w:rsidRDefault="002353DD" w:rsidP="00555341">
            <w:pPr>
              <w:pStyle w:val="Tabletext"/>
              <w:keepLines/>
              <w:tabs>
                <w:tab w:val="left" w:leader="dot" w:pos="7938"/>
                <w:tab w:val="center" w:pos="9526"/>
              </w:tabs>
              <w:rPr>
                <w:szCs w:val="22"/>
              </w:rPr>
            </w:pPr>
            <w:r w:rsidRPr="008B1F79">
              <w:t>&lt;0.7 or &lt;0.45</w:t>
            </w:r>
          </w:p>
        </w:tc>
      </w:tr>
      <w:tr w:rsidR="002353DD" w:rsidRPr="008B1F79" w14:paraId="0A9BB4E5" w14:textId="77777777" w:rsidTr="00555341">
        <w:trPr>
          <w:jc w:val="center"/>
        </w:trPr>
        <w:tc>
          <w:tcPr>
            <w:tcW w:w="6920" w:type="dxa"/>
          </w:tcPr>
          <w:p w14:paraId="3AC1AFDF"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7539" w:type="dxa"/>
          </w:tcPr>
          <w:p w14:paraId="3384D993" w14:textId="77777777" w:rsidR="002353DD" w:rsidRPr="008B1F79" w:rsidRDefault="002353DD" w:rsidP="00555341">
            <w:pPr>
              <w:pStyle w:val="Tabletext"/>
              <w:keepLines/>
              <w:tabs>
                <w:tab w:val="left" w:leader="dot" w:pos="7938"/>
                <w:tab w:val="center" w:pos="9526"/>
              </w:tabs>
              <w:rPr>
                <w:szCs w:val="22"/>
              </w:rPr>
            </w:pPr>
            <w:r w:rsidRPr="008B1F79">
              <w:t>12 or 24 RPM</w:t>
            </w:r>
          </w:p>
        </w:tc>
      </w:tr>
      <w:tr w:rsidR="002353DD" w:rsidRPr="008B1F79" w14:paraId="1354972A" w14:textId="77777777" w:rsidTr="00555341">
        <w:trPr>
          <w:jc w:val="center"/>
        </w:trPr>
        <w:tc>
          <w:tcPr>
            <w:tcW w:w="6920" w:type="dxa"/>
          </w:tcPr>
          <w:p w14:paraId="12777C87" w14:textId="77777777" w:rsidR="002353DD" w:rsidRPr="008B1F79" w:rsidRDefault="002353DD" w:rsidP="00555341">
            <w:pPr>
              <w:pStyle w:val="Tabletext"/>
              <w:keepLines/>
              <w:tabs>
                <w:tab w:val="left" w:leader="dot" w:pos="7938"/>
                <w:tab w:val="center" w:pos="9526"/>
              </w:tabs>
              <w:ind w:left="567" w:hanging="567"/>
            </w:pPr>
            <w:r w:rsidRPr="008B1F79">
              <w:t>Antenna horizontal scan type (continuous, random, sector, etc.) (</w:t>
            </w:r>
            <w:r w:rsidRPr="008B1F79">
              <w:rPr>
                <w:spacing w:val="-8"/>
              </w:rPr>
              <w:t>degrees)</w:t>
            </w:r>
          </w:p>
        </w:tc>
        <w:tc>
          <w:tcPr>
            <w:tcW w:w="7539" w:type="dxa"/>
          </w:tcPr>
          <w:p w14:paraId="0CF0F786" w14:textId="77777777" w:rsidR="002353DD" w:rsidRPr="008B1F79" w:rsidRDefault="002353DD" w:rsidP="00555341">
            <w:pPr>
              <w:pStyle w:val="Tabletext"/>
              <w:keepLines/>
              <w:tabs>
                <w:tab w:val="left" w:leader="dot" w:pos="7938"/>
                <w:tab w:val="center" w:pos="9526"/>
              </w:tabs>
              <w:rPr>
                <w:szCs w:val="22"/>
              </w:rPr>
            </w:pPr>
            <w:r w:rsidRPr="008B1F79">
              <w:t>Continuous</w:t>
            </w:r>
          </w:p>
        </w:tc>
      </w:tr>
    </w:tbl>
    <w:p w14:paraId="2F37E4AD" w14:textId="31AF8A4E" w:rsidR="002353DD" w:rsidRPr="008B1F79" w:rsidRDefault="002353DD" w:rsidP="002353DD">
      <w:pPr>
        <w:pStyle w:val="TableNo"/>
      </w:pPr>
      <w:r w:rsidRPr="008B1F79">
        <w:br w:type="page"/>
      </w:r>
      <w:r w:rsidRPr="008B1F79">
        <w:lastRenderedPageBreak/>
        <w:br/>
        <w:t>TABLE 2 (</w:t>
      </w:r>
      <w:r w:rsidR="002918C4" w:rsidRPr="008B1F79">
        <w:rPr>
          <w:i/>
          <w:caps w:val="0"/>
        </w:rPr>
        <w:t>end</w:t>
      </w:r>
      <w:r w:rsidRPr="008B1F79">
        <w:rPr>
          <w:i/>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2353DD" w:rsidRPr="008B1F79" w14:paraId="0BD919E1" w14:textId="77777777" w:rsidTr="00555341">
        <w:trPr>
          <w:jc w:val="center"/>
        </w:trPr>
        <w:tc>
          <w:tcPr>
            <w:tcW w:w="6597" w:type="dxa"/>
            <w:tcMar>
              <w:left w:w="57" w:type="dxa"/>
              <w:right w:w="57" w:type="dxa"/>
            </w:tcMar>
          </w:tcPr>
          <w:p w14:paraId="0E4C8017" w14:textId="77777777" w:rsidR="002353DD" w:rsidRPr="008B1F79" w:rsidRDefault="002353DD" w:rsidP="00555341">
            <w:pPr>
              <w:pStyle w:val="Tablehead"/>
              <w:spacing w:before="40" w:after="40"/>
              <w:ind w:left="1692" w:hanging="1692"/>
            </w:pPr>
            <w:r w:rsidRPr="008B1F79">
              <w:t>Characteristics</w:t>
            </w:r>
          </w:p>
        </w:tc>
        <w:tc>
          <w:tcPr>
            <w:tcW w:w="7862" w:type="dxa"/>
          </w:tcPr>
          <w:p w14:paraId="27DAB186" w14:textId="77777777" w:rsidR="002353DD" w:rsidRPr="008B1F79" w:rsidRDefault="002353DD" w:rsidP="00555341">
            <w:pPr>
              <w:pStyle w:val="Tablehead"/>
              <w:spacing w:before="40" w:after="40"/>
              <w:ind w:left="1692" w:hanging="1692"/>
            </w:pPr>
            <w:r w:rsidRPr="008B1F79">
              <w:t>System S13</w:t>
            </w:r>
          </w:p>
        </w:tc>
      </w:tr>
      <w:tr w:rsidR="002353DD" w:rsidRPr="008B1F79" w14:paraId="49B1A228" w14:textId="77777777" w:rsidTr="00555341">
        <w:trPr>
          <w:jc w:val="center"/>
        </w:trPr>
        <w:tc>
          <w:tcPr>
            <w:tcW w:w="6597" w:type="dxa"/>
            <w:tcMar>
              <w:left w:w="57" w:type="dxa"/>
              <w:right w:w="57" w:type="dxa"/>
            </w:tcMar>
          </w:tcPr>
          <w:p w14:paraId="22C2890F" w14:textId="77777777" w:rsidR="002353DD" w:rsidRPr="008B1F79" w:rsidRDefault="002353DD" w:rsidP="00555341">
            <w:pPr>
              <w:pStyle w:val="Tabletext"/>
            </w:pPr>
            <w:r w:rsidRPr="008B1F79">
              <w:t>Antenna vertical scan rate (</w:t>
            </w:r>
            <w:r w:rsidRPr="008B1F79">
              <w:rPr>
                <w:spacing w:val="-8"/>
              </w:rPr>
              <w:t>degrees/s)</w:t>
            </w:r>
          </w:p>
        </w:tc>
        <w:tc>
          <w:tcPr>
            <w:tcW w:w="7862" w:type="dxa"/>
          </w:tcPr>
          <w:p w14:paraId="1C10C065" w14:textId="77777777" w:rsidR="002353DD" w:rsidRPr="008B1F79" w:rsidRDefault="002353DD" w:rsidP="00555341">
            <w:pPr>
              <w:pStyle w:val="Tabletext"/>
              <w:rPr>
                <w:szCs w:val="16"/>
              </w:rPr>
            </w:pPr>
            <w:r w:rsidRPr="008B1F79">
              <w:rPr>
                <w:szCs w:val="16"/>
              </w:rPr>
              <w:t>Not applicable</w:t>
            </w:r>
          </w:p>
        </w:tc>
      </w:tr>
      <w:tr w:rsidR="002353DD" w:rsidRPr="008B1F79" w14:paraId="5D19E2E2" w14:textId="77777777" w:rsidTr="00555341">
        <w:trPr>
          <w:jc w:val="center"/>
        </w:trPr>
        <w:tc>
          <w:tcPr>
            <w:tcW w:w="6597" w:type="dxa"/>
            <w:tcMar>
              <w:left w:w="57" w:type="dxa"/>
              <w:right w:w="57" w:type="dxa"/>
            </w:tcMar>
          </w:tcPr>
          <w:p w14:paraId="3EA6AC9A" w14:textId="77777777" w:rsidR="002353DD" w:rsidRPr="008B1F79" w:rsidRDefault="002353DD" w:rsidP="00555341">
            <w:pPr>
              <w:pStyle w:val="Tabletext"/>
            </w:pPr>
            <w:r w:rsidRPr="008B1F79">
              <w:t>Antenna vertical scan type</w:t>
            </w:r>
          </w:p>
        </w:tc>
        <w:tc>
          <w:tcPr>
            <w:tcW w:w="7862" w:type="dxa"/>
          </w:tcPr>
          <w:p w14:paraId="1B386225" w14:textId="77777777" w:rsidR="002353DD" w:rsidRPr="008B1F79" w:rsidRDefault="002353DD" w:rsidP="00555341">
            <w:pPr>
              <w:pStyle w:val="Tabletext"/>
              <w:rPr>
                <w:rFonts w:eastAsia="SimSun" w:cs="Arial"/>
                <w:kern w:val="2"/>
                <w:szCs w:val="16"/>
              </w:rPr>
            </w:pPr>
            <w:r w:rsidRPr="008B1F79">
              <w:rPr>
                <w:szCs w:val="16"/>
              </w:rPr>
              <w:t>Not applicable</w:t>
            </w:r>
          </w:p>
        </w:tc>
      </w:tr>
      <w:tr w:rsidR="002353DD" w:rsidRPr="008B1F79" w14:paraId="5D7CBB28" w14:textId="77777777" w:rsidTr="00555341">
        <w:trPr>
          <w:jc w:val="center"/>
        </w:trPr>
        <w:tc>
          <w:tcPr>
            <w:tcW w:w="6597" w:type="dxa"/>
            <w:tcMar>
              <w:left w:w="57" w:type="dxa"/>
              <w:right w:w="57" w:type="dxa"/>
            </w:tcMar>
          </w:tcPr>
          <w:p w14:paraId="4521CFD8" w14:textId="77777777" w:rsidR="002353DD" w:rsidRPr="008B1F79" w:rsidRDefault="002353DD" w:rsidP="00555341">
            <w:pPr>
              <w:pStyle w:val="Tabletext"/>
            </w:pPr>
            <w:r w:rsidRPr="008B1F79">
              <w:t>Antenna side-lobe (SL) levels (1</w:t>
            </w:r>
            <w:r w:rsidRPr="008B1F79">
              <w:rPr>
                <w:vertAlign w:val="superscript"/>
              </w:rPr>
              <w:t>st</w:t>
            </w:r>
            <w:r w:rsidRPr="008B1F79">
              <w:t xml:space="preserve"> SLs and remote SLs) (</w:t>
            </w:r>
            <w:proofErr w:type="spellStart"/>
            <w:r w:rsidRPr="008B1F79">
              <w:t>dBi</w:t>
            </w:r>
            <w:proofErr w:type="spellEnd"/>
            <w:r w:rsidRPr="008B1F79">
              <w:t>)</w:t>
            </w:r>
          </w:p>
        </w:tc>
        <w:tc>
          <w:tcPr>
            <w:tcW w:w="7862" w:type="dxa"/>
          </w:tcPr>
          <w:p w14:paraId="3D2F5FD8" w14:textId="77777777" w:rsidR="002353DD" w:rsidRPr="008B1F79" w:rsidRDefault="002353DD" w:rsidP="00555341">
            <w:pPr>
              <w:pStyle w:val="Tabletext"/>
              <w:rPr>
                <w:szCs w:val="22"/>
              </w:rPr>
            </w:pPr>
            <w:r w:rsidRPr="008B1F79">
              <w:t>26</w:t>
            </w:r>
          </w:p>
        </w:tc>
      </w:tr>
      <w:tr w:rsidR="002353DD" w:rsidRPr="008B1F79" w14:paraId="2B76FBBD" w14:textId="77777777" w:rsidTr="00555341">
        <w:trPr>
          <w:trHeight w:val="1104"/>
          <w:jc w:val="center"/>
        </w:trPr>
        <w:tc>
          <w:tcPr>
            <w:tcW w:w="6597" w:type="dxa"/>
            <w:tcMar>
              <w:left w:w="57" w:type="dxa"/>
              <w:right w:w="57" w:type="dxa"/>
            </w:tcMar>
          </w:tcPr>
          <w:p w14:paraId="1524D7A2" w14:textId="77777777" w:rsidR="002353DD" w:rsidRPr="008B1F79" w:rsidRDefault="002353DD" w:rsidP="00555341">
            <w:pPr>
              <w:pStyle w:val="Tabletext"/>
            </w:pPr>
            <w:r w:rsidRPr="008B1F79">
              <w:t>Antenna height (m)</w:t>
            </w:r>
          </w:p>
        </w:tc>
        <w:tc>
          <w:tcPr>
            <w:tcW w:w="7862" w:type="dxa"/>
          </w:tcPr>
          <w:p w14:paraId="41711D1F" w14:textId="77777777" w:rsidR="002353DD" w:rsidRPr="008B1F79" w:rsidRDefault="002353DD" w:rsidP="00555341">
            <w:pPr>
              <w:pStyle w:val="Tabletext"/>
              <w:rPr>
                <w:rFonts w:eastAsia="SimSun" w:cs="Arial"/>
                <w:kern w:val="2"/>
                <w:szCs w:val="22"/>
              </w:rPr>
            </w:pPr>
            <w:r w:rsidRPr="008B1F79">
              <w:t>Ship size dependent</w:t>
            </w:r>
          </w:p>
        </w:tc>
      </w:tr>
      <w:tr w:rsidR="002353DD" w:rsidRPr="008B1F79" w14:paraId="731302A6" w14:textId="77777777" w:rsidTr="00555341">
        <w:trPr>
          <w:jc w:val="center"/>
        </w:trPr>
        <w:tc>
          <w:tcPr>
            <w:tcW w:w="6597" w:type="dxa"/>
            <w:tcMar>
              <w:left w:w="57" w:type="dxa"/>
              <w:right w:w="57" w:type="dxa"/>
            </w:tcMar>
          </w:tcPr>
          <w:p w14:paraId="0EA45476" w14:textId="77777777" w:rsidR="002353DD" w:rsidRPr="008B1F79" w:rsidRDefault="002353DD" w:rsidP="00555341">
            <w:pPr>
              <w:pStyle w:val="Tabletext"/>
            </w:pPr>
            <w:r w:rsidRPr="008B1F79">
              <w:t>Receiver IF 3 dB bandwidth (MHz)</w:t>
            </w:r>
          </w:p>
        </w:tc>
        <w:tc>
          <w:tcPr>
            <w:tcW w:w="7862" w:type="dxa"/>
          </w:tcPr>
          <w:p w14:paraId="5148DB54" w14:textId="77777777" w:rsidR="002353DD" w:rsidRPr="008B1F79" w:rsidRDefault="002353DD" w:rsidP="00555341">
            <w:pPr>
              <w:pStyle w:val="Tabletext"/>
              <w:rPr>
                <w:rFonts w:eastAsia="SimSun" w:cs="Arial"/>
                <w:kern w:val="2"/>
                <w:szCs w:val="22"/>
              </w:rPr>
            </w:pPr>
            <w:r w:rsidRPr="008B1F79">
              <w:t>15, 0.1875 and 0.0375</w:t>
            </w:r>
          </w:p>
        </w:tc>
      </w:tr>
      <w:tr w:rsidR="002353DD" w:rsidRPr="008B1F79" w14:paraId="3A2FD90B" w14:textId="77777777" w:rsidTr="00555341">
        <w:trPr>
          <w:jc w:val="center"/>
        </w:trPr>
        <w:tc>
          <w:tcPr>
            <w:tcW w:w="6597" w:type="dxa"/>
            <w:tcMar>
              <w:left w:w="57" w:type="dxa"/>
              <w:right w:w="57" w:type="dxa"/>
            </w:tcMar>
          </w:tcPr>
          <w:p w14:paraId="3B59920A" w14:textId="77777777" w:rsidR="002353DD" w:rsidRPr="008B1F79" w:rsidRDefault="002353DD" w:rsidP="00555341">
            <w:pPr>
              <w:pStyle w:val="Tabletext"/>
            </w:pPr>
            <w:r w:rsidRPr="008B1F79">
              <w:t>Receiver noise figure (dB)</w:t>
            </w:r>
          </w:p>
        </w:tc>
        <w:tc>
          <w:tcPr>
            <w:tcW w:w="7862" w:type="dxa"/>
          </w:tcPr>
          <w:p w14:paraId="76446DA9" w14:textId="77777777" w:rsidR="002353DD" w:rsidRPr="008B1F79" w:rsidRDefault="002353DD" w:rsidP="00555341">
            <w:pPr>
              <w:pStyle w:val="Tabletext"/>
              <w:rPr>
                <w:szCs w:val="22"/>
              </w:rPr>
            </w:pPr>
            <w:r w:rsidRPr="008B1F79">
              <w:t>5.5</w:t>
            </w:r>
          </w:p>
        </w:tc>
      </w:tr>
      <w:tr w:rsidR="002353DD" w:rsidRPr="008B1F79" w14:paraId="17CE7173" w14:textId="77777777" w:rsidTr="00555341">
        <w:trPr>
          <w:jc w:val="center"/>
        </w:trPr>
        <w:tc>
          <w:tcPr>
            <w:tcW w:w="6597" w:type="dxa"/>
            <w:tcMar>
              <w:left w:w="57" w:type="dxa"/>
              <w:right w:w="57" w:type="dxa"/>
            </w:tcMar>
          </w:tcPr>
          <w:p w14:paraId="58A63D28" w14:textId="77777777" w:rsidR="002353DD" w:rsidRPr="008B1F79" w:rsidRDefault="002353DD" w:rsidP="00555341">
            <w:pPr>
              <w:pStyle w:val="Tabletext"/>
            </w:pPr>
            <w:r w:rsidRPr="008B1F79">
              <w:t>Minimum discernible signal (dBm)</w:t>
            </w:r>
          </w:p>
        </w:tc>
        <w:tc>
          <w:tcPr>
            <w:tcW w:w="7862" w:type="dxa"/>
          </w:tcPr>
          <w:p w14:paraId="7C851047" w14:textId="77777777" w:rsidR="002353DD" w:rsidRPr="008B1F79" w:rsidRDefault="002353DD" w:rsidP="00555341">
            <w:pPr>
              <w:pStyle w:val="Tabletext"/>
              <w:rPr>
                <w:rFonts w:eastAsia="SimSun" w:cs="Arial"/>
                <w:kern w:val="2"/>
                <w:szCs w:val="22"/>
              </w:rPr>
            </w:pPr>
            <w:r w:rsidRPr="008B1F79">
              <w:sym w:font="Symbol" w:char="F02D"/>
            </w:r>
            <w:r w:rsidRPr="008B1F79">
              <w:t>125</w:t>
            </w:r>
          </w:p>
        </w:tc>
      </w:tr>
      <w:tr w:rsidR="002353DD" w:rsidRPr="008B1F79" w14:paraId="25257A94" w14:textId="77777777" w:rsidTr="00555341">
        <w:trPr>
          <w:jc w:val="center"/>
        </w:trPr>
        <w:tc>
          <w:tcPr>
            <w:tcW w:w="6597" w:type="dxa"/>
            <w:tcMar>
              <w:left w:w="57" w:type="dxa"/>
              <w:right w:w="57" w:type="dxa"/>
            </w:tcMar>
          </w:tcPr>
          <w:p w14:paraId="65E313C7" w14:textId="77777777" w:rsidR="002353DD" w:rsidRPr="008B1F79" w:rsidRDefault="002353DD" w:rsidP="00555341">
            <w:pPr>
              <w:pStyle w:val="Tabletext"/>
            </w:pPr>
            <w:r w:rsidRPr="008B1F79">
              <w:t>Total chirp width (MHz)</w:t>
            </w:r>
          </w:p>
        </w:tc>
        <w:tc>
          <w:tcPr>
            <w:tcW w:w="7862" w:type="dxa"/>
          </w:tcPr>
          <w:p w14:paraId="537AB2AD" w14:textId="77777777" w:rsidR="002353DD" w:rsidRPr="008B1F79" w:rsidRDefault="002353DD" w:rsidP="00555341">
            <w:pPr>
              <w:pStyle w:val="Tabletext"/>
              <w:rPr>
                <w:rFonts w:eastAsia="SimSun" w:cs="Arial"/>
                <w:kern w:val="2"/>
                <w:szCs w:val="22"/>
              </w:rPr>
            </w:pPr>
            <w:r w:rsidRPr="008B1F79">
              <w:t>20</w:t>
            </w:r>
          </w:p>
        </w:tc>
      </w:tr>
      <w:tr w:rsidR="002353DD" w:rsidRPr="008B1F79" w14:paraId="5C210797" w14:textId="77777777" w:rsidTr="00555341">
        <w:trPr>
          <w:jc w:val="center"/>
        </w:trPr>
        <w:tc>
          <w:tcPr>
            <w:tcW w:w="6597" w:type="dxa"/>
            <w:tcMar>
              <w:left w:w="57" w:type="dxa"/>
              <w:right w:w="57" w:type="dxa"/>
            </w:tcMar>
          </w:tcPr>
          <w:p w14:paraId="29DC508A" w14:textId="77777777" w:rsidR="002353DD" w:rsidRPr="008B1F79" w:rsidRDefault="002353DD" w:rsidP="00555341">
            <w:pPr>
              <w:pStyle w:val="Tabletext"/>
            </w:pPr>
            <w:r w:rsidRPr="008B1F79">
              <w:t>RF emission bandwidth (MHz)</w:t>
            </w:r>
          </w:p>
          <w:p w14:paraId="040A90A2" w14:textId="77777777" w:rsidR="002353DD" w:rsidRPr="008B1F79" w:rsidRDefault="002353DD" w:rsidP="00555341">
            <w:pPr>
              <w:pStyle w:val="Tabletext"/>
            </w:pPr>
            <w:r w:rsidRPr="008B1F79">
              <w:tab/>
            </w:r>
            <w:r w:rsidRPr="008B1F79">
              <w:sym w:font="Symbol" w:char="F02D"/>
            </w:r>
            <w:r w:rsidRPr="008B1F79">
              <w:tab/>
              <w:t>3 dB</w:t>
            </w:r>
            <w:r w:rsidRPr="008B1F79">
              <w:br/>
            </w:r>
            <w:r w:rsidRPr="008B1F79">
              <w:br/>
            </w:r>
            <w:r w:rsidRPr="008B1F79">
              <w:br/>
            </w:r>
            <w:r w:rsidRPr="008B1F79">
              <w:tab/>
            </w:r>
            <w:r w:rsidRPr="008B1F79">
              <w:sym w:font="Symbol" w:char="F02D"/>
            </w:r>
            <w:r w:rsidRPr="008B1F79">
              <w:tab/>
              <w:t>20 dB</w:t>
            </w:r>
          </w:p>
        </w:tc>
        <w:tc>
          <w:tcPr>
            <w:tcW w:w="7862" w:type="dxa"/>
          </w:tcPr>
          <w:p w14:paraId="245B49CE" w14:textId="77777777" w:rsidR="002353DD" w:rsidRPr="008B1F79" w:rsidRDefault="002353DD" w:rsidP="00555341">
            <w:pPr>
              <w:pStyle w:val="Tabletext"/>
            </w:pPr>
          </w:p>
          <w:p w14:paraId="5D2B2B17" w14:textId="77777777" w:rsidR="002353DD" w:rsidRPr="008B1F79" w:rsidRDefault="002353DD" w:rsidP="00555341">
            <w:pPr>
              <w:pStyle w:val="Tabletext"/>
              <w:rPr>
                <w:rFonts w:eastAsia="SimSun" w:cs="Arial"/>
                <w:kern w:val="2"/>
                <w:szCs w:val="22"/>
              </w:rPr>
            </w:pPr>
            <w:r w:rsidRPr="008B1F79">
              <w:sym w:font="Symbol" w:char="F02D"/>
            </w:r>
            <w:r w:rsidRPr="008B1F79">
              <w:t>3 dB: 15 (short range)</w:t>
            </w:r>
            <w:r w:rsidRPr="008B1F79">
              <w:br/>
            </w:r>
            <w:r w:rsidRPr="008B1F79">
              <w:sym w:font="Symbol" w:char="F02D"/>
            </w:r>
            <w:r w:rsidRPr="008B1F79">
              <w:t>3 dB: 20 (long range)</w:t>
            </w:r>
            <w:r w:rsidRPr="008B1F79">
              <w:br/>
            </w:r>
            <w:r w:rsidRPr="008B1F79">
              <w:br/>
            </w:r>
            <w:r w:rsidRPr="008B1F79">
              <w:sym w:font="Symbol" w:char="F02D"/>
            </w:r>
            <w:r w:rsidRPr="008B1F79">
              <w:t>20 dB: 18 (short range)</w:t>
            </w:r>
            <w:r w:rsidRPr="008B1F79">
              <w:br/>
            </w:r>
            <w:r w:rsidRPr="008B1F79">
              <w:sym w:font="Symbol" w:char="F02D"/>
            </w:r>
            <w:r w:rsidRPr="008B1F79">
              <w:t>20 dB: 22 (long range)</w:t>
            </w:r>
          </w:p>
        </w:tc>
      </w:tr>
      <w:tr w:rsidR="002353DD" w:rsidRPr="008B1F79" w14:paraId="6EC1A06C" w14:textId="77777777" w:rsidTr="00555341">
        <w:trPr>
          <w:trHeight w:val="564"/>
          <w:jc w:val="center"/>
        </w:trPr>
        <w:tc>
          <w:tcPr>
            <w:tcW w:w="6597" w:type="dxa"/>
            <w:tcMar>
              <w:left w:w="57" w:type="dxa"/>
              <w:right w:w="57" w:type="dxa"/>
            </w:tcMar>
          </w:tcPr>
          <w:p w14:paraId="7A2D1DD1" w14:textId="77777777" w:rsidR="002353DD" w:rsidRPr="008B1F79" w:rsidRDefault="002353DD" w:rsidP="00555341">
            <w:pPr>
              <w:pStyle w:val="Tabletext"/>
            </w:pPr>
            <w:r w:rsidRPr="008B1F79">
              <w:t>Dynamic range (dB)</w:t>
            </w:r>
          </w:p>
        </w:tc>
        <w:tc>
          <w:tcPr>
            <w:tcW w:w="7862" w:type="dxa"/>
          </w:tcPr>
          <w:p w14:paraId="2FDDE5B2" w14:textId="77777777" w:rsidR="002353DD" w:rsidRPr="008B1F79" w:rsidRDefault="002353DD" w:rsidP="00555341">
            <w:pPr>
              <w:pStyle w:val="Tabletext"/>
              <w:rPr>
                <w:rFonts w:eastAsia="SimSun" w:cs="Arial"/>
                <w:kern w:val="2"/>
                <w:szCs w:val="22"/>
              </w:rPr>
            </w:pPr>
            <w:r w:rsidRPr="008B1F79">
              <w:t>125</w:t>
            </w:r>
          </w:p>
        </w:tc>
      </w:tr>
      <w:tr w:rsidR="002353DD" w:rsidRPr="008B1F79" w14:paraId="2ADADA69" w14:textId="77777777" w:rsidTr="00555341">
        <w:trPr>
          <w:jc w:val="center"/>
        </w:trPr>
        <w:tc>
          <w:tcPr>
            <w:tcW w:w="6597" w:type="dxa"/>
            <w:tcMar>
              <w:left w:w="57" w:type="dxa"/>
              <w:right w:w="57" w:type="dxa"/>
            </w:tcMar>
          </w:tcPr>
          <w:p w14:paraId="1534495F" w14:textId="77777777" w:rsidR="002353DD" w:rsidRPr="008B1F79" w:rsidRDefault="002353DD" w:rsidP="00555341">
            <w:pPr>
              <w:pStyle w:val="Tabletext"/>
            </w:pPr>
            <w:r w:rsidRPr="008B1F79">
              <w:t>Minimum number of processed pulses</w:t>
            </w:r>
          </w:p>
        </w:tc>
        <w:tc>
          <w:tcPr>
            <w:tcW w:w="7862" w:type="dxa"/>
          </w:tcPr>
          <w:p w14:paraId="11EF77FD" w14:textId="77777777" w:rsidR="002353DD" w:rsidRPr="008B1F79" w:rsidRDefault="002353DD" w:rsidP="00555341">
            <w:pPr>
              <w:pStyle w:val="Tabletext"/>
              <w:rPr>
                <w:rFonts w:eastAsia="SimSun" w:cs="Arial"/>
                <w:kern w:val="2"/>
                <w:szCs w:val="22"/>
              </w:rPr>
            </w:pPr>
            <w:r w:rsidRPr="008B1F79">
              <w:t>32 pulses integrated (12 RPM)</w:t>
            </w:r>
            <w:r w:rsidRPr="008B1F79">
              <w:br/>
              <w:t>16 pulses integrated (24 RPM)</w:t>
            </w:r>
          </w:p>
        </w:tc>
      </w:tr>
    </w:tbl>
    <w:p w14:paraId="28F9BC26" w14:textId="77777777" w:rsidR="002353DD" w:rsidRPr="008B1F79" w:rsidRDefault="002353DD" w:rsidP="002353DD">
      <w:pPr>
        <w:pStyle w:val="Tablefin"/>
      </w:pPr>
    </w:p>
    <w:p w14:paraId="0FB3B4A8" w14:textId="77777777" w:rsidR="002353DD" w:rsidRPr="008B1F79" w:rsidRDefault="002353DD" w:rsidP="002353DD">
      <w:pPr>
        <w:pStyle w:val="Tablefin"/>
      </w:pPr>
      <w:r w:rsidRPr="008B1F79">
        <w:br w:type="page"/>
      </w:r>
    </w:p>
    <w:p w14:paraId="7C264301" w14:textId="77777777" w:rsidR="002353DD" w:rsidRPr="008B1F79" w:rsidRDefault="002353DD" w:rsidP="002353DD">
      <w:pPr>
        <w:pStyle w:val="TableNo"/>
      </w:pPr>
      <w:r w:rsidRPr="008B1F79">
        <w:lastRenderedPageBreak/>
        <w:br/>
        <w:t>TABLE 3</w:t>
      </w:r>
    </w:p>
    <w:p w14:paraId="62E5837C" w14:textId="77777777" w:rsidR="002353DD" w:rsidRPr="008B1F79" w:rsidRDefault="002353DD" w:rsidP="002353DD">
      <w:pPr>
        <w:pStyle w:val="Tabletitle"/>
      </w:pPr>
      <w:r w:rsidRPr="008B1F79">
        <w:t>Characteristics of beacons and ground-based radiodetermination radars operating in the frequency band 8 500-10 680 MHz</w:t>
      </w:r>
      <w:r w:rsidRPr="008B1F79">
        <w:rPr>
          <w:b w:val="0"/>
        </w:rPr>
        <w:t>*</w:t>
      </w:r>
    </w:p>
    <w:tbl>
      <w:tblPr>
        <w:tblStyle w:val="TableGrid10"/>
        <w:tblW w:w="14459" w:type="dxa"/>
        <w:jc w:val="center"/>
        <w:tblLayout w:type="fixed"/>
        <w:tblLook w:val="0000" w:firstRow="0" w:lastRow="0" w:firstColumn="0" w:lastColumn="0" w:noHBand="0" w:noVBand="0"/>
      </w:tblPr>
      <w:tblGrid>
        <w:gridCol w:w="3331"/>
        <w:gridCol w:w="2127"/>
        <w:gridCol w:w="2284"/>
        <w:gridCol w:w="2285"/>
        <w:gridCol w:w="2151"/>
        <w:gridCol w:w="2281"/>
      </w:tblGrid>
      <w:tr w:rsidR="002353DD" w:rsidRPr="008B1F79" w14:paraId="6D4F66BD" w14:textId="77777777" w:rsidTr="00555341">
        <w:trPr>
          <w:jc w:val="center"/>
        </w:trPr>
        <w:tc>
          <w:tcPr>
            <w:tcW w:w="3331" w:type="dxa"/>
          </w:tcPr>
          <w:p w14:paraId="19F20B4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127" w:type="dxa"/>
          </w:tcPr>
          <w:p w14:paraId="75A79DD3"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284" w:type="dxa"/>
          </w:tcPr>
          <w:p w14:paraId="3A5E8B3C"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285" w:type="dxa"/>
          </w:tcPr>
          <w:p w14:paraId="58103FB5"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2151" w:type="dxa"/>
          </w:tcPr>
          <w:p w14:paraId="0268E477"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81" w:type="dxa"/>
          </w:tcPr>
          <w:p w14:paraId="0D115751"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78212D02" w14:textId="77777777" w:rsidTr="00555341">
        <w:trPr>
          <w:jc w:val="center"/>
        </w:trPr>
        <w:tc>
          <w:tcPr>
            <w:tcW w:w="3331" w:type="dxa"/>
          </w:tcPr>
          <w:p w14:paraId="1A2546DB" w14:textId="77777777" w:rsidR="002353DD" w:rsidRPr="008B1F79" w:rsidRDefault="002353DD" w:rsidP="00555341">
            <w:pPr>
              <w:pStyle w:val="Tabletext"/>
              <w:jc w:val="left"/>
            </w:pPr>
            <w:r w:rsidRPr="008B1F79">
              <w:t>Function</w:t>
            </w:r>
          </w:p>
        </w:tc>
        <w:tc>
          <w:tcPr>
            <w:tcW w:w="2127" w:type="dxa"/>
          </w:tcPr>
          <w:p w14:paraId="231C00F9"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4" w:type="dxa"/>
          </w:tcPr>
          <w:p w14:paraId="045E19E4" w14:textId="77777777" w:rsidR="002353DD" w:rsidRPr="008B1F79" w:rsidRDefault="002353DD" w:rsidP="00555341">
            <w:pPr>
              <w:pStyle w:val="Tabletext"/>
              <w:keepLines/>
              <w:tabs>
                <w:tab w:val="left" w:leader="dot" w:pos="7938"/>
                <w:tab w:val="center" w:pos="9526"/>
              </w:tabs>
              <w:jc w:val="left"/>
            </w:pPr>
            <w:r w:rsidRPr="008B1F79">
              <w:t>Rendez-vous beacon transponder</w:t>
            </w:r>
          </w:p>
        </w:tc>
        <w:tc>
          <w:tcPr>
            <w:tcW w:w="2285" w:type="dxa"/>
          </w:tcPr>
          <w:p w14:paraId="2913F39B"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151" w:type="dxa"/>
          </w:tcPr>
          <w:p w14:paraId="7D75487D" w14:textId="77777777" w:rsidR="002353DD" w:rsidRPr="008B1F79" w:rsidRDefault="002353DD" w:rsidP="00555341">
            <w:pPr>
              <w:pStyle w:val="Tabletext"/>
              <w:keepLines/>
              <w:tabs>
                <w:tab w:val="left" w:leader="dot" w:pos="7938"/>
                <w:tab w:val="center" w:pos="9526"/>
              </w:tabs>
              <w:ind w:left="567" w:hanging="567"/>
              <w:jc w:val="left"/>
            </w:pPr>
            <w:r w:rsidRPr="008B1F79">
              <w:t>Tracking radar</w:t>
            </w:r>
          </w:p>
        </w:tc>
        <w:tc>
          <w:tcPr>
            <w:tcW w:w="2281" w:type="dxa"/>
          </w:tcPr>
          <w:p w14:paraId="176AD2AE" w14:textId="77777777" w:rsidR="002353DD" w:rsidRPr="008B1F79" w:rsidRDefault="002353DD" w:rsidP="00555341">
            <w:pPr>
              <w:pStyle w:val="Tabletext"/>
              <w:keepLines/>
              <w:tabs>
                <w:tab w:val="left" w:leader="dot" w:pos="7938"/>
                <w:tab w:val="center" w:pos="9526"/>
              </w:tabs>
              <w:jc w:val="left"/>
            </w:pPr>
            <w:r w:rsidRPr="008B1F79">
              <w:t>Precision approach and landing radar</w:t>
            </w:r>
          </w:p>
        </w:tc>
      </w:tr>
      <w:tr w:rsidR="002353DD" w:rsidRPr="008B1F79" w14:paraId="45F230C7" w14:textId="77777777" w:rsidTr="00555341">
        <w:trPr>
          <w:jc w:val="center"/>
        </w:trPr>
        <w:tc>
          <w:tcPr>
            <w:tcW w:w="3331" w:type="dxa"/>
          </w:tcPr>
          <w:p w14:paraId="2BC890BA" w14:textId="77777777" w:rsidR="002353DD" w:rsidRPr="008B1F79" w:rsidRDefault="002353DD" w:rsidP="00555341">
            <w:pPr>
              <w:pStyle w:val="Tabletext"/>
              <w:jc w:val="left"/>
            </w:pPr>
            <w:r w:rsidRPr="008B1F79">
              <w:t xml:space="preserve">Platform type </w:t>
            </w:r>
          </w:p>
        </w:tc>
        <w:tc>
          <w:tcPr>
            <w:tcW w:w="2127" w:type="dxa"/>
          </w:tcPr>
          <w:p w14:paraId="4864F1BB" w14:textId="77777777" w:rsidR="002353DD" w:rsidRPr="008B1F79" w:rsidRDefault="002353DD" w:rsidP="00555341">
            <w:pPr>
              <w:pStyle w:val="Tabletext"/>
              <w:keepLines/>
              <w:tabs>
                <w:tab w:val="left" w:leader="dot" w:pos="7938"/>
                <w:tab w:val="center" w:pos="9526"/>
              </w:tabs>
              <w:ind w:left="567" w:hanging="567"/>
              <w:jc w:val="left"/>
            </w:pPr>
            <w:r w:rsidRPr="008B1F79">
              <w:t>Airborne</w:t>
            </w:r>
          </w:p>
        </w:tc>
        <w:tc>
          <w:tcPr>
            <w:tcW w:w="2284" w:type="dxa"/>
          </w:tcPr>
          <w:p w14:paraId="639A7BAE" w14:textId="77777777" w:rsidR="002353DD" w:rsidRPr="008B1F79" w:rsidRDefault="002353DD" w:rsidP="00555341">
            <w:pPr>
              <w:pStyle w:val="Tabletext"/>
              <w:keepLines/>
              <w:tabs>
                <w:tab w:val="left" w:leader="dot" w:pos="7938"/>
                <w:tab w:val="center" w:pos="9526"/>
              </w:tabs>
              <w:ind w:left="567" w:hanging="567"/>
              <w:jc w:val="left"/>
            </w:pPr>
            <w:r w:rsidRPr="008B1F79">
              <w:t>Ground (manpack)</w:t>
            </w:r>
          </w:p>
        </w:tc>
        <w:tc>
          <w:tcPr>
            <w:tcW w:w="2285" w:type="dxa"/>
          </w:tcPr>
          <w:p w14:paraId="3887BFDE"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151" w:type="dxa"/>
          </w:tcPr>
          <w:p w14:paraId="4AD87294"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c>
          <w:tcPr>
            <w:tcW w:w="2281" w:type="dxa"/>
          </w:tcPr>
          <w:p w14:paraId="6CB063D1" w14:textId="77777777" w:rsidR="002353DD" w:rsidRPr="008B1F79" w:rsidRDefault="002353DD" w:rsidP="00555341">
            <w:pPr>
              <w:pStyle w:val="Tabletext"/>
              <w:keepLines/>
              <w:tabs>
                <w:tab w:val="left" w:leader="dot" w:pos="7938"/>
                <w:tab w:val="center" w:pos="9526"/>
              </w:tabs>
              <w:ind w:left="567" w:hanging="567"/>
              <w:jc w:val="left"/>
            </w:pPr>
            <w:r w:rsidRPr="008B1F79">
              <w:t>Ground (trailer)</w:t>
            </w:r>
          </w:p>
        </w:tc>
      </w:tr>
      <w:tr w:rsidR="002353DD" w:rsidRPr="008B1F79" w14:paraId="49F2D6EF" w14:textId="77777777" w:rsidTr="00555341">
        <w:trPr>
          <w:jc w:val="center"/>
        </w:trPr>
        <w:tc>
          <w:tcPr>
            <w:tcW w:w="3331" w:type="dxa"/>
          </w:tcPr>
          <w:p w14:paraId="774612D6"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127" w:type="dxa"/>
          </w:tcPr>
          <w:p w14:paraId="564DA60F" w14:textId="77777777" w:rsidR="002353DD" w:rsidRPr="008B1F79" w:rsidRDefault="002353DD" w:rsidP="00555341">
            <w:pPr>
              <w:pStyle w:val="Tabletext"/>
              <w:keepLines/>
              <w:tabs>
                <w:tab w:val="left" w:leader="dot" w:pos="7938"/>
                <w:tab w:val="center" w:pos="9526"/>
              </w:tabs>
              <w:ind w:left="567" w:hanging="567"/>
              <w:jc w:val="left"/>
            </w:pPr>
            <w:r w:rsidRPr="008B1F79">
              <w:t>8 800-9 500</w:t>
            </w:r>
          </w:p>
        </w:tc>
        <w:tc>
          <w:tcPr>
            <w:tcW w:w="2284" w:type="dxa"/>
          </w:tcPr>
          <w:p w14:paraId="7BE87346" w14:textId="77777777" w:rsidR="002353DD" w:rsidRPr="008B1F79" w:rsidRDefault="002353DD" w:rsidP="00555341">
            <w:pPr>
              <w:pStyle w:val="Tabletext"/>
              <w:keepLines/>
              <w:tabs>
                <w:tab w:val="left" w:leader="dot" w:pos="7938"/>
                <w:tab w:val="center" w:pos="9526"/>
              </w:tabs>
              <w:jc w:val="left"/>
            </w:pPr>
            <w:r w:rsidRPr="008B1F79">
              <w:t>9 375 and 9 535 (Rx);</w:t>
            </w:r>
            <w:r w:rsidRPr="008B1F79">
              <w:br/>
              <w:t>9 310 (Tx)</w:t>
            </w:r>
          </w:p>
        </w:tc>
        <w:tc>
          <w:tcPr>
            <w:tcW w:w="2285" w:type="dxa"/>
          </w:tcPr>
          <w:p w14:paraId="1F9B3EDD" w14:textId="77777777" w:rsidR="002353DD" w:rsidRPr="008B1F79" w:rsidRDefault="002353DD" w:rsidP="00555341">
            <w:pPr>
              <w:pStyle w:val="Tabletext"/>
              <w:keepLines/>
              <w:tabs>
                <w:tab w:val="left" w:leader="dot" w:pos="7938"/>
                <w:tab w:val="center" w:pos="9526"/>
              </w:tabs>
              <w:ind w:left="567" w:hanging="567"/>
              <w:jc w:val="left"/>
            </w:pPr>
            <w:r w:rsidRPr="008B1F79">
              <w:t>9 370-9 990</w:t>
            </w:r>
          </w:p>
        </w:tc>
        <w:tc>
          <w:tcPr>
            <w:tcW w:w="2151" w:type="dxa"/>
          </w:tcPr>
          <w:p w14:paraId="21C776A2" w14:textId="77777777" w:rsidR="002353DD" w:rsidRPr="008B1F79" w:rsidRDefault="002353DD" w:rsidP="00555341">
            <w:pPr>
              <w:pStyle w:val="Tabletext"/>
              <w:keepLines/>
              <w:tabs>
                <w:tab w:val="left" w:leader="dot" w:pos="7938"/>
                <w:tab w:val="center" w:pos="9526"/>
              </w:tabs>
              <w:ind w:left="567" w:hanging="567"/>
              <w:jc w:val="left"/>
            </w:pPr>
            <w:r w:rsidRPr="008B1F79">
              <w:t>10 000-10 500</w:t>
            </w:r>
          </w:p>
        </w:tc>
        <w:tc>
          <w:tcPr>
            <w:tcW w:w="2281" w:type="dxa"/>
          </w:tcPr>
          <w:p w14:paraId="7C1EF03A" w14:textId="77777777" w:rsidR="002353DD" w:rsidRPr="008B1F79" w:rsidRDefault="002353DD" w:rsidP="00555341">
            <w:pPr>
              <w:pStyle w:val="Tabletext"/>
              <w:keepLines/>
              <w:tabs>
                <w:tab w:val="left" w:leader="dot" w:pos="7938"/>
                <w:tab w:val="center" w:pos="9526"/>
              </w:tabs>
              <w:ind w:left="567" w:hanging="567"/>
              <w:jc w:val="left"/>
            </w:pPr>
            <w:r w:rsidRPr="008B1F79">
              <w:t>9 000-9 200</w:t>
            </w:r>
          </w:p>
        </w:tc>
      </w:tr>
      <w:tr w:rsidR="002353DD" w:rsidRPr="008B1F79" w14:paraId="3C02CAEA" w14:textId="77777777" w:rsidTr="00555341">
        <w:trPr>
          <w:jc w:val="center"/>
        </w:trPr>
        <w:tc>
          <w:tcPr>
            <w:tcW w:w="3331" w:type="dxa"/>
          </w:tcPr>
          <w:p w14:paraId="042C5E07" w14:textId="77777777" w:rsidR="002353DD" w:rsidRPr="008B1F79" w:rsidRDefault="002353DD" w:rsidP="00555341">
            <w:pPr>
              <w:pStyle w:val="Tabletext"/>
              <w:jc w:val="left"/>
            </w:pPr>
            <w:r w:rsidRPr="008B1F79">
              <w:t>Modulation</w:t>
            </w:r>
          </w:p>
        </w:tc>
        <w:tc>
          <w:tcPr>
            <w:tcW w:w="2127" w:type="dxa"/>
          </w:tcPr>
          <w:p w14:paraId="351FE5CB" w14:textId="77777777" w:rsidR="002353DD" w:rsidRPr="008B1F79" w:rsidRDefault="002353DD" w:rsidP="00555341">
            <w:pPr>
              <w:pStyle w:val="Tabletext"/>
              <w:keepLines/>
              <w:tabs>
                <w:tab w:val="left" w:leader="dot" w:pos="7938"/>
                <w:tab w:val="center" w:pos="9526"/>
              </w:tabs>
              <w:jc w:val="left"/>
            </w:pPr>
            <w:r w:rsidRPr="008B1F79">
              <w:t>Single or double pulse</w:t>
            </w:r>
          </w:p>
        </w:tc>
        <w:tc>
          <w:tcPr>
            <w:tcW w:w="2284" w:type="dxa"/>
          </w:tcPr>
          <w:p w14:paraId="23BF7FE1" w14:textId="77777777" w:rsidR="002353DD" w:rsidRPr="008B1F79" w:rsidRDefault="002353DD" w:rsidP="00555341">
            <w:pPr>
              <w:pStyle w:val="Tabletext"/>
              <w:keepLines/>
              <w:tabs>
                <w:tab w:val="left" w:leader="dot" w:pos="7938"/>
                <w:tab w:val="center" w:pos="9526"/>
              </w:tabs>
              <w:ind w:left="567" w:hanging="567"/>
              <w:jc w:val="left"/>
            </w:pPr>
            <w:r w:rsidRPr="008B1F79">
              <w:t>Pulse</w:t>
            </w:r>
          </w:p>
        </w:tc>
        <w:tc>
          <w:tcPr>
            <w:tcW w:w="2285" w:type="dxa"/>
          </w:tcPr>
          <w:p w14:paraId="04999A22"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c>
          <w:tcPr>
            <w:tcW w:w="2151" w:type="dxa"/>
          </w:tcPr>
          <w:p w14:paraId="13BAB118" w14:textId="77777777" w:rsidR="002353DD" w:rsidRPr="008B1F79" w:rsidRDefault="002353DD" w:rsidP="00555341">
            <w:pPr>
              <w:pStyle w:val="Tabletext"/>
              <w:keepLines/>
              <w:tabs>
                <w:tab w:val="left" w:leader="dot" w:pos="7938"/>
                <w:tab w:val="center" w:pos="9526"/>
              </w:tabs>
              <w:ind w:left="567" w:hanging="567"/>
              <w:jc w:val="left"/>
            </w:pPr>
            <w:r w:rsidRPr="008B1F79">
              <w:t>CW, FMCW</w:t>
            </w:r>
          </w:p>
        </w:tc>
        <w:tc>
          <w:tcPr>
            <w:tcW w:w="2281" w:type="dxa"/>
          </w:tcPr>
          <w:p w14:paraId="7C2895AB" w14:textId="77777777" w:rsidR="002353DD" w:rsidRPr="008B1F79" w:rsidRDefault="002353DD" w:rsidP="00555341">
            <w:pPr>
              <w:pStyle w:val="Tabletext"/>
              <w:keepLines/>
              <w:tabs>
                <w:tab w:val="left" w:leader="dot" w:pos="7938"/>
                <w:tab w:val="center" w:pos="9526"/>
              </w:tabs>
              <w:ind w:left="567" w:hanging="567"/>
              <w:jc w:val="left"/>
            </w:pPr>
            <w:r w:rsidRPr="008B1F79">
              <w:t>Frequency-agile pulse</w:t>
            </w:r>
          </w:p>
        </w:tc>
      </w:tr>
      <w:tr w:rsidR="002353DD" w:rsidRPr="008B1F79" w14:paraId="08D096A0" w14:textId="77777777" w:rsidTr="00555341">
        <w:trPr>
          <w:jc w:val="center"/>
        </w:trPr>
        <w:tc>
          <w:tcPr>
            <w:tcW w:w="3331" w:type="dxa"/>
          </w:tcPr>
          <w:p w14:paraId="522F4E58"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2127" w:type="dxa"/>
          </w:tcPr>
          <w:p w14:paraId="7BDD6FEA" w14:textId="77777777" w:rsidR="002353DD" w:rsidRPr="008B1F79" w:rsidRDefault="002353DD" w:rsidP="00555341">
            <w:pPr>
              <w:pStyle w:val="Tabletext"/>
              <w:keepLines/>
              <w:tabs>
                <w:tab w:val="left" w:leader="dot" w:pos="7938"/>
                <w:tab w:val="center" w:pos="9526"/>
              </w:tabs>
              <w:ind w:left="567" w:hanging="567"/>
              <w:jc w:val="left"/>
            </w:pPr>
            <w:r w:rsidRPr="008B1F79">
              <w:t>0.300</w:t>
            </w:r>
          </w:p>
        </w:tc>
        <w:tc>
          <w:tcPr>
            <w:tcW w:w="2284" w:type="dxa"/>
          </w:tcPr>
          <w:p w14:paraId="791B5E10" w14:textId="77777777" w:rsidR="002353DD" w:rsidRPr="008B1F79" w:rsidRDefault="002353DD" w:rsidP="00555341">
            <w:pPr>
              <w:pStyle w:val="Tabletext"/>
              <w:keepLines/>
              <w:tabs>
                <w:tab w:val="left" w:leader="dot" w:pos="7938"/>
                <w:tab w:val="center" w:pos="9526"/>
              </w:tabs>
              <w:ind w:left="567" w:hanging="567"/>
              <w:jc w:val="left"/>
            </w:pPr>
            <w:r w:rsidRPr="008B1F79">
              <w:t>0.020 to 0.040</w:t>
            </w:r>
          </w:p>
        </w:tc>
        <w:tc>
          <w:tcPr>
            <w:tcW w:w="2285" w:type="dxa"/>
          </w:tcPr>
          <w:p w14:paraId="29F487F8" w14:textId="77777777" w:rsidR="002353DD" w:rsidRPr="008B1F79" w:rsidRDefault="002353DD" w:rsidP="00555341">
            <w:pPr>
              <w:pStyle w:val="Tabletext"/>
              <w:keepLines/>
              <w:tabs>
                <w:tab w:val="left" w:leader="dot" w:pos="7938"/>
                <w:tab w:val="center" w:pos="9526"/>
              </w:tabs>
              <w:ind w:left="567" w:hanging="567"/>
              <w:jc w:val="left"/>
            </w:pPr>
            <w:r w:rsidRPr="008B1F79">
              <w:t>31</w:t>
            </w:r>
          </w:p>
        </w:tc>
        <w:tc>
          <w:tcPr>
            <w:tcW w:w="2151" w:type="dxa"/>
          </w:tcPr>
          <w:p w14:paraId="25110E2F" w14:textId="77777777" w:rsidR="002353DD" w:rsidRPr="008B1F79" w:rsidRDefault="002353DD" w:rsidP="00555341">
            <w:pPr>
              <w:pStyle w:val="Tabletext"/>
              <w:keepLines/>
              <w:tabs>
                <w:tab w:val="left" w:leader="dot" w:pos="7938"/>
                <w:tab w:val="center" w:pos="9526"/>
              </w:tabs>
              <w:ind w:left="567" w:hanging="567"/>
              <w:jc w:val="left"/>
            </w:pPr>
            <w:r w:rsidRPr="008B1F79">
              <w:t>14</w:t>
            </w:r>
          </w:p>
        </w:tc>
        <w:tc>
          <w:tcPr>
            <w:tcW w:w="2281" w:type="dxa"/>
          </w:tcPr>
          <w:p w14:paraId="1A59F9CB" w14:textId="77777777" w:rsidR="002353DD" w:rsidRPr="008B1F79" w:rsidRDefault="002353DD" w:rsidP="00555341">
            <w:pPr>
              <w:pStyle w:val="Tabletext"/>
              <w:keepLines/>
              <w:tabs>
                <w:tab w:val="left" w:leader="dot" w:pos="7938"/>
                <w:tab w:val="center" w:pos="9526"/>
              </w:tabs>
              <w:ind w:left="567" w:hanging="567"/>
              <w:jc w:val="left"/>
            </w:pPr>
            <w:r w:rsidRPr="008B1F79">
              <w:t>120</w:t>
            </w:r>
          </w:p>
        </w:tc>
      </w:tr>
      <w:tr w:rsidR="002353DD" w:rsidRPr="008B1F79" w14:paraId="103F8AB3" w14:textId="77777777" w:rsidTr="00555341">
        <w:trPr>
          <w:jc w:val="center"/>
        </w:trPr>
        <w:tc>
          <w:tcPr>
            <w:tcW w:w="3331" w:type="dxa"/>
          </w:tcPr>
          <w:p w14:paraId="452F1C3E" w14:textId="41459179" w:rsidR="002353DD" w:rsidRPr="008B1F79" w:rsidRDefault="002353DD" w:rsidP="00555341">
            <w:pPr>
              <w:pStyle w:val="Tabletext"/>
              <w:keepLines/>
              <w:tabs>
                <w:tab w:val="left" w:leader="dot" w:pos="7938"/>
                <w:tab w:val="center" w:pos="9526"/>
              </w:tabs>
              <w:jc w:val="left"/>
            </w:pPr>
            <w:r w:rsidRPr="003038B5">
              <w:t>Pulse width (</w:t>
            </w:r>
            <w:r w:rsidRPr="003038B5">
              <w:sym w:font="Symbol" w:char="F06D"/>
            </w:r>
            <w:r w:rsidRPr="003038B5">
              <w:t xml:space="preserve">s) and </w:t>
            </w:r>
            <w:r w:rsidRPr="003038B5">
              <w:br/>
            </w:r>
            <w:ins w:id="625" w:author="Ahmed Kormed" w:date="2025-11-19T13:25:00Z">
              <w:r w:rsidR="008B6EF6" w:rsidRPr="003038B5">
                <w:rPr>
                  <w:rPrChange w:id="626" w:author="Ahmed Kormed" w:date="2025-11-21T10:06:00Z">
                    <w:rPr>
                      <w:highlight w:val="cyan"/>
                    </w:rPr>
                  </w:rPrChange>
                </w:rPr>
                <w:t>Pulse repetition frequency (</w:t>
              </w:r>
            </w:ins>
            <w:ins w:id="627" w:author="Ahmed Kormed" w:date="2025-11-21T10:06:00Z">
              <w:r w:rsidR="00ED11AA" w:rsidRPr="003038B5">
                <w:rPr>
                  <w:rPrChange w:id="628" w:author="Ahmed Kormed" w:date="2025-11-21T10:06:00Z">
                    <w:rPr>
                      <w:highlight w:val="cyan"/>
                    </w:rPr>
                  </w:rPrChange>
                </w:rPr>
                <w:t>Hz</w:t>
              </w:r>
            </w:ins>
            <w:ins w:id="629" w:author="Ahmed Kormed" w:date="2025-11-19T13:25:00Z">
              <w:r w:rsidR="008B6EF6" w:rsidRPr="003038B5">
                <w:rPr>
                  <w:rPrChange w:id="630" w:author="Ahmed Kormed" w:date="2025-11-21T10:06:00Z">
                    <w:rPr>
                      <w:highlight w:val="cyan"/>
                    </w:rPr>
                  </w:rPrChange>
                </w:rPr>
                <w:t>)</w:t>
              </w:r>
            </w:ins>
            <w:ins w:id="631" w:author="Ahmed Kormed" w:date="2025-11-21T10:06:00Z">
              <w:r w:rsidR="00ED11AA" w:rsidRPr="003038B5">
                <w:t xml:space="preserve"> </w:t>
              </w:r>
            </w:ins>
            <w:del w:id="632" w:author="Ahmed Kormed" w:date="2025-05-05T16:54:00Z">
              <w:r w:rsidRPr="003038B5" w:rsidDel="003C4C85">
                <w:delText>pulse repetition rate (pps)</w:delText>
              </w:r>
            </w:del>
          </w:p>
        </w:tc>
        <w:tc>
          <w:tcPr>
            <w:tcW w:w="2127" w:type="dxa"/>
          </w:tcPr>
          <w:p w14:paraId="3B5B3F21" w14:textId="77777777" w:rsidR="002353DD" w:rsidRPr="008B1F79" w:rsidRDefault="002353DD" w:rsidP="00555341">
            <w:pPr>
              <w:pStyle w:val="Tabletext"/>
              <w:keepLines/>
              <w:tabs>
                <w:tab w:val="left" w:leader="dot" w:pos="7938"/>
                <w:tab w:val="center" w:pos="9526"/>
              </w:tabs>
              <w:jc w:val="left"/>
            </w:pPr>
            <w:r w:rsidRPr="008B1F79">
              <w:t>0.3</w:t>
            </w:r>
            <w:r w:rsidRPr="008B1F79">
              <w:br/>
              <w:t>10 to 2 600</w:t>
            </w:r>
          </w:p>
        </w:tc>
        <w:tc>
          <w:tcPr>
            <w:tcW w:w="2284" w:type="dxa"/>
          </w:tcPr>
          <w:p w14:paraId="3691AF34" w14:textId="77777777" w:rsidR="002353DD" w:rsidRPr="008B1F79" w:rsidRDefault="002353DD" w:rsidP="00555341">
            <w:pPr>
              <w:pStyle w:val="Tabletext"/>
              <w:keepLines/>
              <w:tabs>
                <w:tab w:val="left" w:leader="dot" w:pos="7938"/>
                <w:tab w:val="center" w:pos="9526"/>
              </w:tabs>
              <w:jc w:val="left"/>
            </w:pPr>
            <w:r w:rsidRPr="008B1F79">
              <w:t>0.3 to 0.4</w:t>
            </w:r>
            <w:r w:rsidRPr="008B1F79">
              <w:br/>
              <w:t>Less than 20 000</w:t>
            </w:r>
          </w:p>
        </w:tc>
        <w:tc>
          <w:tcPr>
            <w:tcW w:w="2285" w:type="dxa"/>
          </w:tcPr>
          <w:p w14:paraId="0DFB2C0B" w14:textId="77777777" w:rsidR="002353DD" w:rsidRPr="008B1F79" w:rsidRDefault="002353DD" w:rsidP="00555341">
            <w:pPr>
              <w:pStyle w:val="Tabletext"/>
              <w:keepLines/>
              <w:tabs>
                <w:tab w:val="left" w:leader="dot" w:pos="7938"/>
                <w:tab w:val="center" w:pos="9526"/>
              </w:tabs>
              <w:jc w:val="left"/>
            </w:pPr>
            <w:r w:rsidRPr="008B1F79">
              <w:t>1</w:t>
            </w:r>
            <w:r w:rsidRPr="008B1F79">
              <w:br/>
              <w:t>7 690 to 14 700</w:t>
            </w:r>
          </w:p>
        </w:tc>
        <w:tc>
          <w:tcPr>
            <w:tcW w:w="2151" w:type="dxa"/>
          </w:tcPr>
          <w:p w14:paraId="77D566C7" w14:textId="77777777" w:rsidR="002353DD" w:rsidRPr="008B1F79" w:rsidRDefault="002353DD" w:rsidP="00555341">
            <w:pPr>
              <w:pStyle w:val="Tabletext"/>
              <w:keepLines/>
              <w:tabs>
                <w:tab w:val="left" w:leader="dot" w:pos="7938"/>
                <w:tab w:val="center" w:pos="9526"/>
              </w:tabs>
              <w:jc w:val="left"/>
            </w:pPr>
            <w:r w:rsidRPr="008B1F79">
              <w:t>Not applicable</w:t>
            </w:r>
            <w:r w:rsidRPr="008B1F79">
              <w:br/>
              <w:t>Not applicable</w:t>
            </w:r>
          </w:p>
        </w:tc>
        <w:tc>
          <w:tcPr>
            <w:tcW w:w="2281" w:type="dxa"/>
          </w:tcPr>
          <w:p w14:paraId="50D4D6C1" w14:textId="77777777" w:rsidR="002353DD" w:rsidRPr="008B1F79" w:rsidRDefault="002353DD" w:rsidP="00555341">
            <w:pPr>
              <w:pStyle w:val="Tabletext"/>
              <w:keepLines/>
              <w:tabs>
                <w:tab w:val="left" w:leader="dot" w:pos="7938"/>
                <w:tab w:val="center" w:pos="9526"/>
              </w:tabs>
              <w:jc w:val="left"/>
            </w:pPr>
            <w:r w:rsidRPr="008B1F79">
              <w:t>0.25</w:t>
            </w:r>
            <w:r w:rsidRPr="008B1F79">
              <w:br/>
              <w:t>6 000</w:t>
            </w:r>
          </w:p>
        </w:tc>
      </w:tr>
      <w:tr w:rsidR="002353DD" w:rsidRPr="008B1F79" w14:paraId="444E3F13" w14:textId="77777777" w:rsidTr="00555341">
        <w:trPr>
          <w:trHeight w:val="46"/>
          <w:jc w:val="center"/>
        </w:trPr>
        <w:tc>
          <w:tcPr>
            <w:tcW w:w="3331" w:type="dxa"/>
          </w:tcPr>
          <w:p w14:paraId="70B8ADAC" w14:textId="77777777" w:rsidR="002353DD" w:rsidRPr="008B1F79" w:rsidRDefault="002353DD" w:rsidP="00555341">
            <w:pPr>
              <w:pStyle w:val="Tabletext"/>
              <w:jc w:val="left"/>
            </w:pPr>
            <w:r w:rsidRPr="008B1F79">
              <w:t>Maximum duty cycle</w:t>
            </w:r>
          </w:p>
        </w:tc>
        <w:tc>
          <w:tcPr>
            <w:tcW w:w="2127" w:type="dxa"/>
          </w:tcPr>
          <w:p w14:paraId="77EB859C" w14:textId="77777777" w:rsidR="002353DD" w:rsidRPr="008B1F79" w:rsidRDefault="002353DD" w:rsidP="00555341">
            <w:pPr>
              <w:pStyle w:val="Tabletext"/>
              <w:keepLines/>
              <w:tabs>
                <w:tab w:val="left" w:leader="dot" w:pos="7938"/>
                <w:tab w:val="center" w:pos="9526"/>
              </w:tabs>
              <w:ind w:left="567" w:hanging="567"/>
              <w:jc w:val="left"/>
            </w:pPr>
            <w:r w:rsidRPr="008B1F79">
              <w:t>0.00078</w:t>
            </w:r>
          </w:p>
        </w:tc>
        <w:tc>
          <w:tcPr>
            <w:tcW w:w="2284" w:type="dxa"/>
          </w:tcPr>
          <w:p w14:paraId="2171A1B1" w14:textId="77777777" w:rsidR="002353DD" w:rsidRPr="008B1F79" w:rsidRDefault="002353DD" w:rsidP="00555341">
            <w:pPr>
              <w:pStyle w:val="Tabletext"/>
              <w:keepLines/>
              <w:tabs>
                <w:tab w:val="left" w:leader="dot" w:pos="7938"/>
                <w:tab w:val="center" w:pos="9526"/>
              </w:tabs>
              <w:ind w:left="567" w:hanging="567"/>
              <w:jc w:val="left"/>
            </w:pPr>
            <w:r w:rsidRPr="008B1F79">
              <w:t>0.008</w:t>
            </w:r>
          </w:p>
        </w:tc>
        <w:tc>
          <w:tcPr>
            <w:tcW w:w="2285" w:type="dxa"/>
          </w:tcPr>
          <w:p w14:paraId="1F54CC0F" w14:textId="77777777" w:rsidR="002353DD" w:rsidRPr="008B1F79" w:rsidRDefault="002353DD" w:rsidP="00555341">
            <w:pPr>
              <w:pStyle w:val="Tabletext"/>
              <w:keepLines/>
              <w:tabs>
                <w:tab w:val="left" w:leader="dot" w:pos="7938"/>
                <w:tab w:val="center" w:pos="9526"/>
              </w:tabs>
              <w:ind w:left="567" w:hanging="567"/>
              <w:jc w:val="left"/>
            </w:pPr>
            <w:r w:rsidRPr="008B1F79">
              <w:t>0.015</w:t>
            </w:r>
          </w:p>
        </w:tc>
        <w:tc>
          <w:tcPr>
            <w:tcW w:w="2151" w:type="dxa"/>
          </w:tcPr>
          <w:p w14:paraId="13251D3D" w14:textId="77777777" w:rsidR="002353DD" w:rsidRPr="008B1F79" w:rsidRDefault="002353DD" w:rsidP="00555341">
            <w:pPr>
              <w:pStyle w:val="Tabletext"/>
              <w:keepLines/>
              <w:tabs>
                <w:tab w:val="left" w:leader="dot" w:pos="7938"/>
                <w:tab w:val="center" w:pos="9526"/>
              </w:tabs>
              <w:ind w:left="567" w:hanging="567"/>
              <w:jc w:val="left"/>
            </w:pPr>
            <w:r w:rsidRPr="008B1F79">
              <w:t>1</w:t>
            </w:r>
          </w:p>
        </w:tc>
        <w:tc>
          <w:tcPr>
            <w:tcW w:w="2281" w:type="dxa"/>
          </w:tcPr>
          <w:p w14:paraId="11DF7312" w14:textId="77777777" w:rsidR="002353DD" w:rsidRPr="008B1F79" w:rsidRDefault="002353DD" w:rsidP="00555341">
            <w:pPr>
              <w:pStyle w:val="Tabletext"/>
              <w:keepLines/>
              <w:tabs>
                <w:tab w:val="left" w:leader="dot" w:pos="7938"/>
                <w:tab w:val="center" w:pos="9526"/>
              </w:tabs>
              <w:ind w:left="567" w:hanging="567"/>
              <w:jc w:val="left"/>
            </w:pPr>
            <w:r w:rsidRPr="008B1F79">
              <w:t>0.0015</w:t>
            </w:r>
          </w:p>
        </w:tc>
      </w:tr>
      <w:tr w:rsidR="002353DD" w:rsidRPr="008B1F79" w14:paraId="63FFE533" w14:textId="77777777" w:rsidTr="00555341">
        <w:trPr>
          <w:jc w:val="center"/>
        </w:trPr>
        <w:tc>
          <w:tcPr>
            <w:tcW w:w="3331" w:type="dxa"/>
          </w:tcPr>
          <w:p w14:paraId="08D684F6"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127" w:type="dxa"/>
          </w:tcPr>
          <w:p w14:paraId="28B788AB" w14:textId="77777777" w:rsidR="002353DD" w:rsidRPr="008B1F79" w:rsidRDefault="002353DD" w:rsidP="00555341">
            <w:pPr>
              <w:pStyle w:val="Tabletext"/>
              <w:keepLines/>
              <w:tabs>
                <w:tab w:val="left" w:leader="dot" w:pos="7938"/>
                <w:tab w:val="center" w:pos="9526"/>
              </w:tabs>
              <w:ind w:left="567" w:hanging="567"/>
              <w:jc w:val="left"/>
            </w:pPr>
            <w:r w:rsidRPr="008B1F79">
              <w:t>0.1/0.2</w:t>
            </w:r>
          </w:p>
        </w:tc>
        <w:tc>
          <w:tcPr>
            <w:tcW w:w="2284" w:type="dxa"/>
          </w:tcPr>
          <w:p w14:paraId="2402BD8C" w14:textId="77777777" w:rsidR="002353DD" w:rsidRPr="008B1F79" w:rsidRDefault="002353DD" w:rsidP="00555341">
            <w:pPr>
              <w:pStyle w:val="Tabletext"/>
              <w:keepLines/>
              <w:tabs>
                <w:tab w:val="left" w:leader="dot" w:pos="7938"/>
                <w:tab w:val="center" w:pos="9526"/>
              </w:tabs>
              <w:ind w:left="567" w:hanging="567"/>
              <w:jc w:val="left"/>
            </w:pPr>
            <w:r w:rsidRPr="008B1F79">
              <w:t>0.10/0.15</w:t>
            </w:r>
          </w:p>
        </w:tc>
        <w:tc>
          <w:tcPr>
            <w:tcW w:w="2285" w:type="dxa"/>
          </w:tcPr>
          <w:p w14:paraId="182E6AE5" w14:textId="77777777" w:rsidR="002353DD" w:rsidRPr="008B1F79" w:rsidRDefault="002353DD" w:rsidP="00555341">
            <w:pPr>
              <w:pStyle w:val="Tabletext"/>
              <w:keepLines/>
              <w:tabs>
                <w:tab w:val="left" w:leader="dot" w:pos="7938"/>
                <w:tab w:val="center" w:pos="9526"/>
              </w:tabs>
              <w:ind w:left="567" w:hanging="567"/>
              <w:jc w:val="left"/>
            </w:pPr>
            <w:r w:rsidRPr="008B1F79">
              <w:t>0.05/0.05</w:t>
            </w:r>
          </w:p>
        </w:tc>
        <w:tc>
          <w:tcPr>
            <w:tcW w:w="2151" w:type="dxa"/>
          </w:tcPr>
          <w:p w14:paraId="47C78E29" w14:textId="77777777" w:rsidR="002353DD" w:rsidRPr="008B1F79" w:rsidRDefault="002353DD" w:rsidP="00555341">
            <w:pPr>
              <w:pStyle w:val="Tabletext"/>
              <w:keepLines/>
              <w:tabs>
                <w:tab w:val="left" w:leader="dot" w:pos="7938"/>
                <w:tab w:val="center" w:pos="9526"/>
              </w:tabs>
              <w:ind w:left="567" w:hanging="567"/>
              <w:jc w:val="left"/>
            </w:pPr>
            <w:r w:rsidRPr="008B1F79">
              <w:t>Not applicable</w:t>
            </w:r>
          </w:p>
        </w:tc>
        <w:tc>
          <w:tcPr>
            <w:tcW w:w="2281" w:type="dxa"/>
          </w:tcPr>
          <w:p w14:paraId="4DA592DC" w14:textId="77777777" w:rsidR="002353DD" w:rsidRPr="008B1F79" w:rsidRDefault="002353DD" w:rsidP="00555341">
            <w:pPr>
              <w:pStyle w:val="Tabletext"/>
              <w:keepLines/>
              <w:tabs>
                <w:tab w:val="left" w:leader="dot" w:pos="7938"/>
                <w:tab w:val="center" w:pos="9526"/>
              </w:tabs>
              <w:ind w:left="567" w:hanging="567"/>
              <w:jc w:val="left"/>
            </w:pPr>
            <w:r w:rsidRPr="008B1F79">
              <w:t>0.02/0.04</w:t>
            </w:r>
          </w:p>
        </w:tc>
      </w:tr>
      <w:tr w:rsidR="002353DD" w:rsidRPr="008B1F79" w14:paraId="17965516" w14:textId="77777777" w:rsidTr="00555341">
        <w:trPr>
          <w:jc w:val="center"/>
        </w:trPr>
        <w:tc>
          <w:tcPr>
            <w:tcW w:w="3331" w:type="dxa"/>
          </w:tcPr>
          <w:p w14:paraId="6B08C937" w14:textId="77777777" w:rsidR="002353DD" w:rsidRPr="008B1F79" w:rsidRDefault="002353DD" w:rsidP="00555341">
            <w:pPr>
              <w:pStyle w:val="Tabletext"/>
              <w:jc w:val="left"/>
            </w:pPr>
            <w:r w:rsidRPr="008B1F79">
              <w:t>Output device</w:t>
            </w:r>
          </w:p>
        </w:tc>
        <w:tc>
          <w:tcPr>
            <w:tcW w:w="2127" w:type="dxa"/>
          </w:tcPr>
          <w:p w14:paraId="4B1C2E34" w14:textId="77777777" w:rsidR="002353DD" w:rsidRPr="008B1F79" w:rsidRDefault="002353DD" w:rsidP="00555341">
            <w:pPr>
              <w:pStyle w:val="Tabletext"/>
              <w:keepLines/>
              <w:tabs>
                <w:tab w:val="left" w:leader="dot" w:pos="7938"/>
                <w:tab w:val="center" w:pos="9526"/>
              </w:tabs>
              <w:ind w:left="567" w:hanging="567"/>
              <w:jc w:val="left"/>
            </w:pPr>
            <w:r w:rsidRPr="008B1F79">
              <w:t>Magnetron</w:t>
            </w:r>
          </w:p>
        </w:tc>
        <w:tc>
          <w:tcPr>
            <w:tcW w:w="2284" w:type="dxa"/>
          </w:tcPr>
          <w:p w14:paraId="13255809" w14:textId="77777777" w:rsidR="002353DD" w:rsidRPr="008B1F79" w:rsidRDefault="002353DD" w:rsidP="00555341">
            <w:pPr>
              <w:pStyle w:val="Tabletext"/>
              <w:keepLines/>
              <w:tabs>
                <w:tab w:val="left" w:leader="dot" w:pos="7938"/>
                <w:tab w:val="center" w:pos="9526"/>
              </w:tabs>
              <w:ind w:left="567" w:hanging="567"/>
              <w:jc w:val="left"/>
            </w:pPr>
            <w:r w:rsidRPr="008B1F79">
              <w:t>Solid state</w:t>
            </w:r>
          </w:p>
        </w:tc>
        <w:tc>
          <w:tcPr>
            <w:tcW w:w="2285" w:type="dxa"/>
          </w:tcPr>
          <w:p w14:paraId="1AAF0E44"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151" w:type="dxa"/>
          </w:tcPr>
          <w:p w14:paraId="48C2F4A2"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c>
          <w:tcPr>
            <w:tcW w:w="2281" w:type="dxa"/>
          </w:tcPr>
          <w:p w14:paraId="7A2FD1F3" w14:textId="77777777" w:rsidR="002353DD" w:rsidRPr="008B1F79" w:rsidRDefault="002353DD" w:rsidP="00555341">
            <w:pPr>
              <w:pStyle w:val="Tabletext"/>
              <w:keepLines/>
              <w:tabs>
                <w:tab w:val="left" w:leader="dot" w:pos="7938"/>
                <w:tab w:val="center" w:pos="9526"/>
              </w:tabs>
              <w:ind w:left="567" w:hanging="567"/>
              <w:jc w:val="left"/>
            </w:pPr>
            <w:r w:rsidRPr="008B1F79">
              <w:t>Travelling wave tube</w:t>
            </w:r>
          </w:p>
        </w:tc>
      </w:tr>
      <w:tr w:rsidR="002353DD" w:rsidRPr="008B1F79" w14:paraId="452520D9" w14:textId="77777777" w:rsidTr="00555341">
        <w:trPr>
          <w:jc w:val="center"/>
        </w:trPr>
        <w:tc>
          <w:tcPr>
            <w:tcW w:w="3331" w:type="dxa"/>
          </w:tcPr>
          <w:p w14:paraId="7D4ADF91" w14:textId="77777777" w:rsidR="002353DD" w:rsidRPr="008B1F79" w:rsidRDefault="002353DD" w:rsidP="00555341">
            <w:pPr>
              <w:pStyle w:val="Tabletext"/>
              <w:jc w:val="left"/>
            </w:pPr>
            <w:r w:rsidRPr="008B1F79">
              <w:t>Antenna pattern type</w:t>
            </w:r>
          </w:p>
        </w:tc>
        <w:tc>
          <w:tcPr>
            <w:tcW w:w="2127" w:type="dxa"/>
          </w:tcPr>
          <w:p w14:paraId="3C6FAED1" w14:textId="77777777" w:rsidR="002353DD" w:rsidRPr="008B1F79" w:rsidRDefault="002353DD" w:rsidP="00555341">
            <w:pPr>
              <w:pStyle w:val="Tabletext"/>
              <w:keepLines/>
              <w:tabs>
                <w:tab w:val="left" w:leader="dot" w:pos="7938"/>
                <w:tab w:val="center" w:pos="9526"/>
              </w:tabs>
              <w:ind w:left="567" w:hanging="567"/>
              <w:jc w:val="left"/>
            </w:pPr>
            <w:r w:rsidRPr="008B1F79">
              <w:t>Omnidirectional</w:t>
            </w:r>
          </w:p>
        </w:tc>
        <w:tc>
          <w:tcPr>
            <w:tcW w:w="2284" w:type="dxa"/>
          </w:tcPr>
          <w:p w14:paraId="23926C8E" w14:textId="77777777" w:rsidR="002353DD" w:rsidRPr="008B1F79" w:rsidRDefault="002353DD" w:rsidP="00555341">
            <w:pPr>
              <w:pStyle w:val="Tabletext"/>
              <w:keepLines/>
              <w:tabs>
                <w:tab w:val="left" w:leader="dot" w:pos="7938"/>
                <w:tab w:val="center" w:pos="9526"/>
              </w:tabs>
              <w:ind w:left="567" w:hanging="567"/>
              <w:jc w:val="left"/>
            </w:pPr>
            <w:r w:rsidRPr="008B1F79">
              <w:t>Quadrant</w:t>
            </w:r>
          </w:p>
        </w:tc>
        <w:tc>
          <w:tcPr>
            <w:tcW w:w="2285" w:type="dxa"/>
          </w:tcPr>
          <w:p w14:paraId="435B5B41"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151" w:type="dxa"/>
          </w:tcPr>
          <w:p w14:paraId="22C89406" w14:textId="77777777" w:rsidR="002353DD" w:rsidRPr="008B1F79" w:rsidRDefault="002353DD" w:rsidP="00555341">
            <w:pPr>
              <w:pStyle w:val="Tabletext"/>
              <w:keepLines/>
              <w:tabs>
                <w:tab w:val="left" w:leader="dot" w:pos="7938"/>
                <w:tab w:val="center" w:pos="9526"/>
              </w:tabs>
              <w:ind w:left="567" w:hanging="567"/>
              <w:jc w:val="left"/>
            </w:pPr>
            <w:r w:rsidRPr="008B1F79">
              <w:t>Pencil</w:t>
            </w:r>
          </w:p>
        </w:tc>
        <w:tc>
          <w:tcPr>
            <w:tcW w:w="2281" w:type="dxa"/>
          </w:tcPr>
          <w:p w14:paraId="03E361A1" w14:textId="77777777" w:rsidR="002353DD" w:rsidRPr="008B1F79" w:rsidRDefault="002353DD" w:rsidP="00555341">
            <w:pPr>
              <w:pStyle w:val="Tabletext"/>
              <w:keepLines/>
              <w:tabs>
                <w:tab w:val="left" w:leader="dot" w:pos="7938"/>
                <w:tab w:val="center" w:pos="9526"/>
              </w:tabs>
              <w:ind w:left="567" w:hanging="567"/>
              <w:jc w:val="left"/>
            </w:pPr>
            <w:r w:rsidRPr="008B1F79">
              <w:t>Pencil/fan</w:t>
            </w:r>
          </w:p>
        </w:tc>
      </w:tr>
      <w:tr w:rsidR="002353DD" w:rsidRPr="008B1F79" w14:paraId="17F86842" w14:textId="77777777" w:rsidTr="00555341">
        <w:trPr>
          <w:jc w:val="center"/>
        </w:trPr>
        <w:tc>
          <w:tcPr>
            <w:tcW w:w="3331" w:type="dxa"/>
          </w:tcPr>
          <w:p w14:paraId="3C6A09FC" w14:textId="77777777" w:rsidR="002353DD" w:rsidRPr="008B1F79" w:rsidRDefault="002353DD" w:rsidP="00555341">
            <w:pPr>
              <w:pStyle w:val="Tabletext"/>
              <w:jc w:val="left"/>
            </w:pPr>
            <w:r w:rsidRPr="008B1F79">
              <w:t>Antenna type</w:t>
            </w:r>
          </w:p>
        </w:tc>
        <w:tc>
          <w:tcPr>
            <w:tcW w:w="2127" w:type="dxa"/>
          </w:tcPr>
          <w:p w14:paraId="4B0DEAA1" w14:textId="77777777" w:rsidR="002353DD" w:rsidRPr="008B1F79" w:rsidRDefault="002353DD" w:rsidP="00555341">
            <w:pPr>
              <w:pStyle w:val="Tabletext"/>
              <w:keepLines/>
              <w:tabs>
                <w:tab w:val="left" w:leader="dot" w:pos="7938"/>
                <w:tab w:val="center" w:pos="9526"/>
              </w:tabs>
              <w:jc w:val="left"/>
            </w:pPr>
            <w:r w:rsidRPr="008B1F79">
              <w:t>Open-ended waveguide</w:t>
            </w:r>
          </w:p>
        </w:tc>
        <w:tc>
          <w:tcPr>
            <w:tcW w:w="2284" w:type="dxa"/>
          </w:tcPr>
          <w:p w14:paraId="6FEEF369" w14:textId="77777777" w:rsidR="002353DD" w:rsidRPr="008B1F79" w:rsidRDefault="002353DD" w:rsidP="00555341">
            <w:pPr>
              <w:pStyle w:val="Tabletext"/>
              <w:keepLines/>
              <w:tabs>
                <w:tab w:val="left" w:leader="dot" w:pos="7938"/>
                <w:tab w:val="center" w:pos="9526"/>
              </w:tabs>
              <w:ind w:left="567" w:hanging="567"/>
              <w:jc w:val="left"/>
            </w:pPr>
            <w:r w:rsidRPr="008B1F79">
              <w:t>Printed-circuit array</w:t>
            </w:r>
          </w:p>
        </w:tc>
        <w:tc>
          <w:tcPr>
            <w:tcW w:w="2285" w:type="dxa"/>
          </w:tcPr>
          <w:p w14:paraId="3CFCE394" w14:textId="77777777" w:rsidR="002353DD" w:rsidRPr="008B1F79" w:rsidRDefault="002353DD" w:rsidP="00555341">
            <w:pPr>
              <w:pStyle w:val="Tabletext"/>
              <w:keepLines/>
              <w:tabs>
                <w:tab w:val="left" w:leader="dot" w:pos="7938"/>
                <w:tab w:val="center" w:pos="9526"/>
              </w:tabs>
              <w:jc w:val="left"/>
            </w:pPr>
            <w:r w:rsidRPr="008B1F79">
              <w:t>Phased array</w:t>
            </w:r>
            <w:r w:rsidRPr="008B1F79">
              <w:br/>
              <w:t>(linear slotted waveguide)</w:t>
            </w:r>
          </w:p>
        </w:tc>
        <w:tc>
          <w:tcPr>
            <w:tcW w:w="2151" w:type="dxa"/>
          </w:tcPr>
          <w:p w14:paraId="4CB375EA" w14:textId="77777777" w:rsidR="002353DD" w:rsidRPr="008B1F79" w:rsidRDefault="002353DD" w:rsidP="00555341">
            <w:pPr>
              <w:pStyle w:val="Tabletext"/>
              <w:keepLines/>
              <w:tabs>
                <w:tab w:val="left" w:leader="dot" w:pos="7938"/>
                <w:tab w:val="center" w:pos="9526"/>
              </w:tabs>
              <w:ind w:left="567" w:hanging="567"/>
              <w:jc w:val="left"/>
            </w:pPr>
            <w:r w:rsidRPr="008B1F79">
              <w:t>Planar array</w:t>
            </w:r>
          </w:p>
        </w:tc>
        <w:tc>
          <w:tcPr>
            <w:tcW w:w="2281" w:type="dxa"/>
          </w:tcPr>
          <w:p w14:paraId="1BBF60FC" w14:textId="77777777" w:rsidR="002353DD" w:rsidRPr="008B1F79" w:rsidRDefault="002353DD" w:rsidP="00555341">
            <w:pPr>
              <w:pStyle w:val="Tabletext"/>
              <w:keepLines/>
              <w:tabs>
                <w:tab w:val="left" w:leader="dot" w:pos="7938"/>
                <w:tab w:val="center" w:pos="9526"/>
              </w:tabs>
              <w:ind w:left="567" w:hanging="567"/>
              <w:jc w:val="left"/>
            </w:pPr>
            <w:r w:rsidRPr="008B1F79">
              <w:t>Planar array of dipoles</w:t>
            </w:r>
          </w:p>
        </w:tc>
      </w:tr>
      <w:tr w:rsidR="002353DD" w:rsidRPr="008B1F79" w14:paraId="5D3F8736" w14:textId="77777777" w:rsidTr="00555341">
        <w:trPr>
          <w:jc w:val="center"/>
        </w:trPr>
        <w:tc>
          <w:tcPr>
            <w:tcW w:w="3331" w:type="dxa"/>
          </w:tcPr>
          <w:p w14:paraId="2FC4751C" w14:textId="77777777" w:rsidR="002353DD" w:rsidRPr="008B1F79" w:rsidRDefault="002353DD" w:rsidP="00555341">
            <w:pPr>
              <w:pStyle w:val="Tabletext"/>
              <w:jc w:val="left"/>
            </w:pPr>
            <w:r w:rsidRPr="008B1F79">
              <w:t>Antenna polarization</w:t>
            </w:r>
          </w:p>
        </w:tc>
        <w:tc>
          <w:tcPr>
            <w:tcW w:w="2127" w:type="dxa"/>
          </w:tcPr>
          <w:p w14:paraId="1ECD7171"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4" w:type="dxa"/>
          </w:tcPr>
          <w:p w14:paraId="4A85AD5A"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c>
          <w:tcPr>
            <w:tcW w:w="2285" w:type="dxa"/>
          </w:tcPr>
          <w:p w14:paraId="05584378"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151" w:type="dxa"/>
          </w:tcPr>
          <w:p w14:paraId="26210A0B" w14:textId="77777777" w:rsidR="002353DD" w:rsidRPr="008B1F79" w:rsidRDefault="002353DD" w:rsidP="00555341">
            <w:pPr>
              <w:pStyle w:val="Tabletext"/>
              <w:keepLines/>
              <w:tabs>
                <w:tab w:val="left" w:leader="dot" w:pos="7938"/>
                <w:tab w:val="center" w:pos="9526"/>
              </w:tabs>
              <w:ind w:left="567" w:hanging="567"/>
              <w:jc w:val="left"/>
            </w:pPr>
            <w:r w:rsidRPr="008B1F79">
              <w:t>Linear</w:t>
            </w:r>
          </w:p>
        </w:tc>
        <w:tc>
          <w:tcPr>
            <w:tcW w:w="2281" w:type="dxa"/>
          </w:tcPr>
          <w:p w14:paraId="5C8B0B5B" w14:textId="77777777" w:rsidR="002353DD" w:rsidRPr="008B1F79" w:rsidRDefault="002353DD" w:rsidP="00555341">
            <w:pPr>
              <w:pStyle w:val="Tabletext"/>
              <w:keepLines/>
              <w:tabs>
                <w:tab w:val="left" w:leader="dot" w:pos="7938"/>
                <w:tab w:val="center" w:pos="9526"/>
              </w:tabs>
              <w:ind w:left="567" w:hanging="567"/>
              <w:jc w:val="left"/>
            </w:pPr>
            <w:r w:rsidRPr="008B1F79">
              <w:t>Circular</w:t>
            </w:r>
          </w:p>
        </w:tc>
      </w:tr>
      <w:tr w:rsidR="002353DD" w:rsidRPr="008B1F79" w14:paraId="26A050AA" w14:textId="77777777" w:rsidTr="00555341">
        <w:trPr>
          <w:jc w:val="center"/>
        </w:trPr>
        <w:tc>
          <w:tcPr>
            <w:tcW w:w="3331" w:type="dxa"/>
          </w:tcPr>
          <w:p w14:paraId="693304B2"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w:t>
            </w:r>
            <w:proofErr w:type="spellStart"/>
            <w:r w:rsidRPr="008B1F79">
              <w:t>dBi</w:t>
            </w:r>
            <w:proofErr w:type="spellEnd"/>
            <w:r w:rsidRPr="008B1F79">
              <w:t>)</w:t>
            </w:r>
          </w:p>
        </w:tc>
        <w:tc>
          <w:tcPr>
            <w:tcW w:w="2127" w:type="dxa"/>
          </w:tcPr>
          <w:p w14:paraId="654817F3" w14:textId="77777777" w:rsidR="002353DD" w:rsidRPr="008B1F79" w:rsidRDefault="002353DD" w:rsidP="00555341">
            <w:pPr>
              <w:pStyle w:val="Tabletext"/>
              <w:keepLines/>
              <w:tabs>
                <w:tab w:val="left" w:leader="dot" w:pos="7938"/>
                <w:tab w:val="center" w:pos="9526"/>
              </w:tabs>
              <w:ind w:left="567" w:hanging="567"/>
              <w:jc w:val="left"/>
            </w:pPr>
            <w:r w:rsidRPr="008B1F79">
              <w:t>8</w:t>
            </w:r>
          </w:p>
        </w:tc>
        <w:tc>
          <w:tcPr>
            <w:tcW w:w="2284" w:type="dxa"/>
          </w:tcPr>
          <w:p w14:paraId="19CBA5B6" w14:textId="77777777" w:rsidR="002353DD" w:rsidRPr="008B1F79" w:rsidRDefault="002353DD" w:rsidP="00555341">
            <w:pPr>
              <w:pStyle w:val="Tabletext"/>
              <w:keepLines/>
              <w:tabs>
                <w:tab w:val="left" w:leader="dot" w:pos="7938"/>
                <w:tab w:val="center" w:pos="9526"/>
              </w:tabs>
              <w:ind w:left="567" w:hanging="567"/>
              <w:jc w:val="left"/>
            </w:pPr>
            <w:r w:rsidRPr="008B1F79">
              <w:t>13</w:t>
            </w:r>
          </w:p>
        </w:tc>
        <w:tc>
          <w:tcPr>
            <w:tcW w:w="2285" w:type="dxa"/>
          </w:tcPr>
          <w:p w14:paraId="34A10831"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151" w:type="dxa"/>
          </w:tcPr>
          <w:p w14:paraId="20C407CF" w14:textId="77777777" w:rsidR="002353DD" w:rsidRPr="008B1F79" w:rsidRDefault="002353DD" w:rsidP="00555341">
            <w:pPr>
              <w:pStyle w:val="Tabletext"/>
              <w:keepLines/>
              <w:tabs>
                <w:tab w:val="left" w:leader="dot" w:pos="7938"/>
                <w:tab w:val="center" w:pos="9526"/>
              </w:tabs>
              <w:ind w:left="567" w:hanging="567"/>
              <w:jc w:val="left"/>
            </w:pPr>
            <w:r w:rsidRPr="008B1F79">
              <w:t>42.2</w:t>
            </w:r>
          </w:p>
        </w:tc>
        <w:tc>
          <w:tcPr>
            <w:tcW w:w="2281" w:type="dxa"/>
          </w:tcPr>
          <w:p w14:paraId="1B6C5908" w14:textId="77777777" w:rsidR="002353DD" w:rsidRPr="008B1F79" w:rsidRDefault="002353DD" w:rsidP="00555341">
            <w:pPr>
              <w:pStyle w:val="Tabletext"/>
              <w:keepLines/>
              <w:tabs>
                <w:tab w:val="left" w:leader="dot" w:pos="7938"/>
                <w:tab w:val="center" w:pos="9526"/>
              </w:tabs>
              <w:ind w:left="567" w:hanging="567"/>
              <w:jc w:val="left"/>
            </w:pPr>
            <w:r w:rsidRPr="008B1F79">
              <w:t>40</w:t>
            </w:r>
          </w:p>
        </w:tc>
      </w:tr>
    </w:tbl>
    <w:p w14:paraId="6F434B8B" w14:textId="77777777" w:rsidR="002353DD" w:rsidRPr="008B1F79" w:rsidRDefault="002353DD" w:rsidP="002353DD">
      <w:pPr>
        <w:pStyle w:val="Tablefin"/>
      </w:pPr>
    </w:p>
    <w:p w14:paraId="03B5FFC6" w14:textId="27CD7BEE" w:rsidR="002353DD" w:rsidRPr="008B1F79" w:rsidRDefault="002353DD" w:rsidP="002353DD">
      <w:pPr>
        <w:pStyle w:val="TableNo"/>
      </w:pPr>
      <w:r w:rsidRPr="008B1F79">
        <w:br w:type="page"/>
      </w:r>
      <w:r w:rsidRPr="008B1F79">
        <w:lastRenderedPageBreak/>
        <w:br/>
        <w:t xml:space="preserve">TABLE 3 </w:t>
      </w:r>
      <w:r w:rsidRPr="008B1F79">
        <w:rPr>
          <w:i/>
        </w:rPr>
        <w:t>(</w:t>
      </w:r>
      <w:r w:rsidR="002918C4" w:rsidRPr="008B1F79">
        <w:rPr>
          <w:i/>
          <w:caps w:val="0"/>
        </w:rPr>
        <w:t>continued</w:t>
      </w:r>
      <w:r w:rsidRPr="008B1F79">
        <w:rPr>
          <w:i/>
        </w:rPr>
        <w:t>)</w:t>
      </w:r>
    </w:p>
    <w:tbl>
      <w:tblPr>
        <w:tblStyle w:val="TableGrid10"/>
        <w:tblW w:w="14459" w:type="dxa"/>
        <w:jc w:val="center"/>
        <w:tblLayout w:type="fixed"/>
        <w:tblLook w:val="0000" w:firstRow="0" w:lastRow="0" w:firstColumn="0" w:lastColumn="0" w:noHBand="0" w:noVBand="0"/>
      </w:tblPr>
      <w:tblGrid>
        <w:gridCol w:w="3611"/>
        <w:gridCol w:w="1854"/>
        <w:gridCol w:w="2085"/>
        <w:gridCol w:w="2684"/>
        <w:gridCol w:w="1978"/>
        <w:gridCol w:w="2247"/>
      </w:tblGrid>
      <w:tr w:rsidR="002353DD" w:rsidRPr="008B1F79" w14:paraId="593F1AB2" w14:textId="77777777" w:rsidTr="00555341">
        <w:trPr>
          <w:jc w:val="center"/>
        </w:trPr>
        <w:tc>
          <w:tcPr>
            <w:tcW w:w="3611" w:type="dxa"/>
          </w:tcPr>
          <w:p w14:paraId="7821EE2C"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1854" w:type="dxa"/>
          </w:tcPr>
          <w:p w14:paraId="48BB045F" w14:textId="77777777" w:rsidR="002353DD" w:rsidRPr="008B1F79" w:rsidRDefault="002353DD" w:rsidP="00555341">
            <w:pPr>
              <w:pStyle w:val="Tablehead"/>
              <w:rPr>
                <w:rFonts w:ascii="Times New Roman" w:hAnsi="Times New Roman"/>
              </w:rPr>
            </w:pPr>
            <w:r w:rsidRPr="008B1F79">
              <w:rPr>
                <w:rFonts w:ascii="Times New Roman" w:hAnsi="Times New Roman"/>
              </w:rPr>
              <w:t>System G1</w:t>
            </w:r>
          </w:p>
        </w:tc>
        <w:tc>
          <w:tcPr>
            <w:tcW w:w="2085" w:type="dxa"/>
          </w:tcPr>
          <w:p w14:paraId="49A38A0D" w14:textId="77777777" w:rsidR="002353DD" w:rsidRPr="008B1F79" w:rsidRDefault="002353DD" w:rsidP="00555341">
            <w:pPr>
              <w:pStyle w:val="Tablehead"/>
              <w:rPr>
                <w:rFonts w:ascii="Times New Roman" w:hAnsi="Times New Roman"/>
              </w:rPr>
            </w:pPr>
            <w:r w:rsidRPr="008B1F79">
              <w:rPr>
                <w:rFonts w:ascii="Times New Roman" w:hAnsi="Times New Roman"/>
              </w:rPr>
              <w:t>System G2</w:t>
            </w:r>
          </w:p>
        </w:tc>
        <w:tc>
          <w:tcPr>
            <w:tcW w:w="2684" w:type="dxa"/>
          </w:tcPr>
          <w:p w14:paraId="21F3F0E3" w14:textId="77777777" w:rsidR="002353DD" w:rsidRPr="008B1F79" w:rsidRDefault="002353DD" w:rsidP="00555341">
            <w:pPr>
              <w:pStyle w:val="Tablehead"/>
              <w:rPr>
                <w:rFonts w:ascii="Times New Roman" w:hAnsi="Times New Roman"/>
              </w:rPr>
            </w:pPr>
            <w:r w:rsidRPr="008B1F79">
              <w:rPr>
                <w:rFonts w:ascii="Times New Roman" w:hAnsi="Times New Roman"/>
              </w:rPr>
              <w:t>System G3</w:t>
            </w:r>
          </w:p>
        </w:tc>
        <w:tc>
          <w:tcPr>
            <w:tcW w:w="1978" w:type="dxa"/>
          </w:tcPr>
          <w:p w14:paraId="266CF7FA" w14:textId="77777777" w:rsidR="002353DD" w:rsidRPr="008B1F79" w:rsidRDefault="002353DD" w:rsidP="00555341">
            <w:pPr>
              <w:pStyle w:val="Tablehead"/>
              <w:rPr>
                <w:rFonts w:ascii="Times New Roman" w:hAnsi="Times New Roman"/>
              </w:rPr>
            </w:pPr>
            <w:r w:rsidRPr="008B1F79">
              <w:rPr>
                <w:rFonts w:ascii="Times New Roman" w:hAnsi="Times New Roman"/>
              </w:rPr>
              <w:t>System G4</w:t>
            </w:r>
          </w:p>
        </w:tc>
        <w:tc>
          <w:tcPr>
            <w:tcW w:w="2247" w:type="dxa"/>
          </w:tcPr>
          <w:p w14:paraId="3D71FE8C" w14:textId="77777777" w:rsidR="002353DD" w:rsidRPr="008B1F79" w:rsidRDefault="002353DD" w:rsidP="00555341">
            <w:pPr>
              <w:pStyle w:val="Tablehead"/>
              <w:rPr>
                <w:rFonts w:ascii="Times New Roman" w:hAnsi="Times New Roman"/>
              </w:rPr>
            </w:pPr>
            <w:r w:rsidRPr="008B1F79">
              <w:rPr>
                <w:rFonts w:ascii="Times New Roman" w:hAnsi="Times New Roman"/>
              </w:rPr>
              <w:t>System G5</w:t>
            </w:r>
          </w:p>
        </w:tc>
      </w:tr>
      <w:tr w:rsidR="002353DD" w:rsidRPr="008B1F79" w14:paraId="29DA9B2B" w14:textId="77777777" w:rsidTr="00555341">
        <w:trPr>
          <w:jc w:val="center"/>
        </w:trPr>
        <w:tc>
          <w:tcPr>
            <w:tcW w:w="3611" w:type="dxa"/>
          </w:tcPr>
          <w:p w14:paraId="64F016B2"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1854" w:type="dxa"/>
          </w:tcPr>
          <w:p w14:paraId="69A3AA6A" w14:textId="77777777" w:rsidR="002353DD" w:rsidRPr="008B1F79" w:rsidRDefault="002353DD" w:rsidP="00555341">
            <w:pPr>
              <w:pStyle w:val="Tabletext"/>
              <w:jc w:val="left"/>
            </w:pPr>
            <w:r w:rsidRPr="008B1F79">
              <w:t>18</w:t>
            </w:r>
          </w:p>
        </w:tc>
        <w:tc>
          <w:tcPr>
            <w:tcW w:w="2085" w:type="dxa"/>
          </w:tcPr>
          <w:p w14:paraId="46CD9919" w14:textId="77777777" w:rsidR="002353DD" w:rsidRPr="008B1F79" w:rsidRDefault="002353DD" w:rsidP="00555341">
            <w:pPr>
              <w:pStyle w:val="Tabletext"/>
              <w:jc w:val="left"/>
            </w:pPr>
            <w:r w:rsidRPr="008B1F79">
              <w:t>20; 3</w:t>
            </w:r>
          </w:p>
        </w:tc>
        <w:tc>
          <w:tcPr>
            <w:tcW w:w="2684" w:type="dxa"/>
          </w:tcPr>
          <w:p w14:paraId="58771FD5" w14:textId="77777777" w:rsidR="002353DD" w:rsidRPr="008B1F79" w:rsidRDefault="002353DD" w:rsidP="00555341">
            <w:pPr>
              <w:pStyle w:val="Tabletext"/>
              <w:jc w:val="left"/>
            </w:pPr>
            <w:r w:rsidRPr="008B1F79">
              <w:t>0.81</w:t>
            </w:r>
          </w:p>
        </w:tc>
        <w:tc>
          <w:tcPr>
            <w:tcW w:w="1978" w:type="dxa"/>
          </w:tcPr>
          <w:p w14:paraId="6D0D20B8" w14:textId="77777777" w:rsidR="002353DD" w:rsidRPr="008B1F79" w:rsidRDefault="002353DD" w:rsidP="00555341">
            <w:pPr>
              <w:pStyle w:val="Tabletext"/>
              <w:jc w:val="left"/>
            </w:pPr>
            <w:r w:rsidRPr="008B1F79">
              <w:t>1</w:t>
            </w:r>
          </w:p>
        </w:tc>
        <w:tc>
          <w:tcPr>
            <w:tcW w:w="2247" w:type="dxa"/>
          </w:tcPr>
          <w:p w14:paraId="2BAD13BA" w14:textId="77777777" w:rsidR="002353DD" w:rsidRPr="008B1F79" w:rsidRDefault="002353DD" w:rsidP="00555341">
            <w:pPr>
              <w:pStyle w:val="Tabletext"/>
              <w:jc w:val="left"/>
            </w:pPr>
            <w:r w:rsidRPr="008B1F79">
              <w:t>0.7</w:t>
            </w:r>
          </w:p>
        </w:tc>
      </w:tr>
      <w:tr w:rsidR="002353DD" w:rsidRPr="008B1F79" w14:paraId="3F967467" w14:textId="77777777" w:rsidTr="00555341">
        <w:trPr>
          <w:jc w:val="center"/>
        </w:trPr>
        <w:tc>
          <w:tcPr>
            <w:tcW w:w="3611" w:type="dxa"/>
          </w:tcPr>
          <w:p w14:paraId="427F76DF"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1854" w:type="dxa"/>
          </w:tcPr>
          <w:p w14:paraId="2F000FF8" w14:textId="77777777" w:rsidR="002353DD" w:rsidRPr="008B1F79" w:rsidRDefault="002353DD" w:rsidP="00555341">
            <w:pPr>
              <w:pStyle w:val="Tabletext"/>
              <w:jc w:val="left"/>
            </w:pPr>
            <w:r w:rsidRPr="008B1F79">
              <w:t>360</w:t>
            </w:r>
          </w:p>
        </w:tc>
        <w:tc>
          <w:tcPr>
            <w:tcW w:w="2085" w:type="dxa"/>
          </w:tcPr>
          <w:p w14:paraId="30717775" w14:textId="77777777" w:rsidR="002353DD" w:rsidRPr="008B1F79" w:rsidRDefault="002353DD" w:rsidP="00555341">
            <w:pPr>
              <w:pStyle w:val="Tabletext"/>
              <w:jc w:val="left"/>
            </w:pPr>
            <w:r w:rsidRPr="008B1F79">
              <w:t>65; 10</w:t>
            </w:r>
          </w:p>
        </w:tc>
        <w:tc>
          <w:tcPr>
            <w:tcW w:w="2684" w:type="dxa"/>
          </w:tcPr>
          <w:p w14:paraId="0C009F98" w14:textId="77777777" w:rsidR="002353DD" w:rsidRPr="008B1F79" w:rsidRDefault="002353DD" w:rsidP="00555341">
            <w:pPr>
              <w:pStyle w:val="Tabletext"/>
              <w:jc w:val="left"/>
            </w:pPr>
            <w:r w:rsidRPr="008B1F79">
              <w:t>1.74</w:t>
            </w:r>
          </w:p>
        </w:tc>
        <w:tc>
          <w:tcPr>
            <w:tcW w:w="1978" w:type="dxa"/>
          </w:tcPr>
          <w:p w14:paraId="0EF746C4" w14:textId="77777777" w:rsidR="002353DD" w:rsidRPr="008B1F79" w:rsidRDefault="002353DD" w:rsidP="00555341">
            <w:pPr>
              <w:pStyle w:val="Tabletext"/>
              <w:jc w:val="left"/>
            </w:pPr>
            <w:r w:rsidRPr="008B1F79">
              <w:t>1</w:t>
            </w:r>
          </w:p>
        </w:tc>
        <w:tc>
          <w:tcPr>
            <w:tcW w:w="2247" w:type="dxa"/>
          </w:tcPr>
          <w:p w14:paraId="3F6277B0" w14:textId="77777777" w:rsidR="002353DD" w:rsidRPr="008B1F79" w:rsidRDefault="002353DD" w:rsidP="00555341">
            <w:pPr>
              <w:pStyle w:val="Tabletext"/>
              <w:jc w:val="left"/>
            </w:pPr>
            <w:r w:rsidRPr="008B1F79">
              <w:t>1.1</w:t>
            </w:r>
          </w:p>
        </w:tc>
      </w:tr>
      <w:tr w:rsidR="002353DD" w:rsidRPr="008B1F79" w14:paraId="4A82CA1D" w14:textId="77777777" w:rsidTr="00555341">
        <w:trPr>
          <w:jc w:val="center"/>
        </w:trPr>
        <w:tc>
          <w:tcPr>
            <w:tcW w:w="3611" w:type="dxa"/>
          </w:tcPr>
          <w:p w14:paraId="09FC689D"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r w:rsidRPr="008B1F79">
              <w:t xml:space="preserve"> </w:t>
            </w:r>
          </w:p>
        </w:tc>
        <w:tc>
          <w:tcPr>
            <w:tcW w:w="1854" w:type="dxa"/>
          </w:tcPr>
          <w:p w14:paraId="334616AB" w14:textId="77777777" w:rsidR="002353DD" w:rsidRPr="008B1F79" w:rsidRDefault="002353DD" w:rsidP="00555341">
            <w:pPr>
              <w:pStyle w:val="Tabletext"/>
              <w:jc w:val="left"/>
            </w:pPr>
            <w:r w:rsidRPr="008B1F79">
              <w:t>Not applicable</w:t>
            </w:r>
          </w:p>
        </w:tc>
        <w:tc>
          <w:tcPr>
            <w:tcW w:w="2085" w:type="dxa"/>
          </w:tcPr>
          <w:p w14:paraId="22E06A7A" w14:textId="77777777" w:rsidR="002353DD" w:rsidRPr="008B1F79" w:rsidRDefault="002353DD" w:rsidP="00555341">
            <w:pPr>
              <w:pStyle w:val="Tabletext"/>
              <w:jc w:val="left"/>
            </w:pPr>
            <w:r w:rsidRPr="008B1F79">
              <w:t>Not applicable</w:t>
            </w:r>
          </w:p>
        </w:tc>
        <w:tc>
          <w:tcPr>
            <w:tcW w:w="2684" w:type="dxa"/>
          </w:tcPr>
          <w:p w14:paraId="16618152" w14:textId="77777777" w:rsidR="002353DD" w:rsidRPr="008B1F79" w:rsidRDefault="002353DD" w:rsidP="00555341">
            <w:pPr>
              <w:pStyle w:val="Tabletext"/>
              <w:jc w:val="left"/>
            </w:pPr>
            <w:r w:rsidRPr="008B1F79">
              <w:t>Not specified</w:t>
            </w:r>
          </w:p>
        </w:tc>
        <w:tc>
          <w:tcPr>
            <w:tcW w:w="1978" w:type="dxa"/>
          </w:tcPr>
          <w:p w14:paraId="35AAE6B4" w14:textId="77777777" w:rsidR="002353DD" w:rsidRPr="008B1F79" w:rsidRDefault="002353DD" w:rsidP="00555341">
            <w:pPr>
              <w:pStyle w:val="Tabletext"/>
              <w:jc w:val="left"/>
            </w:pPr>
            <w:r w:rsidRPr="008B1F79">
              <w:t>90</w:t>
            </w:r>
          </w:p>
        </w:tc>
        <w:tc>
          <w:tcPr>
            <w:tcW w:w="2247" w:type="dxa"/>
          </w:tcPr>
          <w:p w14:paraId="78615EE7" w14:textId="77777777" w:rsidR="002353DD" w:rsidRPr="008B1F79" w:rsidRDefault="002353DD" w:rsidP="00555341">
            <w:pPr>
              <w:pStyle w:val="Tabletext"/>
              <w:jc w:val="left"/>
            </w:pPr>
            <w:r w:rsidRPr="008B1F79">
              <w:t>5 to 30</w:t>
            </w:r>
          </w:p>
        </w:tc>
      </w:tr>
      <w:tr w:rsidR="002353DD" w:rsidRPr="008B1F79" w14:paraId="47AA9EF4" w14:textId="77777777" w:rsidTr="00555341">
        <w:trPr>
          <w:jc w:val="center"/>
        </w:trPr>
        <w:tc>
          <w:tcPr>
            <w:tcW w:w="3611" w:type="dxa"/>
          </w:tcPr>
          <w:p w14:paraId="1690A0AA" w14:textId="77777777" w:rsidR="002353DD" w:rsidRPr="008B1F79" w:rsidRDefault="002353DD" w:rsidP="00555341">
            <w:pPr>
              <w:pStyle w:val="Tabletext"/>
              <w:jc w:val="left"/>
            </w:pPr>
            <w:r w:rsidRPr="008B1F79">
              <w:t>Antenna horizontal scan type (continuous, random, sector, etc.)</w:t>
            </w:r>
          </w:p>
        </w:tc>
        <w:tc>
          <w:tcPr>
            <w:tcW w:w="1854" w:type="dxa"/>
          </w:tcPr>
          <w:p w14:paraId="45706356" w14:textId="77777777" w:rsidR="002353DD" w:rsidRPr="008B1F79" w:rsidRDefault="002353DD" w:rsidP="00555341">
            <w:pPr>
              <w:pStyle w:val="Tabletext"/>
              <w:jc w:val="left"/>
            </w:pPr>
            <w:r w:rsidRPr="008B1F79">
              <w:t>Not applicable</w:t>
            </w:r>
          </w:p>
        </w:tc>
        <w:tc>
          <w:tcPr>
            <w:tcW w:w="2085" w:type="dxa"/>
          </w:tcPr>
          <w:p w14:paraId="039FC252" w14:textId="77777777" w:rsidR="002353DD" w:rsidRPr="008B1F79" w:rsidRDefault="002353DD" w:rsidP="00555341">
            <w:pPr>
              <w:pStyle w:val="Tabletext"/>
              <w:jc w:val="left"/>
            </w:pPr>
            <w:r w:rsidRPr="008B1F79">
              <w:t>Not applicable</w:t>
            </w:r>
          </w:p>
        </w:tc>
        <w:tc>
          <w:tcPr>
            <w:tcW w:w="2684" w:type="dxa"/>
          </w:tcPr>
          <w:p w14:paraId="22EE82BB" w14:textId="77777777" w:rsidR="002353DD" w:rsidRPr="008B1F79" w:rsidRDefault="002353DD" w:rsidP="00555341">
            <w:pPr>
              <w:pStyle w:val="Tabletext"/>
              <w:jc w:val="left"/>
            </w:pPr>
            <w:r w:rsidRPr="008B1F79">
              <w:t xml:space="preserve">Sector: </w:t>
            </w:r>
            <w:r w:rsidRPr="008B1F79">
              <w:sym w:font="Symbol" w:char="F0B1"/>
            </w:r>
            <w:r w:rsidRPr="008B1F79">
              <w:t>45</w:t>
            </w:r>
            <w:r w:rsidRPr="008B1F79">
              <w:sym w:font="Symbol" w:char="F0B0"/>
            </w:r>
            <w:r w:rsidRPr="008B1F79">
              <w:t xml:space="preserve"> (phase-scanned)</w:t>
            </w:r>
          </w:p>
        </w:tc>
        <w:tc>
          <w:tcPr>
            <w:tcW w:w="1978" w:type="dxa"/>
          </w:tcPr>
          <w:p w14:paraId="331A0997" w14:textId="77777777" w:rsidR="002353DD" w:rsidRPr="008B1F79" w:rsidRDefault="002353DD" w:rsidP="00555341">
            <w:pPr>
              <w:pStyle w:val="Tabletext"/>
              <w:jc w:val="left"/>
            </w:pPr>
            <w:r w:rsidRPr="008B1F79">
              <w:t>360</w:t>
            </w:r>
            <w:r w:rsidRPr="008B1F79">
              <w:sym w:font="Symbol" w:char="F0B0"/>
            </w:r>
            <w:r w:rsidRPr="008B1F79">
              <w:t xml:space="preserve"> (mechanical)</w:t>
            </w:r>
          </w:p>
        </w:tc>
        <w:tc>
          <w:tcPr>
            <w:tcW w:w="2247" w:type="dxa"/>
          </w:tcPr>
          <w:p w14:paraId="08EEAE8A" w14:textId="77777777" w:rsidR="002353DD" w:rsidRPr="008B1F79" w:rsidRDefault="002353DD" w:rsidP="00555341">
            <w:pPr>
              <w:pStyle w:val="Tabletext"/>
              <w:jc w:val="left"/>
            </w:pPr>
            <w:r w:rsidRPr="008B1F79">
              <w:t>Sector: +23/+15</w:t>
            </w:r>
            <w:r w:rsidRPr="008B1F79">
              <w:sym w:font="Symbol" w:char="F0B0"/>
            </w:r>
            <w:r w:rsidRPr="008B1F79">
              <w:br/>
              <w:t>(phase-scanned)</w:t>
            </w:r>
          </w:p>
        </w:tc>
      </w:tr>
      <w:tr w:rsidR="002353DD" w:rsidRPr="008B1F79" w14:paraId="6FA51B3C" w14:textId="77777777" w:rsidTr="00555341">
        <w:trPr>
          <w:jc w:val="center"/>
        </w:trPr>
        <w:tc>
          <w:tcPr>
            <w:tcW w:w="3611" w:type="dxa"/>
          </w:tcPr>
          <w:p w14:paraId="77A0C0AB"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rate (</w:t>
            </w:r>
            <w:r w:rsidRPr="008B1F79">
              <w:rPr>
                <w:spacing w:val="-8"/>
              </w:rPr>
              <w:t>degrees/s)</w:t>
            </w:r>
          </w:p>
        </w:tc>
        <w:tc>
          <w:tcPr>
            <w:tcW w:w="1854" w:type="dxa"/>
          </w:tcPr>
          <w:p w14:paraId="6D0C4BA4" w14:textId="77777777" w:rsidR="002353DD" w:rsidRPr="008B1F79" w:rsidRDefault="002353DD" w:rsidP="00555341">
            <w:pPr>
              <w:pStyle w:val="Tabletext"/>
              <w:jc w:val="left"/>
            </w:pPr>
            <w:r w:rsidRPr="008B1F79">
              <w:t>Not applicable</w:t>
            </w:r>
          </w:p>
        </w:tc>
        <w:tc>
          <w:tcPr>
            <w:tcW w:w="2085" w:type="dxa"/>
          </w:tcPr>
          <w:p w14:paraId="0BBEC599" w14:textId="77777777" w:rsidR="002353DD" w:rsidRPr="008B1F79" w:rsidRDefault="002353DD" w:rsidP="00555341">
            <w:pPr>
              <w:pStyle w:val="Tabletext"/>
              <w:jc w:val="left"/>
            </w:pPr>
            <w:r w:rsidRPr="008B1F79">
              <w:t>Not applicable</w:t>
            </w:r>
          </w:p>
        </w:tc>
        <w:tc>
          <w:tcPr>
            <w:tcW w:w="2684" w:type="dxa"/>
          </w:tcPr>
          <w:p w14:paraId="30AF2B2A" w14:textId="77777777" w:rsidR="002353DD" w:rsidRPr="008B1F79" w:rsidRDefault="002353DD" w:rsidP="00555341">
            <w:pPr>
              <w:pStyle w:val="Tabletext"/>
              <w:jc w:val="left"/>
            </w:pPr>
            <w:r w:rsidRPr="008B1F79">
              <w:t>Not specified</w:t>
            </w:r>
          </w:p>
        </w:tc>
        <w:tc>
          <w:tcPr>
            <w:tcW w:w="1978" w:type="dxa"/>
          </w:tcPr>
          <w:p w14:paraId="4B17C705" w14:textId="77777777" w:rsidR="002353DD" w:rsidRPr="008B1F79" w:rsidRDefault="002353DD" w:rsidP="00555341">
            <w:pPr>
              <w:pStyle w:val="Tabletext"/>
              <w:jc w:val="left"/>
            </w:pPr>
            <w:r w:rsidRPr="008B1F79">
              <w:t>90</w:t>
            </w:r>
          </w:p>
        </w:tc>
        <w:tc>
          <w:tcPr>
            <w:tcW w:w="2247" w:type="dxa"/>
          </w:tcPr>
          <w:p w14:paraId="6A3ADFB5" w14:textId="77777777" w:rsidR="002353DD" w:rsidRPr="008B1F79" w:rsidRDefault="002353DD" w:rsidP="00555341">
            <w:pPr>
              <w:pStyle w:val="Tabletext"/>
              <w:jc w:val="left"/>
            </w:pPr>
            <w:r w:rsidRPr="008B1F79">
              <w:t>5 to 30</w:t>
            </w:r>
          </w:p>
        </w:tc>
      </w:tr>
      <w:tr w:rsidR="002353DD" w:rsidRPr="008B1F79" w14:paraId="3323C039" w14:textId="77777777" w:rsidTr="00555341">
        <w:trPr>
          <w:jc w:val="center"/>
        </w:trPr>
        <w:tc>
          <w:tcPr>
            <w:tcW w:w="3611" w:type="dxa"/>
          </w:tcPr>
          <w:p w14:paraId="2C12CFFF" w14:textId="77777777" w:rsidR="002353DD" w:rsidRPr="008B1F79" w:rsidRDefault="002353DD" w:rsidP="00555341">
            <w:pPr>
              <w:pStyle w:val="Tabletext"/>
              <w:jc w:val="left"/>
            </w:pPr>
            <w:r w:rsidRPr="008B1F79">
              <w:t>Antenna vertical scan type</w:t>
            </w:r>
          </w:p>
        </w:tc>
        <w:tc>
          <w:tcPr>
            <w:tcW w:w="1854" w:type="dxa"/>
          </w:tcPr>
          <w:p w14:paraId="68C24592" w14:textId="77777777" w:rsidR="002353DD" w:rsidRPr="008B1F79" w:rsidRDefault="002353DD" w:rsidP="00555341">
            <w:pPr>
              <w:pStyle w:val="Tabletext"/>
              <w:jc w:val="left"/>
            </w:pPr>
            <w:r w:rsidRPr="008B1F79">
              <w:t>Not applicable</w:t>
            </w:r>
          </w:p>
        </w:tc>
        <w:tc>
          <w:tcPr>
            <w:tcW w:w="2085" w:type="dxa"/>
          </w:tcPr>
          <w:p w14:paraId="7FF3ED5E" w14:textId="77777777" w:rsidR="002353DD" w:rsidRPr="008B1F79" w:rsidRDefault="002353DD" w:rsidP="00555341">
            <w:pPr>
              <w:pStyle w:val="Tabletext"/>
              <w:jc w:val="left"/>
            </w:pPr>
            <w:r w:rsidRPr="008B1F79">
              <w:t>Not applicable</w:t>
            </w:r>
          </w:p>
        </w:tc>
        <w:tc>
          <w:tcPr>
            <w:tcW w:w="2684" w:type="dxa"/>
          </w:tcPr>
          <w:p w14:paraId="4BE62E9A"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(frequency-scanned)</w:t>
            </w:r>
          </w:p>
        </w:tc>
        <w:tc>
          <w:tcPr>
            <w:tcW w:w="1978" w:type="dxa"/>
          </w:tcPr>
          <w:p w14:paraId="5896A2BC" w14:textId="77777777" w:rsidR="002353DD" w:rsidRPr="008B1F79" w:rsidRDefault="002353DD" w:rsidP="00555341">
            <w:pPr>
              <w:pStyle w:val="Tabletext"/>
              <w:jc w:val="lef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247" w:type="dxa"/>
          </w:tcPr>
          <w:p w14:paraId="25EDE981" w14:textId="77777777" w:rsidR="002353DD" w:rsidRPr="008B1F79" w:rsidRDefault="002353DD" w:rsidP="00555341">
            <w:pPr>
              <w:pStyle w:val="Tabletext"/>
              <w:jc w:val="left"/>
            </w:pPr>
            <w:r w:rsidRPr="008B1F79">
              <w:t>Sector: +7/</w:t>
            </w:r>
            <w:r w:rsidRPr="008B1F79">
              <w:sym w:font="Symbol" w:char="F02D"/>
            </w:r>
            <w:r w:rsidRPr="008B1F79">
              <w:t>1</w:t>
            </w:r>
            <w:r w:rsidRPr="008B1F79">
              <w:sym w:font="Symbol" w:char="F0B0"/>
            </w:r>
            <w:r w:rsidRPr="008B1F79">
              <w:br/>
              <w:t>(frequency-scanned)</w:t>
            </w:r>
          </w:p>
        </w:tc>
      </w:tr>
      <w:tr w:rsidR="002353DD" w:rsidRPr="008B1F79" w14:paraId="12EA4E89" w14:textId="77777777" w:rsidTr="00555341">
        <w:trPr>
          <w:jc w:val="center"/>
        </w:trPr>
        <w:tc>
          <w:tcPr>
            <w:tcW w:w="3611" w:type="dxa"/>
          </w:tcPr>
          <w:p w14:paraId="7D9213A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w:t>
            </w:r>
            <w:proofErr w:type="spellStart"/>
            <w:r w:rsidRPr="008B1F79">
              <w:t>dBi</w:t>
            </w:r>
            <w:proofErr w:type="spellEnd"/>
            <w:r w:rsidRPr="008B1F79">
              <w:t>)</w:t>
            </w:r>
          </w:p>
        </w:tc>
        <w:tc>
          <w:tcPr>
            <w:tcW w:w="1854" w:type="dxa"/>
          </w:tcPr>
          <w:p w14:paraId="680A1DA1" w14:textId="77777777" w:rsidR="002353DD" w:rsidRPr="008B1F79" w:rsidRDefault="002353DD" w:rsidP="00555341">
            <w:pPr>
              <w:pStyle w:val="Tabletext"/>
              <w:jc w:val="left"/>
            </w:pPr>
            <w:r w:rsidRPr="008B1F79">
              <w:t>Not specified</w:t>
            </w:r>
          </w:p>
        </w:tc>
        <w:tc>
          <w:tcPr>
            <w:tcW w:w="2085" w:type="dxa"/>
          </w:tcPr>
          <w:p w14:paraId="671F8978" w14:textId="77777777" w:rsidR="002353DD" w:rsidRPr="008B1F79" w:rsidRDefault="002353DD" w:rsidP="00555341">
            <w:pPr>
              <w:pStyle w:val="Tabletext"/>
              <w:jc w:val="left"/>
            </w:pPr>
            <w:r w:rsidRPr="008B1F79">
              <w:t>0 (1</w:t>
            </w:r>
            <w:r w:rsidRPr="008B1F79">
              <w:rPr>
                <w:vertAlign w:val="superscript"/>
              </w:rPr>
              <w:t>st</w:t>
            </w:r>
            <w:r w:rsidRPr="008B1F79">
              <w:t xml:space="preserve"> SL)</w:t>
            </w:r>
          </w:p>
        </w:tc>
        <w:tc>
          <w:tcPr>
            <w:tcW w:w="2684" w:type="dxa"/>
          </w:tcPr>
          <w:p w14:paraId="3FE9B495" w14:textId="77777777" w:rsidR="002353DD" w:rsidRPr="008B1F79" w:rsidRDefault="002353DD" w:rsidP="00555341">
            <w:pPr>
              <w:pStyle w:val="Tabletext"/>
              <w:jc w:val="left"/>
            </w:pPr>
            <w:r w:rsidRPr="008B1F79">
              <w:t>Not specified</w:t>
            </w:r>
          </w:p>
        </w:tc>
        <w:tc>
          <w:tcPr>
            <w:tcW w:w="1978" w:type="dxa"/>
          </w:tcPr>
          <w:p w14:paraId="03C198DE" w14:textId="77777777" w:rsidR="002353DD" w:rsidRPr="008B1F79" w:rsidRDefault="002353DD" w:rsidP="00555341">
            <w:pPr>
              <w:pStyle w:val="Tabletext"/>
              <w:jc w:val="left"/>
            </w:pPr>
            <w:r w:rsidRPr="008B1F79">
              <w:t>Not specified</w:t>
            </w:r>
          </w:p>
        </w:tc>
        <w:tc>
          <w:tcPr>
            <w:tcW w:w="2247" w:type="dxa"/>
          </w:tcPr>
          <w:p w14:paraId="35121CDE" w14:textId="77777777" w:rsidR="002353DD" w:rsidRPr="008B1F79" w:rsidRDefault="002353DD" w:rsidP="00555341">
            <w:pPr>
              <w:pStyle w:val="Tabletext"/>
              <w:jc w:val="left"/>
            </w:pPr>
            <w:r w:rsidRPr="008B1F79">
              <w:t>Not specified</w:t>
            </w:r>
          </w:p>
        </w:tc>
      </w:tr>
      <w:tr w:rsidR="002353DD" w:rsidRPr="008B1F79" w14:paraId="538C026A" w14:textId="77777777" w:rsidTr="00555341">
        <w:trPr>
          <w:jc w:val="center"/>
        </w:trPr>
        <w:tc>
          <w:tcPr>
            <w:tcW w:w="3611" w:type="dxa"/>
          </w:tcPr>
          <w:p w14:paraId="41D3A819" w14:textId="77777777" w:rsidR="002353DD" w:rsidRPr="008B1F79" w:rsidRDefault="002353DD" w:rsidP="00555341">
            <w:pPr>
              <w:pStyle w:val="Tabletext"/>
              <w:jc w:val="left"/>
            </w:pPr>
            <w:r w:rsidRPr="008B1F79">
              <w:t>Antenna height</w:t>
            </w:r>
          </w:p>
        </w:tc>
        <w:tc>
          <w:tcPr>
            <w:tcW w:w="1854" w:type="dxa"/>
          </w:tcPr>
          <w:p w14:paraId="6FE4A81D" w14:textId="77777777" w:rsidR="002353DD" w:rsidRPr="008B1F79" w:rsidRDefault="002353DD" w:rsidP="00555341">
            <w:pPr>
              <w:pStyle w:val="Tabletext"/>
              <w:jc w:val="left"/>
            </w:pPr>
            <w:r w:rsidRPr="008B1F79">
              <w:t>Aircraft altitude</w:t>
            </w:r>
          </w:p>
        </w:tc>
        <w:tc>
          <w:tcPr>
            <w:tcW w:w="2085" w:type="dxa"/>
          </w:tcPr>
          <w:p w14:paraId="321242FE" w14:textId="77777777" w:rsidR="002353DD" w:rsidRPr="008B1F79" w:rsidRDefault="002353DD" w:rsidP="00555341">
            <w:pPr>
              <w:pStyle w:val="Tabletext"/>
              <w:jc w:val="left"/>
            </w:pPr>
            <w:r w:rsidRPr="008B1F79">
              <w:t>Ground level</w:t>
            </w:r>
          </w:p>
        </w:tc>
        <w:tc>
          <w:tcPr>
            <w:tcW w:w="2684" w:type="dxa"/>
          </w:tcPr>
          <w:p w14:paraId="01A0D7D4" w14:textId="77777777" w:rsidR="002353DD" w:rsidRPr="008B1F79" w:rsidRDefault="002353DD" w:rsidP="00555341">
            <w:pPr>
              <w:pStyle w:val="Tabletext"/>
              <w:jc w:val="left"/>
            </w:pPr>
            <w:r w:rsidRPr="008B1F79">
              <w:t>Ground level</w:t>
            </w:r>
          </w:p>
        </w:tc>
        <w:tc>
          <w:tcPr>
            <w:tcW w:w="1978" w:type="dxa"/>
          </w:tcPr>
          <w:p w14:paraId="1284936B" w14:textId="77777777" w:rsidR="002353DD" w:rsidRPr="008B1F79" w:rsidRDefault="002353DD" w:rsidP="00555341">
            <w:pPr>
              <w:pStyle w:val="Tabletext"/>
              <w:jc w:val="left"/>
            </w:pPr>
            <w:r w:rsidRPr="008B1F79">
              <w:t>Ground level</w:t>
            </w:r>
          </w:p>
        </w:tc>
        <w:tc>
          <w:tcPr>
            <w:tcW w:w="2247" w:type="dxa"/>
          </w:tcPr>
          <w:p w14:paraId="03183A94" w14:textId="77777777" w:rsidR="002353DD" w:rsidRPr="008B1F79" w:rsidRDefault="002353DD" w:rsidP="00555341">
            <w:pPr>
              <w:pStyle w:val="Tabletext"/>
              <w:jc w:val="left"/>
            </w:pPr>
            <w:r w:rsidRPr="008B1F79">
              <w:t>Ground level</w:t>
            </w:r>
          </w:p>
        </w:tc>
      </w:tr>
      <w:tr w:rsidR="002353DD" w:rsidRPr="008B1F79" w14:paraId="3FD0A73F" w14:textId="77777777" w:rsidTr="00555341">
        <w:trPr>
          <w:jc w:val="center"/>
        </w:trPr>
        <w:tc>
          <w:tcPr>
            <w:tcW w:w="3611" w:type="dxa"/>
          </w:tcPr>
          <w:p w14:paraId="3D457902"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1854" w:type="dxa"/>
          </w:tcPr>
          <w:p w14:paraId="2D402861" w14:textId="77777777" w:rsidR="002353DD" w:rsidRPr="008B1F79" w:rsidRDefault="002353DD" w:rsidP="00555341">
            <w:pPr>
              <w:pStyle w:val="Tabletext"/>
              <w:jc w:val="left"/>
            </w:pPr>
            <w:r w:rsidRPr="008B1F79">
              <w:t>24</w:t>
            </w:r>
          </w:p>
        </w:tc>
        <w:tc>
          <w:tcPr>
            <w:tcW w:w="2085" w:type="dxa"/>
          </w:tcPr>
          <w:p w14:paraId="1159E53C" w14:textId="77777777" w:rsidR="002353DD" w:rsidRPr="008B1F79" w:rsidRDefault="002353DD" w:rsidP="00555341">
            <w:pPr>
              <w:pStyle w:val="Tabletext"/>
              <w:jc w:val="left"/>
            </w:pPr>
            <w:r w:rsidRPr="008B1F79">
              <w:t>40</w:t>
            </w:r>
          </w:p>
        </w:tc>
        <w:tc>
          <w:tcPr>
            <w:tcW w:w="2684" w:type="dxa"/>
          </w:tcPr>
          <w:p w14:paraId="40BBFA06" w14:textId="77777777" w:rsidR="002353DD" w:rsidRPr="008B1F79" w:rsidRDefault="002353DD" w:rsidP="00555341">
            <w:pPr>
              <w:pStyle w:val="Tabletext"/>
              <w:jc w:val="left"/>
            </w:pPr>
            <w:r w:rsidRPr="008B1F79">
              <w:t>1</w:t>
            </w:r>
          </w:p>
        </w:tc>
        <w:tc>
          <w:tcPr>
            <w:tcW w:w="1978" w:type="dxa"/>
          </w:tcPr>
          <w:p w14:paraId="0673A01C" w14:textId="77777777" w:rsidR="002353DD" w:rsidRPr="008B1F79" w:rsidRDefault="002353DD" w:rsidP="00555341">
            <w:pPr>
              <w:pStyle w:val="Tabletext"/>
              <w:jc w:val="left"/>
            </w:pPr>
            <w:r w:rsidRPr="008B1F79">
              <w:t>0.52</w:t>
            </w:r>
          </w:p>
        </w:tc>
        <w:tc>
          <w:tcPr>
            <w:tcW w:w="2247" w:type="dxa"/>
          </w:tcPr>
          <w:p w14:paraId="1CD2032D" w14:textId="77777777" w:rsidR="002353DD" w:rsidRPr="008B1F79" w:rsidRDefault="002353DD" w:rsidP="00555341">
            <w:pPr>
              <w:pStyle w:val="Tabletext"/>
              <w:jc w:val="left"/>
            </w:pPr>
            <w:r w:rsidRPr="008B1F79">
              <w:t>2.5</w:t>
            </w:r>
          </w:p>
        </w:tc>
      </w:tr>
      <w:tr w:rsidR="002353DD" w:rsidRPr="008B1F79" w14:paraId="363F22B8" w14:textId="77777777" w:rsidTr="00555341">
        <w:trPr>
          <w:jc w:val="center"/>
        </w:trPr>
        <w:tc>
          <w:tcPr>
            <w:tcW w:w="3611" w:type="dxa"/>
          </w:tcPr>
          <w:p w14:paraId="42ACE3D1" w14:textId="77777777" w:rsidR="002353DD" w:rsidRPr="008B1F79" w:rsidRDefault="002353DD" w:rsidP="00555341">
            <w:pPr>
              <w:pStyle w:val="Tabletext"/>
              <w:keepLines/>
              <w:tabs>
                <w:tab w:val="left" w:leader="dot" w:pos="7938"/>
                <w:tab w:val="center" w:pos="9526"/>
              </w:tabs>
              <w:ind w:left="567" w:hanging="567"/>
              <w:jc w:val="left"/>
            </w:pPr>
            <w:r w:rsidRPr="008B1F79">
              <w:t>Receiver noise figure (dB)</w:t>
            </w:r>
          </w:p>
        </w:tc>
        <w:tc>
          <w:tcPr>
            <w:tcW w:w="1854" w:type="dxa"/>
          </w:tcPr>
          <w:p w14:paraId="7DACB126" w14:textId="77777777" w:rsidR="002353DD" w:rsidRPr="008B1F79" w:rsidRDefault="002353DD" w:rsidP="00555341">
            <w:pPr>
              <w:pStyle w:val="Tabletext"/>
              <w:jc w:val="left"/>
            </w:pPr>
            <w:r w:rsidRPr="008B1F79">
              <w:t>Not specified</w:t>
            </w:r>
          </w:p>
        </w:tc>
        <w:tc>
          <w:tcPr>
            <w:tcW w:w="2085" w:type="dxa"/>
          </w:tcPr>
          <w:p w14:paraId="6514F20B" w14:textId="77777777" w:rsidR="002353DD" w:rsidRPr="008B1F79" w:rsidRDefault="002353DD" w:rsidP="00555341">
            <w:pPr>
              <w:pStyle w:val="Tabletext"/>
              <w:jc w:val="left"/>
            </w:pPr>
            <w:r w:rsidRPr="008B1F79">
              <w:t>13</w:t>
            </w:r>
          </w:p>
        </w:tc>
        <w:tc>
          <w:tcPr>
            <w:tcW w:w="2684" w:type="dxa"/>
          </w:tcPr>
          <w:p w14:paraId="6F9677EB" w14:textId="77777777" w:rsidR="002353DD" w:rsidRPr="008B1F79" w:rsidRDefault="002353DD" w:rsidP="00555341">
            <w:pPr>
              <w:pStyle w:val="Tabletext"/>
              <w:jc w:val="left"/>
            </w:pPr>
            <w:r w:rsidRPr="008B1F79">
              <w:t>Not specified</w:t>
            </w:r>
          </w:p>
        </w:tc>
        <w:tc>
          <w:tcPr>
            <w:tcW w:w="1978" w:type="dxa"/>
          </w:tcPr>
          <w:p w14:paraId="7A837019" w14:textId="77777777" w:rsidR="002353DD" w:rsidRPr="008B1F79" w:rsidRDefault="002353DD" w:rsidP="00555341">
            <w:pPr>
              <w:pStyle w:val="Tabletext"/>
              <w:jc w:val="left"/>
            </w:pPr>
            <w:r w:rsidRPr="008B1F79">
              <w:t>3.4</w:t>
            </w:r>
          </w:p>
        </w:tc>
        <w:tc>
          <w:tcPr>
            <w:tcW w:w="2247" w:type="dxa"/>
          </w:tcPr>
          <w:p w14:paraId="1F70677E" w14:textId="77777777" w:rsidR="002353DD" w:rsidRPr="008B1F79" w:rsidRDefault="002353DD" w:rsidP="00555341">
            <w:pPr>
              <w:pStyle w:val="Tabletext"/>
              <w:jc w:val="left"/>
            </w:pPr>
            <w:r w:rsidRPr="008B1F79">
              <w:t>Not specified</w:t>
            </w:r>
          </w:p>
        </w:tc>
      </w:tr>
      <w:tr w:rsidR="002353DD" w:rsidRPr="008B1F79" w14:paraId="7E59AB48" w14:textId="77777777" w:rsidTr="00555341">
        <w:trPr>
          <w:jc w:val="center"/>
        </w:trPr>
        <w:tc>
          <w:tcPr>
            <w:tcW w:w="3611" w:type="dxa"/>
          </w:tcPr>
          <w:p w14:paraId="2F23AD6F" w14:textId="77777777" w:rsidR="002353DD" w:rsidRPr="008B1F79" w:rsidRDefault="002353DD" w:rsidP="00555341">
            <w:pPr>
              <w:pStyle w:val="Tabletext"/>
              <w:keepLines/>
              <w:tabs>
                <w:tab w:val="left" w:leader="dot" w:pos="7938"/>
                <w:tab w:val="center" w:pos="9526"/>
              </w:tabs>
              <w:ind w:left="567" w:hanging="567"/>
              <w:jc w:val="left"/>
            </w:pPr>
            <w:r w:rsidRPr="008B1F79">
              <w:t>Minimum discernible signal (dBm)</w:t>
            </w:r>
          </w:p>
        </w:tc>
        <w:tc>
          <w:tcPr>
            <w:tcW w:w="1854" w:type="dxa"/>
          </w:tcPr>
          <w:p w14:paraId="06C144D5" w14:textId="77777777" w:rsidR="002353DD" w:rsidRPr="008B1F79" w:rsidRDefault="002353DD" w:rsidP="00555341">
            <w:pPr>
              <w:pStyle w:val="Tabletext"/>
              <w:jc w:val="left"/>
            </w:pPr>
            <w:r w:rsidRPr="008B1F79">
              <w:sym w:font="Symbol" w:char="F02D"/>
            </w:r>
            <w:r w:rsidRPr="008B1F79">
              <w:t>99</w:t>
            </w:r>
          </w:p>
        </w:tc>
        <w:tc>
          <w:tcPr>
            <w:tcW w:w="2085" w:type="dxa"/>
          </w:tcPr>
          <w:p w14:paraId="3F7A5A20" w14:textId="77777777" w:rsidR="002353DD" w:rsidRPr="008B1F79" w:rsidRDefault="002353DD" w:rsidP="00555341">
            <w:pPr>
              <w:pStyle w:val="Tabletext"/>
              <w:jc w:val="left"/>
            </w:pPr>
            <w:r w:rsidRPr="008B1F79">
              <w:sym w:font="Symbol" w:char="F02D"/>
            </w:r>
            <w:r w:rsidRPr="008B1F79">
              <w:t>65</w:t>
            </w:r>
          </w:p>
        </w:tc>
        <w:tc>
          <w:tcPr>
            <w:tcW w:w="2684" w:type="dxa"/>
          </w:tcPr>
          <w:p w14:paraId="53E040AF" w14:textId="77777777" w:rsidR="002353DD" w:rsidRPr="008B1F79" w:rsidRDefault="002353DD" w:rsidP="00555341">
            <w:pPr>
              <w:pStyle w:val="Tabletext"/>
              <w:jc w:val="left"/>
            </w:pPr>
            <w:r w:rsidRPr="008B1F79">
              <w:sym w:font="Symbol" w:char="F02D"/>
            </w:r>
            <w:r w:rsidRPr="008B1F79">
              <w:t>107</w:t>
            </w:r>
          </w:p>
        </w:tc>
        <w:tc>
          <w:tcPr>
            <w:tcW w:w="1978" w:type="dxa"/>
          </w:tcPr>
          <w:p w14:paraId="5D1E6937" w14:textId="77777777" w:rsidR="002353DD" w:rsidRPr="008B1F79" w:rsidRDefault="002353DD" w:rsidP="00555341">
            <w:pPr>
              <w:pStyle w:val="Tabletext"/>
              <w:jc w:val="left"/>
            </w:pPr>
            <w:r w:rsidRPr="008B1F79">
              <w:sym w:font="Symbol" w:char="F02D"/>
            </w:r>
            <w:r w:rsidRPr="008B1F79">
              <w:t>113</w:t>
            </w:r>
          </w:p>
        </w:tc>
        <w:tc>
          <w:tcPr>
            <w:tcW w:w="2247" w:type="dxa"/>
          </w:tcPr>
          <w:p w14:paraId="72B7558B" w14:textId="77777777" w:rsidR="002353DD" w:rsidRPr="008B1F79" w:rsidRDefault="002353DD" w:rsidP="00555341">
            <w:pPr>
              <w:pStyle w:val="Tabletext"/>
              <w:jc w:val="left"/>
            </w:pPr>
            <w:r w:rsidRPr="008B1F79">
              <w:sym w:font="Symbol" w:char="F02D"/>
            </w:r>
            <w:r w:rsidRPr="008B1F79">
              <w:t>98</w:t>
            </w:r>
          </w:p>
        </w:tc>
      </w:tr>
      <w:tr w:rsidR="002353DD" w:rsidRPr="008B1F79" w14:paraId="785A5116" w14:textId="77777777" w:rsidTr="00555341">
        <w:trPr>
          <w:jc w:val="center"/>
        </w:trPr>
        <w:tc>
          <w:tcPr>
            <w:tcW w:w="3611" w:type="dxa"/>
          </w:tcPr>
          <w:p w14:paraId="510CD7AD"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1854" w:type="dxa"/>
          </w:tcPr>
          <w:p w14:paraId="74BADEB0" w14:textId="77777777" w:rsidR="002353DD" w:rsidRPr="008B1F79" w:rsidRDefault="002353DD" w:rsidP="00555341">
            <w:pPr>
              <w:pStyle w:val="Tabletext"/>
              <w:jc w:val="left"/>
            </w:pPr>
            <w:r w:rsidRPr="008B1F79">
              <w:t>Not applicable</w:t>
            </w:r>
          </w:p>
        </w:tc>
        <w:tc>
          <w:tcPr>
            <w:tcW w:w="2085" w:type="dxa"/>
          </w:tcPr>
          <w:p w14:paraId="3FFDF3C8" w14:textId="77777777" w:rsidR="002353DD" w:rsidRPr="008B1F79" w:rsidRDefault="002353DD" w:rsidP="00555341">
            <w:pPr>
              <w:pStyle w:val="Tabletext"/>
              <w:jc w:val="left"/>
            </w:pPr>
            <w:r w:rsidRPr="008B1F79">
              <w:t>Not applicable</w:t>
            </w:r>
          </w:p>
        </w:tc>
        <w:tc>
          <w:tcPr>
            <w:tcW w:w="2684" w:type="dxa"/>
          </w:tcPr>
          <w:p w14:paraId="0C7E2497" w14:textId="77777777" w:rsidR="002353DD" w:rsidRPr="008B1F79" w:rsidRDefault="002353DD" w:rsidP="00555341">
            <w:pPr>
              <w:pStyle w:val="Tabletext"/>
              <w:jc w:val="left"/>
            </w:pPr>
            <w:r w:rsidRPr="008B1F79">
              <w:t>Not applicable</w:t>
            </w:r>
          </w:p>
        </w:tc>
        <w:tc>
          <w:tcPr>
            <w:tcW w:w="1978" w:type="dxa"/>
          </w:tcPr>
          <w:p w14:paraId="5E4E5BAB" w14:textId="77777777" w:rsidR="002353DD" w:rsidRPr="008B1F79" w:rsidRDefault="002353DD" w:rsidP="00555341">
            <w:pPr>
              <w:pStyle w:val="Tabletext"/>
              <w:jc w:val="left"/>
            </w:pPr>
            <w:r w:rsidRPr="008B1F79">
              <w:t>Not specified</w:t>
            </w:r>
          </w:p>
        </w:tc>
        <w:tc>
          <w:tcPr>
            <w:tcW w:w="2247" w:type="dxa"/>
          </w:tcPr>
          <w:p w14:paraId="7F1F8C67" w14:textId="77777777" w:rsidR="002353DD" w:rsidRPr="008B1F79" w:rsidRDefault="002353DD" w:rsidP="00555341">
            <w:pPr>
              <w:pStyle w:val="Tabletext"/>
              <w:jc w:val="left"/>
            </w:pPr>
            <w:r w:rsidRPr="008B1F79">
              <w:t>Not applicable</w:t>
            </w:r>
          </w:p>
        </w:tc>
      </w:tr>
      <w:tr w:rsidR="002353DD" w:rsidRPr="008B1F79" w14:paraId="4739EBA7" w14:textId="77777777" w:rsidTr="00555341">
        <w:trPr>
          <w:jc w:val="center"/>
        </w:trPr>
        <w:tc>
          <w:tcPr>
            <w:tcW w:w="3611" w:type="dxa"/>
          </w:tcPr>
          <w:p w14:paraId="3BE5BAFE" w14:textId="77777777" w:rsidR="002353DD" w:rsidRPr="008B1F79" w:rsidRDefault="002353DD" w:rsidP="00555341">
            <w:pPr>
              <w:pStyle w:val="Tabletext"/>
              <w:jc w:val="left"/>
            </w:pPr>
            <w:r w:rsidRPr="008B1F79">
              <w:t>RF emission bandwidth (MHz)</w:t>
            </w:r>
          </w:p>
          <w:p w14:paraId="774381CE" w14:textId="77777777" w:rsidR="002353DD" w:rsidRPr="008B1F79" w:rsidRDefault="002353DD" w:rsidP="00555341">
            <w:pPr>
              <w:pStyle w:val="Tabletext"/>
              <w:keepLines/>
              <w:tabs>
                <w:tab w:val="left" w:leader="dot" w:pos="7938"/>
                <w:tab w:val="center" w:pos="9526"/>
              </w:tabs>
              <w:ind w:left="567" w:hanging="567"/>
              <w:jc w:val="left"/>
            </w:pPr>
            <w:r w:rsidRPr="008B1F79">
              <w:tab/>
            </w:r>
            <w:r w:rsidRPr="008B1F79">
              <w:tab/>
              <w:t>–</w:t>
            </w:r>
            <w:r w:rsidRPr="008B1F79">
              <w:tab/>
              <w:t>3 dB</w:t>
            </w:r>
            <w:r w:rsidRPr="008B1F79">
              <w:br/>
              <w:t>–</w:t>
            </w:r>
            <w:r w:rsidRPr="008B1F79">
              <w:tab/>
              <w:t>20 dB</w:t>
            </w:r>
          </w:p>
        </w:tc>
        <w:tc>
          <w:tcPr>
            <w:tcW w:w="1854" w:type="dxa"/>
          </w:tcPr>
          <w:p w14:paraId="73D7AC60" w14:textId="77777777" w:rsidR="002353DD" w:rsidRPr="008B1F79" w:rsidRDefault="002353DD" w:rsidP="00555341">
            <w:pPr>
              <w:pStyle w:val="Tabletext"/>
              <w:jc w:val="left"/>
            </w:pPr>
          </w:p>
          <w:p w14:paraId="33FCD87C" w14:textId="77777777" w:rsidR="002353DD" w:rsidRPr="008B1F79" w:rsidRDefault="002353DD" w:rsidP="00555341">
            <w:pPr>
              <w:pStyle w:val="Tabletext"/>
              <w:jc w:val="left"/>
            </w:pPr>
            <w:r w:rsidRPr="008B1F79">
              <w:t>2.4</w:t>
            </w:r>
            <w:r w:rsidRPr="008B1F79">
              <w:br/>
              <w:t>13.3</w:t>
            </w:r>
          </w:p>
        </w:tc>
        <w:tc>
          <w:tcPr>
            <w:tcW w:w="2085" w:type="dxa"/>
          </w:tcPr>
          <w:p w14:paraId="0609DF66" w14:textId="77777777" w:rsidR="002353DD" w:rsidRPr="008B1F79" w:rsidRDefault="002353DD" w:rsidP="00555341">
            <w:pPr>
              <w:pStyle w:val="Tabletext"/>
              <w:jc w:val="left"/>
            </w:pPr>
          </w:p>
          <w:p w14:paraId="43CBF112" w14:textId="77777777" w:rsidR="002353DD" w:rsidRPr="008B1F79" w:rsidRDefault="002353DD" w:rsidP="00555341">
            <w:pPr>
              <w:pStyle w:val="Tabletext"/>
              <w:jc w:val="left"/>
            </w:pPr>
            <w:r w:rsidRPr="008B1F79">
              <w:t>4.7</w:t>
            </w:r>
            <w:r w:rsidRPr="008B1F79">
              <w:br/>
              <w:t>11.2</w:t>
            </w:r>
          </w:p>
        </w:tc>
        <w:tc>
          <w:tcPr>
            <w:tcW w:w="2684" w:type="dxa"/>
          </w:tcPr>
          <w:p w14:paraId="01EC0F0B" w14:textId="77777777" w:rsidR="002353DD" w:rsidRPr="008B1F79" w:rsidRDefault="002353DD" w:rsidP="00555341">
            <w:pPr>
              <w:pStyle w:val="Tabletext"/>
              <w:jc w:val="left"/>
            </w:pPr>
          </w:p>
          <w:p w14:paraId="5809C1C2" w14:textId="77777777" w:rsidR="002353DD" w:rsidRPr="008B1F79" w:rsidRDefault="002353DD" w:rsidP="00555341">
            <w:pPr>
              <w:pStyle w:val="Tabletext"/>
              <w:jc w:val="left"/>
            </w:pPr>
            <w:r w:rsidRPr="008B1F79">
              <w:t>0.85</w:t>
            </w:r>
            <w:r w:rsidRPr="008B1F79">
              <w:br/>
              <w:t>5.50</w:t>
            </w:r>
          </w:p>
        </w:tc>
        <w:tc>
          <w:tcPr>
            <w:tcW w:w="1978" w:type="dxa"/>
          </w:tcPr>
          <w:p w14:paraId="095B0221" w14:textId="77777777" w:rsidR="002353DD" w:rsidRPr="008B1F79" w:rsidRDefault="002353DD" w:rsidP="00555341">
            <w:pPr>
              <w:pStyle w:val="Tabletext"/>
              <w:jc w:val="left"/>
            </w:pPr>
          </w:p>
          <w:p w14:paraId="036D5D85" w14:textId="77777777" w:rsidR="002353DD" w:rsidRPr="008B1F79" w:rsidRDefault="002353DD" w:rsidP="00555341">
            <w:pPr>
              <w:pStyle w:val="Tabletext"/>
              <w:jc w:val="left"/>
            </w:pPr>
            <w:r w:rsidRPr="008B1F79">
              <w:t>Not specified</w:t>
            </w:r>
            <w:r w:rsidRPr="008B1F79">
              <w:br/>
              <w:t>Not specified</w:t>
            </w:r>
          </w:p>
        </w:tc>
        <w:tc>
          <w:tcPr>
            <w:tcW w:w="2247" w:type="dxa"/>
          </w:tcPr>
          <w:p w14:paraId="15A96D45" w14:textId="77777777" w:rsidR="002353DD" w:rsidRPr="008B1F79" w:rsidRDefault="002353DD" w:rsidP="00555341">
            <w:pPr>
              <w:pStyle w:val="Tabletext"/>
              <w:jc w:val="left"/>
            </w:pPr>
          </w:p>
          <w:p w14:paraId="1FD19B27" w14:textId="77777777" w:rsidR="002353DD" w:rsidRPr="008B1F79" w:rsidRDefault="002353DD" w:rsidP="00555341">
            <w:pPr>
              <w:pStyle w:val="Tabletext"/>
              <w:jc w:val="left"/>
            </w:pPr>
            <w:r w:rsidRPr="008B1F79">
              <w:t>3.6</w:t>
            </w:r>
            <w:r w:rsidRPr="008B1F79">
              <w:br/>
              <w:t>25.0</w:t>
            </w:r>
          </w:p>
        </w:tc>
      </w:tr>
    </w:tbl>
    <w:p w14:paraId="14124042" w14:textId="77777777" w:rsidR="002353DD" w:rsidRPr="008B1F79" w:rsidRDefault="002353DD" w:rsidP="002353DD">
      <w:pPr>
        <w:overflowPunct/>
        <w:autoSpaceDE/>
        <w:autoSpaceDN/>
        <w:adjustRightInd/>
        <w:spacing w:before="0"/>
        <w:textAlignment w:val="auto"/>
        <w:rPr>
          <w:caps/>
          <w:sz w:val="20"/>
        </w:rPr>
      </w:pPr>
      <w:r w:rsidRPr="008B1F79">
        <w:rPr>
          <w:caps/>
          <w:sz w:val="20"/>
        </w:rPr>
        <w:br w:type="page"/>
      </w:r>
    </w:p>
    <w:p w14:paraId="1B37EE9C" w14:textId="63DD3789" w:rsidR="002353DD" w:rsidRPr="008B1F79" w:rsidRDefault="002353DD" w:rsidP="002353DD">
      <w:pPr>
        <w:pStyle w:val="TableNo"/>
      </w:pPr>
      <w:r w:rsidRPr="008B1F79">
        <w:lastRenderedPageBreak/>
        <w:br/>
        <w:t>TABLE 3 (</w:t>
      </w:r>
      <w:r w:rsidR="002918C4" w:rsidRPr="008B1F79">
        <w:rPr>
          <w:i/>
          <w:iCs/>
          <w:caps w:val="0"/>
        </w:rPr>
        <w:t>continued</w:t>
      </w:r>
      <w:r w:rsidRPr="008B1F79">
        <w:t>)</w:t>
      </w:r>
    </w:p>
    <w:tbl>
      <w:tblPr>
        <w:tblStyle w:val="TableGrid10"/>
        <w:tblW w:w="14459" w:type="dxa"/>
        <w:jc w:val="center"/>
        <w:tblLayout w:type="fixed"/>
        <w:tblLook w:val="0000" w:firstRow="0" w:lastRow="0" w:firstColumn="0" w:lastColumn="0" w:noHBand="0" w:noVBand="0"/>
      </w:tblPr>
      <w:tblGrid>
        <w:gridCol w:w="4866"/>
        <w:gridCol w:w="2854"/>
        <w:gridCol w:w="3297"/>
        <w:gridCol w:w="3442"/>
      </w:tblGrid>
      <w:tr w:rsidR="002353DD" w:rsidRPr="008B1F79" w14:paraId="5A8E5D7C" w14:textId="77777777" w:rsidTr="00555341">
        <w:trPr>
          <w:jc w:val="center"/>
        </w:trPr>
        <w:tc>
          <w:tcPr>
            <w:tcW w:w="4866" w:type="dxa"/>
          </w:tcPr>
          <w:p w14:paraId="4BC986DA"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2854" w:type="dxa"/>
          </w:tcPr>
          <w:p w14:paraId="0D472B2C" w14:textId="77777777" w:rsidR="002353DD" w:rsidRPr="008B1F79" w:rsidRDefault="002353DD" w:rsidP="00555341">
            <w:pPr>
              <w:pStyle w:val="Tablehead"/>
              <w:rPr>
                <w:rFonts w:ascii="Times New Roman" w:hAnsi="Times New Roman"/>
              </w:rPr>
            </w:pPr>
            <w:r w:rsidRPr="008B1F79">
              <w:rPr>
                <w:rFonts w:ascii="Times New Roman" w:hAnsi="Times New Roman"/>
              </w:rPr>
              <w:t>System G6</w:t>
            </w:r>
          </w:p>
        </w:tc>
        <w:tc>
          <w:tcPr>
            <w:tcW w:w="3297" w:type="dxa"/>
          </w:tcPr>
          <w:p w14:paraId="7E4FDF84" w14:textId="77777777" w:rsidR="002353DD" w:rsidRPr="008B1F79" w:rsidRDefault="002353DD" w:rsidP="00555341">
            <w:pPr>
              <w:pStyle w:val="Tablehead"/>
              <w:rPr>
                <w:rFonts w:ascii="Times New Roman" w:hAnsi="Times New Roman"/>
              </w:rPr>
            </w:pPr>
            <w:r w:rsidRPr="008B1F79">
              <w:rPr>
                <w:rFonts w:ascii="Times New Roman" w:hAnsi="Times New Roman"/>
              </w:rPr>
              <w:t>System G7</w:t>
            </w:r>
          </w:p>
        </w:tc>
        <w:tc>
          <w:tcPr>
            <w:tcW w:w="3442" w:type="dxa"/>
          </w:tcPr>
          <w:p w14:paraId="593ED56B" w14:textId="77777777" w:rsidR="002353DD" w:rsidRPr="008B1F79" w:rsidRDefault="002353DD" w:rsidP="00555341">
            <w:pPr>
              <w:pStyle w:val="Tablehead"/>
              <w:rPr>
                <w:rFonts w:ascii="Times New Roman" w:hAnsi="Times New Roman"/>
              </w:rPr>
            </w:pPr>
            <w:r w:rsidRPr="008B1F79">
              <w:rPr>
                <w:rFonts w:ascii="Times New Roman" w:hAnsi="Times New Roman"/>
              </w:rPr>
              <w:t>System G8</w:t>
            </w:r>
          </w:p>
        </w:tc>
      </w:tr>
      <w:tr w:rsidR="002353DD" w:rsidRPr="008B1F79" w14:paraId="31E83450" w14:textId="77777777" w:rsidTr="00555341">
        <w:trPr>
          <w:jc w:val="center"/>
        </w:trPr>
        <w:tc>
          <w:tcPr>
            <w:tcW w:w="4866" w:type="dxa"/>
          </w:tcPr>
          <w:p w14:paraId="22A5424E" w14:textId="77777777" w:rsidR="002353DD" w:rsidRPr="008B1F79" w:rsidRDefault="002353DD" w:rsidP="00555341">
            <w:pPr>
              <w:pStyle w:val="Tabletext"/>
              <w:jc w:val="left"/>
            </w:pPr>
            <w:r w:rsidRPr="008B1F79">
              <w:t>Function</w:t>
            </w:r>
          </w:p>
        </w:tc>
        <w:tc>
          <w:tcPr>
            <w:tcW w:w="2854" w:type="dxa"/>
          </w:tcPr>
          <w:p w14:paraId="38ED5F29" w14:textId="77777777" w:rsidR="002353DD" w:rsidRPr="008B1F79" w:rsidRDefault="002353DD" w:rsidP="00555341">
            <w:pPr>
              <w:pStyle w:val="Tabletext"/>
              <w:jc w:val="left"/>
            </w:pPr>
            <w:r w:rsidRPr="008B1F79">
              <w:t>Airport surveillance/GCA</w:t>
            </w:r>
          </w:p>
        </w:tc>
        <w:tc>
          <w:tcPr>
            <w:tcW w:w="3297" w:type="dxa"/>
          </w:tcPr>
          <w:p w14:paraId="056883E9" w14:textId="77777777" w:rsidR="002353DD" w:rsidRPr="008B1F79" w:rsidRDefault="002353DD" w:rsidP="00555341">
            <w:pPr>
              <w:pStyle w:val="Tabletext"/>
              <w:jc w:val="left"/>
            </w:pPr>
            <w:r w:rsidRPr="008B1F79">
              <w:t>Precision approach radar</w:t>
            </w:r>
          </w:p>
        </w:tc>
        <w:tc>
          <w:tcPr>
            <w:tcW w:w="3442" w:type="dxa"/>
          </w:tcPr>
          <w:p w14:paraId="15993739" w14:textId="77777777" w:rsidR="002353DD" w:rsidRPr="008B1F79" w:rsidRDefault="002353DD" w:rsidP="00555341">
            <w:pPr>
              <w:pStyle w:val="Tabletext"/>
              <w:jc w:val="left"/>
            </w:pPr>
            <w:r w:rsidRPr="008B1F79">
              <w:t>Airport surface detection equipment (ASDE)</w:t>
            </w:r>
          </w:p>
        </w:tc>
      </w:tr>
      <w:tr w:rsidR="002353DD" w:rsidRPr="008B1F79" w14:paraId="06526C9A" w14:textId="77777777" w:rsidTr="00555341">
        <w:trPr>
          <w:jc w:val="center"/>
        </w:trPr>
        <w:tc>
          <w:tcPr>
            <w:tcW w:w="4866" w:type="dxa"/>
          </w:tcPr>
          <w:p w14:paraId="342BBA27" w14:textId="77777777" w:rsidR="002353DD" w:rsidRPr="008B1F79" w:rsidRDefault="002353DD" w:rsidP="00555341">
            <w:pPr>
              <w:pStyle w:val="Tabletext"/>
              <w:jc w:val="left"/>
            </w:pPr>
            <w:r w:rsidRPr="008B1F79">
              <w:t xml:space="preserve">Platform type </w:t>
            </w:r>
          </w:p>
        </w:tc>
        <w:tc>
          <w:tcPr>
            <w:tcW w:w="2854" w:type="dxa"/>
          </w:tcPr>
          <w:p w14:paraId="0C9142E3" w14:textId="77777777" w:rsidR="002353DD" w:rsidRPr="008B1F79" w:rsidRDefault="002353DD" w:rsidP="00555341">
            <w:pPr>
              <w:pStyle w:val="Tabletext"/>
              <w:jc w:val="left"/>
            </w:pPr>
            <w:r w:rsidRPr="008B1F79">
              <w:t>Ground (mobile)</w:t>
            </w:r>
          </w:p>
        </w:tc>
        <w:tc>
          <w:tcPr>
            <w:tcW w:w="3297" w:type="dxa"/>
          </w:tcPr>
          <w:p w14:paraId="3BBFB457" w14:textId="77777777" w:rsidR="002353DD" w:rsidRPr="008B1F79" w:rsidRDefault="002353DD" w:rsidP="00555341">
            <w:pPr>
              <w:pStyle w:val="Tabletext"/>
              <w:jc w:val="left"/>
            </w:pPr>
            <w:r w:rsidRPr="008B1F79">
              <w:t>Ground (fixed or transportable)</w:t>
            </w:r>
          </w:p>
        </w:tc>
        <w:tc>
          <w:tcPr>
            <w:tcW w:w="3442" w:type="dxa"/>
          </w:tcPr>
          <w:p w14:paraId="44763816" w14:textId="77777777" w:rsidR="002353DD" w:rsidRPr="008B1F79" w:rsidRDefault="002353DD" w:rsidP="00555341">
            <w:pPr>
              <w:pStyle w:val="Tabletext"/>
              <w:jc w:val="left"/>
            </w:pPr>
            <w:r w:rsidRPr="008B1F79">
              <w:t>Ground</w:t>
            </w:r>
          </w:p>
        </w:tc>
      </w:tr>
      <w:tr w:rsidR="002353DD" w:rsidRPr="008B1F79" w14:paraId="5C08C2B7" w14:textId="77777777" w:rsidTr="00555341">
        <w:trPr>
          <w:jc w:val="center"/>
        </w:trPr>
        <w:tc>
          <w:tcPr>
            <w:tcW w:w="4866" w:type="dxa"/>
          </w:tcPr>
          <w:p w14:paraId="231D03CC"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2854" w:type="dxa"/>
          </w:tcPr>
          <w:p w14:paraId="2B277743" w14:textId="77777777" w:rsidR="002353DD" w:rsidRPr="008B1F79" w:rsidRDefault="002353DD" w:rsidP="00555341">
            <w:pPr>
              <w:pStyle w:val="Tabletext"/>
              <w:jc w:val="left"/>
            </w:pPr>
            <w:r w:rsidRPr="008B1F79">
              <w:t>9 025</w:t>
            </w:r>
          </w:p>
        </w:tc>
        <w:tc>
          <w:tcPr>
            <w:tcW w:w="3297" w:type="dxa"/>
          </w:tcPr>
          <w:p w14:paraId="24170A20" w14:textId="77777777" w:rsidR="002353DD" w:rsidRPr="008B1F79" w:rsidRDefault="002353DD" w:rsidP="00555341">
            <w:pPr>
              <w:pStyle w:val="Tabletext"/>
              <w:jc w:val="left"/>
            </w:pPr>
            <w:r w:rsidRPr="008B1F79">
              <w:t>9 000-9 200</w:t>
            </w:r>
            <w:r w:rsidRPr="008B1F79">
              <w:br/>
              <w:t>(4 frequencies/system)</w:t>
            </w:r>
          </w:p>
        </w:tc>
        <w:tc>
          <w:tcPr>
            <w:tcW w:w="3442" w:type="dxa"/>
          </w:tcPr>
          <w:p w14:paraId="22EC3DBA" w14:textId="77777777" w:rsidR="002353DD" w:rsidRPr="008B1F79" w:rsidRDefault="002353DD" w:rsidP="00555341">
            <w:pPr>
              <w:pStyle w:val="Tabletext"/>
              <w:jc w:val="left"/>
            </w:pPr>
            <w:r w:rsidRPr="008B1F79">
              <w:t>9 000-9 200; pulse-to-pulse agile over 4 frequencies</w:t>
            </w:r>
          </w:p>
        </w:tc>
      </w:tr>
      <w:tr w:rsidR="002353DD" w:rsidRPr="008B1F79" w14:paraId="0342FEA9" w14:textId="77777777" w:rsidTr="00555341">
        <w:trPr>
          <w:jc w:val="center"/>
        </w:trPr>
        <w:tc>
          <w:tcPr>
            <w:tcW w:w="4866" w:type="dxa"/>
          </w:tcPr>
          <w:p w14:paraId="5722BE85" w14:textId="77777777" w:rsidR="002353DD" w:rsidRPr="008B1F79" w:rsidRDefault="002353DD" w:rsidP="00555341">
            <w:pPr>
              <w:pStyle w:val="Tabletext"/>
              <w:jc w:val="left"/>
            </w:pPr>
            <w:r w:rsidRPr="008B1F79">
              <w:t>Modulation</w:t>
            </w:r>
          </w:p>
        </w:tc>
        <w:tc>
          <w:tcPr>
            <w:tcW w:w="2854" w:type="dxa"/>
          </w:tcPr>
          <w:p w14:paraId="6AF3DE90" w14:textId="77777777" w:rsidR="002353DD" w:rsidRPr="008B1F79" w:rsidRDefault="002353DD" w:rsidP="00555341">
            <w:pPr>
              <w:pStyle w:val="Tabletext"/>
              <w:jc w:val="left"/>
            </w:pPr>
            <w:r w:rsidRPr="008B1F79">
              <w:t>Plain and NLFM pulses</w:t>
            </w:r>
          </w:p>
        </w:tc>
        <w:tc>
          <w:tcPr>
            <w:tcW w:w="3297" w:type="dxa"/>
          </w:tcPr>
          <w:p w14:paraId="28AE29E2" w14:textId="77777777" w:rsidR="002353DD" w:rsidRPr="008B1F79" w:rsidRDefault="002353DD" w:rsidP="00555341">
            <w:pPr>
              <w:pStyle w:val="Tabletext"/>
              <w:jc w:val="left"/>
            </w:pPr>
            <w:r w:rsidRPr="008B1F79">
              <w:t>Plain and NLFM pulse pairs</w:t>
            </w:r>
          </w:p>
        </w:tc>
        <w:tc>
          <w:tcPr>
            <w:tcW w:w="3442" w:type="dxa"/>
          </w:tcPr>
          <w:p w14:paraId="3C898869" w14:textId="77777777" w:rsidR="002353DD" w:rsidRPr="008B1F79" w:rsidRDefault="002353DD" w:rsidP="00555341">
            <w:pPr>
              <w:pStyle w:val="Tabletext"/>
              <w:jc w:val="left"/>
            </w:pPr>
            <w:r w:rsidRPr="008B1F79">
              <w:t>Plain and LFM pulse pairs</w:t>
            </w:r>
          </w:p>
        </w:tc>
      </w:tr>
      <w:tr w:rsidR="002353DD" w:rsidRPr="008B1F79" w14:paraId="7C377DE4" w14:textId="77777777" w:rsidTr="00555341">
        <w:trPr>
          <w:jc w:val="center"/>
        </w:trPr>
        <w:tc>
          <w:tcPr>
            <w:tcW w:w="4866" w:type="dxa"/>
          </w:tcPr>
          <w:p w14:paraId="3C305D0E"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2854" w:type="dxa"/>
          </w:tcPr>
          <w:p w14:paraId="266EBCC1" w14:textId="77777777" w:rsidR="002353DD" w:rsidRPr="008B1F79" w:rsidRDefault="002353DD" w:rsidP="00555341">
            <w:pPr>
              <w:pStyle w:val="Tabletext"/>
              <w:jc w:val="left"/>
            </w:pPr>
            <w:r w:rsidRPr="008B1F79">
              <w:t>310.5</w:t>
            </w:r>
          </w:p>
        </w:tc>
        <w:tc>
          <w:tcPr>
            <w:tcW w:w="3297" w:type="dxa"/>
          </w:tcPr>
          <w:p w14:paraId="014BFA5B" w14:textId="77777777" w:rsidR="002353DD" w:rsidRPr="008B1F79" w:rsidRDefault="002353DD" w:rsidP="00555341">
            <w:pPr>
              <w:pStyle w:val="Tabletext"/>
              <w:jc w:val="left"/>
            </w:pPr>
            <w:r w:rsidRPr="008B1F79">
              <w:t>500</w:t>
            </w:r>
          </w:p>
        </w:tc>
        <w:tc>
          <w:tcPr>
            <w:tcW w:w="3442" w:type="dxa"/>
          </w:tcPr>
          <w:p w14:paraId="5AD0180C" w14:textId="77777777" w:rsidR="002353DD" w:rsidRPr="008B1F79" w:rsidRDefault="002353DD" w:rsidP="00555341">
            <w:pPr>
              <w:pStyle w:val="Tabletext"/>
              <w:jc w:val="left"/>
            </w:pPr>
            <w:r w:rsidRPr="008B1F79">
              <w:t>70</w:t>
            </w:r>
          </w:p>
        </w:tc>
      </w:tr>
      <w:tr w:rsidR="002353DD" w:rsidRPr="008B1F79" w14:paraId="0B6DED66" w14:textId="77777777" w:rsidTr="00555341">
        <w:trPr>
          <w:jc w:val="center"/>
        </w:trPr>
        <w:tc>
          <w:tcPr>
            <w:tcW w:w="4866" w:type="dxa"/>
          </w:tcPr>
          <w:p w14:paraId="77E590F5" w14:textId="7EBE2D82" w:rsidR="002353DD" w:rsidRPr="008B1F79" w:rsidRDefault="002353DD" w:rsidP="00555341">
            <w:pPr>
              <w:pStyle w:val="Tabletext"/>
              <w:keepLines/>
              <w:tabs>
                <w:tab w:val="left" w:leader="dot" w:pos="7938"/>
                <w:tab w:val="center" w:pos="9526"/>
              </w:tabs>
              <w:jc w:val="left"/>
            </w:pPr>
            <w:r w:rsidRPr="000C37FF">
              <w:t>Pulse width (</w:t>
            </w:r>
            <w:r w:rsidRPr="000C37FF">
              <w:sym w:font="Symbol" w:char="F06D"/>
            </w:r>
            <w:r w:rsidRPr="000C37FF">
              <w:t xml:space="preserve">s) and </w:t>
            </w:r>
            <w:r w:rsidRPr="000C37FF">
              <w:br/>
            </w:r>
            <w:ins w:id="633" w:author="Ahmed Kormed" w:date="2025-11-19T13:25:00Z">
              <w:r w:rsidR="00E94AEE" w:rsidRPr="000C37FF">
                <w:rPr>
                  <w:rPrChange w:id="634" w:author="Ahmed Kormed" w:date="2025-11-21T10:06:00Z">
                    <w:rPr>
                      <w:highlight w:val="cyan"/>
                    </w:rPr>
                  </w:rPrChange>
                </w:rPr>
                <w:t>Pulse repetition frequency (</w:t>
              </w:r>
            </w:ins>
            <w:ins w:id="635" w:author="Ahmed Kormed" w:date="2025-11-21T10:06:00Z">
              <w:r w:rsidR="00264D56" w:rsidRPr="000C37FF">
                <w:rPr>
                  <w:rPrChange w:id="636" w:author="Ahmed Kormed" w:date="2025-11-21T10:06:00Z">
                    <w:rPr>
                      <w:highlight w:val="cyan"/>
                    </w:rPr>
                  </w:rPrChange>
                </w:rPr>
                <w:t>Hz</w:t>
              </w:r>
            </w:ins>
            <w:ins w:id="637" w:author="Ahmed Kormed" w:date="2025-11-19T13:25:00Z">
              <w:r w:rsidR="00E94AEE" w:rsidRPr="000C37FF">
                <w:rPr>
                  <w:rPrChange w:id="638" w:author="Ahmed Kormed" w:date="2025-11-21T10:06:00Z">
                    <w:rPr>
                      <w:highlight w:val="cyan"/>
                    </w:rPr>
                  </w:rPrChange>
                </w:rPr>
                <w:t>)</w:t>
              </w:r>
            </w:ins>
            <w:ins w:id="639" w:author="Ahmed Kormed" w:date="2025-11-21T10:06:00Z">
              <w:r w:rsidR="00264D56">
                <w:t xml:space="preserve"> </w:t>
              </w:r>
            </w:ins>
            <w:del w:id="640" w:author="Ahmed Kormed" w:date="2025-05-05T16:54:00Z">
              <w:r w:rsidRPr="008B1F79" w:rsidDel="00FC491A">
                <w:delText>pulse repetition rate (pps)</w:delText>
              </w:r>
            </w:del>
          </w:p>
        </w:tc>
        <w:tc>
          <w:tcPr>
            <w:tcW w:w="2854" w:type="dxa"/>
          </w:tcPr>
          <w:p w14:paraId="3CF6EE08" w14:textId="77777777" w:rsidR="002353DD" w:rsidRPr="008B1F79" w:rsidRDefault="002353DD" w:rsidP="00555341">
            <w:pPr>
              <w:pStyle w:val="Tabletext"/>
              <w:jc w:val="left"/>
            </w:pPr>
            <w:r w:rsidRPr="008B1F79">
              <w:t xml:space="preserve">1.2, 30, and 96 </w:t>
            </w:r>
            <w:r w:rsidRPr="008B1F79">
              <w:br/>
              <w:t>12 800, 3 200-6 300 and 2 120</w:t>
            </w:r>
          </w:p>
        </w:tc>
        <w:tc>
          <w:tcPr>
            <w:tcW w:w="3297" w:type="dxa"/>
          </w:tcPr>
          <w:p w14:paraId="68167974" w14:textId="77777777" w:rsidR="002353DD" w:rsidRPr="008B1F79" w:rsidRDefault="002353DD" w:rsidP="00555341">
            <w:pPr>
              <w:pStyle w:val="Tabletext"/>
              <w:jc w:val="left"/>
            </w:pPr>
            <w:r w:rsidRPr="008B1F79">
              <w:t>0.65 and 25 pulse-pair</w:t>
            </w:r>
            <w:r w:rsidRPr="008B1F79">
              <w:br/>
              <w:t>3 470, 3 500, 5 200 and 5 300</w:t>
            </w:r>
          </w:p>
        </w:tc>
        <w:tc>
          <w:tcPr>
            <w:tcW w:w="3442" w:type="dxa"/>
          </w:tcPr>
          <w:p w14:paraId="413E3B18" w14:textId="77777777" w:rsidR="002353DD" w:rsidRPr="008B1F79" w:rsidRDefault="002353DD" w:rsidP="00555341">
            <w:pPr>
              <w:pStyle w:val="Tabletext"/>
              <w:jc w:val="left"/>
            </w:pPr>
            <w:r w:rsidRPr="008B1F79">
              <w:t>0.04 and 4.0 (compressed to 0.040)</w:t>
            </w:r>
            <w:r w:rsidRPr="008B1F79">
              <w:br/>
              <w:t>4 096 each, 8192 total</w:t>
            </w:r>
          </w:p>
        </w:tc>
      </w:tr>
      <w:tr w:rsidR="002353DD" w:rsidRPr="008B1F79" w14:paraId="710A159B" w14:textId="77777777" w:rsidTr="00555341">
        <w:trPr>
          <w:jc w:val="center"/>
        </w:trPr>
        <w:tc>
          <w:tcPr>
            <w:tcW w:w="4866" w:type="dxa"/>
          </w:tcPr>
          <w:p w14:paraId="13392831" w14:textId="77777777" w:rsidR="002353DD" w:rsidRPr="008B1F79" w:rsidRDefault="002353DD" w:rsidP="00555341">
            <w:pPr>
              <w:pStyle w:val="Tabletext"/>
              <w:jc w:val="left"/>
            </w:pPr>
            <w:r w:rsidRPr="008B1F79">
              <w:t>Maximum duty cycle</w:t>
            </w:r>
          </w:p>
        </w:tc>
        <w:tc>
          <w:tcPr>
            <w:tcW w:w="2854" w:type="dxa"/>
          </w:tcPr>
          <w:p w14:paraId="12C793E1" w14:textId="77777777" w:rsidR="002353DD" w:rsidRPr="008B1F79" w:rsidRDefault="002353DD" w:rsidP="00555341">
            <w:pPr>
              <w:pStyle w:val="Tabletext"/>
              <w:jc w:val="left"/>
            </w:pPr>
            <w:r w:rsidRPr="008B1F79">
              <w:t>0.203</w:t>
            </w:r>
          </w:p>
        </w:tc>
        <w:tc>
          <w:tcPr>
            <w:tcW w:w="3297" w:type="dxa"/>
          </w:tcPr>
          <w:p w14:paraId="0D80DB6F" w14:textId="77777777" w:rsidR="002353DD" w:rsidRPr="008B1F79" w:rsidRDefault="002353DD" w:rsidP="00555341">
            <w:pPr>
              <w:pStyle w:val="Tabletext"/>
              <w:jc w:val="left"/>
            </w:pPr>
            <w:r w:rsidRPr="008B1F79">
              <w:t>0.11</w:t>
            </w:r>
          </w:p>
        </w:tc>
        <w:tc>
          <w:tcPr>
            <w:tcW w:w="3442" w:type="dxa"/>
          </w:tcPr>
          <w:p w14:paraId="236EE9BF" w14:textId="77777777" w:rsidR="002353DD" w:rsidRPr="008B1F79" w:rsidRDefault="002353DD" w:rsidP="00555341">
            <w:pPr>
              <w:pStyle w:val="Tabletext"/>
              <w:jc w:val="left"/>
            </w:pPr>
            <w:r w:rsidRPr="008B1F79">
              <w:t>0.017</w:t>
            </w:r>
          </w:p>
        </w:tc>
      </w:tr>
      <w:tr w:rsidR="002353DD" w:rsidRPr="008B1F79" w14:paraId="34B4CAAA" w14:textId="77777777" w:rsidTr="00555341">
        <w:trPr>
          <w:jc w:val="center"/>
        </w:trPr>
        <w:tc>
          <w:tcPr>
            <w:tcW w:w="4866" w:type="dxa"/>
          </w:tcPr>
          <w:p w14:paraId="2AEBD79E"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2854" w:type="dxa"/>
          </w:tcPr>
          <w:p w14:paraId="34BB8910" w14:textId="77777777" w:rsidR="002353DD" w:rsidRPr="008B1F79" w:rsidRDefault="002353DD" w:rsidP="00555341">
            <w:pPr>
              <w:pStyle w:val="Tabletext"/>
              <w:jc w:val="left"/>
            </w:pPr>
            <w:r w:rsidRPr="008B1F79">
              <w:t>Not specified</w:t>
            </w:r>
          </w:p>
        </w:tc>
        <w:tc>
          <w:tcPr>
            <w:tcW w:w="3297" w:type="dxa"/>
          </w:tcPr>
          <w:p w14:paraId="1985FB4A" w14:textId="77777777" w:rsidR="002353DD" w:rsidRPr="008B1F79" w:rsidRDefault="002353DD" w:rsidP="00555341">
            <w:pPr>
              <w:pStyle w:val="Tabletext"/>
              <w:jc w:val="left"/>
            </w:pPr>
            <w:r w:rsidRPr="008B1F79">
              <w:t>0.15/0.15 and 0.15/0.15</w:t>
            </w:r>
          </w:p>
        </w:tc>
        <w:tc>
          <w:tcPr>
            <w:tcW w:w="3442" w:type="dxa"/>
          </w:tcPr>
          <w:p w14:paraId="4405FC81" w14:textId="77777777" w:rsidR="002353DD" w:rsidRPr="008B1F79" w:rsidRDefault="002353DD" w:rsidP="00555341">
            <w:pPr>
              <w:pStyle w:val="Tabletext"/>
              <w:jc w:val="left"/>
            </w:pPr>
            <w:r w:rsidRPr="008B1F79">
              <w:t>Short pulse: 0.016/0.018;</w:t>
            </w:r>
            <w:r w:rsidRPr="008B1F79">
              <w:br/>
              <w:t>Long pulse: 0.082/0.06</w:t>
            </w:r>
          </w:p>
        </w:tc>
      </w:tr>
      <w:tr w:rsidR="002353DD" w:rsidRPr="008B1F79" w14:paraId="3936A8B8" w14:textId="77777777" w:rsidTr="00555341">
        <w:trPr>
          <w:jc w:val="center"/>
        </w:trPr>
        <w:tc>
          <w:tcPr>
            <w:tcW w:w="4866" w:type="dxa"/>
          </w:tcPr>
          <w:p w14:paraId="16CFA185" w14:textId="77777777" w:rsidR="002353DD" w:rsidRPr="008B1F79" w:rsidRDefault="002353DD" w:rsidP="00555341">
            <w:pPr>
              <w:pStyle w:val="Tabletext"/>
              <w:jc w:val="left"/>
            </w:pPr>
            <w:r w:rsidRPr="008B1F79">
              <w:t>Output device</w:t>
            </w:r>
          </w:p>
        </w:tc>
        <w:tc>
          <w:tcPr>
            <w:tcW w:w="2854" w:type="dxa"/>
          </w:tcPr>
          <w:p w14:paraId="367422EA" w14:textId="77777777" w:rsidR="002353DD" w:rsidRPr="008B1F79" w:rsidRDefault="002353DD" w:rsidP="00555341">
            <w:pPr>
              <w:pStyle w:val="Tabletext"/>
              <w:jc w:val="left"/>
            </w:pPr>
            <w:r w:rsidRPr="008B1F79">
              <w:t>Solid state</w:t>
            </w:r>
          </w:p>
        </w:tc>
        <w:tc>
          <w:tcPr>
            <w:tcW w:w="3297" w:type="dxa"/>
          </w:tcPr>
          <w:p w14:paraId="206C3C4F" w14:textId="77777777" w:rsidR="002353DD" w:rsidRPr="008B1F79" w:rsidRDefault="002353DD" w:rsidP="00555341">
            <w:pPr>
              <w:pStyle w:val="Tabletext"/>
              <w:jc w:val="left"/>
            </w:pPr>
            <w:r w:rsidRPr="008B1F79">
              <w:t>Transistors</w:t>
            </w:r>
          </w:p>
        </w:tc>
        <w:tc>
          <w:tcPr>
            <w:tcW w:w="3442" w:type="dxa"/>
          </w:tcPr>
          <w:p w14:paraId="7352593F" w14:textId="77777777" w:rsidR="002353DD" w:rsidRPr="008B1F79" w:rsidRDefault="002353DD" w:rsidP="00555341">
            <w:pPr>
              <w:pStyle w:val="Tabletext"/>
              <w:jc w:val="left"/>
            </w:pPr>
            <w:r w:rsidRPr="008B1F79">
              <w:t xml:space="preserve">Solid state </w:t>
            </w:r>
          </w:p>
        </w:tc>
      </w:tr>
      <w:tr w:rsidR="002353DD" w:rsidRPr="008B1F79" w14:paraId="34EFDC87" w14:textId="77777777" w:rsidTr="00555341">
        <w:trPr>
          <w:jc w:val="center"/>
        </w:trPr>
        <w:tc>
          <w:tcPr>
            <w:tcW w:w="4866" w:type="dxa"/>
          </w:tcPr>
          <w:p w14:paraId="00F364CD" w14:textId="77777777" w:rsidR="002353DD" w:rsidRPr="008B1F79" w:rsidRDefault="002353DD" w:rsidP="00555341">
            <w:pPr>
              <w:pStyle w:val="Tabletext"/>
              <w:jc w:val="left"/>
            </w:pPr>
            <w:r w:rsidRPr="008B1F79">
              <w:t>Antenna pattern type</w:t>
            </w:r>
          </w:p>
        </w:tc>
        <w:tc>
          <w:tcPr>
            <w:tcW w:w="2854" w:type="dxa"/>
          </w:tcPr>
          <w:p w14:paraId="146ECAAB" w14:textId="77777777" w:rsidR="002353DD" w:rsidRPr="008B1F79" w:rsidRDefault="002353DD" w:rsidP="00555341">
            <w:pPr>
              <w:pStyle w:val="Tabletext"/>
              <w:jc w:val="left"/>
            </w:pPr>
            <w:r w:rsidRPr="008B1F79">
              <w:t>Fan (csc</w:t>
            </w:r>
            <w:r w:rsidRPr="008B1F79">
              <w:rPr>
                <w:vertAlign w:val="superscript"/>
              </w:rPr>
              <w:t>2</w:t>
            </w:r>
            <w:r w:rsidRPr="008B1F79">
              <w:t>)</w:t>
            </w:r>
          </w:p>
        </w:tc>
        <w:tc>
          <w:tcPr>
            <w:tcW w:w="3297" w:type="dxa"/>
          </w:tcPr>
          <w:p w14:paraId="7961AC74" w14:textId="77777777" w:rsidR="002353DD" w:rsidRPr="008B1F79" w:rsidRDefault="002353DD" w:rsidP="00555341">
            <w:pPr>
              <w:pStyle w:val="Tabletext"/>
              <w:jc w:val="left"/>
            </w:pPr>
            <w:r w:rsidRPr="008B1F79">
              <w:t>Vertical fan and horizontal fan</w:t>
            </w:r>
          </w:p>
        </w:tc>
        <w:tc>
          <w:tcPr>
            <w:tcW w:w="3442" w:type="dxa"/>
          </w:tcPr>
          <w:p w14:paraId="3321DB89" w14:textId="77777777" w:rsidR="002353DD" w:rsidRPr="008B1F79" w:rsidRDefault="002353DD" w:rsidP="00555341">
            <w:pPr>
              <w:pStyle w:val="Tabletext"/>
              <w:jc w:val="left"/>
            </w:pPr>
            <w:r w:rsidRPr="008B1F79">
              <w:t>Inverse csc</w:t>
            </w:r>
            <w:r w:rsidRPr="008B1F79">
              <w:rPr>
                <w:vertAlign w:val="superscript"/>
              </w:rPr>
              <w:t>2</w:t>
            </w:r>
          </w:p>
        </w:tc>
      </w:tr>
      <w:tr w:rsidR="002353DD" w:rsidRPr="008B1F79" w14:paraId="5D70A464" w14:textId="77777777" w:rsidTr="00555341">
        <w:trPr>
          <w:jc w:val="center"/>
        </w:trPr>
        <w:tc>
          <w:tcPr>
            <w:tcW w:w="4866" w:type="dxa"/>
          </w:tcPr>
          <w:p w14:paraId="70EC0500" w14:textId="77777777" w:rsidR="002353DD" w:rsidRPr="008B1F79" w:rsidRDefault="002353DD" w:rsidP="00555341">
            <w:pPr>
              <w:pStyle w:val="Tabletext"/>
              <w:jc w:val="left"/>
            </w:pPr>
            <w:r w:rsidRPr="008B1F79">
              <w:t>Antenna type</w:t>
            </w:r>
          </w:p>
        </w:tc>
        <w:tc>
          <w:tcPr>
            <w:tcW w:w="2854" w:type="dxa"/>
          </w:tcPr>
          <w:p w14:paraId="2988C8AA" w14:textId="77777777" w:rsidR="002353DD" w:rsidRPr="008B1F79" w:rsidRDefault="002353DD" w:rsidP="00555341">
            <w:pPr>
              <w:pStyle w:val="Tabletext"/>
              <w:jc w:val="left"/>
            </w:pPr>
            <w:r w:rsidRPr="008B1F79">
              <w:t>Active array + reflector</w:t>
            </w:r>
          </w:p>
        </w:tc>
        <w:tc>
          <w:tcPr>
            <w:tcW w:w="3297" w:type="dxa"/>
          </w:tcPr>
          <w:p w14:paraId="7F86D861" w14:textId="77777777" w:rsidR="002353DD" w:rsidRPr="008B1F79" w:rsidRDefault="002353DD" w:rsidP="00555341">
            <w:pPr>
              <w:pStyle w:val="Tabletext"/>
              <w:jc w:val="left"/>
            </w:pPr>
            <w:r w:rsidRPr="008B1F79">
              <w:t>Two phased arrays</w:t>
            </w:r>
          </w:p>
        </w:tc>
        <w:tc>
          <w:tcPr>
            <w:tcW w:w="3442" w:type="dxa"/>
          </w:tcPr>
          <w:p w14:paraId="7327EB09" w14:textId="77777777" w:rsidR="002353DD" w:rsidRPr="008B1F79" w:rsidRDefault="002353DD" w:rsidP="00555341">
            <w:pPr>
              <w:pStyle w:val="Tabletext"/>
              <w:jc w:val="left"/>
            </w:pPr>
            <w:r w:rsidRPr="008B1F79">
              <w:t>Passive array</w:t>
            </w:r>
          </w:p>
        </w:tc>
      </w:tr>
      <w:tr w:rsidR="002353DD" w:rsidRPr="008B1F79" w14:paraId="7D034569" w14:textId="77777777" w:rsidTr="00555341">
        <w:trPr>
          <w:jc w:val="center"/>
        </w:trPr>
        <w:tc>
          <w:tcPr>
            <w:tcW w:w="4866" w:type="dxa"/>
          </w:tcPr>
          <w:p w14:paraId="455F6E5D" w14:textId="77777777" w:rsidR="002353DD" w:rsidRPr="008B1F79" w:rsidRDefault="002353DD" w:rsidP="00555341">
            <w:pPr>
              <w:pStyle w:val="Tabletext"/>
              <w:jc w:val="left"/>
            </w:pPr>
            <w:r w:rsidRPr="008B1F79">
              <w:t>Antenna polarization</w:t>
            </w:r>
          </w:p>
        </w:tc>
        <w:tc>
          <w:tcPr>
            <w:tcW w:w="2854" w:type="dxa"/>
          </w:tcPr>
          <w:p w14:paraId="7919BE0C" w14:textId="77777777" w:rsidR="002353DD" w:rsidRPr="008B1F79" w:rsidRDefault="002353DD" w:rsidP="00555341">
            <w:pPr>
              <w:pStyle w:val="Tabletext"/>
              <w:jc w:val="left"/>
            </w:pPr>
            <w:r w:rsidRPr="008B1F79">
              <w:t>Vertical</w:t>
            </w:r>
          </w:p>
        </w:tc>
        <w:tc>
          <w:tcPr>
            <w:tcW w:w="3297" w:type="dxa"/>
          </w:tcPr>
          <w:p w14:paraId="6B9CD183" w14:textId="77777777" w:rsidR="002353DD" w:rsidRPr="008B1F79" w:rsidRDefault="002353DD" w:rsidP="00555341">
            <w:pPr>
              <w:pStyle w:val="Tabletext"/>
              <w:jc w:val="left"/>
            </w:pPr>
            <w:r w:rsidRPr="008B1F79">
              <w:t>Right-hand circular</w:t>
            </w:r>
          </w:p>
        </w:tc>
        <w:tc>
          <w:tcPr>
            <w:tcW w:w="3442" w:type="dxa"/>
          </w:tcPr>
          <w:p w14:paraId="7A1E71DE" w14:textId="77777777" w:rsidR="002353DD" w:rsidRPr="008B1F79" w:rsidRDefault="002353DD" w:rsidP="00555341">
            <w:pPr>
              <w:pStyle w:val="Tabletext"/>
              <w:jc w:val="left"/>
            </w:pPr>
            <w:r w:rsidRPr="008B1F79">
              <w:t>Right hand circular</w:t>
            </w:r>
          </w:p>
        </w:tc>
      </w:tr>
      <w:tr w:rsidR="002353DD" w:rsidRPr="008B1F79" w14:paraId="1F0C6525" w14:textId="77777777" w:rsidTr="00555341">
        <w:trPr>
          <w:jc w:val="center"/>
        </w:trPr>
        <w:tc>
          <w:tcPr>
            <w:tcW w:w="4866" w:type="dxa"/>
          </w:tcPr>
          <w:p w14:paraId="018ABF6A"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w:t>
            </w:r>
            <w:proofErr w:type="spellStart"/>
            <w:r w:rsidRPr="008B1F79">
              <w:t>dBi</w:t>
            </w:r>
            <w:proofErr w:type="spellEnd"/>
            <w:r w:rsidRPr="008B1F79">
              <w:t>)</w:t>
            </w:r>
          </w:p>
        </w:tc>
        <w:tc>
          <w:tcPr>
            <w:tcW w:w="2854" w:type="dxa"/>
          </w:tcPr>
          <w:p w14:paraId="42DDF922" w14:textId="77777777" w:rsidR="002353DD" w:rsidRPr="008B1F79" w:rsidRDefault="002353DD" w:rsidP="00555341">
            <w:pPr>
              <w:pStyle w:val="Tabletext"/>
              <w:jc w:val="left"/>
            </w:pPr>
            <w:r w:rsidRPr="008B1F79">
              <w:t>37.5 Tx, 37 Rx</w:t>
            </w:r>
          </w:p>
        </w:tc>
        <w:tc>
          <w:tcPr>
            <w:tcW w:w="3297" w:type="dxa"/>
          </w:tcPr>
          <w:p w14:paraId="58AB6CF6" w14:textId="77777777" w:rsidR="002353DD" w:rsidRPr="008B1F79" w:rsidRDefault="002353DD" w:rsidP="00555341">
            <w:pPr>
              <w:pStyle w:val="Tabletext"/>
              <w:jc w:val="left"/>
            </w:pPr>
            <w:r w:rsidRPr="008B1F79">
              <w:t>Vertical fan: 36</w:t>
            </w:r>
            <w:r w:rsidRPr="008B1F79">
              <w:br/>
              <w:t>Horizontal fan: 36</w:t>
            </w:r>
          </w:p>
        </w:tc>
        <w:tc>
          <w:tcPr>
            <w:tcW w:w="3442" w:type="dxa"/>
          </w:tcPr>
          <w:p w14:paraId="437FF5FB" w14:textId="77777777" w:rsidR="002353DD" w:rsidRPr="008B1F79" w:rsidRDefault="002353DD" w:rsidP="00555341">
            <w:pPr>
              <w:pStyle w:val="Tabletext"/>
              <w:jc w:val="left"/>
            </w:pPr>
            <w:r w:rsidRPr="008B1F79">
              <w:t>35</w:t>
            </w:r>
          </w:p>
        </w:tc>
      </w:tr>
      <w:tr w:rsidR="002353DD" w:rsidRPr="008B1F79" w14:paraId="19759E24" w14:textId="77777777" w:rsidTr="00555341">
        <w:trPr>
          <w:jc w:val="center"/>
        </w:trPr>
        <w:tc>
          <w:tcPr>
            <w:tcW w:w="4866" w:type="dxa"/>
          </w:tcPr>
          <w:p w14:paraId="3990F071" w14:textId="77777777" w:rsidR="002353DD" w:rsidRPr="008B1F79" w:rsidRDefault="002353DD" w:rsidP="00555341">
            <w:pPr>
              <w:pStyle w:val="Tabletext"/>
              <w:keepLines/>
              <w:tabs>
                <w:tab w:val="left" w:leader="dot" w:pos="7938"/>
                <w:tab w:val="center" w:pos="9526"/>
              </w:tabs>
              <w:ind w:left="567" w:hanging="567"/>
              <w:jc w:val="left"/>
            </w:pPr>
            <w:r w:rsidRPr="008B1F79">
              <w:t>Antenna elevation beamwidth (</w:t>
            </w:r>
            <w:r w:rsidRPr="008B1F79">
              <w:rPr>
                <w:spacing w:val="-8"/>
              </w:rPr>
              <w:t>degrees)</w:t>
            </w:r>
          </w:p>
        </w:tc>
        <w:tc>
          <w:tcPr>
            <w:tcW w:w="2854" w:type="dxa"/>
          </w:tcPr>
          <w:p w14:paraId="0864FB24" w14:textId="77777777" w:rsidR="002353DD" w:rsidRPr="008B1F79" w:rsidRDefault="002353DD" w:rsidP="00555341">
            <w:pPr>
              <w:pStyle w:val="Tabletext"/>
              <w:jc w:val="left"/>
            </w:pPr>
            <w:r w:rsidRPr="008B1F79">
              <w:t>3.5 + csc</w:t>
            </w:r>
            <w:r w:rsidRPr="008B1F79">
              <w:rPr>
                <w:vertAlign w:val="superscript"/>
              </w:rPr>
              <w:t xml:space="preserve">2 </w:t>
            </w:r>
            <w:r w:rsidRPr="008B1F79">
              <w:t>to 20</w:t>
            </w:r>
          </w:p>
        </w:tc>
        <w:tc>
          <w:tcPr>
            <w:tcW w:w="3297" w:type="dxa"/>
          </w:tcPr>
          <w:p w14:paraId="2503509F" w14:textId="77777777" w:rsidR="002353DD" w:rsidRPr="008B1F79" w:rsidRDefault="002353DD" w:rsidP="00555341">
            <w:pPr>
              <w:pStyle w:val="Tabletext"/>
              <w:jc w:val="left"/>
            </w:pPr>
            <w:r w:rsidRPr="008B1F79">
              <w:t>Vertical fan: 9.0</w:t>
            </w:r>
            <w:r w:rsidRPr="008B1F79">
              <w:br/>
              <w:t>Horizontal fan: 0.63</w:t>
            </w:r>
          </w:p>
        </w:tc>
        <w:tc>
          <w:tcPr>
            <w:tcW w:w="3442" w:type="dxa"/>
          </w:tcPr>
          <w:p w14:paraId="0B38B49D" w14:textId="77777777" w:rsidR="002353DD" w:rsidRPr="008B1F79" w:rsidRDefault="002353DD" w:rsidP="00555341">
            <w:pPr>
              <w:pStyle w:val="Tabletext"/>
              <w:jc w:val="left"/>
            </w:pPr>
            <w:r w:rsidRPr="008B1F79">
              <w:t>19</w:t>
            </w:r>
          </w:p>
        </w:tc>
      </w:tr>
      <w:tr w:rsidR="002353DD" w:rsidRPr="008B1F79" w14:paraId="65B299E6" w14:textId="77777777" w:rsidTr="00555341">
        <w:trPr>
          <w:jc w:val="center"/>
        </w:trPr>
        <w:tc>
          <w:tcPr>
            <w:tcW w:w="4866" w:type="dxa"/>
          </w:tcPr>
          <w:p w14:paraId="504079E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2854" w:type="dxa"/>
          </w:tcPr>
          <w:p w14:paraId="5491A746" w14:textId="77777777" w:rsidR="002353DD" w:rsidRPr="008B1F79" w:rsidRDefault="002353DD" w:rsidP="00555341">
            <w:pPr>
              <w:pStyle w:val="Tabletext"/>
              <w:jc w:val="left"/>
            </w:pPr>
            <w:r w:rsidRPr="008B1F79">
              <w:t>1.05</w:t>
            </w:r>
          </w:p>
        </w:tc>
        <w:tc>
          <w:tcPr>
            <w:tcW w:w="3297" w:type="dxa"/>
          </w:tcPr>
          <w:p w14:paraId="72CB1B24" w14:textId="77777777" w:rsidR="002353DD" w:rsidRPr="008B1F79" w:rsidRDefault="002353DD" w:rsidP="00555341">
            <w:pPr>
              <w:pStyle w:val="Tabletext"/>
              <w:jc w:val="left"/>
            </w:pPr>
            <w:r w:rsidRPr="008B1F79">
              <w:t>Vertical fan: 1.04</w:t>
            </w:r>
            <w:r w:rsidRPr="008B1F79">
              <w:br/>
              <w:t>Horizontal fan: 15</w:t>
            </w:r>
          </w:p>
        </w:tc>
        <w:tc>
          <w:tcPr>
            <w:tcW w:w="3442" w:type="dxa"/>
          </w:tcPr>
          <w:p w14:paraId="74DD37CD" w14:textId="77777777" w:rsidR="002353DD" w:rsidRPr="008B1F79" w:rsidRDefault="002353DD" w:rsidP="00555341">
            <w:pPr>
              <w:pStyle w:val="Tabletext"/>
              <w:jc w:val="left"/>
            </w:pPr>
            <w:r w:rsidRPr="008B1F79">
              <w:t>0.35</w:t>
            </w:r>
          </w:p>
        </w:tc>
      </w:tr>
    </w:tbl>
    <w:p w14:paraId="0FC6F216" w14:textId="77777777" w:rsidR="002353DD" w:rsidRPr="008B1F79" w:rsidRDefault="002353DD" w:rsidP="002353DD">
      <w:pPr>
        <w:pStyle w:val="Tablefin"/>
      </w:pPr>
    </w:p>
    <w:p w14:paraId="5E41EE30" w14:textId="3345412C" w:rsidR="002353DD" w:rsidRPr="008B1F79" w:rsidRDefault="002353DD" w:rsidP="002353DD">
      <w:pPr>
        <w:pStyle w:val="TableNo"/>
      </w:pPr>
      <w:r w:rsidRPr="008B1F79">
        <w:br w:type="page"/>
      </w:r>
      <w:r w:rsidRPr="008B1F79">
        <w:lastRenderedPageBreak/>
        <w:br/>
        <w:t>TABLE 3 (</w:t>
      </w:r>
      <w:r w:rsidR="002918C4" w:rsidRPr="008B1F79">
        <w:rPr>
          <w:i/>
          <w:caps w:val="0"/>
        </w:rPr>
        <w:t>continued</w:t>
      </w:r>
      <w:r w:rsidRPr="008B1F79">
        <w:t>)</w:t>
      </w:r>
    </w:p>
    <w:tbl>
      <w:tblPr>
        <w:tblW w:w="14459" w:type="dxa"/>
        <w:jc w:val="center"/>
        <w:tblLayout w:type="fixed"/>
        <w:tblLook w:val="0000" w:firstRow="0" w:lastRow="0" w:firstColumn="0" w:lastColumn="0" w:noHBand="0" w:noVBand="0"/>
      </w:tblPr>
      <w:tblGrid>
        <w:gridCol w:w="4965"/>
        <w:gridCol w:w="2822"/>
        <w:gridCol w:w="3258"/>
        <w:gridCol w:w="3414"/>
      </w:tblGrid>
      <w:tr w:rsidR="002353DD" w:rsidRPr="008B1F79" w14:paraId="008FB035"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25B8A1F" w14:textId="77777777" w:rsidR="002353DD" w:rsidRPr="008B1F79" w:rsidRDefault="002353DD" w:rsidP="00555341">
            <w:pPr>
              <w:pStyle w:val="Tablehead"/>
            </w:pPr>
            <w:r w:rsidRPr="008B1F79">
              <w:t>Characteristics</w:t>
            </w:r>
          </w:p>
        </w:tc>
        <w:tc>
          <w:tcPr>
            <w:tcW w:w="2822" w:type="dxa"/>
            <w:tcBorders>
              <w:top w:val="single" w:sz="6" w:space="0" w:color="auto"/>
              <w:left w:val="single" w:sz="6" w:space="0" w:color="auto"/>
              <w:bottom w:val="single" w:sz="6" w:space="0" w:color="auto"/>
            </w:tcBorders>
          </w:tcPr>
          <w:p w14:paraId="2CCE8335" w14:textId="77777777" w:rsidR="002353DD" w:rsidRPr="008B1F79" w:rsidRDefault="002353DD" w:rsidP="00555341">
            <w:pPr>
              <w:pStyle w:val="Tablehead"/>
            </w:pPr>
            <w:r w:rsidRPr="008B1F79">
              <w:t>System G6</w:t>
            </w:r>
          </w:p>
        </w:tc>
        <w:tc>
          <w:tcPr>
            <w:tcW w:w="3258" w:type="dxa"/>
            <w:tcBorders>
              <w:top w:val="single" w:sz="6" w:space="0" w:color="auto"/>
              <w:left w:val="single" w:sz="6" w:space="0" w:color="auto"/>
              <w:bottom w:val="single" w:sz="6" w:space="0" w:color="auto"/>
            </w:tcBorders>
          </w:tcPr>
          <w:p w14:paraId="098C47B9" w14:textId="77777777" w:rsidR="002353DD" w:rsidRPr="008B1F79" w:rsidRDefault="002353DD" w:rsidP="00555341">
            <w:pPr>
              <w:pStyle w:val="Tablehead"/>
            </w:pPr>
            <w:r w:rsidRPr="008B1F79">
              <w:t>System G7</w:t>
            </w:r>
          </w:p>
        </w:tc>
        <w:tc>
          <w:tcPr>
            <w:tcW w:w="3414" w:type="dxa"/>
            <w:tcBorders>
              <w:top w:val="single" w:sz="4" w:space="0" w:color="auto"/>
              <w:left w:val="single" w:sz="4" w:space="0" w:color="auto"/>
              <w:bottom w:val="single" w:sz="6" w:space="0" w:color="auto"/>
              <w:right w:val="single" w:sz="4" w:space="0" w:color="auto"/>
            </w:tcBorders>
          </w:tcPr>
          <w:p w14:paraId="65A831E9" w14:textId="77777777" w:rsidR="002353DD" w:rsidRPr="008B1F79" w:rsidRDefault="002353DD" w:rsidP="00555341">
            <w:pPr>
              <w:pStyle w:val="Tablehead"/>
            </w:pPr>
            <w:r w:rsidRPr="008B1F79">
              <w:t>System G8</w:t>
            </w:r>
          </w:p>
        </w:tc>
      </w:tr>
      <w:tr w:rsidR="002353DD" w:rsidRPr="008B1F79" w14:paraId="4262EAB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23679EB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822" w:type="dxa"/>
            <w:tcBorders>
              <w:top w:val="single" w:sz="6" w:space="0" w:color="auto"/>
              <w:left w:val="single" w:sz="6" w:space="0" w:color="auto"/>
              <w:bottom w:val="single" w:sz="6" w:space="0" w:color="auto"/>
            </w:tcBorders>
          </w:tcPr>
          <w:p w14:paraId="593FEA68" w14:textId="77777777" w:rsidR="002353DD" w:rsidRPr="008B1F79" w:rsidRDefault="002353DD" w:rsidP="00555341">
            <w:pPr>
              <w:pStyle w:val="Tabletext"/>
            </w:pPr>
            <w:r w:rsidRPr="008B1F79">
              <w:t>12</w:t>
            </w:r>
          </w:p>
        </w:tc>
        <w:tc>
          <w:tcPr>
            <w:tcW w:w="3258" w:type="dxa"/>
            <w:tcBorders>
              <w:top w:val="single" w:sz="6" w:space="0" w:color="auto"/>
              <w:left w:val="single" w:sz="6" w:space="0" w:color="auto"/>
              <w:bottom w:val="single" w:sz="6" w:space="0" w:color="auto"/>
            </w:tcBorders>
          </w:tcPr>
          <w:p w14:paraId="041071A9" w14:textId="77777777" w:rsidR="002353DD" w:rsidRPr="008B1F79" w:rsidRDefault="002353DD" w:rsidP="00555341">
            <w:pPr>
              <w:pStyle w:val="Tabletext"/>
            </w:pPr>
            <w:r w:rsidRPr="008B1F79">
              <w:t xml:space="preserve">Vertical fan: 60, half time </w:t>
            </w:r>
            <w:r w:rsidRPr="008B1F79">
              <w:br/>
              <w:t>(60 scans/min)</w:t>
            </w:r>
          </w:p>
        </w:tc>
        <w:tc>
          <w:tcPr>
            <w:tcW w:w="3414" w:type="dxa"/>
            <w:tcBorders>
              <w:top w:val="single" w:sz="6" w:space="0" w:color="auto"/>
              <w:left w:val="single" w:sz="4" w:space="0" w:color="auto"/>
              <w:bottom w:val="single" w:sz="6" w:space="0" w:color="auto"/>
              <w:right w:val="single" w:sz="4" w:space="0" w:color="auto"/>
            </w:tcBorders>
          </w:tcPr>
          <w:p w14:paraId="05E52256" w14:textId="77777777" w:rsidR="002353DD" w:rsidRPr="008B1F79" w:rsidRDefault="002353DD" w:rsidP="00555341">
            <w:pPr>
              <w:pStyle w:val="Tabletext"/>
            </w:pPr>
            <w:r w:rsidRPr="008B1F79">
              <w:t>360</w:t>
            </w:r>
          </w:p>
        </w:tc>
      </w:tr>
      <w:tr w:rsidR="002353DD" w:rsidRPr="008B1F79" w14:paraId="30D706E9" w14:textId="77777777" w:rsidTr="00555341">
        <w:trPr>
          <w:cantSplit/>
          <w:jc w:val="center"/>
        </w:trPr>
        <w:tc>
          <w:tcPr>
            <w:tcW w:w="4965" w:type="dxa"/>
            <w:tcBorders>
              <w:top w:val="single" w:sz="6" w:space="0" w:color="auto"/>
              <w:left w:val="single" w:sz="6" w:space="0" w:color="auto"/>
              <w:bottom w:val="single" w:sz="6" w:space="0" w:color="auto"/>
              <w:right w:val="single" w:sz="6" w:space="0" w:color="auto"/>
            </w:tcBorders>
          </w:tcPr>
          <w:p w14:paraId="67D39EDC" w14:textId="77777777" w:rsidR="002353DD" w:rsidRPr="008B1F79" w:rsidRDefault="002353DD" w:rsidP="00555341">
            <w:pPr>
              <w:pStyle w:val="Tabletext"/>
            </w:pPr>
            <w:r w:rsidRPr="008B1F79">
              <w:t>Antenna horizontal scan type (continuous, random, sector, etc.)</w:t>
            </w:r>
          </w:p>
        </w:tc>
        <w:tc>
          <w:tcPr>
            <w:tcW w:w="2822" w:type="dxa"/>
            <w:tcBorders>
              <w:top w:val="single" w:sz="6" w:space="0" w:color="auto"/>
              <w:left w:val="single" w:sz="6" w:space="0" w:color="auto"/>
              <w:bottom w:val="single" w:sz="6" w:space="0" w:color="auto"/>
            </w:tcBorders>
          </w:tcPr>
          <w:p w14:paraId="3C824E17" w14:textId="77777777" w:rsidR="002353DD" w:rsidRPr="008B1F79" w:rsidRDefault="002353DD" w:rsidP="00555341">
            <w:pPr>
              <w:pStyle w:val="Tabletext"/>
            </w:pPr>
            <w:r w:rsidRPr="008B1F79">
              <w:t>360</w:t>
            </w:r>
            <w:r w:rsidRPr="008B1F79">
              <w:sym w:font="Symbol" w:char="F0B0"/>
            </w:r>
          </w:p>
        </w:tc>
        <w:tc>
          <w:tcPr>
            <w:tcW w:w="3258" w:type="dxa"/>
            <w:tcBorders>
              <w:top w:val="single" w:sz="6" w:space="0" w:color="auto"/>
              <w:left w:val="single" w:sz="6" w:space="0" w:color="auto"/>
              <w:bottom w:val="single" w:sz="6" w:space="0" w:color="auto"/>
            </w:tcBorders>
          </w:tcPr>
          <w:p w14:paraId="6DFA9EF8" w14:textId="77777777" w:rsidR="002353DD" w:rsidRPr="008B1F79" w:rsidRDefault="002353DD" w:rsidP="00555341">
            <w:pPr>
              <w:pStyle w:val="Tabletext"/>
            </w:pPr>
            <w:r w:rsidRPr="008B1F79">
              <w:t>30</w:t>
            </w:r>
            <w:r w:rsidRPr="008B1F79">
              <w:sym w:font="Symbol" w:char="F0B0"/>
            </w:r>
            <w:r w:rsidRPr="008B1F79">
              <w:t xml:space="preserve"> sector</w:t>
            </w:r>
          </w:p>
        </w:tc>
        <w:tc>
          <w:tcPr>
            <w:tcW w:w="3414" w:type="dxa"/>
            <w:tcBorders>
              <w:top w:val="single" w:sz="6" w:space="0" w:color="auto"/>
              <w:left w:val="single" w:sz="4" w:space="0" w:color="auto"/>
              <w:bottom w:val="single" w:sz="6" w:space="0" w:color="auto"/>
              <w:right w:val="single" w:sz="4" w:space="0" w:color="auto"/>
            </w:tcBorders>
          </w:tcPr>
          <w:p w14:paraId="42B18F66" w14:textId="77777777" w:rsidR="002353DD" w:rsidRPr="008B1F79" w:rsidRDefault="002353DD" w:rsidP="00555341">
            <w:pPr>
              <w:pStyle w:val="Tabletext"/>
            </w:pPr>
            <w:r w:rsidRPr="008B1F79">
              <w:t>Continuous</w:t>
            </w:r>
          </w:p>
        </w:tc>
      </w:tr>
      <w:tr w:rsidR="002353DD" w:rsidRPr="008B1F79" w14:paraId="7F5120B8"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4430DDBA"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2822" w:type="dxa"/>
          </w:tcPr>
          <w:p w14:paraId="21B7148B" w14:textId="77777777" w:rsidR="002353DD" w:rsidRPr="008B1F79" w:rsidRDefault="002353DD" w:rsidP="00555341">
            <w:pPr>
              <w:pStyle w:val="Tabletext"/>
            </w:pPr>
            <w:r w:rsidRPr="008B1F79">
              <w:t>Not applicable</w:t>
            </w:r>
          </w:p>
        </w:tc>
        <w:tc>
          <w:tcPr>
            <w:tcW w:w="3258" w:type="dxa"/>
            <w:tcBorders>
              <w:right w:val="nil"/>
            </w:tcBorders>
          </w:tcPr>
          <w:p w14:paraId="079BE886" w14:textId="77777777" w:rsidR="002353DD" w:rsidRPr="008B1F79" w:rsidRDefault="002353DD" w:rsidP="00555341">
            <w:pPr>
              <w:pStyle w:val="Tabletext"/>
            </w:pPr>
            <w:r w:rsidRPr="008B1F79">
              <w:t>Horizontal fan: 20, half time</w:t>
            </w:r>
            <w:r w:rsidRPr="008B1F79">
              <w:br/>
              <w:t>(60 scans/min)</w:t>
            </w:r>
          </w:p>
        </w:tc>
        <w:tc>
          <w:tcPr>
            <w:tcW w:w="3414" w:type="dxa"/>
            <w:tcBorders>
              <w:left w:val="single" w:sz="4" w:space="0" w:color="auto"/>
              <w:right w:val="single" w:sz="4" w:space="0" w:color="auto"/>
            </w:tcBorders>
          </w:tcPr>
          <w:p w14:paraId="03340FDC" w14:textId="77777777" w:rsidR="002353DD" w:rsidRPr="008B1F79" w:rsidRDefault="002353DD" w:rsidP="00555341">
            <w:pPr>
              <w:pStyle w:val="Tabletext"/>
            </w:pPr>
            <w:r w:rsidRPr="008B1F79">
              <w:t>Not applicable</w:t>
            </w:r>
          </w:p>
        </w:tc>
      </w:tr>
      <w:tr w:rsidR="002353DD" w:rsidRPr="008B1F79" w14:paraId="160249DC"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6611CB8" w14:textId="77777777" w:rsidR="002353DD" w:rsidRPr="008B1F79" w:rsidRDefault="002353DD" w:rsidP="00555341">
            <w:pPr>
              <w:pStyle w:val="Tabletext"/>
            </w:pPr>
            <w:r w:rsidRPr="008B1F79">
              <w:t>Antenna vertical scan type</w:t>
            </w:r>
          </w:p>
        </w:tc>
        <w:tc>
          <w:tcPr>
            <w:tcW w:w="2822" w:type="dxa"/>
          </w:tcPr>
          <w:p w14:paraId="3697A293" w14:textId="77777777" w:rsidR="002353DD" w:rsidRPr="008B1F79" w:rsidRDefault="002353DD" w:rsidP="00555341">
            <w:pPr>
              <w:pStyle w:val="Tabletext"/>
            </w:pPr>
            <w:r w:rsidRPr="008B1F79">
              <w:t>Not applicable</w:t>
            </w:r>
          </w:p>
        </w:tc>
        <w:tc>
          <w:tcPr>
            <w:tcW w:w="3258" w:type="dxa"/>
            <w:tcBorders>
              <w:right w:val="nil"/>
            </w:tcBorders>
          </w:tcPr>
          <w:p w14:paraId="7244B22C" w14:textId="77777777" w:rsidR="002353DD" w:rsidRPr="008B1F79" w:rsidRDefault="002353DD" w:rsidP="00555341">
            <w:pPr>
              <w:pStyle w:val="Tabletext"/>
            </w:pPr>
            <w:r w:rsidRPr="008B1F79">
              <w:t>10° sector</w:t>
            </w:r>
          </w:p>
        </w:tc>
        <w:tc>
          <w:tcPr>
            <w:tcW w:w="3414" w:type="dxa"/>
            <w:tcBorders>
              <w:left w:val="single" w:sz="4" w:space="0" w:color="auto"/>
              <w:right w:val="single" w:sz="4" w:space="0" w:color="auto"/>
            </w:tcBorders>
          </w:tcPr>
          <w:p w14:paraId="50743AD8" w14:textId="77777777" w:rsidR="002353DD" w:rsidRPr="008B1F79" w:rsidRDefault="002353DD" w:rsidP="00555341">
            <w:pPr>
              <w:pStyle w:val="Tabletext"/>
            </w:pPr>
            <w:r w:rsidRPr="008B1F79">
              <w:t>Not applicable</w:t>
            </w:r>
          </w:p>
        </w:tc>
      </w:tr>
      <w:tr w:rsidR="002353DD" w:rsidRPr="008B1F79" w14:paraId="389F9CBE"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70D84B25" w14:textId="77777777" w:rsidR="002353DD" w:rsidRPr="008B1F79" w:rsidRDefault="002353DD" w:rsidP="00555341">
            <w:pPr>
              <w:pStyle w:val="Tabletext"/>
            </w:pPr>
            <w:r w:rsidRPr="008B1F79">
              <w:t>Antenna side-lobe (SL) levels (1st SLs and remote SLs) (</w:t>
            </w:r>
            <w:proofErr w:type="spellStart"/>
            <w:r w:rsidRPr="008B1F79">
              <w:t>dBi</w:t>
            </w:r>
            <w:proofErr w:type="spellEnd"/>
            <w:r w:rsidRPr="008B1F79">
              <w:t>)</w:t>
            </w:r>
          </w:p>
        </w:tc>
        <w:tc>
          <w:tcPr>
            <w:tcW w:w="2822" w:type="dxa"/>
          </w:tcPr>
          <w:p w14:paraId="34C7BC8F" w14:textId="77777777" w:rsidR="002353DD" w:rsidRPr="008B1F79" w:rsidRDefault="002353DD" w:rsidP="00555341">
            <w:pPr>
              <w:pStyle w:val="Tabletext"/>
            </w:pPr>
            <w:r w:rsidRPr="008B1F79">
              <w:t>7.5 average on Tx, 2.9 average on Rx</w:t>
            </w:r>
          </w:p>
        </w:tc>
        <w:tc>
          <w:tcPr>
            <w:tcW w:w="3258" w:type="dxa"/>
            <w:tcBorders>
              <w:right w:val="nil"/>
            </w:tcBorders>
          </w:tcPr>
          <w:p w14:paraId="6D998600" w14:textId="77777777" w:rsidR="002353DD" w:rsidRPr="008B1F79" w:rsidRDefault="002353DD" w:rsidP="00555341">
            <w:pPr>
              <w:pStyle w:val="Tabletext"/>
            </w:pPr>
            <w:r w:rsidRPr="008B1F79">
              <w:t xml:space="preserve">Vertical fan: 17 </w:t>
            </w:r>
            <w:r w:rsidRPr="008B1F79">
              <w:br/>
              <w:t>Horizontal fan: 18.5</w:t>
            </w:r>
          </w:p>
        </w:tc>
        <w:tc>
          <w:tcPr>
            <w:tcW w:w="3414" w:type="dxa"/>
            <w:tcBorders>
              <w:left w:val="single" w:sz="4" w:space="0" w:color="auto"/>
              <w:right w:val="single" w:sz="4" w:space="0" w:color="auto"/>
            </w:tcBorders>
          </w:tcPr>
          <w:p w14:paraId="35B695DA" w14:textId="77777777" w:rsidR="002353DD" w:rsidRPr="008B1F79" w:rsidRDefault="002353DD" w:rsidP="00555341">
            <w:pPr>
              <w:pStyle w:val="Tabletext"/>
            </w:pPr>
            <w:r w:rsidRPr="008B1F79">
              <w:t xml:space="preserve">Az plane: </w:t>
            </w:r>
            <w:r w:rsidRPr="008B1F79">
              <w:sym w:font="Symbol" w:char="F0A3"/>
            </w:r>
            <w:r w:rsidRPr="008B1F79">
              <w:t xml:space="preserve"> +10</w:t>
            </w:r>
            <w:r w:rsidRPr="008B1F79">
              <w:br/>
              <w:t xml:space="preserve">El plane: </w:t>
            </w:r>
            <w:r w:rsidRPr="008B1F79">
              <w:sym w:font="Symbol" w:char="F0A3"/>
            </w:r>
            <w:r w:rsidRPr="008B1F79">
              <w:t xml:space="preserve"> +20</w:t>
            </w:r>
          </w:p>
        </w:tc>
      </w:tr>
      <w:tr w:rsidR="002353DD" w:rsidRPr="008B1F79" w14:paraId="18ACDEF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5E4D08FA" w14:textId="77777777" w:rsidR="002353DD" w:rsidRPr="008B1F79" w:rsidRDefault="002353DD" w:rsidP="00555341">
            <w:pPr>
              <w:pStyle w:val="Tabletext"/>
            </w:pPr>
            <w:r w:rsidRPr="008B1F79">
              <w:t>Antenna height (m)</w:t>
            </w:r>
          </w:p>
        </w:tc>
        <w:tc>
          <w:tcPr>
            <w:tcW w:w="2822" w:type="dxa"/>
          </w:tcPr>
          <w:p w14:paraId="4C5E447F" w14:textId="77777777" w:rsidR="002353DD" w:rsidRPr="008B1F79" w:rsidRDefault="002353DD" w:rsidP="00555341">
            <w:pPr>
              <w:pStyle w:val="Tabletext"/>
            </w:pPr>
            <w:r w:rsidRPr="008B1F79">
              <w:t>Ground level</w:t>
            </w:r>
          </w:p>
        </w:tc>
        <w:tc>
          <w:tcPr>
            <w:tcW w:w="3258" w:type="dxa"/>
            <w:tcBorders>
              <w:right w:val="nil"/>
            </w:tcBorders>
          </w:tcPr>
          <w:p w14:paraId="5776A8A2" w14:textId="77777777" w:rsidR="002353DD" w:rsidRPr="008B1F79" w:rsidRDefault="002353DD" w:rsidP="00555341">
            <w:pPr>
              <w:pStyle w:val="Tabletext"/>
            </w:pPr>
            <w:r w:rsidRPr="008B1F79">
              <w:t>Ground level</w:t>
            </w:r>
          </w:p>
        </w:tc>
        <w:tc>
          <w:tcPr>
            <w:tcW w:w="3414" w:type="dxa"/>
            <w:tcBorders>
              <w:left w:val="single" w:sz="4" w:space="0" w:color="auto"/>
              <w:right w:val="single" w:sz="4" w:space="0" w:color="auto"/>
            </w:tcBorders>
          </w:tcPr>
          <w:p w14:paraId="7E302949" w14:textId="77777777" w:rsidR="002353DD" w:rsidRPr="008B1F79" w:rsidRDefault="002353DD" w:rsidP="00555341">
            <w:pPr>
              <w:pStyle w:val="Tabletext"/>
            </w:pPr>
            <w:r w:rsidRPr="008B1F79">
              <w:t>30 to 100 m above ground level</w:t>
            </w:r>
          </w:p>
        </w:tc>
      </w:tr>
      <w:tr w:rsidR="002353DD" w:rsidRPr="008B1F79" w14:paraId="3573818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3AF17C1F"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822" w:type="dxa"/>
          </w:tcPr>
          <w:p w14:paraId="5D33906B"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1E384CF0" w14:textId="77777777" w:rsidR="002353DD" w:rsidRPr="008B1F79" w:rsidRDefault="002353DD" w:rsidP="00555341">
            <w:pPr>
              <w:pStyle w:val="Tabletext"/>
            </w:pPr>
            <w:r w:rsidRPr="008B1F79">
              <w:t>40</w:t>
            </w:r>
          </w:p>
        </w:tc>
        <w:tc>
          <w:tcPr>
            <w:tcW w:w="3414" w:type="dxa"/>
            <w:tcBorders>
              <w:left w:val="single" w:sz="4" w:space="0" w:color="auto"/>
              <w:right w:val="single" w:sz="4" w:space="0" w:color="auto"/>
            </w:tcBorders>
          </w:tcPr>
          <w:p w14:paraId="70EC5486" w14:textId="77777777" w:rsidR="002353DD" w:rsidRPr="008B1F79" w:rsidRDefault="002353DD" w:rsidP="00555341">
            <w:pPr>
              <w:pStyle w:val="Tabletext"/>
            </w:pPr>
            <w:r w:rsidRPr="008B1F79">
              <w:t>36</w:t>
            </w:r>
          </w:p>
        </w:tc>
      </w:tr>
      <w:tr w:rsidR="002353DD" w:rsidRPr="008B1F79" w14:paraId="5341C2C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B3C1033"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2822" w:type="dxa"/>
          </w:tcPr>
          <w:p w14:paraId="3A46424E" w14:textId="77777777" w:rsidR="002353DD" w:rsidRPr="008B1F79" w:rsidRDefault="002353DD" w:rsidP="00555341">
            <w:pPr>
              <w:pStyle w:val="Tabletext"/>
            </w:pPr>
            <w:r w:rsidRPr="008B1F79">
              <w:t>5 to 6.5</w:t>
            </w:r>
          </w:p>
        </w:tc>
        <w:tc>
          <w:tcPr>
            <w:tcW w:w="3258" w:type="dxa"/>
            <w:tcBorders>
              <w:right w:val="nil"/>
            </w:tcBorders>
          </w:tcPr>
          <w:p w14:paraId="346A72A5" w14:textId="77777777" w:rsidR="002353DD" w:rsidRPr="008B1F79" w:rsidRDefault="002353DD" w:rsidP="00555341">
            <w:pPr>
              <w:pStyle w:val="Tabletext"/>
            </w:pPr>
            <w:r w:rsidRPr="008B1F79">
              <w:t>7.5</w:t>
            </w:r>
          </w:p>
        </w:tc>
        <w:tc>
          <w:tcPr>
            <w:tcW w:w="3414" w:type="dxa"/>
            <w:tcBorders>
              <w:left w:val="single" w:sz="4" w:space="0" w:color="auto"/>
              <w:right w:val="single" w:sz="4" w:space="0" w:color="auto"/>
            </w:tcBorders>
          </w:tcPr>
          <w:p w14:paraId="72BCE247" w14:textId="77777777" w:rsidR="002353DD" w:rsidRPr="008B1F79" w:rsidRDefault="002353DD" w:rsidP="00555341">
            <w:pPr>
              <w:pStyle w:val="Tabletext"/>
            </w:pPr>
            <w:r w:rsidRPr="008B1F79">
              <w:t>5.56</w:t>
            </w:r>
          </w:p>
        </w:tc>
      </w:tr>
      <w:tr w:rsidR="002353DD" w:rsidRPr="008B1F79" w14:paraId="3B43AF76"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1CDAA91C"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2822" w:type="dxa"/>
          </w:tcPr>
          <w:p w14:paraId="0B9655F7" w14:textId="77777777" w:rsidR="002353DD" w:rsidRPr="008B1F79" w:rsidRDefault="002353DD" w:rsidP="00555341">
            <w:pPr>
              <w:pStyle w:val="Tabletext"/>
            </w:pPr>
            <w:r w:rsidRPr="008B1F79">
              <w:t>Not specified</w:t>
            </w:r>
          </w:p>
        </w:tc>
        <w:tc>
          <w:tcPr>
            <w:tcW w:w="3258" w:type="dxa"/>
            <w:tcBorders>
              <w:right w:val="nil"/>
            </w:tcBorders>
          </w:tcPr>
          <w:p w14:paraId="216CA073" w14:textId="77777777" w:rsidR="002353DD" w:rsidRPr="008B1F79" w:rsidRDefault="002353DD" w:rsidP="00555341">
            <w:pPr>
              <w:pStyle w:val="Tabletext"/>
            </w:pPr>
            <w:r w:rsidRPr="008B1F79">
              <w:t>–90 (</w:t>
            </w:r>
            <w:r w:rsidRPr="008B1F79">
              <w:rPr>
                <w:i/>
              </w:rPr>
              <w:t>S</w:t>
            </w:r>
            <w:r w:rsidRPr="008B1F79">
              <w:t>/</w:t>
            </w:r>
            <w:r w:rsidRPr="008B1F79">
              <w:rPr>
                <w:i/>
              </w:rPr>
              <w:t>N</w:t>
            </w:r>
            <w:r w:rsidRPr="008B1F79">
              <w:t xml:space="preserve"> = 13.5 dB)</w:t>
            </w:r>
          </w:p>
        </w:tc>
        <w:tc>
          <w:tcPr>
            <w:tcW w:w="3414" w:type="dxa"/>
            <w:tcBorders>
              <w:left w:val="single" w:sz="4" w:space="0" w:color="auto"/>
              <w:right w:val="single" w:sz="4" w:space="0" w:color="auto"/>
            </w:tcBorders>
          </w:tcPr>
          <w:p w14:paraId="5F542CB3" w14:textId="77777777" w:rsidR="002353DD" w:rsidRPr="008B1F79" w:rsidRDefault="002353DD" w:rsidP="00555341">
            <w:pPr>
              <w:pStyle w:val="Tabletext"/>
            </w:pPr>
            <w:r w:rsidRPr="008B1F79">
              <w:t>–96.2</w:t>
            </w:r>
          </w:p>
        </w:tc>
      </w:tr>
      <w:tr w:rsidR="002353DD" w:rsidRPr="008B1F79" w14:paraId="730D524B"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EAF12F1" w14:textId="77777777" w:rsidR="002353DD" w:rsidRPr="008B1F79" w:rsidRDefault="002353DD" w:rsidP="00555341">
            <w:pPr>
              <w:pStyle w:val="Tabletext"/>
              <w:keepLines/>
              <w:tabs>
                <w:tab w:val="left" w:leader="dot" w:pos="7938"/>
                <w:tab w:val="center" w:pos="9526"/>
              </w:tabs>
              <w:ind w:left="567" w:hanging="567"/>
            </w:pPr>
            <w:r w:rsidRPr="008B1F79">
              <w:t>Dynamic range (dB)</w:t>
            </w:r>
          </w:p>
        </w:tc>
        <w:tc>
          <w:tcPr>
            <w:tcW w:w="2822" w:type="dxa"/>
          </w:tcPr>
          <w:p w14:paraId="0D766F8F" w14:textId="77777777" w:rsidR="002353DD" w:rsidRPr="008B1F79" w:rsidRDefault="002353DD" w:rsidP="00555341">
            <w:pPr>
              <w:pStyle w:val="Tabletext"/>
            </w:pPr>
            <w:r w:rsidRPr="008B1F79">
              <w:t>65 from noise to 1 dB compression</w:t>
            </w:r>
          </w:p>
        </w:tc>
        <w:tc>
          <w:tcPr>
            <w:tcW w:w="3258" w:type="dxa"/>
            <w:tcBorders>
              <w:right w:val="nil"/>
            </w:tcBorders>
          </w:tcPr>
          <w:p w14:paraId="13A289C8" w14:textId="77777777" w:rsidR="002353DD" w:rsidRPr="008B1F79" w:rsidRDefault="002353DD" w:rsidP="00555341">
            <w:pPr>
              <w:pStyle w:val="Tabletext"/>
            </w:pPr>
            <w:r w:rsidRPr="008B1F79">
              <w:t>Not specified</w:t>
            </w:r>
          </w:p>
        </w:tc>
        <w:tc>
          <w:tcPr>
            <w:tcW w:w="3414" w:type="dxa"/>
            <w:tcBorders>
              <w:left w:val="single" w:sz="4" w:space="0" w:color="auto"/>
              <w:right w:val="single" w:sz="4" w:space="0" w:color="auto"/>
            </w:tcBorders>
          </w:tcPr>
          <w:p w14:paraId="5D8C8669" w14:textId="77777777" w:rsidR="002353DD" w:rsidRPr="008B1F79" w:rsidRDefault="002353DD" w:rsidP="00555341">
            <w:pPr>
              <w:pStyle w:val="Tabletext"/>
            </w:pPr>
            <w:r w:rsidRPr="008B1F79">
              <w:t>Not specified</w:t>
            </w:r>
          </w:p>
        </w:tc>
      </w:tr>
      <w:tr w:rsidR="002353DD" w:rsidRPr="008B1F79" w14:paraId="577130A2"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11AF384" w14:textId="77777777" w:rsidR="002353DD" w:rsidRPr="008B1F79" w:rsidRDefault="002353DD" w:rsidP="00555341">
            <w:pPr>
              <w:pStyle w:val="Tabletext"/>
            </w:pPr>
            <w:r w:rsidRPr="008B1F79">
              <w:t>Minimum number of processed pulses per CPI</w:t>
            </w:r>
          </w:p>
        </w:tc>
        <w:tc>
          <w:tcPr>
            <w:tcW w:w="2822" w:type="dxa"/>
          </w:tcPr>
          <w:p w14:paraId="61FCFAEC" w14:textId="77777777" w:rsidR="002353DD" w:rsidRPr="008B1F79" w:rsidRDefault="002353DD" w:rsidP="00555341">
            <w:pPr>
              <w:pStyle w:val="Tabletext"/>
            </w:pPr>
            <w:r w:rsidRPr="008B1F79">
              <w:t>7</w:t>
            </w:r>
          </w:p>
        </w:tc>
        <w:tc>
          <w:tcPr>
            <w:tcW w:w="3258" w:type="dxa"/>
            <w:tcBorders>
              <w:right w:val="nil"/>
            </w:tcBorders>
          </w:tcPr>
          <w:p w14:paraId="4133261F" w14:textId="77777777" w:rsidR="002353DD" w:rsidRPr="008B1F79" w:rsidRDefault="002353DD" w:rsidP="00555341">
            <w:pPr>
              <w:pStyle w:val="Tabletext"/>
            </w:pPr>
            <w:r w:rsidRPr="008B1F79">
              <w:t>6</w:t>
            </w:r>
          </w:p>
        </w:tc>
        <w:tc>
          <w:tcPr>
            <w:tcW w:w="3414" w:type="dxa"/>
            <w:tcBorders>
              <w:left w:val="single" w:sz="4" w:space="0" w:color="auto"/>
              <w:right w:val="single" w:sz="4" w:space="0" w:color="auto"/>
            </w:tcBorders>
          </w:tcPr>
          <w:p w14:paraId="624A4CCD" w14:textId="77777777" w:rsidR="002353DD" w:rsidRPr="008B1F79" w:rsidRDefault="002353DD" w:rsidP="00555341">
            <w:pPr>
              <w:pStyle w:val="Tabletext"/>
            </w:pPr>
            <w:r w:rsidRPr="008B1F79">
              <w:t>4-pulse noncoherent integration</w:t>
            </w:r>
          </w:p>
        </w:tc>
      </w:tr>
      <w:tr w:rsidR="002353DD" w:rsidRPr="008B1F79" w14:paraId="7DE8AF2A"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2C63A0BA"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2822" w:type="dxa"/>
          </w:tcPr>
          <w:p w14:paraId="0519CC4D" w14:textId="77777777" w:rsidR="002353DD" w:rsidRPr="008B1F79" w:rsidRDefault="002353DD" w:rsidP="00555341">
            <w:pPr>
              <w:pStyle w:val="Tabletext"/>
            </w:pPr>
            <w:r w:rsidRPr="008B1F79">
              <w:t>Not specified</w:t>
            </w:r>
            <w:r w:rsidRPr="008B1F79">
              <w:br/>
              <w:t>0.8 (estimated)</w:t>
            </w:r>
          </w:p>
        </w:tc>
        <w:tc>
          <w:tcPr>
            <w:tcW w:w="3258" w:type="dxa"/>
            <w:tcBorders>
              <w:right w:val="nil"/>
            </w:tcBorders>
          </w:tcPr>
          <w:p w14:paraId="49BF5973" w14:textId="77777777" w:rsidR="002353DD" w:rsidRPr="008B1F79" w:rsidRDefault="002353DD" w:rsidP="00555341">
            <w:pPr>
              <w:pStyle w:val="Tabletext"/>
            </w:pPr>
            <w:r w:rsidRPr="008B1F79">
              <w:t>2</w:t>
            </w:r>
          </w:p>
        </w:tc>
        <w:tc>
          <w:tcPr>
            <w:tcW w:w="3414" w:type="dxa"/>
            <w:tcBorders>
              <w:left w:val="single" w:sz="4" w:space="0" w:color="auto"/>
              <w:right w:val="single" w:sz="4" w:space="0" w:color="auto"/>
            </w:tcBorders>
          </w:tcPr>
          <w:p w14:paraId="4CD76273" w14:textId="77777777" w:rsidR="002353DD" w:rsidRPr="008B1F79" w:rsidRDefault="002353DD" w:rsidP="00555341">
            <w:pPr>
              <w:pStyle w:val="Tabletext"/>
            </w:pPr>
            <w:r w:rsidRPr="008B1F79">
              <w:t>Short pulse: none;</w:t>
            </w:r>
            <w:r w:rsidRPr="008B1F79">
              <w:br/>
              <w:t>Long pulse: 50</w:t>
            </w:r>
          </w:p>
        </w:tc>
      </w:tr>
      <w:tr w:rsidR="002353DD" w:rsidRPr="008B1F79" w14:paraId="6053B074"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6294D2D8" w14:textId="77777777" w:rsidR="002353DD" w:rsidRPr="008B1F79" w:rsidRDefault="002353DD" w:rsidP="00555341">
            <w:pPr>
              <w:pStyle w:val="Tabletext"/>
            </w:pPr>
            <w:r w:rsidRPr="008B1F79">
              <w:t>RF emission bandwidth (MHz)</w:t>
            </w:r>
          </w:p>
          <w:p w14:paraId="02699A97" w14:textId="77777777" w:rsidR="002353DD" w:rsidRPr="008B1F79" w:rsidRDefault="002353DD" w:rsidP="00555341">
            <w:pPr>
              <w:pStyle w:val="Tabletext"/>
              <w:keepLines/>
              <w:tabs>
                <w:tab w:val="left" w:leader="dot" w:pos="7938"/>
                <w:tab w:val="center" w:pos="9526"/>
              </w:tabs>
            </w:pPr>
            <w:r w:rsidRPr="008B1F79">
              <w:t>–</w:t>
            </w:r>
            <w:r w:rsidRPr="008B1F79">
              <w:tab/>
              <w:t>3 dB</w:t>
            </w:r>
            <w:r w:rsidRPr="008B1F79">
              <w:br/>
              <w:t>–</w:t>
            </w:r>
            <w:r w:rsidRPr="008B1F79">
              <w:tab/>
              <w:t>20 dB</w:t>
            </w:r>
          </w:p>
        </w:tc>
        <w:tc>
          <w:tcPr>
            <w:tcW w:w="2822" w:type="dxa"/>
          </w:tcPr>
          <w:p w14:paraId="285C3879" w14:textId="77777777" w:rsidR="002353DD" w:rsidRPr="008B1F79" w:rsidRDefault="002353DD" w:rsidP="00555341">
            <w:pPr>
              <w:pStyle w:val="Tabletext"/>
            </w:pPr>
          </w:p>
          <w:p w14:paraId="74EF347A" w14:textId="77777777" w:rsidR="002353DD" w:rsidRPr="008B1F79" w:rsidRDefault="002353DD" w:rsidP="00555341">
            <w:pPr>
              <w:pStyle w:val="Tabletext"/>
            </w:pPr>
            <w:r w:rsidRPr="008B1F79">
              <w:t>0.8 (estimated)</w:t>
            </w:r>
            <w:r w:rsidRPr="008B1F79">
              <w:br/>
              <w:t>Unknown</w:t>
            </w:r>
          </w:p>
        </w:tc>
        <w:tc>
          <w:tcPr>
            <w:tcW w:w="3258" w:type="dxa"/>
            <w:tcBorders>
              <w:right w:val="nil"/>
            </w:tcBorders>
          </w:tcPr>
          <w:p w14:paraId="17BD17D8" w14:textId="77777777" w:rsidR="002353DD" w:rsidRPr="008B1F79" w:rsidRDefault="002353DD" w:rsidP="00555341">
            <w:pPr>
              <w:pStyle w:val="Tabletext"/>
            </w:pPr>
          </w:p>
          <w:p w14:paraId="4C48861F" w14:textId="77777777" w:rsidR="002353DD" w:rsidRPr="008B1F79" w:rsidRDefault="002353DD" w:rsidP="00555341">
            <w:pPr>
              <w:pStyle w:val="Tabletext"/>
            </w:pPr>
            <w:r w:rsidRPr="008B1F79">
              <w:t>1.1 (plain pulse),1.8 (NLFM)</w:t>
            </w:r>
            <w:r w:rsidRPr="008B1F79">
              <w:br/>
              <w:t>5.8 (plain pulse), 3.15 (NLFM)</w:t>
            </w:r>
          </w:p>
        </w:tc>
        <w:tc>
          <w:tcPr>
            <w:tcW w:w="3414" w:type="dxa"/>
            <w:tcBorders>
              <w:left w:val="single" w:sz="4" w:space="0" w:color="auto"/>
              <w:right w:val="single" w:sz="4" w:space="0" w:color="auto"/>
            </w:tcBorders>
          </w:tcPr>
          <w:p w14:paraId="154E2623" w14:textId="77777777" w:rsidR="002353DD" w:rsidRPr="008B1F79" w:rsidRDefault="002353DD" w:rsidP="00555341">
            <w:pPr>
              <w:pStyle w:val="Tabletext"/>
            </w:pPr>
          </w:p>
          <w:p w14:paraId="7219BC24" w14:textId="77777777" w:rsidR="002353DD" w:rsidRPr="008B1F79" w:rsidRDefault="002353DD" w:rsidP="00555341">
            <w:pPr>
              <w:pStyle w:val="Tabletext"/>
            </w:pPr>
            <w:r w:rsidRPr="008B1F79">
              <w:t>43.2</w:t>
            </w:r>
            <w:r w:rsidRPr="008B1F79">
              <w:br/>
              <w:t>70.3</w:t>
            </w:r>
          </w:p>
        </w:tc>
      </w:tr>
      <w:tr w:rsidR="002353DD" w:rsidRPr="008B1F79" w14:paraId="2B9314B1" w14:textId="77777777" w:rsidTr="005553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4965" w:type="dxa"/>
          </w:tcPr>
          <w:p w14:paraId="05A54A41" w14:textId="77777777" w:rsidR="002353DD" w:rsidRPr="008B1F79" w:rsidRDefault="002353DD" w:rsidP="00555341">
            <w:pPr>
              <w:pStyle w:val="Tabletext"/>
            </w:pPr>
            <w:r w:rsidRPr="008B1F79">
              <w:t>Interference rejection features</w:t>
            </w:r>
          </w:p>
        </w:tc>
        <w:tc>
          <w:tcPr>
            <w:tcW w:w="2822" w:type="dxa"/>
          </w:tcPr>
          <w:p w14:paraId="311E599C" w14:textId="77777777" w:rsidR="002353DD" w:rsidRPr="008B1F79" w:rsidRDefault="002353DD" w:rsidP="00555341">
            <w:pPr>
              <w:pStyle w:val="Tabletext"/>
            </w:pPr>
            <w:r w:rsidRPr="008B1F79">
              <w:t>Not specified</w:t>
            </w:r>
          </w:p>
        </w:tc>
        <w:tc>
          <w:tcPr>
            <w:tcW w:w="3258" w:type="dxa"/>
            <w:tcBorders>
              <w:right w:val="nil"/>
            </w:tcBorders>
          </w:tcPr>
          <w:p w14:paraId="74607FC6" w14:textId="77777777" w:rsidR="002353DD" w:rsidRPr="008B1F79" w:rsidRDefault="002353DD" w:rsidP="00555341">
            <w:pPr>
              <w:pStyle w:val="Tabletext"/>
            </w:pPr>
            <w:r w:rsidRPr="008B1F79">
              <w:t>Not specified</w:t>
            </w:r>
          </w:p>
        </w:tc>
        <w:tc>
          <w:tcPr>
            <w:tcW w:w="3414" w:type="dxa"/>
            <w:tcBorders>
              <w:left w:val="single" w:sz="4" w:space="0" w:color="auto"/>
              <w:bottom w:val="single" w:sz="4" w:space="0" w:color="auto"/>
              <w:right w:val="single" w:sz="4" w:space="0" w:color="auto"/>
            </w:tcBorders>
          </w:tcPr>
          <w:p w14:paraId="3512C16C" w14:textId="77777777" w:rsidR="002353DD" w:rsidRPr="008B1F79" w:rsidRDefault="002353DD" w:rsidP="00555341">
            <w:pPr>
              <w:pStyle w:val="Tabletext"/>
            </w:pPr>
            <w:r w:rsidRPr="008B1F79">
              <w:t>Local CFAR;</w:t>
            </w:r>
            <w:r w:rsidRPr="008B1F79">
              <w:br/>
              <w:t>Clutter map;</w:t>
            </w:r>
            <w:r w:rsidRPr="008B1F79">
              <w:br/>
              <w:t>2-D spatial filter</w:t>
            </w:r>
          </w:p>
        </w:tc>
      </w:tr>
    </w:tbl>
    <w:p w14:paraId="448D9694" w14:textId="77777777" w:rsidR="002353DD" w:rsidRPr="008B1F79" w:rsidRDefault="002353DD" w:rsidP="002353DD">
      <w:pPr>
        <w:pStyle w:val="Tablefin"/>
      </w:pPr>
    </w:p>
    <w:p w14:paraId="06D68229" w14:textId="77777777" w:rsidR="002353DD" w:rsidRPr="008B1F79" w:rsidRDefault="002353DD" w:rsidP="002353DD">
      <w:pPr>
        <w:pStyle w:val="Tablefin"/>
      </w:pPr>
      <w:r w:rsidRPr="008B1F79">
        <w:br w:type="page"/>
      </w:r>
    </w:p>
    <w:p w14:paraId="6E4C22ED" w14:textId="36651A8E" w:rsidR="002353DD" w:rsidRPr="008B1F79" w:rsidRDefault="002353DD" w:rsidP="002353DD">
      <w:pPr>
        <w:pStyle w:val="TableNo"/>
        <w:spacing w:before="240"/>
      </w:pPr>
      <w:r w:rsidRPr="008B1F79">
        <w:lastRenderedPageBreak/>
        <w:br/>
        <w:t>TABLE 3 (</w:t>
      </w:r>
      <w:r w:rsidR="002918C4" w:rsidRPr="008B1F79">
        <w:rPr>
          <w:i/>
          <w:caps w:val="0"/>
        </w:rPr>
        <w:t>continued</w:t>
      </w:r>
      <w:r w:rsidRPr="008B1F79">
        <w:rPr>
          <w:iCs/>
        </w:rPr>
        <w:t>)</w:t>
      </w:r>
    </w:p>
    <w:tbl>
      <w:tblPr>
        <w:tblStyle w:val="TableGrid10"/>
        <w:tblW w:w="14459" w:type="dxa"/>
        <w:jc w:val="center"/>
        <w:tblLayout w:type="fixed"/>
        <w:tblLook w:val="0000" w:firstRow="0" w:lastRow="0" w:firstColumn="0" w:lastColumn="0" w:noHBand="0" w:noVBand="0"/>
      </w:tblPr>
      <w:tblGrid>
        <w:gridCol w:w="8403"/>
        <w:gridCol w:w="6056"/>
      </w:tblGrid>
      <w:tr w:rsidR="002353DD" w:rsidRPr="008B1F79" w14:paraId="5D34EC36" w14:textId="77777777" w:rsidTr="00555341">
        <w:trPr>
          <w:jc w:val="center"/>
        </w:trPr>
        <w:tc>
          <w:tcPr>
            <w:tcW w:w="8403" w:type="dxa"/>
          </w:tcPr>
          <w:p w14:paraId="79E4DB99"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6056" w:type="dxa"/>
          </w:tcPr>
          <w:p w14:paraId="5BC98660"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4A600D3B" w14:textId="77777777" w:rsidTr="00555341">
        <w:trPr>
          <w:jc w:val="center"/>
        </w:trPr>
        <w:tc>
          <w:tcPr>
            <w:tcW w:w="8403" w:type="dxa"/>
          </w:tcPr>
          <w:p w14:paraId="5256BD91" w14:textId="77777777" w:rsidR="002353DD" w:rsidRPr="008B1F79" w:rsidRDefault="002353DD" w:rsidP="00555341">
            <w:pPr>
              <w:pStyle w:val="Tabletext"/>
              <w:jc w:val="left"/>
            </w:pPr>
            <w:r w:rsidRPr="008B1F79">
              <w:t>Function</w:t>
            </w:r>
          </w:p>
        </w:tc>
        <w:tc>
          <w:tcPr>
            <w:tcW w:w="6056" w:type="dxa"/>
          </w:tcPr>
          <w:p w14:paraId="64B3375E" w14:textId="77777777" w:rsidR="002353DD" w:rsidRPr="008B1F79" w:rsidRDefault="002353DD" w:rsidP="00555341">
            <w:pPr>
              <w:pStyle w:val="Tabletext"/>
              <w:jc w:val="left"/>
            </w:pPr>
            <w:r w:rsidRPr="008B1F79">
              <w:t>Tracking radar</w:t>
            </w:r>
          </w:p>
        </w:tc>
      </w:tr>
      <w:tr w:rsidR="002353DD" w:rsidRPr="008B1F79" w14:paraId="2764A735" w14:textId="77777777" w:rsidTr="00555341">
        <w:trPr>
          <w:jc w:val="center"/>
        </w:trPr>
        <w:tc>
          <w:tcPr>
            <w:tcW w:w="8403" w:type="dxa"/>
          </w:tcPr>
          <w:p w14:paraId="61E8627A" w14:textId="77777777" w:rsidR="002353DD" w:rsidRPr="008B1F79" w:rsidRDefault="002353DD" w:rsidP="00555341">
            <w:pPr>
              <w:pStyle w:val="Tabletext"/>
              <w:jc w:val="left"/>
            </w:pPr>
            <w:r w:rsidRPr="008B1F79">
              <w:t xml:space="preserve">Platform type </w:t>
            </w:r>
          </w:p>
        </w:tc>
        <w:tc>
          <w:tcPr>
            <w:tcW w:w="6056" w:type="dxa"/>
          </w:tcPr>
          <w:p w14:paraId="2B16DE8E" w14:textId="77777777" w:rsidR="002353DD" w:rsidRPr="008B1F79" w:rsidRDefault="002353DD" w:rsidP="00555341">
            <w:pPr>
              <w:pStyle w:val="Tabletext"/>
              <w:jc w:val="left"/>
            </w:pPr>
            <w:r w:rsidRPr="008B1F79">
              <w:t>Ground</w:t>
            </w:r>
          </w:p>
        </w:tc>
      </w:tr>
      <w:tr w:rsidR="002353DD" w:rsidRPr="008B1F79" w14:paraId="479A918A" w14:textId="77777777" w:rsidTr="00555341">
        <w:trPr>
          <w:jc w:val="center"/>
        </w:trPr>
        <w:tc>
          <w:tcPr>
            <w:tcW w:w="8403" w:type="dxa"/>
          </w:tcPr>
          <w:p w14:paraId="5B6F69E1" w14:textId="77777777" w:rsidR="002353DD" w:rsidRPr="008B1F79" w:rsidRDefault="002353DD" w:rsidP="00555341">
            <w:pPr>
              <w:pStyle w:val="Tabletext"/>
              <w:keepLines/>
              <w:tabs>
                <w:tab w:val="left" w:leader="dot" w:pos="7938"/>
                <w:tab w:val="center" w:pos="9526"/>
              </w:tabs>
              <w:ind w:left="567" w:hanging="567"/>
              <w:jc w:val="left"/>
            </w:pPr>
            <w:r w:rsidRPr="008B1F79">
              <w:t>Tuning range (MHz)</w:t>
            </w:r>
          </w:p>
        </w:tc>
        <w:tc>
          <w:tcPr>
            <w:tcW w:w="6056" w:type="dxa"/>
          </w:tcPr>
          <w:p w14:paraId="5C3DBD78" w14:textId="77777777" w:rsidR="002353DD" w:rsidRPr="008B1F79" w:rsidRDefault="002353DD" w:rsidP="00555341">
            <w:pPr>
              <w:pStyle w:val="Tabletext"/>
              <w:jc w:val="left"/>
            </w:pPr>
            <w:r w:rsidRPr="008B1F79">
              <w:t>8 700 to 9 500</w:t>
            </w:r>
          </w:p>
        </w:tc>
      </w:tr>
      <w:tr w:rsidR="002353DD" w:rsidRPr="008B1F79" w14:paraId="21794F7A" w14:textId="77777777" w:rsidTr="00555341">
        <w:trPr>
          <w:jc w:val="center"/>
        </w:trPr>
        <w:tc>
          <w:tcPr>
            <w:tcW w:w="8403" w:type="dxa"/>
          </w:tcPr>
          <w:p w14:paraId="0FCE3905" w14:textId="77777777" w:rsidR="002353DD" w:rsidRPr="008B1F79" w:rsidRDefault="002353DD" w:rsidP="00555341">
            <w:pPr>
              <w:pStyle w:val="Tabletext"/>
              <w:jc w:val="left"/>
            </w:pPr>
            <w:r w:rsidRPr="008B1F79">
              <w:t>Modulation</w:t>
            </w:r>
          </w:p>
        </w:tc>
        <w:tc>
          <w:tcPr>
            <w:tcW w:w="6056" w:type="dxa"/>
          </w:tcPr>
          <w:p w14:paraId="756E3F24" w14:textId="77777777" w:rsidR="002353DD" w:rsidRPr="008B1F79" w:rsidRDefault="002353DD" w:rsidP="00555341">
            <w:pPr>
              <w:pStyle w:val="Tabletext"/>
              <w:jc w:val="left"/>
            </w:pPr>
            <w:r w:rsidRPr="008B1F79">
              <w:t>Linear FM pulse</w:t>
            </w:r>
          </w:p>
        </w:tc>
      </w:tr>
      <w:tr w:rsidR="002353DD" w:rsidRPr="008B1F79" w14:paraId="5C40625C" w14:textId="77777777" w:rsidTr="00555341">
        <w:trPr>
          <w:jc w:val="center"/>
        </w:trPr>
        <w:tc>
          <w:tcPr>
            <w:tcW w:w="8403" w:type="dxa"/>
          </w:tcPr>
          <w:p w14:paraId="45EAB77D"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(kW)</w:t>
            </w:r>
          </w:p>
        </w:tc>
        <w:tc>
          <w:tcPr>
            <w:tcW w:w="6056" w:type="dxa"/>
          </w:tcPr>
          <w:p w14:paraId="588E0AC7" w14:textId="77777777" w:rsidR="002353DD" w:rsidRPr="008B1F79" w:rsidRDefault="002353DD" w:rsidP="00555341">
            <w:pPr>
              <w:pStyle w:val="Tabletext"/>
              <w:jc w:val="left"/>
            </w:pPr>
            <w:r w:rsidRPr="008B1F79">
              <w:t>150</w:t>
            </w:r>
          </w:p>
        </w:tc>
      </w:tr>
      <w:tr w:rsidR="002353DD" w:rsidRPr="008B1F79" w14:paraId="58FBE903" w14:textId="77777777" w:rsidTr="00555341">
        <w:trPr>
          <w:jc w:val="center"/>
        </w:trPr>
        <w:tc>
          <w:tcPr>
            <w:tcW w:w="8403" w:type="dxa"/>
          </w:tcPr>
          <w:p w14:paraId="2D0A5D1B" w14:textId="4098B381" w:rsidR="002353DD" w:rsidRPr="008B1F79" w:rsidRDefault="002353DD" w:rsidP="00555341">
            <w:pPr>
              <w:pStyle w:val="Tabletext"/>
              <w:keepLines/>
              <w:tabs>
                <w:tab w:val="left" w:leader="dot" w:pos="7938"/>
                <w:tab w:val="center" w:pos="9526"/>
              </w:tabs>
              <w:jc w:val="left"/>
            </w:pPr>
            <w:r w:rsidRPr="00800F46">
              <w:t>Pulse width (</w:t>
            </w:r>
            <w:r w:rsidRPr="00800F46">
              <w:sym w:font="Symbol" w:char="F06D"/>
            </w:r>
            <w:r w:rsidRPr="00800F46">
              <w:t>s) and</w:t>
            </w:r>
            <w:r w:rsidRPr="00800F46">
              <w:br/>
            </w:r>
            <w:ins w:id="641" w:author="Ahmed Kormed" w:date="2025-11-19T13:26:00Z">
              <w:r w:rsidR="00B177FB" w:rsidRPr="00800F46">
                <w:rPr>
                  <w:rPrChange w:id="642" w:author="Ahmed Kormed" w:date="2025-11-21T10:07:00Z">
                    <w:rPr>
                      <w:highlight w:val="cyan"/>
                    </w:rPr>
                  </w:rPrChange>
                </w:rPr>
                <w:t>Pulse repetition frequency (</w:t>
              </w:r>
            </w:ins>
            <w:ins w:id="643" w:author="Ahmed Kormed" w:date="2025-11-21T10:07:00Z">
              <w:r w:rsidR="009E2F2B" w:rsidRPr="00800F46">
                <w:rPr>
                  <w:rPrChange w:id="644" w:author="Ahmed Kormed" w:date="2025-11-21T10:07:00Z">
                    <w:rPr>
                      <w:highlight w:val="cyan"/>
                    </w:rPr>
                  </w:rPrChange>
                </w:rPr>
                <w:t>Hz</w:t>
              </w:r>
            </w:ins>
            <w:ins w:id="645" w:author="Ahmed Kormed" w:date="2025-11-19T13:26:00Z">
              <w:r w:rsidR="00B177FB" w:rsidRPr="00800F46">
                <w:rPr>
                  <w:rPrChange w:id="646" w:author="Ahmed Kormed" w:date="2025-11-21T10:07:00Z">
                    <w:rPr>
                      <w:highlight w:val="cyan"/>
                    </w:rPr>
                  </w:rPrChange>
                </w:rPr>
                <w:t>)</w:t>
              </w:r>
              <w:r w:rsidR="00B177FB">
                <w:t xml:space="preserve"> </w:t>
              </w:r>
            </w:ins>
            <w:del w:id="647" w:author="Ahmed Kormed" w:date="2025-05-05T16:54:00Z">
              <w:r w:rsidRPr="008B1F79" w:rsidDel="00DC6A74">
                <w:delText>Pulse repetition rate (pps)</w:delText>
              </w:r>
            </w:del>
          </w:p>
        </w:tc>
        <w:tc>
          <w:tcPr>
            <w:tcW w:w="6056" w:type="dxa"/>
          </w:tcPr>
          <w:p w14:paraId="01A2AE0D" w14:textId="77777777" w:rsidR="002353DD" w:rsidRPr="008B1F79" w:rsidRDefault="002353DD" w:rsidP="00555341">
            <w:pPr>
              <w:pStyle w:val="Tabletext"/>
              <w:jc w:val="left"/>
            </w:pPr>
            <w:r w:rsidRPr="008B1F79">
              <w:t>1-15</w:t>
            </w:r>
            <w:r w:rsidRPr="008B1F79">
              <w:br/>
              <w:t>500-15 000</w:t>
            </w:r>
          </w:p>
        </w:tc>
      </w:tr>
      <w:tr w:rsidR="002353DD" w:rsidRPr="008B1F79" w14:paraId="6EDABF7B" w14:textId="77777777" w:rsidTr="00555341">
        <w:trPr>
          <w:jc w:val="center"/>
        </w:trPr>
        <w:tc>
          <w:tcPr>
            <w:tcW w:w="8403" w:type="dxa"/>
          </w:tcPr>
          <w:p w14:paraId="5326EC16" w14:textId="77777777" w:rsidR="002353DD" w:rsidRPr="008B1F79" w:rsidRDefault="002353DD" w:rsidP="00555341">
            <w:pPr>
              <w:pStyle w:val="Tabletext"/>
              <w:jc w:val="left"/>
            </w:pPr>
            <w:r w:rsidRPr="008B1F79">
              <w:t>Maximum duty cycle</w:t>
            </w:r>
          </w:p>
        </w:tc>
        <w:tc>
          <w:tcPr>
            <w:tcW w:w="6056" w:type="dxa"/>
          </w:tcPr>
          <w:p w14:paraId="173BDEB0" w14:textId="77777777" w:rsidR="002353DD" w:rsidRPr="008B1F79" w:rsidRDefault="002353DD" w:rsidP="00555341">
            <w:pPr>
              <w:pStyle w:val="Tabletext"/>
              <w:jc w:val="left"/>
            </w:pPr>
            <w:r w:rsidRPr="008B1F79">
              <w:t>Not specified</w:t>
            </w:r>
          </w:p>
        </w:tc>
      </w:tr>
      <w:tr w:rsidR="002353DD" w:rsidRPr="008B1F79" w14:paraId="36D3EAF7" w14:textId="77777777" w:rsidTr="00555341">
        <w:trPr>
          <w:jc w:val="center"/>
        </w:trPr>
        <w:tc>
          <w:tcPr>
            <w:tcW w:w="8403" w:type="dxa"/>
          </w:tcPr>
          <w:p w14:paraId="58F0BEB4"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6056" w:type="dxa"/>
          </w:tcPr>
          <w:p w14:paraId="26D0E452" w14:textId="77777777" w:rsidR="002353DD" w:rsidRPr="008B1F79" w:rsidRDefault="002353DD" w:rsidP="00555341">
            <w:pPr>
              <w:pStyle w:val="Tabletext"/>
              <w:jc w:val="left"/>
            </w:pPr>
            <w:r w:rsidRPr="008B1F79">
              <w:t>0.05</w:t>
            </w:r>
          </w:p>
        </w:tc>
      </w:tr>
      <w:tr w:rsidR="002353DD" w:rsidRPr="008B1F79" w14:paraId="7A18E779" w14:textId="77777777" w:rsidTr="00555341">
        <w:trPr>
          <w:jc w:val="center"/>
        </w:trPr>
        <w:tc>
          <w:tcPr>
            <w:tcW w:w="8403" w:type="dxa"/>
          </w:tcPr>
          <w:p w14:paraId="7AE9E303" w14:textId="77777777" w:rsidR="002353DD" w:rsidRPr="008B1F79" w:rsidRDefault="002353DD" w:rsidP="00555341">
            <w:pPr>
              <w:pStyle w:val="Tabletext"/>
              <w:jc w:val="left"/>
            </w:pPr>
            <w:r w:rsidRPr="008B1F79">
              <w:t>Output device</w:t>
            </w:r>
          </w:p>
        </w:tc>
        <w:tc>
          <w:tcPr>
            <w:tcW w:w="6056" w:type="dxa"/>
          </w:tcPr>
          <w:p w14:paraId="79B6EFC2" w14:textId="77777777" w:rsidR="002353DD" w:rsidRPr="008B1F79" w:rsidRDefault="002353DD" w:rsidP="00555341">
            <w:pPr>
              <w:pStyle w:val="Tabletext"/>
              <w:jc w:val="left"/>
            </w:pPr>
            <w:r w:rsidRPr="008B1F79">
              <w:t>TWT</w:t>
            </w:r>
          </w:p>
        </w:tc>
      </w:tr>
      <w:tr w:rsidR="002353DD" w:rsidRPr="008B1F79" w14:paraId="5FF476A0" w14:textId="77777777" w:rsidTr="00555341">
        <w:trPr>
          <w:jc w:val="center"/>
        </w:trPr>
        <w:tc>
          <w:tcPr>
            <w:tcW w:w="8403" w:type="dxa"/>
          </w:tcPr>
          <w:p w14:paraId="287512DB" w14:textId="77777777" w:rsidR="002353DD" w:rsidRPr="008B1F79" w:rsidRDefault="002353DD" w:rsidP="00555341">
            <w:pPr>
              <w:pStyle w:val="Tabletext"/>
              <w:jc w:val="left"/>
            </w:pPr>
            <w:r w:rsidRPr="008B1F79">
              <w:t>Antenna pattern type</w:t>
            </w:r>
          </w:p>
        </w:tc>
        <w:tc>
          <w:tcPr>
            <w:tcW w:w="6056" w:type="dxa"/>
          </w:tcPr>
          <w:p w14:paraId="2E6125D0" w14:textId="77777777" w:rsidR="002353DD" w:rsidRPr="008B1F79" w:rsidRDefault="002353DD" w:rsidP="00555341">
            <w:pPr>
              <w:pStyle w:val="Tabletext"/>
              <w:jc w:val="left"/>
            </w:pPr>
            <w:r w:rsidRPr="008B1F79">
              <w:t>Pencil</w:t>
            </w:r>
          </w:p>
        </w:tc>
      </w:tr>
      <w:tr w:rsidR="002353DD" w:rsidRPr="008B1F79" w14:paraId="273DF439" w14:textId="77777777" w:rsidTr="00555341">
        <w:trPr>
          <w:jc w:val="center"/>
        </w:trPr>
        <w:tc>
          <w:tcPr>
            <w:tcW w:w="8403" w:type="dxa"/>
          </w:tcPr>
          <w:p w14:paraId="4077BEB4" w14:textId="77777777" w:rsidR="002353DD" w:rsidRPr="008B1F79" w:rsidRDefault="002353DD" w:rsidP="00555341">
            <w:pPr>
              <w:pStyle w:val="Tabletext"/>
              <w:jc w:val="left"/>
            </w:pPr>
            <w:r w:rsidRPr="008B1F79">
              <w:t>Antenna type</w:t>
            </w:r>
          </w:p>
        </w:tc>
        <w:tc>
          <w:tcPr>
            <w:tcW w:w="6056" w:type="dxa"/>
          </w:tcPr>
          <w:p w14:paraId="4CDBCC6B" w14:textId="77777777" w:rsidR="002353DD" w:rsidRPr="008B1F79" w:rsidRDefault="002353DD" w:rsidP="00555341">
            <w:pPr>
              <w:pStyle w:val="Tabletext"/>
              <w:jc w:val="left"/>
            </w:pPr>
            <w:r w:rsidRPr="008B1F79">
              <w:t>Planar array</w:t>
            </w:r>
          </w:p>
        </w:tc>
      </w:tr>
      <w:tr w:rsidR="002353DD" w:rsidRPr="008B1F79" w14:paraId="33A788C5" w14:textId="77777777" w:rsidTr="00555341">
        <w:trPr>
          <w:jc w:val="center"/>
        </w:trPr>
        <w:tc>
          <w:tcPr>
            <w:tcW w:w="8403" w:type="dxa"/>
          </w:tcPr>
          <w:p w14:paraId="0ECEEFE6" w14:textId="77777777" w:rsidR="002353DD" w:rsidRPr="008B1F79" w:rsidRDefault="002353DD" w:rsidP="00555341">
            <w:pPr>
              <w:pStyle w:val="Tabletext"/>
              <w:jc w:val="left"/>
            </w:pPr>
            <w:r w:rsidRPr="008B1F79">
              <w:t>Antenna polarization</w:t>
            </w:r>
          </w:p>
        </w:tc>
        <w:tc>
          <w:tcPr>
            <w:tcW w:w="6056" w:type="dxa"/>
          </w:tcPr>
          <w:p w14:paraId="33D5FF15" w14:textId="77777777" w:rsidR="002353DD" w:rsidRPr="008B1F79" w:rsidRDefault="002353DD" w:rsidP="00555341">
            <w:pPr>
              <w:pStyle w:val="Tabletext"/>
              <w:jc w:val="left"/>
            </w:pPr>
            <w:r w:rsidRPr="008B1F79">
              <w:t>Linear</w:t>
            </w:r>
          </w:p>
        </w:tc>
      </w:tr>
      <w:tr w:rsidR="002353DD" w:rsidRPr="008B1F79" w14:paraId="6D09B265" w14:textId="77777777" w:rsidTr="00555341">
        <w:trPr>
          <w:jc w:val="center"/>
        </w:trPr>
        <w:tc>
          <w:tcPr>
            <w:tcW w:w="8403" w:type="dxa"/>
          </w:tcPr>
          <w:p w14:paraId="3D36B3A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w:t>
            </w:r>
            <w:proofErr w:type="spellStart"/>
            <w:r w:rsidRPr="008B1F79">
              <w:t>dBi</w:t>
            </w:r>
            <w:proofErr w:type="spellEnd"/>
            <w:r w:rsidRPr="008B1F79">
              <w:t>)</w:t>
            </w:r>
          </w:p>
        </w:tc>
        <w:tc>
          <w:tcPr>
            <w:tcW w:w="6056" w:type="dxa"/>
          </w:tcPr>
          <w:p w14:paraId="7695D498" w14:textId="77777777" w:rsidR="002353DD" w:rsidRPr="008B1F79" w:rsidRDefault="002353DD" w:rsidP="00555341">
            <w:pPr>
              <w:pStyle w:val="Tabletext"/>
              <w:jc w:val="left"/>
            </w:pPr>
            <w:r w:rsidRPr="008B1F79">
              <w:t>38</w:t>
            </w:r>
          </w:p>
        </w:tc>
      </w:tr>
      <w:tr w:rsidR="002353DD" w:rsidRPr="008B1F79" w14:paraId="79073ABE" w14:textId="77777777" w:rsidTr="00555341">
        <w:trPr>
          <w:jc w:val="center"/>
        </w:trPr>
        <w:tc>
          <w:tcPr>
            <w:tcW w:w="8403" w:type="dxa"/>
          </w:tcPr>
          <w:p w14:paraId="280DAB2E"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6056" w:type="dxa"/>
          </w:tcPr>
          <w:p w14:paraId="2F6CB923" w14:textId="77777777" w:rsidR="002353DD" w:rsidRPr="008B1F79" w:rsidRDefault="002353DD" w:rsidP="00555341">
            <w:pPr>
              <w:pStyle w:val="Tabletext"/>
              <w:jc w:val="left"/>
            </w:pPr>
            <w:r w:rsidRPr="008B1F79">
              <w:t>5</w:t>
            </w:r>
          </w:p>
        </w:tc>
      </w:tr>
      <w:tr w:rsidR="002353DD" w:rsidRPr="008B1F79" w14:paraId="4022EC5A" w14:textId="77777777" w:rsidTr="00555341">
        <w:trPr>
          <w:jc w:val="center"/>
        </w:trPr>
        <w:tc>
          <w:tcPr>
            <w:tcW w:w="8403" w:type="dxa"/>
          </w:tcPr>
          <w:p w14:paraId="256592B8"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6056" w:type="dxa"/>
          </w:tcPr>
          <w:p w14:paraId="44BA74E2" w14:textId="77777777" w:rsidR="002353DD" w:rsidRPr="008B1F79" w:rsidRDefault="002353DD" w:rsidP="00555341">
            <w:pPr>
              <w:pStyle w:val="Tabletext"/>
              <w:jc w:val="left"/>
            </w:pPr>
            <w:r w:rsidRPr="008B1F79">
              <w:t>5</w:t>
            </w:r>
          </w:p>
        </w:tc>
      </w:tr>
      <w:tr w:rsidR="002353DD" w:rsidRPr="008B1F79" w14:paraId="389B6BB7" w14:textId="77777777" w:rsidTr="00555341">
        <w:trPr>
          <w:jc w:val="center"/>
        </w:trPr>
        <w:tc>
          <w:tcPr>
            <w:tcW w:w="8403" w:type="dxa"/>
          </w:tcPr>
          <w:p w14:paraId="16D201E7" w14:textId="77777777" w:rsidR="002353DD" w:rsidRPr="008B1F79" w:rsidRDefault="002353DD" w:rsidP="00555341">
            <w:pPr>
              <w:pStyle w:val="Tabletext"/>
              <w:keepLines/>
              <w:tabs>
                <w:tab w:val="left" w:leader="dot" w:pos="7938"/>
                <w:tab w:val="center" w:pos="9526"/>
              </w:tabs>
              <w:ind w:left="567" w:hanging="567"/>
              <w:jc w:val="left"/>
            </w:pPr>
            <w:r w:rsidRPr="008B1F79">
              <w:t>Antenna horizontal scan rate (</w:t>
            </w:r>
            <w:r w:rsidRPr="008B1F79">
              <w:rPr>
                <w:spacing w:val="-8"/>
              </w:rPr>
              <w:t>degrees/s)</w:t>
            </w:r>
          </w:p>
        </w:tc>
        <w:tc>
          <w:tcPr>
            <w:tcW w:w="6056" w:type="dxa"/>
          </w:tcPr>
          <w:p w14:paraId="119FC028" w14:textId="77777777" w:rsidR="002353DD" w:rsidRPr="008B1F79" w:rsidRDefault="002353DD" w:rsidP="00555341">
            <w:pPr>
              <w:pStyle w:val="Tabletext"/>
              <w:jc w:val="left"/>
            </w:pPr>
            <w:r w:rsidRPr="008B1F79">
              <w:t>300</w:t>
            </w:r>
          </w:p>
        </w:tc>
      </w:tr>
      <w:tr w:rsidR="002353DD" w:rsidRPr="008B1F79" w14:paraId="5CE3B49B" w14:textId="77777777" w:rsidTr="00555341">
        <w:trPr>
          <w:jc w:val="center"/>
        </w:trPr>
        <w:tc>
          <w:tcPr>
            <w:tcW w:w="8403" w:type="dxa"/>
          </w:tcPr>
          <w:p w14:paraId="3D801343" w14:textId="77777777" w:rsidR="002353DD" w:rsidRPr="008B1F79" w:rsidRDefault="002353DD" w:rsidP="00555341">
            <w:pPr>
              <w:pStyle w:val="Tabletext"/>
              <w:jc w:val="left"/>
            </w:pPr>
            <w:r w:rsidRPr="008B1F79">
              <w:t>Antenna horizontal scan type (continuous, random, sector, etc.)</w:t>
            </w:r>
          </w:p>
        </w:tc>
        <w:tc>
          <w:tcPr>
            <w:tcW w:w="6056" w:type="dxa"/>
          </w:tcPr>
          <w:p w14:paraId="756FCBA0" w14:textId="77777777" w:rsidR="002353DD" w:rsidRPr="008B1F79" w:rsidRDefault="002353DD" w:rsidP="00555341">
            <w:pPr>
              <w:pStyle w:val="Tabletext"/>
              <w:jc w:val="left"/>
            </w:pPr>
            <w:r w:rsidRPr="008B1F79">
              <w:t>Continuous</w:t>
            </w:r>
          </w:p>
        </w:tc>
      </w:tr>
      <w:tr w:rsidR="002353DD" w:rsidRPr="008B1F79" w14:paraId="6FDDBD77" w14:textId="77777777" w:rsidTr="00555341">
        <w:trPr>
          <w:jc w:val="center"/>
        </w:trPr>
        <w:tc>
          <w:tcPr>
            <w:tcW w:w="8403" w:type="dxa"/>
          </w:tcPr>
          <w:p w14:paraId="26948556" w14:textId="77777777" w:rsidR="002353DD" w:rsidRPr="008B1F79" w:rsidRDefault="002353DD" w:rsidP="00555341">
            <w:pPr>
              <w:pStyle w:val="Tabletext"/>
              <w:keepLines/>
              <w:tabs>
                <w:tab w:val="left" w:leader="dot" w:pos="7938"/>
                <w:tab w:val="center" w:pos="9526"/>
              </w:tabs>
              <w:ind w:left="567" w:hanging="567"/>
              <w:jc w:val="left"/>
            </w:pPr>
            <w:r w:rsidRPr="008B1F79">
              <w:t>Antenna vertical scan (</w:t>
            </w:r>
            <w:r w:rsidRPr="008B1F79">
              <w:rPr>
                <w:spacing w:val="-8"/>
              </w:rPr>
              <w:t>degrees)</w:t>
            </w:r>
          </w:p>
        </w:tc>
        <w:tc>
          <w:tcPr>
            <w:tcW w:w="6056" w:type="dxa"/>
          </w:tcPr>
          <w:p w14:paraId="2ACC04B7" w14:textId="77777777" w:rsidR="002353DD" w:rsidRPr="008B1F79" w:rsidRDefault="002353DD" w:rsidP="00555341">
            <w:pPr>
              <w:pStyle w:val="Tabletext"/>
              <w:jc w:val="left"/>
            </w:pPr>
            <w:r w:rsidRPr="008B1F79">
              <w:t>Not applicable</w:t>
            </w:r>
          </w:p>
        </w:tc>
      </w:tr>
    </w:tbl>
    <w:p w14:paraId="28BA6808" w14:textId="4835F72D" w:rsidR="002353DD" w:rsidRPr="008B1F79" w:rsidRDefault="002353DD" w:rsidP="002353DD">
      <w:pPr>
        <w:pStyle w:val="TableNo"/>
      </w:pPr>
      <w:r w:rsidRPr="008B1F79">
        <w:br w:type="page"/>
      </w:r>
      <w:r w:rsidRPr="008B1F79">
        <w:lastRenderedPageBreak/>
        <w:br/>
        <w:t>TABLE 3 (</w:t>
      </w:r>
      <w:r w:rsidR="002918C4" w:rsidRPr="008B1F79">
        <w:rPr>
          <w:i/>
          <w:caps w:val="0"/>
        </w:rPr>
        <w:t>end</w:t>
      </w:r>
      <w:r w:rsidRPr="008B1F79">
        <w:t>)</w:t>
      </w:r>
    </w:p>
    <w:tbl>
      <w:tblPr>
        <w:tblStyle w:val="TableGrid10"/>
        <w:tblW w:w="14459" w:type="dxa"/>
        <w:jc w:val="center"/>
        <w:tblLayout w:type="fixed"/>
        <w:tblLook w:val="0000" w:firstRow="0" w:lastRow="0" w:firstColumn="0" w:lastColumn="0" w:noHBand="0" w:noVBand="0"/>
      </w:tblPr>
      <w:tblGrid>
        <w:gridCol w:w="8590"/>
        <w:gridCol w:w="5869"/>
      </w:tblGrid>
      <w:tr w:rsidR="002353DD" w:rsidRPr="008B1F79" w14:paraId="63F3BF24" w14:textId="77777777" w:rsidTr="00555341">
        <w:trPr>
          <w:jc w:val="center"/>
        </w:trPr>
        <w:tc>
          <w:tcPr>
            <w:tcW w:w="8590" w:type="dxa"/>
          </w:tcPr>
          <w:p w14:paraId="1235C0AB"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5869" w:type="dxa"/>
          </w:tcPr>
          <w:p w14:paraId="332D17B8" w14:textId="77777777" w:rsidR="002353DD" w:rsidRPr="008B1F79" w:rsidRDefault="002353DD" w:rsidP="00555341">
            <w:pPr>
              <w:pStyle w:val="Tablehead"/>
              <w:rPr>
                <w:rFonts w:ascii="Times New Roman" w:hAnsi="Times New Roman"/>
              </w:rPr>
            </w:pPr>
            <w:r w:rsidRPr="008B1F79">
              <w:rPr>
                <w:rFonts w:ascii="Times New Roman" w:hAnsi="Times New Roman"/>
              </w:rPr>
              <w:t>System G9</w:t>
            </w:r>
          </w:p>
        </w:tc>
      </w:tr>
      <w:tr w:rsidR="002353DD" w:rsidRPr="008B1F79" w14:paraId="0F3222E8" w14:textId="77777777" w:rsidTr="00555341">
        <w:trPr>
          <w:jc w:val="center"/>
        </w:trPr>
        <w:tc>
          <w:tcPr>
            <w:tcW w:w="8590" w:type="dxa"/>
          </w:tcPr>
          <w:p w14:paraId="18F8A4FE" w14:textId="77777777" w:rsidR="002353DD" w:rsidRPr="008B1F79" w:rsidRDefault="002353DD" w:rsidP="00555341">
            <w:pPr>
              <w:pStyle w:val="Tabletext"/>
              <w:jc w:val="left"/>
            </w:pPr>
            <w:r w:rsidRPr="008B1F79">
              <w:t>Antenna vertical scan type</w:t>
            </w:r>
          </w:p>
        </w:tc>
        <w:tc>
          <w:tcPr>
            <w:tcW w:w="5869" w:type="dxa"/>
          </w:tcPr>
          <w:p w14:paraId="15DE60BE" w14:textId="77777777" w:rsidR="002353DD" w:rsidRPr="008B1F79" w:rsidRDefault="002353DD" w:rsidP="00555341">
            <w:pPr>
              <w:pStyle w:val="Tabletext"/>
              <w:jc w:val="left"/>
            </w:pPr>
            <w:r w:rsidRPr="008B1F79">
              <w:t>Random</w:t>
            </w:r>
          </w:p>
        </w:tc>
      </w:tr>
      <w:tr w:rsidR="002353DD" w:rsidRPr="008B1F79" w14:paraId="638D26BA" w14:textId="77777777" w:rsidTr="00555341">
        <w:trPr>
          <w:jc w:val="center"/>
        </w:trPr>
        <w:tc>
          <w:tcPr>
            <w:tcW w:w="8590" w:type="dxa"/>
          </w:tcPr>
          <w:p w14:paraId="1171D582" w14:textId="77777777" w:rsidR="002353DD" w:rsidRPr="008B1F79" w:rsidRDefault="002353DD" w:rsidP="00555341">
            <w:pPr>
              <w:pStyle w:val="Tabletext"/>
              <w:keepLines/>
              <w:tabs>
                <w:tab w:val="left" w:leader="dot" w:pos="7938"/>
                <w:tab w:val="center" w:pos="9526"/>
              </w:tabs>
              <w:ind w:left="567" w:hanging="567"/>
              <w:jc w:val="left"/>
            </w:pPr>
            <w:r w:rsidRPr="008B1F79">
              <w:t>Antenna side-lobe (SL) levels (1</w:t>
            </w:r>
            <w:r w:rsidRPr="008B1F79">
              <w:rPr>
                <w:vertAlign w:val="superscript"/>
              </w:rPr>
              <w:t>st</w:t>
            </w:r>
            <w:r w:rsidRPr="008B1F79">
              <w:t xml:space="preserve"> SLs and remote SLs) (</w:t>
            </w:r>
            <w:proofErr w:type="spellStart"/>
            <w:r w:rsidRPr="008B1F79">
              <w:t>dBi</w:t>
            </w:r>
            <w:proofErr w:type="spellEnd"/>
            <w:r w:rsidRPr="008B1F79">
              <w:t>)</w:t>
            </w:r>
          </w:p>
        </w:tc>
        <w:tc>
          <w:tcPr>
            <w:tcW w:w="5869" w:type="dxa"/>
          </w:tcPr>
          <w:p w14:paraId="57188AAE" w14:textId="77777777" w:rsidR="002353DD" w:rsidRPr="008B1F79" w:rsidRDefault="002353DD" w:rsidP="00555341">
            <w:pPr>
              <w:pStyle w:val="Tabletext"/>
              <w:jc w:val="left"/>
            </w:pPr>
            <w:r w:rsidRPr="008B1F79">
              <w:t>Not specified</w:t>
            </w:r>
          </w:p>
        </w:tc>
      </w:tr>
      <w:tr w:rsidR="002353DD" w:rsidRPr="008B1F79" w14:paraId="119AAEEE" w14:textId="77777777" w:rsidTr="00555341">
        <w:trPr>
          <w:jc w:val="center"/>
        </w:trPr>
        <w:tc>
          <w:tcPr>
            <w:tcW w:w="8590" w:type="dxa"/>
          </w:tcPr>
          <w:p w14:paraId="39138E87" w14:textId="77777777" w:rsidR="002353DD" w:rsidRPr="008B1F79" w:rsidRDefault="002353DD" w:rsidP="00555341">
            <w:pPr>
              <w:pStyle w:val="Tabletext"/>
              <w:keepLines/>
              <w:tabs>
                <w:tab w:val="left" w:leader="dot" w:pos="7938"/>
                <w:tab w:val="center" w:pos="9526"/>
              </w:tabs>
              <w:ind w:left="567" w:hanging="567"/>
              <w:jc w:val="left"/>
            </w:pPr>
            <w:r w:rsidRPr="008B1F79">
              <w:t>Antenna height (m)</w:t>
            </w:r>
          </w:p>
        </w:tc>
        <w:tc>
          <w:tcPr>
            <w:tcW w:w="5869" w:type="dxa"/>
          </w:tcPr>
          <w:p w14:paraId="3E4FAC88" w14:textId="77777777" w:rsidR="002353DD" w:rsidRPr="008B1F79" w:rsidRDefault="002353DD" w:rsidP="00555341">
            <w:pPr>
              <w:pStyle w:val="Tabletext"/>
              <w:jc w:val="left"/>
            </w:pPr>
            <w:r w:rsidRPr="008B1F79">
              <w:t>Ground level</w:t>
            </w:r>
          </w:p>
        </w:tc>
      </w:tr>
      <w:tr w:rsidR="002353DD" w:rsidRPr="008B1F79" w14:paraId="1C32417A" w14:textId="77777777" w:rsidTr="00555341">
        <w:trPr>
          <w:jc w:val="center"/>
        </w:trPr>
        <w:tc>
          <w:tcPr>
            <w:tcW w:w="8590" w:type="dxa"/>
          </w:tcPr>
          <w:p w14:paraId="7635ABE9"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5869" w:type="dxa"/>
          </w:tcPr>
          <w:p w14:paraId="0411067B" w14:textId="77777777" w:rsidR="002353DD" w:rsidRPr="008B1F79" w:rsidRDefault="002353DD" w:rsidP="00555341">
            <w:pPr>
              <w:pStyle w:val="Tabletext"/>
              <w:jc w:val="left"/>
            </w:pPr>
            <w:r w:rsidRPr="008B1F79">
              <w:t>3</w:t>
            </w:r>
          </w:p>
        </w:tc>
      </w:tr>
      <w:tr w:rsidR="002353DD" w:rsidRPr="008B1F79" w14:paraId="29266CA9" w14:textId="77777777" w:rsidTr="00555341">
        <w:trPr>
          <w:jc w:val="center"/>
        </w:trPr>
        <w:tc>
          <w:tcPr>
            <w:tcW w:w="8590" w:type="dxa"/>
          </w:tcPr>
          <w:p w14:paraId="4F069FEA" w14:textId="77777777" w:rsidR="002353DD" w:rsidRPr="008B1F79" w:rsidRDefault="002353DD" w:rsidP="00555341">
            <w:pPr>
              <w:pStyle w:val="Tabletext"/>
              <w:keepLines/>
              <w:tabs>
                <w:tab w:val="left" w:leader="dot" w:pos="7938"/>
                <w:tab w:val="center" w:pos="9526"/>
              </w:tabs>
              <w:ind w:left="567" w:hanging="567"/>
              <w:jc w:val="left"/>
            </w:pPr>
            <w:r w:rsidRPr="008B1F79">
              <w:t>Receiver noise floor (dBm)</w:t>
            </w:r>
          </w:p>
        </w:tc>
        <w:tc>
          <w:tcPr>
            <w:tcW w:w="5869" w:type="dxa"/>
          </w:tcPr>
          <w:p w14:paraId="4C31AF7F" w14:textId="77777777" w:rsidR="002353DD" w:rsidRPr="008B1F79" w:rsidRDefault="002353DD" w:rsidP="00555341">
            <w:pPr>
              <w:pStyle w:val="Tabletext"/>
              <w:jc w:val="left"/>
            </w:pPr>
            <w:r w:rsidRPr="008B1F79">
              <w:t>–105</w:t>
            </w:r>
          </w:p>
        </w:tc>
      </w:tr>
      <w:tr w:rsidR="002353DD" w:rsidRPr="008B1F79" w14:paraId="63480DF9" w14:textId="77777777" w:rsidTr="00555341">
        <w:trPr>
          <w:jc w:val="center"/>
        </w:trPr>
        <w:tc>
          <w:tcPr>
            <w:tcW w:w="8590" w:type="dxa"/>
          </w:tcPr>
          <w:p w14:paraId="42235AD9" w14:textId="77777777" w:rsidR="002353DD" w:rsidRPr="008B1F79" w:rsidRDefault="002353DD" w:rsidP="00555341">
            <w:pPr>
              <w:pStyle w:val="Tabletext"/>
              <w:keepLines/>
              <w:tabs>
                <w:tab w:val="left" w:leader="dot" w:pos="7938"/>
                <w:tab w:val="center" w:pos="9526"/>
              </w:tabs>
              <w:ind w:left="567" w:hanging="567"/>
              <w:jc w:val="left"/>
            </w:pPr>
            <w:r w:rsidRPr="008B1F79">
              <w:t>Receive loss (dB)</w:t>
            </w:r>
          </w:p>
        </w:tc>
        <w:tc>
          <w:tcPr>
            <w:tcW w:w="5869" w:type="dxa"/>
          </w:tcPr>
          <w:p w14:paraId="61610D4C" w14:textId="77777777" w:rsidR="002353DD" w:rsidRPr="008B1F79" w:rsidRDefault="002353DD" w:rsidP="00555341">
            <w:pPr>
              <w:pStyle w:val="Tabletext"/>
              <w:jc w:val="left"/>
            </w:pPr>
            <w:r w:rsidRPr="008B1F79">
              <w:t>Not specified</w:t>
            </w:r>
          </w:p>
        </w:tc>
      </w:tr>
      <w:tr w:rsidR="002353DD" w:rsidRPr="008B1F79" w14:paraId="0F824385" w14:textId="77777777" w:rsidTr="00555341">
        <w:trPr>
          <w:jc w:val="center"/>
        </w:trPr>
        <w:tc>
          <w:tcPr>
            <w:tcW w:w="8590" w:type="dxa"/>
          </w:tcPr>
          <w:p w14:paraId="5E4D02D7"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5869" w:type="dxa"/>
          </w:tcPr>
          <w:p w14:paraId="4B72D5D6" w14:textId="77777777" w:rsidR="002353DD" w:rsidRPr="008B1F79" w:rsidRDefault="002353DD" w:rsidP="00555341">
            <w:pPr>
              <w:pStyle w:val="Tabletext"/>
              <w:jc w:val="left"/>
            </w:pPr>
            <w:r w:rsidRPr="008B1F79">
              <w:t>3</w:t>
            </w:r>
          </w:p>
        </w:tc>
      </w:tr>
      <w:tr w:rsidR="002353DD" w:rsidRPr="008B1F79" w14:paraId="66657FD9" w14:textId="77777777" w:rsidTr="00555341">
        <w:trPr>
          <w:jc w:val="center"/>
        </w:trPr>
        <w:tc>
          <w:tcPr>
            <w:tcW w:w="8590" w:type="dxa"/>
          </w:tcPr>
          <w:p w14:paraId="1364F174" w14:textId="77777777" w:rsidR="002353DD" w:rsidRPr="008B1F79" w:rsidRDefault="002353DD" w:rsidP="00555341">
            <w:pPr>
              <w:pStyle w:val="Tabletext"/>
              <w:keepLines/>
              <w:tabs>
                <w:tab w:val="left" w:leader="dot" w:pos="7938"/>
                <w:tab w:val="center" w:pos="9526"/>
              </w:tabs>
              <w:ind w:left="567" w:hanging="567"/>
              <w:jc w:val="left"/>
            </w:pPr>
            <w:r w:rsidRPr="008B1F79">
              <w:t>RF emission bandwidth (MHz)</w:t>
            </w:r>
          </w:p>
          <w:p w14:paraId="228FA218" w14:textId="77777777" w:rsidR="002353DD" w:rsidRPr="008B1F79" w:rsidRDefault="002353DD" w:rsidP="00555341">
            <w:pPr>
              <w:pStyle w:val="Tabletext"/>
              <w:jc w:val="left"/>
            </w:pPr>
            <w:r w:rsidRPr="008B1F79">
              <w:t>–</w:t>
            </w:r>
            <w:r w:rsidRPr="008B1F79">
              <w:tab/>
              <w:t>3 dB</w:t>
            </w:r>
          </w:p>
          <w:p w14:paraId="7B4A39F9" w14:textId="77777777" w:rsidR="002353DD" w:rsidRPr="008B1F79" w:rsidRDefault="002353DD" w:rsidP="00555341">
            <w:pPr>
              <w:pStyle w:val="Tabletext"/>
              <w:keepLines/>
              <w:tabs>
                <w:tab w:val="left" w:leader="dot" w:pos="7938"/>
                <w:tab w:val="center" w:pos="9526"/>
              </w:tabs>
              <w:ind w:left="567" w:hanging="567"/>
              <w:jc w:val="left"/>
            </w:pPr>
            <w:r w:rsidRPr="008B1F79">
              <w:t>–</w:t>
            </w:r>
            <w:r w:rsidRPr="008B1F79">
              <w:tab/>
              <w:t>20 dB</w:t>
            </w:r>
          </w:p>
        </w:tc>
        <w:tc>
          <w:tcPr>
            <w:tcW w:w="5869" w:type="dxa"/>
          </w:tcPr>
          <w:p w14:paraId="699EFBB1" w14:textId="77777777" w:rsidR="002353DD" w:rsidRPr="008B1F79" w:rsidRDefault="002353DD" w:rsidP="00555341">
            <w:pPr>
              <w:pStyle w:val="Tabletext"/>
              <w:jc w:val="left"/>
            </w:pPr>
          </w:p>
          <w:p w14:paraId="132AA76B" w14:textId="77777777" w:rsidR="002353DD" w:rsidRPr="008B1F79" w:rsidRDefault="002353DD" w:rsidP="00555341">
            <w:pPr>
              <w:pStyle w:val="Tabletext"/>
              <w:jc w:val="left"/>
            </w:pPr>
            <w:r w:rsidRPr="008B1F79">
              <w:br/>
              <w:t>3</w:t>
            </w:r>
          </w:p>
        </w:tc>
      </w:tr>
    </w:tbl>
    <w:p w14:paraId="5EE688B6" w14:textId="77777777" w:rsidR="002353DD" w:rsidRPr="008B1F79" w:rsidRDefault="002353DD" w:rsidP="002353DD">
      <w:pPr>
        <w:pStyle w:val="Tablelegend"/>
        <w:rPr>
          <w:sz w:val="20"/>
        </w:rPr>
      </w:pPr>
      <w:r w:rsidRPr="008B1F79">
        <w:rPr>
          <w:sz w:val="20"/>
        </w:rPr>
        <w:t>*</w:t>
      </w:r>
      <w:r w:rsidRPr="008B1F79">
        <w:rPr>
          <w:sz w:val="20"/>
        </w:rPr>
        <w:tab/>
        <w:t xml:space="preserve">Radar systems with characteristics </w:t>
      </w:r>
      <w:proofErr w:type="gramStart"/>
      <w:r w:rsidRPr="008B1F79">
        <w:rPr>
          <w:sz w:val="20"/>
        </w:rPr>
        <w:t>similar to</w:t>
      </w:r>
      <w:proofErr w:type="gramEnd"/>
      <w:r w:rsidRPr="008B1F79">
        <w:rPr>
          <w:sz w:val="20"/>
        </w:rPr>
        <w:t xml:space="preserve"> those given in Table 2 for maritime radionavigation systems may also be used for ground based aeronautical radars at airports.</w:t>
      </w:r>
    </w:p>
    <w:p w14:paraId="4D17A900" w14:textId="77777777" w:rsidR="002353DD" w:rsidRPr="008B1F79" w:rsidRDefault="002353DD" w:rsidP="002353DD">
      <w:pPr>
        <w:overflowPunct/>
        <w:autoSpaceDE/>
        <w:autoSpaceDN/>
        <w:adjustRightInd/>
        <w:spacing w:before="0"/>
        <w:textAlignment w:val="auto"/>
        <w:rPr>
          <w:rFonts w:eastAsia="MS Mincho"/>
          <w:sz w:val="2"/>
          <w:szCs w:val="2"/>
        </w:rPr>
      </w:pPr>
      <w:r w:rsidRPr="008B1F79">
        <w:rPr>
          <w:sz w:val="2"/>
          <w:szCs w:val="2"/>
        </w:rPr>
        <w:br w:type="page"/>
      </w:r>
    </w:p>
    <w:p w14:paraId="1FBB3AA5" w14:textId="77777777" w:rsidR="002353DD" w:rsidRPr="008B1F79" w:rsidRDefault="002353DD" w:rsidP="002353DD">
      <w:pPr>
        <w:pStyle w:val="TableNo"/>
      </w:pPr>
      <w:r w:rsidRPr="008B1F79">
        <w:lastRenderedPageBreak/>
        <w:br/>
        <w:t>TABLE 4</w:t>
      </w:r>
    </w:p>
    <w:p w14:paraId="6CC59704" w14:textId="77777777" w:rsidR="002353DD" w:rsidRPr="008B1F79" w:rsidRDefault="002353DD" w:rsidP="002353DD">
      <w:pPr>
        <w:pStyle w:val="Tabletitle"/>
      </w:pPr>
      <w:r w:rsidRPr="008B1F79">
        <w:t>Characteristics of other radars operating in the frequency band 8 500-10 680 MHz</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66E68CAF" w14:textId="77777777" w:rsidTr="00555341">
        <w:trPr>
          <w:jc w:val="center"/>
        </w:trPr>
        <w:tc>
          <w:tcPr>
            <w:tcW w:w="4637" w:type="dxa"/>
          </w:tcPr>
          <w:p w14:paraId="733F74CD"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6470E284"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59AEE081"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24E7AD0D"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35BA3674" w14:textId="77777777" w:rsidTr="00555341">
        <w:trPr>
          <w:jc w:val="center"/>
        </w:trPr>
        <w:tc>
          <w:tcPr>
            <w:tcW w:w="4637" w:type="dxa"/>
          </w:tcPr>
          <w:p w14:paraId="35B001EC" w14:textId="77777777" w:rsidR="002353DD" w:rsidRPr="008B1F79" w:rsidRDefault="002353DD" w:rsidP="00555341">
            <w:pPr>
              <w:pStyle w:val="Tabletext"/>
              <w:jc w:val="left"/>
            </w:pPr>
            <w:r w:rsidRPr="008B1F79">
              <w:t>Function</w:t>
            </w:r>
          </w:p>
        </w:tc>
        <w:tc>
          <w:tcPr>
            <w:tcW w:w="3204" w:type="dxa"/>
          </w:tcPr>
          <w:p w14:paraId="3C46873D" w14:textId="77777777" w:rsidR="002353DD" w:rsidRPr="008B1F79" w:rsidRDefault="002353DD" w:rsidP="00555341">
            <w:pPr>
              <w:pStyle w:val="Tabletext"/>
            </w:pPr>
            <w:r w:rsidRPr="008B1F79">
              <w:t>Intrusion detection</w:t>
            </w:r>
          </w:p>
        </w:tc>
        <w:tc>
          <w:tcPr>
            <w:tcW w:w="3309" w:type="dxa"/>
          </w:tcPr>
          <w:p w14:paraId="78BEF417" w14:textId="77777777" w:rsidR="002353DD" w:rsidRPr="008B1F79" w:rsidRDefault="002353DD" w:rsidP="00555341">
            <w:pPr>
              <w:pStyle w:val="Tabletext"/>
            </w:pPr>
            <w:r w:rsidRPr="008B1F79">
              <w:t>Intrusion detection</w:t>
            </w:r>
          </w:p>
        </w:tc>
        <w:tc>
          <w:tcPr>
            <w:tcW w:w="3309" w:type="dxa"/>
          </w:tcPr>
          <w:p w14:paraId="50A71AC1" w14:textId="77777777" w:rsidR="002353DD" w:rsidRPr="008B1F79" w:rsidRDefault="002353DD" w:rsidP="00555341">
            <w:pPr>
              <w:pStyle w:val="Tabletext"/>
            </w:pPr>
            <w:r w:rsidRPr="008B1F79">
              <w:t>Velocity measurement</w:t>
            </w:r>
          </w:p>
        </w:tc>
      </w:tr>
      <w:tr w:rsidR="002353DD" w:rsidRPr="008B1F79" w14:paraId="2FB3B7C5" w14:textId="77777777" w:rsidTr="00555341">
        <w:trPr>
          <w:jc w:val="center"/>
        </w:trPr>
        <w:tc>
          <w:tcPr>
            <w:tcW w:w="4637" w:type="dxa"/>
          </w:tcPr>
          <w:p w14:paraId="43C7DFE6" w14:textId="77777777" w:rsidR="002353DD" w:rsidRPr="008B1F79" w:rsidRDefault="002353DD" w:rsidP="00555341">
            <w:pPr>
              <w:pStyle w:val="Tabletext"/>
              <w:jc w:val="left"/>
            </w:pPr>
            <w:r w:rsidRPr="008B1F79">
              <w:t xml:space="preserve">Platform type </w:t>
            </w:r>
          </w:p>
        </w:tc>
        <w:tc>
          <w:tcPr>
            <w:tcW w:w="3204" w:type="dxa"/>
          </w:tcPr>
          <w:p w14:paraId="65E559A3" w14:textId="77777777" w:rsidR="002353DD" w:rsidRPr="008B1F79" w:rsidRDefault="002353DD" w:rsidP="00555341">
            <w:pPr>
              <w:pStyle w:val="Tabletext"/>
            </w:pPr>
            <w:r w:rsidRPr="008B1F79">
              <w:t>Ground</w:t>
            </w:r>
          </w:p>
        </w:tc>
        <w:tc>
          <w:tcPr>
            <w:tcW w:w="3309" w:type="dxa"/>
          </w:tcPr>
          <w:p w14:paraId="2AACAF50" w14:textId="77777777" w:rsidR="002353DD" w:rsidRPr="008B1F79" w:rsidRDefault="002353DD" w:rsidP="00555341">
            <w:pPr>
              <w:pStyle w:val="Tabletext"/>
            </w:pPr>
            <w:r w:rsidRPr="008B1F79">
              <w:t>Ground</w:t>
            </w:r>
          </w:p>
        </w:tc>
        <w:tc>
          <w:tcPr>
            <w:tcW w:w="3309" w:type="dxa"/>
          </w:tcPr>
          <w:p w14:paraId="3DCE5586" w14:textId="77777777" w:rsidR="002353DD" w:rsidRPr="008B1F79" w:rsidRDefault="002353DD" w:rsidP="00555341">
            <w:pPr>
              <w:pStyle w:val="Tabletext"/>
            </w:pPr>
            <w:r w:rsidRPr="008B1F79">
              <w:t>Ground</w:t>
            </w:r>
          </w:p>
        </w:tc>
      </w:tr>
      <w:tr w:rsidR="002353DD" w:rsidRPr="008B1F79" w14:paraId="3DFDE5F1" w14:textId="77777777" w:rsidTr="00555341">
        <w:trPr>
          <w:jc w:val="center"/>
        </w:trPr>
        <w:tc>
          <w:tcPr>
            <w:tcW w:w="4637" w:type="dxa"/>
          </w:tcPr>
          <w:p w14:paraId="1C9DBBFD" w14:textId="77777777" w:rsidR="002353DD" w:rsidRPr="008B1F79" w:rsidRDefault="002353DD" w:rsidP="00555341">
            <w:pPr>
              <w:pStyle w:val="Tabletext"/>
              <w:keepLines/>
              <w:tabs>
                <w:tab w:val="left" w:leader="dot" w:pos="7938"/>
                <w:tab w:val="center" w:pos="9526"/>
              </w:tabs>
              <w:ind w:left="567" w:hanging="567"/>
              <w:jc w:val="left"/>
            </w:pPr>
            <w:r w:rsidRPr="008B1F79">
              <w:t>Tuning range (GHz)</w:t>
            </w:r>
          </w:p>
        </w:tc>
        <w:tc>
          <w:tcPr>
            <w:tcW w:w="3204" w:type="dxa"/>
          </w:tcPr>
          <w:p w14:paraId="6A418DF5" w14:textId="77777777" w:rsidR="002353DD" w:rsidRPr="008B1F79" w:rsidRDefault="002353DD" w:rsidP="00555341">
            <w:pPr>
              <w:pStyle w:val="Tabletext"/>
            </w:pPr>
            <w:r w:rsidRPr="008B1F79">
              <w:t>10.525</w:t>
            </w:r>
          </w:p>
        </w:tc>
        <w:tc>
          <w:tcPr>
            <w:tcW w:w="3309" w:type="dxa"/>
          </w:tcPr>
          <w:p w14:paraId="6FEFE0EB" w14:textId="77777777" w:rsidR="002353DD" w:rsidRPr="008B1F79" w:rsidRDefault="002353DD" w:rsidP="00555341">
            <w:pPr>
              <w:pStyle w:val="Tabletext"/>
            </w:pPr>
            <w:r w:rsidRPr="008B1F79">
              <w:rPr>
                <w:caps/>
              </w:rPr>
              <w:t>10.15-10.65</w:t>
            </w:r>
          </w:p>
        </w:tc>
        <w:tc>
          <w:tcPr>
            <w:tcW w:w="3309" w:type="dxa"/>
          </w:tcPr>
          <w:p w14:paraId="60948D4E" w14:textId="77777777" w:rsidR="002353DD" w:rsidRPr="008B1F79" w:rsidRDefault="002353DD" w:rsidP="00555341">
            <w:pPr>
              <w:pStyle w:val="Tabletext"/>
            </w:pPr>
            <w:r w:rsidRPr="008B1F79">
              <w:rPr>
                <w:caps/>
              </w:rPr>
              <w:t>10.519-10.531</w:t>
            </w:r>
          </w:p>
        </w:tc>
      </w:tr>
      <w:tr w:rsidR="002353DD" w:rsidRPr="008B1F79" w14:paraId="6B8DF640" w14:textId="77777777" w:rsidTr="00555341">
        <w:trPr>
          <w:jc w:val="center"/>
        </w:trPr>
        <w:tc>
          <w:tcPr>
            <w:tcW w:w="4637" w:type="dxa"/>
          </w:tcPr>
          <w:p w14:paraId="506B2B03" w14:textId="77777777" w:rsidR="002353DD" w:rsidRPr="008B1F79" w:rsidRDefault="002353DD" w:rsidP="00555341">
            <w:pPr>
              <w:pStyle w:val="Tabletext"/>
              <w:jc w:val="left"/>
            </w:pPr>
            <w:r w:rsidRPr="008B1F79">
              <w:t>Modulation</w:t>
            </w:r>
          </w:p>
        </w:tc>
        <w:tc>
          <w:tcPr>
            <w:tcW w:w="3204" w:type="dxa"/>
          </w:tcPr>
          <w:p w14:paraId="3A5DF179" w14:textId="77777777" w:rsidR="002353DD" w:rsidRPr="008B1F79" w:rsidRDefault="002353DD" w:rsidP="00555341">
            <w:pPr>
              <w:pStyle w:val="Tabletext"/>
            </w:pPr>
            <w:r w:rsidRPr="008B1F79">
              <w:t>CW</w:t>
            </w:r>
          </w:p>
        </w:tc>
        <w:tc>
          <w:tcPr>
            <w:tcW w:w="3309" w:type="dxa"/>
          </w:tcPr>
          <w:p w14:paraId="41059190" w14:textId="77777777" w:rsidR="002353DD" w:rsidRPr="008B1F79" w:rsidRDefault="002353DD" w:rsidP="00555341">
            <w:pPr>
              <w:pStyle w:val="Tabletext"/>
            </w:pPr>
            <w:r w:rsidRPr="008B1F79">
              <w:t>CW</w:t>
            </w:r>
          </w:p>
        </w:tc>
        <w:tc>
          <w:tcPr>
            <w:tcW w:w="3309" w:type="dxa"/>
          </w:tcPr>
          <w:p w14:paraId="0DAE1CA7" w14:textId="77777777" w:rsidR="002353DD" w:rsidRPr="008B1F79" w:rsidRDefault="002353DD" w:rsidP="00555341">
            <w:pPr>
              <w:pStyle w:val="Tabletext"/>
            </w:pPr>
            <w:r w:rsidRPr="008B1F79">
              <w:t>CW</w:t>
            </w:r>
          </w:p>
        </w:tc>
      </w:tr>
      <w:tr w:rsidR="002353DD" w:rsidRPr="008B1F79" w14:paraId="4811B26C" w14:textId="77777777" w:rsidTr="00555341">
        <w:trPr>
          <w:jc w:val="center"/>
        </w:trPr>
        <w:tc>
          <w:tcPr>
            <w:tcW w:w="4637" w:type="dxa"/>
          </w:tcPr>
          <w:p w14:paraId="402CEF4F" w14:textId="77777777" w:rsidR="002353DD" w:rsidRPr="008B1F79" w:rsidRDefault="002353DD" w:rsidP="00555341">
            <w:pPr>
              <w:pStyle w:val="Tabletext"/>
              <w:keepLines/>
              <w:tabs>
                <w:tab w:val="left" w:leader="dot" w:pos="7938"/>
                <w:tab w:val="center" w:pos="9526"/>
              </w:tabs>
              <w:ind w:left="567" w:hanging="567"/>
              <w:jc w:val="left"/>
            </w:pPr>
            <w:r w:rsidRPr="008B1F79">
              <w:t>Peak power into antenna (W)</w:t>
            </w:r>
          </w:p>
        </w:tc>
        <w:tc>
          <w:tcPr>
            <w:tcW w:w="3204" w:type="dxa"/>
          </w:tcPr>
          <w:p w14:paraId="16E57F7F" w14:textId="77777777" w:rsidR="002353DD" w:rsidRPr="008B1F79" w:rsidRDefault="002353DD" w:rsidP="00555341">
            <w:pPr>
              <w:pStyle w:val="Tabletext"/>
            </w:pPr>
            <w:r w:rsidRPr="008B1F79">
              <w:t>10</w:t>
            </w:r>
          </w:p>
        </w:tc>
        <w:tc>
          <w:tcPr>
            <w:tcW w:w="3309" w:type="dxa"/>
          </w:tcPr>
          <w:p w14:paraId="7D58DDC9" w14:textId="77777777" w:rsidR="002353DD" w:rsidRPr="008B1F79" w:rsidRDefault="002353DD" w:rsidP="00555341">
            <w:pPr>
              <w:pStyle w:val="Tabletext"/>
            </w:pPr>
            <w:r w:rsidRPr="008B1F79">
              <w:t>10</w:t>
            </w:r>
          </w:p>
        </w:tc>
        <w:tc>
          <w:tcPr>
            <w:tcW w:w="3309" w:type="dxa"/>
          </w:tcPr>
          <w:p w14:paraId="55416021" w14:textId="77777777" w:rsidR="002353DD" w:rsidRPr="008B1F79" w:rsidRDefault="002353DD" w:rsidP="00555341">
            <w:pPr>
              <w:pStyle w:val="Tabletext"/>
            </w:pPr>
            <w:r w:rsidRPr="008B1F79">
              <w:t>0.5</w:t>
            </w:r>
          </w:p>
        </w:tc>
      </w:tr>
      <w:tr w:rsidR="002353DD" w:rsidRPr="008B1F79" w14:paraId="1126B80A" w14:textId="77777777" w:rsidTr="00555341">
        <w:trPr>
          <w:jc w:val="center"/>
        </w:trPr>
        <w:tc>
          <w:tcPr>
            <w:tcW w:w="4637" w:type="dxa"/>
          </w:tcPr>
          <w:p w14:paraId="69F6AA4E" w14:textId="77777777" w:rsidR="002353DD" w:rsidRPr="008B1F79" w:rsidRDefault="002353DD" w:rsidP="00555341">
            <w:pPr>
              <w:pStyle w:val="Tabletext"/>
              <w:keepLines/>
              <w:tabs>
                <w:tab w:val="left" w:leader="dot" w:pos="7938"/>
                <w:tab w:val="center" w:pos="9526"/>
              </w:tabs>
              <w:ind w:left="567" w:hanging="567"/>
              <w:jc w:val="left"/>
            </w:pPr>
            <w:r w:rsidRPr="008B1F79">
              <w:t>Average power into antenna (W)</w:t>
            </w:r>
          </w:p>
        </w:tc>
        <w:tc>
          <w:tcPr>
            <w:tcW w:w="3204" w:type="dxa"/>
          </w:tcPr>
          <w:p w14:paraId="36F060B5" w14:textId="77777777" w:rsidR="002353DD" w:rsidRPr="008B1F79" w:rsidRDefault="002353DD" w:rsidP="00555341">
            <w:pPr>
              <w:pStyle w:val="Tabletext"/>
            </w:pPr>
            <w:r w:rsidRPr="008B1F79">
              <w:t>Not applicable</w:t>
            </w:r>
          </w:p>
        </w:tc>
        <w:tc>
          <w:tcPr>
            <w:tcW w:w="3309" w:type="dxa"/>
          </w:tcPr>
          <w:p w14:paraId="3EBAC896" w14:textId="77777777" w:rsidR="002353DD" w:rsidRPr="008B1F79" w:rsidRDefault="002353DD" w:rsidP="00555341">
            <w:pPr>
              <w:pStyle w:val="Tabletext"/>
            </w:pPr>
            <w:r w:rsidRPr="008B1F79">
              <w:t>Not applicable</w:t>
            </w:r>
          </w:p>
        </w:tc>
        <w:tc>
          <w:tcPr>
            <w:tcW w:w="3309" w:type="dxa"/>
          </w:tcPr>
          <w:p w14:paraId="1EADEB40" w14:textId="77777777" w:rsidR="002353DD" w:rsidRPr="008B1F79" w:rsidRDefault="002353DD" w:rsidP="00555341">
            <w:pPr>
              <w:pStyle w:val="Tabletext"/>
            </w:pPr>
            <w:r w:rsidRPr="008B1F79">
              <w:t>Not applicable</w:t>
            </w:r>
          </w:p>
        </w:tc>
      </w:tr>
      <w:tr w:rsidR="002353DD" w:rsidRPr="008B1F79" w14:paraId="3D83997B" w14:textId="77777777" w:rsidTr="00555341">
        <w:trPr>
          <w:jc w:val="center"/>
        </w:trPr>
        <w:tc>
          <w:tcPr>
            <w:tcW w:w="4637" w:type="dxa"/>
          </w:tcPr>
          <w:p w14:paraId="156F1D8B" w14:textId="18CA170D" w:rsidR="002353DD" w:rsidRPr="008B1F79" w:rsidRDefault="002353DD" w:rsidP="00555341">
            <w:pPr>
              <w:pStyle w:val="Tabletext"/>
              <w:jc w:val="left"/>
            </w:pPr>
            <w:r w:rsidRPr="00EF0EC3">
              <w:t>Pulse width (</w:t>
            </w:r>
            <w:r w:rsidRPr="00EF0EC3">
              <w:sym w:font="Symbol" w:char="F06D"/>
            </w:r>
            <w:r w:rsidRPr="00EF0EC3">
              <w:t xml:space="preserve">s) and </w:t>
            </w:r>
            <w:r w:rsidRPr="00EF0EC3">
              <w:br/>
            </w:r>
            <w:ins w:id="648" w:author="Ahmed Kormed" w:date="2025-11-19T13:26:00Z">
              <w:r w:rsidR="00FE4405" w:rsidRPr="00EF0EC3">
                <w:rPr>
                  <w:rPrChange w:id="649" w:author="Ahmed Kormed" w:date="2025-11-21T10:08:00Z">
                    <w:rPr>
                      <w:highlight w:val="cyan"/>
                    </w:rPr>
                  </w:rPrChange>
                </w:rPr>
                <w:t>Pulse repetition frequency (</w:t>
              </w:r>
            </w:ins>
            <w:ins w:id="650" w:author="Ahmed Kormed" w:date="2025-11-21T10:08:00Z">
              <w:r w:rsidR="00022989">
                <w:t>Hz</w:t>
              </w:r>
            </w:ins>
            <w:ins w:id="651" w:author="Ahmed Kormed" w:date="2025-11-19T13:26:00Z">
              <w:r w:rsidR="00FE4405" w:rsidRPr="00EF0EC3">
                <w:rPr>
                  <w:rPrChange w:id="652" w:author="Ahmed Kormed" w:date="2025-11-21T10:08:00Z">
                    <w:rPr>
                      <w:highlight w:val="cyan"/>
                    </w:rPr>
                  </w:rPrChange>
                </w:rPr>
                <w:t>)</w:t>
              </w:r>
            </w:ins>
            <w:ins w:id="653" w:author="Ahmed Kormed" w:date="2025-11-21T10:08:00Z">
              <w:r w:rsidR="00022989">
                <w:t xml:space="preserve"> </w:t>
              </w:r>
            </w:ins>
            <w:del w:id="654" w:author="Ahmed Kormed" w:date="2025-05-05T16:55:00Z">
              <w:r w:rsidRPr="00EF0EC3" w:rsidDel="00592010">
                <w:delText>pulse repetition rate (pps)</w:delText>
              </w:r>
            </w:del>
          </w:p>
        </w:tc>
        <w:tc>
          <w:tcPr>
            <w:tcW w:w="3204" w:type="dxa"/>
          </w:tcPr>
          <w:p w14:paraId="62CD2307" w14:textId="77777777" w:rsidR="002353DD" w:rsidRPr="008B1F79" w:rsidRDefault="002353DD" w:rsidP="00555341">
            <w:pPr>
              <w:pStyle w:val="Tabletext"/>
            </w:pPr>
            <w:r w:rsidRPr="008B1F79">
              <w:t>Not applicable</w:t>
            </w:r>
          </w:p>
        </w:tc>
        <w:tc>
          <w:tcPr>
            <w:tcW w:w="3309" w:type="dxa"/>
          </w:tcPr>
          <w:p w14:paraId="72C5B2F5" w14:textId="77777777" w:rsidR="002353DD" w:rsidRPr="008B1F79" w:rsidRDefault="002353DD" w:rsidP="00555341">
            <w:pPr>
              <w:pStyle w:val="Tabletext"/>
            </w:pPr>
            <w:r w:rsidRPr="008B1F79">
              <w:t>Not applicable</w:t>
            </w:r>
          </w:p>
        </w:tc>
        <w:tc>
          <w:tcPr>
            <w:tcW w:w="3309" w:type="dxa"/>
          </w:tcPr>
          <w:p w14:paraId="256F6508" w14:textId="77777777" w:rsidR="002353DD" w:rsidRPr="008B1F79" w:rsidRDefault="002353DD" w:rsidP="00555341">
            <w:pPr>
              <w:pStyle w:val="Tabletext"/>
            </w:pPr>
            <w:r w:rsidRPr="008B1F79">
              <w:t>Not applicable</w:t>
            </w:r>
          </w:p>
        </w:tc>
      </w:tr>
      <w:tr w:rsidR="002353DD" w:rsidRPr="008B1F79" w14:paraId="136CCE01" w14:textId="77777777" w:rsidTr="00555341">
        <w:trPr>
          <w:jc w:val="center"/>
        </w:trPr>
        <w:tc>
          <w:tcPr>
            <w:tcW w:w="4637" w:type="dxa"/>
          </w:tcPr>
          <w:p w14:paraId="7CA3D8A6" w14:textId="77777777" w:rsidR="002353DD" w:rsidRPr="008B1F79" w:rsidRDefault="002353DD" w:rsidP="00555341">
            <w:pPr>
              <w:pStyle w:val="Tabletext"/>
              <w:jc w:val="left"/>
            </w:pPr>
            <w:r w:rsidRPr="008B1F79">
              <w:t xml:space="preserve">Maximum duty cycle </w:t>
            </w:r>
          </w:p>
        </w:tc>
        <w:tc>
          <w:tcPr>
            <w:tcW w:w="3204" w:type="dxa"/>
          </w:tcPr>
          <w:p w14:paraId="34BB57C2" w14:textId="77777777" w:rsidR="002353DD" w:rsidRPr="008B1F79" w:rsidRDefault="002353DD" w:rsidP="00555341">
            <w:pPr>
              <w:pStyle w:val="Tabletext"/>
            </w:pPr>
            <w:r w:rsidRPr="008B1F79">
              <w:t>1</w:t>
            </w:r>
          </w:p>
        </w:tc>
        <w:tc>
          <w:tcPr>
            <w:tcW w:w="3309" w:type="dxa"/>
          </w:tcPr>
          <w:p w14:paraId="12228645" w14:textId="77777777" w:rsidR="002353DD" w:rsidRPr="008B1F79" w:rsidRDefault="002353DD" w:rsidP="00555341">
            <w:pPr>
              <w:pStyle w:val="Tabletext"/>
            </w:pPr>
            <w:r w:rsidRPr="008B1F79">
              <w:t>1</w:t>
            </w:r>
          </w:p>
        </w:tc>
        <w:tc>
          <w:tcPr>
            <w:tcW w:w="3309" w:type="dxa"/>
          </w:tcPr>
          <w:p w14:paraId="5185C1E8" w14:textId="77777777" w:rsidR="002353DD" w:rsidRPr="008B1F79" w:rsidRDefault="002353DD" w:rsidP="00555341">
            <w:pPr>
              <w:pStyle w:val="Tabletext"/>
            </w:pPr>
            <w:r w:rsidRPr="008B1F79">
              <w:t>1</w:t>
            </w:r>
          </w:p>
        </w:tc>
      </w:tr>
      <w:tr w:rsidR="002353DD" w:rsidRPr="008B1F79" w14:paraId="052BD121" w14:textId="77777777" w:rsidTr="00555341">
        <w:trPr>
          <w:jc w:val="center"/>
        </w:trPr>
        <w:tc>
          <w:tcPr>
            <w:tcW w:w="4637" w:type="dxa"/>
          </w:tcPr>
          <w:p w14:paraId="5027C558" w14:textId="77777777" w:rsidR="002353DD" w:rsidRPr="008B1F79" w:rsidRDefault="002353DD" w:rsidP="00555341">
            <w:pPr>
              <w:pStyle w:val="Tabletext"/>
              <w:keepLines/>
              <w:tabs>
                <w:tab w:val="left" w:leader="dot" w:pos="7938"/>
                <w:tab w:val="center" w:pos="9526"/>
              </w:tabs>
              <w:ind w:left="567" w:hanging="567"/>
              <w:jc w:val="left"/>
            </w:pPr>
            <w:r w:rsidRPr="008B1F79">
              <w:t>Pulse rise/fall time (</w:t>
            </w:r>
            <w:r w:rsidRPr="008B1F79">
              <w:sym w:font="Symbol" w:char="F06D"/>
            </w:r>
            <w:r w:rsidRPr="008B1F79">
              <w:t>s)</w:t>
            </w:r>
          </w:p>
        </w:tc>
        <w:tc>
          <w:tcPr>
            <w:tcW w:w="3204" w:type="dxa"/>
          </w:tcPr>
          <w:p w14:paraId="20CA97AA" w14:textId="77777777" w:rsidR="002353DD" w:rsidRPr="008B1F79" w:rsidRDefault="002353DD" w:rsidP="00555341">
            <w:pPr>
              <w:pStyle w:val="Tabletext"/>
            </w:pPr>
            <w:r w:rsidRPr="008B1F79">
              <w:t>Not applicable</w:t>
            </w:r>
          </w:p>
        </w:tc>
        <w:tc>
          <w:tcPr>
            <w:tcW w:w="3309" w:type="dxa"/>
          </w:tcPr>
          <w:p w14:paraId="17290E4E" w14:textId="77777777" w:rsidR="002353DD" w:rsidRPr="008B1F79" w:rsidRDefault="002353DD" w:rsidP="00555341">
            <w:pPr>
              <w:pStyle w:val="Tabletext"/>
            </w:pPr>
            <w:r w:rsidRPr="008B1F79">
              <w:t>Not applicable</w:t>
            </w:r>
          </w:p>
        </w:tc>
        <w:tc>
          <w:tcPr>
            <w:tcW w:w="3309" w:type="dxa"/>
          </w:tcPr>
          <w:p w14:paraId="1D168CFF" w14:textId="77777777" w:rsidR="002353DD" w:rsidRPr="008B1F79" w:rsidRDefault="002353DD" w:rsidP="00555341">
            <w:pPr>
              <w:pStyle w:val="Tabletext"/>
            </w:pPr>
            <w:r w:rsidRPr="008B1F79">
              <w:t>Not applicable</w:t>
            </w:r>
          </w:p>
        </w:tc>
      </w:tr>
      <w:tr w:rsidR="002353DD" w:rsidRPr="008B1F79" w14:paraId="63CE1519" w14:textId="77777777" w:rsidTr="00555341">
        <w:trPr>
          <w:jc w:val="center"/>
        </w:trPr>
        <w:tc>
          <w:tcPr>
            <w:tcW w:w="4637" w:type="dxa"/>
          </w:tcPr>
          <w:p w14:paraId="7D02A531" w14:textId="77777777" w:rsidR="002353DD" w:rsidRPr="008B1F79" w:rsidRDefault="002353DD" w:rsidP="00555341">
            <w:pPr>
              <w:pStyle w:val="Tabletext"/>
              <w:jc w:val="left"/>
            </w:pPr>
            <w:r w:rsidRPr="008B1F79">
              <w:t>Antenna pattern type</w:t>
            </w:r>
          </w:p>
        </w:tc>
        <w:tc>
          <w:tcPr>
            <w:tcW w:w="3204" w:type="dxa"/>
          </w:tcPr>
          <w:p w14:paraId="69885092" w14:textId="77777777" w:rsidR="002353DD" w:rsidRPr="008B1F79" w:rsidRDefault="002353DD" w:rsidP="00555341">
            <w:pPr>
              <w:pStyle w:val="Tabletext"/>
            </w:pPr>
            <w:r w:rsidRPr="008B1F79">
              <w:t>Parabolic</w:t>
            </w:r>
          </w:p>
        </w:tc>
        <w:tc>
          <w:tcPr>
            <w:tcW w:w="3309" w:type="dxa"/>
          </w:tcPr>
          <w:p w14:paraId="2D87CFFA" w14:textId="77777777" w:rsidR="002353DD" w:rsidRPr="008B1F79" w:rsidRDefault="002353DD" w:rsidP="00555341">
            <w:pPr>
              <w:pStyle w:val="Tabletext"/>
            </w:pPr>
            <w:r w:rsidRPr="008B1F79">
              <w:t>Parabolic</w:t>
            </w:r>
          </w:p>
        </w:tc>
        <w:tc>
          <w:tcPr>
            <w:tcW w:w="3309" w:type="dxa"/>
          </w:tcPr>
          <w:p w14:paraId="4E42629E" w14:textId="77777777" w:rsidR="002353DD" w:rsidRPr="008B1F79" w:rsidRDefault="002353DD" w:rsidP="00555341">
            <w:pPr>
              <w:pStyle w:val="Tabletext"/>
              <w:rPr>
                <w:b/>
                <w:sz w:val="28"/>
              </w:rPr>
            </w:pPr>
            <w:r w:rsidRPr="008B1F79">
              <w:t>Pencil beam</w:t>
            </w:r>
          </w:p>
        </w:tc>
      </w:tr>
      <w:tr w:rsidR="002353DD" w:rsidRPr="008B1F79" w14:paraId="559F99AC" w14:textId="77777777" w:rsidTr="00555341">
        <w:trPr>
          <w:jc w:val="center"/>
        </w:trPr>
        <w:tc>
          <w:tcPr>
            <w:tcW w:w="4637" w:type="dxa"/>
          </w:tcPr>
          <w:p w14:paraId="740C47C8" w14:textId="77777777" w:rsidR="002353DD" w:rsidRPr="008B1F79" w:rsidRDefault="002353DD" w:rsidP="00555341">
            <w:pPr>
              <w:pStyle w:val="Tabletext"/>
              <w:jc w:val="left"/>
            </w:pPr>
            <w:r w:rsidRPr="008B1F79">
              <w:t>Antenna type</w:t>
            </w:r>
          </w:p>
        </w:tc>
        <w:tc>
          <w:tcPr>
            <w:tcW w:w="3204" w:type="dxa"/>
          </w:tcPr>
          <w:p w14:paraId="162AAC7C" w14:textId="77777777" w:rsidR="002353DD" w:rsidRPr="008B1F79" w:rsidRDefault="002353DD" w:rsidP="00555341">
            <w:pPr>
              <w:pStyle w:val="Tabletext"/>
            </w:pPr>
            <w:r w:rsidRPr="008B1F79">
              <w:t>Parabolic</w:t>
            </w:r>
          </w:p>
        </w:tc>
        <w:tc>
          <w:tcPr>
            <w:tcW w:w="3309" w:type="dxa"/>
          </w:tcPr>
          <w:p w14:paraId="7E27C904" w14:textId="77777777" w:rsidR="002353DD" w:rsidRPr="008B1F79" w:rsidRDefault="002353DD" w:rsidP="00555341">
            <w:pPr>
              <w:pStyle w:val="Tabletext"/>
            </w:pPr>
            <w:r w:rsidRPr="008B1F79">
              <w:t>Parabolic</w:t>
            </w:r>
          </w:p>
        </w:tc>
        <w:tc>
          <w:tcPr>
            <w:tcW w:w="3309" w:type="dxa"/>
          </w:tcPr>
          <w:p w14:paraId="57579297" w14:textId="77777777" w:rsidR="002353DD" w:rsidRPr="008B1F79" w:rsidRDefault="002353DD" w:rsidP="00555341">
            <w:pPr>
              <w:pStyle w:val="Tabletext"/>
            </w:pPr>
            <w:r w:rsidRPr="008B1F79">
              <w:t>Planar array</w:t>
            </w:r>
          </w:p>
        </w:tc>
      </w:tr>
      <w:tr w:rsidR="002353DD" w:rsidRPr="008B1F79" w14:paraId="5A51B3AC" w14:textId="77777777" w:rsidTr="00555341">
        <w:trPr>
          <w:jc w:val="center"/>
        </w:trPr>
        <w:tc>
          <w:tcPr>
            <w:tcW w:w="4637" w:type="dxa"/>
          </w:tcPr>
          <w:p w14:paraId="66D74E1F" w14:textId="77777777" w:rsidR="002353DD" w:rsidRPr="008B1F79" w:rsidRDefault="002353DD" w:rsidP="00555341">
            <w:pPr>
              <w:pStyle w:val="Tabletext"/>
              <w:jc w:val="left"/>
            </w:pPr>
            <w:r w:rsidRPr="008B1F79">
              <w:t>Antenna polarization</w:t>
            </w:r>
          </w:p>
        </w:tc>
        <w:tc>
          <w:tcPr>
            <w:tcW w:w="3204" w:type="dxa"/>
          </w:tcPr>
          <w:p w14:paraId="6CDCF804" w14:textId="77777777" w:rsidR="002353DD" w:rsidRPr="008B1F79" w:rsidRDefault="002353DD" w:rsidP="00555341">
            <w:pPr>
              <w:pStyle w:val="Tabletext"/>
            </w:pPr>
            <w:r w:rsidRPr="008B1F79">
              <w:t>Vertical</w:t>
            </w:r>
          </w:p>
        </w:tc>
        <w:tc>
          <w:tcPr>
            <w:tcW w:w="3309" w:type="dxa"/>
          </w:tcPr>
          <w:p w14:paraId="74239BD9" w14:textId="77777777" w:rsidR="002353DD" w:rsidRPr="008B1F79" w:rsidRDefault="002353DD" w:rsidP="00555341">
            <w:pPr>
              <w:pStyle w:val="Tabletext"/>
            </w:pPr>
            <w:r w:rsidRPr="008B1F79">
              <w:t>Vertical</w:t>
            </w:r>
          </w:p>
        </w:tc>
        <w:tc>
          <w:tcPr>
            <w:tcW w:w="3309" w:type="dxa"/>
          </w:tcPr>
          <w:p w14:paraId="151ED157" w14:textId="77777777" w:rsidR="002353DD" w:rsidRPr="008B1F79" w:rsidRDefault="002353DD" w:rsidP="00555341">
            <w:pPr>
              <w:pStyle w:val="Tabletext"/>
            </w:pPr>
            <w:r w:rsidRPr="008B1F79">
              <w:t>Vertical</w:t>
            </w:r>
          </w:p>
        </w:tc>
      </w:tr>
      <w:tr w:rsidR="002353DD" w:rsidRPr="008B1F79" w14:paraId="16454A79" w14:textId="77777777" w:rsidTr="00555341">
        <w:trPr>
          <w:jc w:val="center"/>
        </w:trPr>
        <w:tc>
          <w:tcPr>
            <w:tcW w:w="4637" w:type="dxa"/>
          </w:tcPr>
          <w:p w14:paraId="0B66A8C0" w14:textId="77777777" w:rsidR="002353DD" w:rsidRPr="008B1F79" w:rsidRDefault="002353DD" w:rsidP="00555341">
            <w:pPr>
              <w:pStyle w:val="Tabletext"/>
              <w:keepLines/>
              <w:tabs>
                <w:tab w:val="left" w:leader="dot" w:pos="7938"/>
                <w:tab w:val="center" w:pos="9526"/>
              </w:tabs>
              <w:ind w:left="567" w:hanging="567"/>
              <w:jc w:val="left"/>
            </w:pPr>
            <w:r w:rsidRPr="008B1F79">
              <w:t>Antenna main beam gain (</w:t>
            </w:r>
            <w:proofErr w:type="spellStart"/>
            <w:r w:rsidRPr="008B1F79">
              <w:t>dBi</w:t>
            </w:r>
            <w:proofErr w:type="spellEnd"/>
            <w:r w:rsidRPr="008B1F79">
              <w:t>)</w:t>
            </w:r>
          </w:p>
        </w:tc>
        <w:tc>
          <w:tcPr>
            <w:tcW w:w="3204" w:type="dxa"/>
          </w:tcPr>
          <w:p w14:paraId="7C648A5D" w14:textId="77777777" w:rsidR="002353DD" w:rsidRPr="008B1F79" w:rsidRDefault="002353DD" w:rsidP="00555341">
            <w:pPr>
              <w:pStyle w:val="Tabletext"/>
            </w:pPr>
            <w:r w:rsidRPr="008B1F79">
              <w:t>38</w:t>
            </w:r>
          </w:p>
        </w:tc>
        <w:tc>
          <w:tcPr>
            <w:tcW w:w="3309" w:type="dxa"/>
          </w:tcPr>
          <w:p w14:paraId="381D0FF7" w14:textId="77777777" w:rsidR="002353DD" w:rsidRPr="008B1F79" w:rsidRDefault="002353DD" w:rsidP="00555341">
            <w:pPr>
              <w:pStyle w:val="Tabletext"/>
            </w:pPr>
            <w:r w:rsidRPr="008B1F79">
              <w:t>42</w:t>
            </w:r>
          </w:p>
        </w:tc>
        <w:tc>
          <w:tcPr>
            <w:tcW w:w="3309" w:type="dxa"/>
          </w:tcPr>
          <w:p w14:paraId="4DFA4C13" w14:textId="77777777" w:rsidR="002353DD" w:rsidRPr="008B1F79" w:rsidRDefault="002353DD" w:rsidP="00555341">
            <w:pPr>
              <w:pStyle w:val="Tabletext"/>
            </w:pPr>
            <w:r w:rsidRPr="008B1F79">
              <w:t>21</w:t>
            </w:r>
          </w:p>
        </w:tc>
      </w:tr>
      <w:tr w:rsidR="002353DD" w:rsidRPr="008B1F79" w14:paraId="05B87D64" w14:textId="77777777" w:rsidTr="00555341">
        <w:trPr>
          <w:jc w:val="center"/>
        </w:trPr>
        <w:tc>
          <w:tcPr>
            <w:tcW w:w="4637" w:type="dxa"/>
          </w:tcPr>
          <w:p w14:paraId="7B46C810" w14:textId="77777777" w:rsidR="002353DD" w:rsidRPr="008B1F79" w:rsidRDefault="002353DD" w:rsidP="00555341">
            <w:pPr>
              <w:pStyle w:val="Tabletext"/>
              <w:keepLines/>
              <w:tabs>
                <w:tab w:val="left" w:leader="dot" w:pos="7938"/>
                <w:tab w:val="center" w:pos="9526"/>
              </w:tabs>
              <w:ind w:left="567" w:hanging="567"/>
              <w:jc w:val="left"/>
            </w:pPr>
            <w:r w:rsidRPr="008B1F79">
              <w:br w:type="page"/>
              <w:t>Antenna elevation beamwidth (</w:t>
            </w:r>
            <w:r w:rsidRPr="008B1F79">
              <w:rPr>
                <w:spacing w:val="-8"/>
              </w:rPr>
              <w:t>degrees)</w:t>
            </w:r>
          </w:p>
        </w:tc>
        <w:tc>
          <w:tcPr>
            <w:tcW w:w="3204" w:type="dxa"/>
          </w:tcPr>
          <w:p w14:paraId="65761249" w14:textId="77777777" w:rsidR="002353DD" w:rsidRPr="008B1F79" w:rsidRDefault="002353DD" w:rsidP="00555341">
            <w:pPr>
              <w:pStyle w:val="Tabletext"/>
            </w:pPr>
            <w:r w:rsidRPr="008B1F79">
              <w:t>1.9</w:t>
            </w:r>
          </w:p>
        </w:tc>
        <w:tc>
          <w:tcPr>
            <w:tcW w:w="3309" w:type="dxa"/>
          </w:tcPr>
          <w:p w14:paraId="7DA859C0" w14:textId="77777777" w:rsidR="002353DD" w:rsidRPr="008B1F79" w:rsidRDefault="002353DD" w:rsidP="00555341">
            <w:pPr>
              <w:pStyle w:val="Tabletext"/>
            </w:pPr>
            <w:r w:rsidRPr="008B1F79">
              <w:t>2</w:t>
            </w:r>
          </w:p>
        </w:tc>
        <w:tc>
          <w:tcPr>
            <w:tcW w:w="3309" w:type="dxa"/>
          </w:tcPr>
          <w:p w14:paraId="3E8815C8" w14:textId="77777777" w:rsidR="002353DD" w:rsidRPr="008B1F79" w:rsidRDefault="002353DD" w:rsidP="00555341">
            <w:pPr>
              <w:pStyle w:val="Tabletext"/>
            </w:pPr>
            <w:r w:rsidRPr="008B1F79">
              <w:t>20</w:t>
            </w:r>
          </w:p>
        </w:tc>
      </w:tr>
      <w:tr w:rsidR="002353DD" w:rsidRPr="008B1F79" w14:paraId="31FCA53B" w14:textId="77777777" w:rsidTr="00555341">
        <w:trPr>
          <w:jc w:val="center"/>
        </w:trPr>
        <w:tc>
          <w:tcPr>
            <w:tcW w:w="4637" w:type="dxa"/>
          </w:tcPr>
          <w:p w14:paraId="11AF0FBE" w14:textId="77777777" w:rsidR="002353DD" w:rsidRPr="008B1F79" w:rsidRDefault="002353DD" w:rsidP="00555341">
            <w:pPr>
              <w:pStyle w:val="Tabletext"/>
              <w:keepLines/>
              <w:tabs>
                <w:tab w:val="left" w:leader="dot" w:pos="7938"/>
                <w:tab w:val="center" w:pos="9526"/>
              </w:tabs>
              <w:ind w:left="567" w:hanging="567"/>
              <w:jc w:val="left"/>
            </w:pPr>
            <w:r w:rsidRPr="008B1F79">
              <w:t>Antenna azimuthal beamwidth (</w:t>
            </w:r>
            <w:r w:rsidRPr="008B1F79">
              <w:rPr>
                <w:spacing w:val="-8"/>
              </w:rPr>
              <w:t>degrees)</w:t>
            </w:r>
          </w:p>
        </w:tc>
        <w:tc>
          <w:tcPr>
            <w:tcW w:w="3204" w:type="dxa"/>
          </w:tcPr>
          <w:p w14:paraId="03FB9829" w14:textId="77777777" w:rsidR="002353DD" w:rsidRPr="008B1F79" w:rsidRDefault="002353DD" w:rsidP="00555341">
            <w:pPr>
              <w:pStyle w:val="Tabletext"/>
            </w:pPr>
            <w:r w:rsidRPr="008B1F79">
              <w:t>1.9</w:t>
            </w:r>
          </w:p>
        </w:tc>
        <w:tc>
          <w:tcPr>
            <w:tcW w:w="3309" w:type="dxa"/>
          </w:tcPr>
          <w:p w14:paraId="66090FD8" w14:textId="77777777" w:rsidR="002353DD" w:rsidRPr="008B1F79" w:rsidRDefault="002353DD" w:rsidP="00555341">
            <w:pPr>
              <w:pStyle w:val="Tabletext"/>
            </w:pPr>
            <w:r w:rsidRPr="008B1F79">
              <w:t>1.2</w:t>
            </w:r>
          </w:p>
        </w:tc>
        <w:tc>
          <w:tcPr>
            <w:tcW w:w="3309" w:type="dxa"/>
          </w:tcPr>
          <w:p w14:paraId="04B1BF18" w14:textId="77777777" w:rsidR="002353DD" w:rsidRPr="008B1F79" w:rsidRDefault="002353DD" w:rsidP="00555341">
            <w:pPr>
              <w:pStyle w:val="Tabletext"/>
            </w:pPr>
            <w:r w:rsidRPr="008B1F79">
              <w:t>10</w:t>
            </w:r>
          </w:p>
        </w:tc>
      </w:tr>
      <w:tr w:rsidR="002353DD" w:rsidRPr="008B1F79" w14:paraId="5DCE1BBC" w14:textId="77777777" w:rsidTr="00555341">
        <w:trPr>
          <w:jc w:val="center"/>
        </w:trPr>
        <w:tc>
          <w:tcPr>
            <w:tcW w:w="4637" w:type="dxa"/>
          </w:tcPr>
          <w:p w14:paraId="445B9409" w14:textId="77777777" w:rsidR="002353DD" w:rsidRPr="008B1F79" w:rsidRDefault="002353DD" w:rsidP="00555341">
            <w:pPr>
              <w:pStyle w:val="Tabletext"/>
              <w:jc w:val="left"/>
            </w:pPr>
            <w:r w:rsidRPr="008B1F79">
              <w:t>Antenna horizontal scan rate</w:t>
            </w:r>
          </w:p>
        </w:tc>
        <w:tc>
          <w:tcPr>
            <w:tcW w:w="3204" w:type="dxa"/>
          </w:tcPr>
          <w:p w14:paraId="084B01AD" w14:textId="77777777" w:rsidR="002353DD" w:rsidRPr="008B1F79" w:rsidRDefault="002353DD" w:rsidP="00555341">
            <w:pPr>
              <w:pStyle w:val="Tabletext"/>
            </w:pPr>
            <w:r w:rsidRPr="008B1F79">
              <w:t>Not specified</w:t>
            </w:r>
          </w:p>
        </w:tc>
        <w:tc>
          <w:tcPr>
            <w:tcW w:w="3309" w:type="dxa"/>
          </w:tcPr>
          <w:p w14:paraId="408C0C9C" w14:textId="77777777" w:rsidR="002353DD" w:rsidRPr="008B1F79" w:rsidRDefault="002353DD" w:rsidP="00555341">
            <w:pPr>
              <w:pStyle w:val="Tabletext"/>
            </w:pPr>
            <w:r w:rsidRPr="008B1F79">
              <w:t>Not specified</w:t>
            </w:r>
          </w:p>
        </w:tc>
        <w:tc>
          <w:tcPr>
            <w:tcW w:w="3309" w:type="dxa"/>
          </w:tcPr>
          <w:p w14:paraId="57CC9071" w14:textId="77777777" w:rsidR="002353DD" w:rsidRPr="008B1F79" w:rsidRDefault="002353DD" w:rsidP="00555341">
            <w:pPr>
              <w:pStyle w:val="Tabletext"/>
            </w:pPr>
            <w:r w:rsidRPr="008B1F79">
              <w:t>Not specified</w:t>
            </w:r>
          </w:p>
        </w:tc>
      </w:tr>
      <w:tr w:rsidR="002353DD" w:rsidRPr="008B1F79" w14:paraId="1D965E88" w14:textId="77777777" w:rsidTr="00555341">
        <w:trPr>
          <w:jc w:val="center"/>
        </w:trPr>
        <w:tc>
          <w:tcPr>
            <w:tcW w:w="4637" w:type="dxa"/>
          </w:tcPr>
          <w:p w14:paraId="470AEF96" w14:textId="77777777" w:rsidR="002353DD" w:rsidRPr="008B1F79" w:rsidRDefault="002353DD" w:rsidP="00555341">
            <w:pPr>
              <w:pStyle w:val="Tabletext"/>
              <w:jc w:val="left"/>
            </w:pPr>
            <w:r w:rsidRPr="008B1F79">
              <w:t>Antenna horizontal scan type (continuous, random, sector, etc.)</w:t>
            </w:r>
          </w:p>
        </w:tc>
        <w:tc>
          <w:tcPr>
            <w:tcW w:w="3204" w:type="dxa"/>
          </w:tcPr>
          <w:p w14:paraId="099623BD" w14:textId="77777777" w:rsidR="002353DD" w:rsidRPr="008B1F79" w:rsidRDefault="002353DD" w:rsidP="00555341">
            <w:pPr>
              <w:pStyle w:val="Tabletext"/>
            </w:pPr>
            <w:r w:rsidRPr="008B1F79">
              <w:t>Not specified</w:t>
            </w:r>
          </w:p>
        </w:tc>
        <w:tc>
          <w:tcPr>
            <w:tcW w:w="3309" w:type="dxa"/>
          </w:tcPr>
          <w:p w14:paraId="5FE5BFC2" w14:textId="77777777" w:rsidR="002353DD" w:rsidRPr="008B1F79" w:rsidRDefault="002353DD" w:rsidP="00555341">
            <w:pPr>
              <w:pStyle w:val="Tabletext"/>
            </w:pPr>
            <w:r w:rsidRPr="008B1F79">
              <w:t>Not specified</w:t>
            </w:r>
          </w:p>
        </w:tc>
        <w:tc>
          <w:tcPr>
            <w:tcW w:w="3309" w:type="dxa"/>
          </w:tcPr>
          <w:p w14:paraId="0BFA54DD" w14:textId="77777777" w:rsidR="002353DD" w:rsidRPr="008B1F79" w:rsidRDefault="002353DD" w:rsidP="00555341">
            <w:pPr>
              <w:pStyle w:val="Tabletext"/>
            </w:pPr>
            <w:r w:rsidRPr="008B1F79">
              <w:t>Not specified</w:t>
            </w:r>
          </w:p>
        </w:tc>
      </w:tr>
      <w:tr w:rsidR="002353DD" w:rsidRPr="008B1F79" w14:paraId="0CCB2297" w14:textId="77777777" w:rsidTr="00555341">
        <w:trPr>
          <w:jc w:val="center"/>
        </w:trPr>
        <w:tc>
          <w:tcPr>
            <w:tcW w:w="4637" w:type="dxa"/>
          </w:tcPr>
          <w:p w14:paraId="2CB53C62" w14:textId="77777777" w:rsidR="002353DD" w:rsidRPr="008B1F79" w:rsidRDefault="002353DD" w:rsidP="00555341">
            <w:pPr>
              <w:pStyle w:val="Tabletext"/>
              <w:jc w:val="left"/>
            </w:pPr>
            <w:r w:rsidRPr="008B1F79">
              <w:t>Antenna vertical scan</w:t>
            </w:r>
          </w:p>
        </w:tc>
        <w:tc>
          <w:tcPr>
            <w:tcW w:w="3204" w:type="dxa"/>
          </w:tcPr>
          <w:p w14:paraId="3FDA3F30" w14:textId="77777777" w:rsidR="002353DD" w:rsidRPr="008B1F79" w:rsidRDefault="002353DD" w:rsidP="00555341">
            <w:pPr>
              <w:pStyle w:val="Tabletext"/>
            </w:pPr>
            <w:r w:rsidRPr="008B1F79">
              <w:t>Not specified</w:t>
            </w:r>
          </w:p>
        </w:tc>
        <w:tc>
          <w:tcPr>
            <w:tcW w:w="3309" w:type="dxa"/>
          </w:tcPr>
          <w:p w14:paraId="32B6E822" w14:textId="77777777" w:rsidR="002353DD" w:rsidRPr="008B1F79" w:rsidRDefault="002353DD" w:rsidP="00555341">
            <w:pPr>
              <w:pStyle w:val="Tabletext"/>
            </w:pPr>
            <w:r w:rsidRPr="008B1F79">
              <w:t>Not specified</w:t>
            </w:r>
          </w:p>
        </w:tc>
        <w:tc>
          <w:tcPr>
            <w:tcW w:w="3309" w:type="dxa"/>
          </w:tcPr>
          <w:p w14:paraId="2DF43612" w14:textId="77777777" w:rsidR="002353DD" w:rsidRPr="008B1F79" w:rsidRDefault="002353DD" w:rsidP="00555341">
            <w:pPr>
              <w:pStyle w:val="Tabletext"/>
            </w:pPr>
            <w:r w:rsidRPr="008B1F79">
              <w:t>Not specified</w:t>
            </w:r>
          </w:p>
        </w:tc>
      </w:tr>
      <w:tr w:rsidR="002353DD" w:rsidRPr="008B1F79" w14:paraId="6DF43E9C" w14:textId="77777777" w:rsidTr="00555341">
        <w:trPr>
          <w:jc w:val="center"/>
        </w:trPr>
        <w:tc>
          <w:tcPr>
            <w:tcW w:w="4637" w:type="dxa"/>
          </w:tcPr>
          <w:p w14:paraId="67FAAA5C" w14:textId="77777777" w:rsidR="002353DD" w:rsidRPr="008B1F79" w:rsidRDefault="002353DD" w:rsidP="00555341">
            <w:pPr>
              <w:pStyle w:val="Tabletext"/>
              <w:jc w:val="left"/>
            </w:pPr>
            <w:r w:rsidRPr="008B1F79">
              <w:t>Antenna vertical scan type</w:t>
            </w:r>
          </w:p>
        </w:tc>
        <w:tc>
          <w:tcPr>
            <w:tcW w:w="3204" w:type="dxa"/>
          </w:tcPr>
          <w:p w14:paraId="16666B68" w14:textId="77777777" w:rsidR="002353DD" w:rsidRPr="008B1F79" w:rsidRDefault="002353DD" w:rsidP="00555341">
            <w:pPr>
              <w:pStyle w:val="Tabletext"/>
            </w:pPr>
            <w:r w:rsidRPr="008B1F79">
              <w:t>Not specified</w:t>
            </w:r>
          </w:p>
        </w:tc>
        <w:tc>
          <w:tcPr>
            <w:tcW w:w="3309" w:type="dxa"/>
          </w:tcPr>
          <w:p w14:paraId="72334267" w14:textId="77777777" w:rsidR="002353DD" w:rsidRPr="008B1F79" w:rsidRDefault="002353DD" w:rsidP="00555341">
            <w:pPr>
              <w:pStyle w:val="Tabletext"/>
            </w:pPr>
            <w:r w:rsidRPr="008B1F79">
              <w:t>Not specified</w:t>
            </w:r>
          </w:p>
        </w:tc>
        <w:tc>
          <w:tcPr>
            <w:tcW w:w="3309" w:type="dxa"/>
          </w:tcPr>
          <w:p w14:paraId="33877084" w14:textId="77777777" w:rsidR="002353DD" w:rsidRPr="008B1F79" w:rsidRDefault="002353DD" w:rsidP="00555341">
            <w:pPr>
              <w:pStyle w:val="Tabletext"/>
            </w:pPr>
            <w:r w:rsidRPr="008B1F79">
              <w:t>Not specified</w:t>
            </w:r>
          </w:p>
        </w:tc>
      </w:tr>
    </w:tbl>
    <w:p w14:paraId="4E12CB86" w14:textId="77777777" w:rsidR="002353DD" w:rsidRPr="008B1F79" w:rsidRDefault="002353DD" w:rsidP="002353DD">
      <w:pPr>
        <w:pStyle w:val="Tablefin"/>
      </w:pPr>
    </w:p>
    <w:p w14:paraId="4216C067" w14:textId="77777777" w:rsidR="002353DD" w:rsidRPr="008B1F79" w:rsidRDefault="002353DD" w:rsidP="002353DD">
      <w:pPr>
        <w:pStyle w:val="Tablefin"/>
      </w:pPr>
      <w:r w:rsidRPr="008B1F79">
        <w:br w:type="page"/>
      </w:r>
    </w:p>
    <w:p w14:paraId="7DDFF865" w14:textId="2CBB6744" w:rsidR="002353DD" w:rsidRPr="008B1F79" w:rsidRDefault="002353DD" w:rsidP="002353DD">
      <w:pPr>
        <w:pStyle w:val="TableNo"/>
      </w:pPr>
      <w:r w:rsidRPr="008B1F79">
        <w:lastRenderedPageBreak/>
        <w:br/>
        <w:t>TABLE 4 (</w:t>
      </w:r>
      <w:r w:rsidR="002918C4" w:rsidRPr="008B1F79">
        <w:rPr>
          <w:i/>
          <w:iCs/>
          <w:caps w:val="0"/>
        </w:rPr>
        <w:t>continued</w:t>
      </w:r>
      <w:r w:rsidRPr="008B1F79">
        <w:t>)</w:t>
      </w:r>
    </w:p>
    <w:tbl>
      <w:tblPr>
        <w:tblStyle w:val="TableGrid10"/>
        <w:tblW w:w="14459" w:type="dxa"/>
        <w:jc w:val="center"/>
        <w:tblLayout w:type="fixed"/>
        <w:tblLook w:val="00A0" w:firstRow="1" w:lastRow="0" w:firstColumn="1" w:lastColumn="0" w:noHBand="0" w:noVBand="0"/>
      </w:tblPr>
      <w:tblGrid>
        <w:gridCol w:w="4637"/>
        <w:gridCol w:w="3204"/>
        <w:gridCol w:w="3309"/>
        <w:gridCol w:w="3309"/>
      </w:tblGrid>
      <w:tr w:rsidR="002353DD" w:rsidRPr="008B1F79" w14:paraId="5AD8815C" w14:textId="77777777" w:rsidTr="00555341">
        <w:trPr>
          <w:jc w:val="center"/>
        </w:trPr>
        <w:tc>
          <w:tcPr>
            <w:tcW w:w="4637" w:type="dxa"/>
          </w:tcPr>
          <w:p w14:paraId="144937C0" w14:textId="77777777" w:rsidR="002353DD" w:rsidRPr="008B1F79" w:rsidRDefault="002353DD" w:rsidP="00555341">
            <w:pPr>
              <w:pStyle w:val="Tablehead"/>
              <w:rPr>
                <w:rFonts w:ascii="Times New Roman" w:hAnsi="Times New Roman"/>
              </w:rPr>
            </w:pPr>
            <w:r w:rsidRPr="008B1F79">
              <w:rPr>
                <w:rFonts w:ascii="Times New Roman" w:hAnsi="Times New Roman"/>
              </w:rPr>
              <w:t>Characteristics</w:t>
            </w:r>
          </w:p>
        </w:tc>
        <w:tc>
          <w:tcPr>
            <w:tcW w:w="3204" w:type="dxa"/>
          </w:tcPr>
          <w:p w14:paraId="57EC7A5E" w14:textId="77777777" w:rsidR="002353DD" w:rsidRPr="008B1F79" w:rsidRDefault="002353DD" w:rsidP="00555341">
            <w:pPr>
              <w:pStyle w:val="Tablehead"/>
              <w:rPr>
                <w:rFonts w:ascii="Times New Roman" w:hAnsi="Times New Roman"/>
              </w:rPr>
            </w:pPr>
            <w:r w:rsidRPr="008B1F79">
              <w:rPr>
                <w:rFonts w:ascii="Times New Roman" w:hAnsi="Times New Roman"/>
              </w:rPr>
              <w:t>System G10</w:t>
            </w:r>
          </w:p>
        </w:tc>
        <w:tc>
          <w:tcPr>
            <w:tcW w:w="3309" w:type="dxa"/>
          </w:tcPr>
          <w:p w14:paraId="261F5C24" w14:textId="77777777" w:rsidR="002353DD" w:rsidRPr="008B1F79" w:rsidRDefault="002353DD" w:rsidP="00555341">
            <w:pPr>
              <w:pStyle w:val="Tablehead"/>
              <w:rPr>
                <w:rFonts w:ascii="Times New Roman" w:hAnsi="Times New Roman"/>
              </w:rPr>
            </w:pPr>
            <w:r w:rsidRPr="008B1F79">
              <w:rPr>
                <w:rFonts w:ascii="Times New Roman" w:hAnsi="Times New Roman"/>
              </w:rPr>
              <w:t>System G11</w:t>
            </w:r>
          </w:p>
        </w:tc>
        <w:tc>
          <w:tcPr>
            <w:tcW w:w="3309" w:type="dxa"/>
          </w:tcPr>
          <w:p w14:paraId="1C1E8B73" w14:textId="77777777" w:rsidR="002353DD" w:rsidRPr="008B1F79" w:rsidRDefault="002353DD" w:rsidP="00555341">
            <w:pPr>
              <w:pStyle w:val="Tablehead"/>
              <w:rPr>
                <w:rFonts w:ascii="Times New Roman" w:hAnsi="Times New Roman"/>
              </w:rPr>
            </w:pPr>
            <w:r w:rsidRPr="008B1F79">
              <w:rPr>
                <w:rFonts w:ascii="Times New Roman" w:hAnsi="Times New Roman"/>
              </w:rPr>
              <w:t>System G12</w:t>
            </w:r>
          </w:p>
        </w:tc>
      </w:tr>
      <w:tr w:rsidR="002353DD" w:rsidRPr="008B1F79" w14:paraId="77BC6852" w14:textId="77777777" w:rsidTr="00555341">
        <w:trPr>
          <w:jc w:val="center"/>
        </w:trPr>
        <w:tc>
          <w:tcPr>
            <w:tcW w:w="4637" w:type="dxa"/>
          </w:tcPr>
          <w:p w14:paraId="3EE7844F" w14:textId="77777777" w:rsidR="002353DD" w:rsidRPr="008B1F79" w:rsidRDefault="002353DD" w:rsidP="00555341">
            <w:pPr>
              <w:pStyle w:val="Tabletext"/>
              <w:keepLines/>
              <w:tabs>
                <w:tab w:val="left" w:leader="dot" w:pos="7938"/>
                <w:tab w:val="center" w:pos="9526"/>
              </w:tabs>
              <w:jc w:val="left"/>
            </w:pPr>
            <w:r w:rsidRPr="008B1F79">
              <w:t>Antenna side-lobe (SL) levels (1</w:t>
            </w:r>
            <w:r w:rsidRPr="008B1F79">
              <w:rPr>
                <w:vertAlign w:val="superscript"/>
              </w:rPr>
              <w:t>st</w:t>
            </w:r>
            <w:r w:rsidRPr="008B1F79">
              <w:t xml:space="preserve"> SLs and remote SLs) (</w:t>
            </w:r>
            <w:proofErr w:type="spellStart"/>
            <w:r w:rsidRPr="008B1F79">
              <w:t>dBi</w:t>
            </w:r>
            <w:proofErr w:type="spellEnd"/>
            <w:r w:rsidRPr="008B1F79">
              <w:t>)</w:t>
            </w:r>
          </w:p>
        </w:tc>
        <w:tc>
          <w:tcPr>
            <w:tcW w:w="3204" w:type="dxa"/>
          </w:tcPr>
          <w:p w14:paraId="52CB9507" w14:textId="77777777" w:rsidR="002353DD" w:rsidRPr="008B1F79" w:rsidRDefault="002353DD" w:rsidP="00555341">
            <w:pPr>
              <w:pStyle w:val="Tabletext"/>
            </w:pPr>
            <w:r w:rsidRPr="008B1F79">
              <w:t>28</w:t>
            </w:r>
          </w:p>
        </w:tc>
        <w:tc>
          <w:tcPr>
            <w:tcW w:w="3309" w:type="dxa"/>
          </w:tcPr>
          <w:p w14:paraId="67210E93" w14:textId="77777777" w:rsidR="002353DD" w:rsidRPr="008B1F79" w:rsidRDefault="002353DD" w:rsidP="00555341">
            <w:pPr>
              <w:pStyle w:val="Tabletext"/>
            </w:pPr>
            <w:r w:rsidRPr="008B1F79">
              <w:t>22 at 3 degrees</w:t>
            </w:r>
          </w:p>
        </w:tc>
        <w:tc>
          <w:tcPr>
            <w:tcW w:w="3309" w:type="dxa"/>
          </w:tcPr>
          <w:p w14:paraId="7A38FFDB" w14:textId="77777777" w:rsidR="002353DD" w:rsidRPr="008B1F79" w:rsidRDefault="002353DD" w:rsidP="00555341">
            <w:pPr>
              <w:pStyle w:val="Tabletext"/>
            </w:pPr>
            <w:r w:rsidRPr="008B1F79">
              <w:t>9 at 14 degrees</w:t>
            </w:r>
          </w:p>
        </w:tc>
      </w:tr>
      <w:tr w:rsidR="002353DD" w:rsidRPr="008B1F79" w14:paraId="13BB06A3" w14:textId="77777777" w:rsidTr="00555341">
        <w:trPr>
          <w:jc w:val="center"/>
        </w:trPr>
        <w:tc>
          <w:tcPr>
            <w:tcW w:w="4637" w:type="dxa"/>
          </w:tcPr>
          <w:p w14:paraId="11FB040F" w14:textId="77777777" w:rsidR="002353DD" w:rsidRPr="008B1F79" w:rsidRDefault="002353DD" w:rsidP="00555341">
            <w:pPr>
              <w:pStyle w:val="Tabletext"/>
              <w:jc w:val="left"/>
            </w:pPr>
            <w:r w:rsidRPr="008B1F79">
              <w:t>Antenna height</w:t>
            </w:r>
          </w:p>
        </w:tc>
        <w:tc>
          <w:tcPr>
            <w:tcW w:w="3204" w:type="dxa"/>
          </w:tcPr>
          <w:p w14:paraId="65D76713" w14:textId="77777777" w:rsidR="002353DD" w:rsidRPr="008B1F79" w:rsidRDefault="002353DD" w:rsidP="00555341">
            <w:pPr>
              <w:pStyle w:val="Tabletext"/>
            </w:pPr>
            <w:r w:rsidRPr="008B1F79">
              <w:t>Not specified</w:t>
            </w:r>
          </w:p>
        </w:tc>
        <w:tc>
          <w:tcPr>
            <w:tcW w:w="3309" w:type="dxa"/>
          </w:tcPr>
          <w:p w14:paraId="139A2384" w14:textId="77777777" w:rsidR="002353DD" w:rsidRPr="008B1F79" w:rsidRDefault="002353DD" w:rsidP="00555341">
            <w:pPr>
              <w:pStyle w:val="Tabletext"/>
            </w:pPr>
            <w:r w:rsidRPr="008B1F79">
              <w:t>Not specified</w:t>
            </w:r>
          </w:p>
        </w:tc>
        <w:tc>
          <w:tcPr>
            <w:tcW w:w="3309" w:type="dxa"/>
          </w:tcPr>
          <w:p w14:paraId="1B5129BD" w14:textId="77777777" w:rsidR="002353DD" w:rsidRPr="008B1F79" w:rsidRDefault="002353DD" w:rsidP="00555341">
            <w:pPr>
              <w:pStyle w:val="Tabletext"/>
            </w:pPr>
            <w:r w:rsidRPr="008B1F79">
              <w:t>Not specified</w:t>
            </w:r>
          </w:p>
        </w:tc>
      </w:tr>
      <w:tr w:rsidR="002353DD" w:rsidRPr="008B1F79" w14:paraId="65794338" w14:textId="77777777" w:rsidTr="00555341">
        <w:trPr>
          <w:jc w:val="center"/>
        </w:trPr>
        <w:tc>
          <w:tcPr>
            <w:tcW w:w="4637" w:type="dxa"/>
          </w:tcPr>
          <w:p w14:paraId="08FA5FEE" w14:textId="77777777" w:rsidR="002353DD" w:rsidRPr="008B1F79" w:rsidRDefault="002353DD" w:rsidP="00555341">
            <w:pPr>
              <w:pStyle w:val="Tabletext"/>
              <w:keepLines/>
              <w:tabs>
                <w:tab w:val="left" w:leader="dot" w:pos="7938"/>
                <w:tab w:val="center" w:pos="9526"/>
              </w:tabs>
              <w:ind w:left="567" w:hanging="567"/>
              <w:jc w:val="left"/>
            </w:pPr>
            <w:r w:rsidRPr="008B1F79">
              <w:t>Receiver IF 3 dB bandwidth (MHz)</w:t>
            </w:r>
          </w:p>
        </w:tc>
        <w:tc>
          <w:tcPr>
            <w:tcW w:w="3204" w:type="dxa"/>
          </w:tcPr>
          <w:p w14:paraId="083ED03B" w14:textId="77777777" w:rsidR="002353DD" w:rsidRPr="008B1F79" w:rsidRDefault="002353DD" w:rsidP="00555341">
            <w:pPr>
              <w:pStyle w:val="Tabletext"/>
            </w:pPr>
            <w:r w:rsidRPr="008B1F79">
              <w:t>Not applicable</w:t>
            </w:r>
          </w:p>
        </w:tc>
        <w:tc>
          <w:tcPr>
            <w:tcW w:w="3309" w:type="dxa"/>
          </w:tcPr>
          <w:p w14:paraId="6CC725B2" w14:textId="77777777" w:rsidR="002353DD" w:rsidRPr="008B1F79" w:rsidRDefault="002353DD" w:rsidP="00555341">
            <w:pPr>
              <w:pStyle w:val="Tabletext"/>
            </w:pPr>
            <w:r w:rsidRPr="008B1F79">
              <w:t>Not applicable</w:t>
            </w:r>
          </w:p>
        </w:tc>
        <w:tc>
          <w:tcPr>
            <w:tcW w:w="3309" w:type="dxa"/>
          </w:tcPr>
          <w:p w14:paraId="2EFE1BB2" w14:textId="77777777" w:rsidR="002353DD" w:rsidRPr="008B1F79" w:rsidRDefault="002353DD" w:rsidP="00555341">
            <w:pPr>
              <w:pStyle w:val="Tabletext"/>
            </w:pPr>
            <w:r w:rsidRPr="008B1F79">
              <w:t>Not applicable</w:t>
            </w:r>
          </w:p>
        </w:tc>
      </w:tr>
      <w:tr w:rsidR="002353DD" w:rsidRPr="008B1F79" w14:paraId="34F77E27" w14:textId="77777777" w:rsidTr="00555341">
        <w:trPr>
          <w:jc w:val="center"/>
        </w:trPr>
        <w:tc>
          <w:tcPr>
            <w:tcW w:w="4637" w:type="dxa"/>
          </w:tcPr>
          <w:p w14:paraId="7814A716" w14:textId="77777777" w:rsidR="002353DD" w:rsidRPr="008B1F79" w:rsidRDefault="002353DD" w:rsidP="00555341">
            <w:pPr>
              <w:pStyle w:val="Tabletext"/>
              <w:keepLines/>
              <w:tabs>
                <w:tab w:val="left" w:leader="dot" w:pos="7938"/>
                <w:tab w:val="center" w:pos="9526"/>
              </w:tabs>
              <w:ind w:left="567" w:hanging="567"/>
              <w:jc w:val="left"/>
            </w:pPr>
            <w:r w:rsidRPr="008B1F79">
              <w:t>Sensitivity (dBm)</w:t>
            </w:r>
          </w:p>
        </w:tc>
        <w:tc>
          <w:tcPr>
            <w:tcW w:w="3204" w:type="dxa"/>
          </w:tcPr>
          <w:p w14:paraId="4B5AFED6" w14:textId="77777777" w:rsidR="002353DD" w:rsidRPr="008B1F79" w:rsidRDefault="002353DD" w:rsidP="00555341">
            <w:pPr>
              <w:pStyle w:val="Tabletext"/>
            </w:pPr>
            <w:r w:rsidRPr="008B1F79">
              <w:t>–100</w:t>
            </w:r>
          </w:p>
        </w:tc>
        <w:tc>
          <w:tcPr>
            <w:tcW w:w="3309" w:type="dxa"/>
          </w:tcPr>
          <w:p w14:paraId="7CEF3DB7" w14:textId="77777777" w:rsidR="002353DD" w:rsidRPr="008B1F79" w:rsidRDefault="002353DD" w:rsidP="00555341">
            <w:pPr>
              <w:pStyle w:val="Tabletext"/>
            </w:pPr>
            <w:r w:rsidRPr="008B1F79">
              <w:t>–152</w:t>
            </w:r>
          </w:p>
        </w:tc>
        <w:tc>
          <w:tcPr>
            <w:tcW w:w="3309" w:type="dxa"/>
          </w:tcPr>
          <w:p w14:paraId="011F9DDB" w14:textId="77777777" w:rsidR="002353DD" w:rsidRPr="008B1F79" w:rsidRDefault="002353DD" w:rsidP="00555341">
            <w:pPr>
              <w:pStyle w:val="Tabletext"/>
            </w:pPr>
            <w:r w:rsidRPr="008B1F79">
              <w:t>–136</w:t>
            </w:r>
          </w:p>
        </w:tc>
      </w:tr>
      <w:tr w:rsidR="002353DD" w:rsidRPr="008B1F79" w14:paraId="4B89BE4C" w14:textId="77777777" w:rsidTr="00555341">
        <w:trPr>
          <w:jc w:val="center"/>
        </w:trPr>
        <w:tc>
          <w:tcPr>
            <w:tcW w:w="4637" w:type="dxa"/>
          </w:tcPr>
          <w:p w14:paraId="15AF5C5D" w14:textId="77777777" w:rsidR="002353DD" w:rsidRPr="008B1F79" w:rsidRDefault="002353DD" w:rsidP="00555341">
            <w:pPr>
              <w:pStyle w:val="Tabletext"/>
              <w:keepLines/>
              <w:tabs>
                <w:tab w:val="left" w:leader="dot" w:pos="7938"/>
                <w:tab w:val="center" w:pos="9526"/>
              </w:tabs>
              <w:ind w:left="567" w:hanging="567"/>
              <w:jc w:val="left"/>
            </w:pPr>
            <w:r w:rsidRPr="008B1F79">
              <w:t>Receive noise figure (dB)</w:t>
            </w:r>
          </w:p>
        </w:tc>
        <w:tc>
          <w:tcPr>
            <w:tcW w:w="3204" w:type="dxa"/>
          </w:tcPr>
          <w:p w14:paraId="037711A0" w14:textId="77777777" w:rsidR="002353DD" w:rsidRPr="008B1F79" w:rsidRDefault="002353DD" w:rsidP="00555341">
            <w:pPr>
              <w:pStyle w:val="Tabletext"/>
            </w:pPr>
            <w:r w:rsidRPr="008B1F79">
              <w:t>13</w:t>
            </w:r>
          </w:p>
        </w:tc>
        <w:tc>
          <w:tcPr>
            <w:tcW w:w="3309" w:type="dxa"/>
          </w:tcPr>
          <w:p w14:paraId="09EBDAF1" w14:textId="77777777" w:rsidR="002353DD" w:rsidRPr="008B1F79" w:rsidRDefault="002353DD" w:rsidP="00555341">
            <w:pPr>
              <w:pStyle w:val="Tabletext"/>
            </w:pPr>
            <w:r w:rsidRPr="008B1F79">
              <w:t>3.6</w:t>
            </w:r>
          </w:p>
        </w:tc>
        <w:tc>
          <w:tcPr>
            <w:tcW w:w="3309" w:type="dxa"/>
          </w:tcPr>
          <w:p w14:paraId="383B0709" w14:textId="77777777" w:rsidR="002353DD" w:rsidRPr="008B1F79" w:rsidRDefault="002353DD" w:rsidP="00555341">
            <w:pPr>
              <w:pStyle w:val="Tabletext"/>
            </w:pPr>
            <w:r w:rsidRPr="008B1F79">
              <w:t>7</w:t>
            </w:r>
          </w:p>
        </w:tc>
      </w:tr>
      <w:tr w:rsidR="002353DD" w:rsidRPr="008B1F79" w14:paraId="667B2A66" w14:textId="77777777" w:rsidTr="00555341">
        <w:trPr>
          <w:jc w:val="center"/>
        </w:trPr>
        <w:tc>
          <w:tcPr>
            <w:tcW w:w="4637" w:type="dxa"/>
          </w:tcPr>
          <w:p w14:paraId="7E56397B" w14:textId="77777777" w:rsidR="002353DD" w:rsidRPr="008B1F79" w:rsidRDefault="002353DD" w:rsidP="00555341">
            <w:pPr>
              <w:pStyle w:val="Tabletext"/>
              <w:keepLines/>
              <w:tabs>
                <w:tab w:val="left" w:leader="dot" w:pos="7938"/>
                <w:tab w:val="center" w:pos="9526"/>
              </w:tabs>
              <w:ind w:left="567" w:hanging="567"/>
              <w:jc w:val="left"/>
            </w:pPr>
            <w:r w:rsidRPr="008B1F79">
              <w:t>Chirp bandwidth (MHz)</w:t>
            </w:r>
          </w:p>
        </w:tc>
        <w:tc>
          <w:tcPr>
            <w:tcW w:w="3204" w:type="dxa"/>
          </w:tcPr>
          <w:p w14:paraId="4CE815A6" w14:textId="77777777" w:rsidR="002353DD" w:rsidRPr="008B1F79" w:rsidRDefault="002353DD" w:rsidP="00555341">
            <w:pPr>
              <w:pStyle w:val="Tabletext"/>
            </w:pPr>
            <w:r w:rsidRPr="008B1F79">
              <w:t>Not applicable</w:t>
            </w:r>
          </w:p>
        </w:tc>
        <w:tc>
          <w:tcPr>
            <w:tcW w:w="3309" w:type="dxa"/>
          </w:tcPr>
          <w:p w14:paraId="7E9365C8" w14:textId="77777777" w:rsidR="002353DD" w:rsidRPr="008B1F79" w:rsidRDefault="002353DD" w:rsidP="00555341">
            <w:pPr>
              <w:pStyle w:val="Tabletext"/>
            </w:pPr>
            <w:r w:rsidRPr="008B1F79">
              <w:t>Not applicable</w:t>
            </w:r>
          </w:p>
        </w:tc>
        <w:tc>
          <w:tcPr>
            <w:tcW w:w="3309" w:type="dxa"/>
          </w:tcPr>
          <w:p w14:paraId="77B499BF" w14:textId="77777777" w:rsidR="002353DD" w:rsidRPr="008B1F79" w:rsidRDefault="002353DD" w:rsidP="00555341">
            <w:pPr>
              <w:pStyle w:val="Tabletext"/>
            </w:pPr>
            <w:r w:rsidRPr="008B1F79">
              <w:t>Not applicable</w:t>
            </w:r>
          </w:p>
        </w:tc>
      </w:tr>
      <w:tr w:rsidR="002353DD" w:rsidRPr="008B1F79" w14:paraId="3DD5EF8C" w14:textId="77777777" w:rsidTr="00555341">
        <w:trPr>
          <w:jc w:val="center"/>
        </w:trPr>
        <w:tc>
          <w:tcPr>
            <w:tcW w:w="4637" w:type="dxa"/>
          </w:tcPr>
          <w:p w14:paraId="1E166831" w14:textId="77777777" w:rsidR="002353DD" w:rsidRPr="008B1F79" w:rsidRDefault="002353DD" w:rsidP="00555341">
            <w:pPr>
              <w:pStyle w:val="Tabletext"/>
              <w:jc w:val="left"/>
            </w:pPr>
            <w:r w:rsidRPr="008B1F79">
              <w:t>RF emission bandwidth (MHz)</w:t>
            </w:r>
          </w:p>
          <w:p w14:paraId="5CA7F12C" w14:textId="77777777" w:rsidR="002353DD" w:rsidRPr="008B1F79" w:rsidRDefault="002353DD" w:rsidP="00555341">
            <w:pPr>
              <w:pStyle w:val="Tabletext"/>
              <w:keepLines/>
              <w:tabs>
                <w:tab w:val="left" w:leader="dot" w:pos="7938"/>
                <w:tab w:val="center" w:pos="9526"/>
              </w:tabs>
              <w:ind w:left="567" w:hanging="567"/>
              <w:jc w:val="left"/>
            </w:pPr>
            <w:r w:rsidRPr="008B1F79">
              <w:tab/>
              <w:t>–</w:t>
            </w:r>
            <w:r w:rsidRPr="008B1F79">
              <w:tab/>
              <w:t>40 dB</w:t>
            </w:r>
          </w:p>
        </w:tc>
        <w:tc>
          <w:tcPr>
            <w:tcW w:w="3204" w:type="dxa"/>
          </w:tcPr>
          <w:p w14:paraId="31DC08DD" w14:textId="77777777" w:rsidR="002353DD" w:rsidRPr="008B1F79" w:rsidRDefault="002353DD" w:rsidP="00555341">
            <w:pPr>
              <w:pStyle w:val="Tabletext"/>
            </w:pPr>
          </w:p>
          <w:p w14:paraId="614CE4FE" w14:textId="77777777" w:rsidR="002353DD" w:rsidRPr="008B1F79" w:rsidRDefault="002353DD" w:rsidP="00555341">
            <w:pPr>
              <w:pStyle w:val="Tabletext"/>
            </w:pPr>
            <w:r w:rsidRPr="008B1F79">
              <w:t>3.2</w:t>
            </w:r>
          </w:p>
        </w:tc>
        <w:tc>
          <w:tcPr>
            <w:tcW w:w="3309" w:type="dxa"/>
          </w:tcPr>
          <w:p w14:paraId="5DF9D4E4" w14:textId="77777777" w:rsidR="002353DD" w:rsidRPr="008B1F79" w:rsidRDefault="002353DD" w:rsidP="00555341">
            <w:pPr>
              <w:pStyle w:val="Tabletext"/>
            </w:pPr>
          </w:p>
          <w:p w14:paraId="546908E4" w14:textId="77777777" w:rsidR="002353DD" w:rsidRPr="008B1F79" w:rsidRDefault="002353DD" w:rsidP="00555341">
            <w:pPr>
              <w:pStyle w:val="Tabletext"/>
            </w:pPr>
            <w:r w:rsidRPr="008B1F79">
              <w:t>3.2</w:t>
            </w:r>
          </w:p>
        </w:tc>
        <w:tc>
          <w:tcPr>
            <w:tcW w:w="3309" w:type="dxa"/>
          </w:tcPr>
          <w:p w14:paraId="5C86F967" w14:textId="77777777" w:rsidR="002353DD" w:rsidRPr="008B1F79" w:rsidRDefault="002353DD" w:rsidP="00555341">
            <w:pPr>
              <w:pStyle w:val="Tabletext"/>
            </w:pPr>
          </w:p>
          <w:p w14:paraId="411AD7CF" w14:textId="77777777" w:rsidR="002353DD" w:rsidRPr="008B1F79" w:rsidRDefault="002353DD" w:rsidP="00555341">
            <w:pPr>
              <w:pStyle w:val="Tabletext"/>
            </w:pPr>
            <w:r w:rsidRPr="008B1F79">
              <w:t>3.2</w:t>
            </w:r>
          </w:p>
        </w:tc>
      </w:tr>
    </w:tbl>
    <w:p w14:paraId="5353B569" w14:textId="77777777" w:rsidR="002353DD" w:rsidRPr="008B1F79" w:rsidRDefault="002353DD" w:rsidP="002353DD">
      <w:pPr>
        <w:pStyle w:val="Tablefin"/>
      </w:pPr>
    </w:p>
    <w:p w14:paraId="4D635808" w14:textId="77777777" w:rsidR="002353DD" w:rsidRPr="008B1F79" w:rsidRDefault="002353DD" w:rsidP="002353DD">
      <w:pPr>
        <w:rPr>
          <w:sz w:val="20"/>
        </w:rPr>
      </w:pPr>
      <w:r w:rsidRPr="008B1F79">
        <w:br w:type="page"/>
      </w:r>
    </w:p>
    <w:p w14:paraId="77351168" w14:textId="2F034000" w:rsidR="002353DD" w:rsidRPr="008B1F79" w:rsidRDefault="002353DD" w:rsidP="002353DD">
      <w:pPr>
        <w:pStyle w:val="TableNo"/>
        <w:spacing w:before="120"/>
      </w:pPr>
      <w:r w:rsidRPr="008B1F79">
        <w:lastRenderedPageBreak/>
        <w:br/>
        <w:t>TABLE 4 (</w:t>
      </w:r>
      <w:r w:rsidR="002918C4" w:rsidRPr="008B1F79">
        <w:rPr>
          <w:i/>
          <w:iCs/>
          <w:caps w:val="0"/>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9"/>
        <w:gridCol w:w="2633"/>
        <w:gridCol w:w="2655"/>
        <w:gridCol w:w="2577"/>
        <w:gridCol w:w="2555"/>
      </w:tblGrid>
      <w:tr w:rsidR="002353DD" w:rsidRPr="008B1F79" w14:paraId="566A605E" w14:textId="77777777" w:rsidTr="00555341">
        <w:trPr>
          <w:jc w:val="center"/>
        </w:trPr>
        <w:tc>
          <w:tcPr>
            <w:tcW w:w="4039" w:type="dxa"/>
          </w:tcPr>
          <w:p w14:paraId="49E9AF34" w14:textId="77777777" w:rsidR="002353DD" w:rsidRPr="008B1F79" w:rsidRDefault="002353DD" w:rsidP="00555341">
            <w:pPr>
              <w:pStyle w:val="Tablehead"/>
            </w:pPr>
            <w:r w:rsidRPr="008B1F79">
              <w:t>Characteristics</w:t>
            </w:r>
          </w:p>
        </w:tc>
        <w:tc>
          <w:tcPr>
            <w:tcW w:w="2633" w:type="dxa"/>
          </w:tcPr>
          <w:p w14:paraId="24F33170" w14:textId="77777777" w:rsidR="002353DD" w:rsidRPr="008B1F79" w:rsidRDefault="002353DD" w:rsidP="00555341">
            <w:pPr>
              <w:pStyle w:val="Tablehead"/>
            </w:pPr>
            <w:r w:rsidRPr="008B1F79">
              <w:t>System G13</w:t>
            </w:r>
          </w:p>
        </w:tc>
        <w:tc>
          <w:tcPr>
            <w:tcW w:w="2655" w:type="dxa"/>
          </w:tcPr>
          <w:p w14:paraId="20BC5D79" w14:textId="77777777" w:rsidR="002353DD" w:rsidRPr="008B1F79" w:rsidRDefault="002353DD" w:rsidP="00555341">
            <w:pPr>
              <w:pStyle w:val="Tablehead"/>
            </w:pPr>
            <w:r w:rsidRPr="008B1F79">
              <w:t>System G14</w:t>
            </w:r>
          </w:p>
        </w:tc>
        <w:tc>
          <w:tcPr>
            <w:tcW w:w="2577" w:type="dxa"/>
          </w:tcPr>
          <w:p w14:paraId="755A9EE1" w14:textId="77777777" w:rsidR="002353DD" w:rsidRPr="008B1F79" w:rsidRDefault="002353DD" w:rsidP="00555341">
            <w:pPr>
              <w:pStyle w:val="Tablehead"/>
            </w:pPr>
            <w:r w:rsidRPr="008B1F79">
              <w:t>System G15</w:t>
            </w:r>
          </w:p>
        </w:tc>
        <w:tc>
          <w:tcPr>
            <w:tcW w:w="2555" w:type="dxa"/>
          </w:tcPr>
          <w:p w14:paraId="308E1939" w14:textId="77777777" w:rsidR="002353DD" w:rsidRPr="008B1F79" w:rsidRDefault="002353DD" w:rsidP="00555341">
            <w:pPr>
              <w:pStyle w:val="Tablehead"/>
            </w:pPr>
            <w:r w:rsidRPr="008B1F79">
              <w:t>System G16</w:t>
            </w:r>
          </w:p>
        </w:tc>
      </w:tr>
      <w:tr w:rsidR="002353DD" w:rsidRPr="008B1F79" w14:paraId="497A7305" w14:textId="77777777" w:rsidTr="00555341">
        <w:trPr>
          <w:jc w:val="center"/>
        </w:trPr>
        <w:tc>
          <w:tcPr>
            <w:tcW w:w="4039" w:type="dxa"/>
          </w:tcPr>
          <w:p w14:paraId="49FFECFC" w14:textId="77777777" w:rsidR="002353DD" w:rsidRPr="008B1F79" w:rsidRDefault="002353DD" w:rsidP="00555341">
            <w:pPr>
              <w:pStyle w:val="Tabletext"/>
            </w:pPr>
            <w:r w:rsidRPr="008B1F79">
              <w:t>Function</w:t>
            </w:r>
          </w:p>
        </w:tc>
        <w:tc>
          <w:tcPr>
            <w:tcW w:w="2633" w:type="dxa"/>
          </w:tcPr>
          <w:p w14:paraId="7A335C88" w14:textId="77777777" w:rsidR="002353DD" w:rsidRPr="008B1F79" w:rsidRDefault="002353DD" w:rsidP="00555341">
            <w:pPr>
              <w:pStyle w:val="Tabletext"/>
            </w:pPr>
            <w:r w:rsidRPr="008B1F79">
              <w:t>Track radar</w:t>
            </w:r>
          </w:p>
        </w:tc>
        <w:tc>
          <w:tcPr>
            <w:tcW w:w="2655" w:type="dxa"/>
          </w:tcPr>
          <w:p w14:paraId="1F71B735" w14:textId="77777777" w:rsidR="002353DD" w:rsidRPr="008B1F79" w:rsidRDefault="002353DD" w:rsidP="00555341">
            <w:pPr>
              <w:pStyle w:val="Tabletext"/>
            </w:pPr>
            <w:r w:rsidRPr="008B1F79">
              <w:t>Track radar</w:t>
            </w:r>
          </w:p>
        </w:tc>
        <w:tc>
          <w:tcPr>
            <w:tcW w:w="2577" w:type="dxa"/>
          </w:tcPr>
          <w:p w14:paraId="688E3203" w14:textId="77777777" w:rsidR="002353DD" w:rsidRPr="008B1F79" w:rsidRDefault="002353DD" w:rsidP="00555341">
            <w:pPr>
              <w:pStyle w:val="Tabletext"/>
            </w:pPr>
            <w:r w:rsidRPr="008B1F79">
              <w:t>Tracking radar</w:t>
            </w:r>
          </w:p>
        </w:tc>
        <w:tc>
          <w:tcPr>
            <w:tcW w:w="2555" w:type="dxa"/>
          </w:tcPr>
          <w:p w14:paraId="32217B0D" w14:textId="77777777" w:rsidR="002353DD" w:rsidRPr="008B1F79" w:rsidRDefault="002353DD" w:rsidP="00555341">
            <w:pPr>
              <w:pStyle w:val="Tabletext"/>
            </w:pPr>
            <w:r w:rsidRPr="008B1F79">
              <w:t>Tracking radar</w:t>
            </w:r>
          </w:p>
        </w:tc>
      </w:tr>
      <w:tr w:rsidR="002353DD" w:rsidRPr="008B1F79" w14:paraId="030CD7E8" w14:textId="77777777" w:rsidTr="00555341">
        <w:trPr>
          <w:jc w:val="center"/>
        </w:trPr>
        <w:tc>
          <w:tcPr>
            <w:tcW w:w="4039" w:type="dxa"/>
          </w:tcPr>
          <w:p w14:paraId="799B63B9" w14:textId="77777777" w:rsidR="002353DD" w:rsidRPr="008B1F79" w:rsidRDefault="002353DD" w:rsidP="00555341">
            <w:pPr>
              <w:pStyle w:val="Tabletext"/>
              <w:keepNext/>
            </w:pPr>
            <w:r w:rsidRPr="008B1F79">
              <w:t xml:space="preserve">Platform type </w:t>
            </w:r>
          </w:p>
        </w:tc>
        <w:tc>
          <w:tcPr>
            <w:tcW w:w="2633" w:type="dxa"/>
          </w:tcPr>
          <w:p w14:paraId="594DB966" w14:textId="77777777" w:rsidR="002353DD" w:rsidRPr="008B1F79" w:rsidRDefault="002353DD" w:rsidP="00555341">
            <w:pPr>
              <w:pStyle w:val="Tabletext"/>
            </w:pPr>
            <w:r w:rsidRPr="008B1F79">
              <w:t>Airborne</w:t>
            </w:r>
          </w:p>
        </w:tc>
        <w:tc>
          <w:tcPr>
            <w:tcW w:w="2655" w:type="dxa"/>
          </w:tcPr>
          <w:p w14:paraId="15CE6E60" w14:textId="77777777" w:rsidR="002353DD" w:rsidRPr="008B1F79" w:rsidRDefault="002353DD" w:rsidP="00555341">
            <w:pPr>
              <w:pStyle w:val="Tabletext"/>
            </w:pPr>
            <w:r w:rsidRPr="008B1F79">
              <w:t>Shipborne</w:t>
            </w:r>
          </w:p>
        </w:tc>
        <w:tc>
          <w:tcPr>
            <w:tcW w:w="2577" w:type="dxa"/>
          </w:tcPr>
          <w:p w14:paraId="2B6D1711" w14:textId="77777777" w:rsidR="002353DD" w:rsidRPr="008B1F79" w:rsidRDefault="002353DD" w:rsidP="00555341">
            <w:pPr>
              <w:pStyle w:val="Tabletext"/>
            </w:pPr>
            <w:r w:rsidRPr="008B1F79">
              <w:t>Ground (trailer)</w:t>
            </w:r>
          </w:p>
        </w:tc>
        <w:tc>
          <w:tcPr>
            <w:tcW w:w="2555" w:type="dxa"/>
          </w:tcPr>
          <w:p w14:paraId="131AB7E0" w14:textId="77777777" w:rsidR="002353DD" w:rsidRPr="008B1F79" w:rsidRDefault="002353DD" w:rsidP="00555341">
            <w:pPr>
              <w:pStyle w:val="Tabletext"/>
            </w:pPr>
            <w:r w:rsidRPr="008B1F79">
              <w:t xml:space="preserve">Ground and </w:t>
            </w:r>
            <w:proofErr w:type="gramStart"/>
            <w:r w:rsidRPr="008B1F79">
              <w:t>Ship</w:t>
            </w:r>
            <w:proofErr w:type="gramEnd"/>
            <w:r w:rsidRPr="008B1F79">
              <w:t xml:space="preserve"> borne</w:t>
            </w:r>
          </w:p>
        </w:tc>
      </w:tr>
      <w:tr w:rsidR="002353DD" w:rsidRPr="008B1F79" w14:paraId="01BE045E" w14:textId="77777777" w:rsidTr="00555341">
        <w:trPr>
          <w:jc w:val="center"/>
        </w:trPr>
        <w:tc>
          <w:tcPr>
            <w:tcW w:w="4039" w:type="dxa"/>
          </w:tcPr>
          <w:p w14:paraId="1EC3965B" w14:textId="77777777" w:rsidR="002353DD" w:rsidRPr="008B1F79" w:rsidRDefault="002353DD" w:rsidP="00555341">
            <w:pPr>
              <w:pStyle w:val="Tabletext"/>
              <w:keepLines/>
              <w:tabs>
                <w:tab w:val="left" w:leader="dot" w:pos="7938"/>
                <w:tab w:val="center" w:pos="9526"/>
              </w:tabs>
              <w:ind w:left="567" w:hanging="567"/>
              <w:rPr>
                <w:caps/>
              </w:rPr>
            </w:pPr>
            <w:r w:rsidRPr="008B1F79">
              <w:t>Tuning range (GHz)</w:t>
            </w:r>
          </w:p>
        </w:tc>
        <w:tc>
          <w:tcPr>
            <w:tcW w:w="2633" w:type="dxa"/>
          </w:tcPr>
          <w:p w14:paraId="506BE7F1" w14:textId="77777777" w:rsidR="002353DD" w:rsidRPr="008B1F79" w:rsidRDefault="002353DD" w:rsidP="00555341">
            <w:pPr>
              <w:pStyle w:val="Tabletext"/>
            </w:pPr>
            <w:r w:rsidRPr="008B1F79">
              <w:rPr>
                <w:caps/>
              </w:rPr>
              <w:t>10.5-10.6</w:t>
            </w:r>
          </w:p>
        </w:tc>
        <w:tc>
          <w:tcPr>
            <w:tcW w:w="2655" w:type="dxa"/>
          </w:tcPr>
          <w:p w14:paraId="56ADF2F3" w14:textId="77777777" w:rsidR="002353DD" w:rsidRPr="008B1F79" w:rsidRDefault="002353DD" w:rsidP="00555341">
            <w:pPr>
              <w:pStyle w:val="Tabletext"/>
            </w:pPr>
            <w:r w:rsidRPr="008B1F79">
              <w:rPr>
                <w:caps/>
              </w:rPr>
              <w:t>10.5-10.6</w:t>
            </w:r>
          </w:p>
        </w:tc>
        <w:tc>
          <w:tcPr>
            <w:tcW w:w="2577" w:type="dxa"/>
          </w:tcPr>
          <w:p w14:paraId="6A4E2B6B" w14:textId="77777777" w:rsidR="002353DD" w:rsidRPr="008B1F79" w:rsidRDefault="002353DD" w:rsidP="00555341">
            <w:pPr>
              <w:pStyle w:val="Tabletext"/>
            </w:pPr>
            <w:r w:rsidRPr="008B1F79">
              <w:rPr>
                <w:caps/>
              </w:rPr>
              <w:t>10.5-10.6</w:t>
            </w:r>
          </w:p>
        </w:tc>
        <w:tc>
          <w:tcPr>
            <w:tcW w:w="2555" w:type="dxa"/>
          </w:tcPr>
          <w:p w14:paraId="53E48B3A" w14:textId="77777777" w:rsidR="002353DD" w:rsidRPr="008B1F79" w:rsidRDefault="002353DD" w:rsidP="00555341">
            <w:pPr>
              <w:pStyle w:val="Tabletext"/>
            </w:pPr>
            <w:r w:rsidRPr="008B1F79">
              <w:rPr>
                <w:caps/>
              </w:rPr>
              <w:t>10.5-10.68</w:t>
            </w:r>
          </w:p>
        </w:tc>
      </w:tr>
      <w:tr w:rsidR="002353DD" w:rsidRPr="008B1F79" w14:paraId="7200F2D1" w14:textId="77777777" w:rsidTr="00555341">
        <w:trPr>
          <w:jc w:val="center"/>
        </w:trPr>
        <w:tc>
          <w:tcPr>
            <w:tcW w:w="4039" w:type="dxa"/>
          </w:tcPr>
          <w:p w14:paraId="71BA4AE2" w14:textId="77777777" w:rsidR="002353DD" w:rsidRPr="008B1F79" w:rsidRDefault="002353DD" w:rsidP="00555341">
            <w:pPr>
              <w:pStyle w:val="Tabletext"/>
            </w:pPr>
            <w:r w:rsidRPr="008B1F79">
              <w:t>Modulation</w:t>
            </w:r>
          </w:p>
        </w:tc>
        <w:tc>
          <w:tcPr>
            <w:tcW w:w="2633" w:type="dxa"/>
          </w:tcPr>
          <w:p w14:paraId="12D7BDE9" w14:textId="77777777" w:rsidR="002353DD" w:rsidRPr="008B1F79" w:rsidRDefault="002353DD" w:rsidP="00555341">
            <w:pPr>
              <w:pStyle w:val="Tabletext"/>
            </w:pPr>
            <w:r w:rsidRPr="008B1F79">
              <w:t>CW, FMCW</w:t>
            </w:r>
          </w:p>
        </w:tc>
        <w:tc>
          <w:tcPr>
            <w:tcW w:w="2655" w:type="dxa"/>
          </w:tcPr>
          <w:p w14:paraId="799D5D25" w14:textId="77777777" w:rsidR="002353DD" w:rsidRPr="008B1F79" w:rsidRDefault="002353DD" w:rsidP="00555341">
            <w:pPr>
              <w:pStyle w:val="Tabletext"/>
            </w:pPr>
            <w:r w:rsidRPr="008B1F79">
              <w:t>CW, FMCW</w:t>
            </w:r>
          </w:p>
        </w:tc>
        <w:tc>
          <w:tcPr>
            <w:tcW w:w="2577" w:type="dxa"/>
          </w:tcPr>
          <w:p w14:paraId="250B5BEA" w14:textId="77777777" w:rsidR="002353DD" w:rsidRPr="008B1F79" w:rsidRDefault="002353DD" w:rsidP="00555341">
            <w:pPr>
              <w:pStyle w:val="Tabletext"/>
            </w:pPr>
            <w:r w:rsidRPr="008B1F79">
              <w:t>CW, FMCW</w:t>
            </w:r>
          </w:p>
        </w:tc>
        <w:tc>
          <w:tcPr>
            <w:tcW w:w="2555" w:type="dxa"/>
          </w:tcPr>
          <w:p w14:paraId="3FD1E312" w14:textId="77777777" w:rsidR="002353DD" w:rsidRPr="008B1F79" w:rsidRDefault="002353DD" w:rsidP="00555341">
            <w:pPr>
              <w:pStyle w:val="Tabletext"/>
            </w:pPr>
            <w:r w:rsidRPr="008B1F79">
              <w:t>LFM</w:t>
            </w:r>
          </w:p>
        </w:tc>
      </w:tr>
      <w:tr w:rsidR="002353DD" w:rsidRPr="008B1F79" w14:paraId="73C721F3" w14:textId="77777777" w:rsidTr="00555341">
        <w:trPr>
          <w:jc w:val="center"/>
        </w:trPr>
        <w:tc>
          <w:tcPr>
            <w:tcW w:w="4039" w:type="dxa"/>
          </w:tcPr>
          <w:p w14:paraId="29702E7E" w14:textId="77777777" w:rsidR="002353DD" w:rsidRPr="008B1F79" w:rsidRDefault="002353DD" w:rsidP="00555341">
            <w:pPr>
              <w:pStyle w:val="Tabletext"/>
              <w:keepLines/>
              <w:tabs>
                <w:tab w:val="left" w:leader="dot" w:pos="7938"/>
                <w:tab w:val="center" w:pos="9526"/>
              </w:tabs>
              <w:ind w:left="567" w:hanging="567"/>
            </w:pPr>
            <w:r w:rsidRPr="008B1F79">
              <w:t>Peak power into antenna (kW)</w:t>
            </w:r>
          </w:p>
        </w:tc>
        <w:tc>
          <w:tcPr>
            <w:tcW w:w="2633" w:type="dxa"/>
          </w:tcPr>
          <w:p w14:paraId="4FB46746" w14:textId="77777777" w:rsidR="002353DD" w:rsidRPr="008B1F79" w:rsidRDefault="002353DD" w:rsidP="00555341">
            <w:pPr>
              <w:pStyle w:val="Tabletext"/>
            </w:pPr>
            <w:r w:rsidRPr="008B1F79">
              <w:t>1.5</w:t>
            </w:r>
          </w:p>
        </w:tc>
        <w:tc>
          <w:tcPr>
            <w:tcW w:w="2655" w:type="dxa"/>
          </w:tcPr>
          <w:p w14:paraId="56EAB78E" w14:textId="77777777" w:rsidR="002353DD" w:rsidRPr="008B1F79" w:rsidRDefault="002353DD" w:rsidP="00555341">
            <w:pPr>
              <w:pStyle w:val="Tabletext"/>
            </w:pPr>
            <w:r w:rsidRPr="008B1F79">
              <w:t>13.3</w:t>
            </w:r>
          </w:p>
        </w:tc>
        <w:tc>
          <w:tcPr>
            <w:tcW w:w="2577" w:type="dxa"/>
          </w:tcPr>
          <w:p w14:paraId="0590953C" w14:textId="77777777" w:rsidR="002353DD" w:rsidRPr="008B1F79" w:rsidRDefault="002353DD" w:rsidP="00555341">
            <w:pPr>
              <w:pStyle w:val="Tabletext"/>
            </w:pPr>
            <w:r w:rsidRPr="008B1F79">
              <w:t>14</w:t>
            </w:r>
          </w:p>
        </w:tc>
        <w:tc>
          <w:tcPr>
            <w:tcW w:w="2555" w:type="dxa"/>
          </w:tcPr>
          <w:p w14:paraId="16B9DFB0" w14:textId="77777777" w:rsidR="002353DD" w:rsidRPr="008B1F79" w:rsidRDefault="002353DD" w:rsidP="00555341">
            <w:pPr>
              <w:pStyle w:val="Tabletext"/>
            </w:pPr>
            <w:r w:rsidRPr="008B1F79">
              <w:t>70</w:t>
            </w:r>
          </w:p>
        </w:tc>
      </w:tr>
      <w:tr w:rsidR="002353DD" w:rsidRPr="008B1F79" w14:paraId="6407F062" w14:textId="77777777" w:rsidTr="00555341">
        <w:trPr>
          <w:jc w:val="center"/>
        </w:trPr>
        <w:tc>
          <w:tcPr>
            <w:tcW w:w="4039" w:type="dxa"/>
          </w:tcPr>
          <w:p w14:paraId="396E5E44" w14:textId="77777777" w:rsidR="002353DD" w:rsidRPr="008B1F79" w:rsidRDefault="002353DD" w:rsidP="00555341">
            <w:pPr>
              <w:pStyle w:val="Tabletext"/>
              <w:keepLines/>
              <w:tabs>
                <w:tab w:val="left" w:leader="dot" w:pos="7938"/>
                <w:tab w:val="center" w:pos="9526"/>
              </w:tabs>
              <w:ind w:left="567" w:hanging="567"/>
            </w:pPr>
            <w:r w:rsidRPr="008B1F79">
              <w:t>Average power into antenna (W)</w:t>
            </w:r>
          </w:p>
        </w:tc>
        <w:tc>
          <w:tcPr>
            <w:tcW w:w="2633" w:type="dxa"/>
          </w:tcPr>
          <w:p w14:paraId="5A231B43" w14:textId="77777777" w:rsidR="002353DD" w:rsidRPr="008B1F79" w:rsidRDefault="002353DD" w:rsidP="00555341">
            <w:pPr>
              <w:pStyle w:val="Tabletext"/>
            </w:pPr>
            <w:r w:rsidRPr="008B1F79">
              <w:t>–</w:t>
            </w:r>
          </w:p>
        </w:tc>
        <w:tc>
          <w:tcPr>
            <w:tcW w:w="2655" w:type="dxa"/>
          </w:tcPr>
          <w:p w14:paraId="0FD9BAE6" w14:textId="77777777" w:rsidR="002353DD" w:rsidRPr="008B1F79" w:rsidRDefault="002353DD" w:rsidP="00555341">
            <w:pPr>
              <w:pStyle w:val="Tabletext"/>
            </w:pPr>
            <w:r w:rsidRPr="008B1F79">
              <w:t>–</w:t>
            </w:r>
          </w:p>
        </w:tc>
        <w:tc>
          <w:tcPr>
            <w:tcW w:w="2577" w:type="dxa"/>
          </w:tcPr>
          <w:p w14:paraId="2EE3D010" w14:textId="77777777" w:rsidR="002353DD" w:rsidRPr="008B1F79" w:rsidRDefault="002353DD" w:rsidP="00555341">
            <w:pPr>
              <w:pStyle w:val="Tabletext"/>
            </w:pPr>
            <w:r w:rsidRPr="008B1F79">
              <w:t>–</w:t>
            </w:r>
          </w:p>
        </w:tc>
        <w:tc>
          <w:tcPr>
            <w:tcW w:w="2555" w:type="dxa"/>
          </w:tcPr>
          <w:p w14:paraId="74B1CCBA" w14:textId="77777777" w:rsidR="002353DD" w:rsidRPr="008B1F79" w:rsidRDefault="002353DD" w:rsidP="00555341">
            <w:pPr>
              <w:pStyle w:val="Tabletext"/>
            </w:pPr>
            <w:r w:rsidRPr="008B1F79">
              <w:t>20 000</w:t>
            </w:r>
          </w:p>
        </w:tc>
      </w:tr>
      <w:tr w:rsidR="002353DD" w:rsidRPr="008B1F79" w14:paraId="46810A63" w14:textId="77777777" w:rsidTr="00555341">
        <w:trPr>
          <w:jc w:val="center"/>
        </w:trPr>
        <w:tc>
          <w:tcPr>
            <w:tcW w:w="4039" w:type="dxa"/>
          </w:tcPr>
          <w:p w14:paraId="1F9DC056" w14:textId="3E08C280" w:rsidR="002353DD" w:rsidRPr="008B1F79" w:rsidRDefault="002353DD" w:rsidP="00555341">
            <w:pPr>
              <w:pStyle w:val="Tabletext"/>
            </w:pPr>
            <w:r w:rsidRPr="0028171A">
              <w:t>Pulse width (</w:t>
            </w:r>
            <w:r w:rsidRPr="0028171A">
              <w:sym w:font="Symbol" w:char="F06D"/>
            </w:r>
            <w:r w:rsidRPr="0028171A">
              <w:t xml:space="preserve">s) and </w:t>
            </w:r>
            <w:r w:rsidRPr="0028171A">
              <w:br/>
            </w:r>
            <w:ins w:id="655" w:author="Ahmed Kormed" w:date="2025-11-19T13:26:00Z">
              <w:r w:rsidR="00692C1A" w:rsidRPr="0028171A">
                <w:rPr>
                  <w:rPrChange w:id="656" w:author="Ahmed Kormed" w:date="2025-11-21T10:08:00Z">
                    <w:rPr>
                      <w:highlight w:val="cyan"/>
                    </w:rPr>
                  </w:rPrChange>
                </w:rPr>
                <w:t>Pulse repetition frequency (</w:t>
              </w:r>
            </w:ins>
            <w:ins w:id="657" w:author="Ahmed Kormed" w:date="2025-11-21T10:08:00Z">
              <w:r w:rsidR="007F37F0">
                <w:t>Hz</w:t>
              </w:r>
            </w:ins>
            <w:ins w:id="658" w:author="Ahmed Kormed" w:date="2025-11-19T13:26:00Z">
              <w:r w:rsidR="00692C1A" w:rsidRPr="0028171A">
                <w:rPr>
                  <w:rPrChange w:id="659" w:author="Ahmed Kormed" w:date="2025-11-21T10:08:00Z">
                    <w:rPr>
                      <w:highlight w:val="cyan"/>
                    </w:rPr>
                  </w:rPrChange>
                </w:rPr>
                <w:t>)</w:t>
              </w:r>
            </w:ins>
            <w:ins w:id="660" w:author="Ahmed Kormed" w:date="2025-11-21T10:08:00Z">
              <w:r w:rsidR="007F37F0">
                <w:t xml:space="preserve"> </w:t>
              </w:r>
            </w:ins>
            <w:del w:id="661" w:author="Ahmed Kormed" w:date="2025-05-05T16:55:00Z">
              <w:r w:rsidRPr="0028171A" w:rsidDel="007B2756">
                <w:delText>pulse repetition rate (pps)</w:delText>
              </w:r>
            </w:del>
          </w:p>
        </w:tc>
        <w:tc>
          <w:tcPr>
            <w:tcW w:w="2633" w:type="dxa"/>
          </w:tcPr>
          <w:p w14:paraId="01E869D4" w14:textId="77777777" w:rsidR="002353DD" w:rsidRPr="008B1F79" w:rsidRDefault="002353DD" w:rsidP="00555341">
            <w:pPr>
              <w:pStyle w:val="Tabletext"/>
            </w:pPr>
            <w:r w:rsidRPr="008B1F79">
              <w:t>Not applicable</w:t>
            </w:r>
            <w:r w:rsidRPr="008B1F79">
              <w:br/>
              <w:t>Not applicable</w:t>
            </w:r>
          </w:p>
        </w:tc>
        <w:tc>
          <w:tcPr>
            <w:tcW w:w="2655" w:type="dxa"/>
          </w:tcPr>
          <w:p w14:paraId="4C30A189" w14:textId="77777777" w:rsidR="002353DD" w:rsidRPr="008B1F79" w:rsidRDefault="002353DD" w:rsidP="00555341">
            <w:pPr>
              <w:pStyle w:val="Tabletext"/>
            </w:pPr>
            <w:r w:rsidRPr="008B1F79">
              <w:t>Not applicable</w:t>
            </w:r>
            <w:r w:rsidRPr="008B1F79">
              <w:br/>
              <w:t>Not applicable</w:t>
            </w:r>
          </w:p>
        </w:tc>
        <w:tc>
          <w:tcPr>
            <w:tcW w:w="2577" w:type="dxa"/>
          </w:tcPr>
          <w:p w14:paraId="00B1F578" w14:textId="77777777" w:rsidR="002353DD" w:rsidRPr="008B1F79" w:rsidRDefault="002353DD" w:rsidP="00555341">
            <w:pPr>
              <w:pStyle w:val="Tabletext"/>
            </w:pPr>
            <w:r w:rsidRPr="008B1F79">
              <w:t>Not applicable</w:t>
            </w:r>
            <w:r w:rsidRPr="008B1F79">
              <w:br/>
              <w:t>Not applicable</w:t>
            </w:r>
          </w:p>
        </w:tc>
        <w:tc>
          <w:tcPr>
            <w:tcW w:w="2555" w:type="dxa"/>
          </w:tcPr>
          <w:p w14:paraId="4622A7E7" w14:textId="77777777" w:rsidR="002353DD" w:rsidRPr="008B1F79" w:rsidRDefault="002353DD" w:rsidP="00555341">
            <w:pPr>
              <w:pStyle w:val="Tabletext"/>
            </w:pPr>
            <w:r w:rsidRPr="008B1F79">
              <w:t>2-15</w:t>
            </w:r>
          </w:p>
          <w:p w14:paraId="3A90224F" w14:textId="77777777" w:rsidR="002353DD" w:rsidRPr="008B1F79" w:rsidRDefault="002353DD" w:rsidP="00555341">
            <w:pPr>
              <w:pStyle w:val="Tabletext"/>
            </w:pPr>
            <w:r w:rsidRPr="008B1F79">
              <w:t>5-140 K</w:t>
            </w:r>
          </w:p>
        </w:tc>
      </w:tr>
      <w:tr w:rsidR="002353DD" w:rsidRPr="008B1F79" w14:paraId="6285AF69" w14:textId="77777777" w:rsidTr="00555341">
        <w:trPr>
          <w:jc w:val="center"/>
        </w:trPr>
        <w:tc>
          <w:tcPr>
            <w:tcW w:w="4039" w:type="dxa"/>
          </w:tcPr>
          <w:p w14:paraId="5F786210" w14:textId="77777777" w:rsidR="002353DD" w:rsidRPr="008B1F79" w:rsidRDefault="002353DD" w:rsidP="00555341">
            <w:pPr>
              <w:pStyle w:val="Tabletext"/>
              <w:keepNext/>
              <w:rPr>
                <w:caps/>
              </w:rPr>
            </w:pPr>
            <w:r w:rsidRPr="008B1F79">
              <w:t xml:space="preserve">Maximum duty cycle </w:t>
            </w:r>
          </w:p>
        </w:tc>
        <w:tc>
          <w:tcPr>
            <w:tcW w:w="2633" w:type="dxa"/>
          </w:tcPr>
          <w:p w14:paraId="2856E172" w14:textId="77777777" w:rsidR="002353DD" w:rsidRPr="008B1F79" w:rsidRDefault="002353DD" w:rsidP="00555341">
            <w:pPr>
              <w:pStyle w:val="Tabletext"/>
            </w:pPr>
            <w:r w:rsidRPr="008B1F79">
              <w:rPr>
                <w:caps/>
              </w:rPr>
              <w:t>1</w:t>
            </w:r>
          </w:p>
        </w:tc>
        <w:tc>
          <w:tcPr>
            <w:tcW w:w="2655" w:type="dxa"/>
          </w:tcPr>
          <w:p w14:paraId="28139FE4" w14:textId="77777777" w:rsidR="002353DD" w:rsidRPr="008B1F79" w:rsidRDefault="002353DD" w:rsidP="00555341">
            <w:pPr>
              <w:pStyle w:val="Tabletext"/>
            </w:pPr>
            <w:r w:rsidRPr="008B1F79">
              <w:rPr>
                <w:caps/>
              </w:rPr>
              <w:t>1</w:t>
            </w:r>
          </w:p>
        </w:tc>
        <w:tc>
          <w:tcPr>
            <w:tcW w:w="2577" w:type="dxa"/>
          </w:tcPr>
          <w:p w14:paraId="13E9C0A0" w14:textId="77777777" w:rsidR="002353DD" w:rsidRPr="008B1F79" w:rsidRDefault="002353DD" w:rsidP="00555341">
            <w:pPr>
              <w:pStyle w:val="Tabletext"/>
            </w:pPr>
            <w:r w:rsidRPr="008B1F79">
              <w:rPr>
                <w:caps/>
              </w:rPr>
              <w:t>1</w:t>
            </w:r>
          </w:p>
        </w:tc>
        <w:tc>
          <w:tcPr>
            <w:tcW w:w="2555" w:type="dxa"/>
          </w:tcPr>
          <w:p w14:paraId="098F88F4" w14:textId="77777777" w:rsidR="002353DD" w:rsidRPr="008B1F79" w:rsidRDefault="002353DD" w:rsidP="00555341">
            <w:pPr>
              <w:pStyle w:val="Tabletext"/>
            </w:pPr>
            <w:r w:rsidRPr="008B1F79">
              <w:t>0.28</w:t>
            </w:r>
          </w:p>
        </w:tc>
      </w:tr>
      <w:tr w:rsidR="002353DD" w:rsidRPr="008B1F79" w14:paraId="61E03DF8" w14:textId="77777777" w:rsidTr="00555341">
        <w:trPr>
          <w:jc w:val="center"/>
        </w:trPr>
        <w:tc>
          <w:tcPr>
            <w:tcW w:w="4039" w:type="dxa"/>
          </w:tcPr>
          <w:p w14:paraId="3DA746E1"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2633" w:type="dxa"/>
          </w:tcPr>
          <w:p w14:paraId="5557099E" w14:textId="77777777" w:rsidR="002353DD" w:rsidRPr="008B1F79" w:rsidRDefault="002353DD" w:rsidP="00555341">
            <w:pPr>
              <w:pStyle w:val="Tabletext"/>
            </w:pPr>
            <w:r w:rsidRPr="008B1F79">
              <w:t>Not applicable</w:t>
            </w:r>
          </w:p>
        </w:tc>
        <w:tc>
          <w:tcPr>
            <w:tcW w:w="2655" w:type="dxa"/>
          </w:tcPr>
          <w:p w14:paraId="0718D11D" w14:textId="77777777" w:rsidR="002353DD" w:rsidRPr="008B1F79" w:rsidRDefault="002353DD" w:rsidP="00555341">
            <w:pPr>
              <w:pStyle w:val="Tabletext"/>
            </w:pPr>
            <w:r w:rsidRPr="008B1F79">
              <w:t>Not applicable</w:t>
            </w:r>
          </w:p>
        </w:tc>
        <w:tc>
          <w:tcPr>
            <w:tcW w:w="2577" w:type="dxa"/>
          </w:tcPr>
          <w:p w14:paraId="5E1AE96D" w14:textId="77777777" w:rsidR="002353DD" w:rsidRPr="008B1F79" w:rsidRDefault="002353DD" w:rsidP="00555341">
            <w:pPr>
              <w:pStyle w:val="Tabletext"/>
            </w:pPr>
            <w:r w:rsidRPr="008B1F79">
              <w:t>Not applicable</w:t>
            </w:r>
          </w:p>
        </w:tc>
        <w:tc>
          <w:tcPr>
            <w:tcW w:w="2555" w:type="dxa"/>
          </w:tcPr>
          <w:p w14:paraId="4979D4A9" w14:textId="77777777" w:rsidR="002353DD" w:rsidRPr="008B1F79" w:rsidRDefault="002353DD" w:rsidP="00555341">
            <w:pPr>
              <w:pStyle w:val="Tabletext"/>
            </w:pPr>
            <w:r w:rsidRPr="008B1F79">
              <w:t>.005</w:t>
            </w:r>
          </w:p>
        </w:tc>
      </w:tr>
      <w:tr w:rsidR="002353DD" w:rsidRPr="008B1F79" w14:paraId="05FE4150" w14:textId="77777777" w:rsidTr="00555341">
        <w:trPr>
          <w:jc w:val="center"/>
        </w:trPr>
        <w:tc>
          <w:tcPr>
            <w:tcW w:w="4039" w:type="dxa"/>
          </w:tcPr>
          <w:p w14:paraId="72B6467B" w14:textId="77777777" w:rsidR="002353DD" w:rsidRPr="008B1F79" w:rsidRDefault="002353DD" w:rsidP="00555341">
            <w:pPr>
              <w:pStyle w:val="Tabletext"/>
            </w:pPr>
            <w:r w:rsidRPr="008B1F79">
              <w:t>Antenna pattern type</w:t>
            </w:r>
          </w:p>
        </w:tc>
        <w:tc>
          <w:tcPr>
            <w:tcW w:w="2633" w:type="dxa"/>
          </w:tcPr>
          <w:p w14:paraId="55BAD265" w14:textId="77777777" w:rsidR="002353DD" w:rsidRPr="008B1F79" w:rsidRDefault="002353DD" w:rsidP="00555341">
            <w:pPr>
              <w:pStyle w:val="Tabletext"/>
            </w:pPr>
            <w:r w:rsidRPr="008B1F79">
              <w:t>Pencil</w:t>
            </w:r>
          </w:p>
        </w:tc>
        <w:tc>
          <w:tcPr>
            <w:tcW w:w="2655" w:type="dxa"/>
          </w:tcPr>
          <w:p w14:paraId="7B265450" w14:textId="77777777" w:rsidR="002353DD" w:rsidRPr="008B1F79" w:rsidRDefault="002353DD" w:rsidP="00555341">
            <w:pPr>
              <w:pStyle w:val="Tabletext"/>
            </w:pPr>
            <w:r w:rsidRPr="008B1F79">
              <w:t>Pencil</w:t>
            </w:r>
          </w:p>
        </w:tc>
        <w:tc>
          <w:tcPr>
            <w:tcW w:w="2577" w:type="dxa"/>
          </w:tcPr>
          <w:p w14:paraId="087D8949" w14:textId="77777777" w:rsidR="002353DD" w:rsidRPr="008B1F79" w:rsidRDefault="002353DD" w:rsidP="00555341">
            <w:pPr>
              <w:pStyle w:val="Tabletext"/>
            </w:pPr>
            <w:r w:rsidRPr="008B1F79">
              <w:t>Pencil</w:t>
            </w:r>
          </w:p>
        </w:tc>
        <w:tc>
          <w:tcPr>
            <w:tcW w:w="2555" w:type="dxa"/>
          </w:tcPr>
          <w:p w14:paraId="530871B0" w14:textId="77777777" w:rsidR="002353DD" w:rsidRPr="008B1F79" w:rsidRDefault="002353DD" w:rsidP="00555341">
            <w:pPr>
              <w:pStyle w:val="Tabletext"/>
            </w:pPr>
            <w:r w:rsidRPr="008B1F79">
              <w:t>Pencil</w:t>
            </w:r>
          </w:p>
        </w:tc>
      </w:tr>
      <w:tr w:rsidR="002353DD" w:rsidRPr="008B1F79" w14:paraId="1BA1D668" w14:textId="77777777" w:rsidTr="00555341">
        <w:trPr>
          <w:jc w:val="center"/>
        </w:trPr>
        <w:tc>
          <w:tcPr>
            <w:tcW w:w="4039" w:type="dxa"/>
          </w:tcPr>
          <w:p w14:paraId="061C3B69" w14:textId="77777777" w:rsidR="002353DD" w:rsidRPr="008B1F79" w:rsidRDefault="002353DD" w:rsidP="00555341">
            <w:pPr>
              <w:pStyle w:val="Tabletext"/>
            </w:pPr>
            <w:r w:rsidRPr="008B1F79">
              <w:t>Antenna type</w:t>
            </w:r>
          </w:p>
        </w:tc>
        <w:tc>
          <w:tcPr>
            <w:tcW w:w="2633" w:type="dxa"/>
          </w:tcPr>
          <w:p w14:paraId="041FD81B" w14:textId="77777777" w:rsidR="002353DD" w:rsidRPr="008B1F79" w:rsidRDefault="002353DD" w:rsidP="00555341">
            <w:pPr>
              <w:pStyle w:val="Tabletext"/>
            </w:pPr>
            <w:r w:rsidRPr="008B1F79">
              <w:t>Planar array</w:t>
            </w:r>
          </w:p>
        </w:tc>
        <w:tc>
          <w:tcPr>
            <w:tcW w:w="2655" w:type="dxa"/>
          </w:tcPr>
          <w:p w14:paraId="54B236AF" w14:textId="77777777" w:rsidR="002353DD" w:rsidRPr="008B1F79" w:rsidRDefault="002353DD" w:rsidP="00555341">
            <w:pPr>
              <w:pStyle w:val="Tabletext"/>
            </w:pPr>
            <w:r w:rsidRPr="008B1F79">
              <w:t>Planar array</w:t>
            </w:r>
          </w:p>
        </w:tc>
        <w:tc>
          <w:tcPr>
            <w:tcW w:w="2577" w:type="dxa"/>
          </w:tcPr>
          <w:p w14:paraId="53E8BE3A" w14:textId="77777777" w:rsidR="002353DD" w:rsidRPr="008B1F79" w:rsidRDefault="002353DD" w:rsidP="00555341">
            <w:pPr>
              <w:pStyle w:val="Tabletext"/>
            </w:pPr>
            <w:r w:rsidRPr="008B1F79">
              <w:t>Planar array</w:t>
            </w:r>
          </w:p>
        </w:tc>
        <w:tc>
          <w:tcPr>
            <w:tcW w:w="2555" w:type="dxa"/>
          </w:tcPr>
          <w:p w14:paraId="22D68B11" w14:textId="77777777" w:rsidR="002353DD" w:rsidRPr="008B1F79" w:rsidRDefault="002353DD" w:rsidP="00555341">
            <w:pPr>
              <w:pStyle w:val="Tabletext"/>
            </w:pPr>
            <w:r w:rsidRPr="008B1F79">
              <w:t>Planar array</w:t>
            </w:r>
          </w:p>
        </w:tc>
      </w:tr>
      <w:tr w:rsidR="002353DD" w:rsidRPr="008B1F79" w14:paraId="55232EAF" w14:textId="77777777" w:rsidTr="00555341">
        <w:trPr>
          <w:jc w:val="center"/>
        </w:trPr>
        <w:tc>
          <w:tcPr>
            <w:tcW w:w="4039" w:type="dxa"/>
          </w:tcPr>
          <w:p w14:paraId="2AAB1558" w14:textId="77777777" w:rsidR="002353DD" w:rsidRPr="008B1F79" w:rsidRDefault="002353DD" w:rsidP="00555341">
            <w:pPr>
              <w:pStyle w:val="Tabletext"/>
            </w:pPr>
            <w:r w:rsidRPr="008B1F79">
              <w:t>Antenna polarization</w:t>
            </w:r>
          </w:p>
        </w:tc>
        <w:tc>
          <w:tcPr>
            <w:tcW w:w="2633" w:type="dxa"/>
          </w:tcPr>
          <w:p w14:paraId="005EA857" w14:textId="77777777" w:rsidR="002353DD" w:rsidRPr="008B1F79" w:rsidRDefault="002353DD" w:rsidP="00555341">
            <w:pPr>
              <w:pStyle w:val="Tabletext"/>
            </w:pPr>
            <w:r w:rsidRPr="008B1F79">
              <w:t>Linear</w:t>
            </w:r>
          </w:p>
        </w:tc>
        <w:tc>
          <w:tcPr>
            <w:tcW w:w="2655" w:type="dxa"/>
          </w:tcPr>
          <w:p w14:paraId="4A6CBD23" w14:textId="77777777" w:rsidR="002353DD" w:rsidRPr="008B1F79" w:rsidRDefault="002353DD" w:rsidP="00555341">
            <w:pPr>
              <w:pStyle w:val="Tabletext"/>
            </w:pPr>
            <w:r w:rsidRPr="008B1F79">
              <w:t>Linear</w:t>
            </w:r>
          </w:p>
        </w:tc>
        <w:tc>
          <w:tcPr>
            <w:tcW w:w="2577" w:type="dxa"/>
          </w:tcPr>
          <w:p w14:paraId="48A0D603" w14:textId="77777777" w:rsidR="002353DD" w:rsidRPr="008B1F79" w:rsidRDefault="002353DD" w:rsidP="00555341">
            <w:pPr>
              <w:pStyle w:val="Tabletext"/>
            </w:pPr>
            <w:r w:rsidRPr="008B1F79">
              <w:t>Linear</w:t>
            </w:r>
          </w:p>
        </w:tc>
        <w:tc>
          <w:tcPr>
            <w:tcW w:w="2555" w:type="dxa"/>
          </w:tcPr>
          <w:p w14:paraId="5D3F0156" w14:textId="77777777" w:rsidR="002353DD" w:rsidRPr="008B1F79" w:rsidRDefault="002353DD" w:rsidP="00555341">
            <w:pPr>
              <w:pStyle w:val="Tabletext"/>
            </w:pPr>
            <w:r w:rsidRPr="008B1F79">
              <w:t>Linear</w:t>
            </w:r>
          </w:p>
        </w:tc>
      </w:tr>
      <w:tr w:rsidR="002353DD" w:rsidRPr="008B1F79" w14:paraId="6FEE5888" w14:textId="77777777" w:rsidTr="00555341">
        <w:trPr>
          <w:jc w:val="center"/>
        </w:trPr>
        <w:tc>
          <w:tcPr>
            <w:tcW w:w="4039" w:type="dxa"/>
          </w:tcPr>
          <w:p w14:paraId="41C2E5BD" w14:textId="77777777" w:rsidR="002353DD" w:rsidRPr="008B1F79" w:rsidRDefault="002353DD" w:rsidP="00555341">
            <w:pPr>
              <w:pStyle w:val="Tabletext"/>
              <w:keepLines/>
              <w:tabs>
                <w:tab w:val="left" w:leader="dot" w:pos="7938"/>
                <w:tab w:val="center" w:pos="9526"/>
              </w:tabs>
              <w:ind w:left="567" w:hanging="567"/>
            </w:pPr>
            <w:r w:rsidRPr="008B1F79">
              <w:t>Antenna main beam gain (</w:t>
            </w:r>
            <w:proofErr w:type="spellStart"/>
            <w:r w:rsidRPr="008B1F79">
              <w:t>dBi</w:t>
            </w:r>
            <w:proofErr w:type="spellEnd"/>
            <w:r w:rsidRPr="008B1F79">
              <w:t>)</w:t>
            </w:r>
          </w:p>
        </w:tc>
        <w:tc>
          <w:tcPr>
            <w:tcW w:w="2633" w:type="dxa"/>
          </w:tcPr>
          <w:p w14:paraId="6CF4484B" w14:textId="77777777" w:rsidR="002353DD" w:rsidRPr="008B1F79" w:rsidRDefault="002353DD" w:rsidP="00555341">
            <w:pPr>
              <w:pStyle w:val="Tabletext"/>
            </w:pPr>
            <w:r w:rsidRPr="008B1F79">
              <w:t>35.5</w:t>
            </w:r>
          </w:p>
        </w:tc>
        <w:tc>
          <w:tcPr>
            <w:tcW w:w="2655" w:type="dxa"/>
          </w:tcPr>
          <w:p w14:paraId="72864DC5" w14:textId="77777777" w:rsidR="002353DD" w:rsidRPr="008B1F79" w:rsidRDefault="002353DD" w:rsidP="00555341">
            <w:pPr>
              <w:pStyle w:val="Tabletext"/>
            </w:pPr>
            <w:r w:rsidRPr="008B1F79">
              <w:t>43</w:t>
            </w:r>
          </w:p>
        </w:tc>
        <w:tc>
          <w:tcPr>
            <w:tcW w:w="2577" w:type="dxa"/>
          </w:tcPr>
          <w:p w14:paraId="25626765" w14:textId="77777777" w:rsidR="002353DD" w:rsidRPr="008B1F79" w:rsidRDefault="002353DD" w:rsidP="00555341">
            <w:pPr>
              <w:pStyle w:val="Tabletext"/>
            </w:pPr>
            <w:r w:rsidRPr="008B1F79">
              <w:t>42.2</w:t>
            </w:r>
          </w:p>
        </w:tc>
        <w:tc>
          <w:tcPr>
            <w:tcW w:w="2555" w:type="dxa"/>
          </w:tcPr>
          <w:p w14:paraId="4B2545AA" w14:textId="77777777" w:rsidR="002353DD" w:rsidRPr="008B1F79" w:rsidRDefault="002353DD" w:rsidP="00555341">
            <w:pPr>
              <w:pStyle w:val="Tabletext"/>
            </w:pPr>
            <w:r w:rsidRPr="008B1F79">
              <w:t>46</w:t>
            </w:r>
          </w:p>
        </w:tc>
      </w:tr>
      <w:tr w:rsidR="002353DD" w:rsidRPr="008B1F79" w14:paraId="19E829B1" w14:textId="77777777" w:rsidTr="00555341">
        <w:trPr>
          <w:jc w:val="center"/>
        </w:trPr>
        <w:tc>
          <w:tcPr>
            <w:tcW w:w="4039" w:type="dxa"/>
          </w:tcPr>
          <w:p w14:paraId="25C74814" w14:textId="77777777" w:rsidR="002353DD" w:rsidRPr="008B1F79" w:rsidRDefault="002353DD" w:rsidP="00555341">
            <w:pPr>
              <w:pStyle w:val="Tabletext"/>
              <w:keepLines/>
              <w:tabs>
                <w:tab w:val="left" w:leader="dot" w:pos="7938"/>
                <w:tab w:val="center" w:pos="9526"/>
              </w:tabs>
              <w:ind w:left="567" w:hanging="567"/>
            </w:pPr>
            <w:r w:rsidRPr="008B1F79">
              <w:br w:type="page"/>
              <w:t>Antenna elevation beamwidth (</w:t>
            </w:r>
            <w:r w:rsidRPr="008B1F79">
              <w:rPr>
                <w:spacing w:val="-8"/>
              </w:rPr>
              <w:t>degrees)</w:t>
            </w:r>
          </w:p>
        </w:tc>
        <w:tc>
          <w:tcPr>
            <w:tcW w:w="2633" w:type="dxa"/>
          </w:tcPr>
          <w:p w14:paraId="6924E5AE" w14:textId="77777777" w:rsidR="002353DD" w:rsidRPr="008B1F79" w:rsidRDefault="002353DD" w:rsidP="00555341">
            <w:pPr>
              <w:pStyle w:val="Tabletext"/>
            </w:pPr>
            <w:r w:rsidRPr="008B1F79">
              <w:t>2.5</w:t>
            </w:r>
          </w:p>
        </w:tc>
        <w:tc>
          <w:tcPr>
            <w:tcW w:w="2655" w:type="dxa"/>
          </w:tcPr>
          <w:p w14:paraId="478C29D0" w14:textId="77777777" w:rsidR="002353DD" w:rsidRPr="008B1F79" w:rsidRDefault="002353DD" w:rsidP="00555341">
            <w:pPr>
              <w:pStyle w:val="Tabletext"/>
            </w:pPr>
            <w:r w:rsidRPr="008B1F79">
              <w:t>1</w:t>
            </w:r>
          </w:p>
        </w:tc>
        <w:tc>
          <w:tcPr>
            <w:tcW w:w="2577" w:type="dxa"/>
          </w:tcPr>
          <w:p w14:paraId="672CF617" w14:textId="77777777" w:rsidR="002353DD" w:rsidRPr="008B1F79" w:rsidRDefault="002353DD" w:rsidP="00555341">
            <w:pPr>
              <w:pStyle w:val="Tabletext"/>
            </w:pPr>
            <w:r w:rsidRPr="008B1F79">
              <w:t>1</w:t>
            </w:r>
          </w:p>
        </w:tc>
        <w:tc>
          <w:tcPr>
            <w:tcW w:w="2555" w:type="dxa"/>
          </w:tcPr>
          <w:p w14:paraId="42E9AEEA" w14:textId="77777777" w:rsidR="002353DD" w:rsidRPr="008B1F79" w:rsidRDefault="002353DD" w:rsidP="00555341">
            <w:pPr>
              <w:pStyle w:val="Tabletext"/>
            </w:pPr>
            <w:r w:rsidRPr="008B1F79">
              <w:t>2</w:t>
            </w:r>
          </w:p>
        </w:tc>
      </w:tr>
      <w:tr w:rsidR="002353DD" w:rsidRPr="008B1F79" w14:paraId="09CE2F9C" w14:textId="77777777" w:rsidTr="00555341">
        <w:trPr>
          <w:jc w:val="center"/>
        </w:trPr>
        <w:tc>
          <w:tcPr>
            <w:tcW w:w="4039" w:type="dxa"/>
          </w:tcPr>
          <w:p w14:paraId="7A94273D"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2633" w:type="dxa"/>
          </w:tcPr>
          <w:p w14:paraId="20B25B5A" w14:textId="77777777" w:rsidR="002353DD" w:rsidRPr="008B1F79" w:rsidRDefault="002353DD" w:rsidP="00555341">
            <w:pPr>
              <w:pStyle w:val="Tabletext"/>
            </w:pPr>
            <w:r w:rsidRPr="008B1F79">
              <w:t>2.5</w:t>
            </w:r>
          </w:p>
        </w:tc>
        <w:tc>
          <w:tcPr>
            <w:tcW w:w="2655" w:type="dxa"/>
          </w:tcPr>
          <w:p w14:paraId="75675FD6" w14:textId="77777777" w:rsidR="002353DD" w:rsidRPr="008B1F79" w:rsidRDefault="002353DD" w:rsidP="00555341">
            <w:pPr>
              <w:pStyle w:val="Tabletext"/>
            </w:pPr>
            <w:r w:rsidRPr="008B1F79">
              <w:t>1</w:t>
            </w:r>
          </w:p>
        </w:tc>
        <w:tc>
          <w:tcPr>
            <w:tcW w:w="2577" w:type="dxa"/>
          </w:tcPr>
          <w:p w14:paraId="19D49446" w14:textId="77777777" w:rsidR="002353DD" w:rsidRPr="008B1F79" w:rsidRDefault="002353DD" w:rsidP="00555341">
            <w:pPr>
              <w:pStyle w:val="Tabletext"/>
            </w:pPr>
            <w:r w:rsidRPr="008B1F79">
              <w:t>1</w:t>
            </w:r>
          </w:p>
        </w:tc>
        <w:tc>
          <w:tcPr>
            <w:tcW w:w="2555" w:type="dxa"/>
          </w:tcPr>
          <w:p w14:paraId="0B48FAE7" w14:textId="77777777" w:rsidR="002353DD" w:rsidRPr="008B1F79" w:rsidRDefault="002353DD" w:rsidP="00555341">
            <w:pPr>
              <w:pStyle w:val="Tabletext"/>
            </w:pPr>
            <w:r w:rsidRPr="008B1F79">
              <w:t>2</w:t>
            </w:r>
          </w:p>
        </w:tc>
      </w:tr>
      <w:tr w:rsidR="002353DD" w:rsidRPr="008B1F79" w14:paraId="5B65E649" w14:textId="77777777" w:rsidTr="00555341">
        <w:trPr>
          <w:jc w:val="center"/>
        </w:trPr>
        <w:tc>
          <w:tcPr>
            <w:tcW w:w="4039" w:type="dxa"/>
          </w:tcPr>
          <w:p w14:paraId="46053648"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2633" w:type="dxa"/>
          </w:tcPr>
          <w:p w14:paraId="5100545A" w14:textId="77777777" w:rsidR="002353DD" w:rsidRPr="008B1F79" w:rsidRDefault="002353DD" w:rsidP="00555341">
            <w:pPr>
              <w:pStyle w:val="Tabletext"/>
            </w:pPr>
            <w:r w:rsidRPr="008B1F79">
              <w:t>90</w:t>
            </w:r>
          </w:p>
        </w:tc>
        <w:tc>
          <w:tcPr>
            <w:tcW w:w="2655" w:type="dxa"/>
          </w:tcPr>
          <w:p w14:paraId="14B0E5A0" w14:textId="77777777" w:rsidR="002353DD" w:rsidRPr="008B1F79" w:rsidRDefault="002353DD" w:rsidP="00555341">
            <w:pPr>
              <w:pStyle w:val="Tabletext"/>
            </w:pPr>
            <w:r w:rsidRPr="008B1F79">
              <w:t>90</w:t>
            </w:r>
          </w:p>
        </w:tc>
        <w:tc>
          <w:tcPr>
            <w:tcW w:w="2577" w:type="dxa"/>
          </w:tcPr>
          <w:p w14:paraId="6165F84D" w14:textId="77777777" w:rsidR="002353DD" w:rsidRPr="008B1F79" w:rsidRDefault="002353DD" w:rsidP="00555341">
            <w:pPr>
              <w:pStyle w:val="Tabletext"/>
            </w:pPr>
            <w:r w:rsidRPr="008B1F79">
              <w:t>90</w:t>
            </w:r>
          </w:p>
        </w:tc>
        <w:tc>
          <w:tcPr>
            <w:tcW w:w="2555" w:type="dxa"/>
          </w:tcPr>
          <w:p w14:paraId="1FF37F43" w14:textId="77777777" w:rsidR="002353DD" w:rsidRPr="008B1F79" w:rsidRDefault="002353DD" w:rsidP="00555341">
            <w:pPr>
              <w:pStyle w:val="Tabletext"/>
            </w:pPr>
            <w:r w:rsidRPr="008B1F79">
              <w:t>Not applicable</w:t>
            </w:r>
          </w:p>
        </w:tc>
      </w:tr>
      <w:tr w:rsidR="002353DD" w:rsidRPr="008B1F79" w14:paraId="57883856" w14:textId="77777777" w:rsidTr="00555341">
        <w:trPr>
          <w:jc w:val="center"/>
        </w:trPr>
        <w:tc>
          <w:tcPr>
            <w:tcW w:w="4039" w:type="dxa"/>
          </w:tcPr>
          <w:p w14:paraId="6F405A27" w14:textId="77777777" w:rsidR="002353DD" w:rsidRPr="008B1F79" w:rsidRDefault="002353DD" w:rsidP="00555341">
            <w:pPr>
              <w:pStyle w:val="Tabletext"/>
            </w:pPr>
            <w:r w:rsidRPr="008B1F79">
              <w:t>Antenna horizontal scan type (continuous, random, sector, etc.)</w:t>
            </w:r>
          </w:p>
        </w:tc>
        <w:tc>
          <w:tcPr>
            <w:tcW w:w="2633" w:type="dxa"/>
          </w:tcPr>
          <w:p w14:paraId="12CF8FFE" w14:textId="77777777" w:rsidR="002353DD" w:rsidRPr="008B1F79" w:rsidRDefault="002353DD" w:rsidP="00555341">
            <w:pPr>
              <w:pStyle w:val="Tabletext"/>
            </w:pPr>
            <w:r w:rsidRPr="008B1F79">
              <w:t xml:space="preserve">Sector: </w:t>
            </w:r>
            <w:bookmarkStart w:id="662" w:name="OLE_LINK1"/>
            <w:bookmarkStart w:id="663" w:name="OLE_LINK2"/>
            <w:r w:rsidRPr="008B1F79">
              <w:sym w:font="Symbol" w:char="F0B1"/>
            </w:r>
            <w:r w:rsidRPr="008B1F79">
              <w:t>60</w:t>
            </w:r>
            <w:r w:rsidRPr="008B1F79">
              <w:sym w:font="Symbol" w:char="F0B0"/>
            </w:r>
            <w:r w:rsidRPr="008B1F79">
              <w:t xml:space="preserve"> (mechanical)</w:t>
            </w:r>
            <w:bookmarkEnd w:id="662"/>
            <w:bookmarkEnd w:id="663"/>
          </w:p>
        </w:tc>
        <w:tc>
          <w:tcPr>
            <w:tcW w:w="2655" w:type="dxa"/>
          </w:tcPr>
          <w:p w14:paraId="3FD3C6A2"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77" w:type="dxa"/>
          </w:tcPr>
          <w:p w14:paraId="3A781A01" w14:textId="77777777" w:rsidR="002353DD" w:rsidRPr="008B1F79" w:rsidRDefault="002353DD" w:rsidP="00555341">
            <w:pPr>
              <w:pStyle w:val="Tabletext"/>
            </w:pPr>
            <w:r w:rsidRPr="008B1F79">
              <w:t>360</w:t>
            </w:r>
            <w:r w:rsidRPr="008B1F79">
              <w:sym w:font="Symbol" w:char="F0B0"/>
            </w:r>
            <w:r w:rsidRPr="008B1F79">
              <w:t xml:space="preserve"> (mechanical)</w:t>
            </w:r>
          </w:p>
        </w:tc>
        <w:tc>
          <w:tcPr>
            <w:tcW w:w="2555" w:type="dxa"/>
          </w:tcPr>
          <w:p w14:paraId="2C8A7A72" w14:textId="77777777" w:rsidR="002353DD" w:rsidRPr="008B1F79" w:rsidRDefault="002353DD" w:rsidP="00555341">
            <w:pPr>
              <w:pStyle w:val="Tabletext"/>
            </w:pPr>
            <w:r w:rsidRPr="008B1F79">
              <w:t xml:space="preserve">Sector: </w:t>
            </w:r>
            <w:r w:rsidRPr="008B1F79">
              <w:sym w:font="Symbol" w:char="F0B1"/>
            </w:r>
            <w:r w:rsidRPr="008B1F79">
              <w:t>90</w:t>
            </w:r>
            <w:r w:rsidRPr="008B1F79">
              <w:sym w:font="Symbol" w:char="F0B0"/>
            </w:r>
            <w:r w:rsidRPr="008B1F79">
              <w:t xml:space="preserve"> (mechanical)</w:t>
            </w:r>
          </w:p>
        </w:tc>
      </w:tr>
      <w:tr w:rsidR="002353DD" w:rsidRPr="008B1F79" w14:paraId="6945E536" w14:textId="77777777" w:rsidTr="00555341">
        <w:trPr>
          <w:jc w:val="center"/>
        </w:trPr>
        <w:tc>
          <w:tcPr>
            <w:tcW w:w="4039" w:type="dxa"/>
          </w:tcPr>
          <w:p w14:paraId="1FE61BAD" w14:textId="77777777" w:rsidR="002353DD" w:rsidRPr="008B1F79" w:rsidRDefault="002353DD" w:rsidP="00555341">
            <w:pPr>
              <w:pStyle w:val="Tabletext"/>
              <w:keepLines/>
              <w:tabs>
                <w:tab w:val="left" w:leader="dot" w:pos="7938"/>
                <w:tab w:val="center" w:pos="9526"/>
              </w:tabs>
              <w:ind w:left="567" w:hanging="567"/>
            </w:pPr>
            <w:r w:rsidRPr="008B1F79">
              <w:t>Antenna vertical scan (</w:t>
            </w:r>
            <w:r w:rsidRPr="008B1F79">
              <w:rPr>
                <w:spacing w:val="-8"/>
              </w:rPr>
              <w:t>degrees/s)</w:t>
            </w:r>
          </w:p>
        </w:tc>
        <w:tc>
          <w:tcPr>
            <w:tcW w:w="2633" w:type="dxa"/>
          </w:tcPr>
          <w:p w14:paraId="59C08CEB" w14:textId="77777777" w:rsidR="002353DD" w:rsidRPr="008B1F79" w:rsidRDefault="002353DD" w:rsidP="00555341">
            <w:pPr>
              <w:pStyle w:val="Tabletext"/>
            </w:pPr>
            <w:r w:rsidRPr="008B1F79">
              <w:t>90</w:t>
            </w:r>
          </w:p>
        </w:tc>
        <w:tc>
          <w:tcPr>
            <w:tcW w:w="2655" w:type="dxa"/>
          </w:tcPr>
          <w:p w14:paraId="4AEB01BD" w14:textId="77777777" w:rsidR="002353DD" w:rsidRPr="008B1F79" w:rsidRDefault="002353DD" w:rsidP="00555341">
            <w:pPr>
              <w:pStyle w:val="Tabletext"/>
            </w:pPr>
            <w:r w:rsidRPr="008B1F79">
              <w:t>90</w:t>
            </w:r>
          </w:p>
        </w:tc>
        <w:tc>
          <w:tcPr>
            <w:tcW w:w="2577" w:type="dxa"/>
          </w:tcPr>
          <w:p w14:paraId="34AE9EDB" w14:textId="77777777" w:rsidR="002353DD" w:rsidRPr="008B1F79" w:rsidRDefault="002353DD" w:rsidP="00555341">
            <w:pPr>
              <w:pStyle w:val="Tabletext"/>
            </w:pPr>
            <w:r w:rsidRPr="008B1F79">
              <w:t>90</w:t>
            </w:r>
          </w:p>
        </w:tc>
        <w:tc>
          <w:tcPr>
            <w:tcW w:w="2555" w:type="dxa"/>
          </w:tcPr>
          <w:p w14:paraId="2A110051" w14:textId="77777777" w:rsidR="002353DD" w:rsidRPr="008B1F79" w:rsidRDefault="002353DD" w:rsidP="00555341">
            <w:pPr>
              <w:pStyle w:val="Tabletext"/>
            </w:pPr>
            <w:r w:rsidRPr="008B1F79">
              <w:t>Not applicable</w:t>
            </w:r>
          </w:p>
        </w:tc>
      </w:tr>
      <w:tr w:rsidR="002353DD" w:rsidRPr="008B1F79" w14:paraId="40BF124E" w14:textId="77777777" w:rsidTr="00555341">
        <w:trPr>
          <w:jc w:val="center"/>
        </w:trPr>
        <w:tc>
          <w:tcPr>
            <w:tcW w:w="4039" w:type="dxa"/>
          </w:tcPr>
          <w:p w14:paraId="397734E4" w14:textId="77777777" w:rsidR="002353DD" w:rsidRPr="008B1F79" w:rsidRDefault="002353DD" w:rsidP="00555341">
            <w:pPr>
              <w:pStyle w:val="Tabletext"/>
            </w:pPr>
            <w:r w:rsidRPr="008B1F79">
              <w:t>Antenna vertical scan type</w:t>
            </w:r>
          </w:p>
        </w:tc>
        <w:tc>
          <w:tcPr>
            <w:tcW w:w="2633" w:type="dxa"/>
          </w:tcPr>
          <w:p w14:paraId="2D34D45D" w14:textId="77777777" w:rsidR="002353DD" w:rsidRPr="008B1F79" w:rsidRDefault="002353DD" w:rsidP="00555341">
            <w:pPr>
              <w:pStyle w:val="Tabletext"/>
            </w:pPr>
            <w:r w:rsidRPr="008B1F79">
              <w:t xml:space="preserve">Sector: </w:t>
            </w:r>
            <w:r w:rsidRPr="008B1F79">
              <w:sym w:font="Symbol" w:char="F0B1"/>
            </w:r>
            <w:r w:rsidRPr="008B1F79">
              <w:t>60</w:t>
            </w:r>
            <w:r w:rsidRPr="008B1F79">
              <w:sym w:font="Symbol" w:char="F0B0"/>
            </w:r>
            <w:r w:rsidRPr="008B1F79">
              <w:t xml:space="preserve"> (mechanical)</w:t>
            </w:r>
          </w:p>
        </w:tc>
        <w:tc>
          <w:tcPr>
            <w:tcW w:w="2655" w:type="dxa"/>
          </w:tcPr>
          <w:p w14:paraId="5EC3BCD7" w14:textId="77777777" w:rsidR="002353DD" w:rsidRPr="008B1F79" w:rsidRDefault="002353DD" w:rsidP="00555341">
            <w:pPr>
              <w:pStyle w:val="Tabletext"/>
            </w:pPr>
            <w:r w:rsidRPr="008B1F79">
              <w:t>Sector: +83/–30</w:t>
            </w:r>
            <w:r w:rsidRPr="008B1F79">
              <w:sym w:font="Symbol" w:char="F0B0"/>
            </w:r>
            <w:r w:rsidRPr="008B1F79">
              <w:t xml:space="preserve"> (mechanical)</w:t>
            </w:r>
          </w:p>
        </w:tc>
        <w:tc>
          <w:tcPr>
            <w:tcW w:w="2577" w:type="dxa"/>
          </w:tcPr>
          <w:p w14:paraId="163061C5" w14:textId="77777777" w:rsidR="002353DD" w:rsidRPr="008B1F79" w:rsidRDefault="002353DD" w:rsidP="00555341">
            <w:pPr>
              <w:pStyle w:val="Tabletext"/>
            </w:pPr>
            <w:r w:rsidRPr="008B1F79">
              <w:t>Sector: 90</w:t>
            </w:r>
            <w:r w:rsidRPr="008B1F79">
              <w:sym w:font="Symbol" w:char="F0B0"/>
            </w:r>
            <w:r w:rsidRPr="008B1F79">
              <w:t xml:space="preserve"> </w:t>
            </w:r>
            <w:r w:rsidRPr="008B1F79">
              <w:sym w:font="Symbol" w:char="F0B1"/>
            </w:r>
            <w:r w:rsidRPr="008B1F79">
              <w:t xml:space="preserve"> array tilt (mechanical)</w:t>
            </w:r>
          </w:p>
        </w:tc>
        <w:tc>
          <w:tcPr>
            <w:tcW w:w="2555" w:type="dxa"/>
          </w:tcPr>
          <w:p w14:paraId="592377FD" w14:textId="77777777" w:rsidR="002353DD" w:rsidRPr="008B1F79" w:rsidRDefault="002353DD" w:rsidP="00555341">
            <w:pPr>
              <w:pStyle w:val="Tabletext"/>
            </w:pPr>
            <w:r w:rsidRPr="008B1F79">
              <w:t>Sector: +85/–10</w:t>
            </w:r>
            <w:r w:rsidRPr="008B1F79">
              <w:sym w:font="Symbol" w:char="F0B0"/>
            </w:r>
            <w:r w:rsidRPr="008B1F79">
              <w:t xml:space="preserve"> (mechanical)</w:t>
            </w:r>
          </w:p>
        </w:tc>
      </w:tr>
    </w:tbl>
    <w:p w14:paraId="7D2E1BAA" w14:textId="77777777" w:rsidR="002353DD" w:rsidRPr="008B1F79" w:rsidRDefault="002353DD" w:rsidP="002353DD">
      <w:pPr>
        <w:pStyle w:val="Tablefin"/>
      </w:pPr>
    </w:p>
    <w:p w14:paraId="6CE84716" w14:textId="77777777" w:rsidR="002353DD" w:rsidRPr="008B1F79" w:rsidRDefault="002353DD" w:rsidP="002353DD">
      <w:pPr>
        <w:overflowPunct/>
        <w:autoSpaceDE/>
        <w:autoSpaceDN/>
        <w:adjustRightInd/>
        <w:spacing w:before="0"/>
        <w:textAlignment w:val="auto"/>
        <w:rPr>
          <w:sz w:val="20"/>
        </w:rPr>
      </w:pPr>
      <w:r w:rsidRPr="008B1F79">
        <w:br w:type="page"/>
      </w:r>
    </w:p>
    <w:p w14:paraId="25FBFA6D" w14:textId="64A1F862" w:rsidR="002353DD" w:rsidRPr="008B1F79" w:rsidRDefault="002353DD" w:rsidP="002353DD">
      <w:pPr>
        <w:pStyle w:val="TableNo"/>
      </w:pPr>
      <w:r w:rsidRPr="008B1F79">
        <w:lastRenderedPageBreak/>
        <w:br/>
        <w:t>TABLE 4 (</w:t>
      </w:r>
      <w:r w:rsidR="002918C4" w:rsidRPr="008B1F79">
        <w:rPr>
          <w:i/>
          <w:iCs/>
          <w:caps w:val="0"/>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5"/>
        <w:gridCol w:w="2603"/>
        <w:gridCol w:w="2602"/>
        <w:gridCol w:w="2603"/>
        <w:gridCol w:w="2656"/>
      </w:tblGrid>
      <w:tr w:rsidR="002353DD" w:rsidRPr="008B1F79" w14:paraId="4289F3B9" w14:textId="77777777" w:rsidTr="00555341">
        <w:trPr>
          <w:jc w:val="center"/>
        </w:trPr>
        <w:tc>
          <w:tcPr>
            <w:tcW w:w="3995" w:type="dxa"/>
          </w:tcPr>
          <w:p w14:paraId="4EC2DC92" w14:textId="77777777" w:rsidR="002353DD" w:rsidRPr="008B1F79" w:rsidRDefault="002353DD" w:rsidP="00555341">
            <w:pPr>
              <w:pStyle w:val="Tablehead"/>
            </w:pPr>
            <w:r w:rsidRPr="008B1F79">
              <w:t>Characteristics</w:t>
            </w:r>
          </w:p>
        </w:tc>
        <w:tc>
          <w:tcPr>
            <w:tcW w:w="2603" w:type="dxa"/>
          </w:tcPr>
          <w:p w14:paraId="2494B6FD" w14:textId="77777777" w:rsidR="002353DD" w:rsidRPr="008B1F79" w:rsidRDefault="002353DD" w:rsidP="00555341">
            <w:pPr>
              <w:pStyle w:val="Tablehead"/>
            </w:pPr>
            <w:r w:rsidRPr="008B1F79">
              <w:t>System G13</w:t>
            </w:r>
          </w:p>
        </w:tc>
        <w:tc>
          <w:tcPr>
            <w:tcW w:w="2602" w:type="dxa"/>
          </w:tcPr>
          <w:p w14:paraId="783CDB9A" w14:textId="77777777" w:rsidR="002353DD" w:rsidRPr="008B1F79" w:rsidRDefault="002353DD" w:rsidP="00555341">
            <w:pPr>
              <w:pStyle w:val="Tablehead"/>
            </w:pPr>
            <w:r w:rsidRPr="008B1F79">
              <w:t>System G14</w:t>
            </w:r>
          </w:p>
        </w:tc>
        <w:tc>
          <w:tcPr>
            <w:tcW w:w="2603" w:type="dxa"/>
          </w:tcPr>
          <w:p w14:paraId="51C19F07" w14:textId="77777777" w:rsidR="002353DD" w:rsidRPr="008B1F79" w:rsidRDefault="002353DD" w:rsidP="00555341">
            <w:pPr>
              <w:pStyle w:val="Tablehead"/>
            </w:pPr>
            <w:r w:rsidRPr="008B1F79">
              <w:t>System G15</w:t>
            </w:r>
          </w:p>
        </w:tc>
        <w:tc>
          <w:tcPr>
            <w:tcW w:w="2656" w:type="dxa"/>
          </w:tcPr>
          <w:p w14:paraId="0BFEA198" w14:textId="77777777" w:rsidR="002353DD" w:rsidRPr="008B1F79" w:rsidRDefault="002353DD" w:rsidP="00555341">
            <w:pPr>
              <w:pStyle w:val="Tablehead"/>
            </w:pPr>
            <w:r w:rsidRPr="008B1F79">
              <w:t>System G16</w:t>
            </w:r>
          </w:p>
        </w:tc>
      </w:tr>
      <w:tr w:rsidR="002353DD" w:rsidRPr="008B1F79" w14:paraId="50BB1071"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4157E031" w14:textId="77777777" w:rsidR="002353DD" w:rsidRPr="008B1F79" w:rsidRDefault="002353DD" w:rsidP="00555341">
            <w:pPr>
              <w:pStyle w:val="Tabletext"/>
            </w:pPr>
            <w:r w:rsidRPr="008B1F79">
              <w:t>Antenna side-lobe (SL) levels (1st SLs and remote SLs) (</w:t>
            </w:r>
            <w:proofErr w:type="spellStart"/>
            <w:r w:rsidRPr="008B1F79">
              <w:t>dBi</w:t>
            </w:r>
            <w:proofErr w:type="spellEnd"/>
            <w:r w:rsidRPr="008B1F79">
              <w:t>)</w:t>
            </w:r>
          </w:p>
        </w:tc>
        <w:tc>
          <w:tcPr>
            <w:tcW w:w="2603" w:type="dxa"/>
            <w:tcBorders>
              <w:top w:val="single" w:sz="4" w:space="0" w:color="auto"/>
              <w:left w:val="single" w:sz="4" w:space="0" w:color="auto"/>
              <w:bottom w:val="single" w:sz="4" w:space="0" w:color="auto"/>
              <w:right w:val="single" w:sz="4" w:space="0" w:color="auto"/>
            </w:tcBorders>
          </w:tcPr>
          <w:p w14:paraId="6340856D" w14:textId="77777777" w:rsidR="002353DD" w:rsidRPr="008B1F79" w:rsidRDefault="002353DD" w:rsidP="00555341">
            <w:pPr>
              <w:pStyle w:val="Tabletext"/>
            </w:pPr>
            <w:r w:rsidRPr="008B1F79">
              <w:t>Not specified</w:t>
            </w:r>
          </w:p>
        </w:tc>
        <w:tc>
          <w:tcPr>
            <w:tcW w:w="2602" w:type="dxa"/>
            <w:tcBorders>
              <w:top w:val="single" w:sz="4" w:space="0" w:color="auto"/>
              <w:left w:val="single" w:sz="4" w:space="0" w:color="auto"/>
              <w:bottom w:val="single" w:sz="4" w:space="0" w:color="auto"/>
              <w:right w:val="single" w:sz="4" w:space="0" w:color="auto"/>
            </w:tcBorders>
          </w:tcPr>
          <w:p w14:paraId="3D4B8755" w14:textId="77777777" w:rsidR="002353DD" w:rsidRPr="008B1F79" w:rsidRDefault="002353DD" w:rsidP="00555341">
            <w:pPr>
              <w:pStyle w:val="Tabletext"/>
            </w:pPr>
            <w:r w:rsidRPr="008B1F79">
              <w:t>23 (1st SL)</w:t>
            </w:r>
          </w:p>
        </w:tc>
        <w:tc>
          <w:tcPr>
            <w:tcW w:w="2603" w:type="dxa"/>
            <w:tcBorders>
              <w:top w:val="single" w:sz="4" w:space="0" w:color="auto"/>
              <w:left w:val="single" w:sz="4" w:space="0" w:color="auto"/>
              <w:bottom w:val="single" w:sz="4" w:space="0" w:color="auto"/>
              <w:right w:val="single" w:sz="4" w:space="0" w:color="auto"/>
            </w:tcBorders>
          </w:tcPr>
          <w:p w14:paraId="15938E77" w14:textId="77777777" w:rsidR="002353DD" w:rsidRPr="008B1F79" w:rsidRDefault="002353DD" w:rsidP="00555341">
            <w:pPr>
              <w:pStyle w:val="Tabletext"/>
            </w:pPr>
            <w:r w:rsidRPr="008B1F79">
              <w:t>Not specified</w:t>
            </w:r>
          </w:p>
        </w:tc>
        <w:tc>
          <w:tcPr>
            <w:tcW w:w="2656" w:type="dxa"/>
            <w:tcBorders>
              <w:top w:val="single" w:sz="4" w:space="0" w:color="auto"/>
              <w:left w:val="single" w:sz="4" w:space="0" w:color="auto"/>
              <w:bottom w:val="single" w:sz="4" w:space="0" w:color="auto"/>
              <w:right w:val="single" w:sz="4" w:space="0" w:color="auto"/>
            </w:tcBorders>
          </w:tcPr>
          <w:p w14:paraId="58CD22C0" w14:textId="77777777" w:rsidR="002353DD" w:rsidRPr="008B1F79" w:rsidRDefault="002353DD" w:rsidP="00555341">
            <w:pPr>
              <w:pStyle w:val="Tabletext"/>
            </w:pPr>
            <w:r w:rsidRPr="008B1F79">
              <w:t>Not specified</w:t>
            </w:r>
          </w:p>
        </w:tc>
      </w:tr>
      <w:tr w:rsidR="002353DD" w:rsidRPr="008B1F79" w14:paraId="1C0C071B" w14:textId="77777777" w:rsidTr="00555341">
        <w:trPr>
          <w:jc w:val="center"/>
        </w:trPr>
        <w:tc>
          <w:tcPr>
            <w:tcW w:w="3995" w:type="dxa"/>
            <w:tcBorders>
              <w:top w:val="single" w:sz="4" w:space="0" w:color="auto"/>
              <w:left w:val="single" w:sz="4" w:space="0" w:color="auto"/>
              <w:bottom w:val="single" w:sz="4" w:space="0" w:color="auto"/>
              <w:right w:val="single" w:sz="4" w:space="0" w:color="auto"/>
            </w:tcBorders>
          </w:tcPr>
          <w:p w14:paraId="3372A016" w14:textId="77777777" w:rsidR="002353DD" w:rsidRPr="008B1F79" w:rsidRDefault="002353DD" w:rsidP="00555341">
            <w:pPr>
              <w:pStyle w:val="Tabletext"/>
            </w:pPr>
            <w:r w:rsidRPr="008B1F79">
              <w:t>Antenna height</w:t>
            </w:r>
          </w:p>
        </w:tc>
        <w:tc>
          <w:tcPr>
            <w:tcW w:w="2603" w:type="dxa"/>
            <w:tcBorders>
              <w:top w:val="single" w:sz="4" w:space="0" w:color="auto"/>
              <w:left w:val="single" w:sz="4" w:space="0" w:color="auto"/>
              <w:bottom w:val="single" w:sz="4" w:space="0" w:color="auto"/>
              <w:right w:val="single" w:sz="4" w:space="0" w:color="auto"/>
            </w:tcBorders>
          </w:tcPr>
          <w:p w14:paraId="4F742816" w14:textId="77777777" w:rsidR="002353DD" w:rsidRPr="008B1F79" w:rsidRDefault="002353DD" w:rsidP="00555341">
            <w:pPr>
              <w:pStyle w:val="Tabletext"/>
            </w:pPr>
            <w:r w:rsidRPr="008B1F79">
              <w:t>Aircraft altitude</w:t>
            </w:r>
          </w:p>
        </w:tc>
        <w:tc>
          <w:tcPr>
            <w:tcW w:w="2602" w:type="dxa"/>
            <w:tcBorders>
              <w:top w:val="single" w:sz="4" w:space="0" w:color="auto"/>
              <w:left w:val="single" w:sz="4" w:space="0" w:color="auto"/>
              <w:bottom w:val="single" w:sz="4" w:space="0" w:color="auto"/>
              <w:right w:val="single" w:sz="4" w:space="0" w:color="auto"/>
            </w:tcBorders>
          </w:tcPr>
          <w:p w14:paraId="3632A165" w14:textId="77777777" w:rsidR="002353DD" w:rsidRPr="008B1F79" w:rsidRDefault="002353DD" w:rsidP="00555341">
            <w:pPr>
              <w:pStyle w:val="Tabletext"/>
            </w:pPr>
            <w:r w:rsidRPr="008B1F79">
              <w:t>Mast/deck mount</w:t>
            </w:r>
          </w:p>
        </w:tc>
        <w:tc>
          <w:tcPr>
            <w:tcW w:w="2603" w:type="dxa"/>
            <w:tcBorders>
              <w:top w:val="single" w:sz="4" w:space="0" w:color="auto"/>
              <w:left w:val="single" w:sz="4" w:space="0" w:color="auto"/>
              <w:bottom w:val="single" w:sz="4" w:space="0" w:color="auto"/>
              <w:right w:val="single" w:sz="4" w:space="0" w:color="auto"/>
            </w:tcBorders>
          </w:tcPr>
          <w:p w14:paraId="4F666B85" w14:textId="77777777" w:rsidR="002353DD" w:rsidRPr="008B1F79" w:rsidRDefault="002353DD" w:rsidP="00555341">
            <w:pPr>
              <w:pStyle w:val="Tabletext"/>
            </w:pPr>
            <w:r w:rsidRPr="008B1F79">
              <w:t>Ground level</w:t>
            </w:r>
          </w:p>
        </w:tc>
        <w:tc>
          <w:tcPr>
            <w:tcW w:w="2656" w:type="dxa"/>
            <w:tcBorders>
              <w:top w:val="single" w:sz="4" w:space="0" w:color="auto"/>
              <w:left w:val="single" w:sz="4" w:space="0" w:color="auto"/>
              <w:bottom w:val="single" w:sz="4" w:space="0" w:color="auto"/>
              <w:right w:val="single" w:sz="4" w:space="0" w:color="auto"/>
            </w:tcBorders>
          </w:tcPr>
          <w:p w14:paraId="2737A044" w14:textId="77777777" w:rsidR="002353DD" w:rsidRPr="008B1F79" w:rsidRDefault="002353DD" w:rsidP="00555341">
            <w:pPr>
              <w:pStyle w:val="Tabletext"/>
            </w:pPr>
            <w:r w:rsidRPr="008B1F79">
              <w:t>Mast/deck mount</w:t>
            </w:r>
          </w:p>
        </w:tc>
      </w:tr>
      <w:tr w:rsidR="002353DD" w:rsidRPr="008B1F79" w14:paraId="407416C3" w14:textId="77777777" w:rsidTr="00555341">
        <w:trPr>
          <w:jc w:val="center"/>
        </w:trPr>
        <w:tc>
          <w:tcPr>
            <w:tcW w:w="3995" w:type="dxa"/>
          </w:tcPr>
          <w:p w14:paraId="14794558"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2603" w:type="dxa"/>
          </w:tcPr>
          <w:p w14:paraId="0B65ECBB" w14:textId="77777777" w:rsidR="002353DD" w:rsidRPr="008B1F79" w:rsidRDefault="002353DD" w:rsidP="00555341">
            <w:pPr>
              <w:pStyle w:val="Tabletext"/>
            </w:pPr>
            <w:r w:rsidRPr="008B1F79">
              <w:t>0.48</w:t>
            </w:r>
          </w:p>
        </w:tc>
        <w:tc>
          <w:tcPr>
            <w:tcW w:w="2602" w:type="dxa"/>
          </w:tcPr>
          <w:p w14:paraId="60377868" w14:textId="77777777" w:rsidR="002353DD" w:rsidRPr="008B1F79" w:rsidRDefault="002353DD" w:rsidP="00555341">
            <w:pPr>
              <w:pStyle w:val="Tabletext"/>
            </w:pPr>
            <w:r w:rsidRPr="008B1F79">
              <w:t>0.5</w:t>
            </w:r>
          </w:p>
        </w:tc>
        <w:tc>
          <w:tcPr>
            <w:tcW w:w="2603" w:type="dxa"/>
          </w:tcPr>
          <w:p w14:paraId="4B1309A5" w14:textId="77777777" w:rsidR="002353DD" w:rsidRPr="008B1F79" w:rsidRDefault="002353DD" w:rsidP="00555341">
            <w:pPr>
              <w:pStyle w:val="Tabletext"/>
            </w:pPr>
            <w:r w:rsidRPr="008B1F79">
              <w:t>0.52</w:t>
            </w:r>
          </w:p>
        </w:tc>
        <w:tc>
          <w:tcPr>
            <w:tcW w:w="2656" w:type="dxa"/>
          </w:tcPr>
          <w:p w14:paraId="3465CCF1" w14:textId="77777777" w:rsidR="002353DD" w:rsidRPr="008B1F79" w:rsidRDefault="002353DD" w:rsidP="00555341">
            <w:pPr>
              <w:pStyle w:val="Tabletext"/>
            </w:pPr>
            <w:r w:rsidRPr="008B1F79">
              <w:t>10</w:t>
            </w:r>
          </w:p>
        </w:tc>
      </w:tr>
      <w:tr w:rsidR="002353DD" w:rsidRPr="008B1F79" w14:paraId="1ACA5DDB" w14:textId="77777777" w:rsidTr="00555341">
        <w:trPr>
          <w:jc w:val="center"/>
        </w:trPr>
        <w:tc>
          <w:tcPr>
            <w:tcW w:w="3995" w:type="dxa"/>
          </w:tcPr>
          <w:p w14:paraId="409A0F2E" w14:textId="77777777" w:rsidR="002353DD" w:rsidRPr="008B1F79" w:rsidRDefault="002353DD" w:rsidP="00555341">
            <w:pPr>
              <w:pStyle w:val="Tabletext"/>
              <w:keepLines/>
              <w:tabs>
                <w:tab w:val="left" w:leader="dot" w:pos="7938"/>
                <w:tab w:val="center" w:pos="9526"/>
              </w:tabs>
              <w:ind w:left="567" w:hanging="567"/>
              <w:jc w:val="center"/>
            </w:pPr>
            <w:r w:rsidRPr="008B1F79">
              <w:t>Sensitivity (dBm)</w:t>
            </w:r>
          </w:p>
        </w:tc>
        <w:tc>
          <w:tcPr>
            <w:tcW w:w="2603" w:type="dxa"/>
          </w:tcPr>
          <w:p w14:paraId="71453777" w14:textId="77777777" w:rsidR="002353DD" w:rsidRPr="008B1F79" w:rsidRDefault="002353DD" w:rsidP="00555341">
            <w:pPr>
              <w:pStyle w:val="Tabletext"/>
            </w:pPr>
            <w:r w:rsidRPr="008B1F79">
              <w:t>–</w:t>
            </w:r>
          </w:p>
        </w:tc>
        <w:tc>
          <w:tcPr>
            <w:tcW w:w="2602" w:type="dxa"/>
          </w:tcPr>
          <w:p w14:paraId="076DD5AE" w14:textId="77777777" w:rsidR="002353DD" w:rsidRPr="008B1F79" w:rsidRDefault="002353DD" w:rsidP="00555341">
            <w:pPr>
              <w:pStyle w:val="Tabletext"/>
            </w:pPr>
            <w:r w:rsidRPr="008B1F79">
              <w:sym w:font="Symbol" w:char="F02D"/>
            </w:r>
            <w:r w:rsidRPr="008B1F79">
              <w:t>113</w:t>
            </w:r>
          </w:p>
        </w:tc>
        <w:tc>
          <w:tcPr>
            <w:tcW w:w="2603" w:type="dxa"/>
          </w:tcPr>
          <w:p w14:paraId="1BAB3B05" w14:textId="77777777" w:rsidR="002353DD" w:rsidRPr="008B1F79" w:rsidRDefault="002353DD" w:rsidP="00555341">
            <w:pPr>
              <w:pStyle w:val="Tabletext"/>
            </w:pPr>
            <w:r w:rsidRPr="008B1F79">
              <w:sym w:font="Symbol" w:char="F02D"/>
            </w:r>
            <w:r w:rsidRPr="008B1F79">
              <w:t>113</w:t>
            </w:r>
          </w:p>
        </w:tc>
        <w:tc>
          <w:tcPr>
            <w:tcW w:w="2656" w:type="dxa"/>
          </w:tcPr>
          <w:p w14:paraId="1303FB3F" w14:textId="77777777" w:rsidR="002353DD" w:rsidRPr="008B1F79" w:rsidRDefault="002353DD" w:rsidP="00555341">
            <w:pPr>
              <w:pStyle w:val="Tabletext"/>
            </w:pPr>
            <w:r w:rsidRPr="008B1F79">
              <w:sym w:font="Symbol" w:char="F02D"/>
            </w:r>
            <w:r w:rsidRPr="008B1F79">
              <w:t>112</w:t>
            </w:r>
          </w:p>
        </w:tc>
      </w:tr>
      <w:tr w:rsidR="002353DD" w:rsidRPr="008B1F79" w14:paraId="67FAD1F3" w14:textId="77777777" w:rsidTr="00555341">
        <w:trPr>
          <w:jc w:val="center"/>
        </w:trPr>
        <w:tc>
          <w:tcPr>
            <w:tcW w:w="3995" w:type="dxa"/>
          </w:tcPr>
          <w:p w14:paraId="607F565A" w14:textId="77777777" w:rsidR="002353DD" w:rsidRPr="008B1F79" w:rsidRDefault="002353DD" w:rsidP="00555341">
            <w:pPr>
              <w:pStyle w:val="Tabletext"/>
              <w:keepLines/>
              <w:tabs>
                <w:tab w:val="left" w:leader="dot" w:pos="7938"/>
                <w:tab w:val="center" w:pos="9526"/>
              </w:tabs>
              <w:ind w:left="567" w:hanging="567"/>
              <w:jc w:val="center"/>
            </w:pPr>
            <w:r w:rsidRPr="008B1F79">
              <w:t>Noise power (dBm)</w:t>
            </w:r>
          </w:p>
        </w:tc>
        <w:tc>
          <w:tcPr>
            <w:tcW w:w="2603" w:type="dxa"/>
          </w:tcPr>
          <w:p w14:paraId="10209297" w14:textId="77777777" w:rsidR="002353DD" w:rsidRPr="008B1F79" w:rsidRDefault="002353DD" w:rsidP="00555341">
            <w:pPr>
              <w:pStyle w:val="Tabletext"/>
            </w:pPr>
            <w:r w:rsidRPr="008B1F79">
              <w:t>–</w:t>
            </w:r>
          </w:p>
        </w:tc>
        <w:tc>
          <w:tcPr>
            <w:tcW w:w="2602" w:type="dxa"/>
          </w:tcPr>
          <w:p w14:paraId="4CA460CE" w14:textId="77777777" w:rsidR="002353DD" w:rsidRPr="008B1F79" w:rsidRDefault="002353DD" w:rsidP="00555341">
            <w:pPr>
              <w:pStyle w:val="Tabletext"/>
            </w:pPr>
            <w:r w:rsidRPr="008B1F79">
              <w:t>–</w:t>
            </w:r>
          </w:p>
        </w:tc>
        <w:tc>
          <w:tcPr>
            <w:tcW w:w="2603" w:type="dxa"/>
          </w:tcPr>
          <w:p w14:paraId="59229048" w14:textId="77777777" w:rsidR="002353DD" w:rsidRPr="008B1F79" w:rsidRDefault="002353DD" w:rsidP="00555341">
            <w:pPr>
              <w:pStyle w:val="Tabletext"/>
            </w:pPr>
            <w:r w:rsidRPr="008B1F79">
              <w:t>–</w:t>
            </w:r>
          </w:p>
        </w:tc>
        <w:tc>
          <w:tcPr>
            <w:tcW w:w="2656" w:type="dxa"/>
          </w:tcPr>
          <w:p w14:paraId="1E060502" w14:textId="77777777" w:rsidR="002353DD" w:rsidRPr="008B1F79" w:rsidRDefault="002353DD" w:rsidP="00555341">
            <w:pPr>
              <w:pStyle w:val="Tabletext"/>
            </w:pPr>
          </w:p>
        </w:tc>
      </w:tr>
      <w:tr w:rsidR="002353DD" w:rsidRPr="008B1F79" w14:paraId="0C1F37DF" w14:textId="77777777" w:rsidTr="00555341">
        <w:trPr>
          <w:jc w:val="center"/>
        </w:trPr>
        <w:tc>
          <w:tcPr>
            <w:tcW w:w="3995" w:type="dxa"/>
          </w:tcPr>
          <w:p w14:paraId="1C554846" w14:textId="77777777" w:rsidR="002353DD" w:rsidRPr="008B1F79" w:rsidRDefault="002353DD" w:rsidP="00555341">
            <w:pPr>
              <w:pStyle w:val="Tabletext"/>
              <w:keepLines/>
              <w:tabs>
                <w:tab w:val="left" w:leader="dot" w:pos="7938"/>
                <w:tab w:val="center" w:pos="9526"/>
              </w:tabs>
              <w:ind w:left="567" w:hanging="567"/>
              <w:jc w:val="center"/>
            </w:pPr>
            <w:r w:rsidRPr="008B1F79">
              <w:t>Receive noise figure (dB)</w:t>
            </w:r>
          </w:p>
        </w:tc>
        <w:tc>
          <w:tcPr>
            <w:tcW w:w="2603" w:type="dxa"/>
          </w:tcPr>
          <w:p w14:paraId="0EC2559D" w14:textId="77777777" w:rsidR="002353DD" w:rsidRPr="008B1F79" w:rsidRDefault="002353DD" w:rsidP="00555341">
            <w:pPr>
              <w:pStyle w:val="Tabletext"/>
            </w:pPr>
            <w:r w:rsidRPr="008B1F79">
              <w:t>3.6</w:t>
            </w:r>
          </w:p>
        </w:tc>
        <w:tc>
          <w:tcPr>
            <w:tcW w:w="2602" w:type="dxa"/>
          </w:tcPr>
          <w:p w14:paraId="505B13A5" w14:textId="77777777" w:rsidR="002353DD" w:rsidRPr="008B1F79" w:rsidRDefault="002353DD" w:rsidP="00555341">
            <w:pPr>
              <w:pStyle w:val="Tabletext"/>
            </w:pPr>
            <w:r w:rsidRPr="008B1F79">
              <w:t>3.5</w:t>
            </w:r>
          </w:p>
        </w:tc>
        <w:tc>
          <w:tcPr>
            <w:tcW w:w="2603" w:type="dxa"/>
          </w:tcPr>
          <w:p w14:paraId="510D6FD7" w14:textId="77777777" w:rsidR="002353DD" w:rsidRPr="008B1F79" w:rsidRDefault="002353DD" w:rsidP="00555341">
            <w:pPr>
              <w:pStyle w:val="Tabletext"/>
            </w:pPr>
            <w:r w:rsidRPr="008B1F79">
              <w:t>3.4</w:t>
            </w:r>
          </w:p>
        </w:tc>
        <w:tc>
          <w:tcPr>
            <w:tcW w:w="2656" w:type="dxa"/>
          </w:tcPr>
          <w:p w14:paraId="0B886F37" w14:textId="77777777" w:rsidR="002353DD" w:rsidRPr="008B1F79" w:rsidRDefault="002353DD" w:rsidP="00555341">
            <w:pPr>
              <w:pStyle w:val="Tabletext"/>
            </w:pPr>
            <w:r w:rsidRPr="008B1F79">
              <w:t>4.5</w:t>
            </w:r>
          </w:p>
        </w:tc>
      </w:tr>
      <w:tr w:rsidR="002353DD" w:rsidRPr="008B1F79" w14:paraId="49AAADBA" w14:textId="77777777" w:rsidTr="00555341">
        <w:trPr>
          <w:jc w:val="center"/>
        </w:trPr>
        <w:tc>
          <w:tcPr>
            <w:tcW w:w="3995" w:type="dxa"/>
          </w:tcPr>
          <w:p w14:paraId="24AF23E8" w14:textId="77777777" w:rsidR="002353DD" w:rsidRPr="008B1F79" w:rsidRDefault="002353DD" w:rsidP="00555341">
            <w:pPr>
              <w:pStyle w:val="Tabletext"/>
              <w:keepLines/>
              <w:tabs>
                <w:tab w:val="left" w:leader="dot" w:pos="7938"/>
                <w:tab w:val="center" w:pos="9526"/>
              </w:tabs>
              <w:ind w:left="567" w:hanging="567"/>
              <w:jc w:val="center"/>
            </w:pPr>
            <w:r w:rsidRPr="008B1F79">
              <w:t>Chirp bandwidth (MHz)</w:t>
            </w:r>
          </w:p>
        </w:tc>
        <w:tc>
          <w:tcPr>
            <w:tcW w:w="2603" w:type="dxa"/>
          </w:tcPr>
          <w:p w14:paraId="6E01301A" w14:textId="77777777" w:rsidR="002353DD" w:rsidRPr="008B1F79" w:rsidRDefault="002353DD" w:rsidP="00555341">
            <w:pPr>
              <w:pStyle w:val="Tabletext"/>
            </w:pPr>
            <w:r w:rsidRPr="008B1F79">
              <w:t>Not specified</w:t>
            </w:r>
          </w:p>
        </w:tc>
        <w:tc>
          <w:tcPr>
            <w:tcW w:w="2602" w:type="dxa"/>
          </w:tcPr>
          <w:p w14:paraId="3E9F57D2" w14:textId="77777777" w:rsidR="002353DD" w:rsidRPr="008B1F79" w:rsidRDefault="002353DD" w:rsidP="00555341">
            <w:pPr>
              <w:pStyle w:val="Tabletext"/>
            </w:pPr>
            <w:r w:rsidRPr="008B1F79">
              <w:t>Not specified</w:t>
            </w:r>
          </w:p>
        </w:tc>
        <w:tc>
          <w:tcPr>
            <w:tcW w:w="2603" w:type="dxa"/>
          </w:tcPr>
          <w:p w14:paraId="01F8EF3B" w14:textId="77777777" w:rsidR="002353DD" w:rsidRPr="008B1F79" w:rsidRDefault="002353DD" w:rsidP="00555341">
            <w:pPr>
              <w:pStyle w:val="Tabletext"/>
            </w:pPr>
            <w:r w:rsidRPr="008B1F79">
              <w:t>Not specified</w:t>
            </w:r>
          </w:p>
        </w:tc>
        <w:tc>
          <w:tcPr>
            <w:tcW w:w="2656" w:type="dxa"/>
          </w:tcPr>
          <w:p w14:paraId="45FE590A" w14:textId="77777777" w:rsidR="002353DD" w:rsidRPr="008B1F79" w:rsidRDefault="002353DD" w:rsidP="00555341">
            <w:pPr>
              <w:pStyle w:val="Tabletext"/>
            </w:pPr>
            <w:r w:rsidRPr="008B1F79">
              <w:t>10</w:t>
            </w:r>
          </w:p>
        </w:tc>
      </w:tr>
      <w:tr w:rsidR="002353DD" w:rsidRPr="008B1F79" w14:paraId="23AC3741" w14:textId="77777777" w:rsidTr="00555341">
        <w:trPr>
          <w:jc w:val="center"/>
        </w:trPr>
        <w:tc>
          <w:tcPr>
            <w:tcW w:w="3995" w:type="dxa"/>
          </w:tcPr>
          <w:p w14:paraId="33D781ED" w14:textId="77777777" w:rsidR="002353DD" w:rsidRPr="008B1F79" w:rsidRDefault="002353DD" w:rsidP="00555341">
            <w:pPr>
              <w:pStyle w:val="Tabletext"/>
            </w:pPr>
            <w:r w:rsidRPr="008B1F79">
              <w:t>RF emission bandwidth (MHz)</w:t>
            </w:r>
          </w:p>
          <w:p w14:paraId="6DA03444" w14:textId="77777777" w:rsidR="002353DD" w:rsidRPr="008B1F79" w:rsidRDefault="002353DD" w:rsidP="00555341">
            <w:pPr>
              <w:pStyle w:val="Tabletext"/>
            </w:pPr>
            <w:r w:rsidRPr="008B1F79">
              <w:tab/>
              <w:t>–</w:t>
            </w:r>
            <w:r w:rsidRPr="008B1F79">
              <w:tab/>
              <w:t>3 dB</w:t>
            </w:r>
          </w:p>
          <w:p w14:paraId="3602065F" w14:textId="77777777" w:rsidR="002353DD" w:rsidRPr="008B1F79" w:rsidRDefault="002353DD" w:rsidP="00555341">
            <w:pPr>
              <w:pStyle w:val="Tabletext"/>
              <w:keepLines/>
              <w:tabs>
                <w:tab w:val="left" w:leader="dot" w:pos="7938"/>
                <w:tab w:val="center" w:pos="9526"/>
              </w:tabs>
              <w:ind w:left="567" w:hanging="567"/>
            </w:pPr>
            <w:r w:rsidRPr="008B1F79">
              <w:tab/>
              <w:t>–</w:t>
            </w:r>
            <w:r w:rsidRPr="008B1F79">
              <w:tab/>
              <w:t>20 dB</w:t>
            </w:r>
          </w:p>
        </w:tc>
        <w:tc>
          <w:tcPr>
            <w:tcW w:w="2603" w:type="dxa"/>
          </w:tcPr>
          <w:p w14:paraId="06BB331F" w14:textId="77777777" w:rsidR="002353DD" w:rsidRPr="008B1F79" w:rsidRDefault="002353DD" w:rsidP="00555341">
            <w:pPr>
              <w:pStyle w:val="Tabletext"/>
            </w:pPr>
          </w:p>
          <w:p w14:paraId="56A4E01C" w14:textId="77777777" w:rsidR="002353DD" w:rsidRPr="008B1F79" w:rsidRDefault="002353DD" w:rsidP="00555341">
            <w:pPr>
              <w:pStyle w:val="Tabletext"/>
            </w:pPr>
            <w:r w:rsidRPr="008B1F79">
              <w:t>Not specified</w:t>
            </w:r>
          </w:p>
          <w:p w14:paraId="0E3686B0" w14:textId="77777777" w:rsidR="002353DD" w:rsidRPr="008B1F79" w:rsidRDefault="002353DD" w:rsidP="00555341">
            <w:pPr>
              <w:pStyle w:val="Tabletext"/>
            </w:pPr>
            <w:r w:rsidRPr="008B1F79">
              <w:t>Not specified</w:t>
            </w:r>
          </w:p>
        </w:tc>
        <w:tc>
          <w:tcPr>
            <w:tcW w:w="2602" w:type="dxa"/>
          </w:tcPr>
          <w:p w14:paraId="5CD9D2B8" w14:textId="77777777" w:rsidR="002353DD" w:rsidRPr="008B1F79" w:rsidRDefault="002353DD" w:rsidP="00555341">
            <w:pPr>
              <w:pStyle w:val="Tabletext"/>
            </w:pPr>
          </w:p>
          <w:p w14:paraId="2B75D34F" w14:textId="77777777" w:rsidR="002353DD" w:rsidRPr="008B1F79" w:rsidRDefault="002353DD" w:rsidP="00555341">
            <w:pPr>
              <w:pStyle w:val="Tabletext"/>
            </w:pPr>
            <w:r w:rsidRPr="008B1F79">
              <w:t>Not specified</w:t>
            </w:r>
          </w:p>
          <w:p w14:paraId="623837D8" w14:textId="77777777" w:rsidR="002353DD" w:rsidRPr="008B1F79" w:rsidRDefault="002353DD" w:rsidP="00555341">
            <w:pPr>
              <w:pStyle w:val="Tabletext"/>
            </w:pPr>
            <w:r w:rsidRPr="008B1F79">
              <w:t>Not specified</w:t>
            </w:r>
          </w:p>
        </w:tc>
        <w:tc>
          <w:tcPr>
            <w:tcW w:w="2603" w:type="dxa"/>
          </w:tcPr>
          <w:p w14:paraId="21C33183" w14:textId="77777777" w:rsidR="002353DD" w:rsidRPr="008B1F79" w:rsidRDefault="002353DD" w:rsidP="00555341">
            <w:pPr>
              <w:pStyle w:val="Tabletext"/>
            </w:pPr>
          </w:p>
          <w:p w14:paraId="584F3279" w14:textId="77777777" w:rsidR="002353DD" w:rsidRPr="008B1F79" w:rsidRDefault="002353DD" w:rsidP="00555341">
            <w:pPr>
              <w:pStyle w:val="Tabletext"/>
            </w:pPr>
            <w:r w:rsidRPr="008B1F79">
              <w:t>Not specified</w:t>
            </w:r>
          </w:p>
          <w:p w14:paraId="71503B86" w14:textId="77777777" w:rsidR="002353DD" w:rsidRPr="008B1F79" w:rsidRDefault="002353DD" w:rsidP="00555341">
            <w:pPr>
              <w:pStyle w:val="Tabletext"/>
            </w:pPr>
            <w:r w:rsidRPr="008B1F79">
              <w:t>Not specified</w:t>
            </w:r>
          </w:p>
        </w:tc>
        <w:tc>
          <w:tcPr>
            <w:tcW w:w="2656" w:type="dxa"/>
          </w:tcPr>
          <w:p w14:paraId="2E086F47" w14:textId="77777777" w:rsidR="002353DD" w:rsidRPr="008B1F79" w:rsidRDefault="002353DD" w:rsidP="00555341">
            <w:pPr>
              <w:pStyle w:val="Tabletext"/>
            </w:pPr>
          </w:p>
          <w:p w14:paraId="14A1CA57" w14:textId="77777777" w:rsidR="002353DD" w:rsidRPr="008B1F79" w:rsidRDefault="002353DD" w:rsidP="00555341">
            <w:pPr>
              <w:pStyle w:val="Tabletext"/>
            </w:pPr>
            <w:r w:rsidRPr="008B1F79">
              <w:t>5.5</w:t>
            </w:r>
          </w:p>
          <w:p w14:paraId="1DDC3364" w14:textId="77777777" w:rsidR="002353DD" w:rsidRPr="008B1F79" w:rsidRDefault="002353DD" w:rsidP="00555341">
            <w:pPr>
              <w:pStyle w:val="Tabletext"/>
            </w:pPr>
            <w:r w:rsidRPr="008B1F79">
              <w:t>11</w:t>
            </w:r>
          </w:p>
        </w:tc>
      </w:tr>
    </w:tbl>
    <w:p w14:paraId="20D08DBC" w14:textId="77777777" w:rsidR="002353DD" w:rsidRPr="008B1F79" w:rsidRDefault="002353DD" w:rsidP="002353DD">
      <w:pPr>
        <w:pStyle w:val="Tablefin"/>
      </w:pPr>
    </w:p>
    <w:p w14:paraId="7BDA25F5" w14:textId="77777777" w:rsidR="002353DD" w:rsidRPr="008B1F79" w:rsidRDefault="002353DD" w:rsidP="002353DD">
      <w:pPr>
        <w:overflowPunct/>
        <w:autoSpaceDE/>
        <w:autoSpaceDN/>
        <w:adjustRightInd/>
        <w:spacing w:before="0"/>
        <w:textAlignment w:val="auto"/>
      </w:pPr>
      <w:r w:rsidRPr="008B1F79">
        <w:br w:type="page"/>
      </w:r>
    </w:p>
    <w:p w14:paraId="7AEF1ED6" w14:textId="2B33ACA7" w:rsidR="002353DD" w:rsidRPr="008B1F79" w:rsidRDefault="002353DD" w:rsidP="002353DD">
      <w:pPr>
        <w:pStyle w:val="TableNo"/>
      </w:pPr>
      <w:r w:rsidRPr="008B1F79">
        <w:lastRenderedPageBreak/>
        <w:br/>
        <w:t>TABLE 4 (</w:t>
      </w:r>
      <w:r w:rsidR="002918C4" w:rsidRPr="008B1F79">
        <w:rPr>
          <w:i/>
          <w:caps w:val="0"/>
        </w:rPr>
        <w:t>continued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3119"/>
        <w:gridCol w:w="3301"/>
        <w:gridCol w:w="4170"/>
      </w:tblGrid>
      <w:tr w:rsidR="002353DD" w:rsidRPr="008B1F79" w14:paraId="4DF06DC8" w14:textId="77777777" w:rsidTr="00555341">
        <w:trPr>
          <w:jc w:val="center"/>
        </w:trPr>
        <w:tc>
          <w:tcPr>
            <w:tcW w:w="3869" w:type="dxa"/>
          </w:tcPr>
          <w:p w14:paraId="427EFB3E" w14:textId="77777777" w:rsidR="002353DD" w:rsidRPr="008B1F79" w:rsidRDefault="002353DD" w:rsidP="00555341">
            <w:pPr>
              <w:pStyle w:val="Tablehead"/>
            </w:pPr>
            <w:r w:rsidRPr="008B1F79">
              <w:t>Characteristics</w:t>
            </w:r>
          </w:p>
        </w:tc>
        <w:tc>
          <w:tcPr>
            <w:tcW w:w="3119" w:type="dxa"/>
          </w:tcPr>
          <w:p w14:paraId="1C794AF9" w14:textId="77777777" w:rsidR="002353DD" w:rsidRPr="008B1F79" w:rsidRDefault="002353DD" w:rsidP="00555341">
            <w:pPr>
              <w:pStyle w:val="Tablehead"/>
            </w:pPr>
            <w:r w:rsidRPr="008B1F79">
              <w:t>System G17</w:t>
            </w:r>
          </w:p>
        </w:tc>
        <w:tc>
          <w:tcPr>
            <w:tcW w:w="3301" w:type="dxa"/>
          </w:tcPr>
          <w:p w14:paraId="743DF6F0" w14:textId="77777777" w:rsidR="002353DD" w:rsidRPr="008B1F79" w:rsidRDefault="002353DD" w:rsidP="00555341">
            <w:pPr>
              <w:pStyle w:val="Tablehead"/>
            </w:pPr>
            <w:r w:rsidRPr="008B1F79">
              <w:t>System G18</w:t>
            </w:r>
          </w:p>
        </w:tc>
        <w:tc>
          <w:tcPr>
            <w:tcW w:w="4170" w:type="dxa"/>
          </w:tcPr>
          <w:p w14:paraId="08375625" w14:textId="77777777" w:rsidR="002353DD" w:rsidRPr="008B1F79" w:rsidRDefault="002353DD" w:rsidP="00555341">
            <w:pPr>
              <w:pStyle w:val="Tablehead"/>
            </w:pPr>
            <w:r w:rsidRPr="008B1F79">
              <w:t>System G19</w:t>
            </w:r>
          </w:p>
        </w:tc>
      </w:tr>
      <w:tr w:rsidR="002353DD" w:rsidRPr="008B1F79" w14:paraId="12C56377" w14:textId="77777777" w:rsidTr="00555341">
        <w:trPr>
          <w:jc w:val="center"/>
        </w:trPr>
        <w:tc>
          <w:tcPr>
            <w:tcW w:w="3869" w:type="dxa"/>
          </w:tcPr>
          <w:p w14:paraId="1BB06F2B" w14:textId="77777777" w:rsidR="002353DD" w:rsidRPr="008B1F79" w:rsidRDefault="002353DD" w:rsidP="00555341">
            <w:pPr>
              <w:pStyle w:val="Tabletext"/>
            </w:pPr>
            <w:r w:rsidRPr="008B1F79">
              <w:t>Function</w:t>
            </w:r>
          </w:p>
        </w:tc>
        <w:tc>
          <w:tcPr>
            <w:tcW w:w="3119" w:type="dxa"/>
          </w:tcPr>
          <w:p w14:paraId="5AA59278" w14:textId="77777777" w:rsidR="002353DD" w:rsidRPr="008B1F79" w:rsidRDefault="002353DD" w:rsidP="00555341">
            <w:pPr>
              <w:pStyle w:val="Tabletext"/>
            </w:pPr>
            <w:r w:rsidRPr="008B1F79">
              <w:t>Multipurpose Surveillance, scanning, Tracking</w:t>
            </w:r>
          </w:p>
        </w:tc>
        <w:tc>
          <w:tcPr>
            <w:tcW w:w="3301" w:type="dxa"/>
          </w:tcPr>
          <w:p w14:paraId="1CF0FB3C" w14:textId="77777777" w:rsidR="002353DD" w:rsidRPr="008B1F79" w:rsidRDefault="002353DD" w:rsidP="00555341">
            <w:pPr>
              <w:pStyle w:val="Tabletext"/>
            </w:pPr>
            <w:r w:rsidRPr="008B1F79">
              <w:t>Airport surface detection equipment</w:t>
            </w:r>
          </w:p>
        </w:tc>
        <w:tc>
          <w:tcPr>
            <w:tcW w:w="4170" w:type="dxa"/>
          </w:tcPr>
          <w:p w14:paraId="63E2E704" w14:textId="77777777" w:rsidR="002353DD" w:rsidRPr="008B1F79" w:rsidRDefault="002353DD" w:rsidP="00555341">
            <w:pPr>
              <w:pStyle w:val="Tabletext"/>
            </w:pPr>
            <w:r w:rsidRPr="008B1F79">
              <w:t>Airport surface detection equipment</w:t>
            </w:r>
          </w:p>
        </w:tc>
      </w:tr>
      <w:tr w:rsidR="002353DD" w:rsidRPr="008B1F79" w14:paraId="54DD5CFB" w14:textId="77777777" w:rsidTr="00555341">
        <w:trPr>
          <w:jc w:val="center"/>
        </w:trPr>
        <w:tc>
          <w:tcPr>
            <w:tcW w:w="3869" w:type="dxa"/>
          </w:tcPr>
          <w:p w14:paraId="39858BFF" w14:textId="77777777" w:rsidR="002353DD" w:rsidRPr="008B1F79" w:rsidRDefault="002353DD" w:rsidP="00555341">
            <w:pPr>
              <w:pStyle w:val="Tabletext"/>
            </w:pPr>
            <w:r w:rsidRPr="008B1F79">
              <w:t xml:space="preserve">Platform type </w:t>
            </w:r>
          </w:p>
        </w:tc>
        <w:tc>
          <w:tcPr>
            <w:tcW w:w="3119" w:type="dxa"/>
          </w:tcPr>
          <w:p w14:paraId="53587F37" w14:textId="77777777" w:rsidR="002353DD" w:rsidRPr="008B1F79" w:rsidRDefault="002353DD" w:rsidP="00555341">
            <w:pPr>
              <w:pStyle w:val="Tabletext"/>
            </w:pPr>
            <w:r w:rsidRPr="008B1F79">
              <w:t>Ground (trailer)</w:t>
            </w:r>
          </w:p>
        </w:tc>
        <w:tc>
          <w:tcPr>
            <w:tcW w:w="3301" w:type="dxa"/>
          </w:tcPr>
          <w:p w14:paraId="0515490F" w14:textId="77777777" w:rsidR="002353DD" w:rsidRPr="008B1F79" w:rsidRDefault="002353DD" w:rsidP="00555341">
            <w:pPr>
              <w:pStyle w:val="Tabletext"/>
            </w:pPr>
            <w:r w:rsidRPr="008B1F79">
              <w:t>Ground</w:t>
            </w:r>
          </w:p>
        </w:tc>
        <w:tc>
          <w:tcPr>
            <w:tcW w:w="4170" w:type="dxa"/>
          </w:tcPr>
          <w:p w14:paraId="1CA08364" w14:textId="77777777" w:rsidR="002353DD" w:rsidRPr="008B1F79" w:rsidRDefault="002353DD" w:rsidP="00555341">
            <w:pPr>
              <w:pStyle w:val="Tabletext"/>
            </w:pPr>
            <w:r w:rsidRPr="008B1F79">
              <w:t>Ground</w:t>
            </w:r>
          </w:p>
        </w:tc>
      </w:tr>
      <w:tr w:rsidR="002353DD" w:rsidRPr="008B1F79" w14:paraId="12772606" w14:textId="77777777" w:rsidTr="00555341">
        <w:trPr>
          <w:jc w:val="center"/>
        </w:trPr>
        <w:tc>
          <w:tcPr>
            <w:tcW w:w="3869" w:type="dxa"/>
          </w:tcPr>
          <w:p w14:paraId="4B44F83A" w14:textId="77777777" w:rsidR="002353DD" w:rsidRPr="008B1F79" w:rsidRDefault="002353DD" w:rsidP="00555341">
            <w:pPr>
              <w:pStyle w:val="Tabletext"/>
              <w:keepLines/>
              <w:tabs>
                <w:tab w:val="left" w:leader="dot" w:pos="7938"/>
                <w:tab w:val="center" w:pos="9526"/>
              </w:tabs>
              <w:ind w:left="567" w:hanging="567"/>
            </w:pPr>
            <w:r w:rsidRPr="008B1F79">
              <w:t>Tuning range (MHz)</w:t>
            </w:r>
          </w:p>
        </w:tc>
        <w:tc>
          <w:tcPr>
            <w:tcW w:w="3119" w:type="dxa"/>
          </w:tcPr>
          <w:p w14:paraId="2FF3AA41" w14:textId="77777777" w:rsidR="002353DD" w:rsidRPr="008B1F79" w:rsidRDefault="002353DD" w:rsidP="00555341">
            <w:pPr>
              <w:pStyle w:val="Tabletext"/>
            </w:pPr>
            <w:r w:rsidRPr="008B1F79">
              <w:t>9 200-9 900</w:t>
            </w:r>
          </w:p>
        </w:tc>
        <w:tc>
          <w:tcPr>
            <w:tcW w:w="3301" w:type="dxa"/>
          </w:tcPr>
          <w:p w14:paraId="31D749A5" w14:textId="77777777" w:rsidR="002353DD" w:rsidRPr="008B1F79" w:rsidRDefault="002353DD" w:rsidP="00555341">
            <w:pPr>
              <w:pStyle w:val="Tabletext"/>
            </w:pPr>
            <w:r w:rsidRPr="008B1F79">
              <w:t>9 0009 200; pulse-to-pulse agile over 16 frequencies predefined hopping</w:t>
            </w:r>
          </w:p>
        </w:tc>
        <w:tc>
          <w:tcPr>
            <w:tcW w:w="4170" w:type="dxa"/>
          </w:tcPr>
          <w:p w14:paraId="2B31041A" w14:textId="77777777" w:rsidR="002353DD" w:rsidRPr="008B1F79" w:rsidRDefault="002353DD" w:rsidP="00555341">
            <w:pPr>
              <w:pStyle w:val="Tabletext"/>
            </w:pPr>
            <w:r w:rsidRPr="008B1F79">
              <w:t>9 000-9 200; pulse-to-pulse agile</w:t>
            </w:r>
            <w:r w:rsidRPr="008B1F79">
              <w:br/>
              <w:t>over 4 frequencies predefined hopping</w:t>
            </w:r>
          </w:p>
        </w:tc>
      </w:tr>
      <w:tr w:rsidR="002353DD" w:rsidRPr="008B1F79" w14:paraId="5549C925" w14:textId="77777777" w:rsidTr="00555341">
        <w:trPr>
          <w:jc w:val="center"/>
        </w:trPr>
        <w:tc>
          <w:tcPr>
            <w:tcW w:w="3869" w:type="dxa"/>
          </w:tcPr>
          <w:p w14:paraId="7FFA8014" w14:textId="77777777" w:rsidR="002353DD" w:rsidRPr="008B1F79" w:rsidRDefault="002353DD" w:rsidP="00555341">
            <w:pPr>
              <w:pStyle w:val="Tabletext"/>
            </w:pPr>
            <w:r w:rsidRPr="008B1F79">
              <w:t>Modulation</w:t>
            </w:r>
          </w:p>
        </w:tc>
        <w:tc>
          <w:tcPr>
            <w:tcW w:w="3119" w:type="dxa"/>
          </w:tcPr>
          <w:p w14:paraId="48107F8B" w14:textId="77777777" w:rsidR="002353DD" w:rsidRPr="008B1F79" w:rsidRDefault="002353DD" w:rsidP="00555341">
            <w:pPr>
              <w:pStyle w:val="Tabletext"/>
            </w:pPr>
            <w:r w:rsidRPr="008B1F79">
              <w:t>Adaptive Pulse, FM</w:t>
            </w:r>
          </w:p>
        </w:tc>
        <w:tc>
          <w:tcPr>
            <w:tcW w:w="3301" w:type="dxa"/>
          </w:tcPr>
          <w:p w14:paraId="3BF9D023" w14:textId="77777777" w:rsidR="002353DD" w:rsidRPr="008B1F79" w:rsidRDefault="002353DD" w:rsidP="00555341">
            <w:pPr>
              <w:pStyle w:val="Tabletext"/>
            </w:pPr>
            <w:r w:rsidRPr="008B1F79">
              <w:t>Plain and LFM pulse pairs</w:t>
            </w:r>
          </w:p>
        </w:tc>
        <w:tc>
          <w:tcPr>
            <w:tcW w:w="4170" w:type="dxa"/>
          </w:tcPr>
          <w:p w14:paraId="79B2A3FB" w14:textId="77777777" w:rsidR="002353DD" w:rsidRPr="008B1F79" w:rsidRDefault="002353DD" w:rsidP="00555341">
            <w:pPr>
              <w:pStyle w:val="Tabletext"/>
            </w:pPr>
            <w:r w:rsidRPr="008B1F79">
              <w:t>Two LFM pulses define a pulse pair</w:t>
            </w:r>
          </w:p>
        </w:tc>
      </w:tr>
      <w:tr w:rsidR="002353DD" w:rsidRPr="008B1F79" w14:paraId="23ADEC10" w14:textId="77777777" w:rsidTr="00555341">
        <w:trPr>
          <w:jc w:val="center"/>
        </w:trPr>
        <w:tc>
          <w:tcPr>
            <w:tcW w:w="3869" w:type="dxa"/>
          </w:tcPr>
          <w:p w14:paraId="0AB67F1D" w14:textId="77777777" w:rsidR="002353DD" w:rsidRPr="008B1F79" w:rsidDel="00E4294F" w:rsidRDefault="002353DD" w:rsidP="00555341">
            <w:pPr>
              <w:pStyle w:val="Tabletext"/>
              <w:keepLines/>
              <w:tabs>
                <w:tab w:val="left" w:leader="dot" w:pos="7938"/>
                <w:tab w:val="center" w:pos="9526"/>
              </w:tabs>
              <w:ind w:left="567" w:hanging="567"/>
            </w:pPr>
            <w:r w:rsidRPr="008B1F79">
              <w:t>Peak power into antenna (W)</w:t>
            </w:r>
          </w:p>
        </w:tc>
        <w:tc>
          <w:tcPr>
            <w:tcW w:w="3119" w:type="dxa"/>
          </w:tcPr>
          <w:p w14:paraId="163739E1" w14:textId="77777777" w:rsidR="002353DD" w:rsidRPr="008B1F79" w:rsidRDefault="002353DD" w:rsidP="00555341">
            <w:pPr>
              <w:pStyle w:val="Tabletext"/>
            </w:pPr>
            <w:r w:rsidRPr="008B1F79">
              <w:t>30-10 000</w:t>
            </w:r>
          </w:p>
        </w:tc>
        <w:tc>
          <w:tcPr>
            <w:tcW w:w="3301" w:type="dxa"/>
          </w:tcPr>
          <w:p w14:paraId="5FB42502" w14:textId="77777777" w:rsidR="002353DD" w:rsidRPr="008B1F79" w:rsidRDefault="002353DD" w:rsidP="00555341">
            <w:pPr>
              <w:pStyle w:val="Tabletext"/>
            </w:pPr>
            <w:r w:rsidRPr="008B1F79">
              <w:t>170</w:t>
            </w:r>
          </w:p>
        </w:tc>
        <w:tc>
          <w:tcPr>
            <w:tcW w:w="4170" w:type="dxa"/>
          </w:tcPr>
          <w:p w14:paraId="1CFCA761" w14:textId="77777777" w:rsidR="002353DD" w:rsidRPr="008B1F79" w:rsidRDefault="002353DD" w:rsidP="00555341">
            <w:pPr>
              <w:pStyle w:val="Tabletext"/>
            </w:pPr>
            <w:r w:rsidRPr="008B1F79">
              <w:t>50</w:t>
            </w:r>
          </w:p>
        </w:tc>
      </w:tr>
      <w:tr w:rsidR="002353DD" w:rsidRPr="008B1F79" w14:paraId="0CD9E214" w14:textId="77777777" w:rsidTr="00555341">
        <w:trPr>
          <w:jc w:val="center"/>
        </w:trPr>
        <w:tc>
          <w:tcPr>
            <w:tcW w:w="3869" w:type="dxa"/>
          </w:tcPr>
          <w:p w14:paraId="6245E1A6" w14:textId="6FC431D4" w:rsidR="002353DD" w:rsidRPr="008B1F79" w:rsidRDefault="002353DD" w:rsidP="00555341">
            <w:pPr>
              <w:pStyle w:val="Tabletext"/>
              <w:keepLines/>
              <w:tabs>
                <w:tab w:val="left" w:leader="dot" w:pos="7938"/>
                <w:tab w:val="center" w:pos="9526"/>
              </w:tabs>
            </w:pPr>
            <w:r w:rsidRPr="00E05C09">
              <w:t>Pulse width (</w:t>
            </w:r>
            <w:r w:rsidRPr="00E05C09">
              <w:sym w:font="Symbol" w:char="F06D"/>
            </w:r>
            <w:r w:rsidRPr="00E05C09">
              <w:t xml:space="preserve">s) and </w:t>
            </w:r>
            <w:r w:rsidRPr="00E05C09">
              <w:br/>
            </w:r>
            <w:ins w:id="664" w:author="Ahmed Kormed" w:date="2025-11-19T13:26:00Z">
              <w:r w:rsidR="006100C7" w:rsidRPr="00E05C09">
                <w:rPr>
                  <w:rPrChange w:id="665" w:author="Ahmed Kormed" w:date="2025-11-21T10:08:00Z">
                    <w:rPr>
                      <w:highlight w:val="cyan"/>
                    </w:rPr>
                  </w:rPrChange>
                </w:rPr>
                <w:t>Pulse repetition frequency (</w:t>
              </w:r>
            </w:ins>
            <w:ins w:id="666" w:author="Ahmed Kormed" w:date="2025-11-21T10:08:00Z">
              <w:r w:rsidR="00B74A55" w:rsidRPr="00E05C09">
                <w:rPr>
                  <w:rPrChange w:id="667" w:author="Ahmed Kormed" w:date="2025-11-21T10:08:00Z">
                    <w:rPr>
                      <w:highlight w:val="cyan"/>
                    </w:rPr>
                  </w:rPrChange>
                </w:rPr>
                <w:t>Hz</w:t>
              </w:r>
            </w:ins>
            <w:ins w:id="668" w:author="Ahmed Kormed" w:date="2025-11-19T13:26:00Z">
              <w:r w:rsidR="006100C7" w:rsidRPr="00E05C09">
                <w:rPr>
                  <w:rPrChange w:id="669" w:author="Ahmed Kormed" w:date="2025-11-21T10:08:00Z">
                    <w:rPr>
                      <w:highlight w:val="cyan"/>
                    </w:rPr>
                  </w:rPrChange>
                </w:rPr>
                <w:t>)</w:t>
              </w:r>
              <w:r w:rsidR="006100C7" w:rsidRPr="00E05C09">
                <w:t xml:space="preserve"> </w:t>
              </w:r>
            </w:ins>
            <w:del w:id="670" w:author="Ahmed Kormed" w:date="2025-05-05T16:55:00Z">
              <w:r w:rsidRPr="00E05C09" w:rsidDel="005375E7">
                <w:delText>pulse repetition rate (pps)</w:delText>
              </w:r>
            </w:del>
          </w:p>
        </w:tc>
        <w:tc>
          <w:tcPr>
            <w:tcW w:w="3119" w:type="dxa"/>
          </w:tcPr>
          <w:p w14:paraId="2DEE9438" w14:textId="77777777" w:rsidR="002353DD" w:rsidRPr="008B1F79" w:rsidRDefault="002353DD" w:rsidP="00555341">
            <w:pPr>
              <w:pStyle w:val="Tabletext"/>
            </w:pPr>
            <w:r w:rsidRPr="008B1F79">
              <w:t>0.15-30 adaptive</w:t>
            </w:r>
          </w:p>
          <w:p w14:paraId="34B8E5F0" w14:textId="77777777" w:rsidR="002353DD" w:rsidRPr="008B1F79" w:rsidRDefault="002353DD" w:rsidP="00555341">
            <w:pPr>
              <w:pStyle w:val="Tabletext"/>
            </w:pPr>
            <w:r w:rsidRPr="008B1F79">
              <w:t>1 000-20 000 adaptive</w:t>
            </w:r>
          </w:p>
        </w:tc>
        <w:tc>
          <w:tcPr>
            <w:tcW w:w="3301" w:type="dxa"/>
          </w:tcPr>
          <w:p w14:paraId="3459E781" w14:textId="77777777" w:rsidR="002353DD" w:rsidRPr="008B1F79" w:rsidRDefault="002353DD" w:rsidP="00555341">
            <w:pPr>
              <w:pStyle w:val="Tabletext"/>
            </w:pPr>
            <w:r w:rsidRPr="008B1F79">
              <w:t xml:space="preserve">0.040 and 4.0 (compressed to 0.040) </w:t>
            </w:r>
            <w:r w:rsidRPr="008B1F79">
              <w:br/>
              <w:t>16 384 each</w:t>
            </w:r>
          </w:p>
        </w:tc>
        <w:tc>
          <w:tcPr>
            <w:tcW w:w="4170" w:type="dxa"/>
          </w:tcPr>
          <w:p w14:paraId="781305FE" w14:textId="77777777" w:rsidR="002353DD" w:rsidRPr="008B1F79" w:rsidRDefault="002353DD" w:rsidP="00555341">
            <w:pPr>
              <w:pStyle w:val="Tabletext"/>
            </w:pPr>
            <w:r w:rsidRPr="008B1F79">
              <w:t>10.0 and 0.15 at 7 500 (both compressed to 0.040); system maximum average 15 000</w:t>
            </w:r>
          </w:p>
        </w:tc>
      </w:tr>
      <w:tr w:rsidR="002353DD" w:rsidRPr="008B1F79" w14:paraId="49663992" w14:textId="77777777" w:rsidTr="00555341">
        <w:trPr>
          <w:jc w:val="center"/>
        </w:trPr>
        <w:tc>
          <w:tcPr>
            <w:tcW w:w="3869" w:type="dxa"/>
          </w:tcPr>
          <w:p w14:paraId="1DC2D609" w14:textId="77777777" w:rsidR="002353DD" w:rsidRPr="008B1F79" w:rsidRDefault="002353DD" w:rsidP="00555341">
            <w:pPr>
              <w:pStyle w:val="Tabletext"/>
            </w:pPr>
            <w:r w:rsidRPr="008B1F79">
              <w:t>Maximum duty cycle</w:t>
            </w:r>
          </w:p>
        </w:tc>
        <w:tc>
          <w:tcPr>
            <w:tcW w:w="3119" w:type="dxa"/>
          </w:tcPr>
          <w:p w14:paraId="5699D6A8" w14:textId="77777777" w:rsidR="002353DD" w:rsidRPr="008B1F79" w:rsidRDefault="002353DD" w:rsidP="00555341">
            <w:pPr>
              <w:pStyle w:val="Tabletext"/>
            </w:pPr>
            <w:r w:rsidRPr="008B1F79">
              <w:t>0.60 (pulse) 1 (FM)</w:t>
            </w:r>
          </w:p>
        </w:tc>
        <w:tc>
          <w:tcPr>
            <w:tcW w:w="3301" w:type="dxa"/>
          </w:tcPr>
          <w:p w14:paraId="66CCDE7E" w14:textId="77777777" w:rsidR="002353DD" w:rsidRPr="008B1F79" w:rsidRDefault="002353DD" w:rsidP="00555341">
            <w:pPr>
              <w:pStyle w:val="Tabletext"/>
            </w:pPr>
            <w:r w:rsidRPr="008B1F79">
              <w:t>0.07</w:t>
            </w:r>
          </w:p>
        </w:tc>
        <w:tc>
          <w:tcPr>
            <w:tcW w:w="4170" w:type="dxa"/>
          </w:tcPr>
          <w:p w14:paraId="5C808474" w14:textId="77777777" w:rsidR="002353DD" w:rsidRPr="008B1F79" w:rsidRDefault="002353DD" w:rsidP="00555341">
            <w:pPr>
              <w:pStyle w:val="Tabletext"/>
            </w:pPr>
            <w:r w:rsidRPr="008B1F79">
              <w:t>0.15</w:t>
            </w:r>
          </w:p>
        </w:tc>
      </w:tr>
      <w:tr w:rsidR="002353DD" w:rsidRPr="008B1F79" w14:paraId="271ABF65" w14:textId="77777777" w:rsidTr="00555341">
        <w:trPr>
          <w:jc w:val="center"/>
        </w:trPr>
        <w:tc>
          <w:tcPr>
            <w:tcW w:w="3869" w:type="dxa"/>
          </w:tcPr>
          <w:p w14:paraId="71BB714D" w14:textId="77777777" w:rsidR="002353DD" w:rsidRPr="008B1F79" w:rsidRDefault="002353DD" w:rsidP="00555341">
            <w:pPr>
              <w:pStyle w:val="Tabletext"/>
              <w:keepLines/>
              <w:tabs>
                <w:tab w:val="left" w:leader="dot" w:pos="7938"/>
                <w:tab w:val="center" w:pos="9526"/>
              </w:tabs>
              <w:ind w:left="567" w:hanging="567"/>
            </w:pPr>
            <w:r w:rsidRPr="008B1F79">
              <w:t>Pulse rise/fall time (</w:t>
            </w:r>
            <w:r w:rsidRPr="008B1F79">
              <w:sym w:font="Symbol" w:char="F06D"/>
            </w:r>
            <w:r w:rsidRPr="008B1F79">
              <w:t>s)</w:t>
            </w:r>
          </w:p>
        </w:tc>
        <w:tc>
          <w:tcPr>
            <w:tcW w:w="3119" w:type="dxa"/>
          </w:tcPr>
          <w:p w14:paraId="3EF679F4" w14:textId="77777777" w:rsidR="002353DD" w:rsidRPr="008B1F79" w:rsidRDefault="002353DD" w:rsidP="00555341">
            <w:pPr>
              <w:pStyle w:val="Tabletext"/>
            </w:pPr>
            <w:r w:rsidRPr="008B1F79">
              <w:t>Not specified</w:t>
            </w:r>
          </w:p>
        </w:tc>
        <w:tc>
          <w:tcPr>
            <w:tcW w:w="3301" w:type="dxa"/>
          </w:tcPr>
          <w:p w14:paraId="10B15D89" w14:textId="77777777" w:rsidR="002353DD" w:rsidRPr="008B1F79" w:rsidRDefault="002353DD" w:rsidP="00555341">
            <w:pPr>
              <w:pStyle w:val="Tabletext"/>
            </w:pPr>
            <w:r w:rsidRPr="008B1F79">
              <w:t>Short pulse: 0.016/0.023</w:t>
            </w:r>
          </w:p>
          <w:p w14:paraId="7F5E06B7" w14:textId="77777777" w:rsidR="002353DD" w:rsidRPr="008B1F79" w:rsidRDefault="002353DD" w:rsidP="00555341">
            <w:pPr>
              <w:pStyle w:val="Tabletext"/>
            </w:pPr>
            <w:r w:rsidRPr="008B1F79">
              <w:t>Long pulse: 0.038/0.056</w:t>
            </w:r>
          </w:p>
        </w:tc>
        <w:tc>
          <w:tcPr>
            <w:tcW w:w="4170" w:type="dxa"/>
          </w:tcPr>
          <w:p w14:paraId="5534924A" w14:textId="77777777" w:rsidR="002353DD" w:rsidRPr="008B1F79" w:rsidRDefault="002353DD" w:rsidP="00555341">
            <w:pPr>
              <w:pStyle w:val="Tabletext"/>
            </w:pPr>
            <w:r w:rsidRPr="008B1F79">
              <w:t>Short pulse: 0.020/0.020</w:t>
            </w:r>
          </w:p>
          <w:p w14:paraId="5CDD0BCE" w14:textId="77777777" w:rsidR="002353DD" w:rsidRPr="008B1F79" w:rsidRDefault="002353DD" w:rsidP="00555341">
            <w:pPr>
              <w:pStyle w:val="Tabletext"/>
            </w:pPr>
            <w:r w:rsidRPr="008B1F79">
              <w:t>Long pulse: 0.020/0.020</w:t>
            </w:r>
          </w:p>
        </w:tc>
      </w:tr>
      <w:tr w:rsidR="002353DD" w:rsidRPr="008B1F79" w14:paraId="15B5F788" w14:textId="77777777" w:rsidTr="00555341">
        <w:trPr>
          <w:jc w:val="center"/>
        </w:trPr>
        <w:tc>
          <w:tcPr>
            <w:tcW w:w="3869" w:type="dxa"/>
          </w:tcPr>
          <w:p w14:paraId="482D4C33" w14:textId="77777777" w:rsidR="002353DD" w:rsidRPr="008B1F79" w:rsidRDefault="002353DD" w:rsidP="00555341">
            <w:pPr>
              <w:pStyle w:val="Tabletext"/>
            </w:pPr>
            <w:r w:rsidRPr="008B1F79">
              <w:t>Output device</w:t>
            </w:r>
          </w:p>
        </w:tc>
        <w:tc>
          <w:tcPr>
            <w:tcW w:w="3119" w:type="dxa"/>
          </w:tcPr>
          <w:p w14:paraId="0CD11773" w14:textId="77777777" w:rsidR="002353DD" w:rsidRPr="008B1F79" w:rsidRDefault="002353DD" w:rsidP="00555341">
            <w:pPr>
              <w:pStyle w:val="Tabletext"/>
            </w:pPr>
            <w:r w:rsidRPr="008B1F79">
              <w:t>Solid state</w:t>
            </w:r>
          </w:p>
        </w:tc>
        <w:tc>
          <w:tcPr>
            <w:tcW w:w="3301" w:type="dxa"/>
          </w:tcPr>
          <w:p w14:paraId="4C7D3EDD" w14:textId="77777777" w:rsidR="002353DD" w:rsidRPr="008B1F79" w:rsidRDefault="002353DD" w:rsidP="00555341">
            <w:pPr>
              <w:pStyle w:val="Tabletext"/>
            </w:pPr>
            <w:r w:rsidRPr="008B1F79">
              <w:t>Solid state</w:t>
            </w:r>
          </w:p>
        </w:tc>
        <w:tc>
          <w:tcPr>
            <w:tcW w:w="4170" w:type="dxa"/>
          </w:tcPr>
          <w:p w14:paraId="7BE184F0" w14:textId="77777777" w:rsidR="002353DD" w:rsidRPr="008B1F79" w:rsidRDefault="002353DD" w:rsidP="00555341">
            <w:pPr>
              <w:pStyle w:val="Tabletext"/>
            </w:pPr>
            <w:r w:rsidRPr="008B1F79">
              <w:t>Solid state</w:t>
            </w:r>
          </w:p>
        </w:tc>
      </w:tr>
      <w:tr w:rsidR="002353DD" w:rsidRPr="008B1F79" w14:paraId="4AACBAF1" w14:textId="77777777" w:rsidTr="00555341">
        <w:trPr>
          <w:jc w:val="center"/>
        </w:trPr>
        <w:tc>
          <w:tcPr>
            <w:tcW w:w="3869" w:type="dxa"/>
          </w:tcPr>
          <w:p w14:paraId="00E5D821" w14:textId="77777777" w:rsidR="002353DD" w:rsidRPr="008B1F79" w:rsidRDefault="002353DD" w:rsidP="00555341">
            <w:pPr>
              <w:pStyle w:val="Tabletext"/>
            </w:pPr>
            <w:r w:rsidRPr="008B1F79">
              <w:t>Antenna pattern type</w:t>
            </w:r>
          </w:p>
        </w:tc>
        <w:tc>
          <w:tcPr>
            <w:tcW w:w="3119" w:type="dxa"/>
          </w:tcPr>
          <w:p w14:paraId="0CA1148D" w14:textId="77777777" w:rsidR="002353DD" w:rsidRPr="008B1F79" w:rsidRDefault="002353DD" w:rsidP="00555341">
            <w:pPr>
              <w:pStyle w:val="Tabletext"/>
            </w:pPr>
            <w:r w:rsidRPr="008B1F79">
              <w:t>Digital beamforming</w:t>
            </w:r>
          </w:p>
        </w:tc>
        <w:tc>
          <w:tcPr>
            <w:tcW w:w="3301" w:type="dxa"/>
          </w:tcPr>
          <w:p w14:paraId="1A9E1F4C" w14:textId="77777777" w:rsidR="002353DD" w:rsidRPr="008B1F79" w:rsidRDefault="002353DD" w:rsidP="00555341">
            <w:pPr>
              <w:pStyle w:val="Tabletext"/>
            </w:pPr>
            <w:r w:rsidRPr="008B1F79">
              <w:t>Inverse csc</w:t>
            </w:r>
            <w:r w:rsidRPr="008B1F79">
              <w:rPr>
                <w:vertAlign w:val="superscript"/>
              </w:rPr>
              <w:t>2</w:t>
            </w:r>
          </w:p>
        </w:tc>
        <w:tc>
          <w:tcPr>
            <w:tcW w:w="4170" w:type="dxa"/>
          </w:tcPr>
          <w:p w14:paraId="3F235CD2" w14:textId="77777777" w:rsidR="002353DD" w:rsidRPr="008B1F79" w:rsidRDefault="002353DD" w:rsidP="00555341">
            <w:pPr>
              <w:pStyle w:val="Tabletext"/>
            </w:pPr>
            <w:r w:rsidRPr="008B1F79">
              <w:t>Inverse csc</w:t>
            </w:r>
            <w:r w:rsidRPr="008B1F79">
              <w:rPr>
                <w:vertAlign w:val="superscript"/>
              </w:rPr>
              <w:t>2</w:t>
            </w:r>
          </w:p>
        </w:tc>
      </w:tr>
      <w:tr w:rsidR="002353DD" w:rsidRPr="008B1F79" w14:paraId="74AC85CA" w14:textId="77777777" w:rsidTr="00555341">
        <w:trPr>
          <w:jc w:val="center"/>
        </w:trPr>
        <w:tc>
          <w:tcPr>
            <w:tcW w:w="3869" w:type="dxa"/>
          </w:tcPr>
          <w:p w14:paraId="5F8C9F31" w14:textId="77777777" w:rsidR="002353DD" w:rsidRPr="008B1F79" w:rsidRDefault="002353DD" w:rsidP="00555341">
            <w:pPr>
              <w:pStyle w:val="Tabletext"/>
            </w:pPr>
            <w:r w:rsidRPr="008B1F79">
              <w:t>Antenna type</w:t>
            </w:r>
          </w:p>
        </w:tc>
        <w:tc>
          <w:tcPr>
            <w:tcW w:w="3119" w:type="dxa"/>
          </w:tcPr>
          <w:p w14:paraId="30C40D5E" w14:textId="77777777" w:rsidR="002353DD" w:rsidRPr="008B1F79" w:rsidRDefault="002353DD" w:rsidP="00555341">
            <w:pPr>
              <w:pStyle w:val="Tabletext"/>
            </w:pPr>
            <w:r w:rsidRPr="008B1F79">
              <w:t>Active planar array</w:t>
            </w:r>
          </w:p>
        </w:tc>
        <w:tc>
          <w:tcPr>
            <w:tcW w:w="3301" w:type="dxa"/>
          </w:tcPr>
          <w:p w14:paraId="6C419E92" w14:textId="77777777" w:rsidR="002353DD" w:rsidRPr="008B1F79" w:rsidRDefault="002353DD" w:rsidP="00555341">
            <w:pPr>
              <w:pStyle w:val="Tabletext"/>
            </w:pPr>
            <w:r w:rsidRPr="008B1F79">
              <w:t>Passive array</w:t>
            </w:r>
          </w:p>
        </w:tc>
        <w:tc>
          <w:tcPr>
            <w:tcW w:w="4170" w:type="dxa"/>
          </w:tcPr>
          <w:p w14:paraId="2C6D358F" w14:textId="77777777" w:rsidR="002353DD" w:rsidRPr="008B1F79" w:rsidRDefault="002353DD" w:rsidP="00555341">
            <w:pPr>
              <w:pStyle w:val="Tabletext"/>
            </w:pPr>
            <w:r w:rsidRPr="008B1F79">
              <w:t>Slotted waveguide</w:t>
            </w:r>
          </w:p>
        </w:tc>
      </w:tr>
      <w:tr w:rsidR="002353DD" w:rsidRPr="008B1F79" w14:paraId="0F751C2A" w14:textId="77777777" w:rsidTr="00555341">
        <w:trPr>
          <w:jc w:val="center"/>
        </w:trPr>
        <w:tc>
          <w:tcPr>
            <w:tcW w:w="3869" w:type="dxa"/>
          </w:tcPr>
          <w:p w14:paraId="1995843B" w14:textId="77777777" w:rsidR="002353DD" w:rsidRPr="008B1F79" w:rsidRDefault="002353DD" w:rsidP="00555341">
            <w:pPr>
              <w:pStyle w:val="Tabletext"/>
            </w:pPr>
            <w:r w:rsidRPr="008B1F79">
              <w:t>Antenna polarization</w:t>
            </w:r>
          </w:p>
        </w:tc>
        <w:tc>
          <w:tcPr>
            <w:tcW w:w="3119" w:type="dxa"/>
          </w:tcPr>
          <w:p w14:paraId="17FE8A00" w14:textId="77777777" w:rsidR="002353DD" w:rsidRPr="008B1F79" w:rsidRDefault="002353DD" w:rsidP="00555341">
            <w:pPr>
              <w:pStyle w:val="Tabletext"/>
            </w:pPr>
            <w:r w:rsidRPr="008B1F79">
              <w:t>Linear/circular</w:t>
            </w:r>
          </w:p>
        </w:tc>
        <w:tc>
          <w:tcPr>
            <w:tcW w:w="3301" w:type="dxa"/>
          </w:tcPr>
          <w:p w14:paraId="1B00EF2E" w14:textId="77777777" w:rsidR="002353DD" w:rsidRPr="008B1F79" w:rsidRDefault="002353DD" w:rsidP="00555341">
            <w:pPr>
              <w:pStyle w:val="Tabletext"/>
            </w:pPr>
            <w:r w:rsidRPr="008B1F79">
              <w:t>Right hand circular</w:t>
            </w:r>
          </w:p>
        </w:tc>
        <w:tc>
          <w:tcPr>
            <w:tcW w:w="4170" w:type="dxa"/>
          </w:tcPr>
          <w:p w14:paraId="0DE46EA3" w14:textId="77777777" w:rsidR="002353DD" w:rsidRPr="008B1F79" w:rsidRDefault="002353DD" w:rsidP="00555341">
            <w:pPr>
              <w:pStyle w:val="Tabletext"/>
            </w:pPr>
            <w:r w:rsidRPr="008B1F79">
              <w:t>Right-hand circular</w:t>
            </w:r>
          </w:p>
        </w:tc>
      </w:tr>
      <w:tr w:rsidR="002353DD" w:rsidRPr="008B1F79" w14:paraId="2BE3070A" w14:textId="77777777" w:rsidTr="00555341">
        <w:trPr>
          <w:jc w:val="center"/>
        </w:trPr>
        <w:tc>
          <w:tcPr>
            <w:tcW w:w="3869" w:type="dxa"/>
          </w:tcPr>
          <w:p w14:paraId="1AC62C89" w14:textId="77777777" w:rsidR="002353DD" w:rsidRPr="008B1F79" w:rsidRDefault="002353DD" w:rsidP="00555341">
            <w:pPr>
              <w:pStyle w:val="Tabletext"/>
              <w:keepLines/>
              <w:tabs>
                <w:tab w:val="left" w:leader="dot" w:pos="7938"/>
                <w:tab w:val="center" w:pos="9526"/>
              </w:tabs>
              <w:ind w:left="567" w:hanging="567"/>
            </w:pPr>
            <w:r w:rsidRPr="008B1F79">
              <w:t>Antenna main beam gain (</w:t>
            </w:r>
            <w:proofErr w:type="spellStart"/>
            <w:r w:rsidRPr="008B1F79">
              <w:t>dBi</w:t>
            </w:r>
            <w:proofErr w:type="spellEnd"/>
            <w:r w:rsidRPr="008B1F79">
              <w:t>)</w:t>
            </w:r>
          </w:p>
        </w:tc>
        <w:tc>
          <w:tcPr>
            <w:tcW w:w="3119" w:type="dxa"/>
          </w:tcPr>
          <w:p w14:paraId="3FA73CDE" w14:textId="77777777" w:rsidR="002353DD" w:rsidRPr="008B1F79" w:rsidRDefault="002353DD" w:rsidP="00555341">
            <w:pPr>
              <w:pStyle w:val="Tabletext"/>
            </w:pPr>
            <w:r w:rsidRPr="008B1F79">
              <w:t>36-42</w:t>
            </w:r>
          </w:p>
        </w:tc>
        <w:tc>
          <w:tcPr>
            <w:tcW w:w="3301" w:type="dxa"/>
          </w:tcPr>
          <w:p w14:paraId="0DD6D3DD" w14:textId="77777777" w:rsidR="002353DD" w:rsidRPr="008B1F79" w:rsidRDefault="002353DD" w:rsidP="00555341">
            <w:pPr>
              <w:pStyle w:val="Tabletext"/>
            </w:pPr>
            <w:r w:rsidRPr="008B1F79">
              <w:t>37.6</w:t>
            </w:r>
          </w:p>
        </w:tc>
        <w:tc>
          <w:tcPr>
            <w:tcW w:w="4170" w:type="dxa"/>
          </w:tcPr>
          <w:p w14:paraId="058A7624" w14:textId="77777777" w:rsidR="002353DD" w:rsidRPr="008B1F79" w:rsidRDefault="002353DD" w:rsidP="00555341">
            <w:pPr>
              <w:pStyle w:val="Tabletext"/>
            </w:pPr>
            <w:r w:rsidRPr="008B1F79">
              <w:t>37.6</w:t>
            </w:r>
          </w:p>
        </w:tc>
      </w:tr>
      <w:tr w:rsidR="002353DD" w:rsidRPr="008B1F79" w14:paraId="62EB9E17" w14:textId="77777777" w:rsidTr="00555341">
        <w:trPr>
          <w:jc w:val="center"/>
        </w:trPr>
        <w:tc>
          <w:tcPr>
            <w:tcW w:w="3869" w:type="dxa"/>
          </w:tcPr>
          <w:p w14:paraId="3F91DACE" w14:textId="77777777" w:rsidR="002353DD" w:rsidRPr="008B1F79" w:rsidRDefault="002353DD" w:rsidP="00555341">
            <w:pPr>
              <w:pStyle w:val="Tabletext"/>
              <w:keepLines/>
              <w:tabs>
                <w:tab w:val="left" w:leader="dot" w:pos="7938"/>
                <w:tab w:val="center" w:pos="9526"/>
              </w:tabs>
              <w:ind w:left="567" w:hanging="567"/>
            </w:pPr>
            <w:r w:rsidRPr="008B1F79">
              <w:t>Antenna elevation beamwidth (</w:t>
            </w:r>
            <w:r w:rsidRPr="008B1F79">
              <w:rPr>
                <w:spacing w:val="-8"/>
              </w:rPr>
              <w:t>degrees)</w:t>
            </w:r>
          </w:p>
        </w:tc>
        <w:tc>
          <w:tcPr>
            <w:tcW w:w="3119" w:type="dxa"/>
          </w:tcPr>
          <w:p w14:paraId="5983F850" w14:textId="77777777" w:rsidR="002353DD" w:rsidRPr="008B1F79" w:rsidRDefault="002353DD" w:rsidP="00555341">
            <w:pPr>
              <w:pStyle w:val="Tabletext"/>
            </w:pPr>
            <w:r w:rsidRPr="008B1F79">
              <w:t xml:space="preserve">4 @ 36 </w:t>
            </w:r>
            <w:proofErr w:type="spellStart"/>
            <w:r w:rsidRPr="008B1F79">
              <w:t>dBi</w:t>
            </w:r>
            <w:proofErr w:type="spellEnd"/>
          </w:p>
          <w:p w14:paraId="36D9E8FC" w14:textId="77777777" w:rsidR="002353DD" w:rsidRPr="008B1F79" w:rsidRDefault="002353DD" w:rsidP="00555341">
            <w:pPr>
              <w:pStyle w:val="Tabletext"/>
            </w:pPr>
            <w:r w:rsidRPr="008B1F79">
              <w:t xml:space="preserve">2 @ 42 </w:t>
            </w:r>
            <w:proofErr w:type="spellStart"/>
            <w:r w:rsidRPr="008B1F79">
              <w:t>dBi</w:t>
            </w:r>
            <w:proofErr w:type="spellEnd"/>
          </w:p>
        </w:tc>
        <w:tc>
          <w:tcPr>
            <w:tcW w:w="3301" w:type="dxa"/>
          </w:tcPr>
          <w:p w14:paraId="60CBCFCE" w14:textId="77777777" w:rsidR="002353DD" w:rsidRPr="008B1F79" w:rsidRDefault="002353DD" w:rsidP="00555341">
            <w:pPr>
              <w:pStyle w:val="Tabletext"/>
            </w:pPr>
            <w:r w:rsidRPr="008B1F79">
              <w:t>9.91</w:t>
            </w:r>
          </w:p>
        </w:tc>
        <w:tc>
          <w:tcPr>
            <w:tcW w:w="4170" w:type="dxa"/>
          </w:tcPr>
          <w:p w14:paraId="05EFFDE3" w14:textId="77777777" w:rsidR="002353DD" w:rsidRPr="008B1F79" w:rsidRDefault="002353DD" w:rsidP="00555341">
            <w:pPr>
              <w:pStyle w:val="Tabletext"/>
            </w:pPr>
            <w:r w:rsidRPr="008B1F79">
              <w:t>9.91</w:t>
            </w:r>
          </w:p>
        </w:tc>
      </w:tr>
      <w:tr w:rsidR="002353DD" w:rsidRPr="008B1F79" w14:paraId="2BBA09EA" w14:textId="77777777" w:rsidTr="00555341">
        <w:trPr>
          <w:jc w:val="center"/>
        </w:trPr>
        <w:tc>
          <w:tcPr>
            <w:tcW w:w="3869" w:type="dxa"/>
          </w:tcPr>
          <w:p w14:paraId="041CD424" w14:textId="77777777" w:rsidR="002353DD" w:rsidRPr="008B1F79" w:rsidRDefault="002353DD" w:rsidP="00555341">
            <w:pPr>
              <w:pStyle w:val="Tabletext"/>
              <w:keepLines/>
              <w:tabs>
                <w:tab w:val="left" w:leader="dot" w:pos="7938"/>
                <w:tab w:val="center" w:pos="9526"/>
              </w:tabs>
              <w:ind w:left="567" w:hanging="567"/>
            </w:pPr>
            <w:r w:rsidRPr="008B1F79">
              <w:t>Antenna azimuthal beamwidth (</w:t>
            </w:r>
            <w:r w:rsidRPr="008B1F79">
              <w:rPr>
                <w:spacing w:val="-8"/>
              </w:rPr>
              <w:t>degrees)</w:t>
            </w:r>
          </w:p>
        </w:tc>
        <w:tc>
          <w:tcPr>
            <w:tcW w:w="3119" w:type="dxa"/>
          </w:tcPr>
          <w:p w14:paraId="61031F40" w14:textId="77777777" w:rsidR="002353DD" w:rsidRPr="008B1F79" w:rsidRDefault="002353DD" w:rsidP="00555341">
            <w:pPr>
              <w:pStyle w:val="Tabletext"/>
            </w:pPr>
            <w:r w:rsidRPr="008B1F79">
              <w:t xml:space="preserve">2.5 @ 36 </w:t>
            </w:r>
            <w:proofErr w:type="spellStart"/>
            <w:r w:rsidRPr="008B1F79">
              <w:t>dBi</w:t>
            </w:r>
            <w:proofErr w:type="spellEnd"/>
          </w:p>
          <w:p w14:paraId="4FD2C09A" w14:textId="77777777" w:rsidR="002353DD" w:rsidRPr="008B1F79" w:rsidRDefault="002353DD" w:rsidP="00555341">
            <w:pPr>
              <w:pStyle w:val="Tabletext"/>
            </w:pPr>
            <w:r w:rsidRPr="008B1F79">
              <w:t xml:space="preserve">1.3 @ 42 </w:t>
            </w:r>
            <w:proofErr w:type="spellStart"/>
            <w:r w:rsidRPr="008B1F79">
              <w:t>dBi</w:t>
            </w:r>
            <w:proofErr w:type="spellEnd"/>
          </w:p>
        </w:tc>
        <w:tc>
          <w:tcPr>
            <w:tcW w:w="3301" w:type="dxa"/>
          </w:tcPr>
          <w:p w14:paraId="6333B26E" w14:textId="77777777" w:rsidR="002353DD" w:rsidRPr="008B1F79" w:rsidRDefault="002353DD" w:rsidP="00555341">
            <w:pPr>
              <w:pStyle w:val="Tabletext"/>
            </w:pPr>
            <w:r w:rsidRPr="008B1F79">
              <w:t>0.37</w:t>
            </w:r>
          </w:p>
        </w:tc>
        <w:tc>
          <w:tcPr>
            <w:tcW w:w="4170" w:type="dxa"/>
          </w:tcPr>
          <w:p w14:paraId="515101AC" w14:textId="77777777" w:rsidR="002353DD" w:rsidRPr="008B1F79" w:rsidRDefault="002353DD" w:rsidP="00555341">
            <w:pPr>
              <w:pStyle w:val="Tabletext"/>
            </w:pPr>
            <w:r w:rsidRPr="008B1F79">
              <w:t>0.37</w:t>
            </w:r>
          </w:p>
        </w:tc>
      </w:tr>
    </w:tbl>
    <w:p w14:paraId="1B1B151A" w14:textId="77777777" w:rsidR="002353DD" w:rsidRPr="008B1F79" w:rsidRDefault="002353DD" w:rsidP="002353DD">
      <w:pPr>
        <w:pStyle w:val="Tablefin"/>
      </w:pPr>
    </w:p>
    <w:p w14:paraId="790537AC" w14:textId="77777777" w:rsidR="002353DD" w:rsidRPr="008B1F79" w:rsidRDefault="002353DD" w:rsidP="002353DD">
      <w:pPr>
        <w:overflowPunct/>
        <w:autoSpaceDE/>
        <w:autoSpaceDN/>
        <w:adjustRightInd/>
        <w:spacing w:before="0"/>
        <w:textAlignment w:val="auto"/>
      </w:pPr>
      <w:r w:rsidRPr="008B1F79">
        <w:br w:type="page"/>
      </w:r>
    </w:p>
    <w:p w14:paraId="5835A849" w14:textId="7B970592" w:rsidR="002353DD" w:rsidRPr="008B1F79" w:rsidRDefault="002353DD" w:rsidP="0044192F">
      <w:pPr>
        <w:pStyle w:val="TableNo"/>
        <w:tabs>
          <w:tab w:val="clear" w:pos="1871"/>
          <w:tab w:val="clear" w:pos="2268"/>
          <w:tab w:val="left" w:pos="8556"/>
        </w:tabs>
      </w:pPr>
      <w:r w:rsidRPr="008B1F79">
        <w:lastRenderedPageBreak/>
        <w:br/>
        <w:t>TABLE 4 (</w:t>
      </w:r>
      <w:r w:rsidR="002918C4" w:rsidRPr="008B1F79">
        <w:rPr>
          <w:i/>
          <w:caps w:val="0"/>
        </w:rPr>
        <w:t>end</w:t>
      </w:r>
      <w:r w:rsidRPr="008B1F79">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0"/>
        <w:gridCol w:w="3073"/>
        <w:gridCol w:w="3513"/>
        <w:gridCol w:w="3513"/>
      </w:tblGrid>
      <w:tr w:rsidR="002353DD" w:rsidRPr="008B1F79" w14:paraId="7792EBA8" w14:textId="77777777" w:rsidTr="00555341">
        <w:trPr>
          <w:jc w:val="center"/>
        </w:trPr>
        <w:tc>
          <w:tcPr>
            <w:tcW w:w="4360" w:type="dxa"/>
          </w:tcPr>
          <w:p w14:paraId="1D85DA74" w14:textId="77777777" w:rsidR="002353DD" w:rsidRPr="008B1F79" w:rsidRDefault="002353DD" w:rsidP="00555341">
            <w:pPr>
              <w:pStyle w:val="Tablehead"/>
            </w:pPr>
            <w:r w:rsidRPr="008B1F79">
              <w:t>Characteristics</w:t>
            </w:r>
          </w:p>
        </w:tc>
        <w:tc>
          <w:tcPr>
            <w:tcW w:w="3073" w:type="dxa"/>
          </w:tcPr>
          <w:p w14:paraId="331A5721" w14:textId="77777777" w:rsidR="002353DD" w:rsidRPr="008B1F79" w:rsidRDefault="002353DD" w:rsidP="00555341">
            <w:pPr>
              <w:pStyle w:val="Tablehead"/>
            </w:pPr>
            <w:r w:rsidRPr="008B1F79">
              <w:t>System G17</w:t>
            </w:r>
          </w:p>
        </w:tc>
        <w:tc>
          <w:tcPr>
            <w:tcW w:w="3513" w:type="dxa"/>
          </w:tcPr>
          <w:p w14:paraId="148D4F4E" w14:textId="77777777" w:rsidR="002353DD" w:rsidRPr="008B1F79" w:rsidRDefault="002353DD" w:rsidP="00555341">
            <w:pPr>
              <w:pStyle w:val="Tablehead"/>
            </w:pPr>
            <w:r w:rsidRPr="008B1F79">
              <w:t>System G18</w:t>
            </w:r>
          </w:p>
        </w:tc>
        <w:tc>
          <w:tcPr>
            <w:tcW w:w="3513" w:type="dxa"/>
          </w:tcPr>
          <w:p w14:paraId="0C280D4D" w14:textId="77777777" w:rsidR="002353DD" w:rsidRPr="008B1F79" w:rsidRDefault="002353DD" w:rsidP="00555341">
            <w:pPr>
              <w:pStyle w:val="Tablehead"/>
            </w:pPr>
            <w:r w:rsidRPr="008B1F79">
              <w:t>System G19</w:t>
            </w:r>
          </w:p>
        </w:tc>
      </w:tr>
      <w:tr w:rsidR="002353DD" w:rsidRPr="008B1F79" w14:paraId="7FA38F58" w14:textId="77777777" w:rsidTr="00555341">
        <w:trPr>
          <w:jc w:val="center"/>
        </w:trPr>
        <w:tc>
          <w:tcPr>
            <w:tcW w:w="4360" w:type="dxa"/>
          </w:tcPr>
          <w:p w14:paraId="5A677E12" w14:textId="77777777" w:rsidR="002353DD" w:rsidRPr="008B1F79" w:rsidRDefault="002353DD" w:rsidP="00555341">
            <w:pPr>
              <w:pStyle w:val="Tabletext"/>
              <w:keepLines/>
              <w:tabs>
                <w:tab w:val="left" w:leader="dot" w:pos="7938"/>
                <w:tab w:val="center" w:pos="9526"/>
              </w:tabs>
              <w:ind w:left="567" w:hanging="567"/>
            </w:pPr>
            <w:r w:rsidRPr="008B1F79">
              <w:t>Antenna horizontal scan rate (</w:t>
            </w:r>
            <w:r w:rsidRPr="008B1F79">
              <w:rPr>
                <w:spacing w:val="-8"/>
              </w:rPr>
              <w:t>degrees/s)</w:t>
            </w:r>
          </w:p>
        </w:tc>
        <w:tc>
          <w:tcPr>
            <w:tcW w:w="3073" w:type="dxa"/>
          </w:tcPr>
          <w:p w14:paraId="4F5C6410"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26778664" w14:textId="77777777" w:rsidR="002353DD" w:rsidRPr="008B1F79" w:rsidRDefault="002353DD" w:rsidP="00555341">
            <w:pPr>
              <w:pStyle w:val="Tabletext"/>
              <w:keepLines/>
              <w:tabs>
                <w:tab w:val="left" w:leader="dot" w:pos="7938"/>
                <w:tab w:val="center" w:pos="9526"/>
              </w:tabs>
              <w:ind w:left="567" w:hanging="567"/>
            </w:pPr>
            <w:r w:rsidRPr="008B1F79">
              <w:t>360</w:t>
            </w:r>
          </w:p>
        </w:tc>
        <w:tc>
          <w:tcPr>
            <w:tcW w:w="3513" w:type="dxa"/>
          </w:tcPr>
          <w:p w14:paraId="526B763B" w14:textId="77777777" w:rsidR="002353DD" w:rsidRPr="008B1F79" w:rsidRDefault="002353DD" w:rsidP="00555341">
            <w:pPr>
              <w:pStyle w:val="Tabletext"/>
              <w:keepLines/>
              <w:tabs>
                <w:tab w:val="left" w:leader="dot" w:pos="7938"/>
                <w:tab w:val="center" w:pos="9526"/>
              </w:tabs>
              <w:ind w:left="567" w:hanging="567"/>
            </w:pPr>
            <w:r w:rsidRPr="008B1F79">
              <w:t>360</w:t>
            </w:r>
          </w:p>
        </w:tc>
      </w:tr>
      <w:tr w:rsidR="002353DD" w:rsidRPr="008B1F79" w14:paraId="1CD83142" w14:textId="77777777" w:rsidTr="00555341">
        <w:trPr>
          <w:jc w:val="center"/>
        </w:trPr>
        <w:tc>
          <w:tcPr>
            <w:tcW w:w="4360" w:type="dxa"/>
          </w:tcPr>
          <w:p w14:paraId="40BF21F9" w14:textId="77777777" w:rsidR="002353DD" w:rsidRPr="008B1F79" w:rsidRDefault="002353DD" w:rsidP="00555341">
            <w:pPr>
              <w:pStyle w:val="Tabletext"/>
            </w:pPr>
            <w:r w:rsidRPr="008B1F79">
              <w:t>Antenna horizontal scan type (continuous, random, sector, etc.)</w:t>
            </w:r>
          </w:p>
        </w:tc>
        <w:tc>
          <w:tcPr>
            <w:tcW w:w="3073" w:type="dxa"/>
          </w:tcPr>
          <w:p w14:paraId="7F8722CC" w14:textId="77777777" w:rsidR="002353DD" w:rsidRPr="008B1F79" w:rsidRDefault="002353DD" w:rsidP="00555341">
            <w:pPr>
              <w:pStyle w:val="Tabletext"/>
              <w:keepLines/>
              <w:tabs>
                <w:tab w:val="left" w:leader="dot" w:pos="7938"/>
                <w:tab w:val="center" w:pos="9526"/>
              </w:tabs>
              <w:ind w:left="567" w:hanging="567"/>
            </w:pPr>
            <w:r w:rsidRPr="008B1F79">
              <w:t>± 60° electronic scan</w:t>
            </w:r>
          </w:p>
          <w:p w14:paraId="7E4EE80A" w14:textId="77777777" w:rsidR="002353DD" w:rsidRPr="008B1F79" w:rsidRDefault="002353DD" w:rsidP="00555341">
            <w:pPr>
              <w:pStyle w:val="Tabletext"/>
            </w:pPr>
            <w:r w:rsidRPr="008B1F79">
              <w:t>N*360° mechanical</w:t>
            </w:r>
          </w:p>
        </w:tc>
        <w:tc>
          <w:tcPr>
            <w:tcW w:w="3513" w:type="dxa"/>
          </w:tcPr>
          <w:p w14:paraId="3428B242" w14:textId="77777777" w:rsidR="002353DD" w:rsidRPr="008B1F79" w:rsidRDefault="002353DD" w:rsidP="00555341">
            <w:pPr>
              <w:pStyle w:val="Tabletext"/>
              <w:keepLines/>
              <w:tabs>
                <w:tab w:val="left" w:leader="dot" w:pos="7938"/>
                <w:tab w:val="center" w:pos="9526"/>
              </w:tabs>
              <w:ind w:left="567" w:hanging="567"/>
            </w:pPr>
            <w:r w:rsidRPr="008B1F79">
              <w:t>Continuous</w:t>
            </w:r>
          </w:p>
        </w:tc>
        <w:tc>
          <w:tcPr>
            <w:tcW w:w="3513" w:type="dxa"/>
          </w:tcPr>
          <w:p w14:paraId="184B53BD" w14:textId="77777777" w:rsidR="002353DD" w:rsidRPr="008B1F79" w:rsidRDefault="002353DD" w:rsidP="00555341">
            <w:pPr>
              <w:pStyle w:val="Tabletext"/>
              <w:keepLines/>
              <w:tabs>
                <w:tab w:val="left" w:leader="dot" w:pos="7938"/>
                <w:tab w:val="center" w:pos="9526"/>
              </w:tabs>
              <w:ind w:left="567" w:hanging="567"/>
            </w:pPr>
            <w:r w:rsidRPr="008B1F79">
              <w:t>Continuous</w:t>
            </w:r>
          </w:p>
        </w:tc>
      </w:tr>
      <w:tr w:rsidR="002353DD" w:rsidRPr="008B1F79" w14:paraId="7165D242" w14:textId="77777777" w:rsidTr="00555341">
        <w:trPr>
          <w:jc w:val="center"/>
        </w:trPr>
        <w:tc>
          <w:tcPr>
            <w:tcW w:w="4360" w:type="dxa"/>
          </w:tcPr>
          <w:p w14:paraId="2CE68246" w14:textId="77777777" w:rsidR="002353DD" w:rsidRPr="008B1F79" w:rsidRDefault="002353DD" w:rsidP="00555341">
            <w:pPr>
              <w:pStyle w:val="Tabletext"/>
              <w:keepLines/>
              <w:tabs>
                <w:tab w:val="left" w:leader="dot" w:pos="7938"/>
                <w:tab w:val="center" w:pos="9526"/>
              </w:tabs>
              <w:ind w:left="567" w:hanging="567"/>
            </w:pPr>
            <w:r w:rsidRPr="008B1F79">
              <w:t>Antenna vertical scan rate (</w:t>
            </w:r>
            <w:r w:rsidRPr="008B1F79">
              <w:rPr>
                <w:spacing w:val="-8"/>
              </w:rPr>
              <w:t>degrees/s)</w:t>
            </w:r>
          </w:p>
        </w:tc>
        <w:tc>
          <w:tcPr>
            <w:tcW w:w="3073" w:type="dxa"/>
          </w:tcPr>
          <w:p w14:paraId="22209458"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56E7B06F"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1168829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21F62688" w14:textId="77777777" w:rsidTr="00555341">
        <w:trPr>
          <w:jc w:val="center"/>
        </w:trPr>
        <w:tc>
          <w:tcPr>
            <w:tcW w:w="4360" w:type="dxa"/>
          </w:tcPr>
          <w:p w14:paraId="6A402928" w14:textId="77777777" w:rsidR="002353DD" w:rsidRPr="008B1F79" w:rsidRDefault="002353DD" w:rsidP="00555341">
            <w:pPr>
              <w:pStyle w:val="Tabletext"/>
            </w:pPr>
            <w:r w:rsidRPr="008B1F79">
              <w:t>Antenna vertical scan type</w:t>
            </w:r>
          </w:p>
        </w:tc>
        <w:tc>
          <w:tcPr>
            <w:tcW w:w="3073" w:type="dxa"/>
          </w:tcPr>
          <w:p w14:paraId="3A77D50C" w14:textId="77777777" w:rsidR="002353DD" w:rsidRPr="008B1F79" w:rsidRDefault="002353DD" w:rsidP="00555341">
            <w:pPr>
              <w:pStyle w:val="Tabletext"/>
              <w:keepLines/>
              <w:tabs>
                <w:tab w:val="left" w:leader="dot" w:pos="7938"/>
                <w:tab w:val="center" w:pos="9526"/>
              </w:tabs>
              <w:ind w:left="567" w:hanging="567"/>
            </w:pPr>
            <w:r w:rsidRPr="008B1F79">
              <w:t>±40° electronic</w:t>
            </w:r>
          </w:p>
        </w:tc>
        <w:tc>
          <w:tcPr>
            <w:tcW w:w="3513" w:type="dxa"/>
          </w:tcPr>
          <w:p w14:paraId="22350E52" w14:textId="77777777" w:rsidR="002353DD" w:rsidRPr="008B1F79" w:rsidRDefault="002353DD" w:rsidP="00555341">
            <w:pPr>
              <w:pStyle w:val="Tabletext"/>
              <w:keepLines/>
              <w:tabs>
                <w:tab w:val="left" w:leader="dot" w:pos="7938"/>
                <w:tab w:val="center" w:pos="9526"/>
              </w:tabs>
              <w:ind w:left="567" w:hanging="567"/>
            </w:pPr>
            <w:r w:rsidRPr="008B1F79">
              <w:t>Not applicable</w:t>
            </w:r>
          </w:p>
        </w:tc>
        <w:tc>
          <w:tcPr>
            <w:tcW w:w="3513" w:type="dxa"/>
          </w:tcPr>
          <w:p w14:paraId="687314E9" w14:textId="77777777" w:rsidR="002353DD" w:rsidRPr="008B1F79" w:rsidRDefault="002353DD" w:rsidP="00555341">
            <w:pPr>
              <w:pStyle w:val="Tabletext"/>
              <w:keepLines/>
              <w:tabs>
                <w:tab w:val="left" w:leader="dot" w:pos="7938"/>
                <w:tab w:val="center" w:pos="9526"/>
              </w:tabs>
              <w:ind w:left="567" w:hanging="567"/>
            </w:pPr>
            <w:r w:rsidRPr="008B1F79">
              <w:t>Not applicable</w:t>
            </w:r>
          </w:p>
        </w:tc>
      </w:tr>
      <w:tr w:rsidR="002353DD" w:rsidRPr="008B1F79" w14:paraId="01608112" w14:textId="77777777" w:rsidTr="00555341">
        <w:trPr>
          <w:jc w:val="center"/>
        </w:trPr>
        <w:tc>
          <w:tcPr>
            <w:tcW w:w="4360" w:type="dxa"/>
          </w:tcPr>
          <w:p w14:paraId="7B30FADB" w14:textId="77777777" w:rsidR="002353DD" w:rsidRPr="008B1F79" w:rsidRDefault="002353DD" w:rsidP="00555341">
            <w:pPr>
              <w:pStyle w:val="Tabletext"/>
              <w:keepLines/>
              <w:tabs>
                <w:tab w:val="left" w:leader="dot" w:pos="7938"/>
                <w:tab w:val="center" w:pos="9526"/>
              </w:tabs>
            </w:pPr>
            <w:r w:rsidRPr="008B1F79">
              <w:t>Antenna side-lobe (SL) levels (1</w:t>
            </w:r>
            <w:r w:rsidRPr="008B1F79">
              <w:rPr>
                <w:vertAlign w:val="superscript"/>
              </w:rPr>
              <w:t>st</w:t>
            </w:r>
            <w:r w:rsidRPr="008B1F79">
              <w:t xml:space="preserve"> SLs and remote SLs) (</w:t>
            </w:r>
            <w:proofErr w:type="spellStart"/>
            <w:r w:rsidRPr="008B1F79">
              <w:t>dBi</w:t>
            </w:r>
            <w:proofErr w:type="spellEnd"/>
            <w:r w:rsidRPr="008B1F79">
              <w:t>)</w:t>
            </w:r>
          </w:p>
        </w:tc>
        <w:tc>
          <w:tcPr>
            <w:tcW w:w="3073" w:type="dxa"/>
          </w:tcPr>
          <w:p w14:paraId="2114A064" w14:textId="77777777" w:rsidR="002353DD" w:rsidRPr="008B1F79" w:rsidRDefault="002353DD" w:rsidP="00555341">
            <w:pPr>
              <w:pStyle w:val="Tabletext"/>
              <w:keepLines/>
              <w:tabs>
                <w:tab w:val="left" w:leader="dot" w:pos="7938"/>
                <w:tab w:val="center" w:pos="9526"/>
              </w:tabs>
              <w:ind w:left="567" w:hanging="567"/>
            </w:pPr>
            <w:r w:rsidRPr="008B1F79">
              <w:t>Depend on beamforming</w:t>
            </w:r>
          </w:p>
        </w:tc>
        <w:tc>
          <w:tcPr>
            <w:tcW w:w="3513" w:type="dxa"/>
          </w:tcPr>
          <w:p w14:paraId="2F59E77C" w14:textId="77777777" w:rsidR="002353DD" w:rsidRPr="008B1F79" w:rsidRDefault="002353DD" w:rsidP="00555341">
            <w:pPr>
              <w:pStyle w:val="Tabletext"/>
              <w:keepLines/>
              <w:tabs>
                <w:tab w:val="left" w:leader="dot" w:pos="7938"/>
                <w:tab w:val="center" w:pos="9526"/>
              </w:tabs>
              <w:ind w:left="567" w:hanging="567"/>
            </w:pPr>
            <w:r w:rsidRPr="008B1F79">
              <w:t>9.15</w:t>
            </w:r>
          </w:p>
        </w:tc>
        <w:tc>
          <w:tcPr>
            <w:tcW w:w="3513" w:type="dxa"/>
          </w:tcPr>
          <w:p w14:paraId="27123AA5" w14:textId="77777777" w:rsidR="002353DD" w:rsidRPr="008B1F79" w:rsidRDefault="002353DD" w:rsidP="00555341">
            <w:pPr>
              <w:pStyle w:val="Tabletext"/>
              <w:keepLines/>
              <w:tabs>
                <w:tab w:val="left" w:leader="dot" w:pos="7938"/>
                <w:tab w:val="center" w:pos="9526"/>
              </w:tabs>
              <w:ind w:left="567" w:hanging="567"/>
            </w:pPr>
            <w:r w:rsidRPr="008B1F79">
              <w:t>9.15</w:t>
            </w:r>
          </w:p>
        </w:tc>
      </w:tr>
      <w:tr w:rsidR="002353DD" w:rsidRPr="008B1F79" w14:paraId="446A5C0F" w14:textId="77777777" w:rsidTr="00555341">
        <w:trPr>
          <w:jc w:val="center"/>
        </w:trPr>
        <w:tc>
          <w:tcPr>
            <w:tcW w:w="4360" w:type="dxa"/>
          </w:tcPr>
          <w:p w14:paraId="6E443AB2" w14:textId="77777777" w:rsidR="002353DD" w:rsidRPr="008B1F79" w:rsidRDefault="002353DD" w:rsidP="00555341">
            <w:pPr>
              <w:pStyle w:val="Tabletext"/>
            </w:pPr>
            <w:r w:rsidRPr="008B1F79">
              <w:t>Antenna height</w:t>
            </w:r>
          </w:p>
        </w:tc>
        <w:tc>
          <w:tcPr>
            <w:tcW w:w="3073" w:type="dxa"/>
          </w:tcPr>
          <w:p w14:paraId="4A8CB07B" w14:textId="77777777" w:rsidR="002353DD" w:rsidRPr="008B1F79" w:rsidRDefault="002353DD" w:rsidP="00555341">
            <w:pPr>
              <w:pStyle w:val="Tabletext"/>
              <w:keepLines/>
              <w:tabs>
                <w:tab w:val="left" w:leader="dot" w:pos="7938"/>
                <w:tab w:val="center" w:pos="9526"/>
              </w:tabs>
              <w:ind w:left="567" w:hanging="567"/>
            </w:pPr>
            <w:r w:rsidRPr="008B1F79">
              <w:t>~ 10 m</w:t>
            </w:r>
          </w:p>
        </w:tc>
        <w:tc>
          <w:tcPr>
            <w:tcW w:w="3513" w:type="dxa"/>
          </w:tcPr>
          <w:p w14:paraId="125B40C5"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c>
          <w:tcPr>
            <w:tcW w:w="3513" w:type="dxa"/>
          </w:tcPr>
          <w:p w14:paraId="51D07020" w14:textId="77777777" w:rsidR="002353DD" w:rsidRPr="008B1F79" w:rsidRDefault="002353DD" w:rsidP="00555341">
            <w:pPr>
              <w:pStyle w:val="Tabletext"/>
              <w:keepLines/>
              <w:tabs>
                <w:tab w:val="left" w:leader="dot" w:pos="7938"/>
                <w:tab w:val="center" w:pos="9526"/>
              </w:tabs>
              <w:ind w:left="567" w:hanging="567"/>
            </w:pPr>
            <w:r w:rsidRPr="008B1F79">
              <w:t>10 to 100 m above ground</w:t>
            </w:r>
          </w:p>
        </w:tc>
      </w:tr>
      <w:tr w:rsidR="002353DD" w:rsidRPr="008B1F79" w14:paraId="7B9977F0" w14:textId="77777777" w:rsidTr="00555341">
        <w:trPr>
          <w:jc w:val="center"/>
        </w:trPr>
        <w:tc>
          <w:tcPr>
            <w:tcW w:w="4360" w:type="dxa"/>
          </w:tcPr>
          <w:p w14:paraId="3F5A7C86" w14:textId="77777777" w:rsidR="002353DD" w:rsidRPr="008B1F79" w:rsidRDefault="002353DD" w:rsidP="00555341">
            <w:pPr>
              <w:pStyle w:val="Tabletext"/>
              <w:keepLines/>
              <w:tabs>
                <w:tab w:val="left" w:leader="dot" w:pos="7938"/>
                <w:tab w:val="center" w:pos="9526"/>
              </w:tabs>
              <w:ind w:left="567" w:hanging="567"/>
            </w:pPr>
            <w:r w:rsidRPr="008B1F79">
              <w:t>Receiver IF 3 dB bandwidth (MHz)</w:t>
            </w:r>
          </w:p>
        </w:tc>
        <w:tc>
          <w:tcPr>
            <w:tcW w:w="3073" w:type="dxa"/>
          </w:tcPr>
          <w:p w14:paraId="0D67E8B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665670C4" w14:textId="77777777" w:rsidR="002353DD" w:rsidRPr="008B1F79" w:rsidRDefault="002353DD" w:rsidP="00555341">
            <w:pPr>
              <w:pStyle w:val="Tabletext"/>
              <w:keepLines/>
              <w:tabs>
                <w:tab w:val="left" w:leader="dot" w:pos="7938"/>
                <w:tab w:val="center" w:pos="9526"/>
              </w:tabs>
              <w:ind w:left="567" w:hanging="567"/>
            </w:pPr>
            <w:r w:rsidRPr="008B1F79">
              <w:t>50</w:t>
            </w:r>
          </w:p>
        </w:tc>
        <w:tc>
          <w:tcPr>
            <w:tcW w:w="3513" w:type="dxa"/>
          </w:tcPr>
          <w:p w14:paraId="1D30FE53" w14:textId="77777777" w:rsidR="002353DD" w:rsidRPr="008B1F79" w:rsidRDefault="002353DD" w:rsidP="00555341">
            <w:pPr>
              <w:pStyle w:val="Tabletext"/>
              <w:keepLines/>
              <w:tabs>
                <w:tab w:val="left" w:leader="dot" w:pos="7938"/>
                <w:tab w:val="center" w:pos="9526"/>
              </w:tabs>
              <w:ind w:left="567" w:hanging="567"/>
            </w:pPr>
            <w:r w:rsidRPr="008B1F79">
              <w:t>180</w:t>
            </w:r>
          </w:p>
        </w:tc>
      </w:tr>
      <w:tr w:rsidR="002353DD" w:rsidRPr="008B1F79" w14:paraId="27FB3664" w14:textId="77777777" w:rsidTr="00555341">
        <w:trPr>
          <w:jc w:val="center"/>
        </w:trPr>
        <w:tc>
          <w:tcPr>
            <w:tcW w:w="4360" w:type="dxa"/>
          </w:tcPr>
          <w:p w14:paraId="499B1E75" w14:textId="77777777" w:rsidR="002353DD" w:rsidRPr="008B1F79" w:rsidRDefault="002353DD" w:rsidP="00555341">
            <w:pPr>
              <w:pStyle w:val="Tabletext"/>
              <w:keepLines/>
              <w:tabs>
                <w:tab w:val="left" w:leader="dot" w:pos="7938"/>
                <w:tab w:val="center" w:pos="9526"/>
              </w:tabs>
              <w:ind w:left="567" w:hanging="567"/>
            </w:pPr>
            <w:r w:rsidRPr="008B1F79">
              <w:t>Receiver noise figure (dB)</w:t>
            </w:r>
          </w:p>
        </w:tc>
        <w:tc>
          <w:tcPr>
            <w:tcW w:w="3073" w:type="dxa"/>
          </w:tcPr>
          <w:p w14:paraId="5EEC5A79" w14:textId="77777777" w:rsidR="002353DD" w:rsidRPr="008B1F79" w:rsidRDefault="002353DD" w:rsidP="00555341">
            <w:pPr>
              <w:pStyle w:val="Tabletext"/>
              <w:keepLines/>
              <w:tabs>
                <w:tab w:val="left" w:leader="dot" w:pos="7938"/>
                <w:tab w:val="center" w:pos="9526"/>
              </w:tabs>
              <w:ind w:left="567" w:hanging="567"/>
            </w:pPr>
            <w:r w:rsidRPr="008B1F79">
              <w:t>6</w:t>
            </w:r>
          </w:p>
        </w:tc>
        <w:tc>
          <w:tcPr>
            <w:tcW w:w="3513" w:type="dxa"/>
          </w:tcPr>
          <w:p w14:paraId="2C57CA58" w14:textId="77777777" w:rsidR="002353DD" w:rsidRPr="008B1F79" w:rsidRDefault="002353DD" w:rsidP="00555341">
            <w:pPr>
              <w:pStyle w:val="Tabletext"/>
              <w:keepLines/>
              <w:tabs>
                <w:tab w:val="left" w:leader="dot" w:pos="7938"/>
                <w:tab w:val="center" w:pos="9526"/>
              </w:tabs>
              <w:ind w:left="567" w:hanging="567"/>
            </w:pPr>
            <w:r w:rsidRPr="008B1F79">
              <w:t>5.25</w:t>
            </w:r>
          </w:p>
        </w:tc>
        <w:tc>
          <w:tcPr>
            <w:tcW w:w="3513" w:type="dxa"/>
          </w:tcPr>
          <w:p w14:paraId="3EFA6B82" w14:textId="77777777" w:rsidR="002353DD" w:rsidRPr="008B1F79" w:rsidRDefault="002353DD" w:rsidP="00555341">
            <w:pPr>
              <w:pStyle w:val="Tabletext"/>
              <w:keepLines/>
              <w:tabs>
                <w:tab w:val="left" w:leader="dot" w:pos="7938"/>
                <w:tab w:val="center" w:pos="9526"/>
              </w:tabs>
              <w:ind w:left="567" w:hanging="567"/>
            </w:pPr>
            <w:r w:rsidRPr="008B1F79">
              <w:t>5.0</w:t>
            </w:r>
          </w:p>
        </w:tc>
      </w:tr>
      <w:tr w:rsidR="002353DD" w:rsidRPr="008B1F79" w14:paraId="5417BEFE" w14:textId="77777777" w:rsidTr="00555341">
        <w:trPr>
          <w:jc w:val="center"/>
        </w:trPr>
        <w:tc>
          <w:tcPr>
            <w:tcW w:w="4360" w:type="dxa"/>
          </w:tcPr>
          <w:p w14:paraId="6B625DD6" w14:textId="77777777" w:rsidR="002353DD" w:rsidRPr="008B1F79" w:rsidRDefault="002353DD" w:rsidP="00555341">
            <w:pPr>
              <w:pStyle w:val="Tabletext"/>
              <w:keepLines/>
              <w:tabs>
                <w:tab w:val="left" w:leader="dot" w:pos="7938"/>
                <w:tab w:val="center" w:pos="9526"/>
              </w:tabs>
              <w:ind w:left="567" w:hanging="567"/>
            </w:pPr>
            <w:r w:rsidRPr="008B1F79">
              <w:t>Minimum discernible signal (dBm)</w:t>
            </w:r>
          </w:p>
        </w:tc>
        <w:tc>
          <w:tcPr>
            <w:tcW w:w="3073" w:type="dxa"/>
          </w:tcPr>
          <w:p w14:paraId="37B6CDD5" w14:textId="77777777" w:rsidR="002353DD" w:rsidRPr="008B1F79" w:rsidRDefault="002353DD" w:rsidP="00555341">
            <w:pPr>
              <w:pStyle w:val="Tabletext"/>
              <w:keepLines/>
              <w:tabs>
                <w:tab w:val="left" w:leader="dot" w:pos="7938"/>
                <w:tab w:val="center" w:pos="9526"/>
              </w:tabs>
              <w:ind w:left="567" w:hanging="567"/>
            </w:pPr>
            <w:r w:rsidRPr="008B1F79">
              <w:sym w:font="Symbol" w:char="F02D"/>
            </w:r>
            <w:r w:rsidRPr="008B1F79">
              <w:t>122</w:t>
            </w:r>
          </w:p>
        </w:tc>
        <w:tc>
          <w:tcPr>
            <w:tcW w:w="3513" w:type="dxa"/>
          </w:tcPr>
          <w:p w14:paraId="7B033E37" w14:textId="77777777" w:rsidR="002353DD" w:rsidRPr="008B1F79" w:rsidRDefault="002353DD" w:rsidP="00555341">
            <w:pPr>
              <w:pStyle w:val="Tabletext"/>
              <w:keepLines/>
              <w:tabs>
                <w:tab w:val="left" w:leader="dot" w:pos="7938"/>
                <w:tab w:val="center" w:pos="9526"/>
              </w:tabs>
              <w:ind w:left="567" w:hanging="567"/>
            </w:pPr>
            <w:r w:rsidRPr="008B1F79">
              <w:t>–102</w:t>
            </w:r>
          </w:p>
        </w:tc>
        <w:tc>
          <w:tcPr>
            <w:tcW w:w="3513" w:type="dxa"/>
          </w:tcPr>
          <w:p w14:paraId="4676BC04" w14:textId="77777777" w:rsidR="002353DD" w:rsidRPr="008B1F79" w:rsidRDefault="002353DD" w:rsidP="00555341">
            <w:pPr>
              <w:pStyle w:val="Tabletext"/>
              <w:keepLines/>
              <w:tabs>
                <w:tab w:val="left" w:leader="dot" w:pos="7938"/>
                <w:tab w:val="center" w:pos="9526"/>
              </w:tabs>
              <w:ind w:left="567" w:hanging="567"/>
            </w:pPr>
            <w:r w:rsidRPr="008B1F79">
              <w:t>–115</w:t>
            </w:r>
          </w:p>
        </w:tc>
      </w:tr>
      <w:tr w:rsidR="002353DD" w:rsidRPr="008B1F79" w14:paraId="163415D1" w14:textId="77777777" w:rsidTr="00555341">
        <w:trPr>
          <w:jc w:val="center"/>
        </w:trPr>
        <w:tc>
          <w:tcPr>
            <w:tcW w:w="4360" w:type="dxa"/>
          </w:tcPr>
          <w:p w14:paraId="2E06F270" w14:textId="728186BC" w:rsidR="002353DD" w:rsidRPr="00E01928" w:rsidRDefault="002353DD" w:rsidP="00555341">
            <w:pPr>
              <w:pStyle w:val="Tabletext"/>
              <w:keepLines/>
              <w:tabs>
                <w:tab w:val="left" w:leader="dot" w:pos="7938"/>
                <w:tab w:val="center" w:pos="9526"/>
              </w:tabs>
              <w:ind w:left="567" w:hanging="567"/>
            </w:pPr>
            <w:del w:id="671" w:author="Ahmed Kormed" w:date="2025-11-20T16:41:00Z">
              <w:r w:rsidRPr="00E01928" w:rsidDel="00572ABB">
                <w:delText>Dynamic range (dB)</w:delText>
              </w:r>
            </w:del>
          </w:p>
        </w:tc>
        <w:tc>
          <w:tcPr>
            <w:tcW w:w="3073" w:type="dxa"/>
          </w:tcPr>
          <w:p w14:paraId="5B8F7632" w14:textId="322C8F48" w:rsidR="002353DD" w:rsidRPr="00E01928" w:rsidRDefault="002353DD" w:rsidP="00555341">
            <w:pPr>
              <w:pStyle w:val="Tabletext"/>
              <w:keepLines/>
              <w:tabs>
                <w:tab w:val="left" w:leader="dot" w:pos="7938"/>
                <w:tab w:val="center" w:pos="9526"/>
              </w:tabs>
              <w:ind w:left="567" w:hanging="567"/>
            </w:pPr>
            <w:del w:id="672" w:author="Ahmed Kormed" w:date="2025-11-20T16:41:00Z">
              <w:r w:rsidRPr="00E01928" w:rsidDel="00572ABB">
                <w:delText>Not specified</w:delText>
              </w:r>
            </w:del>
          </w:p>
        </w:tc>
        <w:tc>
          <w:tcPr>
            <w:tcW w:w="3513" w:type="dxa"/>
          </w:tcPr>
          <w:p w14:paraId="29B64F41" w14:textId="469A8D53" w:rsidR="002353DD" w:rsidRPr="00E01928" w:rsidRDefault="002353DD" w:rsidP="00555341">
            <w:pPr>
              <w:pStyle w:val="Tabletext"/>
              <w:keepLines/>
              <w:tabs>
                <w:tab w:val="left" w:leader="dot" w:pos="7938"/>
                <w:tab w:val="center" w:pos="9526"/>
              </w:tabs>
              <w:ind w:left="567" w:hanging="567"/>
            </w:pPr>
            <w:del w:id="673" w:author="Ahmed Kormed" w:date="2025-11-20T16:41:00Z">
              <w:r w:rsidRPr="00E01928" w:rsidDel="00572ABB">
                <w:delText>Not specified</w:delText>
              </w:r>
            </w:del>
          </w:p>
        </w:tc>
        <w:tc>
          <w:tcPr>
            <w:tcW w:w="3513" w:type="dxa"/>
          </w:tcPr>
          <w:p w14:paraId="520B4A74" w14:textId="7644C084" w:rsidR="002353DD" w:rsidRPr="00E01928" w:rsidRDefault="002353DD" w:rsidP="00555341">
            <w:pPr>
              <w:pStyle w:val="Tabletext"/>
              <w:keepLines/>
              <w:tabs>
                <w:tab w:val="left" w:leader="dot" w:pos="7938"/>
                <w:tab w:val="center" w:pos="9526"/>
              </w:tabs>
              <w:ind w:left="567" w:hanging="567"/>
            </w:pPr>
            <w:del w:id="674" w:author="Ahmed Kormed" w:date="2025-11-20T16:41:00Z">
              <w:r w:rsidRPr="00E01928" w:rsidDel="00572ABB">
                <w:delText>Not specified</w:delText>
              </w:r>
            </w:del>
          </w:p>
        </w:tc>
      </w:tr>
      <w:tr w:rsidR="002353DD" w:rsidRPr="008B1F79" w14:paraId="79AF8D92" w14:textId="77777777" w:rsidTr="00555341">
        <w:trPr>
          <w:jc w:val="center"/>
        </w:trPr>
        <w:tc>
          <w:tcPr>
            <w:tcW w:w="4360" w:type="dxa"/>
          </w:tcPr>
          <w:p w14:paraId="6735A5F3" w14:textId="5733E892" w:rsidR="002353DD" w:rsidRPr="00E01928" w:rsidRDefault="002353DD" w:rsidP="00555341">
            <w:pPr>
              <w:pStyle w:val="Tabletext"/>
            </w:pPr>
            <w:del w:id="675" w:author="Ahmed Kormed" w:date="2025-11-20T16:41:00Z">
              <w:r w:rsidRPr="00E01928" w:rsidDel="00572ABB">
                <w:delText>Minimum number of processed pulses per CPI</w:delText>
              </w:r>
            </w:del>
          </w:p>
        </w:tc>
        <w:tc>
          <w:tcPr>
            <w:tcW w:w="3073" w:type="dxa"/>
          </w:tcPr>
          <w:p w14:paraId="102C4FDE" w14:textId="6D2C4A86" w:rsidR="002353DD" w:rsidRPr="00E01928" w:rsidRDefault="002353DD" w:rsidP="00555341">
            <w:pPr>
              <w:pStyle w:val="Tabletext"/>
              <w:keepLines/>
              <w:tabs>
                <w:tab w:val="left" w:leader="dot" w:pos="7938"/>
                <w:tab w:val="center" w:pos="9526"/>
              </w:tabs>
              <w:ind w:left="567" w:hanging="567"/>
            </w:pPr>
            <w:del w:id="676" w:author="Ahmed Kormed" w:date="2025-11-20T16:41:00Z">
              <w:r w:rsidRPr="00E01928" w:rsidDel="00572ABB">
                <w:delText>Not specified</w:delText>
              </w:r>
            </w:del>
          </w:p>
        </w:tc>
        <w:tc>
          <w:tcPr>
            <w:tcW w:w="3513" w:type="dxa"/>
          </w:tcPr>
          <w:p w14:paraId="0F00C367" w14:textId="139F9BE5" w:rsidR="002353DD" w:rsidRPr="00E01928" w:rsidRDefault="002353DD" w:rsidP="00555341">
            <w:pPr>
              <w:pStyle w:val="Tabletext"/>
              <w:keepLines/>
              <w:tabs>
                <w:tab w:val="left" w:leader="dot" w:pos="7938"/>
                <w:tab w:val="center" w:pos="9526"/>
              </w:tabs>
              <w:ind w:left="567" w:hanging="567"/>
            </w:pPr>
            <w:del w:id="677" w:author="Ahmed Kormed" w:date="2025-11-20T16:41:00Z">
              <w:r w:rsidRPr="00E01928" w:rsidDel="00572ABB">
                <w:delText>Not specified</w:delText>
              </w:r>
            </w:del>
          </w:p>
        </w:tc>
        <w:tc>
          <w:tcPr>
            <w:tcW w:w="3513" w:type="dxa"/>
          </w:tcPr>
          <w:p w14:paraId="2B551266" w14:textId="6E1AC25F" w:rsidR="002353DD" w:rsidRPr="00E01928" w:rsidRDefault="002353DD" w:rsidP="00555341">
            <w:pPr>
              <w:pStyle w:val="Tabletext"/>
              <w:keepLines/>
              <w:tabs>
                <w:tab w:val="left" w:leader="dot" w:pos="7938"/>
                <w:tab w:val="center" w:pos="9526"/>
              </w:tabs>
              <w:ind w:left="567" w:hanging="567"/>
            </w:pPr>
            <w:del w:id="678" w:author="Ahmed Kormed" w:date="2025-11-20T16:41:00Z">
              <w:r w:rsidRPr="00E01928" w:rsidDel="00572ABB">
                <w:delText>Not specified</w:delText>
              </w:r>
            </w:del>
          </w:p>
        </w:tc>
      </w:tr>
      <w:tr w:rsidR="002353DD" w:rsidRPr="008B1F79" w14:paraId="7E190DD3" w14:textId="77777777" w:rsidTr="00555341">
        <w:trPr>
          <w:jc w:val="center"/>
        </w:trPr>
        <w:tc>
          <w:tcPr>
            <w:tcW w:w="4360" w:type="dxa"/>
          </w:tcPr>
          <w:p w14:paraId="5ED714EB" w14:textId="77777777" w:rsidR="002353DD" w:rsidRPr="008B1F79" w:rsidRDefault="002353DD" w:rsidP="00555341">
            <w:pPr>
              <w:pStyle w:val="Tabletext"/>
              <w:keepLines/>
              <w:tabs>
                <w:tab w:val="left" w:leader="dot" w:pos="7938"/>
                <w:tab w:val="center" w:pos="9526"/>
              </w:tabs>
              <w:ind w:left="567" w:hanging="567"/>
            </w:pPr>
            <w:r w:rsidRPr="008B1F79">
              <w:t>Total chirp width (MHz)</w:t>
            </w:r>
          </w:p>
        </w:tc>
        <w:tc>
          <w:tcPr>
            <w:tcW w:w="3073" w:type="dxa"/>
          </w:tcPr>
          <w:p w14:paraId="7C4A7760" w14:textId="77777777" w:rsidR="002353DD" w:rsidRPr="008B1F79" w:rsidRDefault="002353DD" w:rsidP="00555341">
            <w:pPr>
              <w:pStyle w:val="Tabletext"/>
              <w:keepLines/>
              <w:tabs>
                <w:tab w:val="left" w:leader="dot" w:pos="7938"/>
                <w:tab w:val="center" w:pos="9526"/>
              </w:tabs>
              <w:ind w:left="567" w:hanging="567"/>
            </w:pPr>
            <w:r w:rsidRPr="008B1F79">
              <w:t>Not specified</w:t>
            </w:r>
          </w:p>
        </w:tc>
        <w:tc>
          <w:tcPr>
            <w:tcW w:w="3513" w:type="dxa"/>
          </w:tcPr>
          <w:p w14:paraId="4FD28F51" w14:textId="77777777" w:rsidR="002353DD" w:rsidRPr="008B1F79" w:rsidRDefault="002353DD" w:rsidP="00555341">
            <w:pPr>
              <w:pStyle w:val="Tabletext"/>
              <w:keepLines/>
              <w:tabs>
                <w:tab w:val="left" w:leader="dot" w:pos="7938"/>
                <w:tab w:val="center" w:pos="9526"/>
              </w:tabs>
            </w:pPr>
            <w:r w:rsidRPr="008B1F79">
              <w:t>Short pulse: none</w:t>
            </w:r>
            <w:r w:rsidRPr="008B1F79">
              <w:br/>
              <w:t>Long pulse: 50</w:t>
            </w:r>
          </w:p>
        </w:tc>
        <w:tc>
          <w:tcPr>
            <w:tcW w:w="3513" w:type="dxa"/>
          </w:tcPr>
          <w:p w14:paraId="5BD0F090" w14:textId="77777777" w:rsidR="002353DD" w:rsidRPr="008B1F79" w:rsidRDefault="002353DD" w:rsidP="00555341">
            <w:pPr>
              <w:pStyle w:val="Tabletext"/>
              <w:keepLines/>
              <w:tabs>
                <w:tab w:val="left" w:leader="dot" w:pos="7938"/>
                <w:tab w:val="center" w:pos="9526"/>
              </w:tabs>
              <w:ind w:left="567" w:hanging="567"/>
            </w:pPr>
            <w:r w:rsidRPr="008B1F79">
              <w:t>Short pulse: 35</w:t>
            </w:r>
          </w:p>
          <w:p w14:paraId="79A9B1DB" w14:textId="77777777" w:rsidR="002353DD" w:rsidRPr="008B1F79" w:rsidRDefault="002353DD" w:rsidP="00555341">
            <w:pPr>
              <w:pStyle w:val="Tabletext"/>
            </w:pPr>
            <w:r w:rsidRPr="008B1F79">
              <w:t>Long pulse: 35</w:t>
            </w:r>
          </w:p>
        </w:tc>
      </w:tr>
      <w:tr w:rsidR="002353DD" w:rsidRPr="008B1F79" w14:paraId="3C4CE87C" w14:textId="77777777" w:rsidTr="00555341">
        <w:trPr>
          <w:jc w:val="center"/>
        </w:trPr>
        <w:tc>
          <w:tcPr>
            <w:tcW w:w="4360" w:type="dxa"/>
          </w:tcPr>
          <w:p w14:paraId="22344DD1" w14:textId="77777777" w:rsidR="002353DD" w:rsidRPr="008B1F79" w:rsidRDefault="002353DD" w:rsidP="00555341">
            <w:pPr>
              <w:pStyle w:val="Tabletext"/>
              <w:keepLines/>
              <w:tabs>
                <w:tab w:val="left" w:leader="dot" w:pos="7938"/>
                <w:tab w:val="center" w:pos="9526"/>
              </w:tabs>
              <w:ind w:left="567" w:hanging="567"/>
            </w:pPr>
            <w:r w:rsidRPr="008B1F79">
              <w:t>RF emission bandwidth (MHz)</w:t>
            </w:r>
          </w:p>
          <w:p w14:paraId="4B9A0FA2" w14:textId="77777777" w:rsidR="002353DD" w:rsidRPr="008B1F79" w:rsidRDefault="002353DD" w:rsidP="00555341">
            <w:pPr>
              <w:pStyle w:val="Tabletext"/>
              <w:keepLines/>
              <w:tabs>
                <w:tab w:val="left" w:leader="dot" w:pos="7938"/>
                <w:tab w:val="center" w:pos="9526"/>
              </w:tabs>
              <w:ind w:left="567" w:hanging="567"/>
            </w:pPr>
            <w:r w:rsidRPr="008B1F79">
              <w:tab/>
            </w:r>
            <w:r w:rsidRPr="008B1F79">
              <w:tab/>
              <w:t>–</w:t>
            </w:r>
            <w:r w:rsidRPr="008B1F79">
              <w:tab/>
              <w:t>3 dB</w:t>
            </w:r>
            <w:r w:rsidRPr="008B1F79">
              <w:br/>
              <w:t>–</w:t>
            </w:r>
            <w:r w:rsidRPr="008B1F79">
              <w:tab/>
              <w:t>20 dB</w:t>
            </w:r>
          </w:p>
        </w:tc>
        <w:tc>
          <w:tcPr>
            <w:tcW w:w="3073" w:type="dxa"/>
          </w:tcPr>
          <w:p w14:paraId="7056A958" w14:textId="77777777" w:rsidR="002353DD" w:rsidRPr="008B1F79" w:rsidRDefault="002353DD" w:rsidP="00555341">
            <w:pPr>
              <w:pStyle w:val="Tabletext"/>
            </w:pPr>
          </w:p>
          <w:p w14:paraId="47AB7999" w14:textId="77777777" w:rsidR="002353DD" w:rsidRPr="008B1F79" w:rsidRDefault="002353DD" w:rsidP="00555341">
            <w:pPr>
              <w:pStyle w:val="Tabletext"/>
            </w:pPr>
            <w:r w:rsidRPr="008B1F79">
              <w:t>Adaptive</w:t>
            </w:r>
            <w:r w:rsidRPr="008B1F79">
              <w:br/>
            </w:r>
            <w:proofErr w:type="spellStart"/>
            <w:r w:rsidRPr="008B1F79">
              <w:t>Adaptive</w:t>
            </w:r>
            <w:proofErr w:type="spellEnd"/>
          </w:p>
        </w:tc>
        <w:tc>
          <w:tcPr>
            <w:tcW w:w="3513" w:type="dxa"/>
          </w:tcPr>
          <w:p w14:paraId="1864BA53" w14:textId="77777777" w:rsidR="002353DD" w:rsidRPr="008B1F79" w:rsidRDefault="002353DD" w:rsidP="00555341">
            <w:pPr>
              <w:pStyle w:val="Tabletext"/>
            </w:pPr>
          </w:p>
          <w:p w14:paraId="6B4CD086" w14:textId="77777777" w:rsidR="002353DD" w:rsidRPr="008B1F79" w:rsidRDefault="002353DD" w:rsidP="00555341">
            <w:pPr>
              <w:pStyle w:val="Tabletext"/>
            </w:pPr>
            <w:r w:rsidRPr="008B1F79">
              <w:t>50</w:t>
            </w:r>
            <w:r w:rsidRPr="008B1F79">
              <w:br/>
              <w:t>59</w:t>
            </w:r>
          </w:p>
        </w:tc>
        <w:tc>
          <w:tcPr>
            <w:tcW w:w="3513" w:type="dxa"/>
          </w:tcPr>
          <w:p w14:paraId="7CE8A4BB" w14:textId="77777777" w:rsidR="002353DD" w:rsidRPr="008B1F79" w:rsidRDefault="002353DD" w:rsidP="00555341">
            <w:pPr>
              <w:pStyle w:val="Tabletext"/>
            </w:pPr>
          </w:p>
          <w:p w14:paraId="0404841C" w14:textId="77777777" w:rsidR="002353DD" w:rsidRPr="008B1F79" w:rsidRDefault="002353DD" w:rsidP="00555341">
            <w:pPr>
              <w:pStyle w:val="Tabletext"/>
            </w:pPr>
            <w:r w:rsidRPr="008B1F79">
              <w:t>35</w:t>
            </w:r>
            <w:r w:rsidRPr="008B1F79">
              <w:br/>
              <w:t>42</w:t>
            </w:r>
          </w:p>
        </w:tc>
      </w:tr>
    </w:tbl>
    <w:p w14:paraId="6D7FAD5E" w14:textId="77777777" w:rsidR="002353DD" w:rsidRPr="008B1F79" w:rsidRDefault="002353DD" w:rsidP="002353DD">
      <w:pPr>
        <w:sectPr w:rsidR="002353DD" w:rsidRPr="008B1F79" w:rsidSect="00806FFD">
          <w:headerReference w:type="even" r:id="rId25"/>
          <w:headerReference w:type="default" r:id="rId26"/>
          <w:footerReference w:type="even" r:id="rId27"/>
          <w:footerReference w:type="default" r:id="rId28"/>
          <w:pgSz w:w="16834" w:h="11907" w:orient="landscape" w:code="9"/>
          <w:pgMar w:top="1134" w:right="1418" w:bottom="1134" w:left="1134" w:header="720" w:footer="720" w:gutter="0"/>
          <w:cols w:space="720"/>
        </w:sectPr>
      </w:pPr>
    </w:p>
    <w:p w14:paraId="562AE48F" w14:textId="77777777" w:rsidR="002353DD" w:rsidRPr="008B1F79" w:rsidRDefault="002353DD" w:rsidP="002353DD">
      <w:pPr>
        <w:pStyle w:val="Heading2"/>
      </w:pPr>
      <w:r w:rsidRPr="008B1F79">
        <w:lastRenderedPageBreak/>
        <w:t>2.1</w:t>
      </w:r>
      <w:r w:rsidRPr="008B1F79">
        <w:tab/>
        <w:t>Transmitters</w:t>
      </w:r>
    </w:p>
    <w:p w14:paraId="468F3411" w14:textId="77777777" w:rsidR="002353DD" w:rsidRPr="008B1F79" w:rsidRDefault="002353DD" w:rsidP="002353DD">
      <w:r w:rsidRPr="008B1F79">
        <w:t>The radars operating in the frequency band 8 500-10 680 MHz use a variety of modulations including unmodulated pulses, continuous wave (CW), frequency-modulated (chirped) pulses, phase</w:t>
      </w:r>
      <w:r w:rsidRPr="008B1F79">
        <w:noBreakHyphen/>
        <w:t>coded pulses and some new radars with digital signal processing may use adaptive modulation with different modulations schemes, variable pulse duration and repetition rate. Crossed</w:t>
      </w:r>
      <w:r w:rsidRPr="008B1F79">
        <w:noBreakHyphen/>
        <w:t xml:space="preserve">field,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In four cases (Systems A4, S2, S5, and G4), the duty cycle is 100%, with the high-power CW radiolocation radars all operating only above 10 GHz. There is also a trend towards frequency-agile type radar systems that will suppress or reduce interference, much as is done in some communications systems. Frequency agility is also sometimes used to avoid range-ambiguous clutter return. The random (or pseudo-random) transmissions on a single carrier frequency can occur throughout a coherent processing interval or even a full antenna-beam position or dwell, during which many pulses are transmitted, or for only a single pulse. These alternatives are </w:t>
      </w:r>
      <w:proofErr w:type="gramStart"/>
      <w:r w:rsidRPr="008B1F79">
        <w:t>similar to</w:t>
      </w:r>
      <w:proofErr w:type="gramEnd"/>
      <w:r w:rsidRPr="008B1F79">
        <w:t xml:space="preserve"> “slow frequency hopping” and “fast frequency hopping” in a communication system. These important aspects of radar systems should be </w:t>
      </w:r>
      <w:proofErr w:type="gramStart"/>
      <w:r w:rsidRPr="008B1F79">
        <w:t>taken into account</w:t>
      </w:r>
      <w:proofErr w:type="gramEnd"/>
      <w:r w:rsidRPr="008B1F79">
        <w:t xml:space="preserve"> in compatibility studies.</w:t>
      </w:r>
    </w:p>
    <w:p w14:paraId="7ECD3C26" w14:textId="77777777" w:rsidR="002353DD" w:rsidRPr="008B1F79" w:rsidRDefault="002353DD" w:rsidP="002353DD">
      <w:r w:rsidRPr="008B1F79">
        <w:t>Typical transmitter RF emission (3 dB) bandwidths of radars operating in the frequency band 8 500</w:t>
      </w:r>
      <w:r w:rsidRPr="008B1F79">
        <w:noBreakHyphen/>
        <w:t>10 680 MHz from 45 kHz to 637 MHz. Transmitter peak output powers range from 1 </w:t>
      </w:r>
      <w:proofErr w:type="spellStart"/>
      <w:r w:rsidRPr="008B1F79">
        <w:t>mW</w:t>
      </w:r>
      <w:proofErr w:type="spellEnd"/>
      <w:r w:rsidRPr="008B1F79">
        <w:t xml:space="preserve"> (0 dBm) for solid-state transmitters to 220 kW (83.4 dBm) for high-power radars using crossed</w:t>
      </w:r>
      <w:r w:rsidRPr="008B1F79">
        <w:noBreakHyphen/>
        <w:t>field devices (magnetron).</w:t>
      </w:r>
    </w:p>
    <w:p w14:paraId="2289850D" w14:textId="77777777" w:rsidR="002353DD" w:rsidRPr="008B1F79" w:rsidRDefault="002353DD" w:rsidP="002353DD">
      <w:r w:rsidRPr="008B1F79">
        <w:t>The characteristics of unwanted emissions are not addressed in this Recommendation.</w:t>
      </w:r>
    </w:p>
    <w:p w14:paraId="10C21852" w14:textId="77777777" w:rsidR="002353DD" w:rsidRPr="008B1F79" w:rsidRDefault="002353DD" w:rsidP="002353DD">
      <w:pPr>
        <w:pStyle w:val="Heading2"/>
      </w:pPr>
      <w:r w:rsidRPr="008B1F79">
        <w:t>2.2</w:t>
      </w:r>
      <w:r w:rsidRPr="008B1F79">
        <w:tab/>
        <w:t>Receivers</w:t>
      </w:r>
    </w:p>
    <w:p w14:paraId="012BB80B" w14:textId="77777777" w:rsidR="002353DD" w:rsidRPr="008B1F79" w:rsidRDefault="002353DD" w:rsidP="002353DD">
      <w:r w:rsidRPr="008B1F79">
        <w:t>The newer-generation radar systems use digital signal processing after detection for range, azimuth and Doppler processing. Generally, the signal processing includes techniques that are used to enhance the detection of desired targets and to produce target symbols on the display. The signal</w:t>
      </w:r>
      <w:r w:rsidRPr="008B1F79">
        <w:noBreakHyphen/>
        <w:t>processing techniques used for the enhancement and identification of desired targets also provide some suppression of low-duty-cycle (less than 5%) pulsed interference that is asynchronous with the desired signal.</w:t>
      </w:r>
    </w:p>
    <w:p w14:paraId="05401E98" w14:textId="77777777" w:rsidR="002353DD" w:rsidRPr="008B1F79" w:rsidRDefault="002353DD" w:rsidP="002353DD">
      <w:r w:rsidRPr="008B1F79">
        <w:t>The signal processing in the newer generation of radars uses chirped and phase-coded pulses to produce a processing gain for the desired signal and may also provide suppression of undesired signals.</w:t>
      </w:r>
    </w:p>
    <w:p w14:paraId="07E26139" w14:textId="77777777" w:rsidR="002353DD" w:rsidRPr="008B1F79" w:rsidRDefault="002353DD" w:rsidP="002353DD">
      <w:r w:rsidRPr="008B1F79">
        <w:t>Some of the newer low-power solid-state radars use high-duty-cycle multichannel signal processing to enhance the desired signal returns. Some radar receivers have the capability to identify RF channels that have low levels of undesired signals and command the transmitter to transmit on those RF channels.</w:t>
      </w:r>
    </w:p>
    <w:p w14:paraId="12B888EE" w14:textId="77777777" w:rsidR="002353DD" w:rsidRPr="008B1F79" w:rsidRDefault="002353DD" w:rsidP="002353DD">
      <w:r w:rsidRPr="008B1F79">
        <w:t>Newer radars often use a broadband input stage with the full span of the possible frequency range. Even the IF-filters are designed with relatively high bandwidth. This enables features like frequency-hopping and adaptive modulation with variable bandwidth. The final processing including adaptive filtering is done in the baseband signal processing.</w:t>
      </w:r>
    </w:p>
    <w:p w14:paraId="4C69D607" w14:textId="77777777" w:rsidR="002353DD" w:rsidRPr="008B1F79" w:rsidRDefault="002353DD" w:rsidP="002353DD">
      <w:pPr>
        <w:pStyle w:val="Heading2"/>
      </w:pPr>
      <w:r w:rsidRPr="008B1F79">
        <w:lastRenderedPageBreak/>
        <w:t>2.3</w:t>
      </w:r>
      <w:r w:rsidRPr="008B1F79">
        <w:tab/>
        <w:t>Antennas</w:t>
      </w:r>
    </w:p>
    <w:p w14:paraId="1344A617" w14:textId="77777777" w:rsidR="002353DD" w:rsidRPr="008B1F79" w:rsidRDefault="002353DD" w:rsidP="002353DD">
      <w:pPr>
        <w:keepNext/>
        <w:keepLines/>
      </w:pPr>
      <w:r w:rsidRPr="008B1F79">
        <w:t>A variety of types of antennas are used on radars operating in the frequency band 8 500</w:t>
      </w:r>
      <w:r w:rsidRPr="008B1F79">
        <w:noBreakHyphen/>
        <w:t xml:space="preserve">10 680 MHz. Antennas in this frequency band are generally of convenient size and thus are of interest for applications where mobility and light weight are important and long range is not. Many types of radar in the frequency band 8 500-10 680 MHz operate in a variety of modes, including search and navigation (weather observation) modes. The antennas for such radars usually scan through 360 degrees in the horizontal plane. </w:t>
      </w:r>
    </w:p>
    <w:p w14:paraId="4BA47A59" w14:textId="77777777" w:rsidR="002353DD" w:rsidRPr="008B1F79" w:rsidRDefault="002353DD" w:rsidP="002353DD">
      <w:r w:rsidRPr="008B1F79">
        <w:t>Newest developments in radar technology (e.g. low temperature co-fired ceramics, shrinking of RF</w:t>
      </w:r>
      <w:r w:rsidRPr="008B1F79">
        <w:noBreakHyphen/>
        <w:t>modules, increased processing power) enable a baseband signal processing of each single antenna element of a phased array antenna.</w:t>
      </w:r>
    </w:p>
    <w:p w14:paraId="7FF698CC" w14:textId="77777777" w:rsidR="002353DD" w:rsidRPr="008B1F79" w:rsidRDefault="002353DD" w:rsidP="002353DD">
      <w:r w:rsidRPr="008B1F79">
        <w:t xml:space="preserve">The single elements of an active phased array are only slightly </w:t>
      </w:r>
      <w:proofErr w:type="gramStart"/>
      <w:r w:rsidRPr="008B1F79">
        <w:t>directive</w:t>
      </w:r>
      <w:proofErr w:type="gramEnd"/>
      <w:r w:rsidRPr="008B1F79">
        <w:t xml:space="preserve"> and the beam is formed by using </w:t>
      </w:r>
      <w:proofErr w:type="gramStart"/>
      <w:r w:rsidRPr="008B1F79">
        <w:t>a large number of</w:t>
      </w:r>
      <w:proofErr w:type="gramEnd"/>
      <w:r w:rsidRPr="008B1F79">
        <w:t xml:space="preserve"> single elements with a variable phase shift. </w:t>
      </w:r>
      <w:proofErr w:type="gramStart"/>
      <w:r w:rsidRPr="008B1F79">
        <w:t>As a consequence</w:t>
      </w:r>
      <w:proofErr w:type="gramEnd"/>
      <w:r w:rsidRPr="008B1F79">
        <w:t>, the mechanisms of interference and interference rejection are different from legacy antennas (e.g. with parabolic reflectors).</w:t>
      </w:r>
    </w:p>
    <w:p w14:paraId="3250BC9A" w14:textId="77777777" w:rsidR="002353DD" w:rsidRPr="008B1F79" w:rsidRDefault="002353DD" w:rsidP="002353DD">
      <w:r w:rsidRPr="008B1F79">
        <w:t>These radars do have the capability to perform different radar tasks (e.g. tracking and scanning and tracking of multiple targets) simultaneously. A scanning line by line or circles of a pencil beam is replaced by signal processing with adaptive tracking and scanning.</w:t>
      </w:r>
    </w:p>
    <w:p w14:paraId="5E602866" w14:textId="77777777" w:rsidR="002353DD" w:rsidRPr="008B1F79" w:rsidRDefault="002353DD" w:rsidP="00963B08">
      <w:pPr>
        <w:pStyle w:val="enumlev1"/>
      </w:pPr>
      <w:r w:rsidRPr="008B1F79">
        <w:t>Transmitter:</w:t>
      </w:r>
      <w:r w:rsidRPr="008B1F79">
        <w:tab/>
        <w:t>Transmission of the signal is done by a very fast switchable beam.</w:t>
      </w:r>
    </w:p>
    <w:p w14:paraId="29FAC3B2" w14:textId="14164FAD" w:rsidR="002353DD" w:rsidRPr="008B1F79" w:rsidRDefault="002353DD" w:rsidP="00963B08">
      <w:pPr>
        <w:pStyle w:val="enumlev1"/>
        <w:ind w:left="1871" w:hanging="1871"/>
      </w:pPr>
      <w:r w:rsidRPr="008B1F79">
        <w:t>Reception:</w:t>
      </w:r>
      <w:r w:rsidR="00963B08">
        <w:tab/>
      </w:r>
      <w:r w:rsidR="00963B08">
        <w:tab/>
      </w:r>
      <w:r w:rsidRPr="008B1F79">
        <w:t>Depending on the signal processing applied the reception can be done in principle in two ways.</w:t>
      </w:r>
    </w:p>
    <w:p w14:paraId="14325A0F" w14:textId="77777777" w:rsidR="002353DD" w:rsidRPr="008B1F79" w:rsidRDefault="002353DD" w:rsidP="002353DD">
      <w:pPr>
        <w:pStyle w:val="enumlev1"/>
      </w:pPr>
      <w:r w:rsidRPr="008B1F79">
        <w:t>1)</w:t>
      </w:r>
      <w:r w:rsidRPr="008B1F79">
        <w:tab/>
        <w:t xml:space="preserve">A digitally formed beam can be synchronized with the transmitter. </w:t>
      </w:r>
    </w:p>
    <w:p w14:paraId="6AB5B57B" w14:textId="77777777" w:rsidR="002353DD" w:rsidRPr="008B1F79" w:rsidRDefault="002353DD" w:rsidP="002353DD">
      <w:pPr>
        <w:pStyle w:val="enumlev1"/>
      </w:pPr>
      <w:r w:rsidRPr="008B1F79">
        <w:t>2)</w:t>
      </w:r>
      <w:r w:rsidRPr="008B1F79">
        <w:tab/>
        <w:t>It is additionally possible to receive and detect several signals from other transmitters (e.g. radars in other airplanes) simultaneously with a multiple beam antenna (explanation below).</w:t>
      </w:r>
    </w:p>
    <w:p w14:paraId="58002D30" w14:textId="77777777" w:rsidR="002353DD" w:rsidRPr="008B1F79" w:rsidRDefault="002353DD" w:rsidP="002353DD">
      <w:r w:rsidRPr="008B1F79">
        <w:t>In consequence, this means that mechanisms for decoupling are different to radars with conventional antennas.</w:t>
      </w:r>
    </w:p>
    <w:p w14:paraId="19D26DCC" w14:textId="77777777" w:rsidR="002353DD" w:rsidRPr="008B1F79" w:rsidRDefault="002353DD" w:rsidP="002353DD">
      <w:pPr>
        <w:pStyle w:val="Headingb"/>
      </w:pPr>
      <w:r w:rsidRPr="008B1F79">
        <w:rPr>
          <w:rFonts w:ascii="Times" w:hAnsi="Times"/>
        </w:rPr>
        <w:t xml:space="preserve">Multiple beam </w:t>
      </w:r>
      <w:r w:rsidRPr="008B1F79">
        <w:t>antennas (see Fig. 1)</w:t>
      </w:r>
    </w:p>
    <w:p w14:paraId="38CAD90B" w14:textId="77777777" w:rsidR="002353DD" w:rsidRPr="008B1F79" w:rsidRDefault="002353DD" w:rsidP="002353DD">
      <w:r w:rsidRPr="008B1F79">
        <w:t>Each antenna element provides a baseband signal, which can be weighted by phase and amplitude (</w:t>
      </w:r>
      <w:proofErr w:type="spellStart"/>
      <w:proofErr w:type="gramStart"/>
      <w:r w:rsidRPr="008B1F79">
        <w:rPr>
          <w:i/>
          <w:iCs/>
        </w:rPr>
        <w:t>W</w:t>
      </w:r>
      <w:r w:rsidRPr="008B1F79">
        <w:rPr>
          <w:i/>
          <w:iCs/>
          <w:vertAlign w:val="subscript"/>
        </w:rPr>
        <w:t>i,n</w:t>
      </w:r>
      <w:proofErr w:type="spellEnd"/>
      <w:proofErr w:type="gramEnd"/>
      <w:r w:rsidRPr="008B1F79">
        <w:t>) with the weighted baseband signals (</w:t>
      </w:r>
      <w:proofErr w:type="spellStart"/>
      <w:proofErr w:type="gramStart"/>
      <w:r w:rsidRPr="008B1F79">
        <w:rPr>
          <w:i/>
          <w:iCs/>
        </w:rPr>
        <w:t>W</w:t>
      </w:r>
      <w:r w:rsidRPr="008B1F79">
        <w:rPr>
          <w:i/>
          <w:iCs/>
          <w:vertAlign w:val="subscript"/>
        </w:rPr>
        <w:t>j,n</w:t>
      </w:r>
      <w:proofErr w:type="spellEnd"/>
      <w:proofErr w:type="gramEnd"/>
      <w:r w:rsidRPr="008B1F79">
        <w:t xml:space="preserve"> of other elements). This is represented by a steering vector for one direction. The output of this mathematical operation is the signal received in a specific direction </w:t>
      </w:r>
      <w:proofErr w:type="spellStart"/>
      <w:r w:rsidRPr="008B1F79">
        <w:t>θ</w:t>
      </w:r>
      <w:r w:rsidRPr="008B1F79">
        <w:rPr>
          <w:i/>
          <w:iCs/>
          <w:vertAlign w:val="subscript"/>
        </w:rPr>
        <w:t>n</w:t>
      </w:r>
      <w:proofErr w:type="spellEnd"/>
      <w:r w:rsidRPr="008B1F79">
        <w:t xml:space="preserve">. Combining different steering vectors in a steering matrix with a number </w:t>
      </w:r>
      <w:r w:rsidRPr="008B1F79">
        <w:rPr>
          <w:i/>
          <w:iCs/>
        </w:rPr>
        <w:t>N</w:t>
      </w:r>
      <w:r w:rsidRPr="008B1F79">
        <w:t xml:space="preserve"> of different steering vectors, the antenna </w:t>
      </w:r>
      <w:proofErr w:type="gramStart"/>
      <w:r w:rsidRPr="008B1F79">
        <w:t>is able to</w:t>
      </w:r>
      <w:proofErr w:type="gramEnd"/>
      <w:r w:rsidRPr="008B1F79">
        <w:t xml:space="preserve"> receive simultaneously in different directions θ</w:t>
      </w:r>
      <w:r w:rsidRPr="008B1F79">
        <w:rPr>
          <w:vertAlign w:val="subscript"/>
        </w:rPr>
        <w:t>1</w:t>
      </w:r>
      <w:r w:rsidRPr="008B1F79">
        <w:t xml:space="preserve"> to </w:t>
      </w:r>
      <w:proofErr w:type="spellStart"/>
      <w:r w:rsidRPr="008B1F79">
        <w:t>θ</w:t>
      </w:r>
      <w:r w:rsidRPr="008B1F79">
        <w:rPr>
          <w:i/>
          <w:iCs/>
          <w:vertAlign w:val="subscript"/>
        </w:rPr>
        <w:t>N</w:t>
      </w:r>
      <w:proofErr w:type="spellEnd"/>
      <w:r w:rsidRPr="008B1F79">
        <w:t>. It should be mentioned that modern radar processors are able to perform more than 10</w:t>
      </w:r>
      <w:r w:rsidRPr="008B1F79">
        <w:rPr>
          <w:color w:val="000000"/>
          <w:vertAlign w:val="superscript"/>
        </w:rPr>
        <w:t>12</w:t>
      </w:r>
      <w:r w:rsidRPr="008B1F79">
        <w:rPr>
          <w:color w:val="000000"/>
        </w:rPr>
        <w:t xml:space="preserve"> </w:t>
      </w:r>
      <w:r w:rsidRPr="008B1F79">
        <w:t>Floating point Operations Per Second, which enables the implementation even for larger arrays. Possible implementations are for example a fast Fourier transform-beamforming or space time signal processing.</w:t>
      </w:r>
    </w:p>
    <w:p w14:paraId="58F53BBC" w14:textId="77777777" w:rsidR="002353DD" w:rsidRPr="008B1F79" w:rsidRDefault="002353DD" w:rsidP="002353DD">
      <w:pPr>
        <w:pStyle w:val="FigureNo"/>
      </w:pPr>
      <w:r w:rsidRPr="008B1F79">
        <w:lastRenderedPageBreak/>
        <w:t>Figure 1</w:t>
      </w:r>
    </w:p>
    <w:p w14:paraId="530172BD" w14:textId="77777777" w:rsidR="002353DD" w:rsidRPr="008B1F79" w:rsidRDefault="002353DD" w:rsidP="002353DD">
      <w:pPr>
        <w:pStyle w:val="Figuretitle"/>
      </w:pPr>
      <w:r w:rsidRPr="008B1F79">
        <w:t>Multiple beam antenna</w:t>
      </w:r>
    </w:p>
    <w:p w14:paraId="799B9586" w14:textId="77777777" w:rsidR="002353DD" w:rsidRPr="008B1F79" w:rsidRDefault="002353DD" w:rsidP="002353DD">
      <w:pPr>
        <w:pStyle w:val="Figure"/>
        <w:rPr>
          <w:noProof w:val="0"/>
        </w:rPr>
      </w:pPr>
      <w:r w:rsidRPr="008B1F79">
        <w:drawing>
          <wp:inline distT="0" distB="0" distL="0" distR="0" wp14:anchorId="1E624172" wp14:editId="3A756F1B">
            <wp:extent cx="5526035" cy="2770638"/>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526035" cy="2770638"/>
                    </a:xfrm>
                    <a:prstGeom prst="rect">
                      <a:avLst/>
                    </a:prstGeom>
                  </pic:spPr>
                </pic:pic>
              </a:graphicData>
            </a:graphic>
          </wp:inline>
        </w:drawing>
      </w:r>
    </w:p>
    <w:p w14:paraId="60C41FDA" w14:textId="77777777" w:rsidR="002353DD" w:rsidRPr="008B1F79" w:rsidRDefault="002353DD" w:rsidP="002353DD">
      <w:r w:rsidRPr="008B1F79">
        <w:t>Other radars in the frequency band are more specialized and limit scanning to a fixed sector. Most radars in the frequency band 8 500-10 680 MHz use mechanical scanning, however some newer</w:t>
      </w:r>
      <w:r w:rsidRPr="008B1F79">
        <w:noBreakHyphen/>
        <w:t>generation radars use electronically scanned array antennas as described. Horizontal, vertical, and circular polarizations are used. Typical antenna heights for ground-based and shipborne radars are 8 m and 30 m above surface level, respectively, although many maritime radionavigation radars are lower than 30 m.</w:t>
      </w:r>
    </w:p>
    <w:p w14:paraId="5F06D6DE" w14:textId="77777777" w:rsidR="002353DD" w:rsidRPr="008B1F79" w:rsidRDefault="002353DD" w:rsidP="002353DD">
      <w:pPr>
        <w:pStyle w:val="Heading1"/>
      </w:pPr>
      <w:r w:rsidRPr="008B1F79">
        <w:t>3</w:t>
      </w:r>
      <w:r w:rsidRPr="008B1F79">
        <w:tab/>
        <w:t>Additional technical and operational characteristics of shipborne radionavigation systems in the frequency band 9 200-9 500 MHz</w:t>
      </w:r>
    </w:p>
    <w:p w14:paraId="246DF956" w14:textId="77777777" w:rsidR="002353DD" w:rsidRPr="008B1F79" w:rsidRDefault="002353DD" w:rsidP="002353DD">
      <w:r w:rsidRPr="008B1F79">
        <w:t>In global terms, a clear distinction can be made between radars that conform to the requirements of the International Maritime Organization (IMO) (including those used on fishing vessels), those that are used for inland navigation (rivers) and those fitted on a voluntary basis in pleasure crafts, for safety purposes.</w:t>
      </w:r>
    </w:p>
    <w:p w14:paraId="2A03274B" w14:textId="77777777" w:rsidR="002353DD" w:rsidRPr="008B1F79" w:rsidRDefault="002353DD" w:rsidP="002353DD">
      <w:r w:rsidRPr="008B1F79">
        <w:t>In Table 5 are the comparisons of transmitter power and numbers of radars for the three categories above.</w:t>
      </w:r>
    </w:p>
    <w:p w14:paraId="560733EC" w14:textId="77777777" w:rsidR="002353DD" w:rsidRPr="008B1F79" w:rsidRDefault="002353DD" w:rsidP="002353DD">
      <w:pPr>
        <w:pStyle w:val="TableNo"/>
      </w:pPr>
      <w:r w:rsidRPr="008B1F79">
        <w:t>TABLE 5</w:t>
      </w:r>
    </w:p>
    <w:p w14:paraId="6D5FD01B" w14:textId="77777777" w:rsidR="002353DD" w:rsidRPr="008B1F79" w:rsidRDefault="002353DD" w:rsidP="002353DD">
      <w:pPr>
        <w:pStyle w:val="Tabletitle"/>
      </w:pPr>
      <w:r w:rsidRPr="008B1F79">
        <w:t>Categories of shipborne radionavigation radars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41"/>
        <w:gridCol w:w="3431"/>
        <w:gridCol w:w="3267"/>
      </w:tblGrid>
      <w:tr w:rsidR="002353DD" w:rsidRPr="008B1F79" w14:paraId="6410E60D" w14:textId="77777777" w:rsidTr="00555341">
        <w:trPr>
          <w:jc w:val="center"/>
        </w:trPr>
        <w:tc>
          <w:tcPr>
            <w:tcW w:w="2552" w:type="dxa"/>
            <w:vAlign w:val="center"/>
          </w:tcPr>
          <w:p w14:paraId="0FBF80D1" w14:textId="77777777" w:rsidR="002353DD" w:rsidRPr="008B1F79" w:rsidRDefault="002353DD" w:rsidP="00555341">
            <w:pPr>
              <w:pStyle w:val="Tablehead"/>
            </w:pPr>
            <w:r w:rsidRPr="008B1F79">
              <w:t>Radar category</w:t>
            </w:r>
          </w:p>
        </w:tc>
        <w:tc>
          <w:tcPr>
            <w:tcW w:w="2977" w:type="dxa"/>
            <w:vAlign w:val="center"/>
          </w:tcPr>
          <w:p w14:paraId="40BD7FB5" w14:textId="77777777" w:rsidR="002353DD" w:rsidRPr="008B1F79" w:rsidRDefault="002353DD" w:rsidP="00555341">
            <w:pPr>
              <w:pStyle w:val="Tablehead"/>
            </w:pPr>
            <w:r w:rsidRPr="008B1F79">
              <w:t xml:space="preserve">Peak power </w:t>
            </w:r>
            <w:r w:rsidRPr="008B1F79">
              <w:br/>
              <w:t>(kW)</w:t>
            </w:r>
          </w:p>
        </w:tc>
        <w:tc>
          <w:tcPr>
            <w:tcW w:w="2835" w:type="dxa"/>
            <w:vAlign w:val="center"/>
          </w:tcPr>
          <w:p w14:paraId="40D91BEB" w14:textId="77777777" w:rsidR="002353DD" w:rsidRPr="008B1F79" w:rsidRDefault="002353DD" w:rsidP="00555341">
            <w:pPr>
              <w:pStyle w:val="Tablehead"/>
            </w:pPr>
            <w:r w:rsidRPr="008B1F79">
              <w:t>Global total</w:t>
            </w:r>
          </w:p>
        </w:tc>
      </w:tr>
      <w:tr w:rsidR="002353DD" w:rsidRPr="008B1F79" w14:paraId="5315936F" w14:textId="77777777" w:rsidTr="00555341">
        <w:trPr>
          <w:jc w:val="center"/>
        </w:trPr>
        <w:tc>
          <w:tcPr>
            <w:tcW w:w="2552" w:type="dxa"/>
          </w:tcPr>
          <w:p w14:paraId="77567F33" w14:textId="77777777" w:rsidR="002353DD" w:rsidRPr="008B1F79" w:rsidRDefault="002353DD" w:rsidP="00555341">
            <w:pPr>
              <w:pStyle w:val="Tabletext"/>
              <w:jc w:val="center"/>
            </w:pPr>
            <w:r w:rsidRPr="008B1F79">
              <w:t>IMO and fishing</w:t>
            </w:r>
          </w:p>
        </w:tc>
        <w:tc>
          <w:tcPr>
            <w:tcW w:w="2977" w:type="dxa"/>
          </w:tcPr>
          <w:p w14:paraId="4C5AB8BE" w14:textId="77777777" w:rsidR="002353DD" w:rsidRPr="008B1F79" w:rsidRDefault="002353DD" w:rsidP="00555341">
            <w:pPr>
              <w:pStyle w:val="Tabletext"/>
              <w:keepLines/>
              <w:tabs>
                <w:tab w:val="left" w:leader="dot" w:pos="7938"/>
                <w:tab w:val="center" w:pos="9526"/>
              </w:tabs>
              <w:ind w:left="567" w:hanging="567"/>
              <w:jc w:val="center"/>
            </w:pPr>
            <w:r w:rsidRPr="008B1F79">
              <w:sym w:font="Symbol" w:char="F0A3"/>
            </w:r>
            <w:r w:rsidRPr="008B1F79">
              <w:t xml:space="preserve"> 75</w:t>
            </w:r>
          </w:p>
        </w:tc>
        <w:tc>
          <w:tcPr>
            <w:tcW w:w="2835" w:type="dxa"/>
          </w:tcPr>
          <w:p w14:paraId="4F6E3C8B" w14:textId="77777777" w:rsidR="002353DD" w:rsidRPr="008B1F79" w:rsidRDefault="002353DD" w:rsidP="00555341">
            <w:pPr>
              <w:pStyle w:val="Tabletext"/>
              <w:keepLines/>
              <w:tabs>
                <w:tab w:val="left" w:leader="dot" w:pos="7938"/>
                <w:tab w:val="center" w:pos="9526"/>
              </w:tabs>
              <w:ind w:left="567" w:right="1021" w:hanging="567"/>
              <w:jc w:val="right"/>
            </w:pPr>
            <w:r w:rsidRPr="008B1F79">
              <w:t>&gt; 300 000</w:t>
            </w:r>
          </w:p>
        </w:tc>
      </w:tr>
      <w:tr w:rsidR="002353DD" w:rsidRPr="008B1F79" w14:paraId="4B4F9D86" w14:textId="77777777" w:rsidTr="00555341">
        <w:trPr>
          <w:jc w:val="center"/>
        </w:trPr>
        <w:tc>
          <w:tcPr>
            <w:tcW w:w="2552" w:type="dxa"/>
          </w:tcPr>
          <w:p w14:paraId="7DC5FB96" w14:textId="77777777" w:rsidR="002353DD" w:rsidRPr="008B1F79" w:rsidRDefault="002353DD" w:rsidP="00555341">
            <w:pPr>
              <w:pStyle w:val="Tabletext"/>
              <w:keepLines/>
              <w:tabs>
                <w:tab w:val="left" w:leader="dot" w:pos="7938"/>
                <w:tab w:val="center" w:pos="9526"/>
              </w:tabs>
              <w:ind w:left="567" w:hanging="567"/>
              <w:jc w:val="center"/>
            </w:pPr>
            <w:r w:rsidRPr="008B1F79">
              <w:t>River</w:t>
            </w:r>
          </w:p>
        </w:tc>
        <w:tc>
          <w:tcPr>
            <w:tcW w:w="2977" w:type="dxa"/>
          </w:tcPr>
          <w:p w14:paraId="2F51A9C5" w14:textId="77777777" w:rsidR="002353DD" w:rsidRPr="008B1F79" w:rsidRDefault="002353DD" w:rsidP="00555341">
            <w:pPr>
              <w:pStyle w:val="Tabletext"/>
              <w:keepLines/>
              <w:tabs>
                <w:tab w:val="left" w:leader="dot" w:pos="7938"/>
                <w:tab w:val="center" w:pos="9526"/>
              </w:tabs>
              <w:ind w:left="567" w:hanging="567"/>
              <w:jc w:val="center"/>
            </w:pPr>
            <w:r w:rsidRPr="008B1F79">
              <w:t>&lt; 10</w:t>
            </w:r>
          </w:p>
        </w:tc>
        <w:tc>
          <w:tcPr>
            <w:tcW w:w="2835" w:type="dxa"/>
          </w:tcPr>
          <w:p w14:paraId="6AEAC334" w14:textId="77777777" w:rsidR="002353DD" w:rsidRPr="008B1F79" w:rsidRDefault="002353DD" w:rsidP="00555341">
            <w:pPr>
              <w:pStyle w:val="Tabletext"/>
              <w:keepLines/>
              <w:tabs>
                <w:tab w:val="left" w:leader="dot" w:pos="7938"/>
                <w:tab w:val="center" w:pos="9526"/>
              </w:tabs>
              <w:ind w:left="567" w:right="1021" w:hanging="567"/>
              <w:jc w:val="right"/>
            </w:pPr>
            <w:r w:rsidRPr="008B1F79">
              <w:t>&lt; 20 000</w:t>
            </w:r>
          </w:p>
        </w:tc>
      </w:tr>
      <w:tr w:rsidR="002353DD" w:rsidRPr="008B1F79" w14:paraId="27D49B31" w14:textId="77777777" w:rsidTr="00555341">
        <w:trPr>
          <w:jc w:val="center"/>
        </w:trPr>
        <w:tc>
          <w:tcPr>
            <w:tcW w:w="2552" w:type="dxa"/>
          </w:tcPr>
          <w:p w14:paraId="485AEC6E" w14:textId="77777777" w:rsidR="002353DD" w:rsidRPr="008B1F79" w:rsidRDefault="002353DD" w:rsidP="00555341">
            <w:pPr>
              <w:pStyle w:val="Tabletext"/>
              <w:keepLines/>
              <w:tabs>
                <w:tab w:val="left" w:leader="dot" w:pos="7938"/>
                <w:tab w:val="center" w:pos="9526"/>
              </w:tabs>
              <w:ind w:left="567" w:hanging="567"/>
              <w:jc w:val="center"/>
            </w:pPr>
            <w:r w:rsidRPr="008B1F79">
              <w:t>Pleasure</w:t>
            </w:r>
          </w:p>
        </w:tc>
        <w:tc>
          <w:tcPr>
            <w:tcW w:w="2977" w:type="dxa"/>
          </w:tcPr>
          <w:p w14:paraId="632D0E20" w14:textId="77777777" w:rsidR="002353DD" w:rsidRPr="008B1F79" w:rsidRDefault="002353DD" w:rsidP="00555341">
            <w:pPr>
              <w:pStyle w:val="Tabletext"/>
              <w:keepLines/>
              <w:tabs>
                <w:tab w:val="left" w:leader="dot" w:pos="7938"/>
                <w:tab w:val="center" w:pos="9526"/>
              </w:tabs>
              <w:ind w:left="567" w:hanging="567"/>
              <w:jc w:val="center"/>
            </w:pPr>
            <w:r w:rsidRPr="008B1F79">
              <w:t>&lt; 5</w:t>
            </w:r>
          </w:p>
        </w:tc>
        <w:tc>
          <w:tcPr>
            <w:tcW w:w="2835" w:type="dxa"/>
          </w:tcPr>
          <w:p w14:paraId="5283DD7B" w14:textId="77777777" w:rsidR="002353DD" w:rsidRPr="008B1F79" w:rsidRDefault="002353DD" w:rsidP="00555341">
            <w:pPr>
              <w:pStyle w:val="Tabletext"/>
              <w:keepLines/>
              <w:tabs>
                <w:tab w:val="left" w:leader="dot" w:pos="7938"/>
                <w:tab w:val="center" w:pos="9526"/>
              </w:tabs>
              <w:ind w:left="567" w:right="1021" w:hanging="567"/>
              <w:jc w:val="right"/>
            </w:pPr>
            <w:r w:rsidRPr="008B1F79">
              <w:t>&gt; 2 000 000</w:t>
            </w:r>
          </w:p>
        </w:tc>
      </w:tr>
    </w:tbl>
    <w:p w14:paraId="225262AC" w14:textId="77777777" w:rsidR="002353DD" w:rsidRPr="008B1F79" w:rsidRDefault="002353DD" w:rsidP="002353DD">
      <w:pPr>
        <w:pStyle w:val="Tablefin"/>
      </w:pPr>
    </w:p>
    <w:p w14:paraId="4DA018FB" w14:textId="77777777" w:rsidR="002353DD" w:rsidRPr="008B1F79" w:rsidRDefault="002353DD" w:rsidP="002353DD">
      <w:r w:rsidRPr="008B1F79">
        <w:t>Almost all the radars used aboard river and pleasure craft operate in the frequency band 9 200</w:t>
      </w:r>
      <w:r w:rsidRPr="008B1F79">
        <w:noBreakHyphen/>
        <w:t>9 500 MHz. Most of the IMO and fishing-craft radars also operate in the same frequency band, although substantial numbers of IMO radars operate in the frequency band 2 900-3 100 MHz.</w:t>
      </w:r>
    </w:p>
    <w:p w14:paraId="11EB2D61" w14:textId="77777777" w:rsidR="002353DD" w:rsidRPr="008B1F79" w:rsidRDefault="002353DD" w:rsidP="002353DD">
      <w:r w:rsidRPr="008B1F79">
        <w:lastRenderedPageBreak/>
        <w:t>The radar characteristics that affect the efficient use of the spectrum, including protection criteria, are those associated with the radar antenna and transmitter/receiver. Most of the maritime radars use slotted array antennas, however, some of the pleasure craft radars employ patch arrays or horns.</w:t>
      </w:r>
    </w:p>
    <w:p w14:paraId="06388DB3" w14:textId="77777777" w:rsidR="002353DD" w:rsidRPr="008B1F79" w:rsidRDefault="002353DD" w:rsidP="002353DD">
      <w:pPr>
        <w:pStyle w:val="Heading1"/>
      </w:pPr>
      <w:r w:rsidRPr="008B1F79">
        <w:t>4</w:t>
      </w:r>
      <w:r w:rsidRPr="008B1F79">
        <w:tab/>
        <w:t>Additional information relevant to maritime radionavigation radars</w:t>
      </w:r>
    </w:p>
    <w:p w14:paraId="42A0CCFE" w14:textId="77777777" w:rsidR="002353DD" w:rsidRPr="008B1F79" w:rsidRDefault="002353DD" w:rsidP="002353DD">
      <w:pPr>
        <w:pStyle w:val="Heading2"/>
      </w:pPr>
      <w:r w:rsidRPr="008B1F79">
        <w:t>4.1</w:t>
      </w:r>
      <w:r w:rsidRPr="008B1F79">
        <w:tab/>
        <w:t>Performance requirements and interference effects</w:t>
      </w:r>
    </w:p>
    <w:p w14:paraId="2DE4F242" w14:textId="77777777" w:rsidR="002353DD" w:rsidRPr="008B1F79" w:rsidRDefault="002353DD" w:rsidP="002353DD">
      <w:r w:rsidRPr="008B1F79">
        <w:t>Radionavigation systems may fail to meet their performance requirements if undesired signals inflict excessive amounts of various types of interference degradation. Dependent upon the specific interacting systems and the operational scenarios, those types may include:</w:t>
      </w:r>
    </w:p>
    <w:p w14:paraId="432E9A7A" w14:textId="77777777" w:rsidR="002353DD" w:rsidRPr="008B1F79" w:rsidRDefault="002353DD" w:rsidP="002353DD">
      <w:pPr>
        <w:pStyle w:val="enumlev1"/>
      </w:pPr>
      <w:r w:rsidRPr="008B1F79">
        <w:t>–</w:t>
      </w:r>
      <w:r w:rsidRPr="008B1F79">
        <w:tab/>
        <w:t xml:space="preserve">diffuse effects, e.g. desensitization or reduction of detection range, target </w:t>
      </w:r>
      <w:proofErr w:type="gramStart"/>
      <w:r w:rsidRPr="008B1F79">
        <w:t>drop-outs</w:t>
      </w:r>
      <w:proofErr w:type="gramEnd"/>
      <w:r w:rsidRPr="008B1F79">
        <w:t xml:space="preserve"> and reduction of update </w:t>
      </w:r>
      <w:proofErr w:type="gramStart"/>
      <w:r w:rsidRPr="008B1F79">
        <w:t>rate;</w:t>
      </w:r>
      <w:proofErr w:type="gramEnd"/>
    </w:p>
    <w:p w14:paraId="6DE9259D" w14:textId="77777777" w:rsidR="002353DD" w:rsidRPr="008B1F79" w:rsidRDefault="002353DD" w:rsidP="002353DD">
      <w:pPr>
        <w:pStyle w:val="enumlev1"/>
      </w:pPr>
      <w:r w:rsidRPr="008B1F79">
        <w:t>–</w:t>
      </w:r>
      <w:r w:rsidRPr="008B1F79">
        <w:tab/>
        <w:t>discrete effects, e.g. detected interference, increase of false-alarm rate.</w:t>
      </w:r>
    </w:p>
    <w:p w14:paraId="2454FC6F" w14:textId="77777777" w:rsidR="002353DD" w:rsidRPr="008B1F79" w:rsidRDefault="002353DD" w:rsidP="002353DD">
      <w:r w:rsidRPr="008B1F79">
        <w:t>Associated with these types of degradation, the protection criteria are associated with threshold values of parameters, e.g. for a collision avoidance system:</w:t>
      </w:r>
    </w:p>
    <w:p w14:paraId="6B6506AA" w14:textId="77777777" w:rsidR="002353DD" w:rsidRPr="008B1F79" w:rsidRDefault="002353DD" w:rsidP="002353DD">
      <w:pPr>
        <w:pStyle w:val="enumlev1"/>
      </w:pPr>
      <w:r w:rsidRPr="008B1F79">
        <w:t>–</w:t>
      </w:r>
      <w:r w:rsidRPr="008B1F79">
        <w:tab/>
        <w:t xml:space="preserve">tolerable reduction of detection range and associated </w:t>
      </w:r>
      <w:proofErr w:type="gramStart"/>
      <w:r w:rsidRPr="008B1F79">
        <w:t>desensitization;</w:t>
      </w:r>
      <w:proofErr w:type="gramEnd"/>
    </w:p>
    <w:p w14:paraId="1DBD8785" w14:textId="77777777" w:rsidR="002353DD" w:rsidRPr="008B1F79" w:rsidRDefault="002353DD" w:rsidP="002353DD">
      <w:pPr>
        <w:pStyle w:val="enumlev1"/>
      </w:pPr>
      <w:r w:rsidRPr="008B1F79">
        <w:t>–</w:t>
      </w:r>
      <w:r w:rsidRPr="008B1F79">
        <w:tab/>
        <w:t xml:space="preserve">tolerable missed-scan </w:t>
      </w:r>
      <w:proofErr w:type="gramStart"/>
      <w:r w:rsidRPr="008B1F79">
        <w:t>rate;</w:t>
      </w:r>
      <w:proofErr w:type="gramEnd"/>
    </w:p>
    <w:p w14:paraId="0B04B231" w14:textId="77777777" w:rsidR="002353DD" w:rsidRPr="008B1F79" w:rsidRDefault="002353DD" w:rsidP="002353DD">
      <w:pPr>
        <w:pStyle w:val="enumlev1"/>
      </w:pPr>
      <w:r w:rsidRPr="008B1F79">
        <w:t>–</w:t>
      </w:r>
      <w:r w:rsidRPr="008B1F79">
        <w:tab/>
        <w:t xml:space="preserve">tolerable maximum false-alarm </w:t>
      </w:r>
      <w:proofErr w:type="gramStart"/>
      <w:r w:rsidRPr="008B1F79">
        <w:t>rate;</w:t>
      </w:r>
      <w:proofErr w:type="gramEnd"/>
    </w:p>
    <w:p w14:paraId="4E34B01B" w14:textId="77777777" w:rsidR="002353DD" w:rsidRPr="008B1F79" w:rsidRDefault="002353DD" w:rsidP="002353DD">
      <w:pPr>
        <w:pStyle w:val="enumlev1"/>
      </w:pPr>
      <w:r w:rsidRPr="008B1F79">
        <w:t>–</w:t>
      </w:r>
      <w:r w:rsidRPr="008B1F79">
        <w:tab/>
        <w:t xml:space="preserve">tolerable loss of real </w:t>
      </w:r>
      <w:proofErr w:type="gramStart"/>
      <w:r w:rsidRPr="008B1F79">
        <w:t>targets;</w:t>
      </w:r>
      <w:proofErr w:type="gramEnd"/>
    </w:p>
    <w:p w14:paraId="5654DF63" w14:textId="77777777" w:rsidR="002353DD" w:rsidRPr="008B1F79" w:rsidRDefault="002353DD" w:rsidP="002353DD">
      <w:pPr>
        <w:pStyle w:val="enumlev1"/>
      </w:pPr>
      <w:r w:rsidRPr="008B1F79">
        <w:t>–</w:t>
      </w:r>
      <w:r w:rsidRPr="008B1F79">
        <w:tab/>
        <w:t>tolerable errors in estimation of target position.</w:t>
      </w:r>
    </w:p>
    <w:p w14:paraId="110AC22B" w14:textId="77777777" w:rsidR="002353DD" w:rsidRPr="008B1F79" w:rsidRDefault="002353DD" w:rsidP="002353DD">
      <w:r w:rsidRPr="008B1F79">
        <w:t>The operational requirement for maritime radars is a function of the operational scenario. This is related to the distance from shore and sea obstacles. In simplistic terms this can be described as oceanic, coastal or harbour/port scenarios.</w:t>
      </w:r>
    </w:p>
    <w:p w14:paraId="64C79FFE" w14:textId="77777777" w:rsidR="002353DD" w:rsidRPr="008B1F79" w:rsidRDefault="002353DD" w:rsidP="002353DD">
      <w:r w:rsidRPr="008B1F79">
        <w:t>The IMO has adopted a revision to the operational performance standards for maritime radar</w:t>
      </w:r>
      <w:r w:rsidRPr="008B1F79">
        <w:rPr>
          <w:rStyle w:val="FootnoteReference"/>
        </w:rPr>
        <w:footnoteReference w:id="3"/>
      </w:r>
      <w:r w:rsidRPr="008B1F79">
        <w:t>. The IMO revision, for the first time, gives recognition to the possibility of interference from other radio services.</w:t>
      </w:r>
    </w:p>
    <w:p w14:paraId="5951D233"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32F9E331" w14:textId="77777777" w:rsidR="002353DD" w:rsidRPr="008B1F79" w:rsidRDefault="002353DD" w:rsidP="002353DD">
      <w:r w:rsidRPr="008B1F79">
        <w:t>This statement should be viewed in the context of the mandatory fitting of automatic identification systems (AIS) to some classes of ships. These systems rely upon external references, e.g. GPS, for the verification of relative position indication in terms of collision avoidance scenarios.</w:t>
      </w:r>
    </w:p>
    <w:p w14:paraId="378DA186" w14:textId="77777777" w:rsidR="002353DD" w:rsidRPr="008B1F79" w:rsidRDefault="002353DD" w:rsidP="002353DD">
      <w:r w:rsidRPr="008B1F79">
        <w:t>However, the fitting of such systems can never take account of many maritime objects, e.g. icebergs, floating debris, wrecks, etc. that are not fitted with AIS. These objects are potential causes of collision with ships and need to be detected by ship radars. Radar will therefore remain the primary system for collision avoidance for the foreseeable future.</w:t>
      </w:r>
    </w:p>
    <w:p w14:paraId="4F7A5989" w14:textId="77777777" w:rsidR="002353DD" w:rsidRPr="008B1F79" w:rsidRDefault="002353DD" w:rsidP="002353DD">
      <w:r w:rsidRPr="008B1F79">
        <w:t>Among other radar targets, the IMO standards mention the need for radar to detect small floating and fixed hazards and fixed aids to navigation. They require that various specified targets be detected on at least eight out of ten scans, with a false-alarm rate of 10</w:t>
      </w:r>
      <w:r w:rsidRPr="008B1F79">
        <w:rPr>
          <w:vertAlign w:val="superscript"/>
        </w:rPr>
        <w:t>−4</w:t>
      </w:r>
      <w:r w:rsidRPr="008B1F79">
        <w:t xml:space="preserve">. The specified targets include small vessels with a </w:t>
      </w:r>
      <w:proofErr w:type="gramStart"/>
      <w:r w:rsidRPr="008B1F79">
        <w:t>radar reflector meeting IMO performance standards</w:t>
      </w:r>
      <w:proofErr w:type="gramEnd"/>
      <w:r w:rsidRPr="008B1F79">
        <w:t xml:space="preserve">, as well as </w:t>
      </w:r>
      <w:r w:rsidRPr="008B1F79">
        <w:lastRenderedPageBreak/>
        <w:t xml:space="preserve">navigation buoys and small vessels with no radar reflector, each at </w:t>
      </w:r>
      <w:proofErr w:type="gramStart"/>
      <w:r w:rsidRPr="008B1F79">
        <w:t>particular ranges</w:t>
      </w:r>
      <w:proofErr w:type="gramEnd"/>
      <w:r w:rsidRPr="008B1F79">
        <w:rPr>
          <w:rStyle w:val="FootnoteReference"/>
        </w:rPr>
        <w:footnoteReference w:id="4"/>
      </w:r>
      <w:r w:rsidRPr="008B1F79">
        <w:t>. The standards also require range and bearing accuracy to be within 30 m and 1</w:t>
      </w:r>
      <w:r w:rsidRPr="008B1F79">
        <w:rPr>
          <w:szCs w:val="24"/>
        </w:rPr>
        <w:sym w:font="Symbol" w:char="F0B0"/>
      </w:r>
      <w:r w:rsidRPr="008B1F79">
        <w:t>, respectively. They call for means to be provided for adequate reduction of interference from other radars. They require capability for displaying resolution of two-point targets on the same bearing but separated by 40 m in range and resolution of two-point targets separated in bearing by 2.5</w:t>
      </w:r>
      <w:r w:rsidRPr="008B1F79">
        <w:rPr>
          <w:szCs w:val="24"/>
        </w:rPr>
        <w:sym w:font="Symbol" w:char="F0B0"/>
      </w:r>
      <w:r w:rsidRPr="008B1F79">
        <w:t xml:space="preserve">. They call further for minimizing the possibility of tracking one target in place of another (“target swap”) and an alarm when a tracked target is lost, all of which also bears on target resolution and position errors that can be exacerbated by interference. </w:t>
      </w:r>
    </w:p>
    <w:p w14:paraId="23C9BE07" w14:textId="77777777" w:rsidR="002353DD" w:rsidRPr="008B1F79" w:rsidRDefault="002353DD" w:rsidP="002353DD">
      <w:pPr>
        <w:pStyle w:val="Heading2"/>
      </w:pPr>
      <w:r w:rsidRPr="008B1F79">
        <w:t>4.2</w:t>
      </w:r>
      <w:r w:rsidRPr="008B1F79">
        <w:tab/>
        <w:t>Special description for new marine navigation radar S13</w:t>
      </w:r>
    </w:p>
    <w:p w14:paraId="0D8BE38B" w14:textId="77777777" w:rsidR="002353DD" w:rsidRPr="008B1F79" w:rsidRDefault="002353DD" w:rsidP="002353DD">
      <w:r w:rsidRPr="008B1F79">
        <w:t xml:space="preserve">The transmitter of Radar S13 is solid state that used chirp waveform and conforms to the design requirements of IMO minimum performance requirements IEC 62388 (new radar standard – July 2008). The radar </w:t>
      </w:r>
      <w:proofErr w:type="gramStart"/>
      <w:r w:rsidRPr="008B1F79">
        <w:t>is capable of operating</w:t>
      </w:r>
      <w:proofErr w:type="gramEnd"/>
      <w:r w:rsidRPr="008B1F79">
        <w:t xml:space="preserve"> in </w:t>
      </w:r>
      <w:proofErr w:type="gramStart"/>
      <w:r w:rsidRPr="008B1F79">
        <w:t>a number of</w:t>
      </w:r>
      <w:proofErr w:type="gramEnd"/>
      <w:r w:rsidRPr="008B1F79">
        <w:t xml:space="preserve"> modes with each mode optimized for a particular operational requirement. The modes of operations are river/canal surveillance, estuary surveillance, costal surveillance, low power mode, and for Helicopter guidance for search operation. Some of the important features of radar S13 are:</w:t>
      </w:r>
    </w:p>
    <w:p w14:paraId="4AA50C89" w14:textId="77777777" w:rsidR="002353DD" w:rsidRPr="008B1F79" w:rsidRDefault="002353DD" w:rsidP="002353DD">
      <w:pPr>
        <w:pStyle w:val="enumlev1"/>
      </w:pPr>
      <w:r w:rsidRPr="008B1F79">
        <w:t>–</w:t>
      </w:r>
      <w:r w:rsidRPr="008B1F79">
        <w:tab/>
        <w:t>Solid state transmitter that use transistors instead of a magnetron,</w:t>
      </w:r>
    </w:p>
    <w:p w14:paraId="38DEB0B9" w14:textId="77777777" w:rsidR="002353DD" w:rsidRPr="008B1F79" w:rsidRDefault="002353DD" w:rsidP="002353DD">
      <w:pPr>
        <w:pStyle w:val="enumlev1"/>
      </w:pPr>
      <w:r w:rsidRPr="008B1F79">
        <w:t>–</w:t>
      </w:r>
      <w:r w:rsidRPr="008B1F79">
        <w:tab/>
        <w:t>Coherent transmitter and receiver,</w:t>
      </w:r>
    </w:p>
    <w:p w14:paraId="522E7196" w14:textId="77777777" w:rsidR="002353DD" w:rsidRPr="008B1F79" w:rsidRDefault="002353DD" w:rsidP="002353DD">
      <w:pPr>
        <w:pStyle w:val="enumlev1"/>
      </w:pPr>
      <w:r w:rsidRPr="008B1F79">
        <w:t>–</w:t>
      </w:r>
      <w:r w:rsidRPr="008B1F79">
        <w:tab/>
        <w:t>Non-Linear frequency modulation and Pulse compression are used to recover range resolution,</w:t>
      </w:r>
    </w:p>
    <w:p w14:paraId="5AC8732A" w14:textId="77777777" w:rsidR="002353DD" w:rsidRPr="008B1F79" w:rsidRDefault="002353DD" w:rsidP="002353DD">
      <w:pPr>
        <w:pStyle w:val="enumlev1"/>
      </w:pPr>
      <w:r w:rsidRPr="008B1F79">
        <w:t>–</w:t>
      </w:r>
      <w:r w:rsidRPr="008B1F79">
        <w:tab/>
        <w:t>Target presence is determined using digital signal processing employing Doppler processing and variable threshold CFAR,</w:t>
      </w:r>
    </w:p>
    <w:p w14:paraId="56F6ECC5" w14:textId="77777777" w:rsidR="002353DD" w:rsidRPr="008B1F79" w:rsidRDefault="002353DD" w:rsidP="002353DD">
      <w:pPr>
        <w:pStyle w:val="enumlev1"/>
      </w:pPr>
      <w:r w:rsidRPr="008B1F79">
        <w:t>–</w:t>
      </w:r>
      <w:r w:rsidRPr="008B1F79">
        <w:tab/>
        <w:t>Antenna size is 3.7 or 5.5 m long with a horizontal beamwidth of less than 0.7 degrees (antenna width =3.7 m) or less than 0.45 degrees (antenna width =5.5 m),</w:t>
      </w:r>
    </w:p>
    <w:p w14:paraId="59E62B97" w14:textId="77777777" w:rsidR="002353DD" w:rsidRPr="008B1F79" w:rsidRDefault="002353DD" w:rsidP="002353DD">
      <w:pPr>
        <w:pStyle w:val="enumlev1"/>
      </w:pPr>
      <w:r w:rsidRPr="008B1F79">
        <w:t>–</w:t>
      </w:r>
      <w:r w:rsidRPr="008B1F79">
        <w:tab/>
        <w:t>Low voltage operation,</w:t>
      </w:r>
    </w:p>
    <w:p w14:paraId="6E231A84" w14:textId="77777777" w:rsidR="002353DD" w:rsidRPr="008B1F79" w:rsidRDefault="002353DD" w:rsidP="002353DD">
      <w:pPr>
        <w:pStyle w:val="enumlev1"/>
      </w:pPr>
      <w:r w:rsidRPr="008B1F79">
        <w:t>–</w:t>
      </w:r>
      <w:r w:rsidRPr="008B1F79">
        <w:tab/>
      </w:r>
      <w:r w:rsidRPr="00C82D02">
        <w:t>Pulse repetition frequency discrimination. The radar uses 3 Pulse Transmission Frames with short pulses that enable 30 m minimum range, medium and long pulses provide detection performance with effective pulse repetition frequency (PRF) of 2 268 Hz,</w:t>
      </w:r>
    </w:p>
    <w:p w14:paraId="53BD31EA" w14:textId="77777777" w:rsidR="002353DD" w:rsidRPr="008B1F79" w:rsidRDefault="002353DD" w:rsidP="002353DD">
      <w:pPr>
        <w:pStyle w:val="enumlev1"/>
      </w:pPr>
      <w:r w:rsidRPr="008B1F79">
        <w:t>–</w:t>
      </w:r>
      <w:r w:rsidRPr="008B1F79">
        <w:tab/>
        <w:t>The radar utilizes multiple frames on Target per antenna beamwidth,</w:t>
      </w:r>
    </w:p>
    <w:p w14:paraId="1C30B082" w14:textId="77777777" w:rsidR="002353DD" w:rsidRPr="008B1F79" w:rsidRDefault="002353DD" w:rsidP="002353DD">
      <w:pPr>
        <w:pStyle w:val="enumlev1"/>
      </w:pPr>
      <w:r w:rsidRPr="008B1F79">
        <w:t>–</w:t>
      </w:r>
      <w:r w:rsidRPr="008B1F79">
        <w:tab/>
        <w:t>Utilizes Doppler processing techniques,</w:t>
      </w:r>
    </w:p>
    <w:p w14:paraId="12F01E2E" w14:textId="77777777" w:rsidR="002353DD" w:rsidRPr="008B1F79" w:rsidRDefault="002353DD" w:rsidP="002353DD">
      <w:pPr>
        <w:pStyle w:val="enumlev1"/>
      </w:pPr>
      <w:r w:rsidRPr="008B1F79">
        <w:t>–</w:t>
      </w:r>
      <w:r w:rsidRPr="008B1F79">
        <w:tab/>
        <w:t>Peak power is 200 watts with 170 watts minimum power at 13% duty cycle,</w:t>
      </w:r>
    </w:p>
    <w:p w14:paraId="20C291F8" w14:textId="77777777" w:rsidR="002353DD" w:rsidRPr="008B1F79" w:rsidRDefault="002353DD" w:rsidP="002353DD">
      <w:pPr>
        <w:pStyle w:val="enumlev1"/>
      </w:pPr>
      <w:r w:rsidRPr="008B1F79">
        <w:t>–</w:t>
      </w:r>
      <w:r w:rsidRPr="008B1F79">
        <w:tab/>
        <w:t>Controlled RF Spectrum that is ITU compliant and selection of 12 transmit RF frequencies providing frequency diversity to improve target detection,</w:t>
      </w:r>
    </w:p>
    <w:p w14:paraId="6366A6F7" w14:textId="77777777" w:rsidR="002353DD" w:rsidRPr="008B1F79" w:rsidRDefault="002353DD" w:rsidP="002353DD">
      <w:pPr>
        <w:pStyle w:val="enumlev1"/>
      </w:pPr>
      <w:r w:rsidRPr="008B1F79">
        <w:t>–</w:t>
      </w:r>
      <w:r w:rsidRPr="008B1F79">
        <w:tab/>
        <w:t xml:space="preserve">Radar </w:t>
      </w:r>
      <w:proofErr w:type="gramStart"/>
      <w:r w:rsidRPr="008B1F79">
        <w:t>waveform</w:t>
      </w:r>
      <w:proofErr w:type="gramEnd"/>
      <w:r w:rsidRPr="008B1F79">
        <w:t xml:space="preserve"> are digitally generated,</w:t>
      </w:r>
    </w:p>
    <w:p w14:paraId="742043B2" w14:textId="77777777" w:rsidR="002353DD" w:rsidRPr="008B1F79" w:rsidRDefault="002353DD" w:rsidP="002353DD">
      <w:pPr>
        <w:pStyle w:val="enumlev1"/>
      </w:pPr>
      <w:r w:rsidRPr="008B1F79">
        <w:t>–</w:t>
      </w:r>
      <w:r w:rsidRPr="008B1F79">
        <w:tab/>
        <w:t>The signal processing provides protection from multiple time around echoes,</w:t>
      </w:r>
    </w:p>
    <w:p w14:paraId="14D1E812" w14:textId="77777777" w:rsidR="002353DD" w:rsidRPr="008B1F79" w:rsidRDefault="002353DD" w:rsidP="002353DD">
      <w:pPr>
        <w:pStyle w:val="enumlev1"/>
      </w:pPr>
      <w:r w:rsidRPr="008B1F79">
        <w:t>–</w:t>
      </w:r>
      <w:r w:rsidRPr="008B1F79">
        <w:tab/>
        <w:t>Provides improved detection and rain and sea clutter rejection performance,</w:t>
      </w:r>
    </w:p>
    <w:p w14:paraId="53C0BD4D" w14:textId="77777777" w:rsidR="002353DD" w:rsidRPr="008B1F79" w:rsidRDefault="002353DD" w:rsidP="002353DD">
      <w:pPr>
        <w:pStyle w:val="enumlev1"/>
      </w:pPr>
      <w:r w:rsidRPr="008B1F79">
        <w:t>–</w:t>
      </w:r>
      <w:r w:rsidRPr="008B1F79">
        <w:tab/>
        <w:t>Provides energy for detection and meets minimum range constraint of IMO,</w:t>
      </w:r>
    </w:p>
    <w:p w14:paraId="242B06BF" w14:textId="77777777" w:rsidR="002353DD" w:rsidRPr="008B1F79" w:rsidRDefault="002353DD" w:rsidP="002353DD">
      <w:pPr>
        <w:pStyle w:val="enumlev1"/>
      </w:pPr>
      <w:r w:rsidRPr="008B1F79">
        <w:t>–</w:t>
      </w:r>
      <w:r w:rsidRPr="008B1F79">
        <w:tab/>
        <w:t>The radar range cell size is maintained over the entire instrumented range,</w:t>
      </w:r>
    </w:p>
    <w:p w14:paraId="21AE83B6" w14:textId="77777777" w:rsidR="002353DD" w:rsidRPr="008B1F79" w:rsidRDefault="002353DD" w:rsidP="002353DD">
      <w:pPr>
        <w:pStyle w:val="enumlev1"/>
      </w:pPr>
      <w:r w:rsidRPr="008B1F79">
        <w:t>–</w:t>
      </w:r>
      <w:r w:rsidRPr="008B1F79">
        <w:tab/>
        <w:t xml:space="preserve">Low power mode is available that reduces transmit power by 7 </w:t>
      </w:r>
      <w:proofErr w:type="spellStart"/>
      <w:r w:rsidRPr="008B1F79">
        <w:t>dB.</w:t>
      </w:r>
      <w:proofErr w:type="spellEnd"/>
    </w:p>
    <w:p w14:paraId="3EFFAB0B" w14:textId="77777777" w:rsidR="002353DD" w:rsidRPr="008B1F79" w:rsidRDefault="002353DD" w:rsidP="002353DD">
      <w:pPr>
        <w:pStyle w:val="Heading1"/>
      </w:pPr>
      <w:r w:rsidRPr="008B1F79">
        <w:lastRenderedPageBreak/>
        <w:t>5</w:t>
      </w:r>
      <w:r w:rsidRPr="008B1F79">
        <w:tab/>
        <w:t>Additional information relevant to unmanned aircraft detect and avoid radars</w:t>
      </w:r>
    </w:p>
    <w:p w14:paraId="71519B3C" w14:textId="77777777" w:rsidR="002353DD" w:rsidRPr="008B1F79" w:rsidRDefault="002353DD" w:rsidP="002353DD">
      <w:r w:rsidRPr="008B1F79">
        <w:t>An emerging class of airborne radars, known as detect-and-avoid (DAA) radars, is being developed for the purpose of enhancing flight safety by providing warnings of potential collisions or conflicts with non-cooperative aircraft. (In this context ‘non-cooperative’ aircraft are aircraft that are not equipped with an air traffic control radar beacon system transponder, automatic dependent surveillance-broadcast system, traffic alert and collision avoidance system or airborne collision avoidance system) The mission of this class of airborne radars encompasses several partially-overlapping functions referred to as collision avoidance, conflict avoidance, self-separation, safe separation, sense-and-avoid and due regard. This class of radars is of particular interest in unmanned aircraft (UA) applications where there is no onboard pilot to provide the safety-of-flight function visually.</w:t>
      </w:r>
    </w:p>
    <w:p w14:paraId="62BD4F9F" w14:textId="77777777" w:rsidR="002353DD" w:rsidRPr="008B1F79" w:rsidRDefault="002353DD" w:rsidP="002353DD">
      <w:r w:rsidRPr="008B1F79">
        <w:t xml:space="preserve">Detect-and-avoid radars must track all potentially threatening aircraft (called ‘intruders’) in their field of regard while simultaneously searching for new threats. Since more than one intruder will frequently be in the radar’s field of regard, a multi-target tracker is required. This requires either </w:t>
      </w:r>
      <w:proofErr w:type="gramStart"/>
      <w:r w:rsidRPr="008B1F79">
        <w:t>fairly rapid</w:t>
      </w:r>
      <w:proofErr w:type="gramEnd"/>
      <w:r w:rsidRPr="008B1F79">
        <w:t xml:space="preserve"> track-while-scan operation, or alternatively, interleaved search and track functions in a mode called ‘search while track’ in which the track updates are scheduled as they are required. This type of operation requires beam agility beyond the capability of a mechanically scanned antenna. For this reason, all airborne DAA radars currently under development use either electronically scanned antennas or beamforming techniques to provide the required search and track functions. </w:t>
      </w:r>
    </w:p>
    <w:p w14:paraId="13A4664C" w14:textId="77777777" w:rsidR="002353DD" w:rsidRPr="008B1F79" w:rsidRDefault="002353DD" w:rsidP="002353DD">
      <w:r w:rsidRPr="008B1F79">
        <w:t>The range required for detection and tracking depends on the amount of warning time required. This in turn depends on the speed of the host platform (called the ‘</w:t>
      </w:r>
      <w:proofErr w:type="spellStart"/>
      <w:r w:rsidRPr="008B1F79">
        <w:t>ownship</w:t>
      </w:r>
      <w:proofErr w:type="spellEnd"/>
      <w:r w:rsidRPr="008B1F79">
        <w:t xml:space="preserve">’), the speed of potential threats, the </w:t>
      </w:r>
      <w:proofErr w:type="spellStart"/>
      <w:r w:rsidRPr="008B1F79">
        <w:t>ownship’s</w:t>
      </w:r>
      <w:proofErr w:type="spellEnd"/>
      <w:r w:rsidRPr="008B1F79">
        <w:t xml:space="preserve"> manoeuvring capability, the type of avoidance manoeuvre (e.g. lateral vs vertical) and delays in initiating and executing the avoidance manoeuvre. A relatively fast UA with limited manoeuvrability would require a sensor with a greater range than a slower, more manoeuvrable UA. The range at which a threat warning must be issued is typically 2.5-20 km depending on the host platform characteristics, the intruder characteristics, the required miss distance and the measurement errors. A target track must be established at a somewhat greater range </w:t>
      </w:r>
      <w:proofErr w:type="gramStart"/>
      <w:r w:rsidRPr="008B1F79">
        <w:t>in order to</w:t>
      </w:r>
      <w:proofErr w:type="gramEnd"/>
      <w:r w:rsidRPr="008B1F79">
        <w:t xml:space="preserve"> provide this warning capability.</w:t>
      </w:r>
    </w:p>
    <w:p w14:paraId="24F53BCA" w14:textId="77777777" w:rsidR="002353DD" w:rsidRPr="008B1F79" w:rsidRDefault="002353DD" w:rsidP="002353DD">
      <w:r w:rsidRPr="008B1F79">
        <w:t>The 8 500-10 500 MHz frequency range is of interest for this class of radars because it provides a good compromise between tracking accuracy and the ability to operate in light-to-moderate rain. Although higher frequencies would provide better angle measurement accuracy for a given antenna size, rain attenuation increases much more rapidly with increasing frequency than the improvement in angle measurement accuracy. Lower frequencies would greatly reduce the effects of rain but would require antenna apertures possibly larger than the host vehicle could accommodate. Of particular interest in this frequency range are two sub-bands (8 750</w:t>
      </w:r>
      <w:r w:rsidRPr="008B1F79">
        <w:noBreakHyphen/>
        <w:t>8 850 MHz and 9 300</w:t>
      </w:r>
      <w:r w:rsidRPr="008B1F79">
        <w:noBreakHyphen/>
        <w:t>9 500 MHz) that have been identified in Report ITU-R M.2204 as suitable for this type of application and are allocated to aeronautical radionavigation services.</w:t>
      </w:r>
    </w:p>
    <w:p w14:paraId="6F03877A" w14:textId="77777777" w:rsidR="002353DD" w:rsidRPr="008B1F79" w:rsidRDefault="002353DD" w:rsidP="002353DD">
      <w:r w:rsidRPr="008B1F79">
        <w:t>Other characteristics of DAA radars are enumerated below.</w:t>
      </w:r>
    </w:p>
    <w:p w14:paraId="75713E04" w14:textId="77777777" w:rsidR="002353DD" w:rsidRPr="008B1F79" w:rsidRDefault="002353DD" w:rsidP="002353DD">
      <w:pPr>
        <w:pStyle w:val="enumlev1"/>
      </w:pPr>
      <w:r w:rsidRPr="008B1F79">
        <w:t>–</w:t>
      </w:r>
      <w:r w:rsidRPr="008B1F79">
        <w:tab/>
        <w:t>Two or three electronically scanned antenna faces are typically used to provide ±110 degrees of azimuth coverage.</w:t>
      </w:r>
    </w:p>
    <w:p w14:paraId="14651279" w14:textId="77777777" w:rsidR="002353DD" w:rsidRPr="008B1F79" w:rsidRDefault="002353DD" w:rsidP="002353DD">
      <w:pPr>
        <w:pStyle w:val="enumlev1"/>
      </w:pPr>
      <w:r w:rsidRPr="008B1F79">
        <w:t>–</w:t>
      </w:r>
      <w:r w:rsidRPr="008B1F79">
        <w:tab/>
        <w:t>Medium PRF and/or high PRF waveforms with PRFs in the 5-60 kHz range are used to provide clutter rejection in look</w:t>
      </w:r>
      <w:r w:rsidRPr="008B1F79">
        <w:noBreakHyphen/>
        <w:t>down encounters. Low PRF waveforms with PRFs of roughly 1-2 kHz may be used in look-up encounters to provide range-unambiguous performance.</w:t>
      </w:r>
    </w:p>
    <w:p w14:paraId="0482588B" w14:textId="77777777" w:rsidR="002353DD" w:rsidRPr="008B1F79" w:rsidRDefault="002353DD" w:rsidP="002353DD">
      <w:pPr>
        <w:pStyle w:val="enumlev1"/>
      </w:pPr>
      <w:r w:rsidRPr="008B1F79">
        <w:t>–</w:t>
      </w:r>
      <w:r w:rsidRPr="008B1F79">
        <w:tab/>
        <w:t>Solid-state RF power amplification is used, with transmit duty factors typically in the range of 4-20%.</w:t>
      </w:r>
    </w:p>
    <w:p w14:paraId="178B82E6" w14:textId="77777777" w:rsidR="002353DD" w:rsidRPr="008B1F79" w:rsidRDefault="002353DD" w:rsidP="002353DD">
      <w:pPr>
        <w:pStyle w:val="enumlev1"/>
      </w:pPr>
      <w:r w:rsidRPr="008B1F79">
        <w:lastRenderedPageBreak/>
        <w:t>–</w:t>
      </w:r>
      <w:r w:rsidRPr="008B1F79">
        <w:tab/>
        <w:t xml:space="preserve">Pulse compression using intra-pulse phase coding (e.g. Barker codes, pseudo-noise codes, </w:t>
      </w:r>
      <w:r w:rsidRPr="008B1F79">
        <w:rPr>
          <w:i/>
          <w:iCs/>
        </w:rPr>
        <w:t>Lewis</w:t>
      </w:r>
      <w:r w:rsidRPr="008B1F79">
        <w:t>-</w:t>
      </w:r>
      <w:r w:rsidRPr="008B1F79">
        <w:rPr>
          <w:i/>
          <w:iCs/>
        </w:rPr>
        <w:t>Kretschmer</w:t>
      </w:r>
      <w:r w:rsidRPr="008B1F79">
        <w:t xml:space="preserve"> “P” codes, etc.) or </w:t>
      </w:r>
      <w:proofErr w:type="spellStart"/>
      <w:r w:rsidRPr="008B1F79">
        <w:t>intrapulse</w:t>
      </w:r>
      <w:proofErr w:type="spellEnd"/>
      <w:r w:rsidRPr="008B1F79">
        <w:t xml:space="preserve"> linear frequency modulation (LFM) is often employed to reduce the range cell size </w:t>
      </w:r>
      <w:proofErr w:type="gramStart"/>
      <w:r w:rsidRPr="008B1F79">
        <w:t>in order to</w:t>
      </w:r>
      <w:proofErr w:type="gramEnd"/>
      <w:r w:rsidRPr="008B1F79">
        <w:t xml:space="preserve"> improve the target</w:t>
      </w:r>
      <w:r w:rsidRPr="008B1F79">
        <w:noBreakHyphen/>
        <w:t>to</w:t>
      </w:r>
      <w:r w:rsidRPr="008B1F79">
        <w:noBreakHyphen/>
        <w:t>clutter ratio while maintaining a high duty factor.</w:t>
      </w:r>
    </w:p>
    <w:p w14:paraId="5E296015" w14:textId="77777777" w:rsidR="002353DD" w:rsidRPr="008B1F79" w:rsidRDefault="002353DD" w:rsidP="002353DD">
      <w:pPr>
        <w:pStyle w:val="enumlev1"/>
      </w:pPr>
      <w:r w:rsidRPr="008B1F79">
        <w:t>–</w:t>
      </w:r>
      <w:r w:rsidRPr="008B1F79">
        <w:tab/>
        <w:t>Digital signal processing provides Doppler filter bandwidths of 50-500 Hz enabling target discrimination based on velocity and facilitating clutter rejection.</w:t>
      </w:r>
    </w:p>
    <w:p w14:paraId="7457FE1C" w14:textId="77777777" w:rsidR="002353DD" w:rsidRPr="008B1F79" w:rsidRDefault="002353DD" w:rsidP="002353DD">
      <w:pPr>
        <w:pStyle w:val="enumlev1"/>
      </w:pPr>
      <w:r w:rsidRPr="008B1F79">
        <w:t>–</w:t>
      </w:r>
      <w:r w:rsidRPr="008B1F79">
        <w:tab/>
      </w:r>
      <w:proofErr w:type="spellStart"/>
      <w:r w:rsidRPr="008B1F79">
        <w:t>Monopulse</w:t>
      </w:r>
      <w:proofErr w:type="spellEnd"/>
      <w:r w:rsidRPr="008B1F79">
        <w:t xml:space="preserve"> angle measurement permits accurate angle tracking on fluctuating target returns.</w:t>
      </w:r>
    </w:p>
    <w:p w14:paraId="6EBC7B5E" w14:textId="77777777" w:rsidR="002353DD" w:rsidRPr="008B1F79" w:rsidRDefault="002353DD" w:rsidP="002353DD">
      <w:pPr>
        <w:pStyle w:val="enumlev1"/>
      </w:pPr>
      <w:r w:rsidRPr="008B1F79">
        <w:t>–</w:t>
      </w:r>
      <w:r w:rsidRPr="008B1F79">
        <w:tab/>
        <w:t>Frequency agility may be used to decorrelate target fluctuations, improving the probability of detection and improving the track quality.</w:t>
      </w:r>
    </w:p>
    <w:p w14:paraId="4FD5C773" w14:textId="77777777" w:rsidR="002353DD" w:rsidRPr="008B1F79" w:rsidRDefault="002353DD" w:rsidP="002353DD">
      <w:pPr>
        <w:pStyle w:val="enumlev1"/>
      </w:pPr>
      <w:r w:rsidRPr="008B1F79">
        <w:t>–</w:t>
      </w:r>
      <w:r w:rsidRPr="008B1F79">
        <w:tab/>
        <w:t>A guard antenna (also called a sidelobe blanker) may be employed to mitigate the effects of ground clutter and interference received through the antenna sidelobes.</w:t>
      </w:r>
    </w:p>
    <w:p w14:paraId="57515BD2" w14:textId="77777777" w:rsidR="002353DD" w:rsidRPr="008B1F79" w:rsidRDefault="002353DD" w:rsidP="002353DD">
      <w:r w:rsidRPr="008B1F79">
        <w:t>Characteristics of example DAA radar are presented in Table 1 (System A13).</w:t>
      </w:r>
    </w:p>
    <w:p w14:paraId="673C6758" w14:textId="77777777" w:rsidR="002353DD" w:rsidRPr="008B1F79" w:rsidRDefault="002353DD" w:rsidP="002353DD">
      <w:pPr>
        <w:pStyle w:val="Heading1"/>
      </w:pPr>
      <w:r w:rsidRPr="008B1F79">
        <w:t>6</w:t>
      </w:r>
      <w:r w:rsidRPr="008B1F79">
        <w:tab/>
        <w:t>Future radiodetermination systems</w:t>
      </w:r>
    </w:p>
    <w:p w14:paraId="135595EE" w14:textId="77777777" w:rsidR="002353DD" w:rsidRPr="008B1F79" w:rsidRDefault="002353DD" w:rsidP="002353DD">
      <w:r w:rsidRPr="008B1F79">
        <w:t>In broad outline, radiodetermination radars that might be developed in the future to operate in the frequency band 8 500-10 680 MHz are likely to resemble the existing radars described here. In addition to providing the potential for high-resolution volume sampling throughout the entire troposphere, the network of distributed Doppler weather radars will be designed for efficient utilization by employing low</w:t>
      </w:r>
      <w:r w:rsidRPr="008B1F79">
        <w:noBreakHyphen/>
        <w:t>power solid-state operation. Other technical parameters, such as a 1 metre antenna diameter and low duty cycle modes of operation are consistent with current radiodetermination radars operating in the frequency band 8 500-10 680 MHz. Future radiodetermination radars are also likely to have at least as much flexibility as the radars already described, including the capacity to operate differently in different azimuth and elevation sectors.</w:t>
      </w:r>
    </w:p>
    <w:p w14:paraId="556581B5" w14:textId="77777777" w:rsidR="002353DD" w:rsidRPr="008B1F79" w:rsidRDefault="002353DD" w:rsidP="002353DD">
      <w:r w:rsidRPr="008B1F79">
        <w:t>It is reasonable to expect that some future designs may strive for a capability to operate in a wide frequency band extending at least to the frequency band limits used in this consideration.</w:t>
      </w:r>
    </w:p>
    <w:p w14:paraId="322DEA13" w14:textId="77777777" w:rsidR="002353DD" w:rsidRPr="008B1F79" w:rsidRDefault="002353DD" w:rsidP="002353DD">
      <w:r w:rsidRPr="008B1F79">
        <w:t>Future radiodetermination radars are likely to have electronically steerable beam antennas. Current technology makes phase steering a practical and attractive alternative to frequency steering, and numerous radiodetermination radars developed in recent years for use in other frequency bands have employed phase steering in both azimuth and elevation. Unlike frequency-steered radars (e.g. Systems 15 and 17), new phased-array radars can steer any fundamental frequency in the radar’s operating frequency band to any arbitrary azimuth and elevation within its angular coverage area. Among other advantages, this would facilitate electromagnetic compatibility in many circumstances.</w:t>
      </w:r>
    </w:p>
    <w:p w14:paraId="2679B545" w14:textId="77777777" w:rsidR="002353DD" w:rsidRPr="008B1F79" w:rsidRDefault="002353DD" w:rsidP="002353DD">
      <w:r w:rsidRPr="008B1F79">
        <w:t xml:space="preserve">Some future radiodetermination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8B1F79">
        <w:t>by the use of</w:t>
      </w:r>
      <w:proofErr w:type="gramEnd"/>
      <w:r w:rsidRPr="008B1F79">
        <w:t xml:space="preserve"> solid-state transmitter/antenna systems. In that case, the transmitted pulses would be longer in duration and the transmit duty cycles would be substantially higher than those of current tube-type radar transmitters.</w:t>
      </w:r>
    </w:p>
    <w:p w14:paraId="262BCDCB" w14:textId="77777777" w:rsidR="002353DD" w:rsidRPr="008B1F79" w:rsidRDefault="002353DD" w:rsidP="002353DD"/>
    <w:p w14:paraId="7982A149" w14:textId="77777777" w:rsidR="002353DD" w:rsidRPr="008B1F79" w:rsidRDefault="002353DD" w:rsidP="002353DD"/>
    <w:p w14:paraId="237264BC" w14:textId="77777777" w:rsidR="002353DD" w:rsidRPr="008B1F79" w:rsidRDefault="002353DD" w:rsidP="002353DD">
      <w:pPr>
        <w:pStyle w:val="AnnexNoTitle"/>
        <w:rPr>
          <w:lang w:val="en-GB"/>
        </w:rPr>
      </w:pPr>
      <w:r w:rsidRPr="008B1F79">
        <w:rPr>
          <w:lang w:val="en-GB"/>
        </w:rPr>
        <w:lastRenderedPageBreak/>
        <w:t>Annex 2</w:t>
      </w:r>
      <w:r w:rsidRPr="008B1F79">
        <w:rPr>
          <w:lang w:val="en-GB"/>
        </w:rPr>
        <w:br/>
      </w:r>
      <w:r w:rsidRPr="008B1F79">
        <w:rPr>
          <w:lang w:val="en-GB"/>
        </w:rPr>
        <w:br/>
        <w:t>Protection criteria for radars</w:t>
      </w:r>
    </w:p>
    <w:p w14:paraId="768F3378" w14:textId="77777777" w:rsidR="002353DD" w:rsidRPr="008B1F79" w:rsidRDefault="002353DD" w:rsidP="002353DD">
      <w:pPr>
        <w:pStyle w:val="Heading1"/>
      </w:pPr>
      <w:r w:rsidRPr="008B1F79">
        <w:t>1</w:t>
      </w:r>
      <w:r w:rsidRPr="008B1F79">
        <w:tab/>
        <w:t>Protection criteria</w:t>
      </w:r>
    </w:p>
    <w:p w14:paraId="6EB6851E" w14:textId="77777777" w:rsidR="002353DD" w:rsidRPr="008B1F79" w:rsidRDefault="002353DD" w:rsidP="002353DD">
      <w:pPr>
        <w:pStyle w:val="Heading2"/>
      </w:pPr>
      <w:r w:rsidRPr="008B1F79">
        <w:t>1.1</w:t>
      </w:r>
      <w:r w:rsidRPr="008B1F79">
        <w:tab/>
        <w:t>Continuous noise-like interference</w:t>
      </w:r>
    </w:p>
    <w:p w14:paraId="6B1DB9EB" w14:textId="77777777" w:rsidR="002353DD" w:rsidRPr="008B1F79" w:rsidRDefault="002353DD" w:rsidP="002353DD">
      <w:r w:rsidRPr="008B1F79">
        <w:t xml:space="preserve">Radars are affected in fundamentally different ways by unwanted signals of different forms, and an especially sharp difference prevails between the effects of continuous noise-like energy and those of pulses. Continuous-wave interference of a noise-like type inflicts a desensitizing effect on radiodetermination radars, and that effect is predictably related to its intensity. Within any azimuth sectors in which such interference arrives, its power-spectral density can, to a reasonable approximation, simply be added to the power-spectral density of the radar-system thermal noise. If the power of radar-system noise in the absence of interference is denoted by </w:t>
      </w:r>
      <w:r w:rsidRPr="008B1F79">
        <w:rPr>
          <w:i/>
        </w:rPr>
        <w:t>N</w:t>
      </w:r>
      <w:r w:rsidRPr="008B1F79">
        <w:t xml:space="preserve"> and that of noise-like interference by </w:t>
      </w:r>
      <w:r w:rsidRPr="008B1F79">
        <w:rPr>
          <w:i/>
        </w:rPr>
        <w:t>I</w:t>
      </w:r>
      <w:r w:rsidRPr="008B1F79">
        <w:t xml:space="preserve">, the resultant effective-noise power becomes simply </w:t>
      </w:r>
      <w:r w:rsidRPr="008B1F79">
        <w:rPr>
          <w:i/>
        </w:rPr>
        <w:t>I</w:t>
      </w:r>
      <w:r w:rsidRPr="008B1F79">
        <w:t> + </w:t>
      </w:r>
      <w:r w:rsidRPr="008B1F79">
        <w:rPr>
          <w:i/>
        </w:rPr>
        <w:t>N</w:t>
      </w:r>
      <w:r w:rsidRPr="008B1F79">
        <w:t>.</w:t>
      </w:r>
    </w:p>
    <w:p w14:paraId="6E726D78" w14:textId="77777777" w:rsidR="002353DD" w:rsidRPr="008B1F79" w:rsidRDefault="002353DD" w:rsidP="002353DD">
      <w:r w:rsidRPr="008B1F79">
        <w:t>Given that, the radar protection criteria traditionally established within ITU</w:t>
      </w:r>
      <w:r w:rsidRPr="008B1F79">
        <w:noBreakHyphen/>
        <w:t xml:space="preserve">R are based on the penalties incurred to maintain the target-return signal-to-noise ratio in the presence of the interference, requiring that the target-return power be raised in proportion to the increase of noise power from </w:t>
      </w:r>
      <w:r w:rsidRPr="008B1F79">
        <w:rPr>
          <w:i/>
        </w:rPr>
        <w:t>N</w:t>
      </w:r>
      <w:r w:rsidRPr="008B1F79">
        <w:t xml:space="preserve"> to </w:t>
      </w:r>
      <w:r w:rsidRPr="008B1F79">
        <w:rPr>
          <w:i/>
        </w:rPr>
        <w:t>I +</w:t>
      </w:r>
      <w:r w:rsidRPr="008B1F79">
        <w:t> </w:t>
      </w:r>
      <w:r w:rsidRPr="008B1F79">
        <w:rPr>
          <w:i/>
        </w:rPr>
        <w:t>N</w:t>
      </w:r>
      <w:r w:rsidRPr="008B1F79">
        <w:t>.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nearly optimum signal processing is becoming commonplace.)</w:t>
      </w:r>
    </w:p>
    <w:p w14:paraId="36DE9399" w14:textId="77777777" w:rsidR="002353DD" w:rsidRPr="008B1F79" w:rsidRDefault="002353DD" w:rsidP="002353DD">
      <w:r w:rsidRPr="008B1F79">
        <w:t>These penalties vary depending on the radar’s function and the nature of its targets. For most radars, an increase in the effective noise level of about 1 dB would inflict the maximum tolerable degradation on performance. In the case of a discrete target having a given average or median RCS, that increase would reduce the detection range by about 6% regardless of any RCS fluctuation characteristics that target might have. This effect results from the fact that the achievable free-space range is proportional to the 4</w:t>
      </w:r>
      <w:r w:rsidRPr="008B1F79">
        <w:rPr>
          <w:vertAlign w:val="superscript"/>
        </w:rPr>
        <w:t>th</w:t>
      </w:r>
      <w:r w:rsidRPr="008B1F79">
        <w:t xml:space="preserve"> root of the resultant signal-to-noise power ratio (SNR), from the most familiar form of the radar range equation. A 1 dB increase of effective noise power is a factor of 1.26 in power, so it would, if uncompensated, require the </w:t>
      </w:r>
      <w:proofErr w:type="gramStart"/>
      <w:r w:rsidRPr="008B1F79">
        <w:t>free-space</w:t>
      </w:r>
      <w:proofErr w:type="gramEnd"/>
      <w:r w:rsidRPr="008B1F79">
        <w:t xml:space="preserve"> range from a given discrete target to be reduced by a factor of 1</w:t>
      </w:r>
      <w:proofErr w:type="gramStart"/>
      <w:r w:rsidRPr="008B1F79">
        <w:t>/(</w:t>
      </w:r>
      <w:proofErr w:type="gramEnd"/>
      <w:r w:rsidRPr="008B1F79">
        <w:t>1.26</w:t>
      </w:r>
      <w:r w:rsidRPr="008B1F79">
        <w:rPr>
          <w:vertAlign w:val="superscript"/>
        </w:rPr>
        <w:t>1/4</w:t>
      </w:r>
      <w:r w:rsidRPr="008B1F79">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13D129EE" w14:textId="77777777" w:rsidR="002353DD" w:rsidRPr="008B1F79" w:rsidRDefault="002353DD" w:rsidP="002353DD">
      <w:r w:rsidRPr="008B1F79">
        <w:t>Airborne weather-avoidance and weather-observation radars differ from discrete-target radars in having extended targets, typically precipitation, that often fills the entire radar beam (which is typically quite narrow). In the corresponding form of the radar range equation, SNR is inversely proportional to the inverse square of range rather than to its inverse 4</w:t>
      </w:r>
      <w:r w:rsidRPr="008B1F79">
        <w:rPr>
          <w:vertAlign w:val="superscript"/>
        </w:rPr>
        <w:t>th</w:t>
      </w:r>
      <w:r w:rsidRPr="008B1F79">
        <w:t xml:space="preserve"> power. For a weather radar observing beam-filling rain, the range reduction for a given precision of rainfall-rate estimation would be the square root of the 1 dB </w:t>
      </w:r>
      <w:proofErr w:type="gramStart"/>
      <w:r w:rsidRPr="008B1F79">
        <w:t>factor;</w:t>
      </w:r>
      <w:proofErr w:type="gramEnd"/>
      <w:r w:rsidRPr="008B1F79">
        <w:t xml:space="preserve"> i.e. (1.26)</w:t>
      </w:r>
      <w:r w:rsidRPr="008B1F79">
        <w:rPr>
          <w:vertAlign w:val="superscript"/>
        </w:rPr>
        <w:t>1/2</w:t>
      </w:r>
      <w:r w:rsidRPr="008B1F79">
        <w:t xml:space="preserve">, which equals 1.12. Thus, there is a 12% loss of range capability in the presence of such interference, that also corresponds to a 21% loss of area coverage. Alternatively, for a given range, the interference would raise (i.e. degrade) the </w:t>
      </w:r>
      <w:r w:rsidRPr="008B1F79">
        <w:lastRenderedPageBreak/>
        <w:t xml:space="preserve">minimum measurable weather reflectivity by about 26%, again without regard to weather reflectivity fluctuation characteristics. </w:t>
      </w:r>
    </w:p>
    <w:p w14:paraId="5A423EAA" w14:textId="77777777" w:rsidR="002353DD" w:rsidRPr="008B1F79" w:rsidRDefault="002353DD" w:rsidP="002353DD">
      <w:r w:rsidRPr="008B1F79">
        <w:t xml:space="preserve">Synthetic-aperture radars (SARs) perform coherent integration of return pulses over the time required for the antenna beam RF traverse each pixel in the observed scene by virtue of the radar platform’s motion. Since the width of the beam’s illumination on the ground is directly proportional to the range (typically proportional to the altitude of the radar platform </w:t>
      </w:r>
      <w:proofErr w:type="gramStart"/>
      <w:r w:rsidRPr="008B1F79">
        <w:t>and also</w:t>
      </w:r>
      <w:proofErr w:type="gramEnd"/>
      <w:r w:rsidRPr="008B1F79">
        <w:t xml:space="preserve"> increasing with the swath angle), the number of pulses available for integration, and hence the integration processing gain relative to noise, is also proportional to the range. To the extent that design flexibility permits, the output (processed) SNR is therefore modified from the proportionality to the inverse-4</w:t>
      </w:r>
      <w:r w:rsidRPr="008B1F79">
        <w:rPr>
          <w:vertAlign w:val="superscript"/>
        </w:rPr>
        <w:t>th</w:t>
      </w:r>
      <w:r w:rsidRPr="008B1F79">
        <w:t>-power of range that prevails with a discrete target observed by a real-aperture radar to a proportionality to the inverse 3</w:t>
      </w:r>
      <w:r w:rsidRPr="008B1F79">
        <w:rPr>
          <w:vertAlign w:val="superscript"/>
        </w:rPr>
        <w:t>rd</w:t>
      </w:r>
      <w:r w:rsidRPr="008B1F79">
        <w:t xml:space="preserve"> power of range. Consequently, a 1 dB increase of effective noise </w:t>
      </w:r>
      <w:proofErr w:type="gramStart"/>
      <w:r w:rsidRPr="008B1F79">
        <w:t>power;</w:t>
      </w:r>
      <w:proofErr w:type="gramEnd"/>
      <w:r w:rsidRPr="008B1F79">
        <w:t xml:space="preserve"> i.e. the increase by a factor of 1.26 in power, would require that the range of a SAR from given terrain to be imaged be reduced by a factor of 1</w:t>
      </w:r>
      <w:proofErr w:type="gramStart"/>
      <w:r w:rsidRPr="008B1F79">
        <w:t>/(</w:t>
      </w:r>
      <w:proofErr w:type="gramEnd"/>
      <w:r w:rsidRPr="008B1F79">
        <w:t>1.26</w:t>
      </w:r>
      <w:r w:rsidRPr="008B1F79">
        <w:rPr>
          <w:vertAlign w:val="superscript"/>
        </w:rPr>
        <w:t>1/3</w:t>
      </w:r>
      <w:r w:rsidRPr="008B1F79">
        <w:t xml:space="preserve">), or 1/1.077; i.e. a loss of 7.7%. Provided that operational restrictions permit such a range reduction, that would in turn inflict a corresponding reduction in the rate at which imaging data can be gathered. This again is at the limit of acceptability. Another option would be to raise the average power of the SAR transmitter by 26%, which is likewise at the limit of acceptability. </w:t>
      </w:r>
    </w:p>
    <w:p w14:paraId="3A6AEA3B" w14:textId="77777777" w:rsidR="002353DD" w:rsidRPr="008B1F79" w:rsidRDefault="002353DD" w:rsidP="002353DD">
      <w:pPr>
        <w:pStyle w:val="Heading3"/>
      </w:pPr>
      <w:r w:rsidRPr="008B1F79">
        <w:t>1.1.1</w:t>
      </w:r>
      <w:r w:rsidRPr="008B1F79">
        <w:tab/>
        <w:t>Aggregation of interference contributions</w:t>
      </w:r>
    </w:p>
    <w:p w14:paraId="32A8B78B" w14:textId="77777777" w:rsidR="002353DD" w:rsidRPr="008B1F79" w:rsidRDefault="002353DD" w:rsidP="002353DD">
      <w:r w:rsidRPr="008B1F79">
        <w:t>The 1 dB increase referred to throughout the above discussions corresponds to an (</w:t>
      </w:r>
      <w:r w:rsidRPr="008B1F79">
        <w:rPr>
          <w:i/>
        </w:rPr>
        <w:t>I</w:t>
      </w:r>
      <w:r w:rsidRPr="008B1F79">
        <w:t> + </w:t>
      </w:r>
      <w:r w:rsidRPr="008B1F79">
        <w:rPr>
          <w:i/>
        </w:rPr>
        <w:t>N</w:t>
      </w:r>
      <w:r w:rsidRPr="008B1F79">
        <w:t>)/</w:t>
      </w:r>
      <w:r w:rsidRPr="008B1F79">
        <w:rPr>
          <w:i/>
        </w:rPr>
        <w:t>N</w:t>
      </w:r>
      <w:r w:rsidRPr="008B1F79">
        <w:t xml:space="preserve"> ratio of 1.26, or an </w:t>
      </w:r>
      <w:r w:rsidRPr="008B1F79">
        <w:rPr>
          <w:i/>
        </w:rPr>
        <w:t>I</w:t>
      </w:r>
      <w:r w:rsidRPr="008B1F79">
        <w:t>/</w:t>
      </w:r>
      <w:r w:rsidRPr="008B1F79">
        <w:rPr>
          <w:i/>
        </w:rPr>
        <w:t>N</w:t>
      </w:r>
      <w:r w:rsidRPr="008B1F79">
        <w:t xml:space="preserve"> of about −6 </w:t>
      </w:r>
      <w:proofErr w:type="spellStart"/>
      <w:r w:rsidRPr="008B1F79">
        <w:t>dB.</w:t>
      </w:r>
      <w:proofErr w:type="spellEnd"/>
      <w:r w:rsidRPr="008B1F79">
        <w:t xml:space="preserve"> This represents the tolerable aggregate effect of all interferers. It applies for reception via the radar’s main beam as well as for simultaneous reception via side lobes. The tolerable </w:t>
      </w:r>
      <w:r w:rsidRPr="008B1F79">
        <w:rPr>
          <w:i/>
        </w:rPr>
        <w:t>I</w:t>
      </w:r>
      <w:r w:rsidRPr="008B1F79">
        <w:t>/</w:t>
      </w:r>
      <w:r w:rsidRPr="008B1F79">
        <w:rPr>
          <w:i/>
        </w:rPr>
        <w:t>N</w:t>
      </w:r>
      <w:r w:rsidRPr="008B1F79">
        <w:t xml:space="preserve"> for an individual noise-like interferer therefore depends on the number of interferers and their geometry and should be assessed in the analysis of a given scenario. This is a consequence of the fact that almost all the radars in this band serve event-driven missions, observe non-cooperative targets, and do not have the benefit of redundancy, including the re</w:t>
      </w:r>
      <w:r w:rsidRPr="008B1F79">
        <w:noBreakHyphen/>
        <w:t xml:space="preserve">transmission of packets that is becoming used </w:t>
      </w:r>
      <w:proofErr w:type="gramStart"/>
      <w:r w:rsidRPr="008B1F79">
        <w:t>more and more</w:t>
      </w:r>
      <w:proofErr w:type="gramEnd"/>
      <w:r w:rsidRPr="008B1F79">
        <w:t xml:space="preserve"> in communications technologies. Basically, sensing, including radar, is a fundamentally different use of the RF spectrum than is communications, and the same interference-protection rules are not appropriate for both.</w:t>
      </w:r>
    </w:p>
    <w:p w14:paraId="0D962EBC" w14:textId="77777777" w:rsidR="002353DD" w:rsidRPr="008B1F79" w:rsidRDefault="002353DD" w:rsidP="002353DD">
      <w:pPr>
        <w:pStyle w:val="Heading2"/>
      </w:pPr>
      <w:r w:rsidRPr="008B1F79">
        <w:t>1.2</w:t>
      </w:r>
      <w:r w:rsidRPr="008B1F79">
        <w:tab/>
        <w:t>Pulsed interference</w:t>
      </w:r>
    </w:p>
    <w:p w14:paraId="558B909A" w14:textId="77777777" w:rsidR="002353DD" w:rsidRPr="008B1F79" w:rsidRDefault="002353DD" w:rsidP="002353DD">
      <w:pPr>
        <w:rPr>
          <w:iCs/>
        </w:rPr>
      </w:pPr>
      <w:r w:rsidRPr="008B1F79">
        <w:t>The effect of pulsed interference is more difficult to quantify and is strongly dependent on receiver</w:t>
      </w:r>
      <w:r w:rsidRPr="008B1F79">
        <w:noBreakHyphen/>
        <w:t>processor design and mode of system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interference. Assessing it will be an objective for analyses and/or testing of interactions between specific radar types. In general, numerous features of radars of the types described herein can be expected to help suppress low</w:t>
      </w:r>
      <w:r w:rsidRPr="008B1F79">
        <w:noBreakHyphen/>
        <w:t>duty-cycle pulsed interference, especially from a few isolated sources. Techniques for suppression of low-duty-cycle pulsed interference are contained in Recommendation ITU</w:t>
      </w:r>
      <w:r w:rsidRPr="008B1F79">
        <w:noBreakHyphen/>
        <w:t xml:space="preserve">R M.1372 – </w:t>
      </w:r>
      <w:r w:rsidRPr="008B1F79">
        <w:rPr>
          <w:iCs/>
        </w:rPr>
        <w:t>Efficient use of the radio spectrum by radar stations in the radiodetermination service.</w:t>
      </w:r>
    </w:p>
    <w:p w14:paraId="66374786" w14:textId="77777777" w:rsidR="002353DD" w:rsidRPr="008B1F79" w:rsidRDefault="002353DD" w:rsidP="002353DD">
      <w:pPr>
        <w:pStyle w:val="Heading1"/>
      </w:pPr>
      <w:r w:rsidRPr="008B1F79">
        <w:t>2</w:t>
      </w:r>
      <w:r w:rsidRPr="008B1F79">
        <w:tab/>
        <w:t>Shipborne radionavigation radars protection criteria</w:t>
      </w:r>
    </w:p>
    <w:p w14:paraId="71BFC8E0" w14:textId="77777777" w:rsidR="002353DD" w:rsidRPr="008B1F79" w:rsidRDefault="002353DD" w:rsidP="002353DD">
      <w:r w:rsidRPr="008B1F79">
        <w:t xml:space="preserve">There is </w:t>
      </w:r>
      <w:proofErr w:type="gramStart"/>
      <w:r w:rsidRPr="008B1F79">
        <w:t>as yet</w:t>
      </w:r>
      <w:proofErr w:type="gramEnd"/>
      <w:r w:rsidRPr="008B1F79">
        <w:t xml:space="preserve"> no international agreement on the protection criteria required for radars currently installed on ships for the scenarios identified above. However, Recommendation ITU-R M.1461 provides a generic interference/noise level of −6 </w:t>
      </w:r>
      <w:proofErr w:type="spellStart"/>
      <w:r w:rsidRPr="008B1F79">
        <w:t>dB.</w:t>
      </w:r>
      <w:proofErr w:type="spellEnd"/>
    </w:p>
    <w:p w14:paraId="658A3A79" w14:textId="77777777" w:rsidR="002353DD" w:rsidRPr="008B1F79" w:rsidRDefault="002353DD" w:rsidP="002353DD">
      <w:r w:rsidRPr="008B1F79">
        <w:t xml:space="preserve">The IMO has developed a revision to the operational performance standards for shipborne </w:t>
      </w:r>
      <w:proofErr w:type="gramStart"/>
      <w:r w:rsidRPr="008B1F79">
        <w:t>radar</w:t>
      </w:r>
      <w:proofErr w:type="gramEnd"/>
      <w:r w:rsidRPr="008B1F79">
        <w:t xml:space="preserve"> and this revision takes account of the recent ITU requirements for unwanted emissions. The IMO </w:t>
      </w:r>
      <w:r w:rsidRPr="008B1F79">
        <w:lastRenderedPageBreak/>
        <w:t>revision, for the first time, gives recognition to the possibility of interference from other radio services, and includes new requirements with respect to the detection of specific targets in terms of RCS (fluctuating) and required range, as a function of radar frequency band. The detection of a target is based upon an indication of it in at least eight out of ten scans and a probability of false alarm of 10</w:t>
      </w:r>
      <w:r w:rsidRPr="008B1F79">
        <w:rPr>
          <w:vertAlign w:val="superscript"/>
        </w:rPr>
        <w:t>−4</w:t>
      </w:r>
      <w:r w:rsidRPr="008B1F79">
        <w:t>. These detection requirements are specified in the absence of sea clutter, precipitation and evaporation duct, with an antenna height of 15 m above sea level.</w:t>
      </w:r>
    </w:p>
    <w:p w14:paraId="02F232F7" w14:textId="77777777" w:rsidR="002353DD" w:rsidRPr="008B1F79" w:rsidRDefault="002353DD" w:rsidP="002353DD">
      <w:r w:rsidRPr="008B1F79">
        <w:t>Most importantly, the international maritime authorities have stated, without reservation, in their recent update of the IMO Safety of Life at Sea Convention, that radar remains a primary sensor for the avoidance of collisions.</w:t>
      </w:r>
    </w:p>
    <w:p w14:paraId="2099DCA3" w14:textId="77777777" w:rsidR="002353DD" w:rsidRPr="008B1F79" w:rsidRDefault="002353DD" w:rsidP="002353DD">
      <w:r w:rsidRPr="008B1F79">
        <w:t>This statement should be viewed in the context of the mandatory fitting of AIS only to those vessels listed under IMO carriage requirements. These systems rely upon external references, e.g. GPS, for the verification of relative position indication in terms of collision avoidance scenarios.</w:t>
      </w:r>
    </w:p>
    <w:p w14:paraId="49B227D1" w14:textId="77777777" w:rsidR="002353DD" w:rsidRPr="008B1F79" w:rsidRDefault="002353DD" w:rsidP="002353DD">
      <w:r w:rsidRPr="008B1F79">
        <w:t>However, the fitting of such systems can never take account of many maritime objects, e.g. icebergs, floating debris, wrecks, and other vessels, that are not fitted with AIS. These objects are potential causes of collision with ships and need to be detected by ship radars. Radar will therefore remain the primary system for collision avoidance for the foreseeable future.</w:t>
      </w:r>
    </w:p>
    <w:p w14:paraId="52AE5C29" w14:textId="77777777" w:rsidR="002353DD" w:rsidRPr="008B1F79" w:rsidRDefault="002353DD" w:rsidP="002353DD">
      <w:r w:rsidRPr="008B1F79">
        <w:t>Intensive discussion with maritime authorities, including users, has resulted in an operational requirement that during all maritime voyages no interference that can be controlled by regulation is acceptable.</w:t>
      </w:r>
    </w:p>
    <w:p w14:paraId="06126591" w14:textId="77777777" w:rsidR="002353DD" w:rsidRPr="008B1F79" w:rsidRDefault="002353DD" w:rsidP="002353DD">
      <w:r w:rsidRPr="008B1F79">
        <w:t xml:space="preserve">In the meantime, the approach has been to carry out trials and determine what current shipborne radars can accept in terms of </w:t>
      </w:r>
      <w:r w:rsidRPr="008B1F79">
        <w:rPr>
          <w:i/>
        </w:rPr>
        <w:t>I</w:t>
      </w:r>
      <w:r w:rsidRPr="008B1F79">
        <w:t>/</w:t>
      </w:r>
      <w:r w:rsidRPr="008B1F79">
        <w:rPr>
          <w:i/>
        </w:rPr>
        <w:t xml:space="preserve">N </w:t>
      </w:r>
      <w:r w:rsidRPr="008B1F79">
        <w:t>as a function of probability of detection (see Annex 3).</w:t>
      </w:r>
    </w:p>
    <w:p w14:paraId="0ACF28E5" w14:textId="77777777" w:rsidR="002353DD" w:rsidRPr="008B1F79" w:rsidRDefault="002353DD" w:rsidP="002353DD"/>
    <w:p w14:paraId="48609C07" w14:textId="77777777" w:rsidR="002353DD" w:rsidRPr="008B1F79" w:rsidRDefault="002353DD" w:rsidP="002353DD"/>
    <w:p w14:paraId="3D4E9348" w14:textId="77777777" w:rsidR="002353DD" w:rsidRPr="008B1F79" w:rsidRDefault="002353DD" w:rsidP="002353DD">
      <w:pPr>
        <w:pStyle w:val="AnnexNoTitle"/>
        <w:rPr>
          <w:lang w:val="en-GB"/>
        </w:rPr>
      </w:pPr>
      <w:r w:rsidRPr="008B1F79">
        <w:rPr>
          <w:lang w:val="en-GB"/>
        </w:rPr>
        <w:t>Annex 3</w:t>
      </w:r>
      <w:r w:rsidRPr="008B1F79">
        <w:rPr>
          <w:lang w:val="en-GB"/>
        </w:rPr>
        <w:br/>
      </w:r>
      <w:r w:rsidRPr="008B1F79">
        <w:rPr>
          <w:lang w:val="en-GB"/>
        </w:rPr>
        <w:br/>
        <w:t>Results of interference trials</w:t>
      </w:r>
    </w:p>
    <w:p w14:paraId="0A7509BA" w14:textId="77777777" w:rsidR="002353DD" w:rsidRPr="008B1F79" w:rsidRDefault="002353DD" w:rsidP="002353DD">
      <w:pPr>
        <w:pStyle w:val="Heading1"/>
        <w:spacing w:before="420"/>
      </w:pPr>
      <w:r w:rsidRPr="008B1F79">
        <w:t>1</w:t>
      </w:r>
      <w:r w:rsidRPr="008B1F79">
        <w:tab/>
        <w:t>Interference-to-noise radar trials</w:t>
      </w:r>
    </w:p>
    <w:p w14:paraId="4702CC82" w14:textId="77777777" w:rsidR="002353DD" w:rsidRPr="008B1F79" w:rsidRDefault="002353DD" w:rsidP="002353DD">
      <w:r w:rsidRPr="008B1F79">
        <w:t>Prior to adoption of the revised IMO standards, radar trials were carried out in the United States of America and the United Kingdom to determine the vulnerability of current maritime radars to various forms of interference.</w:t>
      </w:r>
    </w:p>
    <w:p w14:paraId="516C69F2" w14:textId="77777777" w:rsidR="002353DD" w:rsidRPr="008B1F79" w:rsidRDefault="002353DD" w:rsidP="002353DD">
      <w:pPr>
        <w:ind w:right="-142"/>
      </w:pPr>
      <w:r w:rsidRPr="008B1F79">
        <w:t xml:space="preserve">The trials used radars operating in the frequency bands 2 900-3 100 and 9 200-9 500 MHz. Only the trials in the frequency band 9 200-9 500 MHz are discussed herein. The results of the trials are presented as probability of detection as a function of </w:t>
      </w:r>
      <w:r w:rsidRPr="008B1F79">
        <w:rPr>
          <w:i/>
        </w:rPr>
        <w:t>I</w:t>
      </w:r>
      <w:r w:rsidRPr="008B1F79">
        <w:t>/</w:t>
      </w:r>
      <w:r w:rsidRPr="008B1F79">
        <w:rPr>
          <w:i/>
        </w:rPr>
        <w:t>N</w:t>
      </w:r>
      <w:r w:rsidRPr="008B1F79">
        <w:t xml:space="preserve"> with respect to each type of interference source.</w:t>
      </w:r>
    </w:p>
    <w:p w14:paraId="47295722" w14:textId="77777777" w:rsidR="002353DD" w:rsidRPr="008B1F79" w:rsidRDefault="002353DD" w:rsidP="0031574E">
      <w:r w:rsidRPr="008B1F79">
        <w:t xml:space="preserve">It should be noted that there are no ITU or other internationally agreed receiver specifications for maritime radars, and therefore it is not surprising that there is a wide range of receiver characteristics operating in this operational environment. The trials results reflect this range and indicate both the continuous degradation of probability of detection as the level of interference increases </w:t>
      </w:r>
      <w:proofErr w:type="gramStart"/>
      <w:r w:rsidRPr="008B1F79">
        <w:t>and also</w:t>
      </w:r>
      <w:proofErr w:type="gramEnd"/>
      <w:r w:rsidRPr="008B1F79">
        <w:t xml:space="preserve"> a ‘cut off’ at which the receiver is no longer able to accept the specific level of interference.</w:t>
      </w:r>
    </w:p>
    <w:p w14:paraId="1800949C" w14:textId="77777777" w:rsidR="002353DD" w:rsidRPr="008B1F79" w:rsidRDefault="002353DD" w:rsidP="002353DD">
      <w:r w:rsidRPr="008B1F79">
        <w:t>Such differences are real and exist in current operational radars.</w:t>
      </w:r>
    </w:p>
    <w:p w14:paraId="6951F5AB" w14:textId="77777777" w:rsidR="002353DD" w:rsidRPr="008B1F79" w:rsidRDefault="002353DD" w:rsidP="002353DD">
      <w:pPr>
        <w:pStyle w:val="Heading2"/>
      </w:pPr>
      <w:r w:rsidRPr="008B1F79">
        <w:lastRenderedPageBreak/>
        <w:t>1.1</w:t>
      </w:r>
      <w:r w:rsidRPr="008B1F79">
        <w:tab/>
        <w:t>Characteristics of specific radars under test</w:t>
      </w:r>
    </w:p>
    <w:p w14:paraId="084A8887" w14:textId="77777777" w:rsidR="002353DD" w:rsidRPr="008B1F79" w:rsidRDefault="002353DD" w:rsidP="002353DD">
      <w:proofErr w:type="gramStart"/>
      <w:r w:rsidRPr="008B1F79">
        <w:t>Both of the radars</w:t>
      </w:r>
      <w:proofErr w:type="gramEnd"/>
      <w:r w:rsidRPr="008B1F79">
        <w:t xml:space="preserve">, referred to as radars D and E, are IMO category radars. No pleasure-craft radars were tested. Nominal values for the principal parameters of the radars were obtained from regulatory type-approval documents, sales brochures, and technical manuals. Radar E uses a logarithmic amplifier/detector in its receiver design, while Radar D use a logarithmic amplifier followed by a separate video detector. For </w:t>
      </w:r>
      <w:proofErr w:type="gramStart"/>
      <w:r w:rsidRPr="008B1F79">
        <w:t>all of</w:t>
      </w:r>
      <w:proofErr w:type="gramEnd"/>
      <w:r w:rsidRPr="008B1F79">
        <w:t xml:space="preserve"> the radars, the sensitivity-time-control (STC) and fast-time-constant (FTC) were not activated for the tests.</w:t>
      </w:r>
    </w:p>
    <w:p w14:paraId="2E6449A2" w14:textId="77777777" w:rsidR="002353DD" w:rsidRPr="008B1F79" w:rsidRDefault="002353DD" w:rsidP="002353DD">
      <w:r w:rsidRPr="008B1F79">
        <w:t>The characteristics of radars D and E are presented below in Tables 6 and 7.</w:t>
      </w:r>
    </w:p>
    <w:p w14:paraId="5869943B" w14:textId="77777777" w:rsidR="002353DD" w:rsidRPr="008B1F79" w:rsidRDefault="002353DD" w:rsidP="002353DD">
      <w:pPr>
        <w:pStyle w:val="TableNo"/>
      </w:pPr>
      <w:r w:rsidRPr="008B1F79">
        <w:t>TABLE 6</w:t>
      </w:r>
    </w:p>
    <w:p w14:paraId="6568871B" w14:textId="77777777" w:rsidR="002353DD" w:rsidRPr="008B1F79" w:rsidRDefault="002353DD" w:rsidP="002353DD">
      <w:pPr>
        <w:pStyle w:val="Tabletitle"/>
      </w:pPr>
      <w:r w:rsidRPr="008B1F79">
        <w:t>Radar D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6"/>
        <w:gridCol w:w="1110"/>
        <w:gridCol w:w="1071"/>
        <w:gridCol w:w="1071"/>
        <w:gridCol w:w="1071"/>
      </w:tblGrid>
      <w:tr w:rsidR="002353DD" w:rsidRPr="008B1F79" w14:paraId="6E7AC64C" w14:textId="77777777" w:rsidTr="00555341">
        <w:trPr>
          <w:jc w:val="center"/>
        </w:trPr>
        <w:tc>
          <w:tcPr>
            <w:tcW w:w="5316" w:type="dxa"/>
          </w:tcPr>
          <w:p w14:paraId="7613F152" w14:textId="77777777" w:rsidR="002353DD" w:rsidRPr="008B1F79" w:rsidRDefault="002353DD" w:rsidP="00555341">
            <w:pPr>
              <w:pStyle w:val="Tablehead"/>
              <w:spacing w:before="40" w:after="40"/>
            </w:pPr>
            <w:r w:rsidRPr="008B1F79">
              <w:t>Parameter</w:t>
            </w:r>
          </w:p>
        </w:tc>
        <w:tc>
          <w:tcPr>
            <w:tcW w:w="4323" w:type="dxa"/>
            <w:gridSpan w:val="4"/>
          </w:tcPr>
          <w:p w14:paraId="761DC0CF" w14:textId="77777777" w:rsidR="002353DD" w:rsidRPr="008B1F79" w:rsidRDefault="002353DD" w:rsidP="00555341">
            <w:pPr>
              <w:pStyle w:val="Tablehead"/>
              <w:spacing w:before="40" w:after="40"/>
            </w:pPr>
            <w:r w:rsidRPr="008B1F79">
              <w:t>Value</w:t>
            </w:r>
          </w:p>
        </w:tc>
      </w:tr>
      <w:tr w:rsidR="002353DD" w:rsidRPr="008B1F79" w14:paraId="068D9AE3" w14:textId="77777777" w:rsidTr="00555341">
        <w:trPr>
          <w:jc w:val="center"/>
        </w:trPr>
        <w:tc>
          <w:tcPr>
            <w:tcW w:w="5316" w:type="dxa"/>
          </w:tcPr>
          <w:p w14:paraId="7716509C" w14:textId="77777777" w:rsidR="002353DD" w:rsidRPr="008B1F79" w:rsidRDefault="002353DD" w:rsidP="0031574E">
            <w:pPr>
              <w:pStyle w:val="Tabletext"/>
              <w:tabs>
                <w:tab w:val="left" w:leader="dot" w:pos="7938"/>
                <w:tab w:val="center" w:pos="9526"/>
              </w:tabs>
              <w:ind w:left="567" w:hanging="567"/>
            </w:pPr>
            <w:r w:rsidRPr="008B1F79">
              <w:t>Frequency (MHz)</w:t>
            </w:r>
          </w:p>
        </w:tc>
        <w:tc>
          <w:tcPr>
            <w:tcW w:w="4323" w:type="dxa"/>
            <w:gridSpan w:val="4"/>
          </w:tcPr>
          <w:p w14:paraId="2E1F6C61" w14:textId="77777777" w:rsidR="002353DD" w:rsidRPr="008B1F79" w:rsidRDefault="002353DD" w:rsidP="0031574E">
            <w:pPr>
              <w:pStyle w:val="Tabletext"/>
              <w:tabs>
                <w:tab w:val="left" w:leader="dot" w:pos="7938"/>
                <w:tab w:val="center" w:pos="9526"/>
              </w:tabs>
              <w:ind w:left="567" w:hanging="567"/>
              <w:jc w:val="center"/>
            </w:pPr>
            <w:r w:rsidRPr="008B1F79">
              <w:t>9 410 ± 10</w:t>
            </w:r>
          </w:p>
        </w:tc>
      </w:tr>
      <w:tr w:rsidR="002353DD" w:rsidRPr="008B1F79" w14:paraId="70036BA2" w14:textId="77777777" w:rsidTr="00555341">
        <w:trPr>
          <w:jc w:val="center"/>
        </w:trPr>
        <w:tc>
          <w:tcPr>
            <w:tcW w:w="5316" w:type="dxa"/>
          </w:tcPr>
          <w:p w14:paraId="017B9B2F" w14:textId="77777777" w:rsidR="002353DD" w:rsidRPr="008B1F79" w:rsidRDefault="002353DD" w:rsidP="0031574E">
            <w:pPr>
              <w:pStyle w:val="Tabletext"/>
              <w:tabs>
                <w:tab w:val="left" w:leader="dot" w:pos="7938"/>
                <w:tab w:val="center" w:pos="9526"/>
              </w:tabs>
              <w:ind w:left="567" w:hanging="567"/>
            </w:pPr>
            <w:r w:rsidRPr="008B1F79">
              <w:t>Pulse power (kW)</w:t>
            </w:r>
          </w:p>
        </w:tc>
        <w:tc>
          <w:tcPr>
            <w:tcW w:w="4323" w:type="dxa"/>
            <w:gridSpan w:val="4"/>
          </w:tcPr>
          <w:p w14:paraId="7DFD0DB2" w14:textId="77777777" w:rsidR="002353DD" w:rsidRPr="008B1F79" w:rsidRDefault="002353DD" w:rsidP="0031574E">
            <w:pPr>
              <w:pStyle w:val="Tabletext"/>
              <w:tabs>
                <w:tab w:val="left" w:leader="dot" w:pos="7938"/>
                <w:tab w:val="center" w:pos="9526"/>
              </w:tabs>
              <w:ind w:left="567" w:hanging="567"/>
              <w:jc w:val="center"/>
            </w:pPr>
            <w:r w:rsidRPr="008B1F79">
              <w:t>30</w:t>
            </w:r>
          </w:p>
        </w:tc>
      </w:tr>
      <w:tr w:rsidR="002353DD" w:rsidRPr="008B1F79" w14:paraId="4CA53DC7" w14:textId="77777777" w:rsidTr="00555341">
        <w:trPr>
          <w:jc w:val="center"/>
        </w:trPr>
        <w:tc>
          <w:tcPr>
            <w:tcW w:w="5316" w:type="dxa"/>
          </w:tcPr>
          <w:p w14:paraId="4E4528E7" w14:textId="77777777" w:rsidR="002353DD" w:rsidRPr="008B1F79" w:rsidRDefault="002353DD" w:rsidP="0031574E">
            <w:pPr>
              <w:pStyle w:val="Tabletext"/>
              <w:tabs>
                <w:tab w:val="left" w:leader="dot" w:pos="7938"/>
                <w:tab w:val="center" w:pos="9526"/>
              </w:tabs>
              <w:ind w:left="567" w:hanging="567"/>
            </w:pPr>
            <w:r w:rsidRPr="008B1F79">
              <w:t>Range (</w:t>
            </w:r>
            <w:proofErr w:type="spellStart"/>
            <w:r w:rsidRPr="008B1F79">
              <w:t>nmi</w:t>
            </w:r>
            <w:proofErr w:type="spellEnd"/>
            <w:r w:rsidRPr="008B1F79">
              <w:t>)</w:t>
            </w:r>
          </w:p>
        </w:tc>
        <w:tc>
          <w:tcPr>
            <w:tcW w:w="1110" w:type="dxa"/>
          </w:tcPr>
          <w:p w14:paraId="4E3EF3EB" w14:textId="77777777" w:rsidR="002353DD" w:rsidRPr="008B1F79" w:rsidRDefault="002353DD" w:rsidP="0031574E">
            <w:pPr>
              <w:pStyle w:val="Tabletext"/>
              <w:tabs>
                <w:tab w:val="left" w:leader="dot" w:pos="7938"/>
                <w:tab w:val="center" w:pos="9526"/>
              </w:tabs>
              <w:ind w:left="567" w:hanging="567"/>
              <w:jc w:val="center"/>
            </w:pPr>
            <w:r w:rsidRPr="008B1F79">
              <w:t>0.125-1.5</w:t>
            </w:r>
          </w:p>
        </w:tc>
        <w:tc>
          <w:tcPr>
            <w:tcW w:w="1071" w:type="dxa"/>
          </w:tcPr>
          <w:p w14:paraId="60205B95" w14:textId="77777777" w:rsidR="002353DD" w:rsidRPr="008B1F79" w:rsidRDefault="002353DD" w:rsidP="0031574E">
            <w:pPr>
              <w:pStyle w:val="Tabletext"/>
              <w:tabs>
                <w:tab w:val="left" w:leader="dot" w:pos="7938"/>
                <w:tab w:val="center" w:pos="9526"/>
              </w:tabs>
              <w:ind w:left="567" w:hanging="567"/>
              <w:jc w:val="center"/>
            </w:pPr>
            <w:r w:rsidRPr="008B1F79">
              <w:t>3-24</w:t>
            </w:r>
          </w:p>
        </w:tc>
        <w:tc>
          <w:tcPr>
            <w:tcW w:w="1071" w:type="dxa"/>
          </w:tcPr>
          <w:p w14:paraId="54663B78" w14:textId="77777777" w:rsidR="002353DD" w:rsidRPr="008B1F79" w:rsidRDefault="002353DD" w:rsidP="0031574E">
            <w:pPr>
              <w:pStyle w:val="Tabletext"/>
              <w:jc w:val="center"/>
            </w:pPr>
            <w:r w:rsidRPr="008B1F79">
              <w:t>48</w:t>
            </w:r>
          </w:p>
        </w:tc>
        <w:tc>
          <w:tcPr>
            <w:tcW w:w="1071" w:type="dxa"/>
          </w:tcPr>
          <w:p w14:paraId="71044A59" w14:textId="77777777" w:rsidR="002353DD" w:rsidRPr="008B1F79" w:rsidRDefault="002353DD" w:rsidP="0031574E">
            <w:pPr>
              <w:pStyle w:val="Tabletext"/>
              <w:jc w:val="center"/>
            </w:pPr>
            <w:r w:rsidRPr="008B1F79">
              <w:t>96</w:t>
            </w:r>
          </w:p>
        </w:tc>
      </w:tr>
      <w:tr w:rsidR="002353DD" w:rsidRPr="008B1F79" w14:paraId="62DC778E" w14:textId="77777777" w:rsidTr="00555341">
        <w:trPr>
          <w:jc w:val="center"/>
        </w:trPr>
        <w:tc>
          <w:tcPr>
            <w:tcW w:w="5316" w:type="dxa"/>
          </w:tcPr>
          <w:p w14:paraId="7A3FE876" w14:textId="77777777" w:rsidR="002353DD" w:rsidRPr="008B1F79" w:rsidRDefault="002353DD" w:rsidP="0031574E">
            <w:pPr>
              <w:pStyle w:val="Tabletext"/>
              <w:tabs>
                <w:tab w:val="left" w:leader="dot" w:pos="7938"/>
                <w:tab w:val="center" w:pos="9526"/>
              </w:tabs>
              <w:ind w:left="567" w:hanging="567"/>
            </w:pPr>
            <w:r w:rsidRPr="008B1F79">
              <w:t>Pulse width (µs)</w:t>
            </w:r>
          </w:p>
        </w:tc>
        <w:tc>
          <w:tcPr>
            <w:tcW w:w="1110" w:type="dxa"/>
          </w:tcPr>
          <w:p w14:paraId="00C5E9A9" w14:textId="77777777" w:rsidR="002353DD" w:rsidRPr="008B1F79" w:rsidRDefault="002353DD" w:rsidP="0031574E">
            <w:pPr>
              <w:pStyle w:val="Tabletext"/>
              <w:tabs>
                <w:tab w:val="left" w:leader="dot" w:pos="7938"/>
                <w:tab w:val="center" w:pos="9526"/>
              </w:tabs>
              <w:ind w:left="567" w:hanging="567"/>
              <w:jc w:val="center"/>
            </w:pPr>
            <w:r w:rsidRPr="008B1F79">
              <w:t>0.070</w:t>
            </w:r>
          </w:p>
        </w:tc>
        <w:tc>
          <w:tcPr>
            <w:tcW w:w="1071" w:type="dxa"/>
          </w:tcPr>
          <w:p w14:paraId="43A1B65C" w14:textId="77777777" w:rsidR="002353DD" w:rsidRPr="008B1F79" w:rsidRDefault="002353DD" w:rsidP="0031574E">
            <w:pPr>
              <w:pStyle w:val="Tabletext"/>
              <w:tabs>
                <w:tab w:val="left" w:leader="dot" w:pos="7938"/>
                <w:tab w:val="center" w:pos="9526"/>
              </w:tabs>
              <w:ind w:left="567" w:hanging="567"/>
              <w:jc w:val="center"/>
            </w:pPr>
            <w:r w:rsidRPr="008B1F79">
              <w:t>0.175</w:t>
            </w:r>
          </w:p>
        </w:tc>
        <w:tc>
          <w:tcPr>
            <w:tcW w:w="1071" w:type="dxa"/>
          </w:tcPr>
          <w:p w14:paraId="2DDDC995" w14:textId="77777777" w:rsidR="002353DD" w:rsidRPr="008B1F79" w:rsidRDefault="002353DD" w:rsidP="0031574E">
            <w:pPr>
              <w:pStyle w:val="Tabletext"/>
              <w:tabs>
                <w:tab w:val="left" w:leader="dot" w:pos="7938"/>
                <w:tab w:val="center" w:pos="9526"/>
              </w:tabs>
              <w:ind w:left="567" w:hanging="567"/>
              <w:jc w:val="center"/>
            </w:pPr>
            <w:r w:rsidRPr="008B1F79">
              <w:t>0.85</w:t>
            </w:r>
          </w:p>
        </w:tc>
        <w:tc>
          <w:tcPr>
            <w:tcW w:w="1071" w:type="dxa"/>
          </w:tcPr>
          <w:p w14:paraId="308B161F" w14:textId="77777777" w:rsidR="002353DD" w:rsidRPr="008B1F79" w:rsidRDefault="002353DD" w:rsidP="0031574E">
            <w:pPr>
              <w:pStyle w:val="Tabletext"/>
              <w:tabs>
                <w:tab w:val="left" w:leader="dot" w:pos="7938"/>
                <w:tab w:val="center" w:pos="9526"/>
              </w:tabs>
              <w:ind w:left="567" w:hanging="567"/>
              <w:jc w:val="center"/>
            </w:pPr>
            <w:r w:rsidRPr="008B1F79">
              <w:t>1.0</w:t>
            </w:r>
          </w:p>
        </w:tc>
      </w:tr>
      <w:tr w:rsidR="002353DD" w:rsidRPr="008B1F79" w14:paraId="1B82D45B" w14:textId="77777777" w:rsidTr="00555341">
        <w:trPr>
          <w:jc w:val="center"/>
        </w:trPr>
        <w:tc>
          <w:tcPr>
            <w:tcW w:w="5316" w:type="dxa"/>
          </w:tcPr>
          <w:p w14:paraId="3EE369B0" w14:textId="77777777" w:rsidR="002353DD" w:rsidRPr="008B1F79" w:rsidRDefault="002353DD" w:rsidP="0031574E">
            <w:pPr>
              <w:pStyle w:val="Tabletext"/>
              <w:tabs>
                <w:tab w:val="left" w:leader="dot" w:pos="7938"/>
                <w:tab w:val="center" w:pos="9526"/>
              </w:tabs>
              <w:ind w:left="567" w:hanging="567"/>
            </w:pPr>
            <w:r w:rsidRPr="008B1F79">
              <w:t>PRF (Hz)</w:t>
            </w:r>
          </w:p>
        </w:tc>
        <w:tc>
          <w:tcPr>
            <w:tcW w:w="1110" w:type="dxa"/>
          </w:tcPr>
          <w:p w14:paraId="355A5C61" w14:textId="77777777" w:rsidR="002353DD" w:rsidRPr="008B1F79" w:rsidRDefault="002353DD" w:rsidP="0031574E">
            <w:pPr>
              <w:pStyle w:val="Tabletext"/>
              <w:tabs>
                <w:tab w:val="left" w:leader="dot" w:pos="7938"/>
                <w:tab w:val="center" w:pos="9526"/>
              </w:tabs>
              <w:ind w:left="567" w:hanging="567"/>
              <w:jc w:val="center"/>
            </w:pPr>
            <w:r w:rsidRPr="008B1F79">
              <w:t>3 100</w:t>
            </w:r>
          </w:p>
        </w:tc>
        <w:tc>
          <w:tcPr>
            <w:tcW w:w="1071" w:type="dxa"/>
          </w:tcPr>
          <w:p w14:paraId="6696CE1A" w14:textId="77777777" w:rsidR="002353DD" w:rsidRPr="008B1F79" w:rsidRDefault="002353DD" w:rsidP="0031574E">
            <w:pPr>
              <w:pStyle w:val="Tabletext"/>
              <w:tabs>
                <w:tab w:val="left" w:leader="dot" w:pos="7938"/>
                <w:tab w:val="center" w:pos="9526"/>
              </w:tabs>
              <w:ind w:left="567" w:hanging="567"/>
              <w:jc w:val="center"/>
            </w:pPr>
            <w:r w:rsidRPr="008B1F79">
              <w:t>1 550</w:t>
            </w:r>
          </w:p>
        </w:tc>
        <w:tc>
          <w:tcPr>
            <w:tcW w:w="1071" w:type="dxa"/>
          </w:tcPr>
          <w:p w14:paraId="426DA59E" w14:textId="77777777" w:rsidR="002353DD" w:rsidRPr="008B1F79" w:rsidRDefault="002353DD" w:rsidP="0031574E">
            <w:pPr>
              <w:pStyle w:val="Tabletext"/>
              <w:tabs>
                <w:tab w:val="left" w:leader="dot" w:pos="7938"/>
                <w:tab w:val="center" w:pos="9526"/>
              </w:tabs>
              <w:ind w:left="567" w:hanging="567"/>
              <w:jc w:val="center"/>
            </w:pPr>
            <w:r w:rsidRPr="008B1F79">
              <w:t>775</w:t>
            </w:r>
          </w:p>
        </w:tc>
        <w:tc>
          <w:tcPr>
            <w:tcW w:w="1071" w:type="dxa"/>
          </w:tcPr>
          <w:p w14:paraId="03778701" w14:textId="77777777" w:rsidR="002353DD" w:rsidRPr="008B1F79" w:rsidRDefault="002353DD" w:rsidP="0031574E">
            <w:pPr>
              <w:pStyle w:val="Tabletext"/>
              <w:tabs>
                <w:tab w:val="left" w:leader="dot" w:pos="7938"/>
                <w:tab w:val="center" w:pos="9526"/>
              </w:tabs>
              <w:ind w:left="567" w:hanging="567"/>
              <w:jc w:val="center"/>
            </w:pPr>
            <w:r w:rsidRPr="008B1F79">
              <w:t>390</w:t>
            </w:r>
          </w:p>
        </w:tc>
      </w:tr>
      <w:tr w:rsidR="002353DD" w:rsidRPr="008B1F79" w14:paraId="276ACF22" w14:textId="77777777" w:rsidTr="00555341">
        <w:trPr>
          <w:jc w:val="center"/>
        </w:trPr>
        <w:tc>
          <w:tcPr>
            <w:tcW w:w="5316" w:type="dxa"/>
          </w:tcPr>
          <w:p w14:paraId="05197A3C" w14:textId="77777777" w:rsidR="002353DD" w:rsidRPr="008B1F79" w:rsidRDefault="002353DD" w:rsidP="0031574E">
            <w:pPr>
              <w:pStyle w:val="Tabletext"/>
              <w:tabs>
                <w:tab w:val="left" w:leader="dot" w:pos="7938"/>
                <w:tab w:val="center" w:pos="9526"/>
              </w:tabs>
              <w:ind w:left="567" w:hanging="567"/>
            </w:pPr>
            <w:r w:rsidRPr="008B1F79">
              <w:t>IF bandwidth (MHz)</w:t>
            </w:r>
          </w:p>
        </w:tc>
        <w:tc>
          <w:tcPr>
            <w:tcW w:w="1110" w:type="dxa"/>
          </w:tcPr>
          <w:p w14:paraId="3D72F4BD" w14:textId="77777777" w:rsidR="002353DD" w:rsidRPr="008B1F79" w:rsidRDefault="002353DD" w:rsidP="0031574E">
            <w:pPr>
              <w:pStyle w:val="Tabletext"/>
              <w:tabs>
                <w:tab w:val="left" w:leader="dot" w:pos="7938"/>
                <w:tab w:val="center" w:pos="9526"/>
              </w:tabs>
              <w:ind w:left="567" w:hanging="567"/>
              <w:jc w:val="center"/>
            </w:pPr>
            <w:r w:rsidRPr="008B1F79">
              <w:t>22</w:t>
            </w:r>
          </w:p>
        </w:tc>
        <w:tc>
          <w:tcPr>
            <w:tcW w:w="1071" w:type="dxa"/>
          </w:tcPr>
          <w:p w14:paraId="7E23BF30" w14:textId="77777777" w:rsidR="002353DD" w:rsidRPr="008B1F79" w:rsidRDefault="002353DD" w:rsidP="0031574E">
            <w:pPr>
              <w:pStyle w:val="Tabletext"/>
              <w:tabs>
                <w:tab w:val="left" w:leader="dot" w:pos="7938"/>
                <w:tab w:val="center" w:pos="9526"/>
              </w:tabs>
              <w:ind w:left="567" w:hanging="567"/>
              <w:jc w:val="center"/>
            </w:pPr>
            <w:r w:rsidRPr="008B1F79">
              <w:t>22</w:t>
            </w:r>
          </w:p>
        </w:tc>
        <w:tc>
          <w:tcPr>
            <w:tcW w:w="1071" w:type="dxa"/>
          </w:tcPr>
          <w:p w14:paraId="3C6A8E0C" w14:textId="77777777" w:rsidR="002353DD" w:rsidRPr="008B1F79" w:rsidRDefault="002353DD" w:rsidP="0031574E">
            <w:pPr>
              <w:pStyle w:val="Tabletext"/>
              <w:tabs>
                <w:tab w:val="left" w:leader="dot" w:pos="7938"/>
                <w:tab w:val="center" w:pos="9526"/>
              </w:tabs>
              <w:ind w:left="567" w:hanging="567"/>
              <w:jc w:val="center"/>
            </w:pPr>
            <w:r w:rsidRPr="008B1F79">
              <w:t>6</w:t>
            </w:r>
          </w:p>
        </w:tc>
        <w:tc>
          <w:tcPr>
            <w:tcW w:w="1071" w:type="dxa"/>
          </w:tcPr>
          <w:p w14:paraId="5ED834B4" w14:textId="77777777" w:rsidR="002353DD" w:rsidRPr="008B1F79" w:rsidRDefault="002353DD" w:rsidP="0031574E">
            <w:pPr>
              <w:pStyle w:val="Tabletext"/>
              <w:tabs>
                <w:tab w:val="left" w:leader="dot" w:pos="7938"/>
                <w:tab w:val="center" w:pos="9526"/>
              </w:tabs>
              <w:ind w:left="567" w:hanging="567"/>
              <w:jc w:val="center"/>
            </w:pPr>
            <w:r w:rsidRPr="008B1F79">
              <w:t>6</w:t>
            </w:r>
          </w:p>
        </w:tc>
      </w:tr>
      <w:tr w:rsidR="002353DD" w:rsidRPr="008B1F79" w14:paraId="6021D86F" w14:textId="77777777" w:rsidTr="00555341">
        <w:trPr>
          <w:jc w:val="center"/>
        </w:trPr>
        <w:tc>
          <w:tcPr>
            <w:tcW w:w="5316" w:type="dxa"/>
          </w:tcPr>
          <w:p w14:paraId="47991ADA" w14:textId="77777777" w:rsidR="002353DD" w:rsidRPr="008B1F79" w:rsidRDefault="002353DD" w:rsidP="0031574E">
            <w:pPr>
              <w:pStyle w:val="Tabletext"/>
              <w:tabs>
                <w:tab w:val="left" w:leader="dot" w:pos="7938"/>
                <w:tab w:val="center" w:pos="9526"/>
              </w:tabs>
              <w:ind w:left="567" w:hanging="567"/>
            </w:pPr>
            <w:r w:rsidRPr="008B1F79">
              <w:t>Spurious response rejection (dB)</w:t>
            </w:r>
          </w:p>
        </w:tc>
        <w:tc>
          <w:tcPr>
            <w:tcW w:w="4323" w:type="dxa"/>
            <w:gridSpan w:val="4"/>
          </w:tcPr>
          <w:p w14:paraId="57A7EC52" w14:textId="77777777" w:rsidR="002353DD" w:rsidRPr="008B1F79" w:rsidRDefault="002353DD" w:rsidP="0031574E">
            <w:pPr>
              <w:pStyle w:val="Tabletext"/>
              <w:tabs>
                <w:tab w:val="left" w:leader="dot" w:pos="7938"/>
                <w:tab w:val="center" w:pos="9526"/>
              </w:tabs>
              <w:ind w:left="567" w:hanging="567"/>
              <w:jc w:val="center"/>
            </w:pPr>
            <w:r w:rsidRPr="008B1F79">
              <w:t>Unknown</w:t>
            </w:r>
          </w:p>
        </w:tc>
      </w:tr>
      <w:tr w:rsidR="002353DD" w:rsidRPr="008B1F79" w14:paraId="4EA14E47" w14:textId="77777777" w:rsidTr="00555341">
        <w:trPr>
          <w:jc w:val="center"/>
        </w:trPr>
        <w:tc>
          <w:tcPr>
            <w:tcW w:w="5316" w:type="dxa"/>
          </w:tcPr>
          <w:p w14:paraId="0D790194" w14:textId="77777777" w:rsidR="002353DD" w:rsidRPr="008B1F79" w:rsidRDefault="002353DD" w:rsidP="0031574E">
            <w:pPr>
              <w:pStyle w:val="Tabletext"/>
              <w:tabs>
                <w:tab w:val="left" w:leader="dot" w:pos="7938"/>
                <w:tab w:val="center" w:pos="9526"/>
              </w:tabs>
              <w:ind w:left="567" w:hanging="567"/>
            </w:pPr>
            <w:r w:rsidRPr="008B1F79">
              <w:t>System noise figure (dB)</w:t>
            </w:r>
          </w:p>
        </w:tc>
        <w:tc>
          <w:tcPr>
            <w:tcW w:w="4323" w:type="dxa"/>
            <w:gridSpan w:val="4"/>
          </w:tcPr>
          <w:p w14:paraId="763E49C7" w14:textId="77777777" w:rsidR="002353DD" w:rsidRPr="008B1F79" w:rsidRDefault="002353DD" w:rsidP="0031574E">
            <w:pPr>
              <w:pStyle w:val="Tabletext"/>
              <w:tabs>
                <w:tab w:val="left" w:leader="dot" w:pos="7938"/>
                <w:tab w:val="center" w:pos="9526"/>
              </w:tabs>
              <w:ind w:left="567" w:hanging="567"/>
              <w:jc w:val="center"/>
            </w:pPr>
            <w:r w:rsidRPr="008B1F79">
              <w:t>5.5</w:t>
            </w:r>
          </w:p>
        </w:tc>
      </w:tr>
      <w:tr w:rsidR="002353DD" w:rsidRPr="008B1F79" w14:paraId="67B1A023" w14:textId="77777777" w:rsidTr="00555341">
        <w:trPr>
          <w:jc w:val="center"/>
        </w:trPr>
        <w:tc>
          <w:tcPr>
            <w:tcW w:w="5316" w:type="dxa"/>
          </w:tcPr>
          <w:p w14:paraId="1D44E4B8" w14:textId="77777777" w:rsidR="002353DD" w:rsidRPr="008B1F79" w:rsidRDefault="002353DD" w:rsidP="0031574E">
            <w:pPr>
              <w:pStyle w:val="Tabletext"/>
              <w:tabs>
                <w:tab w:val="left" w:leader="dot" w:pos="7938"/>
                <w:tab w:val="center" w:pos="9526"/>
              </w:tabs>
              <w:ind w:left="567" w:hanging="567"/>
            </w:pPr>
            <w:r w:rsidRPr="008B1F79">
              <w:t>RF bandwidth (MHz)</w:t>
            </w:r>
          </w:p>
        </w:tc>
        <w:tc>
          <w:tcPr>
            <w:tcW w:w="4323" w:type="dxa"/>
            <w:gridSpan w:val="4"/>
          </w:tcPr>
          <w:p w14:paraId="77072209" w14:textId="77777777" w:rsidR="002353DD" w:rsidRPr="008B1F79" w:rsidRDefault="002353DD" w:rsidP="0031574E">
            <w:pPr>
              <w:pStyle w:val="Tabletext"/>
              <w:tabs>
                <w:tab w:val="left" w:leader="dot" w:pos="7938"/>
                <w:tab w:val="center" w:pos="9526"/>
              </w:tabs>
              <w:ind w:left="567" w:hanging="567"/>
              <w:jc w:val="center"/>
            </w:pPr>
            <w:r w:rsidRPr="008B1F79">
              <w:t>Unknown</w:t>
            </w:r>
          </w:p>
        </w:tc>
      </w:tr>
      <w:tr w:rsidR="002353DD" w:rsidRPr="008B1F79" w14:paraId="64F4DA8A" w14:textId="77777777" w:rsidTr="00555341">
        <w:trPr>
          <w:jc w:val="center"/>
        </w:trPr>
        <w:tc>
          <w:tcPr>
            <w:tcW w:w="5316" w:type="dxa"/>
          </w:tcPr>
          <w:p w14:paraId="24595C12" w14:textId="77777777" w:rsidR="002353DD" w:rsidRPr="008B1F79" w:rsidRDefault="002353DD" w:rsidP="0031574E">
            <w:pPr>
              <w:pStyle w:val="Tabletext"/>
              <w:tabs>
                <w:tab w:val="left" w:leader="dot" w:pos="7938"/>
                <w:tab w:val="center" w:pos="9526"/>
              </w:tabs>
              <w:ind w:left="567" w:hanging="567"/>
            </w:pPr>
            <w:r w:rsidRPr="008B1F79">
              <w:t>Antenna scan rate (rpm)</w:t>
            </w:r>
          </w:p>
        </w:tc>
        <w:tc>
          <w:tcPr>
            <w:tcW w:w="4323" w:type="dxa"/>
            <w:gridSpan w:val="4"/>
          </w:tcPr>
          <w:p w14:paraId="132DF3F6" w14:textId="77777777" w:rsidR="002353DD" w:rsidRPr="008B1F79" w:rsidRDefault="002353DD" w:rsidP="0031574E">
            <w:pPr>
              <w:pStyle w:val="Tabletext"/>
              <w:tabs>
                <w:tab w:val="left" w:leader="dot" w:pos="7938"/>
                <w:tab w:val="center" w:pos="9526"/>
              </w:tabs>
              <w:ind w:left="567" w:hanging="567"/>
              <w:jc w:val="center"/>
            </w:pPr>
            <w:r w:rsidRPr="008B1F79">
              <w:t>24/48</w:t>
            </w:r>
          </w:p>
        </w:tc>
      </w:tr>
      <w:tr w:rsidR="002353DD" w:rsidRPr="008B1F79" w14:paraId="15597A1F" w14:textId="77777777" w:rsidTr="00555341">
        <w:trPr>
          <w:jc w:val="center"/>
        </w:trPr>
        <w:tc>
          <w:tcPr>
            <w:tcW w:w="5316" w:type="dxa"/>
          </w:tcPr>
          <w:p w14:paraId="2070C67D" w14:textId="77777777" w:rsidR="002353DD" w:rsidRPr="008B1F79" w:rsidRDefault="002353DD" w:rsidP="0031574E">
            <w:pPr>
              <w:pStyle w:val="Tabletext"/>
              <w:tabs>
                <w:tab w:val="left" w:leader="dot" w:pos="7938"/>
                <w:tab w:val="center" w:pos="9526"/>
              </w:tabs>
              <w:ind w:left="567" w:hanging="567"/>
            </w:pPr>
            <w:r w:rsidRPr="008B1F79">
              <w:t>Antenna horizontal beamwidth (degrees)</w:t>
            </w:r>
          </w:p>
        </w:tc>
        <w:tc>
          <w:tcPr>
            <w:tcW w:w="4323" w:type="dxa"/>
            <w:gridSpan w:val="4"/>
          </w:tcPr>
          <w:p w14:paraId="217B6189" w14:textId="77777777" w:rsidR="002353DD" w:rsidRPr="008B1F79" w:rsidRDefault="002353DD" w:rsidP="0031574E">
            <w:pPr>
              <w:pStyle w:val="Tabletext"/>
              <w:tabs>
                <w:tab w:val="left" w:leader="dot" w:pos="7938"/>
                <w:tab w:val="center" w:pos="9526"/>
              </w:tabs>
              <w:ind w:left="567" w:hanging="567"/>
              <w:jc w:val="center"/>
            </w:pPr>
            <w:r w:rsidRPr="008B1F79">
              <w:t>1.2</w:t>
            </w:r>
          </w:p>
        </w:tc>
      </w:tr>
      <w:tr w:rsidR="002353DD" w:rsidRPr="008B1F79" w14:paraId="093EA1E7" w14:textId="77777777" w:rsidTr="00555341">
        <w:trPr>
          <w:jc w:val="center"/>
        </w:trPr>
        <w:tc>
          <w:tcPr>
            <w:tcW w:w="5316" w:type="dxa"/>
          </w:tcPr>
          <w:p w14:paraId="24AEB754" w14:textId="77777777" w:rsidR="002353DD" w:rsidRPr="008B1F79" w:rsidRDefault="002353DD" w:rsidP="0031574E">
            <w:pPr>
              <w:pStyle w:val="Tabletext"/>
              <w:tabs>
                <w:tab w:val="left" w:leader="dot" w:pos="7938"/>
                <w:tab w:val="center" w:pos="9526"/>
              </w:tabs>
              <w:ind w:left="567" w:hanging="567"/>
            </w:pPr>
            <w:r w:rsidRPr="008B1F79">
              <w:t>Antenna vertical beamwidth (degrees)</w:t>
            </w:r>
          </w:p>
        </w:tc>
        <w:tc>
          <w:tcPr>
            <w:tcW w:w="4323" w:type="dxa"/>
            <w:gridSpan w:val="4"/>
          </w:tcPr>
          <w:p w14:paraId="5DBBD09B" w14:textId="77777777" w:rsidR="002353DD" w:rsidRPr="008B1F79" w:rsidRDefault="002353DD" w:rsidP="0031574E">
            <w:pPr>
              <w:pStyle w:val="Tabletext"/>
              <w:tabs>
                <w:tab w:val="left" w:leader="dot" w:pos="7938"/>
                <w:tab w:val="center" w:pos="9526"/>
              </w:tabs>
              <w:ind w:left="567" w:hanging="567"/>
              <w:jc w:val="center"/>
            </w:pPr>
            <w:r w:rsidRPr="008B1F79">
              <w:t>25</w:t>
            </w:r>
          </w:p>
        </w:tc>
      </w:tr>
      <w:tr w:rsidR="002353DD" w:rsidRPr="008B1F79" w14:paraId="2504BA43" w14:textId="77777777" w:rsidTr="00555341">
        <w:trPr>
          <w:jc w:val="center"/>
        </w:trPr>
        <w:tc>
          <w:tcPr>
            <w:tcW w:w="5316" w:type="dxa"/>
          </w:tcPr>
          <w:p w14:paraId="42D5DB5B" w14:textId="77777777" w:rsidR="002353DD" w:rsidRPr="008B1F79" w:rsidRDefault="002353DD" w:rsidP="0031574E">
            <w:pPr>
              <w:pStyle w:val="Tabletext"/>
            </w:pPr>
            <w:r w:rsidRPr="008B1F79">
              <w:t>Polarization</w:t>
            </w:r>
          </w:p>
        </w:tc>
        <w:tc>
          <w:tcPr>
            <w:tcW w:w="4323" w:type="dxa"/>
            <w:gridSpan w:val="4"/>
          </w:tcPr>
          <w:p w14:paraId="214D13FE" w14:textId="77777777" w:rsidR="002353DD" w:rsidRPr="008B1F79" w:rsidRDefault="002353DD" w:rsidP="0031574E">
            <w:pPr>
              <w:pStyle w:val="Tabletext"/>
              <w:tabs>
                <w:tab w:val="left" w:leader="dot" w:pos="7938"/>
                <w:tab w:val="center" w:pos="9526"/>
              </w:tabs>
              <w:ind w:left="567" w:hanging="567"/>
              <w:jc w:val="center"/>
            </w:pPr>
            <w:r w:rsidRPr="008B1F79">
              <w:t>Horizontal</w:t>
            </w:r>
          </w:p>
        </w:tc>
      </w:tr>
    </w:tbl>
    <w:p w14:paraId="416A5EA7" w14:textId="77777777" w:rsidR="002353DD" w:rsidRPr="008B1F79" w:rsidRDefault="002353DD" w:rsidP="002353DD">
      <w:pPr>
        <w:pStyle w:val="Tablefin"/>
        <w:rPr>
          <w:sz w:val="2"/>
          <w:szCs w:val="2"/>
        </w:rPr>
      </w:pPr>
    </w:p>
    <w:p w14:paraId="28BDFCFE" w14:textId="77777777" w:rsidR="002353DD" w:rsidRPr="008B1F79" w:rsidRDefault="002353DD" w:rsidP="002353DD">
      <w:pPr>
        <w:pStyle w:val="Tablefin"/>
      </w:pPr>
    </w:p>
    <w:p w14:paraId="1B9F6B53" w14:textId="77777777" w:rsidR="002353DD" w:rsidRPr="008B1F79" w:rsidRDefault="002353DD" w:rsidP="002353DD">
      <w:pPr>
        <w:pStyle w:val="TableNo"/>
        <w:keepLines/>
        <w:spacing w:before="240"/>
      </w:pPr>
      <w:r w:rsidRPr="008B1F79">
        <w:t>TABLE 7</w:t>
      </w:r>
    </w:p>
    <w:p w14:paraId="4DE51AD4" w14:textId="77777777" w:rsidR="002353DD" w:rsidRPr="008B1F79" w:rsidRDefault="002353DD" w:rsidP="002353DD">
      <w:pPr>
        <w:pStyle w:val="Tabletitle"/>
      </w:pPr>
      <w:r w:rsidRPr="008B1F79">
        <w:t>Radar E parameters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1433"/>
        <w:gridCol w:w="1637"/>
        <w:gridCol w:w="1246"/>
      </w:tblGrid>
      <w:tr w:rsidR="002353DD" w:rsidRPr="008B1F79" w14:paraId="25B0423D" w14:textId="77777777" w:rsidTr="00555341">
        <w:trPr>
          <w:jc w:val="center"/>
        </w:trPr>
        <w:tc>
          <w:tcPr>
            <w:tcW w:w="5323" w:type="dxa"/>
          </w:tcPr>
          <w:p w14:paraId="69432263" w14:textId="77777777" w:rsidR="002353DD" w:rsidRPr="008B1F79" w:rsidRDefault="002353DD" w:rsidP="00555341">
            <w:pPr>
              <w:pStyle w:val="Tablehead"/>
              <w:keepLines/>
            </w:pPr>
            <w:r w:rsidRPr="008B1F79">
              <w:t>Parameter</w:t>
            </w:r>
          </w:p>
        </w:tc>
        <w:tc>
          <w:tcPr>
            <w:tcW w:w="4316" w:type="dxa"/>
            <w:gridSpan w:val="3"/>
          </w:tcPr>
          <w:p w14:paraId="4F8B14F8" w14:textId="77777777" w:rsidR="002353DD" w:rsidRPr="008B1F79" w:rsidRDefault="002353DD" w:rsidP="00555341">
            <w:pPr>
              <w:pStyle w:val="Tablehead"/>
              <w:keepLines/>
            </w:pPr>
            <w:r w:rsidRPr="008B1F79">
              <w:t>Value</w:t>
            </w:r>
          </w:p>
        </w:tc>
      </w:tr>
      <w:tr w:rsidR="002353DD" w:rsidRPr="008B1F79" w14:paraId="4E268BEF" w14:textId="77777777" w:rsidTr="00555341">
        <w:trPr>
          <w:jc w:val="center"/>
        </w:trPr>
        <w:tc>
          <w:tcPr>
            <w:tcW w:w="5323" w:type="dxa"/>
          </w:tcPr>
          <w:p w14:paraId="75E9F752" w14:textId="77777777" w:rsidR="002353DD" w:rsidRPr="008B1F79" w:rsidRDefault="002353DD" w:rsidP="0031574E">
            <w:pPr>
              <w:pStyle w:val="Tabletext"/>
              <w:tabs>
                <w:tab w:val="left" w:leader="dot" w:pos="7938"/>
                <w:tab w:val="center" w:pos="9526"/>
              </w:tabs>
              <w:ind w:left="567" w:hanging="567"/>
            </w:pPr>
            <w:r w:rsidRPr="008B1F79">
              <w:t>Frequency (MHz)</w:t>
            </w:r>
          </w:p>
        </w:tc>
        <w:tc>
          <w:tcPr>
            <w:tcW w:w="4316" w:type="dxa"/>
            <w:gridSpan w:val="3"/>
          </w:tcPr>
          <w:p w14:paraId="2BC20AD6" w14:textId="77777777" w:rsidR="002353DD" w:rsidRPr="008B1F79" w:rsidRDefault="002353DD" w:rsidP="0031574E">
            <w:pPr>
              <w:pStyle w:val="Tabletext"/>
              <w:tabs>
                <w:tab w:val="left" w:leader="dot" w:pos="7938"/>
                <w:tab w:val="center" w:pos="9526"/>
              </w:tabs>
              <w:ind w:left="567" w:hanging="567"/>
              <w:jc w:val="center"/>
            </w:pPr>
            <w:r w:rsidRPr="008B1F79">
              <w:t>9 410 ± 10</w:t>
            </w:r>
          </w:p>
        </w:tc>
      </w:tr>
      <w:tr w:rsidR="002353DD" w:rsidRPr="008B1F79" w14:paraId="60CA830C" w14:textId="77777777" w:rsidTr="00555341">
        <w:trPr>
          <w:jc w:val="center"/>
        </w:trPr>
        <w:tc>
          <w:tcPr>
            <w:tcW w:w="5323" w:type="dxa"/>
          </w:tcPr>
          <w:p w14:paraId="37D321A6" w14:textId="77777777" w:rsidR="002353DD" w:rsidRPr="008B1F79" w:rsidRDefault="002353DD" w:rsidP="0031574E">
            <w:pPr>
              <w:pStyle w:val="Tabletext"/>
              <w:tabs>
                <w:tab w:val="left" w:leader="dot" w:pos="7938"/>
                <w:tab w:val="center" w:pos="9526"/>
              </w:tabs>
              <w:ind w:left="567" w:hanging="567"/>
            </w:pPr>
            <w:r w:rsidRPr="008B1F79">
              <w:t>Pulse power (kW)</w:t>
            </w:r>
          </w:p>
        </w:tc>
        <w:tc>
          <w:tcPr>
            <w:tcW w:w="4316" w:type="dxa"/>
            <w:gridSpan w:val="3"/>
          </w:tcPr>
          <w:p w14:paraId="39BE9E45" w14:textId="77777777" w:rsidR="002353DD" w:rsidRPr="008B1F79" w:rsidRDefault="002353DD" w:rsidP="0031574E">
            <w:pPr>
              <w:pStyle w:val="Tabletext"/>
              <w:tabs>
                <w:tab w:val="left" w:leader="dot" w:pos="7938"/>
                <w:tab w:val="center" w:pos="9526"/>
              </w:tabs>
              <w:ind w:left="567" w:hanging="567"/>
              <w:jc w:val="center"/>
            </w:pPr>
            <w:r w:rsidRPr="008B1F79">
              <w:t>30</w:t>
            </w:r>
          </w:p>
        </w:tc>
      </w:tr>
      <w:tr w:rsidR="002353DD" w:rsidRPr="008B1F79" w14:paraId="4790C794" w14:textId="77777777" w:rsidTr="00555341">
        <w:trPr>
          <w:jc w:val="center"/>
        </w:trPr>
        <w:tc>
          <w:tcPr>
            <w:tcW w:w="5323" w:type="dxa"/>
          </w:tcPr>
          <w:p w14:paraId="54125639" w14:textId="77777777" w:rsidR="002353DD" w:rsidRPr="008B1F79" w:rsidRDefault="002353DD" w:rsidP="0031574E">
            <w:pPr>
              <w:pStyle w:val="Tabletext"/>
              <w:tabs>
                <w:tab w:val="left" w:leader="dot" w:pos="7938"/>
                <w:tab w:val="center" w:pos="9526"/>
              </w:tabs>
              <w:ind w:left="567" w:hanging="567"/>
            </w:pPr>
            <w:r w:rsidRPr="008B1F79">
              <w:t>Range (</w:t>
            </w:r>
            <w:proofErr w:type="spellStart"/>
            <w:r w:rsidRPr="008B1F79">
              <w:t>nmi</w:t>
            </w:r>
            <w:proofErr w:type="spellEnd"/>
            <w:r w:rsidRPr="008B1F79">
              <w:t>)</w:t>
            </w:r>
          </w:p>
        </w:tc>
        <w:tc>
          <w:tcPr>
            <w:tcW w:w="1433" w:type="dxa"/>
          </w:tcPr>
          <w:p w14:paraId="5E82B401" w14:textId="77777777" w:rsidR="002353DD" w:rsidRPr="008B1F79" w:rsidRDefault="002353DD" w:rsidP="0031574E">
            <w:pPr>
              <w:pStyle w:val="Tabletext"/>
              <w:tabs>
                <w:tab w:val="left" w:leader="dot" w:pos="7938"/>
                <w:tab w:val="center" w:pos="9526"/>
              </w:tabs>
              <w:ind w:left="567" w:hanging="567"/>
              <w:jc w:val="center"/>
            </w:pPr>
            <w:r w:rsidRPr="008B1F79">
              <w:t>0.125-3</w:t>
            </w:r>
          </w:p>
        </w:tc>
        <w:tc>
          <w:tcPr>
            <w:tcW w:w="1637" w:type="dxa"/>
          </w:tcPr>
          <w:p w14:paraId="57406866" w14:textId="77777777" w:rsidR="002353DD" w:rsidRPr="008B1F79" w:rsidRDefault="002353DD" w:rsidP="0031574E">
            <w:pPr>
              <w:pStyle w:val="Tabletext"/>
              <w:tabs>
                <w:tab w:val="left" w:leader="dot" w:pos="7938"/>
                <w:tab w:val="center" w:pos="9526"/>
              </w:tabs>
              <w:ind w:left="567" w:hanging="567"/>
              <w:jc w:val="center"/>
            </w:pPr>
            <w:r w:rsidRPr="008B1F79">
              <w:t>6-24</w:t>
            </w:r>
          </w:p>
        </w:tc>
        <w:tc>
          <w:tcPr>
            <w:tcW w:w="1246" w:type="dxa"/>
          </w:tcPr>
          <w:p w14:paraId="5CF1E952" w14:textId="77777777" w:rsidR="002353DD" w:rsidRPr="008B1F79" w:rsidRDefault="002353DD" w:rsidP="0031574E">
            <w:pPr>
              <w:pStyle w:val="Tabletext"/>
              <w:jc w:val="center"/>
            </w:pPr>
            <w:r w:rsidRPr="008B1F79">
              <w:t>48-96</w:t>
            </w:r>
          </w:p>
        </w:tc>
      </w:tr>
      <w:tr w:rsidR="002353DD" w:rsidRPr="008B1F79" w14:paraId="3A92455E" w14:textId="77777777" w:rsidTr="00555341">
        <w:trPr>
          <w:jc w:val="center"/>
        </w:trPr>
        <w:tc>
          <w:tcPr>
            <w:tcW w:w="5323" w:type="dxa"/>
          </w:tcPr>
          <w:p w14:paraId="18455BF9" w14:textId="77777777" w:rsidR="002353DD" w:rsidRPr="008B1F79" w:rsidRDefault="002353DD" w:rsidP="0031574E">
            <w:pPr>
              <w:pStyle w:val="Tabletext"/>
              <w:tabs>
                <w:tab w:val="left" w:leader="dot" w:pos="7938"/>
                <w:tab w:val="center" w:pos="9526"/>
              </w:tabs>
              <w:ind w:left="567" w:hanging="567"/>
            </w:pPr>
            <w:r w:rsidRPr="008B1F79">
              <w:t>Pulse width (µs)</w:t>
            </w:r>
          </w:p>
        </w:tc>
        <w:tc>
          <w:tcPr>
            <w:tcW w:w="1433" w:type="dxa"/>
          </w:tcPr>
          <w:p w14:paraId="37E625D1" w14:textId="77777777" w:rsidR="002353DD" w:rsidRPr="008B1F79" w:rsidRDefault="002353DD" w:rsidP="0031574E">
            <w:pPr>
              <w:pStyle w:val="Tabletext"/>
              <w:tabs>
                <w:tab w:val="left" w:leader="dot" w:pos="7938"/>
                <w:tab w:val="center" w:pos="9526"/>
              </w:tabs>
              <w:ind w:left="567" w:hanging="567"/>
              <w:jc w:val="center"/>
            </w:pPr>
            <w:r w:rsidRPr="008B1F79">
              <w:t>0.050</w:t>
            </w:r>
          </w:p>
        </w:tc>
        <w:tc>
          <w:tcPr>
            <w:tcW w:w="1637" w:type="dxa"/>
          </w:tcPr>
          <w:p w14:paraId="13458BE9" w14:textId="77777777" w:rsidR="002353DD" w:rsidRPr="008B1F79" w:rsidRDefault="002353DD" w:rsidP="0031574E">
            <w:pPr>
              <w:pStyle w:val="Tabletext"/>
              <w:tabs>
                <w:tab w:val="left" w:leader="dot" w:pos="7938"/>
                <w:tab w:val="center" w:pos="9526"/>
              </w:tabs>
              <w:ind w:left="567" w:hanging="567"/>
              <w:jc w:val="center"/>
            </w:pPr>
            <w:r w:rsidRPr="008B1F79">
              <w:t>0.25</w:t>
            </w:r>
          </w:p>
        </w:tc>
        <w:tc>
          <w:tcPr>
            <w:tcW w:w="1246" w:type="dxa"/>
          </w:tcPr>
          <w:p w14:paraId="6E1519F9" w14:textId="77777777" w:rsidR="002353DD" w:rsidRPr="008B1F79" w:rsidRDefault="002353DD" w:rsidP="0031574E">
            <w:pPr>
              <w:pStyle w:val="Tabletext"/>
              <w:tabs>
                <w:tab w:val="left" w:leader="dot" w:pos="7938"/>
                <w:tab w:val="center" w:pos="9526"/>
              </w:tabs>
              <w:ind w:left="567" w:hanging="567"/>
              <w:jc w:val="center"/>
            </w:pPr>
            <w:r w:rsidRPr="008B1F79">
              <w:t>0.80</w:t>
            </w:r>
          </w:p>
        </w:tc>
      </w:tr>
      <w:tr w:rsidR="002353DD" w:rsidRPr="008B1F79" w14:paraId="1195B4A3" w14:textId="77777777" w:rsidTr="00555341">
        <w:trPr>
          <w:jc w:val="center"/>
        </w:trPr>
        <w:tc>
          <w:tcPr>
            <w:tcW w:w="5323" w:type="dxa"/>
          </w:tcPr>
          <w:p w14:paraId="187BEDCF" w14:textId="77777777" w:rsidR="002353DD" w:rsidRPr="008B1F79" w:rsidRDefault="002353DD" w:rsidP="0031574E">
            <w:pPr>
              <w:pStyle w:val="Tabletext"/>
              <w:tabs>
                <w:tab w:val="left" w:leader="dot" w:pos="7938"/>
                <w:tab w:val="center" w:pos="9526"/>
              </w:tabs>
              <w:ind w:left="567" w:hanging="567"/>
            </w:pPr>
            <w:r w:rsidRPr="008B1F79">
              <w:t>PRF (Hz)</w:t>
            </w:r>
          </w:p>
        </w:tc>
        <w:tc>
          <w:tcPr>
            <w:tcW w:w="3070" w:type="dxa"/>
            <w:gridSpan w:val="2"/>
          </w:tcPr>
          <w:p w14:paraId="655EDCB0" w14:textId="77777777" w:rsidR="002353DD" w:rsidRPr="008B1F79" w:rsidRDefault="002353DD" w:rsidP="0031574E">
            <w:pPr>
              <w:pStyle w:val="Tabletext"/>
              <w:tabs>
                <w:tab w:val="left" w:leader="dot" w:pos="7938"/>
                <w:tab w:val="center" w:pos="9526"/>
              </w:tabs>
              <w:ind w:left="567" w:hanging="567"/>
              <w:jc w:val="center"/>
            </w:pPr>
            <w:r w:rsidRPr="008B1F79">
              <w:t>1 800</w:t>
            </w:r>
          </w:p>
        </w:tc>
        <w:tc>
          <w:tcPr>
            <w:tcW w:w="1246" w:type="dxa"/>
          </w:tcPr>
          <w:p w14:paraId="03453883" w14:textId="77777777" w:rsidR="002353DD" w:rsidRPr="008B1F79" w:rsidRDefault="002353DD" w:rsidP="0031574E">
            <w:pPr>
              <w:pStyle w:val="Tabletext"/>
              <w:tabs>
                <w:tab w:val="left" w:leader="dot" w:pos="7938"/>
                <w:tab w:val="center" w:pos="9526"/>
              </w:tabs>
              <w:ind w:left="567" w:hanging="567"/>
              <w:jc w:val="center"/>
            </w:pPr>
            <w:r w:rsidRPr="008B1F79">
              <w:t>785</w:t>
            </w:r>
          </w:p>
        </w:tc>
      </w:tr>
      <w:tr w:rsidR="002353DD" w:rsidRPr="008B1F79" w14:paraId="07703D8C" w14:textId="77777777" w:rsidTr="00555341">
        <w:trPr>
          <w:jc w:val="center"/>
        </w:trPr>
        <w:tc>
          <w:tcPr>
            <w:tcW w:w="5323" w:type="dxa"/>
          </w:tcPr>
          <w:p w14:paraId="373F89CA" w14:textId="77777777" w:rsidR="002353DD" w:rsidRPr="008B1F79" w:rsidRDefault="002353DD" w:rsidP="0031574E">
            <w:pPr>
              <w:pStyle w:val="Tabletext"/>
              <w:tabs>
                <w:tab w:val="left" w:leader="dot" w:pos="7938"/>
                <w:tab w:val="center" w:pos="9526"/>
              </w:tabs>
              <w:ind w:left="567" w:hanging="567"/>
            </w:pPr>
            <w:r w:rsidRPr="008B1F79">
              <w:t>IF bandwidth (MHz)</w:t>
            </w:r>
          </w:p>
        </w:tc>
        <w:tc>
          <w:tcPr>
            <w:tcW w:w="1433" w:type="dxa"/>
          </w:tcPr>
          <w:p w14:paraId="1B95DA2F" w14:textId="77777777" w:rsidR="002353DD" w:rsidRPr="008B1F79" w:rsidRDefault="002353DD" w:rsidP="0031574E">
            <w:pPr>
              <w:pStyle w:val="Tabletext"/>
              <w:tabs>
                <w:tab w:val="left" w:leader="dot" w:pos="7938"/>
                <w:tab w:val="center" w:pos="9526"/>
              </w:tabs>
              <w:ind w:left="567" w:hanging="567"/>
              <w:jc w:val="center"/>
            </w:pPr>
            <w:r w:rsidRPr="008B1F79">
              <w:t>20</w:t>
            </w:r>
          </w:p>
        </w:tc>
        <w:tc>
          <w:tcPr>
            <w:tcW w:w="1637" w:type="dxa"/>
          </w:tcPr>
          <w:p w14:paraId="5EE001B5" w14:textId="77777777" w:rsidR="002353DD" w:rsidRPr="008B1F79" w:rsidRDefault="002353DD" w:rsidP="0031574E">
            <w:pPr>
              <w:pStyle w:val="Tabletext"/>
              <w:tabs>
                <w:tab w:val="left" w:leader="dot" w:pos="7938"/>
                <w:tab w:val="center" w:pos="9526"/>
              </w:tabs>
              <w:ind w:left="567" w:hanging="567"/>
              <w:jc w:val="center"/>
            </w:pPr>
            <w:r w:rsidRPr="008B1F79">
              <w:t>20</w:t>
            </w:r>
          </w:p>
        </w:tc>
        <w:tc>
          <w:tcPr>
            <w:tcW w:w="1246" w:type="dxa"/>
          </w:tcPr>
          <w:p w14:paraId="52AE6547" w14:textId="77777777" w:rsidR="002353DD" w:rsidRPr="008B1F79" w:rsidRDefault="002353DD" w:rsidP="0031574E">
            <w:pPr>
              <w:pStyle w:val="Tabletext"/>
              <w:tabs>
                <w:tab w:val="left" w:leader="dot" w:pos="7938"/>
                <w:tab w:val="center" w:pos="9526"/>
              </w:tabs>
              <w:ind w:left="567" w:hanging="567"/>
              <w:jc w:val="center"/>
            </w:pPr>
            <w:r w:rsidRPr="008B1F79">
              <w:t>3</w:t>
            </w:r>
          </w:p>
        </w:tc>
      </w:tr>
      <w:tr w:rsidR="002353DD" w:rsidRPr="008B1F79" w14:paraId="37A50D1E" w14:textId="77777777" w:rsidTr="00555341">
        <w:trPr>
          <w:jc w:val="center"/>
        </w:trPr>
        <w:tc>
          <w:tcPr>
            <w:tcW w:w="5323" w:type="dxa"/>
          </w:tcPr>
          <w:p w14:paraId="77F5D4C9" w14:textId="77777777" w:rsidR="002353DD" w:rsidRPr="008B1F79" w:rsidRDefault="002353DD" w:rsidP="0031574E">
            <w:pPr>
              <w:pStyle w:val="Tabletext"/>
              <w:tabs>
                <w:tab w:val="left" w:leader="dot" w:pos="7938"/>
                <w:tab w:val="center" w:pos="9526"/>
              </w:tabs>
              <w:ind w:left="567" w:hanging="567"/>
            </w:pPr>
            <w:r w:rsidRPr="008B1F79">
              <w:t>Spurious response rejection (dB)</w:t>
            </w:r>
          </w:p>
        </w:tc>
        <w:tc>
          <w:tcPr>
            <w:tcW w:w="4316" w:type="dxa"/>
            <w:gridSpan w:val="3"/>
          </w:tcPr>
          <w:p w14:paraId="2CF11450" w14:textId="77777777" w:rsidR="002353DD" w:rsidRPr="008B1F79" w:rsidRDefault="002353DD" w:rsidP="0031574E">
            <w:pPr>
              <w:pStyle w:val="Tabletext"/>
              <w:tabs>
                <w:tab w:val="left" w:leader="dot" w:pos="7938"/>
                <w:tab w:val="center" w:pos="9526"/>
              </w:tabs>
              <w:ind w:left="567" w:hanging="567"/>
              <w:jc w:val="center"/>
            </w:pPr>
            <w:r w:rsidRPr="008B1F79">
              <w:t>Unknown</w:t>
            </w:r>
          </w:p>
        </w:tc>
      </w:tr>
      <w:tr w:rsidR="002353DD" w:rsidRPr="008B1F79" w14:paraId="0AF694CE" w14:textId="77777777" w:rsidTr="00555341">
        <w:trPr>
          <w:jc w:val="center"/>
        </w:trPr>
        <w:tc>
          <w:tcPr>
            <w:tcW w:w="5323" w:type="dxa"/>
          </w:tcPr>
          <w:p w14:paraId="51F4F963" w14:textId="77777777" w:rsidR="002353DD" w:rsidRPr="008B1F79" w:rsidRDefault="002353DD" w:rsidP="0031574E">
            <w:pPr>
              <w:pStyle w:val="Tabletext"/>
              <w:tabs>
                <w:tab w:val="left" w:leader="dot" w:pos="7938"/>
                <w:tab w:val="center" w:pos="9526"/>
              </w:tabs>
              <w:ind w:left="567" w:hanging="567"/>
            </w:pPr>
            <w:r w:rsidRPr="008B1F79">
              <w:t>System noise figure (dB)</w:t>
            </w:r>
          </w:p>
        </w:tc>
        <w:tc>
          <w:tcPr>
            <w:tcW w:w="4316" w:type="dxa"/>
            <w:gridSpan w:val="3"/>
          </w:tcPr>
          <w:p w14:paraId="3E101B5D" w14:textId="77777777" w:rsidR="002353DD" w:rsidRPr="008B1F79" w:rsidRDefault="002353DD" w:rsidP="0031574E">
            <w:pPr>
              <w:pStyle w:val="Tabletext"/>
              <w:tabs>
                <w:tab w:val="left" w:leader="dot" w:pos="7938"/>
                <w:tab w:val="center" w:pos="9526"/>
              </w:tabs>
              <w:ind w:left="567" w:hanging="567"/>
              <w:jc w:val="center"/>
            </w:pPr>
            <w:r w:rsidRPr="008B1F79">
              <w:t>4</w:t>
            </w:r>
          </w:p>
        </w:tc>
      </w:tr>
      <w:tr w:rsidR="002353DD" w:rsidRPr="008B1F79" w14:paraId="57E73C62" w14:textId="77777777" w:rsidTr="00555341">
        <w:trPr>
          <w:jc w:val="center"/>
        </w:trPr>
        <w:tc>
          <w:tcPr>
            <w:tcW w:w="5323" w:type="dxa"/>
          </w:tcPr>
          <w:p w14:paraId="30B76A65" w14:textId="77777777" w:rsidR="002353DD" w:rsidRPr="008B1F79" w:rsidRDefault="002353DD" w:rsidP="0031574E">
            <w:pPr>
              <w:pStyle w:val="Tabletext"/>
              <w:tabs>
                <w:tab w:val="left" w:leader="dot" w:pos="7938"/>
                <w:tab w:val="center" w:pos="9526"/>
              </w:tabs>
              <w:ind w:left="567" w:hanging="567"/>
            </w:pPr>
            <w:r w:rsidRPr="008B1F79">
              <w:t>RF bandwidth (MHz)</w:t>
            </w:r>
          </w:p>
        </w:tc>
        <w:tc>
          <w:tcPr>
            <w:tcW w:w="4316" w:type="dxa"/>
            <w:gridSpan w:val="3"/>
          </w:tcPr>
          <w:p w14:paraId="07796A14" w14:textId="77777777" w:rsidR="002353DD" w:rsidRPr="008B1F79" w:rsidRDefault="002353DD" w:rsidP="0031574E">
            <w:pPr>
              <w:pStyle w:val="Tabletext"/>
              <w:tabs>
                <w:tab w:val="left" w:leader="dot" w:pos="7938"/>
                <w:tab w:val="center" w:pos="9526"/>
              </w:tabs>
              <w:ind w:left="567" w:hanging="567"/>
              <w:jc w:val="center"/>
            </w:pPr>
            <w:r w:rsidRPr="008B1F79">
              <w:t>Unknown</w:t>
            </w:r>
          </w:p>
        </w:tc>
      </w:tr>
      <w:tr w:rsidR="002353DD" w:rsidRPr="008B1F79" w14:paraId="5FE7A7FE" w14:textId="77777777" w:rsidTr="00555341">
        <w:trPr>
          <w:jc w:val="center"/>
        </w:trPr>
        <w:tc>
          <w:tcPr>
            <w:tcW w:w="5323" w:type="dxa"/>
          </w:tcPr>
          <w:p w14:paraId="5D046181" w14:textId="77777777" w:rsidR="002353DD" w:rsidRPr="008B1F79" w:rsidRDefault="002353DD" w:rsidP="0031574E">
            <w:pPr>
              <w:pStyle w:val="Tabletext"/>
              <w:tabs>
                <w:tab w:val="left" w:leader="dot" w:pos="7938"/>
                <w:tab w:val="center" w:pos="9526"/>
              </w:tabs>
              <w:ind w:left="567" w:hanging="567"/>
            </w:pPr>
            <w:r w:rsidRPr="008B1F79">
              <w:t>Antenna scan rate (rpm)</w:t>
            </w:r>
          </w:p>
        </w:tc>
        <w:tc>
          <w:tcPr>
            <w:tcW w:w="4316" w:type="dxa"/>
            <w:gridSpan w:val="3"/>
          </w:tcPr>
          <w:p w14:paraId="0C1D6CE8" w14:textId="77777777" w:rsidR="002353DD" w:rsidRPr="008B1F79" w:rsidRDefault="002353DD" w:rsidP="0031574E">
            <w:pPr>
              <w:pStyle w:val="Tabletext"/>
              <w:tabs>
                <w:tab w:val="left" w:leader="dot" w:pos="7938"/>
                <w:tab w:val="center" w:pos="9526"/>
              </w:tabs>
              <w:ind w:left="567" w:hanging="567"/>
              <w:jc w:val="center"/>
            </w:pPr>
            <w:r w:rsidRPr="008B1F79">
              <w:t>25/48</w:t>
            </w:r>
          </w:p>
        </w:tc>
      </w:tr>
      <w:tr w:rsidR="002353DD" w:rsidRPr="008B1F79" w14:paraId="753C1E8D" w14:textId="77777777" w:rsidTr="00555341">
        <w:trPr>
          <w:jc w:val="center"/>
        </w:trPr>
        <w:tc>
          <w:tcPr>
            <w:tcW w:w="5323" w:type="dxa"/>
          </w:tcPr>
          <w:p w14:paraId="55249F74" w14:textId="77777777" w:rsidR="002353DD" w:rsidRPr="008B1F79" w:rsidRDefault="002353DD" w:rsidP="0031574E">
            <w:pPr>
              <w:pStyle w:val="Tabletext"/>
              <w:tabs>
                <w:tab w:val="left" w:leader="dot" w:pos="7938"/>
                <w:tab w:val="center" w:pos="9526"/>
              </w:tabs>
              <w:ind w:left="567" w:hanging="567"/>
            </w:pPr>
            <w:r w:rsidRPr="008B1F79">
              <w:t>Antenna scan time (s)</w:t>
            </w:r>
          </w:p>
        </w:tc>
        <w:tc>
          <w:tcPr>
            <w:tcW w:w="4316" w:type="dxa"/>
            <w:gridSpan w:val="3"/>
          </w:tcPr>
          <w:p w14:paraId="7905F95B" w14:textId="77777777" w:rsidR="002353DD" w:rsidRPr="008B1F79" w:rsidRDefault="002353DD" w:rsidP="0031574E">
            <w:pPr>
              <w:pStyle w:val="Tabletext"/>
              <w:tabs>
                <w:tab w:val="left" w:leader="dot" w:pos="7938"/>
                <w:tab w:val="center" w:pos="9526"/>
              </w:tabs>
              <w:ind w:left="567" w:hanging="567"/>
              <w:jc w:val="center"/>
            </w:pPr>
            <w:r w:rsidRPr="008B1F79">
              <w:t>2.4/1.25</w:t>
            </w:r>
          </w:p>
        </w:tc>
      </w:tr>
    </w:tbl>
    <w:p w14:paraId="1E6D093A" w14:textId="0085DC75" w:rsidR="002353DD" w:rsidRPr="008B1F79" w:rsidRDefault="002353DD" w:rsidP="002353DD">
      <w:pPr>
        <w:pStyle w:val="TableNo"/>
        <w:keepLines/>
        <w:spacing w:before="240"/>
      </w:pPr>
      <w:r w:rsidRPr="008B1F79">
        <w:lastRenderedPageBreak/>
        <w:t>TABLE 7 (</w:t>
      </w:r>
      <w:r w:rsidR="007362A4" w:rsidRPr="008B1F79">
        <w:rPr>
          <w:i/>
          <w:iCs/>
          <w:caps w:val="0"/>
        </w:rPr>
        <w:t>end</w:t>
      </w:r>
      <w:r w:rsidRPr="008B1F79">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3"/>
        <w:gridCol w:w="4316"/>
      </w:tblGrid>
      <w:tr w:rsidR="002353DD" w:rsidRPr="008B1F79" w14:paraId="1460777D" w14:textId="77777777" w:rsidTr="00555341">
        <w:trPr>
          <w:jc w:val="center"/>
        </w:trPr>
        <w:tc>
          <w:tcPr>
            <w:tcW w:w="5323" w:type="dxa"/>
          </w:tcPr>
          <w:p w14:paraId="5807AF3D" w14:textId="77777777" w:rsidR="002353DD" w:rsidRPr="008B1F79" w:rsidRDefault="002353DD" w:rsidP="00555341">
            <w:pPr>
              <w:pStyle w:val="Tablehead"/>
              <w:keepLines/>
            </w:pPr>
            <w:r w:rsidRPr="008B1F79">
              <w:t>Parameter</w:t>
            </w:r>
          </w:p>
        </w:tc>
        <w:tc>
          <w:tcPr>
            <w:tcW w:w="4316" w:type="dxa"/>
          </w:tcPr>
          <w:p w14:paraId="39DAA7B4" w14:textId="77777777" w:rsidR="002353DD" w:rsidRPr="008B1F79" w:rsidRDefault="002353DD" w:rsidP="00555341">
            <w:pPr>
              <w:pStyle w:val="Tablehead"/>
              <w:keepLines/>
            </w:pPr>
            <w:r w:rsidRPr="008B1F79">
              <w:t>Value</w:t>
            </w:r>
          </w:p>
        </w:tc>
      </w:tr>
      <w:tr w:rsidR="002353DD" w:rsidRPr="008B1F79" w14:paraId="447A9881" w14:textId="77777777" w:rsidTr="00555341">
        <w:trPr>
          <w:jc w:val="center"/>
        </w:trPr>
        <w:tc>
          <w:tcPr>
            <w:tcW w:w="5323" w:type="dxa"/>
          </w:tcPr>
          <w:p w14:paraId="53D4BABE" w14:textId="77777777" w:rsidR="002353DD" w:rsidRPr="008B1F79" w:rsidRDefault="002353DD" w:rsidP="0031574E">
            <w:pPr>
              <w:pStyle w:val="Tabletext"/>
              <w:tabs>
                <w:tab w:val="left" w:leader="dot" w:pos="7938"/>
                <w:tab w:val="center" w:pos="9526"/>
              </w:tabs>
              <w:ind w:left="567" w:hanging="567"/>
            </w:pPr>
            <w:r w:rsidRPr="008B1F79">
              <w:t>Antenna horizontal beamwidth (degrees)</w:t>
            </w:r>
          </w:p>
        </w:tc>
        <w:tc>
          <w:tcPr>
            <w:tcW w:w="4316" w:type="dxa"/>
          </w:tcPr>
          <w:p w14:paraId="230CFE0A" w14:textId="77777777" w:rsidR="002353DD" w:rsidRPr="008B1F79" w:rsidRDefault="002353DD" w:rsidP="0031574E">
            <w:pPr>
              <w:pStyle w:val="Tabletext"/>
              <w:tabs>
                <w:tab w:val="left" w:leader="dot" w:pos="7938"/>
                <w:tab w:val="center" w:pos="9526"/>
              </w:tabs>
              <w:ind w:left="567" w:hanging="567"/>
              <w:jc w:val="center"/>
            </w:pPr>
            <w:r w:rsidRPr="008B1F79">
              <w:t>2.0</w:t>
            </w:r>
          </w:p>
        </w:tc>
      </w:tr>
      <w:tr w:rsidR="002353DD" w:rsidRPr="008B1F79" w14:paraId="632ABE1B" w14:textId="77777777" w:rsidTr="00555341">
        <w:trPr>
          <w:jc w:val="center"/>
        </w:trPr>
        <w:tc>
          <w:tcPr>
            <w:tcW w:w="5323" w:type="dxa"/>
          </w:tcPr>
          <w:p w14:paraId="2E3962A8" w14:textId="77777777" w:rsidR="002353DD" w:rsidRPr="008B1F79" w:rsidRDefault="002353DD" w:rsidP="0031574E">
            <w:pPr>
              <w:pStyle w:val="Tabletext"/>
              <w:tabs>
                <w:tab w:val="left" w:leader="dot" w:pos="7938"/>
                <w:tab w:val="center" w:pos="9526"/>
              </w:tabs>
              <w:ind w:left="567" w:hanging="567"/>
            </w:pPr>
            <w:r w:rsidRPr="008B1F79">
              <w:t>Antenna vertical beamwidth (degrees)</w:t>
            </w:r>
          </w:p>
        </w:tc>
        <w:tc>
          <w:tcPr>
            <w:tcW w:w="4316" w:type="dxa"/>
          </w:tcPr>
          <w:p w14:paraId="6A8AA00B" w14:textId="77777777" w:rsidR="002353DD" w:rsidRPr="008B1F79" w:rsidRDefault="002353DD" w:rsidP="0031574E">
            <w:pPr>
              <w:pStyle w:val="Tabletext"/>
              <w:tabs>
                <w:tab w:val="left" w:leader="dot" w:pos="7938"/>
                <w:tab w:val="center" w:pos="9526"/>
              </w:tabs>
              <w:ind w:left="567" w:hanging="567"/>
              <w:jc w:val="center"/>
            </w:pPr>
            <w:r w:rsidRPr="008B1F79">
              <w:t>30.0</w:t>
            </w:r>
          </w:p>
        </w:tc>
      </w:tr>
      <w:tr w:rsidR="002353DD" w:rsidRPr="008B1F79" w14:paraId="0CB21CC7" w14:textId="77777777" w:rsidTr="00555341">
        <w:trPr>
          <w:jc w:val="center"/>
        </w:trPr>
        <w:tc>
          <w:tcPr>
            <w:tcW w:w="5323" w:type="dxa"/>
          </w:tcPr>
          <w:p w14:paraId="79CBF22A" w14:textId="77777777" w:rsidR="002353DD" w:rsidRPr="008B1F79" w:rsidRDefault="002353DD" w:rsidP="0031574E">
            <w:pPr>
              <w:pStyle w:val="Tabletext"/>
            </w:pPr>
            <w:r w:rsidRPr="008B1F79">
              <w:t>Polarization</w:t>
            </w:r>
          </w:p>
        </w:tc>
        <w:tc>
          <w:tcPr>
            <w:tcW w:w="4316" w:type="dxa"/>
          </w:tcPr>
          <w:p w14:paraId="201625BA" w14:textId="77777777" w:rsidR="002353DD" w:rsidRPr="008B1F79" w:rsidRDefault="002353DD" w:rsidP="0031574E">
            <w:pPr>
              <w:pStyle w:val="Tabletext"/>
              <w:tabs>
                <w:tab w:val="left" w:leader="dot" w:pos="7938"/>
                <w:tab w:val="center" w:pos="9526"/>
              </w:tabs>
              <w:ind w:left="567" w:hanging="567"/>
              <w:jc w:val="center"/>
            </w:pPr>
            <w:r w:rsidRPr="008B1F79">
              <w:t>Horizontal</w:t>
            </w:r>
          </w:p>
        </w:tc>
      </w:tr>
    </w:tbl>
    <w:p w14:paraId="2806A75B" w14:textId="77777777" w:rsidR="002353DD" w:rsidRPr="008B1F79" w:rsidRDefault="002353DD" w:rsidP="002353DD">
      <w:pPr>
        <w:pStyle w:val="Tablefin"/>
      </w:pPr>
    </w:p>
    <w:p w14:paraId="224F1637" w14:textId="77777777" w:rsidR="002353DD" w:rsidRPr="008B1F79" w:rsidRDefault="002353DD" w:rsidP="002353DD">
      <w:pPr>
        <w:pStyle w:val="Heading2"/>
      </w:pPr>
      <w:r w:rsidRPr="008B1F79">
        <w:t>1.2</w:t>
      </w:r>
      <w:r w:rsidRPr="008B1F79">
        <w:tab/>
        <w:t>Radar receiver interference suppression features</w:t>
      </w:r>
    </w:p>
    <w:p w14:paraId="4F1412BF" w14:textId="77777777" w:rsidR="002353DD" w:rsidRPr="008B1F79" w:rsidRDefault="002353DD" w:rsidP="002353DD">
      <w:proofErr w:type="gramStart"/>
      <w:r w:rsidRPr="008B1F79">
        <w:t>Both of the radars</w:t>
      </w:r>
      <w:proofErr w:type="gramEnd"/>
      <w:r w:rsidRPr="008B1F79">
        <w:t xml:space="preserve"> employed circuitry and signal processing to mitigate interference from other co</w:t>
      </w:r>
      <w:r w:rsidRPr="008B1F79">
        <w:noBreakHyphen/>
        <w:t>located radars. Radars D and E use pulse-to-pulse and scan-to-scan correlators to mitigate interference from other radars. However, they do not have CFAR processing. A description of these mitigation techniques is described in Recommendation ITU-R M.1372.</w:t>
      </w:r>
    </w:p>
    <w:p w14:paraId="50201043" w14:textId="77777777" w:rsidR="002353DD" w:rsidRPr="008B1F79" w:rsidRDefault="002353DD" w:rsidP="002353DD">
      <w:pPr>
        <w:pStyle w:val="Heading2"/>
      </w:pPr>
      <w:r w:rsidRPr="008B1F79">
        <w:t>1.3</w:t>
      </w:r>
      <w:r w:rsidRPr="008B1F79">
        <w:tab/>
        <w:t>Interfering signals and targets</w:t>
      </w:r>
    </w:p>
    <w:p w14:paraId="791CC33C" w14:textId="77777777" w:rsidR="002353DD" w:rsidRPr="008B1F79" w:rsidRDefault="002353DD" w:rsidP="002353DD">
      <w:r w:rsidRPr="008B1F79">
        <w:t>The interfering signals included pulses and digital mobile telephony. The pulse source simulated a radiolocation input. Pulse widths of 1 </w:t>
      </w:r>
      <w:proofErr w:type="spellStart"/>
      <w:r w:rsidRPr="008B1F79">
        <w:t>μs</w:t>
      </w:r>
      <w:proofErr w:type="spellEnd"/>
      <w:r w:rsidRPr="008B1F79">
        <w:t xml:space="preserve"> and 2 </w:t>
      </w:r>
      <w:proofErr w:type="spellStart"/>
      <w:r w:rsidRPr="008B1F79">
        <w:t>μs</w:t>
      </w:r>
      <w:proofErr w:type="spellEnd"/>
      <w:r w:rsidRPr="008B1F79">
        <w:t xml:space="preserve"> were used, with PRFs equivalent to duty cycles of 0.1% and 1%. The digital mobile telephony source simulated two generic CDMA signals one with a bandwidth of 5 MHz and one with a bandwidth of 1.25 MHz.</w:t>
      </w:r>
    </w:p>
    <w:p w14:paraId="5F7AE063" w14:textId="77777777" w:rsidR="002353DD" w:rsidRPr="008B1F79" w:rsidRDefault="002353DD" w:rsidP="002353DD">
      <w:r w:rsidRPr="008B1F79">
        <w:t>The emissions were on-tuned with the operating frequency and gated to occur with the simulated targets. The emission spectra of the CDMA interfering signals are shown below in Fig. 2.</w:t>
      </w:r>
    </w:p>
    <w:p w14:paraId="07FF1F18" w14:textId="77777777" w:rsidR="002353DD" w:rsidRPr="008B1F79" w:rsidRDefault="002353DD" w:rsidP="002353DD">
      <w:pPr>
        <w:pStyle w:val="FigureNo"/>
      </w:pPr>
      <w:r w:rsidRPr="008B1F79">
        <w:t>figure 2</w:t>
      </w:r>
    </w:p>
    <w:p w14:paraId="61588920" w14:textId="77777777" w:rsidR="002353DD" w:rsidRPr="008B1F79" w:rsidRDefault="002353DD" w:rsidP="002353DD">
      <w:pPr>
        <w:pStyle w:val="Figuretitle"/>
      </w:pPr>
      <w:r w:rsidRPr="008B1F79">
        <w:t>Generic CDMA signals</w:t>
      </w:r>
    </w:p>
    <w:p w14:paraId="1C916D50" w14:textId="77777777" w:rsidR="002353DD" w:rsidRPr="008B1F79" w:rsidRDefault="002353DD" w:rsidP="002353DD">
      <w:pPr>
        <w:pStyle w:val="Figure"/>
        <w:rPr>
          <w:noProof w:val="0"/>
        </w:rPr>
      </w:pPr>
      <w:r w:rsidRPr="008B1F79">
        <w:drawing>
          <wp:inline distT="0" distB="0" distL="0" distR="0" wp14:anchorId="46343D98" wp14:editId="5D2BC171">
            <wp:extent cx="4148336" cy="3154686"/>
            <wp:effectExtent l="0" t="0" r="5080" b="762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148336" cy="3154686"/>
                    </a:xfrm>
                    <a:prstGeom prst="rect">
                      <a:avLst/>
                    </a:prstGeom>
                  </pic:spPr>
                </pic:pic>
              </a:graphicData>
            </a:graphic>
          </wp:inline>
        </w:drawing>
      </w:r>
    </w:p>
    <w:p w14:paraId="121B63FE" w14:textId="77777777" w:rsidR="002353DD" w:rsidRPr="008B1F79" w:rsidRDefault="002353DD" w:rsidP="002353DD">
      <w:pPr>
        <w:pStyle w:val="Heading2"/>
        <w:spacing w:before="480"/>
      </w:pPr>
      <w:r w:rsidRPr="008B1F79">
        <w:lastRenderedPageBreak/>
        <w:t>1.4</w:t>
      </w:r>
      <w:r w:rsidRPr="008B1F79">
        <w:tab/>
      </w:r>
      <w:proofErr w:type="gramStart"/>
      <w:r w:rsidRPr="008B1F79">
        <w:t>Non-fluctuating</w:t>
      </w:r>
      <w:proofErr w:type="gramEnd"/>
      <w:r w:rsidRPr="008B1F79">
        <w:t xml:space="preserve"> target generation</w:t>
      </w:r>
    </w:p>
    <w:p w14:paraId="3FD7B727" w14:textId="77777777" w:rsidR="002353DD" w:rsidRPr="008B1F79" w:rsidRDefault="002353DD" w:rsidP="00197EBD">
      <w:pPr>
        <w:keepNext/>
        <w:keepLines/>
      </w:pPr>
      <w:r w:rsidRPr="008B1F79">
        <w:t xml:space="preserve">A combination of arbitrary waveform signal generators, RF signal generators, discrete circuitry, a laptop PC and other RF components (cables, couplers, combiners, etc.) were used to generate ten equally spaced targets along a 3 nautical mile (~ 5.6 km) radial that had the same RF power level. The power level of the simulated targets was adjusted till the target probability of detection was about 90%. The ten target pulses triggered by each radar trigger all occur within the return time of one of the radar’s short-range scales, i.e. ‘one sweep’. Consequently, the pulses simulate ten targets along a </w:t>
      </w:r>
      <w:proofErr w:type="gramStart"/>
      <w:r w:rsidRPr="008B1F79">
        <w:t>radial;</w:t>
      </w:r>
      <w:proofErr w:type="gramEnd"/>
      <w:r w:rsidRPr="008B1F79">
        <w:t xml:space="preserve"> i.e. a single bearing. For adjustment of the display settings, the RF power of the target generator was set to a level so that all ten targets were visible along the radial on the PPI display with the radar’s video controls set to positions representative of normal operation. Baseline values for the software functions that controlled the target and background brilliance, hue, and contrast settings were found through experimentation by test personnel and with the assistance of the manufacturers and with professional mariners who were experienced with operating these types of radars on ships of various sizes. Once these values were determined, they were used throughout the test programme for that radar.</w:t>
      </w:r>
    </w:p>
    <w:p w14:paraId="519A2FA1" w14:textId="77777777" w:rsidR="002353DD" w:rsidRPr="008B1F79" w:rsidRDefault="002353DD" w:rsidP="002353DD">
      <w:pPr>
        <w:pStyle w:val="Heading2"/>
      </w:pPr>
      <w:r w:rsidRPr="008B1F79">
        <w:t>1.5</w:t>
      </w:r>
      <w:r w:rsidRPr="008B1F79">
        <w:tab/>
        <w:t>Test results</w:t>
      </w:r>
    </w:p>
    <w:p w14:paraId="232212E0" w14:textId="77777777" w:rsidR="002353DD" w:rsidRPr="008B1F79" w:rsidRDefault="002353DD" w:rsidP="002353DD">
      <w:pPr>
        <w:pStyle w:val="Heading3"/>
      </w:pPr>
      <w:r w:rsidRPr="008B1F79">
        <w:t>1.5.1</w:t>
      </w:r>
      <w:r w:rsidRPr="008B1F79">
        <w:tab/>
        <w:t>Radar D</w:t>
      </w:r>
    </w:p>
    <w:p w14:paraId="6D3AD79D" w14:textId="77777777" w:rsidR="002353DD" w:rsidRPr="008B1F79" w:rsidRDefault="002353DD" w:rsidP="002353DD">
      <w:pPr>
        <w:rPr>
          <w:caps/>
          <w:sz w:val="20"/>
        </w:rPr>
      </w:pPr>
      <w:r w:rsidRPr="008B1F79">
        <w:t xml:space="preserve">For Radar D it was possible to observe the effect that the unwanted signals had on individual targets. For each unwanted signal, it was possible to count the decrease in the number of targets that were visible on the PPI as the </w:t>
      </w:r>
      <w:r w:rsidRPr="008B1F79">
        <w:rPr>
          <w:i/>
        </w:rPr>
        <w:t>I</w:t>
      </w:r>
      <w:r w:rsidRPr="008B1F79">
        <w:t>/</w:t>
      </w:r>
      <w:r w:rsidRPr="008B1F79">
        <w:rPr>
          <w:i/>
        </w:rPr>
        <w:t>N</w:t>
      </w:r>
      <w:r w:rsidRPr="008B1F79">
        <w:t xml:space="preserve"> level was increased. Target counts were made at each </w:t>
      </w:r>
      <w:r w:rsidRPr="008B1F79">
        <w:rPr>
          <w:i/>
        </w:rPr>
        <w:t>I</w:t>
      </w:r>
      <w:r w:rsidRPr="008B1F79">
        <w:t>/</w:t>
      </w:r>
      <w:r w:rsidRPr="008B1F79">
        <w:rPr>
          <w:i/>
        </w:rPr>
        <w:t>N</w:t>
      </w:r>
      <w:r w:rsidRPr="008B1F79">
        <w:t xml:space="preserve"> level for each type of interference. A baseline target probability of detection, </w:t>
      </w:r>
      <w:r w:rsidRPr="008B1F79">
        <w:rPr>
          <w:i/>
          <w:iCs/>
        </w:rPr>
        <w:t>P</w:t>
      </w:r>
      <w:r w:rsidRPr="008B1F79">
        <w:rPr>
          <w:i/>
          <w:iCs/>
          <w:vertAlign w:val="subscript"/>
        </w:rPr>
        <w:t>d</w:t>
      </w:r>
      <w:r w:rsidRPr="008B1F79">
        <w:t xml:space="preserve">, count was performed before the beginning of each test. The results of the tests on Radar D are shown below in Fig. 3, which shows the target </w:t>
      </w:r>
      <w:r w:rsidRPr="008B1F79">
        <w:rPr>
          <w:i/>
          <w:iCs/>
        </w:rPr>
        <w:t>P</w:t>
      </w:r>
      <w:r w:rsidRPr="008B1F79">
        <w:rPr>
          <w:i/>
          <w:iCs/>
          <w:vertAlign w:val="subscript"/>
        </w:rPr>
        <w:t>d</w:t>
      </w:r>
      <w:r w:rsidRPr="008B1F79">
        <w:t xml:space="preserve"> versus the </w:t>
      </w:r>
      <w:r w:rsidRPr="008B1F79">
        <w:rPr>
          <w:i/>
        </w:rPr>
        <w:t>I</w:t>
      </w:r>
      <w:r w:rsidRPr="008B1F79">
        <w:t>/</w:t>
      </w:r>
      <w:r w:rsidRPr="008B1F79">
        <w:rPr>
          <w:i/>
        </w:rPr>
        <w:t>N</w:t>
      </w:r>
      <w:r w:rsidRPr="008B1F79">
        <w:t xml:space="preserve"> level for each type of interference. The baseline </w:t>
      </w:r>
      <w:r w:rsidRPr="008B1F79">
        <w:rPr>
          <w:i/>
          <w:iCs/>
        </w:rPr>
        <w:t>P</w:t>
      </w:r>
      <w:r w:rsidRPr="008B1F79">
        <w:rPr>
          <w:i/>
          <w:iCs/>
          <w:vertAlign w:val="subscript"/>
        </w:rPr>
        <w:t>d</w:t>
      </w:r>
      <w:r w:rsidRPr="008B1F79">
        <w:t xml:space="preserve"> in Fig. 3 is 0.92 with the 1</w:t>
      </w:r>
      <w:r w:rsidRPr="008B1F79">
        <w:noBreakHyphen/>
        <w:t>sigma error bars 0.016 above and below that value. Note that each point in Fig. 3 represents a total of 500 desired targets.</w:t>
      </w:r>
    </w:p>
    <w:p w14:paraId="056EA3BD" w14:textId="77777777" w:rsidR="002353DD" w:rsidRPr="008B1F79" w:rsidRDefault="002353DD" w:rsidP="002353DD">
      <w:pPr>
        <w:pStyle w:val="FigureNo"/>
      </w:pPr>
      <w:r w:rsidRPr="008B1F79">
        <w:lastRenderedPageBreak/>
        <w:t>Figure 3</w:t>
      </w:r>
    </w:p>
    <w:p w14:paraId="008C4D53" w14:textId="77777777" w:rsidR="002353DD" w:rsidRPr="008B1F79" w:rsidRDefault="002353DD" w:rsidP="002353DD">
      <w:pPr>
        <w:pStyle w:val="Figuretitle"/>
        <w:spacing w:after="240"/>
      </w:pPr>
      <w:r w:rsidRPr="008B1F79">
        <w:t>Radar D probability of detection curves</w:t>
      </w:r>
    </w:p>
    <w:p w14:paraId="217F1D74" w14:textId="77777777" w:rsidR="002353DD" w:rsidRPr="008B1F79" w:rsidRDefault="002353DD" w:rsidP="002353DD">
      <w:pPr>
        <w:pStyle w:val="Figure"/>
        <w:rPr>
          <w:noProof w:val="0"/>
        </w:rPr>
      </w:pPr>
      <w:r w:rsidRPr="008B1F79">
        <w:drawing>
          <wp:inline distT="0" distB="0" distL="0" distR="0" wp14:anchorId="72A8E1FE" wp14:editId="53F2B439">
            <wp:extent cx="4949962" cy="4562865"/>
            <wp:effectExtent l="0" t="0" r="3175" b="9525"/>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949962" cy="4562865"/>
                    </a:xfrm>
                    <a:prstGeom prst="rect">
                      <a:avLst/>
                    </a:prstGeom>
                  </pic:spPr>
                </pic:pic>
              </a:graphicData>
            </a:graphic>
          </wp:inline>
        </w:drawing>
      </w:r>
    </w:p>
    <w:p w14:paraId="2499BCBE" w14:textId="77777777" w:rsidR="002353DD" w:rsidRPr="008B1F79" w:rsidRDefault="002353DD" w:rsidP="002353DD">
      <w:r w:rsidRPr="008B1F79">
        <w:t xml:space="preserve">Figure 3 shows that, except for the case of the pulsed interference, the target </w:t>
      </w:r>
      <w:r w:rsidRPr="008B1F79">
        <w:rPr>
          <w:i/>
          <w:iCs/>
        </w:rPr>
        <w:t>P</w:t>
      </w:r>
      <w:r w:rsidRPr="008B1F79">
        <w:rPr>
          <w:i/>
          <w:iCs/>
          <w:vertAlign w:val="subscript"/>
        </w:rPr>
        <w:t>d</w:t>
      </w:r>
      <w:r w:rsidRPr="008B1F79">
        <w:t xml:space="preserve"> was reduced below the baseline </w:t>
      </w:r>
      <w:r w:rsidRPr="008B1F79">
        <w:rPr>
          <w:i/>
          <w:iCs/>
        </w:rPr>
        <w:t>P</w:t>
      </w:r>
      <w:r w:rsidRPr="008B1F79">
        <w:rPr>
          <w:i/>
          <w:iCs/>
          <w:vertAlign w:val="subscript"/>
        </w:rPr>
        <w:t>d</w:t>
      </w:r>
      <w:r w:rsidRPr="008B1F79">
        <w:rPr>
          <w:i/>
          <w:iCs/>
        </w:rPr>
        <w:t xml:space="preserve"> </w:t>
      </w:r>
      <w:r w:rsidRPr="008B1F79">
        <w:t xml:space="preserve">used in these tests minus the standard deviation for </w:t>
      </w:r>
      <w:r w:rsidRPr="008B1F79">
        <w:rPr>
          <w:i/>
        </w:rPr>
        <w:t>I</w:t>
      </w:r>
      <w:r w:rsidRPr="008B1F79">
        <w:t>/</w:t>
      </w:r>
      <w:r w:rsidRPr="008B1F79">
        <w:rPr>
          <w:i/>
        </w:rPr>
        <w:t>N</w:t>
      </w:r>
      <w:r w:rsidRPr="008B1F79">
        <w:t xml:space="preserve"> values above −12 dB for the unwanted CDMA signal.</w:t>
      </w:r>
    </w:p>
    <w:p w14:paraId="38EA7C95" w14:textId="77777777" w:rsidR="002353DD" w:rsidRPr="008B1F79" w:rsidRDefault="002353DD" w:rsidP="002353DD">
      <w:pPr>
        <w:pStyle w:val="Heading3"/>
      </w:pPr>
      <w:r w:rsidRPr="008B1F79">
        <w:t>1.5.2</w:t>
      </w:r>
      <w:r w:rsidRPr="008B1F79">
        <w:tab/>
        <w:t>Radar E</w:t>
      </w:r>
    </w:p>
    <w:p w14:paraId="16BA4120" w14:textId="77777777" w:rsidR="002353DD" w:rsidRPr="008B1F79" w:rsidRDefault="002353DD" w:rsidP="002353DD">
      <w:r w:rsidRPr="008B1F79">
        <w:t xml:space="preserve">For Radar E it was difficult to count the decrease in target </w:t>
      </w:r>
      <w:r w:rsidRPr="008B1F79">
        <w:rPr>
          <w:i/>
          <w:iCs/>
        </w:rPr>
        <w:t>P</w:t>
      </w:r>
      <w:r w:rsidRPr="008B1F79">
        <w:rPr>
          <w:i/>
          <w:iCs/>
          <w:vertAlign w:val="subscript"/>
        </w:rPr>
        <w:t>d</w:t>
      </w:r>
      <w:r w:rsidRPr="008B1F79">
        <w:t xml:space="preserve"> as the interference was injected into the radar’s receiver. The interference caused </w:t>
      </w:r>
      <w:proofErr w:type="gramStart"/>
      <w:r w:rsidRPr="008B1F79">
        <w:t>all of</w:t>
      </w:r>
      <w:proofErr w:type="gramEnd"/>
      <w:r w:rsidRPr="008B1F79">
        <w:t xml:space="preserve"> the targets to fade at the same rate no matter where they were in the string of targets. It was not possible to make individual targets ‘disappear’ as the interference power was increased and count the number of lost targets </w:t>
      </w:r>
      <w:proofErr w:type="gramStart"/>
      <w:r w:rsidRPr="008B1F79">
        <w:t>in order to</w:t>
      </w:r>
      <w:proofErr w:type="gramEnd"/>
      <w:r w:rsidRPr="008B1F79">
        <w:t xml:space="preserve"> calculate the </w:t>
      </w:r>
      <w:r w:rsidRPr="008B1F79">
        <w:rPr>
          <w:i/>
          <w:iCs/>
        </w:rPr>
        <w:t>P</w:t>
      </w:r>
      <w:r w:rsidRPr="008B1F79">
        <w:rPr>
          <w:i/>
          <w:iCs/>
          <w:vertAlign w:val="subscript"/>
        </w:rPr>
        <w:t>d</w:t>
      </w:r>
      <w:r w:rsidRPr="008B1F79">
        <w:t xml:space="preserve">. Therefore, the data taken for Radar E reflects </w:t>
      </w:r>
      <w:proofErr w:type="gramStart"/>
      <w:r w:rsidRPr="008B1F79">
        <w:t>whether or not</w:t>
      </w:r>
      <w:proofErr w:type="gramEnd"/>
      <w:r w:rsidRPr="008B1F79">
        <w:t xml:space="preserve"> the appearance of all the targets was affected at each </w:t>
      </w:r>
      <w:r w:rsidRPr="008B1F79">
        <w:rPr>
          <w:i/>
        </w:rPr>
        <w:t>I</w:t>
      </w:r>
      <w:r w:rsidRPr="008B1F79">
        <w:t>/</w:t>
      </w:r>
      <w:r w:rsidRPr="008B1F79">
        <w:rPr>
          <w:i/>
        </w:rPr>
        <w:t>N</w:t>
      </w:r>
      <w:r w:rsidRPr="008B1F79">
        <w:t xml:space="preserve"> level for each type of interference. The data for Radar E is summarized below in Table 8.</w:t>
      </w:r>
    </w:p>
    <w:p w14:paraId="02613475" w14:textId="77777777" w:rsidR="002353DD" w:rsidRPr="008B1F79" w:rsidRDefault="002353DD" w:rsidP="002353DD">
      <w:pPr>
        <w:pStyle w:val="TableNo"/>
        <w:keepLines/>
      </w:pPr>
      <w:r w:rsidRPr="008B1F79">
        <w:lastRenderedPageBreak/>
        <w:t>TABLE 8</w:t>
      </w:r>
    </w:p>
    <w:p w14:paraId="66261916" w14:textId="77777777" w:rsidR="002353DD" w:rsidRPr="008B1F79" w:rsidRDefault="002353DD" w:rsidP="002353DD">
      <w:pPr>
        <w:pStyle w:val="Tabletitle"/>
      </w:pPr>
      <w:r w:rsidRPr="008B1F79">
        <w:t>Radar E with gated CDMA interference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02"/>
        <w:gridCol w:w="3402"/>
      </w:tblGrid>
      <w:tr w:rsidR="002353DD" w:rsidRPr="008B1F79" w14:paraId="3DD5FE1A" w14:textId="77777777" w:rsidTr="00555341">
        <w:trPr>
          <w:jc w:val="center"/>
        </w:trPr>
        <w:tc>
          <w:tcPr>
            <w:tcW w:w="2835" w:type="dxa"/>
          </w:tcPr>
          <w:p w14:paraId="5E9D3DC1" w14:textId="77777777" w:rsidR="002353DD" w:rsidRPr="008B1F79" w:rsidRDefault="002353DD" w:rsidP="00555341">
            <w:pPr>
              <w:pStyle w:val="Tablehead"/>
              <w:keepLines/>
            </w:pPr>
            <w:r w:rsidRPr="008B1F79">
              <w:rPr>
                <w:i/>
              </w:rPr>
              <w:t>I</w:t>
            </w:r>
            <w:r w:rsidRPr="008B1F79">
              <w:t>/</w:t>
            </w:r>
            <w:r w:rsidRPr="008B1F79">
              <w:rPr>
                <w:i/>
              </w:rPr>
              <w:t>N</w:t>
            </w:r>
            <w:r w:rsidRPr="008B1F79">
              <w:t xml:space="preserve"> (dB)</w:t>
            </w:r>
          </w:p>
        </w:tc>
        <w:tc>
          <w:tcPr>
            <w:tcW w:w="3402" w:type="dxa"/>
          </w:tcPr>
          <w:p w14:paraId="51570102" w14:textId="77777777" w:rsidR="002353DD" w:rsidRPr="008B1F79" w:rsidRDefault="002353DD" w:rsidP="00555341">
            <w:pPr>
              <w:pStyle w:val="Tablehead"/>
              <w:keepLines/>
            </w:pPr>
            <w:r w:rsidRPr="008B1F79">
              <w:t>5 MHz CDMA</w:t>
            </w:r>
          </w:p>
        </w:tc>
        <w:tc>
          <w:tcPr>
            <w:tcW w:w="3402" w:type="dxa"/>
          </w:tcPr>
          <w:p w14:paraId="11CE9926" w14:textId="77777777" w:rsidR="002353DD" w:rsidRPr="008B1F79" w:rsidRDefault="002353DD" w:rsidP="00555341">
            <w:pPr>
              <w:pStyle w:val="Tablehead"/>
              <w:keepLines/>
            </w:pPr>
            <w:r w:rsidRPr="008B1F79">
              <w:t>1.25 MHz CDMA 2000</w:t>
            </w:r>
          </w:p>
        </w:tc>
      </w:tr>
      <w:tr w:rsidR="002353DD" w:rsidRPr="008B1F79" w14:paraId="32C38360" w14:textId="77777777" w:rsidTr="00555341">
        <w:trPr>
          <w:jc w:val="center"/>
        </w:trPr>
        <w:tc>
          <w:tcPr>
            <w:tcW w:w="2835" w:type="dxa"/>
          </w:tcPr>
          <w:p w14:paraId="5582073B" w14:textId="77777777" w:rsidR="002353DD" w:rsidRPr="008B1F79" w:rsidRDefault="002353DD" w:rsidP="00555341">
            <w:pPr>
              <w:pStyle w:val="Tabletext"/>
              <w:keepNext/>
              <w:keepLines/>
              <w:jc w:val="center"/>
            </w:pPr>
            <w:r w:rsidRPr="008B1F79">
              <w:t>–12</w:t>
            </w:r>
          </w:p>
        </w:tc>
        <w:tc>
          <w:tcPr>
            <w:tcW w:w="3402" w:type="dxa"/>
          </w:tcPr>
          <w:p w14:paraId="785C4FD3"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086F595A"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78F48AC3" w14:textId="77777777" w:rsidTr="00555341">
        <w:trPr>
          <w:jc w:val="center"/>
        </w:trPr>
        <w:tc>
          <w:tcPr>
            <w:tcW w:w="2835" w:type="dxa"/>
          </w:tcPr>
          <w:p w14:paraId="1193BDC3" w14:textId="77777777" w:rsidR="002353DD" w:rsidRPr="008B1F79" w:rsidRDefault="002353DD" w:rsidP="00555341">
            <w:pPr>
              <w:pStyle w:val="Tabletext"/>
              <w:keepNext/>
              <w:keepLines/>
              <w:tabs>
                <w:tab w:val="left" w:leader="dot" w:pos="7938"/>
                <w:tab w:val="center" w:pos="9526"/>
              </w:tabs>
              <w:ind w:left="567" w:hanging="567"/>
              <w:jc w:val="center"/>
            </w:pPr>
            <w:r w:rsidRPr="008B1F79">
              <w:t>–10</w:t>
            </w:r>
          </w:p>
        </w:tc>
        <w:tc>
          <w:tcPr>
            <w:tcW w:w="3402" w:type="dxa"/>
          </w:tcPr>
          <w:p w14:paraId="6BE3AB0B"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1825B0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0781EDBC" w14:textId="77777777" w:rsidTr="00555341">
        <w:trPr>
          <w:jc w:val="center"/>
        </w:trPr>
        <w:tc>
          <w:tcPr>
            <w:tcW w:w="2835" w:type="dxa"/>
          </w:tcPr>
          <w:p w14:paraId="587C48FC" w14:textId="77777777" w:rsidR="002353DD" w:rsidRPr="008B1F79" w:rsidRDefault="002353DD" w:rsidP="00555341">
            <w:pPr>
              <w:pStyle w:val="Tabletext"/>
              <w:keepNext/>
              <w:keepLines/>
              <w:tabs>
                <w:tab w:val="left" w:leader="dot" w:pos="7938"/>
                <w:tab w:val="center" w:pos="9526"/>
              </w:tabs>
              <w:ind w:left="567" w:hanging="567"/>
              <w:jc w:val="center"/>
            </w:pPr>
            <w:r w:rsidRPr="008B1F79">
              <w:t>–9</w:t>
            </w:r>
          </w:p>
        </w:tc>
        <w:tc>
          <w:tcPr>
            <w:tcW w:w="3402" w:type="dxa"/>
          </w:tcPr>
          <w:p w14:paraId="3308C5FD"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c>
          <w:tcPr>
            <w:tcW w:w="3402" w:type="dxa"/>
          </w:tcPr>
          <w:p w14:paraId="72A03799" w14:textId="77777777" w:rsidR="002353DD" w:rsidRPr="008B1F79" w:rsidRDefault="002353DD" w:rsidP="00555341">
            <w:pPr>
              <w:pStyle w:val="Tabletext"/>
              <w:keepNext/>
              <w:keepLines/>
              <w:tabs>
                <w:tab w:val="left" w:leader="dot" w:pos="7938"/>
                <w:tab w:val="center" w:pos="9526"/>
              </w:tabs>
              <w:ind w:left="567" w:hanging="567"/>
            </w:pPr>
            <w:r w:rsidRPr="008B1F79">
              <w:t>No effect</w:t>
            </w:r>
          </w:p>
        </w:tc>
      </w:tr>
      <w:tr w:rsidR="002353DD" w:rsidRPr="008B1F79" w14:paraId="1470105B" w14:textId="77777777" w:rsidTr="00555341">
        <w:trPr>
          <w:jc w:val="center"/>
        </w:trPr>
        <w:tc>
          <w:tcPr>
            <w:tcW w:w="2835" w:type="dxa"/>
          </w:tcPr>
          <w:p w14:paraId="1E89F03C" w14:textId="77777777" w:rsidR="002353DD" w:rsidRPr="008B1F79" w:rsidRDefault="002353DD" w:rsidP="00555341">
            <w:pPr>
              <w:pStyle w:val="Tabletext"/>
              <w:keepNext/>
              <w:keepLines/>
              <w:tabs>
                <w:tab w:val="left" w:leader="dot" w:pos="7938"/>
                <w:tab w:val="center" w:pos="9526"/>
              </w:tabs>
              <w:ind w:left="567" w:hanging="567"/>
              <w:jc w:val="center"/>
            </w:pPr>
            <w:r w:rsidRPr="008B1F79">
              <w:t>–6</w:t>
            </w:r>
          </w:p>
        </w:tc>
        <w:tc>
          <w:tcPr>
            <w:tcW w:w="3402" w:type="dxa"/>
          </w:tcPr>
          <w:p w14:paraId="2CD1E459"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c>
          <w:tcPr>
            <w:tcW w:w="3402" w:type="dxa"/>
          </w:tcPr>
          <w:p w14:paraId="0B31E6CD" w14:textId="77777777" w:rsidR="002353DD" w:rsidRPr="008B1F79" w:rsidRDefault="002353DD" w:rsidP="00555341">
            <w:pPr>
              <w:pStyle w:val="Tabletext"/>
              <w:keepNext/>
              <w:keepLines/>
              <w:tabs>
                <w:tab w:val="left" w:leader="dot" w:pos="7938"/>
                <w:tab w:val="center" w:pos="9526"/>
              </w:tabs>
              <w:ind w:left="567" w:hanging="567"/>
            </w:pPr>
            <w:r w:rsidRPr="008B1F79">
              <w:t>Targets dimmed</w:t>
            </w:r>
          </w:p>
        </w:tc>
      </w:tr>
      <w:tr w:rsidR="002353DD" w:rsidRPr="008B1F79" w14:paraId="1B0BAE6B" w14:textId="77777777" w:rsidTr="00555341">
        <w:trPr>
          <w:jc w:val="center"/>
        </w:trPr>
        <w:tc>
          <w:tcPr>
            <w:tcW w:w="2835" w:type="dxa"/>
          </w:tcPr>
          <w:p w14:paraId="2A302A48"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14D2E0FA" w14:textId="77777777" w:rsidR="002353DD" w:rsidRPr="008B1F79" w:rsidRDefault="002353DD" w:rsidP="00555341">
            <w:pPr>
              <w:pStyle w:val="Tabletext"/>
              <w:keepLines/>
              <w:tabs>
                <w:tab w:val="left" w:leader="dot" w:pos="7938"/>
                <w:tab w:val="center" w:pos="9526"/>
              </w:tabs>
              <w:ind w:left="567" w:hanging="567"/>
            </w:pPr>
            <w:r w:rsidRPr="008B1F79">
              <w:t>Targets dimmed</w:t>
            </w:r>
          </w:p>
        </w:tc>
        <w:tc>
          <w:tcPr>
            <w:tcW w:w="3402" w:type="dxa"/>
          </w:tcPr>
          <w:p w14:paraId="790DA1F8" w14:textId="77777777" w:rsidR="002353DD" w:rsidRPr="008B1F79" w:rsidRDefault="002353DD" w:rsidP="00555341">
            <w:pPr>
              <w:pStyle w:val="Tabletext"/>
              <w:keepLines/>
              <w:tabs>
                <w:tab w:val="left" w:leader="dot" w:pos="7938"/>
                <w:tab w:val="center" w:pos="9526"/>
              </w:tabs>
              <w:ind w:left="567" w:hanging="567"/>
            </w:pPr>
            <w:r w:rsidRPr="008B1F79">
              <w:t>Targets dimmed</w:t>
            </w:r>
          </w:p>
        </w:tc>
      </w:tr>
      <w:tr w:rsidR="002353DD" w:rsidRPr="008B1F79" w14:paraId="10F00435" w14:textId="77777777" w:rsidTr="00555341">
        <w:trPr>
          <w:jc w:val="center"/>
        </w:trPr>
        <w:tc>
          <w:tcPr>
            <w:tcW w:w="2835" w:type="dxa"/>
          </w:tcPr>
          <w:p w14:paraId="2A2EF426" w14:textId="77777777" w:rsidR="002353DD" w:rsidRPr="008B1F79" w:rsidRDefault="002353DD" w:rsidP="00555341">
            <w:pPr>
              <w:pStyle w:val="Tabletext"/>
              <w:keepLines/>
              <w:tabs>
                <w:tab w:val="left" w:leader="dot" w:pos="7938"/>
                <w:tab w:val="center" w:pos="9526"/>
              </w:tabs>
              <w:ind w:left="567" w:hanging="567"/>
              <w:jc w:val="center"/>
            </w:pPr>
            <w:r w:rsidRPr="008B1F79">
              <w:t>0</w:t>
            </w:r>
          </w:p>
        </w:tc>
        <w:tc>
          <w:tcPr>
            <w:tcW w:w="3402" w:type="dxa"/>
          </w:tcPr>
          <w:p w14:paraId="66590EE6"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019D7722"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62C2CA24" w14:textId="77777777" w:rsidTr="00555341">
        <w:trPr>
          <w:jc w:val="center"/>
        </w:trPr>
        <w:tc>
          <w:tcPr>
            <w:tcW w:w="2835" w:type="dxa"/>
          </w:tcPr>
          <w:p w14:paraId="62DE2937" w14:textId="77777777" w:rsidR="002353DD" w:rsidRPr="008B1F79" w:rsidRDefault="002353DD" w:rsidP="00555341">
            <w:pPr>
              <w:pStyle w:val="Tabletext"/>
              <w:keepLines/>
              <w:tabs>
                <w:tab w:val="left" w:leader="dot" w:pos="7938"/>
                <w:tab w:val="center" w:pos="9526"/>
              </w:tabs>
              <w:ind w:left="567" w:hanging="567"/>
              <w:jc w:val="center"/>
            </w:pPr>
            <w:r w:rsidRPr="008B1F79">
              <w:t>3</w:t>
            </w:r>
          </w:p>
        </w:tc>
        <w:tc>
          <w:tcPr>
            <w:tcW w:w="3402" w:type="dxa"/>
          </w:tcPr>
          <w:p w14:paraId="7FDFFEA7"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4F3942C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r w:rsidR="002353DD" w:rsidRPr="008B1F79" w14:paraId="7A809B15" w14:textId="77777777" w:rsidTr="00555341">
        <w:trPr>
          <w:jc w:val="center"/>
        </w:trPr>
        <w:tc>
          <w:tcPr>
            <w:tcW w:w="2835" w:type="dxa"/>
          </w:tcPr>
          <w:p w14:paraId="65D1B3B9" w14:textId="77777777" w:rsidR="002353DD" w:rsidRPr="008B1F79" w:rsidRDefault="002353DD" w:rsidP="00555341">
            <w:pPr>
              <w:pStyle w:val="Tabletext"/>
              <w:keepLines/>
              <w:tabs>
                <w:tab w:val="left" w:leader="dot" w:pos="7938"/>
                <w:tab w:val="center" w:pos="9526"/>
              </w:tabs>
              <w:ind w:left="567" w:hanging="567"/>
              <w:jc w:val="center"/>
            </w:pPr>
            <w:r w:rsidRPr="008B1F79">
              <w:t>6</w:t>
            </w:r>
          </w:p>
        </w:tc>
        <w:tc>
          <w:tcPr>
            <w:tcW w:w="3402" w:type="dxa"/>
          </w:tcPr>
          <w:p w14:paraId="38E8A895"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c>
          <w:tcPr>
            <w:tcW w:w="3402" w:type="dxa"/>
          </w:tcPr>
          <w:p w14:paraId="509836F1" w14:textId="77777777" w:rsidR="002353DD" w:rsidRPr="008B1F79" w:rsidRDefault="002353DD" w:rsidP="00555341">
            <w:pPr>
              <w:pStyle w:val="Tabletext"/>
              <w:keepLines/>
              <w:tabs>
                <w:tab w:val="left" w:leader="dot" w:pos="7938"/>
                <w:tab w:val="center" w:pos="9526"/>
              </w:tabs>
              <w:ind w:left="567" w:hanging="567"/>
            </w:pPr>
            <w:r w:rsidRPr="008B1F79">
              <w:t>Targets not visible</w:t>
            </w:r>
          </w:p>
        </w:tc>
      </w:tr>
    </w:tbl>
    <w:p w14:paraId="32CA652C" w14:textId="77777777" w:rsidR="002353DD" w:rsidRPr="008B1F79" w:rsidRDefault="002353DD" w:rsidP="002353DD">
      <w:pPr>
        <w:pStyle w:val="Tablefin"/>
      </w:pPr>
    </w:p>
    <w:p w14:paraId="19981C3B" w14:textId="77777777" w:rsidR="002353DD" w:rsidRPr="008B1F79" w:rsidRDefault="002353DD" w:rsidP="002353DD">
      <w:r w:rsidRPr="008B1F79">
        <w:t xml:space="preserve">The data in Table 8 show that the unwanted CDMA signals affected the visibility of the targets for Radar E on its PPI at an </w:t>
      </w:r>
      <w:r w:rsidRPr="008B1F79">
        <w:rPr>
          <w:i/>
        </w:rPr>
        <w:t>I</w:t>
      </w:r>
      <w:r w:rsidRPr="008B1F79">
        <w:t>/</w:t>
      </w:r>
      <w:r w:rsidRPr="008B1F79">
        <w:rPr>
          <w:i/>
        </w:rPr>
        <w:t>N</w:t>
      </w:r>
      <w:r w:rsidRPr="008B1F79">
        <w:t xml:space="preserve"> level of –6 </w:t>
      </w:r>
      <w:proofErr w:type="spellStart"/>
      <w:r w:rsidRPr="008B1F79">
        <w:t>dB.</w:t>
      </w:r>
      <w:proofErr w:type="spellEnd"/>
      <w:r w:rsidRPr="008B1F79">
        <w:t xml:space="preserve"> At that level the brightness of the targets on the PPI was noticeably dimmed from their baseline state. At </w:t>
      </w:r>
      <w:r w:rsidRPr="008B1F79">
        <w:rPr>
          <w:i/>
        </w:rPr>
        <w:t>I</w:t>
      </w:r>
      <w:r w:rsidRPr="008B1F79">
        <w:t>/</w:t>
      </w:r>
      <w:r w:rsidRPr="008B1F79">
        <w:rPr>
          <w:i/>
        </w:rPr>
        <w:t>N</w:t>
      </w:r>
      <w:r w:rsidRPr="008B1F79">
        <w:t xml:space="preserve"> levels of 0 dB and above, the targets had dimmed so much that they were no longer visible on the PPI.</w:t>
      </w:r>
    </w:p>
    <w:p w14:paraId="7B7FD5B4" w14:textId="77777777" w:rsidR="002353DD" w:rsidRPr="008B1F79" w:rsidRDefault="002353DD" w:rsidP="002353DD">
      <w:r w:rsidRPr="008B1F79">
        <w:t>For Radar E, the gated 2.0 and 1.0 </w:t>
      </w:r>
      <w:proofErr w:type="spellStart"/>
      <w:r w:rsidRPr="008B1F79">
        <w:t>μs</w:t>
      </w:r>
      <w:proofErr w:type="spellEnd"/>
      <w:r w:rsidRPr="008B1F79">
        <w:t xml:space="preserve"> pulsed interference with duty cycles of 0.1 and 1.0% did not affect the visibility of the targets on the PPI at the highest </w:t>
      </w:r>
      <w:r w:rsidRPr="008B1F79">
        <w:rPr>
          <w:i/>
        </w:rPr>
        <w:t>I</w:t>
      </w:r>
      <w:r w:rsidRPr="008B1F79">
        <w:t>/</w:t>
      </w:r>
      <w:r w:rsidRPr="008B1F79">
        <w:rPr>
          <w:i/>
        </w:rPr>
        <w:t>N</w:t>
      </w:r>
      <w:r w:rsidRPr="008B1F79">
        <w:t xml:space="preserve"> level, which was 40 </w:t>
      </w:r>
      <w:proofErr w:type="spellStart"/>
      <w:r w:rsidRPr="008B1F79">
        <w:t>dB.</w:t>
      </w:r>
      <w:proofErr w:type="spellEnd"/>
    </w:p>
    <w:p w14:paraId="72364529" w14:textId="77777777" w:rsidR="002353DD" w:rsidRPr="008B1F79" w:rsidRDefault="002353DD" w:rsidP="002353DD">
      <w:pPr>
        <w:pStyle w:val="Heading2"/>
      </w:pPr>
      <w:r w:rsidRPr="008B1F79">
        <w:t>1.6</w:t>
      </w:r>
      <w:r w:rsidRPr="008B1F79">
        <w:tab/>
        <w:t>Summary of trials results</w:t>
      </w:r>
    </w:p>
    <w:p w14:paraId="27082FF4" w14:textId="77777777" w:rsidR="002353DD" w:rsidRPr="008B1F79" w:rsidRDefault="002353DD" w:rsidP="002353DD">
      <w:r w:rsidRPr="008B1F79">
        <w:t xml:space="preserve">Radar trials were performed to determine for specific radars and interference sources </w:t>
      </w:r>
      <w:proofErr w:type="spellStart"/>
      <w:r w:rsidRPr="008B1F79">
        <w:t>an</w:t>
      </w:r>
      <w:proofErr w:type="spellEnd"/>
      <w:r w:rsidRPr="008B1F79">
        <w:t xml:space="preserve"> </w:t>
      </w:r>
      <w:r w:rsidRPr="008B1F79">
        <w:rPr>
          <w:i/>
        </w:rPr>
        <w:t>I</w:t>
      </w:r>
      <w:r w:rsidRPr="008B1F79">
        <w:t>/</w:t>
      </w:r>
      <w:r w:rsidRPr="008B1F79">
        <w:rPr>
          <w:i/>
        </w:rPr>
        <w:t>N</w:t>
      </w:r>
      <w:r w:rsidRPr="008B1F79">
        <w:t xml:space="preserve"> level for which there is ‘no effect’ from the interference (i.e. the radar is operating at its baseline condition). Unprocessed radar returns commonly known as ‘blips’ or ‘raw video’ </w:t>
      </w:r>
      <w:proofErr w:type="gramStart"/>
      <w:r w:rsidRPr="008B1F79">
        <w:t>were</w:t>
      </w:r>
      <w:proofErr w:type="gramEnd"/>
      <w:r w:rsidRPr="008B1F79">
        <w:t xml:space="preserve"> observed and/or counted as targets in these tests.</w:t>
      </w:r>
    </w:p>
    <w:p w14:paraId="00247970" w14:textId="77777777" w:rsidR="002353DD" w:rsidRPr="008B1F79" w:rsidRDefault="002353DD" w:rsidP="002353DD">
      <w:r w:rsidRPr="008B1F79">
        <w:t xml:space="preserve">This ‘no effect’ level is qualified as relative to a 90% probability of a single-scan detection and is summarized below in terms of </w:t>
      </w:r>
      <w:r w:rsidRPr="008B1F79">
        <w:rPr>
          <w:i/>
        </w:rPr>
        <w:t>I</w:t>
      </w:r>
      <w:r w:rsidRPr="008B1F79">
        <w:t>/</w:t>
      </w:r>
      <w:r w:rsidRPr="008B1F79">
        <w:rPr>
          <w:i/>
        </w:rPr>
        <w:t>N</w:t>
      </w:r>
      <w:r w:rsidRPr="008B1F79">
        <w:t xml:space="preserve"> for each radar and interference source. The results are summarized in Table 9. Determining the acceptable amount of interference for these types of radars can be somewhat subjective due to the eyesight and experience of the radar operator looking at the PPI counting targets and grading the brightness of the targets themselves. However, due to the radar’s design, there is no other way for these tests to be performed other than for the operator/tester to observe the targets on the radar’s PPI.</w:t>
      </w:r>
    </w:p>
    <w:p w14:paraId="12537058" w14:textId="77777777" w:rsidR="002353DD" w:rsidRPr="008B1F79" w:rsidRDefault="002353DD" w:rsidP="002353DD">
      <w:pPr>
        <w:pStyle w:val="TableNo"/>
      </w:pPr>
      <w:r w:rsidRPr="008B1F79">
        <w:t>TABLE 9</w:t>
      </w:r>
    </w:p>
    <w:p w14:paraId="26098B5B" w14:textId="77777777" w:rsidR="002353DD" w:rsidRPr="008B1F79" w:rsidRDefault="002353DD" w:rsidP="002353DD">
      <w:pPr>
        <w:pStyle w:val="Tabletitle"/>
      </w:pPr>
      <w:r w:rsidRPr="008B1F79">
        <w:t>Summary of results</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93"/>
        <w:gridCol w:w="2966"/>
        <w:gridCol w:w="2780"/>
      </w:tblGrid>
      <w:tr w:rsidR="002353DD" w:rsidRPr="008B1F79" w14:paraId="07D85E59" w14:textId="77777777" w:rsidTr="00555341">
        <w:trPr>
          <w:jc w:val="center"/>
        </w:trPr>
        <w:tc>
          <w:tcPr>
            <w:tcW w:w="2977" w:type="dxa"/>
            <w:vAlign w:val="center"/>
          </w:tcPr>
          <w:p w14:paraId="5733EA6B" w14:textId="77777777" w:rsidR="002353DD" w:rsidRPr="008B1F79" w:rsidRDefault="002353DD" w:rsidP="00555341">
            <w:pPr>
              <w:pStyle w:val="Tablehead"/>
            </w:pPr>
            <w:r w:rsidRPr="008B1F79">
              <w:t>Interference source</w:t>
            </w:r>
          </w:p>
        </w:tc>
        <w:tc>
          <w:tcPr>
            <w:tcW w:w="2268" w:type="dxa"/>
            <w:vAlign w:val="center"/>
          </w:tcPr>
          <w:p w14:paraId="7DB4FE68" w14:textId="77777777" w:rsidR="002353DD" w:rsidRPr="008B1F79" w:rsidRDefault="002353DD" w:rsidP="00555341">
            <w:pPr>
              <w:pStyle w:val="Tablehead"/>
            </w:pPr>
            <w:r w:rsidRPr="008B1F79">
              <w:t>Radar D</w:t>
            </w:r>
          </w:p>
        </w:tc>
        <w:tc>
          <w:tcPr>
            <w:tcW w:w="2126" w:type="dxa"/>
            <w:vAlign w:val="center"/>
          </w:tcPr>
          <w:p w14:paraId="2390DF6F" w14:textId="77777777" w:rsidR="002353DD" w:rsidRPr="008B1F79" w:rsidRDefault="002353DD" w:rsidP="00555341">
            <w:pPr>
              <w:pStyle w:val="Tablehead"/>
            </w:pPr>
            <w:r w:rsidRPr="008B1F79">
              <w:t>Radar E</w:t>
            </w:r>
          </w:p>
        </w:tc>
      </w:tr>
      <w:tr w:rsidR="002353DD" w:rsidRPr="008B1F79" w14:paraId="364D8A5E" w14:textId="77777777" w:rsidTr="00555341">
        <w:trPr>
          <w:jc w:val="center"/>
        </w:trPr>
        <w:tc>
          <w:tcPr>
            <w:tcW w:w="2977" w:type="dxa"/>
          </w:tcPr>
          <w:p w14:paraId="12A83894" w14:textId="77777777" w:rsidR="002353DD" w:rsidRPr="008B1F79" w:rsidRDefault="002353DD" w:rsidP="00555341">
            <w:pPr>
              <w:pStyle w:val="Tabletext"/>
            </w:pPr>
            <w:r w:rsidRPr="008B1F79">
              <w:t>Pulsed 0.1</w:t>
            </w:r>
          </w:p>
        </w:tc>
        <w:tc>
          <w:tcPr>
            <w:tcW w:w="2268" w:type="dxa"/>
          </w:tcPr>
          <w:p w14:paraId="5A8F3ABD"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43CD4E9C"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25270264" w14:textId="77777777" w:rsidTr="00555341">
        <w:trPr>
          <w:jc w:val="center"/>
        </w:trPr>
        <w:tc>
          <w:tcPr>
            <w:tcW w:w="2977" w:type="dxa"/>
          </w:tcPr>
          <w:p w14:paraId="57C20DDE" w14:textId="77777777" w:rsidR="002353DD" w:rsidRPr="008B1F79" w:rsidRDefault="002353DD" w:rsidP="00555341">
            <w:pPr>
              <w:pStyle w:val="Tabletext"/>
              <w:keepLines/>
              <w:tabs>
                <w:tab w:val="left" w:leader="dot" w:pos="7938"/>
                <w:tab w:val="center" w:pos="9526"/>
              </w:tabs>
              <w:ind w:left="567" w:hanging="567"/>
            </w:pPr>
            <w:r w:rsidRPr="008B1F79">
              <w:t>Pulsed 1.0</w:t>
            </w:r>
          </w:p>
        </w:tc>
        <w:tc>
          <w:tcPr>
            <w:tcW w:w="2268" w:type="dxa"/>
          </w:tcPr>
          <w:p w14:paraId="4A9ACFB2"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c>
          <w:tcPr>
            <w:tcW w:w="2126" w:type="dxa"/>
          </w:tcPr>
          <w:p w14:paraId="301EB588" w14:textId="77777777" w:rsidR="002353DD" w:rsidRPr="008B1F79" w:rsidRDefault="002353DD" w:rsidP="00555341">
            <w:pPr>
              <w:pStyle w:val="Tabletext"/>
              <w:keepLines/>
              <w:tabs>
                <w:tab w:val="left" w:leader="dot" w:pos="7938"/>
                <w:tab w:val="center" w:pos="9526"/>
              </w:tabs>
              <w:ind w:left="567" w:hanging="567"/>
              <w:jc w:val="center"/>
            </w:pPr>
            <w:r w:rsidRPr="008B1F79">
              <w:t>+40</w:t>
            </w:r>
          </w:p>
        </w:tc>
      </w:tr>
      <w:tr w:rsidR="002353DD" w:rsidRPr="008B1F79" w14:paraId="538A9363" w14:textId="77777777" w:rsidTr="00555341">
        <w:trPr>
          <w:jc w:val="center"/>
        </w:trPr>
        <w:tc>
          <w:tcPr>
            <w:tcW w:w="2977" w:type="dxa"/>
          </w:tcPr>
          <w:p w14:paraId="649383F4" w14:textId="77777777" w:rsidR="002353DD" w:rsidRPr="008B1F79" w:rsidRDefault="002353DD" w:rsidP="00555341">
            <w:pPr>
              <w:pStyle w:val="Tabletext"/>
              <w:keepLines/>
              <w:tabs>
                <w:tab w:val="left" w:leader="dot" w:pos="7938"/>
                <w:tab w:val="center" w:pos="9526"/>
              </w:tabs>
              <w:ind w:left="567" w:hanging="567"/>
            </w:pPr>
            <w:r w:rsidRPr="008B1F79">
              <w:t>1.25 MHz CDMA 2000</w:t>
            </w:r>
          </w:p>
        </w:tc>
        <w:tc>
          <w:tcPr>
            <w:tcW w:w="2268" w:type="dxa"/>
          </w:tcPr>
          <w:p w14:paraId="0A3A0860" w14:textId="77777777" w:rsidR="002353DD" w:rsidRPr="008B1F79" w:rsidRDefault="002353DD" w:rsidP="00555341">
            <w:pPr>
              <w:pStyle w:val="Tabletext"/>
              <w:keepLines/>
              <w:tabs>
                <w:tab w:val="left" w:leader="dot" w:pos="7938"/>
                <w:tab w:val="center" w:pos="9526"/>
              </w:tabs>
              <w:ind w:left="567" w:hanging="567"/>
              <w:jc w:val="center"/>
            </w:pPr>
            <w:r w:rsidRPr="008B1F79">
              <w:t>–10</w:t>
            </w:r>
          </w:p>
        </w:tc>
        <w:tc>
          <w:tcPr>
            <w:tcW w:w="2126" w:type="dxa"/>
          </w:tcPr>
          <w:p w14:paraId="6F601174"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r w:rsidR="002353DD" w:rsidRPr="008B1F79" w14:paraId="54597BAB" w14:textId="77777777" w:rsidTr="00555341">
        <w:trPr>
          <w:jc w:val="center"/>
        </w:trPr>
        <w:tc>
          <w:tcPr>
            <w:tcW w:w="2977" w:type="dxa"/>
          </w:tcPr>
          <w:p w14:paraId="06452DBC" w14:textId="77777777" w:rsidR="002353DD" w:rsidRPr="008B1F79" w:rsidRDefault="002353DD" w:rsidP="00555341">
            <w:pPr>
              <w:pStyle w:val="Tabletext"/>
              <w:keepLines/>
              <w:tabs>
                <w:tab w:val="left" w:leader="dot" w:pos="7938"/>
                <w:tab w:val="center" w:pos="9526"/>
              </w:tabs>
              <w:ind w:left="567" w:hanging="567"/>
            </w:pPr>
            <w:r w:rsidRPr="008B1F79">
              <w:t>5 MHz CDMA</w:t>
            </w:r>
          </w:p>
        </w:tc>
        <w:tc>
          <w:tcPr>
            <w:tcW w:w="2268" w:type="dxa"/>
          </w:tcPr>
          <w:p w14:paraId="26F846F0" w14:textId="77777777" w:rsidR="002353DD" w:rsidRPr="008B1F79" w:rsidRDefault="002353DD" w:rsidP="00555341">
            <w:pPr>
              <w:pStyle w:val="Tabletext"/>
              <w:keepLines/>
              <w:tabs>
                <w:tab w:val="left" w:leader="dot" w:pos="7938"/>
                <w:tab w:val="center" w:pos="9526"/>
              </w:tabs>
              <w:ind w:left="567" w:hanging="567"/>
              <w:jc w:val="center"/>
            </w:pPr>
            <w:r w:rsidRPr="008B1F79">
              <w:t>–12</w:t>
            </w:r>
          </w:p>
        </w:tc>
        <w:tc>
          <w:tcPr>
            <w:tcW w:w="2126" w:type="dxa"/>
          </w:tcPr>
          <w:p w14:paraId="1DC61D29" w14:textId="77777777" w:rsidR="002353DD" w:rsidRPr="008B1F79" w:rsidRDefault="002353DD" w:rsidP="00555341">
            <w:pPr>
              <w:pStyle w:val="Tabletext"/>
              <w:keepLines/>
              <w:tabs>
                <w:tab w:val="left" w:leader="dot" w:pos="7938"/>
                <w:tab w:val="center" w:pos="9526"/>
              </w:tabs>
              <w:ind w:left="567" w:hanging="567"/>
              <w:jc w:val="center"/>
            </w:pPr>
            <w:r w:rsidRPr="008B1F79">
              <w:t>–9</w:t>
            </w:r>
          </w:p>
        </w:tc>
      </w:tr>
    </w:tbl>
    <w:p w14:paraId="07EA3DCB" w14:textId="77777777" w:rsidR="002353DD" w:rsidRPr="008B1F79" w:rsidRDefault="002353DD" w:rsidP="002353DD">
      <w:pPr>
        <w:pStyle w:val="Tablefin"/>
      </w:pPr>
    </w:p>
    <w:p w14:paraId="40515316" w14:textId="77777777" w:rsidR="002353DD" w:rsidRPr="008B1F79" w:rsidRDefault="002353DD" w:rsidP="002353DD">
      <w:r w:rsidRPr="008B1F79">
        <w:t xml:space="preserve">It should be noted that there are other effects from interference that reduce the operational effectiveness of a radar. An example is the creation of ‘false </w:t>
      </w:r>
      <w:proofErr w:type="gramStart"/>
      <w:r w:rsidRPr="008B1F79">
        <w:t>targets’</w:t>
      </w:r>
      <w:proofErr w:type="gramEnd"/>
      <w:r w:rsidRPr="008B1F79">
        <w:t>. The maritime radars tested do not generally contain CFAR processing.</w:t>
      </w:r>
    </w:p>
    <w:p w14:paraId="0AED51A1" w14:textId="77777777" w:rsidR="002353DD" w:rsidRPr="008B1F79" w:rsidRDefault="002353DD" w:rsidP="002353DD">
      <w:r w:rsidRPr="008B1F79">
        <w:lastRenderedPageBreak/>
        <w:t xml:space="preserve">The results of these tests show that when the emissions of devices using digital modulations are directed towards a radar of the type tested herein exceed an </w:t>
      </w:r>
      <w:r w:rsidRPr="008B1F79">
        <w:rPr>
          <w:i/>
        </w:rPr>
        <w:t>I</w:t>
      </w:r>
      <w:r w:rsidRPr="008B1F79">
        <w:t>/</w:t>
      </w:r>
      <w:r w:rsidRPr="008B1F79">
        <w:rPr>
          <w:i/>
        </w:rPr>
        <w:t>N</w:t>
      </w:r>
      <w:r w:rsidRPr="008B1F79">
        <w:t xml:space="preserve"> of −6 dB, some of the radars started to have dimmed targets, lost targets, or generate false targets. For other radars at this </w:t>
      </w:r>
      <w:r w:rsidRPr="008B1F79">
        <w:rPr>
          <w:i/>
        </w:rPr>
        <w:t>I</w:t>
      </w:r>
      <w:r w:rsidRPr="008B1F79">
        <w:t>/</w:t>
      </w:r>
      <w:r w:rsidRPr="008B1F79">
        <w:rPr>
          <w:i/>
        </w:rPr>
        <w:t>N</w:t>
      </w:r>
      <w:r w:rsidRPr="008B1F79">
        <w:t xml:space="preserve"> level, these effects had already manifested. No recommendation is made, </w:t>
      </w:r>
      <w:proofErr w:type="gramStart"/>
      <w:r w:rsidRPr="008B1F79">
        <w:t>at this time</w:t>
      </w:r>
      <w:proofErr w:type="gramEnd"/>
      <w:r w:rsidRPr="008B1F79">
        <w:t xml:space="preserve">, on what </w:t>
      </w:r>
      <w:r w:rsidRPr="008B1F79">
        <w:rPr>
          <w:i/>
        </w:rPr>
        <w:t>I</w:t>
      </w:r>
      <w:r w:rsidRPr="008B1F79">
        <w:t>/</w:t>
      </w:r>
      <w:r w:rsidRPr="008B1F79">
        <w:rPr>
          <w:i/>
        </w:rPr>
        <w:t>N</w:t>
      </w:r>
      <w:r w:rsidRPr="008B1F79">
        <w:t xml:space="preserve"> is required in any specific scenario different from what is already specified (</w:t>
      </w:r>
      <w:r w:rsidRPr="008B1F79">
        <w:rPr>
          <w:i/>
        </w:rPr>
        <w:t>I</w:t>
      </w:r>
      <w:r w:rsidRPr="008B1F79">
        <w:t>/</w:t>
      </w:r>
      <w:r w:rsidRPr="008B1F79">
        <w:rPr>
          <w:i/>
        </w:rPr>
        <w:t>N</w:t>
      </w:r>
      <w:r w:rsidRPr="008B1F79">
        <w:t> = −6 dB).</w:t>
      </w:r>
    </w:p>
    <w:p w14:paraId="4D6150C6" w14:textId="77777777" w:rsidR="002353DD" w:rsidRPr="008B1F79" w:rsidRDefault="002353DD" w:rsidP="002353DD">
      <w:r w:rsidRPr="008B1F79">
        <w:t>None of the radars tested are within the pleasure-craft category. Such radars represent the single largest radar population (currently &gt; 2 000 000 units worldwide). Such radars do not have all the anti-interference facilities contained in Radars D and E and may require more protection to achieve their anti-collision requirements.</w:t>
      </w:r>
    </w:p>
    <w:p w14:paraId="29649A1E" w14:textId="77777777" w:rsidR="002353DD" w:rsidRPr="008B1F79" w:rsidRDefault="002353DD" w:rsidP="002353DD">
      <w:r w:rsidRPr="008B1F79">
        <w:t xml:space="preserve">The tests show that the radars can withstand low duty cycle pulsed-interference at high </w:t>
      </w:r>
      <w:r w:rsidRPr="008B1F79">
        <w:rPr>
          <w:i/>
        </w:rPr>
        <w:t>I</w:t>
      </w:r>
      <w:r w:rsidRPr="008B1F79">
        <w:t>/</w:t>
      </w:r>
      <w:r w:rsidRPr="008B1F79">
        <w:rPr>
          <w:i/>
        </w:rPr>
        <w:t>N</w:t>
      </w:r>
      <w:r w:rsidRPr="008B1F79">
        <w:t xml:space="preserve"> levels due to the inclusion of radar-to-radar interference mitigating circuitry and/or signal processing. The radar-to-radar interference mitigation techniques of scan-to-scan and pulse-to-pulse correlators and CFAR processing, described in Recommendation ITU-R M.1372, have shown to work quite well. However, the same techniques do not work for mitigating continuous or high duty cycle emissions that appear noise-like within the radar receiver. </w:t>
      </w:r>
    </w:p>
    <w:p w14:paraId="137930BE" w14:textId="77777777" w:rsidR="002353DD" w:rsidRPr="008B1F79" w:rsidRDefault="002353DD" w:rsidP="002353DD">
      <w:r w:rsidRPr="008B1F79">
        <w:t>As most marine radars operating in the frequency band 9 200-9 500 MHz are very similar in design and operation, one does not expect a great variation from the protection criteria that was derived from the radars that were used for these tests. Therefore, these test results should apply to other similar radars that operate in the frequency band 9 200-9 500 MHz as well.</w:t>
      </w:r>
    </w:p>
    <w:p w14:paraId="26CF3C36" w14:textId="1042CCD5" w:rsidR="002353DD" w:rsidRPr="008B1F79" w:rsidRDefault="002353DD" w:rsidP="002353DD">
      <w:r w:rsidRPr="008B1F79">
        <w:t xml:space="preserve">Authorities wishing to carry out sharing studies, with a view to possible sharing in the designated band, should use these results as guidance in their studies knowing that the test results presented in § 1.5 and § 1.6, and </w:t>
      </w:r>
      <w:proofErr w:type="gramStart"/>
      <w:r w:rsidRPr="008B1F79">
        <w:t>in particular in</w:t>
      </w:r>
      <w:proofErr w:type="gramEnd"/>
      <w:r w:rsidRPr="008B1F79">
        <w:t xml:space="preserve"> Table 9, were based on non-fluctuating targets. If tests were performed with fluctuating targets, they are likely to bring different results. </w:t>
      </w:r>
    </w:p>
    <w:sectPr w:rsidR="002353DD" w:rsidRPr="008B1F79" w:rsidSect="00806FFD">
      <w:headerReference w:type="default" r:id="rId32"/>
      <w:footerReference w:type="default" r:id="rId33"/>
      <w:headerReference w:type="first" r:id="rId34"/>
      <w:footerReference w:type="first" r:id="rId35"/>
      <w:pgSz w:w="11907" w:h="16834" w:code="9"/>
      <w:pgMar w:top="1418" w:right="1134" w:bottom="1134" w:left="1134" w:header="720" w:footer="720" w:gutter="0"/>
      <w:paperSrc w:first="7" w:other="7"/>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4" w:author="Nellis, Donald (FAA)" w:date="2026-02-19T09:04:00Z" w:initials="DN">
    <w:p w14:paraId="2CAFCD7F" w14:textId="77777777" w:rsidR="000C458A" w:rsidRDefault="000C458A" w:rsidP="000C458A">
      <w:pPr>
        <w:pStyle w:val="CommentText"/>
      </w:pPr>
      <w:r>
        <w:rPr>
          <w:rStyle w:val="CommentReference"/>
        </w:rPr>
        <w:annotationRef/>
      </w:r>
      <w:r>
        <w:t>This Editor’s Note needs to be removed.  It dose not appear in the current version of M.1796-3.</w:t>
      </w:r>
    </w:p>
  </w:comment>
  <w:comment w:id="407" w:author="Nellis, Donald (FAA)" w:date="2026-02-19T14:27:00Z" w:initials="DN">
    <w:p w14:paraId="3AE62D78" w14:textId="77777777" w:rsidR="005E30BA" w:rsidRDefault="005E30BA" w:rsidP="005E30BA">
      <w:pPr>
        <w:pStyle w:val="CommentText"/>
      </w:pPr>
      <w:r>
        <w:rPr>
          <w:rStyle w:val="CommentReference"/>
        </w:rPr>
        <w:annotationRef/>
      </w:r>
      <w:r>
        <w:t>Notes 1 and 2 relocated to the end of Table 1.</w:t>
      </w:r>
    </w:p>
  </w:comment>
  <w:comment w:id="478" w:author="Nellis, Donald (FAA)" w:date="2026-02-19T15:06:00Z" w:initials="DN">
    <w:p w14:paraId="7BFE5059" w14:textId="77777777" w:rsidR="00DD781A" w:rsidRDefault="00DD781A" w:rsidP="00DD781A">
      <w:pPr>
        <w:pStyle w:val="CommentText"/>
      </w:pPr>
      <w:r>
        <w:rPr>
          <w:rStyle w:val="CommentReference"/>
        </w:rPr>
        <w:annotationRef/>
      </w:r>
      <w:r>
        <w:t>Footnotes renumbered and placed at the end of Table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CAFCD7F" w15:done="0"/>
  <w15:commentEx w15:paraId="3AE62D78" w15:done="0"/>
  <w15:commentEx w15:paraId="7BFE50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3A550A" w16cex:dateUtc="2026-02-19T14:04:00Z"/>
  <w16cex:commentExtensible w16cex:durableId="5E44AF59" w16cex:dateUtc="2026-02-19T19:27:00Z"/>
  <w16cex:commentExtensible w16cex:durableId="6D60EC84" w16cex:dateUtc="2026-02-19T20: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CAFCD7F" w16cid:durableId="513A550A"/>
  <w16cid:commentId w16cid:paraId="3AE62D78" w16cid:durableId="5E44AF59"/>
  <w16cid:commentId w16cid:paraId="7BFE5059" w16cid:durableId="6D60EC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EE7EC" w14:textId="77777777" w:rsidR="00C86427" w:rsidRDefault="00C86427">
      <w:r>
        <w:separator/>
      </w:r>
    </w:p>
  </w:endnote>
  <w:endnote w:type="continuationSeparator" w:id="0">
    <w:p w14:paraId="1C275A90" w14:textId="77777777" w:rsidR="00C86427" w:rsidRDefault="00C8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15C98" w14:textId="77777777" w:rsidR="00B04E64" w:rsidRPr="00C401F5" w:rsidRDefault="00B04E64" w:rsidP="00B04E64">
    <w:pPr>
      <w:pStyle w:val="Footer"/>
      <w:rPr>
        <w:lang w:val="en-US"/>
      </w:rPr>
    </w:pPr>
    <w:r>
      <w:t>02/19/2026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BAEA6" w14:textId="7CD80025" w:rsidR="002353DD" w:rsidRPr="00C401F5" w:rsidRDefault="00A15842" w:rsidP="00FC1714">
    <w:pPr>
      <w:pStyle w:val="Footer"/>
      <w:rPr>
        <w:lang w:val="en-US"/>
      </w:rPr>
    </w:pPr>
    <w:r>
      <w:t>02/19/2026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FA4A" w14:textId="77777777" w:rsidR="002353DD" w:rsidRDefault="002353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367D5" w14:textId="77777777" w:rsidR="00B04E64" w:rsidRPr="00C401F5" w:rsidRDefault="00B04E64" w:rsidP="00B04E64">
    <w:pPr>
      <w:pStyle w:val="Footer"/>
      <w:rPr>
        <w:lang w:val="en-US"/>
      </w:rPr>
    </w:pPr>
    <w:bookmarkStart w:id="681" w:name="_Hlk222240417"/>
    <w:bookmarkStart w:id="682" w:name="_Hlk222240418"/>
    <w:r>
      <w:t>02/19/2026</w:t>
    </w:r>
    <w:bookmarkEnd w:id="681"/>
    <w:bookmarkEnd w:id="682"/>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337A1" w14:textId="77777777" w:rsidR="00B04E64" w:rsidRPr="00C401F5" w:rsidRDefault="00B04E64" w:rsidP="00B04E64">
    <w:pPr>
      <w:pStyle w:val="Footer"/>
      <w:rPr>
        <w:lang w:val="en-US"/>
      </w:rPr>
    </w:pPr>
    <w:r>
      <w:t>02/19/2026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D245" w14:textId="77777777" w:rsidR="00B04E64" w:rsidRPr="00C401F5" w:rsidRDefault="00B04E64" w:rsidP="00B04E64">
    <w:pPr>
      <w:pStyle w:val="Footer"/>
      <w:rPr>
        <w:lang w:val="en-US"/>
      </w:rPr>
    </w:pPr>
    <w:r>
      <w:t>02/19/2026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A43AA" w14:textId="77777777" w:rsidR="00C86427" w:rsidRDefault="00C86427">
      <w:r>
        <w:t>____________________</w:t>
      </w:r>
    </w:p>
  </w:footnote>
  <w:footnote w:type="continuationSeparator" w:id="0">
    <w:p w14:paraId="7EF94928" w14:textId="77777777" w:rsidR="00C86427" w:rsidRDefault="00C86427">
      <w:r>
        <w:continuationSeparator/>
      </w:r>
    </w:p>
  </w:footnote>
  <w:footnote w:id="1">
    <w:p w14:paraId="20F8DEBA" w14:textId="0EC9A970" w:rsidR="00895B08" w:rsidRPr="00DD781A" w:rsidRDefault="00895B08" w:rsidP="002353DD">
      <w:pPr>
        <w:pStyle w:val="FootnoteText"/>
        <w:rPr>
          <w:ins w:id="416" w:author="Ahmed Kormed" w:date="2025-11-20T16:35:00Z"/>
          <w:strike/>
          <w:highlight w:val="cyan"/>
          <w:rPrChange w:id="417" w:author="Nellis, Donald (FAA)" w:date="2026-02-19T15:14:00Z" w16du:dateUtc="2026-02-19T20:14:00Z">
            <w:rPr>
              <w:ins w:id="418" w:author="Ahmed Kormed" w:date="2025-11-20T16:35:00Z"/>
              <w:strike/>
            </w:rPr>
          </w:rPrChange>
        </w:rPr>
      </w:pPr>
      <w:ins w:id="419" w:author="Ahmed Kormed" w:date="2025-05-03T21:45:00Z">
        <w:r w:rsidRPr="00DD781A">
          <w:rPr>
            <w:rStyle w:val="FootnoteReference"/>
            <w:strike/>
            <w:highlight w:val="cyan"/>
          </w:rPr>
          <w:footnoteRef/>
        </w:r>
      </w:ins>
      <w:ins w:id="420" w:author="Garcia Borrego Julieth" w:date="2025-05-05T17:28:00Z">
        <w:r w:rsidRPr="00DD781A">
          <w:rPr>
            <w:strike/>
            <w:highlight w:val="cyan"/>
            <w:rPrChange w:id="421" w:author="Nellis, Donald (FAA)" w:date="2026-02-19T15:14:00Z" w16du:dateUtc="2026-02-19T20:14:00Z">
              <w:rPr>
                <w:strike/>
              </w:rPr>
            </w:rPrChange>
          </w:rPr>
          <w:tab/>
        </w:r>
      </w:ins>
      <w:bookmarkStart w:id="422" w:name="_Hlk222404133"/>
      <w:ins w:id="423" w:author="Ahmed Kormed" w:date="2025-11-20T16:35:00Z">
        <w:r w:rsidRPr="00DD781A">
          <w:rPr>
            <w:strike/>
            <w:highlight w:val="cyan"/>
            <w:rPrChange w:id="424" w:author="Nellis, Donald (FAA)" w:date="2026-02-19T15:14:00Z" w16du:dateUtc="2026-02-19T20:14:00Z">
              <w:rPr>
                <w:strike/>
              </w:rPr>
            </w:rPrChange>
          </w:rPr>
          <w:t>[</w:t>
        </w:r>
      </w:ins>
      <w:ins w:id="425" w:author="Ahmed Kormed" w:date="2025-05-03T21:45:00Z">
        <w:r w:rsidRPr="00DD781A">
          <w:rPr>
            <w:strike/>
            <w:highlight w:val="cyan"/>
            <w:rPrChange w:id="426" w:author="Nellis, Donald (FAA)" w:date="2026-02-19T15:14:00Z" w16du:dateUtc="2026-02-19T20:14:00Z">
              <w:rPr>
                <w:strike/>
              </w:rPr>
            </w:rPrChange>
          </w:rPr>
          <w:t>Operated in this frequency band</w:t>
        </w:r>
      </w:ins>
      <w:ins w:id="427" w:author="Ahmed Kormed" w:date="2025-11-20T16:35:00Z">
        <w:r w:rsidRPr="00DD781A">
          <w:rPr>
            <w:strike/>
            <w:highlight w:val="cyan"/>
            <w:rPrChange w:id="428" w:author="Nellis, Donald (FAA)" w:date="2026-02-19T15:14:00Z" w16du:dateUtc="2026-02-19T20:14:00Z">
              <w:rPr>
                <w:strike/>
              </w:rPr>
            </w:rPrChange>
          </w:rPr>
          <w:t xml:space="preserve"> </w:t>
        </w:r>
      </w:ins>
      <w:ins w:id="429" w:author="Ahmed Kormed" w:date="2025-05-03T21:45:00Z">
        <w:r w:rsidRPr="00DD781A">
          <w:rPr>
            <w:strike/>
            <w:highlight w:val="cyan"/>
            <w:rPrChange w:id="430" w:author="Nellis, Donald (FAA)" w:date="2026-02-19T15:14:00Z" w16du:dateUtc="2026-02-19T20:14:00Z">
              <w:rPr>
                <w:strike/>
              </w:rPr>
            </w:rPrChange>
          </w:rPr>
          <w:t xml:space="preserve">in some countries in </w:t>
        </w:r>
        <w:proofErr w:type="gramStart"/>
        <w:r w:rsidRPr="00DD781A">
          <w:rPr>
            <w:strike/>
            <w:highlight w:val="cyan"/>
            <w:rPrChange w:id="431" w:author="Nellis, Donald (FAA)" w:date="2026-02-19T15:14:00Z" w16du:dateUtc="2026-02-19T20:14:00Z">
              <w:rPr>
                <w:strike/>
              </w:rPr>
            </w:rPrChange>
          </w:rPr>
          <w:t>Region</w:t>
        </w:r>
        <w:proofErr w:type="gramEnd"/>
        <w:r w:rsidRPr="00DD781A">
          <w:rPr>
            <w:strike/>
            <w:highlight w:val="cyan"/>
            <w:rPrChange w:id="432" w:author="Nellis, Donald (FAA)" w:date="2026-02-19T15:14:00Z" w16du:dateUtc="2026-02-19T20:14:00Z">
              <w:rPr>
                <w:strike/>
              </w:rPr>
            </w:rPrChange>
          </w:rPr>
          <w:t xml:space="preserve"> 2</w:t>
        </w:r>
      </w:ins>
      <w:ins w:id="433" w:author="Ahmed Kormed" w:date="2025-11-20T16:32:00Z">
        <w:r w:rsidRPr="00DD781A">
          <w:rPr>
            <w:strike/>
            <w:highlight w:val="cyan"/>
            <w:rPrChange w:id="434" w:author="Nellis, Donald (FAA)" w:date="2026-02-19T15:14:00Z" w16du:dateUtc="2026-02-19T20:14:00Z">
              <w:rPr>
                <w:strike/>
              </w:rPr>
            </w:rPrChange>
          </w:rPr>
          <w:t xml:space="preserve"> </w:t>
        </w:r>
      </w:ins>
      <w:ins w:id="435" w:author="Ahmed Kormed" w:date="2025-05-03T21:45:00Z">
        <w:r w:rsidRPr="00DD781A">
          <w:rPr>
            <w:strike/>
            <w:highlight w:val="cyan"/>
            <w:rPrChange w:id="436" w:author="Nellis, Donald (FAA)" w:date="2026-02-19T15:14:00Z" w16du:dateUtc="2026-02-19T20:14:00Z">
              <w:rPr>
                <w:strike/>
              </w:rPr>
            </w:rPrChange>
          </w:rPr>
          <w:t xml:space="preserve">not in line with RR. No. </w:t>
        </w:r>
        <w:r w:rsidRPr="00DD781A">
          <w:rPr>
            <w:b/>
            <w:bCs/>
            <w:strike/>
            <w:highlight w:val="cyan"/>
            <w:rPrChange w:id="437" w:author="Nellis, Donald (FAA)" w:date="2026-02-19T15:14:00Z" w16du:dateUtc="2026-02-19T20:14:00Z">
              <w:rPr>
                <w:b/>
                <w:bCs/>
                <w:strike/>
              </w:rPr>
            </w:rPrChange>
          </w:rPr>
          <w:t>5.470</w:t>
        </w:r>
        <w:r w:rsidRPr="00DD781A">
          <w:rPr>
            <w:strike/>
            <w:highlight w:val="cyan"/>
            <w:rPrChange w:id="438" w:author="Nellis, Donald (FAA)" w:date="2026-02-19T15:14:00Z" w16du:dateUtc="2026-02-19T20:14:00Z">
              <w:rPr>
                <w:strike/>
              </w:rPr>
            </w:rPrChange>
          </w:rPr>
          <w:t xml:space="preserve"> usage limitations.</w:t>
        </w:r>
      </w:ins>
    </w:p>
    <w:p w14:paraId="2E826386" w14:textId="668403B5" w:rsidR="00895B08" w:rsidRPr="00DD781A" w:rsidRDefault="00895B08" w:rsidP="002353DD">
      <w:pPr>
        <w:pStyle w:val="FootnoteText"/>
        <w:rPr>
          <w:strike/>
          <w:highlight w:val="cyan"/>
          <w:lang w:val="en-US"/>
          <w:rPrChange w:id="439" w:author="Nellis, Donald (FAA)" w:date="2026-02-19T15:14:00Z" w16du:dateUtc="2026-02-19T20:14:00Z">
            <w:rPr>
              <w:strike/>
              <w:lang w:val="en-US"/>
            </w:rPr>
          </w:rPrChange>
        </w:rPr>
      </w:pPr>
      <w:ins w:id="440" w:author="Ahmed Kormed" w:date="2025-11-20T16:37:00Z">
        <w:r w:rsidRPr="00DD781A">
          <w:rPr>
            <w:strike/>
            <w:highlight w:val="cyan"/>
            <w:rPrChange w:id="441" w:author="Nellis, Donald (FAA)" w:date="2026-02-19T15:14:00Z" w16du:dateUtc="2026-02-19T20:14:00Z">
              <w:rPr>
                <w:strike/>
                <w:highlight w:val="yellow"/>
              </w:rPr>
            </w:rPrChange>
          </w:rPr>
          <w:t>OR</w:t>
        </w:r>
        <w:r w:rsidRPr="00DD781A">
          <w:rPr>
            <w:strike/>
            <w:highlight w:val="cyan"/>
            <w:rPrChange w:id="442" w:author="Nellis, Donald (FAA)" w:date="2026-02-19T15:14:00Z" w16du:dateUtc="2026-02-19T20:14:00Z">
              <w:rPr>
                <w:strike/>
              </w:rPr>
            </w:rPrChange>
          </w:rPr>
          <w:t xml:space="preserve"> </w:t>
        </w:r>
      </w:ins>
      <w:ins w:id="443" w:author="Ahmed Kormed" w:date="2025-11-20T16:35:00Z">
        <w:r w:rsidRPr="00DD781A">
          <w:rPr>
            <w:strike/>
            <w:highlight w:val="cyan"/>
            <w:rPrChange w:id="444" w:author="Nellis, Donald (FAA)" w:date="2026-02-19T15:14:00Z" w16du:dateUtc="2026-02-19T20:14:00Z">
              <w:rPr>
                <w:strike/>
              </w:rPr>
            </w:rPrChange>
          </w:rPr>
          <w:t xml:space="preserve">Operations are limited to airborne Doppler navigation aids on a centre frequency of 8 800 MHz.  RR. No. </w:t>
        </w:r>
        <w:r w:rsidRPr="00DD781A">
          <w:rPr>
            <w:b/>
            <w:bCs/>
            <w:strike/>
            <w:highlight w:val="cyan"/>
            <w:rPrChange w:id="445" w:author="Nellis, Donald (FAA)" w:date="2026-02-19T15:14:00Z" w16du:dateUtc="2026-02-19T20:14:00Z">
              <w:rPr>
                <w:b/>
                <w:bCs/>
                <w:strike/>
              </w:rPr>
            </w:rPrChange>
          </w:rPr>
          <w:t>5.470</w:t>
        </w:r>
        <w:r w:rsidRPr="00DD781A">
          <w:rPr>
            <w:strike/>
            <w:highlight w:val="cyan"/>
            <w:rPrChange w:id="446" w:author="Nellis, Donald (FAA)" w:date="2026-02-19T15:14:00Z" w16du:dateUtc="2026-02-19T20:14:00Z">
              <w:rPr>
                <w:strike/>
              </w:rPr>
            </w:rPrChange>
          </w:rPr>
          <w:t>]</w:t>
        </w:r>
      </w:ins>
    </w:p>
    <w:bookmarkEnd w:id="422"/>
  </w:footnote>
  <w:footnote w:id="2">
    <w:p w14:paraId="06854E41" w14:textId="0D5D1D98" w:rsidR="00895B08" w:rsidRPr="00DD781A" w:rsidRDefault="00895B08" w:rsidP="002353DD">
      <w:pPr>
        <w:pStyle w:val="FootnoteText"/>
        <w:rPr>
          <w:ins w:id="449" w:author="Ahmed Kormed" w:date="2025-11-20T16:36:00Z"/>
          <w:strike/>
          <w:highlight w:val="cyan"/>
          <w:rPrChange w:id="450" w:author="Nellis, Donald (FAA)" w:date="2026-02-19T15:14:00Z" w16du:dateUtc="2026-02-19T20:14:00Z">
            <w:rPr>
              <w:ins w:id="451" w:author="Ahmed Kormed" w:date="2025-11-20T16:36:00Z"/>
              <w:strike/>
            </w:rPr>
          </w:rPrChange>
        </w:rPr>
      </w:pPr>
      <w:ins w:id="452" w:author="Ahmed Kormed" w:date="2025-05-03T21:45:00Z">
        <w:r w:rsidRPr="00DD781A">
          <w:rPr>
            <w:rStyle w:val="FootnoteReference"/>
            <w:strike/>
            <w:highlight w:val="cyan"/>
          </w:rPr>
          <w:footnoteRef/>
        </w:r>
      </w:ins>
      <w:ins w:id="453" w:author="Garcia Borrego Julieth" w:date="2025-05-05T17:28:00Z">
        <w:r w:rsidRPr="00DD781A">
          <w:rPr>
            <w:strike/>
            <w:highlight w:val="cyan"/>
            <w:rPrChange w:id="454" w:author="Nellis, Donald (FAA)" w:date="2026-02-19T15:14:00Z" w16du:dateUtc="2026-02-19T20:14:00Z">
              <w:rPr>
                <w:strike/>
              </w:rPr>
            </w:rPrChange>
          </w:rPr>
          <w:tab/>
        </w:r>
      </w:ins>
      <w:ins w:id="455" w:author="Ahmed Kormed" w:date="2025-11-24T06:05:00Z">
        <w:r w:rsidRPr="00DD781A">
          <w:rPr>
            <w:strike/>
            <w:highlight w:val="cyan"/>
            <w:rPrChange w:id="456" w:author="Nellis, Donald (FAA)" w:date="2026-02-19T15:14:00Z" w16du:dateUtc="2026-02-19T20:14:00Z">
              <w:rPr>
                <w:strike/>
              </w:rPr>
            </w:rPrChange>
          </w:rPr>
          <w:t>[</w:t>
        </w:r>
      </w:ins>
      <w:ins w:id="457" w:author="Ahmed Kormed" w:date="2025-11-19T14:06:00Z">
        <w:r w:rsidRPr="00DD781A">
          <w:rPr>
            <w:strike/>
            <w:highlight w:val="cyan"/>
            <w:rPrChange w:id="458" w:author="Nellis, Donald (FAA)" w:date="2026-02-19T15:14:00Z" w16du:dateUtc="2026-02-19T20:14:00Z">
              <w:rPr>
                <w:strike/>
              </w:rPr>
            </w:rPrChange>
          </w:rPr>
          <w:t>Operated</w:t>
        </w:r>
      </w:ins>
      <w:ins w:id="459" w:author="Ahmed Kormed" w:date="2025-05-03T21:46:00Z">
        <w:r w:rsidRPr="00DD781A">
          <w:rPr>
            <w:strike/>
            <w:highlight w:val="cyan"/>
            <w:rPrChange w:id="460" w:author="Nellis, Donald (FAA)" w:date="2026-02-19T15:14:00Z" w16du:dateUtc="2026-02-19T20:14:00Z">
              <w:rPr>
                <w:strike/>
              </w:rPr>
            </w:rPrChange>
          </w:rPr>
          <w:t xml:space="preserve"> in this frequency band in some countries in </w:t>
        </w:r>
        <w:proofErr w:type="gramStart"/>
        <w:r w:rsidRPr="00DD781A">
          <w:rPr>
            <w:strike/>
            <w:highlight w:val="cyan"/>
            <w:rPrChange w:id="461" w:author="Nellis, Donald (FAA)" w:date="2026-02-19T15:14:00Z" w16du:dateUtc="2026-02-19T20:14:00Z">
              <w:rPr>
                <w:strike/>
              </w:rPr>
            </w:rPrChange>
          </w:rPr>
          <w:t>Region</w:t>
        </w:r>
        <w:proofErr w:type="gramEnd"/>
        <w:r w:rsidRPr="00DD781A">
          <w:rPr>
            <w:strike/>
            <w:highlight w:val="cyan"/>
            <w:rPrChange w:id="462" w:author="Nellis, Donald (FAA)" w:date="2026-02-19T15:14:00Z" w16du:dateUtc="2026-02-19T20:14:00Z">
              <w:rPr>
                <w:strike/>
              </w:rPr>
            </w:rPrChange>
          </w:rPr>
          <w:t xml:space="preserve"> 2 not in accordance with RR. No. </w:t>
        </w:r>
        <w:r w:rsidRPr="00DD781A">
          <w:rPr>
            <w:b/>
            <w:bCs/>
            <w:strike/>
            <w:highlight w:val="cyan"/>
            <w:rPrChange w:id="463" w:author="Nellis, Donald (FAA)" w:date="2026-02-19T15:14:00Z" w16du:dateUtc="2026-02-19T20:14:00Z">
              <w:rPr>
                <w:b/>
                <w:bCs/>
                <w:strike/>
              </w:rPr>
            </w:rPrChange>
          </w:rPr>
          <w:t>5.475</w:t>
        </w:r>
        <w:r w:rsidRPr="00DD781A">
          <w:rPr>
            <w:strike/>
            <w:highlight w:val="cyan"/>
            <w:rPrChange w:id="464" w:author="Nellis, Donald (FAA)" w:date="2026-02-19T15:14:00Z" w16du:dateUtc="2026-02-19T20:14:00Z">
              <w:rPr>
                <w:strike/>
              </w:rPr>
            </w:rPrChange>
          </w:rPr>
          <w:t>.</w:t>
        </w:r>
      </w:ins>
    </w:p>
    <w:p w14:paraId="48ABE831" w14:textId="63AE17C9" w:rsidR="00895B08" w:rsidRPr="00000DC0" w:rsidRDefault="00895B08" w:rsidP="002353DD">
      <w:pPr>
        <w:pStyle w:val="FootnoteText"/>
        <w:rPr>
          <w:strike/>
          <w:lang w:val="en-US"/>
        </w:rPr>
      </w:pPr>
      <w:ins w:id="465" w:author="Ahmed Kormed" w:date="2025-11-20T16:37:00Z">
        <w:r w:rsidRPr="00DD781A">
          <w:rPr>
            <w:strike/>
            <w:highlight w:val="cyan"/>
            <w:rPrChange w:id="466" w:author="Nellis, Donald (FAA)" w:date="2026-02-19T15:14:00Z" w16du:dateUtc="2026-02-19T20:14:00Z">
              <w:rPr>
                <w:strike/>
                <w:highlight w:val="yellow"/>
              </w:rPr>
            </w:rPrChange>
          </w:rPr>
          <w:t>OR</w:t>
        </w:r>
        <w:r w:rsidRPr="00DD781A">
          <w:rPr>
            <w:strike/>
            <w:highlight w:val="cyan"/>
            <w:rPrChange w:id="467" w:author="Nellis, Donald (FAA)" w:date="2026-02-19T15:14:00Z" w16du:dateUtc="2026-02-19T20:14:00Z">
              <w:rPr>
                <w:strike/>
              </w:rPr>
            </w:rPrChange>
          </w:rPr>
          <w:t xml:space="preserve"> </w:t>
        </w:r>
      </w:ins>
      <w:ins w:id="468" w:author="Ahmed Kormed" w:date="2025-11-20T16:36:00Z">
        <w:r w:rsidRPr="00DD781A">
          <w:rPr>
            <w:strike/>
            <w:highlight w:val="cyan"/>
            <w:rPrChange w:id="469" w:author="Nellis, Donald (FAA)" w:date="2026-02-19T15:14:00Z" w16du:dateUtc="2026-02-19T20:14:00Z">
              <w:rPr>
                <w:strike/>
              </w:rPr>
            </w:rPrChange>
          </w:rPr>
          <w:t xml:space="preserve">Operations in this frequency band are limited to airborne radars providing weather </w:t>
        </w:r>
        <w:proofErr w:type="gramStart"/>
        <w:r w:rsidRPr="00DD781A">
          <w:rPr>
            <w:strike/>
            <w:highlight w:val="cyan"/>
            <w:rPrChange w:id="470" w:author="Nellis, Donald (FAA)" w:date="2026-02-19T15:14:00Z" w16du:dateUtc="2026-02-19T20:14:00Z">
              <w:rPr>
                <w:strike/>
              </w:rPr>
            </w:rPrChange>
          </w:rPr>
          <w:t>products, but</w:t>
        </w:r>
        <w:proofErr w:type="gramEnd"/>
        <w:r w:rsidRPr="00DD781A">
          <w:rPr>
            <w:strike/>
            <w:highlight w:val="cyan"/>
            <w:rPrChange w:id="471" w:author="Nellis, Donald (FAA)" w:date="2026-02-19T15:14:00Z" w16du:dateUtc="2026-02-19T20:14:00Z">
              <w:rPr>
                <w:strike/>
              </w:rPr>
            </w:rPrChange>
          </w:rPr>
          <w:t xml:space="preserve"> not precluding additional products and </w:t>
        </w:r>
        <w:proofErr w:type="gramStart"/>
        <w:r w:rsidRPr="00DD781A">
          <w:rPr>
            <w:strike/>
            <w:highlight w:val="cyan"/>
            <w:rPrChange w:id="472" w:author="Nellis, Donald (FAA)" w:date="2026-02-19T15:14:00Z" w16du:dateUtc="2026-02-19T20:14:00Z">
              <w:rPr>
                <w:strike/>
              </w:rPr>
            </w:rPrChange>
          </w:rPr>
          <w:t>ground based</w:t>
        </w:r>
        <w:proofErr w:type="gramEnd"/>
        <w:r w:rsidRPr="00DD781A">
          <w:rPr>
            <w:strike/>
            <w:highlight w:val="cyan"/>
            <w:rPrChange w:id="473" w:author="Nellis, Donald (FAA)" w:date="2026-02-19T15:14:00Z" w16du:dateUtc="2026-02-19T20:14:00Z">
              <w:rPr>
                <w:strike/>
              </w:rPr>
            </w:rPrChange>
          </w:rPr>
          <w:t xml:space="preserve"> radars RR. No. </w:t>
        </w:r>
        <w:r w:rsidRPr="00DD781A">
          <w:rPr>
            <w:b/>
            <w:bCs/>
            <w:strike/>
            <w:highlight w:val="cyan"/>
            <w:rPrChange w:id="474" w:author="Nellis, Donald (FAA)" w:date="2026-02-19T15:14:00Z" w16du:dateUtc="2026-02-19T20:14:00Z">
              <w:rPr>
                <w:b/>
                <w:bCs/>
                <w:strike/>
              </w:rPr>
            </w:rPrChange>
          </w:rPr>
          <w:t>5.475</w:t>
        </w:r>
        <w:r w:rsidRPr="00DD781A">
          <w:rPr>
            <w:strike/>
            <w:highlight w:val="cyan"/>
            <w:rPrChange w:id="475" w:author="Nellis, Donald (FAA)" w:date="2026-02-19T15:14:00Z" w16du:dateUtc="2026-02-19T20:14:00Z">
              <w:rPr>
                <w:strike/>
              </w:rPr>
            </w:rPrChange>
          </w:rPr>
          <w:t>.</w:t>
        </w:r>
      </w:ins>
      <w:ins w:id="476" w:author="Ahmed Kormed" w:date="2025-11-20T16:37:00Z">
        <w:r w:rsidRPr="00DD781A">
          <w:rPr>
            <w:strike/>
            <w:highlight w:val="cyan"/>
            <w:rPrChange w:id="477" w:author="Nellis, Donald (FAA)" w:date="2026-02-19T15:14:00Z" w16du:dateUtc="2026-02-19T20:14:00Z">
              <w:rPr>
                <w:strike/>
              </w:rPr>
            </w:rPrChange>
          </w:rPr>
          <w:t>]</w:t>
        </w:r>
      </w:ins>
    </w:p>
  </w:footnote>
  <w:footnote w:id="3">
    <w:p w14:paraId="4317CE6F" w14:textId="77777777" w:rsidR="002353DD" w:rsidRPr="00D43998" w:rsidRDefault="002353DD" w:rsidP="007362A4">
      <w:pPr>
        <w:pStyle w:val="FootnoteText"/>
        <w:ind w:left="255" w:hanging="255"/>
        <w:rPr>
          <w:lang w:val="en-US"/>
        </w:rPr>
      </w:pPr>
      <w:r>
        <w:rPr>
          <w:rStyle w:val="FootnoteReference"/>
        </w:rPr>
        <w:footnoteRef/>
      </w:r>
      <w:r w:rsidRPr="006B44D2">
        <w:rPr>
          <w:lang w:val="en-US"/>
        </w:rPr>
        <w:tab/>
      </w:r>
      <w:r w:rsidRPr="00D43998">
        <w:rPr>
          <w:lang w:val="en-US"/>
        </w:rPr>
        <w:t>IMO Resolution MSC.192 (79), Adoption of the revised performance standards for radar</w:t>
      </w:r>
      <w:r w:rsidRPr="006B44D2">
        <w:rPr>
          <w:lang w:val="en-US"/>
        </w:rPr>
        <w:t xml:space="preserve"> equipment, adopted on 10 December 2004.</w:t>
      </w:r>
    </w:p>
  </w:footnote>
  <w:footnote w:id="4">
    <w:p w14:paraId="0357425B" w14:textId="77777777" w:rsidR="002353DD" w:rsidRPr="00D43998" w:rsidRDefault="002353DD" w:rsidP="002353DD">
      <w:pPr>
        <w:pStyle w:val="FootnoteText"/>
        <w:rPr>
          <w:lang w:val="en-US"/>
        </w:rPr>
      </w:pPr>
      <w:r>
        <w:rPr>
          <w:rStyle w:val="FootnoteReference"/>
        </w:rPr>
        <w:footnoteRef/>
      </w:r>
      <w:r w:rsidRPr="006B44D2">
        <w:rPr>
          <w:lang w:val="en-US"/>
        </w:rPr>
        <w:tab/>
        <w:t>IMO revised performance standards for radar reflectors (Resolution MSC.164(78)).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96238" w14:textId="2E1AE4E9" w:rsidR="002353DD" w:rsidRPr="00FC42AF" w:rsidRDefault="002353DD" w:rsidP="007913D0">
    <w:pPr>
      <w:tabs>
        <w:tab w:val="center" w:pos="484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ii</w:t>
    </w:r>
    <w:r>
      <w:rPr>
        <w:rStyle w:val="PageNumber"/>
        <w:b/>
        <w:bCs/>
      </w:rPr>
      <w:fldChar w:fldCharType="end"/>
    </w:r>
    <w:r w:rsidRPr="00FC42AF">
      <w:tab/>
    </w:r>
    <w:r>
      <w:rPr>
        <w:b/>
        <w:bCs/>
      </w:rPr>
      <w:fldChar w:fldCharType="begin"/>
    </w:r>
    <w:r>
      <w:rPr>
        <w:b/>
        <w:bCs/>
      </w:rPr>
      <w:instrText xml:space="preserve"> DOCPROPERTY "Header" \* MERGEFORMAT </w:instrText>
    </w:r>
    <w:r>
      <w:rPr>
        <w:b/>
        <w:bCs/>
      </w:rPr>
      <w:fldChar w:fldCharType="separate"/>
    </w:r>
    <w:ins w:id="104" w:author="Nellis, Donald (FAA)" w:date="2026-02-18T16:02:00Z" w16du:dateUtc="2026-02-18T21:02:00Z">
      <w:r w:rsidR="00BA44B3">
        <w:rPr>
          <w:lang w:val="en-US"/>
        </w:rPr>
        <w:t>Error! Unknown document property name.</w:t>
      </w:r>
    </w:ins>
    <w:del w:id="105" w:author="Nellis, Donald (FAA)" w:date="2026-02-18T16:01:00Z" w16du:dateUtc="2026-02-18T21:01:00Z">
      <w:r w:rsidDel="00BA44B3">
        <w:rPr>
          <w:b/>
          <w:bCs/>
        </w:rPr>
        <w:delText xml:space="preserve">Rec. </w:delText>
      </w:r>
    </w:del>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BA44B3">
      <w:rPr>
        <w:noProof/>
        <w:lang w:val="en-US"/>
      </w:rPr>
      <w:t>Error! No text of specified style in document.</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F667F" w14:textId="3A7B66F5" w:rsidR="002353DD" w:rsidRDefault="00A15842" w:rsidP="00F0063B">
    <w:pPr>
      <w:pStyle w:val="Header"/>
      <w:rPr>
        <w:rStyle w:val="PageNumber"/>
      </w:rPr>
    </w:pPr>
    <w:r>
      <w:rPr>
        <w:rStyle w:val="PageNumber"/>
      </w:rPr>
      <w:t>–</w:t>
    </w:r>
    <w:r w:rsidR="002353DD">
      <w:rPr>
        <w:lang w:val="en-US"/>
      </w:rPr>
      <w:t xml:space="preserve"> </w:t>
    </w:r>
    <w:r w:rsidR="002353DD">
      <w:rPr>
        <w:rStyle w:val="PageNumber"/>
      </w:rPr>
      <w:fldChar w:fldCharType="begin"/>
    </w:r>
    <w:r w:rsidR="002353DD">
      <w:rPr>
        <w:rStyle w:val="PageNumber"/>
      </w:rPr>
      <w:instrText xml:space="preserve"> PAGE </w:instrText>
    </w:r>
    <w:r w:rsidR="002353DD">
      <w:rPr>
        <w:rStyle w:val="PageNumber"/>
      </w:rPr>
      <w:fldChar w:fldCharType="separate"/>
    </w:r>
    <w:r w:rsidR="002353DD">
      <w:rPr>
        <w:rStyle w:val="PageNumber"/>
      </w:rPr>
      <w:t>2</w:t>
    </w:r>
    <w:r w:rsidR="002353DD">
      <w:rPr>
        <w:rStyle w:val="PageNumber"/>
      </w:rPr>
      <w:fldChar w:fldCharType="end"/>
    </w:r>
    <w:r w:rsidR="002353DD">
      <w:rPr>
        <w:rStyle w:val="PageNumber"/>
      </w:rPr>
      <w:t xml:space="preserve"> </w:t>
    </w:r>
    <w:bookmarkStart w:id="106" w:name="_Hlk222239990"/>
    <w:r w:rsidR="001A344E">
      <w:rPr>
        <w:rStyle w:val="PageNumber"/>
      </w:rPr>
      <w:t>–</w:t>
    </w:r>
    <w:bookmarkEnd w:id="106"/>
  </w:p>
  <w:p w14:paraId="75818A41" w14:textId="49FD657D" w:rsidR="001A344E" w:rsidRDefault="00B04E64" w:rsidP="00F0063B">
    <w:pPr>
      <w:pStyle w:val="Header"/>
      <w:rPr>
        <w:rStyle w:val="PageNumber"/>
      </w:rPr>
    </w:pPr>
    <w:bookmarkStart w:id="107" w:name="_Hlk222240263"/>
    <w:r>
      <w:rPr>
        <w:rStyle w:val="PageNumber"/>
      </w:rPr>
      <w:t>uswp5b36-YYY</w:t>
    </w:r>
    <w:bookmarkEnd w:id="10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1A37" w14:textId="4FF75F01" w:rsidR="002353DD" w:rsidRPr="00FC42AF" w:rsidRDefault="002353DD" w:rsidP="009F7D8A">
    <w:pPr>
      <w:tabs>
        <w:tab w:val="center" w:pos="7088"/>
        <w:tab w:val="center" w:pos="9696"/>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32</w:t>
    </w:r>
    <w:r>
      <w:rPr>
        <w:rStyle w:val="PageNumber"/>
        <w:b/>
        <w:bCs/>
      </w:rPr>
      <w:fldChar w:fldCharType="end"/>
    </w:r>
    <w:r w:rsidRPr="00FC42AF">
      <w:tab/>
    </w:r>
    <w:r>
      <w:fldChar w:fldCharType="begin"/>
    </w:r>
    <w:r>
      <w:instrText xml:space="preserve"> DOCPROPERTY "Header" \* MERGEFORMAT </w:instrText>
    </w:r>
    <w:r>
      <w:fldChar w:fldCharType="separate"/>
    </w:r>
    <w:ins w:id="679" w:author="Nellis, Donald (FAA)" w:date="2026-02-18T16:02:00Z" w16du:dateUtc="2026-02-18T21:02:00Z">
      <w:r w:rsidR="00BA44B3">
        <w:rPr>
          <w:b/>
          <w:bCs/>
          <w:lang w:val="en-US"/>
        </w:rPr>
        <w:t>Error! Unknown document property name.</w:t>
      </w:r>
    </w:ins>
    <w:del w:id="680" w:author="Nellis, Donald (FAA)" w:date="2026-02-18T16:01:00Z" w16du:dateUtc="2026-02-18T21:01:00Z">
      <w:r w:rsidRPr="00EE7E2F" w:rsidDel="00BA44B3">
        <w:rPr>
          <w:b/>
          <w:bCs/>
        </w:rPr>
        <w:delText xml:space="preserve">Rec. </w:delText>
      </w:r>
    </w:del>
    <w:r>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BA44B3">
      <w:rPr>
        <w:noProof/>
        <w:lang w:val="en-US"/>
      </w:rPr>
      <w:t>Error! No text of specified style in document.</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CC50" w14:textId="77777777" w:rsidR="0019458F" w:rsidRDefault="0019458F" w:rsidP="0019458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4BB60858" w14:textId="71D16B78" w:rsidR="0098754F" w:rsidRDefault="00B04E64" w:rsidP="0098754F">
    <w:pPr>
      <w:pStyle w:val="Header"/>
      <w:rPr>
        <w:rStyle w:val="PageNumber"/>
      </w:rPr>
    </w:pPr>
    <w:r w:rsidRPr="00B04E64">
      <w:rPr>
        <w:rStyle w:val="PageNumber"/>
      </w:rPr>
      <w:t>uswp5b36-YYY</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40C4" w14:textId="77777777" w:rsidR="0019458F" w:rsidRDefault="0019458F" w:rsidP="0019458F">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13547CF4" w14:textId="3F4C798D" w:rsidR="0044192F" w:rsidRDefault="00B04E64" w:rsidP="0044192F">
    <w:pPr>
      <w:pStyle w:val="Header"/>
      <w:rPr>
        <w:rStyle w:val="PageNumber"/>
      </w:rPr>
    </w:pPr>
    <w:r w:rsidRPr="00B04E64">
      <w:rPr>
        <w:rStyle w:val="PageNumber"/>
      </w:rPr>
      <w:t>uswp5b36-YYY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C07B2" w14:textId="77777777" w:rsidR="00806FFD" w:rsidRDefault="00806FFD" w:rsidP="00806FFD">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7C3EF032" w14:textId="77777777" w:rsidR="0044192F" w:rsidRDefault="0044192F" w:rsidP="0044192F">
    <w:pPr>
      <w:pStyle w:val="Header"/>
      <w:rPr>
        <w:rStyle w:val="PageNumber"/>
      </w:rPr>
    </w:pPr>
    <w:r>
      <w:rPr>
        <w:rStyle w:val="PageNumber"/>
      </w:rPr>
      <w:t>5B/435 (Annex 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810178">
    <w:abstractNumId w:val="9"/>
  </w:num>
  <w:num w:numId="2" w16cid:durableId="1115712282">
    <w:abstractNumId w:val="7"/>
  </w:num>
  <w:num w:numId="3" w16cid:durableId="1328749808">
    <w:abstractNumId w:val="6"/>
  </w:num>
  <w:num w:numId="4" w16cid:durableId="1235621493">
    <w:abstractNumId w:val="5"/>
  </w:num>
  <w:num w:numId="5" w16cid:durableId="425423249">
    <w:abstractNumId w:val="4"/>
  </w:num>
  <w:num w:numId="6" w16cid:durableId="846097296">
    <w:abstractNumId w:val="8"/>
  </w:num>
  <w:num w:numId="7" w16cid:durableId="730348076">
    <w:abstractNumId w:val="3"/>
  </w:num>
  <w:num w:numId="8" w16cid:durableId="2132625593">
    <w:abstractNumId w:val="2"/>
  </w:num>
  <w:num w:numId="9" w16cid:durableId="1430083594">
    <w:abstractNumId w:val="1"/>
  </w:num>
  <w:num w:numId="10" w16cid:durableId="594247483">
    <w:abstractNumId w:val="0"/>
  </w:num>
  <w:num w:numId="11" w16cid:durableId="265624505">
    <w:abstractNumId w:val="10"/>
  </w:num>
  <w:num w:numId="12" w16cid:durableId="1311323694">
    <w:abstractNumId w:val="15"/>
  </w:num>
  <w:num w:numId="13" w16cid:durableId="1590887187">
    <w:abstractNumId w:val="11"/>
  </w:num>
  <w:num w:numId="14" w16cid:durableId="570888933">
    <w:abstractNumId w:val="13"/>
  </w:num>
  <w:num w:numId="15" w16cid:durableId="1670597584">
    <w:abstractNumId w:val="16"/>
  </w:num>
  <w:num w:numId="16" w16cid:durableId="1820535790">
    <w:abstractNumId w:val="14"/>
  </w:num>
  <w:num w:numId="17" w16cid:durableId="503478962">
    <w:abstractNumId w:val="18"/>
  </w:num>
  <w:num w:numId="18" w16cid:durableId="579026071">
    <w:abstractNumId w:val="12"/>
  </w:num>
  <w:num w:numId="19" w16cid:durableId="17789351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rson w15:author="Ahmed Kormed">
    <w15:presenceInfo w15:providerId="Windows Live" w15:userId="0469a97a378bd850"/>
  </w15:person>
  <w15:person w15:author="Garcia Borrego Julieth">
    <w15:presenceInfo w15:providerId="None" w15:userId="Garcia Borrego Julie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7E"/>
    <w:rsid w:val="00000DC0"/>
    <w:rsid w:val="00004707"/>
    <w:rsid w:val="00004760"/>
    <w:rsid w:val="000069D4"/>
    <w:rsid w:val="0001284F"/>
    <w:rsid w:val="00016224"/>
    <w:rsid w:val="000174AD"/>
    <w:rsid w:val="00022989"/>
    <w:rsid w:val="00047A1D"/>
    <w:rsid w:val="00054E01"/>
    <w:rsid w:val="00055656"/>
    <w:rsid w:val="000604B9"/>
    <w:rsid w:val="00076BF0"/>
    <w:rsid w:val="0009233F"/>
    <w:rsid w:val="0009723E"/>
    <w:rsid w:val="000A6FF3"/>
    <w:rsid w:val="000A7D55"/>
    <w:rsid w:val="000B486D"/>
    <w:rsid w:val="000C0AF6"/>
    <w:rsid w:val="000C12C8"/>
    <w:rsid w:val="000C2E8E"/>
    <w:rsid w:val="000C37FF"/>
    <w:rsid w:val="000C458A"/>
    <w:rsid w:val="000C7E4E"/>
    <w:rsid w:val="000E0E7C"/>
    <w:rsid w:val="000F0782"/>
    <w:rsid w:val="000F1B4B"/>
    <w:rsid w:val="000F372E"/>
    <w:rsid w:val="00121B9E"/>
    <w:rsid w:val="00122DEE"/>
    <w:rsid w:val="0012418C"/>
    <w:rsid w:val="0012744F"/>
    <w:rsid w:val="00127FF6"/>
    <w:rsid w:val="00131178"/>
    <w:rsid w:val="00133ABE"/>
    <w:rsid w:val="00137D2F"/>
    <w:rsid w:val="00156F66"/>
    <w:rsid w:val="00163271"/>
    <w:rsid w:val="00165E77"/>
    <w:rsid w:val="00172122"/>
    <w:rsid w:val="0017665B"/>
    <w:rsid w:val="00177D6A"/>
    <w:rsid w:val="00182528"/>
    <w:rsid w:val="00184B17"/>
    <w:rsid w:val="0018500B"/>
    <w:rsid w:val="00187201"/>
    <w:rsid w:val="0019458F"/>
    <w:rsid w:val="00196A19"/>
    <w:rsid w:val="00197509"/>
    <w:rsid w:val="00197EBD"/>
    <w:rsid w:val="001A09D6"/>
    <w:rsid w:val="001A344E"/>
    <w:rsid w:val="001B0FBA"/>
    <w:rsid w:val="001D572F"/>
    <w:rsid w:val="001E5330"/>
    <w:rsid w:val="001E54C1"/>
    <w:rsid w:val="001F28C0"/>
    <w:rsid w:val="001F5233"/>
    <w:rsid w:val="00202DC1"/>
    <w:rsid w:val="00204B89"/>
    <w:rsid w:val="002066F9"/>
    <w:rsid w:val="002116EE"/>
    <w:rsid w:val="002309D8"/>
    <w:rsid w:val="002353DD"/>
    <w:rsid w:val="00252BC2"/>
    <w:rsid w:val="00256F02"/>
    <w:rsid w:val="00264D56"/>
    <w:rsid w:val="0028171A"/>
    <w:rsid w:val="002918C4"/>
    <w:rsid w:val="00294851"/>
    <w:rsid w:val="00294C5D"/>
    <w:rsid w:val="002A3024"/>
    <w:rsid w:val="002A7FE2"/>
    <w:rsid w:val="002B49BC"/>
    <w:rsid w:val="002C09F8"/>
    <w:rsid w:val="002C1B23"/>
    <w:rsid w:val="002C23BA"/>
    <w:rsid w:val="002C5D39"/>
    <w:rsid w:val="002C5DF9"/>
    <w:rsid w:val="002C706D"/>
    <w:rsid w:val="002D2E76"/>
    <w:rsid w:val="002E115D"/>
    <w:rsid w:val="002E1747"/>
    <w:rsid w:val="002E1B4F"/>
    <w:rsid w:val="002E3CE4"/>
    <w:rsid w:val="002E6ED0"/>
    <w:rsid w:val="002F0E15"/>
    <w:rsid w:val="002F2E67"/>
    <w:rsid w:val="002F7CB3"/>
    <w:rsid w:val="003038B5"/>
    <w:rsid w:val="00315546"/>
    <w:rsid w:val="0031574E"/>
    <w:rsid w:val="00322B9F"/>
    <w:rsid w:val="00330567"/>
    <w:rsid w:val="00337524"/>
    <w:rsid w:val="0034220F"/>
    <w:rsid w:val="003610A8"/>
    <w:rsid w:val="0036576C"/>
    <w:rsid w:val="00367CDB"/>
    <w:rsid w:val="00372DD0"/>
    <w:rsid w:val="00373307"/>
    <w:rsid w:val="00385E9D"/>
    <w:rsid w:val="00386A9D"/>
    <w:rsid w:val="00387483"/>
    <w:rsid w:val="00391081"/>
    <w:rsid w:val="00391A3F"/>
    <w:rsid w:val="003A3288"/>
    <w:rsid w:val="003B2671"/>
    <w:rsid w:val="003B2789"/>
    <w:rsid w:val="003B34B7"/>
    <w:rsid w:val="003B43A9"/>
    <w:rsid w:val="003B4A81"/>
    <w:rsid w:val="003C13CE"/>
    <w:rsid w:val="003C1E5F"/>
    <w:rsid w:val="003C4C85"/>
    <w:rsid w:val="003C685C"/>
    <w:rsid w:val="003C697E"/>
    <w:rsid w:val="003D6B4D"/>
    <w:rsid w:val="003E2518"/>
    <w:rsid w:val="003E2564"/>
    <w:rsid w:val="003E32A4"/>
    <w:rsid w:val="003E7CEF"/>
    <w:rsid w:val="0041074D"/>
    <w:rsid w:val="00410A0F"/>
    <w:rsid w:val="00410A22"/>
    <w:rsid w:val="004145EC"/>
    <w:rsid w:val="004151EF"/>
    <w:rsid w:val="00417200"/>
    <w:rsid w:val="00431221"/>
    <w:rsid w:val="0044192F"/>
    <w:rsid w:val="00443F39"/>
    <w:rsid w:val="00444CD2"/>
    <w:rsid w:val="0045714C"/>
    <w:rsid w:val="0046460A"/>
    <w:rsid w:val="00473460"/>
    <w:rsid w:val="00480DC5"/>
    <w:rsid w:val="00495226"/>
    <w:rsid w:val="004A1BA6"/>
    <w:rsid w:val="004A747C"/>
    <w:rsid w:val="004B1EF7"/>
    <w:rsid w:val="004B29D3"/>
    <w:rsid w:val="004B3FAD"/>
    <w:rsid w:val="004C5749"/>
    <w:rsid w:val="004C596A"/>
    <w:rsid w:val="004C6CCB"/>
    <w:rsid w:val="004E57D9"/>
    <w:rsid w:val="00501DCA"/>
    <w:rsid w:val="005023E8"/>
    <w:rsid w:val="005047C7"/>
    <w:rsid w:val="00513A47"/>
    <w:rsid w:val="005203F7"/>
    <w:rsid w:val="00535530"/>
    <w:rsid w:val="005375E7"/>
    <w:rsid w:val="005408DF"/>
    <w:rsid w:val="005448F3"/>
    <w:rsid w:val="00560FA3"/>
    <w:rsid w:val="00565757"/>
    <w:rsid w:val="00572ABB"/>
    <w:rsid w:val="00573344"/>
    <w:rsid w:val="00576C86"/>
    <w:rsid w:val="00580A6B"/>
    <w:rsid w:val="00583F9B"/>
    <w:rsid w:val="005903BE"/>
    <w:rsid w:val="00592010"/>
    <w:rsid w:val="00592897"/>
    <w:rsid w:val="005B0D29"/>
    <w:rsid w:val="005B4506"/>
    <w:rsid w:val="005C37E8"/>
    <w:rsid w:val="005D2532"/>
    <w:rsid w:val="005E30BA"/>
    <w:rsid w:val="005E5C10"/>
    <w:rsid w:val="005F2C78"/>
    <w:rsid w:val="006100C7"/>
    <w:rsid w:val="006144E4"/>
    <w:rsid w:val="00615CA4"/>
    <w:rsid w:val="00616210"/>
    <w:rsid w:val="0063221F"/>
    <w:rsid w:val="00632956"/>
    <w:rsid w:val="00637330"/>
    <w:rsid w:val="00640944"/>
    <w:rsid w:val="00644755"/>
    <w:rsid w:val="00650299"/>
    <w:rsid w:val="0065495A"/>
    <w:rsid w:val="00655FC5"/>
    <w:rsid w:val="0068782E"/>
    <w:rsid w:val="006905FE"/>
    <w:rsid w:val="00692C1A"/>
    <w:rsid w:val="00695DBF"/>
    <w:rsid w:val="006B1846"/>
    <w:rsid w:val="006B5D57"/>
    <w:rsid w:val="006B7864"/>
    <w:rsid w:val="006C2E8F"/>
    <w:rsid w:val="006C5D0E"/>
    <w:rsid w:val="006C64F4"/>
    <w:rsid w:val="006C77F5"/>
    <w:rsid w:val="006D2034"/>
    <w:rsid w:val="006E19D8"/>
    <w:rsid w:val="006E5BC6"/>
    <w:rsid w:val="006E67F8"/>
    <w:rsid w:val="006F1E19"/>
    <w:rsid w:val="007043AE"/>
    <w:rsid w:val="00704F94"/>
    <w:rsid w:val="00716A17"/>
    <w:rsid w:val="007362A4"/>
    <w:rsid w:val="007664FB"/>
    <w:rsid w:val="00772E9A"/>
    <w:rsid w:val="00774508"/>
    <w:rsid w:val="0078297D"/>
    <w:rsid w:val="0079078E"/>
    <w:rsid w:val="00794ADD"/>
    <w:rsid w:val="007A0476"/>
    <w:rsid w:val="007A6CB8"/>
    <w:rsid w:val="007B2756"/>
    <w:rsid w:val="007B4CB2"/>
    <w:rsid w:val="007C0662"/>
    <w:rsid w:val="007C5B33"/>
    <w:rsid w:val="007C72C6"/>
    <w:rsid w:val="007D1A5B"/>
    <w:rsid w:val="007E3414"/>
    <w:rsid w:val="007E34D5"/>
    <w:rsid w:val="007E6540"/>
    <w:rsid w:val="007E6D42"/>
    <w:rsid w:val="007F295D"/>
    <w:rsid w:val="007F37F0"/>
    <w:rsid w:val="007F7257"/>
    <w:rsid w:val="00800F46"/>
    <w:rsid w:val="00801244"/>
    <w:rsid w:val="0080538C"/>
    <w:rsid w:val="00806FFD"/>
    <w:rsid w:val="00814E0A"/>
    <w:rsid w:val="008166D9"/>
    <w:rsid w:val="0082005E"/>
    <w:rsid w:val="00822581"/>
    <w:rsid w:val="008257CC"/>
    <w:rsid w:val="008309DD"/>
    <w:rsid w:val="0083227A"/>
    <w:rsid w:val="00832B4F"/>
    <w:rsid w:val="008435E2"/>
    <w:rsid w:val="00844BFF"/>
    <w:rsid w:val="0086541E"/>
    <w:rsid w:val="00866900"/>
    <w:rsid w:val="00867D9A"/>
    <w:rsid w:val="008721A5"/>
    <w:rsid w:val="00876A8A"/>
    <w:rsid w:val="00881BA1"/>
    <w:rsid w:val="00885687"/>
    <w:rsid w:val="008856D9"/>
    <w:rsid w:val="0089370B"/>
    <w:rsid w:val="00895B08"/>
    <w:rsid w:val="00897B8F"/>
    <w:rsid w:val="008A3B9A"/>
    <w:rsid w:val="008B1F79"/>
    <w:rsid w:val="008B5932"/>
    <w:rsid w:val="008B6EF6"/>
    <w:rsid w:val="008C1421"/>
    <w:rsid w:val="008C2302"/>
    <w:rsid w:val="008C26B8"/>
    <w:rsid w:val="008D1E4F"/>
    <w:rsid w:val="008F208F"/>
    <w:rsid w:val="00901CF7"/>
    <w:rsid w:val="0092322A"/>
    <w:rsid w:val="009337A6"/>
    <w:rsid w:val="00951298"/>
    <w:rsid w:val="00951AD3"/>
    <w:rsid w:val="00963B08"/>
    <w:rsid w:val="00972FCF"/>
    <w:rsid w:val="0097732F"/>
    <w:rsid w:val="00982084"/>
    <w:rsid w:val="00986596"/>
    <w:rsid w:val="0098754F"/>
    <w:rsid w:val="00994B6C"/>
    <w:rsid w:val="00995963"/>
    <w:rsid w:val="009A6561"/>
    <w:rsid w:val="009B43C8"/>
    <w:rsid w:val="009B61EB"/>
    <w:rsid w:val="009C185B"/>
    <w:rsid w:val="009C2064"/>
    <w:rsid w:val="009D1697"/>
    <w:rsid w:val="009D2A77"/>
    <w:rsid w:val="009D7675"/>
    <w:rsid w:val="009E264C"/>
    <w:rsid w:val="009E2F2B"/>
    <w:rsid w:val="009E5429"/>
    <w:rsid w:val="009F2E12"/>
    <w:rsid w:val="009F3A46"/>
    <w:rsid w:val="009F6520"/>
    <w:rsid w:val="00A014F8"/>
    <w:rsid w:val="00A110AF"/>
    <w:rsid w:val="00A15842"/>
    <w:rsid w:val="00A23308"/>
    <w:rsid w:val="00A2759E"/>
    <w:rsid w:val="00A31851"/>
    <w:rsid w:val="00A31BA7"/>
    <w:rsid w:val="00A32C93"/>
    <w:rsid w:val="00A33F54"/>
    <w:rsid w:val="00A42034"/>
    <w:rsid w:val="00A5173C"/>
    <w:rsid w:val="00A5411F"/>
    <w:rsid w:val="00A546B8"/>
    <w:rsid w:val="00A55C9B"/>
    <w:rsid w:val="00A57AC6"/>
    <w:rsid w:val="00A61AEF"/>
    <w:rsid w:val="00A65D00"/>
    <w:rsid w:val="00A9766B"/>
    <w:rsid w:val="00A97E2C"/>
    <w:rsid w:val="00AA01E1"/>
    <w:rsid w:val="00AA4A97"/>
    <w:rsid w:val="00AA5095"/>
    <w:rsid w:val="00AB21D0"/>
    <w:rsid w:val="00AC0483"/>
    <w:rsid w:val="00AD2345"/>
    <w:rsid w:val="00AF173A"/>
    <w:rsid w:val="00B04E64"/>
    <w:rsid w:val="00B066A4"/>
    <w:rsid w:val="00B06FF3"/>
    <w:rsid w:val="00B07A13"/>
    <w:rsid w:val="00B1108C"/>
    <w:rsid w:val="00B14A80"/>
    <w:rsid w:val="00B177FB"/>
    <w:rsid w:val="00B240FD"/>
    <w:rsid w:val="00B25F99"/>
    <w:rsid w:val="00B37F44"/>
    <w:rsid w:val="00B426C5"/>
    <w:rsid w:val="00B4279B"/>
    <w:rsid w:val="00B45FC9"/>
    <w:rsid w:val="00B54A35"/>
    <w:rsid w:val="00B66299"/>
    <w:rsid w:val="00B71F99"/>
    <w:rsid w:val="00B74A55"/>
    <w:rsid w:val="00B76F35"/>
    <w:rsid w:val="00B81138"/>
    <w:rsid w:val="00B966A1"/>
    <w:rsid w:val="00BA0BDE"/>
    <w:rsid w:val="00BA44B3"/>
    <w:rsid w:val="00BB105F"/>
    <w:rsid w:val="00BB6C11"/>
    <w:rsid w:val="00BC7B55"/>
    <w:rsid w:val="00BC7CCF"/>
    <w:rsid w:val="00BE3493"/>
    <w:rsid w:val="00BE4066"/>
    <w:rsid w:val="00BE470B"/>
    <w:rsid w:val="00BF09F8"/>
    <w:rsid w:val="00BF4FBA"/>
    <w:rsid w:val="00BF51DC"/>
    <w:rsid w:val="00C03D52"/>
    <w:rsid w:val="00C20836"/>
    <w:rsid w:val="00C20EB9"/>
    <w:rsid w:val="00C2220B"/>
    <w:rsid w:val="00C27F9D"/>
    <w:rsid w:val="00C401F5"/>
    <w:rsid w:val="00C42638"/>
    <w:rsid w:val="00C50DF2"/>
    <w:rsid w:val="00C57A91"/>
    <w:rsid w:val="00C621D4"/>
    <w:rsid w:val="00C727F1"/>
    <w:rsid w:val="00C73681"/>
    <w:rsid w:val="00C82D02"/>
    <w:rsid w:val="00C86427"/>
    <w:rsid w:val="00C9194A"/>
    <w:rsid w:val="00C92272"/>
    <w:rsid w:val="00C94EB0"/>
    <w:rsid w:val="00CA133A"/>
    <w:rsid w:val="00CA2344"/>
    <w:rsid w:val="00CA2C9E"/>
    <w:rsid w:val="00CB5E89"/>
    <w:rsid w:val="00CB731E"/>
    <w:rsid w:val="00CC01C2"/>
    <w:rsid w:val="00CC6535"/>
    <w:rsid w:val="00CD17B4"/>
    <w:rsid w:val="00CE0D20"/>
    <w:rsid w:val="00CE6E82"/>
    <w:rsid w:val="00CF21F2"/>
    <w:rsid w:val="00CF4C7E"/>
    <w:rsid w:val="00CF5D01"/>
    <w:rsid w:val="00D02712"/>
    <w:rsid w:val="00D046A7"/>
    <w:rsid w:val="00D21437"/>
    <w:rsid w:val="00D214D0"/>
    <w:rsid w:val="00D2309C"/>
    <w:rsid w:val="00D245C7"/>
    <w:rsid w:val="00D427A5"/>
    <w:rsid w:val="00D47071"/>
    <w:rsid w:val="00D65412"/>
    <w:rsid w:val="00D6546B"/>
    <w:rsid w:val="00D739CF"/>
    <w:rsid w:val="00D87678"/>
    <w:rsid w:val="00D978DD"/>
    <w:rsid w:val="00DA70C7"/>
    <w:rsid w:val="00DB0D8F"/>
    <w:rsid w:val="00DB178B"/>
    <w:rsid w:val="00DB2E70"/>
    <w:rsid w:val="00DB3DDB"/>
    <w:rsid w:val="00DB62C6"/>
    <w:rsid w:val="00DC17D3"/>
    <w:rsid w:val="00DC6A74"/>
    <w:rsid w:val="00DD4BED"/>
    <w:rsid w:val="00DD781A"/>
    <w:rsid w:val="00DE39F0"/>
    <w:rsid w:val="00DF0AF3"/>
    <w:rsid w:val="00DF3D34"/>
    <w:rsid w:val="00DF7E9F"/>
    <w:rsid w:val="00E01928"/>
    <w:rsid w:val="00E05C09"/>
    <w:rsid w:val="00E0754D"/>
    <w:rsid w:val="00E2069D"/>
    <w:rsid w:val="00E26DAA"/>
    <w:rsid w:val="00E27D7E"/>
    <w:rsid w:val="00E42E13"/>
    <w:rsid w:val="00E56D5C"/>
    <w:rsid w:val="00E6257C"/>
    <w:rsid w:val="00E63C59"/>
    <w:rsid w:val="00E94AEE"/>
    <w:rsid w:val="00E97D82"/>
    <w:rsid w:val="00EA74DE"/>
    <w:rsid w:val="00EB58DA"/>
    <w:rsid w:val="00EB6B47"/>
    <w:rsid w:val="00EB736F"/>
    <w:rsid w:val="00EC04FD"/>
    <w:rsid w:val="00ED11AA"/>
    <w:rsid w:val="00ED1796"/>
    <w:rsid w:val="00ED5382"/>
    <w:rsid w:val="00ED66D2"/>
    <w:rsid w:val="00EE0DCB"/>
    <w:rsid w:val="00EE2108"/>
    <w:rsid w:val="00EF0EC3"/>
    <w:rsid w:val="00F0653A"/>
    <w:rsid w:val="00F25662"/>
    <w:rsid w:val="00F34689"/>
    <w:rsid w:val="00F50734"/>
    <w:rsid w:val="00F632ED"/>
    <w:rsid w:val="00F80094"/>
    <w:rsid w:val="00F81C80"/>
    <w:rsid w:val="00F93E5E"/>
    <w:rsid w:val="00FA124A"/>
    <w:rsid w:val="00FA6533"/>
    <w:rsid w:val="00FB1653"/>
    <w:rsid w:val="00FC08DD"/>
    <w:rsid w:val="00FC1714"/>
    <w:rsid w:val="00FC2316"/>
    <w:rsid w:val="00FC2CFD"/>
    <w:rsid w:val="00FC491A"/>
    <w:rsid w:val="00FE4405"/>
    <w:rsid w:val="00FE7A12"/>
    <w:rsid w:val="00FF0EA4"/>
    <w:rsid w:val="00FF21DB"/>
    <w:rsid w:val="00FF64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E8217"/>
  <w15:docId w15:val="{91BEDCDA-136F-41D0-A44B-D015F2B19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qFormat="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eq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link w:val="FigurelegendChar"/>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link w:val="RecNoChar"/>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link w:val="RestitleChar"/>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uiPriority w:val="99"/>
    <w:rsid w:val="009C185B"/>
    <w:rPr>
      <w:rFonts w:ascii="Times New Roman" w:hAnsi="Times New Roman"/>
      <w:b/>
    </w:rPr>
  </w:style>
  <w:style w:type="character" w:customStyle="1" w:styleId="Appref">
    <w:name w:val="App_ref"/>
    <w:basedOn w:val="DefaultParagraphFont"/>
    <w:uiPriority w:val="99"/>
    <w:rsid w:val="009C185B"/>
  </w:style>
  <w:style w:type="character" w:customStyle="1" w:styleId="Artdef">
    <w:name w:val="Art_def"/>
    <w:basedOn w:val="DefaultParagraphFont"/>
    <w:uiPriority w:val="99"/>
    <w:rsid w:val="009C185B"/>
    <w:rPr>
      <w:rFonts w:ascii="Times New Roman" w:hAnsi="Times New Roman"/>
      <w:b/>
    </w:rPr>
  </w:style>
  <w:style w:type="character" w:customStyle="1" w:styleId="Artref">
    <w:name w:val="Art_ref"/>
    <w:basedOn w:val="DefaultParagraphFont"/>
    <w:uiPriority w:val="99"/>
    <w:rsid w:val="009C185B"/>
  </w:style>
  <w:style w:type="character" w:customStyle="1" w:styleId="Tablefreq">
    <w:name w:val="Table_freq"/>
    <w:basedOn w:val="DefaultParagraphFont"/>
    <w:uiPriority w:val="99"/>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link w:val="HeadingiChar"/>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uiPriority w:val="99"/>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link w:val="NormalIndentChar"/>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uiPriority w:val="99"/>
    <w:rsid w:val="009C185B"/>
  </w:style>
  <w:style w:type="paragraph" w:customStyle="1" w:styleId="Normalaftertitle0">
    <w:name w:val="Normal after title"/>
    <w:basedOn w:val="Normal"/>
    <w:next w:val="Normal"/>
    <w:link w:val="NormalaftertitleChar0"/>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uiPriority w:val="99"/>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href">
    <w:name w:val="href"/>
    <w:basedOn w:val="DefaultParagraphFont"/>
    <w:rsid w:val="002353DD"/>
  </w:style>
  <w:style w:type="character" w:customStyle="1" w:styleId="normaltextrun">
    <w:name w:val="normaltextrun"/>
    <w:basedOn w:val="DefaultParagraphFont"/>
    <w:rsid w:val="002353DD"/>
  </w:style>
  <w:style w:type="character" w:customStyle="1" w:styleId="HeadingbChar">
    <w:name w:val="Heading_b Char"/>
    <w:basedOn w:val="DefaultParagraphFont"/>
    <w:link w:val="Headingb"/>
    <w:locked/>
    <w:rsid w:val="002353DD"/>
    <w:rPr>
      <w:rFonts w:ascii="Times New Roman Bold" w:hAnsi="Times New Roman Bold" w:cs="Times New Roman Bold"/>
      <w:b/>
      <w:sz w:val="24"/>
      <w:lang w:val="en-GB"/>
    </w:rPr>
  </w:style>
  <w:style w:type="paragraph" w:customStyle="1" w:styleId="AnnexNoTitle">
    <w:name w:val="Annex_NoTitle"/>
    <w:basedOn w:val="Normal"/>
    <w:next w:val="Normalaftertitle"/>
    <w:link w:val="AnnexNoTitleChar1"/>
    <w:rsid w:val="002353DD"/>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character" w:customStyle="1" w:styleId="NormalaftertitleChar">
    <w:name w:val="Normal_after_title Char"/>
    <w:basedOn w:val="DefaultParagraphFont"/>
    <w:link w:val="Normalaftertitle"/>
    <w:locked/>
    <w:rsid w:val="002353DD"/>
    <w:rPr>
      <w:rFonts w:ascii="Times New Roman" w:hAnsi="Times New Roman"/>
      <w:sz w:val="24"/>
      <w:lang w:val="en-GB" w:eastAsia="en-US"/>
    </w:rPr>
  </w:style>
  <w:style w:type="paragraph" w:customStyle="1" w:styleId="HeadingSum">
    <w:name w:val="Heading_Sum"/>
    <w:basedOn w:val="Headingb"/>
    <w:next w:val="Normal"/>
    <w:autoRedefine/>
    <w:rsid w:val="002353DD"/>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2353DD"/>
  </w:style>
  <w:style w:type="character" w:customStyle="1" w:styleId="TableheadChar">
    <w:name w:val="Table_head Char"/>
    <w:basedOn w:val="DefaultParagraphFont"/>
    <w:link w:val="Tablehead"/>
    <w:locked/>
    <w:rsid w:val="002353DD"/>
    <w:rPr>
      <w:rFonts w:ascii="Times New Roman Bold" w:hAnsi="Times New Roman Bold" w:cs="Times New Roman Bold"/>
      <w:b/>
      <w:lang w:val="en-GB" w:eastAsia="en-US"/>
    </w:rPr>
  </w:style>
  <w:style w:type="character" w:customStyle="1" w:styleId="TablelegendChar">
    <w:name w:val="Table_legend Char"/>
    <w:link w:val="Tablelegend"/>
    <w:locked/>
    <w:rsid w:val="002353DD"/>
    <w:rPr>
      <w:rFonts w:ascii="Times New Roman" w:hAnsi="Times New Roman"/>
      <w:sz w:val="18"/>
      <w:lang w:val="en-GB" w:eastAsia="en-US"/>
    </w:rPr>
  </w:style>
  <w:style w:type="character" w:customStyle="1" w:styleId="TableNo0">
    <w:name w:val="Table_No Знак"/>
    <w:link w:val="TableNo"/>
    <w:locked/>
    <w:rsid w:val="002353DD"/>
    <w:rPr>
      <w:rFonts w:ascii="Times New Roman" w:hAnsi="Times New Roman"/>
      <w:caps/>
      <w:lang w:val="en-GB" w:eastAsia="en-US"/>
    </w:rPr>
  </w:style>
  <w:style w:type="character" w:customStyle="1" w:styleId="TabletextChar">
    <w:name w:val="Table_text Char"/>
    <w:basedOn w:val="DefaultParagraphFont"/>
    <w:link w:val="Tabletext"/>
    <w:locked/>
    <w:rsid w:val="002353DD"/>
    <w:rPr>
      <w:rFonts w:ascii="Times New Roman" w:hAnsi="Times New Roman"/>
      <w:lang w:val="en-GB" w:eastAsia="en-US"/>
    </w:rPr>
  </w:style>
  <w:style w:type="character" w:customStyle="1" w:styleId="EquationlegendChar">
    <w:name w:val="Equation_legend Char"/>
    <w:link w:val="Equationlegend"/>
    <w:locked/>
    <w:rsid w:val="002353DD"/>
    <w:rPr>
      <w:rFonts w:ascii="Times New Roman" w:hAnsi="Times New Roman"/>
      <w:sz w:val="24"/>
      <w:lang w:val="en-GB" w:eastAsia="en-US"/>
    </w:rPr>
  </w:style>
  <w:style w:type="character" w:customStyle="1" w:styleId="FigureChar">
    <w:name w:val="Figure Char"/>
    <w:aliases w:val="fig Char"/>
    <w:basedOn w:val="DefaultParagraphFont"/>
    <w:link w:val="Figure"/>
    <w:locked/>
    <w:rsid w:val="002353DD"/>
    <w:rPr>
      <w:rFonts w:ascii="Times New Roman" w:hAnsi="Times New Roman"/>
      <w:noProof/>
      <w:sz w:val="24"/>
      <w:lang w:val="en-GB"/>
    </w:rPr>
  </w:style>
  <w:style w:type="character" w:customStyle="1" w:styleId="FigureNoChar">
    <w:name w:val="Figure_No Char"/>
    <w:basedOn w:val="DefaultParagraphFont"/>
    <w:link w:val="FigureNo"/>
    <w:locked/>
    <w:rsid w:val="002353DD"/>
    <w:rPr>
      <w:rFonts w:ascii="Times New Roman" w:hAnsi="Times New Roman"/>
      <w:caps/>
      <w:lang w:val="en-GB" w:eastAsia="en-US"/>
    </w:rPr>
  </w:style>
  <w:style w:type="paragraph" w:customStyle="1" w:styleId="tocpart">
    <w:name w:val="tocpart"/>
    <w:basedOn w:val="Normal"/>
    <w:rsid w:val="002353DD"/>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2353DD"/>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2353DD"/>
    <w:rPr>
      <w:rFonts w:ascii="Times New Roman" w:hAnsi="Times New Roman"/>
      <w:i/>
      <w:sz w:val="24"/>
      <w:lang w:val="en-GB" w:eastAsia="en-US"/>
    </w:rPr>
  </w:style>
  <w:style w:type="paragraph" w:customStyle="1" w:styleId="Line">
    <w:name w:val="Line"/>
    <w:basedOn w:val="Normal"/>
    <w:next w:val="Normal"/>
    <w:rsid w:val="002353DD"/>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2353DD"/>
    <w:pPr>
      <w:tabs>
        <w:tab w:val="clear" w:pos="1134"/>
        <w:tab w:val="clear" w:pos="1871"/>
        <w:tab w:val="clear" w:pos="2268"/>
        <w:tab w:val="left" w:pos="2693"/>
        <w:tab w:val="left" w:leader="dot" w:pos="8789"/>
        <w:tab w:val="right" w:pos="9639"/>
      </w:tabs>
      <w:ind w:left="2693" w:right="964" w:hanging="2693"/>
      <w:jc w:val="both"/>
    </w:pPr>
    <w:rPr>
      <w:lang w:val="fr-FR"/>
    </w:rPr>
  </w:style>
  <w:style w:type="character" w:customStyle="1" w:styleId="Tabletitle0">
    <w:name w:val="Table_title Знак"/>
    <w:link w:val="Tabletitle"/>
    <w:locked/>
    <w:rsid w:val="002353DD"/>
    <w:rPr>
      <w:rFonts w:ascii="Times New Roman Bold" w:hAnsi="Times New Roman Bold"/>
      <w:b/>
      <w:lang w:val="en-GB" w:eastAsia="en-US"/>
    </w:rPr>
  </w:style>
  <w:style w:type="paragraph" w:customStyle="1" w:styleId="Summary">
    <w:name w:val="Summary"/>
    <w:basedOn w:val="Normal"/>
    <w:next w:val="Normalaftertitle"/>
    <w:autoRedefine/>
    <w:rsid w:val="002353DD"/>
    <w:pPr>
      <w:tabs>
        <w:tab w:val="clear" w:pos="1134"/>
        <w:tab w:val="clear" w:pos="1871"/>
        <w:tab w:val="clear" w:pos="2268"/>
        <w:tab w:val="left" w:pos="794"/>
        <w:tab w:val="left" w:pos="1191"/>
        <w:tab w:val="left" w:pos="1588"/>
        <w:tab w:val="left" w:pos="1985"/>
      </w:tabs>
      <w:jc w:val="both"/>
    </w:pPr>
    <w:rPr>
      <w:sz w:val="22"/>
      <w:lang w:val="es-ES_tradnl"/>
    </w:rPr>
  </w:style>
  <w:style w:type="character" w:styleId="Hyperlink">
    <w:name w:val="Hyperlink"/>
    <w:aliases w:val="CEO_Hyperlink"/>
    <w:basedOn w:val="DefaultParagraphFont"/>
    <w:uiPriority w:val="99"/>
    <w:qFormat/>
    <w:rsid w:val="002353DD"/>
    <w:rPr>
      <w:color w:val="0000FF"/>
      <w:u w:val="single"/>
    </w:rPr>
  </w:style>
  <w:style w:type="paragraph" w:customStyle="1" w:styleId="TableLegendNote">
    <w:name w:val="Table_Legend_Note"/>
    <w:basedOn w:val="Tablelegend"/>
    <w:next w:val="Tablelegend"/>
    <w:rsid w:val="002353DD"/>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locked/>
    <w:rsid w:val="002353DD"/>
    <w:rPr>
      <w:rFonts w:ascii="Times New Roman" w:hAnsi="Times New Roman"/>
      <w:sz w:val="24"/>
      <w:lang w:val="en-GB" w:eastAsia="en-US"/>
    </w:rPr>
  </w:style>
  <w:style w:type="character" w:customStyle="1" w:styleId="UnresolvedMention1">
    <w:name w:val="Unresolved Mention1"/>
    <w:basedOn w:val="DefaultParagraphFont"/>
    <w:uiPriority w:val="99"/>
    <w:semiHidden/>
    <w:unhideWhenUsed/>
    <w:rsid w:val="002353DD"/>
    <w:rPr>
      <w:color w:val="605E5C"/>
      <w:shd w:val="clear" w:color="auto" w:fill="E1DFDD"/>
    </w:rPr>
  </w:style>
  <w:style w:type="character" w:customStyle="1" w:styleId="SourceChar">
    <w:name w:val="Source Char"/>
    <w:link w:val="Source"/>
    <w:locked/>
    <w:rsid w:val="002353DD"/>
    <w:rPr>
      <w:rFonts w:ascii="Times New Roman" w:hAnsi="Times New Roman"/>
      <w:b/>
      <w:sz w:val="28"/>
      <w:lang w:val="en-GB" w:eastAsia="en-US"/>
    </w:rPr>
  </w:style>
  <w:style w:type="character" w:customStyle="1" w:styleId="RestitleChar">
    <w:name w:val="Res_title Char"/>
    <w:link w:val="Restitle"/>
    <w:locked/>
    <w:rsid w:val="002353DD"/>
    <w:rPr>
      <w:rFonts w:ascii="Times New Roman Bold" w:hAnsi="Times New Roman Bold"/>
      <w:b/>
      <w:sz w:val="28"/>
      <w:lang w:val="en-GB" w:eastAsia="en-US"/>
    </w:rPr>
  </w:style>
  <w:style w:type="character" w:customStyle="1" w:styleId="Recdef">
    <w:name w:val="Rec_def"/>
    <w:basedOn w:val="DefaultParagraphFont"/>
    <w:uiPriority w:val="99"/>
    <w:rsid w:val="002353DD"/>
    <w:rPr>
      <w:b/>
    </w:rPr>
  </w:style>
  <w:style w:type="character" w:customStyle="1" w:styleId="Resdef">
    <w:name w:val="Res_def"/>
    <w:basedOn w:val="DefaultParagraphFont"/>
    <w:uiPriority w:val="99"/>
    <w:rsid w:val="002353DD"/>
    <w:rPr>
      <w:rFonts w:ascii="Times New Roman" w:hAnsi="Times New Roman"/>
      <w:b/>
    </w:rPr>
  </w:style>
  <w:style w:type="character" w:customStyle="1" w:styleId="RecNoChar">
    <w:name w:val="Rec_No Char"/>
    <w:link w:val="RecNo"/>
    <w:locked/>
    <w:rsid w:val="002353DD"/>
    <w:rPr>
      <w:rFonts w:ascii="Times New Roman" w:hAnsi="Times New Roman"/>
      <w:caps/>
      <w:sz w:val="28"/>
      <w:lang w:val="en-GB" w:eastAsia="en-US"/>
    </w:rPr>
  </w:style>
  <w:style w:type="character" w:customStyle="1" w:styleId="Heading1Char">
    <w:name w:val="Heading 1 Char"/>
    <w:basedOn w:val="DefaultParagraphFont"/>
    <w:link w:val="Heading1"/>
    <w:rsid w:val="002353DD"/>
    <w:rPr>
      <w:rFonts w:ascii="Times New Roman" w:hAnsi="Times New Roman"/>
      <w:b/>
      <w:sz w:val="28"/>
      <w:lang w:val="en-GB" w:eastAsia="en-US"/>
    </w:rPr>
  </w:style>
  <w:style w:type="character" w:customStyle="1" w:styleId="Heading2Char">
    <w:name w:val="Heading 2 Char"/>
    <w:basedOn w:val="DefaultParagraphFont"/>
    <w:link w:val="Heading2"/>
    <w:rsid w:val="002353DD"/>
    <w:rPr>
      <w:rFonts w:ascii="Times New Roman" w:hAnsi="Times New Roman"/>
      <w:b/>
      <w:sz w:val="24"/>
      <w:lang w:val="en-GB" w:eastAsia="en-US"/>
    </w:rPr>
  </w:style>
  <w:style w:type="character" w:customStyle="1" w:styleId="Heading3Char">
    <w:name w:val="Heading 3 Char"/>
    <w:basedOn w:val="DefaultParagraphFont"/>
    <w:link w:val="Heading3"/>
    <w:rsid w:val="002353DD"/>
    <w:rPr>
      <w:rFonts w:ascii="Times New Roman" w:hAnsi="Times New Roman"/>
      <w:b/>
      <w:sz w:val="24"/>
      <w:lang w:val="en-GB" w:eastAsia="en-US"/>
    </w:rPr>
  </w:style>
  <w:style w:type="character" w:customStyle="1" w:styleId="Heading4Char">
    <w:name w:val="Heading 4 Char"/>
    <w:basedOn w:val="DefaultParagraphFont"/>
    <w:link w:val="Heading4"/>
    <w:rsid w:val="002353DD"/>
    <w:rPr>
      <w:rFonts w:ascii="Times New Roman" w:hAnsi="Times New Roman"/>
      <w:b/>
      <w:sz w:val="24"/>
      <w:lang w:val="en-GB" w:eastAsia="en-US"/>
    </w:rPr>
  </w:style>
  <w:style w:type="character" w:customStyle="1" w:styleId="Heading6Char">
    <w:name w:val="Heading 6 Char"/>
    <w:basedOn w:val="DefaultParagraphFont"/>
    <w:link w:val="Heading6"/>
    <w:rsid w:val="002353DD"/>
    <w:rPr>
      <w:rFonts w:ascii="Times New Roman" w:hAnsi="Times New Roman"/>
      <w:b/>
      <w:sz w:val="24"/>
      <w:lang w:val="en-GB" w:eastAsia="en-US"/>
    </w:rPr>
  </w:style>
  <w:style w:type="character" w:customStyle="1" w:styleId="Heading7Char">
    <w:name w:val="Heading 7 Char"/>
    <w:basedOn w:val="DefaultParagraphFont"/>
    <w:link w:val="Heading7"/>
    <w:rsid w:val="002353DD"/>
    <w:rPr>
      <w:rFonts w:ascii="Times New Roman" w:hAnsi="Times New Roman"/>
      <w:b/>
      <w:sz w:val="24"/>
      <w:lang w:val="en-GB" w:eastAsia="en-US"/>
    </w:rPr>
  </w:style>
  <w:style w:type="character" w:customStyle="1" w:styleId="Heading8Char">
    <w:name w:val="Heading 8 Char"/>
    <w:basedOn w:val="DefaultParagraphFont"/>
    <w:link w:val="Heading8"/>
    <w:rsid w:val="002353DD"/>
    <w:rPr>
      <w:rFonts w:ascii="Times New Roman" w:hAnsi="Times New Roman"/>
      <w:b/>
      <w:sz w:val="24"/>
      <w:lang w:val="en-GB" w:eastAsia="en-US"/>
    </w:rPr>
  </w:style>
  <w:style w:type="character" w:customStyle="1" w:styleId="Heading9Char">
    <w:name w:val="Heading 9 Char"/>
    <w:basedOn w:val="DefaultParagraphFont"/>
    <w:link w:val="Heading9"/>
    <w:rsid w:val="002353DD"/>
    <w:rPr>
      <w:rFonts w:ascii="Times New Roman" w:hAnsi="Times New Roman"/>
      <w:b/>
      <w:sz w:val="24"/>
      <w:lang w:val="en-GB" w:eastAsia="en-US"/>
    </w:rPr>
  </w:style>
  <w:style w:type="character" w:customStyle="1" w:styleId="Heading5Char">
    <w:name w:val="Heading 5 Char"/>
    <w:link w:val="Heading5"/>
    <w:locked/>
    <w:rsid w:val="002353DD"/>
    <w:rPr>
      <w:rFonts w:ascii="Times New Roman" w:hAnsi="Times New Roman"/>
      <w:b/>
      <w:sz w:val="24"/>
      <w:lang w:val="en-GB" w:eastAsia="en-US"/>
    </w:rPr>
  </w:style>
  <w:style w:type="paragraph" w:styleId="ListParagraph">
    <w:name w:val="List Paragraph"/>
    <w:basedOn w:val="Normal"/>
    <w:uiPriority w:val="99"/>
    <w:qFormat/>
    <w:rsid w:val="002353DD"/>
    <w:pPr>
      <w:ind w:left="720"/>
      <w:contextualSpacing/>
    </w:pPr>
  </w:style>
  <w:style w:type="character" w:styleId="FollowedHyperlink">
    <w:name w:val="FollowedHyperlink"/>
    <w:uiPriority w:val="99"/>
    <w:rsid w:val="002353DD"/>
    <w:rPr>
      <w:rFonts w:cs="Times New Roman"/>
      <w:color w:val="606420"/>
      <w:u w:val="single"/>
    </w:rPr>
  </w:style>
  <w:style w:type="table" w:styleId="TableGrid">
    <w:name w:val="Table Grid"/>
    <w:basedOn w:val="TableNormal"/>
    <w:uiPriority w:val="99"/>
    <w:rsid w:val="002353DD"/>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0">
    <w:name w:val="Normal after title Char"/>
    <w:link w:val="Normalaftertitle0"/>
    <w:uiPriority w:val="99"/>
    <w:locked/>
    <w:rsid w:val="002353DD"/>
    <w:rPr>
      <w:rFonts w:ascii="Times New Roman" w:hAnsi="Times New Roman"/>
      <w:sz w:val="24"/>
      <w:lang w:val="en-GB" w:eastAsia="en-US"/>
    </w:rPr>
  </w:style>
  <w:style w:type="character" w:customStyle="1" w:styleId="EquationeqChar">
    <w:name w:val="Equation.eq Char"/>
    <w:link w:val="Equation"/>
    <w:locked/>
    <w:rsid w:val="002353DD"/>
    <w:rPr>
      <w:rFonts w:ascii="Times New Roman" w:hAnsi="Times New Roman"/>
      <w:sz w:val="24"/>
      <w:lang w:val="en-GB" w:eastAsia="en-US"/>
    </w:rPr>
  </w:style>
  <w:style w:type="paragraph" w:styleId="HTMLPreformatted">
    <w:name w:val="HTML Preformatted"/>
    <w:basedOn w:val="Normal"/>
    <w:link w:val="HTMLPreformattedChar"/>
    <w:uiPriority w:val="99"/>
    <w:rsid w:val="002353DD"/>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2353DD"/>
    <w:rPr>
      <w:rFonts w:ascii="Arial Unicode MS" w:eastAsia="SimSun" w:hAnsi="Arial Unicode MS" w:cs="Arial Unicode MS"/>
      <w:lang w:eastAsia="en-US"/>
    </w:rPr>
  </w:style>
  <w:style w:type="paragraph" w:styleId="NormalWeb">
    <w:name w:val="Normal (Web)"/>
    <w:basedOn w:val="Normal"/>
    <w:uiPriority w:val="99"/>
    <w:qFormat/>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Mincho"/>
      <w:color w:val="000000"/>
      <w:szCs w:val="24"/>
      <w:lang w:val="en-US"/>
    </w:rPr>
  </w:style>
  <w:style w:type="paragraph" w:styleId="List">
    <w:name w:val="List"/>
    <w:aliases w:val="l"/>
    <w:basedOn w:val="Normal"/>
    <w:uiPriority w:val="99"/>
    <w:rsid w:val="002353DD"/>
    <w:pPr>
      <w:tabs>
        <w:tab w:val="clear" w:pos="1134"/>
        <w:tab w:val="clear" w:pos="1871"/>
        <w:tab w:val="clear" w:pos="2268"/>
        <w:tab w:val="left" w:pos="794"/>
        <w:tab w:val="left" w:pos="1191"/>
        <w:tab w:val="left" w:pos="1588"/>
        <w:tab w:val="left" w:pos="1985"/>
      </w:tabs>
      <w:ind w:left="360" w:hanging="360"/>
    </w:pPr>
    <w:rPr>
      <w:rFonts w:eastAsia="MS Mincho"/>
    </w:rPr>
  </w:style>
  <w:style w:type="paragraph" w:styleId="List2">
    <w:name w:val="List 2"/>
    <w:basedOn w:val="Normal"/>
    <w:uiPriority w:val="99"/>
    <w:rsid w:val="002353DD"/>
    <w:pPr>
      <w:tabs>
        <w:tab w:val="clear" w:pos="1134"/>
        <w:tab w:val="clear" w:pos="1871"/>
        <w:tab w:val="clear" w:pos="2268"/>
        <w:tab w:val="left" w:pos="794"/>
        <w:tab w:val="left" w:pos="1191"/>
        <w:tab w:val="left" w:pos="1588"/>
        <w:tab w:val="left" w:pos="1985"/>
      </w:tabs>
      <w:ind w:left="720" w:hanging="360"/>
    </w:pPr>
    <w:rPr>
      <w:rFonts w:eastAsia="MS Mincho"/>
    </w:rPr>
  </w:style>
  <w:style w:type="paragraph" w:styleId="TOC9">
    <w:name w:val="toc 9"/>
    <w:basedOn w:val="Normal"/>
    <w:next w:val="Normal"/>
    <w:uiPriority w:val="99"/>
    <w:rsid w:val="002353DD"/>
    <w:pPr>
      <w:tabs>
        <w:tab w:val="clear" w:pos="1134"/>
        <w:tab w:val="clear" w:pos="1871"/>
        <w:tab w:val="clear" w:pos="2268"/>
        <w:tab w:val="right" w:leader="dot" w:pos="9729"/>
      </w:tabs>
      <w:spacing w:before="136"/>
      <w:ind w:left="1600"/>
      <w:jc w:val="both"/>
    </w:pPr>
    <w:rPr>
      <w:sz w:val="20"/>
      <w:lang w:eastAsia="fr-FR"/>
    </w:rPr>
  </w:style>
  <w:style w:type="paragraph" w:styleId="List3">
    <w:name w:val="List 3"/>
    <w:basedOn w:val="List"/>
    <w:uiPriority w:val="99"/>
    <w:rsid w:val="002353DD"/>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
    <w:name w:val="List Bullet"/>
    <w:aliases w:val="lb"/>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
    <w:uiPriority w:val="99"/>
    <w:rsid w:val="002353DD"/>
    <w:pPr>
      <w:ind w:left="1080"/>
    </w:pPr>
  </w:style>
  <w:style w:type="paragraph" w:styleId="ListBullet3">
    <w:name w:val="List Bullet 3"/>
    <w:aliases w:val="lb3"/>
    <w:basedOn w:val="ListBullet"/>
    <w:uiPriority w:val="99"/>
    <w:rsid w:val="002353DD"/>
    <w:pPr>
      <w:ind w:left="1440"/>
    </w:pPr>
  </w:style>
  <w:style w:type="paragraph" w:styleId="ListContinue">
    <w:name w:val="List Continue"/>
    <w:aliases w:val="lc"/>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2353DD"/>
    <w:pPr>
      <w:ind w:left="1080"/>
    </w:pPr>
  </w:style>
  <w:style w:type="paragraph" w:styleId="ListContinue3">
    <w:name w:val="List Continue 3"/>
    <w:aliases w:val="lc3"/>
    <w:basedOn w:val="ListContinue"/>
    <w:uiPriority w:val="99"/>
    <w:rsid w:val="002353DD"/>
    <w:pPr>
      <w:ind w:left="1440"/>
    </w:pPr>
  </w:style>
  <w:style w:type="paragraph" w:styleId="ListNumber">
    <w:name w:val="List Number"/>
    <w:aliases w:val="ln"/>
    <w:basedOn w:val="List"/>
    <w:uiPriority w:val="99"/>
    <w:rsid w:val="002353DD"/>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2353DD"/>
    <w:pPr>
      <w:ind w:left="1003" w:hanging="283"/>
    </w:pPr>
  </w:style>
  <w:style w:type="paragraph" w:styleId="ListNumber3">
    <w:name w:val="List Number 3"/>
    <w:aliases w:val="ln3"/>
    <w:basedOn w:val="ListNumber"/>
    <w:uiPriority w:val="99"/>
    <w:rsid w:val="002353DD"/>
    <w:pPr>
      <w:ind w:left="1363" w:hanging="283"/>
    </w:pPr>
  </w:style>
  <w:style w:type="character" w:styleId="Strong">
    <w:name w:val="Strong"/>
    <w:uiPriority w:val="99"/>
    <w:qFormat/>
    <w:rsid w:val="002353DD"/>
    <w:rPr>
      <w:rFonts w:cs="Times New Roman"/>
      <w:b/>
      <w:bCs/>
    </w:rPr>
  </w:style>
  <w:style w:type="table" w:styleId="TableGrid1">
    <w:name w:val="Table Grid 1"/>
    <w:basedOn w:val="TableNormal"/>
    <w:uiPriority w:val="99"/>
    <w:rsid w:val="002353DD"/>
    <w:pPr>
      <w:autoSpaceDE w:val="0"/>
      <w:autoSpaceDN w:val="0"/>
      <w:jc w:val="center"/>
    </w:pPr>
    <w:rPr>
      <w:rFonts w:ascii="Times New Roman"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2353DD"/>
    <w:rPr>
      <w:rFonts w:ascii="Arial Unicode MS" w:hAnsi="Arial Unicode MS" w:cs="Arial Unicode MS"/>
      <w:sz w:val="20"/>
      <w:szCs w:val="20"/>
    </w:rPr>
  </w:style>
  <w:style w:type="paragraph" w:styleId="EndnoteText">
    <w:name w:val="endnote text"/>
    <w:basedOn w:val="Normal"/>
    <w:link w:val="EndnoteText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uiPriority w:val="99"/>
    <w:rsid w:val="002353DD"/>
    <w:rPr>
      <w:rFonts w:ascii="Times New Roman" w:eastAsia="Batang" w:hAnsi="Times New Roman"/>
      <w:lang w:val="en-GB" w:eastAsia="de-DE"/>
    </w:rPr>
  </w:style>
  <w:style w:type="paragraph" w:styleId="EnvelopeAddress">
    <w:name w:val="envelope address"/>
    <w:basedOn w:val="Normal"/>
    <w:uiPriority w:val="99"/>
    <w:rsid w:val="002353DD"/>
    <w:pPr>
      <w:framePr w:w="7920" w:h="1980" w:hRule="exact" w:hSpace="180" w:wrap="auto" w:hAnchor="page" w:xAlign="center" w:yAlign="bottom"/>
      <w:tabs>
        <w:tab w:val="clear" w:pos="1134"/>
        <w:tab w:val="clear" w:pos="1871"/>
        <w:tab w:val="clear" w:pos="2268"/>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uiPriority w:val="99"/>
    <w:rsid w:val="002353DD"/>
    <w:pPr>
      <w:tabs>
        <w:tab w:val="clear" w:pos="1134"/>
        <w:tab w:val="clear" w:pos="1871"/>
        <w:tab w:val="clear" w:pos="2268"/>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uiPriority w:val="99"/>
    <w:rsid w:val="002353DD"/>
    <w:pPr>
      <w:tabs>
        <w:tab w:val="clear" w:pos="1134"/>
        <w:tab w:val="clear" w:pos="1871"/>
        <w:tab w:val="clear" w:pos="2268"/>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uiPriority w:val="99"/>
    <w:rsid w:val="002353DD"/>
    <w:rPr>
      <w:rFonts w:ascii="Times New Roman" w:eastAsia="Batang" w:hAnsi="Times New Roman"/>
      <w:i/>
      <w:iCs/>
      <w:lang w:val="en-GB" w:eastAsia="de-DE"/>
    </w:rPr>
  </w:style>
  <w:style w:type="paragraph" w:styleId="Index8">
    <w:name w:val="index 8"/>
    <w:basedOn w:val="Normal"/>
    <w:next w:val="Normal"/>
    <w:autoRedefine/>
    <w:uiPriority w:val="99"/>
    <w:rsid w:val="002353DD"/>
    <w:pPr>
      <w:tabs>
        <w:tab w:val="clear" w:pos="1134"/>
        <w:tab w:val="clear" w:pos="1871"/>
        <w:tab w:val="clear" w:pos="2268"/>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uiPriority w:val="99"/>
    <w:rsid w:val="002353DD"/>
    <w:pPr>
      <w:tabs>
        <w:tab w:val="clear" w:pos="1134"/>
        <w:tab w:val="clear" w:pos="1871"/>
        <w:tab w:val="clear" w:pos="2268"/>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uiPriority w:val="99"/>
    <w:rsid w:val="002353DD"/>
    <w:pPr>
      <w:tabs>
        <w:tab w:val="clear" w:pos="1134"/>
        <w:tab w:val="clear" w:pos="1871"/>
        <w:tab w:val="clear" w:pos="2268"/>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uiPriority w:val="99"/>
    <w:rsid w:val="002353DD"/>
    <w:pPr>
      <w:tabs>
        <w:tab w:val="clear" w:pos="1134"/>
        <w:tab w:val="clear" w:pos="1871"/>
        <w:tab w:val="clear" w:pos="2268"/>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Bullet5">
    <w:name w:val="List Bullet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ListContinue4">
    <w:name w:val="List Continue 4"/>
    <w:basedOn w:val="Normal"/>
    <w:uiPriority w:val="99"/>
    <w:rsid w:val="002353DD"/>
    <w:pPr>
      <w:tabs>
        <w:tab w:val="clear" w:pos="1134"/>
        <w:tab w:val="clear" w:pos="1871"/>
        <w:tab w:val="clear" w:pos="2268"/>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uiPriority w:val="99"/>
    <w:rsid w:val="002353DD"/>
    <w:pPr>
      <w:tabs>
        <w:tab w:val="clear" w:pos="1134"/>
        <w:tab w:val="clear" w:pos="1871"/>
        <w:tab w:val="clear" w:pos="2268"/>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uiPriority w:val="99"/>
    <w:rsid w:val="002353DD"/>
    <w:pPr>
      <w:tabs>
        <w:tab w:val="clear" w:pos="1134"/>
        <w:tab w:val="clear" w:pos="1871"/>
        <w:tab w:val="clear" w:pos="2268"/>
        <w:tab w:val="num" w:pos="1209"/>
      </w:tabs>
      <w:overflowPunct/>
      <w:autoSpaceDE/>
      <w:autoSpaceDN/>
      <w:adjustRightInd/>
      <w:spacing w:before="0" w:after="60"/>
      <w:ind w:left="1209" w:hanging="360"/>
      <w:jc w:val="both"/>
      <w:textAlignment w:val="auto"/>
    </w:pPr>
    <w:rPr>
      <w:sz w:val="20"/>
      <w:lang w:eastAsia="de-DE"/>
    </w:rPr>
  </w:style>
  <w:style w:type="paragraph" w:styleId="ListNumber5">
    <w:name w:val="List Number 5"/>
    <w:basedOn w:val="Normal"/>
    <w:uiPriority w:val="99"/>
    <w:rsid w:val="002353DD"/>
    <w:pPr>
      <w:tabs>
        <w:tab w:val="clear" w:pos="1134"/>
        <w:tab w:val="clear" w:pos="1871"/>
        <w:tab w:val="clear" w:pos="2268"/>
        <w:tab w:val="num" w:pos="1492"/>
      </w:tabs>
      <w:overflowPunct/>
      <w:autoSpaceDE/>
      <w:autoSpaceDN/>
      <w:adjustRightInd/>
      <w:spacing w:before="0" w:after="60"/>
      <w:ind w:left="1492" w:hanging="360"/>
      <w:jc w:val="both"/>
      <w:textAlignment w:val="auto"/>
    </w:pPr>
    <w:rPr>
      <w:sz w:val="20"/>
      <w:lang w:eastAsia="de-DE"/>
    </w:rPr>
  </w:style>
  <w:style w:type="paragraph" w:styleId="MacroText">
    <w:name w:val="macro"/>
    <w:link w:val="MacroTextChar"/>
    <w:uiPriority w:val="99"/>
    <w:rsid w:val="002353DD"/>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Courier New"/>
      <w:lang w:val="en-GB" w:eastAsia="de-DE"/>
    </w:rPr>
  </w:style>
  <w:style w:type="character" w:customStyle="1" w:styleId="MacroTextChar">
    <w:name w:val="Macro Text Char"/>
    <w:basedOn w:val="DefaultParagraphFont"/>
    <w:link w:val="MacroText"/>
    <w:uiPriority w:val="99"/>
    <w:rsid w:val="002353DD"/>
    <w:rPr>
      <w:rFonts w:ascii="Courier New" w:eastAsia="Batang" w:hAnsi="Courier New" w:cs="Courier New"/>
      <w:lang w:val="en-GB" w:eastAsia="de-DE"/>
    </w:rPr>
  </w:style>
  <w:style w:type="paragraph" w:styleId="MessageHeader">
    <w:name w:val="Message Header"/>
    <w:basedOn w:val="Normal"/>
    <w:link w:val="MessageHeaderChar"/>
    <w:uiPriority w:val="99"/>
    <w:rsid w:val="002353DD"/>
    <w:pPr>
      <w:pBdr>
        <w:top w:val="single" w:sz="6" w:space="1" w:color="auto"/>
        <w:left w:val="single" w:sz="6" w:space="1" w:color="auto"/>
        <w:bottom w:val="single" w:sz="6" w:space="1" w:color="auto"/>
        <w:right w:val="single" w:sz="6" w:space="1" w:color="auto"/>
      </w:pBdr>
      <w:shd w:val="pct20" w:color="auto" w:fill="auto"/>
      <w:tabs>
        <w:tab w:val="clear" w:pos="1134"/>
        <w:tab w:val="clear" w:pos="1871"/>
        <w:tab w:val="clear" w:pos="2268"/>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uiPriority w:val="99"/>
    <w:rsid w:val="002353DD"/>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uiPriority w:val="99"/>
    <w:rsid w:val="002353DD"/>
    <w:rPr>
      <w:rFonts w:ascii="Times New Roman" w:eastAsia="Batang" w:hAnsi="Times New Roman"/>
      <w:lang w:val="en-GB" w:eastAsia="de-DE"/>
    </w:rPr>
  </w:style>
  <w:style w:type="paragraph" w:styleId="PlainText">
    <w:name w:val="Plain Text"/>
    <w:basedOn w:val="Normal"/>
    <w:link w:val="PlainTextChar"/>
    <w:uiPriority w:val="99"/>
    <w:rsid w:val="002353DD"/>
    <w:pPr>
      <w:tabs>
        <w:tab w:val="clear" w:pos="1134"/>
        <w:tab w:val="clear" w:pos="1871"/>
        <w:tab w:val="clear" w:pos="2268"/>
      </w:tabs>
      <w:overflowPunct/>
      <w:autoSpaceDE/>
      <w:autoSpaceDN/>
      <w:adjustRightInd/>
      <w:spacing w:before="0" w:after="60"/>
      <w:jc w:val="both"/>
      <w:textAlignment w:val="auto"/>
    </w:pPr>
    <w:rPr>
      <w:rFonts w:ascii="Courier New" w:hAnsi="Courier New" w:cs="Courier New"/>
      <w:sz w:val="20"/>
      <w:lang w:eastAsia="de-DE"/>
    </w:rPr>
  </w:style>
  <w:style w:type="character" w:customStyle="1" w:styleId="PlainTextChar">
    <w:name w:val="Plain Text Char"/>
    <w:basedOn w:val="DefaultParagraphFont"/>
    <w:link w:val="PlainText"/>
    <w:uiPriority w:val="99"/>
    <w:rsid w:val="002353DD"/>
    <w:rPr>
      <w:rFonts w:ascii="Courier New" w:eastAsia="Batang" w:hAnsi="Courier New" w:cs="Courier New"/>
      <w:lang w:val="en-GB" w:eastAsia="de-DE"/>
    </w:rPr>
  </w:style>
  <w:style w:type="paragraph" w:styleId="Salutation">
    <w:name w:val="Salutation"/>
    <w:basedOn w:val="Normal"/>
    <w:next w:val="Normal"/>
    <w:link w:val="SalutationChar"/>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uiPriority w:val="99"/>
    <w:rsid w:val="002353DD"/>
    <w:rPr>
      <w:rFonts w:ascii="Times New Roman" w:eastAsia="Batang" w:hAnsi="Times New Roman"/>
      <w:lang w:val="en-GB" w:eastAsia="de-DE"/>
    </w:rPr>
  </w:style>
  <w:style w:type="paragraph" w:styleId="TableofFigures">
    <w:name w:val="table of figures"/>
    <w:basedOn w:val="Normal"/>
    <w:next w:val="Normal"/>
    <w:uiPriority w:val="99"/>
    <w:rsid w:val="002353DD"/>
    <w:pPr>
      <w:tabs>
        <w:tab w:val="clear" w:pos="1134"/>
        <w:tab w:val="clear" w:pos="1871"/>
        <w:tab w:val="clear" w:pos="2268"/>
      </w:tabs>
      <w:overflowPunct/>
      <w:autoSpaceDE/>
      <w:autoSpaceDN/>
      <w:adjustRightInd/>
      <w:spacing w:before="0" w:after="60"/>
      <w:jc w:val="both"/>
      <w:textAlignment w:val="auto"/>
    </w:pPr>
    <w:rPr>
      <w:sz w:val="20"/>
      <w:lang w:eastAsia="de-DE"/>
    </w:rPr>
  </w:style>
  <w:style w:type="character" w:customStyle="1" w:styleId="HeadingiChar">
    <w:name w:val="Heading_i Char"/>
    <w:link w:val="Headingi"/>
    <w:locked/>
    <w:rsid w:val="002353DD"/>
    <w:rPr>
      <w:rFonts w:ascii="Times New Roman" w:hAnsi="Times New Roman"/>
      <w:i/>
      <w:sz w:val="24"/>
      <w:lang w:val="en-GB" w:eastAsia="en-US"/>
    </w:rPr>
  </w:style>
  <w:style w:type="character" w:customStyle="1" w:styleId="ArttitleChar">
    <w:name w:val="Art_title Char"/>
    <w:link w:val="Arttitle"/>
    <w:locked/>
    <w:rsid w:val="002353DD"/>
    <w:rPr>
      <w:rFonts w:ascii="Times New Roman" w:hAnsi="Times New Roman"/>
      <w:b/>
      <w:sz w:val="28"/>
      <w:lang w:val="en-GB" w:eastAsia="en-US"/>
    </w:rPr>
  </w:style>
  <w:style w:type="character" w:customStyle="1" w:styleId="NoteChar">
    <w:name w:val="Note Char"/>
    <w:link w:val="Note"/>
    <w:locked/>
    <w:rsid w:val="002353DD"/>
    <w:rPr>
      <w:rFonts w:ascii="Times New Roman" w:hAnsi="Times New Roman"/>
      <w:sz w:val="22"/>
      <w:lang w:val="en-GB" w:eastAsia="en-US"/>
    </w:rPr>
  </w:style>
  <w:style w:type="character" w:customStyle="1" w:styleId="AnnexNoChar">
    <w:name w:val="Annex_No Char"/>
    <w:link w:val="AnnexNo"/>
    <w:uiPriority w:val="99"/>
    <w:locked/>
    <w:rsid w:val="002353DD"/>
    <w:rPr>
      <w:rFonts w:ascii="Times New Roman" w:hAnsi="Times New Roman"/>
      <w:caps/>
      <w:sz w:val="28"/>
      <w:lang w:val="en-GB" w:eastAsia="en-US"/>
    </w:rPr>
  </w:style>
  <w:style w:type="character" w:customStyle="1" w:styleId="RectitleChar">
    <w:name w:val="Rec_title Char"/>
    <w:link w:val="Rectitle"/>
    <w:locked/>
    <w:rsid w:val="002353DD"/>
    <w:rPr>
      <w:rFonts w:ascii="Times New Roman Bold" w:hAnsi="Times New Roman Bold"/>
      <w:b/>
      <w:sz w:val="28"/>
      <w:lang w:val="en-GB" w:eastAsia="en-US"/>
    </w:rPr>
  </w:style>
  <w:style w:type="paragraph" w:customStyle="1" w:styleId="a">
    <w:name w:val="変更箇所"/>
    <w:hidden/>
    <w:uiPriority w:val="99"/>
    <w:semiHidden/>
    <w:rsid w:val="002353DD"/>
    <w:rPr>
      <w:rFonts w:ascii="Times New Roman" w:eastAsia="SimSun" w:hAnsi="Times New Roman"/>
      <w:sz w:val="24"/>
      <w:lang w:val="en-GB" w:eastAsia="en-US"/>
    </w:rPr>
  </w:style>
  <w:style w:type="table" w:styleId="TableGrid8">
    <w:name w:val="Table Grid 8"/>
    <w:basedOn w:val="TableNormal"/>
    <w:uiPriority w:val="99"/>
    <w:rsid w:val="002353DD"/>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2353DD"/>
    <w:rPr>
      <w:rFonts w:ascii="Times New Roman" w:hAnsi="Times New Roman"/>
      <w:sz w:val="24"/>
      <w:lang w:val="en-GB" w:eastAsia="en-US"/>
    </w:rPr>
  </w:style>
  <w:style w:type="paragraph" w:styleId="NoSpacing">
    <w:name w:val="No Spacing"/>
    <w:link w:val="NoSpacingChar"/>
    <w:uiPriority w:val="99"/>
    <w:qFormat/>
    <w:rsid w:val="002353DD"/>
    <w:rPr>
      <w:rFonts w:ascii="Times New Roman" w:eastAsia="SimSun" w:hAnsi="Times New Roman"/>
      <w:sz w:val="24"/>
      <w:szCs w:val="24"/>
    </w:rPr>
  </w:style>
  <w:style w:type="paragraph" w:styleId="TOCHeading">
    <w:name w:val="TOC Heading"/>
    <w:basedOn w:val="Heading1"/>
    <w:next w:val="Normal"/>
    <w:uiPriority w:val="99"/>
    <w:qFormat/>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character" w:customStyle="1" w:styleId="NormalIndentChar">
    <w:name w:val="Normal Indent Char"/>
    <w:link w:val="NormalIndent"/>
    <w:locked/>
    <w:rsid w:val="002353DD"/>
    <w:rPr>
      <w:rFonts w:ascii="Times New Roman" w:hAnsi="Times New Roman"/>
      <w:sz w:val="24"/>
      <w:lang w:val="en-GB" w:eastAsia="en-US"/>
    </w:rPr>
  </w:style>
  <w:style w:type="character" w:customStyle="1" w:styleId="NoSpacingChar">
    <w:name w:val="No Spacing Char"/>
    <w:link w:val="NoSpacing"/>
    <w:uiPriority w:val="99"/>
    <w:locked/>
    <w:rsid w:val="002353DD"/>
    <w:rPr>
      <w:rFonts w:ascii="Times New Roman" w:eastAsia="SimSun" w:hAnsi="Times New Roman"/>
      <w:sz w:val="24"/>
      <w:szCs w:val="24"/>
    </w:rPr>
  </w:style>
  <w:style w:type="character" w:styleId="IntenseEmphasis">
    <w:name w:val="Intense Emphasis"/>
    <w:uiPriority w:val="99"/>
    <w:qFormat/>
    <w:rsid w:val="002353DD"/>
    <w:rPr>
      <w:rFonts w:cs="Times New Roman"/>
      <w:b/>
      <w:bCs/>
      <w:i/>
      <w:iCs/>
      <w:color w:val="4F81BD"/>
    </w:rPr>
  </w:style>
  <w:style w:type="paragraph" w:styleId="IntenseQuote">
    <w:name w:val="Intense Quote"/>
    <w:basedOn w:val="Normal"/>
    <w:next w:val="Normal"/>
    <w:link w:val="IntenseQuoteChar"/>
    <w:uiPriority w:val="99"/>
    <w:qFormat/>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2353DD"/>
    <w:rPr>
      <w:rFonts w:ascii="Times New Roman" w:eastAsia="SimSun" w:hAnsi="Times New Roman"/>
      <w:b/>
      <w:bCs/>
      <w:i/>
      <w:iCs/>
      <w:color w:val="4F81BD"/>
      <w:szCs w:val="22"/>
      <w:lang w:eastAsia="en-US"/>
    </w:rPr>
  </w:style>
  <w:style w:type="character" w:styleId="IntenseReference">
    <w:name w:val="Intense Reference"/>
    <w:uiPriority w:val="99"/>
    <w:qFormat/>
    <w:rsid w:val="002353DD"/>
    <w:rPr>
      <w:rFonts w:cs="Times New Roman"/>
      <w:b/>
      <w:bCs/>
      <w:smallCaps/>
      <w:color w:val="C0504D"/>
      <w:spacing w:val="5"/>
      <w:u w:val="single"/>
    </w:rPr>
  </w:style>
  <w:style w:type="paragraph" w:styleId="Quote">
    <w:name w:val="Quote"/>
    <w:basedOn w:val="Normal"/>
    <w:next w:val="Normal"/>
    <w:link w:val="QuoteChar"/>
    <w:uiPriority w:val="99"/>
    <w:qFormat/>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2353DD"/>
    <w:rPr>
      <w:rFonts w:ascii="Times New Roman" w:eastAsia="SimSun" w:hAnsi="Times New Roman"/>
      <w:i/>
      <w:iCs/>
      <w:color w:val="000000"/>
      <w:szCs w:val="22"/>
      <w:lang w:eastAsia="en-US"/>
    </w:rPr>
  </w:style>
  <w:style w:type="table" w:customStyle="1" w:styleId="TableGrid10">
    <w:name w:val="Table Grid1"/>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2353DD"/>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2353DD"/>
    <w:rPr>
      <w:rFonts w:ascii="Times New Roman" w:hAnsi="Times New Roman" w:cs="Times New Roman"/>
    </w:rPr>
  </w:style>
  <w:style w:type="character" w:customStyle="1" w:styleId="FigurelegendChar">
    <w:name w:val="Figure_legend Char"/>
    <w:link w:val="Figurelegend"/>
    <w:locked/>
    <w:rsid w:val="002353DD"/>
    <w:rPr>
      <w:rFonts w:ascii="Times New Roman" w:hAnsi="Times New Roman"/>
      <w:sz w:val="18"/>
      <w:lang w:val="en-GB" w:eastAsia="en-US"/>
    </w:rPr>
  </w:style>
  <w:style w:type="paragraph" w:customStyle="1" w:styleId="Revision1">
    <w:name w:val="Revision1"/>
    <w:hidden/>
    <w:uiPriority w:val="99"/>
    <w:semiHidden/>
    <w:rsid w:val="002353DD"/>
    <w:rPr>
      <w:rFonts w:ascii="Times" w:eastAsia="MS Mincho" w:hAnsi="Times"/>
      <w:lang w:eastAsia="en-US"/>
    </w:rPr>
  </w:style>
  <w:style w:type="paragraph" w:styleId="BodyTextIndent">
    <w:name w:val="Body Text Indent"/>
    <w:basedOn w:val="Normal"/>
    <w:link w:val="BodyTextIndentChar"/>
    <w:rsid w:val="002353D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2353DD"/>
    <w:rPr>
      <w:sz w:val="24"/>
      <w:lang w:val="en-GB" w:eastAsia="en-US"/>
    </w:rPr>
  </w:style>
  <w:style w:type="paragraph" w:styleId="BalloonText">
    <w:name w:val="Balloon Text"/>
    <w:basedOn w:val="Normal"/>
    <w:link w:val="BalloonTextChar"/>
    <w:uiPriority w:val="99"/>
    <w:semiHidden/>
    <w:unhideWhenUsed/>
    <w:rsid w:val="002353DD"/>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2353DD"/>
    <w:rPr>
      <w:rFonts w:ascii="Segoe UI" w:hAnsi="Segoe UI" w:cs="Segoe UI"/>
      <w:sz w:val="18"/>
      <w:szCs w:val="18"/>
      <w:lang w:val="fr-FR" w:eastAsia="en-US"/>
    </w:rPr>
  </w:style>
  <w:style w:type="paragraph" w:styleId="CommentText">
    <w:name w:val="annotation text"/>
    <w:basedOn w:val="Normal"/>
    <w:link w:val="CommentTextChar1"/>
    <w:uiPriority w:val="99"/>
    <w:rsid w:val="002353DD"/>
    <w:pPr>
      <w:tabs>
        <w:tab w:val="clear" w:pos="1134"/>
        <w:tab w:val="clear" w:pos="1871"/>
        <w:tab w:val="clear" w:pos="2268"/>
      </w:tabs>
      <w:suppressAutoHyphens/>
      <w:overflowPunct/>
      <w:autoSpaceDE/>
      <w:adjustRightInd/>
      <w:spacing w:before="0"/>
      <w:textAlignment w:val="auto"/>
    </w:pPr>
    <w:rPr>
      <w:rFonts w:eastAsiaTheme="minorEastAsia"/>
      <w:sz w:val="20"/>
      <w:lang w:eastAsia="zh-CN"/>
    </w:rPr>
  </w:style>
  <w:style w:type="character" w:customStyle="1" w:styleId="CommentTextChar">
    <w:name w:val="Comment Text Char"/>
    <w:basedOn w:val="DefaultParagraphFont"/>
    <w:semiHidden/>
    <w:rsid w:val="002353DD"/>
    <w:rPr>
      <w:rFonts w:ascii="Times New Roman" w:hAnsi="Times New Roman"/>
      <w:lang w:val="en-GB" w:eastAsia="en-US"/>
    </w:rPr>
  </w:style>
  <w:style w:type="character" w:customStyle="1" w:styleId="CommentTextChar1">
    <w:name w:val="Comment Text Char1"/>
    <w:basedOn w:val="DefaultParagraphFont"/>
    <w:link w:val="CommentText"/>
    <w:uiPriority w:val="99"/>
    <w:rsid w:val="002353DD"/>
    <w:rPr>
      <w:rFonts w:ascii="Times New Roman" w:eastAsiaTheme="minorEastAsia" w:hAnsi="Times New Roman"/>
      <w:lang w:val="en-GB"/>
    </w:rPr>
  </w:style>
  <w:style w:type="paragraph" w:customStyle="1" w:styleId="TabletitleBR">
    <w:name w:val="Table_title_BR"/>
    <w:basedOn w:val="Normal"/>
    <w:next w:val="Tablehead"/>
    <w:rsid w:val="002353DD"/>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character" w:customStyle="1" w:styleId="UnresolvedMention2">
    <w:name w:val="Unresolved Mention2"/>
    <w:basedOn w:val="DefaultParagraphFont"/>
    <w:uiPriority w:val="99"/>
    <w:semiHidden/>
    <w:unhideWhenUsed/>
    <w:rsid w:val="002353DD"/>
    <w:rPr>
      <w:color w:val="605E5C"/>
      <w:shd w:val="clear" w:color="auto" w:fill="E1DFDD"/>
    </w:rPr>
  </w:style>
  <w:style w:type="character" w:customStyle="1" w:styleId="Heading5Char4">
    <w:name w:val="Heading 5 Char4"/>
    <w:locked/>
    <w:rsid w:val="002353DD"/>
    <w:rPr>
      <w:b/>
      <w:sz w:val="24"/>
      <w:lang w:val="fr-FR" w:eastAsia="en-US"/>
    </w:rPr>
  </w:style>
  <w:style w:type="character" w:customStyle="1" w:styleId="FootnoteTextChar1">
    <w:name w:val="Footnote Text Char1"/>
    <w:locked/>
    <w:rsid w:val="002353DD"/>
    <w:rPr>
      <w:sz w:val="22"/>
      <w:lang w:val="fr-FR" w:eastAsia="en-US"/>
    </w:rPr>
  </w:style>
  <w:style w:type="character" w:customStyle="1" w:styleId="Heading3h3CharChar">
    <w:name w:val="Heading 3.h3 Char Char"/>
    <w:uiPriority w:val="99"/>
    <w:rsid w:val="002353DD"/>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2353DD"/>
    <w:rPr>
      <w:b/>
      <w:sz w:val="24"/>
      <w:lang w:val="fr-FR"/>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2353DD"/>
    <w:rPr>
      <w:rFonts w:ascii="Times New Roman" w:hAnsi="Times New Roman"/>
      <w:sz w:val="24"/>
      <w:lang w:val="en-GB" w:eastAsia="en-US"/>
    </w:rPr>
  </w:style>
  <w:style w:type="character" w:customStyle="1" w:styleId="enumlev10">
    <w:name w:val="enumlev1 Знак"/>
    <w:uiPriority w:val="99"/>
    <w:locked/>
    <w:rsid w:val="002353DD"/>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2353DD"/>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2353DD"/>
    <w:rPr>
      <w:rFonts w:cs="Times New Roman"/>
      <w:sz w:val="18"/>
      <w:lang w:val="en-GB" w:eastAsia="en-US" w:bidi="ar-SA"/>
    </w:rPr>
  </w:style>
  <w:style w:type="character" w:customStyle="1" w:styleId="TableNoChar">
    <w:name w:val="Table_No Char"/>
    <w:uiPriority w:val="99"/>
    <w:locked/>
    <w:rsid w:val="002353DD"/>
    <w:rPr>
      <w:rFonts w:ascii="Times New Roman" w:hAnsi="Times New Roman" w:cs="Times New Roman"/>
      <w:caps/>
      <w:lang w:val="en-GB" w:eastAsia="en-US"/>
    </w:rPr>
  </w:style>
  <w:style w:type="paragraph" w:customStyle="1" w:styleId="TableText0">
    <w:name w:val="Table_Text"/>
    <w:basedOn w:val="Normal"/>
    <w:link w:val="TableTextChar0"/>
    <w:uiPriority w:val="99"/>
    <w:rsid w:val="002353DD"/>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paragraph" w:customStyle="1" w:styleId="AnnexNotitle0">
    <w:name w:val="Annex_No &amp; title"/>
    <w:basedOn w:val="Normal"/>
    <w:next w:val="Normal"/>
    <w:link w:val="AnnexNotitleChar"/>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customStyle="1" w:styleId="AnnexNotitleChar">
    <w:name w:val="Annex_No &amp; title Char"/>
    <w:link w:val="AnnexNotitle0"/>
    <w:uiPriority w:val="99"/>
    <w:locked/>
    <w:rsid w:val="002353DD"/>
    <w:rPr>
      <w:rFonts w:ascii="Times New Roman" w:eastAsia="MS Mincho" w:hAnsi="Times New Roman"/>
      <w:b/>
      <w:sz w:val="28"/>
      <w:lang w:val="en-GB" w:eastAsia="en-US"/>
    </w:rPr>
  </w:style>
  <w:style w:type="character" w:customStyle="1" w:styleId="Heading2CharChar">
    <w:name w:val="Heading 2 Char Char"/>
    <w:uiPriority w:val="99"/>
    <w:rsid w:val="002353DD"/>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2353DD"/>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2353DD"/>
    <w:rPr>
      <w:rFonts w:cs="Times New Roman"/>
      <w:b/>
      <w:sz w:val="24"/>
      <w:lang w:val="en-GB" w:eastAsia="en-US" w:bidi="ar-SA"/>
    </w:rPr>
  </w:style>
  <w:style w:type="character" w:customStyle="1" w:styleId="AnnexNoTitleChar1">
    <w:name w:val="Annex_NoTitle Char1"/>
    <w:link w:val="AnnexNoTitle"/>
    <w:locked/>
    <w:rsid w:val="002353DD"/>
    <w:rPr>
      <w:rFonts w:ascii="Times New Roman" w:hAnsi="Times New Roman"/>
      <w:b/>
      <w:sz w:val="28"/>
      <w:lang w:val="fr-FR" w:eastAsia="en-US"/>
    </w:rPr>
  </w:style>
  <w:style w:type="character" w:customStyle="1" w:styleId="TabletitleChar">
    <w:name w:val="Table_title Char"/>
    <w:uiPriority w:val="99"/>
    <w:locked/>
    <w:rsid w:val="002353DD"/>
    <w:rPr>
      <w:rFonts w:ascii="Times New Roman Bold" w:hAnsi="Times New Roman Bold" w:cs="Times New Roman"/>
      <w:b/>
      <w:lang w:val="en-GB" w:eastAsia="en-US"/>
    </w:rPr>
  </w:style>
  <w:style w:type="paragraph" w:customStyle="1" w:styleId="TableText1">
    <w:name w:val="TableText"/>
    <w:basedOn w:val="Normal"/>
    <w:uiPriority w:val="99"/>
    <w:rsid w:val="002353DD"/>
    <w:pPr>
      <w:keepNext/>
      <w:keepLines/>
      <w:tabs>
        <w:tab w:val="clear" w:pos="1134"/>
        <w:tab w:val="clear" w:pos="1871"/>
        <w:tab w:val="clear" w:pos="2268"/>
      </w:tabs>
      <w:overflowPunct/>
      <w:autoSpaceDE/>
      <w:autoSpaceDN/>
      <w:adjustRightInd/>
      <w:spacing w:before="60" w:after="60"/>
      <w:jc w:val="both"/>
      <w:textAlignment w:val="auto"/>
    </w:pPr>
    <w:rPr>
      <w:rFonts w:eastAsia="MS Mincho" w:cs="Angsana New"/>
      <w:szCs w:val="24"/>
    </w:rPr>
  </w:style>
  <w:style w:type="paragraph" w:customStyle="1" w:styleId="TableHead0">
    <w:name w:val="TableHead"/>
    <w:basedOn w:val="TableText1"/>
    <w:uiPriority w:val="99"/>
    <w:rsid w:val="002353DD"/>
    <w:pPr>
      <w:jc w:val="center"/>
    </w:pPr>
    <w:rPr>
      <w:b/>
      <w:bCs/>
    </w:rPr>
  </w:style>
  <w:style w:type="paragraph" w:customStyle="1" w:styleId="Head">
    <w:name w:val="Head"/>
    <w:basedOn w:val="Normal"/>
    <w:uiPriority w:val="99"/>
    <w:rsid w:val="002353DD"/>
    <w:pPr>
      <w:tabs>
        <w:tab w:val="clear" w:pos="1134"/>
        <w:tab w:val="clear" w:pos="1871"/>
        <w:tab w:val="clear" w:pos="2268"/>
        <w:tab w:val="left" w:pos="6663"/>
      </w:tabs>
      <w:overflowPunct/>
      <w:autoSpaceDE/>
      <w:autoSpaceDN/>
      <w:adjustRightInd/>
      <w:spacing w:before="0"/>
      <w:textAlignment w:val="auto"/>
    </w:pPr>
    <w:rPr>
      <w:rFonts w:eastAsia="SimSun"/>
    </w:rPr>
  </w:style>
  <w:style w:type="paragraph" w:customStyle="1" w:styleId="Rec">
    <w:name w:val="Rec_#"/>
    <w:basedOn w:val="Normal"/>
    <w:next w:val="Rectitle"/>
    <w:uiPriority w:val="99"/>
    <w:rsid w:val="002353DD"/>
    <w:pPr>
      <w:keepNext/>
      <w:keepLines/>
      <w:tabs>
        <w:tab w:val="clear" w:pos="1134"/>
        <w:tab w:val="clear" w:pos="1871"/>
        <w:tab w:val="clear" w:pos="2268"/>
        <w:tab w:val="center" w:pos="4849"/>
        <w:tab w:val="right" w:pos="9696"/>
      </w:tabs>
      <w:spacing w:before="720"/>
      <w:jc w:val="center"/>
    </w:pPr>
    <w:rPr>
      <w:sz w:val="20"/>
    </w:rPr>
  </w:style>
  <w:style w:type="paragraph" w:customStyle="1" w:styleId="TableNoBR">
    <w:name w:val="Table_No_BR"/>
    <w:basedOn w:val="Normal"/>
    <w:next w:val="TabletitleBR"/>
    <w:uiPriority w:val="99"/>
    <w:rsid w:val="002353DD"/>
    <w:pPr>
      <w:keepNext/>
      <w:tabs>
        <w:tab w:val="clear" w:pos="1134"/>
        <w:tab w:val="clear" w:pos="1871"/>
        <w:tab w:val="clear" w:pos="2268"/>
        <w:tab w:val="left" w:pos="794"/>
        <w:tab w:val="left" w:pos="1191"/>
        <w:tab w:val="left" w:pos="1588"/>
        <w:tab w:val="left" w:pos="1985"/>
      </w:tabs>
      <w:spacing w:before="560" w:after="120"/>
      <w:jc w:val="center"/>
      <w:textAlignment w:val="auto"/>
    </w:pPr>
    <w:rPr>
      <w:rFonts w:eastAsia="SimSun"/>
      <w:caps/>
    </w:rPr>
  </w:style>
  <w:style w:type="paragraph" w:customStyle="1" w:styleId="FigureNoBR">
    <w:name w:val="Figure_No_BR"/>
    <w:basedOn w:val="Normal"/>
    <w:next w:val="FiguretitleBR"/>
    <w:uiPriority w:val="99"/>
    <w:rsid w:val="002353DD"/>
    <w:pPr>
      <w:keepNext/>
      <w:keepLines/>
      <w:tabs>
        <w:tab w:val="clear" w:pos="1134"/>
        <w:tab w:val="clear" w:pos="1871"/>
        <w:tab w:val="clear" w:pos="2268"/>
        <w:tab w:val="left" w:pos="794"/>
        <w:tab w:val="left" w:pos="1191"/>
        <w:tab w:val="left" w:pos="1588"/>
        <w:tab w:val="left" w:pos="1985"/>
      </w:tabs>
      <w:spacing w:before="480" w:after="120"/>
      <w:jc w:val="center"/>
    </w:pPr>
    <w:rPr>
      <w:rFonts w:eastAsia="MS Mincho"/>
      <w:caps/>
    </w:rPr>
  </w:style>
  <w:style w:type="paragraph" w:customStyle="1" w:styleId="FiguretitleBR">
    <w:name w:val="Figure_title_BR"/>
    <w:basedOn w:val="TabletitleBR"/>
    <w:next w:val="Figurewithouttitle"/>
    <w:uiPriority w:val="99"/>
    <w:rsid w:val="002353DD"/>
    <w:pPr>
      <w:keepNext w:val="0"/>
      <w:spacing w:after="480"/>
      <w:textAlignment w:val="baseline"/>
    </w:pPr>
  </w:style>
  <w:style w:type="character" w:customStyle="1" w:styleId="TabletitleBRCar">
    <w:name w:val="Table_title_BR Car"/>
    <w:uiPriority w:val="99"/>
    <w:rsid w:val="002353DD"/>
    <w:rPr>
      <w:rFonts w:cs="Times New Roman"/>
      <w:b/>
      <w:sz w:val="24"/>
      <w:lang w:val="en-GB" w:eastAsia="en-US" w:bidi="ar-SA"/>
    </w:rPr>
  </w:style>
  <w:style w:type="paragraph" w:customStyle="1" w:styleId="FL">
    <w:name w:val="FL"/>
    <w:basedOn w:val="Normal"/>
    <w:uiPriority w:val="99"/>
    <w:rsid w:val="002353DD"/>
    <w:pPr>
      <w:keepNext/>
      <w:keepLines/>
      <w:tabs>
        <w:tab w:val="clear" w:pos="1134"/>
        <w:tab w:val="clear" w:pos="1871"/>
        <w:tab w:val="clear" w:pos="2268"/>
      </w:tabs>
      <w:spacing w:before="60" w:after="180"/>
      <w:jc w:val="center"/>
    </w:pPr>
    <w:rPr>
      <w:rFonts w:ascii="Arial" w:eastAsia="MS Mincho" w:hAnsi="Arial"/>
      <w:b/>
      <w:sz w:val="20"/>
    </w:rPr>
  </w:style>
  <w:style w:type="character" w:customStyle="1" w:styleId="msoins0">
    <w:name w:val="msoins"/>
    <w:uiPriority w:val="99"/>
    <w:rsid w:val="002353DD"/>
    <w:rPr>
      <w:rFonts w:cs="Times New Roman"/>
    </w:rPr>
  </w:style>
  <w:style w:type="paragraph" w:customStyle="1" w:styleId="RecTitle0">
    <w:name w:val="Rec_Title"/>
    <w:basedOn w:val="Normal"/>
    <w:next w:val="Heading1"/>
    <w:uiPriority w:val="99"/>
    <w:rsid w:val="002353DD"/>
    <w:pPr>
      <w:keepNext/>
      <w:keepLines/>
      <w:tabs>
        <w:tab w:val="clear" w:pos="1134"/>
        <w:tab w:val="clear" w:pos="1871"/>
        <w:tab w:val="clear" w:pos="2268"/>
        <w:tab w:val="left" w:pos="794"/>
        <w:tab w:val="left" w:pos="1191"/>
        <w:tab w:val="left" w:pos="1588"/>
        <w:tab w:val="left" w:pos="1985"/>
      </w:tabs>
      <w:overflowPunct/>
      <w:autoSpaceDE/>
      <w:autoSpaceDN/>
      <w:adjustRightInd/>
      <w:spacing w:before="240"/>
      <w:jc w:val="center"/>
      <w:textAlignment w:val="auto"/>
    </w:pPr>
    <w:rPr>
      <w:rFonts w:eastAsia="MS Mincho"/>
      <w:b/>
      <w:caps/>
    </w:rPr>
  </w:style>
  <w:style w:type="paragraph" w:customStyle="1" w:styleId="heading0">
    <w:name w:val="heading 0"/>
    <w:basedOn w:val="Heading1"/>
    <w:next w:val="Normal"/>
    <w:uiPriority w:val="99"/>
    <w:rsid w:val="002353DD"/>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paragraph" w:customStyle="1" w:styleId="RecNoBR">
    <w:name w:val="Rec_No_BR"/>
    <w:basedOn w:val="Normal"/>
    <w:next w:val="Normal"/>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rFonts w:eastAsia="MS Mincho"/>
      <w:caps/>
      <w:sz w:val="28"/>
    </w:rPr>
  </w:style>
  <w:style w:type="paragraph" w:customStyle="1" w:styleId="AppendixNotitle0">
    <w:name w:val="Appendix_No &amp; title"/>
    <w:basedOn w:val="AnnexNotitle0"/>
    <w:next w:val="Normal"/>
    <w:uiPriority w:val="99"/>
    <w:rsid w:val="002353DD"/>
  </w:style>
  <w:style w:type="paragraph" w:customStyle="1" w:styleId="SP7319594">
    <w:name w:val="SP.7.319594"/>
    <w:basedOn w:val="Normal"/>
    <w:next w:val="Normal"/>
    <w:uiPriority w:val="99"/>
    <w:rsid w:val="002353DD"/>
    <w:pPr>
      <w:tabs>
        <w:tab w:val="clear" w:pos="1134"/>
        <w:tab w:val="clear" w:pos="1871"/>
        <w:tab w:val="clear" w:pos="2268"/>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2353DD"/>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2353DD"/>
    <w:rPr>
      <w:rFonts w:cs="Times New Roman"/>
      <w:b/>
      <w:sz w:val="24"/>
      <w:lang w:val="en-GB" w:eastAsia="en-US" w:bidi="ar-SA"/>
    </w:rPr>
  </w:style>
  <w:style w:type="paragraph" w:customStyle="1" w:styleId="TableLegend0">
    <w:name w:val="Table_Legend"/>
    <w:basedOn w:val="Normal"/>
    <w:next w:val="Normal"/>
    <w:uiPriority w:val="99"/>
    <w:rsid w:val="002353DD"/>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sz w:val="18"/>
      <w:lang w:eastAsia="fr-FR"/>
    </w:rPr>
  </w:style>
  <w:style w:type="paragraph" w:customStyle="1" w:styleId="TableTitle1">
    <w:name w:val="Table_Title"/>
    <w:basedOn w:val="Normal"/>
    <w:next w:val="Normal"/>
    <w:uiPriority w:val="99"/>
    <w:rsid w:val="002353DD"/>
    <w:pPr>
      <w:tabs>
        <w:tab w:val="clear" w:pos="1134"/>
        <w:tab w:val="clear" w:pos="1871"/>
        <w:tab w:val="clear" w:pos="2268"/>
        <w:tab w:val="left" w:pos="794"/>
        <w:tab w:val="left" w:pos="1191"/>
        <w:tab w:val="left" w:pos="1588"/>
        <w:tab w:val="left" w:pos="1985"/>
      </w:tabs>
      <w:spacing w:before="0"/>
      <w:jc w:val="both"/>
    </w:pPr>
    <w:rPr>
      <w:b/>
      <w:lang w:val="fr-FR"/>
    </w:rPr>
  </w:style>
  <w:style w:type="paragraph" w:customStyle="1" w:styleId="FigureLegend0">
    <w:name w:val="Figure_Legend"/>
    <w:basedOn w:val="TableLegend0"/>
    <w:next w:val="FigureRemark"/>
    <w:uiPriority w:val="99"/>
    <w:rsid w:val="002353DD"/>
    <w:pPr>
      <w:jc w:val="left"/>
    </w:pPr>
  </w:style>
  <w:style w:type="paragraph" w:customStyle="1" w:styleId="FigureRemark">
    <w:name w:val="Figure_Remark"/>
    <w:basedOn w:val="TableLegend0"/>
    <w:uiPriority w:val="99"/>
    <w:rsid w:val="002353DD"/>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FigureTitle0">
    <w:name w:val="Figure_Title"/>
    <w:basedOn w:val="TableTitle1"/>
    <w:next w:val="FigureLegend0"/>
    <w:uiPriority w:val="99"/>
    <w:rsid w:val="002353DD"/>
    <w:pPr>
      <w:spacing w:after="240"/>
    </w:pPr>
  </w:style>
  <w:style w:type="paragraph" w:customStyle="1" w:styleId="AnnexRef0">
    <w:name w:val="Annex_Ref"/>
    <w:basedOn w:val="Normal"/>
    <w:next w:val="AnnexTitle0"/>
    <w:uiPriority w:val="99"/>
    <w:rsid w:val="002353DD"/>
    <w:pPr>
      <w:tabs>
        <w:tab w:val="clear" w:pos="1134"/>
        <w:tab w:val="clear" w:pos="1871"/>
        <w:tab w:val="clear" w:pos="2268"/>
        <w:tab w:val="center" w:pos="4849"/>
        <w:tab w:val="right" w:pos="9696"/>
      </w:tabs>
      <w:spacing w:before="0"/>
      <w:jc w:val="center"/>
    </w:pPr>
    <w:rPr>
      <w:sz w:val="20"/>
      <w:lang w:eastAsia="fr-FR"/>
    </w:rPr>
  </w:style>
  <w:style w:type="paragraph" w:customStyle="1" w:styleId="AnnexTitle0">
    <w:name w:val="Annex_Title"/>
    <w:basedOn w:val="Normal"/>
    <w:next w:val="Normalaftertitle0"/>
    <w:uiPriority w:val="99"/>
    <w:rsid w:val="002353DD"/>
    <w:pPr>
      <w:tabs>
        <w:tab w:val="clear" w:pos="1134"/>
        <w:tab w:val="clear" w:pos="1871"/>
        <w:tab w:val="clear" w:pos="2268"/>
        <w:tab w:val="left" w:pos="4849"/>
        <w:tab w:val="right" w:pos="9696"/>
      </w:tabs>
      <w:spacing w:before="136" w:after="200"/>
      <w:jc w:val="center"/>
    </w:pPr>
    <w:rPr>
      <w:b/>
      <w:lang w:eastAsia="fr-FR"/>
    </w:rPr>
  </w:style>
  <w:style w:type="paragraph" w:customStyle="1" w:styleId="Appendix">
    <w:name w:val="Appendix_#"/>
    <w:basedOn w:val="Normal"/>
    <w:next w:val="Appendix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AppendixRef0">
    <w:name w:val="Appendix_Ref"/>
    <w:basedOn w:val="AnnexRef0"/>
    <w:next w:val="AppendixTitle0"/>
    <w:uiPriority w:val="99"/>
    <w:rsid w:val="002353DD"/>
  </w:style>
  <w:style w:type="paragraph" w:customStyle="1" w:styleId="AppendixTitle0">
    <w:name w:val="Appendix_Title"/>
    <w:basedOn w:val="AnnexTitle0"/>
    <w:next w:val="Normal"/>
    <w:uiPriority w:val="99"/>
    <w:rsid w:val="002353DD"/>
  </w:style>
  <w:style w:type="paragraph" w:customStyle="1" w:styleId="RefTitle0">
    <w:name w:val="Ref_Title"/>
    <w:basedOn w:val="Normal"/>
    <w:next w:val="RefText0"/>
    <w:uiPriority w:val="99"/>
    <w:rsid w:val="002353DD"/>
    <w:pPr>
      <w:keepNext/>
      <w:keepLines/>
      <w:tabs>
        <w:tab w:val="clear" w:pos="1134"/>
        <w:tab w:val="clear" w:pos="1871"/>
        <w:tab w:val="clear" w:pos="2268"/>
      </w:tabs>
      <w:spacing w:before="600"/>
      <w:jc w:val="center"/>
    </w:pPr>
    <w:rPr>
      <w:sz w:val="18"/>
      <w:lang w:eastAsia="fr-FR"/>
    </w:rPr>
  </w:style>
  <w:style w:type="paragraph" w:customStyle="1" w:styleId="RefText0">
    <w:name w:val="Ref_Text"/>
    <w:basedOn w:val="Normal"/>
    <w:uiPriority w:val="99"/>
    <w:rsid w:val="002353DD"/>
    <w:pPr>
      <w:tabs>
        <w:tab w:val="clear" w:pos="1134"/>
        <w:tab w:val="clear" w:pos="1871"/>
        <w:tab w:val="clear" w:pos="2268"/>
        <w:tab w:val="left" w:pos="794"/>
        <w:tab w:val="left" w:pos="1191"/>
        <w:tab w:val="left" w:pos="1588"/>
        <w:tab w:val="left" w:pos="1985"/>
      </w:tabs>
      <w:spacing w:before="136"/>
      <w:ind w:left="567" w:hanging="567"/>
      <w:jc w:val="both"/>
    </w:pPr>
    <w:rPr>
      <w:sz w:val="18"/>
      <w:lang w:eastAsia="fr-FR"/>
    </w:rPr>
  </w:style>
  <w:style w:type="paragraph" w:customStyle="1" w:styleId="listitem">
    <w:name w:val="listitem"/>
    <w:basedOn w:val="Normal"/>
    <w:uiPriority w:val="99"/>
    <w:rsid w:val="002353DD"/>
    <w:pPr>
      <w:keepLines/>
      <w:tabs>
        <w:tab w:val="clear" w:pos="1134"/>
        <w:tab w:val="clear" w:pos="1871"/>
        <w:tab w:val="clear" w:pos="2268"/>
        <w:tab w:val="left" w:pos="794"/>
        <w:tab w:val="left" w:pos="1191"/>
        <w:tab w:val="left" w:pos="1588"/>
        <w:tab w:val="left" w:pos="1985"/>
      </w:tabs>
      <w:spacing w:before="0"/>
    </w:pPr>
    <w:rPr>
      <w:sz w:val="20"/>
      <w:lang w:eastAsia="fr-FR"/>
    </w:rPr>
  </w:style>
  <w:style w:type="paragraph" w:customStyle="1" w:styleId="RecTitleRef">
    <w:name w:val="Rec_Title/Ref"/>
    <w:basedOn w:val="RecTitle0"/>
    <w:next w:val="RecTitleDate"/>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2353DD"/>
    <w:pPr>
      <w:tabs>
        <w:tab w:val="clear" w:pos="4849"/>
      </w:tabs>
      <w:jc w:val="right"/>
    </w:pPr>
  </w:style>
  <w:style w:type="paragraph" w:customStyle="1" w:styleId="headfoot">
    <w:name w:val="head_foot"/>
    <w:basedOn w:val="Normal"/>
    <w:next w:val="Normalaftertitle0"/>
    <w:uiPriority w:val="99"/>
    <w:rsid w:val="002353DD"/>
    <w:pPr>
      <w:tabs>
        <w:tab w:val="clear" w:pos="1134"/>
        <w:tab w:val="clear" w:pos="1871"/>
        <w:tab w:val="clear" w:pos="2268"/>
      </w:tabs>
      <w:spacing w:before="0"/>
      <w:jc w:val="both"/>
    </w:pPr>
    <w:rPr>
      <w:color w:val="FF0000"/>
      <w:sz w:val="8"/>
      <w:lang w:eastAsia="fr-FR"/>
    </w:rPr>
  </w:style>
  <w:style w:type="paragraph" w:customStyle="1" w:styleId="call0">
    <w:name w:val="call"/>
    <w:basedOn w:val="Normal"/>
    <w:next w:val="Normal"/>
    <w:uiPriority w:val="99"/>
    <w:rsid w:val="002353DD"/>
    <w:pPr>
      <w:keepNext/>
      <w:keepLines/>
      <w:tabs>
        <w:tab w:val="clear" w:pos="1134"/>
        <w:tab w:val="clear" w:pos="1871"/>
        <w:tab w:val="clear" w:pos="2268"/>
        <w:tab w:val="left" w:pos="794"/>
      </w:tabs>
      <w:spacing w:before="227"/>
      <w:ind w:left="794"/>
    </w:pPr>
    <w:rPr>
      <w:i/>
      <w:sz w:val="20"/>
      <w:lang w:eastAsia="fr-FR"/>
    </w:rPr>
  </w:style>
  <w:style w:type="paragraph" w:customStyle="1" w:styleId="Section">
    <w:name w:val="Section #"/>
    <w:basedOn w:val="Normal"/>
    <w:next w:val="Sectiontitle0"/>
    <w:uiPriority w:val="99"/>
    <w:rsid w:val="002353DD"/>
    <w:pPr>
      <w:keepNext/>
      <w:keepLines/>
      <w:pageBreakBefore/>
      <w:tabs>
        <w:tab w:val="clear" w:pos="1134"/>
        <w:tab w:val="clear" w:pos="1871"/>
        <w:tab w:val="clear" w:pos="2268"/>
        <w:tab w:val="left" w:pos="1474"/>
      </w:tabs>
      <w:spacing w:before="0"/>
      <w:ind w:left="1474" w:hanging="1474"/>
    </w:pPr>
    <w:rPr>
      <w:sz w:val="20"/>
      <w:lang w:eastAsia="fr-FR"/>
    </w:rPr>
  </w:style>
  <w:style w:type="paragraph" w:customStyle="1" w:styleId="Sectiontitle0">
    <w:name w:val="Section title"/>
    <w:basedOn w:val="Section"/>
    <w:next w:val="Rec"/>
    <w:uiPriority w:val="99"/>
    <w:rsid w:val="002353DD"/>
    <w:pPr>
      <w:pageBreakBefore w:val="0"/>
      <w:spacing w:before="240"/>
    </w:pPr>
    <w:rPr>
      <w:i/>
    </w:rPr>
  </w:style>
  <w:style w:type="paragraph" w:customStyle="1" w:styleId="heading">
    <w:name w:val="heading"/>
    <w:basedOn w:val="Heading2"/>
    <w:uiPriority w:val="99"/>
    <w:rsid w:val="002353DD"/>
    <w:pPr>
      <w:tabs>
        <w:tab w:val="clear" w:pos="1134"/>
        <w:tab w:val="clear" w:pos="1871"/>
        <w:tab w:val="clear" w:pos="2268"/>
        <w:tab w:val="left" w:pos="794"/>
        <w:tab w:val="left" w:pos="1191"/>
        <w:tab w:val="left" w:pos="1588"/>
      </w:tabs>
      <w:spacing w:before="313"/>
      <w:ind w:left="794" w:hanging="794"/>
      <w:jc w:val="both"/>
      <w:outlineLvl w:val="9"/>
    </w:pPr>
    <w:rPr>
      <w:sz w:val="22"/>
      <w:lang w:eastAsia="fr-FR"/>
    </w:rPr>
  </w:style>
  <w:style w:type="paragraph" w:customStyle="1" w:styleId="Part">
    <w:name w:val="Part_#"/>
    <w:basedOn w:val="Normal"/>
    <w:next w:val="PartRef0"/>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PartRef0">
    <w:name w:val="Part_Ref"/>
    <w:basedOn w:val="AnnexRef0"/>
    <w:uiPriority w:val="99"/>
    <w:rsid w:val="002353DD"/>
  </w:style>
  <w:style w:type="paragraph" w:customStyle="1" w:styleId="PartTitle0">
    <w:name w:val="Part_Title"/>
    <w:basedOn w:val="AnnexTitle0"/>
    <w:next w:val="Normalaftertitle0"/>
    <w:uiPriority w:val="99"/>
    <w:rsid w:val="002353DD"/>
  </w:style>
  <w:style w:type="paragraph" w:customStyle="1" w:styleId="Rep">
    <w:name w:val="Rep_#"/>
    <w:basedOn w:val="Rec"/>
    <w:next w:val="RepTitle0"/>
    <w:uiPriority w:val="99"/>
    <w:rsid w:val="002353DD"/>
    <w:rPr>
      <w:rFonts w:eastAsia="SimSun"/>
      <w:lang w:eastAsia="fr-FR"/>
    </w:rPr>
  </w:style>
  <w:style w:type="paragraph" w:customStyle="1" w:styleId="RepTitle0">
    <w:name w:val="Rep_Title"/>
    <w:basedOn w:val="RecTitle0"/>
    <w:next w:val="Rep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2353DD"/>
  </w:style>
  <w:style w:type="paragraph" w:customStyle="1" w:styleId="RepTitleDate">
    <w:name w:val="Rep_Title/Date"/>
    <w:basedOn w:val="RecTitleDate"/>
    <w:next w:val="headfoot"/>
    <w:uiPriority w:val="99"/>
    <w:rsid w:val="002353DD"/>
  </w:style>
  <w:style w:type="paragraph" w:customStyle="1" w:styleId="RefDoc">
    <w:name w:val="Ref_Doc"/>
    <w:basedOn w:val="RefText0"/>
    <w:next w:val="RefText0"/>
    <w:uiPriority w:val="99"/>
    <w:rsid w:val="002353DD"/>
    <w:pPr>
      <w:spacing w:before="227"/>
    </w:pPr>
    <w:rPr>
      <w:i/>
    </w:rPr>
  </w:style>
  <w:style w:type="paragraph" w:customStyle="1" w:styleId="Question">
    <w:name w:val="Question_#"/>
    <w:basedOn w:val="Rec"/>
    <w:next w:val="QuestionTitle0"/>
    <w:uiPriority w:val="99"/>
    <w:rsid w:val="002353DD"/>
    <w:pPr>
      <w:spacing w:before="0"/>
    </w:pPr>
    <w:rPr>
      <w:rFonts w:eastAsia="SimSun"/>
      <w:lang w:eastAsia="fr-FR"/>
    </w:rPr>
  </w:style>
  <w:style w:type="paragraph" w:customStyle="1" w:styleId="QuestionTitle0">
    <w:name w:val="Question_Title"/>
    <w:basedOn w:val="RecTitle0"/>
    <w:next w:val="Question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2353DD"/>
  </w:style>
  <w:style w:type="paragraph" w:customStyle="1" w:styleId="QuestionTitleDate">
    <w:name w:val="Question_Title/Date"/>
    <w:basedOn w:val="RecTitleDate"/>
    <w:next w:val="headfoot"/>
    <w:uiPriority w:val="99"/>
    <w:rsid w:val="002353DD"/>
  </w:style>
  <w:style w:type="paragraph" w:customStyle="1" w:styleId="Res">
    <w:name w:val="Res_#"/>
    <w:basedOn w:val="Rec"/>
    <w:next w:val="ResTitle0"/>
    <w:uiPriority w:val="99"/>
    <w:rsid w:val="002353DD"/>
    <w:rPr>
      <w:rFonts w:eastAsia="SimSun"/>
      <w:lang w:eastAsia="fr-FR"/>
    </w:rPr>
  </w:style>
  <w:style w:type="paragraph" w:customStyle="1" w:styleId="ResTitle0">
    <w:name w:val="Res_Title"/>
    <w:basedOn w:val="RecTitle0"/>
    <w:next w:val="ResTitleRef"/>
    <w:uiPriority w:val="99"/>
    <w:rsid w:val="002353DD"/>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2353DD"/>
  </w:style>
  <w:style w:type="paragraph" w:customStyle="1" w:styleId="ResTitleDate">
    <w:name w:val="Res_Title/Date"/>
    <w:basedOn w:val="RecTitleDate"/>
    <w:next w:val="headfoot"/>
    <w:uiPriority w:val="99"/>
    <w:rsid w:val="002353DD"/>
  </w:style>
  <w:style w:type="paragraph" w:customStyle="1" w:styleId="Style">
    <w:name w:val="Style"/>
    <w:basedOn w:val="Normal"/>
    <w:uiPriority w:val="99"/>
    <w:rsid w:val="002353DD"/>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uiPriority w:val="99"/>
    <w:rsid w:val="002353DD"/>
    <w:pPr>
      <w:pageBreakBefore w:val="0"/>
      <w:spacing w:before="240"/>
    </w:pPr>
  </w:style>
  <w:style w:type="paragraph" w:customStyle="1" w:styleId="Fig">
    <w:name w:val="Fig"/>
    <w:basedOn w:val="Figure"/>
    <w:next w:val="Fig0"/>
    <w:uiPriority w:val="99"/>
    <w:rsid w:val="002353DD"/>
    <w:pPr>
      <w:tabs>
        <w:tab w:val="clear" w:pos="1134"/>
        <w:tab w:val="clear" w:pos="1871"/>
        <w:tab w:val="clear" w:pos="2268"/>
        <w:tab w:val="left" w:pos="794"/>
        <w:tab w:val="left" w:pos="1191"/>
        <w:tab w:val="left" w:pos="1588"/>
        <w:tab w:val="left" w:pos="1985"/>
      </w:tabs>
      <w:spacing w:before="136" w:after="0"/>
    </w:pPr>
    <w:rPr>
      <w:noProof w:val="0"/>
      <w:sz w:val="20"/>
      <w:lang w:val="en-US" w:eastAsia="fr-FR"/>
    </w:rPr>
  </w:style>
  <w:style w:type="paragraph" w:customStyle="1" w:styleId="Fig0">
    <w:name w:val="Fig_#"/>
    <w:basedOn w:val="Fig"/>
    <w:next w:val="Normal"/>
    <w:uiPriority w:val="99"/>
    <w:rsid w:val="002353DD"/>
    <w:pPr>
      <w:jc w:val="left"/>
    </w:pPr>
    <w:rPr>
      <w:color w:val="FFFFFF"/>
    </w:rPr>
  </w:style>
  <w:style w:type="paragraph" w:customStyle="1" w:styleId="TableHead1">
    <w:name w:val="Table_Head"/>
    <w:basedOn w:val="TableText0"/>
    <w:uiPriority w:val="99"/>
    <w:rsid w:val="002353DD"/>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2353DD"/>
    <w:pPr>
      <w:tabs>
        <w:tab w:val="clear" w:pos="1134"/>
        <w:tab w:val="clear" w:pos="1871"/>
        <w:tab w:val="clear" w:pos="2268"/>
        <w:tab w:val="left" w:pos="1418"/>
      </w:tabs>
      <w:spacing w:before="0"/>
      <w:ind w:left="1418" w:hanging="1418"/>
    </w:pPr>
    <w:rPr>
      <w:lang w:eastAsia="fr-FR"/>
    </w:rPr>
  </w:style>
  <w:style w:type="paragraph" w:customStyle="1" w:styleId="Part0">
    <w:name w:val="Part"/>
    <w:basedOn w:val="Normal"/>
    <w:uiPriority w:val="99"/>
    <w:rsid w:val="002353DD"/>
    <w:pPr>
      <w:tabs>
        <w:tab w:val="clear" w:pos="1134"/>
        <w:tab w:val="clear" w:pos="1871"/>
        <w:tab w:val="clear" w:pos="2268"/>
        <w:tab w:val="left" w:pos="1276"/>
        <w:tab w:val="left" w:pos="1701"/>
      </w:tabs>
      <w:spacing w:before="199"/>
      <w:ind w:left="1701" w:hanging="1701"/>
    </w:pPr>
    <w:rPr>
      <w:caps/>
      <w:lang w:eastAsia="fr-FR"/>
    </w:rPr>
  </w:style>
  <w:style w:type="paragraph" w:customStyle="1" w:styleId="Keywords">
    <w:name w:val="Keywords"/>
    <w:basedOn w:val="Normal"/>
    <w:uiPriority w:val="99"/>
    <w:rsid w:val="002353DD"/>
    <w:pPr>
      <w:tabs>
        <w:tab w:val="clear" w:pos="1134"/>
        <w:tab w:val="clear" w:pos="1871"/>
        <w:tab w:val="clear" w:pos="2268"/>
        <w:tab w:val="left" w:pos="794"/>
        <w:tab w:val="left" w:pos="1985"/>
      </w:tabs>
      <w:spacing w:before="136"/>
      <w:ind w:left="794" w:hanging="794"/>
    </w:pPr>
    <w:rPr>
      <w:lang w:eastAsia="fr-FR"/>
    </w:rPr>
  </w:style>
  <w:style w:type="paragraph" w:customStyle="1" w:styleId="EquationLegend0">
    <w:name w:val="Equation_Legend"/>
    <w:basedOn w:val="Normal"/>
    <w:uiPriority w:val="99"/>
    <w:rsid w:val="002353DD"/>
    <w:pPr>
      <w:tabs>
        <w:tab w:val="clear" w:pos="1134"/>
        <w:tab w:val="clear" w:pos="1871"/>
        <w:tab w:val="clear" w:pos="2268"/>
        <w:tab w:val="right" w:pos="1531"/>
        <w:tab w:val="left" w:pos="1701"/>
      </w:tabs>
      <w:spacing w:before="86"/>
      <w:ind w:left="1701" w:hanging="1701"/>
    </w:pPr>
    <w:rPr>
      <w:lang w:eastAsia="fr-FR"/>
    </w:rPr>
  </w:style>
  <w:style w:type="paragraph" w:customStyle="1" w:styleId="meeting">
    <w:name w:val="meeting"/>
    <w:basedOn w:val="Head"/>
    <w:next w:val="Head"/>
    <w:uiPriority w:val="99"/>
    <w:rsid w:val="002353DD"/>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2353DD"/>
    <w:pPr>
      <w:tabs>
        <w:tab w:val="clear" w:pos="1134"/>
        <w:tab w:val="clear" w:pos="1871"/>
        <w:tab w:val="left" w:pos="1843"/>
      </w:tabs>
      <w:spacing w:before="136"/>
      <w:ind w:left="2268" w:hanging="2268"/>
    </w:pPr>
    <w:rPr>
      <w:b/>
      <w:lang w:eastAsia="fr-FR"/>
    </w:rPr>
  </w:style>
  <w:style w:type="paragraph" w:customStyle="1" w:styleId="Object">
    <w:name w:val="Object"/>
    <w:basedOn w:val="Normal"/>
    <w:uiPriority w:val="99"/>
    <w:rsid w:val="002353DD"/>
    <w:pPr>
      <w:tabs>
        <w:tab w:val="clear" w:pos="1134"/>
        <w:tab w:val="clear" w:pos="1871"/>
        <w:tab w:val="clear" w:pos="2268"/>
        <w:tab w:val="left" w:pos="794"/>
        <w:tab w:val="left" w:pos="1191"/>
        <w:tab w:val="left" w:pos="1588"/>
        <w:tab w:val="left" w:pos="1985"/>
      </w:tabs>
      <w:jc w:val="both"/>
    </w:pPr>
    <w:rPr>
      <w:lang w:val="fr-FR"/>
    </w:rPr>
  </w:style>
  <w:style w:type="paragraph" w:customStyle="1" w:styleId="Line1">
    <w:name w:val="Line_1"/>
    <w:basedOn w:val="Normal"/>
    <w:next w:val="Normal"/>
    <w:uiPriority w:val="99"/>
    <w:rsid w:val="002353DD"/>
    <w:pPr>
      <w:pBdr>
        <w:top w:val="dashed" w:sz="6" w:space="1" w:color="auto"/>
      </w:pBdr>
      <w:tabs>
        <w:tab w:val="clear" w:pos="1134"/>
        <w:tab w:val="clear" w:pos="1871"/>
        <w:tab w:val="clear" w:pos="2268"/>
      </w:tabs>
      <w:spacing w:before="240"/>
      <w:ind w:left="3997" w:right="3997"/>
      <w:jc w:val="center"/>
    </w:pPr>
    <w:rPr>
      <w:sz w:val="20"/>
      <w:lang w:eastAsia="fr-FR"/>
    </w:rPr>
  </w:style>
  <w:style w:type="paragraph" w:customStyle="1" w:styleId="Heading2Unnumbered">
    <w:name w:val="Heading 2 Unnumbered"/>
    <w:aliases w:val="h2u"/>
    <w:basedOn w:val="Heading2"/>
    <w:next w:val="Normal"/>
    <w:uiPriority w:val="99"/>
    <w:rsid w:val="002353DD"/>
    <w:pPr>
      <w:keepLines w:val="0"/>
      <w:numPr>
        <w:ilvl w:val="1"/>
      </w:numPr>
      <w:tabs>
        <w:tab w:val="clear" w:pos="1134"/>
        <w:tab w:val="clear" w:pos="1871"/>
        <w:tab w:val="clear" w:pos="2268"/>
        <w:tab w:val="num" w:pos="718"/>
      </w:tabs>
      <w:overflowPunct/>
      <w:autoSpaceDE/>
      <w:autoSpaceDN/>
      <w:adjustRightInd/>
      <w:spacing w:before="240" w:after="120"/>
      <w:ind w:left="794" w:hanging="794"/>
      <w:jc w:val="both"/>
      <w:textAlignment w:val="auto"/>
      <w:outlineLvl w:val="9"/>
    </w:pPr>
    <w:rPr>
      <w:kern w:val="28"/>
      <w:lang w:val="en-US" w:eastAsia="de-DE"/>
    </w:rPr>
  </w:style>
  <w:style w:type="paragraph" w:customStyle="1" w:styleId="Heading3Unnumbered">
    <w:name w:val="Heading 3 Unnumbered"/>
    <w:aliases w:val="h3u"/>
    <w:basedOn w:val="Heading3"/>
    <w:next w:val="Normal"/>
    <w:uiPriority w:val="99"/>
    <w:rsid w:val="002353DD"/>
    <w:pPr>
      <w:keepLines w:val="0"/>
      <w:numPr>
        <w:ilvl w:val="2"/>
      </w:numPr>
      <w:tabs>
        <w:tab w:val="clear" w:pos="1871"/>
        <w:tab w:val="clear" w:pos="2268"/>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paragraph" w:customStyle="1" w:styleId="References">
    <w:name w:val="References"/>
    <w:basedOn w:val="Normal"/>
    <w:uiPriority w:val="99"/>
    <w:rsid w:val="002353DD"/>
    <w:pPr>
      <w:tabs>
        <w:tab w:val="clear" w:pos="1134"/>
        <w:tab w:val="clear" w:pos="1871"/>
        <w:tab w:val="clear" w:pos="2268"/>
        <w:tab w:val="num" w:pos="360"/>
      </w:tabs>
      <w:overflowPunct/>
      <w:adjustRightInd/>
      <w:spacing w:before="0"/>
      <w:ind w:left="360" w:hanging="360"/>
      <w:jc w:val="both"/>
      <w:textAlignment w:val="auto"/>
    </w:pPr>
    <w:rPr>
      <w:sz w:val="16"/>
      <w:szCs w:val="16"/>
      <w:lang w:val="en-US"/>
    </w:rPr>
  </w:style>
  <w:style w:type="paragraph" w:customStyle="1" w:styleId="PT1Head">
    <w:name w:val="PT1_Head"/>
    <w:basedOn w:val="Heading4"/>
    <w:next w:val="Normal"/>
    <w:uiPriority w:val="99"/>
    <w:rsid w:val="002353DD"/>
    <w:pPr>
      <w:keepLines w:val="0"/>
      <w:tabs>
        <w:tab w:val="clear" w:pos="1871"/>
        <w:tab w:val="clear" w:pos="2268"/>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Normal"/>
    <w:link w:val="ReferenceChar"/>
    <w:uiPriority w:val="99"/>
    <w:rsid w:val="002353DD"/>
    <w:pPr>
      <w:tabs>
        <w:tab w:val="clear" w:pos="1134"/>
        <w:tab w:val="clear" w:pos="1871"/>
        <w:tab w:val="clear" w:pos="2268"/>
      </w:tabs>
      <w:overflowPunct/>
      <w:autoSpaceDE/>
      <w:autoSpaceDN/>
      <w:adjustRightInd/>
      <w:spacing w:before="0"/>
      <w:ind w:left="397" w:hanging="397"/>
      <w:jc w:val="both"/>
      <w:textAlignment w:val="auto"/>
    </w:pPr>
    <w:rPr>
      <w:rFonts w:eastAsia="SimSun"/>
      <w:lang w:val="en-US" w:eastAsia="de-DE"/>
    </w:rPr>
  </w:style>
  <w:style w:type="paragraph" w:customStyle="1" w:styleId="Listbullet0">
    <w:name w:val="List_bullet"/>
    <w:basedOn w:val="Normal"/>
    <w:uiPriority w:val="99"/>
    <w:rsid w:val="002353DD"/>
    <w:pPr>
      <w:tabs>
        <w:tab w:val="clear" w:pos="1134"/>
        <w:tab w:val="clear" w:pos="1871"/>
        <w:tab w:val="clear" w:pos="2268"/>
        <w:tab w:val="num" w:pos="397"/>
      </w:tabs>
      <w:spacing w:before="0"/>
      <w:ind w:left="397" w:hanging="397"/>
    </w:pPr>
    <w:rPr>
      <w:rFonts w:ascii="Arial" w:hAnsi="Arial"/>
      <w:sz w:val="22"/>
      <w:lang w:val="de-DE" w:eastAsia="de-DE"/>
    </w:rPr>
  </w:style>
  <w:style w:type="paragraph" w:customStyle="1" w:styleId="ListBulletLast">
    <w:name w:val="List Bullet Last"/>
    <w:aliases w:val="lbl"/>
    <w:basedOn w:val="ListBullet"/>
    <w:next w:val="Normal"/>
    <w:uiPriority w:val="99"/>
    <w:rsid w:val="002353DD"/>
    <w:pPr>
      <w:spacing w:after="240"/>
    </w:pPr>
  </w:style>
  <w:style w:type="paragraph" w:customStyle="1" w:styleId="ListLast">
    <w:name w:val="List Last"/>
    <w:aliases w:val="ll"/>
    <w:basedOn w:val="List"/>
    <w:next w:val="Normal"/>
    <w:uiPriority w:val="99"/>
    <w:rsid w:val="002353DD"/>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customStyle="1" w:styleId="ListNumberLast">
    <w:name w:val="List Number Last"/>
    <w:aliases w:val="lnl"/>
    <w:basedOn w:val="ListNumber"/>
    <w:next w:val="Normal"/>
    <w:uiPriority w:val="99"/>
    <w:rsid w:val="002353DD"/>
    <w:pPr>
      <w:spacing w:after="240"/>
    </w:pPr>
  </w:style>
  <w:style w:type="character" w:customStyle="1" w:styleId="Superscript">
    <w:name w:val="Superscript"/>
    <w:uiPriority w:val="99"/>
    <w:rsid w:val="002353DD"/>
    <w:rPr>
      <w:vertAlign w:val="superscript"/>
    </w:rPr>
  </w:style>
  <w:style w:type="paragraph" w:customStyle="1" w:styleId="Heading1Unnumbered">
    <w:name w:val="Heading 1 Unnumbered"/>
    <w:aliases w:val="h1u"/>
    <w:basedOn w:val="Heading1"/>
    <w:next w:val="Normal"/>
    <w:uiPriority w:val="99"/>
    <w:rsid w:val="002353DD"/>
    <w:pPr>
      <w:keepLines w:val="0"/>
      <w:tabs>
        <w:tab w:val="clear" w:pos="1134"/>
        <w:tab w:val="clear" w:pos="1871"/>
        <w:tab w:val="clear" w:pos="2268"/>
        <w:tab w:val="num" w:pos="432"/>
      </w:tabs>
      <w:overflowPunct/>
      <w:autoSpaceDE/>
      <w:autoSpaceDN/>
      <w:adjustRightInd/>
      <w:spacing w:before="240" w:after="120"/>
      <w:ind w:left="0" w:firstLine="0"/>
      <w:jc w:val="both"/>
      <w:textAlignment w:val="auto"/>
      <w:outlineLvl w:val="9"/>
    </w:pPr>
    <w:rPr>
      <w:kern w:val="28"/>
      <w:lang w:val="en-US" w:eastAsia="de-DE"/>
    </w:rPr>
  </w:style>
  <w:style w:type="paragraph" w:customStyle="1" w:styleId="Heading4Unnumbered">
    <w:name w:val="Heading 4 Unnumbered"/>
    <w:aliases w:val="h4u"/>
    <w:basedOn w:val="Heading4"/>
    <w:next w:val="Normal"/>
    <w:uiPriority w:val="99"/>
    <w:rsid w:val="002353DD"/>
    <w:pPr>
      <w:keepLines w:val="0"/>
      <w:numPr>
        <w:ilvl w:val="3"/>
      </w:numPr>
      <w:tabs>
        <w:tab w:val="clear" w:pos="1871"/>
        <w:tab w:val="clear" w:pos="2268"/>
        <w:tab w:val="num" w:pos="864"/>
      </w:tabs>
      <w:overflowPunct/>
      <w:autoSpaceDE/>
      <w:autoSpaceDN/>
      <w:adjustRightInd/>
      <w:spacing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Normal"/>
    <w:uiPriority w:val="99"/>
    <w:rsid w:val="002353DD"/>
    <w:pPr>
      <w:keepLines w:val="0"/>
      <w:numPr>
        <w:ilvl w:val="4"/>
      </w:numPr>
      <w:tabs>
        <w:tab w:val="clear" w:pos="1871"/>
        <w:tab w:val="clear" w:pos="2268"/>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Normal"/>
    <w:uiPriority w:val="99"/>
    <w:rsid w:val="002353DD"/>
    <w:pPr>
      <w:keepLines w:val="0"/>
      <w:numPr>
        <w:ilvl w:val="5"/>
      </w:numPr>
      <w:tabs>
        <w:tab w:val="clear" w:pos="1871"/>
        <w:tab w:val="clear" w:pos="2268"/>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uiPriority w:val="99"/>
    <w:rsid w:val="002353DD"/>
    <w:pPr>
      <w:spacing w:after="240"/>
    </w:pPr>
  </w:style>
  <w:style w:type="character" w:customStyle="1" w:styleId="AnnexNoTitleCharChar">
    <w:name w:val="Annex_NoTitle Char Char"/>
    <w:uiPriority w:val="99"/>
    <w:rsid w:val="002353DD"/>
    <w:rPr>
      <w:rFonts w:cs="Times New Roman"/>
      <w:b/>
      <w:sz w:val="28"/>
      <w:lang w:val="en-GB" w:eastAsia="en-US" w:bidi="ar-SA"/>
    </w:rPr>
  </w:style>
  <w:style w:type="character" w:customStyle="1" w:styleId="AppendixNoTitleChar">
    <w:name w:val="Appendix_NoTitle Char"/>
    <w:basedOn w:val="AnnexNoTitleCharChar"/>
    <w:uiPriority w:val="99"/>
    <w:rsid w:val="002353DD"/>
    <w:rPr>
      <w:rFonts w:cs="Times New Roman"/>
      <w:b/>
      <w:sz w:val="28"/>
      <w:lang w:val="en-GB" w:eastAsia="en-US" w:bidi="ar-SA"/>
    </w:rPr>
  </w:style>
  <w:style w:type="character" w:customStyle="1" w:styleId="AnnexNoTitleChar0">
    <w:name w:val="Annex_NoTitle Char"/>
    <w:uiPriority w:val="99"/>
    <w:rsid w:val="002353DD"/>
    <w:rPr>
      <w:rFonts w:cs="Times New Roman"/>
      <w:b/>
      <w:sz w:val="28"/>
      <w:lang w:val="en-GB" w:eastAsia="en-US" w:bidi="ar-SA"/>
    </w:rPr>
  </w:style>
  <w:style w:type="paragraph" w:customStyle="1" w:styleId="FigureCaptionJHu">
    <w:name w:val="Figure Caption JHu"/>
    <w:basedOn w:val="Normal"/>
    <w:next w:val="Normal"/>
    <w:uiPriority w:val="99"/>
    <w:rsid w:val="002353DD"/>
    <w:pPr>
      <w:keepLines/>
      <w:tabs>
        <w:tab w:val="clear" w:pos="1134"/>
        <w:tab w:val="clear" w:pos="1871"/>
        <w:tab w:val="clear" w:pos="2268"/>
      </w:tabs>
      <w:overflowPunct/>
      <w:autoSpaceDE/>
      <w:autoSpaceDN/>
      <w:adjustRightInd/>
      <w:spacing w:after="240"/>
      <w:jc w:val="center"/>
      <w:textAlignment w:val="auto"/>
    </w:pPr>
    <w:rPr>
      <w:rFonts w:ascii="Times New Roman Bold" w:hAnsi="Times New Roman Bold" w:cs="Times New Roman Bold"/>
      <w:b/>
      <w:sz w:val="20"/>
      <w:lang w:val="en-US" w:eastAsia="de-DE"/>
    </w:rPr>
  </w:style>
  <w:style w:type="paragraph" w:customStyle="1" w:styleId="EUNormal">
    <w:name w:val="EUNormal"/>
    <w:basedOn w:val="Normal"/>
    <w:uiPriority w:val="99"/>
    <w:rsid w:val="002353DD"/>
    <w:pPr>
      <w:tabs>
        <w:tab w:val="clear" w:pos="1134"/>
        <w:tab w:val="clear" w:pos="1871"/>
        <w:tab w:val="clear" w:pos="2268"/>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uiPriority w:val="99"/>
    <w:rsid w:val="002353DD"/>
    <w:pPr>
      <w:tabs>
        <w:tab w:val="clear" w:pos="1134"/>
        <w:tab w:val="clear" w:pos="1871"/>
        <w:tab w:val="clear" w:pos="2268"/>
        <w:tab w:val="left" w:pos="851"/>
      </w:tabs>
      <w:overflowPunct/>
      <w:autoSpaceDE/>
      <w:autoSpaceDN/>
      <w:adjustRightInd/>
      <w:spacing w:after="120"/>
      <w:ind w:left="851" w:hanging="851"/>
      <w:textAlignment w:val="auto"/>
    </w:pPr>
    <w:rPr>
      <w:rFonts w:ascii="Arial" w:hAnsi="Arial"/>
      <w:b/>
    </w:rPr>
  </w:style>
  <w:style w:type="character" w:customStyle="1" w:styleId="ReferenceChar">
    <w:name w:val="Reference Char"/>
    <w:aliases w:val="ref Char"/>
    <w:link w:val="Reference"/>
    <w:uiPriority w:val="99"/>
    <w:locked/>
    <w:rsid w:val="002353DD"/>
    <w:rPr>
      <w:rFonts w:ascii="Times New Roman" w:eastAsia="SimSun" w:hAnsi="Times New Roman"/>
      <w:sz w:val="24"/>
      <w:lang w:eastAsia="de-DE"/>
    </w:rPr>
  </w:style>
  <w:style w:type="paragraph" w:customStyle="1" w:styleId="Refe">
    <w:name w:val="Refe"/>
    <w:basedOn w:val="Normal"/>
    <w:uiPriority w:val="99"/>
    <w:rsid w:val="002353DD"/>
    <w:pPr>
      <w:tabs>
        <w:tab w:val="clear" w:pos="1134"/>
        <w:tab w:val="clear" w:pos="1871"/>
        <w:tab w:val="clear" w:pos="2268"/>
        <w:tab w:val="num" w:pos="357"/>
      </w:tabs>
      <w:overflowPunct/>
      <w:autoSpaceDE/>
      <w:autoSpaceDN/>
      <w:adjustRightInd/>
      <w:spacing w:before="0" w:after="220"/>
      <w:ind w:left="397" w:hanging="397"/>
      <w:textAlignment w:val="auto"/>
    </w:pPr>
    <w:rPr>
      <w:rFonts w:ascii="Arial" w:hAnsi="Arial"/>
      <w:sz w:val="22"/>
    </w:rPr>
  </w:style>
  <w:style w:type="paragraph" w:customStyle="1" w:styleId="Table">
    <w:name w:val="Table"/>
    <w:basedOn w:val="Normal"/>
    <w:next w:val="Normal"/>
    <w:link w:val="TableChar"/>
    <w:uiPriority w:val="99"/>
    <w:rsid w:val="002353DD"/>
    <w:pPr>
      <w:tabs>
        <w:tab w:val="clear" w:pos="1134"/>
        <w:tab w:val="clear" w:pos="1871"/>
        <w:tab w:val="clear" w:pos="2268"/>
        <w:tab w:val="num" w:pos="360"/>
        <w:tab w:val="left" w:pos="794"/>
        <w:tab w:val="left" w:pos="1191"/>
        <w:tab w:val="left" w:pos="1588"/>
        <w:tab w:val="left" w:pos="1985"/>
      </w:tabs>
      <w:ind w:left="357" w:right="357"/>
      <w:jc w:val="both"/>
      <w:textAlignment w:val="center"/>
    </w:pPr>
    <w:rPr>
      <w:smallCaps/>
      <w:lang w:val="fr-FR"/>
    </w:rPr>
  </w:style>
  <w:style w:type="character" w:customStyle="1" w:styleId="TableChar">
    <w:name w:val="Table Char"/>
    <w:link w:val="Table"/>
    <w:uiPriority w:val="99"/>
    <w:locked/>
    <w:rsid w:val="002353DD"/>
    <w:rPr>
      <w:rFonts w:ascii="Times New Roman" w:hAnsi="Times New Roman"/>
      <w:smallCaps/>
      <w:sz w:val="24"/>
      <w:lang w:val="fr-FR" w:eastAsia="en-US"/>
    </w:rPr>
  </w:style>
  <w:style w:type="paragraph" w:customStyle="1" w:styleId="Generalsmallheading">
    <w:name w:val="General small heading"/>
    <w:basedOn w:val="Normal"/>
    <w:next w:val="Normal"/>
    <w:link w:val="GeneralsmallheadingChar"/>
    <w:uiPriority w:val="99"/>
    <w:rsid w:val="002353DD"/>
    <w:pPr>
      <w:keepNext/>
      <w:tabs>
        <w:tab w:val="clear" w:pos="1134"/>
        <w:tab w:val="clear" w:pos="1871"/>
        <w:tab w:val="clear" w:pos="2268"/>
      </w:tabs>
      <w:overflowPunct/>
      <w:autoSpaceDE/>
      <w:autoSpaceDN/>
      <w:adjustRightInd/>
      <w:spacing w:after="80"/>
      <w:jc w:val="both"/>
      <w:textAlignment w:val="center"/>
    </w:pPr>
    <w:rPr>
      <w:rFonts w:ascii="Arial Unicode MS" w:hAnsi="Arial Unicode MS"/>
      <w:b/>
      <w:bCs/>
      <w:szCs w:val="24"/>
      <w:lang w:val="en-US"/>
    </w:rPr>
  </w:style>
  <w:style w:type="character" w:customStyle="1" w:styleId="GeneralsmallheadingChar">
    <w:name w:val="General small heading Char"/>
    <w:link w:val="Generalsmallheading"/>
    <w:uiPriority w:val="99"/>
    <w:locked/>
    <w:rsid w:val="002353DD"/>
    <w:rPr>
      <w:rFonts w:ascii="Arial Unicode MS" w:eastAsia="Batang" w:hAnsi="Arial Unicode MS"/>
      <w:b/>
      <w:bCs/>
      <w:sz w:val="24"/>
      <w:szCs w:val="24"/>
      <w:lang w:eastAsia="en-US"/>
    </w:rPr>
  </w:style>
  <w:style w:type="paragraph" w:customStyle="1" w:styleId="Normal0">
    <w:name w:val="Normal0"/>
    <w:uiPriority w:val="99"/>
    <w:rsid w:val="002353DD"/>
    <w:rPr>
      <w:rFonts w:ascii="Arial Unicode MS" w:hAnsi="Arial Unicode MS"/>
      <w:szCs w:val="24"/>
      <w:lang w:val="en-GB" w:eastAsia="de-DE"/>
    </w:rPr>
  </w:style>
  <w:style w:type="paragraph" w:customStyle="1" w:styleId="NormalNull">
    <w:name w:val="Normal Null"/>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rFonts w:ascii="Arial Unicode MS" w:hAnsi="Arial Unicode MS"/>
      <w:sz w:val="20"/>
    </w:rPr>
  </w:style>
  <w:style w:type="character" w:customStyle="1" w:styleId="moz-txt-citetags">
    <w:name w:val="moz-txt-citetags"/>
    <w:uiPriority w:val="99"/>
    <w:rsid w:val="002353DD"/>
    <w:rPr>
      <w:rFonts w:cs="Times New Roman"/>
    </w:rPr>
  </w:style>
  <w:style w:type="paragraph" w:customStyle="1" w:styleId="StyleArial8ptBlueCentered">
    <w:name w:val="Style Arial 8 pt Blue Centered"/>
    <w:basedOn w:val="Normal"/>
    <w:uiPriority w:val="99"/>
    <w:rsid w:val="002353DD"/>
    <w:pPr>
      <w:tabs>
        <w:tab w:val="clear" w:pos="1134"/>
        <w:tab w:val="clear" w:pos="1871"/>
        <w:tab w:val="clear" w:pos="2268"/>
      </w:tabs>
      <w:overflowPunct/>
      <w:autoSpaceDE/>
      <w:autoSpaceDN/>
      <w:adjustRightInd/>
      <w:spacing w:before="0" w:after="80"/>
      <w:jc w:val="center"/>
      <w:textAlignment w:val="center"/>
    </w:pPr>
    <w:rPr>
      <w:rFonts w:ascii="Arial" w:hAnsi="Arial"/>
      <w:color w:val="0000FF"/>
      <w:sz w:val="16"/>
    </w:rPr>
  </w:style>
  <w:style w:type="paragraph" w:customStyle="1" w:styleId="Heading1-noNumber">
    <w:name w:val="Heading 1 - no Number"/>
    <w:basedOn w:val="Heading1"/>
    <w:uiPriority w:val="99"/>
    <w:rsid w:val="002353DD"/>
    <w:pPr>
      <w:keepLines w:val="0"/>
      <w:pageBreakBefore/>
      <w:tabs>
        <w:tab w:val="clear" w:pos="1134"/>
        <w:tab w:val="clear" w:pos="1871"/>
        <w:tab w:val="clear" w:pos="2268"/>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references0">
    <w:name w:val="references"/>
    <w:uiPriority w:val="99"/>
    <w:rsid w:val="002353DD"/>
    <w:pPr>
      <w:tabs>
        <w:tab w:val="num" w:pos="360"/>
      </w:tabs>
      <w:autoSpaceDE w:val="0"/>
      <w:autoSpaceDN w:val="0"/>
      <w:spacing w:after="50" w:line="180" w:lineRule="exact"/>
      <w:ind w:left="360" w:hanging="360"/>
      <w:jc w:val="both"/>
    </w:pPr>
    <w:rPr>
      <w:rFonts w:ascii="Times New Roman" w:hAnsi="Times New Roman"/>
      <w:noProof/>
      <w:sz w:val="16"/>
      <w:szCs w:val="16"/>
      <w:lang w:eastAsia="en-US"/>
    </w:rPr>
  </w:style>
  <w:style w:type="paragraph" w:customStyle="1" w:styleId="IEEEBodyText">
    <w:name w:val="IEEE Body Text"/>
    <w:basedOn w:val="Normal"/>
    <w:uiPriority w:val="99"/>
    <w:rsid w:val="002353DD"/>
    <w:pPr>
      <w:tabs>
        <w:tab w:val="clear" w:pos="1134"/>
        <w:tab w:val="clear" w:pos="1871"/>
        <w:tab w:val="clear" w:pos="2268"/>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uiPriority w:val="99"/>
    <w:rsid w:val="002353DD"/>
    <w:pPr>
      <w:keepLines/>
      <w:tabs>
        <w:tab w:val="clear" w:pos="1134"/>
        <w:tab w:val="clear" w:pos="1871"/>
        <w:tab w:val="clear" w:pos="2268"/>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uiPriority w:val="99"/>
    <w:rsid w:val="002353DD"/>
    <w:pPr>
      <w:tabs>
        <w:tab w:val="clear" w:pos="4536"/>
        <w:tab w:val="right" w:pos="4961"/>
      </w:tabs>
      <w:spacing w:line="240" w:lineRule="auto"/>
    </w:pPr>
  </w:style>
  <w:style w:type="paragraph" w:customStyle="1" w:styleId="IEEEReference">
    <w:name w:val="IEEE Reference"/>
    <w:basedOn w:val="Normal"/>
    <w:uiPriority w:val="99"/>
    <w:rsid w:val="002353DD"/>
    <w:pPr>
      <w:keepLines/>
      <w:tabs>
        <w:tab w:val="clear" w:pos="1134"/>
        <w:tab w:val="clear" w:pos="1871"/>
        <w:tab w:val="clear" w:pos="2268"/>
        <w:tab w:val="num" w:pos="720"/>
      </w:tabs>
      <w:overflowPunct/>
      <w:adjustRightInd/>
      <w:spacing w:before="0"/>
      <w:ind w:left="357" w:hanging="357"/>
      <w:jc w:val="both"/>
      <w:textAlignment w:val="center"/>
    </w:pPr>
    <w:rPr>
      <w:sz w:val="16"/>
      <w:szCs w:val="16"/>
    </w:rPr>
  </w:style>
  <w:style w:type="character" w:customStyle="1" w:styleId="EquationeqChar1">
    <w:name w:val="Equation.eq Char1"/>
    <w:uiPriority w:val="99"/>
    <w:rsid w:val="002353DD"/>
    <w:rPr>
      <w:rFonts w:cs="Times New Roman"/>
      <w:lang w:val="en-GB" w:eastAsia="de-DE" w:bidi="ar-SA"/>
    </w:rPr>
  </w:style>
  <w:style w:type="character" w:customStyle="1" w:styleId="eudoraheader">
    <w:name w:val="eudoraheader"/>
    <w:uiPriority w:val="99"/>
    <w:rsid w:val="002353DD"/>
    <w:rPr>
      <w:rFonts w:cs="Times New Roman"/>
    </w:rPr>
  </w:style>
  <w:style w:type="paragraph" w:customStyle="1" w:styleId="Normaln">
    <w:name w:val="Normal n"/>
    <w:basedOn w:val="Normal"/>
    <w:uiPriority w:val="99"/>
    <w:rsid w:val="002353DD"/>
    <w:pPr>
      <w:tabs>
        <w:tab w:val="clear" w:pos="1134"/>
        <w:tab w:val="clear" w:pos="1871"/>
        <w:tab w:val="clear" w:pos="2268"/>
      </w:tabs>
      <w:overflowPunct/>
      <w:autoSpaceDE/>
      <w:autoSpaceDN/>
      <w:adjustRightInd/>
      <w:spacing w:before="0" w:after="80"/>
      <w:jc w:val="both"/>
      <w:textAlignment w:val="center"/>
    </w:pPr>
    <w:rPr>
      <w:sz w:val="20"/>
      <w:lang w:eastAsia="de-DE"/>
    </w:rPr>
  </w:style>
  <w:style w:type="paragraph" w:customStyle="1" w:styleId="Heading00">
    <w:name w:val="Heading 0"/>
    <w:aliases w:val="h0"/>
    <w:basedOn w:val="Normal"/>
    <w:next w:val="Normal"/>
    <w:uiPriority w:val="99"/>
    <w:rsid w:val="002353DD"/>
    <w:pPr>
      <w:pageBreakBefore/>
      <w:tabs>
        <w:tab w:val="clear" w:pos="1134"/>
        <w:tab w:val="clear" w:pos="1871"/>
        <w:tab w:val="clear" w:pos="2268"/>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uiPriority w:val="99"/>
    <w:rsid w:val="002353DD"/>
    <w:pPr>
      <w:tabs>
        <w:tab w:val="clear" w:pos="1134"/>
        <w:tab w:val="clear" w:pos="1871"/>
        <w:tab w:val="clear" w:pos="2268"/>
      </w:tabs>
      <w:overflowPunct/>
      <w:autoSpaceDE/>
      <w:autoSpaceDN/>
      <w:adjustRightInd/>
      <w:spacing w:before="0" w:after="80" w:line="360" w:lineRule="auto"/>
      <w:jc w:val="right"/>
      <w:textAlignment w:val="center"/>
    </w:pPr>
    <w:rPr>
      <w:rFonts w:ascii="Arial" w:hAnsi="Arial"/>
      <w:lang w:eastAsia="de-DE"/>
    </w:rPr>
  </w:style>
  <w:style w:type="character" w:customStyle="1" w:styleId="h3Char4">
    <w:name w:val="h3 Char4"/>
    <w:aliases w:val="Heading 3 Char Char Char,Heading 3 Char Char,h3 Char41"/>
    <w:uiPriority w:val="99"/>
    <w:rsid w:val="002353DD"/>
    <w:rPr>
      <w:rFonts w:cs="Times New Roman"/>
      <w:b/>
      <w:kern w:val="28"/>
      <w:sz w:val="22"/>
      <w:lang w:val="en-US" w:eastAsia="de-DE" w:bidi="ar-SA"/>
    </w:rPr>
  </w:style>
  <w:style w:type="character" w:customStyle="1" w:styleId="h3Char1">
    <w:name w:val="h3 Char1"/>
    <w:aliases w:val="Heading 3 Char Char Char1"/>
    <w:uiPriority w:val="99"/>
    <w:rsid w:val="002353DD"/>
    <w:rPr>
      <w:rFonts w:cs="Times New Roman"/>
      <w:b/>
      <w:kern w:val="28"/>
      <w:sz w:val="22"/>
      <w:lang w:val="en-US" w:eastAsia="de-DE" w:bidi="ar-SA"/>
    </w:rPr>
  </w:style>
  <w:style w:type="character" w:customStyle="1" w:styleId="h3Char2">
    <w:name w:val="h3 Char2"/>
    <w:aliases w:val="Heading 3 Char Char Char2"/>
    <w:uiPriority w:val="99"/>
    <w:rsid w:val="002353DD"/>
    <w:rPr>
      <w:rFonts w:cs="Times New Roman"/>
      <w:b/>
      <w:kern w:val="28"/>
      <w:sz w:val="22"/>
      <w:lang w:val="en-US" w:eastAsia="de-DE" w:bidi="ar-SA"/>
    </w:rPr>
  </w:style>
  <w:style w:type="character" w:customStyle="1" w:styleId="ReferenceZchn">
    <w:name w:val="Reference Zchn"/>
    <w:uiPriority w:val="99"/>
    <w:rsid w:val="002353DD"/>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2353DD"/>
    <w:pPr>
      <w:tabs>
        <w:tab w:val="clear" w:pos="1134"/>
        <w:tab w:val="clear" w:pos="1871"/>
        <w:tab w:val="clear" w:pos="2268"/>
        <w:tab w:val="center" w:pos="4820"/>
        <w:tab w:val="right" w:pos="9640"/>
      </w:tabs>
    </w:pPr>
    <w:rPr>
      <w:rFonts w:eastAsia="MS Mincho"/>
      <w:szCs w:val="24"/>
      <w:lang w:eastAsia="ja-JP"/>
    </w:rPr>
  </w:style>
  <w:style w:type="paragraph" w:customStyle="1" w:styleId="pcode2">
    <w:name w:val="pcode2"/>
    <w:basedOn w:val="Normal"/>
    <w:uiPriority w:val="99"/>
    <w:rsid w:val="002353DD"/>
    <w:pPr>
      <w:tabs>
        <w:tab w:val="clear" w:pos="1134"/>
        <w:tab w:val="clear" w:pos="1871"/>
        <w:tab w:val="clear" w:pos="2268"/>
        <w:tab w:val="left" w:pos="1260"/>
        <w:tab w:val="left" w:pos="1440"/>
        <w:tab w:val="left" w:pos="1700"/>
        <w:tab w:val="left" w:pos="1980"/>
      </w:tabs>
      <w:overflowPunct/>
      <w:autoSpaceDE/>
      <w:autoSpaceDN/>
      <w:adjustRightInd/>
      <w:spacing w:after="120"/>
      <w:ind w:left="800"/>
      <w:jc w:val="both"/>
      <w:textAlignment w:val="auto"/>
    </w:pPr>
    <w:rPr>
      <w:rFonts w:ascii="Bookman" w:hAnsi="Bookman"/>
      <w:position w:val="-4"/>
      <w:sz w:val="20"/>
      <w:lang w:val="en-US"/>
    </w:rPr>
  </w:style>
  <w:style w:type="paragraph" w:customStyle="1" w:styleId="numbered1">
    <w:name w:val="numbered1"/>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outlineLvl w:val="0"/>
    </w:pPr>
    <w:rPr>
      <w:rFonts w:cs="Angsana New"/>
    </w:rPr>
  </w:style>
  <w:style w:type="paragraph" w:customStyle="1" w:styleId="numbered2">
    <w:name w:val="numbered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numbered3">
    <w:name w:val="numbered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cs="Angsana New"/>
    </w:rPr>
  </w:style>
  <w:style w:type="paragraph" w:customStyle="1" w:styleId="numbered4">
    <w:name w:val="numbered4"/>
    <w:basedOn w:val="Normal"/>
    <w:uiPriority w:val="99"/>
    <w:rsid w:val="002353DD"/>
    <w:pPr>
      <w:tabs>
        <w:tab w:val="clear" w:pos="1134"/>
        <w:tab w:val="clear" w:pos="1871"/>
        <w:tab w:val="clear" w:pos="2268"/>
        <w:tab w:val="left" w:pos="794"/>
        <w:tab w:val="left" w:pos="1191"/>
        <w:tab w:val="left" w:pos="1588"/>
        <w:tab w:val="left" w:pos="1985"/>
        <w:tab w:val="num" w:pos="3240"/>
      </w:tabs>
      <w:spacing w:before="240"/>
      <w:ind w:left="3240" w:hanging="1080"/>
    </w:pPr>
    <w:rPr>
      <w:rFonts w:cs="Angsana New"/>
    </w:rPr>
  </w:style>
  <w:style w:type="paragraph" w:customStyle="1" w:styleId="numbered5">
    <w:name w:val="numbered5"/>
    <w:basedOn w:val="Normal"/>
    <w:uiPriority w:val="99"/>
    <w:rsid w:val="002353DD"/>
    <w:pPr>
      <w:tabs>
        <w:tab w:val="clear" w:pos="1134"/>
        <w:tab w:val="clear" w:pos="1871"/>
        <w:tab w:val="clear" w:pos="2268"/>
        <w:tab w:val="left" w:pos="794"/>
        <w:tab w:val="left" w:pos="1191"/>
        <w:tab w:val="left" w:pos="1588"/>
        <w:tab w:val="left" w:pos="1985"/>
        <w:tab w:val="num" w:pos="4680"/>
      </w:tabs>
      <w:spacing w:before="240"/>
      <w:ind w:left="4680" w:hanging="1440"/>
    </w:pPr>
    <w:rPr>
      <w:rFonts w:cs="Angsana New"/>
    </w:rPr>
  </w:style>
  <w:style w:type="paragraph" w:customStyle="1" w:styleId="parties">
    <w:name w:val="partie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rPr>
  </w:style>
  <w:style w:type="paragraph" w:customStyle="1" w:styleId="recitals">
    <w:name w:val="recitals"/>
    <w:basedOn w:val="Normal"/>
    <w:uiPriority w:val="99"/>
    <w:rsid w:val="002353DD"/>
    <w:pPr>
      <w:tabs>
        <w:tab w:val="clear" w:pos="1134"/>
        <w:tab w:val="clear" w:pos="1871"/>
        <w:tab w:val="clear" w:pos="2268"/>
        <w:tab w:val="num" w:pos="720"/>
        <w:tab w:val="left" w:pos="794"/>
        <w:tab w:val="left" w:pos="1191"/>
        <w:tab w:val="left" w:pos="1588"/>
        <w:tab w:val="left" w:pos="1985"/>
      </w:tabs>
      <w:spacing w:before="240"/>
      <w:ind w:left="720" w:hanging="720"/>
    </w:pPr>
    <w:rPr>
      <w:rFonts w:cs="Angsana New"/>
      <w:kern w:val="20"/>
    </w:rPr>
  </w:style>
  <w:style w:type="paragraph" w:customStyle="1" w:styleId="roman1">
    <w:name w:val="roman1"/>
    <w:basedOn w:val="Normal"/>
    <w:uiPriority w:val="99"/>
    <w:rsid w:val="002353DD"/>
    <w:pPr>
      <w:tabs>
        <w:tab w:val="clear" w:pos="1134"/>
        <w:tab w:val="clear" w:pos="1871"/>
        <w:tab w:val="clear" w:pos="2268"/>
        <w:tab w:val="num" w:pos="360"/>
        <w:tab w:val="num" w:pos="720"/>
        <w:tab w:val="left" w:pos="794"/>
        <w:tab w:val="left" w:pos="1191"/>
        <w:tab w:val="left" w:pos="1588"/>
        <w:tab w:val="left" w:pos="1985"/>
      </w:tabs>
      <w:spacing w:before="240"/>
      <w:ind w:left="720" w:hanging="360"/>
      <w:jc w:val="both"/>
    </w:pPr>
    <w:rPr>
      <w:rFonts w:eastAsia="SimSun" w:cs="Angsana New"/>
      <w:kern w:val="20"/>
      <w:lang w:val="fr-FR"/>
    </w:rPr>
  </w:style>
  <w:style w:type="paragraph" w:customStyle="1" w:styleId="roman2">
    <w:name w:val="roman2"/>
    <w:basedOn w:val="Normal"/>
    <w:uiPriority w:val="99"/>
    <w:rsid w:val="002353DD"/>
    <w:pPr>
      <w:tabs>
        <w:tab w:val="clear" w:pos="1134"/>
        <w:tab w:val="clear" w:pos="1871"/>
        <w:tab w:val="clear" w:pos="2268"/>
        <w:tab w:val="num" w:pos="360"/>
        <w:tab w:val="left" w:pos="794"/>
        <w:tab w:val="left" w:pos="1191"/>
        <w:tab w:val="num" w:pos="1440"/>
        <w:tab w:val="left" w:pos="1588"/>
        <w:tab w:val="left" w:pos="1985"/>
      </w:tabs>
      <w:spacing w:before="240"/>
      <w:ind w:left="1440" w:hanging="720"/>
      <w:jc w:val="both"/>
    </w:pPr>
    <w:rPr>
      <w:rFonts w:eastAsia="SimSun" w:cs="Angsana New"/>
      <w:kern w:val="20"/>
      <w:lang w:val="fr-FR"/>
    </w:rPr>
  </w:style>
  <w:style w:type="paragraph" w:customStyle="1" w:styleId="roman3">
    <w:name w:val="roman3"/>
    <w:basedOn w:val="Normal"/>
    <w:uiPriority w:val="99"/>
    <w:rsid w:val="002353DD"/>
    <w:pPr>
      <w:tabs>
        <w:tab w:val="clear" w:pos="1134"/>
        <w:tab w:val="clear" w:pos="1871"/>
        <w:tab w:val="clear" w:pos="2268"/>
        <w:tab w:val="num" w:pos="360"/>
        <w:tab w:val="left" w:pos="794"/>
        <w:tab w:val="left" w:pos="1191"/>
        <w:tab w:val="left" w:pos="1588"/>
        <w:tab w:val="left" w:pos="1985"/>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2353DD"/>
    <w:pPr>
      <w:tabs>
        <w:tab w:val="clear" w:pos="1134"/>
        <w:tab w:val="clear" w:pos="1871"/>
        <w:tab w:val="clear" w:pos="2268"/>
        <w:tab w:val="num" w:pos="360"/>
        <w:tab w:val="num" w:pos="397"/>
        <w:tab w:val="left" w:pos="794"/>
        <w:tab w:val="left" w:pos="1191"/>
        <w:tab w:val="left" w:pos="1588"/>
        <w:tab w:val="left" w:pos="1985"/>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2353DD"/>
    <w:pPr>
      <w:tabs>
        <w:tab w:val="clear" w:pos="1134"/>
        <w:tab w:val="clear" w:pos="1871"/>
        <w:tab w:val="clear" w:pos="2268"/>
        <w:tab w:val="left" w:pos="794"/>
        <w:tab w:val="left" w:pos="1191"/>
        <w:tab w:val="left" w:pos="1588"/>
        <w:tab w:val="left" w:pos="1985"/>
        <w:tab w:val="num" w:pos="3960"/>
      </w:tabs>
      <w:spacing w:before="240"/>
      <w:ind w:left="3960" w:hanging="720"/>
    </w:pPr>
    <w:rPr>
      <w:rFonts w:cs="Angsana New"/>
      <w:kern w:val="20"/>
    </w:rPr>
  </w:style>
  <w:style w:type="paragraph" w:customStyle="1" w:styleId="schedule2">
    <w:name w:val="schedule2"/>
    <w:basedOn w:val="Normal"/>
    <w:uiPriority w:val="99"/>
    <w:rsid w:val="002353DD"/>
    <w:pPr>
      <w:tabs>
        <w:tab w:val="clear" w:pos="1134"/>
        <w:tab w:val="clear" w:pos="1871"/>
        <w:tab w:val="clear" w:pos="2268"/>
        <w:tab w:val="left" w:pos="794"/>
        <w:tab w:val="left" w:pos="1191"/>
        <w:tab w:val="num" w:pos="1440"/>
        <w:tab w:val="left" w:pos="1588"/>
        <w:tab w:val="left" w:pos="1985"/>
      </w:tabs>
      <w:spacing w:before="240"/>
      <w:ind w:left="1440" w:hanging="720"/>
    </w:pPr>
    <w:rPr>
      <w:rFonts w:cs="Angsana New"/>
    </w:rPr>
  </w:style>
  <w:style w:type="paragraph" w:customStyle="1" w:styleId="schedule4">
    <w:name w:val="schedule4"/>
    <w:basedOn w:val="Normal"/>
    <w:uiPriority w:val="99"/>
    <w:rsid w:val="002353DD"/>
    <w:pPr>
      <w:tabs>
        <w:tab w:val="clear" w:pos="1134"/>
        <w:tab w:val="clear" w:pos="1871"/>
        <w:tab w:val="clear" w:pos="2268"/>
        <w:tab w:val="left" w:pos="794"/>
        <w:tab w:val="left" w:pos="1191"/>
        <w:tab w:val="left" w:pos="1588"/>
        <w:tab w:val="left" w:pos="1985"/>
        <w:tab w:val="num" w:pos="3238"/>
      </w:tabs>
      <w:spacing w:before="240"/>
      <w:ind w:left="3238" w:hanging="1078"/>
    </w:pPr>
    <w:rPr>
      <w:rFonts w:cs="Angsana New"/>
    </w:rPr>
  </w:style>
  <w:style w:type="character" w:customStyle="1" w:styleId="enumlev1CharChar">
    <w:name w:val="enumlev1 Char Char"/>
    <w:uiPriority w:val="99"/>
    <w:rsid w:val="002353DD"/>
    <w:rPr>
      <w:rFonts w:cs="Times New Roman"/>
      <w:sz w:val="24"/>
      <w:lang w:val="en-GB" w:eastAsia="en-US" w:bidi="ar-SA"/>
    </w:rPr>
  </w:style>
  <w:style w:type="paragraph" w:customStyle="1" w:styleId="TableNotitle">
    <w:name w:val="Table_No &amp; title"/>
    <w:basedOn w:val="Normal"/>
    <w:next w:val="Tablehead"/>
    <w:uiPriority w:val="99"/>
    <w:rsid w:val="002353DD"/>
    <w:pPr>
      <w:keepNext/>
      <w:keepLines/>
      <w:tabs>
        <w:tab w:val="clear" w:pos="1134"/>
        <w:tab w:val="clear" w:pos="1871"/>
        <w:tab w:val="clear" w:pos="2268"/>
        <w:tab w:val="left" w:pos="794"/>
        <w:tab w:val="left" w:pos="1191"/>
        <w:tab w:val="left" w:pos="1588"/>
        <w:tab w:val="left" w:pos="1985"/>
      </w:tabs>
      <w:spacing w:before="360" w:after="120"/>
      <w:jc w:val="center"/>
    </w:pPr>
    <w:rPr>
      <w:rFonts w:cs="Angsana New"/>
      <w:b/>
    </w:rPr>
  </w:style>
  <w:style w:type="paragraph" w:customStyle="1" w:styleId="QuestionNoBR">
    <w:name w:val="Question_No_BR"/>
    <w:basedOn w:val="RecNoBR"/>
    <w:next w:val="Questiontitle"/>
    <w:uiPriority w:val="99"/>
    <w:rsid w:val="002353DD"/>
    <w:rPr>
      <w:rFonts w:eastAsia="SimSun" w:cs="Angsana New"/>
    </w:rPr>
  </w:style>
  <w:style w:type="paragraph" w:customStyle="1" w:styleId="ResNoBR">
    <w:name w:val="Res_No_BR"/>
    <w:basedOn w:val="Normal"/>
    <w:next w:val="Restitle"/>
    <w:uiPriority w:val="99"/>
    <w:rsid w:val="002353DD"/>
    <w:pPr>
      <w:keepNext/>
      <w:keepLines/>
      <w:tabs>
        <w:tab w:val="clear" w:pos="1134"/>
        <w:tab w:val="clear" w:pos="1871"/>
        <w:tab w:val="clear" w:pos="2268"/>
        <w:tab w:val="left" w:pos="794"/>
        <w:tab w:val="left" w:pos="1191"/>
        <w:tab w:val="left" w:pos="1588"/>
        <w:tab w:val="left" w:pos="1985"/>
      </w:tabs>
      <w:spacing w:before="480"/>
      <w:jc w:val="center"/>
    </w:pPr>
    <w:rPr>
      <w:caps/>
      <w:sz w:val="28"/>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2353DD"/>
    <w:rPr>
      <w:rFonts w:eastAsia="MS Mincho" w:cs="Times New Roman"/>
      <w:caps/>
      <w:noProof/>
      <w:sz w:val="16"/>
      <w:lang w:val="en-GB" w:eastAsia="en-US" w:bidi="ar-SA"/>
    </w:rPr>
  </w:style>
  <w:style w:type="character" w:customStyle="1" w:styleId="Heading1CharChar1">
    <w:name w:val="Heading 1 Char Char1"/>
    <w:uiPriority w:val="99"/>
    <w:rsid w:val="002353DD"/>
    <w:rPr>
      <w:rFonts w:cs="Times New Roman"/>
      <w:b/>
      <w:sz w:val="24"/>
      <w:lang w:val="en-GB" w:eastAsia="en-US" w:bidi="ar-SA"/>
    </w:rPr>
  </w:style>
  <w:style w:type="character" w:customStyle="1" w:styleId="Heading4CharChar">
    <w:name w:val="Heading 4 Char Char"/>
    <w:uiPriority w:val="99"/>
    <w:rsid w:val="002353DD"/>
    <w:rPr>
      <w:rFonts w:cs="Times New Roman"/>
      <w:b/>
      <w:sz w:val="24"/>
      <w:lang w:val="en-GB" w:eastAsia="en-US" w:bidi="ar-SA"/>
    </w:rPr>
  </w:style>
  <w:style w:type="character" w:customStyle="1" w:styleId="Heading3CharChar1">
    <w:name w:val="Heading 3 Char Char1"/>
    <w:uiPriority w:val="99"/>
    <w:rsid w:val="002353DD"/>
    <w:rPr>
      <w:rFonts w:cs="Times New Roman"/>
      <w:b/>
      <w:sz w:val="24"/>
      <w:lang w:val="en-GB" w:eastAsia="en-US" w:bidi="ar-SA"/>
    </w:rPr>
  </w:style>
  <w:style w:type="character" w:customStyle="1" w:styleId="Heading5CharChar">
    <w:name w:val="Heading 5 Char Char"/>
    <w:uiPriority w:val="99"/>
    <w:rsid w:val="002353DD"/>
    <w:rPr>
      <w:rFonts w:cs="Times New Roman"/>
      <w:b/>
      <w:sz w:val="24"/>
      <w:lang w:val="en-GB" w:eastAsia="en-US" w:bidi="ar-SA"/>
    </w:rPr>
  </w:style>
  <w:style w:type="character" w:customStyle="1" w:styleId="ReferenceCharChar">
    <w:name w:val="Reference Char Char"/>
    <w:uiPriority w:val="99"/>
    <w:rsid w:val="002353DD"/>
    <w:rPr>
      <w:rFonts w:cs="Times New Roman"/>
      <w:lang w:val="en-US" w:eastAsia="de-DE" w:bidi="ar-SA"/>
    </w:rPr>
  </w:style>
  <w:style w:type="character" w:customStyle="1" w:styleId="Heading1CharChar">
    <w:name w:val="Heading 1 Char Char"/>
    <w:uiPriority w:val="99"/>
    <w:rsid w:val="002353DD"/>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2353DD"/>
    <w:rPr>
      <w:rFonts w:cs="Times New Roman"/>
      <w:sz w:val="22"/>
      <w:lang w:val="en-GB" w:eastAsia="en-US" w:bidi="ar-SA"/>
    </w:rPr>
  </w:style>
  <w:style w:type="character" w:customStyle="1" w:styleId="Funotenzeichen1">
    <w:name w:val="Fußnotenzeichen1"/>
    <w:uiPriority w:val="99"/>
    <w:rsid w:val="002353DD"/>
    <w:rPr>
      <w:rFonts w:cs="Times New Roman"/>
      <w:vertAlign w:val="superscript"/>
    </w:rPr>
  </w:style>
  <w:style w:type="character" w:customStyle="1" w:styleId="Kommentarzeichen1">
    <w:name w:val="Kommentarzeichen1"/>
    <w:uiPriority w:val="99"/>
    <w:rsid w:val="002353DD"/>
    <w:rPr>
      <w:rFonts w:cs="Times New Roman"/>
      <w:sz w:val="16"/>
      <w:szCs w:val="16"/>
    </w:rPr>
  </w:style>
  <w:style w:type="character" w:customStyle="1" w:styleId="NotedebasdepageCar5Zchn">
    <w:name w:val="Note de bas de page Car5 Zchn"/>
    <w:uiPriority w:val="99"/>
    <w:rsid w:val="002353DD"/>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2353DD"/>
    <w:rPr>
      <w:rFonts w:cs="Times New Roman"/>
      <w:lang w:val="en-GB"/>
    </w:rPr>
  </w:style>
  <w:style w:type="character" w:customStyle="1" w:styleId="Endnotenzeichen1">
    <w:name w:val="Endnotenzeichen1"/>
    <w:uiPriority w:val="99"/>
    <w:rsid w:val="002353DD"/>
    <w:rPr>
      <w:vertAlign w:val="superscript"/>
    </w:rPr>
  </w:style>
  <w:style w:type="paragraph" w:customStyle="1" w:styleId="PT1Headrechts">
    <w:name w:val="PT1_Head_rechts"/>
    <w:basedOn w:val="PT1Head"/>
    <w:next w:val="PT1Head"/>
    <w:uiPriority w:val="99"/>
    <w:rsid w:val="002353DD"/>
    <w:pPr>
      <w:suppressAutoHyphens/>
      <w:jc w:val="right"/>
    </w:pPr>
    <w:rPr>
      <w:rFonts w:eastAsia="SimSun"/>
      <w:bCs w:val="0"/>
      <w:szCs w:val="20"/>
      <w:lang w:val="de-DE" w:eastAsia="ar-SA"/>
    </w:rPr>
  </w:style>
  <w:style w:type="paragraph" w:customStyle="1" w:styleId="MCLIndent0">
    <w:name w:val="MCL Indent 0"/>
    <w:basedOn w:val="Normal"/>
    <w:uiPriority w:val="99"/>
    <w:rsid w:val="002353DD"/>
    <w:pPr>
      <w:tabs>
        <w:tab w:val="clear" w:pos="1134"/>
        <w:tab w:val="clear" w:pos="1871"/>
        <w:tab w:val="clear" w:pos="2268"/>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2353DD"/>
    <w:pPr>
      <w:tabs>
        <w:tab w:val="clear" w:pos="1134"/>
        <w:tab w:val="clear" w:pos="1871"/>
        <w:tab w:val="clear" w:pos="2268"/>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2353DD"/>
    <w:pPr>
      <w:tabs>
        <w:tab w:val="clear" w:pos="1134"/>
        <w:tab w:val="clear" w:pos="1871"/>
        <w:tab w:val="clear" w:pos="2268"/>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2353DD"/>
    <w:pPr>
      <w:tabs>
        <w:tab w:val="clear" w:pos="1134"/>
        <w:tab w:val="clear" w:pos="1871"/>
        <w:tab w:val="clear" w:pos="2268"/>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2353DD"/>
    <w:pPr>
      <w:tabs>
        <w:tab w:val="clear" w:pos="1134"/>
        <w:tab w:val="clear" w:pos="1871"/>
        <w:tab w:val="clear" w:pos="2268"/>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2353DD"/>
    <w:pPr>
      <w:tabs>
        <w:tab w:val="clear" w:pos="1134"/>
        <w:tab w:val="clear" w:pos="1871"/>
        <w:tab w:val="clear" w:pos="2268"/>
      </w:tabs>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2353DD"/>
    <w:rPr>
      <w:rFonts w:cs="Times New Roman"/>
      <w:sz w:val="18"/>
      <w:lang w:val="en-GB" w:eastAsia="en-US" w:bidi="ar-SA"/>
    </w:rPr>
  </w:style>
  <w:style w:type="character" w:customStyle="1" w:styleId="longtext1">
    <w:name w:val="long_text1"/>
    <w:uiPriority w:val="99"/>
    <w:rsid w:val="002353DD"/>
    <w:rPr>
      <w:rFonts w:cs="Times New Roman"/>
    </w:rPr>
  </w:style>
  <w:style w:type="character" w:customStyle="1" w:styleId="EquationeqChar3">
    <w:name w:val="Equation.eq Char3"/>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2353DD"/>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2353DD"/>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2353DD"/>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2353DD"/>
    <w:rPr>
      <w:rFonts w:cs="Times New Roman"/>
      <w:sz w:val="22"/>
      <w:lang w:val="en-GB" w:eastAsia="en-US" w:bidi="ar-SA"/>
    </w:rPr>
  </w:style>
  <w:style w:type="character" w:customStyle="1" w:styleId="EquationeqChar2">
    <w:name w:val="Equation.eq Char2"/>
    <w:uiPriority w:val="99"/>
    <w:rsid w:val="002353DD"/>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2353DD"/>
    <w:rPr>
      <w:rFonts w:cs="Times New Roman"/>
      <w:sz w:val="22"/>
      <w:lang w:val="en-GB" w:eastAsia="en-US" w:bidi="ar-SA"/>
    </w:rPr>
  </w:style>
  <w:style w:type="character" w:customStyle="1" w:styleId="shorttext">
    <w:name w:val="short_text"/>
    <w:uiPriority w:val="99"/>
    <w:rsid w:val="002353DD"/>
    <w:rPr>
      <w:rFonts w:cs="Times New Roman"/>
    </w:rPr>
  </w:style>
  <w:style w:type="character" w:customStyle="1" w:styleId="longtext">
    <w:name w:val="long_text"/>
    <w:uiPriority w:val="99"/>
    <w:rsid w:val="002353DD"/>
    <w:rPr>
      <w:rFonts w:cs="Times New Roman"/>
    </w:rPr>
  </w:style>
  <w:style w:type="paragraph" w:customStyle="1" w:styleId="ListParagraph1">
    <w:name w:val="List Paragraph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2353DD"/>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2353DD"/>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HTMLAddressChar1">
    <w:name w:val="HTML Address Char1"/>
    <w:uiPriority w:val="99"/>
    <w:rsid w:val="002353DD"/>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2353DD"/>
    <w:rPr>
      <w:rFonts w:ascii="Times New Roman" w:hAnsi="Times New Roman" w:cs="Times New Roman"/>
      <w:b/>
      <w:sz w:val="24"/>
      <w:lang w:val="en-GB" w:eastAsia="en-US"/>
    </w:rPr>
  </w:style>
  <w:style w:type="character" w:customStyle="1" w:styleId="HTMLPreformattedChar1">
    <w:name w:val="HTML Preformatted Char1"/>
    <w:uiPriority w:val="99"/>
    <w:rsid w:val="002353DD"/>
    <w:rPr>
      <w:rFonts w:ascii="Consolas" w:hAnsi="Consolas" w:cs="Times New Roman"/>
      <w:lang w:val="en-GB" w:eastAsia="en-US"/>
    </w:rPr>
  </w:style>
  <w:style w:type="character" w:customStyle="1" w:styleId="EndnoteTextChar1">
    <w:name w:val="Endnote Text Char1"/>
    <w:uiPriority w:val="99"/>
    <w:rsid w:val="002353DD"/>
    <w:rPr>
      <w:rFonts w:ascii="Times New Roman" w:hAnsi="Times New Roman" w:cs="Times New Roman"/>
      <w:lang w:val="en-GB" w:eastAsia="en-US"/>
    </w:rPr>
  </w:style>
  <w:style w:type="character" w:customStyle="1" w:styleId="MacroTextChar1">
    <w:name w:val="Macro Text Char1"/>
    <w:uiPriority w:val="99"/>
    <w:rsid w:val="002353DD"/>
    <w:rPr>
      <w:rFonts w:ascii="Consolas" w:hAnsi="Consolas" w:cs="Times New Roman"/>
      <w:lang w:val="en-GB" w:eastAsia="en-US"/>
    </w:rPr>
  </w:style>
  <w:style w:type="character" w:customStyle="1" w:styleId="SignatureChar1">
    <w:name w:val="Signature Char1"/>
    <w:uiPriority w:val="99"/>
    <w:rsid w:val="002353DD"/>
    <w:rPr>
      <w:rFonts w:ascii="Times New Roman" w:hAnsi="Times New Roman" w:cs="Times New Roman"/>
      <w:sz w:val="24"/>
      <w:lang w:val="en-GB" w:eastAsia="en-US"/>
    </w:rPr>
  </w:style>
  <w:style w:type="character" w:customStyle="1" w:styleId="MessageHeaderChar1">
    <w:name w:val="Message Header Char1"/>
    <w:uiPriority w:val="99"/>
    <w:rsid w:val="002353DD"/>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2353DD"/>
    <w:rPr>
      <w:rFonts w:ascii="Times New Roman" w:hAnsi="Times New Roman" w:cs="Times New Roman"/>
      <w:sz w:val="24"/>
      <w:lang w:val="en-GB" w:eastAsia="en-US"/>
    </w:rPr>
  </w:style>
  <w:style w:type="character" w:customStyle="1" w:styleId="NoteHeadingChar1">
    <w:name w:val="Note Heading Char1"/>
    <w:uiPriority w:val="99"/>
    <w:rsid w:val="002353DD"/>
    <w:rPr>
      <w:rFonts w:ascii="Times New Roman" w:hAnsi="Times New Roman" w:cs="Times New Roman"/>
      <w:sz w:val="24"/>
      <w:lang w:val="en-GB" w:eastAsia="en-US"/>
    </w:rPr>
  </w:style>
  <w:style w:type="character" w:customStyle="1" w:styleId="PlainTextChar1">
    <w:name w:val="Plain Text Char1"/>
    <w:uiPriority w:val="99"/>
    <w:rsid w:val="002353DD"/>
    <w:rPr>
      <w:rFonts w:ascii="Consolas" w:hAnsi="Consolas" w:cs="Times New Roman"/>
      <w:sz w:val="21"/>
      <w:szCs w:val="21"/>
      <w:lang w:val="en-GB" w:eastAsia="en-US"/>
    </w:rPr>
  </w:style>
  <w:style w:type="character" w:customStyle="1" w:styleId="Equation1">
    <w:name w:val="Equation1"/>
    <w:uiPriority w:val="99"/>
    <w:rsid w:val="002353DD"/>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2353DD"/>
    <w:rPr>
      <w:rFonts w:ascii="Times New Roman" w:hAnsi="Times New Roman" w:cs="Times New Roman"/>
      <w:caps/>
      <w:noProof/>
      <w:sz w:val="16"/>
      <w:lang w:val="en-GB" w:eastAsia="en-US"/>
    </w:rPr>
  </w:style>
  <w:style w:type="paragraph" w:customStyle="1" w:styleId="ExecLabel">
    <w:name w:val="ExecLabel"/>
    <w:basedOn w:val="Normal"/>
    <w:uiPriority w:val="99"/>
    <w:rsid w:val="002353DD"/>
    <w:pPr>
      <w:tabs>
        <w:tab w:val="clear" w:pos="1134"/>
        <w:tab w:val="clear" w:pos="1871"/>
        <w:tab w:val="clear" w:pos="2268"/>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2353DD"/>
  </w:style>
  <w:style w:type="paragraph" w:customStyle="1" w:styleId="r">
    <w:name w:val="r"/>
    <w:aliases w:val="reference"/>
    <w:basedOn w:val="Normal"/>
    <w:uiPriority w:val="99"/>
    <w:rsid w:val="002353DD"/>
    <w:pPr>
      <w:tabs>
        <w:tab w:val="clear" w:pos="1134"/>
        <w:tab w:val="clear" w:pos="1871"/>
        <w:tab w:val="clear" w:pos="2268"/>
        <w:tab w:val="num" w:pos="1440"/>
      </w:tabs>
      <w:overflowPunct/>
      <w:autoSpaceDE/>
      <w:autoSpaceDN/>
      <w:adjustRightInd/>
      <w:spacing w:before="0" w:after="160"/>
      <w:ind w:left="1440" w:hanging="360"/>
      <w:textAlignment w:val="auto"/>
    </w:pPr>
    <w:rPr>
      <w:sz w:val="20"/>
      <w:lang w:val="en-US"/>
    </w:rPr>
  </w:style>
  <w:style w:type="paragraph" w:customStyle="1" w:styleId="Normal1">
    <w:name w:val="Normal1"/>
    <w:basedOn w:val="Normal"/>
    <w:uiPriority w:val="99"/>
    <w:rsid w:val="002353DD"/>
    <w:pPr>
      <w:tabs>
        <w:tab w:val="clear" w:pos="1134"/>
        <w:tab w:val="clear" w:pos="1871"/>
        <w:tab w:val="clear" w:pos="2268"/>
      </w:tabs>
      <w:overflowPunct/>
      <w:autoSpaceDE/>
      <w:autoSpaceDN/>
      <w:adjustRightInd/>
      <w:spacing w:before="0"/>
      <w:textAlignment w:val="auto"/>
    </w:pPr>
    <w:rPr>
      <w:color w:val="000000"/>
      <w:szCs w:val="24"/>
      <w:shd w:val="clear" w:color="auto" w:fill="C0C0C0"/>
      <w:lang w:val="en-US"/>
    </w:rPr>
  </w:style>
  <w:style w:type="paragraph" w:customStyle="1" w:styleId="fix">
    <w:name w:val="fix"/>
    <w:basedOn w:val="Normal1"/>
    <w:uiPriority w:val="99"/>
    <w:rsid w:val="002353DD"/>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2353DD"/>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2353DD"/>
    <w:rPr>
      <w:rFonts w:cs="Times New Roman"/>
      <w:b/>
      <w:sz w:val="24"/>
      <w:lang w:val="en-GB" w:eastAsia="en-US" w:bidi="ar-SA"/>
    </w:rPr>
  </w:style>
  <w:style w:type="character" w:customStyle="1" w:styleId="h5">
    <w:name w:val="h5 (文字)"/>
    <w:aliases w:val="5 (文字),heading 5 (文字) (文字),T5 (文字),H5 (文字)"/>
    <w:uiPriority w:val="99"/>
    <w:rsid w:val="002353DD"/>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2353DD"/>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2353DD"/>
    <w:rPr>
      <w:rFonts w:cs="Times New Roman"/>
      <w:sz w:val="22"/>
      <w:lang w:val="en-GB" w:eastAsia="en-US" w:bidi="ar-SA"/>
    </w:rPr>
  </w:style>
  <w:style w:type="character" w:customStyle="1" w:styleId="MTEquationSection">
    <w:name w:val="MTEquationSection"/>
    <w:uiPriority w:val="99"/>
    <w:rsid w:val="002353DD"/>
    <w:rPr>
      <w:rFonts w:cs="Times New Roman"/>
      <w:vanish/>
      <w:color w:val="FF0000"/>
      <w:position w:val="6"/>
      <w:sz w:val="20"/>
    </w:rPr>
  </w:style>
  <w:style w:type="paragraph" w:customStyle="1" w:styleId="RepNoBR">
    <w:name w:val="Rep_No_BR"/>
    <w:basedOn w:val="RecNoBR"/>
    <w:next w:val="Reptitle"/>
    <w:uiPriority w:val="99"/>
    <w:rsid w:val="002353DD"/>
    <w:rPr>
      <w:rFonts w:eastAsia="Batang"/>
    </w:rPr>
  </w:style>
  <w:style w:type="paragraph" w:customStyle="1" w:styleId="NoteannexappBR">
    <w:name w:val="Note_annex_app_BR"/>
    <w:basedOn w:val="Note"/>
    <w:uiPriority w:val="99"/>
    <w:rsid w:val="002353DD"/>
    <w:pPr>
      <w:tabs>
        <w:tab w:val="clear" w:pos="284"/>
        <w:tab w:val="clear" w:pos="1134"/>
        <w:tab w:val="clear" w:pos="1871"/>
        <w:tab w:val="clear" w:pos="2268"/>
        <w:tab w:val="left" w:pos="794"/>
        <w:tab w:val="left" w:pos="1191"/>
        <w:tab w:val="left" w:pos="1588"/>
        <w:tab w:val="left" w:pos="1985"/>
      </w:tabs>
    </w:pPr>
  </w:style>
  <w:style w:type="paragraph" w:customStyle="1" w:styleId="EQ">
    <w:name w:val="EQ"/>
    <w:basedOn w:val="Normal"/>
    <w:next w:val="Normal"/>
    <w:uiPriority w:val="99"/>
    <w:rsid w:val="002353DD"/>
    <w:pPr>
      <w:keepLines/>
      <w:tabs>
        <w:tab w:val="clear" w:pos="1134"/>
        <w:tab w:val="clear" w:pos="1871"/>
        <w:tab w:val="clear" w:pos="2268"/>
        <w:tab w:val="center" w:pos="4536"/>
        <w:tab w:val="right" w:pos="9072"/>
      </w:tabs>
      <w:spacing w:before="0" w:after="180"/>
    </w:pPr>
    <w:rPr>
      <w:rFonts w:eastAsia="SimSun"/>
      <w:noProof/>
      <w:sz w:val="20"/>
    </w:rPr>
  </w:style>
  <w:style w:type="paragraph" w:customStyle="1" w:styleId="NO">
    <w:name w:val="NO"/>
    <w:basedOn w:val="Normal"/>
    <w:link w:val="NOChar"/>
    <w:uiPriority w:val="99"/>
    <w:rsid w:val="002353DD"/>
    <w:pPr>
      <w:keepLines/>
      <w:tabs>
        <w:tab w:val="clear" w:pos="1134"/>
        <w:tab w:val="clear" w:pos="1871"/>
        <w:tab w:val="clear" w:pos="2268"/>
      </w:tabs>
      <w:spacing w:before="0" w:after="180"/>
      <w:ind w:left="1135" w:hanging="851"/>
    </w:pPr>
    <w:rPr>
      <w:rFonts w:eastAsia="SimSun"/>
      <w:sz w:val="20"/>
    </w:rPr>
  </w:style>
  <w:style w:type="paragraph" w:customStyle="1" w:styleId="MEP">
    <w:name w:val="MEP"/>
    <w:basedOn w:val="Normal"/>
    <w:uiPriority w:val="99"/>
    <w:rsid w:val="002353DD"/>
    <w:pPr>
      <w:spacing w:before="240"/>
      <w:jc w:val="both"/>
    </w:pPr>
    <w:rPr>
      <w:rFonts w:eastAsia="SimSun"/>
      <w:lang w:val="fr-FR"/>
    </w:rPr>
  </w:style>
  <w:style w:type="paragraph" w:customStyle="1" w:styleId="schedule1">
    <w:name w:val="schedule1"/>
    <w:basedOn w:val="Normal"/>
    <w:uiPriority w:val="99"/>
    <w:rsid w:val="002353DD"/>
    <w:pPr>
      <w:tabs>
        <w:tab w:val="clear" w:pos="1134"/>
        <w:tab w:val="clear" w:pos="1871"/>
        <w:tab w:val="clear" w:pos="2268"/>
        <w:tab w:val="num" w:pos="357"/>
        <w:tab w:val="left" w:pos="794"/>
        <w:tab w:val="left" w:pos="1191"/>
        <w:tab w:val="left" w:pos="1588"/>
        <w:tab w:val="left" w:pos="1985"/>
      </w:tabs>
      <w:spacing w:before="240"/>
      <w:ind w:left="397" w:hanging="397"/>
    </w:pPr>
    <w:rPr>
      <w:rFonts w:eastAsia="SimSun" w:cs="Angsana New"/>
    </w:rPr>
  </w:style>
  <w:style w:type="paragraph" w:customStyle="1" w:styleId="schedule3">
    <w:name w:val="schedule3"/>
    <w:basedOn w:val="Normal"/>
    <w:uiPriority w:val="99"/>
    <w:rsid w:val="002353DD"/>
    <w:pPr>
      <w:tabs>
        <w:tab w:val="clear" w:pos="1134"/>
        <w:tab w:val="clear" w:pos="1871"/>
        <w:tab w:val="clear" w:pos="2268"/>
        <w:tab w:val="left" w:pos="794"/>
        <w:tab w:val="left" w:pos="1191"/>
        <w:tab w:val="left" w:pos="1588"/>
        <w:tab w:val="left" w:pos="1985"/>
        <w:tab w:val="num" w:pos="2160"/>
      </w:tabs>
      <w:spacing w:before="240"/>
      <w:ind w:left="2160" w:hanging="720"/>
    </w:pPr>
    <w:rPr>
      <w:rFonts w:eastAsia="SimSun" w:cs="Angsana New"/>
    </w:rPr>
  </w:style>
  <w:style w:type="paragraph" w:customStyle="1" w:styleId="schedule5">
    <w:name w:val="schedule5"/>
    <w:basedOn w:val="Normal"/>
    <w:uiPriority w:val="99"/>
    <w:rsid w:val="002353DD"/>
    <w:pPr>
      <w:tabs>
        <w:tab w:val="clear" w:pos="1134"/>
        <w:tab w:val="clear" w:pos="1871"/>
        <w:tab w:val="clear" w:pos="2268"/>
        <w:tab w:val="left" w:pos="794"/>
        <w:tab w:val="left" w:pos="1191"/>
        <w:tab w:val="left" w:pos="1588"/>
        <w:tab w:val="left" w:pos="1985"/>
        <w:tab w:val="num" w:pos="4678"/>
      </w:tabs>
      <w:spacing w:before="240"/>
      <w:ind w:left="4678" w:hanging="1440"/>
    </w:pPr>
    <w:rPr>
      <w:rFonts w:eastAsia="SimSun" w:cs="Angsana New"/>
    </w:rPr>
  </w:style>
  <w:style w:type="paragraph" w:customStyle="1" w:styleId="object0">
    <w:name w:val="object"/>
    <w:basedOn w:val="Normal"/>
    <w:next w:val="Normal"/>
    <w:uiPriority w:val="99"/>
    <w:rsid w:val="002353DD"/>
    <w:pPr>
      <w:keepNext/>
      <w:keepLines/>
      <w:tabs>
        <w:tab w:val="clear" w:pos="1134"/>
        <w:tab w:val="clear" w:pos="1871"/>
        <w:tab w:val="clear" w:pos="2268"/>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2353DD"/>
    <w:pPr>
      <w:keepLines/>
      <w:tabs>
        <w:tab w:val="clear" w:pos="1134"/>
        <w:tab w:val="clear" w:pos="1871"/>
        <w:tab w:val="clear" w:pos="2268"/>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2353DD"/>
    <w:pPr>
      <w:tabs>
        <w:tab w:val="clear" w:pos="1134"/>
        <w:tab w:val="clear" w:pos="1871"/>
        <w:tab w:val="clear" w:pos="2268"/>
        <w:tab w:val="left" w:pos="794"/>
        <w:tab w:val="left" w:pos="1191"/>
        <w:tab w:val="left" w:pos="1588"/>
        <w:tab w:val="left" w:pos="1985"/>
      </w:tabs>
      <w:overflowPunct/>
      <w:autoSpaceDE/>
      <w:autoSpaceDN/>
      <w:adjustRightInd/>
      <w:spacing w:before="240" w:after="240"/>
      <w:ind w:left="794" w:hanging="794"/>
      <w:jc w:val="both"/>
      <w:textAlignment w:val="auto"/>
    </w:pPr>
    <w:rPr>
      <w:rFonts w:eastAsia="SimSun"/>
      <w:bCs/>
      <w:sz w:val="28"/>
      <w:szCs w:val="28"/>
    </w:rPr>
  </w:style>
  <w:style w:type="paragraph" w:customStyle="1" w:styleId="GroupName">
    <w:name w:val="GroupNam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30"/>
    </w:rPr>
  </w:style>
  <w:style w:type="paragraph" w:customStyle="1" w:styleId="HeaderData">
    <w:name w:val="HeaderData"/>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HeaderPrompt">
    <w:name w:val="HeaderPrompt"/>
    <w:basedOn w:val="Normal"/>
    <w:uiPriority w:val="99"/>
    <w:rsid w:val="002353DD"/>
    <w:pPr>
      <w:tabs>
        <w:tab w:val="clear" w:pos="1134"/>
        <w:tab w:val="clear" w:pos="1871"/>
        <w:tab w:val="clear" w:pos="2268"/>
        <w:tab w:val="left" w:pos="794"/>
        <w:tab w:val="left" w:pos="1191"/>
        <w:tab w:val="left" w:pos="1588"/>
        <w:tab w:val="left" w:pos="1985"/>
      </w:tabs>
      <w:spacing w:before="60" w:after="120"/>
    </w:pPr>
    <w:rPr>
      <w:rFonts w:ascii="Arial Narrow" w:eastAsia="SimSun" w:hAnsi="Arial Narrow"/>
      <w:sz w:val="18"/>
    </w:rPr>
  </w:style>
  <w:style w:type="paragraph" w:customStyle="1" w:styleId="Headline">
    <w:name w:val="Headline"/>
    <w:basedOn w:val="Normal"/>
    <w:uiPriority w:val="99"/>
    <w:rsid w:val="002353DD"/>
    <w:pPr>
      <w:tabs>
        <w:tab w:val="clear" w:pos="1134"/>
        <w:tab w:val="clear" w:pos="1871"/>
        <w:tab w:val="clear" w:pos="2268"/>
        <w:tab w:val="left" w:pos="794"/>
        <w:tab w:val="num" w:pos="992"/>
        <w:tab w:val="left" w:pos="1191"/>
        <w:tab w:val="left" w:pos="1588"/>
        <w:tab w:val="left" w:pos="1985"/>
      </w:tabs>
      <w:spacing w:before="240"/>
      <w:jc w:val="both"/>
    </w:pPr>
    <w:rPr>
      <w:rFonts w:ascii="Arial Black" w:eastAsia="SimSun" w:hAnsi="Arial Black"/>
      <w:lang w:val="fr-FR"/>
    </w:rPr>
  </w:style>
  <w:style w:type="paragraph" w:customStyle="1" w:styleId="RecipientAddress">
    <w:name w:val="RecipientAddress"/>
    <w:basedOn w:val="Normal"/>
    <w:uiPriority w:val="99"/>
    <w:rsid w:val="002353DD"/>
    <w:pPr>
      <w:tabs>
        <w:tab w:val="clear" w:pos="1134"/>
        <w:tab w:val="clear" w:pos="1871"/>
        <w:tab w:val="clear" w:pos="2268"/>
        <w:tab w:val="left" w:pos="794"/>
        <w:tab w:val="left" w:pos="1191"/>
        <w:tab w:val="left" w:pos="1588"/>
        <w:tab w:val="left" w:pos="1985"/>
      </w:tabs>
    </w:pPr>
    <w:rPr>
      <w:rFonts w:eastAsia="SimSun"/>
    </w:rPr>
  </w:style>
  <w:style w:type="paragraph" w:customStyle="1" w:styleId="RegisteredOffice">
    <w:name w:val="RegisteredOffice"/>
    <w:basedOn w:val="Normal"/>
    <w:uiPriority w:val="99"/>
    <w:rsid w:val="002353DD"/>
    <w:pPr>
      <w:tabs>
        <w:tab w:val="clear" w:pos="1134"/>
        <w:tab w:val="clear" w:pos="1871"/>
        <w:tab w:val="clear" w:pos="2268"/>
        <w:tab w:val="left" w:pos="794"/>
        <w:tab w:val="left" w:pos="1191"/>
        <w:tab w:val="left" w:pos="1588"/>
        <w:tab w:val="left" w:pos="1985"/>
      </w:tabs>
    </w:pPr>
    <w:rPr>
      <w:rFonts w:eastAsia="SimSun"/>
      <w:sz w:val="14"/>
    </w:rPr>
  </w:style>
  <w:style w:type="paragraph" w:customStyle="1" w:styleId="schedulehead">
    <w:name w:val="schedule head"/>
    <w:basedOn w:val="Normal"/>
    <w:uiPriority w:val="99"/>
    <w:rsid w:val="002353DD"/>
    <w:pPr>
      <w:keepNext/>
      <w:tabs>
        <w:tab w:val="clear" w:pos="1134"/>
        <w:tab w:val="clear" w:pos="1871"/>
        <w:tab w:val="clear" w:pos="2268"/>
        <w:tab w:val="left" w:pos="794"/>
        <w:tab w:val="left" w:pos="1191"/>
        <w:tab w:val="left" w:pos="1588"/>
        <w:tab w:val="left" w:pos="1985"/>
      </w:tabs>
      <w:spacing w:before="240"/>
      <w:jc w:val="center"/>
    </w:pPr>
    <w:rPr>
      <w:rFonts w:eastAsia="SimSun"/>
      <w:b/>
      <w:u w:val="single"/>
    </w:rPr>
  </w:style>
  <w:style w:type="paragraph" w:customStyle="1" w:styleId="FigureNotitle">
    <w:name w:val="Figure_No &amp; title"/>
    <w:basedOn w:val="Normal"/>
    <w:next w:val="Normalaftertitle"/>
    <w:uiPriority w:val="99"/>
    <w:rsid w:val="002353DD"/>
    <w:pPr>
      <w:keepLines/>
      <w:tabs>
        <w:tab w:val="clear" w:pos="1134"/>
        <w:tab w:val="clear" w:pos="1871"/>
        <w:tab w:val="clear" w:pos="2268"/>
        <w:tab w:val="left" w:pos="794"/>
        <w:tab w:val="left" w:pos="1191"/>
        <w:tab w:val="left" w:pos="1588"/>
        <w:tab w:val="left" w:pos="1985"/>
      </w:tabs>
      <w:spacing w:before="240" w:after="120"/>
      <w:jc w:val="center"/>
    </w:pPr>
    <w:rPr>
      <w:rFonts w:eastAsia="MS Mincho"/>
      <w:b/>
    </w:rPr>
  </w:style>
  <w:style w:type="paragraph" w:customStyle="1" w:styleId="FigureCaption">
    <w:name w:val="Figure Caption"/>
    <w:basedOn w:val="Normal"/>
    <w:next w:val="Figure"/>
    <w:uiPriority w:val="99"/>
    <w:rsid w:val="002353DD"/>
    <w:pPr>
      <w:keepNext/>
      <w:widowControl w:val="0"/>
      <w:tabs>
        <w:tab w:val="clear" w:pos="1134"/>
        <w:tab w:val="clear" w:pos="1871"/>
        <w:tab w:val="clear" w:pos="2268"/>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2353DD"/>
    <w:pPr>
      <w:tabs>
        <w:tab w:val="clear" w:pos="1134"/>
        <w:tab w:val="clear" w:pos="1871"/>
        <w:tab w:val="clear" w:pos="2268"/>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uiPriority w:val="99"/>
    <w:rsid w:val="002353DD"/>
    <w:pPr>
      <w:keepNext/>
      <w:tabs>
        <w:tab w:val="clear" w:pos="1134"/>
        <w:tab w:val="clear" w:pos="1871"/>
        <w:tab w:val="clear" w:pos="2268"/>
      </w:tabs>
      <w:overflowPunct/>
      <w:autoSpaceDE/>
      <w:autoSpaceDN/>
      <w:adjustRightInd/>
      <w:spacing w:before="60" w:after="60"/>
      <w:jc w:val="center"/>
      <w:textAlignment w:val="auto"/>
    </w:pPr>
    <w:rPr>
      <w:rFonts w:ascii="Garamond" w:hAnsi="Garamond"/>
      <w:spacing w:val="-2"/>
      <w:kern w:val="20"/>
      <w:sz w:val="20"/>
      <w:lang w:val="en-US" w:eastAsia="it-IT"/>
    </w:rPr>
  </w:style>
  <w:style w:type="paragraph" w:customStyle="1" w:styleId="puce2">
    <w:name w:val="puce2"/>
    <w:basedOn w:val="Normal"/>
    <w:uiPriority w:val="99"/>
    <w:rsid w:val="002353DD"/>
    <w:pPr>
      <w:tabs>
        <w:tab w:val="clear" w:pos="1134"/>
        <w:tab w:val="clear" w:pos="1871"/>
        <w:tab w:val="clear" w:pos="2268"/>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2353DD"/>
    <w:rPr>
      <w:rFonts w:ascii="Arial" w:hAnsi="Arial" w:cs="Arial"/>
      <w:color w:val="000000"/>
      <w:spacing w:val="0"/>
      <w:sz w:val="17"/>
      <w:szCs w:val="17"/>
      <w:u w:val="none"/>
      <w:effect w:val="none"/>
    </w:rPr>
  </w:style>
  <w:style w:type="paragraph" w:customStyle="1" w:styleId="Normalerostyle">
    <w:name w:val="Normal.erostyle"/>
    <w:uiPriority w:val="99"/>
    <w:rsid w:val="002353DD"/>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2353DD"/>
    <w:rPr>
      <w:rFonts w:cs="Times New Roman"/>
      <w:sz w:val="24"/>
      <w:szCs w:val="24"/>
      <w:lang w:val="en-GB" w:eastAsia="ja-JP"/>
    </w:rPr>
  </w:style>
  <w:style w:type="paragraph" w:customStyle="1" w:styleId="font5">
    <w:name w:val="font5"/>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2353DD"/>
    <w:pPr>
      <w:tabs>
        <w:tab w:val="clear" w:pos="1134"/>
        <w:tab w:val="clear" w:pos="1871"/>
        <w:tab w:val="clear" w:pos="2268"/>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2353DD"/>
    <w:pPr>
      <w:tabs>
        <w:tab w:val="clear" w:pos="1134"/>
        <w:tab w:val="clear" w:pos="1871"/>
        <w:tab w:val="clear" w:pos="2268"/>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2353DD"/>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2353DD"/>
    <w:pPr>
      <w:ind w:left="1560"/>
    </w:pPr>
  </w:style>
  <w:style w:type="paragraph" w:customStyle="1" w:styleId="Tableau">
    <w:name w:val="Tableau"/>
    <w:basedOn w:val="Normal"/>
    <w:uiPriority w:val="99"/>
    <w:rsid w:val="002353DD"/>
    <w:pPr>
      <w:tabs>
        <w:tab w:val="clear" w:pos="1134"/>
        <w:tab w:val="clear" w:pos="1871"/>
        <w:tab w:val="clear" w:pos="2268"/>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2353DD"/>
    <w:pPr>
      <w:widowControl w:val="0"/>
      <w:tabs>
        <w:tab w:val="clear" w:pos="1871"/>
        <w:tab w:val="left" w:pos="0"/>
        <w:tab w:val="left" w:pos="567"/>
        <w:tab w:val="left" w:pos="1701"/>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ableentry">
    <w:name w:val="table entry"/>
    <w:basedOn w:val="Normal"/>
    <w:link w:val="tableentryChar"/>
    <w:uiPriority w:val="99"/>
    <w:rsid w:val="002353DD"/>
    <w:pPr>
      <w:keepNext/>
      <w:tabs>
        <w:tab w:val="clear" w:pos="1134"/>
        <w:tab w:val="clear" w:pos="1871"/>
        <w:tab w:val="clear" w:pos="2268"/>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FP">
    <w:name w:val="FP"/>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2353DD"/>
    <w:pPr>
      <w:tabs>
        <w:tab w:val="clear" w:pos="1134"/>
        <w:tab w:val="clear" w:pos="1871"/>
        <w:tab w:val="clear" w:pos="2268"/>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2353DD"/>
    <w:pPr>
      <w:tabs>
        <w:tab w:val="clear" w:pos="1134"/>
        <w:tab w:val="clear" w:pos="1871"/>
        <w:tab w:val="clear" w:pos="2268"/>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Normal"/>
    <w:uiPriority w:val="99"/>
    <w:rsid w:val="002353DD"/>
    <w:pPr>
      <w:numPr>
        <w:ilvl w:val="3"/>
      </w:numPr>
      <w:tabs>
        <w:tab w:val="clear" w:pos="1134"/>
        <w:tab w:val="clear" w:pos="1871"/>
        <w:tab w:val="clear" w:pos="2268"/>
      </w:tabs>
      <w:overflowPunct/>
      <w:autoSpaceDE/>
      <w:autoSpaceDN/>
      <w:adjustRightInd/>
      <w:spacing w:after="120"/>
      <w:jc w:val="both"/>
      <w:textAlignment w:val="auto"/>
    </w:pPr>
    <w:rPr>
      <w:b/>
      <w:bCs/>
      <w:lang w:val="en-US" w:eastAsia="fr-FR"/>
    </w:rPr>
  </w:style>
  <w:style w:type="paragraph" w:customStyle="1" w:styleId="Style0">
    <w:name w:val="Style0"/>
    <w:uiPriority w:val="99"/>
    <w:rsid w:val="002353DD"/>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2353DD"/>
    <w:pPr>
      <w:tabs>
        <w:tab w:val="clear" w:pos="1134"/>
        <w:tab w:val="clear" w:pos="1871"/>
        <w:tab w:val="clear" w:pos="2268"/>
        <w:tab w:val="num" w:pos="360"/>
        <w:tab w:val="left" w:pos="794"/>
        <w:tab w:val="left" w:pos="1191"/>
        <w:tab w:val="left" w:pos="1588"/>
        <w:tab w:val="left" w:pos="1985"/>
      </w:tabs>
      <w:ind w:left="340" w:hanging="340"/>
    </w:pPr>
    <w:rPr>
      <w:rFonts w:eastAsia="MS Mincho"/>
    </w:rPr>
  </w:style>
  <w:style w:type="paragraph" w:customStyle="1" w:styleId="Kommentarthema1">
    <w:name w:val="Kommentarthema1"/>
    <w:basedOn w:val="Normal"/>
    <w:uiPriority w:val="99"/>
    <w:semiHidden/>
    <w:rsid w:val="002353DD"/>
    <w:pPr>
      <w:tabs>
        <w:tab w:val="clear" w:pos="1134"/>
        <w:tab w:val="clear" w:pos="1871"/>
        <w:tab w:val="clear" w:pos="2268"/>
      </w:tabs>
      <w:overflowPunct/>
      <w:autoSpaceDE/>
      <w:autoSpaceDN/>
      <w:adjustRightInd/>
      <w:spacing w:after="120"/>
      <w:jc w:val="both"/>
      <w:textAlignment w:val="auto"/>
    </w:pPr>
    <w:rPr>
      <w:b/>
      <w:bCs/>
      <w:lang w:val="en-US" w:eastAsia="fr-FR"/>
    </w:rPr>
  </w:style>
  <w:style w:type="character" w:customStyle="1" w:styleId="sbtxt3">
    <w:name w:val="sbtxt3"/>
    <w:uiPriority w:val="99"/>
    <w:rsid w:val="002353DD"/>
    <w:rPr>
      <w:rFonts w:cs="Times New Roman"/>
    </w:rPr>
  </w:style>
  <w:style w:type="paragraph" w:customStyle="1" w:styleId="NF">
    <w:name w:val="NF"/>
    <w:basedOn w:val="NO"/>
    <w:uiPriority w:val="99"/>
    <w:rsid w:val="002353DD"/>
    <w:pPr>
      <w:keepNext/>
      <w:spacing w:after="0"/>
    </w:pPr>
    <w:rPr>
      <w:rFonts w:ascii="Arial" w:eastAsia="Times New Roman" w:hAnsi="Arial"/>
      <w:sz w:val="18"/>
      <w:lang w:eastAsia="en-GB"/>
    </w:rPr>
  </w:style>
  <w:style w:type="paragraph" w:customStyle="1" w:styleId="PL">
    <w:name w:val="PL"/>
    <w:uiPriority w:val="99"/>
    <w:rsid w:val="002353D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2353DD"/>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2353DD"/>
    <w:pPr>
      <w:keepLines/>
      <w:tabs>
        <w:tab w:val="clear" w:pos="1134"/>
        <w:tab w:val="clear" w:pos="1871"/>
        <w:tab w:val="clear" w:pos="2268"/>
      </w:tabs>
      <w:spacing w:before="0" w:after="180"/>
      <w:ind w:left="1702" w:hanging="1418"/>
    </w:pPr>
    <w:rPr>
      <w:rFonts w:eastAsia="SimSun"/>
      <w:sz w:val="20"/>
      <w:lang w:eastAsia="en-GB"/>
    </w:rPr>
  </w:style>
  <w:style w:type="paragraph" w:customStyle="1" w:styleId="NW">
    <w:name w:val="NW"/>
    <w:basedOn w:val="NO"/>
    <w:uiPriority w:val="99"/>
    <w:rsid w:val="002353DD"/>
    <w:pPr>
      <w:spacing w:after="0"/>
    </w:pPr>
    <w:rPr>
      <w:rFonts w:eastAsia="Times New Roman"/>
      <w:lang w:eastAsia="en-GB"/>
    </w:rPr>
  </w:style>
  <w:style w:type="paragraph" w:customStyle="1" w:styleId="EW">
    <w:name w:val="EW"/>
    <w:basedOn w:val="EX"/>
    <w:uiPriority w:val="99"/>
    <w:rsid w:val="002353DD"/>
    <w:pPr>
      <w:spacing w:after="0"/>
    </w:pPr>
  </w:style>
  <w:style w:type="paragraph" w:customStyle="1" w:styleId="INDENT1">
    <w:name w:val="INDENT1"/>
    <w:basedOn w:val="Normal"/>
    <w:uiPriority w:val="99"/>
    <w:rsid w:val="002353DD"/>
    <w:pPr>
      <w:tabs>
        <w:tab w:val="clear" w:pos="1134"/>
        <w:tab w:val="clear" w:pos="1871"/>
        <w:tab w:val="clear" w:pos="2268"/>
      </w:tabs>
      <w:spacing w:before="0" w:after="180"/>
      <w:ind w:left="851"/>
    </w:pPr>
    <w:rPr>
      <w:rFonts w:eastAsia="SimSun"/>
      <w:sz w:val="20"/>
      <w:lang w:eastAsia="en-GB"/>
    </w:rPr>
  </w:style>
  <w:style w:type="paragraph" w:customStyle="1" w:styleId="INDENT2">
    <w:name w:val="INDENT2"/>
    <w:basedOn w:val="Normal"/>
    <w:uiPriority w:val="99"/>
    <w:rsid w:val="002353DD"/>
    <w:pPr>
      <w:tabs>
        <w:tab w:val="clear" w:pos="1134"/>
        <w:tab w:val="clear" w:pos="1871"/>
        <w:tab w:val="clear" w:pos="2268"/>
      </w:tabs>
      <w:spacing w:before="0" w:after="180"/>
      <w:ind w:left="1135" w:hanging="284"/>
    </w:pPr>
    <w:rPr>
      <w:rFonts w:eastAsia="SimSun"/>
      <w:sz w:val="20"/>
      <w:lang w:eastAsia="en-GB"/>
    </w:rPr>
  </w:style>
  <w:style w:type="paragraph" w:customStyle="1" w:styleId="INDENT3">
    <w:name w:val="INDENT3"/>
    <w:basedOn w:val="Normal"/>
    <w:uiPriority w:val="99"/>
    <w:rsid w:val="002353DD"/>
    <w:pPr>
      <w:tabs>
        <w:tab w:val="clear" w:pos="1134"/>
        <w:tab w:val="clear" w:pos="1871"/>
        <w:tab w:val="clear" w:pos="2268"/>
      </w:tabs>
      <w:spacing w:before="0" w:after="180"/>
      <w:ind w:left="1701" w:hanging="567"/>
    </w:pPr>
    <w:rPr>
      <w:rFonts w:eastAsia="SimSun"/>
      <w:sz w:val="20"/>
      <w:lang w:eastAsia="en-GB"/>
    </w:rPr>
  </w:style>
  <w:style w:type="paragraph" w:customStyle="1" w:styleId="RecCCITT">
    <w:name w:val="Rec_CCITT_#"/>
    <w:basedOn w:val="Normal"/>
    <w:uiPriority w:val="99"/>
    <w:rsid w:val="002353DD"/>
    <w:pPr>
      <w:keepNext/>
      <w:keepLines/>
      <w:tabs>
        <w:tab w:val="clear" w:pos="1134"/>
        <w:tab w:val="clear" w:pos="1871"/>
        <w:tab w:val="clear" w:pos="2268"/>
      </w:tabs>
      <w:spacing w:before="0" w:after="180"/>
    </w:pPr>
    <w:rPr>
      <w:rFonts w:eastAsia="SimSun"/>
      <w:b/>
      <w:sz w:val="20"/>
      <w:lang w:eastAsia="en-GB"/>
    </w:rPr>
  </w:style>
  <w:style w:type="paragraph" w:customStyle="1" w:styleId="Guidance">
    <w:name w:val="Guidance"/>
    <w:basedOn w:val="Normal"/>
    <w:uiPriority w:val="99"/>
    <w:rsid w:val="002353DD"/>
    <w:pPr>
      <w:tabs>
        <w:tab w:val="clear" w:pos="1134"/>
        <w:tab w:val="clear" w:pos="1871"/>
        <w:tab w:val="clear" w:pos="2268"/>
      </w:tabs>
      <w:spacing w:before="0" w:after="180"/>
    </w:pPr>
    <w:rPr>
      <w:rFonts w:eastAsia="SimSun"/>
      <w:i/>
      <w:color w:val="0000FF"/>
      <w:sz w:val="20"/>
      <w:lang w:eastAsia="en-GB"/>
    </w:rPr>
  </w:style>
  <w:style w:type="paragraph" w:customStyle="1" w:styleId="ListofMilestones">
    <w:name w:val="List of Milestones"/>
    <w:basedOn w:val="Normal"/>
    <w:uiPriority w:val="99"/>
    <w:rsid w:val="002353DD"/>
    <w:pPr>
      <w:tabs>
        <w:tab w:val="clear" w:pos="1134"/>
        <w:tab w:val="clear" w:pos="1871"/>
        <w:tab w:val="clear" w:pos="2268"/>
        <w:tab w:val="left" w:pos="794"/>
        <w:tab w:val="num" w:pos="990"/>
        <w:tab w:val="left" w:pos="1191"/>
        <w:tab w:val="left" w:pos="1588"/>
        <w:tab w:val="left" w:pos="1985"/>
      </w:tabs>
      <w:ind w:left="283" w:hanging="283"/>
      <w:jc w:val="both"/>
    </w:pPr>
    <w:rPr>
      <w:rFonts w:ascii="Arial" w:hAnsi="Arial"/>
      <w:sz w:val="16"/>
      <w:lang w:val="fr-FR" w:eastAsia="en-GB"/>
    </w:rPr>
  </w:style>
  <w:style w:type="paragraph" w:customStyle="1" w:styleId="normalpuce">
    <w:name w:val="normal puce"/>
    <w:basedOn w:val="Normal"/>
    <w:uiPriority w:val="99"/>
    <w:rsid w:val="002353DD"/>
    <w:pPr>
      <w:widowControl w:val="0"/>
      <w:tabs>
        <w:tab w:val="clear" w:pos="1134"/>
        <w:tab w:val="clear" w:pos="1871"/>
        <w:tab w:val="clear" w:pos="2268"/>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2353DD"/>
    <w:pPr>
      <w:pBdr>
        <w:top w:val="single" w:sz="6" w:space="4" w:color="auto"/>
      </w:pBdr>
      <w:tabs>
        <w:tab w:val="clear" w:pos="1134"/>
        <w:tab w:val="clear" w:pos="1871"/>
        <w:tab w:val="clear" w:pos="2268"/>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uiPriority w:val="99"/>
    <w:rsid w:val="002353DD"/>
    <w:pPr>
      <w:keepNext/>
      <w:tabs>
        <w:tab w:val="clear" w:pos="1134"/>
        <w:tab w:val="clear" w:pos="1871"/>
        <w:tab w:val="clear" w:pos="2268"/>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2353DD"/>
    <w:pPr>
      <w:tabs>
        <w:tab w:val="clear" w:pos="1134"/>
        <w:tab w:val="clear" w:pos="1871"/>
        <w:tab w:val="clear" w:pos="2268"/>
        <w:tab w:val="decimal" w:pos="547"/>
      </w:tabs>
      <w:spacing w:line="280" w:lineRule="atLeast"/>
      <w:ind w:left="720" w:hanging="720"/>
    </w:pPr>
    <w:rPr>
      <w:rFonts w:ascii="Bookman Old Style" w:eastAsia="SimSun" w:hAnsi="Bookman Old Style"/>
      <w:sz w:val="20"/>
      <w:lang w:val="en-US" w:eastAsia="en-GB"/>
    </w:rPr>
  </w:style>
  <w:style w:type="paragraph" w:customStyle="1" w:styleId="Notice">
    <w:name w:val="Notice"/>
    <w:basedOn w:val="Normal"/>
    <w:uiPriority w:val="99"/>
    <w:rsid w:val="002353DD"/>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1134"/>
        <w:tab w:val="clear" w:pos="1871"/>
        <w:tab w:val="clear" w:pos="2268"/>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2353DD"/>
    <w:pPr>
      <w:tabs>
        <w:tab w:val="clear" w:pos="1134"/>
        <w:tab w:val="clear" w:pos="1871"/>
        <w:tab w:val="clear" w:pos="2268"/>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2353DD"/>
    <w:rPr>
      <w:rFonts w:ascii="Courier" w:eastAsia="MS Mincho" w:hAnsi="Courier"/>
      <w:lang w:eastAsia="en-US"/>
    </w:rPr>
  </w:style>
  <w:style w:type="character" w:customStyle="1" w:styleId="strikethrough">
    <w:name w:val="strike through"/>
    <w:uiPriority w:val="99"/>
    <w:rsid w:val="002353DD"/>
    <w:rPr>
      <w:rFonts w:cs="Times New Roman"/>
      <w:strike/>
    </w:rPr>
  </w:style>
  <w:style w:type="character" w:customStyle="1" w:styleId="subscript">
    <w:name w:val="subscript"/>
    <w:uiPriority w:val="99"/>
    <w:rsid w:val="002353DD"/>
    <w:rPr>
      <w:rFonts w:cs="Times New Roman"/>
      <w:position w:val="-6"/>
      <w:sz w:val="18"/>
    </w:rPr>
  </w:style>
  <w:style w:type="character" w:customStyle="1" w:styleId="subscriptfootnote">
    <w:name w:val="subscript_footnote"/>
    <w:uiPriority w:val="99"/>
    <w:rsid w:val="002353DD"/>
    <w:rPr>
      <w:rFonts w:cs="Times New Roman"/>
      <w:position w:val="-6"/>
      <w:sz w:val="14"/>
    </w:rPr>
  </w:style>
  <w:style w:type="character" w:customStyle="1" w:styleId="superscript0">
    <w:name w:val="superscript"/>
    <w:uiPriority w:val="99"/>
    <w:rsid w:val="002353DD"/>
    <w:rPr>
      <w:rFonts w:cs="Times New Roman"/>
      <w:position w:val="6"/>
      <w:sz w:val="18"/>
    </w:rPr>
  </w:style>
  <w:style w:type="character" w:customStyle="1" w:styleId="superscriptfootnote">
    <w:name w:val="superscript_footnote"/>
    <w:uiPriority w:val="99"/>
    <w:rsid w:val="002353DD"/>
    <w:rPr>
      <w:rFonts w:cs="Times New Roman"/>
      <w:position w:val="6"/>
      <w:sz w:val="14"/>
    </w:rPr>
  </w:style>
  <w:style w:type="paragraph" w:customStyle="1" w:styleId="Normal10">
    <w:name w:val="Normal.1"/>
    <w:basedOn w:val="Normal"/>
    <w:uiPriority w:val="99"/>
    <w:rsid w:val="002353DD"/>
    <w:pPr>
      <w:tabs>
        <w:tab w:val="clear" w:pos="1134"/>
        <w:tab w:val="clear" w:pos="1871"/>
        <w:tab w:val="clear" w:pos="2268"/>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uiPriority w:val="99"/>
    <w:rsid w:val="002353DD"/>
    <w:pPr>
      <w:tabs>
        <w:tab w:val="clear" w:pos="1134"/>
        <w:tab w:val="clear" w:pos="1871"/>
        <w:tab w:val="clear" w:pos="2268"/>
      </w:tabs>
      <w:spacing w:before="100" w:after="100"/>
      <w:ind w:left="860"/>
    </w:pPr>
    <w:rPr>
      <w:rFonts w:ascii="Times" w:eastAsia="SimSun" w:hAnsi="Times"/>
      <w:lang w:val="en-US" w:eastAsia="en-GB"/>
    </w:rPr>
  </w:style>
  <w:style w:type="paragraph" w:customStyle="1" w:styleId="Headerheaderodd1">
    <w:name w:val="Header.header odd1"/>
    <w:basedOn w:val="Normal"/>
    <w:uiPriority w:val="99"/>
    <w:rsid w:val="002353DD"/>
    <w:pPr>
      <w:tabs>
        <w:tab w:val="clear" w:pos="1134"/>
        <w:tab w:val="clear" w:pos="1871"/>
        <w:tab w:val="clear" w:pos="2268"/>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2353DD"/>
    <w:pPr>
      <w:keepLines w:val="0"/>
      <w:tabs>
        <w:tab w:val="clear" w:pos="1134"/>
        <w:tab w:val="clear" w:pos="1871"/>
        <w:tab w:val="clear" w:pos="2268"/>
      </w:tabs>
      <w:spacing w:before="240" w:after="240"/>
      <w:ind w:left="0" w:firstLine="0"/>
      <w:jc w:val="both"/>
      <w:outlineLvl w:val="9"/>
    </w:pPr>
    <w:rPr>
      <w:rFonts w:eastAsia="SimSun"/>
      <w:b w:val="0"/>
      <w:caps/>
      <w:sz w:val="24"/>
      <w:lang w:val="en-US" w:eastAsia="en-GB"/>
    </w:rPr>
  </w:style>
  <w:style w:type="paragraph" w:customStyle="1" w:styleId="Heading1H1">
    <w:name w:val="Heading 1.H1"/>
    <w:basedOn w:val="Normal"/>
    <w:next w:val="Normal"/>
    <w:uiPriority w:val="99"/>
    <w:rsid w:val="002353DD"/>
    <w:pPr>
      <w:keepNext/>
      <w:tabs>
        <w:tab w:val="clear" w:pos="1134"/>
        <w:tab w:val="clear" w:pos="1871"/>
        <w:tab w:val="clear" w:pos="2268"/>
        <w:tab w:val="num" w:pos="432"/>
      </w:tabs>
      <w:spacing w:before="240" w:after="60"/>
      <w:ind w:left="432" w:hanging="432"/>
    </w:pPr>
    <w:rPr>
      <w:rFonts w:ascii="Arial" w:eastAsia="SimSun" w:hAnsi="Arial"/>
      <w:b/>
      <w:kern w:val="28"/>
      <w:sz w:val="28"/>
      <w:lang w:eastAsia="en-GB"/>
    </w:rPr>
  </w:style>
  <w:style w:type="paragraph" w:customStyle="1" w:styleId="table0">
    <w:name w:val="table"/>
    <w:basedOn w:val="Normal"/>
    <w:next w:val="Normal"/>
    <w:uiPriority w:val="99"/>
    <w:rsid w:val="002353DD"/>
    <w:pPr>
      <w:tabs>
        <w:tab w:val="clear" w:pos="1134"/>
        <w:tab w:val="clear" w:pos="1871"/>
        <w:tab w:val="clear" w:pos="2268"/>
      </w:tabs>
      <w:spacing w:before="0"/>
      <w:jc w:val="center"/>
    </w:pPr>
    <w:rPr>
      <w:rFonts w:eastAsia="MS Mincho"/>
      <w:sz w:val="20"/>
      <w:lang w:val="en-US" w:eastAsia="en-GB"/>
    </w:rPr>
  </w:style>
  <w:style w:type="paragraph" w:customStyle="1" w:styleId="HE">
    <w:name w:val="HE"/>
    <w:basedOn w:val="Normal"/>
    <w:uiPriority w:val="99"/>
    <w:rsid w:val="002353DD"/>
    <w:pPr>
      <w:tabs>
        <w:tab w:val="clear" w:pos="1134"/>
        <w:tab w:val="clear" w:pos="1871"/>
        <w:tab w:val="clear" w:pos="2268"/>
      </w:tabs>
      <w:spacing w:before="0"/>
    </w:pPr>
    <w:rPr>
      <w:rFonts w:eastAsia="MS Mincho"/>
      <w:b/>
      <w:sz w:val="20"/>
      <w:lang w:eastAsia="en-GB"/>
    </w:rPr>
  </w:style>
  <w:style w:type="character" w:customStyle="1" w:styleId="figurecaptionChar">
    <w:name w:val="figure caption Char"/>
    <w:uiPriority w:val="99"/>
    <w:rsid w:val="002353DD"/>
    <w:rPr>
      <w:rFonts w:ascii="Bookman Old Style" w:hAnsi="Bookman Old Style" w:cs="Times New Roman"/>
      <w:b/>
      <w:bCs/>
      <w:lang w:val="en-US" w:eastAsia="en-US" w:bidi="ar-SA"/>
    </w:rPr>
  </w:style>
  <w:style w:type="paragraph" w:customStyle="1" w:styleId="Standard1">
    <w:name w:val="Standard1"/>
    <w:uiPriority w:val="99"/>
    <w:rsid w:val="002353DD"/>
    <w:pPr>
      <w:widowControl w:val="0"/>
    </w:pPr>
    <w:rPr>
      <w:rFonts w:ascii="Times New Roman" w:eastAsia="MS Mincho" w:hAnsi="Times New Roman"/>
      <w:lang w:eastAsia="en-US"/>
    </w:rPr>
  </w:style>
  <w:style w:type="paragraph" w:customStyle="1" w:styleId="EQCentered">
    <w:name w:val="EQ + Centered"/>
    <w:basedOn w:val="EQ"/>
    <w:uiPriority w:val="99"/>
    <w:rsid w:val="002353DD"/>
    <w:pPr>
      <w:spacing w:after="0"/>
    </w:pPr>
    <w:rPr>
      <w:rFonts w:ascii="Arial" w:eastAsia="Times New Roman" w:hAnsi="Arial"/>
      <w:sz w:val="22"/>
      <w:lang w:val="en-US" w:eastAsia="en-GB"/>
    </w:rPr>
  </w:style>
  <w:style w:type="paragraph" w:customStyle="1" w:styleId="NumberedList0">
    <w:name w:val="Numbered List 0"/>
    <w:basedOn w:val="Normal"/>
    <w:uiPriority w:val="99"/>
    <w:rsid w:val="002353DD"/>
    <w:pPr>
      <w:tabs>
        <w:tab w:val="clear" w:pos="1134"/>
        <w:tab w:val="clear" w:pos="1871"/>
        <w:tab w:val="clear" w:pos="2268"/>
      </w:tabs>
      <w:spacing w:before="0" w:after="220"/>
      <w:ind w:left="1298" w:hanging="1298"/>
    </w:pPr>
    <w:rPr>
      <w:rFonts w:ascii="Arial" w:eastAsia="SimSun" w:hAnsi="Arial"/>
      <w:sz w:val="22"/>
      <w:lang w:val="en-US" w:eastAsia="en-GB"/>
    </w:rPr>
  </w:style>
  <w:style w:type="paragraph" w:customStyle="1" w:styleId="NumberedList1">
    <w:name w:val="Numbered List 1"/>
    <w:basedOn w:val="Normal"/>
    <w:uiPriority w:val="99"/>
    <w:rsid w:val="002353DD"/>
    <w:pPr>
      <w:tabs>
        <w:tab w:val="clear" w:pos="1134"/>
        <w:tab w:val="clear" w:pos="1871"/>
        <w:tab w:val="clear" w:pos="2268"/>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uiPriority w:val="99"/>
    <w:rsid w:val="002353DD"/>
    <w:pPr>
      <w:ind w:left="2954"/>
    </w:pPr>
  </w:style>
  <w:style w:type="character" w:customStyle="1" w:styleId="tableentryChar">
    <w:name w:val="table entry Char"/>
    <w:link w:val="tableentry"/>
    <w:uiPriority w:val="99"/>
    <w:locked/>
    <w:rsid w:val="002353DD"/>
    <w:rPr>
      <w:rFonts w:ascii="Bookman" w:eastAsia="MS Mincho" w:hAnsi="Bookman"/>
      <w:lang w:eastAsia="en-US"/>
    </w:rPr>
  </w:style>
  <w:style w:type="paragraph" w:customStyle="1" w:styleId="tableheading">
    <w:name w:val="table heading"/>
    <w:basedOn w:val="tableentry"/>
    <w:uiPriority w:val="99"/>
    <w:rsid w:val="002353DD"/>
    <w:pPr>
      <w:keepLines/>
      <w:widowControl w:val="0"/>
      <w:jc w:val="center"/>
    </w:pPr>
    <w:rPr>
      <w:rFonts w:eastAsia="PMingLiU"/>
      <w:b/>
    </w:rPr>
  </w:style>
  <w:style w:type="paragraph" w:customStyle="1" w:styleId="numbrdlist0">
    <w:name w:val="numbrdlist"/>
    <w:basedOn w:val="Normal"/>
    <w:uiPriority w:val="99"/>
    <w:rsid w:val="002353DD"/>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2353DD"/>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2353DD"/>
    <w:rPr>
      <w:rFonts w:ascii="Times New Roman" w:eastAsia="SimSun" w:hAnsi="Times New Roman"/>
      <w:lang w:val="en-GB" w:eastAsia="en-US"/>
    </w:rPr>
  </w:style>
  <w:style w:type="paragraph" w:customStyle="1" w:styleId="FooterQP">
    <w:name w:val="Footer_QP"/>
    <w:basedOn w:val="Normal"/>
    <w:uiPriority w:val="99"/>
    <w:rsid w:val="002353DD"/>
    <w:pPr>
      <w:tabs>
        <w:tab w:val="clear" w:pos="1134"/>
        <w:tab w:val="clear" w:pos="1871"/>
        <w:tab w:val="clear" w:pos="2268"/>
        <w:tab w:val="left" w:pos="907"/>
        <w:tab w:val="right" w:pos="8789"/>
        <w:tab w:val="right" w:pos="9639"/>
      </w:tabs>
      <w:spacing w:before="0"/>
    </w:pPr>
    <w:rPr>
      <w:b/>
      <w:sz w:val="22"/>
    </w:rPr>
  </w:style>
  <w:style w:type="character" w:customStyle="1" w:styleId="H11Char">
    <w:name w:val="H11 Char"/>
    <w:uiPriority w:val="99"/>
    <w:rsid w:val="002353DD"/>
    <w:rPr>
      <w:rFonts w:cs="Times New Roman"/>
      <w:b/>
      <w:sz w:val="24"/>
      <w:lang w:val="en-GB" w:eastAsia="en-US" w:bidi="ar-SA"/>
    </w:rPr>
  </w:style>
  <w:style w:type="paragraph" w:customStyle="1" w:styleId="FootnoteTextA">
    <w:name w:val="Footnote Text A"/>
    <w:uiPriority w:val="99"/>
    <w:rsid w:val="002353DD"/>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2353DD"/>
    <w:rPr>
      <w:rFonts w:cs="Times New Roman"/>
    </w:rPr>
  </w:style>
  <w:style w:type="paragraph" w:customStyle="1" w:styleId="Statement">
    <w:name w:val="Statement"/>
    <w:basedOn w:val="SpecialFooter"/>
    <w:uiPriority w:val="99"/>
    <w:rsid w:val="002353DD"/>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Rientra1">
    <w:name w:val="Rientra1"/>
    <w:basedOn w:val="Normal"/>
    <w:uiPriority w:val="99"/>
    <w:rsid w:val="002353DD"/>
    <w:pPr>
      <w:tabs>
        <w:tab w:val="clear" w:pos="1134"/>
        <w:tab w:val="clear" w:pos="1871"/>
        <w:tab w:val="clear" w:pos="2268"/>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2353DD"/>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2353DD"/>
    <w:rPr>
      <w:rFonts w:ascii="Times New Roman" w:hAnsi="Times New Roman" w:cs="Times New Roman"/>
      <w:b/>
      <w:sz w:val="28"/>
      <w:lang w:val="en-GB" w:eastAsia="en-US"/>
    </w:rPr>
  </w:style>
  <w:style w:type="paragraph" w:customStyle="1" w:styleId="numbersright">
    <w:name w:val="numbers right"/>
    <w:uiPriority w:val="99"/>
    <w:rsid w:val="002353DD"/>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2353DD"/>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2353DD"/>
    <w:rPr>
      <w:rFonts w:cs="Times New Roman"/>
      <w:sz w:val="22"/>
      <w:lang w:val="en-GB" w:eastAsia="en-US" w:bidi="ar-SA"/>
    </w:rPr>
  </w:style>
  <w:style w:type="character" w:customStyle="1" w:styleId="TableTextChar0">
    <w:name w:val="Table_Text Char"/>
    <w:link w:val="TableText0"/>
    <w:uiPriority w:val="99"/>
    <w:locked/>
    <w:rsid w:val="002353DD"/>
    <w:rPr>
      <w:rFonts w:ascii="Times New Roman" w:eastAsia="MS Mincho" w:hAnsi="Times New Roman"/>
      <w:sz w:val="18"/>
      <w:lang w:val="en-GB" w:eastAsia="en-US"/>
    </w:rPr>
  </w:style>
  <w:style w:type="paragraph" w:customStyle="1" w:styleId="ParaNum">
    <w:name w:val="ParaNum"/>
    <w:basedOn w:val="Normal"/>
    <w:link w:val="ParaNumChar1"/>
    <w:uiPriority w:val="99"/>
    <w:rsid w:val="002353DD"/>
    <w:pPr>
      <w:tabs>
        <w:tab w:val="clear" w:pos="1134"/>
        <w:tab w:val="clear" w:pos="1871"/>
        <w:tab w:val="clear" w:pos="2268"/>
        <w:tab w:val="num" w:pos="1440"/>
      </w:tabs>
      <w:overflowPunct/>
      <w:autoSpaceDE/>
      <w:autoSpaceDN/>
      <w:adjustRightInd/>
      <w:spacing w:before="0" w:after="120"/>
      <w:ind w:firstLine="720"/>
      <w:textAlignment w:val="auto"/>
    </w:pPr>
    <w:rPr>
      <w:sz w:val="22"/>
      <w:szCs w:val="24"/>
      <w:lang w:val="en-US"/>
    </w:rPr>
  </w:style>
  <w:style w:type="character" w:customStyle="1" w:styleId="ParaNumChar1">
    <w:name w:val="ParaNum Char1"/>
    <w:link w:val="ParaNum"/>
    <w:uiPriority w:val="99"/>
    <w:locked/>
    <w:rsid w:val="002353DD"/>
    <w:rPr>
      <w:rFonts w:ascii="Times New Roman" w:hAnsi="Times New Roman"/>
      <w:sz w:val="22"/>
      <w:szCs w:val="24"/>
      <w:lang w:eastAsia="en-US"/>
    </w:rPr>
  </w:style>
  <w:style w:type="paragraph" w:customStyle="1" w:styleId="SP10155650">
    <w:name w:val="SP.10.155650"/>
    <w:basedOn w:val="Normal"/>
    <w:uiPriority w:val="99"/>
    <w:rsid w:val="002353DD"/>
    <w:pPr>
      <w:tabs>
        <w:tab w:val="clear" w:pos="1134"/>
        <w:tab w:val="clear" w:pos="1871"/>
        <w:tab w:val="clear" w:pos="2268"/>
      </w:tabs>
      <w:overflowPunct/>
      <w:spacing w:before="0"/>
      <w:textAlignment w:val="auto"/>
    </w:pPr>
    <w:rPr>
      <w:rFonts w:ascii="EFBBIC+Arial,Bold" w:hAnsi="EFBBIC+Arial,Bold"/>
      <w:szCs w:val="24"/>
      <w:lang w:val="en-US" w:eastAsia="zh-CN"/>
    </w:rPr>
  </w:style>
  <w:style w:type="paragraph" w:customStyle="1" w:styleId="output">
    <w:name w:val="output"/>
    <w:basedOn w:val="Normal"/>
    <w:uiPriority w:val="99"/>
    <w:rsid w:val="002353DD"/>
    <w:pPr>
      <w:tabs>
        <w:tab w:val="clear" w:pos="1134"/>
        <w:tab w:val="clear" w:pos="1871"/>
        <w:tab w:val="clear" w:pos="2268"/>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2353DD"/>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customStyle="1" w:styleId="p18">
    <w:name w:val="p18"/>
    <w:basedOn w:val="Normal"/>
    <w:uiPriority w:val="99"/>
    <w:rsid w:val="002353DD"/>
    <w:pPr>
      <w:tabs>
        <w:tab w:val="clear" w:pos="1134"/>
        <w:tab w:val="clear" w:pos="1871"/>
        <w:tab w:val="clear" w:pos="2268"/>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2353DD"/>
    <w:pPr>
      <w:tabs>
        <w:tab w:val="clear" w:pos="1134"/>
        <w:tab w:val="clear" w:pos="1871"/>
        <w:tab w:val="clear" w:pos="2268"/>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Equation2">
    <w:name w:val="Equation2"/>
    <w:aliases w:val="eq Char"/>
    <w:uiPriority w:val="99"/>
    <w:rsid w:val="002353DD"/>
    <w:rPr>
      <w:rFonts w:cs="Times New Roman"/>
      <w:lang w:val="en-GB" w:eastAsia="de-DE" w:bidi="ar-SA"/>
    </w:rPr>
  </w:style>
  <w:style w:type="paragraph" w:customStyle="1" w:styleId="LSDeadline">
    <w:name w:val="LSDeadline"/>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uiPriority w:val="99"/>
    <w:rsid w:val="002353DD"/>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uiPriority w:val="99"/>
    <w:rsid w:val="002353DD"/>
  </w:style>
  <w:style w:type="paragraph" w:customStyle="1" w:styleId="LSForComment">
    <w:name w:val="LSForComment"/>
    <w:basedOn w:val="LSForAction"/>
    <w:uiPriority w:val="99"/>
    <w:rsid w:val="002353DD"/>
  </w:style>
  <w:style w:type="paragraph" w:customStyle="1" w:styleId="pPara">
    <w:name w:val="pPara"/>
    <w:basedOn w:val="Normal"/>
    <w:uiPriority w:val="99"/>
    <w:rsid w:val="002353DD"/>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2353DD"/>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2353DD"/>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2353DD"/>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2353DD"/>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2353DD"/>
    <w:rPr>
      <w:rFonts w:cs="Times New Roman"/>
    </w:rPr>
  </w:style>
  <w:style w:type="paragraph" w:customStyle="1" w:styleId="Framecontents">
    <w:name w:val="Frame contents"/>
    <w:basedOn w:val="Normal"/>
    <w:uiPriority w:val="99"/>
    <w:rsid w:val="002353DD"/>
    <w:pPr>
      <w:widowControl w:val="0"/>
      <w:tabs>
        <w:tab w:val="clear" w:pos="1134"/>
        <w:tab w:val="clear" w:pos="1871"/>
        <w:tab w:val="clear" w:pos="2268"/>
      </w:tabs>
      <w:suppressAutoHyphens/>
      <w:overflowPunct/>
      <w:autoSpaceDE/>
      <w:autoSpaceDN/>
      <w:adjustRightInd/>
      <w:spacing w:before="0"/>
      <w:jc w:val="both"/>
      <w:textAlignment w:val="auto"/>
    </w:pPr>
    <w:rPr>
      <w:rFonts w:ascii="Times" w:eastAsia="SimSun" w:hAnsi="Times"/>
      <w:lang w:val="en-US"/>
    </w:rPr>
  </w:style>
  <w:style w:type="paragraph" w:customStyle="1" w:styleId="MyHeading2">
    <w:name w:val="MyHeading 2"/>
    <w:uiPriority w:val="99"/>
    <w:rsid w:val="002353DD"/>
    <w:rPr>
      <w:rFonts w:ascii="Arial" w:hAnsi="Arial"/>
      <w:b/>
      <w:i/>
      <w:color w:val="000000"/>
      <w:sz w:val="28"/>
      <w:lang w:eastAsia="en-US"/>
    </w:rPr>
  </w:style>
  <w:style w:type="paragraph" w:customStyle="1" w:styleId="SP16282925">
    <w:name w:val="SP.16.282925"/>
    <w:basedOn w:val="Normal"/>
    <w:next w:val="Normal"/>
    <w:uiPriority w:val="99"/>
    <w:rsid w:val="002353DD"/>
    <w:pPr>
      <w:tabs>
        <w:tab w:val="clear" w:pos="1134"/>
        <w:tab w:val="clear" w:pos="1871"/>
        <w:tab w:val="clear" w:pos="2268"/>
      </w:tabs>
      <w:overflowPunct/>
      <w:spacing w:before="360" w:after="240"/>
      <w:textAlignment w:val="auto"/>
    </w:pPr>
    <w:rPr>
      <w:rFonts w:ascii="Arial"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2353DD"/>
    <w:pPr>
      <w:tabs>
        <w:tab w:val="clear" w:pos="1134"/>
        <w:tab w:val="clear" w:pos="1871"/>
        <w:tab w:val="clear" w:pos="2268"/>
      </w:tabs>
      <w:overflowPunct/>
      <w:autoSpaceDE/>
      <w:autoSpaceDN/>
      <w:adjustRightInd/>
      <w:spacing w:before="240" w:after="200"/>
      <w:textAlignment w:val="auto"/>
    </w:pPr>
    <w:rPr>
      <w:rFonts w:eastAsia="SimSun"/>
      <w:bCs/>
      <w:sz w:val="20"/>
      <w:lang w:val="en-US"/>
    </w:rPr>
  </w:style>
  <w:style w:type="paragraph" w:customStyle="1" w:styleId="ProcBullet2">
    <w:name w:val="ProcBullet2"/>
    <w:basedOn w:val="ListBullet2"/>
    <w:uiPriority w:val="99"/>
    <w:rsid w:val="002353DD"/>
    <w:pPr>
      <w:widowControl w:val="0"/>
      <w:suppressAutoHyphens/>
      <w:spacing w:after="0"/>
      <w:ind w:left="720" w:hanging="360"/>
    </w:pPr>
    <w:rPr>
      <w:rFonts w:ascii="Times" w:hAnsi="Times"/>
      <w:lang w:eastAsia="en-US"/>
    </w:rPr>
  </w:style>
  <w:style w:type="character" w:customStyle="1" w:styleId="SC84002">
    <w:name w:val="SC.8.4002"/>
    <w:uiPriority w:val="99"/>
    <w:rsid w:val="002353DD"/>
    <w:rPr>
      <w:color w:val="000000"/>
      <w:sz w:val="20"/>
    </w:rPr>
  </w:style>
  <w:style w:type="paragraph" w:customStyle="1" w:styleId="SP8176185">
    <w:name w:val="SP.8.176185"/>
    <w:basedOn w:val="Normal"/>
    <w:uiPriority w:val="99"/>
    <w:rsid w:val="002353DD"/>
    <w:pPr>
      <w:tabs>
        <w:tab w:val="clear" w:pos="1134"/>
        <w:tab w:val="clear" w:pos="1871"/>
        <w:tab w:val="clear" w:pos="2268"/>
      </w:tabs>
      <w:overflowPunct/>
      <w:spacing w:before="0"/>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2353DD"/>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2353DD"/>
    <w:rPr>
      <w:color w:val="000000"/>
      <w:sz w:val="20"/>
    </w:rPr>
  </w:style>
  <w:style w:type="paragraph" w:customStyle="1" w:styleId="SP8118797">
    <w:name w:val="SP.8.118797"/>
    <w:basedOn w:val="Normal"/>
    <w:next w:val="Normal"/>
    <w:uiPriority w:val="99"/>
    <w:rsid w:val="002353DD"/>
    <w:pPr>
      <w:tabs>
        <w:tab w:val="clear" w:pos="1134"/>
        <w:tab w:val="clear" w:pos="1871"/>
        <w:tab w:val="clear" w:pos="2268"/>
      </w:tabs>
      <w:overflowPunct/>
      <w:spacing w:before="0"/>
      <w:textAlignment w:val="auto"/>
    </w:pPr>
    <w:rPr>
      <w:rFonts w:ascii="EFBBIE+TimesNewRoman" w:hAnsi="EFBBIE+TimesNewRoman"/>
      <w:szCs w:val="24"/>
      <w:lang w:val="en-US" w:eastAsia="ja-JP"/>
    </w:rPr>
  </w:style>
  <w:style w:type="paragraph" w:customStyle="1" w:styleId="SP9278530">
    <w:name w:val="SP.9.278530"/>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94002">
    <w:name w:val="SC.9.4002"/>
    <w:uiPriority w:val="99"/>
    <w:rsid w:val="002353DD"/>
    <w:rPr>
      <w:color w:val="000000"/>
      <w:sz w:val="20"/>
    </w:rPr>
  </w:style>
  <w:style w:type="paragraph" w:customStyle="1" w:styleId="SP17233506">
    <w:name w:val="SP.17.233506"/>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character" w:customStyle="1" w:styleId="SC17167942">
    <w:name w:val="SC.17.167942"/>
    <w:uiPriority w:val="99"/>
    <w:rsid w:val="002353DD"/>
    <w:rPr>
      <w:color w:val="000000"/>
      <w:sz w:val="20"/>
    </w:rPr>
  </w:style>
  <w:style w:type="paragraph" w:customStyle="1" w:styleId="SP16114693">
    <w:name w:val="SP.16.114693"/>
    <w:basedOn w:val="Normal"/>
    <w:uiPriority w:val="99"/>
    <w:rsid w:val="002353DD"/>
    <w:pPr>
      <w:tabs>
        <w:tab w:val="clear" w:pos="1134"/>
        <w:tab w:val="clear" w:pos="1871"/>
        <w:tab w:val="clear" w:pos="2268"/>
      </w:tabs>
      <w:overflowPunct/>
      <w:spacing w:before="0"/>
      <w:textAlignment w:val="auto"/>
    </w:pPr>
    <w:rPr>
      <w:rFonts w:ascii="BDAMII+Arial,Bold" w:hAnsi="BDAMII+Arial,Bold"/>
      <w:szCs w:val="24"/>
      <w:lang w:val="en-US" w:eastAsia="zh-CN"/>
    </w:rPr>
  </w:style>
  <w:style w:type="character" w:customStyle="1" w:styleId="SC16192530">
    <w:name w:val="SC.16.192530"/>
    <w:uiPriority w:val="99"/>
    <w:rsid w:val="002353DD"/>
    <w:rPr>
      <w:color w:val="000000"/>
      <w:sz w:val="20"/>
    </w:rPr>
  </w:style>
  <w:style w:type="paragraph" w:customStyle="1" w:styleId="SP16114695">
    <w:name w:val="SP.16.114695"/>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SP16114731">
    <w:name w:val="SP.16.114731"/>
    <w:basedOn w:val="Normal"/>
    <w:uiPriority w:val="99"/>
    <w:rsid w:val="002353DD"/>
    <w:pPr>
      <w:tabs>
        <w:tab w:val="clear" w:pos="1134"/>
        <w:tab w:val="clear" w:pos="1871"/>
        <w:tab w:val="clear" w:pos="2268"/>
      </w:tabs>
      <w:overflowPunct/>
      <w:spacing w:before="0"/>
      <w:textAlignment w:val="auto"/>
    </w:pPr>
    <w:rPr>
      <w:rFonts w:ascii="BDAMKJ+TimesNewRoman" w:hAnsi="BDAMKJ+TimesNewRoman"/>
      <w:szCs w:val="24"/>
      <w:lang w:val="en-US" w:eastAsia="zh-CN"/>
    </w:rPr>
  </w:style>
  <w:style w:type="paragraph" w:customStyle="1" w:styleId="FigureSource">
    <w:name w:val="Figure Source"/>
    <w:basedOn w:val="Normal"/>
    <w:next w:val="Normal"/>
    <w:uiPriority w:val="99"/>
    <w:rsid w:val="002353DD"/>
    <w:pPr>
      <w:keepNext/>
      <w:pBdr>
        <w:bottom w:val="single" w:sz="18" w:space="10" w:color="auto"/>
      </w:pBdr>
      <w:shd w:val="clear" w:color="00FFFF" w:fill="auto"/>
      <w:tabs>
        <w:tab w:val="clear" w:pos="1134"/>
        <w:tab w:val="clear" w:pos="1871"/>
        <w:tab w:val="clear" w:pos="2268"/>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2353DD"/>
    <w:pPr>
      <w:keepNext/>
      <w:keepLines/>
      <w:pBdr>
        <w:top w:val="single" w:sz="18" w:space="10" w:color="auto"/>
      </w:pBdr>
      <w:shd w:val="clear" w:color="00FFFF" w:fill="auto"/>
      <w:tabs>
        <w:tab w:val="clear" w:pos="1134"/>
        <w:tab w:val="clear" w:pos="1871"/>
        <w:tab w:val="clear" w:pos="2268"/>
        <w:tab w:val="left" w:pos="170"/>
      </w:tabs>
      <w:overflowPunct/>
      <w:autoSpaceDE/>
      <w:autoSpaceDN/>
      <w:adjustRightInd/>
      <w:spacing w:before="0"/>
      <w:jc w:val="both"/>
      <w:textAlignment w:val="auto"/>
    </w:pPr>
    <w:rPr>
      <w:rFonts w:ascii="Times" w:hAnsi="Times"/>
      <w:b/>
      <w:sz w:val="22"/>
      <w:lang w:val="en-US"/>
    </w:rPr>
  </w:style>
  <w:style w:type="paragraph" w:customStyle="1" w:styleId="TOCHeading1">
    <w:name w:val="TOC Heading1"/>
    <w:basedOn w:val="Heading1"/>
    <w:next w:val="Normal"/>
    <w:uiPriority w:val="99"/>
    <w:rsid w:val="002353DD"/>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eastAsia="SimSun" w:hAnsi="Cambria"/>
      <w:bCs/>
      <w:color w:val="365F91"/>
      <w:szCs w:val="28"/>
      <w:lang w:val="en-US"/>
    </w:rPr>
  </w:style>
  <w:style w:type="paragraph" w:customStyle="1" w:styleId="IntenseQuote1">
    <w:name w:val="Intense Quote1"/>
    <w:basedOn w:val="Normal"/>
    <w:next w:val="Normal"/>
    <w:uiPriority w:val="99"/>
    <w:rsid w:val="002353DD"/>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2353DD"/>
    <w:pPr>
      <w:tabs>
        <w:tab w:val="clear" w:pos="1134"/>
        <w:tab w:val="clear" w:pos="1871"/>
        <w:tab w:val="clear" w:pos="2268"/>
      </w:tabs>
      <w:overflowPunct/>
      <w:autoSpaceDE/>
      <w:autoSpaceDN/>
      <w:adjustRightInd/>
      <w:spacing w:before="0" w:after="200" w:line="276" w:lineRule="auto"/>
      <w:jc w:val="both"/>
      <w:textAlignment w:val="auto"/>
    </w:pPr>
    <w:rPr>
      <w:rFonts w:eastAsia="SimSun"/>
      <w:i/>
      <w:iCs/>
      <w:color w:val="000000"/>
      <w:sz w:val="20"/>
      <w:szCs w:val="22"/>
      <w:lang w:val="en-US"/>
    </w:rPr>
  </w:style>
  <w:style w:type="character" w:customStyle="1" w:styleId="IntenseQuoteChar1">
    <w:name w:val="Intense Quote Char1"/>
    <w:uiPriority w:val="99"/>
    <w:rsid w:val="002353DD"/>
    <w:rPr>
      <w:rFonts w:ascii="Times New Roman" w:hAnsi="Times New Roman" w:cs="Times New Roman"/>
      <w:b/>
      <w:bCs/>
      <w:i/>
      <w:iCs/>
      <w:color w:val="4F81BD"/>
      <w:sz w:val="24"/>
      <w:lang w:val="en-GB" w:eastAsia="en-US"/>
    </w:rPr>
  </w:style>
  <w:style w:type="character" w:customStyle="1" w:styleId="QuoteChar1">
    <w:name w:val="Quote Char1"/>
    <w:uiPriority w:val="99"/>
    <w:rsid w:val="002353DD"/>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2353DD"/>
    <w:rPr>
      <w:lang w:val="en-US" w:eastAsia="en-US"/>
    </w:rPr>
  </w:style>
  <w:style w:type="character" w:customStyle="1" w:styleId="StyleAsianSimSunBold">
    <w:name w:val="Style (Asian) SimSun 小四 Bold"/>
    <w:uiPriority w:val="99"/>
    <w:rsid w:val="002353DD"/>
    <w:rPr>
      <w:rFonts w:ascii="Arial" w:eastAsia="SimSun" w:hAnsi="Arial"/>
      <w:kern w:val="2"/>
      <w:sz w:val="32"/>
    </w:rPr>
  </w:style>
  <w:style w:type="character" w:customStyle="1" w:styleId="StyleAsianBodyAsianBold">
    <w:name w:val="Style (Asian) +Body Asian 小四 Bold"/>
    <w:uiPriority w:val="99"/>
    <w:rsid w:val="002353DD"/>
    <w:rPr>
      <w:rFonts w:eastAsia="SimSun"/>
      <w:b/>
      <w:kern w:val="0"/>
      <w:sz w:val="24"/>
    </w:rPr>
  </w:style>
  <w:style w:type="character" w:customStyle="1" w:styleId="StyleAsianBodyAsianBold1">
    <w:name w:val="Style (Asian) +Body Asian 小四 Bold1"/>
    <w:uiPriority w:val="99"/>
    <w:rsid w:val="002353DD"/>
    <w:rPr>
      <w:rFonts w:eastAsia="SimSun"/>
      <w:b/>
      <w:sz w:val="24"/>
    </w:rPr>
  </w:style>
  <w:style w:type="character" w:customStyle="1" w:styleId="StyleAsianSimSunBold1">
    <w:name w:val="Style (Asian) SimSun 小四 Bold1"/>
    <w:uiPriority w:val="99"/>
    <w:rsid w:val="002353DD"/>
    <w:rPr>
      <w:rFonts w:eastAsia="SimSun"/>
      <w:b/>
      <w:kern w:val="0"/>
      <w:sz w:val="24"/>
    </w:rPr>
  </w:style>
  <w:style w:type="paragraph" w:customStyle="1" w:styleId="Listenabsatz1">
    <w:name w:val="Listenabsatz1"/>
    <w:basedOn w:val="Normal"/>
    <w:uiPriority w:val="99"/>
    <w:rsid w:val="002353DD"/>
    <w:pPr>
      <w:tabs>
        <w:tab w:val="clear" w:pos="1134"/>
        <w:tab w:val="clear" w:pos="1871"/>
        <w:tab w:val="clear" w:pos="2268"/>
      </w:tabs>
      <w:overflowPunct/>
      <w:autoSpaceDE/>
      <w:autoSpaceDN/>
      <w:adjustRightInd/>
      <w:spacing w:before="0" w:after="200" w:line="276" w:lineRule="auto"/>
      <w:ind w:left="720"/>
      <w:textAlignment w:val="auto"/>
    </w:pPr>
    <w:rPr>
      <w:rFonts w:ascii="Calibri" w:eastAsia="SimSun" w:hAnsi="Calibri"/>
      <w:sz w:val="22"/>
      <w:szCs w:val="22"/>
      <w:lang w:val="en-US"/>
    </w:rPr>
  </w:style>
  <w:style w:type="character" w:customStyle="1" w:styleId="FigureNo0">
    <w:name w:val="Figure_No (文字)"/>
    <w:uiPriority w:val="99"/>
    <w:locked/>
    <w:rsid w:val="002353DD"/>
    <w:rPr>
      <w:rFonts w:ascii="Times New Roman" w:hAnsi="Times New Roman"/>
      <w:caps/>
      <w:lang w:val="en-GB" w:eastAsia="en-US"/>
    </w:rPr>
  </w:style>
  <w:style w:type="character" w:customStyle="1" w:styleId="blackten1">
    <w:name w:val="blackten1"/>
    <w:uiPriority w:val="99"/>
    <w:rsid w:val="002353DD"/>
    <w:rPr>
      <w:rFonts w:ascii="Verdana" w:hAnsi="Verdana"/>
      <w:color w:val="000000"/>
      <w:sz w:val="19"/>
    </w:rPr>
  </w:style>
  <w:style w:type="character" w:customStyle="1" w:styleId="FootnoteCharacters">
    <w:name w:val="Footnote Characters"/>
    <w:uiPriority w:val="99"/>
    <w:rsid w:val="002353DD"/>
    <w:rPr>
      <w:vertAlign w:val="superscript"/>
    </w:rPr>
  </w:style>
  <w:style w:type="paragraph" w:customStyle="1" w:styleId="paragraph">
    <w:name w:val="paragraph"/>
    <w:basedOn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20"/>
      <w:lang w:val="en-US"/>
    </w:rPr>
  </w:style>
  <w:style w:type="paragraph" w:customStyle="1" w:styleId="IEEEStdsNumberedListLevel1">
    <w:name w:val="IEEEStds Numbered List Level 1"/>
    <w:uiPriority w:val="99"/>
    <w:rsid w:val="002353DD"/>
    <w:pPr>
      <w:keepLines/>
      <w:tabs>
        <w:tab w:val="num" w:pos="907"/>
      </w:tabs>
      <w:spacing w:after="120"/>
      <w:ind w:left="907" w:hanging="360"/>
      <w:jc w:val="both"/>
      <w:outlineLvl w:val="0"/>
    </w:pPr>
    <w:rPr>
      <w:rFonts w:ascii="Times New Roman" w:eastAsia="MS Mincho" w:hAnsi="Times New Roman"/>
      <w:lang w:eastAsia="en-US"/>
    </w:rPr>
  </w:style>
  <w:style w:type="paragraph" w:customStyle="1" w:styleId="IEEEStdsNumberedListLevel2">
    <w:name w:val="IEEEStds Numbered List Level 2"/>
    <w:basedOn w:val="IEEEStdsNumberedListLevel1"/>
    <w:uiPriority w:val="99"/>
    <w:rsid w:val="002353DD"/>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2353DD"/>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2353DD"/>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2353DD"/>
    <w:pPr>
      <w:tabs>
        <w:tab w:val="num" w:pos="2880"/>
      </w:tabs>
      <w:ind w:left="2880" w:hanging="533"/>
      <w:outlineLvl w:val="4"/>
    </w:pPr>
  </w:style>
  <w:style w:type="character" w:customStyle="1" w:styleId="Hyperlink1">
    <w:name w:val="Hyperlink1"/>
    <w:uiPriority w:val="99"/>
    <w:rsid w:val="002353DD"/>
    <w:rPr>
      <w:color w:val="0000FF"/>
    </w:rPr>
  </w:style>
  <w:style w:type="character" w:customStyle="1" w:styleId="Style14ptBoldItalic">
    <w:name w:val="Style 14 pt Bold Italic"/>
    <w:uiPriority w:val="99"/>
    <w:rsid w:val="002353DD"/>
    <w:rPr>
      <w:rFonts w:ascii="Arial" w:hAnsi="Arial"/>
      <w:b/>
      <w:i/>
      <w:sz w:val="28"/>
    </w:rPr>
  </w:style>
  <w:style w:type="paragraph" w:customStyle="1" w:styleId="picture">
    <w:name w:val="picture"/>
    <w:basedOn w:val="Normal"/>
    <w:uiPriority w:val="99"/>
    <w:rsid w:val="002353DD"/>
    <w:pPr>
      <w:tabs>
        <w:tab w:val="clear" w:pos="1134"/>
        <w:tab w:val="clear" w:pos="1871"/>
        <w:tab w:val="clear" w:pos="2268"/>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lang w:val="en-US"/>
    </w:rPr>
  </w:style>
  <w:style w:type="paragraph" w:customStyle="1" w:styleId="equation0">
    <w:name w:val="equation"/>
    <w:basedOn w:val="Normal"/>
    <w:uiPriority w:val="99"/>
    <w:rsid w:val="002353DD"/>
    <w:pPr>
      <w:tabs>
        <w:tab w:val="clear" w:pos="1134"/>
        <w:tab w:val="clear" w:pos="1871"/>
        <w:tab w:val="clear" w:pos="2268"/>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2353DD"/>
    <w:rPr>
      <w:rFonts w:ascii="Times New Roman" w:hAnsi="Times New Roman"/>
      <w:b/>
      <w:sz w:val="24"/>
      <w:lang w:val="ru-RU" w:eastAsia="ru-RU"/>
    </w:rPr>
  </w:style>
  <w:style w:type="paragraph" w:customStyle="1" w:styleId="StyleBodyTextSymbolsymbol">
    <w:name w:val="Style Body Text + Symbol (symbol)"/>
    <w:basedOn w:val="Normal"/>
    <w:uiPriority w:val="99"/>
    <w:rsid w:val="002353DD"/>
    <w:pPr>
      <w:tabs>
        <w:tab w:val="clear" w:pos="1134"/>
        <w:tab w:val="clear" w:pos="1871"/>
        <w:tab w:val="clear" w:pos="2268"/>
      </w:tabs>
      <w:overflowPunct/>
      <w:autoSpaceDE/>
      <w:autoSpaceDN/>
      <w:adjustRightInd/>
      <w:spacing w:before="0"/>
      <w:ind w:firstLine="720"/>
      <w:jc w:val="both"/>
      <w:textAlignment w:val="auto"/>
    </w:pPr>
    <w:rPr>
      <w:rFonts w:ascii="Symbol" w:hAnsi="Symbol"/>
      <w:i/>
      <w:szCs w:val="24"/>
      <w:lang w:val="en-US"/>
    </w:rPr>
  </w:style>
  <w:style w:type="character" w:customStyle="1" w:styleId="StyleBodyTextSymbolsymbolChar">
    <w:name w:val="Style Body Text + Symbol (symbol) Char"/>
    <w:uiPriority w:val="99"/>
    <w:rsid w:val="002353DD"/>
    <w:rPr>
      <w:rFonts w:ascii="Symbol" w:hAnsi="Symbol"/>
      <w:b/>
      <w:i/>
      <w:sz w:val="24"/>
      <w:lang w:val="en-US" w:eastAsia="en-US"/>
    </w:rPr>
  </w:style>
  <w:style w:type="paragraph" w:customStyle="1" w:styleId="Figurecaption1">
    <w:name w:val="Figure caption"/>
    <w:basedOn w:val="Normal"/>
    <w:uiPriority w:val="99"/>
    <w:rsid w:val="002353DD"/>
    <w:pPr>
      <w:tabs>
        <w:tab w:val="clear" w:pos="1134"/>
        <w:tab w:val="clear" w:pos="1871"/>
        <w:tab w:val="clear" w:pos="2268"/>
      </w:tabs>
      <w:overflowPunct/>
      <w:autoSpaceDE/>
      <w:autoSpaceDN/>
      <w:adjustRightInd/>
      <w:spacing w:after="240"/>
      <w:jc w:val="both"/>
      <w:textAlignment w:val="auto"/>
    </w:pPr>
    <w:rPr>
      <w:rFonts w:ascii="Arial" w:hAnsi="Arial"/>
      <w:sz w:val="20"/>
      <w:szCs w:val="24"/>
      <w:lang w:val="en-US"/>
    </w:rPr>
  </w:style>
  <w:style w:type="character" w:customStyle="1" w:styleId="FigurecaptionChar0">
    <w:name w:val="Figure caption Char"/>
    <w:uiPriority w:val="99"/>
    <w:rsid w:val="002353DD"/>
    <w:rPr>
      <w:rFonts w:ascii="Arial" w:hAnsi="Arial"/>
      <w:b/>
      <w:sz w:val="24"/>
      <w:lang w:val="en-US" w:eastAsia="en-US"/>
    </w:rPr>
  </w:style>
  <w:style w:type="paragraph" w:customStyle="1" w:styleId="ReferencesText">
    <w:name w:val="References Text"/>
    <w:basedOn w:val="Normal"/>
    <w:uiPriority w:val="99"/>
    <w:rsid w:val="002353DD"/>
    <w:pPr>
      <w:tabs>
        <w:tab w:val="clear" w:pos="1134"/>
        <w:tab w:val="clear" w:pos="1871"/>
        <w:tab w:val="clear" w:pos="2268"/>
        <w:tab w:val="left" w:pos="720"/>
      </w:tabs>
      <w:overflowPunct/>
      <w:autoSpaceDE/>
      <w:autoSpaceDN/>
      <w:adjustRightInd/>
      <w:spacing w:before="0"/>
      <w:ind w:left="720" w:hanging="720"/>
      <w:jc w:val="both"/>
      <w:textAlignment w:val="auto"/>
    </w:pPr>
    <w:rPr>
      <w:szCs w:val="24"/>
      <w:lang w:val="en-US"/>
    </w:rPr>
  </w:style>
  <w:style w:type="paragraph" w:customStyle="1" w:styleId="equationArial">
    <w:name w:val="equation + Arial"/>
    <w:aliases w:val="Centered"/>
    <w:basedOn w:val="equation0"/>
    <w:uiPriority w:val="99"/>
    <w:rsid w:val="002353DD"/>
    <w:pPr>
      <w:jc w:val="center"/>
    </w:pPr>
    <w:rPr>
      <w:rFonts w:ascii="Arial" w:hAnsi="Arial" w:cs="Arial"/>
    </w:rPr>
  </w:style>
  <w:style w:type="paragraph" w:customStyle="1" w:styleId="listitem0">
    <w:name w:val="list item"/>
    <w:basedOn w:val="Normal"/>
    <w:uiPriority w:val="99"/>
    <w:rsid w:val="002353DD"/>
    <w:pPr>
      <w:tabs>
        <w:tab w:val="clear" w:pos="1134"/>
        <w:tab w:val="clear" w:pos="1871"/>
        <w:tab w:val="clear" w:pos="2268"/>
      </w:tabs>
      <w:overflowPunct/>
      <w:autoSpaceDE/>
      <w:autoSpaceDN/>
      <w:adjustRightInd/>
      <w:spacing w:before="0"/>
      <w:ind w:left="540" w:hanging="540"/>
      <w:jc w:val="both"/>
      <w:textAlignment w:val="auto"/>
    </w:pPr>
    <w:rPr>
      <w:rFonts w:ascii="Times" w:eastAsia="MS Mincho" w:hAnsi="Times"/>
      <w:sz w:val="20"/>
      <w:lang w:val="en-US"/>
    </w:rPr>
  </w:style>
  <w:style w:type="paragraph" w:customStyle="1" w:styleId="listitem2">
    <w:name w:val="list item 2"/>
    <w:basedOn w:val="listitem0"/>
    <w:uiPriority w:val="99"/>
    <w:rsid w:val="002353DD"/>
    <w:pPr>
      <w:ind w:left="1080"/>
    </w:pPr>
  </w:style>
  <w:style w:type="paragraph" w:customStyle="1" w:styleId="listitem3">
    <w:name w:val="list item 3"/>
    <w:basedOn w:val="listitem2"/>
    <w:uiPriority w:val="99"/>
    <w:rsid w:val="002353DD"/>
    <w:pPr>
      <w:ind w:left="1620"/>
    </w:pPr>
  </w:style>
  <w:style w:type="paragraph" w:customStyle="1" w:styleId="listparagraph2">
    <w:name w:val="list paragraph 2"/>
    <w:basedOn w:val="listitem2"/>
    <w:next w:val="listitem2"/>
    <w:uiPriority w:val="99"/>
    <w:rsid w:val="002353DD"/>
    <w:pPr>
      <w:spacing w:before="200"/>
      <w:ind w:firstLine="0"/>
    </w:pPr>
  </w:style>
  <w:style w:type="paragraph" w:customStyle="1" w:styleId="listparagraph3">
    <w:name w:val="list paragraph 3"/>
    <w:basedOn w:val="listitem3"/>
    <w:next w:val="listitem3"/>
    <w:uiPriority w:val="99"/>
    <w:rsid w:val="002353DD"/>
  </w:style>
  <w:style w:type="paragraph" w:customStyle="1" w:styleId="note0">
    <w:name w:val="note"/>
    <w:basedOn w:val="Normal"/>
    <w:next w:val="Normal"/>
    <w:uiPriority w:val="99"/>
    <w:rsid w:val="002353DD"/>
    <w:pPr>
      <w:tabs>
        <w:tab w:val="clear" w:pos="1134"/>
        <w:tab w:val="clear" w:pos="1871"/>
        <w:tab w:val="clear" w:pos="2268"/>
      </w:tabs>
      <w:overflowPunct/>
      <w:autoSpaceDE/>
      <w:autoSpaceDN/>
      <w:adjustRightInd/>
      <w:spacing w:before="240"/>
      <w:jc w:val="both"/>
      <w:textAlignment w:val="auto"/>
    </w:pPr>
    <w:rPr>
      <w:rFonts w:ascii="Times" w:eastAsia="MS Mincho" w:hAnsi="Times"/>
      <w:sz w:val="18"/>
      <w:lang w:val="en-US"/>
    </w:rPr>
  </w:style>
  <w:style w:type="paragraph" w:customStyle="1" w:styleId="indentedlist">
    <w:name w:val="indented list"/>
    <w:basedOn w:val="listitem0"/>
    <w:uiPriority w:val="99"/>
    <w:rsid w:val="002353DD"/>
    <w:pPr>
      <w:ind w:left="900" w:hanging="900"/>
    </w:pPr>
  </w:style>
  <w:style w:type="paragraph" w:customStyle="1" w:styleId="member">
    <w:name w:val="member"/>
    <w:basedOn w:val="Normal"/>
    <w:uiPriority w:val="99"/>
    <w:rsid w:val="002353DD"/>
    <w:pPr>
      <w:tabs>
        <w:tab w:val="clear" w:pos="1134"/>
        <w:tab w:val="clear" w:pos="1871"/>
        <w:tab w:val="clear" w:pos="2268"/>
      </w:tabs>
      <w:overflowPunct/>
      <w:autoSpaceDE/>
      <w:autoSpaceDN/>
      <w:adjustRightInd/>
      <w:spacing w:before="0"/>
      <w:jc w:val="both"/>
      <w:textAlignment w:val="auto"/>
    </w:pPr>
    <w:rPr>
      <w:rFonts w:ascii="Times" w:eastAsia="MS Mincho" w:hAnsi="Times"/>
      <w:sz w:val="20"/>
      <w:lang w:val="en-US"/>
    </w:rPr>
  </w:style>
  <w:style w:type="paragraph" w:customStyle="1" w:styleId="ParagraphNumbered">
    <w:name w:val="Paragraph_Numbered"/>
    <w:basedOn w:val="Normal"/>
    <w:uiPriority w:val="99"/>
    <w:rsid w:val="002353DD"/>
    <w:pPr>
      <w:tabs>
        <w:tab w:val="clear" w:pos="1134"/>
        <w:tab w:val="clear" w:pos="1871"/>
        <w:tab w:val="clear" w:pos="2268"/>
        <w:tab w:val="num" w:pos="360"/>
        <w:tab w:val="num" w:pos="720"/>
      </w:tabs>
      <w:overflowPunct/>
      <w:autoSpaceDE/>
      <w:autoSpaceDN/>
      <w:adjustRightInd/>
      <w:ind w:left="340" w:hanging="340"/>
      <w:jc w:val="both"/>
      <w:textAlignment w:val="auto"/>
    </w:pPr>
    <w:rPr>
      <w:rFonts w:eastAsia="MS Mincho"/>
      <w:sz w:val="22"/>
      <w:lang w:val="en-US"/>
    </w:rPr>
  </w:style>
  <w:style w:type="character" w:customStyle="1" w:styleId="pagetitle">
    <w:name w:val="pagetitle"/>
    <w:uiPriority w:val="99"/>
    <w:rsid w:val="002353DD"/>
  </w:style>
  <w:style w:type="character" w:customStyle="1" w:styleId="IEEEStdsDefTermsNumbers">
    <w:name w:val="IEEEStds DefTerms+Numbers"/>
    <w:uiPriority w:val="99"/>
    <w:rsid w:val="002353DD"/>
    <w:rPr>
      <w:b/>
    </w:rPr>
  </w:style>
  <w:style w:type="paragraph" w:customStyle="1" w:styleId="IEEEStdsParagraph">
    <w:name w:val="IEEEStds Paragraph"/>
    <w:link w:val="IEEEStdsParagraphChar"/>
    <w:uiPriority w:val="99"/>
    <w:rsid w:val="002353DD"/>
    <w:pPr>
      <w:spacing w:before="120" w:line="360" w:lineRule="auto"/>
      <w:jc w:val="both"/>
    </w:pPr>
    <w:rPr>
      <w:rFonts w:ascii="Times New Roman" w:eastAsia="MS Mincho" w:hAnsi="Times New Roman"/>
      <w:sz w:val="22"/>
      <w:szCs w:val="22"/>
      <w:lang w:val="de-DE" w:eastAsia="en-US"/>
    </w:rPr>
  </w:style>
  <w:style w:type="paragraph" w:customStyle="1" w:styleId="IEEEStdsDefinitions">
    <w:name w:val="IEEEStds Definitions"/>
    <w:next w:val="IEEEStdsParagraph"/>
    <w:link w:val="IEEEStdsDefinitionsChar"/>
    <w:uiPriority w:val="99"/>
    <w:rsid w:val="002353DD"/>
    <w:pPr>
      <w:keepLines/>
      <w:spacing w:before="120" w:after="120"/>
    </w:pPr>
    <w:rPr>
      <w:rFonts w:ascii="Times New Roman" w:eastAsia="MS Mincho" w:hAnsi="Times New Roman"/>
      <w:sz w:val="22"/>
      <w:szCs w:val="22"/>
      <w:lang w:val="de-DE" w:eastAsia="en-US"/>
    </w:rPr>
  </w:style>
  <w:style w:type="character" w:customStyle="1" w:styleId="IEEEStdsDefinitionsChar">
    <w:name w:val="IEEEStds Definitions Char"/>
    <w:link w:val="IEEEStdsDefinitions"/>
    <w:uiPriority w:val="99"/>
    <w:locked/>
    <w:rsid w:val="002353DD"/>
    <w:rPr>
      <w:rFonts w:ascii="Times New Roman" w:eastAsia="MS Mincho" w:hAnsi="Times New Roman"/>
      <w:sz w:val="22"/>
      <w:szCs w:val="22"/>
      <w:lang w:val="de-DE" w:eastAsia="en-US"/>
    </w:rPr>
  </w:style>
  <w:style w:type="character" w:customStyle="1" w:styleId="IEEEStdsParagraphChar">
    <w:name w:val="IEEEStds Paragraph Char"/>
    <w:link w:val="IEEEStdsParagraph"/>
    <w:uiPriority w:val="99"/>
    <w:locked/>
    <w:rsid w:val="002353DD"/>
    <w:rPr>
      <w:rFonts w:ascii="Times New Roman" w:eastAsia="MS Mincho" w:hAnsi="Times New Roman"/>
      <w:sz w:val="22"/>
      <w:szCs w:val="22"/>
      <w:lang w:val="de-DE" w:eastAsia="en-US"/>
    </w:rPr>
  </w:style>
  <w:style w:type="paragraph" w:customStyle="1" w:styleId="IEEEStdsHeader">
    <w:name w:val="IEEEStds Header"/>
    <w:basedOn w:val="Normal"/>
    <w:uiPriority w:val="99"/>
    <w:rsid w:val="002353DD"/>
    <w:pPr>
      <w:tabs>
        <w:tab w:val="clear" w:pos="1134"/>
        <w:tab w:val="clear" w:pos="1871"/>
        <w:tab w:val="clear" w:pos="2268"/>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2353DD"/>
    <w:pPr>
      <w:spacing w:before="120" w:after="360" w:line="480" w:lineRule="auto"/>
    </w:pPr>
    <w:rPr>
      <w:rFonts w:ascii="Times New Roman" w:eastAsia="MS Mincho" w:hAnsi="Times New Roman"/>
      <w:noProof/>
      <w:lang w:eastAsia="en-US"/>
    </w:rPr>
  </w:style>
  <w:style w:type="paragraph" w:customStyle="1" w:styleId="IEEEStdsAbstractBody">
    <w:name w:val="IEEEStds Abstract Body"/>
    <w:link w:val="IEEEStdsAbstractBodyChar"/>
    <w:uiPriority w:val="99"/>
    <w:rsid w:val="002353DD"/>
    <w:rPr>
      <w:rFonts w:ascii="Arial" w:eastAsia="MS Mincho" w:hAnsi="Arial"/>
      <w:sz w:val="22"/>
      <w:szCs w:val="22"/>
      <w:lang w:val="de-DE" w:eastAsia="en-US"/>
    </w:rPr>
  </w:style>
  <w:style w:type="paragraph" w:customStyle="1" w:styleId="IEEEStdsKeywords">
    <w:name w:val="IEEEStds Keywords"/>
    <w:next w:val="IEEEStdsParagraph"/>
    <w:uiPriority w:val="99"/>
    <w:rsid w:val="002353DD"/>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2353DD"/>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2353DD"/>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lang w:val="en-US"/>
    </w:rPr>
  </w:style>
  <w:style w:type="character" w:customStyle="1" w:styleId="IEEEStdsKeywordsHeader">
    <w:name w:val="IEEEStds Keywords Header"/>
    <w:uiPriority w:val="99"/>
    <w:rsid w:val="002353DD"/>
    <w:rPr>
      <w:b/>
    </w:rPr>
  </w:style>
  <w:style w:type="character" w:customStyle="1" w:styleId="IEEEStdsAbstractHeader">
    <w:name w:val="IEEEStds Abstract Header"/>
    <w:uiPriority w:val="99"/>
    <w:rsid w:val="002353DD"/>
    <w:rPr>
      <w:b/>
    </w:rPr>
  </w:style>
  <w:style w:type="character" w:customStyle="1" w:styleId="IEEEStdsAbstractBodyChar">
    <w:name w:val="IEEEStds Abstract Body Char"/>
    <w:link w:val="IEEEStdsAbstractBody"/>
    <w:uiPriority w:val="99"/>
    <w:locked/>
    <w:rsid w:val="002353DD"/>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2353DD"/>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2353DD"/>
    <w:pPr>
      <w:tabs>
        <w:tab w:val="clear" w:pos="1134"/>
        <w:tab w:val="clear" w:pos="1871"/>
        <w:tab w:val="clear" w:pos="2268"/>
        <w:tab w:val="left" w:pos="540"/>
        <w:tab w:val="left" w:pos="2520"/>
      </w:tabs>
      <w:overflowPunct/>
      <w:autoSpaceDE/>
      <w:autoSpaceDN/>
      <w:adjustRightInd/>
      <w:spacing w:before="0"/>
      <w:textAlignment w:val="auto"/>
    </w:pPr>
    <w:rPr>
      <w:rFonts w:ascii="Arial" w:eastAsia="MS Mincho" w:hAnsi="Arial"/>
      <w:sz w:val="14"/>
      <w:lang w:val="en-US"/>
    </w:rPr>
  </w:style>
  <w:style w:type="paragraph" w:customStyle="1" w:styleId="IEEEStdsParticipantsList">
    <w:name w:val="IEEEStds Participants List"/>
    <w:uiPriority w:val="99"/>
    <w:rsid w:val="002353DD"/>
    <w:pPr>
      <w:ind w:left="144" w:hanging="144"/>
    </w:pPr>
    <w:rPr>
      <w:rFonts w:ascii="Times New Roman" w:eastAsia="MS Mincho" w:hAnsi="Times New Roman"/>
      <w:sz w:val="18"/>
      <w:lang w:eastAsia="en-US"/>
    </w:rPr>
  </w:style>
  <w:style w:type="paragraph" w:customStyle="1" w:styleId="IEEEStdsRegularFigureCaption">
    <w:name w:val="IEEEStds Regular Figure Caption"/>
    <w:basedOn w:val="IEEEStdsParagraph"/>
    <w:next w:val="IEEEStdsParagraph"/>
    <w:uiPriority w:val="99"/>
    <w:rsid w:val="002353DD"/>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2353DD"/>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2353DD"/>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2353DD"/>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lang w:eastAsia="en-US"/>
    </w:rPr>
  </w:style>
  <w:style w:type="numbering" w:customStyle="1" w:styleId="StyleBulleted">
    <w:name w:val="Style Bulleted"/>
    <w:rsid w:val="002353DD"/>
    <w:pPr>
      <w:numPr>
        <w:numId w:val="13"/>
      </w:numPr>
    </w:pPr>
  </w:style>
  <w:style w:type="numbering" w:customStyle="1" w:styleId="List9">
    <w:name w:val="List 9"/>
    <w:rsid w:val="002353DD"/>
    <w:pPr>
      <w:numPr>
        <w:numId w:val="14"/>
      </w:numPr>
    </w:pPr>
  </w:style>
  <w:style w:type="numbering" w:customStyle="1" w:styleId="StyleBulletedSymbolsymbol">
    <w:name w:val="Style Bulleted Symbol (symbol)"/>
    <w:rsid w:val="002353DD"/>
    <w:pPr>
      <w:numPr>
        <w:numId w:val="12"/>
      </w:numPr>
    </w:pPr>
  </w:style>
  <w:style w:type="numbering" w:customStyle="1" w:styleId="List1">
    <w:name w:val="List 1"/>
    <w:rsid w:val="002353DD"/>
    <w:pPr>
      <w:numPr>
        <w:numId w:val="15"/>
      </w:numPr>
    </w:pPr>
  </w:style>
  <w:style w:type="character" w:customStyle="1" w:styleId="UnresolvedMention3">
    <w:name w:val="Unresolved Mention3"/>
    <w:basedOn w:val="DefaultParagraphFont"/>
    <w:uiPriority w:val="99"/>
    <w:semiHidden/>
    <w:unhideWhenUsed/>
    <w:rsid w:val="002353DD"/>
    <w:rPr>
      <w:color w:val="605E5C"/>
      <w:shd w:val="clear" w:color="auto" w:fill="E1DFDD"/>
    </w:rPr>
  </w:style>
  <w:style w:type="character" w:styleId="CommentReference">
    <w:name w:val="annotation reference"/>
    <w:basedOn w:val="DefaultParagraphFont"/>
    <w:semiHidden/>
    <w:unhideWhenUsed/>
    <w:rsid w:val="003C685C"/>
    <w:rPr>
      <w:sz w:val="16"/>
      <w:szCs w:val="16"/>
    </w:rPr>
  </w:style>
  <w:style w:type="paragraph" w:styleId="CommentSubject">
    <w:name w:val="annotation subject"/>
    <w:basedOn w:val="CommentText"/>
    <w:next w:val="CommentText"/>
    <w:link w:val="CommentSubjectChar"/>
    <w:semiHidden/>
    <w:unhideWhenUsed/>
    <w:rsid w:val="003C685C"/>
    <w:pPr>
      <w:tabs>
        <w:tab w:val="left" w:pos="1134"/>
        <w:tab w:val="left" w:pos="1871"/>
        <w:tab w:val="left" w:pos="2268"/>
      </w:tabs>
      <w:suppressAutoHyphens w:val="0"/>
      <w:overflowPunct w:val="0"/>
      <w:autoSpaceDE w:val="0"/>
      <w:adjustRightInd w:val="0"/>
      <w:spacing w:before="120"/>
      <w:textAlignment w:val="baseline"/>
    </w:pPr>
    <w:rPr>
      <w:rFonts w:eastAsia="Batang"/>
      <w:b/>
      <w:bCs/>
      <w:lang w:eastAsia="en-US"/>
    </w:rPr>
  </w:style>
  <w:style w:type="character" w:customStyle="1" w:styleId="CommentSubjectChar">
    <w:name w:val="Comment Subject Char"/>
    <w:basedOn w:val="CommentTextChar1"/>
    <w:link w:val="CommentSubject"/>
    <w:semiHidden/>
    <w:rsid w:val="003C685C"/>
    <w:rPr>
      <w:rFonts w:ascii="Times New Roman" w:eastAsiaTheme="minorEastAsia" w:hAnsi="Times New Roman"/>
      <w:b/>
      <w:bCs/>
      <w:lang w:val="en-GB" w:eastAsia="en-US"/>
    </w:rPr>
  </w:style>
  <w:style w:type="character" w:styleId="UnresolvedMention">
    <w:name w:val="Unresolved Mention"/>
    <w:basedOn w:val="DefaultParagraphFont"/>
    <w:uiPriority w:val="99"/>
    <w:semiHidden/>
    <w:unhideWhenUsed/>
    <w:rsid w:val="00C40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628/en" TargetMode="External"/><Relationship Id="rId18" Type="http://schemas.openxmlformats.org/officeDocument/2006/relationships/hyperlink" Target="https://www.itu.int/rec/R-REC-M.1849/en" TargetMode="External"/><Relationship Id="rId26" Type="http://schemas.openxmlformats.org/officeDocument/2006/relationships/header" Target="header4.xml"/><Relationship Id="rId21" Type="http://schemas.openxmlformats.org/officeDocument/2006/relationships/header" Target="header1.xml"/><Relationship Id="rId34" Type="http://schemas.openxmlformats.org/officeDocument/2006/relationships/header" Target="header6.xml"/><Relationship Id="rId7" Type="http://schemas.openxmlformats.org/officeDocument/2006/relationships/hyperlink" Target="mailto:Donald.Nellis@faa.gov" TargetMode="External"/><Relationship Id="rId12" Type="http://schemas.microsoft.com/office/2018/08/relationships/commentsExtensible" Target="commentsExtensible.xml"/><Relationship Id="rId17" Type="http://schemas.openxmlformats.org/officeDocument/2006/relationships/hyperlink" Target="https://www.itu.int/rec/R-REC-M.1461/en" TargetMode="External"/><Relationship Id="rId25" Type="http://schemas.openxmlformats.org/officeDocument/2006/relationships/header" Target="header3.xml"/><Relationship Id="rId33" Type="http://schemas.openxmlformats.org/officeDocument/2006/relationships/footer" Target="footer5.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itu.int/rec/R-REC-M.1372/en" TargetMode="External"/><Relationship Id="rId20" Type="http://schemas.openxmlformats.org/officeDocument/2006/relationships/hyperlink" Target="https://www.itu.int/pub/R-REP-M.2204"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24" Type="http://schemas.openxmlformats.org/officeDocument/2006/relationships/footer" Target="footer2.xml"/><Relationship Id="rId32" Type="http://schemas.openxmlformats.org/officeDocument/2006/relationships/header" Target="header5.xml"/><Relationship Id="rId37"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itu.int/rec/R-REC-M.1176/en" TargetMode="External"/><Relationship Id="rId23" Type="http://schemas.openxmlformats.org/officeDocument/2006/relationships/footer" Target="footer1.xml"/><Relationship Id="rId28" Type="http://schemas.openxmlformats.org/officeDocument/2006/relationships/footer" Target="footer4.xml"/><Relationship Id="rId36"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s://www.itu.int/rec/R-REC-M.1851/en" TargetMode="External"/><Relationship Id="rId31"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https://www.itu.int/rec/R-REC-M.824/en" TargetMode="External"/><Relationship Id="rId22" Type="http://schemas.openxmlformats.org/officeDocument/2006/relationships/header" Target="header2.xml"/><Relationship Id="rId27" Type="http://schemas.openxmlformats.org/officeDocument/2006/relationships/footer" Target="footer3.xml"/><Relationship Id="rId30" Type="http://schemas.openxmlformats.org/officeDocument/2006/relationships/image" Target="media/image3.png"/><Relationship Id="rId35" Type="http://schemas.openxmlformats.org/officeDocument/2006/relationships/footer" Target="footer6.xml"/><Relationship Id="rId8" Type="http://schemas.openxmlformats.org/officeDocument/2006/relationships/image" Target="media/image1.png"/><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PE_BR_TEMP</Template>
  <TotalTime>587</TotalTime>
  <Pages>53</Pages>
  <Words>14134</Words>
  <Characters>81382</Characters>
  <Application>Microsoft Office Word</Application>
  <DocSecurity>0</DocSecurity>
  <Lines>3699</Lines>
  <Paragraphs>2984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Nellis, Donald (FAA)</cp:lastModifiedBy>
  <cp:revision>14</cp:revision>
  <cp:lastPrinted>2026-02-18T21:02:00Z</cp:lastPrinted>
  <dcterms:created xsi:type="dcterms:W3CDTF">2026-02-17T21:38:00Z</dcterms:created>
  <dcterms:modified xsi:type="dcterms:W3CDTF">2026-02-19T20:33:00Z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81be2f42-0976-4e70-bfd3-6592e6767bea</vt:lpwstr>
  </property>
</Properties>
</file>