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86"/>
        <w:gridCol w:w="5004"/>
      </w:tblGrid>
      <w:tr w:rsidR="00866DCF" w:rsidRPr="00866DCF" w14:paraId="2F394CC8" w14:textId="77777777" w:rsidTr="00866DCF">
        <w:trPr>
          <w:trHeight w:val="459"/>
        </w:trPr>
        <w:tc>
          <w:tcPr>
            <w:tcW w:w="9390"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0AED55B9" w14:textId="5D6D42DA" w:rsidR="00866DCF" w:rsidRPr="00866DCF" w:rsidRDefault="00866DCF" w:rsidP="00866DCF">
            <w:pPr>
              <w:rPr>
                <w:b/>
              </w:rPr>
            </w:pPr>
            <w:r>
              <w:br w:type="page"/>
            </w:r>
            <w:r w:rsidRPr="00866DCF">
              <w:br w:type="page"/>
            </w:r>
            <w:r w:rsidRPr="00866DCF">
              <w:rPr>
                <w:b/>
              </w:rPr>
              <w:t>U.S. Radiocommunications Sector</w:t>
            </w:r>
          </w:p>
          <w:p w14:paraId="4DFE48BD" w14:textId="77777777" w:rsidR="00866DCF" w:rsidRPr="00866DCF" w:rsidRDefault="00866DCF" w:rsidP="00866DCF">
            <w:pPr>
              <w:rPr>
                <w:b/>
              </w:rPr>
            </w:pPr>
            <w:r w:rsidRPr="00866DCF">
              <w:rPr>
                <w:b/>
              </w:rPr>
              <w:t>Fact Sheet</w:t>
            </w:r>
          </w:p>
        </w:tc>
      </w:tr>
      <w:tr w:rsidR="00866DCF" w:rsidRPr="00866DCF" w14:paraId="5E1B9D37" w14:textId="77777777" w:rsidTr="00866DCF">
        <w:trPr>
          <w:trHeight w:val="348"/>
        </w:trPr>
        <w:tc>
          <w:tcPr>
            <w:tcW w:w="4386" w:type="dxa"/>
            <w:tcBorders>
              <w:top w:val="single" w:sz="6" w:space="0" w:color="auto"/>
              <w:left w:val="double" w:sz="6" w:space="0" w:color="auto"/>
              <w:bottom w:val="single" w:sz="6" w:space="0" w:color="auto"/>
              <w:right w:val="single" w:sz="6" w:space="0" w:color="auto"/>
            </w:tcBorders>
            <w:hideMark/>
          </w:tcPr>
          <w:p w14:paraId="4443717E" w14:textId="77777777" w:rsidR="00866DCF" w:rsidRPr="00866DCF" w:rsidRDefault="00866DCF" w:rsidP="00866DCF">
            <w:pPr>
              <w:rPr>
                <w:lang w:val="en-US"/>
              </w:rPr>
            </w:pPr>
            <w:r w:rsidRPr="00866DCF">
              <w:rPr>
                <w:b/>
                <w:lang w:val="en-US"/>
              </w:rPr>
              <w:t>Working Party:</w:t>
            </w:r>
            <w:r w:rsidRPr="00866DCF">
              <w:rPr>
                <w:lang w:val="en-US"/>
              </w:rPr>
              <w:t xml:space="preserve">  ITU-R WP-5B</w:t>
            </w:r>
          </w:p>
        </w:tc>
        <w:tc>
          <w:tcPr>
            <w:tcW w:w="5004" w:type="dxa"/>
            <w:tcBorders>
              <w:top w:val="single" w:sz="6" w:space="0" w:color="auto"/>
              <w:left w:val="single" w:sz="6" w:space="0" w:color="auto"/>
              <w:bottom w:val="single" w:sz="6" w:space="0" w:color="auto"/>
              <w:right w:val="double" w:sz="6" w:space="0" w:color="auto"/>
            </w:tcBorders>
            <w:hideMark/>
          </w:tcPr>
          <w:p w14:paraId="6A65CAA2" w14:textId="41239D85" w:rsidR="00866DCF" w:rsidRPr="00866DCF" w:rsidRDefault="00866DCF" w:rsidP="00866DCF">
            <w:pPr>
              <w:rPr>
                <w:lang w:val="en-US"/>
              </w:rPr>
            </w:pPr>
            <w:r w:rsidRPr="00866DCF">
              <w:rPr>
                <w:b/>
                <w:lang w:val="en-US"/>
              </w:rPr>
              <w:t>Document No:</w:t>
            </w:r>
            <w:r w:rsidRPr="00866DCF">
              <w:rPr>
                <w:lang w:val="en-US"/>
              </w:rPr>
              <w:t xml:space="preserve"> USWP5B3</w:t>
            </w:r>
            <w:r>
              <w:rPr>
                <w:lang w:val="en-US"/>
              </w:rPr>
              <w:t>6</w:t>
            </w:r>
            <w:r w:rsidRPr="00866DCF">
              <w:rPr>
                <w:lang w:val="en-US"/>
              </w:rPr>
              <w:t>-</w:t>
            </w:r>
            <w:r>
              <w:rPr>
                <w:lang w:val="en-US"/>
              </w:rPr>
              <w:t>XX</w:t>
            </w:r>
          </w:p>
        </w:tc>
      </w:tr>
      <w:tr w:rsidR="00866DCF" w:rsidRPr="00866DCF" w14:paraId="3E3AF8D6" w14:textId="77777777" w:rsidTr="00866DCF">
        <w:trPr>
          <w:trHeight w:val="378"/>
        </w:trPr>
        <w:tc>
          <w:tcPr>
            <w:tcW w:w="4386" w:type="dxa"/>
            <w:tcBorders>
              <w:top w:val="single" w:sz="6" w:space="0" w:color="auto"/>
              <w:left w:val="double" w:sz="6" w:space="0" w:color="auto"/>
              <w:bottom w:val="single" w:sz="6" w:space="0" w:color="auto"/>
              <w:right w:val="single" w:sz="6" w:space="0" w:color="auto"/>
            </w:tcBorders>
            <w:hideMark/>
          </w:tcPr>
          <w:p w14:paraId="646B2430" w14:textId="3A3F0F92" w:rsidR="00866DCF" w:rsidRPr="00866DCF" w:rsidRDefault="00866DCF" w:rsidP="00866DCF">
            <w:pPr>
              <w:rPr>
                <w:lang w:val="en-US"/>
              </w:rPr>
            </w:pPr>
            <w:r w:rsidRPr="00866DCF">
              <w:rPr>
                <w:b/>
                <w:lang w:val="pt-BR"/>
              </w:rPr>
              <w:t>Ref:</w:t>
            </w:r>
            <w:r w:rsidRPr="00866DCF">
              <w:rPr>
                <w:lang w:val="pt-BR"/>
              </w:rPr>
              <w:t xml:space="preserve"> </w:t>
            </w:r>
            <w:r>
              <w:rPr>
                <w:lang w:val="pt-BR"/>
              </w:rPr>
              <w:t>5B/435 (Annex 2.7)</w:t>
            </w:r>
          </w:p>
        </w:tc>
        <w:tc>
          <w:tcPr>
            <w:tcW w:w="5004" w:type="dxa"/>
            <w:tcBorders>
              <w:top w:val="single" w:sz="6" w:space="0" w:color="auto"/>
              <w:left w:val="single" w:sz="6" w:space="0" w:color="auto"/>
              <w:bottom w:val="single" w:sz="6" w:space="0" w:color="auto"/>
              <w:right w:val="double" w:sz="6" w:space="0" w:color="auto"/>
            </w:tcBorders>
            <w:hideMark/>
          </w:tcPr>
          <w:p w14:paraId="7D584423" w14:textId="57F3C5A5" w:rsidR="00866DCF" w:rsidRPr="00866DCF" w:rsidRDefault="00866DCF" w:rsidP="00866DCF">
            <w:pPr>
              <w:rPr>
                <w:lang w:val="en-US"/>
              </w:rPr>
            </w:pPr>
            <w:r w:rsidRPr="00866DCF">
              <w:rPr>
                <w:b/>
                <w:lang w:val="en-US"/>
              </w:rPr>
              <w:t>Date:</w:t>
            </w:r>
            <w:r w:rsidRPr="00866DCF">
              <w:rPr>
                <w:lang w:val="en-US"/>
              </w:rPr>
              <w:t xml:space="preserve"> 1</w:t>
            </w:r>
            <w:r>
              <w:rPr>
                <w:lang w:val="en-US"/>
              </w:rPr>
              <w:t>9</w:t>
            </w:r>
            <w:r w:rsidRPr="00866DCF">
              <w:rPr>
                <w:lang w:val="en-US"/>
              </w:rPr>
              <w:t xml:space="preserve"> </w:t>
            </w:r>
            <w:r>
              <w:rPr>
                <w:lang w:val="en-US"/>
              </w:rPr>
              <w:t>February</w:t>
            </w:r>
            <w:r w:rsidRPr="00866DCF">
              <w:rPr>
                <w:lang w:val="en-US"/>
              </w:rPr>
              <w:t xml:space="preserve"> 202</w:t>
            </w:r>
            <w:r>
              <w:rPr>
                <w:lang w:val="en-US"/>
              </w:rPr>
              <w:t>6</w:t>
            </w:r>
          </w:p>
        </w:tc>
      </w:tr>
      <w:tr w:rsidR="00866DCF" w:rsidRPr="00866DCF" w14:paraId="138A337E" w14:textId="77777777" w:rsidTr="00866DCF">
        <w:trPr>
          <w:trHeight w:val="459"/>
        </w:trPr>
        <w:tc>
          <w:tcPr>
            <w:tcW w:w="9390" w:type="dxa"/>
            <w:gridSpan w:val="2"/>
            <w:tcBorders>
              <w:top w:val="single" w:sz="6" w:space="0" w:color="auto"/>
              <w:left w:val="double" w:sz="6" w:space="0" w:color="auto"/>
              <w:bottom w:val="single" w:sz="6" w:space="0" w:color="auto"/>
              <w:right w:val="double" w:sz="6" w:space="0" w:color="auto"/>
            </w:tcBorders>
            <w:hideMark/>
          </w:tcPr>
          <w:p w14:paraId="776908F9" w14:textId="77777777" w:rsidR="00866DCF" w:rsidRPr="00866DCF" w:rsidRDefault="00866DCF" w:rsidP="00866DCF">
            <w:r w:rsidRPr="00866DCF">
              <w:rPr>
                <w:b/>
                <w:bCs/>
              </w:rPr>
              <w:t>Document Title:</w:t>
            </w:r>
            <w:r w:rsidRPr="00866DCF">
              <w:rPr>
                <w:bCs/>
              </w:rPr>
              <w:t xml:space="preserve"> </w:t>
            </w:r>
            <w:r w:rsidRPr="00866DCF">
              <w:t>Proposed text for the CPM text on agenda item 1.9</w:t>
            </w:r>
          </w:p>
        </w:tc>
      </w:tr>
      <w:tr w:rsidR="00866DCF" w:rsidRPr="00E0081B" w14:paraId="13623E08" w14:textId="77777777" w:rsidTr="00866DCF">
        <w:trPr>
          <w:trHeight w:val="1960"/>
        </w:trPr>
        <w:tc>
          <w:tcPr>
            <w:tcW w:w="4386" w:type="dxa"/>
            <w:tcBorders>
              <w:top w:val="single" w:sz="6" w:space="0" w:color="auto"/>
              <w:left w:val="double" w:sz="6" w:space="0" w:color="auto"/>
              <w:bottom w:val="single" w:sz="6" w:space="0" w:color="auto"/>
              <w:right w:val="single" w:sz="6" w:space="0" w:color="auto"/>
            </w:tcBorders>
          </w:tcPr>
          <w:p w14:paraId="37E62624" w14:textId="77777777" w:rsidR="00866DCF" w:rsidRPr="00866DCF" w:rsidRDefault="00866DCF" w:rsidP="00866DCF">
            <w:pPr>
              <w:rPr>
                <w:bCs/>
                <w:iCs/>
                <w:lang w:val="en-US"/>
              </w:rPr>
            </w:pPr>
            <w:r w:rsidRPr="00866DCF">
              <w:rPr>
                <w:b/>
                <w:lang w:val="en-US"/>
              </w:rPr>
              <w:t>Author(s)/Contributors(s):</w:t>
            </w:r>
          </w:p>
          <w:p w14:paraId="135203DB" w14:textId="77777777" w:rsidR="00866DCF" w:rsidRPr="00866DCF" w:rsidRDefault="00866DCF" w:rsidP="00866DCF">
            <w:pPr>
              <w:rPr>
                <w:bCs/>
                <w:iCs/>
                <w:lang w:val="en-US"/>
              </w:rPr>
            </w:pPr>
            <w:r w:rsidRPr="00866DCF">
              <w:rPr>
                <w:bCs/>
                <w:iCs/>
                <w:lang w:val="en-US"/>
              </w:rPr>
              <w:t>Fumie Wingo</w:t>
            </w:r>
          </w:p>
          <w:p w14:paraId="4C6A94B1" w14:textId="77777777" w:rsidR="00866DCF" w:rsidRPr="00866DCF" w:rsidRDefault="00866DCF" w:rsidP="00866DCF">
            <w:pPr>
              <w:rPr>
                <w:bCs/>
                <w:iCs/>
                <w:lang w:val="en-US"/>
              </w:rPr>
            </w:pPr>
            <w:r w:rsidRPr="00866DCF">
              <w:rPr>
                <w:bCs/>
                <w:iCs/>
                <w:lang w:val="en-US"/>
              </w:rPr>
              <w:t xml:space="preserve">DON CIO </w:t>
            </w:r>
          </w:p>
          <w:p w14:paraId="2FD7239E" w14:textId="77777777" w:rsidR="00866DCF" w:rsidRPr="00866DCF" w:rsidRDefault="00866DCF" w:rsidP="00866DCF">
            <w:pPr>
              <w:rPr>
                <w:bCs/>
                <w:iCs/>
                <w:lang w:val="en-US"/>
              </w:rPr>
            </w:pPr>
            <w:r w:rsidRPr="00866DCF">
              <w:rPr>
                <w:bCs/>
                <w:iCs/>
                <w:lang w:val="en-US"/>
              </w:rPr>
              <w:t xml:space="preserve">Taylor King </w:t>
            </w:r>
          </w:p>
          <w:p w14:paraId="6B7E2BA7" w14:textId="77777777" w:rsidR="00866DCF" w:rsidRPr="00866DCF" w:rsidRDefault="00866DCF" w:rsidP="00866DCF">
            <w:pPr>
              <w:rPr>
                <w:bCs/>
                <w:iCs/>
                <w:lang w:val="en-US"/>
              </w:rPr>
            </w:pPr>
            <w:r w:rsidRPr="00866DCF">
              <w:rPr>
                <w:bCs/>
                <w:iCs/>
                <w:lang w:val="en-US"/>
              </w:rPr>
              <w:t>ACES for DON CIO</w:t>
            </w:r>
          </w:p>
          <w:p w14:paraId="625D9BE7" w14:textId="77777777" w:rsidR="00866DCF" w:rsidRPr="00866DCF" w:rsidRDefault="00866DCF" w:rsidP="00866DCF">
            <w:pPr>
              <w:rPr>
                <w:bCs/>
                <w:iCs/>
                <w:lang w:val="en-US"/>
              </w:rPr>
            </w:pPr>
            <w:r w:rsidRPr="00866DCF">
              <w:rPr>
                <w:bCs/>
                <w:iCs/>
                <w:lang w:val="en-US"/>
              </w:rPr>
              <w:t xml:space="preserve">Robert Leck </w:t>
            </w:r>
          </w:p>
          <w:p w14:paraId="3C32DF09" w14:textId="77777777" w:rsidR="00866DCF" w:rsidRDefault="00866DCF" w:rsidP="00866DCF">
            <w:pPr>
              <w:rPr>
                <w:bCs/>
                <w:iCs/>
                <w:lang w:val="en-US"/>
              </w:rPr>
            </w:pPr>
            <w:r w:rsidRPr="00866DCF">
              <w:rPr>
                <w:bCs/>
                <w:iCs/>
                <w:lang w:val="en-US"/>
              </w:rPr>
              <w:t>ACES for DON CIO</w:t>
            </w:r>
          </w:p>
          <w:p w14:paraId="0714ED5D" w14:textId="35888C4F" w:rsidR="00647303" w:rsidRDefault="00647303" w:rsidP="00866DCF">
            <w:pPr>
              <w:rPr>
                <w:bCs/>
                <w:iCs/>
                <w:lang w:val="en-US"/>
              </w:rPr>
            </w:pPr>
            <w:r>
              <w:rPr>
                <w:bCs/>
                <w:iCs/>
                <w:lang w:val="en-US"/>
              </w:rPr>
              <w:t>Carmelo Rivera</w:t>
            </w:r>
          </w:p>
          <w:p w14:paraId="687DBF4B" w14:textId="1E0DD50C" w:rsidR="00647303" w:rsidRPr="00866DCF" w:rsidRDefault="00647303" w:rsidP="00866DCF">
            <w:pPr>
              <w:rPr>
                <w:bCs/>
                <w:iCs/>
                <w:lang w:val="en-US"/>
              </w:rPr>
            </w:pPr>
            <w:r>
              <w:rPr>
                <w:bCs/>
                <w:iCs/>
                <w:lang w:val="en-US"/>
              </w:rPr>
              <w:t>ACES for DON CIO</w:t>
            </w:r>
          </w:p>
          <w:p w14:paraId="06A32840" w14:textId="77777777" w:rsidR="00866DCF" w:rsidRPr="00866DCF" w:rsidRDefault="00866DCF" w:rsidP="00866DCF">
            <w:pPr>
              <w:rPr>
                <w:bCs/>
                <w:iCs/>
                <w:lang w:val="en-US"/>
              </w:rPr>
            </w:pPr>
            <w:r w:rsidRPr="00866DCF">
              <w:rPr>
                <w:bCs/>
                <w:iCs/>
                <w:lang w:val="en-US"/>
              </w:rPr>
              <w:t>Hank Beard</w:t>
            </w:r>
          </w:p>
          <w:p w14:paraId="3C4BD9C5" w14:textId="77777777" w:rsidR="00866DCF" w:rsidRPr="00866DCF" w:rsidRDefault="00866DCF" w:rsidP="00866DCF">
            <w:pPr>
              <w:rPr>
                <w:bCs/>
                <w:iCs/>
                <w:lang w:val="en-US"/>
              </w:rPr>
            </w:pPr>
            <w:r w:rsidRPr="00866DCF">
              <w:rPr>
                <w:bCs/>
                <w:iCs/>
                <w:lang w:val="en-US"/>
              </w:rPr>
              <w:t>HII for DON CIO</w:t>
            </w:r>
          </w:p>
          <w:p w14:paraId="44EE2F16" w14:textId="77777777" w:rsidR="00866DCF" w:rsidRPr="00866DCF" w:rsidRDefault="00866DCF" w:rsidP="00866DCF">
            <w:pPr>
              <w:rPr>
                <w:bCs/>
                <w:iCs/>
                <w:lang w:val="en-US"/>
              </w:rPr>
            </w:pPr>
          </w:p>
        </w:tc>
        <w:tc>
          <w:tcPr>
            <w:tcW w:w="5004" w:type="dxa"/>
            <w:tcBorders>
              <w:top w:val="single" w:sz="6" w:space="0" w:color="auto"/>
              <w:left w:val="single" w:sz="6" w:space="0" w:color="auto"/>
              <w:bottom w:val="single" w:sz="6" w:space="0" w:color="auto"/>
              <w:right w:val="double" w:sz="6" w:space="0" w:color="auto"/>
            </w:tcBorders>
          </w:tcPr>
          <w:p w14:paraId="009134A4" w14:textId="77777777" w:rsidR="00866DCF" w:rsidRPr="00866DCF" w:rsidRDefault="00866DCF" w:rsidP="00866DCF">
            <w:pPr>
              <w:rPr>
                <w:bCs/>
                <w:lang w:val="en-US"/>
              </w:rPr>
            </w:pPr>
          </w:p>
          <w:p w14:paraId="5D9D1C4B" w14:textId="77777777" w:rsidR="00866DCF" w:rsidRPr="00866DCF" w:rsidRDefault="00866DCF" w:rsidP="00866DCF">
            <w:pPr>
              <w:rPr>
                <w:bCs/>
                <w:lang w:val="fr-FR"/>
              </w:rPr>
            </w:pPr>
            <w:r w:rsidRPr="00866DCF">
              <w:rPr>
                <w:bCs/>
                <w:lang w:val="fr-FR"/>
              </w:rPr>
              <w:t>Phone: 703-697-0066</w:t>
            </w:r>
          </w:p>
          <w:p w14:paraId="6F53433C" w14:textId="3197CA67" w:rsidR="00866DCF" w:rsidRPr="00866DCF" w:rsidRDefault="00866DCF" w:rsidP="00866DCF">
            <w:pPr>
              <w:rPr>
                <w:bCs/>
                <w:lang w:val="fr-FR"/>
              </w:rPr>
            </w:pPr>
            <w:r w:rsidRPr="00866DCF">
              <w:rPr>
                <w:bCs/>
                <w:lang w:val="fr-FR"/>
              </w:rPr>
              <w:t xml:space="preserve">E-mail: </w:t>
            </w:r>
            <w:r w:rsidRPr="00647303">
              <w:rPr>
                <w:bCs/>
                <w:lang w:val="fr-FR"/>
              </w:rPr>
              <w:t>fumie.n.wingo.civ@us.navy.mil</w:t>
            </w:r>
            <w:r w:rsidRPr="00866DCF">
              <w:rPr>
                <w:bCs/>
                <w:lang w:val="fr-FR"/>
              </w:rPr>
              <w:t xml:space="preserve"> </w:t>
            </w:r>
          </w:p>
          <w:p w14:paraId="68473FDE" w14:textId="77777777" w:rsidR="00866DCF" w:rsidRPr="00866DCF" w:rsidRDefault="00866DCF" w:rsidP="00866DCF">
            <w:pPr>
              <w:rPr>
                <w:bCs/>
                <w:lang w:val="fr-FR"/>
              </w:rPr>
            </w:pPr>
            <w:r w:rsidRPr="00866DCF">
              <w:rPr>
                <w:bCs/>
                <w:lang w:val="fr-FR"/>
              </w:rPr>
              <w:t>Phone: 443-966-0550</w:t>
            </w:r>
          </w:p>
          <w:p w14:paraId="106A1738" w14:textId="5C99D8AE" w:rsidR="00866DCF" w:rsidRPr="00866DCF" w:rsidRDefault="00866DCF" w:rsidP="00866DCF">
            <w:pPr>
              <w:rPr>
                <w:bCs/>
                <w:lang w:val="fr-FR"/>
              </w:rPr>
            </w:pPr>
            <w:r w:rsidRPr="00866DCF">
              <w:rPr>
                <w:bCs/>
                <w:lang w:val="fr-FR"/>
              </w:rPr>
              <w:t xml:space="preserve">E-mail: </w:t>
            </w:r>
            <w:r w:rsidRPr="00647303">
              <w:rPr>
                <w:bCs/>
                <w:lang w:val="fr-FR"/>
              </w:rPr>
              <w:t>taylor.king@aces-inc.com</w:t>
            </w:r>
            <w:r w:rsidRPr="00866DCF">
              <w:rPr>
                <w:bCs/>
                <w:lang w:val="fr-FR"/>
              </w:rPr>
              <w:t xml:space="preserve"> </w:t>
            </w:r>
          </w:p>
          <w:p w14:paraId="51098494" w14:textId="77777777" w:rsidR="00866DCF" w:rsidRPr="00866DCF" w:rsidRDefault="00866DCF" w:rsidP="00866DCF">
            <w:pPr>
              <w:rPr>
                <w:bCs/>
                <w:lang w:val="fr-FR"/>
              </w:rPr>
            </w:pPr>
            <w:r w:rsidRPr="00866DCF">
              <w:rPr>
                <w:bCs/>
                <w:lang w:val="fr-FR"/>
              </w:rPr>
              <w:t>Phone: 321-332-2111</w:t>
            </w:r>
          </w:p>
          <w:p w14:paraId="752FF54F" w14:textId="47635B36" w:rsidR="00866DCF" w:rsidRPr="00866DCF" w:rsidRDefault="00866DCF" w:rsidP="00866DCF">
            <w:pPr>
              <w:rPr>
                <w:bCs/>
                <w:lang w:val="fr-FR"/>
              </w:rPr>
            </w:pPr>
            <w:r w:rsidRPr="00866DCF">
              <w:rPr>
                <w:bCs/>
                <w:lang w:val="fr-FR"/>
              </w:rPr>
              <w:t xml:space="preserve">E-mail: </w:t>
            </w:r>
            <w:r w:rsidRPr="00647303">
              <w:rPr>
                <w:bCs/>
                <w:lang w:val="fr-FR"/>
              </w:rPr>
              <w:t>robert.leck@aces-inc.com</w:t>
            </w:r>
            <w:r w:rsidRPr="00866DCF">
              <w:rPr>
                <w:bCs/>
                <w:lang w:val="fr-FR"/>
              </w:rPr>
              <w:t xml:space="preserve"> </w:t>
            </w:r>
          </w:p>
          <w:p w14:paraId="4BE2C5D8" w14:textId="69EDA03A" w:rsidR="00866DCF" w:rsidRPr="00866DCF" w:rsidRDefault="00866DCF" w:rsidP="00866DCF">
            <w:pPr>
              <w:rPr>
                <w:bCs/>
                <w:lang w:val="fr-FR"/>
              </w:rPr>
            </w:pPr>
            <w:r w:rsidRPr="00866DCF">
              <w:rPr>
                <w:bCs/>
                <w:lang w:val="fr-FR"/>
              </w:rPr>
              <w:t xml:space="preserve">Phone: </w:t>
            </w:r>
            <w:r w:rsidR="00647303">
              <w:rPr>
                <w:bCs/>
                <w:lang w:val="fr-FR"/>
              </w:rPr>
              <w:t>240</w:t>
            </w:r>
            <w:r w:rsidRPr="00866DCF">
              <w:rPr>
                <w:bCs/>
                <w:lang w:val="fr-FR"/>
              </w:rPr>
              <w:t>-</w:t>
            </w:r>
            <w:r w:rsidR="00647303">
              <w:rPr>
                <w:bCs/>
                <w:lang w:val="fr-FR"/>
              </w:rPr>
              <w:t>586</w:t>
            </w:r>
            <w:r w:rsidRPr="00866DCF">
              <w:rPr>
                <w:bCs/>
                <w:lang w:val="fr-FR"/>
              </w:rPr>
              <w:t>-</w:t>
            </w:r>
            <w:r w:rsidR="00647303">
              <w:rPr>
                <w:bCs/>
                <w:lang w:val="fr-FR"/>
              </w:rPr>
              <w:t>4028</w:t>
            </w:r>
          </w:p>
          <w:p w14:paraId="55CCC9E8" w14:textId="030B40CF" w:rsidR="00866DCF" w:rsidRPr="00866DCF" w:rsidRDefault="00866DCF" w:rsidP="00866DCF">
            <w:pPr>
              <w:rPr>
                <w:bCs/>
                <w:lang w:val="fr-FR"/>
              </w:rPr>
            </w:pPr>
            <w:r w:rsidRPr="00866DCF">
              <w:rPr>
                <w:bCs/>
                <w:lang w:val="fr-FR"/>
              </w:rPr>
              <w:t xml:space="preserve">E-mail: </w:t>
            </w:r>
            <w:r w:rsidR="00647303" w:rsidRPr="00647303">
              <w:rPr>
                <w:bCs/>
                <w:lang w:val="fr-FR"/>
              </w:rPr>
              <w:t>carmelo.rivera@a</w:t>
            </w:r>
            <w:r w:rsidR="00647303">
              <w:rPr>
                <w:bCs/>
                <w:lang w:val="fr-FR"/>
              </w:rPr>
              <w:t>ces-inc.com</w:t>
            </w:r>
            <w:r w:rsidRPr="00866DCF">
              <w:rPr>
                <w:bCs/>
                <w:lang w:val="fr-FR"/>
              </w:rPr>
              <w:t xml:space="preserve"> </w:t>
            </w:r>
          </w:p>
          <w:p w14:paraId="6A563CC6" w14:textId="77777777" w:rsidR="00647303" w:rsidRPr="00866DCF" w:rsidRDefault="00647303" w:rsidP="00647303">
            <w:pPr>
              <w:rPr>
                <w:bCs/>
                <w:lang w:val="fr-FR"/>
              </w:rPr>
            </w:pPr>
            <w:r w:rsidRPr="00866DCF">
              <w:rPr>
                <w:bCs/>
                <w:lang w:val="fr-FR"/>
              </w:rPr>
              <w:t>Phone: 410-991-4920</w:t>
            </w:r>
          </w:p>
          <w:p w14:paraId="09665B23" w14:textId="127193DC" w:rsidR="00647303" w:rsidRPr="00866DCF" w:rsidRDefault="00647303" w:rsidP="00647303">
            <w:pPr>
              <w:rPr>
                <w:bCs/>
                <w:lang w:val="fr-FR"/>
              </w:rPr>
            </w:pPr>
            <w:r w:rsidRPr="00866DCF">
              <w:rPr>
                <w:bCs/>
                <w:lang w:val="fr-FR"/>
              </w:rPr>
              <w:t xml:space="preserve">E-mail: </w:t>
            </w:r>
            <w:r w:rsidRPr="00647303">
              <w:rPr>
                <w:bCs/>
                <w:lang w:val="fr-FR"/>
              </w:rPr>
              <w:t>armand.beard@hii.com</w:t>
            </w:r>
            <w:r w:rsidRPr="00866DCF">
              <w:rPr>
                <w:bCs/>
                <w:lang w:val="fr-FR"/>
              </w:rPr>
              <w:t xml:space="preserve"> </w:t>
            </w:r>
          </w:p>
          <w:p w14:paraId="2C6AAC57" w14:textId="77777777" w:rsidR="00866DCF" w:rsidRPr="00866DCF" w:rsidRDefault="00866DCF" w:rsidP="00866DCF">
            <w:pPr>
              <w:rPr>
                <w:bCs/>
                <w:lang w:val="fr-FR"/>
              </w:rPr>
            </w:pPr>
          </w:p>
        </w:tc>
      </w:tr>
      <w:tr w:rsidR="00866DCF" w:rsidRPr="00866DCF" w14:paraId="7FEA2C24" w14:textId="77777777" w:rsidTr="00866DCF">
        <w:trPr>
          <w:trHeight w:val="541"/>
        </w:trPr>
        <w:tc>
          <w:tcPr>
            <w:tcW w:w="9390" w:type="dxa"/>
            <w:gridSpan w:val="2"/>
            <w:tcBorders>
              <w:top w:val="single" w:sz="6" w:space="0" w:color="auto"/>
              <w:left w:val="double" w:sz="6" w:space="0" w:color="auto"/>
              <w:bottom w:val="single" w:sz="6" w:space="0" w:color="auto"/>
              <w:right w:val="double" w:sz="6" w:space="0" w:color="auto"/>
            </w:tcBorders>
            <w:hideMark/>
          </w:tcPr>
          <w:p w14:paraId="3AF263C4" w14:textId="78B193D0" w:rsidR="00866DCF" w:rsidRPr="00866DCF" w:rsidRDefault="00866DCF" w:rsidP="00866DCF">
            <w:pPr>
              <w:rPr>
                <w:bCs/>
                <w:lang w:val="en-US"/>
              </w:rPr>
            </w:pPr>
            <w:r w:rsidRPr="00866DCF">
              <w:rPr>
                <w:b/>
                <w:lang w:val="en-US"/>
              </w:rPr>
              <w:t>Purpose/Objective:</w:t>
            </w:r>
            <w:r w:rsidRPr="00866DCF">
              <w:rPr>
                <w:bCs/>
                <w:lang w:val="en-US"/>
              </w:rPr>
              <w:t xml:space="preserve"> The purpose of this paper is to </w:t>
            </w:r>
            <w:r>
              <w:rPr>
                <w:bCs/>
                <w:lang w:val="en-US"/>
              </w:rPr>
              <w:t>continue</w:t>
            </w:r>
            <w:r w:rsidRPr="00866DCF">
              <w:rPr>
                <w:bCs/>
                <w:lang w:val="en-US"/>
              </w:rPr>
              <w:t xml:space="preserve"> drafting the CPM text for Agenda Item 1.9, in accordance with Resolution </w:t>
            </w:r>
            <w:r w:rsidRPr="00866DCF">
              <w:rPr>
                <w:b/>
                <w:lang w:val="en-US"/>
              </w:rPr>
              <w:t>411 (WRC-23)</w:t>
            </w:r>
            <w:r w:rsidRPr="00866DCF">
              <w:rPr>
                <w:bCs/>
                <w:lang w:val="en-US"/>
              </w:rPr>
              <w:t xml:space="preserve">. </w:t>
            </w:r>
          </w:p>
        </w:tc>
      </w:tr>
      <w:tr w:rsidR="00866DCF" w:rsidRPr="00866DCF" w14:paraId="3CDF3903" w14:textId="77777777" w:rsidTr="00866DCF">
        <w:trPr>
          <w:trHeight w:val="1380"/>
        </w:trPr>
        <w:tc>
          <w:tcPr>
            <w:tcW w:w="9390" w:type="dxa"/>
            <w:gridSpan w:val="2"/>
            <w:tcBorders>
              <w:top w:val="single" w:sz="6" w:space="0" w:color="auto"/>
              <w:left w:val="double" w:sz="6" w:space="0" w:color="auto"/>
              <w:bottom w:val="single" w:sz="12" w:space="0" w:color="auto"/>
              <w:right w:val="double" w:sz="6" w:space="0" w:color="auto"/>
            </w:tcBorders>
          </w:tcPr>
          <w:p w14:paraId="55AC6E64" w14:textId="43AA8D6C" w:rsidR="00866DCF" w:rsidRPr="00866DCF" w:rsidRDefault="00866DCF" w:rsidP="00866DCF">
            <w:pPr>
              <w:rPr>
                <w:bCs/>
                <w:lang w:val="en-US"/>
              </w:rPr>
            </w:pPr>
            <w:r w:rsidRPr="00866DCF">
              <w:rPr>
                <w:b/>
                <w:lang w:val="en-US"/>
              </w:rPr>
              <w:t xml:space="preserve">Abstract: </w:t>
            </w:r>
            <w:r w:rsidRPr="00866DCF">
              <w:rPr>
                <w:bCs/>
                <w:lang w:val="en-US"/>
              </w:rPr>
              <w:t xml:space="preserve">Working Party 5B is the responsible Working Party for reviewing Appendix 26 in accordance with Resolution </w:t>
            </w:r>
            <w:r w:rsidRPr="00866DCF">
              <w:rPr>
                <w:b/>
                <w:lang w:val="en-US"/>
              </w:rPr>
              <w:t>411 (WRC-23)</w:t>
            </w:r>
            <w:r w:rsidRPr="00866DCF">
              <w:rPr>
                <w:bCs/>
                <w:lang w:val="en-US"/>
              </w:rPr>
              <w:t xml:space="preserve"> and developing draft CPM text. To date, WP 5B has initiated a Working Document towards a Preliminary Draft New Report for modernization of HF AM(OR)S. This paper will propose edits to the draft CPM text for Agenda Item 1.9. </w:t>
            </w:r>
          </w:p>
          <w:p w14:paraId="5313E258" w14:textId="77777777" w:rsidR="00866DCF" w:rsidRPr="00866DCF" w:rsidRDefault="00866DCF" w:rsidP="00866DCF">
            <w:pPr>
              <w:rPr>
                <w:bCs/>
                <w:lang w:val="en-US"/>
              </w:rPr>
            </w:pPr>
          </w:p>
        </w:tc>
      </w:tr>
    </w:tbl>
    <w:p w14:paraId="5A9B0945" w14:textId="77777777" w:rsidR="00866DCF" w:rsidRPr="00866DCF" w:rsidRDefault="00866DCF" w:rsidP="00866DCF">
      <w:pPr>
        <w:rPr>
          <w:lang w:val="en-US"/>
        </w:rPr>
      </w:pPr>
    </w:p>
    <w:p w14:paraId="08BF8C76" w14:textId="77777777" w:rsidR="00866DCF" w:rsidRPr="00866DCF" w:rsidRDefault="00866DCF" w:rsidP="00866DCF">
      <w:pPr>
        <w:rPr>
          <w:lang w:val="en-US"/>
        </w:rPr>
      </w:pPr>
    </w:p>
    <w:p w14:paraId="377C5007" w14:textId="0100351D" w:rsidR="00866DCF" w:rsidRPr="00866DCF" w:rsidRDefault="00866DCF" w:rsidP="00866DCF">
      <w:pPr>
        <w:rPr>
          <w:lang w:val="en-US"/>
        </w:rPr>
      </w:pPr>
      <w:r w:rsidRPr="00866DCF">
        <w:rPr>
          <w:lang w:val="en-US"/>
        </w:rPr>
        <w:br w:type="page"/>
      </w:r>
    </w:p>
    <w:tbl>
      <w:tblPr>
        <w:tblpPr w:leftFromText="180" w:rightFromText="180" w:bottomFromText="160" w:horzAnchor="margin" w:tblpY="-687"/>
        <w:tblW w:w="9885" w:type="dxa"/>
        <w:tblLayout w:type="fixed"/>
        <w:tblLook w:val="04A0" w:firstRow="1" w:lastRow="0" w:firstColumn="1" w:lastColumn="0" w:noHBand="0" w:noVBand="1"/>
      </w:tblPr>
      <w:tblGrid>
        <w:gridCol w:w="6484"/>
        <w:gridCol w:w="3401"/>
      </w:tblGrid>
      <w:tr w:rsidR="00866DCF" w:rsidRPr="00866DCF" w14:paraId="0931232D" w14:textId="77777777">
        <w:trPr>
          <w:cantSplit/>
        </w:trPr>
        <w:tc>
          <w:tcPr>
            <w:tcW w:w="6484" w:type="dxa"/>
            <w:vAlign w:val="center"/>
            <w:hideMark/>
          </w:tcPr>
          <w:p w14:paraId="3716E91F" w14:textId="77777777" w:rsidR="00866DCF" w:rsidRPr="00866DCF" w:rsidRDefault="00866DCF" w:rsidP="00866DCF">
            <w:pPr>
              <w:rPr>
                <w:b/>
                <w:bCs/>
                <w:lang w:val="en-US"/>
              </w:rPr>
            </w:pPr>
            <w:r w:rsidRPr="00866DCF">
              <w:rPr>
                <w:b/>
                <w:bCs/>
                <w:lang w:val="en-US"/>
              </w:rPr>
              <w:lastRenderedPageBreak/>
              <w:t>Radiocommunication Study Groups</w:t>
            </w:r>
          </w:p>
        </w:tc>
        <w:tc>
          <w:tcPr>
            <w:tcW w:w="3401" w:type="dxa"/>
            <w:hideMark/>
          </w:tcPr>
          <w:p w14:paraId="04FA162B" w14:textId="6602F6CB" w:rsidR="00866DCF" w:rsidRPr="00866DCF" w:rsidRDefault="00866DCF" w:rsidP="00866DCF">
            <w:pPr>
              <w:rPr>
                <w:lang w:val="en-US"/>
              </w:rPr>
            </w:pPr>
            <w:r w:rsidRPr="00866DCF">
              <w:rPr>
                <w:noProof/>
                <w:lang w:val="en-US"/>
              </w:rPr>
              <w:drawing>
                <wp:inline distT="0" distB="0" distL="0" distR="0" wp14:anchorId="1894437A" wp14:editId="4C378E4F">
                  <wp:extent cx="762000" cy="762000"/>
                  <wp:effectExtent l="0" t="0" r="0" b="0"/>
                  <wp:docPr id="460304073" name="Picture 2"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ue logo with a black background&#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866DCF" w:rsidRPr="00866DCF" w14:paraId="0475C34C" w14:textId="77777777">
        <w:trPr>
          <w:cantSplit/>
        </w:trPr>
        <w:tc>
          <w:tcPr>
            <w:tcW w:w="6484" w:type="dxa"/>
            <w:tcBorders>
              <w:top w:val="nil"/>
              <w:left w:val="nil"/>
              <w:bottom w:val="single" w:sz="12" w:space="0" w:color="auto"/>
              <w:right w:val="nil"/>
            </w:tcBorders>
          </w:tcPr>
          <w:p w14:paraId="3D1F27A0" w14:textId="77777777" w:rsidR="00866DCF" w:rsidRPr="00866DCF" w:rsidRDefault="00866DCF" w:rsidP="00866DCF">
            <w:pPr>
              <w:rPr>
                <w:b/>
                <w:lang w:val="en-US"/>
              </w:rPr>
            </w:pPr>
          </w:p>
        </w:tc>
        <w:tc>
          <w:tcPr>
            <w:tcW w:w="3401" w:type="dxa"/>
            <w:tcBorders>
              <w:top w:val="nil"/>
              <w:left w:val="nil"/>
              <w:bottom w:val="single" w:sz="12" w:space="0" w:color="auto"/>
              <w:right w:val="nil"/>
            </w:tcBorders>
          </w:tcPr>
          <w:p w14:paraId="6F3FFA64" w14:textId="77777777" w:rsidR="00866DCF" w:rsidRPr="00866DCF" w:rsidRDefault="00866DCF" w:rsidP="00866DCF">
            <w:pPr>
              <w:rPr>
                <w:lang w:val="en-US"/>
              </w:rPr>
            </w:pPr>
          </w:p>
        </w:tc>
      </w:tr>
      <w:tr w:rsidR="00866DCF" w:rsidRPr="00866DCF" w14:paraId="0F7BEFBC" w14:textId="77777777">
        <w:trPr>
          <w:cantSplit/>
        </w:trPr>
        <w:tc>
          <w:tcPr>
            <w:tcW w:w="6484" w:type="dxa"/>
            <w:tcBorders>
              <w:top w:val="single" w:sz="12" w:space="0" w:color="auto"/>
              <w:left w:val="nil"/>
              <w:bottom w:val="nil"/>
              <w:right w:val="nil"/>
            </w:tcBorders>
          </w:tcPr>
          <w:p w14:paraId="34D1DC8E" w14:textId="77777777" w:rsidR="00866DCF" w:rsidRPr="00866DCF" w:rsidRDefault="00866DCF" w:rsidP="00866DCF">
            <w:pPr>
              <w:rPr>
                <w:bCs/>
                <w:lang w:val="en-US"/>
              </w:rPr>
            </w:pPr>
          </w:p>
        </w:tc>
        <w:tc>
          <w:tcPr>
            <w:tcW w:w="3401" w:type="dxa"/>
            <w:tcBorders>
              <w:top w:val="single" w:sz="12" w:space="0" w:color="auto"/>
              <w:left w:val="nil"/>
              <w:bottom w:val="nil"/>
              <w:right w:val="nil"/>
            </w:tcBorders>
          </w:tcPr>
          <w:p w14:paraId="7206F1EC" w14:textId="77777777" w:rsidR="00866DCF" w:rsidRPr="00866DCF" w:rsidRDefault="00866DCF" w:rsidP="00866DCF">
            <w:pPr>
              <w:rPr>
                <w:lang w:val="en-US"/>
              </w:rPr>
            </w:pPr>
          </w:p>
        </w:tc>
      </w:tr>
      <w:tr w:rsidR="00866DCF" w:rsidRPr="00866DCF" w14:paraId="2187D475" w14:textId="77777777">
        <w:trPr>
          <w:cantSplit/>
        </w:trPr>
        <w:tc>
          <w:tcPr>
            <w:tcW w:w="6484" w:type="dxa"/>
            <w:vMerge w:val="restart"/>
            <w:hideMark/>
          </w:tcPr>
          <w:p w14:paraId="20A8C2A9" w14:textId="77777777" w:rsidR="00866DCF" w:rsidRPr="00866DCF" w:rsidRDefault="00866DCF" w:rsidP="00866DCF">
            <w:pPr>
              <w:rPr>
                <w:lang w:val="en-US"/>
              </w:rPr>
            </w:pPr>
            <w:r w:rsidRPr="00866DCF">
              <w:rPr>
                <w:lang w:val="en-US"/>
              </w:rPr>
              <w:t xml:space="preserve">Received: </w:t>
            </w:r>
          </w:p>
          <w:p w14:paraId="05408C30" w14:textId="7ABA4CDD" w:rsidR="00866DCF" w:rsidRPr="00866DCF" w:rsidRDefault="00866DCF" w:rsidP="00866DCF">
            <w:pPr>
              <w:rPr>
                <w:lang w:val="en-US"/>
              </w:rPr>
            </w:pPr>
            <w:r w:rsidRPr="00866DCF">
              <w:rPr>
                <w:lang w:val="en-US"/>
              </w:rPr>
              <w:t>Source:</w:t>
            </w:r>
            <w:r w:rsidR="005E7433">
              <w:rPr>
                <w:lang w:val="en-US"/>
              </w:rPr>
              <w:t xml:space="preserve"> WP5B/435 Annex 2.7</w:t>
            </w:r>
          </w:p>
        </w:tc>
        <w:tc>
          <w:tcPr>
            <w:tcW w:w="3401" w:type="dxa"/>
            <w:hideMark/>
          </w:tcPr>
          <w:p w14:paraId="184EC928" w14:textId="77777777" w:rsidR="00866DCF" w:rsidRPr="00866DCF" w:rsidRDefault="00866DCF" w:rsidP="00866DCF">
            <w:pPr>
              <w:rPr>
                <w:b/>
                <w:lang w:val="en-US"/>
              </w:rPr>
            </w:pPr>
            <w:r w:rsidRPr="00866DCF">
              <w:rPr>
                <w:b/>
                <w:lang w:val="en-US"/>
              </w:rPr>
              <w:t>Document 5B/XX-E</w:t>
            </w:r>
          </w:p>
        </w:tc>
      </w:tr>
      <w:tr w:rsidR="00866DCF" w:rsidRPr="00866DCF" w14:paraId="039A7E7B" w14:textId="77777777">
        <w:trPr>
          <w:cantSplit/>
        </w:trPr>
        <w:tc>
          <w:tcPr>
            <w:tcW w:w="9885" w:type="dxa"/>
            <w:vMerge/>
            <w:vAlign w:val="center"/>
            <w:hideMark/>
          </w:tcPr>
          <w:p w14:paraId="72EE4692" w14:textId="77777777" w:rsidR="00866DCF" w:rsidRPr="00866DCF" w:rsidRDefault="00866DCF" w:rsidP="00866DCF">
            <w:pPr>
              <w:rPr>
                <w:lang w:val="en-US"/>
              </w:rPr>
            </w:pPr>
          </w:p>
        </w:tc>
        <w:tc>
          <w:tcPr>
            <w:tcW w:w="3401" w:type="dxa"/>
            <w:hideMark/>
          </w:tcPr>
          <w:p w14:paraId="3A16467A" w14:textId="2F78A3C9" w:rsidR="00866DCF" w:rsidRPr="00866DCF" w:rsidRDefault="00866DCF" w:rsidP="00866DCF">
            <w:pPr>
              <w:rPr>
                <w:b/>
                <w:lang w:val="en-US"/>
              </w:rPr>
            </w:pPr>
            <w:r w:rsidRPr="00866DCF">
              <w:rPr>
                <w:b/>
                <w:lang w:val="en-US"/>
              </w:rPr>
              <w:t>XX</w:t>
            </w:r>
            <w:r>
              <w:rPr>
                <w:b/>
                <w:lang w:val="en-US"/>
              </w:rPr>
              <w:t xml:space="preserve"> May</w:t>
            </w:r>
            <w:r w:rsidRPr="00866DCF">
              <w:rPr>
                <w:b/>
                <w:lang w:val="en-US"/>
              </w:rPr>
              <w:t xml:space="preserve"> 202</w:t>
            </w:r>
            <w:r>
              <w:rPr>
                <w:b/>
                <w:lang w:val="en-US"/>
              </w:rPr>
              <w:t>6</w:t>
            </w:r>
          </w:p>
        </w:tc>
      </w:tr>
      <w:tr w:rsidR="00866DCF" w:rsidRPr="00866DCF" w14:paraId="5C43248C" w14:textId="77777777">
        <w:trPr>
          <w:cantSplit/>
        </w:trPr>
        <w:tc>
          <w:tcPr>
            <w:tcW w:w="9885" w:type="dxa"/>
            <w:vMerge/>
            <w:vAlign w:val="center"/>
            <w:hideMark/>
          </w:tcPr>
          <w:p w14:paraId="58F2E516" w14:textId="77777777" w:rsidR="00866DCF" w:rsidRPr="00866DCF" w:rsidRDefault="00866DCF" w:rsidP="00866DCF">
            <w:pPr>
              <w:rPr>
                <w:lang w:val="en-US"/>
              </w:rPr>
            </w:pPr>
          </w:p>
        </w:tc>
        <w:tc>
          <w:tcPr>
            <w:tcW w:w="3401" w:type="dxa"/>
            <w:hideMark/>
          </w:tcPr>
          <w:p w14:paraId="794B63DE" w14:textId="77777777" w:rsidR="00866DCF" w:rsidRPr="00866DCF" w:rsidRDefault="00866DCF" w:rsidP="00866DCF">
            <w:pPr>
              <w:rPr>
                <w:b/>
                <w:lang w:val="en-US"/>
              </w:rPr>
            </w:pPr>
            <w:r w:rsidRPr="00866DCF">
              <w:rPr>
                <w:b/>
                <w:lang w:val="en-US"/>
              </w:rPr>
              <w:t>English only</w:t>
            </w:r>
          </w:p>
        </w:tc>
      </w:tr>
      <w:tr w:rsidR="00866DCF" w:rsidRPr="00866DCF" w14:paraId="4B273DEB" w14:textId="77777777">
        <w:trPr>
          <w:cantSplit/>
          <w:trHeight w:val="1038"/>
        </w:trPr>
        <w:tc>
          <w:tcPr>
            <w:tcW w:w="9885" w:type="dxa"/>
            <w:gridSpan w:val="2"/>
          </w:tcPr>
          <w:p w14:paraId="16DDF417" w14:textId="77777777" w:rsidR="00866DCF" w:rsidRPr="00866DCF" w:rsidRDefault="00866DCF" w:rsidP="00866DCF">
            <w:pPr>
              <w:jc w:val="center"/>
              <w:rPr>
                <w:b/>
                <w:lang w:val="en-US"/>
              </w:rPr>
            </w:pPr>
          </w:p>
          <w:p w14:paraId="5BE9D90A" w14:textId="77777777" w:rsidR="00866DCF" w:rsidRPr="00866DCF" w:rsidRDefault="00866DCF" w:rsidP="00866DCF">
            <w:pPr>
              <w:jc w:val="center"/>
              <w:rPr>
                <w:b/>
                <w:lang w:val="en-US"/>
              </w:rPr>
            </w:pPr>
          </w:p>
          <w:p w14:paraId="353847CC" w14:textId="77777777" w:rsidR="00866DCF" w:rsidRPr="00866DCF" w:rsidRDefault="00866DCF" w:rsidP="00866DCF">
            <w:pPr>
              <w:jc w:val="center"/>
              <w:rPr>
                <w:b/>
                <w:lang w:val="en-US"/>
              </w:rPr>
            </w:pPr>
            <w:r w:rsidRPr="00866DCF">
              <w:rPr>
                <w:b/>
                <w:lang w:val="en-US"/>
              </w:rPr>
              <w:t>United States of America</w:t>
            </w:r>
          </w:p>
        </w:tc>
      </w:tr>
      <w:tr w:rsidR="00866DCF" w:rsidRPr="00866DCF" w14:paraId="4AC22D67" w14:textId="77777777">
        <w:trPr>
          <w:cantSplit/>
          <w:trHeight w:val="633"/>
        </w:trPr>
        <w:tc>
          <w:tcPr>
            <w:tcW w:w="9885" w:type="dxa"/>
            <w:gridSpan w:val="2"/>
            <w:hideMark/>
          </w:tcPr>
          <w:tbl>
            <w:tblPr>
              <w:tblpPr w:leftFromText="180" w:rightFromText="180" w:bottomFromText="160" w:horzAnchor="margin" w:tblpY="-687"/>
              <w:tblW w:w="9885" w:type="dxa"/>
              <w:tblLayout w:type="fixed"/>
              <w:tblLook w:val="04A0" w:firstRow="1" w:lastRow="0" w:firstColumn="1" w:lastColumn="0" w:noHBand="0" w:noVBand="1"/>
            </w:tblPr>
            <w:tblGrid>
              <w:gridCol w:w="9885"/>
            </w:tblGrid>
            <w:tr w:rsidR="00866DCF" w:rsidRPr="00866DCF" w14:paraId="19119080" w14:textId="77777777">
              <w:trPr>
                <w:cantSplit/>
              </w:trPr>
              <w:tc>
                <w:tcPr>
                  <w:tcW w:w="9889" w:type="dxa"/>
                  <w:hideMark/>
                </w:tcPr>
                <w:p w14:paraId="3B7F2DEC" w14:textId="77777777" w:rsidR="00866DCF" w:rsidRPr="00866DCF" w:rsidRDefault="00866DCF" w:rsidP="00866DCF">
                  <w:pPr>
                    <w:jc w:val="center"/>
                  </w:pPr>
                  <w:r w:rsidRPr="00866DCF">
                    <w:t>Proposed text for the CPM text on agenda item 1.9</w:t>
                  </w:r>
                </w:p>
              </w:tc>
            </w:tr>
          </w:tbl>
          <w:p w14:paraId="51E14934" w14:textId="77777777" w:rsidR="00866DCF" w:rsidRPr="00866DCF" w:rsidRDefault="00866DCF" w:rsidP="00866DCF">
            <w:pPr>
              <w:jc w:val="center"/>
              <w:rPr>
                <w:b/>
                <w:lang w:val="en-US"/>
              </w:rPr>
            </w:pPr>
          </w:p>
        </w:tc>
      </w:tr>
    </w:tbl>
    <w:p w14:paraId="16549645" w14:textId="77777777" w:rsidR="00866DCF" w:rsidRPr="00866DCF" w:rsidRDefault="00866DCF" w:rsidP="00866DCF">
      <w:pPr>
        <w:rPr>
          <w:b/>
          <w:lang w:val="en-US"/>
        </w:rPr>
      </w:pPr>
    </w:p>
    <w:p w14:paraId="4615A457" w14:textId="77777777" w:rsidR="00866DCF" w:rsidRPr="00866DCF" w:rsidRDefault="00866DCF" w:rsidP="00866DCF">
      <w:pPr>
        <w:rPr>
          <w:lang w:val="en-US"/>
        </w:rPr>
      </w:pPr>
      <w:r w:rsidRPr="00866DCF">
        <w:rPr>
          <w:lang w:val="en-US"/>
        </w:rPr>
        <w:t>The United States proposes the following Attachment be considered for the development of Draft CPM text for Agenda Item 1.9. The United States submits this contribution to facilitate the drafting of text for methods and regulatory considerations.</w:t>
      </w:r>
    </w:p>
    <w:p w14:paraId="474E7E30" w14:textId="77777777" w:rsidR="00866DCF" w:rsidRPr="00866DCF" w:rsidRDefault="00866DCF" w:rsidP="00866DCF">
      <w:pPr>
        <w:rPr>
          <w:lang w:val="en-US"/>
        </w:rPr>
      </w:pPr>
      <w:r w:rsidRPr="00866DCF">
        <w:rPr>
          <w:b/>
          <w:bCs/>
          <w:lang w:val="en-US"/>
        </w:rPr>
        <w:t>Attachment:</w:t>
      </w:r>
      <w:r w:rsidRPr="00866DCF">
        <w:rPr>
          <w:b/>
          <w:bCs/>
          <w:lang w:val="en-US"/>
        </w:rPr>
        <w:tab/>
      </w:r>
      <w:r w:rsidRPr="00866DCF">
        <w:rPr>
          <w:lang w:val="en-US"/>
        </w:rPr>
        <w:t>1</w:t>
      </w:r>
    </w:p>
    <w:p w14:paraId="294BD673" w14:textId="77777777" w:rsidR="00866DCF" w:rsidRPr="00866DCF" w:rsidRDefault="00866DCF" w:rsidP="00866DCF">
      <w:pPr>
        <w:rPr>
          <w:lang w:val="en-US"/>
        </w:rPr>
      </w:pPr>
      <w:r w:rsidRPr="00866DCF">
        <w:rPr>
          <w:lang w:val="en-US"/>
        </w:rPr>
        <w:br w:type="page"/>
      </w:r>
    </w:p>
    <w:p w14:paraId="384828E7" w14:textId="7899AC0C" w:rsidR="00866DCF" w:rsidRDefault="00866DCF"/>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E822A7" w14:paraId="1FBA1E2F" w14:textId="77777777" w:rsidTr="00876A8A">
        <w:trPr>
          <w:cantSplit/>
        </w:trPr>
        <w:tc>
          <w:tcPr>
            <w:tcW w:w="6487" w:type="dxa"/>
            <w:vAlign w:val="center"/>
          </w:tcPr>
          <w:p w14:paraId="5CFD48CB" w14:textId="4B97F574" w:rsidR="009F6520" w:rsidRPr="00E822A7" w:rsidRDefault="009F6520" w:rsidP="009F6520">
            <w:pPr>
              <w:shd w:val="solid" w:color="FFFFFF" w:fill="FFFFFF"/>
              <w:spacing w:before="0"/>
              <w:rPr>
                <w:rFonts w:ascii="Verdana" w:hAnsi="Verdana" w:cs="Times New Roman Bold"/>
                <w:b/>
                <w:bCs/>
                <w:sz w:val="26"/>
                <w:szCs w:val="26"/>
              </w:rPr>
            </w:pPr>
          </w:p>
        </w:tc>
        <w:tc>
          <w:tcPr>
            <w:tcW w:w="3402" w:type="dxa"/>
          </w:tcPr>
          <w:p w14:paraId="7BDE71A1" w14:textId="66DBCE48" w:rsidR="009F6520" w:rsidRPr="00E822A7" w:rsidRDefault="009F6520" w:rsidP="00DA70C7">
            <w:pPr>
              <w:shd w:val="solid" w:color="FFFFFF" w:fill="FFFFFF"/>
              <w:spacing w:before="0" w:line="240" w:lineRule="atLeast"/>
            </w:pPr>
            <w:bookmarkStart w:id="0" w:name="ditulogo"/>
            <w:bookmarkEnd w:id="0"/>
          </w:p>
        </w:tc>
      </w:tr>
      <w:tr w:rsidR="000069D4" w:rsidRPr="00E822A7" w14:paraId="158AB392" w14:textId="77777777" w:rsidTr="00876A8A">
        <w:trPr>
          <w:cantSplit/>
        </w:trPr>
        <w:tc>
          <w:tcPr>
            <w:tcW w:w="6487" w:type="dxa"/>
            <w:vMerge w:val="restart"/>
          </w:tcPr>
          <w:p w14:paraId="171FC856" w14:textId="5A9E222E" w:rsidR="00D73A04" w:rsidRPr="00DF002D" w:rsidRDefault="00D73A04" w:rsidP="00604F2A">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p>
        </w:tc>
        <w:tc>
          <w:tcPr>
            <w:tcW w:w="3402" w:type="dxa"/>
          </w:tcPr>
          <w:p w14:paraId="39553979" w14:textId="36CC6727" w:rsidR="000069D4" w:rsidRPr="00E822A7" w:rsidRDefault="000069D4" w:rsidP="006C6EF6">
            <w:pPr>
              <w:pStyle w:val="DocData"/>
              <w:framePr w:hSpace="0" w:wrap="auto" w:hAnchor="text" w:yAlign="inline"/>
            </w:pPr>
          </w:p>
        </w:tc>
      </w:tr>
      <w:tr w:rsidR="000069D4" w:rsidRPr="00E822A7" w14:paraId="5E2DA716" w14:textId="77777777" w:rsidTr="00876A8A">
        <w:trPr>
          <w:cantSplit/>
        </w:trPr>
        <w:tc>
          <w:tcPr>
            <w:tcW w:w="6487" w:type="dxa"/>
            <w:vMerge/>
          </w:tcPr>
          <w:p w14:paraId="0517AF00" w14:textId="77777777" w:rsidR="000069D4" w:rsidRPr="00E822A7" w:rsidRDefault="000069D4" w:rsidP="00A5173C">
            <w:pPr>
              <w:spacing w:before="60"/>
              <w:jc w:val="center"/>
              <w:rPr>
                <w:b/>
                <w:smallCaps/>
                <w:sz w:val="32"/>
                <w:lang w:eastAsia="zh-CN"/>
              </w:rPr>
            </w:pPr>
            <w:bookmarkStart w:id="3" w:name="ddate" w:colFirst="1" w:colLast="1"/>
            <w:bookmarkEnd w:id="2"/>
          </w:p>
        </w:tc>
        <w:tc>
          <w:tcPr>
            <w:tcW w:w="3402" w:type="dxa"/>
          </w:tcPr>
          <w:p w14:paraId="78A146FF" w14:textId="7F921579" w:rsidR="000069D4" w:rsidRPr="00E822A7" w:rsidRDefault="000069D4" w:rsidP="006C6EF6">
            <w:pPr>
              <w:pStyle w:val="DocData"/>
              <w:framePr w:hSpace="0" w:wrap="auto" w:hAnchor="text" w:yAlign="inline"/>
            </w:pPr>
          </w:p>
        </w:tc>
      </w:tr>
      <w:tr w:rsidR="000069D4" w:rsidRPr="00E822A7" w14:paraId="18463BC7" w14:textId="77777777" w:rsidTr="00876A8A">
        <w:trPr>
          <w:cantSplit/>
        </w:trPr>
        <w:tc>
          <w:tcPr>
            <w:tcW w:w="6487" w:type="dxa"/>
            <w:vMerge/>
          </w:tcPr>
          <w:p w14:paraId="186FD9FA" w14:textId="77777777" w:rsidR="000069D4" w:rsidRPr="00E822A7" w:rsidRDefault="000069D4" w:rsidP="00A5173C">
            <w:pPr>
              <w:spacing w:before="60"/>
              <w:jc w:val="center"/>
              <w:rPr>
                <w:b/>
                <w:smallCaps/>
                <w:sz w:val="32"/>
                <w:lang w:eastAsia="zh-CN"/>
              </w:rPr>
            </w:pPr>
            <w:bookmarkStart w:id="4" w:name="dorlang" w:colFirst="1" w:colLast="1"/>
            <w:bookmarkEnd w:id="3"/>
          </w:p>
        </w:tc>
        <w:tc>
          <w:tcPr>
            <w:tcW w:w="3402" w:type="dxa"/>
          </w:tcPr>
          <w:p w14:paraId="1609FD47" w14:textId="224ED033" w:rsidR="000069D4" w:rsidRPr="00E822A7" w:rsidRDefault="000069D4" w:rsidP="006C6EF6">
            <w:pPr>
              <w:pStyle w:val="DocData"/>
              <w:framePr w:hSpace="0" w:wrap="auto" w:hAnchor="text" w:yAlign="inline"/>
              <w:rPr>
                <w:rFonts w:eastAsia="SimSun"/>
              </w:rPr>
            </w:pPr>
          </w:p>
        </w:tc>
      </w:tr>
      <w:tr w:rsidR="005060DD" w:rsidRPr="00E822A7" w14:paraId="5FA99959" w14:textId="77777777" w:rsidTr="00D046A7">
        <w:trPr>
          <w:cantSplit/>
        </w:trPr>
        <w:tc>
          <w:tcPr>
            <w:tcW w:w="9889" w:type="dxa"/>
            <w:gridSpan w:val="2"/>
          </w:tcPr>
          <w:p w14:paraId="19EACC3A" w14:textId="54BCB796" w:rsidR="005060DD" w:rsidRDefault="00866DCF" w:rsidP="00DA70C7">
            <w:pPr>
              <w:pStyle w:val="Source"/>
              <w:rPr>
                <w:rFonts w:eastAsia="Calibri"/>
                <w:szCs w:val="24"/>
                <w:lang w:eastAsia="zh-CN"/>
              </w:rPr>
            </w:pPr>
            <w:r>
              <w:rPr>
                <w:rFonts w:eastAsia="Calibri"/>
                <w:lang w:eastAsia="zh-CN"/>
              </w:rPr>
              <w:t>ATTACHMENT</w:t>
            </w:r>
          </w:p>
        </w:tc>
      </w:tr>
      <w:tr w:rsidR="000069D4" w:rsidRPr="00E822A7" w14:paraId="366A229C" w14:textId="77777777" w:rsidTr="00D046A7">
        <w:trPr>
          <w:cantSplit/>
        </w:trPr>
        <w:tc>
          <w:tcPr>
            <w:tcW w:w="9889" w:type="dxa"/>
            <w:gridSpan w:val="2"/>
          </w:tcPr>
          <w:p w14:paraId="596FF07F" w14:textId="029D8EFC" w:rsidR="000069D4" w:rsidRPr="00E822A7" w:rsidRDefault="00B61CCD" w:rsidP="005060DD">
            <w:pPr>
              <w:pStyle w:val="Title1"/>
              <w:rPr>
                <w:lang w:eastAsia="zh-CN"/>
              </w:rPr>
            </w:pPr>
            <w:bookmarkStart w:id="5" w:name="dsource" w:colFirst="0" w:colLast="0"/>
            <w:bookmarkEnd w:id="4"/>
            <w:r w:rsidRPr="00E822A7">
              <w:rPr>
                <w:caps w:val="0"/>
                <w:lang w:eastAsia="zh-CN"/>
              </w:rPr>
              <w:t>WORKING DOCUMENT TOWARDS A DRAFT CPM REPORT</w:t>
            </w:r>
            <w:r w:rsidRPr="00E822A7">
              <w:rPr>
                <w:caps w:val="0"/>
                <w:lang w:eastAsia="zh-CN"/>
              </w:rPr>
              <w:br/>
              <w:t>TO WRC-27 ON AGENDA ITEM 1.9</w:t>
            </w:r>
          </w:p>
        </w:tc>
      </w:tr>
      <w:tr w:rsidR="000069D4" w:rsidRPr="00E822A7" w14:paraId="4AF80FE4" w14:textId="77777777" w:rsidTr="00D046A7">
        <w:trPr>
          <w:cantSplit/>
        </w:trPr>
        <w:tc>
          <w:tcPr>
            <w:tcW w:w="9889" w:type="dxa"/>
            <w:gridSpan w:val="2"/>
          </w:tcPr>
          <w:p w14:paraId="20BE98C9" w14:textId="676D988B" w:rsidR="000069D4" w:rsidRPr="00E822A7" w:rsidRDefault="000069D4" w:rsidP="00604F2A">
            <w:pPr>
              <w:pStyle w:val="Title1"/>
              <w:rPr>
                <w:lang w:eastAsia="zh-CN"/>
              </w:rPr>
            </w:pPr>
            <w:bookmarkStart w:id="6" w:name="drec" w:colFirst="0" w:colLast="0"/>
            <w:bookmarkEnd w:id="5"/>
          </w:p>
        </w:tc>
      </w:tr>
    </w:tbl>
    <w:p w14:paraId="5FB1D03C" w14:textId="77777777" w:rsidR="00D701D6" w:rsidRPr="00E822A7" w:rsidRDefault="00D701D6">
      <w:pPr>
        <w:pStyle w:val="ChapNo"/>
      </w:pPr>
      <w:bookmarkStart w:id="7" w:name="_Toc119502123"/>
      <w:bookmarkEnd w:id="6"/>
      <w:r w:rsidRPr="00E822A7">
        <w:t>CHAPTER 2</w:t>
      </w:r>
    </w:p>
    <w:p w14:paraId="438E647D" w14:textId="77777777" w:rsidR="00D701D6" w:rsidRPr="00E822A7" w:rsidRDefault="00D701D6">
      <w:pPr>
        <w:pStyle w:val="Chaptitle"/>
      </w:pPr>
      <w:r w:rsidRPr="00E822A7">
        <w:t>Fixed, mobile and radiolocation issues</w:t>
      </w:r>
    </w:p>
    <w:p w14:paraId="48B1EF51" w14:textId="77777777" w:rsidR="00D701D6" w:rsidRPr="00E822A7" w:rsidRDefault="00D701D6">
      <w:pPr>
        <w:jc w:val="center"/>
      </w:pPr>
      <w:r w:rsidRPr="00E822A7">
        <w:t>(Agenda items 1.7, 1.8, 1.9, 1.10)</w:t>
      </w:r>
    </w:p>
    <w:p w14:paraId="6D36E372" w14:textId="77777777" w:rsidR="00D701D6" w:rsidRPr="00E822A7" w:rsidRDefault="00D701D6">
      <w:pPr>
        <w:pStyle w:val="Agendaitem"/>
      </w:pPr>
      <w:r w:rsidRPr="00E822A7">
        <w:t>Agenda item 1.9</w:t>
      </w:r>
    </w:p>
    <w:p w14:paraId="6DC07144" w14:textId="77777777" w:rsidR="00D701D6" w:rsidRPr="00E822A7" w:rsidRDefault="00D701D6">
      <w:pPr>
        <w:pStyle w:val="QuestionNo"/>
      </w:pPr>
      <w:r w:rsidRPr="00E822A7">
        <w:t>(</w:t>
      </w:r>
      <w:r w:rsidRPr="00E822A7">
        <w:rPr>
          <w:b/>
          <w:bCs/>
        </w:rPr>
        <w:t>WP 5B / WP 3L, WP 5C, WP 6A, WP 7A</w:t>
      </w:r>
      <w:r w:rsidRPr="00E822A7">
        <w:t>)</w:t>
      </w:r>
    </w:p>
    <w:bookmarkEnd w:id="7"/>
    <w:p w14:paraId="0D2C83DD" w14:textId="77777777" w:rsidR="00DE161B" w:rsidRPr="002919AB" w:rsidRDefault="00DE161B" w:rsidP="00DE161B">
      <w:pPr>
        <w:pStyle w:val="Normalaftertitle0"/>
        <w:spacing w:before="240"/>
        <w:rPr>
          <w:b/>
          <w:i/>
          <w:iCs/>
        </w:rPr>
      </w:pPr>
      <w:r w:rsidRPr="0084657B">
        <w:rPr>
          <w:i/>
          <w:iCs/>
        </w:rPr>
        <w:t>1.</w:t>
      </w:r>
      <w:r>
        <w:rPr>
          <w:i/>
          <w:iCs/>
        </w:rPr>
        <w:t>9</w:t>
      </w:r>
      <w:r w:rsidRPr="0084657B">
        <w:rPr>
          <w:i/>
          <w:iCs/>
        </w:rPr>
        <w:tab/>
      </w:r>
      <w:r w:rsidRPr="002919AB">
        <w:rPr>
          <w:i/>
          <w:iCs/>
        </w:rPr>
        <w:t>to consider appropriate regulatory actions to update Appendix </w:t>
      </w:r>
      <w:r w:rsidRPr="002919AB">
        <w:rPr>
          <w:b/>
          <w:bCs/>
          <w:i/>
          <w:iCs/>
        </w:rPr>
        <w:t>26</w:t>
      </w:r>
      <w:r w:rsidRPr="002919AB">
        <w:rPr>
          <w:i/>
          <w:iCs/>
        </w:rPr>
        <w:t xml:space="preserve"> to the Radio Regulations in support of aeronautical mobile (OR) high frequency modernization, in accordance with Resolution </w:t>
      </w:r>
      <w:r w:rsidRPr="002919AB">
        <w:rPr>
          <w:b/>
          <w:bCs/>
          <w:i/>
          <w:iCs/>
        </w:rPr>
        <w:t>411</w:t>
      </w:r>
      <w:r w:rsidRPr="002919AB">
        <w:rPr>
          <w:i/>
          <w:iCs/>
        </w:rPr>
        <w:t xml:space="preserve"> (</w:t>
      </w:r>
      <w:r w:rsidRPr="002919AB">
        <w:rPr>
          <w:b/>
          <w:i/>
          <w:iCs/>
        </w:rPr>
        <w:t>WRC</w:t>
      </w:r>
      <w:r w:rsidRPr="002919AB">
        <w:rPr>
          <w:b/>
          <w:i/>
          <w:iCs/>
        </w:rPr>
        <w:noBreakHyphen/>
        <w:t>23)</w:t>
      </w:r>
      <w:r w:rsidRPr="002919AB">
        <w:rPr>
          <w:rFonts w:eastAsiaTheme="minorEastAsia"/>
          <w:i/>
          <w:iCs/>
        </w:rPr>
        <w:t>;</w:t>
      </w:r>
    </w:p>
    <w:p w14:paraId="6F5660A6" w14:textId="7FCB6D8E" w:rsidR="00D701D6" w:rsidRPr="00E822A7" w:rsidRDefault="00DE161B" w:rsidP="00DE161B">
      <w:pPr>
        <w:rPr>
          <w:i/>
          <w:iCs/>
        </w:rPr>
      </w:pPr>
      <w:r w:rsidRPr="005613CD">
        <w:t xml:space="preserve">Resolution </w:t>
      </w:r>
      <w:r>
        <w:rPr>
          <w:b/>
          <w:bCs/>
        </w:rPr>
        <w:t xml:space="preserve">411 </w:t>
      </w:r>
      <w:r w:rsidRPr="005613CD">
        <w:rPr>
          <w:b/>
          <w:bCs/>
        </w:rPr>
        <w:t>(WRC-23)</w:t>
      </w:r>
      <w:r w:rsidRPr="005613CD">
        <w:t xml:space="preserve"> – </w:t>
      </w:r>
      <w:r w:rsidRPr="002919AB">
        <w:rPr>
          <w:i/>
          <w:iCs/>
          <w:szCs w:val="16"/>
        </w:rPr>
        <w:t>Consideration of appropriate regulatory actions to update Appendix</w:t>
      </w:r>
      <w:r>
        <w:rPr>
          <w:i/>
          <w:iCs/>
          <w:szCs w:val="16"/>
        </w:rPr>
        <w:t> </w:t>
      </w:r>
      <w:r w:rsidRPr="002919AB">
        <w:rPr>
          <w:b/>
          <w:bCs/>
          <w:i/>
          <w:iCs/>
          <w:szCs w:val="16"/>
        </w:rPr>
        <w:t>26</w:t>
      </w:r>
      <w:r w:rsidRPr="002919AB">
        <w:rPr>
          <w:i/>
          <w:iCs/>
          <w:szCs w:val="16"/>
        </w:rPr>
        <w:t xml:space="preserve"> in support of modernization of high-frequency spectrum use in the aeronautical mobile (OR) service</w:t>
      </w:r>
    </w:p>
    <w:p w14:paraId="5FC6C454" w14:textId="77777777" w:rsidR="00D701D6" w:rsidRPr="00E822A7" w:rsidRDefault="00D701D6">
      <w:pPr>
        <w:pStyle w:val="Heading1"/>
      </w:pPr>
      <w:bookmarkStart w:id="8" w:name="_Toc119502124"/>
      <w:r w:rsidRPr="00E822A7">
        <w:t>2/1.9/1</w:t>
      </w:r>
      <w:r w:rsidRPr="00E822A7">
        <w:tab/>
        <w:t>Executive summary</w:t>
      </w:r>
      <w:bookmarkEnd w:id="8"/>
    </w:p>
    <w:p w14:paraId="680C851B" w14:textId="3A905427" w:rsidR="00D701D6" w:rsidRPr="005407F0" w:rsidRDefault="00D701D6" w:rsidP="005407F0">
      <w:pPr>
        <w:keepNext/>
        <w:keepLines/>
        <w:rPr>
          <w:spacing w:val="-4"/>
        </w:rPr>
      </w:pPr>
      <w:r w:rsidRPr="00E822A7">
        <w:t xml:space="preserve">This agenda item provides the opportunity to update RR Appendix </w:t>
      </w:r>
      <w:r w:rsidRPr="00DE161B">
        <w:rPr>
          <w:b/>
          <w:bCs/>
        </w:rPr>
        <w:t>26</w:t>
      </w:r>
      <w:r w:rsidRPr="00E822A7">
        <w:t xml:space="preserve"> in order to include the use of wideband digital emissions. A decision in accordance with this proposal would require appropriate action to be taken in terms of compatibility with services operating in-band and in adjacent bands based on the results of compatibility and sharing analysis.</w:t>
      </w:r>
      <w:r w:rsidR="00FB6F8B" w:rsidRPr="00FB6F8B">
        <w:rPr>
          <w:rFonts w:eastAsia="Calibri"/>
        </w:rPr>
        <w:t xml:space="preserve"> </w:t>
      </w:r>
      <w:r w:rsidR="00FB6F8B" w:rsidRPr="00AF4BFD">
        <w:rPr>
          <w:rFonts w:eastAsia="Calibri"/>
        </w:rPr>
        <w:t xml:space="preserve">To address this agenda item, ITU-R has undertaken </w:t>
      </w:r>
      <w:r w:rsidR="00FB6F8B">
        <w:rPr>
          <w:rFonts w:eastAsia="Calibri"/>
        </w:rPr>
        <w:t>studies</w:t>
      </w:r>
      <w:r w:rsidR="00FB6F8B" w:rsidRPr="00AF4BFD">
        <w:rPr>
          <w:rFonts w:eastAsia="Calibri"/>
        </w:rPr>
        <w:t>, pursuant to Resolution </w:t>
      </w:r>
      <w:r w:rsidR="00FB6F8B">
        <w:rPr>
          <w:rFonts w:eastAsia="Calibri"/>
          <w:b/>
          <w:bCs/>
        </w:rPr>
        <w:t>411</w:t>
      </w:r>
      <w:r w:rsidR="00FB6F8B" w:rsidRPr="00AF4BFD">
        <w:rPr>
          <w:rFonts w:eastAsia="Calibri"/>
          <w:b/>
          <w:bCs/>
        </w:rPr>
        <w:t xml:space="preserve"> (WRC-</w:t>
      </w:r>
      <w:r w:rsidR="00FB6F8B">
        <w:rPr>
          <w:rFonts w:eastAsia="Calibri"/>
          <w:b/>
          <w:bCs/>
        </w:rPr>
        <w:t>23</w:t>
      </w:r>
      <w:r w:rsidR="00FB6F8B" w:rsidRPr="00AF4BFD">
        <w:rPr>
          <w:rFonts w:eastAsia="Calibri"/>
          <w:b/>
          <w:bCs/>
        </w:rPr>
        <w:t>)</w:t>
      </w:r>
      <w:r w:rsidR="00FB6F8B" w:rsidRPr="00AF4BFD">
        <w:rPr>
          <w:rFonts w:eastAsia="Calibri"/>
        </w:rPr>
        <w:t xml:space="preserve">, on consideration of </w:t>
      </w:r>
      <w:r w:rsidR="00FB6F8B">
        <w:rPr>
          <w:rFonts w:eastAsia="Calibri"/>
        </w:rPr>
        <w:t>modifications</w:t>
      </w:r>
      <w:r w:rsidR="00FB6F8B" w:rsidRPr="00AF4BFD">
        <w:rPr>
          <w:rFonts w:eastAsia="Calibri"/>
        </w:rPr>
        <w:t xml:space="preserve"> for updating Appendix </w:t>
      </w:r>
      <w:r w:rsidR="00FB6F8B" w:rsidRPr="00AF4BFD">
        <w:rPr>
          <w:rFonts w:eastAsia="Calibri"/>
          <w:b/>
          <w:bCs/>
        </w:rPr>
        <w:t>2</w:t>
      </w:r>
      <w:r w:rsidR="00FB6F8B">
        <w:rPr>
          <w:rFonts w:eastAsia="Calibri"/>
          <w:b/>
          <w:bCs/>
        </w:rPr>
        <w:t>6</w:t>
      </w:r>
      <w:r w:rsidR="00FB6F8B" w:rsidRPr="00AF4BFD">
        <w:rPr>
          <w:rFonts w:eastAsia="Calibri"/>
        </w:rPr>
        <w:t xml:space="preserve"> of the Radio Regulations (RR) in support of aeronautical</w:t>
      </w:r>
      <w:r w:rsidR="00FB6F8B">
        <w:rPr>
          <w:rFonts w:eastAsia="Calibri"/>
        </w:rPr>
        <w:t xml:space="preserve"> (OR) HF</w:t>
      </w:r>
      <w:r w:rsidR="00FB6F8B" w:rsidRPr="00AF4BFD">
        <w:rPr>
          <w:rFonts w:eastAsia="Calibri"/>
        </w:rPr>
        <w:t xml:space="preserve"> modernization. </w:t>
      </w:r>
      <w:r w:rsidRPr="005407F0">
        <w:rPr>
          <w:spacing w:val="-4"/>
        </w:rPr>
        <w:t>Under WRC-27 agenda item 1.9, two methods have been identified (see sections 2/1.9/4 and 2/1.9/5):</w:t>
      </w:r>
    </w:p>
    <w:p w14:paraId="435B5C43" w14:textId="2F5A1A17" w:rsidR="00D701D6" w:rsidRPr="00E822A7" w:rsidRDefault="00D701D6" w:rsidP="006B4264">
      <w:pPr>
        <w:pStyle w:val="enumlev1"/>
        <w:spacing w:before="120"/>
        <w:ind w:left="0" w:firstLine="0"/>
      </w:pPr>
      <w:r w:rsidRPr="00E822A7">
        <w:t>–</w:t>
      </w:r>
      <w:r w:rsidRPr="00E822A7">
        <w:tab/>
      </w:r>
      <w:r w:rsidRPr="00E822A7">
        <w:rPr>
          <w:b/>
          <w:bCs/>
        </w:rPr>
        <w:t>Method A</w:t>
      </w:r>
      <w:r w:rsidR="00FB6F8B">
        <w:rPr>
          <w:b/>
          <w:bCs/>
        </w:rPr>
        <w:t>:</w:t>
      </w:r>
      <w:r w:rsidRPr="00E822A7">
        <w:t xml:space="preserve"> no change (NOC).</w:t>
      </w:r>
    </w:p>
    <w:p w14:paraId="22EF4F0F" w14:textId="6B018EC3" w:rsidR="00D701D6" w:rsidRPr="00E822A7" w:rsidRDefault="00D701D6">
      <w:pPr>
        <w:pStyle w:val="enumlev1"/>
      </w:pPr>
      <w:r w:rsidRPr="00E822A7">
        <w:t>–</w:t>
      </w:r>
      <w:r w:rsidRPr="00E822A7">
        <w:tab/>
      </w:r>
      <w:r w:rsidRPr="00E822A7">
        <w:rPr>
          <w:b/>
          <w:bCs/>
        </w:rPr>
        <w:t>Method B</w:t>
      </w:r>
      <w:r w:rsidR="00FB6F8B">
        <w:rPr>
          <w:b/>
          <w:bCs/>
        </w:rPr>
        <w:t>:</w:t>
      </w:r>
      <w:r w:rsidRPr="00E822A7">
        <w:t xml:space="preserve"> </w:t>
      </w:r>
      <w:r w:rsidR="00FB6F8B" w:rsidRPr="00DC5E8C">
        <w:rPr>
          <w:rFonts w:eastAsia="Calibri"/>
        </w:rPr>
        <w:t xml:space="preserve">Modification </w:t>
      </w:r>
      <w:r w:rsidR="00FB6F8B">
        <w:rPr>
          <w:rFonts w:eastAsia="Calibri"/>
        </w:rPr>
        <w:t xml:space="preserve">of </w:t>
      </w:r>
      <w:r w:rsidRPr="00E822A7">
        <w:t xml:space="preserve">RR Appendix </w:t>
      </w:r>
      <w:r w:rsidRPr="00E822A7">
        <w:rPr>
          <w:b/>
        </w:rPr>
        <w:t>26</w:t>
      </w:r>
      <w:r w:rsidR="00FB6F8B">
        <w:rPr>
          <w:b/>
        </w:rPr>
        <w:t>;</w:t>
      </w:r>
      <w:r w:rsidRPr="00E822A7">
        <w:t xml:space="preserve"> recognition of the aggregation of single channel for wideband digital communications and, as appropriate, consideration of merging channels.</w:t>
      </w:r>
    </w:p>
    <w:p w14:paraId="51B8A852" w14:textId="77777777" w:rsidR="00D701D6" w:rsidRDefault="00D701D6">
      <w:r w:rsidRPr="00E822A7">
        <w:t xml:space="preserve">The </w:t>
      </w:r>
      <w:r w:rsidRPr="00BB5047">
        <w:rPr>
          <w:spacing w:val="-4"/>
        </w:rPr>
        <w:t xml:space="preserve">suppression of Resolution </w:t>
      </w:r>
      <w:r w:rsidRPr="00BB5047">
        <w:rPr>
          <w:b/>
          <w:bCs/>
          <w:spacing w:val="-4"/>
        </w:rPr>
        <w:t>411 (WRC-23)</w:t>
      </w:r>
      <w:r w:rsidRPr="00BB5047">
        <w:rPr>
          <w:spacing w:val="-4"/>
        </w:rPr>
        <w:t xml:space="preserve"> is also proposed for all methods (see section 2/1.9/5.3).</w:t>
      </w:r>
    </w:p>
    <w:p w14:paraId="07EF0976" w14:textId="77777777" w:rsidR="00D701D6" w:rsidRPr="00E822A7" w:rsidRDefault="00D701D6">
      <w:pPr>
        <w:pStyle w:val="Heading1"/>
        <w:rPr>
          <w:lang w:eastAsia="ja-JP"/>
        </w:rPr>
      </w:pPr>
      <w:bookmarkStart w:id="9" w:name="_Toc119502125"/>
      <w:r w:rsidRPr="00E822A7">
        <w:lastRenderedPageBreak/>
        <w:t>2/1.9/2</w:t>
      </w:r>
      <w:r w:rsidRPr="00E822A7">
        <w:tab/>
        <w:t>Background</w:t>
      </w:r>
      <w:bookmarkEnd w:id="9"/>
    </w:p>
    <w:p w14:paraId="51F5872C" w14:textId="18CDD15E" w:rsidR="00D25B21" w:rsidRPr="00701ABD" w:rsidRDefault="00D25B21" w:rsidP="00D25B21">
      <w:r w:rsidRPr="00701ABD">
        <w:rPr>
          <w:rFonts w:eastAsia="Calibri"/>
        </w:rPr>
        <w:t xml:space="preserve">The High Frequency (HF) band has been identified as an effective alternative to provide much-needed integrated and interoperable Beyond-Line-of-Sight (BLOS) communications capabilities. HF is also a critical and affordable option when other communications services are unavailable due to natural disasters or other national emergencies. The challenge with meeting the growing requirement for modern HF is the need for the increased bandwidth </w:t>
      </w:r>
      <w:r>
        <w:rPr>
          <w:rFonts w:eastAsia="Calibri"/>
        </w:rPr>
        <w:t>needs</w:t>
      </w:r>
      <w:r w:rsidRPr="00701ABD">
        <w:rPr>
          <w:rFonts w:eastAsia="Calibri"/>
        </w:rPr>
        <w:t xml:space="preserve">. These </w:t>
      </w:r>
      <w:r>
        <w:rPr>
          <w:rFonts w:eastAsia="Calibri"/>
        </w:rPr>
        <w:t xml:space="preserve">bandwidth needs </w:t>
      </w:r>
      <w:r w:rsidRPr="00701ABD">
        <w:rPr>
          <w:rFonts w:eastAsia="Calibri"/>
        </w:rPr>
        <w:t xml:space="preserve">would be required to achieve higher data rates and improved voice quality communications while not impeding the legacy frequency needs of incumbent users, groups, or countries. </w:t>
      </w:r>
      <w:r w:rsidRPr="00701ABD">
        <w:t xml:space="preserve">Appendix </w:t>
      </w:r>
      <w:r w:rsidRPr="00701ABD">
        <w:rPr>
          <w:b/>
        </w:rPr>
        <w:t>26</w:t>
      </w:r>
      <w:r w:rsidRPr="00701ABD">
        <w:t xml:space="preserve"> of the ITU Radio Regulations limits Aeronautical Mobile (OR) Service (AM(OR)S) to a maximum bandwidth of 2.8</w:t>
      </w:r>
      <w:r w:rsidR="005407F0">
        <w:t> </w:t>
      </w:r>
      <w:r w:rsidRPr="00701ABD">
        <w:t>kHz.</w:t>
      </w:r>
    </w:p>
    <w:p w14:paraId="534F7627" w14:textId="2AE5B042" w:rsidR="00D25B21" w:rsidRPr="00701ABD" w:rsidRDefault="00D25B21" w:rsidP="00D25B21">
      <w:pPr>
        <w:rPr>
          <w:shd w:val="clear" w:color="auto" w:fill="FFFFFF"/>
        </w:rPr>
      </w:pPr>
      <w:r w:rsidRPr="00701ABD">
        <w:rPr>
          <w:bCs/>
        </w:rPr>
        <w:t xml:space="preserve">There are modern wideband </w:t>
      </w:r>
      <w:r w:rsidRPr="00701ABD">
        <w:t xml:space="preserve">HF (WBHF) technologies available that </w:t>
      </w:r>
      <w:r w:rsidRPr="00701ABD">
        <w:rPr>
          <w:color w:val="000000"/>
        </w:rPr>
        <w:t xml:space="preserve">enable the flexibility to use wider channel </w:t>
      </w:r>
      <w:r w:rsidRPr="00701ABD">
        <w:t xml:space="preserve">bandwidths within advanced digital HF. This includes enhanced applications that can support a shared environment while also maximizing spectrum efficiency. </w:t>
      </w:r>
      <w:r w:rsidRPr="00701ABD">
        <w:rPr>
          <w:shd w:val="clear" w:color="auto" w:fill="FFFFFF"/>
        </w:rPr>
        <w:t xml:space="preserve">Current wideband technology and methodologies are available that automate the negotiating of the Radio Frequency (RF) environment while </w:t>
      </w:r>
      <w:r w:rsidR="0058547B">
        <w:rPr>
          <w:shd w:val="clear" w:color="auto" w:fill="FFFFFF"/>
        </w:rPr>
        <w:t>preventing</w:t>
      </w:r>
      <w:r w:rsidR="0058547B" w:rsidRPr="00701ABD">
        <w:rPr>
          <w:shd w:val="clear" w:color="auto" w:fill="FFFFFF"/>
        </w:rPr>
        <w:t xml:space="preserve"> </w:t>
      </w:r>
      <w:r w:rsidRPr="00701ABD">
        <w:rPr>
          <w:shd w:val="clear" w:color="auto" w:fill="FFFFFF"/>
        </w:rPr>
        <w:t xml:space="preserve">any harmful interference to </w:t>
      </w:r>
      <w:r>
        <w:rPr>
          <w:shd w:val="clear" w:color="auto" w:fill="FFFFFF"/>
        </w:rPr>
        <w:t xml:space="preserve">existing </w:t>
      </w:r>
      <w:r w:rsidRPr="00701ABD">
        <w:rPr>
          <w:shd w:val="clear" w:color="auto" w:fill="FFFFFF"/>
        </w:rPr>
        <w:t>users in, or adjacent to, a desired HF frequency range.</w:t>
      </w:r>
    </w:p>
    <w:p w14:paraId="5C2E0BFE" w14:textId="142F6891" w:rsidR="00D25B21" w:rsidRPr="00E822A7" w:rsidRDefault="00D25B21" w:rsidP="00D25B21">
      <w:r w:rsidRPr="00701ABD">
        <w:t xml:space="preserve">WRC-23 through Resolution </w:t>
      </w:r>
      <w:r w:rsidRPr="00701ABD">
        <w:rPr>
          <w:b/>
        </w:rPr>
        <w:t>411</w:t>
      </w:r>
      <w:r w:rsidRPr="00701ABD">
        <w:t xml:space="preserve"> (</w:t>
      </w:r>
      <w:r w:rsidRPr="00701ABD">
        <w:rPr>
          <w:b/>
        </w:rPr>
        <w:t>WRC-23</w:t>
      </w:r>
      <w:r w:rsidRPr="00701ABD">
        <w:t xml:space="preserve">) resolves to invite the Radiocommunication Sector to review Appendix </w:t>
      </w:r>
      <w:r w:rsidRPr="00701ABD">
        <w:rPr>
          <w:b/>
        </w:rPr>
        <w:t>26</w:t>
      </w:r>
      <w:r w:rsidRPr="00701ABD">
        <w:t xml:space="preserve"> of the Radio Regulations and consider necessary changes, as appropriate, to Appendix </w:t>
      </w:r>
      <w:r w:rsidRPr="00701ABD">
        <w:rPr>
          <w:b/>
        </w:rPr>
        <w:t>26</w:t>
      </w:r>
      <w:r w:rsidRPr="00701ABD">
        <w:t xml:space="preserve">, on the basis of studies without modifying the existing area allotments, and while taking into account that the current use of the narrowband systems shall remain unchanged and shall not be impacted nor precluded by the revision of Appendix </w:t>
      </w:r>
      <w:r w:rsidRPr="00701ABD">
        <w:rPr>
          <w:b/>
        </w:rPr>
        <w:t>26</w:t>
      </w:r>
      <w:r w:rsidRPr="00701ABD">
        <w:t>.</w:t>
      </w:r>
    </w:p>
    <w:p w14:paraId="63110BFE" w14:textId="77777777" w:rsidR="00D701D6" w:rsidRPr="00E822A7" w:rsidRDefault="00D701D6" w:rsidP="00BB5047">
      <w:pPr>
        <w:pStyle w:val="Heading1"/>
      </w:pPr>
      <w:bookmarkStart w:id="10" w:name="_Toc119502126"/>
      <w:r w:rsidRPr="00E822A7">
        <w:t>2/1.9/3</w:t>
      </w:r>
      <w:r w:rsidRPr="00E822A7">
        <w:tab/>
        <w:t>Summary and analysis of the results of ITU-R studies</w:t>
      </w:r>
      <w:bookmarkEnd w:id="10"/>
    </w:p>
    <w:p w14:paraId="72583490" w14:textId="77777777" w:rsidR="005B2F58" w:rsidRDefault="005B2F58" w:rsidP="005B2F58">
      <w:pPr>
        <w:pStyle w:val="Reasons"/>
        <w:rPr>
          <w:rFonts w:eastAsia="Batang"/>
        </w:rPr>
      </w:pPr>
      <w:r>
        <w:rPr>
          <w:rFonts w:eastAsia="Batang"/>
        </w:rPr>
        <w:t>[</w:t>
      </w:r>
    </w:p>
    <w:p w14:paraId="161076EE" w14:textId="134E6FB7" w:rsidR="005B2F58" w:rsidRDefault="005B2F58" w:rsidP="005B2F58">
      <w:pPr>
        <w:pStyle w:val="Reasons"/>
        <w:rPr>
          <w:rFonts w:eastAsia="Batang"/>
        </w:rPr>
      </w:pPr>
      <w:r>
        <w:rPr>
          <w:rFonts w:eastAsia="Batang"/>
        </w:rPr>
        <w:t>For non-contiguous channels aggregation of channels:</w:t>
      </w:r>
    </w:p>
    <w:p w14:paraId="4DFCAC42" w14:textId="05F14817" w:rsidR="005B2F58" w:rsidRDefault="0058547B" w:rsidP="005B2F58">
      <w:pPr>
        <w:pStyle w:val="Reasons"/>
      </w:pPr>
      <w:r>
        <w:t>S</w:t>
      </w:r>
      <w:r w:rsidR="005B2F58" w:rsidRPr="00E822A7">
        <w:t xml:space="preserve">ince the approach for the aggregation of single channels is considered followed for the analyses was to keep the provisions of this RR Appendix </w:t>
      </w:r>
      <w:r w:rsidR="005B2F58" w:rsidRPr="00A20B19">
        <w:rPr>
          <w:b/>
          <w:bCs/>
        </w:rPr>
        <w:t>26</w:t>
      </w:r>
      <w:r w:rsidR="005B2F58" w:rsidRPr="00E822A7">
        <w:t xml:space="preserve"> for the individual channels unchanged, for wideband communication using aggregation of channels no technical studies were required as coexistence conditions remains unchanged while the RR Appendix </w:t>
      </w:r>
      <w:r w:rsidR="005B2F58" w:rsidRPr="00A20B19">
        <w:rPr>
          <w:b/>
          <w:bCs/>
        </w:rPr>
        <w:t>26</w:t>
      </w:r>
      <w:r w:rsidR="005B2F58" w:rsidRPr="00E822A7">
        <w:t xml:space="preserve"> current emission mask is still applicable.</w:t>
      </w:r>
    </w:p>
    <w:p w14:paraId="67BB3C1B" w14:textId="43208D42" w:rsidR="005B2F58" w:rsidRDefault="005B2F58" w:rsidP="00D25B21">
      <w:pPr>
        <w:rPr>
          <w:rFonts w:eastAsia="Batang"/>
        </w:rPr>
      </w:pPr>
      <w:r>
        <w:rPr>
          <w:rFonts w:eastAsia="Batang"/>
        </w:rPr>
        <w:t>For contiguous channels aggregation:</w:t>
      </w:r>
    </w:p>
    <w:p w14:paraId="0D5CEFF8" w14:textId="5040F9C8" w:rsidR="00D25B21" w:rsidRPr="00FD2BCF" w:rsidRDefault="00D25B21" w:rsidP="00D25B21">
      <w:pPr>
        <w:rPr>
          <w:rFonts w:eastAsia="Batang"/>
        </w:rPr>
      </w:pPr>
      <w:r w:rsidRPr="00FD2BCF">
        <w:rPr>
          <w:rFonts w:eastAsia="Batang"/>
        </w:rPr>
        <w:t>Several analysis were conducted to support the modernization of HF spectrum use in the AM(OR)S. A comparative measurement was conducted and results showed that adjacent band emissions and noise floor levels  were below the  incumbent maximum interference levels, below the average noise floor across the 3 to 18 MHz frequency band, did not contain any anomalous emissions and met the WBHF  emission mask as described in Appendix 27.</w:t>
      </w:r>
    </w:p>
    <w:p w14:paraId="17041BAA" w14:textId="43C065F0" w:rsidR="00D25B21" w:rsidRDefault="00D25B21" w:rsidP="00A20B19">
      <w:pPr>
        <w:rPr>
          <w:lang w:eastAsia="zh-CN"/>
        </w:rPr>
      </w:pPr>
      <w:r w:rsidRPr="00FD2BCF">
        <w:rPr>
          <w:rFonts w:eastAsia="Batang"/>
          <w:lang w:eastAsia="zh-CN"/>
        </w:rPr>
        <w:t xml:space="preserve">A static analysis was also conducted and </w:t>
      </w:r>
      <w:r w:rsidRPr="00FD2BCF">
        <w:rPr>
          <w:lang w:eastAsia="zh-CN"/>
        </w:rPr>
        <w:t>the results of the static analysis showed that signal levels at the incumbent receiver are below the maximum interference levels for the incumbents along path lengths of 500, 1000, 5000 and 10000 km and show a positive margin between 66 to 175 dB.</w:t>
      </w:r>
    </w:p>
    <w:p w14:paraId="6AB8E0E7" w14:textId="50D62E70" w:rsidR="005B2F58" w:rsidRPr="00E822A7" w:rsidRDefault="005B2F58" w:rsidP="006B4264">
      <w:pPr>
        <w:pStyle w:val="EditorsNote"/>
      </w:pPr>
      <w:r w:rsidRPr="00E822A7">
        <w:t xml:space="preserve">Editor’s note: </w:t>
      </w:r>
      <w:r>
        <w:t xml:space="preserve">for contiguous channels aggregation, </w:t>
      </w:r>
      <w:r w:rsidRPr="00E822A7">
        <w:t>the coexistence conditions are to be explained]</w:t>
      </w:r>
    </w:p>
    <w:p w14:paraId="4505F447" w14:textId="77777777" w:rsidR="00D701D6" w:rsidRPr="00E822A7" w:rsidRDefault="00D701D6">
      <w:pPr>
        <w:pStyle w:val="Heading1"/>
      </w:pPr>
      <w:bookmarkStart w:id="11" w:name="_Toc119502127"/>
      <w:r w:rsidRPr="00E822A7">
        <w:t>2/1.9/4</w:t>
      </w:r>
      <w:r w:rsidRPr="00E822A7">
        <w:tab/>
        <w:t>Methods to satisfy the agenda item</w:t>
      </w:r>
      <w:bookmarkEnd w:id="11"/>
    </w:p>
    <w:p w14:paraId="10792036" w14:textId="4EA8BC54" w:rsidR="00D701D6" w:rsidRDefault="00D701D6">
      <w:r w:rsidRPr="00E822A7">
        <w:t xml:space="preserve">All methods propose the suppression of Resolution </w:t>
      </w:r>
      <w:r w:rsidRPr="00A20B19">
        <w:rPr>
          <w:b/>
          <w:bCs/>
        </w:rPr>
        <w:t>411 (WRC-23)</w:t>
      </w:r>
      <w:r w:rsidRPr="00E822A7">
        <w:t>. See section 2/1.9/5.3.</w:t>
      </w:r>
    </w:p>
    <w:p w14:paraId="0CF25FCD" w14:textId="77777777" w:rsidR="004F5C6D" w:rsidRPr="00E822A7" w:rsidRDefault="004F5C6D" w:rsidP="004F5C6D">
      <w:pPr>
        <w:pStyle w:val="Heading2"/>
      </w:pPr>
      <w:bookmarkStart w:id="12" w:name="_Toc119502128"/>
      <w:r w:rsidRPr="00E822A7">
        <w:lastRenderedPageBreak/>
        <w:t>2/1.9/4.1</w:t>
      </w:r>
      <w:r w:rsidRPr="00E822A7">
        <w:tab/>
        <w:t>Method A: No change</w:t>
      </w:r>
    </w:p>
    <w:p w14:paraId="66AD78EE" w14:textId="77777777" w:rsidR="004F5C6D" w:rsidRDefault="004F5C6D" w:rsidP="004F5C6D">
      <w:r w:rsidRPr="00E822A7">
        <w:t>Method A considers that the current version of RR Appendix 26 does not preclude some wideband digital HF communication for the relevant type of classes.</w:t>
      </w:r>
    </w:p>
    <w:p w14:paraId="23DDB462" w14:textId="7FB6918D" w:rsidR="004F5C6D" w:rsidRPr="009C7CAF" w:rsidRDefault="004F5C6D" w:rsidP="004F5C6D">
      <w:pPr>
        <w:pStyle w:val="Heading2"/>
      </w:pPr>
      <w:r w:rsidRPr="009C7CAF">
        <w:t>2/1.9/4.2</w:t>
      </w:r>
      <w:r w:rsidRPr="009C7CAF">
        <w:tab/>
        <w:t>Method B: Modification of RR Appendix 26, to include the aggregation of single channels for wideband digital communications</w:t>
      </w:r>
    </w:p>
    <w:p w14:paraId="0B5DEA5F" w14:textId="7F9EDEA1" w:rsidR="004F5C6D" w:rsidRPr="00D3321B" w:rsidRDefault="004F5C6D" w:rsidP="004F5C6D">
      <w:pPr>
        <w:spacing w:line="259" w:lineRule="auto"/>
        <w:rPr>
          <w:rFonts w:eastAsia="Calibri"/>
        </w:rPr>
      </w:pPr>
      <w:r w:rsidRPr="009C7CAF">
        <w:rPr>
          <w:rFonts w:eastAsia="Calibri"/>
        </w:rPr>
        <w:t xml:space="preserve">This agenda item could be the opportunity to include appropriate language in Appendix </w:t>
      </w:r>
      <w:r w:rsidRPr="009C7CAF">
        <w:rPr>
          <w:rFonts w:eastAsia="Calibri"/>
          <w:b/>
          <w:bCs/>
        </w:rPr>
        <w:t>26</w:t>
      </w:r>
      <w:r w:rsidRPr="009C7CAF">
        <w:rPr>
          <w:rFonts w:eastAsia="Calibri"/>
        </w:rPr>
        <w:t xml:space="preserve"> for the </w:t>
      </w:r>
      <w:r w:rsidRPr="001D6AB1">
        <w:rPr>
          <w:rFonts w:eastAsia="Calibri"/>
        </w:rPr>
        <w:t>use of wideband digital emissions</w:t>
      </w:r>
      <w:r w:rsidRPr="006576B9">
        <w:rPr>
          <w:rFonts w:eastAsia="Calibri"/>
        </w:rPr>
        <w:t>.</w:t>
      </w:r>
      <w:r>
        <w:rPr>
          <w:rFonts w:eastAsia="Calibri"/>
        </w:rPr>
        <w:t xml:space="preserve"> </w:t>
      </w:r>
      <w:r w:rsidRPr="00AF4BFD">
        <w:rPr>
          <w:rFonts w:eastAsia="Calibri"/>
        </w:rPr>
        <w:t xml:space="preserve">Although aggregation of carriers could be considered, this method proposes the possibility to aggregate single channels </w:t>
      </w:r>
      <w:r w:rsidRPr="006576B9">
        <w:rPr>
          <w:rFonts w:eastAsia="Calibri"/>
        </w:rPr>
        <w:t>to</w:t>
      </w:r>
      <w:r w:rsidRPr="00AF4BFD">
        <w:rPr>
          <w:rFonts w:eastAsia="Calibri"/>
        </w:rPr>
        <w:t xml:space="preserve"> benefit from wideband digital communications without modifying the existing Plan. </w:t>
      </w:r>
    </w:p>
    <w:p w14:paraId="5AECB3D2" w14:textId="059529C4" w:rsidR="00D3321B" w:rsidRPr="00D3321B" w:rsidRDefault="00D701D6" w:rsidP="006B4264">
      <w:pPr>
        <w:pStyle w:val="Heading1"/>
      </w:pPr>
      <w:r w:rsidRPr="00E822A7">
        <w:t>2/1.9/5</w:t>
      </w:r>
      <w:r w:rsidRPr="00E822A7">
        <w:tab/>
        <w:t>Regulatory and procedural considerations</w:t>
      </w:r>
      <w:bookmarkEnd w:id="12"/>
    </w:p>
    <w:p w14:paraId="3961C3BF" w14:textId="1D4F7C91" w:rsidR="00D701D6" w:rsidRPr="00E822A7" w:rsidRDefault="00D701D6" w:rsidP="005976F6">
      <w:pPr>
        <w:pStyle w:val="Methodheading3"/>
      </w:pPr>
      <w:r w:rsidRPr="00E822A7">
        <w:t>2/1.9/5.1</w:t>
      </w:r>
      <w:r w:rsidRPr="00E822A7">
        <w:tab/>
        <w:t>Method A: No Change</w:t>
      </w:r>
    </w:p>
    <w:p w14:paraId="746CBA13" w14:textId="0E28B285" w:rsidR="00FB6F8B" w:rsidRDefault="00D701D6" w:rsidP="00FB6F8B">
      <w:pPr>
        <w:pStyle w:val="Proposal"/>
        <w:rPr>
          <w:u w:val="single"/>
        </w:rPr>
      </w:pPr>
      <w:r w:rsidRPr="00E822A7">
        <w:rPr>
          <w:u w:val="single"/>
        </w:rPr>
        <w:t>NOC</w:t>
      </w:r>
    </w:p>
    <w:p w14:paraId="68293329" w14:textId="654EF88F" w:rsidR="00FB6F8B" w:rsidRDefault="00FB6F8B" w:rsidP="006B4264">
      <w:pPr>
        <w:rPr>
          <w:ins w:id="13" w:author="TK" w:date="2026-02-05T11:48:00Z" w16du:dateUtc="2026-02-05T16:48:00Z"/>
        </w:rPr>
      </w:pPr>
      <w:r w:rsidRPr="006B4264">
        <w:rPr>
          <w:b/>
          <w:bCs/>
        </w:rPr>
        <w:t>Reasons:</w:t>
      </w:r>
      <w:r>
        <w:t xml:space="preserve"> TBD</w:t>
      </w:r>
    </w:p>
    <w:p w14:paraId="6E866559" w14:textId="5D5D6CC5" w:rsidR="00D02145" w:rsidRPr="006B4264" w:rsidRDefault="00D02145" w:rsidP="006B4264">
      <w:ins w:id="14" w:author="TK" w:date="2026-02-05T11:48:00Z" w16du:dateUtc="2026-02-05T16:48:00Z">
        <w:r>
          <w:t xml:space="preserve">[USA note: The following section </w:t>
        </w:r>
      </w:ins>
      <w:ins w:id="15" w:author="TK" w:date="2026-02-05T11:49:00Z" w16du:dateUtc="2026-02-05T16:49:00Z">
        <w:r>
          <w:t>is presented as changes against the Chairman’s Report</w:t>
        </w:r>
      </w:ins>
      <w:ins w:id="16" w:author="TK" w:date="2026-02-05T11:50:00Z" w16du:dateUtc="2026-02-05T16:50:00Z">
        <w:r>
          <w:t xml:space="preserve"> and therefore may not necessarily reflect the specific changes that would appear as against the current Appendix 26 in the RR Volume 2. The US proposes </w:t>
        </w:r>
      </w:ins>
      <w:ins w:id="17" w:author="TK" w:date="2026-02-05T11:51:00Z" w16du:dateUtc="2026-02-05T16:51:00Z">
        <w:r>
          <w:t xml:space="preserve">that </w:t>
        </w:r>
      </w:ins>
      <w:ins w:id="18" w:author="TK" w:date="2026-02-05T11:50:00Z" w16du:dateUtc="2026-02-05T16:50:00Z">
        <w:r>
          <w:t>th</w:t>
        </w:r>
      </w:ins>
      <w:ins w:id="19" w:author="TK" w:date="2026-02-05T11:51:00Z" w16du:dateUtc="2026-02-05T16:51:00Z">
        <w:r>
          <w:t>ese changes should be reflected against the current Appendix 26 when the do</w:t>
        </w:r>
      </w:ins>
      <w:ins w:id="20" w:author="TK" w:date="2026-02-05T11:52:00Z" w16du:dateUtc="2026-02-05T16:52:00Z">
        <w:r>
          <w:t>cuments are merged during the SWG meetings with other contributions.]</w:t>
        </w:r>
      </w:ins>
    </w:p>
    <w:p w14:paraId="6D68A26D" w14:textId="0D6A7F06" w:rsidR="00D701D6" w:rsidRPr="00E822A7" w:rsidRDefault="00D701D6" w:rsidP="005976F6">
      <w:pPr>
        <w:pStyle w:val="Methodheading3"/>
      </w:pPr>
      <w:r w:rsidRPr="00E822A7">
        <w:t>2/1.9/5.2</w:t>
      </w:r>
      <w:r w:rsidRPr="00E822A7">
        <w:tab/>
        <w:t>Method B: Explicit recognition of channels aggregation</w:t>
      </w:r>
    </w:p>
    <w:p w14:paraId="54D0B62E" w14:textId="77777777" w:rsidR="00D701D6" w:rsidRPr="00E822A7" w:rsidRDefault="00D701D6" w:rsidP="00EB1637">
      <w:pPr>
        <w:pStyle w:val="Proposal"/>
      </w:pPr>
      <w:bookmarkStart w:id="21" w:name="_Toc42084190"/>
      <w:r w:rsidRPr="00E822A7">
        <w:t>MOD</w:t>
      </w:r>
    </w:p>
    <w:p w14:paraId="65E9ED8F" w14:textId="69E2120C" w:rsidR="00D701D6" w:rsidRPr="00E822A7" w:rsidRDefault="00D701D6">
      <w:pPr>
        <w:pStyle w:val="AppendixNo"/>
        <w:spacing w:before="0"/>
      </w:pPr>
      <w:r w:rsidRPr="00E822A7">
        <w:t xml:space="preserve">APPENDIX </w:t>
      </w:r>
      <w:r w:rsidRPr="00E822A7">
        <w:rPr>
          <w:rStyle w:val="href"/>
        </w:rPr>
        <w:t>26</w:t>
      </w:r>
      <w:r w:rsidRPr="00E822A7">
        <w:t xml:space="preserve"> (</w:t>
      </w:r>
      <w:r w:rsidRPr="00E822A7">
        <w:rPr>
          <w:rFonts w:asciiTheme="majorBidi" w:hAnsiTheme="majorBidi" w:cstheme="majorBidi"/>
          <w:szCs w:val="28"/>
          <w:lang w:eastAsia="zh-CN"/>
        </w:rPr>
        <w:t>REV.WRC-</w:t>
      </w:r>
      <w:r w:rsidR="00045FA1">
        <w:rPr>
          <w:rFonts w:asciiTheme="majorBidi" w:hAnsiTheme="majorBidi" w:cstheme="majorBidi"/>
          <w:szCs w:val="28"/>
          <w:lang w:eastAsia="zh-CN"/>
        </w:rPr>
        <w:t>27</w:t>
      </w:r>
      <w:r w:rsidRPr="00E822A7">
        <w:t>)</w:t>
      </w:r>
      <w:r w:rsidRPr="00E822A7">
        <w:rPr>
          <w:rStyle w:val="FootnoteReference"/>
        </w:rPr>
        <w:footnoteReference w:customMarkFollows="1" w:id="1"/>
        <w:t>*</w:t>
      </w:r>
      <w:bookmarkEnd w:id="21"/>
    </w:p>
    <w:p w14:paraId="5A4B6189" w14:textId="77777777" w:rsidR="00D701D6" w:rsidRPr="00E822A7" w:rsidRDefault="00D701D6">
      <w:pPr>
        <w:pStyle w:val="Appendixtitle"/>
      </w:pPr>
      <w:bookmarkStart w:id="22" w:name="_Toc328648948"/>
      <w:bookmarkStart w:id="23" w:name="_Toc42084191"/>
      <w:r w:rsidRPr="00E822A7">
        <w:t xml:space="preserve">Provisions and associated Frequency Allotment Plan for the aeronautical </w:t>
      </w:r>
      <w:r w:rsidRPr="00E822A7">
        <w:br/>
        <w:t xml:space="preserve">mobile (OR) service in the bands allocated exclusively to that </w:t>
      </w:r>
      <w:r w:rsidRPr="00E822A7">
        <w:br/>
        <w:t>service between 3 025 kHz and 18 030 kHz</w:t>
      </w:r>
      <w:bookmarkEnd w:id="22"/>
      <w:bookmarkEnd w:id="23"/>
    </w:p>
    <w:p w14:paraId="18E9B5C4" w14:textId="77777777" w:rsidR="00D701D6" w:rsidRPr="00E822A7" w:rsidRDefault="00D701D6">
      <w:pPr>
        <w:pStyle w:val="Appendixref"/>
      </w:pPr>
      <w:r w:rsidRPr="00E822A7">
        <w:t>(See Article </w:t>
      </w:r>
      <w:r w:rsidRPr="00E822A7">
        <w:rPr>
          <w:rStyle w:val="Appdef"/>
          <w:rFonts w:eastAsiaTheme="majorEastAsia"/>
        </w:rPr>
        <w:t>43</w:t>
      </w:r>
      <w:r w:rsidRPr="00E822A7">
        <w:t>)</w:t>
      </w:r>
    </w:p>
    <w:p w14:paraId="561B9611" w14:textId="77777777" w:rsidR="00EB1637" w:rsidRPr="00E822A7" w:rsidRDefault="00EB1637" w:rsidP="00EB1637">
      <w:pPr>
        <w:pStyle w:val="Reasons"/>
      </w:pPr>
    </w:p>
    <w:p w14:paraId="58EED061" w14:textId="77777777" w:rsidR="00D701D6" w:rsidRPr="00045FA1" w:rsidRDefault="00D701D6" w:rsidP="00045FA1">
      <w:pPr>
        <w:pStyle w:val="Proposal"/>
      </w:pPr>
      <w:r w:rsidRPr="00045FA1">
        <w:t>MOD</w:t>
      </w:r>
    </w:p>
    <w:p w14:paraId="5CBD1192" w14:textId="77777777" w:rsidR="00D701D6" w:rsidRPr="00E822A7" w:rsidRDefault="00D701D6">
      <w:pPr>
        <w:pStyle w:val="Heading2"/>
        <w:rPr>
          <w:szCs w:val="24"/>
        </w:rPr>
      </w:pPr>
      <w:bookmarkStart w:id="24" w:name="_Toc328648710"/>
      <w:r w:rsidRPr="00045FA1">
        <w:rPr>
          <w:rStyle w:val="Appdef"/>
          <w:b/>
          <w:szCs w:val="24"/>
        </w:rPr>
        <w:t>26</w:t>
      </w:r>
      <w:r w:rsidRPr="00E822A7">
        <w:rPr>
          <w:rStyle w:val="Appdef"/>
          <w:bCs/>
          <w:szCs w:val="24"/>
        </w:rPr>
        <w:t>/2.2</w:t>
      </w:r>
      <w:r w:rsidRPr="00E822A7">
        <w:rPr>
          <w:szCs w:val="24"/>
        </w:rPr>
        <w:tab/>
        <w:t>Allotment in the aeronautical mobile (OR) service</w:t>
      </w:r>
      <w:bookmarkEnd w:id="24"/>
    </w:p>
    <w:p w14:paraId="5C58034D" w14:textId="77777777" w:rsidR="00D701D6" w:rsidRPr="00E822A7" w:rsidRDefault="00D701D6">
      <w:pPr>
        <w:rPr>
          <w:szCs w:val="24"/>
        </w:rPr>
      </w:pPr>
      <w:r w:rsidRPr="00E822A7">
        <w:rPr>
          <w:szCs w:val="24"/>
        </w:rPr>
        <w:t>A frequency allotment in the aeronautical mobile (OR) service which comprises:</w:t>
      </w:r>
    </w:p>
    <w:p w14:paraId="37838514" w14:textId="77777777" w:rsidR="00D701D6" w:rsidRPr="00E822A7" w:rsidRDefault="00D701D6">
      <w:pPr>
        <w:pStyle w:val="enumlev1"/>
        <w:rPr>
          <w:szCs w:val="24"/>
        </w:rPr>
      </w:pPr>
      <w:r w:rsidRPr="00E822A7">
        <w:rPr>
          <w:szCs w:val="24"/>
        </w:rPr>
        <w:lastRenderedPageBreak/>
        <w:t>–</w:t>
      </w:r>
      <w:r w:rsidRPr="00E822A7">
        <w:rPr>
          <w:szCs w:val="24"/>
        </w:rPr>
        <w:tab/>
        <w:t>a frequency channel from the channels appearing in the channelling arrangement in No. </w:t>
      </w:r>
      <w:r w:rsidRPr="00E822A7">
        <w:rPr>
          <w:rStyle w:val="Appdef"/>
          <w:rFonts w:eastAsiaTheme="majorEastAsia"/>
          <w:szCs w:val="24"/>
        </w:rPr>
        <w:t>26</w:t>
      </w:r>
      <w:r w:rsidRPr="00E822A7">
        <w:rPr>
          <w:szCs w:val="24"/>
        </w:rPr>
        <w:t>/3</w:t>
      </w:r>
      <w:r w:rsidRPr="00E822A7">
        <w:rPr>
          <w:rStyle w:val="FootnoteReference"/>
          <w:szCs w:val="24"/>
        </w:rPr>
        <w:footnoteReference w:id="2"/>
      </w:r>
      <w:r w:rsidRPr="00E822A7">
        <w:rPr>
          <w:szCs w:val="24"/>
        </w:rPr>
        <w:t>;</w:t>
      </w:r>
    </w:p>
    <w:p w14:paraId="63557422" w14:textId="77777777" w:rsidR="00447989" w:rsidRDefault="00D701D6">
      <w:pPr>
        <w:pStyle w:val="enumlev1"/>
        <w:rPr>
          <w:szCs w:val="24"/>
        </w:rPr>
      </w:pPr>
      <w:r w:rsidRPr="00E822A7">
        <w:rPr>
          <w:szCs w:val="24"/>
        </w:rPr>
        <w:t>–</w:t>
      </w:r>
      <w:r w:rsidRPr="00E822A7">
        <w:rPr>
          <w:szCs w:val="24"/>
        </w:rPr>
        <w:tab/>
        <w:t>an occupied bandwidth of up to 2.8 kHz, situated wholly within the frequency channel concerned;</w:t>
      </w:r>
    </w:p>
    <w:p w14:paraId="60F80D71" w14:textId="5DD584D3" w:rsidR="00D701D6" w:rsidRPr="00E822A7" w:rsidRDefault="00D701D6">
      <w:pPr>
        <w:pStyle w:val="enumlev1"/>
        <w:rPr>
          <w:szCs w:val="24"/>
        </w:rPr>
      </w:pPr>
      <w:r w:rsidRPr="00E822A7">
        <w:rPr>
          <w:szCs w:val="24"/>
        </w:rPr>
        <w:t>–</w:t>
      </w:r>
      <w:r w:rsidRPr="00E822A7">
        <w:rPr>
          <w:szCs w:val="24"/>
        </w:rPr>
        <w:tab/>
        <w:t>a power within the limits laid down in No. </w:t>
      </w:r>
      <w:r w:rsidRPr="00E822A7">
        <w:rPr>
          <w:rStyle w:val="Appdef"/>
          <w:rFonts w:eastAsiaTheme="majorEastAsia"/>
          <w:szCs w:val="24"/>
        </w:rPr>
        <w:t>26</w:t>
      </w:r>
      <w:r w:rsidRPr="00E822A7">
        <w:rPr>
          <w:szCs w:val="24"/>
        </w:rPr>
        <w:t>/4.4 or specified against the allotted frequency channel;</w:t>
      </w:r>
    </w:p>
    <w:p w14:paraId="27288411" w14:textId="77777777" w:rsidR="00D701D6" w:rsidRDefault="00D701D6">
      <w:pPr>
        <w:pStyle w:val="enumlev1"/>
        <w:rPr>
          <w:ins w:id="25" w:author="Carmelo Rivera" w:date="2026-02-05T10:48:00Z" w16du:dateUtc="2026-02-05T15:48:00Z"/>
          <w:szCs w:val="24"/>
        </w:rPr>
      </w:pPr>
      <w:r w:rsidRPr="00E822A7">
        <w:rPr>
          <w:szCs w:val="24"/>
        </w:rPr>
        <w:t>–</w:t>
      </w:r>
      <w:r w:rsidRPr="00E822A7">
        <w:rPr>
          <w:szCs w:val="24"/>
        </w:rPr>
        <w:tab/>
        <w:t>an allotment area which is the area in which the aeronautical station can be situated and which coincides with all or part of the territory of the country, or of the geographical area, as indicated against the frequency channel concerned in the Frequency Allotment Plan.</w:t>
      </w:r>
    </w:p>
    <w:p w14:paraId="19B39B08" w14:textId="77777777" w:rsidR="00B72AC6" w:rsidRPr="00E822A7" w:rsidRDefault="00B72AC6">
      <w:pPr>
        <w:pStyle w:val="enumlev1"/>
        <w:rPr>
          <w:szCs w:val="24"/>
        </w:rPr>
      </w:pPr>
    </w:p>
    <w:p w14:paraId="79B73B4F" w14:textId="27B14B97" w:rsidR="00B72AC6" w:rsidRPr="004A6D71" w:rsidRDefault="00B72AC6" w:rsidP="00B72AC6">
      <w:pPr>
        <w:rPr>
          <w:ins w:id="26" w:author="Carmelo Rivera" w:date="2026-02-05T10:47:00Z" w16du:dateUtc="2026-02-05T15:47:00Z"/>
          <w:b/>
        </w:rPr>
      </w:pPr>
      <w:bookmarkStart w:id="27" w:name="_Hlk216953343"/>
      <w:ins w:id="28" w:author="Carmelo Rivera" w:date="2026-02-05T10:47:00Z" w16du:dateUtc="2026-02-05T15:47:00Z">
        <w:r w:rsidRPr="004A6D71">
          <w:rPr>
            <w:b/>
          </w:rPr>
          <w:t>MOD</w:t>
        </w:r>
        <w:r>
          <w:rPr>
            <w:b/>
          </w:rPr>
          <w:tab/>
        </w:r>
      </w:ins>
    </w:p>
    <w:p w14:paraId="056B3413" w14:textId="77777777" w:rsidR="00B72AC6" w:rsidRDefault="00B72AC6" w:rsidP="00B72AC6">
      <w:pPr>
        <w:jc w:val="both"/>
        <w:rPr>
          <w:ins w:id="29" w:author="Carmelo Rivera" w:date="2026-02-05T10:47:00Z" w16du:dateUtc="2026-02-05T15:47:00Z"/>
        </w:rPr>
      </w:pPr>
      <w:ins w:id="30" w:author="Carmelo Rivera" w:date="2026-02-05T10:47:00Z" w16du:dateUtc="2026-02-05T15:47:00Z">
        <w:r w:rsidRPr="00FB32FD">
          <w:rPr>
            <w:b/>
          </w:rPr>
          <w:t>26/</w:t>
        </w:r>
        <w:r w:rsidRPr="00FB32FD">
          <w:rPr>
            <w:bCs/>
          </w:rPr>
          <w:t>3.5</w:t>
        </w:r>
        <w:r w:rsidRPr="00FB32FD">
          <w:tab/>
          <w:t>The aeronautical radiotelephone stations shall use only single-sideband emissions (J</w:t>
        </w:r>
        <w:r>
          <w:t>(2,</w:t>
        </w:r>
        <w:r w:rsidRPr="00FB32FD">
          <w:t>3</w:t>
        </w:r>
        <w:r>
          <w:t>,7,9)</w:t>
        </w:r>
        <w:r w:rsidRPr="00FB32FD">
          <w:t>E). The upper sideband shall be employed, and the assigned frequency (see No. </w:t>
        </w:r>
        <w:r w:rsidRPr="00FB32FD">
          <w:rPr>
            <w:b/>
            <w:bCs/>
          </w:rPr>
          <w:t>1.148</w:t>
        </w:r>
        <w:r w:rsidRPr="00FB32FD">
          <w:t>) shall be 1 400 Hz higher than the carrier (reference) frequency.</w:t>
        </w:r>
      </w:ins>
    </w:p>
    <w:p w14:paraId="7CB95F71" w14:textId="77777777" w:rsidR="00B72AC6" w:rsidRPr="00FB32FD" w:rsidRDefault="00B72AC6" w:rsidP="00B72AC6">
      <w:pPr>
        <w:jc w:val="both"/>
        <w:rPr>
          <w:ins w:id="31" w:author="Carmelo Rivera" w:date="2026-02-05T10:47:00Z" w16du:dateUtc="2026-02-05T15:47:00Z"/>
        </w:rPr>
      </w:pPr>
    </w:p>
    <w:bookmarkEnd w:id="27"/>
    <w:p w14:paraId="62981F53" w14:textId="77777777" w:rsidR="00B72AC6" w:rsidRDefault="00B72AC6" w:rsidP="00EB1637">
      <w:pPr>
        <w:pStyle w:val="Reasons"/>
      </w:pPr>
    </w:p>
    <w:p w14:paraId="167941D5" w14:textId="60552241" w:rsidR="004A12A7" w:rsidRDefault="004A12A7" w:rsidP="004A12A7">
      <w:pPr>
        <w:pStyle w:val="Proposal"/>
      </w:pPr>
      <w:r>
        <w:t>MOD</w:t>
      </w:r>
    </w:p>
    <w:p w14:paraId="44DF48D1" w14:textId="77777777" w:rsidR="004A12A7" w:rsidRPr="002F1389" w:rsidRDefault="004A12A7" w:rsidP="004A12A7">
      <w:r w:rsidRPr="002F1389">
        <w:rPr>
          <w:rStyle w:val="Appdef"/>
        </w:rPr>
        <w:t>26/</w:t>
      </w:r>
      <w:r w:rsidRPr="002F1389">
        <w:rPr>
          <w:rStyle w:val="Appdef"/>
          <w:bCs/>
        </w:rPr>
        <w:t>3.6</w:t>
      </w:r>
      <w:r w:rsidRPr="002F1389">
        <w:tab/>
        <w:t>The channelling arrangement specified in No. </w:t>
      </w:r>
      <w:r w:rsidRPr="002F1389">
        <w:rPr>
          <w:rStyle w:val="Appdef"/>
        </w:rPr>
        <w:t>26</w:t>
      </w:r>
      <w:r w:rsidRPr="002F1389">
        <w:t>/3.1 does not prejudice the rights of administrations to establish, and to notify assignments to stations in the aeronautical mobile (OR) service other than those using radiotelephony, provided that:</w:t>
      </w:r>
    </w:p>
    <w:p w14:paraId="6CE0F996" w14:textId="040F6CCC" w:rsidR="00B72AC6" w:rsidRDefault="004A12A7" w:rsidP="00B72AC6">
      <w:pPr>
        <w:tabs>
          <w:tab w:val="left" w:pos="2608"/>
          <w:tab w:val="left" w:pos="3345"/>
        </w:tabs>
        <w:spacing w:before="80"/>
        <w:ind w:left="1134" w:hanging="1134"/>
        <w:rPr>
          <w:ins w:id="32" w:author="Carmelo Rivera" w:date="2026-02-05T10:49:00Z" w16du:dateUtc="2026-02-05T15:49:00Z"/>
        </w:rPr>
      </w:pPr>
      <w:r w:rsidRPr="002F1389">
        <w:t>–</w:t>
      </w:r>
      <w:del w:id="33" w:author="Carmelo Rivera" w:date="2026-02-05T10:49:00Z" w16du:dateUtc="2026-02-05T15:49:00Z">
        <w:r w:rsidRPr="002F1389" w:rsidDel="00B72AC6">
          <w:tab/>
        </w:r>
      </w:del>
    </w:p>
    <w:p w14:paraId="7145B3D6" w14:textId="6DFF4B66" w:rsidR="00B72AC6" w:rsidRPr="006578F3" w:rsidRDefault="00B72AC6" w:rsidP="00B72AC6">
      <w:pPr>
        <w:tabs>
          <w:tab w:val="left" w:pos="2608"/>
          <w:tab w:val="left" w:pos="3345"/>
        </w:tabs>
        <w:spacing w:before="80"/>
        <w:ind w:left="1134" w:hanging="1134"/>
        <w:rPr>
          <w:ins w:id="34" w:author="Carmelo Rivera" w:date="2026-02-05T10:49:00Z" w16du:dateUtc="2026-02-05T15:49:00Z"/>
        </w:rPr>
      </w:pPr>
      <w:ins w:id="35" w:author="Carmelo Rivera" w:date="2026-02-05T10:49:00Z" w16du:dateUtc="2026-02-05T15:49:00Z">
        <w:r>
          <w:tab/>
          <w:t xml:space="preserve">for single channel or non-contiguous aggregation, </w:t>
        </w:r>
        <w:r w:rsidRPr="006578F3">
          <w:t>the occupied bandwidth does not exceed 2 800 Hz and is situated wholly within one frequency channel;</w:t>
        </w:r>
      </w:ins>
    </w:p>
    <w:p w14:paraId="1A110D68" w14:textId="77777777" w:rsidR="00B72AC6" w:rsidRDefault="00B72AC6" w:rsidP="00B72AC6">
      <w:pPr>
        <w:tabs>
          <w:tab w:val="left" w:pos="2608"/>
          <w:tab w:val="left" w:pos="3345"/>
        </w:tabs>
        <w:spacing w:before="80"/>
        <w:ind w:left="1134" w:hanging="1134"/>
        <w:rPr>
          <w:ins w:id="36" w:author="Carmelo Rivera" w:date="2026-02-05T10:49:00Z" w16du:dateUtc="2026-02-05T15:49:00Z"/>
        </w:rPr>
      </w:pPr>
      <w:ins w:id="37" w:author="Carmelo Rivera" w:date="2026-02-05T10:49:00Z" w16du:dateUtc="2026-02-05T15:49:00Z">
        <w:r w:rsidRPr="006578F3">
          <w:t>–</w:t>
        </w:r>
        <w:r w:rsidRPr="006578F3">
          <w:tab/>
          <w:t xml:space="preserve">for contiguous </w:t>
        </w:r>
        <w:r>
          <w:t xml:space="preserve">aggregation, wider </w:t>
        </w:r>
        <w:r w:rsidRPr="006578F3">
          <w:t xml:space="preserve">occupied bandwidths can be implemented using currently allotted frequency </w:t>
        </w:r>
        <w:r>
          <w:t>channels;</w:t>
        </w:r>
      </w:ins>
    </w:p>
    <w:p w14:paraId="44F95BDB" w14:textId="1B3C2194" w:rsidR="004A12A7" w:rsidDel="00B72AC6" w:rsidRDefault="004A12A7" w:rsidP="00B72AC6">
      <w:pPr>
        <w:pStyle w:val="enumlev1"/>
        <w:rPr>
          <w:del w:id="38" w:author="Carmelo Rivera" w:date="2026-02-05T10:49:00Z" w16du:dateUtc="2026-02-05T15:49:00Z"/>
        </w:rPr>
      </w:pPr>
      <w:del w:id="39" w:author="Carmelo Rivera" w:date="2026-02-05T10:49:00Z" w16du:dateUtc="2026-02-05T15:49:00Z">
        <w:r w:rsidRPr="002F1389" w:rsidDel="00B72AC6">
          <w:delText>the occupied bandwidth does not exceed 2</w:delText>
        </w:r>
        <w:r w:rsidR="009A7A19" w:rsidDel="00B72AC6">
          <w:delText xml:space="preserve"> </w:delText>
        </w:r>
        <w:r w:rsidDel="00B72AC6">
          <w:delText>8</w:delText>
        </w:r>
        <w:r w:rsidR="009A7A19" w:rsidDel="00B72AC6">
          <w:delText>00</w:delText>
        </w:r>
        <w:r w:rsidRPr="002F1389" w:rsidDel="00B72AC6">
          <w:delText> Hz and is situated wholly within one frequency channel;</w:delText>
        </w:r>
      </w:del>
    </w:p>
    <w:p w14:paraId="2D45C9E9" w14:textId="47B37F44" w:rsidR="004A12A7" w:rsidDel="00B72AC6" w:rsidRDefault="004A12A7" w:rsidP="00B72AC6">
      <w:pPr>
        <w:pStyle w:val="enumlev1"/>
        <w:rPr>
          <w:del w:id="40" w:author="Carmelo Rivera" w:date="2026-02-05T10:49:00Z" w16du:dateUtc="2026-02-05T15:49:00Z"/>
        </w:rPr>
      </w:pPr>
      <w:del w:id="41" w:author="Carmelo Rivera" w:date="2026-02-05T10:49:00Z" w16du:dateUtc="2026-02-05T15:49:00Z">
        <w:r w:rsidRPr="002F1389" w:rsidDel="00B72AC6">
          <w:delText>–</w:delText>
        </w:r>
        <w:r w:rsidRPr="002F1389" w:rsidDel="00B72AC6">
          <w:tab/>
        </w:r>
        <w:r w:rsidR="009A7A19" w:rsidDel="00B72AC6">
          <w:delText>[</w:delText>
        </w:r>
        <w:r w:rsidDel="00B72AC6">
          <w:delText>for non-contiguous aggregation, occupied bandwidth does not exceed 2.8 kHz (within a 200 kHz bandwidth)</w:delText>
        </w:r>
        <w:r w:rsidRPr="002F1389" w:rsidDel="00B72AC6">
          <w:delText>;</w:delText>
        </w:r>
        <w:r w:rsidR="009A7A19" w:rsidDel="00B72AC6">
          <w:delText>]</w:delText>
        </w:r>
      </w:del>
    </w:p>
    <w:p w14:paraId="695FB1F4" w14:textId="043B47FF" w:rsidR="004A12A7" w:rsidRPr="002F1389" w:rsidDel="00B72AC6" w:rsidRDefault="004A12A7" w:rsidP="00B72AC6">
      <w:pPr>
        <w:pStyle w:val="enumlev1"/>
        <w:rPr>
          <w:del w:id="42" w:author="Carmelo Rivera" w:date="2026-02-05T10:49:00Z" w16du:dateUtc="2026-02-05T15:49:00Z"/>
        </w:rPr>
      </w:pPr>
      <w:del w:id="43" w:author="Carmelo Rivera" w:date="2026-02-05T10:49:00Z" w16du:dateUtc="2026-02-05T15:49:00Z">
        <w:r w:rsidRPr="002F1389" w:rsidDel="00B72AC6">
          <w:delText>–</w:delText>
        </w:r>
        <w:r w:rsidRPr="002F1389" w:rsidDel="00B72AC6">
          <w:tab/>
        </w:r>
        <w:r w:rsidR="00E71EB7" w:rsidDel="00B72AC6">
          <w:delText>[</w:delText>
        </w:r>
        <w:r w:rsidDel="00B72AC6">
          <w:delText xml:space="preserve">for contiguous aggregation; occupied bandwidths of </w:delText>
        </w:r>
        <w:r w:rsidR="00C70E5F" w:rsidDel="00B72AC6">
          <w:delText>5.8</w:delText>
        </w:r>
        <w:r w:rsidDel="00B72AC6">
          <w:delText xml:space="preserve"> to 4</w:delText>
        </w:r>
        <w:r w:rsidR="00C70E5F" w:rsidDel="00B72AC6">
          <w:delText>7.</w:delText>
        </w:r>
        <w:r w:rsidDel="00B72AC6">
          <w:delText>8 kHz can be implemented using currently allotted frequency channels;</w:delText>
        </w:r>
        <w:r w:rsidR="00E71EB7" w:rsidDel="00B72AC6">
          <w:delText>]</w:delText>
        </w:r>
      </w:del>
    </w:p>
    <w:p w14:paraId="173AD454" w14:textId="77777777" w:rsidR="004A12A7" w:rsidRDefault="004A12A7" w:rsidP="004A12A7">
      <w:pPr>
        <w:pStyle w:val="enumlev1"/>
        <w:rPr>
          <w:sz w:val="16"/>
          <w:szCs w:val="16"/>
        </w:rPr>
      </w:pPr>
      <w:r w:rsidRPr="002F1389">
        <w:t>–</w:t>
      </w:r>
      <w:r w:rsidRPr="002F1389">
        <w:tab/>
        <w:t>the limits of unwanted emission are met (see Appendix </w:t>
      </w:r>
      <w:r w:rsidRPr="002F1389">
        <w:rPr>
          <w:rStyle w:val="Appdef"/>
        </w:rPr>
        <w:t>27</w:t>
      </w:r>
      <w:r w:rsidRPr="002F1389">
        <w:t>, No. </w:t>
      </w:r>
      <w:r w:rsidRPr="002F1389">
        <w:rPr>
          <w:rStyle w:val="Appdef"/>
        </w:rPr>
        <w:t>27</w:t>
      </w:r>
      <w:r w:rsidRPr="002F1389">
        <w:t>/74).</w:t>
      </w:r>
      <w:r w:rsidRPr="002F1389">
        <w:rPr>
          <w:sz w:val="16"/>
        </w:rPr>
        <w:t>     (</w:t>
      </w:r>
      <w:r w:rsidRPr="002F1389">
        <w:rPr>
          <w:sz w:val="16"/>
          <w:szCs w:val="16"/>
        </w:rPr>
        <w:t>WRC</w:t>
      </w:r>
      <w:r w:rsidRPr="002F1389">
        <w:rPr>
          <w:sz w:val="16"/>
          <w:szCs w:val="16"/>
        </w:rPr>
        <w:noBreakHyphen/>
        <w:t>2000)</w:t>
      </w:r>
    </w:p>
    <w:p w14:paraId="5A8E6334" w14:textId="77777777" w:rsidR="00447989" w:rsidRDefault="00447989" w:rsidP="00447989">
      <w:pPr>
        <w:pStyle w:val="Reasons"/>
      </w:pPr>
    </w:p>
    <w:p w14:paraId="5D289CE3" w14:textId="77777777" w:rsidR="00B72AC6" w:rsidRDefault="00B72AC6" w:rsidP="00447989">
      <w:pPr>
        <w:pStyle w:val="Reasons"/>
      </w:pPr>
    </w:p>
    <w:p w14:paraId="585F35C0" w14:textId="77777777" w:rsidR="00D701D6" w:rsidRPr="00E822A7" w:rsidRDefault="00D701D6" w:rsidP="0043178C">
      <w:pPr>
        <w:pStyle w:val="Proposal"/>
      </w:pPr>
      <w:r w:rsidRPr="00E822A7">
        <w:lastRenderedPageBreak/>
        <w:t>ADD</w:t>
      </w:r>
    </w:p>
    <w:p w14:paraId="579DDBB8" w14:textId="16174417" w:rsidR="00D701D6" w:rsidRPr="00E822A7" w:rsidRDefault="00D701D6">
      <w:bookmarkStart w:id="44" w:name="_Toc328648712"/>
      <w:r w:rsidRPr="00E822A7">
        <w:rPr>
          <w:rStyle w:val="Appdef"/>
          <w:szCs w:val="24"/>
        </w:rPr>
        <w:t>26</w:t>
      </w:r>
      <w:r w:rsidRPr="00C0453F">
        <w:rPr>
          <w:rStyle w:val="Appdef"/>
          <w:szCs w:val="24"/>
        </w:rPr>
        <w:t>/3.7</w:t>
      </w:r>
      <w:r w:rsidRPr="00E822A7">
        <w:rPr>
          <w:rStyle w:val="Appdef"/>
          <w:szCs w:val="24"/>
        </w:rPr>
        <w:tab/>
      </w:r>
      <w:r w:rsidRPr="00E822A7">
        <w:t>Individual non-contiguous or contiguous channels complying with the provisions of the Plan</w:t>
      </w:r>
      <w:r w:rsidRPr="00E822A7">
        <w:rPr>
          <w:rStyle w:val="FootnoteReference"/>
        </w:rPr>
        <w:footnoteReference w:id="3"/>
      </w:r>
      <w:r w:rsidRPr="00E822A7">
        <w:t xml:space="preserve"> contained in this Appendix may be aggregated to provide wideband communication without changing the Plan of individual channels.</w:t>
      </w:r>
      <w:r w:rsidR="00FB6700">
        <w:t xml:space="preserve"> </w:t>
      </w:r>
      <w:r w:rsidRPr="00E822A7">
        <w:t>Any aggregation of channels shall be situated wholly within the respective frequency band</w:t>
      </w:r>
      <w:r w:rsidR="00AF49D2">
        <w:t>s</w:t>
      </w:r>
      <w:r w:rsidRPr="00E822A7">
        <w:t xml:space="preserve"> listed in No. </w:t>
      </w:r>
      <w:r w:rsidRPr="00E822A7">
        <w:rPr>
          <w:b/>
          <w:bCs/>
        </w:rPr>
        <w:t>26</w:t>
      </w:r>
      <w:r w:rsidRPr="007A68B2">
        <w:rPr>
          <w:b/>
          <w:bCs/>
        </w:rPr>
        <w:t>/1</w:t>
      </w:r>
      <w:r w:rsidRPr="00E822A7">
        <w:t>.</w:t>
      </w:r>
    </w:p>
    <w:p w14:paraId="0EEF0054" w14:textId="77777777" w:rsidR="00EB1637" w:rsidRPr="00E822A7" w:rsidRDefault="00EB1637" w:rsidP="00EB1637">
      <w:pPr>
        <w:pStyle w:val="Reasons"/>
      </w:pPr>
    </w:p>
    <w:p w14:paraId="5E02FAEF" w14:textId="77777777" w:rsidR="00D701D6" w:rsidRPr="00E822A7" w:rsidRDefault="00D701D6" w:rsidP="0043178C">
      <w:pPr>
        <w:pStyle w:val="Proposal"/>
        <w:rPr>
          <w:rFonts w:eastAsiaTheme="minorEastAsia"/>
          <w:lang w:eastAsia="zh-CN"/>
        </w:rPr>
      </w:pPr>
      <w:r w:rsidRPr="00E822A7">
        <w:t>MOD</w:t>
      </w:r>
    </w:p>
    <w:p w14:paraId="33617B8A" w14:textId="226C771A" w:rsidR="00D701D6" w:rsidRPr="00E822A7" w:rsidRDefault="00D701D6">
      <w:pPr>
        <w:pStyle w:val="Heading2"/>
        <w:rPr>
          <w:szCs w:val="24"/>
        </w:rPr>
      </w:pPr>
      <w:bookmarkStart w:id="45" w:name="_Toc328648713"/>
      <w:bookmarkEnd w:id="44"/>
      <w:r w:rsidRPr="00E822A7">
        <w:rPr>
          <w:rStyle w:val="Appdef"/>
          <w:b/>
          <w:szCs w:val="24"/>
        </w:rPr>
        <w:t>26</w:t>
      </w:r>
      <w:r w:rsidRPr="00C0453F">
        <w:rPr>
          <w:rStyle w:val="Appdef"/>
          <w:b/>
          <w:bCs/>
          <w:szCs w:val="24"/>
        </w:rPr>
        <w:t>/4.2</w:t>
      </w:r>
      <w:r w:rsidRPr="00E822A7">
        <w:rPr>
          <w:szCs w:val="24"/>
        </w:rPr>
        <w:tab/>
        <w:t>Telephony</w:t>
      </w:r>
      <w:bookmarkEnd w:id="45"/>
      <w:r w:rsidRPr="00E822A7">
        <w:rPr>
          <w:szCs w:val="24"/>
        </w:rPr>
        <w:t xml:space="preserve"> </w:t>
      </w:r>
      <w:r w:rsidR="00FC4FBE">
        <w:rPr>
          <w:szCs w:val="24"/>
        </w:rPr>
        <w:t>–</w:t>
      </w:r>
      <w:r w:rsidRPr="00E822A7">
        <w:rPr>
          <w:szCs w:val="24"/>
        </w:rPr>
        <w:t xml:space="preserve"> single-sideband, suppressed carrier</w:t>
      </w:r>
    </w:p>
    <w:p w14:paraId="16784974" w14:textId="77777777" w:rsidR="00D02145" w:rsidRPr="00E822A7" w:rsidRDefault="00D02145" w:rsidP="00D02145">
      <w:pPr>
        <w:pStyle w:val="enumlev1"/>
        <w:rPr>
          <w:ins w:id="46" w:author="TK" w:date="2026-02-05T11:48:00Z" w16du:dateUtc="2026-02-05T16:48:00Z"/>
          <w:szCs w:val="24"/>
        </w:rPr>
      </w:pPr>
      <w:ins w:id="47" w:author="TK" w:date="2026-02-05T11:48:00Z" w16du:dateUtc="2026-02-05T16:48:00Z">
        <w:r w:rsidRPr="00E822A7">
          <w:rPr>
            <w:szCs w:val="24"/>
          </w:rPr>
          <w:t>–</w:t>
        </w:r>
        <w:r w:rsidRPr="00E822A7">
          <w:rPr>
            <w:szCs w:val="24"/>
          </w:rPr>
          <w:tab/>
          <w:t>J(2,3,7,9)E.</w:t>
        </w:r>
      </w:ins>
    </w:p>
    <w:p w14:paraId="3DCD395F" w14:textId="19BA2DB5" w:rsidR="00D701D6" w:rsidRPr="00E822A7" w:rsidDel="00D02145" w:rsidRDefault="00D701D6">
      <w:pPr>
        <w:pStyle w:val="enumlev1"/>
        <w:rPr>
          <w:del w:id="48" w:author="TK" w:date="2026-02-05T11:48:00Z" w16du:dateUtc="2026-02-05T16:48:00Z"/>
          <w:szCs w:val="24"/>
        </w:rPr>
      </w:pPr>
      <w:del w:id="49" w:author="TK" w:date="2026-02-05T11:48:00Z" w16du:dateUtc="2026-02-05T16:48:00Z">
        <w:r w:rsidRPr="00E822A7" w:rsidDel="00D02145">
          <w:rPr>
            <w:szCs w:val="24"/>
          </w:rPr>
          <w:delText>–</w:delText>
        </w:r>
        <w:r w:rsidRPr="00E822A7" w:rsidDel="00D02145">
          <w:rPr>
            <w:szCs w:val="24"/>
          </w:rPr>
          <w:tab/>
          <w:delText>J(2,3,7,9)E.</w:delText>
        </w:r>
      </w:del>
    </w:p>
    <w:p w14:paraId="0E242BE9" w14:textId="77777777" w:rsidR="00EB1637" w:rsidRPr="00E822A7" w:rsidRDefault="00EB1637" w:rsidP="00EB1637">
      <w:pPr>
        <w:pStyle w:val="Reasons"/>
      </w:pPr>
    </w:p>
    <w:p w14:paraId="071EC7E2" w14:textId="77777777" w:rsidR="00D701D6" w:rsidRPr="00E822A7" w:rsidRDefault="00D701D6">
      <w:pPr>
        <w:pStyle w:val="enumlev1"/>
        <w:rPr>
          <w:b/>
          <w:szCs w:val="24"/>
        </w:rPr>
      </w:pPr>
      <w:r w:rsidRPr="00E822A7">
        <w:rPr>
          <w:b/>
          <w:szCs w:val="24"/>
        </w:rPr>
        <w:t>MOD</w:t>
      </w:r>
    </w:p>
    <w:p w14:paraId="42E6DCF4" w14:textId="6C261567" w:rsidR="00D701D6" w:rsidRPr="00E822A7" w:rsidRDefault="00D701D6">
      <w:pPr>
        <w:pStyle w:val="Heading2"/>
        <w:rPr>
          <w:szCs w:val="24"/>
        </w:rPr>
      </w:pPr>
      <w:bookmarkStart w:id="50" w:name="_Toc328648714"/>
      <w:r w:rsidRPr="00E822A7">
        <w:rPr>
          <w:rStyle w:val="Appdef"/>
          <w:b/>
          <w:szCs w:val="24"/>
        </w:rPr>
        <w:t>26</w:t>
      </w:r>
      <w:r w:rsidRPr="00C0453F">
        <w:rPr>
          <w:rStyle w:val="Appdef"/>
          <w:b/>
          <w:bCs/>
          <w:szCs w:val="24"/>
        </w:rPr>
        <w:t>/4.3</w:t>
      </w:r>
      <w:r w:rsidRPr="00E822A7">
        <w:rPr>
          <w:szCs w:val="24"/>
        </w:rPr>
        <w:tab/>
        <w:t>Telegraphy and data transmission</w:t>
      </w:r>
      <w:bookmarkEnd w:id="50"/>
    </w:p>
    <w:p w14:paraId="2DB74ACB" w14:textId="77777777" w:rsidR="00D701D6" w:rsidRPr="00E822A7" w:rsidRDefault="00D701D6">
      <w:pPr>
        <w:pStyle w:val="enumlev1"/>
      </w:pPr>
      <w:r w:rsidRPr="00E822A7">
        <w:t>–</w:t>
      </w:r>
      <w:r w:rsidRPr="00E822A7">
        <w:tab/>
        <w:t>A1A, A1B, F1B;</w:t>
      </w:r>
    </w:p>
    <w:p w14:paraId="6BBD1287" w14:textId="77777777" w:rsidR="00D701D6" w:rsidRPr="00E822A7" w:rsidRDefault="00D701D6">
      <w:pPr>
        <w:pStyle w:val="enumlev1"/>
      </w:pPr>
      <w:r w:rsidRPr="00E822A7">
        <w:t>–</w:t>
      </w:r>
      <w:r w:rsidRPr="00E822A7">
        <w:tab/>
        <w:t>(A,H)2(A,B);</w:t>
      </w:r>
    </w:p>
    <w:p w14:paraId="4F7CBB81" w14:textId="77777777" w:rsidR="00D701D6" w:rsidRPr="00E822A7" w:rsidRDefault="00D701D6">
      <w:pPr>
        <w:pStyle w:val="enumlev1"/>
      </w:pPr>
      <w:r w:rsidRPr="00E822A7">
        <w:t>–</w:t>
      </w:r>
      <w:r w:rsidRPr="00E822A7">
        <w:tab/>
        <w:t>(R,J)2(A,B,D);</w:t>
      </w:r>
    </w:p>
    <w:p w14:paraId="7F322471" w14:textId="77777777" w:rsidR="00D701D6" w:rsidRDefault="00D701D6">
      <w:pPr>
        <w:pStyle w:val="enumlev1"/>
        <w:rPr>
          <w:ins w:id="51" w:author="Carmelo Rivera" w:date="2026-02-05T10:50:00Z" w16du:dateUtc="2026-02-05T15:50:00Z"/>
        </w:rPr>
      </w:pPr>
      <w:r w:rsidRPr="00E822A7">
        <w:t>–</w:t>
      </w:r>
      <w:r w:rsidRPr="00E822A7">
        <w:tab/>
        <w:t>J(7,9)(B,D,X).</w:t>
      </w:r>
    </w:p>
    <w:p w14:paraId="54D87205" w14:textId="0C73F865" w:rsidR="00E14C31" w:rsidRDefault="00E14C31" w:rsidP="00E14C31">
      <w:pPr>
        <w:pStyle w:val="enumlev1"/>
        <w:rPr>
          <w:ins w:id="52" w:author="TK" w:date="2026-02-05T11:47:00Z" w16du:dateUtc="2026-02-05T16:47:00Z"/>
        </w:rPr>
      </w:pPr>
      <w:ins w:id="53" w:author="TK" w:date="2026-02-05T11:47:00Z" w16du:dateUtc="2026-02-05T16:47:00Z">
        <w:r w:rsidRPr="00E822A7">
          <w:t>–</w:t>
        </w:r>
        <w:r w:rsidRPr="00E822A7">
          <w:tab/>
        </w:r>
        <w:r w:rsidR="00D02145">
          <w:t>D(1,2)D</w:t>
        </w:r>
      </w:ins>
    </w:p>
    <w:p w14:paraId="60B8A944" w14:textId="545FD7C2" w:rsidR="00E14C31" w:rsidRDefault="00E14C31" w:rsidP="00E14C31">
      <w:pPr>
        <w:pStyle w:val="enumlev1"/>
        <w:rPr>
          <w:ins w:id="54" w:author="TK" w:date="2026-02-05T11:47:00Z" w16du:dateUtc="2026-02-05T16:47:00Z"/>
        </w:rPr>
      </w:pPr>
      <w:ins w:id="55" w:author="TK" w:date="2026-02-05T11:47:00Z" w16du:dateUtc="2026-02-05T16:47:00Z">
        <w:r w:rsidRPr="00E822A7">
          <w:t>–</w:t>
        </w:r>
        <w:r w:rsidRPr="00E822A7">
          <w:tab/>
        </w:r>
        <w:r w:rsidR="00D02145">
          <w:t>G1D</w:t>
        </w:r>
      </w:ins>
    </w:p>
    <w:p w14:paraId="7DBA5F31" w14:textId="3758F4FE" w:rsidR="00B72AC6" w:rsidRPr="00E822A7" w:rsidRDefault="00B72AC6" w:rsidP="00B72AC6">
      <w:pPr>
        <w:pStyle w:val="enumlev1"/>
      </w:pPr>
    </w:p>
    <w:p w14:paraId="499DD883" w14:textId="77777777" w:rsidR="00EB1637" w:rsidRPr="00E822A7" w:rsidRDefault="00EB1637" w:rsidP="00EB1637">
      <w:pPr>
        <w:pStyle w:val="Reasons"/>
      </w:pPr>
    </w:p>
    <w:p w14:paraId="41AD086C" w14:textId="77777777" w:rsidR="00D701D6" w:rsidRPr="00E822A7" w:rsidRDefault="00D701D6" w:rsidP="0043178C">
      <w:pPr>
        <w:pStyle w:val="Proposal"/>
        <w:rPr>
          <w:rStyle w:val="Appdef"/>
          <w:rFonts w:eastAsiaTheme="majorEastAsia"/>
          <w:b/>
          <w:bCs/>
        </w:rPr>
      </w:pPr>
      <w:r w:rsidRPr="00E822A7">
        <w:rPr>
          <w:rStyle w:val="Appdef"/>
          <w:rFonts w:eastAsiaTheme="majorEastAsia"/>
          <w:b/>
          <w:bCs/>
        </w:rPr>
        <w:t>MOD</w:t>
      </w:r>
    </w:p>
    <w:p w14:paraId="2628FD5D" w14:textId="3C445F4A" w:rsidR="00D701D6" w:rsidRPr="00E822A7" w:rsidRDefault="00D701D6">
      <w:pPr>
        <w:spacing w:after="120"/>
      </w:pPr>
      <w:r w:rsidRPr="00C0453F">
        <w:rPr>
          <w:rStyle w:val="Appdef"/>
          <w:rFonts w:eastAsiaTheme="majorEastAsia"/>
        </w:rPr>
        <w:t>26/4.4</w:t>
      </w:r>
      <w:r w:rsidRPr="00E822A7">
        <w:tab/>
        <w:t>Unless otherwise specified in Part III of this Appendix, the following transmitter power limits</w:t>
      </w:r>
      <w:r w:rsidRPr="00E822A7">
        <w:rPr>
          <w:vertAlign w:val="superscript"/>
        </w:rPr>
        <w:t>1</w:t>
      </w:r>
      <w:r w:rsidRPr="00E822A7">
        <w:t xml:space="preserve"> (i.e. power supplied to the antenna) for each channel using 2.8 kHz occupied bandwidth</w:t>
      </w:r>
      <w:r w:rsidR="007A68B2">
        <w:t xml:space="preserve"> </w:t>
      </w:r>
      <w:r w:rsidRPr="00E822A7">
        <w:t>shall be applied:</w:t>
      </w:r>
    </w:p>
    <w:tbl>
      <w:tblPr>
        <w:tblW w:w="0" w:type="auto"/>
        <w:jc w:val="center"/>
        <w:tblLayout w:type="fixed"/>
        <w:tblCellMar>
          <w:left w:w="107" w:type="dxa"/>
          <w:right w:w="107" w:type="dxa"/>
        </w:tblCellMar>
        <w:tblLook w:val="0000" w:firstRow="0" w:lastRow="0" w:firstColumn="0" w:lastColumn="0" w:noHBand="0" w:noVBand="0"/>
      </w:tblPr>
      <w:tblGrid>
        <w:gridCol w:w="2835"/>
        <w:gridCol w:w="2835"/>
        <w:gridCol w:w="2835"/>
      </w:tblGrid>
      <w:tr w:rsidR="00D701D6" w:rsidRPr="00E822A7" w14:paraId="44DD2A3A" w14:textId="77777777" w:rsidTr="00737164">
        <w:trPr>
          <w:cantSplit/>
          <w:jc w:val="center"/>
        </w:trPr>
        <w:tc>
          <w:tcPr>
            <w:tcW w:w="2835" w:type="dxa"/>
            <w:tcBorders>
              <w:top w:val="single" w:sz="6" w:space="0" w:color="auto"/>
              <w:left w:val="single" w:sz="6" w:space="0" w:color="auto"/>
              <w:right w:val="single" w:sz="6" w:space="0" w:color="auto"/>
            </w:tcBorders>
            <w:vAlign w:val="center"/>
          </w:tcPr>
          <w:p w14:paraId="0D8CA25E" w14:textId="32303D72" w:rsidR="00D701D6" w:rsidRPr="00E822A7" w:rsidRDefault="00D701D6" w:rsidP="00737164">
            <w:pPr>
              <w:pStyle w:val="Tablehead"/>
              <w:rPr>
                <w:color w:val="000000"/>
              </w:rPr>
            </w:pPr>
            <w:r w:rsidRPr="00E822A7">
              <w:rPr>
                <w:color w:val="000000"/>
              </w:rPr>
              <w:t>Class of emission</w:t>
            </w:r>
          </w:p>
        </w:tc>
        <w:tc>
          <w:tcPr>
            <w:tcW w:w="5670" w:type="dxa"/>
            <w:gridSpan w:val="2"/>
            <w:tcBorders>
              <w:top w:val="single" w:sz="6" w:space="0" w:color="auto"/>
              <w:left w:val="single" w:sz="6" w:space="0" w:color="auto"/>
              <w:bottom w:val="single" w:sz="6" w:space="0" w:color="auto"/>
              <w:right w:val="single" w:sz="6" w:space="0" w:color="auto"/>
            </w:tcBorders>
          </w:tcPr>
          <w:p w14:paraId="673DB1DC" w14:textId="77777777" w:rsidR="00D701D6" w:rsidRPr="00E822A7" w:rsidRDefault="00D701D6" w:rsidP="00737164">
            <w:pPr>
              <w:pStyle w:val="Tablehead"/>
              <w:rPr>
                <w:color w:val="000000"/>
              </w:rPr>
            </w:pPr>
            <w:r w:rsidRPr="00E822A7">
              <w:rPr>
                <w:color w:val="000000"/>
              </w:rPr>
              <w:t>Power limit values</w:t>
            </w:r>
            <w:r w:rsidRPr="00E822A7">
              <w:rPr>
                <w:color w:val="000000"/>
              </w:rPr>
              <w:br/>
              <w:t>(peak envelope power supplied to the antenna)</w:t>
            </w:r>
          </w:p>
        </w:tc>
      </w:tr>
      <w:tr w:rsidR="00D701D6" w:rsidRPr="00E822A7" w14:paraId="48415818" w14:textId="77777777" w:rsidTr="00737164">
        <w:tblPrEx>
          <w:tblCellMar>
            <w:left w:w="108" w:type="dxa"/>
            <w:right w:w="108" w:type="dxa"/>
          </w:tblCellMar>
        </w:tblPrEx>
        <w:trPr>
          <w:cantSplit/>
          <w:jc w:val="center"/>
        </w:trPr>
        <w:tc>
          <w:tcPr>
            <w:tcW w:w="2835" w:type="dxa"/>
            <w:tcBorders>
              <w:left w:val="single" w:sz="6" w:space="0" w:color="auto"/>
              <w:bottom w:val="single" w:sz="6" w:space="0" w:color="auto"/>
              <w:right w:val="single" w:sz="6" w:space="0" w:color="auto"/>
            </w:tcBorders>
          </w:tcPr>
          <w:p w14:paraId="73A9BCB9" w14:textId="77777777" w:rsidR="00D701D6" w:rsidRPr="00E822A7" w:rsidRDefault="00D701D6" w:rsidP="00737164">
            <w:pPr>
              <w:pStyle w:val="Tablehead"/>
              <w:rPr>
                <w:color w:val="000000"/>
              </w:rPr>
            </w:pPr>
          </w:p>
        </w:tc>
        <w:tc>
          <w:tcPr>
            <w:tcW w:w="2835" w:type="dxa"/>
            <w:tcBorders>
              <w:top w:val="single" w:sz="6" w:space="0" w:color="auto"/>
              <w:left w:val="single" w:sz="6" w:space="0" w:color="auto"/>
              <w:bottom w:val="single" w:sz="6" w:space="0" w:color="auto"/>
              <w:right w:val="single" w:sz="6" w:space="0" w:color="auto"/>
            </w:tcBorders>
          </w:tcPr>
          <w:p w14:paraId="51B9F440" w14:textId="77777777" w:rsidR="00D701D6" w:rsidRPr="00E822A7" w:rsidRDefault="00D701D6" w:rsidP="00737164">
            <w:pPr>
              <w:pStyle w:val="Tablehead"/>
              <w:rPr>
                <w:color w:val="000000"/>
              </w:rPr>
            </w:pPr>
            <w:r w:rsidRPr="00E822A7">
              <w:rPr>
                <w:color w:val="000000"/>
              </w:rPr>
              <w:t>Aeronautical station</w:t>
            </w:r>
          </w:p>
        </w:tc>
        <w:tc>
          <w:tcPr>
            <w:tcW w:w="2835" w:type="dxa"/>
            <w:tcBorders>
              <w:top w:val="single" w:sz="6" w:space="0" w:color="auto"/>
              <w:left w:val="single" w:sz="6" w:space="0" w:color="auto"/>
              <w:bottom w:val="single" w:sz="6" w:space="0" w:color="auto"/>
              <w:right w:val="single" w:sz="6" w:space="0" w:color="auto"/>
            </w:tcBorders>
          </w:tcPr>
          <w:p w14:paraId="65DC1C94" w14:textId="77777777" w:rsidR="00D701D6" w:rsidRPr="00E822A7" w:rsidRDefault="00D701D6" w:rsidP="00737164">
            <w:pPr>
              <w:pStyle w:val="Tablehead"/>
              <w:rPr>
                <w:color w:val="000000"/>
              </w:rPr>
            </w:pPr>
            <w:r w:rsidRPr="00E822A7">
              <w:rPr>
                <w:color w:val="000000"/>
              </w:rPr>
              <w:t>Aircraft station</w:t>
            </w:r>
          </w:p>
        </w:tc>
      </w:tr>
      <w:tr w:rsidR="00D701D6" w:rsidRPr="00E822A7" w14:paraId="3E2C81F1" w14:textId="77777777" w:rsidTr="00737164">
        <w:tblPrEx>
          <w:tblCellMar>
            <w:left w:w="108" w:type="dxa"/>
            <w:right w:w="108" w:type="dxa"/>
          </w:tblCellMar>
        </w:tblPrEx>
        <w:trPr>
          <w:cantSplit/>
          <w:jc w:val="center"/>
        </w:trPr>
        <w:tc>
          <w:tcPr>
            <w:tcW w:w="2835" w:type="dxa"/>
            <w:tcBorders>
              <w:top w:val="single" w:sz="6" w:space="0" w:color="auto"/>
              <w:left w:val="single" w:sz="6" w:space="0" w:color="auto"/>
              <w:right w:val="single" w:sz="6" w:space="0" w:color="auto"/>
            </w:tcBorders>
          </w:tcPr>
          <w:p w14:paraId="0DDD7401" w14:textId="423D337C" w:rsidR="00D701D6" w:rsidRPr="00E822A7" w:rsidRDefault="00D02145" w:rsidP="00737164">
            <w:pPr>
              <w:pStyle w:val="Tabletext"/>
              <w:spacing w:after="0"/>
              <w:jc w:val="center"/>
            </w:pPr>
            <w:ins w:id="56" w:author="TK" w:date="2026-02-05T11:48:00Z" w16du:dateUtc="2026-02-05T16:48:00Z">
              <w:r w:rsidRPr="00E822A7">
                <w:rPr>
                  <w:rFonts w:cstheme="minorBidi"/>
                  <w:color w:val="244061" w:themeColor="accent1" w:themeShade="80"/>
                </w:rPr>
                <w:t>J(2,3,7,9)E</w:t>
              </w:r>
            </w:ins>
            <w:del w:id="57" w:author="TK" w:date="2026-02-05T11:48:00Z" w16du:dateUtc="2026-02-05T16:48:00Z">
              <w:r w:rsidR="00D701D6" w:rsidRPr="00E822A7" w:rsidDel="00D02145">
                <w:rPr>
                  <w:rFonts w:cstheme="minorBidi"/>
                  <w:color w:val="244061" w:themeColor="accent1" w:themeShade="80"/>
                </w:rPr>
                <w:delText xml:space="preserve">J(2,3,7,9)E </w:delText>
              </w:r>
            </w:del>
          </w:p>
        </w:tc>
        <w:tc>
          <w:tcPr>
            <w:tcW w:w="2835" w:type="dxa"/>
            <w:tcBorders>
              <w:top w:val="single" w:sz="6" w:space="0" w:color="auto"/>
              <w:left w:val="single" w:sz="6" w:space="0" w:color="auto"/>
              <w:right w:val="single" w:sz="6" w:space="0" w:color="auto"/>
            </w:tcBorders>
          </w:tcPr>
          <w:p w14:paraId="03B7F154" w14:textId="77777777" w:rsidR="00D701D6" w:rsidRPr="00E822A7" w:rsidRDefault="00D701D6" w:rsidP="00737164">
            <w:pPr>
              <w:pStyle w:val="Tabletext"/>
              <w:spacing w:after="0"/>
              <w:jc w:val="center"/>
            </w:pPr>
            <w:r w:rsidRPr="00E822A7">
              <w:t>36 dBW (PX)</w:t>
            </w:r>
          </w:p>
        </w:tc>
        <w:tc>
          <w:tcPr>
            <w:tcW w:w="2835" w:type="dxa"/>
            <w:tcBorders>
              <w:top w:val="single" w:sz="6" w:space="0" w:color="auto"/>
              <w:left w:val="single" w:sz="6" w:space="0" w:color="auto"/>
              <w:right w:val="single" w:sz="6" w:space="0" w:color="auto"/>
            </w:tcBorders>
          </w:tcPr>
          <w:p w14:paraId="42B1E860" w14:textId="77777777" w:rsidR="00D701D6" w:rsidRPr="00E822A7" w:rsidRDefault="00D701D6" w:rsidP="00737164">
            <w:pPr>
              <w:pStyle w:val="Tabletext"/>
              <w:spacing w:after="0"/>
              <w:jc w:val="center"/>
            </w:pPr>
            <w:r w:rsidRPr="00E822A7">
              <w:t>23 dBW (PX)</w:t>
            </w:r>
          </w:p>
        </w:tc>
      </w:tr>
      <w:tr w:rsidR="00D701D6" w:rsidRPr="00E822A7" w14:paraId="71332872" w14:textId="77777777" w:rsidTr="00737164">
        <w:tblPrEx>
          <w:tblCellMar>
            <w:left w:w="108" w:type="dxa"/>
            <w:right w:w="108" w:type="dxa"/>
          </w:tblCellMar>
        </w:tblPrEx>
        <w:trPr>
          <w:cantSplit/>
          <w:jc w:val="center"/>
        </w:trPr>
        <w:tc>
          <w:tcPr>
            <w:tcW w:w="2835" w:type="dxa"/>
            <w:tcBorders>
              <w:left w:val="single" w:sz="6" w:space="0" w:color="auto"/>
              <w:right w:val="single" w:sz="6" w:space="0" w:color="auto"/>
            </w:tcBorders>
          </w:tcPr>
          <w:p w14:paraId="4C81D6F0" w14:textId="77777777" w:rsidR="00D701D6" w:rsidRPr="00E822A7" w:rsidRDefault="00D701D6" w:rsidP="00737164">
            <w:pPr>
              <w:pStyle w:val="Tabletext"/>
              <w:spacing w:before="20" w:after="0"/>
              <w:jc w:val="center"/>
            </w:pPr>
            <w:r w:rsidRPr="00E822A7">
              <w:t>A1A, A1B</w:t>
            </w:r>
          </w:p>
        </w:tc>
        <w:tc>
          <w:tcPr>
            <w:tcW w:w="2835" w:type="dxa"/>
            <w:tcBorders>
              <w:left w:val="single" w:sz="6" w:space="0" w:color="auto"/>
              <w:right w:val="single" w:sz="6" w:space="0" w:color="auto"/>
            </w:tcBorders>
          </w:tcPr>
          <w:p w14:paraId="2C1F8D9B" w14:textId="77777777" w:rsidR="00D701D6" w:rsidRPr="00E822A7" w:rsidRDefault="00D701D6" w:rsidP="00737164">
            <w:pPr>
              <w:pStyle w:val="Tabletext"/>
              <w:spacing w:before="20" w:after="0"/>
              <w:jc w:val="center"/>
            </w:pPr>
            <w:r w:rsidRPr="00E822A7">
              <w:t>30 dBW (PX)</w:t>
            </w:r>
          </w:p>
        </w:tc>
        <w:tc>
          <w:tcPr>
            <w:tcW w:w="2835" w:type="dxa"/>
            <w:tcBorders>
              <w:left w:val="single" w:sz="6" w:space="0" w:color="auto"/>
              <w:right w:val="single" w:sz="6" w:space="0" w:color="auto"/>
            </w:tcBorders>
          </w:tcPr>
          <w:p w14:paraId="518833AC" w14:textId="77777777" w:rsidR="00D701D6" w:rsidRPr="00E822A7" w:rsidRDefault="00D701D6" w:rsidP="00737164">
            <w:pPr>
              <w:pStyle w:val="Tabletext"/>
              <w:spacing w:before="20" w:after="0"/>
              <w:jc w:val="center"/>
            </w:pPr>
            <w:r w:rsidRPr="00E822A7">
              <w:t>17 dBW (PX)</w:t>
            </w:r>
          </w:p>
        </w:tc>
      </w:tr>
      <w:tr w:rsidR="00D701D6" w:rsidRPr="00E822A7" w14:paraId="4D7CD6E2" w14:textId="77777777" w:rsidTr="00737164">
        <w:tblPrEx>
          <w:tblCellMar>
            <w:left w:w="108" w:type="dxa"/>
            <w:right w:w="108" w:type="dxa"/>
          </w:tblCellMar>
        </w:tblPrEx>
        <w:trPr>
          <w:cantSplit/>
          <w:jc w:val="center"/>
        </w:trPr>
        <w:tc>
          <w:tcPr>
            <w:tcW w:w="2835" w:type="dxa"/>
            <w:tcBorders>
              <w:left w:val="single" w:sz="6" w:space="0" w:color="auto"/>
              <w:right w:val="single" w:sz="6" w:space="0" w:color="auto"/>
            </w:tcBorders>
          </w:tcPr>
          <w:p w14:paraId="52A38AE2" w14:textId="77777777" w:rsidR="00D701D6" w:rsidRPr="00E822A7" w:rsidRDefault="00D701D6" w:rsidP="00737164">
            <w:pPr>
              <w:pStyle w:val="Tabletext"/>
              <w:spacing w:before="20" w:after="0"/>
              <w:jc w:val="center"/>
            </w:pPr>
            <w:r w:rsidRPr="00E822A7">
              <w:t>F1B</w:t>
            </w:r>
          </w:p>
        </w:tc>
        <w:tc>
          <w:tcPr>
            <w:tcW w:w="2835" w:type="dxa"/>
            <w:tcBorders>
              <w:left w:val="single" w:sz="6" w:space="0" w:color="auto"/>
              <w:right w:val="single" w:sz="6" w:space="0" w:color="auto"/>
            </w:tcBorders>
          </w:tcPr>
          <w:p w14:paraId="6713E87A" w14:textId="77777777" w:rsidR="00D701D6" w:rsidRPr="00E822A7" w:rsidRDefault="00D701D6" w:rsidP="00737164">
            <w:pPr>
              <w:pStyle w:val="Tabletext"/>
              <w:spacing w:before="20" w:after="0"/>
              <w:jc w:val="center"/>
            </w:pPr>
            <w:r w:rsidRPr="00E822A7">
              <w:t>30 dBW (PX)</w:t>
            </w:r>
          </w:p>
        </w:tc>
        <w:tc>
          <w:tcPr>
            <w:tcW w:w="2835" w:type="dxa"/>
            <w:tcBorders>
              <w:left w:val="single" w:sz="6" w:space="0" w:color="auto"/>
              <w:right w:val="single" w:sz="6" w:space="0" w:color="auto"/>
            </w:tcBorders>
          </w:tcPr>
          <w:p w14:paraId="01CA6B23" w14:textId="77777777" w:rsidR="00D701D6" w:rsidRPr="00E822A7" w:rsidRDefault="00D701D6" w:rsidP="00737164">
            <w:pPr>
              <w:pStyle w:val="Tabletext"/>
              <w:spacing w:before="20" w:after="0"/>
              <w:jc w:val="center"/>
            </w:pPr>
            <w:r w:rsidRPr="00E822A7">
              <w:t>17 dBW (PX)</w:t>
            </w:r>
          </w:p>
        </w:tc>
      </w:tr>
      <w:tr w:rsidR="00D701D6" w:rsidRPr="00E822A7" w14:paraId="2836BB2E" w14:textId="77777777" w:rsidTr="00737164">
        <w:tblPrEx>
          <w:tblCellMar>
            <w:left w:w="108" w:type="dxa"/>
            <w:right w:w="108" w:type="dxa"/>
          </w:tblCellMar>
        </w:tblPrEx>
        <w:trPr>
          <w:cantSplit/>
          <w:jc w:val="center"/>
        </w:trPr>
        <w:tc>
          <w:tcPr>
            <w:tcW w:w="2835" w:type="dxa"/>
            <w:tcBorders>
              <w:left w:val="single" w:sz="6" w:space="0" w:color="auto"/>
              <w:right w:val="single" w:sz="6" w:space="0" w:color="auto"/>
            </w:tcBorders>
          </w:tcPr>
          <w:p w14:paraId="494C8CA5" w14:textId="77777777" w:rsidR="00D701D6" w:rsidRPr="00E822A7" w:rsidRDefault="00D701D6" w:rsidP="00737164">
            <w:pPr>
              <w:pStyle w:val="Tabletext"/>
              <w:spacing w:before="20" w:after="0"/>
              <w:jc w:val="center"/>
            </w:pPr>
            <w:r w:rsidRPr="00E822A7">
              <w:t>A2A, A2B</w:t>
            </w:r>
          </w:p>
        </w:tc>
        <w:tc>
          <w:tcPr>
            <w:tcW w:w="2835" w:type="dxa"/>
            <w:tcBorders>
              <w:left w:val="single" w:sz="6" w:space="0" w:color="auto"/>
              <w:right w:val="single" w:sz="6" w:space="0" w:color="auto"/>
            </w:tcBorders>
          </w:tcPr>
          <w:p w14:paraId="18BC800B" w14:textId="77777777" w:rsidR="00D701D6" w:rsidRPr="00E822A7" w:rsidRDefault="00D701D6" w:rsidP="00737164">
            <w:pPr>
              <w:pStyle w:val="Tabletext"/>
              <w:spacing w:before="20" w:after="0"/>
              <w:jc w:val="center"/>
            </w:pPr>
            <w:r w:rsidRPr="00E822A7">
              <w:t>32 dBW (PX)</w:t>
            </w:r>
          </w:p>
        </w:tc>
        <w:tc>
          <w:tcPr>
            <w:tcW w:w="2835" w:type="dxa"/>
            <w:tcBorders>
              <w:left w:val="single" w:sz="6" w:space="0" w:color="auto"/>
              <w:right w:val="single" w:sz="6" w:space="0" w:color="auto"/>
            </w:tcBorders>
          </w:tcPr>
          <w:p w14:paraId="1288E144" w14:textId="77777777" w:rsidR="00D701D6" w:rsidRPr="00E822A7" w:rsidRDefault="00D701D6" w:rsidP="00737164">
            <w:pPr>
              <w:pStyle w:val="Tabletext"/>
              <w:spacing w:before="20" w:after="0"/>
              <w:jc w:val="center"/>
            </w:pPr>
            <w:r w:rsidRPr="00E822A7">
              <w:t>19 dBW (PX)</w:t>
            </w:r>
          </w:p>
        </w:tc>
      </w:tr>
      <w:tr w:rsidR="00D701D6" w:rsidRPr="00E822A7" w14:paraId="788B544A" w14:textId="77777777" w:rsidTr="00737164">
        <w:tblPrEx>
          <w:tblCellMar>
            <w:left w:w="108" w:type="dxa"/>
            <w:right w:w="108" w:type="dxa"/>
          </w:tblCellMar>
        </w:tblPrEx>
        <w:trPr>
          <w:cantSplit/>
          <w:jc w:val="center"/>
        </w:trPr>
        <w:tc>
          <w:tcPr>
            <w:tcW w:w="2835" w:type="dxa"/>
            <w:tcBorders>
              <w:left w:val="single" w:sz="6" w:space="0" w:color="auto"/>
              <w:right w:val="single" w:sz="6" w:space="0" w:color="auto"/>
            </w:tcBorders>
          </w:tcPr>
          <w:p w14:paraId="56B7A681" w14:textId="77777777" w:rsidR="00D701D6" w:rsidRPr="00E822A7" w:rsidRDefault="00D701D6" w:rsidP="00737164">
            <w:pPr>
              <w:pStyle w:val="Tabletext"/>
              <w:spacing w:before="20" w:after="0"/>
              <w:jc w:val="center"/>
            </w:pPr>
            <w:r w:rsidRPr="00E822A7">
              <w:t>H2A, H2B</w:t>
            </w:r>
          </w:p>
        </w:tc>
        <w:tc>
          <w:tcPr>
            <w:tcW w:w="2835" w:type="dxa"/>
            <w:tcBorders>
              <w:left w:val="single" w:sz="6" w:space="0" w:color="auto"/>
              <w:right w:val="single" w:sz="6" w:space="0" w:color="auto"/>
            </w:tcBorders>
          </w:tcPr>
          <w:p w14:paraId="5E7B980D" w14:textId="77777777" w:rsidR="00D701D6" w:rsidRPr="00E822A7" w:rsidRDefault="00D701D6" w:rsidP="00737164">
            <w:pPr>
              <w:pStyle w:val="Tabletext"/>
              <w:spacing w:before="20" w:after="0"/>
              <w:jc w:val="center"/>
            </w:pPr>
            <w:r w:rsidRPr="00E822A7">
              <w:t>33 dBW (PX)</w:t>
            </w:r>
          </w:p>
        </w:tc>
        <w:tc>
          <w:tcPr>
            <w:tcW w:w="2835" w:type="dxa"/>
            <w:tcBorders>
              <w:left w:val="single" w:sz="6" w:space="0" w:color="auto"/>
              <w:right w:val="single" w:sz="6" w:space="0" w:color="auto"/>
            </w:tcBorders>
          </w:tcPr>
          <w:p w14:paraId="468507DC" w14:textId="77777777" w:rsidR="00D701D6" w:rsidRPr="00E822A7" w:rsidRDefault="00D701D6" w:rsidP="00737164">
            <w:pPr>
              <w:pStyle w:val="Tabletext"/>
              <w:spacing w:before="20" w:after="0"/>
              <w:jc w:val="center"/>
            </w:pPr>
            <w:r w:rsidRPr="00E822A7">
              <w:t>20 dBW (PX)</w:t>
            </w:r>
          </w:p>
        </w:tc>
      </w:tr>
      <w:tr w:rsidR="00D701D6" w:rsidRPr="00E822A7" w14:paraId="5F94D817" w14:textId="77777777" w:rsidTr="00737164">
        <w:tblPrEx>
          <w:tblCellMar>
            <w:left w:w="108" w:type="dxa"/>
            <w:right w:w="108" w:type="dxa"/>
          </w:tblCellMar>
        </w:tblPrEx>
        <w:trPr>
          <w:cantSplit/>
          <w:jc w:val="center"/>
        </w:trPr>
        <w:tc>
          <w:tcPr>
            <w:tcW w:w="2835" w:type="dxa"/>
            <w:tcBorders>
              <w:left w:val="single" w:sz="6" w:space="0" w:color="auto"/>
              <w:right w:val="single" w:sz="6" w:space="0" w:color="auto"/>
            </w:tcBorders>
          </w:tcPr>
          <w:p w14:paraId="142DA521" w14:textId="77777777" w:rsidR="00D701D6" w:rsidRPr="00E822A7" w:rsidRDefault="00D701D6" w:rsidP="00737164">
            <w:pPr>
              <w:pStyle w:val="Tabletext"/>
              <w:spacing w:before="20" w:after="0"/>
              <w:jc w:val="center"/>
            </w:pPr>
            <w:r w:rsidRPr="00E822A7">
              <w:t>(R,J)2(A,B,D)</w:t>
            </w:r>
          </w:p>
        </w:tc>
        <w:tc>
          <w:tcPr>
            <w:tcW w:w="2835" w:type="dxa"/>
            <w:tcBorders>
              <w:left w:val="single" w:sz="6" w:space="0" w:color="auto"/>
              <w:right w:val="single" w:sz="6" w:space="0" w:color="auto"/>
            </w:tcBorders>
          </w:tcPr>
          <w:p w14:paraId="36249B69" w14:textId="77777777" w:rsidR="00D701D6" w:rsidRPr="00E822A7" w:rsidRDefault="00D701D6" w:rsidP="00737164">
            <w:pPr>
              <w:pStyle w:val="Tabletext"/>
              <w:spacing w:before="20" w:after="0"/>
              <w:jc w:val="center"/>
            </w:pPr>
            <w:r w:rsidRPr="00E822A7">
              <w:t>36 dBW (PX)</w:t>
            </w:r>
          </w:p>
        </w:tc>
        <w:tc>
          <w:tcPr>
            <w:tcW w:w="2835" w:type="dxa"/>
            <w:tcBorders>
              <w:left w:val="single" w:sz="6" w:space="0" w:color="auto"/>
              <w:right w:val="single" w:sz="6" w:space="0" w:color="auto"/>
            </w:tcBorders>
          </w:tcPr>
          <w:p w14:paraId="356ADC5E" w14:textId="77777777" w:rsidR="00D701D6" w:rsidRPr="00E822A7" w:rsidRDefault="00D701D6" w:rsidP="00737164">
            <w:pPr>
              <w:pStyle w:val="Tabletext"/>
              <w:spacing w:before="20" w:after="0"/>
              <w:jc w:val="center"/>
            </w:pPr>
            <w:r w:rsidRPr="00E822A7">
              <w:t>23 dBW (PX)</w:t>
            </w:r>
          </w:p>
        </w:tc>
      </w:tr>
      <w:tr w:rsidR="00D701D6" w:rsidRPr="00E822A7" w14:paraId="6AD5D401" w14:textId="77777777" w:rsidTr="00737164">
        <w:trPr>
          <w:cantSplit/>
          <w:jc w:val="center"/>
        </w:trPr>
        <w:tc>
          <w:tcPr>
            <w:tcW w:w="2835" w:type="dxa"/>
            <w:tcBorders>
              <w:left w:val="single" w:sz="6" w:space="0" w:color="auto"/>
              <w:bottom w:val="single" w:sz="6" w:space="0" w:color="auto"/>
              <w:right w:val="single" w:sz="6" w:space="0" w:color="auto"/>
            </w:tcBorders>
          </w:tcPr>
          <w:p w14:paraId="5D0A6707" w14:textId="77777777" w:rsidR="00D701D6" w:rsidRDefault="00D701D6" w:rsidP="00737164">
            <w:pPr>
              <w:pStyle w:val="Tabletext"/>
              <w:spacing w:before="20"/>
              <w:jc w:val="center"/>
              <w:rPr>
                <w:ins w:id="58" w:author="Carmelo Rivera" w:date="2026-02-05T10:51:00Z" w16du:dateUtc="2026-02-05T15:51:00Z"/>
              </w:rPr>
            </w:pPr>
            <w:r w:rsidRPr="00E822A7">
              <w:lastRenderedPageBreak/>
              <w:t>J(7,9)(B,D,X)</w:t>
            </w:r>
          </w:p>
          <w:p w14:paraId="3371D84B" w14:textId="77777777" w:rsidR="00B72AC6" w:rsidRDefault="00B72AC6" w:rsidP="00737164">
            <w:pPr>
              <w:pStyle w:val="Tabletext"/>
              <w:spacing w:before="20"/>
              <w:jc w:val="center"/>
              <w:rPr>
                <w:ins w:id="59" w:author="Carmelo Rivera" w:date="2026-02-05T10:52:00Z" w16du:dateUtc="2026-02-05T15:52:00Z"/>
              </w:rPr>
            </w:pPr>
            <w:ins w:id="60" w:author="Carmelo Rivera" w:date="2026-02-05T10:51:00Z" w16du:dateUtc="2026-02-05T15:51:00Z">
              <w:r>
                <w:t>D(1,2)D</w:t>
              </w:r>
            </w:ins>
          </w:p>
          <w:p w14:paraId="6C32D14E" w14:textId="0C08FF89" w:rsidR="00B72AC6" w:rsidRPr="00E822A7" w:rsidRDefault="00B72AC6" w:rsidP="00737164">
            <w:pPr>
              <w:pStyle w:val="Tabletext"/>
              <w:spacing w:before="20"/>
              <w:jc w:val="center"/>
            </w:pPr>
            <w:ins w:id="61" w:author="Carmelo Rivera" w:date="2026-02-05T10:52:00Z" w16du:dateUtc="2026-02-05T15:52:00Z">
              <w:r>
                <w:t>G1D</w:t>
              </w:r>
            </w:ins>
          </w:p>
        </w:tc>
        <w:tc>
          <w:tcPr>
            <w:tcW w:w="2835" w:type="dxa"/>
            <w:tcBorders>
              <w:left w:val="single" w:sz="6" w:space="0" w:color="auto"/>
              <w:bottom w:val="single" w:sz="6" w:space="0" w:color="auto"/>
              <w:right w:val="single" w:sz="6" w:space="0" w:color="auto"/>
            </w:tcBorders>
          </w:tcPr>
          <w:p w14:paraId="291BC5FF" w14:textId="77777777" w:rsidR="00D701D6" w:rsidRDefault="00D701D6" w:rsidP="00737164">
            <w:pPr>
              <w:pStyle w:val="Tabletext"/>
              <w:spacing w:before="20"/>
              <w:jc w:val="center"/>
              <w:rPr>
                <w:ins w:id="62" w:author="Carmelo Rivera" w:date="2026-02-05T10:52:00Z" w16du:dateUtc="2026-02-05T15:52:00Z"/>
              </w:rPr>
            </w:pPr>
            <w:r w:rsidRPr="00E822A7">
              <w:t>36 dBW (PX)</w:t>
            </w:r>
          </w:p>
          <w:p w14:paraId="0ED6B1CC" w14:textId="77777777" w:rsidR="00B72AC6" w:rsidRDefault="00B72AC6" w:rsidP="00737164">
            <w:pPr>
              <w:pStyle w:val="Tabletext"/>
              <w:spacing w:before="20"/>
              <w:jc w:val="center"/>
              <w:rPr>
                <w:ins w:id="63" w:author="Carmelo Rivera" w:date="2026-02-05T10:52:00Z" w16du:dateUtc="2026-02-05T15:52:00Z"/>
              </w:rPr>
            </w:pPr>
            <w:ins w:id="64" w:author="Carmelo Rivera" w:date="2026-02-05T10:52:00Z" w16du:dateUtc="2026-02-05T15:52:00Z">
              <w:r>
                <w:t>30 dBW (PX)</w:t>
              </w:r>
            </w:ins>
          </w:p>
          <w:p w14:paraId="74948D33" w14:textId="7C07F0DD" w:rsidR="00B72AC6" w:rsidRPr="00E822A7" w:rsidRDefault="00B72AC6" w:rsidP="00737164">
            <w:pPr>
              <w:pStyle w:val="Tabletext"/>
              <w:spacing w:before="20"/>
              <w:jc w:val="center"/>
            </w:pPr>
            <w:ins w:id="65" w:author="Carmelo Rivera" w:date="2026-02-05T10:52:00Z" w16du:dateUtc="2026-02-05T15:52:00Z">
              <w:r>
                <w:t>30 dBW (P</w:t>
              </w:r>
            </w:ins>
            <w:ins w:id="66" w:author="Carmelo Rivera" w:date="2026-02-05T10:53:00Z" w16du:dateUtc="2026-02-05T15:53:00Z">
              <w:r>
                <w:t>X)</w:t>
              </w:r>
            </w:ins>
          </w:p>
        </w:tc>
        <w:tc>
          <w:tcPr>
            <w:tcW w:w="2835" w:type="dxa"/>
            <w:tcBorders>
              <w:left w:val="single" w:sz="6" w:space="0" w:color="auto"/>
              <w:bottom w:val="single" w:sz="6" w:space="0" w:color="auto"/>
              <w:right w:val="single" w:sz="6" w:space="0" w:color="auto"/>
            </w:tcBorders>
          </w:tcPr>
          <w:p w14:paraId="37DD4135" w14:textId="77777777" w:rsidR="00D701D6" w:rsidRDefault="00D701D6" w:rsidP="00737164">
            <w:pPr>
              <w:pStyle w:val="Tabletext"/>
              <w:spacing w:before="20"/>
              <w:jc w:val="center"/>
              <w:rPr>
                <w:ins w:id="67" w:author="Carmelo Rivera" w:date="2026-02-05T10:52:00Z" w16du:dateUtc="2026-02-05T15:52:00Z"/>
              </w:rPr>
            </w:pPr>
            <w:r w:rsidRPr="00E822A7">
              <w:t>23 dBW (PX)</w:t>
            </w:r>
          </w:p>
          <w:p w14:paraId="0E1B42F1" w14:textId="77777777" w:rsidR="00B72AC6" w:rsidRDefault="00B72AC6" w:rsidP="00737164">
            <w:pPr>
              <w:pStyle w:val="Tabletext"/>
              <w:spacing w:before="20"/>
              <w:jc w:val="center"/>
              <w:rPr>
                <w:ins w:id="68" w:author="Carmelo Rivera" w:date="2026-02-05T10:53:00Z" w16du:dateUtc="2026-02-05T15:53:00Z"/>
              </w:rPr>
            </w:pPr>
            <w:ins w:id="69" w:author="Carmelo Rivera" w:date="2026-02-05T10:52:00Z" w16du:dateUtc="2026-02-05T15:52:00Z">
              <w:r>
                <w:t>17 dBW (PX)</w:t>
              </w:r>
            </w:ins>
          </w:p>
          <w:p w14:paraId="32EBBEB0" w14:textId="17D43096" w:rsidR="00B72AC6" w:rsidRDefault="00B72AC6" w:rsidP="00737164">
            <w:pPr>
              <w:pStyle w:val="Tabletext"/>
              <w:spacing w:before="20"/>
              <w:jc w:val="center"/>
              <w:rPr>
                <w:ins w:id="70" w:author="Carmelo Rivera" w:date="2026-02-05T10:52:00Z" w16du:dateUtc="2026-02-05T15:52:00Z"/>
              </w:rPr>
            </w:pPr>
            <w:ins w:id="71" w:author="Carmelo Rivera" w:date="2026-02-05T10:53:00Z" w16du:dateUtc="2026-02-05T15:53:00Z">
              <w:r>
                <w:t>17 dBW (PX)</w:t>
              </w:r>
            </w:ins>
          </w:p>
          <w:p w14:paraId="01F9E514" w14:textId="1C2F815A" w:rsidR="00B72AC6" w:rsidRPr="00E822A7" w:rsidRDefault="00B72AC6" w:rsidP="00737164">
            <w:pPr>
              <w:pStyle w:val="Tabletext"/>
              <w:spacing w:before="20"/>
              <w:jc w:val="center"/>
            </w:pPr>
          </w:p>
        </w:tc>
      </w:tr>
    </w:tbl>
    <w:p w14:paraId="1BB51178" w14:textId="77777777" w:rsidR="00EB1637" w:rsidRPr="00E822A7" w:rsidRDefault="00EB1637" w:rsidP="00EB1637">
      <w:pPr>
        <w:pStyle w:val="Reasons"/>
      </w:pPr>
    </w:p>
    <w:p w14:paraId="4BE6DD17" w14:textId="14D878E6" w:rsidR="00D701D6" w:rsidRPr="00E822A7" w:rsidDel="00E14C31" w:rsidRDefault="00D701D6" w:rsidP="0043178C">
      <w:pPr>
        <w:pStyle w:val="Proposal"/>
        <w:rPr>
          <w:del w:id="72" w:author="TK" w:date="2026-02-05T11:46:00Z" w16du:dateUtc="2026-02-05T16:46:00Z"/>
          <w:rStyle w:val="Appdef"/>
          <w:rFonts w:eastAsiaTheme="majorEastAsia"/>
          <w:b/>
          <w:bCs/>
        </w:rPr>
      </w:pPr>
      <w:del w:id="73" w:author="TK" w:date="2026-02-05T11:46:00Z" w16du:dateUtc="2026-02-05T16:46:00Z">
        <w:r w:rsidRPr="00E822A7" w:rsidDel="00E14C31">
          <w:rPr>
            <w:rStyle w:val="Appdef"/>
            <w:rFonts w:eastAsiaTheme="majorEastAsia"/>
            <w:b/>
            <w:bCs/>
          </w:rPr>
          <w:delText>ADD</w:delText>
        </w:r>
      </w:del>
    </w:p>
    <w:p w14:paraId="72BCABE5" w14:textId="42E01A75" w:rsidR="00D701D6" w:rsidRPr="00E822A7" w:rsidRDefault="00D701D6">
      <w:pPr>
        <w:spacing w:after="120"/>
      </w:pPr>
      <w:del w:id="74" w:author="TK" w:date="2026-02-05T11:46:00Z" w16du:dateUtc="2026-02-05T16:46:00Z">
        <w:r w:rsidRPr="00E822A7" w:rsidDel="00E14C31">
          <w:rPr>
            <w:rStyle w:val="Appdef"/>
            <w:rFonts w:eastAsiaTheme="majorEastAsia"/>
          </w:rPr>
          <w:delText>[26</w:delText>
        </w:r>
        <w:r w:rsidRPr="00737164" w:rsidDel="00E14C31">
          <w:rPr>
            <w:rStyle w:val="Appdef"/>
            <w:rFonts w:eastAsiaTheme="majorEastAsia"/>
          </w:rPr>
          <w:delText>/4.4</w:delText>
        </w:r>
        <w:r w:rsidRPr="00737164" w:rsidDel="00E14C31">
          <w:rPr>
            <w:rStyle w:val="Appdef"/>
            <w:rFonts w:eastAsiaTheme="majorEastAsia"/>
            <w:i/>
            <w:iCs/>
          </w:rPr>
          <w:delText>bis</w:delText>
        </w:r>
        <w:r w:rsidRPr="00E822A7" w:rsidDel="00E14C31">
          <w:tab/>
          <w:delText>Unless otherwise specified in Part III of this Appendix, the following transmitter power limits (i.e. power supplied to the antenna) for merged contiguous aggregated channels, shall be applied:</w:delText>
        </w:r>
      </w:del>
    </w:p>
    <w:tbl>
      <w:tblPr>
        <w:tblStyle w:val="TableGrid"/>
        <w:tblW w:w="5000" w:type="pct"/>
        <w:tblLayout w:type="fixed"/>
        <w:tblLook w:val="04A0" w:firstRow="1" w:lastRow="0" w:firstColumn="1" w:lastColumn="0" w:noHBand="0" w:noVBand="1"/>
      </w:tblPr>
      <w:tblGrid>
        <w:gridCol w:w="1253"/>
        <w:gridCol w:w="1152"/>
        <w:gridCol w:w="1113"/>
        <w:gridCol w:w="1003"/>
        <w:gridCol w:w="1143"/>
        <w:gridCol w:w="1122"/>
        <w:gridCol w:w="1003"/>
        <w:gridCol w:w="1151"/>
        <w:gridCol w:w="293"/>
        <w:gridCol w:w="396"/>
      </w:tblGrid>
      <w:tr w:rsidR="00001BED" w:rsidRPr="005407F0" w14:paraId="55993B74" w14:textId="26E1BC31" w:rsidTr="00737164">
        <w:trPr>
          <w:tblHeader/>
        </w:trPr>
        <w:tc>
          <w:tcPr>
            <w:tcW w:w="1253" w:type="dxa"/>
            <w:tcBorders>
              <w:bottom w:val="single" w:sz="4" w:space="0" w:color="auto"/>
            </w:tcBorders>
          </w:tcPr>
          <w:p w14:paraId="3B86B284" w14:textId="39D86068" w:rsidR="00001BED" w:rsidRPr="006B4264" w:rsidRDefault="00001BED" w:rsidP="006B4264">
            <w:pPr>
              <w:pStyle w:val="Tablehead"/>
            </w:pPr>
            <w:del w:id="75" w:author="Carmelo Rivera" w:date="2026-02-05T10:53:00Z" w16du:dateUtc="2026-02-05T15:53:00Z">
              <w:r w:rsidRPr="006B4264" w:rsidDel="00B72AC6">
                <w:rPr>
                  <w:b w:val="0"/>
                </w:rPr>
                <w:delText>Class of emission</w:delText>
              </w:r>
            </w:del>
          </w:p>
        </w:tc>
        <w:tc>
          <w:tcPr>
            <w:tcW w:w="8376" w:type="dxa"/>
            <w:gridSpan w:val="9"/>
            <w:tcBorders>
              <w:bottom w:val="single" w:sz="4" w:space="0" w:color="auto"/>
            </w:tcBorders>
          </w:tcPr>
          <w:p w14:paraId="6BAFE2B5" w14:textId="0F3D32F3" w:rsidR="00001BED" w:rsidRPr="006B4264" w:rsidRDefault="00001BED" w:rsidP="006B4264">
            <w:pPr>
              <w:pStyle w:val="Tablehead"/>
            </w:pPr>
            <w:del w:id="76" w:author="Carmelo Rivera" w:date="2026-02-05T10:53:00Z" w16du:dateUtc="2026-02-05T15:53:00Z">
              <w:r w:rsidRPr="006B4264" w:rsidDel="00B72AC6">
                <w:rPr>
                  <w:b w:val="0"/>
                </w:rPr>
                <w:delText>Power limit values</w:delText>
              </w:r>
              <w:r w:rsidRPr="006B4264" w:rsidDel="00B72AC6">
                <w:rPr>
                  <w:b w:val="0"/>
                </w:rPr>
                <w:br/>
                <w:delText>(peak envelope power supplied to the antenna)</w:delText>
              </w:r>
            </w:del>
          </w:p>
        </w:tc>
      </w:tr>
      <w:tr w:rsidR="00066E24" w:rsidRPr="005407F0" w14:paraId="4FF633D8" w14:textId="1EB993FC" w:rsidTr="000971AD">
        <w:trPr>
          <w:tblHeader/>
        </w:trPr>
        <w:tc>
          <w:tcPr>
            <w:tcW w:w="1253" w:type="dxa"/>
            <w:tcBorders>
              <w:bottom w:val="single" w:sz="4" w:space="0" w:color="auto"/>
            </w:tcBorders>
          </w:tcPr>
          <w:p w14:paraId="75D67B2C" w14:textId="3CFD5DF2" w:rsidR="00001BED" w:rsidRPr="006B4264" w:rsidRDefault="00001BED" w:rsidP="006B4264">
            <w:pPr>
              <w:pStyle w:val="Tablehead"/>
            </w:pPr>
          </w:p>
        </w:tc>
        <w:tc>
          <w:tcPr>
            <w:tcW w:w="1152" w:type="dxa"/>
            <w:tcBorders>
              <w:bottom w:val="single" w:sz="4" w:space="0" w:color="auto"/>
            </w:tcBorders>
          </w:tcPr>
          <w:p w14:paraId="40402CD0" w14:textId="143F013C" w:rsidR="00001BED" w:rsidRPr="006B4264" w:rsidRDefault="00001BED" w:rsidP="006B4264">
            <w:pPr>
              <w:pStyle w:val="Tablehead"/>
            </w:pPr>
            <w:del w:id="77" w:author="Carmelo Rivera" w:date="2026-02-05T10:53:00Z" w16du:dateUtc="2026-02-05T15:53:00Z">
              <w:r w:rsidRPr="006B4264" w:rsidDel="00B72AC6">
                <w:rPr>
                  <w:b w:val="0"/>
                  <w:color w:val="000000"/>
                </w:rPr>
                <w:delText>Channel bandwidth (kHz)</w:delText>
              </w:r>
            </w:del>
          </w:p>
        </w:tc>
        <w:tc>
          <w:tcPr>
            <w:tcW w:w="1113" w:type="dxa"/>
            <w:tcBorders>
              <w:bottom w:val="single" w:sz="4" w:space="0" w:color="auto"/>
            </w:tcBorders>
          </w:tcPr>
          <w:p w14:paraId="7903FBB4" w14:textId="72B7E7A8" w:rsidR="00001BED" w:rsidRPr="006B4264" w:rsidRDefault="00001BED" w:rsidP="006B4264">
            <w:pPr>
              <w:pStyle w:val="Tablehead"/>
            </w:pPr>
            <w:del w:id="78" w:author="Carmelo Rivera" w:date="2026-02-05T10:53:00Z" w16du:dateUtc="2026-02-05T15:53:00Z">
              <w:r w:rsidRPr="006B4264" w:rsidDel="00B72AC6">
                <w:rPr>
                  <w:b w:val="0"/>
                  <w:color w:val="000000"/>
                </w:rPr>
                <w:delText>Aeronautical station</w:delText>
              </w:r>
            </w:del>
          </w:p>
        </w:tc>
        <w:tc>
          <w:tcPr>
            <w:tcW w:w="1003" w:type="dxa"/>
            <w:tcBorders>
              <w:bottom w:val="single" w:sz="4" w:space="0" w:color="auto"/>
            </w:tcBorders>
          </w:tcPr>
          <w:p w14:paraId="28DC27EC" w14:textId="1AC42B25" w:rsidR="00001BED" w:rsidRPr="006B4264" w:rsidRDefault="00001BED" w:rsidP="006B4264">
            <w:pPr>
              <w:pStyle w:val="Tablehead"/>
            </w:pPr>
            <w:del w:id="79" w:author="Carmelo Rivera" w:date="2026-02-05T10:53:00Z" w16du:dateUtc="2026-02-05T15:53:00Z">
              <w:r w:rsidRPr="006B4264" w:rsidDel="00B72AC6">
                <w:rPr>
                  <w:b w:val="0"/>
                  <w:color w:val="000000"/>
                </w:rPr>
                <w:delText>Aircraft station</w:delText>
              </w:r>
            </w:del>
          </w:p>
        </w:tc>
        <w:tc>
          <w:tcPr>
            <w:tcW w:w="1143" w:type="dxa"/>
            <w:tcBorders>
              <w:bottom w:val="single" w:sz="4" w:space="0" w:color="auto"/>
            </w:tcBorders>
          </w:tcPr>
          <w:p w14:paraId="20F44235" w14:textId="3B7536CD" w:rsidR="00001BED" w:rsidRPr="006B4264" w:rsidRDefault="00001BED" w:rsidP="006B4264">
            <w:pPr>
              <w:pStyle w:val="Tablehead"/>
            </w:pPr>
            <w:del w:id="80" w:author="Carmelo Rivera" w:date="2026-02-05T10:53:00Z" w16du:dateUtc="2026-02-05T15:53:00Z">
              <w:r w:rsidRPr="006B4264" w:rsidDel="00B72AC6">
                <w:rPr>
                  <w:b w:val="0"/>
                  <w:color w:val="000000"/>
                </w:rPr>
                <w:delText>Channel bandwidth (kHz))</w:delText>
              </w:r>
            </w:del>
          </w:p>
        </w:tc>
        <w:tc>
          <w:tcPr>
            <w:tcW w:w="1122" w:type="dxa"/>
            <w:tcBorders>
              <w:bottom w:val="single" w:sz="4" w:space="0" w:color="auto"/>
            </w:tcBorders>
          </w:tcPr>
          <w:p w14:paraId="559CAAF1" w14:textId="10E4FAC6" w:rsidR="00001BED" w:rsidRPr="006B4264" w:rsidRDefault="00001BED" w:rsidP="006B4264">
            <w:pPr>
              <w:pStyle w:val="Tablehead"/>
            </w:pPr>
            <w:del w:id="81" w:author="Carmelo Rivera" w:date="2026-02-05T10:53:00Z" w16du:dateUtc="2026-02-05T15:53:00Z">
              <w:r w:rsidRPr="006B4264" w:rsidDel="00B72AC6">
                <w:rPr>
                  <w:b w:val="0"/>
                  <w:color w:val="000000"/>
                </w:rPr>
                <w:delText>Aeronautical station</w:delText>
              </w:r>
            </w:del>
          </w:p>
        </w:tc>
        <w:tc>
          <w:tcPr>
            <w:tcW w:w="1003" w:type="dxa"/>
            <w:tcBorders>
              <w:bottom w:val="single" w:sz="4" w:space="0" w:color="auto"/>
            </w:tcBorders>
          </w:tcPr>
          <w:p w14:paraId="7656C886" w14:textId="541A52BD" w:rsidR="00001BED" w:rsidRPr="006B4264" w:rsidRDefault="00001BED" w:rsidP="006B4264">
            <w:pPr>
              <w:pStyle w:val="Tablehead"/>
            </w:pPr>
            <w:del w:id="82" w:author="Carmelo Rivera" w:date="2026-02-05T10:53:00Z" w16du:dateUtc="2026-02-05T15:53:00Z">
              <w:r w:rsidRPr="006B4264" w:rsidDel="00B72AC6">
                <w:rPr>
                  <w:b w:val="0"/>
                  <w:color w:val="000000"/>
                </w:rPr>
                <w:delText>Aircraft station</w:delText>
              </w:r>
            </w:del>
          </w:p>
        </w:tc>
        <w:tc>
          <w:tcPr>
            <w:tcW w:w="1151" w:type="dxa"/>
            <w:tcBorders>
              <w:bottom w:val="single" w:sz="4" w:space="0" w:color="auto"/>
            </w:tcBorders>
          </w:tcPr>
          <w:p w14:paraId="7A57A8DF" w14:textId="5C9B7D14" w:rsidR="00001BED" w:rsidRPr="006B4264" w:rsidRDefault="00001BED" w:rsidP="006B4264">
            <w:pPr>
              <w:pStyle w:val="Tablehead"/>
            </w:pPr>
            <w:del w:id="83" w:author="Carmelo Rivera" w:date="2026-02-05T10:53:00Z" w16du:dateUtc="2026-02-05T15:53:00Z">
              <w:r w:rsidRPr="006B4264" w:rsidDel="00B72AC6">
                <w:rPr>
                  <w:b w:val="0"/>
                  <w:color w:val="000000"/>
                </w:rPr>
                <w:delText>Channel bandwidth (kHz)</w:delText>
              </w:r>
            </w:del>
          </w:p>
        </w:tc>
        <w:tc>
          <w:tcPr>
            <w:tcW w:w="293" w:type="dxa"/>
            <w:tcBorders>
              <w:bottom w:val="single" w:sz="4" w:space="0" w:color="auto"/>
            </w:tcBorders>
          </w:tcPr>
          <w:p w14:paraId="0FF67E4F" w14:textId="741B766F" w:rsidR="00001BED" w:rsidRPr="006B4264" w:rsidRDefault="00001BED" w:rsidP="006B4264">
            <w:pPr>
              <w:pStyle w:val="Tablehead"/>
            </w:pPr>
            <w:del w:id="84" w:author="Carmelo Rivera" w:date="2026-02-05T10:53:00Z" w16du:dateUtc="2026-02-05T15:53:00Z">
              <w:r w:rsidRPr="006B4264" w:rsidDel="00B72AC6">
                <w:rPr>
                  <w:b w:val="0"/>
                  <w:color w:val="000000"/>
                </w:rPr>
                <w:delText>xx</w:delText>
              </w:r>
            </w:del>
          </w:p>
        </w:tc>
        <w:tc>
          <w:tcPr>
            <w:tcW w:w="396" w:type="dxa"/>
            <w:tcBorders>
              <w:bottom w:val="single" w:sz="4" w:space="0" w:color="auto"/>
            </w:tcBorders>
          </w:tcPr>
          <w:p w14:paraId="7E584395" w14:textId="3CF73E3D" w:rsidR="00001BED" w:rsidRPr="006B4264" w:rsidRDefault="00001BED" w:rsidP="006B4264">
            <w:pPr>
              <w:pStyle w:val="Tablehead"/>
            </w:pPr>
            <w:del w:id="85" w:author="Carmelo Rivera" w:date="2026-02-05T10:53:00Z" w16du:dateUtc="2026-02-05T15:53:00Z">
              <w:r w:rsidRPr="006B4264" w:rsidDel="00B72AC6">
                <w:rPr>
                  <w:b w:val="0"/>
                  <w:color w:val="000000"/>
                </w:rPr>
                <w:delText>xx</w:delText>
              </w:r>
            </w:del>
          </w:p>
        </w:tc>
      </w:tr>
      <w:tr w:rsidR="00066E24" w:rsidRPr="005407F0" w14:paraId="04E1EBF6" w14:textId="322E32B2" w:rsidTr="000971AD">
        <w:tc>
          <w:tcPr>
            <w:tcW w:w="1253" w:type="dxa"/>
            <w:tcBorders>
              <w:top w:val="single" w:sz="4" w:space="0" w:color="auto"/>
              <w:bottom w:val="nil"/>
            </w:tcBorders>
          </w:tcPr>
          <w:p w14:paraId="062C0964" w14:textId="5FA00E39" w:rsidR="00001BED" w:rsidRPr="006B4264" w:rsidRDefault="00001BED" w:rsidP="006B4264">
            <w:pPr>
              <w:pStyle w:val="Tabletext"/>
            </w:pPr>
            <w:del w:id="86" w:author="Carmelo Rivera" w:date="2026-02-05T10:53:00Z" w16du:dateUtc="2026-02-05T15:53:00Z">
              <w:r w:rsidRPr="006B4264" w:rsidDel="00B72AC6">
                <w:delText xml:space="preserve">J(2,3,7,9)E </w:delText>
              </w:r>
            </w:del>
          </w:p>
        </w:tc>
        <w:tc>
          <w:tcPr>
            <w:tcW w:w="1152" w:type="dxa"/>
            <w:tcBorders>
              <w:top w:val="single" w:sz="4" w:space="0" w:color="auto"/>
              <w:bottom w:val="nil"/>
            </w:tcBorders>
          </w:tcPr>
          <w:p w14:paraId="6270F374" w14:textId="31CB4EF0" w:rsidR="00001BED" w:rsidRPr="006B4264" w:rsidRDefault="00001BED" w:rsidP="00001BED">
            <w:pPr>
              <w:pStyle w:val="Reasons"/>
              <w:jc w:val="both"/>
              <w:rPr>
                <w:sz w:val="20"/>
              </w:rPr>
            </w:pPr>
            <w:del w:id="87" w:author="Carmelo Rivera" w:date="2026-02-05T10:53:00Z" w16du:dateUtc="2026-02-05T15:53:00Z">
              <w:r w:rsidRPr="006B4264" w:rsidDel="00B72AC6">
                <w:rPr>
                  <w:sz w:val="20"/>
                </w:rPr>
                <w:delText>W1</w:delText>
              </w:r>
            </w:del>
          </w:p>
        </w:tc>
        <w:tc>
          <w:tcPr>
            <w:tcW w:w="1113" w:type="dxa"/>
            <w:tcBorders>
              <w:top w:val="single" w:sz="4" w:space="0" w:color="auto"/>
              <w:bottom w:val="nil"/>
            </w:tcBorders>
          </w:tcPr>
          <w:p w14:paraId="223896D6" w14:textId="36F6B6B0" w:rsidR="00001BED" w:rsidRPr="006B4264" w:rsidRDefault="00001BED" w:rsidP="00001BED">
            <w:pPr>
              <w:pStyle w:val="Reasons"/>
              <w:jc w:val="both"/>
              <w:rPr>
                <w:sz w:val="20"/>
              </w:rPr>
            </w:pPr>
            <w:del w:id="88" w:author="Carmelo Rivera" w:date="2026-02-05T10:53:00Z" w16du:dateUtc="2026-02-05T15:53:00Z">
              <w:r w:rsidRPr="006B4264" w:rsidDel="00B72AC6">
                <w:rPr>
                  <w:sz w:val="20"/>
                </w:rPr>
                <w:delText>TBD dBW (PX)</w:delText>
              </w:r>
            </w:del>
          </w:p>
        </w:tc>
        <w:tc>
          <w:tcPr>
            <w:tcW w:w="1003" w:type="dxa"/>
            <w:tcBorders>
              <w:top w:val="single" w:sz="4" w:space="0" w:color="auto"/>
              <w:bottom w:val="nil"/>
            </w:tcBorders>
          </w:tcPr>
          <w:p w14:paraId="6FFF6695" w14:textId="53B73846" w:rsidR="00001BED" w:rsidRPr="006B4264" w:rsidRDefault="00001BED" w:rsidP="00001BED">
            <w:pPr>
              <w:pStyle w:val="Reasons"/>
              <w:jc w:val="both"/>
              <w:rPr>
                <w:sz w:val="20"/>
              </w:rPr>
            </w:pPr>
            <w:del w:id="89" w:author="Carmelo Rivera" w:date="2026-02-05T10:53:00Z" w16du:dateUtc="2026-02-05T15:53:00Z">
              <w:r w:rsidRPr="006B4264" w:rsidDel="00B72AC6">
                <w:rPr>
                  <w:sz w:val="20"/>
                </w:rPr>
                <w:delText>TBD dBW (PX)</w:delText>
              </w:r>
            </w:del>
          </w:p>
        </w:tc>
        <w:tc>
          <w:tcPr>
            <w:tcW w:w="1143" w:type="dxa"/>
            <w:tcBorders>
              <w:top w:val="single" w:sz="4" w:space="0" w:color="auto"/>
              <w:bottom w:val="nil"/>
            </w:tcBorders>
          </w:tcPr>
          <w:p w14:paraId="340F4FFA" w14:textId="5D34F566" w:rsidR="00001BED" w:rsidRPr="006B4264" w:rsidRDefault="00001BED" w:rsidP="00001BED">
            <w:pPr>
              <w:pStyle w:val="Reasons"/>
              <w:jc w:val="both"/>
              <w:rPr>
                <w:sz w:val="20"/>
              </w:rPr>
            </w:pPr>
            <w:del w:id="90" w:author="Carmelo Rivera" w:date="2026-02-05T10:53:00Z" w16du:dateUtc="2026-02-05T15:53:00Z">
              <w:r w:rsidRPr="006B4264" w:rsidDel="00B72AC6">
                <w:rPr>
                  <w:sz w:val="20"/>
                </w:rPr>
                <w:delText>W2</w:delText>
              </w:r>
            </w:del>
          </w:p>
        </w:tc>
        <w:tc>
          <w:tcPr>
            <w:tcW w:w="1122" w:type="dxa"/>
            <w:tcBorders>
              <w:top w:val="single" w:sz="4" w:space="0" w:color="auto"/>
              <w:bottom w:val="nil"/>
            </w:tcBorders>
          </w:tcPr>
          <w:p w14:paraId="4A7BE863" w14:textId="5B476685" w:rsidR="00001BED" w:rsidRPr="006B4264" w:rsidRDefault="00001BED" w:rsidP="00001BED">
            <w:pPr>
              <w:pStyle w:val="Reasons"/>
              <w:jc w:val="both"/>
              <w:rPr>
                <w:sz w:val="20"/>
              </w:rPr>
            </w:pPr>
            <w:del w:id="91" w:author="Carmelo Rivera" w:date="2026-02-05T10:53:00Z" w16du:dateUtc="2026-02-05T15:53:00Z">
              <w:r w:rsidRPr="006B4264" w:rsidDel="00B72AC6">
                <w:rPr>
                  <w:sz w:val="20"/>
                </w:rPr>
                <w:delText>TBD dBW (PX)</w:delText>
              </w:r>
            </w:del>
          </w:p>
        </w:tc>
        <w:tc>
          <w:tcPr>
            <w:tcW w:w="1003" w:type="dxa"/>
            <w:tcBorders>
              <w:top w:val="single" w:sz="4" w:space="0" w:color="auto"/>
              <w:bottom w:val="nil"/>
            </w:tcBorders>
          </w:tcPr>
          <w:p w14:paraId="0E8EEB25" w14:textId="5295E38C" w:rsidR="00001BED" w:rsidRPr="006B4264" w:rsidRDefault="00001BED" w:rsidP="00001BED">
            <w:pPr>
              <w:pStyle w:val="Reasons"/>
              <w:jc w:val="both"/>
              <w:rPr>
                <w:sz w:val="20"/>
              </w:rPr>
            </w:pPr>
            <w:del w:id="92" w:author="Carmelo Rivera" w:date="2026-02-05T10:53:00Z" w16du:dateUtc="2026-02-05T15:53:00Z">
              <w:r w:rsidRPr="006B4264" w:rsidDel="00B72AC6">
                <w:rPr>
                  <w:sz w:val="20"/>
                </w:rPr>
                <w:delText>TBD dBW (PX)</w:delText>
              </w:r>
            </w:del>
          </w:p>
        </w:tc>
        <w:tc>
          <w:tcPr>
            <w:tcW w:w="1151" w:type="dxa"/>
            <w:tcBorders>
              <w:top w:val="single" w:sz="4" w:space="0" w:color="auto"/>
              <w:bottom w:val="nil"/>
            </w:tcBorders>
          </w:tcPr>
          <w:p w14:paraId="53A27259" w14:textId="501F0F2C" w:rsidR="00001BED" w:rsidRPr="006B4264" w:rsidRDefault="00066E24" w:rsidP="00001BED">
            <w:pPr>
              <w:pStyle w:val="Reasons"/>
              <w:jc w:val="both"/>
              <w:rPr>
                <w:sz w:val="20"/>
              </w:rPr>
            </w:pPr>
            <w:del w:id="93" w:author="Carmelo Rivera" w:date="2026-02-05T10:53:00Z" w16du:dateUtc="2026-02-05T15:53:00Z">
              <w:r w:rsidRPr="005407F0" w:rsidDel="00B72AC6">
                <w:rPr>
                  <w:sz w:val="20"/>
                </w:rPr>
                <w:delText>etc.</w:delText>
              </w:r>
            </w:del>
          </w:p>
        </w:tc>
        <w:tc>
          <w:tcPr>
            <w:tcW w:w="293" w:type="dxa"/>
            <w:tcBorders>
              <w:top w:val="single" w:sz="4" w:space="0" w:color="auto"/>
              <w:bottom w:val="nil"/>
            </w:tcBorders>
          </w:tcPr>
          <w:p w14:paraId="264217C2" w14:textId="2B10763D" w:rsidR="00001BED" w:rsidRPr="006B4264" w:rsidRDefault="00001BED" w:rsidP="00001BED">
            <w:pPr>
              <w:pStyle w:val="Reasons"/>
              <w:jc w:val="both"/>
              <w:rPr>
                <w:sz w:val="20"/>
              </w:rPr>
            </w:pPr>
          </w:p>
        </w:tc>
        <w:tc>
          <w:tcPr>
            <w:tcW w:w="396" w:type="dxa"/>
            <w:tcBorders>
              <w:top w:val="single" w:sz="4" w:space="0" w:color="auto"/>
              <w:bottom w:val="nil"/>
            </w:tcBorders>
          </w:tcPr>
          <w:p w14:paraId="380A6EA2" w14:textId="3194BD48" w:rsidR="00001BED" w:rsidRPr="006B4264" w:rsidRDefault="00001BED" w:rsidP="00001BED">
            <w:pPr>
              <w:pStyle w:val="Reasons"/>
              <w:jc w:val="both"/>
              <w:rPr>
                <w:sz w:val="20"/>
              </w:rPr>
            </w:pPr>
          </w:p>
        </w:tc>
      </w:tr>
      <w:tr w:rsidR="00066E24" w:rsidRPr="005407F0" w14:paraId="356D5D74" w14:textId="4BFBF834" w:rsidTr="000971AD">
        <w:tc>
          <w:tcPr>
            <w:tcW w:w="1253" w:type="dxa"/>
            <w:tcBorders>
              <w:top w:val="nil"/>
              <w:bottom w:val="nil"/>
            </w:tcBorders>
          </w:tcPr>
          <w:p w14:paraId="6D3E4C17" w14:textId="1D0318BF" w:rsidR="00001BED" w:rsidRPr="006B4264" w:rsidRDefault="00001BED" w:rsidP="006B4264">
            <w:pPr>
              <w:pStyle w:val="Tabletext"/>
            </w:pPr>
            <w:del w:id="94" w:author="Carmelo Rivera" w:date="2026-02-05T10:53:00Z" w16du:dateUtc="2026-02-05T15:53:00Z">
              <w:r w:rsidRPr="006B4264" w:rsidDel="00B72AC6">
                <w:delText>A1A, A1B</w:delText>
              </w:r>
            </w:del>
          </w:p>
        </w:tc>
        <w:tc>
          <w:tcPr>
            <w:tcW w:w="1152" w:type="dxa"/>
            <w:tcBorders>
              <w:top w:val="nil"/>
              <w:bottom w:val="nil"/>
            </w:tcBorders>
          </w:tcPr>
          <w:p w14:paraId="09FA105C" w14:textId="3359F46F" w:rsidR="00001BED" w:rsidRPr="006B4264" w:rsidRDefault="00001BED" w:rsidP="006B4264">
            <w:pPr>
              <w:pStyle w:val="Tabletext"/>
            </w:pPr>
            <w:del w:id="95" w:author="Carmelo Rivera" w:date="2026-02-05T10:53:00Z" w16du:dateUtc="2026-02-05T15:53:00Z">
              <w:r w:rsidRPr="006B4264" w:rsidDel="00B72AC6">
                <w:delText>W1</w:delText>
              </w:r>
            </w:del>
          </w:p>
        </w:tc>
        <w:tc>
          <w:tcPr>
            <w:tcW w:w="1113" w:type="dxa"/>
            <w:tcBorders>
              <w:top w:val="nil"/>
              <w:bottom w:val="nil"/>
            </w:tcBorders>
          </w:tcPr>
          <w:p w14:paraId="59525297" w14:textId="58FB14CD" w:rsidR="00001BED" w:rsidRPr="006B4264" w:rsidRDefault="00001BED" w:rsidP="006B4264">
            <w:pPr>
              <w:pStyle w:val="Tabletext"/>
            </w:pPr>
            <w:del w:id="96" w:author="Carmelo Rivera" w:date="2026-02-05T10:53:00Z" w16du:dateUtc="2026-02-05T15:53:00Z">
              <w:r w:rsidRPr="006B4264" w:rsidDel="00B72AC6">
                <w:delText>TBD dBW (PX)</w:delText>
              </w:r>
            </w:del>
          </w:p>
        </w:tc>
        <w:tc>
          <w:tcPr>
            <w:tcW w:w="1003" w:type="dxa"/>
            <w:tcBorders>
              <w:top w:val="nil"/>
              <w:bottom w:val="nil"/>
            </w:tcBorders>
          </w:tcPr>
          <w:p w14:paraId="46375B66" w14:textId="32D2B874" w:rsidR="00001BED" w:rsidRPr="006B4264" w:rsidRDefault="00001BED" w:rsidP="006B4264">
            <w:pPr>
              <w:pStyle w:val="Tabletext"/>
            </w:pPr>
            <w:del w:id="97" w:author="Carmelo Rivera" w:date="2026-02-05T10:53:00Z" w16du:dateUtc="2026-02-05T15:53:00Z">
              <w:r w:rsidRPr="006B4264" w:rsidDel="00B72AC6">
                <w:delText>TBD dBW (PX)</w:delText>
              </w:r>
            </w:del>
          </w:p>
        </w:tc>
        <w:tc>
          <w:tcPr>
            <w:tcW w:w="1143" w:type="dxa"/>
            <w:tcBorders>
              <w:top w:val="nil"/>
              <w:bottom w:val="nil"/>
            </w:tcBorders>
          </w:tcPr>
          <w:p w14:paraId="54BA2B26" w14:textId="1C318547" w:rsidR="00001BED" w:rsidRPr="006B4264" w:rsidRDefault="00001BED" w:rsidP="006B4264">
            <w:pPr>
              <w:pStyle w:val="Tabletext"/>
            </w:pPr>
            <w:del w:id="98" w:author="Carmelo Rivera" w:date="2026-02-05T10:53:00Z" w16du:dateUtc="2026-02-05T15:53:00Z">
              <w:r w:rsidRPr="006B4264" w:rsidDel="00B72AC6">
                <w:delText>W2</w:delText>
              </w:r>
            </w:del>
          </w:p>
        </w:tc>
        <w:tc>
          <w:tcPr>
            <w:tcW w:w="1122" w:type="dxa"/>
            <w:tcBorders>
              <w:top w:val="nil"/>
              <w:bottom w:val="nil"/>
            </w:tcBorders>
          </w:tcPr>
          <w:p w14:paraId="05163B82" w14:textId="0DE4C3A0" w:rsidR="00001BED" w:rsidRPr="006B4264" w:rsidRDefault="00001BED" w:rsidP="006B4264">
            <w:pPr>
              <w:pStyle w:val="Tabletext"/>
            </w:pPr>
            <w:del w:id="99" w:author="Carmelo Rivera" w:date="2026-02-05T10:53:00Z" w16du:dateUtc="2026-02-05T15:53:00Z">
              <w:r w:rsidRPr="006B4264" w:rsidDel="00B72AC6">
                <w:delText>TBD dBW (PX)</w:delText>
              </w:r>
            </w:del>
          </w:p>
        </w:tc>
        <w:tc>
          <w:tcPr>
            <w:tcW w:w="1003" w:type="dxa"/>
            <w:tcBorders>
              <w:top w:val="nil"/>
              <w:bottom w:val="nil"/>
            </w:tcBorders>
          </w:tcPr>
          <w:p w14:paraId="40F59084" w14:textId="5391728F" w:rsidR="00001BED" w:rsidRPr="006B4264" w:rsidRDefault="00001BED" w:rsidP="006B4264">
            <w:pPr>
              <w:pStyle w:val="Tabletext"/>
            </w:pPr>
            <w:del w:id="100" w:author="Carmelo Rivera" w:date="2026-02-05T10:53:00Z" w16du:dateUtc="2026-02-05T15:53:00Z">
              <w:r w:rsidRPr="006B4264" w:rsidDel="00B72AC6">
                <w:delText>TBD dBW (PX)</w:delText>
              </w:r>
            </w:del>
          </w:p>
        </w:tc>
        <w:tc>
          <w:tcPr>
            <w:tcW w:w="1151" w:type="dxa"/>
            <w:tcBorders>
              <w:top w:val="nil"/>
              <w:bottom w:val="nil"/>
            </w:tcBorders>
          </w:tcPr>
          <w:p w14:paraId="7D835A9E" w14:textId="1A4E9406" w:rsidR="00001BED" w:rsidRPr="006B4264" w:rsidRDefault="00066E24" w:rsidP="006B4264">
            <w:pPr>
              <w:pStyle w:val="Tabletext"/>
            </w:pPr>
            <w:del w:id="101" w:author="Carmelo Rivera" w:date="2026-02-05T10:53:00Z" w16du:dateUtc="2026-02-05T15:53:00Z">
              <w:r w:rsidRPr="006B4264" w:rsidDel="00B72AC6">
                <w:delText>etc.</w:delText>
              </w:r>
            </w:del>
          </w:p>
        </w:tc>
        <w:tc>
          <w:tcPr>
            <w:tcW w:w="293" w:type="dxa"/>
            <w:tcBorders>
              <w:top w:val="nil"/>
              <w:bottom w:val="nil"/>
            </w:tcBorders>
          </w:tcPr>
          <w:p w14:paraId="2FF00376" w14:textId="710D2A48" w:rsidR="00001BED" w:rsidRPr="006B4264" w:rsidRDefault="00001BED" w:rsidP="006B4264">
            <w:pPr>
              <w:pStyle w:val="Tabletext"/>
            </w:pPr>
          </w:p>
        </w:tc>
        <w:tc>
          <w:tcPr>
            <w:tcW w:w="396" w:type="dxa"/>
            <w:tcBorders>
              <w:top w:val="nil"/>
              <w:bottom w:val="nil"/>
            </w:tcBorders>
          </w:tcPr>
          <w:p w14:paraId="3FB916C0" w14:textId="211C0BC3" w:rsidR="00001BED" w:rsidRPr="006B4264" w:rsidRDefault="00001BED" w:rsidP="006B4264">
            <w:pPr>
              <w:pStyle w:val="Tabletext"/>
            </w:pPr>
          </w:p>
        </w:tc>
      </w:tr>
      <w:tr w:rsidR="00066E24" w:rsidRPr="005407F0" w14:paraId="7B9F1726" w14:textId="491A3DBF" w:rsidTr="000971AD">
        <w:tc>
          <w:tcPr>
            <w:tcW w:w="1253" w:type="dxa"/>
            <w:tcBorders>
              <w:top w:val="nil"/>
              <w:bottom w:val="nil"/>
            </w:tcBorders>
          </w:tcPr>
          <w:p w14:paraId="08FE7673" w14:textId="28D290DB" w:rsidR="00001BED" w:rsidRPr="006B4264" w:rsidRDefault="00001BED" w:rsidP="006B4264">
            <w:pPr>
              <w:pStyle w:val="Tabletext"/>
            </w:pPr>
            <w:del w:id="102" w:author="Carmelo Rivera" w:date="2026-02-05T10:53:00Z" w16du:dateUtc="2026-02-05T15:53:00Z">
              <w:r w:rsidRPr="006B4264" w:rsidDel="00B72AC6">
                <w:delText>F1B</w:delText>
              </w:r>
            </w:del>
          </w:p>
        </w:tc>
        <w:tc>
          <w:tcPr>
            <w:tcW w:w="1152" w:type="dxa"/>
            <w:tcBorders>
              <w:top w:val="nil"/>
              <w:bottom w:val="nil"/>
            </w:tcBorders>
          </w:tcPr>
          <w:p w14:paraId="2512CC6E" w14:textId="7A0EE776" w:rsidR="00001BED" w:rsidRPr="006B4264" w:rsidRDefault="00001BED" w:rsidP="006B4264">
            <w:pPr>
              <w:pStyle w:val="Tabletext"/>
            </w:pPr>
            <w:del w:id="103" w:author="Carmelo Rivera" w:date="2026-02-05T10:53:00Z" w16du:dateUtc="2026-02-05T15:53:00Z">
              <w:r w:rsidRPr="006B4264" w:rsidDel="00B72AC6">
                <w:delText>W1</w:delText>
              </w:r>
            </w:del>
          </w:p>
        </w:tc>
        <w:tc>
          <w:tcPr>
            <w:tcW w:w="1113" w:type="dxa"/>
            <w:tcBorders>
              <w:top w:val="nil"/>
              <w:bottom w:val="nil"/>
            </w:tcBorders>
          </w:tcPr>
          <w:p w14:paraId="5D3969B5" w14:textId="200EFD0F" w:rsidR="00001BED" w:rsidRPr="006B4264" w:rsidRDefault="00001BED" w:rsidP="006B4264">
            <w:pPr>
              <w:pStyle w:val="Tabletext"/>
            </w:pPr>
            <w:del w:id="104" w:author="Carmelo Rivera" w:date="2026-02-05T10:53:00Z" w16du:dateUtc="2026-02-05T15:53:00Z">
              <w:r w:rsidRPr="006B4264" w:rsidDel="00B72AC6">
                <w:delText>TBD dBW (PX)</w:delText>
              </w:r>
            </w:del>
          </w:p>
        </w:tc>
        <w:tc>
          <w:tcPr>
            <w:tcW w:w="1003" w:type="dxa"/>
            <w:tcBorders>
              <w:top w:val="nil"/>
              <w:bottom w:val="nil"/>
            </w:tcBorders>
          </w:tcPr>
          <w:p w14:paraId="7E99251C" w14:textId="0BDFB427" w:rsidR="00001BED" w:rsidRPr="006B4264" w:rsidRDefault="00001BED" w:rsidP="006B4264">
            <w:pPr>
              <w:pStyle w:val="Tabletext"/>
            </w:pPr>
            <w:del w:id="105" w:author="Carmelo Rivera" w:date="2026-02-05T10:53:00Z" w16du:dateUtc="2026-02-05T15:53:00Z">
              <w:r w:rsidRPr="006B4264" w:rsidDel="00B72AC6">
                <w:delText>TBD dBW (PX)</w:delText>
              </w:r>
            </w:del>
          </w:p>
        </w:tc>
        <w:tc>
          <w:tcPr>
            <w:tcW w:w="1143" w:type="dxa"/>
            <w:tcBorders>
              <w:top w:val="nil"/>
              <w:bottom w:val="nil"/>
            </w:tcBorders>
          </w:tcPr>
          <w:p w14:paraId="543193A3" w14:textId="0BDF2D76" w:rsidR="00001BED" w:rsidRPr="006B4264" w:rsidRDefault="00001BED" w:rsidP="006B4264">
            <w:pPr>
              <w:pStyle w:val="Tabletext"/>
            </w:pPr>
            <w:del w:id="106" w:author="Carmelo Rivera" w:date="2026-02-05T10:53:00Z" w16du:dateUtc="2026-02-05T15:53:00Z">
              <w:r w:rsidRPr="006B4264" w:rsidDel="00B72AC6">
                <w:delText>W2</w:delText>
              </w:r>
            </w:del>
          </w:p>
        </w:tc>
        <w:tc>
          <w:tcPr>
            <w:tcW w:w="1122" w:type="dxa"/>
            <w:tcBorders>
              <w:top w:val="nil"/>
              <w:bottom w:val="nil"/>
            </w:tcBorders>
          </w:tcPr>
          <w:p w14:paraId="0CF9C6C9" w14:textId="0C78A85A" w:rsidR="00001BED" w:rsidRPr="006B4264" w:rsidRDefault="00001BED" w:rsidP="006B4264">
            <w:pPr>
              <w:pStyle w:val="Tabletext"/>
            </w:pPr>
            <w:del w:id="107" w:author="Carmelo Rivera" w:date="2026-02-05T10:53:00Z" w16du:dateUtc="2026-02-05T15:53:00Z">
              <w:r w:rsidRPr="006B4264" w:rsidDel="00B72AC6">
                <w:delText>TBD dBW (PX)</w:delText>
              </w:r>
            </w:del>
          </w:p>
        </w:tc>
        <w:tc>
          <w:tcPr>
            <w:tcW w:w="1003" w:type="dxa"/>
            <w:tcBorders>
              <w:top w:val="nil"/>
              <w:bottom w:val="nil"/>
            </w:tcBorders>
          </w:tcPr>
          <w:p w14:paraId="654BB614" w14:textId="1822DCAD" w:rsidR="00001BED" w:rsidRPr="006B4264" w:rsidRDefault="00001BED" w:rsidP="006B4264">
            <w:pPr>
              <w:pStyle w:val="Tabletext"/>
            </w:pPr>
            <w:del w:id="108" w:author="Carmelo Rivera" w:date="2026-02-05T10:53:00Z" w16du:dateUtc="2026-02-05T15:53:00Z">
              <w:r w:rsidRPr="006B4264" w:rsidDel="00B72AC6">
                <w:delText>TBD dBW (PX)</w:delText>
              </w:r>
            </w:del>
          </w:p>
        </w:tc>
        <w:tc>
          <w:tcPr>
            <w:tcW w:w="1151" w:type="dxa"/>
            <w:tcBorders>
              <w:top w:val="nil"/>
              <w:bottom w:val="nil"/>
            </w:tcBorders>
          </w:tcPr>
          <w:p w14:paraId="15762029" w14:textId="1AD929BC" w:rsidR="00001BED" w:rsidRPr="006B4264" w:rsidRDefault="00066E24" w:rsidP="006B4264">
            <w:pPr>
              <w:pStyle w:val="Tabletext"/>
            </w:pPr>
            <w:del w:id="109" w:author="Carmelo Rivera" w:date="2026-02-05T10:53:00Z" w16du:dateUtc="2026-02-05T15:53:00Z">
              <w:r w:rsidRPr="006B4264" w:rsidDel="00B72AC6">
                <w:delText>etc.</w:delText>
              </w:r>
            </w:del>
          </w:p>
        </w:tc>
        <w:tc>
          <w:tcPr>
            <w:tcW w:w="293" w:type="dxa"/>
            <w:tcBorders>
              <w:top w:val="nil"/>
              <w:bottom w:val="nil"/>
            </w:tcBorders>
          </w:tcPr>
          <w:p w14:paraId="0ED6C2EA" w14:textId="68F86C71" w:rsidR="00001BED" w:rsidRPr="006B4264" w:rsidRDefault="00001BED" w:rsidP="006B4264">
            <w:pPr>
              <w:pStyle w:val="Tabletext"/>
            </w:pPr>
          </w:p>
        </w:tc>
        <w:tc>
          <w:tcPr>
            <w:tcW w:w="396" w:type="dxa"/>
            <w:tcBorders>
              <w:top w:val="nil"/>
              <w:bottom w:val="nil"/>
            </w:tcBorders>
          </w:tcPr>
          <w:p w14:paraId="3C502AD8" w14:textId="1D650FC2" w:rsidR="00001BED" w:rsidRPr="006B4264" w:rsidRDefault="00001BED" w:rsidP="006B4264">
            <w:pPr>
              <w:pStyle w:val="Tabletext"/>
            </w:pPr>
          </w:p>
        </w:tc>
      </w:tr>
      <w:tr w:rsidR="00066E24" w:rsidRPr="005407F0" w14:paraId="26018C86" w14:textId="39B1A222" w:rsidTr="000971AD">
        <w:tc>
          <w:tcPr>
            <w:tcW w:w="1253" w:type="dxa"/>
            <w:tcBorders>
              <w:top w:val="nil"/>
              <w:bottom w:val="nil"/>
            </w:tcBorders>
          </w:tcPr>
          <w:p w14:paraId="04F1F4CA" w14:textId="4462DA81" w:rsidR="00001BED" w:rsidRPr="006B4264" w:rsidRDefault="00001BED" w:rsidP="006B4264">
            <w:pPr>
              <w:pStyle w:val="Tabletext"/>
            </w:pPr>
            <w:del w:id="110" w:author="Carmelo Rivera" w:date="2026-02-05T10:53:00Z" w16du:dateUtc="2026-02-05T15:53:00Z">
              <w:r w:rsidRPr="006B4264" w:rsidDel="00B72AC6">
                <w:delText>A2A, A2B</w:delText>
              </w:r>
            </w:del>
          </w:p>
        </w:tc>
        <w:tc>
          <w:tcPr>
            <w:tcW w:w="1152" w:type="dxa"/>
            <w:tcBorders>
              <w:top w:val="nil"/>
              <w:bottom w:val="nil"/>
            </w:tcBorders>
          </w:tcPr>
          <w:p w14:paraId="5148A9E5" w14:textId="0B3D2937" w:rsidR="00001BED" w:rsidRPr="006B4264" w:rsidRDefault="00001BED" w:rsidP="006B4264">
            <w:pPr>
              <w:pStyle w:val="Tabletext"/>
            </w:pPr>
            <w:del w:id="111" w:author="Carmelo Rivera" w:date="2026-02-05T10:53:00Z" w16du:dateUtc="2026-02-05T15:53:00Z">
              <w:r w:rsidRPr="006B4264" w:rsidDel="00B72AC6">
                <w:delText>W1</w:delText>
              </w:r>
            </w:del>
          </w:p>
        </w:tc>
        <w:tc>
          <w:tcPr>
            <w:tcW w:w="1113" w:type="dxa"/>
            <w:tcBorders>
              <w:top w:val="nil"/>
              <w:bottom w:val="nil"/>
            </w:tcBorders>
          </w:tcPr>
          <w:p w14:paraId="6BAA9F17" w14:textId="05F46115" w:rsidR="00001BED" w:rsidRPr="006B4264" w:rsidRDefault="00001BED" w:rsidP="006B4264">
            <w:pPr>
              <w:pStyle w:val="Tabletext"/>
            </w:pPr>
            <w:del w:id="112" w:author="Carmelo Rivera" w:date="2026-02-05T10:53:00Z" w16du:dateUtc="2026-02-05T15:53:00Z">
              <w:r w:rsidRPr="006B4264" w:rsidDel="00B72AC6">
                <w:delText>TBD dBW (PX)</w:delText>
              </w:r>
            </w:del>
          </w:p>
        </w:tc>
        <w:tc>
          <w:tcPr>
            <w:tcW w:w="1003" w:type="dxa"/>
            <w:tcBorders>
              <w:top w:val="nil"/>
              <w:bottom w:val="nil"/>
            </w:tcBorders>
          </w:tcPr>
          <w:p w14:paraId="0BA61A96" w14:textId="5293AA2D" w:rsidR="00001BED" w:rsidRPr="006B4264" w:rsidRDefault="00001BED" w:rsidP="006B4264">
            <w:pPr>
              <w:pStyle w:val="Tabletext"/>
            </w:pPr>
            <w:del w:id="113" w:author="Carmelo Rivera" w:date="2026-02-05T10:53:00Z" w16du:dateUtc="2026-02-05T15:53:00Z">
              <w:r w:rsidRPr="006B4264" w:rsidDel="00B72AC6">
                <w:delText>TBD dBW (PX)</w:delText>
              </w:r>
            </w:del>
          </w:p>
        </w:tc>
        <w:tc>
          <w:tcPr>
            <w:tcW w:w="1143" w:type="dxa"/>
            <w:tcBorders>
              <w:top w:val="nil"/>
              <w:bottom w:val="nil"/>
            </w:tcBorders>
          </w:tcPr>
          <w:p w14:paraId="7E56AF40" w14:textId="7C39DB01" w:rsidR="00001BED" w:rsidRPr="006B4264" w:rsidRDefault="00001BED" w:rsidP="006B4264">
            <w:pPr>
              <w:pStyle w:val="Tabletext"/>
            </w:pPr>
            <w:del w:id="114" w:author="Carmelo Rivera" w:date="2026-02-05T10:53:00Z" w16du:dateUtc="2026-02-05T15:53:00Z">
              <w:r w:rsidRPr="006B4264" w:rsidDel="00B72AC6">
                <w:delText>W2</w:delText>
              </w:r>
            </w:del>
          </w:p>
        </w:tc>
        <w:tc>
          <w:tcPr>
            <w:tcW w:w="1122" w:type="dxa"/>
            <w:tcBorders>
              <w:top w:val="nil"/>
              <w:bottom w:val="nil"/>
            </w:tcBorders>
          </w:tcPr>
          <w:p w14:paraId="5E8E2462" w14:textId="69D3C502" w:rsidR="00001BED" w:rsidRPr="006B4264" w:rsidRDefault="00001BED" w:rsidP="006B4264">
            <w:pPr>
              <w:pStyle w:val="Tabletext"/>
            </w:pPr>
            <w:del w:id="115" w:author="Carmelo Rivera" w:date="2026-02-05T10:53:00Z" w16du:dateUtc="2026-02-05T15:53:00Z">
              <w:r w:rsidRPr="006B4264" w:rsidDel="00B72AC6">
                <w:delText>TBD dBW (PX)</w:delText>
              </w:r>
            </w:del>
          </w:p>
        </w:tc>
        <w:tc>
          <w:tcPr>
            <w:tcW w:w="1003" w:type="dxa"/>
            <w:tcBorders>
              <w:top w:val="nil"/>
              <w:bottom w:val="nil"/>
            </w:tcBorders>
          </w:tcPr>
          <w:p w14:paraId="0E16A071" w14:textId="3087EE75" w:rsidR="00001BED" w:rsidRPr="006B4264" w:rsidRDefault="00001BED" w:rsidP="006B4264">
            <w:pPr>
              <w:pStyle w:val="Tabletext"/>
            </w:pPr>
            <w:del w:id="116" w:author="Carmelo Rivera" w:date="2026-02-05T10:53:00Z" w16du:dateUtc="2026-02-05T15:53:00Z">
              <w:r w:rsidRPr="006B4264" w:rsidDel="00B72AC6">
                <w:delText>TBD dBW (PX)</w:delText>
              </w:r>
            </w:del>
          </w:p>
        </w:tc>
        <w:tc>
          <w:tcPr>
            <w:tcW w:w="1151" w:type="dxa"/>
            <w:tcBorders>
              <w:top w:val="nil"/>
              <w:bottom w:val="nil"/>
            </w:tcBorders>
          </w:tcPr>
          <w:p w14:paraId="2CD880E2" w14:textId="310BE61F" w:rsidR="00001BED" w:rsidRPr="006B4264" w:rsidRDefault="00066E24" w:rsidP="006B4264">
            <w:pPr>
              <w:pStyle w:val="Tabletext"/>
            </w:pPr>
            <w:del w:id="117" w:author="Carmelo Rivera" w:date="2026-02-05T10:53:00Z" w16du:dateUtc="2026-02-05T15:53:00Z">
              <w:r w:rsidRPr="006B4264" w:rsidDel="00B72AC6">
                <w:delText>etc.</w:delText>
              </w:r>
            </w:del>
          </w:p>
        </w:tc>
        <w:tc>
          <w:tcPr>
            <w:tcW w:w="293" w:type="dxa"/>
            <w:tcBorders>
              <w:top w:val="nil"/>
              <w:bottom w:val="nil"/>
            </w:tcBorders>
          </w:tcPr>
          <w:p w14:paraId="0486AB6E" w14:textId="4DBE305E" w:rsidR="00001BED" w:rsidRPr="006B4264" w:rsidRDefault="00001BED" w:rsidP="006B4264">
            <w:pPr>
              <w:pStyle w:val="Tabletext"/>
            </w:pPr>
          </w:p>
        </w:tc>
        <w:tc>
          <w:tcPr>
            <w:tcW w:w="396" w:type="dxa"/>
            <w:tcBorders>
              <w:top w:val="nil"/>
              <w:bottom w:val="nil"/>
            </w:tcBorders>
          </w:tcPr>
          <w:p w14:paraId="107B5DDE" w14:textId="1452707A" w:rsidR="00001BED" w:rsidRPr="006B4264" w:rsidRDefault="00001BED" w:rsidP="006B4264">
            <w:pPr>
              <w:pStyle w:val="Tabletext"/>
            </w:pPr>
          </w:p>
        </w:tc>
      </w:tr>
      <w:tr w:rsidR="00066E24" w:rsidRPr="005407F0" w14:paraId="3DF017E2" w14:textId="7FEF887D" w:rsidTr="000971AD">
        <w:tc>
          <w:tcPr>
            <w:tcW w:w="1253" w:type="dxa"/>
            <w:tcBorders>
              <w:top w:val="nil"/>
              <w:bottom w:val="nil"/>
            </w:tcBorders>
          </w:tcPr>
          <w:p w14:paraId="7F222338" w14:textId="6F9271B0" w:rsidR="00001BED" w:rsidRPr="006B4264" w:rsidRDefault="00001BED" w:rsidP="006B4264">
            <w:pPr>
              <w:pStyle w:val="Tabletext"/>
            </w:pPr>
            <w:del w:id="118" w:author="Carmelo Rivera" w:date="2026-02-05T10:53:00Z" w16du:dateUtc="2026-02-05T15:53:00Z">
              <w:r w:rsidRPr="006B4264" w:rsidDel="00B72AC6">
                <w:delText>H2A, H2B</w:delText>
              </w:r>
            </w:del>
          </w:p>
        </w:tc>
        <w:tc>
          <w:tcPr>
            <w:tcW w:w="1152" w:type="dxa"/>
            <w:tcBorders>
              <w:top w:val="nil"/>
              <w:bottom w:val="nil"/>
            </w:tcBorders>
          </w:tcPr>
          <w:p w14:paraId="5BAE1EEB" w14:textId="326BE08E" w:rsidR="00001BED" w:rsidRPr="006B4264" w:rsidRDefault="00001BED" w:rsidP="006B4264">
            <w:pPr>
              <w:pStyle w:val="Tabletext"/>
            </w:pPr>
            <w:del w:id="119" w:author="Carmelo Rivera" w:date="2026-02-05T10:53:00Z" w16du:dateUtc="2026-02-05T15:53:00Z">
              <w:r w:rsidRPr="006B4264" w:rsidDel="00B72AC6">
                <w:delText>W1</w:delText>
              </w:r>
            </w:del>
          </w:p>
        </w:tc>
        <w:tc>
          <w:tcPr>
            <w:tcW w:w="1113" w:type="dxa"/>
            <w:tcBorders>
              <w:top w:val="nil"/>
              <w:bottom w:val="nil"/>
            </w:tcBorders>
          </w:tcPr>
          <w:p w14:paraId="41E4F5B6" w14:textId="430859DA" w:rsidR="00001BED" w:rsidRPr="006B4264" w:rsidRDefault="00001BED" w:rsidP="006B4264">
            <w:pPr>
              <w:pStyle w:val="Tabletext"/>
            </w:pPr>
            <w:del w:id="120" w:author="Carmelo Rivera" w:date="2026-02-05T10:53:00Z" w16du:dateUtc="2026-02-05T15:53:00Z">
              <w:r w:rsidRPr="006B4264" w:rsidDel="00B72AC6">
                <w:delText>TBD dBW (PX)</w:delText>
              </w:r>
            </w:del>
          </w:p>
        </w:tc>
        <w:tc>
          <w:tcPr>
            <w:tcW w:w="1003" w:type="dxa"/>
            <w:tcBorders>
              <w:top w:val="nil"/>
              <w:bottom w:val="nil"/>
            </w:tcBorders>
          </w:tcPr>
          <w:p w14:paraId="07B326E1" w14:textId="00728846" w:rsidR="00001BED" w:rsidRPr="006B4264" w:rsidRDefault="00001BED" w:rsidP="006B4264">
            <w:pPr>
              <w:pStyle w:val="Tabletext"/>
            </w:pPr>
            <w:del w:id="121" w:author="Carmelo Rivera" w:date="2026-02-05T10:53:00Z" w16du:dateUtc="2026-02-05T15:53:00Z">
              <w:r w:rsidRPr="006B4264" w:rsidDel="00B72AC6">
                <w:delText>TBD dBW (PX)</w:delText>
              </w:r>
            </w:del>
          </w:p>
        </w:tc>
        <w:tc>
          <w:tcPr>
            <w:tcW w:w="1143" w:type="dxa"/>
            <w:tcBorders>
              <w:top w:val="nil"/>
              <w:bottom w:val="nil"/>
            </w:tcBorders>
          </w:tcPr>
          <w:p w14:paraId="7EE73E75" w14:textId="205BE525" w:rsidR="00001BED" w:rsidRPr="006B4264" w:rsidRDefault="00001BED" w:rsidP="006B4264">
            <w:pPr>
              <w:pStyle w:val="Tabletext"/>
            </w:pPr>
            <w:del w:id="122" w:author="Carmelo Rivera" w:date="2026-02-05T10:53:00Z" w16du:dateUtc="2026-02-05T15:53:00Z">
              <w:r w:rsidRPr="006B4264" w:rsidDel="00B72AC6">
                <w:delText>W2</w:delText>
              </w:r>
            </w:del>
          </w:p>
        </w:tc>
        <w:tc>
          <w:tcPr>
            <w:tcW w:w="1122" w:type="dxa"/>
            <w:tcBorders>
              <w:top w:val="nil"/>
              <w:bottom w:val="nil"/>
            </w:tcBorders>
          </w:tcPr>
          <w:p w14:paraId="0853FB9A" w14:textId="542EBED5" w:rsidR="00001BED" w:rsidRPr="006B4264" w:rsidRDefault="00001BED" w:rsidP="006B4264">
            <w:pPr>
              <w:pStyle w:val="Tabletext"/>
            </w:pPr>
            <w:del w:id="123" w:author="Carmelo Rivera" w:date="2026-02-05T10:53:00Z" w16du:dateUtc="2026-02-05T15:53:00Z">
              <w:r w:rsidRPr="006B4264" w:rsidDel="00B72AC6">
                <w:delText>TBD dBW (PX)</w:delText>
              </w:r>
            </w:del>
          </w:p>
        </w:tc>
        <w:tc>
          <w:tcPr>
            <w:tcW w:w="1003" w:type="dxa"/>
            <w:tcBorders>
              <w:top w:val="nil"/>
              <w:bottom w:val="nil"/>
            </w:tcBorders>
          </w:tcPr>
          <w:p w14:paraId="18E80868" w14:textId="0CE8A5D6" w:rsidR="00001BED" w:rsidRPr="006B4264" w:rsidRDefault="00001BED" w:rsidP="006B4264">
            <w:pPr>
              <w:pStyle w:val="Tabletext"/>
            </w:pPr>
            <w:del w:id="124" w:author="Carmelo Rivera" w:date="2026-02-05T10:53:00Z" w16du:dateUtc="2026-02-05T15:53:00Z">
              <w:r w:rsidRPr="006B4264" w:rsidDel="00B72AC6">
                <w:delText>TBD dBW (PX)</w:delText>
              </w:r>
            </w:del>
          </w:p>
        </w:tc>
        <w:tc>
          <w:tcPr>
            <w:tcW w:w="1151" w:type="dxa"/>
            <w:tcBorders>
              <w:top w:val="nil"/>
              <w:bottom w:val="nil"/>
            </w:tcBorders>
          </w:tcPr>
          <w:p w14:paraId="746E85A3" w14:textId="1F655132" w:rsidR="00001BED" w:rsidRPr="006B4264" w:rsidRDefault="00066E24" w:rsidP="006B4264">
            <w:pPr>
              <w:pStyle w:val="Tabletext"/>
            </w:pPr>
            <w:del w:id="125" w:author="Carmelo Rivera" w:date="2026-02-05T10:53:00Z" w16du:dateUtc="2026-02-05T15:53:00Z">
              <w:r w:rsidRPr="006B4264" w:rsidDel="00B72AC6">
                <w:delText>etc.</w:delText>
              </w:r>
            </w:del>
          </w:p>
        </w:tc>
        <w:tc>
          <w:tcPr>
            <w:tcW w:w="293" w:type="dxa"/>
            <w:tcBorders>
              <w:top w:val="nil"/>
              <w:bottom w:val="nil"/>
            </w:tcBorders>
          </w:tcPr>
          <w:p w14:paraId="582E760C" w14:textId="7C345224" w:rsidR="00001BED" w:rsidRPr="006B4264" w:rsidRDefault="00001BED" w:rsidP="006B4264">
            <w:pPr>
              <w:pStyle w:val="Tabletext"/>
            </w:pPr>
          </w:p>
        </w:tc>
        <w:tc>
          <w:tcPr>
            <w:tcW w:w="396" w:type="dxa"/>
            <w:tcBorders>
              <w:top w:val="nil"/>
              <w:bottom w:val="nil"/>
            </w:tcBorders>
          </w:tcPr>
          <w:p w14:paraId="3475E1AB" w14:textId="7E4032F3" w:rsidR="00001BED" w:rsidRPr="006B4264" w:rsidRDefault="00001BED" w:rsidP="006B4264">
            <w:pPr>
              <w:pStyle w:val="Tabletext"/>
            </w:pPr>
          </w:p>
        </w:tc>
      </w:tr>
      <w:tr w:rsidR="00066E24" w:rsidRPr="005407F0" w14:paraId="23657983" w14:textId="7A7D619C" w:rsidTr="000971AD">
        <w:tc>
          <w:tcPr>
            <w:tcW w:w="1253" w:type="dxa"/>
            <w:tcBorders>
              <w:top w:val="nil"/>
              <w:bottom w:val="nil"/>
            </w:tcBorders>
          </w:tcPr>
          <w:p w14:paraId="7D7A096D" w14:textId="6C12AED1" w:rsidR="00001BED" w:rsidRPr="006B4264" w:rsidRDefault="00001BED" w:rsidP="006B4264">
            <w:pPr>
              <w:pStyle w:val="Tabletext"/>
            </w:pPr>
            <w:del w:id="126" w:author="Carmelo Rivera" w:date="2026-02-05T10:53:00Z" w16du:dateUtc="2026-02-05T15:53:00Z">
              <w:r w:rsidRPr="006B4264" w:rsidDel="00B72AC6">
                <w:delText>(R,J)2(A,B,D)</w:delText>
              </w:r>
            </w:del>
          </w:p>
        </w:tc>
        <w:tc>
          <w:tcPr>
            <w:tcW w:w="1152" w:type="dxa"/>
            <w:tcBorders>
              <w:top w:val="nil"/>
              <w:bottom w:val="nil"/>
            </w:tcBorders>
          </w:tcPr>
          <w:p w14:paraId="4DC89C5F" w14:textId="4F89947F" w:rsidR="00001BED" w:rsidRPr="006B4264" w:rsidRDefault="00001BED" w:rsidP="006B4264">
            <w:pPr>
              <w:pStyle w:val="Tabletext"/>
            </w:pPr>
            <w:del w:id="127" w:author="Carmelo Rivera" w:date="2026-02-05T10:53:00Z" w16du:dateUtc="2026-02-05T15:53:00Z">
              <w:r w:rsidRPr="006B4264" w:rsidDel="00B72AC6">
                <w:delText>W1</w:delText>
              </w:r>
            </w:del>
          </w:p>
        </w:tc>
        <w:tc>
          <w:tcPr>
            <w:tcW w:w="1113" w:type="dxa"/>
            <w:tcBorders>
              <w:top w:val="nil"/>
              <w:bottom w:val="nil"/>
            </w:tcBorders>
          </w:tcPr>
          <w:p w14:paraId="2423D96E" w14:textId="3CE59B74" w:rsidR="00001BED" w:rsidRPr="006B4264" w:rsidRDefault="00001BED" w:rsidP="006B4264">
            <w:pPr>
              <w:pStyle w:val="Tabletext"/>
            </w:pPr>
            <w:del w:id="128" w:author="Carmelo Rivera" w:date="2026-02-05T10:53:00Z" w16du:dateUtc="2026-02-05T15:53:00Z">
              <w:r w:rsidRPr="006B4264" w:rsidDel="00B72AC6">
                <w:delText>TBD dBW (PX)</w:delText>
              </w:r>
            </w:del>
          </w:p>
        </w:tc>
        <w:tc>
          <w:tcPr>
            <w:tcW w:w="1003" w:type="dxa"/>
            <w:tcBorders>
              <w:top w:val="nil"/>
              <w:bottom w:val="nil"/>
            </w:tcBorders>
          </w:tcPr>
          <w:p w14:paraId="0E59208A" w14:textId="003CF091" w:rsidR="00001BED" w:rsidRPr="006B4264" w:rsidRDefault="00001BED" w:rsidP="006B4264">
            <w:pPr>
              <w:pStyle w:val="Tabletext"/>
            </w:pPr>
            <w:del w:id="129" w:author="Carmelo Rivera" w:date="2026-02-05T10:53:00Z" w16du:dateUtc="2026-02-05T15:53:00Z">
              <w:r w:rsidRPr="006B4264" w:rsidDel="00B72AC6">
                <w:delText>TBD dBW (PX)</w:delText>
              </w:r>
            </w:del>
          </w:p>
        </w:tc>
        <w:tc>
          <w:tcPr>
            <w:tcW w:w="1143" w:type="dxa"/>
            <w:tcBorders>
              <w:top w:val="nil"/>
              <w:bottom w:val="nil"/>
            </w:tcBorders>
          </w:tcPr>
          <w:p w14:paraId="0C41FDDE" w14:textId="55322832" w:rsidR="00001BED" w:rsidRPr="006B4264" w:rsidRDefault="00001BED" w:rsidP="006B4264">
            <w:pPr>
              <w:pStyle w:val="Tabletext"/>
            </w:pPr>
            <w:del w:id="130" w:author="Carmelo Rivera" w:date="2026-02-05T10:53:00Z" w16du:dateUtc="2026-02-05T15:53:00Z">
              <w:r w:rsidRPr="006B4264" w:rsidDel="00B72AC6">
                <w:delText>W2</w:delText>
              </w:r>
            </w:del>
          </w:p>
        </w:tc>
        <w:tc>
          <w:tcPr>
            <w:tcW w:w="1122" w:type="dxa"/>
            <w:tcBorders>
              <w:top w:val="nil"/>
              <w:bottom w:val="nil"/>
            </w:tcBorders>
          </w:tcPr>
          <w:p w14:paraId="5AB4D5CF" w14:textId="0D642027" w:rsidR="00001BED" w:rsidRPr="006B4264" w:rsidRDefault="00001BED" w:rsidP="006B4264">
            <w:pPr>
              <w:pStyle w:val="Tabletext"/>
            </w:pPr>
            <w:del w:id="131" w:author="Carmelo Rivera" w:date="2026-02-05T10:53:00Z" w16du:dateUtc="2026-02-05T15:53:00Z">
              <w:r w:rsidRPr="006B4264" w:rsidDel="00B72AC6">
                <w:delText>TBD dBW (PX)</w:delText>
              </w:r>
            </w:del>
          </w:p>
        </w:tc>
        <w:tc>
          <w:tcPr>
            <w:tcW w:w="1003" w:type="dxa"/>
            <w:tcBorders>
              <w:top w:val="nil"/>
              <w:bottom w:val="nil"/>
            </w:tcBorders>
          </w:tcPr>
          <w:p w14:paraId="667B4DD3" w14:textId="54F9C76A" w:rsidR="00001BED" w:rsidRPr="006B4264" w:rsidRDefault="00001BED" w:rsidP="006B4264">
            <w:pPr>
              <w:pStyle w:val="Tabletext"/>
            </w:pPr>
            <w:del w:id="132" w:author="Carmelo Rivera" w:date="2026-02-05T10:53:00Z" w16du:dateUtc="2026-02-05T15:53:00Z">
              <w:r w:rsidRPr="006B4264" w:rsidDel="00B72AC6">
                <w:delText>TBD dBW (PX)</w:delText>
              </w:r>
            </w:del>
          </w:p>
        </w:tc>
        <w:tc>
          <w:tcPr>
            <w:tcW w:w="1151" w:type="dxa"/>
            <w:tcBorders>
              <w:top w:val="nil"/>
              <w:bottom w:val="nil"/>
            </w:tcBorders>
          </w:tcPr>
          <w:p w14:paraId="427C3065" w14:textId="60205F6D" w:rsidR="00001BED" w:rsidRPr="006B4264" w:rsidRDefault="00066E24" w:rsidP="006B4264">
            <w:pPr>
              <w:pStyle w:val="Tabletext"/>
            </w:pPr>
            <w:del w:id="133" w:author="Carmelo Rivera" w:date="2026-02-05T10:53:00Z" w16du:dateUtc="2026-02-05T15:53:00Z">
              <w:r w:rsidRPr="006B4264" w:rsidDel="00B72AC6">
                <w:delText>etc.</w:delText>
              </w:r>
            </w:del>
          </w:p>
        </w:tc>
        <w:tc>
          <w:tcPr>
            <w:tcW w:w="293" w:type="dxa"/>
            <w:tcBorders>
              <w:top w:val="nil"/>
              <w:bottom w:val="nil"/>
            </w:tcBorders>
          </w:tcPr>
          <w:p w14:paraId="33BF7ADE" w14:textId="53395066" w:rsidR="00001BED" w:rsidRPr="006B4264" w:rsidRDefault="00001BED" w:rsidP="006B4264">
            <w:pPr>
              <w:pStyle w:val="Tabletext"/>
            </w:pPr>
          </w:p>
        </w:tc>
        <w:tc>
          <w:tcPr>
            <w:tcW w:w="396" w:type="dxa"/>
            <w:tcBorders>
              <w:top w:val="nil"/>
              <w:bottom w:val="nil"/>
            </w:tcBorders>
          </w:tcPr>
          <w:p w14:paraId="457025AB" w14:textId="58CE3969" w:rsidR="00001BED" w:rsidRPr="006B4264" w:rsidRDefault="00001BED" w:rsidP="006B4264">
            <w:pPr>
              <w:pStyle w:val="Tabletext"/>
            </w:pPr>
          </w:p>
        </w:tc>
      </w:tr>
      <w:tr w:rsidR="00066E24" w:rsidRPr="005407F0" w14:paraId="1072A247" w14:textId="75177DBE" w:rsidTr="000971AD">
        <w:tc>
          <w:tcPr>
            <w:tcW w:w="1253" w:type="dxa"/>
            <w:tcBorders>
              <w:top w:val="nil"/>
            </w:tcBorders>
          </w:tcPr>
          <w:p w14:paraId="2138037E" w14:textId="10CF89DC" w:rsidR="00001BED" w:rsidRPr="006B4264" w:rsidRDefault="00001BED" w:rsidP="006B4264">
            <w:pPr>
              <w:pStyle w:val="Tabletext"/>
            </w:pPr>
            <w:del w:id="134" w:author="Carmelo Rivera" w:date="2026-02-05T10:53:00Z" w16du:dateUtc="2026-02-05T15:53:00Z">
              <w:r w:rsidRPr="006B4264" w:rsidDel="00B72AC6">
                <w:delText>J(7,9)(B,D,X)</w:delText>
              </w:r>
            </w:del>
          </w:p>
        </w:tc>
        <w:tc>
          <w:tcPr>
            <w:tcW w:w="1152" w:type="dxa"/>
            <w:tcBorders>
              <w:top w:val="nil"/>
            </w:tcBorders>
          </w:tcPr>
          <w:p w14:paraId="7CEAAA99" w14:textId="38222418" w:rsidR="00001BED" w:rsidRPr="006B4264" w:rsidRDefault="00001BED" w:rsidP="006B4264">
            <w:pPr>
              <w:pStyle w:val="Tabletext"/>
            </w:pPr>
            <w:del w:id="135" w:author="Carmelo Rivera" w:date="2026-02-05T10:53:00Z" w16du:dateUtc="2026-02-05T15:53:00Z">
              <w:r w:rsidRPr="006B4264" w:rsidDel="00B72AC6">
                <w:delText>W1</w:delText>
              </w:r>
            </w:del>
          </w:p>
        </w:tc>
        <w:tc>
          <w:tcPr>
            <w:tcW w:w="1113" w:type="dxa"/>
            <w:tcBorders>
              <w:top w:val="nil"/>
            </w:tcBorders>
          </w:tcPr>
          <w:p w14:paraId="519FA7C4" w14:textId="10AC2C0A" w:rsidR="00001BED" w:rsidRPr="006B4264" w:rsidRDefault="00001BED" w:rsidP="006B4264">
            <w:pPr>
              <w:pStyle w:val="Tabletext"/>
            </w:pPr>
            <w:del w:id="136" w:author="Carmelo Rivera" w:date="2026-02-05T10:53:00Z" w16du:dateUtc="2026-02-05T15:53:00Z">
              <w:r w:rsidRPr="006B4264" w:rsidDel="00B72AC6">
                <w:delText>TBD dBW (PX)</w:delText>
              </w:r>
            </w:del>
          </w:p>
        </w:tc>
        <w:tc>
          <w:tcPr>
            <w:tcW w:w="1003" w:type="dxa"/>
            <w:tcBorders>
              <w:top w:val="nil"/>
            </w:tcBorders>
          </w:tcPr>
          <w:p w14:paraId="74F3F187" w14:textId="459217E9" w:rsidR="00001BED" w:rsidRPr="006B4264" w:rsidRDefault="00001BED" w:rsidP="006B4264">
            <w:pPr>
              <w:pStyle w:val="Tabletext"/>
            </w:pPr>
            <w:del w:id="137" w:author="Carmelo Rivera" w:date="2026-02-05T10:53:00Z" w16du:dateUtc="2026-02-05T15:53:00Z">
              <w:r w:rsidRPr="006B4264" w:rsidDel="00B72AC6">
                <w:delText>TBD dBW (PX)</w:delText>
              </w:r>
            </w:del>
          </w:p>
        </w:tc>
        <w:tc>
          <w:tcPr>
            <w:tcW w:w="1143" w:type="dxa"/>
            <w:tcBorders>
              <w:top w:val="nil"/>
            </w:tcBorders>
          </w:tcPr>
          <w:p w14:paraId="4D85B464" w14:textId="16B8AB58" w:rsidR="00001BED" w:rsidRPr="006B4264" w:rsidRDefault="00001BED" w:rsidP="006B4264">
            <w:pPr>
              <w:pStyle w:val="Tabletext"/>
            </w:pPr>
            <w:del w:id="138" w:author="Carmelo Rivera" w:date="2026-02-05T10:53:00Z" w16du:dateUtc="2026-02-05T15:53:00Z">
              <w:r w:rsidRPr="006B4264" w:rsidDel="00B72AC6">
                <w:delText>W2</w:delText>
              </w:r>
            </w:del>
          </w:p>
        </w:tc>
        <w:tc>
          <w:tcPr>
            <w:tcW w:w="1122" w:type="dxa"/>
            <w:tcBorders>
              <w:top w:val="nil"/>
            </w:tcBorders>
          </w:tcPr>
          <w:p w14:paraId="1D662CFB" w14:textId="0E70C16A" w:rsidR="00001BED" w:rsidRPr="006B4264" w:rsidRDefault="00001BED" w:rsidP="006B4264">
            <w:pPr>
              <w:pStyle w:val="Tabletext"/>
            </w:pPr>
            <w:del w:id="139" w:author="Carmelo Rivera" w:date="2026-02-05T10:53:00Z" w16du:dateUtc="2026-02-05T15:53:00Z">
              <w:r w:rsidRPr="006B4264" w:rsidDel="00B72AC6">
                <w:delText>TBD dBW (PX)</w:delText>
              </w:r>
            </w:del>
          </w:p>
        </w:tc>
        <w:tc>
          <w:tcPr>
            <w:tcW w:w="1003" w:type="dxa"/>
            <w:tcBorders>
              <w:top w:val="nil"/>
            </w:tcBorders>
          </w:tcPr>
          <w:p w14:paraId="73D86C0D" w14:textId="00FD3F44" w:rsidR="00001BED" w:rsidRPr="006B4264" w:rsidRDefault="00001BED" w:rsidP="006B4264">
            <w:pPr>
              <w:pStyle w:val="Tabletext"/>
            </w:pPr>
            <w:del w:id="140" w:author="Carmelo Rivera" w:date="2026-02-05T10:53:00Z" w16du:dateUtc="2026-02-05T15:53:00Z">
              <w:r w:rsidRPr="006B4264" w:rsidDel="00B72AC6">
                <w:delText>TBD dBW (PX)</w:delText>
              </w:r>
            </w:del>
          </w:p>
        </w:tc>
        <w:tc>
          <w:tcPr>
            <w:tcW w:w="1151" w:type="dxa"/>
            <w:tcBorders>
              <w:top w:val="nil"/>
            </w:tcBorders>
          </w:tcPr>
          <w:p w14:paraId="50B62AE1" w14:textId="23C96A3C" w:rsidR="00001BED" w:rsidRPr="006B4264" w:rsidRDefault="00066E24" w:rsidP="006B4264">
            <w:pPr>
              <w:pStyle w:val="Tabletext"/>
            </w:pPr>
            <w:del w:id="141" w:author="Carmelo Rivera" w:date="2026-02-05T10:53:00Z" w16du:dateUtc="2026-02-05T15:53:00Z">
              <w:r w:rsidRPr="006B4264" w:rsidDel="00B72AC6">
                <w:delText>etc.</w:delText>
              </w:r>
            </w:del>
          </w:p>
        </w:tc>
        <w:tc>
          <w:tcPr>
            <w:tcW w:w="293" w:type="dxa"/>
            <w:tcBorders>
              <w:top w:val="nil"/>
            </w:tcBorders>
          </w:tcPr>
          <w:p w14:paraId="7797D2D3" w14:textId="331EDA72" w:rsidR="00001BED" w:rsidRPr="006B4264" w:rsidRDefault="00001BED" w:rsidP="006B4264">
            <w:pPr>
              <w:pStyle w:val="Tabletext"/>
            </w:pPr>
          </w:p>
        </w:tc>
        <w:tc>
          <w:tcPr>
            <w:tcW w:w="396" w:type="dxa"/>
            <w:tcBorders>
              <w:top w:val="nil"/>
            </w:tcBorders>
          </w:tcPr>
          <w:p w14:paraId="167FE7BC" w14:textId="41AF1723" w:rsidR="00001BED" w:rsidRPr="006B4264" w:rsidRDefault="00001BED" w:rsidP="006B4264">
            <w:pPr>
              <w:pStyle w:val="Tabletext"/>
            </w:pPr>
          </w:p>
        </w:tc>
      </w:tr>
    </w:tbl>
    <w:p w14:paraId="65DA62E2" w14:textId="27E85EA6" w:rsidR="00481492" w:rsidRDefault="00AD36CF" w:rsidP="00AD36CF">
      <w:r w:rsidRPr="00E822A7">
        <w:t>]</w:t>
      </w:r>
    </w:p>
    <w:p w14:paraId="5BBACFFE" w14:textId="2DD45862" w:rsidR="00AD36CF" w:rsidRPr="00481492" w:rsidDel="00B72AC6" w:rsidRDefault="00C70E5F" w:rsidP="000971AD">
      <w:pPr>
        <w:pStyle w:val="EditorsNote"/>
        <w:rPr>
          <w:del w:id="142" w:author="Carmelo Rivera" w:date="2026-02-05T10:54:00Z" w16du:dateUtc="2026-02-05T15:54:00Z"/>
        </w:rPr>
      </w:pPr>
      <w:del w:id="143" w:author="Carmelo Rivera" w:date="2026-02-05T10:54:00Z" w16du:dateUtc="2026-02-05T15:54:00Z">
        <w:r w:rsidDel="00B72AC6">
          <w:delText>[Editor’s note: This table needs to be reviewed and checked if it is needed, noting that 26/4.4 table already contains power limits.]</w:delText>
        </w:r>
      </w:del>
    </w:p>
    <w:p w14:paraId="625BBF23" w14:textId="77777777" w:rsidR="00D701D6" w:rsidRPr="00E822A7" w:rsidRDefault="00D701D6" w:rsidP="0043178C">
      <w:pPr>
        <w:pStyle w:val="Proposal"/>
      </w:pPr>
      <w:r w:rsidRPr="00E822A7">
        <w:t>ADD</w:t>
      </w:r>
    </w:p>
    <w:p w14:paraId="2D343B1F" w14:textId="77777777" w:rsidR="00B72AC6" w:rsidRDefault="00B72AC6" w:rsidP="00B72AC6">
      <w:pPr>
        <w:contextualSpacing/>
        <w:rPr>
          <w:ins w:id="144" w:author="Carmelo Rivera" w:date="2026-02-05T10:55:00Z" w16du:dateUtc="2026-02-05T15:55:00Z"/>
          <w:rFonts w:eastAsiaTheme="majorEastAsia"/>
          <w:bCs/>
        </w:rPr>
      </w:pPr>
      <w:ins w:id="145" w:author="Carmelo Rivera" w:date="2026-02-05T10:55:00Z" w16du:dateUtc="2026-02-05T15:55:00Z">
        <w:r w:rsidRPr="004A6D71">
          <w:rPr>
            <w:rFonts w:eastAsiaTheme="majorEastAsia"/>
            <w:b/>
          </w:rPr>
          <w:t>26</w:t>
        </w:r>
        <w:r w:rsidRPr="00FC5EC2">
          <w:rPr>
            <w:rFonts w:eastAsiaTheme="majorEastAsia"/>
            <w:bCs/>
          </w:rPr>
          <w:t>/7.</w:t>
        </w:r>
        <w:r w:rsidRPr="00E14C31">
          <w:rPr>
            <w:rFonts w:eastAsiaTheme="majorEastAsia"/>
            <w:bCs/>
          </w:rPr>
          <w:t>4</w:t>
        </w:r>
        <w:r w:rsidRPr="00FC5EC2">
          <w:rPr>
            <w:rFonts w:eastAsiaTheme="majorEastAsia"/>
            <w:bCs/>
          </w:rPr>
          <w:t xml:space="preserve">    The procedure</w:t>
        </w:r>
        <w:r>
          <w:rPr>
            <w:rFonts w:eastAsiaTheme="majorEastAsia"/>
            <w:bCs/>
          </w:rPr>
          <w:t>s</w:t>
        </w:r>
        <w:r w:rsidRPr="00FC5EC2">
          <w:rPr>
            <w:rFonts w:eastAsiaTheme="majorEastAsia"/>
            <w:bCs/>
          </w:rPr>
          <w:t xml:space="preserve"> in Nos. 26/7.1</w:t>
        </w:r>
        <w:r>
          <w:rPr>
            <w:rFonts w:eastAsiaTheme="majorEastAsia"/>
            <w:bCs/>
          </w:rPr>
          <w:t>, 26/7.2, and</w:t>
        </w:r>
        <w:r w:rsidRPr="00FC5EC2">
          <w:rPr>
            <w:rFonts w:eastAsiaTheme="majorEastAsia"/>
            <w:bCs/>
          </w:rPr>
          <w:t xml:space="preserve"> 26/7.3 above do not apply to wide-band channels formed by aggregation of individual channels pursuant to 26/3.7. </w:t>
        </w:r>
      </w:ins>
    </w:p>
    <w:p w14:paraId="2DB6A7D9" w14:textId="0DD1E6CF" w:rsidR="00FB6F8B" w:rsidRPr="006905D9" w:rsidDel="00B72AC6" w:rsidRDefault="0060581C" w:rsidP="00FB6F8B">
      <w:pPr>
        <w:pStyle w:val="Reasons"/>
        <w:rPr>
          <w:del w:id="146" w:author="Carmelo Rivera" w:date="2026-02-05T10:55:00Z" w16du:dateUtc="2026-02-05T15:55:00Z"/>
          <w:b/>
        </w:rPr>
      </w:pPr>
      <w:del w:id="147" w:author="Carmelo Rivera" w:date="2026-02-05T10:55:00Z" w16du:dateUtc="2026-02-05T15:55:00Z">
        <w:r w:rsidRPr="006905D9" w:rsidDel="00B72AC6">
          <w:rPr>
            <w:rStyle w:val="Appdef"/>
          </w:rPr>
          <w:delText>[</w:delText>
        </w:r>
        <w:r w:rsidR="00D701D6" w:rsidRPr="006905D9" w:rsidDel="00B72AC6">
          <w:rPr>
            <w:rStyle w:val="Appdef"/>
          </w:rPr>
          <w:delText>26/7.2</w:delText>
        </w:r>
        <w:r w:rsidR="00735233" w:rsidRPr="006905D9" w:rsidDel="00B72AC6">
          <w:tab/>
        </w:r>
        <w:r w:rsidR="00D701D6" w:rsidRPr="006905D9" w:rsidDel="00B72AC6">
          <w:rPr>
            <w:i/>
            <w:iCs/>
          </w:rPr>
          <w:delText>b)bis</w:delText>
        </w:r>
        <w:r w:rsidR="00735233" w:rsidRPr="006905D9" w:rsidDel="00B72AC6">
          <w:rPr>
            <w:b/>
          </w:rPr>
          <w:tab/>
        </w:r>
        <w:r w:rsidR="00D701D6" w:rsidRPr="006905D9" w:rsidDel="00B72AC6">
          <w:delText xml:space="preserve">The procedure in </w:delText>
        </w:r>
        <w:r w:rsidR="00D701D6" w:rsidRPr="006905D9" w:rsidDel="00B72AC6">
          <w:rPr>
            <w:b/>
            <w:bCs/>
          </w:rPr>
          <w:delText>26/7.2</w:delText>
        </w:r>
        <w:r w:rsidR="00D701D6" w:rsidRPr="006905D9" w:rsidDel="00B72AC6">
          <w:rPr>
            <w:bCs/>
          </w:rPr>
          <w:delText xml:space="preserve"> </w:delText>
        </w:r>
        <w:r w:rsidR="00D701D6" w:rsidRPr="006905D9" w:rsidDel="00B72AC6">
          <w:rPr>
            <w:bCs/>
            <w:i/>
            <w:iCs/>
          </w:rPr>
          <w:delText>b)</w:delText>
        </w:r>
        <w:r w:rsidR="00D701D6" w:rsidRPr="006905D9" w:rsidDel="00B72AC6">
          <w:delText xml:space="preserve"> does not apply to wide-band channels formed by aggregation of individual channels pursuant to </w:delText>
        </w:r>
        <w:r w:rsidR="00D701D6" w:rsidRPr="006905D9" w:rsidDel="00B72AC6">
          <w:rPr>
            <w:b/>
          </w:rPr>
          <w:delText>26/3.7</w:delText>
        </w:r>
        <w:r w:rsidR="00D701D6" w:rsidRPr="006905D9" w:rsidDel="00B72AC6">
          <w:delText xml:space="preserve">. However, such wide-band channels can be notified and, in case of full conformity with the provisions of this Appendix </w:delText>
        </w:r>
        <w:r w:rsidR="00D701D6" w:rsidRPr="006905D9" w:rsidDel="00B72AC6">
          <w:rPr>
            <w:b/>
          </w:rPr>
          <w:delText>26</w:delText>
        </w:r>
        <w:r w:rsidR="00D701D6" w:rsidRPr="006905D9" w:rsidDel="00B72AC6">
          <w:delText>, recorded in the MIFR</w:delText>
        </w:r>
        <w:r w:rsidR="00D701D6" w:rsidRPr="006905D9" w:rsidDel="00B72AC6">
          <w:rPr>
            <w:sz w:val="22"/>
          </w:rPr>
          <w:delText>;</w:delText>
        </w:r>
        <w:r w:rsidRPr="006905D9" w:rsidDel="00B72AC6">
          <w:rPr>
            <w:sz w:val="22"/>
          </w:rPr>
          <w:delText>]</w:delText>
        </w:r>
        <w:r w:rsidR="00FB6F8B" w:rsidRPr="006905D9" w:rsidDel="00B72AC6">
          <w:rPr>
            <w:b/>
          </w:rPr>
          <w:delText xml:space="preserve"> </w:delText>
        </w:r>
      </w:del>
    </w:p>
    <w:p w14:paraId="14DD0654" w14:textId="0DFFE656" w:rsidR="00FB6F8B" w:rsidDel="00B72AC6" w:rsidRDefault="00E06577" w:rsidP="00FB6F8B">
      <w:pPr>
        <w:pStyle w:val="Reasons"/>
        <w:rPr>
          <w:del w:id="148" w:author="Carmelo Rivera" w:date="2026-02-05T10:55:00Z" w16du:dateUtc="2026-02-05T15:55:00Z"/>
        </w:rPr>
      </w:pPr>
      <w:del w:id="149" w:author="Carmelo Rivera" w:date="2026-02-05T10:55:00Z" w16du:dateUtc="2026-02-05T15:55:00Z">
        <w:r w:rsidDel="00B72AC6">
          <w:rPr>
            <w:b/>
          </w:rPr>
          <w:delText>[</w:delText>
        </w:r>
        <w:r w:rsidR="00FB6F8B" w:rsidDel="00B72AC6">
          <w:rPr>
            <w:b/>
          </w:rPr>
          <w:delText>Reasons:</w:delText>
        </w:r>
        <w:r w:rsidR="00FB6F8B" w:rsidDel="00B72AC6">
          <w:tab/>
          <w:delText xml:space="preserve">Sharing studies conducted within the ITU-R show that enabling WBHF AM(OR)S communications is feasible while also ensuring </w:delText>
        </w:r>
        <w:r w:rsidR="00FB6F8B" w:rsidRPr="004C020B" w:rsidDel="00B72AC6">
          <w:delText xml:space="preserve">that the current use of the narrowband systems </w:delText>
        </w:r>
        <w:r w:rsidR="00FB6F8B" w:rsidDel="00B72AC6">
          <w:delText xml:space="preserve">AM(OR)S and other services </w:delText>
        </w:r>
        <w:r w:rsidR="00FB6F8B" w:rsidRPr="004C020B" w:rsidDel="00B72AC6">
          <w:delText xml:space="preserve">shall remain unchanged and shall not be impacted nor precluded by the revision of Appendix </w:delText>
        </w:r>
        <w:r w:rsidR="00FB6F8B" w:rsidRPr="00790EDD" w:rsidDel="00B72AC6">
          <w:rPr>
            <w:b/>
            <w:bCs/>
          </w:rPr>
          <w:delText>26</w:delText>
        </w:r>
        <w:r w:rsidR="00FB6F8B" w:rsidDel="00B72AC6">
          <w:delText xml:space="preserve">, as stipulated by Resolution </w:delText>
        </w:r>
        <w:r w:rsidR="00FB6F8B" w:rsidDel="00B72AC6">
          <w:rPr>
            <w:b/>
            <w:bCs/>
          </w:rPr>
          <w:delText>411 (WRC-23)</w:delText>
        </w:r>
        <w:r w:rsidR="00FB6F8B" w:rsidDel="00B72AC6">
          <w:delText>.</w:delText>
        </w:r>
        <w:r w:rsidDel="00B72AC6">
          <w:delText>]</w:delText>
        </w:r>
      </w:del>
    </w:p>
    <w:p w14:paraId="06C32561" w14:textId="77777777" w:rsidR="00D701D6" w:rsidRPr="00E822A7" w:rsidRDefault="00D701D6" w:rsidP="006B4264">
      <w:pPr>
        <w:pStyle w:val="Methodheading3"/>
      </w:pPr>
      <w:r w:rsidRPr="00E822A7">
        <w:lastRenderedPageBreak/>
        <w:t>2/1.9/5.3</w:t>
      </w:r>
      <w:r w:rsidRPr="00E822A7">
        <w:tab/>
        <w:t>For all Methods: Suppression of Resolution 411 (WRC-23)</w:t>
      </w:r>
    </w:p>
    <w:p w14:paraId="077D9D02" w14:textId="77777777" w:rsidR="00D701D6" w:rsidRPr="00E822A7" w:rsidRDefault="00D701D6">
      <w:pPr>
        <w:pStyle w:val="Proposal"/>
      </w:pPr>
      <w:r w:rsidRPr="00E822A7">
        <w:t>SUP</w:t>
      </w:r>
    </w:p>
    <w:p w14:paraId="78FD13FD" w14:textId="77777777" w:rsidR="00D701D6" w:rsidRPr="00E822A7" w:rsidRDefault="00D701D6">
      <w:pPr>
        <w:pStyle w:val="ResNo"/>
      </w:pPr>
      <w:bookmarkStart w:id="150" w:name="_Toc39649511"/>
      <w:r w:rsidRPr="00E822A7">
        <w:t xml:space="preserve">RESOLUTION </w:t>
      </w:r>
      <w:r w:rsidRPr="00E822A7">
        <w:rPr>
          <w:rStyle w:val="href"/>
        </w:rPr>
        <w:t>411</w:t>
      </w:r>
      <w:r w:rsidRPr="00E822A7">
        <w:t xml:space="preserve"> (WRC-23)</w:t>
      </w:r>
      <w:bookmarkEnd w:id="150"/>
    </w:p>
    <w:p w14:paraId="1FF4CEF1" w14:textId="7143E5F9" w:rsidR="00D701D6" w:rsidRPr="00E822A7" w:rsidRDefault="0067141C">
      <w:pPr>
        <w:pStyle w:val="Restitle"/>
      </w:pPr>
      <w:bookmarkStart w:id="151" w:name="_Toc161652820"/>
      <w:bookmarkStart w:id="152" w:name="_Toc162257918"/>
      <w:bookmarkStart w:id="153" w:name="_Toc166147828"/>
      <w:r w:rsidRPr="00282EDE">
        <w:rPr>
          <w:rFonts w:ascii="Times New Roman"/>
        </w:rPr>
        <w:t xml:space="preserve">Consideration of </w:t>
      </w:r>
      <w:r w:rsidRPr="00282EDE">
        <w:rPr>
          <w:szCs w:val="24"/>
        </w:rPr>
        <w:t xml:space="preserve">appropriate </w:t>
      </w:r>
      <w:r w:rsidRPr="00282EDE">
        <w:t xml:space="preserve">regulatory actions to update Appendix 26 </w:t>
      </w:r>
      <w:r>
        <w:br/>
      </w:r>
      <w:r w:rsidRPr="00282EDE">
        <w:t>in support of modernization</w:t>
      </w:r>
      <w:r w:rsidRPr="00282EDE">
        <w:rPr>
          <w:rFonts w:ascii="Times New Roman"/>
        </w:rPr>
        <w:t xml:space="preserve"> of high-frequency spectrum </w:t>
      </w:r>
      <w:r>
        <w:rPr>
          <w:rFonts w:ascii="Times New Roman"/>
        </w:rPr>
        <w:br/>
      </w:r>
      <w:r w:rsidRPr="00282EDE">
        <w:rPr>
          <w:rFonts w:ascii="Times New Roman"/>
        </w:rPr>
        <w:t xml:space="preserve">use in the </w:t>
      </w:r>
      <w:r w:rsidRPr="00282EDE">
        <w:t>aeronautical mobile (OR) service</w:t>
      </w:r>
      <w:bookmarkEnd w:id="151"/>
      <w:bookmarkEnd w:id="152"/>
      <w:bookmarkEnd w:id="153"/>
    </w:p>
    <w:p w14:paraId="0DB3BB1C" w14:textId="77777777" w:rsidR="00D701D6" w:rsidRPr="00E822A7" w:rsidRDefault="00D701D6" w:rsidP="00B61CCD">
      <w:pPr>
        <w:pStyle w:val="Reasons"/>
      </w:pPr>
    </w:p>
    <w:sectPr w:rsidR="00D701D6" w:rsidRPr="00E822A7" w:rsidSect="00D02712">
      <w:headerReference w:type="default" r:id="rId11"/>
      <w:footerReference w:type="default" r:id="rId12"/>
      <w:footerReference w:type="first" r:id="rId1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3EEA1" w14:textId="77777777" w:rsidR="00F65A66" w:rsidRDefault="00F65A66">
      <w:r>
        <w:separator/>
      </w:r>
    </w:p>
  </w:endnote>
  <w:endnote w:type="continuationSeparator" w:id="0">
    <w:p w14:paraId="12ED175D" w14:textId="77777777" w:rsidR="00F65A66" w:rsidRDefault="00F65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033EB" w14:textId="7F402F25" w:rsidR="00FA124A" w:rsidRPr="005A1370" w:rsidRDefault="00462189">
    <w:pPr>
      <w:pStyle w:val="Footer"/>
      <w:rPr>
        <w:lang w:val="en-US"/>
      </w:rPr>
    </w:pPr>
    <w:fldSimple w:instr=" FILENAME \p \* MERGEFORMAT ">
      <w:r w:rsidRPr="00462189">
        <w:rPr>
          <w:lang w:val="en-US"/>
        </w:rPr>
        <w:t>M</w:t>
      </w:r>
      <w:r>
        <w:t>:\BRSGD\TEXT2023\SG05\WP5B\400\435\Chapter 2\435N02.07e.docx</w:t>
      </w:r>
    </w:fldSimple>
    <w:r w:rsidR="005A1370" w:rsidRPr="002F7CB3">
      <w:rPr>
        <w:lang w:val="en-US"/>
      </w:rPr>
      <w:tab/>
    </w:r>
    <w:r w:rsidR="005A1370">
      <w:rPr>
        <w:lang w:val="en-US"/>
      </w:rPr>
      <w:tab/>
    </w:r>
    <w:r w:rsidR="005A1370">
      <w:fldChar w:fldCharType="begin"/>
    </w:r>
    <w:r w:rsidR="005A1370">
      <w:instrText xml:space="preserve"> savedate \@ dd.MM.yy </w:instrText>
    </w:r>
    <w:r w:rsidR="005A1370">
      <w:fldChar w:fldCharType="separate"/>
    </w:r>
    <w:r w:rsidR="00E0081B">
      <w:t>19.02.26</w:t>
    </w:r>
    <w:r w:rsidR="005A137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8B5FC" w14:textId="6A07654F" w:rsidR="00A61845" w:rsidRPr="005A1370" w:rsidRDefault="006B4264" w:rsidP="00A61845">
    <w:pPr>
      <w:pStyle w:val="Footer"/>
      <w:rPr>
        <w:lang w:val="en-US"/>
      </w:rPr>
    </w:pPr>
    <w:fldSimple w:instr=" FILENAME \p \* MERGEFORMAT ">
      <w:r w:rsidRPr="006B4264">
        <w:rPr>
          <w:lang w:val="en-US"/>
        </w:rPr>
        <w:t>M</w:t>
      </w:r>
      <w:r>
        <w:t>:\BRSGD\TEXT2023\SG05\WP5B\400\435\Chapter 2\435N02.07eV2.docx</w:t>
      </w:r>
    </w:fldSimple>
    <w:r w:rsidR="005A1370" w:rsidRPr="002F7CB3">
      <w:rPr>
        <w:lang w:val="en-US"/>
      </w:rPr>
      <w:tab/>
    </w:r>
    <w:r w:rsidR="005A1370">
      <w:rPr>
        <w:lang w:val="en-US"/>
      </w:rPr>
      <w:tab/>
    </w:r>
    <w:r w:rsidR="005A1370">
      <w:fldChar w:fldCharType="begin"/>
    </w:r>
    <w:r w:rsidR="005A1370">
      <w:instrText xml:space="preserve"> savedate \@ dd.MM.yy </w:instrText>
    </w:r>
    <w:r w:rsidR="005A1370">
      <w:fldChar w:fldCharType="separate"/>
    </w:r>
    <w:r w:rsidR="00E0081B">
      <w:t>19.02.26</w:t>
    </w:r>
    <w:r w:rsidR="005A137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0C454" w14:textId="77777777" w:rsidR="00F65A66" w:rsidRDefault="00F65A66">
      <w:r>
        <w:t>____________________</w:t>
      </w:r>
    </w:p>
  </w:footnote>
  <w:footnote w:type="continuationSeparator" w:id="0">
    <w:p w14:paraId="502DAF96" w14:textId="77777777" w:rsidR="00F65A66" w:rsidRDefault="00F65A66">
      <w:r>
        <w:continuationSeparator/>
      </w:r>
    </w:p>
  </w:footnote>
  <w:footnote w:id="1">
    <w:p w14:paraId="14F4F34E" w14:textId="32BB415C" w:rsidR="00D701D6" w:rsidRPr="00F615DB" w:rsidRDefault="00D701D6" w:rsidP="00462189">
      <w:pPr>
        <w:pStyle w:val="FootnoteText"/>
        <w:ind w:left="255" w:hanging="255"/>
        <w:rPr>
          <w:lang w:val="en-US"/>
        </w:rPr>
      </w:pPr>
      <w:r w:rsidRPr="00EA68B5">
        <w:rPr>
          <w:rStyle w:val="FootnoteReference"/>
        </w:rPr>
        <w:t>*</w:t>
      </w:r>
      <w:r w:rsidRPr="00F615DB">
        <w:rPr>
          <w:lang w:val="en-US"/>
        </w:rPr>
        <w:tab/>
        <w:t>This revision contains an up-to-date version of Part</w:t>
      </w:r>
      <w:r>
        <w:rPr>
          <w:lang w:val="en-US"/>
        </w:rPr>
        <w:t> </w:t>
      </w:r>
      <w:r w:rsidRPr="00F615DB">
        <w:rPr>
          <w:lang w:val="en-US"/>
        </w:rPr>
        <w:t>III, reflecting all amendments to Part</w:t>
      </w:r>
      <w:r>
        <w:rPr>
          <w:lang w:val="en-US"/>
        </w:rPr>
        <w:t> </w:t>
      </w:r>
      <w:r w:rsidRPr="00F615DB">
        <w:rPr>
          <w:lang w:val="en-US"/>
        </w:rPr>
        <w:t>III resulting from the application of the procedures of Part</w:t>
      </w:r>
      <w:r>
        <w:rPr>
          <w:lang w:val="en-US"/>
        </w:rPr>
        <w:t> </w:t>
      </w:r>
      <w:r w:rsidRPr="00F615DB">
        <w:rPr>
          <w:lang w:val="en-US"/>
        </w:rPr>
        <w:t xml:space="preserve">V, up to and including </w:t>
      </w:r>
      <w:r>
        <w:rPr>
          <w:lang w:val="en-US"/>
        </w:rPr>
        <w:t>10 May 2016</w:t>
      </w:r>
      <w:r w:rsidRPr="00F615DB">
        <w:rPr>
          <w:lang w:val="en-US"/>
        </w:rPr>
        <w:t>, as</w:t>
      </w:r>
      <w:r w:rsidR="00462189">
        <w:rPr>
          <w:lang w:val="en-US"/>
        </w:rPr>
        <w:t> </w:t>
      </w:r>
      <w:r w:rsidRPr="00F615DB">
        <w:rPr>
          <w:lang w:val="en-US"/>
        </w:rPr>
        <w:t>well as those amendments, which resulted from geopolitical changes that occurred up to and including that date.</w:t>
      </w:r>
    </w:p>
  </w:footnote>
  <w:footnote w:id="2">
    <w:p w14:paraId="1426C56A" w14:textId="47101E2F" w:rsidR="00D701D6" w:rsidRPr="003A6B24" w:rsidRDefault="00D701D6" w:rsidP="009C7CAF">
      <w:pPr>
        <w:pStyle w:val="FootnoteText"/>
        <w:ind w:left="255" w:hanging="255"/>
        <w:rPr>
          <w:lang w:val="en-US"/>
        </w:rPr>
      </w:pPr>
      <w:r w:rsidRPr="003A6B24">
        <w:rPr>
          <w:rStyle w:val="FootnoteReference"/>
        </w:rPr>
        <w:footnoteRef/>
      </w:r>
      <w:r w:rsidR="0043178C">
        <w:tab/>
      </w:r>
      <w:r w:rsidRPr="003A6B24">
        <w:t xml:space="preserve">The channels appearing in </w:t>
      </w:r>
      <w:r w:rsidRPr="003A6B24">
        <w:rPr>
          <w:szCs w:val="24"/>
        </w:rPr>
        <w:t>No. </w:t>
      </w:r>
      <w:r w:rsidRPr="003A6B24">
        <w:rPr>
          <w:rStyle w:val="Appdef"/>
          <w:rFonts w:eastAsiaTheme="majorEastAsia"/>
          <w:szCs w:val="24"/>
        </w:rPr>
        <w:t>26</w:t>
      </w:r>
      <w:r w:rsidRPr="003A6B24">
        <w:rPr>
          <w:szCs w:val="24"/>
        </w:rPr>
        <w:t xml:space="preserve">/3 </w:t>
      </w:r>
      <w:r w:rsidRPr="003A6B24">
        <w:t>may be aggregated to provide wideband communication, see</w:t>
      </w:r>
      <w:r w:rsidR="009C7CAF">
        <w:t> </w:t>
      </w:r>
      <w:r w:rsidRPr="003A6B24">
        <w:t xml:space="preserve">No. </w:t>
      </w:r>
      <w:r w:rsidRPr="003A6B24">
        <w:rPr>
          <w:b/>
          <w:bCs/>
        </w:rPr>
        <w:t>26</w:t>
      </w:r>
      <w:r w:rsidRPr="003A6B24">
        <w:t>/3.7</w:t>
      </w:r>
    </w:p>
  </w:footnote>
  <w:footnote w:id="3">
    <w:p w14:paraId="21211160" w14:textId="49964020" w:rsidR="00D701D6" w:rsidRPr="003B1485" w:rsidRDefault="00D701D6" w:rsidP="00C0453F">
      <w:pPr>
        <w:pStyle w:val="FootnoteText"/>
        <w:ind w:left="255" w:hanging="255"/>
      </w:pPr>
      <w:r w:rsidRPr="003A6B24">
        <w:rPr>
          <w:rStyle w:val="FootnoteReference"/>
        </w:rPr>
        <w:footnoteRef/>
      </w:r>
      <w:r w:rsidR="006A7798">
        <w:tab/>
      </w:r>
      <w:r w:rsidRPr="003A6B24">
        <w:t>In particular, the provisions related to the carrier and assigned frequencies (Nos. </w:t>
      </w:r>
      <w:r w:rsidRPr="003A6B24">
        <w:rPr>
          <w:rStyle w:val="Appref"/>
          <w:rFonts w:eastAsiaTheme="majorEastAsia"/>
          <w:b/>
          <w:bCs/>
        </w:rPr>
        <w:t>26</w:t>
      </w:r>
      <w:r w:rsidRPr="007A68B2">
        <w:rPr>
          <w:rStyle w:val="Appref"/>
          <w:rFonts w:eastAsiaTheme="majorEastAsia"/>
          <w:b/>
          <w:bCs/>
        </w:rPr>
        <w:t>/3.1</w:t>
      </w:r>
      <w:r w:rsidRPr="003A6B24">
        <w:rPr>
          <w:rStyle w:val="Appref"/>
          <w:rFonts w:eastAsiaTheme="majorEastAsia"/>
        </w:rPr>
        <w:t xml:space="preserve">, </w:t>
      </w:r>
      <w:r w:rsidRPr="003A6B24">
        <w:rPr>
          <w:rStyle w:val="Appref"/>
          <w:rFonts w:eastAsiaTheme="majorEastAsia"/>
          <w:b/>
          <w:bCs/>
        </w:rPr>
        <w:t>26</w:t>
      </w:r>
      <w:r w:rsidRPr="007A68B2">
        <w:rPr>
          <w:rStyle w:val="Appref"/>
          <w:rFonts w:eastAsiaTheme="majorEastAsia"/>
          <w:b/>
          <w:bCs/>
        </w:rPr>
        <w:t>/3.5</w:t>
      </w:r>
      <w:r w:rsidRPr="003A6B24">
        <w:rPr>
          <w:rStyle w:val="Appref"/>
          <w:rFonts w:eastAsiaTheme="majorEastAsia"/>
        </w:rPr>
        <w:t xml:space="preserve"> and </w:t>
      </w:r>
      <w:r w:rsidRPr="003A6B24">
        <w:rPr>
          <w:rStyle w:val="Appref"/>
          <w:rFonts w:eastAsiaTheme="majorEastAsia"/>
          <w:b/>
          <w:bCs/>
        </w:rPr>
        <w:t>26</w:t>
      </w:r>
      <w:r w:rsidRPr="007A68B2">
        <w:rPr>
          <w:rStyle w:val="Appref"/>
          <w:rFonts w:eastAsiaTheme="majorEastAsia"/>
          <w:b/>
          <w:bCs/>
        </w:rPr>
        <w:t>/3.6</w:t>
      </w:r>
      <w:r w:rsidRPr="003A6B24">
        <w:t>), class of emission (Nos. </w:t>
      </w:r>
      <w:r w:rsidRPr="003A6B24">
        <w:rPr>
          <w:rStyle w:val="Appref"/>
          <w:rFonts w:eastAsiaTheme="majorEastAsia"/>
          <w:b/>
          <w:bCs/>
        </w:rPr>
        <w:t>26</w:t>
      </w:r>
      <w:r w:rsidRPr="007A68B2">
        <w:rPr>
          <w:rStyle w:val="Appref"/>
          <w:rFonts w:eastAsiaTheme="majorEastAsia"/>
          <w:b/>
          <w:bCs/>
        </w:rPr>
        <w:t>/4.2</w:t>
      </w:r>
      <w:r w:rsidRPr="003A6B24">
        <w:rPr>
          <w:rStyle w:val="Appref"/>
          <w:rFonts w:eastAsiaTheme="majorEastAsia"/>
        </w:rPr>
        <w:t xml:space="preserve"> and </w:t>
      </w:r>
      <w:r w:rsidRPr="003A6B24">
        <w:rPr>
          <w:rStyle w:val="Appref"/>
          <w:rFonts w:eastAsiaTheme="majorEastAsia"/>
          <w:b/>
          <w:bCs/>
        </w:rPr>
        <w:t>26</w:t>
      </w:r>
      <w:r w:rsidRPr="007A68B2">
        <w:rPr>
          <w:rStyle w:val="Appref"/>
          <w:rFonts w:eastAsiaTheme="majorEastAsia"/>
          <w:b/>
          <w:bCs/>
        </w:rPr>
        <w:t>/4.3</w:t>
      </w:r>
      <w:r w:rsidRPr="003A6B24">
        <w:t>), power limits (Nos. </w:t>
      </w:r>
      <w:r w:rsidRPr="003A6B24">
        <w:rPr>
          <w:rStyle w:val="Appref"/>
          <w:rFonts w:eastAsiaTheme="majorEastAsia"/>
          <w:b/>
          <w:bCs/>
        </w:rPr>
        <w:t>26</w:t>
      </w:r>
      <w:r w:rsidRPr="007A68B2">
        <w:rPr>
          <w:rStyle w:val="Appref"/>
          <w:rFonts w:eastAsiaTheme="majorEastAsia"/>
          <w:b/>
          <w:bCs/>
        </w:rPr>
        <w:t>/4.4</w:t>
      </w:r>
      <w:r w:rsidRPr="003A6B24">
        <w:t xml:space="preserve"> and </w:t>
      </w:r>
      <w:r w:rsidRPr="003A6B24">
        <w:rPr>
          <w:rStyle w:val="Appref"/>
          <w:rFonts w:eastAsiaTheme="majorEastAsia"/>
          <w:b/>
          <w:bCs/>
        </w:rPr>
        <w:t>26</w:t>
      </w:r>
      <w:r w:rsidRPr="007A68B2">
        <w:rPr>
          <w:rStyle w:val="Appref"/>
          <w:rFonts w:eastAsiaTheme="majorEastAsia"/>
          <w:b/>
          <w:bCs/>
        </w:rPr>
        <w:t>/4.5</w:t>
      </w:r>
      <w:r w:rsidRPr="003A6B24">
        <w:t>), out-of-band spectrum mask (No. </w:t>
      </w:r>
      <w:r w:rsidRPr="003A6B24">
        <w:rPr>
          <w:rStyle w:val="Appref"/>
          <w:rFonts w:eastAsiaTheme="majorEastAsia"/>
          <w:b/>
        </w:rPr>
        <w:t>27</w:t>
      </w:r>
      <w:r w:rsidRPr="007A68B2">
        <w:rPr>
          <w:rStyle w:val="Appref"/>
          <w:rFonts w:eastAsiaTheme="majorEastAsia"/>
          <w:b/>
          <w:bCs/>
        </w:rPr>
        <w:t>/74</w:t>
      </w:r>
      <w:r w:rsidRPr="003A6B24">
        <w:t>) and the compatibility (Part 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ACC9E" w14:textId="5CCD55C5"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r w:rsidR="00462189">
      <w:rPr>
        <w:rStyle w:val="PageNumber"/>
      </w:rPr>
      <w:t>–</w:t>
    </w:r>
  </w:p>
  <w:p w14:paraId="79FDD912" w14:textId="014C89A2" w:rsidR="00462189" w:rsidRDefault="00462189" w:rsidP="00330567">
    <w:pPr>
      <w:pStyle w:val="Header"/>
      <w:rPr>
        <w:rStyle w:val="PageNumber"/>
      </w:rPr>
    </w:pPr>
    <w:r>
      <w:rPr>
        <w:rStyle w:val="PageNumber"/>
      </w:rPr>
      <w:t>5B/435 (Annex 2.7)-E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101380"/>
    <w:multiLevelType w:val="hybridMultilevel"/>
    <w:tmpl w:val="C376FDA2"/>
    <w:lvl w:ilvl="0" w:tplc="CCE05F2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83401CD"/>
    <w:multiLevelType w:val="hybridMultilevel"/>
    <w:tmpl w:val="F1169F0E"/>
    <w:lvl w:ilvl="0" w:tplc="6606623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48983454">
    <w:abstractNumId w:val="9"/>
  </w:num>
  <w:num w:numId="2" w16cid:durableId="2047752080">
    <w:abstractNumId w:val="7"/>
  </w:num>
  <w:num w:numId="3" w16cid:durableId="1300266143">
    <w:abstractNumId w:val="6"/>
  </w:num>
  <w:num w:numId="4" w16cid:durableId="1487699130">
    <w:abstractNumId w:val="5"/>
  </w:num>
  <w:num w:numId="5" w16cid:durableId="646057447">
    <w:abstractNumId w:val="4"/>
  </w:num>
  <w:num w:numId="6" w16cid:durableId="739211442">
    <w:abstractNumId w:val="8"/>
  </w:num>
  <w:num w:numId="7" w16cid:durableId="38481509">
    <w:abstractNumId w:val="3"/>
  </w:num>
  <w:num w:numId="8" w16cid:durableId="1058211406">
    <w:abstractNumId w:val="2"/>
  </w:num>
  <w:num w:numId="9" w16cid:durableId="42488044">
    <w:abstractNumId w:val="1"/>
  </w:num>
  <w:num w:numId="10" w16cid:durableId="1024671692">
    <w:abstractNumId w:val="0"/>
  </w:num>
  <w:num w:numId="11" w16cid:durableId="417558898">
    <w:abstractNumId w:val="10"/>
  </w:num>
  <w:num w:numId="12" w16cid:durableId="155249775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K">
    <w15:presenceInfo w15:providerId="None" w15:userId="TK"/>
  </w15:person>
  <w15:person w15:author="Carmelo Rivera">
    <w15:presenceInfo w15:providerId="Windows Live" w15:userId="acecc714fea69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pt-B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1D6"/>
    <w:rsid w:val="00001BED"/>
    <w:rsid w:val="000069D4"/>
    <w:rsid w:val="000174AD"/>
    <w:rsid w:val="0002386F"/>
    <w:rsid w:val="000339EA"/>
    <w:rsid w:val="00045FA1"/>
    <w:rsid w:val="00047A1D"/>
    <w:rsid w:val="000604B9"/>
    <w:rsid w:val="00066E24"/>
    <w:rsid w:val="00076026"/>
    <w:rsid w:val="000971AD"/>
    <w:rsid w:val="000A428F"/>
    <w:rsid w:val="000A7D55"/>
    <w:rsid w:val="000B6A7B"/>
    <w:rsid w:val="000C12C8"/>
    <w:rsid w:val="000C2E8E"/>
    <w:rsid w:val="000C4190"/>
    <w:rsid w:val="000D2A26"/>
    <w:rsid w:val="000E0E7C"/>
    <w:rsid w:val="000E3740"/>
    <w:rsid w:val="000F1B4B"/>
    <w:rsid w:val="000F2613"/>
    <w:rsid w:val="00122EBF"/>
    <w:rsid w:val="0012744F"/>
    <w:rsid w:val="00131178"/>
    <w:rsid w:val="00153513"/>
    <w:rsid w:val="00156F66"/>
    <w:rsid w:val="00163271"/>
    <w:rsid w:val="00172122"/>
    <w:rsid w:val="001745E5"/>
    <w:rsid w:val="00182528"/>
    <w:rsid w:val="0018500B"/>
    <w:rsid w:val="00196A19"/>
    <w:rsid w:val="001A09D6"/>
    <w:rsid w:val="001C3D1D"/>
    <w:rsid w:val="001F30EB"/>
    <w:rsid w:val="001F592B"/>
    <w:rsid w:val="00202DC1"/>
    <w:rsid w:val="002116EE"/>
    <w:rsid w:val="002309D8"/>
    <w:rsid w:val="00245E2F"/>
    <w:rsid w:val="00253F09"/>
    <w:rsid w:val="00287D3E"/>
    <w:rsid w:val="002A7FE2"/>
    <w:rsid w:val="002B3615"/>
    <w:rsid w:val="002D0271"/>
    <w:rsid w:val="002E1B4F"/>
    <w:rsid w:val="002F2383"/>
    <w:rsid w:val="002F2E67"/>
    <w:rsid w:val="002F7CB3"/>
    <w:rsid w:val="00315546"/>
    <w:rsid w:val="00330567"/>
    <w:rsid w:val="003309E2"/>
    <w:rsid w:val="00341F8D"/>
    <w:rsid w:val="00386A9D"/>
    <w:rsid w:val="00391081"/>
    <w:rsid w:val="003B2789"/>
    <w:rsid w:val="003B6A81"/>
    <w:rsid w:val="003C13CE"/>
    <w:rsid w:val="003C697E"/>
    <w:rsid w:val="003D0282"/>
    <w:rsid w:val="003E2518"/>
    <w:rsid w:val="003E7CEF"/>
    <w:rsid w:val="003F0DC9"/>
    <w:rsid w:val="00412780"/>
    <w:rsid w:val="004151EF"/>
    <w:rsid w:val="004212F6"/>
    <w:rsid w:val="0042569E"/>
    <w:rsid w:val="0043178C"/>
    <w:rsid w:val="00447989"/>
    <w:rsid w:val="00462189"/>
    <w:rsid w:val="00471209"/>
    <w:rsid w:val="00481492"/>
    <w:rsid w:val="00492043"/>
    <w:rsid w:val="00495E11"/>
    <w:rsid w:val="004A0F18"/>
    <w:rsid w:val="004A12A7"/>
    <w:rsid w:val="004B1EF7"/>
    <w:rsid w:val="004B3FAD"/>
    <w:rsid w:val="004C180E"/>
    <w:rsid w:val="004C5749"/>
    <w:rsid w:val="004F5C6D"/>
    <w:rsid w:val="00501DCA"/>
    <w:rsid w:val="005060DD"/>
    <w:rsid w:val="005127F3"/>
    <w:rsid w:val="00513A47"/>
    <w:rsid w:val="00516168"/>
    <w:rsid w:val="005407F0"/>
    <w:rsid w:val="005408DF"/>
    <w:rsid w:val="00567541"/>
    <w:rsid w:val="00573344"/>
    <w:rsid w:val="00583F9B"/>
    <w:rsid w:val="0058547B"/>
    <w:rsid w:val="005875E5"/>
    <w:rsid w:val="005937C9"/>
    <w:rsid w:val="005976F6"/>
    <w:rsid w:val="005A1370"/>
    <w:rsid w:val="005B0D29"/>
    <w:rsid w:val="005B2F58"/>
    <w:rsid w:val="005E35EF"/>
    <w:rsid w:val="005E5C10"/>
    <w:rsid w:val="005E7433"/>
    <w:rsid w:val="005F2C78"/>
    <w:rsid w:val="00604F2A"/>
    <w:rsid w:val="0060581C"/>
    <w:rsid w:val="006144E4"/>
    <w:rsid w:val="006318DE"/>
    <w:rsid w:val="00647303"/>
    <w:rsid w:val="00650299"/>
    <w:rsid w:val="00655FC5"/>
    <w:rsid w:val="0067141C"/>
    <w:rsid w:val="006905D9"/>
    <w:rsid w:val="006A7798"/>
    <w:rsid w:val="006B4264"/>
    <w:rsid w:val="006B73CB"/>
    <w:rsid w:val="006C6EF6"/>
    <w:rsid w:val="00735233"/>
    <w:rsid w:val="00737164"/>
    <w:rsid w:val="00781B09"/>
    <w:rsid w:val="00783912"/>
    <w:rsid w:val="00787ADE"/>
    <w:rsid w:val="00791CC6"/>
    <w:rsid w:val="007A68B2"/>
    <w:rsid w:val="007B46F9"/>
    <w:rsid w:val="007B4CEB"/>
    <w:rsid w:val="007B7C61"/>
    <w:rsid w:val="007F3F52"/>
    <w:rsid w:val="0080538C"/>
    <w:rsid w:val="00811240"/>
    <w:rsid w:val="00814E0A"/>
    <w:rsid w:val="0081598D"/>
    <w:rsid w:val="00822581"/>
    <w:rsid w:val="008309DD"/>
    <w:rsid w:val="0083227A"/>
    <w:rsid w:val="00853A2C"/>
    <w:rsid w:val="00860024"/>
    <w:rsid w:val="00866900"/>
    <w:rsid w:val="00866DCF"/>
    <w:rsid w:val="008712F6"/>
    <w:rsid w:val="00876A8A"/>
    <w:rsid w:val="00881BA1"/>
    <w:rsid w:val="008873B7"/>
    <w:rsid w:val="008B3EBA"/>
    <w:rsid w:val="008C2302"/>
    <w:rsid w:val="008C26B8"/>
    <w:rsid w:val="008C3342"/>
    <w:rsid w:val="008F208F"/>
    <w:rsid w:val="00923941"/>
    <w:rsid w:val="009672EC"/>
    <w:rsid w:val="00967BE7"/>
    <w:rsid w:val="00982084"/>
    <w:rsid w:val="00995963"/>
    <w:rsid w:val="009A7A19"/>
    <w:rsid w:val="009B61EB"/>
    <w:rsid w:val="009C185B"/>
    <w:rsid w:val="009C2064"/>
    <w:rsid w:val="009C7CAF"/>
    <w:rsid w:val="009D1697"/>
    <w:rsid w:val="009D3216"/>
    <w:rsid w:val="009F3A46"/>
    <w:rsid w:val="009F6520"/>
    <w:rsid w:val="00A014F8"/>
    <w:rsid w:val="00A01F8D"/>
    <w:rsid w:val="00A11A38"/>
    <w:rsid w:val="00A20B19"/>
    <w:rsid w:val="00A2192D"/>
    <w:rsid w:val="00A47048"/>
    <w:rsid w:val="00A5173C"/>
    <w:rsid w:val="00A546B8"/>
    <w:rsid w:val="00A61845"/>
    <w:rsid w:val="00A61AEF"/>
    <w:rsid w:val="00A80716"/>
    <w:rsid w:val="00AC398C"/>
    <w:rsid w:val="00AD2345"/>
    <w:rsid w:val="00AD36CF"/>
    <w:rsid w:val="00AD74FD"/>
    <w:rsid w:val="00AF173A"/>
    <w:rsid w:val="00AF49D2"/>
    <w:rsid w:val="00B066A4"/>
    <w:rsid w:val="00B07A13"/>
    <w:rsid w:val="00B16623"/>
    <w:rsid w:val="00B4279B"/>
    <w:rsid w:val="00B45FC9"/>
    <w:rsid w:val="00B55117"/>
    <w:rsid w:val="00B61CCD"/>
    <w:rsid w:val="00B72AC6"/>
    <w:rsid w:val="00B76F35"/>
    <w:rsid w:val="00B81138"/>
    <w:rsid w:val="00BB5047"/>
    <w:rsid w:val="00BC7CCF"/>
    <w:rsid w:val="00BE470B"/>
    <w:rsid w:val="00C0453F"/>
    <w:rsid w:val="00C25097"/>
    <w:rsid w:val="00C266E8"/>
    <w:rsid w:val="00C57A91"/>
    <w:rsid w:val="00C70E5F"/>
    <w:rsid w:val="00CA2995"/>
    <w:rsid w:val="00CB337A"/>
    <w:rsid w:val="00CC01C2"/>
    <w:rsid w:val="00CD1100"/>
    <w:rsid w:val="00CF21F2"/>
    <w:rsid w:val="00D02145"/>
    <w:rsid w:val="00D02712"/>
    <w:rsid w:val="00D046A7"/>
    <w:rsid w:val="00D214D0"/>
    <w:rsid w:val="00D25B21"/>
    <w:rsid w:val="00D3321B"/>
    <w:rsid w:val="00D6320E"/>
    <w:rsid w:val="00D65412"/>
    <w:rsid w:val="00D6546B"/>
    <w:rsid w:val="00D701D6"/>
    <w:rsid w:val="00D7124B"/>
    <w:rsid w:val="00D73A04"/>
    <w:rsid w:val="00DA70C7"/>
    <w:rsid w:val="00DB1159"/>
    <w:rsid w:val="00DB178B"/>
    <w:rsid w:val="00DC17D3"/>
    <w:rsid w:val="00DD4BED"/>
    <w:rsid w:val="00DE161B"/>
    <w:rsid w:val="00DE39F0"/>
    <w:rsid w:val="00DF002D"/>
    <w:rsid w:val="00DF0AF3"/>
    <w:rsid w:val="00DF7E9F"/>
    <w:rsid w:val="00E0081B"/>
    <w:rsid w:val="00E06577"/>
    <w:rsid w:val="00E14C31"/>
    <w:rsid w:val="00E225F5"/>
    <w:rsid w:val="00E27D7E"/>
    <w:rsid w:val="00E42E13"/>
    <w:rsid w:val="00E56D5C"/>
    <w:rsid w:val="00E6257C"/>
    <w:rsid w:val="00E63C59"/>
    <w:rsid w:val="00E679EF"/>
    <w:rsid w:val="00E71EB7"/>
    <w:rsid w:val="00E822A7"/>
    <w:rsid w:val="00E93DCC"/>
    <w:rsid w:val="00EB1637"/>
    <w:rsid w:val="00EB4D8D"/>
    <w:rsid w:val="00EC30B9"/>
    <w:rsid w:val="00F25662"/>
    <w:rsid w:val="00F65A66"/>
    <w:rsid w:val="00FA124A"/>
    <w:rsid w:val="00FB1058"/>
    <w:rsid w:val="00FB6700"/>
    <w:rsid w:val="00FB6F8B"/>
    <w:rsid w:val="00FC08DD"/>
    <w:rsid w:val="00FC2316"/>
    <w:rsid w:val="00FC2CFD"/>
    <w:rsid w:val="00FC4F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A18188"/>
  <w15:docId w15:val="{CF0E249E-DB61-4FBF-A1F2-823E19F3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link w:val="ChaptitleChar"/>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Reference/ + Text 1,Footnote symbol,Style 12,(NECG) Footnote Reference,Style 124,Appel note de bas de p + 11 pt,Italic,Appel note de bas de p1,Appel note de bas de p2,Footnote,o"/>
    <w:basedOn w:val="DefaultParagraphFont"/>
    <w:uiPriority w:val="99"/>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qForma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link w:val="AppendixNoChar"/>
    <w:qFormat/>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
    <w:qFormat/>
    <w:rsid w:val="009C185B"/>
    <w:pPr>
      <w:spacing w:before="280"/>
    </w:pPr>
  </w:style>
  <w:style w:type="paragraph" w:customStyle="1" w:styleId="Proposal">
    <w:name w:val="Proposal"/>
    <w:basedOn w:val="Normal"/>
    <w:next w:val="Normal"/>
    <w:link w:val="ProposalChar"/>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qForma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customStyle="1" w:styleId="TabletextChar">
    <w:name w:val="Table_text Char"/>
    <w:link w:val="Tabletext"/>
    <w:qFormat/>
    <w:locked/>
    <w:rsid w:val="00D701D6"/>
    <w:rPr>
      <w:rFonts w:ascii="Times New Roman" w:hAnsi="Times New Roman"/>
      <w:lang w:val="en-GB" w:eastAsia="en-US"/>
    </w:rPr>
  </w:style>
  <w:style w:type="character" w:customStyle="1" w:styleId="TableheadChar">
    <w:name w:val="Table_head Char"/>
    <w:link w:val="Tablehead"/>
    <w:locked/>
    <w:rsid w:val="00D701D6"/>
    <w:rPr>
      <w:rFonts w:ascii="Times New Roman Bold" w:hAnsi="Times New Roman Bold" w:cs="Times New Roman Bold"/>
      <w:b/>
      <w:lang w:val="en-GB" w:eastAsia="en-US"/>
    </w:rPr>
  </w:style>
  <w:style w:type="character" w:customStyle="1" w:styleId="enumlev1Char">
    <w:name w:val="enumlev1 Char"/>
    <w:basedOn w:val="DefaultParagraphFont"/>
    <w:link w:val="enumlev1"/>
    <w:locked/>
    <w:rsid w:val="00D701D6"/>
    <w:rPr>
      <w:rFonts w:ascii="Times New Roman" w:hAnsi="Times New Roman"/>
      <w:sz w:val="24"/>
      <w:lang w:val="en-GB" w:eastAsia="en-US"/>
    </w:rPr>
  </w:style>
  <w:style w:type="character" w:customStyle="1" w:styleId="ProposalChar">
    <w:name w:val="Proposal Char"/>
    <w:basedOn w:val="DefaultParagraphFont"/>
    <w:link w:val="Proposal"/>
    <w:locked/>
    <w:rsid w:val="00D701D6"/>
    <w:rPr>
      <w:rFonts w:ascii="Times New Roman" w:hAnsi="Times New Roman Bold"/>
      <w:b/>
      <w:sz w:val="24"/>
      <w:lang w:val="en-GB" w:eastAsia="en-US"/>
    </w:rPr>
  </w:style>
  <w:style w:type="character" w:customStyle="1" w:styleId="AppendixNoChar">
    <w:name w:val="Appendix_No Char"/>
    <w:basedOn w:val="DefaultParagraphFont"/>
    <w:link w:val="AppendixNo"/>
    <w:locked/>
    <w:rsid w:val="00D701D6"/>
    <w:rPr>
      <w:rFonts w:ascii="Times New Roman" w:hAnsi="Times New Roman"/>
      <w:caps/>
      <w:sz w:val="28"/>
      <w:lang w:val="en-GB" w:eastAsia="en-US"/>
    </w:rPr>
  </w:style>
  <w:style w:type="character" w:customStyle="1" w:styleId="Heading1Char">
    <w:name w:val="Heading 1 Char"/>
    <w:basedOn w:val="DefaultParagraphFont"/>
    <w:link w:val="Heading1"/>
    <w:rsid w:val="00D701D6"/>
    <w:rPr>
      <w:rFonts w:ascii="Times New Roman" w:hAnsi="Times New Roman"/>
      <w:b/>
      <w:sz w:val="28"/>
      <w:lang w:val="en-GB" w:eastAsia="en-US"/>
    </w:rPr>
  </w:style>
  <w:style w:type="character" w:customStyle="1" w:styleId="Heading2Char">
    <w:name w:val="Heading 2 Char"/>
    <w:basedOn w:val="DefaultParagraphFont"/>
    <w:link w:val="Heading2"/>
    <w:rsid w:val="00D701D6"/>
    <w:rPr>
      <w:rFonts w:ascii="Times New Roman" w:hAnsi="Times New Roman"/>
      <w:b/>
      <w:sz w:val="24"/>
      <w:lang w:val="en-GB" w:eastAsia="en-US"/>
    </w:rPr>
  </w:style>
  <w:style w:type="character" w:customStyle="1" w:styleId="href">
    <w:name w:val="href"/>
    <w:basedOn w:val="DefaultParagraphFont"/>
    <w:rsid w:val="00D701D6"/>
  </w:style>
  <w:style w:type="character" w:customStyle="1" w:styleId="NormalaftertitleChar">
    <w:name w:val="Normal after title Char"/>
    <w:basedOn w:val="DefaultParagraphFont"/>
    <w:link w:val="Normalaftertitle0"/>
    <w:rsid w:val="00D701D6"/>
    <w:rPr>
      <w:rFonts w:ascii="Times New Roman" w:hAnsi="Times New Roman"/>
      <w:sz w:val="24"/>
      <w:lang w:val="en-GB" w:eastAsia="en-US"/>
    </w:rPr>
  </w:style>
  <w:style w:type="character" w:customStyle="1" w:styleId="ChaptitleChar">
    <w:name w:val="Chap_title Char"/>
    <w:basedOn w:val="DefaultParagraphFont"/>
    <w:link w:val="Chaptitle"/>
    <w:uiPriority w:val="99"/>
    <w:locked/>
    <w:rsid w:val="00D701D6"/>
    <w:rPr>
      <w:rFonts w:ascii="Times New Roman" w:hAnsi="Times New Roman"/>
      <w:b/>
      <w:sz w:val="28"/>
      <w:lang w:val="en-GB" w:eastAsia="en-US"/>
    </w:rPr>
  </w:style>
  <w:style w:type="paragraph" w:styleId="Revision">
    <w:name w:val="Revision"/>
    <w:hidden/>
    <w:uiPriority w:val="99"/>
    <w:semiHidden/>
    <w:rsid w:val="0043178C"/>
    <w:rPr>
      <w:rFonts w:ascii="Times New Roman" w:hAnsi="Times New Roman"/>
      <w:sz w:val="24"/>
      <w:lang w:val="en-GB" w:eastAsia="en-US"/>
    </w:rPr>
  </w:style>
  <w:style w:type="table" w:styleId="TableGrid">
    <w:name w:val="Table Grid"/>
    <w:basedOn w:val="TableNormal"/>
    <w:rsid w:val="00001B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D25B21"/>
    <w:rPr>
      <w:color w:val="0000FF" w:themeColor="hyperlink"/>
      <w:u w:val="single"/>
    </w:rPr>
  </w:style>
  <w:style w:type="character" w:styleId="UnresolvedMention">
    <w:name w:val="Unresolved Mention"/>
    <w:basedOn w:val="DefaultParagraphFont"/>
    <w:uiPriority w:val="99"/>
    <w:semiHidden/>
    <w:unhideWhenUsed/>
    <w:rsid w:val="00D25B21"/>
    <w:rPr>
      <w:color w:val="605E5C"/>
      <w:shd w:val="clear" w:color="auto" w:fill="E1DFDD"/>
    </w:rPr>
  </w:style>
  <w:style w:type="character" w:styleId="FollowedHyperlink">
    <w:name w:val="FollowedHyperlink"/>
    <w:basedOn w:val="DefaultParagraphFont"/>
    <w:semiHidden/>
    <w:unhideWhenUsed/>
    <w:rsid w:val="00D25B21"/>
    <w:rPr>
      <w:color w:val="800080" w:themeColor="followedHyperlink"/>
      <w:u w:val="single"/>
    </w:rPr>
  </w:style>
  <w:style w:type="character" w:styleId="CommentReference">
    <w:name w:val="annotation reference"/>
    <w:basedOn w:val="DefaultParagraphFont"/>
    <w:semiHidden/>
    <w:unhideWhenUsed/>
    <w:rsid w:val="00E71EB7"/>
    <w:rPr>
      <w:sz w:val="16"/>
      <w:szCs w:val="16"/>
    </w:rPr>
  </w:style>
  <w:style w:type="paragraph" w:styleId="CommentText">
    <w:name w:val="annotation text"/>
    <w:basedOn w:val="Normal"/>
    <w:link w:val="CommentTextChar"/>
    <w:semiHidden/>
    <w:unhideWhenUsed/>
    <w:rsid w:val="00E71EB7"/>
    <w:rPr>
      <w:sz w:val="20"/>
    </w:rPr>
  </w:style>
  <w:style w:type="character" w:customStyle="1" w:styleId="CommentTextChar">
    <w:name w:val="Comment Text Char"/>
    <w:basedOn w:val="DefaultParagraphFont"/>
    <w:link w:val="CommentText"/>
    <w:semiHidden/>
    <w:rsid w:val="00E71EB7"/>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71EB7"/>
    <w:rPr>
      <w:b/>
      <w:bCs/>
    </w:rPr>
  </w:style>
  <w:style w:type="character" w:customStyle="1" w:styleId="CommentSubjectChar">
    <w:name w:val="Comment Subject Char"/>
    <w:basedOn w:val="CommentTextChar"/>
    <w:link w:val="CommentSubject"/>
    <w:semiHidden/>
    <w:rsid w:val="00E71EB7"/>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1E85A1-04A6-44ED-8918-98A1048296A5}">
  <ds:schemaRefs>
    <ds:schemaRef ds:uri="http://schemas.microsoft.com/office/2006/metadata/properties"/>
    <ds:schemaRef ds:uri="http://schemas.microsoft.com/office/infopath/2007/PartnerControls"/>
    <ds:schemaRef ds:uri="4c6a61cb-1973-4fc6-92ae-f4d7a4471404"/>
  </ds:schemaRefs>
</ds:datastoreItem>
</file>

<file path=customXml/itemProps2.xml><?xml version="1.0" encoding="utf-8"?>
<ds:datastoreItem xmlns:ds="http://schemas.openxmlformats.org/officeDocument/2006/customXml" ds:itemID="{0945CFC2-368A-4CDC-9580-2BC01D4D5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E4BFB4-A77B-4E8E-B433-D16D7B03D4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PE_BR_INPUT</Template>
  <TotalTime>17</TotalTime>
  <Pages>9</Pages>
  <Words>2046</Words>
  <Characters>11278</Characters>
  <Application>Microsoft Office Word</Application>
  <DocSecurity>0</DocSecurity>
  <Lines>469</Lines>
  <Paragraphs>333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12991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DON CIO</cp:lastModifiedBy>
  <cp:revision>4</cp:revision>
  <cp:lastPrinted>2008-02-21T14:04:00Z</cp:lastPrinted>
  <dcterms:created xsi:type="dcterms:W3CDTF">2026-02-18T23:52:00Z</dcterms:created>
  <dcterms:modified xsi:type="dcterms:W3CDTF">2026-02-19T20:55:00Z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y fmtid="{D5CDD505-2E9C-101B-9397-08002B2CF9AE}" pid="6" name="MSIP_Label_9e3fe282-78a3-46c2-a95b-f1092c13d694_Enabled">
    <vt:lpwstr>true</vt:lpwstr>
  </property>
  <property fmtid="{D5CDD505-2E9C-101B-9397-08002B2CF9AE}" pid="7" name="MSIP_Label_9e3fe282-78a3-46c2-a95b-f1092c13d694_SetDate">
    <vt:lpwstr>2025-11-25T01:32:56Z</vt:lpwstr>
  </property>
  <property fmtid="{D5CDD505-2E9C-101B-9397-08002B2CF9AE}" pid="8" name="MSIP_Label_9e3fe282-78a3-46c2-a95b-f1092c13d694_Method">
    <vt:lpwstr>Privileged</vt:lpwstr>
  </property>
  <property fmtid="{D5CDD505-2E9C-101B-9397-08002B2CF9AE}" pid="9" name="MSIP_Label_9e3fe282-78a3-46c2-a95b-f1092c13d694_Name">
    <vt:lpwstr>THALES-CORE-07</vt:lpwstr>
  </property>
  <property fmtid="{D5CDD505-2E9C-101B-9397-08002B2CF9AE}" pid="10" name="MSIP_Label_9e3fe282-78a3-46c2-a95b-f1092c13d694_SiteId">
    <vt:lpwstr>6e603289-5e46-4e26-ac7c-03a85420a9a5</vt:lpwstr>
  </property>
  <property fmtid="{D5CDD505-2E9C-101B-9397-08002B2CF9AE}" pid="11" name="MSIP_Label_9e3fe282-78a3-46c2-a95b-f1092c13d694_ActionId">
    <vt:lpwstr>3506ecd0-2f34-4db8-82ec-dcb6bbcbbac4</vt:lpwstr>
  </property>
  <property fmtid="{D5CDD505-2E9C-101B-9397-08002B2CF9AE}" pid="12" name="MSIP_Label_9e3fe282-78a3-46c2-a95b-f1092c13d694_ContentBits">
    <vt:lpwstr>0</vt:lpwstr>
  </property>
  <property fmtid="{D5CDD505-2E9C-101B-9397-08002B2CF9AE}" pid="13" name="Thales-Sensitivity">
    <vt:lpwstr>{TGOPEN-UM}</vt:lpwstr>
  </property>
</Properties>
</file>