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386"/>
        <w:gridCol w:w="5004"/>
      </w:tblGrid>
      <w:tr w:rsidR="00E90428" w:rsidRPr="00866DCF" w14:paraId="2F6EDCF6" w14:textId="77777777" w:rsidTr="00476ABB">
        <w:trPr>
          <w:trHeight w:val="459"/>
        </w:trPr>
        <w:tc>
          <w:tcPr>
            <w:tcW w:w="9390" w:type="dxa"/>
            <w:gridSpan w:val="2"/>
            <w:tcBorders>
              <w:top w:val="single" w:sz="12" w:space="0" w:color="auto"/>
              <w:left w:val="double" w:sz="6" w:space="0" w:color="auto"/>
              <w:bottom w:val="single" w:sz="6" w:space="0" w:color="auto"/>
              <w:right w:val="double" w:sz="6" w:space="0" w:color="auto"/>
            </w:tcBorders>
            <w:shd w:val="clear" w:color="auto" w:fill="C0C0C0"/>
            <w:hideMark/>
          </w:tcPr>
          <w:p w14:paraId="5680B21B" w14:textId="77777777" w:rsidR="00E90428" w:rsidRPr="00866DCF" w:rsidRDefault="00E90428" w:rsidP="00476ABB">
            <w:pPr>
              <w:rPr>
                <w:b/>
              </w:rPr>
            </w:pPr>
            <w:r>
              <w:br w:type="page"/>
            </w:r>
            <w:r w:rsidRPr="00866DCF">
              <w:br w:type="page"/>
            </w:r>
            <w:r w:rsidRPr="00866DCF">
              <w:rPr>
                <w:b/>
              </w:rPr>
              <w:t>U.S. Radiocommunications Sector</w:t>
            </w:r>
          </w:p>
          <w:p w14:paraId="223D944C" w14:textId="77777777" w:rsidR="00E90428" w:rsidRPr="00866DCF" w:rsidRDefault="00E90428" w:rsidP="00476ABB">
            <w:pPr>
              <w:rPr>
                <w:b/>
              </w:rPr>
            </w:pPr>
            <w:r w:rsidRPr="00866DCF">
              <w:rPr>
                <w:b/>
              </w:rPr>
              <w:t>Fact Sheet</w:t>
            </w:r>
          </w:p>
        </w:tc>
      </w:tr>
      <w:tr w:rsidR="00E90428" w:rsidRPr="00866DCF" w14:paraId="4C168819" w14:textId="77777777" w:rsidTr="00476ABB">
        <w:trPr>
          <w:trHeight w:val="348"/>
        </w:trPr>
        <w:tc>
          <w:tcPr>
            <w:tcW w:w="4386" w:type="dxa"/>
            <w:tcBorders>
              <w:top w:val="single" w:sz="6" w:space="0" w:color="auto"/>
              <w:left w:val="double" w:sz="6" w:space="0" w:color="auto"/>
              <w:bottom w:val="single" w:sz="6" w:space="0" w:color="auto"/>
              <w:right w:val="single" w:sz="6" w:space="0" w:color="auto"/>
            </w:tcBorders>
            <w:hideMark/>
          </w:tcPr>
          <w:p w14:paraId="4B1F896E" w14:textId="77777777" w:rsidR="00E90428" w:rsidRPr="00866DCF" w:rsidRDefault="00E90428" w:rsidP="00476ABB">
            <w:pPr>
              <w:rPr>
                <w:lang w:val="en-US"/>
              </w:rPr>
            </w:pPr>
            <w:r w:rsidRPr="00866DCF">
              <w:rPr>
                <w:b/>
                <w:lang w:val="en-US"/>
              </w:rPr>
              <w:t>Working Party</w:t>
            </w:r>
            <w:proofErr w:type="gramStart"/>
            <w:r w:rsidRPr="00866DCF">
              <w:rPr>
                <w:b/>
                <w:lang w:val="en-US"/>
              </w:rPr>
              <w:t>:</w:t>
            </w:r>
            <w:r w:rsidRPr="00866DCF">
              <w:rPr>
                <w:lang w:val="en-US"/>
              </w:rPr>
              <w:t xml:space="preserve">  ITU</w:t>
            </w:r>
            <w:proofErr w:type="gramEnd"/>
            <w:r w:rsidRPr="00866DCF">
              <w:rPr>
                <w:lang w:val="en-US"/>
              </w:rPr>
              <w:t>-R WP-5B</w:t>
            </w:r>
          </w:p>
        </w:tc>
        <w:tc>
          <w:tcPr>
            <w:tcW w:w="5004" w:type="dxa"/>
            <w:tcBorders>
              <w:top w:val="single" w:sz="6" w:space="0" w:color="auto"/>
              <w:left w:val="single" w:sz="6" w:space="0" w:color="auto"/>
              <w:bottom w:val="single" w:sz="6" w:space="0" w:color="auto"/>
              <w:right w:val="double" w:sz="6" w:space="0" w:color="auto"/>
            </w:tcBorders>
            <w:hideMark/>
          </w:tcPr>
          <w:p w14:paraId="13E8266B" w14:textId="77777777" w:rsidR="00E90428" w:rsidRPr="00866DCF" w:rsidRDefault="00E90428" w:rsidP="00476ABB">
            <w:pPr>
              <w:rPr>
                <w:lang w:val="en-US"/>
              </w:rPr>
            </w:pPr>
            <w:r w:rsidRPr="00866DCF">
              <w:rPr>
                <w:b/>
                <w:lang w:val="en-US"/>
              </w:rPr>
              <w:t>Document No:</w:t>
            </w:r>
            <w:r w:rsidRPr="00866DCF">
              <w:rPr>
                <w:lang w:val="en-US"/>
              </w:rPr>
              <w:t xml:space="preserve"> USWP5B3</w:t>
            </w:r>
            <w:r>
              <w:rPr>
                <w:lang w:val="en-US"/>
              </w:rPr>
              <w:t>6</w:t>
            </w:r>
            <w:r w:rsidRPr="00866DCF">
              <w:rPr>
                <w:lang w:val="en-US"/>
              </w:rPr>
              <w:t>-</w:t>
            </w:r>
            <w:r>
              <w:rPr>
                <w:lang w:val="en-US"/>
              </w:rPr>
              <w:t>XX</w:t>
            </w:r>
          </w:p>
        </w:tc>
      </w:tr>
      <w:tr w:rsidR="00E90428" w:rsidRPr="00866DCF" w14:paraId="3F1D1141" w14:textId="77777777" w:rsidTr="00476ABB">
        <w:trPr>
          <w:trHeight w:val="378"/>
        </w:trPr>
        <w:tc>
          <w:tcPr>
            <w:tcW w:w="4386" w:type="dxa"/>
            <w:tcBorders>
              <w:top w:val="single" w:sz="6" w:space="0" w:color="auto"/>
              <w:left w:val="double" w:sz="6" w:space="0" w:color="auto"/>
              <w:bottom w:val="single" w:sz="6" w:space="0" w:color="auto"/>
              <w:right w:val="single" w:sz="6" w:space="0" w:color="auto"/>
            </w:tcBorders>
            <w:hideMark/>
          </w:tcPr>
          <w:p w14:paraId="17700DE3" w14:textId="5E0D772B" w:rsidR="00E90428" w:rsidRPr="00866DCF" w:rsidRDefault="00E90428" w:rsidP="00476ABB">
            <w:pPr>
              <w:rPr>
                <w:lang w:val="en-US"/>
              </w:rPr>
            </w:pPr>
            <w:proofErr w:type="spellStart"/>
            <w:r w:rsidRPr="00866DCF">
              <w:rPr>
                <w:b/>
                <w:lang w:val="pt-BR"/>
              </w:rPr>
              <w:t>Ref</w:t>
            </w:r>
            <w:proofErr w:type="spellEnd"/>
            <w:r w:rsidRPr="00866DCF">
              <w:rPr>
                <w:b/>
                <w:lang w:val="pt-BR"/>
              </w:rPr>
              <w:t>:</w:t>
            </w:r>
            <w:r w:rsidRPr="00866DCF">
              <w:rPr>
                <w:lang w:val="pt-BR"/>
              </w:rPr>
              <w:t xml:space="preserve"> </w:t>
            </w:r>
            <w:r>
              <w:rPr>
                <w:lang w:val="pt-BR"/>
              </w:rPr>
              <w:t>5B/435 (</w:t>
            </w:r>
            <w:proofErr w:type="spellStart"/>
            <w:r>
              <w:rPr>
                <w:lang w:val="pt-BR"/>
              </w:rPr>
              <w:t>Annex</w:t>
            </w:r>
            <w:proofErr w:type="spellEnd"/>
            <w:r>
              <w:rPr>
                <w:lang w:val="pt-BR"/>
              </w:rPr>
              <w:t xml:space="preserve"> 2.8)</w:t>
            </w:r>
          </w:p>
        </w:tc>
        <w:tc>
          <w:tcPr>
            <w:tcW w:w="5004" w:type="dxa"/>
            <w:tcBorders>
              <w:top w:val="single" w:sz="6" w:space="0" w:color="auto"/>
              <w:left w:val="single" w:sz="6" w:space="0" w:color="auto"/>
              <w:bottom w:val="single" w:sz="6" w:space="0" w:color="auto"/>
              <w:right w:val="double" w:sz="6" w:space="0" w:color="auto"/>
            </w:tcBorders>
            <w:hideMark/>
          </w:tcPr>
          <w:p w14:paraId="40D17908" w14:textId="77777777" w:rsidR="00E90428" w:rsidRPr="00866DCF" w:rsidRDefault="00E90428" w:rsidP="00476ABB">
            <w:pPr>
              <w:rPr>
                <w:lang w:val="en-US"/>
              </w:rPr>
            </w:pPr>
            <w:r w:rsidRPr="00866DCF">
              <w:rPr>
                <w:b/>
                <w:lang w:val="en-US"/>
              </w:rPr>
              <w:t>Date:</w:t>
            </w:r>
            <w:r w:rsidRPr="00866DCF">
              <w:rPr>
                <w:lang w:val="en-US"/>
              </w:rPr>
              <w:t xml:space="preserve"> 1</w:t>
            </w:r>
            <w:r>
              <w:rPr>
                <w:lang w:val="en-US"/>
              </w:rPr>
              <w:t>9</w:t>
            </w:r>
            <w:r w:rsidRPr="00866DCF">
              <w:rPr>
                <w:lang w:val="en-US"/>
              </w:rPr>
              <w:t xml:space="preserve"> </w:t>
            </w:r>
            <w:r>
              <w:rPr>
                <w:lang w:val="en-US"/>
              </w:rPr>
              <w:t>February</w:t>
            </w:r>
            <w:r w:rsidRPr="00866DCF">
              <w:rPr>
                <w:lang w:val="en-US"/>
              </w:rPr>
              <w:t xml:space="preserve"> 202</w:t>
            </w:r>
            <w:r>
              <w:rPr>
                <w:lang w:val="en-US"/>
              </w:rPr>
              <w:t>6</w:t>
            </w:r>
          </w:p>
        </w:tc>
      </w:tr>
      <w:tr w:rsidR="00E90428" w:rsidRPr="00866DCF" w14:paraId="01558E36" w14:textId="77777777" w:rsidTr="00476ABB">
        <w:trPr>
          <w:trHeight w:val="459"/>
        </w:trPr>
        <w:tc>
          <w:tcPr>
            <w:tcW w:w="9390" w:type="dxa"/>
            <w:gridSpan w:val="2"/>
            <w:tcBorders>
              <w:top w:val="single" w:sz="6" w:space="0" w:color="auto"/>
              <w:left w:val="double" w:sz="6" w:space="0" w:color="auto"/>
              <w:bottom w:val="single" w:sz="6" w:space="0" w:color="auto"/>
              <w:right w:val="double" w:sz="6" w:space="0" w:color="auto"/>
            </w:tcBorders>
            <w:hideMark/>
          </w:tcPr>
          <w:p w14:paraId="592BD349" w14:textId="24925968" w:rsidR="00E90428" w:rsidRPr="00866DCF" w:rsidRDefault="00E90428" w:rsidP="00476ABB">
            <w:r w:rsidRPr="00866DCF">
              <w:rPr>
                <w:b/>
                <w:bCs/>
              </w:rPr>
              <w:t>Document Title:</w:t>
            </w:r>
            <w:r w:rsidRPr="00866DCF">
              <w:rPr>
                <w:bCs/>
              </w:rPr>
              <w:t xml:space="preserve"> </w:t>
            </w:r>
            <w:r w:rsidRPr="00AD22E3">
              <w:rPr>
                <w:lang w:eastAsia="zh-CN"/>
              </w:rPr>
              <w:t xml:space="preserve">WORKING DOCUMENT TOWARDS A PRELIMINARY DRAFT NEW </w:t>
            </w:r>
            <w:r w:rsidRPr="00AD22E3">
              <w:rPr>
                <w:lang w:eastAsia="zh-CN"/>
              </w:rPr>
              <w:br/>
              <w:t xml:space="preserve">REPORT ITU-R </w:t>
            </w:r>
            <w:proofErr w:type="gramStart"/>
            <w:r w:rsidRPr="00AD22E3">
              <w:rPr>
                <w:lang w:eastAsia="zh-CN"/>
              </w:rPr>
              <w:t>M.[</w:t>
            </w:r>
            <w:proofErr w:type="gramEnd"/>
            <w:r w:rsidRPr="00AD22E3">
              <w:rPr>
                <w:lang w:eastAsia="zh-CN"/>
              </w:rPr>
              <w:t>MODERNIZATION OF HF AM(OR)S]</w:t>
            </w:r>
          </w:p>
        </w:tc>
      </w:tr>
      <w:tr w:rsidR="00E90428" w:rsidRPr="0012587D" w14:paraId="256D980D" w14:textId="77777777" w:rsidTr="00476ABB">
        <w:trPr>
          <w:trHeight w:val="1960"/>
        </w:trPr>
        <w:tc>
          <w:tcPr>
            <w:tcW w:w="4386" w:type="dxa"/>
            <w:tcBorders>
              <w:top w:val="single" w:sz="6" w:space="0" w:color="auto"/>
              <w:left w:val="double" w:sz="6" w:space="0" w:color="auto"/>
              <w:bottom w:val="single" w:sz="6" w:space="0" w:color="auto"/>
              <w:right w:val="single" w:sz="6" w:space="0" w:color="auto"/>
            </w:tcBorders>
          </w:tcPr>
          <w:p w14:paraId="4A3D564E" w14:textId="77777777" w:rsidR="00E90428" w:rsidRPr="00866DCF" w:rsidRDefault="00E90428" w:rsidP="00476ABB">
            <w:pPr>
              <w:rPr>
                <w:bCs/>
                <w:iCs/>
                <w:lang w:val="en-US"/>
              </w:rPr>
            </w:pPr>
            <w:r w:rsidRPr="00866DCF">
              <w:rPr>
                <w:b/>
                <w:lang w:val="en-US"/>
              </w:rPr>
              <w:t>Author(s)/Contributors(s):</w:t>
            </w:r>
          </w:p>
          <w:p w14:paraId="2E24BA04" w14:textId="77777777" w:rsidR="00E90428" w:rsidRPr="00866DCF" w:rsidRDefault="00E90428" w:rsidP="00476ABB">
            <w:pPr>
              <w:rPr>
                <w:bCs/>
                <w:iCs/>
                <w:lang w:val="en-US"/>
              </w:rPr>
            </w:pPr>
            <w:r w:rsidRPr="00866DCF">
              <w:rPr>
                <w:bCs/>
                <w:iCs/>
                <w:lang w:val="en-US"/>
              </w:rPr>
              <w:t>Fumie Wingo</w:t>
            </w:r>
          </w:p>
          <w:p w14:paraId="5200FBED" w14:textId="77777777" w:rsidR="00E90428" w:rsidRPr="00866DCF" w:rsidRDefault="00E90428" w:rsidP="00476ABB">
            <w:pPr>
              <w:rPr>
                <w:bCs/>
                <w:iCs/>
                <w:lang w:val="en-US"/>
              </w:rPr>
            </w:pPr>
            <w:r w:rsidRPr="00866DCF">
              <w:rPr>
                <w:bCs/>
                <w:iCs/>
                <w:lang w:val="en-US"/>
              </w:rPr>
              <w:t xml:space="preserve">DON CIO </w:t>
            </w:r>
          </w:p>
          <w:p w14:paraId="0ACD9016" w14:textId="77777777" w:rsidR="00E90428" w:rsidRPr="00866DCF" w:rsidRDefault="00E90428" w:rsidP="00476ABB">
            <w:pPr>
              <w:rPr>
                <w:bCs/>
                <w:iCs/>
                <w:lang w:val="en-US"/>
              </w:rPr>
            </w:pPr>
            <w:r w:rsidRPr="00866DCF">
              <w:rPr>
                <w:bCs/>
                <w:iCs/>
                <w:lang w:val="en-US"/>
              </w:rPr>
              <w:t xml:space="preserve">Taylor King </w:t>
            </w:r>
          </w:p>
          <w:p w14:paraId="0B1D5F6E" w14:textId="77777777" w:rsidR="00E90428" w:rsidRPr="00866DCF" w:rsidRDefault="00E90428" w:rsidP="00476ABB">
            <w:pPr>
              <w:rPr>
                <w:bCs/>
                <w:iCs/>
                <w:lang w:val="en-US"/>
              </w:rPr>
            </w:pPr>
            <w:r w:rsidRPr="00866DCF">
              <w:rPr>
                <w:bCs/>
                <w:iCs/>
                <w:lang w:val="en-US"/>
              </w:rPr>
              <w:t>ACES for DON CIO</w:t>
            </w:r>
          </w:p>
          <w:p w14:paraId="00E2C4B9" w14:textId="77777777" w:rsidR="00E90428" w:rsidRPr="00866DCF" w:rsidRDefault="00E90428" w:rsidP="00476ABB">
            <w:pPr>
              <w:rPr>
                <w:bCs/>
                <w:iCs/>
                <w:lang w:val="en-US"/>
              </w:rPr>
            </w:pPr>
            <w:r w:rsidRPr="00866DCF">
              <w:rPr>
                <w:bCs/>
                <w:iCs/>
                <w:lang w:val="en-US"/>
              </w:rPr>
              <w:t xml:space="preserve">Robert Leck </w:t>
            </w:r>
          </w:p>
          <w:p w14:paraId="16A1A4CF" w14:textId="77777777" w:rsidR="00E90428" w:rsidRDefault="00E90428" w:rsidP="00476ABB">
            <w:pPr>
              <w:rPr>
                <w:bCs/>
                <w:iCs/>
                <w:lang w:val="en-US"/>
              </w:rPr>
            </w:pPr>
            <w:r w:rsidRPr="00866DCF">
              <w:rPr>
                <w:bCs/>
                <w:iCs/>
                <w:lang w:val="en-US"/>
              </w:rPr>
              <w:t>ACES for DON CIO</w:t>
            </w:r>
          </w:p>
          <w:p w14:paraId="20166D8C" w14:textId="747FD45C" w:rsidR="00FD4ECD" w:rsidRPr="00FD4ECD" w:rsidRDefault="00FD4ECD" w:rsidP="00FD4ECD">
            <w:pPr>
              <w:rPr>
                <w:bCs/>
                <w:lang w:val="en-US"/>
              </w:rPr>
            </w:pPr>
            <w:r w:rsidRPr="00FD4ECD">
              <w:rPr>
                <w:bCs/>
                <w:lang w:val="en-US"/>
              </w:rPr>
              <w:t>Carmelo Rivera</w:t>
            </w:r>
          </w:p>
          <w:p w14:paraId="4ABF185C" w14:textId="5A51C5B7" w:rsidR="00FD4ECD" w:rsidRPr="00FD4ECD" w:rsidRDefault="00FD4ECD" w:rsidP="00476ABB">
            <w:pPr>
              <w:rPr>
                <w:bCs/>
                <w:lang w:val="en-US"/>
              </w:rPr>
            </w:pPr>
            <w:r w:rsidRPr="00FD4ECD">
              <w:rPr>
                <w:bCs/>
                <w:lang w:val="en-US"/>
              </w:rPr>
              <w:t>AC</w:t>
            </w:r>
            <w:r>
              <w:rPr>
                <w:bCs/>
                <w:lang w:val="en-US"/>
              </w:rPr>
              <w:t>ES for DON CIO</w:t>
            </w:r>
          </w:p>
          <w:p w14:paraId="523C4422" w14:textId="77777777" w:rsidR="00E90428" w:rsidRPr="00866DCF" w:rsidRDefault="00E90428" w:rsidP="00476ABB">
            <w:pPr>
              <w:rPr>
                <w:bCs/>
                <w:iCs/>
                <w:lang w:val="en-US"/>
              </w:rPr>
            </w:pPr>
            <w:r w:rsidRPr="00866DCF">
              <w:rPr>
                <w:bCs/>
                <w:iCs/>
                <w:lang w:val="en-US"/>
              </w:rPr>
              <w:t>Hank Beard</w:t>
            </w:r>
          </w:p>
          <w:p w14:paraId="6D0EB4C3" w14:textId="77777777" w:rsidR="00E90428" w:rsidRPr="00866DCF" w:rsidRDefault="00E90428" w:rsidP="00476ABB">
            <w:pPr>
              <w:rPr>
                <w:bCs/>
                <w:iCs/>
                <w:lang w:val="en-US"/>
              </w:rPr>
            </w:pPr>
            <w:r w:rsidRPr="00866DCF">
              <w:rPr>
                <w:bCs/>
                <w:iCs/>
                <w:lang w:val="en-US"/>
              </w:rPr>
              <w:t>HII for DON CIO</w:t>
            </w:r>
          </w:p>
          <w:p w14:paraId="68398E47" w14:textId="77777777" w:rsidR="00E90428" w:rsidRPr="00866DCF" w:rsidRDefault="00E90428" w:rsidP="00476ABB">
            <w:pPr>
              <w:rPr>
                <w:bCs/>
                <w:iCs/>
                <w:lang w:val="en-US"/>
              </w:rPr>
            </w:pPr>
          </w:p>
        </w:tc>
        <w:tc>
          <w:tcPr>
            <w:tcW w:w="5004" w:type="dxa"/>
            <w:tcBorders>
              <w:top w:val="single" w:sz="6" w:space="0" w:color="auto"/>
              <w:left w:val="single" w:sz="6" w:space="0" w:color="auto"/>
              <w:bottom w:val="single" w:sz="6" w:space="0" w:color="auto"/>
              <w:right w:val="double" w:sz="6" w:space="0" w:color="auto"/>
            </w:tcBorders>
          </w:tcPr>
          <w:p w14:paraId="03143A4D" w14:textId="77777777" w:rsidR="00E90428" w:rsidRPr="0012587D" w:rsidRDefault="00E90428" w:rsidP="00476ABB">
            <w:pPr>
              <w:rPr>
                <w:bCs/>
                <w:lang w:val="fr-FR"/>
                <w:rPrChange w:id="0" w:author="DON CIO" w:date="2026-02-19T23:38:00Z" w16du:dateUtc="2026-02-19T22:38:00Z">
                  <w:rPr>
                    <w:bCs/>
                    <w:lang w:val="en-US"/>
                  </w:rPr>
                </w:rPrChange>
              </w:rPr>
            </w:pPr>
          </w:p>
          <w:p w14:paraId="3A0D3CCB" w14:textId="77777777" w:rsidR="00E90428" w:rsidRPr="00866DCF" w:rsidRDefault="00E90428" w:rsidP="00476ABB">
            <w:pPr>
              <w:rPr>
                <w:bCs/>
                <w:lang w:val="fr-FR"/>
              </w:rPr>
            </w:pPr>
            <w:r w:rsidRPr="00866DCF">
              <w:rPr>
                <w:bCs/>
                <w:lang w:val="fr-FR"/>
              </w:rPr>
              <w:t>Phone: 703-697-0066</w:t>
            </w:r>
          </w:p>
          <w:p w14:paraId="28E200A8" w14:textId="77777777" w:rsidR="00E90428" w:rsidRPr="00866DCF" w:rsidRDefault="00E90428" w:rsidP="00476ABB">
            <w:pPr>
              <w:rPr>
                <w:bCs/>
                <w:lang w:val="fr-FR"/>
              </w:rPr>
            </w:pPr>
            <w:r w:rsidRPr="00866DCF">
              <w:rPr>
                <w:bCs/>
                <w:lang w:val="fr-FR"/>
              </w:rPr>
              <w:t xml:space="preserve">E-mail: </w:t>
            </w:r>
            <w:r>
              <w:fldChar w:fldCharType="begin"/>
            </w:r>
            <w:r w:rsidRPr="0012587D">
              <w:rPr>
                <w:lang w:val="fr-FR"/>
                <w:rPrChange w:id="1" w:author="DON CIO" w:date="2026-02-19T23:38:00Z" w16du:dateUtc="2026-02-19T22:38:00Z">
                  <w:rPr/>
                </w:rPrChange>
              </w:rPr>
              <w:instrText>HYPERLINK "mailto:fumie.n.wingo.civ@us.navy.mil"</w:instrText>
            </w:r>
            <w:r>
              <w:fldChar w:fldCharType="separate"/>
            </w:r>
            <w:r w:rsidRPr="00866DCF">
              <w:rPr>
                <w:rStyle w:val="Hyperlink"/>
                <w:bCs/>
                <w:lang w:val="fr-FR"/>
              </w:rPr>
              <w:t>fumie.n.wingo.civ@us.navy.mil</w:t>
            </w:r>
            <w:r>
              <w:fldChar w:fldCharType="end"/>
            </w:r>
            <w:r w:rsidRPr="00866DCF">
              <w:rPr>
                <w:bCs/>
                <w:lang w:val="fr-FR"/>
              </w:rPr>
              <w:t xml:space="preserve"> </w:t>
            </w:r>
          </w:p>
          <w:p w14:paraId="013FED66" w14:textId="77777777" w:rsidR="00E90428" w:rsidRPr="00866DCF" w:rsidRDefault="00E90428" w:rsidP="00476ABB">
            <w:pPr>
              <w:rPr>
                <w:bCs/>
                <w:lang w:val="fr-FR"/>
              </w:rPr>
            </w:pPr>
            <w:r w:rsidRPr="00866DCF">
              <w:rPr>
                <w:bCs/>
                <w:lang w:val="fr-FR"/>
              </w:rPr>
              <w:t>Phone: 443-966-0550</w:t>
            </w:r>
          </w:p>
          <w:p w14:paraId="0C8316A8" w14:textId="77777777" w:rsidR="00E90428" w:rsidRPr="00866DCF" w:rsidRDefault="00E90428" w:rsidP="00476ABB">
            <w:pPr>
              <w:rPr>
                <w:bCs/>
                <w:lang w:val="fr-FR"/>
              </w:rPr>
            </w:pPr>
            <w:r w:rsidRPr="00866DCF">
              <w:rPr>
                <w:bCs/>
                <w:lang w:val="fr-FR"/>
              </w:rPr>
              <w:t xml:space="preserve">E-mail: </w:t>
            </w:r>
            <w:r>
              <w:fldChar w:fldCharType="begin"/>
            </w:r>
            <w:r w:rsidRPr="0012587D">
              <w:rPr>
                <w:lang w:val="fr-FR"/>
                <w:rPrChange w:id="2" w:author="DON CIO" w:date="2026-02-19T23:38:00Z" w16du:dateUtc="2026-02-19T22:38:00Z">
                  <w:rPr/>
                </w:rPrChange>
              </w:rPr>
              <w:instrText>HYPERLINK "mailto:taylor.king@aces-inc.com"</w:instrText>
            </w:r>
            <w:r>
              <w:fldChar w:fldCharType="separate"/>
            </w:r>
            <w:r w:rsidRPr="00866DCF">
              <w:rPr>
                <w:rStyle w:val="Hyperlink"/>
                <w:bCs/>
                <w:lang w:val="fr-FR"/>
              </w:rPr>
              <w:t>taylor.king@aces-inc.com</w:t>
            </w:r>
            <w:r>
              <w:fldChar w:fldCharType="end"/>
            </w:r>
            <w:r w:rsidRPr="00866DCF">
              <w:rPr>
                <w:bCs/>
                <w:lang w:val="fr-FR"/>
              </w:rPr>
              <w:t xml:space="preserve"> </w:t>
            </w:r>
          </w:p>
          <w:p w14:paraId="1C08F224" w14:textId="77777777" w:rsidR="00E90428" w:rsidRPr="00866DCF" w:rsidRDefault="00E90428" w:rsidP="00476ABB">
            <w:pPr>
              <w:rPr>
                <w:bCs/>
                <w:lang w:val="fr-FR"/>
              </w:rPr>
            </w:pPr>
            <w:r w:rsidRPr="00866DCF">
              <w:rPr>
                <w:bCs/>
                <w:lang w:val="fr-FR"/>
              </w:rPr>
              <w:t>Phone: 321-332-2111</w:t>
            </w:r>
          </w:p>
          <w:p w14:paraId="1E3E1C85" w14:textId="77777777" w:rsidR="00E90428" w:rsidRPr="00866DCF" w:rsidRDefault="00E90428" w:rsidP="00476ABB">
            <w:pPr>
              <w:rPr>
                <w:bCs/>
                <w:lang w:val="fr-FR"/>
              </w:rPr>
            </w:pPr>
            <w:r w:rsidRPr="00866DCF">
              <w:rPr>
                <w:bCs/>
                <w:lang w:val="fr-FR"/>
              </w:rPr>
              <w:t xml:space="preserve">E-mail: </w:t>
            </w:r>
            <w:r>
              <w:fldChar w:fldCharType="begin"/>
            </w:r>
            <w:r w:rsidRPr="0012587D">
              <w:rPr>
                <w:lang w:val="fr-FR"/>
                <w:rPrChange w:id="3" w:author="DON CIO" w:date="2026-02-19T23:38:00Z" w16du:dateUtc="2026-02-19T22:38:00Z">
                  <w:rPr/>
                </w:rPrChange>
              </w:rPr>
              <w:instrText>HYPERLINK "mailto:robert.leck@aces-inc.com"</w:instrText>
            </w:r>
            <w:r>
              <w:fldChar w:fldCharType="separate"/>
            </w:r>
            <w:r w:rsidRPr="00866DCF">
              <w:rPr>
                <w:rStyle w:val="Hyperlink"/>
                <w:bCs/>
                <w:lang w:val="fr-FR"/>
              </w:rPr>
              <w:t>robert.leck@aces-inc.com</w:t>
            </w:r>
            <w:r>
              <w:fldChar w:fldCharType="end"/>
            </w:r>
            <w:r w:rsidRPr="00866DCF">
              <w:rPr>
                <w:bCs/>
                <w:lang w:val="fr-FR"/>
              </w:rPr>
              <w:t xml:space="preserve"> </w:t>
            </w:r>
          </w:p>
          <w:p w14:paraId="7AA946F2" w14:textId="77777777" w:rsidR="00FD4ECD" w:rsidRPr="00866DCF" w:rsidRDefault="00FD4ECD" w:rsidP="00FD4ECD">
            <w:pPr>
              <w:rPr>
                <w:bCs/>
                <w:lang w:val="fr-FR"/>
              </w:rPr>
            </w:pPr>
            <w:r w:rsidRPr="00866DCF">
              <w:rPr>
                <w:bCs/>
                <w:lang w:val="fr-FR"/>
              </w:rPr>
              <w:t xml:space="preserve">Phone: </w:t>
            </w:r>
            <w:r>
              <w:rPr>
                <w:bCs/>
                <w:lang w:val="fr-FR"/>
              </w:rPr>
              <w:t>240</w:t>
            </w:r>
            <w:r w:rsidRPr="00866DCF">
              <w:rPr>
                <w:bCs/>
                <w:lang w:val="fr-FR"/>
              </w:rPr>
              <w:t>-</w:t>
            </w:r>
            <w:r>
              <w:rPr>
                <w:bCs/>
                <w:lang w:val="fr-FR"/>
              </w:rPr>
              <w:t>586</w:t>
            </w:r>
            <w:r w:rsidRPr="00866DCF">
              <w:rPr>
                <w:bCs/>
                <w:lang w:val="fr-FR"/>
              </w:rPr>
              <w:t>-</w:t>
            </w:r>
            <w:r>
              <w:rPr>
                <w:bCs/>
                <w:lang w:val="fr-FR"/>
              </w:rPr>
              <w:t>4028</w:t>
            </w:r>
          </w:p>
          <w:p w14:paraId="71F90E5F" w14:textId="11424B36" w:rsidR="00FD4ECD" w:rsidRDefault="00FD4ECD" w:rsidP="00476ABB">
            <w:pPr>
              <w:rPr>
                <w:bCs/>
                <w:lang w:val="fr-FR"/>
              </w:rPr>
            </w:pPr>
            <w:r w:rsidRPr="00866DCF">
              <w:rPr>
                <w:bCs/>
                <w:lang w:val="fr-FR"/>
              </w:rPr>
              <w:t xml:space="preserve">E-mail: </w:t>
            </w:r>
            <w:r w:rsidRPr="00647303">
              <w:rPr>
                <w:bCs/>
                <w:lang w:val="fr-FR"/>
              </w:rPr>
              <w:t>carmelo.rivera@a</w:t>
            </w:r>
            <w:r>
              <w:rPr>
                <w:bCs/>
                <w:lang w:val="fr-FR"/>
              </w:rPr>
              <w:t>ces-inc.com</w:t>
            </w:r>
            <w:r w:rsidRPr="00866DCF">
              <w:rPr>
                <w:bCs/>
                <w:lang w:val="fr-FR"/>
              </w:rPr>
              <w:t xml:space="preserve"> </w:t>
            </w:r>
          </w:p>
          <w:p w14:paraId="4FD8D672" w14:textId="18F45F4F" w:rsidR="00E90428" w:rsidRPr="00866DCF" w:rsidRDefault="00E90428" w:rsidP="00476ABB">
            <w:pPr>
              <w:rPr>
                <w:bCs/>
                <w:lang w:val="fr-FR"/>
              </w:rPr>
            </w:pPr>
            <w:r w:rsidRPr="00866DCF">
              <w:rPr>
                <w:bCs/>
                <w:lang w:val="fr-FR"/>
              </w:rPr>
              <w:t>Phone: 410-991-4920</w:t>
            </w:r>
          </w:p>
          <w:p w14:paraId="4CA7B77B" w14:textId="77777777" w:rsidR="00E90428" w:rsidRPr="00866DCF" w:rsidRDefault="00E90428" w:rsidP="00476ABB">
            <w:pPr>
              <w:rPr>
                <w:bCs/>
                <w:lang w:val="fr-FR"/>
              </w:rPr>
            </w:pPr>
            <w:r w:rsidRPr="00866DCF">
              <w:rPr>
                <w:bCs/>
                <w:lang w:val="fr-FR"/>
              </w:rPr>
              <w:t xml:space="preserve">E-mail: </w:t>
            </w:r>
            <w:r>
              <w:fldChar w:fldCharType="begin"/>
            </w:r>
            <w:r w:rsidRPr="0012587D">
              <w:rPr>
                <w:lang w:val="fr-FR"/>
                <w:rPrChange w:id="4" w:author="DON CIO" w:date="2026-02-19T23:38:00Z" w16du:dateUtc="2026-02-19T22:38:00Z">
                  <w:rPr/>
                </w:rPrChange>
              </w:rPr>
              <w:instrText>HYPERLINK "mailto:armand.beard@hii.com"</w:instrText>
            </w:r>
            <w:r>
              <w:fldChar w:fldCharType="separate"/>
            </w:r>
            <w:r w:rsidRPr="00866DCF">
              <w:rPr>
                <w:rStyle w:val="Hyperlink"/>
                <w:bCs/>
                <w:lang w:val="fr-FR"/>
              </w:rPr>
              <w:t>armand.beard@hii.com</w:t>
            </w:r>
            <w:r>
              <w:fldChar w:fldCharType="end"/>
            </w:r>
            <w:r w:rsidRPr="00866DCF">
              <w:rPr>
                <w:bCs/>
                <w:lang w:val="fr-FR"/>
              </w:rPr>
              <w:t xml:space="preserve"> </w:t>
            </w:r>
          </w:p>
          <w:p w14:paraId="5936C698" w14:textId="77777777" w:rsidR="00E90428" w:rsidRPr="00866DCF" w:rsidRDefault="00E90428" w:rsidP="00476ABB">
            <w:pPr>
              <w:rPr>
                <w:bCs/>
                <w:lang w:val="fr-FR"/>
              </w:rPr>
            </w:pPr>
          </w:p>
        </w:tc>
      </w:tr>
      <w:tr w:rsidR="00E90428" w:rsidRPr="00866DCF" w14:paraId="53AA9588" w14:textId="77777777" w:rsidTr="00476ABB">
        <w:trPr>
          <w:trHeight w:val="541"/>
        </w:trPr>
        <w:tc>
          <w:tcPr>
            <w:tcW w:w="9390" w:type="dxa"/>
            <w:gridSpan w:val="2"/>
            <w:tcBorders>
              <w:top w:val="single" w:sz="6" w:space="0" w:color="auto"/>
              <w:left w:val="double" w:sz="6" w:space="0" w:color="auto"/>
              <w:bottom w:val="single" w:sz="6" w:space="0" w:color="auto"/>
              <w:right w:val="double" w:sz="6" w:space="0" w:color="auto"/>
            </w:tcBorders>
            <w:hideMark/>
          </w:tcPr>
          <w:p w14:paraId="786EF499" w14:textId="34284966" w:rsidR="00E90428" w:rsidRPr="00866DCF" w:rsidRDefault="00E90428" w:rsidP="00476ABB">
            <w:pPr>
              <w:rPr>
                <w:bCs/>
                <w:lang w:val="en-US"/>
              </w:rPr>
            </w:pPr>
            <w:r w:rsidRPr="00866DCF">
              <w:rPr>
                <w:b/>
                <w:lang w:val="en-US"/>
              </w:rPr>
              <w:t>Purpose/Objective:</w:t>
            </w:r>
            <w:r w:rsidRPr="00866DCF">
              <w:rPr>
                <w:bCs/>
                <w:lang w:val="en-US"/>
              </w:rPr>
              <w:t xml:space="preserve"> The purpose of this paper is to </w:t>
            </w:r>
            <w:r>
              <w:rPr>
                <w:bCs/>
                <w:lang w:val="en-US"/>
              </w:rPr>
              <w:t>continue</w:t>
            </w:r>
            <w:r w:rsidRPr="00866DCF">
              <w:rPr>
                <w:bCs/>
                <w:lang w:val="en-US"/>
              </w:rPr>
              <w:t xml:space="preserve"> </w:t>
            </w:r>
            <w:r>
              <w:rPr>
                <w:bCs/>
                <w:lang w:val="en-US"/>
              </w:rPr>
              <w:t xml:space="preserve">the development of the working document towards a preliminary draft new Report ITU-R M.[MODERNIZATION OF HF AM(OR)S]. </w:t>
            </w:r>
          </w:p>
        </w:tc>
      </w:tr>
      <w:tr w:rsidR="00E90428" w:rsidRPr="00866DCF" w14:paraId="6240308E" w14:textId="77777777" w:rsidTr="00476ABB">
        <w:trPr>
          <w:trHeight w:val="1380"/>
        </w:trPr>
        <w:tc>
          <w:tcPr>
            <w:tcW w:w="9390" w:type="dxa"/>
            <w:gridSpan w:val="2"/>
            <w:tcBorders>
              <w:top w:val="single" w:sz="6" w:space="0" w:color="auto"/>
              <w:left w:val="double" w:sz="6" w:space="0" w:color="auto"/>
              <w:bottom w:val="single" w:sz="12" w:space="0" w:color="auto"/>
              <w:right w:val="double" w:sz="6" w:space="0" w:color="auto"/>
            </w:tcBorders>
          </w:tcPr>
          <w:p w14:paraId="301CF718" w14:textId="6AAB20A7" w:rsidR="00E90428" w:rsidRPr="00866DCF" w:rsidRDefault="00E90428" w:rsidP="00476ABB">
            <w:pPr>
              <w:rPr>
                <w:bCs/>
                <w:lang w:val="en-US"/>
              </w:rPr>
            </w:pPr>
            <w:r w:rsidRPr="00866DCF">
              <w:rPr>
                <w:b/>
                <w:lang w:val="en-US"/>
              </w:rPr>
              <w:t xml:space="preserve">Abstract: </w:t>
            </w:r>
            <w:r w:rsidRPr="00866DCF">
              <w:rPr>
                <w:bCs/>
                <w:lang w:val="en-US"/>
              </w:rPr>
              <w:t xml:space="preserve">Working Party 5B is the responsible Working Party for reviewing Appendix 26 in accordance with Resolution </w:t>
            </w:r>
            <w:r w:rsidRPr="00866DCF">
              <w:rPr>
                <w:b/>
                <w:lang w:val="en-US"/>
              </w:rPr>
              <w:t>411 (WRC-23)</w:t>
            </w:r>
            <w:r w:rsidRPr="00866DCF">
              <w:rPr>
                <w:bCs/>
                <w:lang w:val="en-US"/>
              </w:rPr>
              <w:t xml:space="preserve"> and developing draft CPM text. To date, WP 5B has initiated a Working Document towards a Preliminary Draft New Report for modernization of HF AM(OR)S. This paper will propose edits to </w:t>
            </w:r>
            <w:r>
              <w:rPr>
                <w:bCs/>
                <w:lang w:val="en-US"/>
              </w:rPr>
              <w:t xml:space="preserve">the working document towards a preliminary draft new Report ITU-R M.[MODERNIZATION OF HF AM(OR)S]. </w:t>
            </w:r>
          </w:p>
        </w:tc>
      </w:tr>
    </w:tbl>
    <w:p w14:paraId="53939372" w14:textId="77777777" w:rsidR="00E90428" w:rsidRPr="00866DCF" w:rsidRDefault="00E90428" w:rsidP="00E90428">
      <w:pPr>
        <w:rPr>
          <w:lang w:val="en-US"/>
        </w:rPr>
      </w:pPr>
    </w:p>
    <w:p w14:paraId="5F8C70C7" w14:textId="77777777" w:rsidR="00E90428" w:rsidRPr="00866DCF" w:rsidRDefault="00E90428" w:rsidP="00E90428">
      <w:pPr>
        <w:rPr>
          <w:lang w:val="en-US"/>
        </w:rPr>
      </w:pPr>
    </w:p>
    <w:p w14:paraId="29CF5F81" w14:textId="77777777" w:rsidR="00E90428" w:rsidRPr="00866DCF" w:rsidRDefault="00E90428" w:rsidP="00E90428">
      <w:pPr>
        <w:rPr>
          <w:lang w:val="en-US"/>
        </w:rPr>
      </w:pPr>
      <w:r w:rsidRPr="00866DCF">
        <w:rPr>
          <w:lang w:val="en-US"/>
        </w:rPr>
        <w:br w:type="page"/>
      </w:r>
    </w:p>
    <w:tbl>
      <w:tblPr>
        <w:tblpPr w:leftFromText="180" w:rightFromText="180" w:bottomFromText="160" w:horzAnchor="margin" w:tblpY="-687"/>
        <w:tblW w:w="9885" w:type="dxa"/>
        <w:tblLayout w:type="fixed"/>
        <w:tblLook w:val="04A0" w:firstRow="1" w:lastRow="0" w:firstColumn="1" w:lastColumn="0" w:noHBand="0" w:noVBand="1"/>
      </w:tblPr>
      <w:tblGrid>
        <w:gridCol w:w="6484"/>
        <w:gridCol w:w="3401"/>
      </w:tblGrid>
      <w:tr w:rsidR="00E90428" w:rsidRPr="00866DCF" w14:paraId="43A4B164" w14:textId="77777777" w:rsidTr="00476ABB">
        <w:trPr>
          <w:cantSplit/>
        </w:trPr>
        <w:tc>
          <w:tcPr>
            <w:tcW w:w="6484" w:type="dxa"/>
            <w:vAlign w:val="center"/>
            <w:hideMark/>
          </w:tcPr>
          <w:p w14:paraId="138FB035" w14:textId="77777777" w:rsidR="00E90428" w:rsidRPr="00866DCF" w:rsidRDefault="00E90428" w:rsidP="00476ABB">
            <w:pPr>
              <w:rPr>
                <w:b/>
                <w:bCs/>
                <w:lang w:val="en-US"/>
              </w:rPr>
            </w:pPr>
            <w:r w:rsidRPr="00866DCF">
              <w:rPr>
                <w:b/>
                <w:bCs/>
                <w:lang w:val="en-US"/>
              </w:rPr>
              <w:lastRenderedPageBreak/>
              <w:t>Radiocommunication Study Groups</w:t>
            </w:r>
          </w:p>
        </w:tc>
        <w:tc>
          <w:tcPr>
            <w:tcW w:w="3401" w:type="dxa"/>
            <w:hideMark/>
          </w:tcPr>
          <w:p w14:paraId="0A679AA7" w14:textId="77777777" w:rsidR="00E90428" w:rsidRPr="00866DCF" w:rsidRDefault="00E90428" w:rsidP="00476ABB">
            <w:pPr>
              <w:rPr>
                <w:lang w:val="en-US"/>
              </w:rPr>
            </w:pPr>
            <w:r w:rsidRPr="00866DCF">
              <w:rPr>
                <w:noProof/>
                <w:lang w:val="en-US"/>
              </w:rPr>
              <w:drawing>
                <wp:inline distT="0" distB="0" distL="0" distR="0" wp14:anchorId="2E893C4C" wp14:editId="12088403">
                  <wp:extent cx="762000" cy="762000"/>
                  <wp:effectExtent l="0" t="0" r="0" b="0"/>
                  <wp:docPr id="460304073" name="Picture 2"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ue logo with a black background&#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E90428" w:rsidRPr="00866DCF" w14:paraId="543E6E84" w14:textId="77777777" w:rsidTr="00476ABB">
        <w:trPr>
          <w:cantSplit/>
        </w:trPr>
        <w:tc>
          <w:tcPr>
            <w:tcW w:w="6484" w:type="dxa"/>
            <w:tcBorders>
              <w:top w:val="nil"/>
              <w:left w:val="nil"/>
              <w:bottom w:val="single" w:sz="12" w:space="0" w:color="auto"/>
              <w:right w:val="nil"/>
            </w:tcBorders>
          </w:tcPr>
          <w:p w14:paraId="20361010" w14:textId="77777777" w:rsidR="00E90428" w:rsidRPr="00866DCF" w:rsidRDefault="00E90428" w:rsidP="00476ABB">
            <w:pPr>
              <w:rPr>
                <w:b/>
                <w:lang w:val="en-US"/>
              </w:rPr>
            </w:pPr>
          </w:p>
        </w:tc>
        <w:tc>
          <w:tcPr>
            <w:tcW w:w="3401" w:type="dxa"/>
            <w:tcBorders>
              <w:top w:val="nil"/>
              <w:left w:val="nil"/>
              <w:bottom w:val="single" w:sz="12" w:space="0" w:color="auto"/>
              <w:right w:val="nil"/>
            </w:tcBorders>
          </w:tcPr>
          <w:p w14:paraId="5512FB45" w14:textId="77777777" w:rsidR="00E90428" w:rsidRPr="00866DCF" w:rsidRDefault="00E90428" w:rsidP="00476ABB">
            <w:pPr>
              <w:rPr>
                <w:lang w:val="en-US"/>
              </w:rPr>
            </w:pPr>
          </w:p>
        </w:tc>
      </w:tr>
      <w:tr w:rsidR="00E90428" w:rsidRPr="00866DCF" w14:paraId="25AB72AC" w14:textId="77777777" w:rsidTr="00476ABB">
        <w:trPr>
          <w:cantSplit/>
        </w:trPr>
        <w:tc>
          <w:tcPr>
            <w:tcW w:w="6484" w:type="dxa"/>
            <w:tcBorders>
              <w:top w:val="single" w:sz="12" w:space="0" w:color="auto"/>
              <w:left w:val="nil"/>
              <w:bottom w:val="nil"/>
              <w:right w:val="nil"/>
            </w:tcBorders>
          </w:tcPr>
          <w:p w14:paraId="7A229FBB" w14:textId="77777777" w:rsidR="00E90428" w:rsidRPr="00866DCF" w:rsidRDefault="00E90428" w:rsidP="00476ABB">
            <w:pPr>
              <w:rPr>
                <w:bCs/>
                <w:lang w:val="en-US"/>
              </w:rPr>
            </w:pPr>
          </w:p>
        </w:tc>
        <w:tc>
          <w:tcPr>
            <w:tcW w:w="3401" w:type="dxa"/>
            <w:tcBorders>
              <w:top w:val="single" w:sz="12" w:space="0" w:color="auto"/>
              <w:left w:val="nil"/>
              <w:bottom w:val="nil"/>
              <w:right w:val="nil"/>
            </w:tcBorders>
          </w:tcPr>
          <w:p w14:paraId="1D56CAB6" w14:textId="77777777" w:rsidR="00E90428" w:rsidRPr="00866DCF" w:rsidRDefault="00E90428" w:rsidP="00476ABB">
            <w:pPr>
              <w:rPr>
                <w:lang w:val="en-US"/>
              </w:rPr>
            </w:pPr>
          </w:p>
        </w:tc>
      </w:tr>
      <w:tr w:rsidR="00E90428" w:rsidRPr="00866DCF" w14:paraId="4B975B71" w14:textId="77777777" w:rsidTr="00476ABB">
        <w:trPr>
          <w:cantSplit/>
        </w:trPr>
        <w:tc>
          <w:tcPr>
            <w:tcW w:w="6484" w:type="dxa"/>
            <w:vMerge w:val="restart"/>
            <w:hideMark/>
          </w:tcPr>
          <w:p w14:paraId="3D5B000F" w14:textId="77777777" w:rsidR="00E90428" w:rsidRPr="00866DCF" w:rsidRDefault="00E90428" w:rsidP="00476ABB">
            <w:pPr>
              <w:rPr>
                <w:lang w:val="en-US"/>
              </w:rPr>
            </w:pPr>
            <w:r w:rsidRPr="00866DCF">
              <w:rPr>
                <w:lang w:val="en-US"/>
              </w:rPr>
              <w:t xml:space="preserve">Received: </w:t>
            </w:r>
          </w:p>
          <w:p w14:paraId="671E158A" w14:textId="3F563505" w:rsidR="00E90428" w:rsidRPr="00866DCF" w:rsidRDefault="00E90428" w:rsidP="00476ABB">
            <w:pPr>
              <w:rPr>
                <w:lang w:val="en-US"/>
              </w:rPr>
            </w:pPr>
            <w:r w:rsidRPr="00866DCF">
              <w:rPr>
                <w:lang w:val="en-US"/>
              </w:rPr>
              <w:t>Source:</w:t>
            </w:r>
            <w:r>
              <w:rPr>
                <w:lang w:val="en-US"/>
              </w:rPr>
              <w:t xml:space="preserve"> WP5B/435 Annex 2.8</w:t>
            </w:r>
          </w:p>
        </w:tc>
        <w:tc>
          <w:tcPr>
            <w:tcW w:w="3401" w:type="dxa"/>
            <w:hideMark/>
          </w:tcPr>
          <w:p w14:paraId="082D4406" w14:textId="77777777" w:rsidR="00E90428" w:rsidRPr="00866DCF" w:rsidRDefault="00E90428" w:rsidP="00476ABB">
            <w:pPr>
              <w:rPr>
                <w:b/>
                <w:lang w:val="en-US"/>
              </w:rPr>
            </w:pPr>
            <w:r w:rsidRPr="00866DCF">
              <w:rPr>
                <w:b/>
                <w:lang w:val="en-US"/>
              </w:rPr>
              <w:t>Document 5B/XX-E</w:t>
            </w:r>
          </w:p>
        </w:tc>
      </w:tr>
      <w:tr w:rsidR="00E90428" w:rsidRPr="00866DCF" w14:paraId="451EA531" w14:textId="77777777" w:rsidTr="00476ABB">
        <w:trPr>
          <w:cantSplit/>
        </w:trPr>
        <w:tc>
          <w:tcPr>
            <w:tcW w:w="9885" w:type="dxa"/>
            <w:vMerge/>
            <w:vAlign w:val="center"/>
            <w:hideMark/>
          </w:tcPr>
          <w:p w14:paraId="089BDFE9" w14:textId="77777777" w:rsidR="00E90428" w:rsidRPr="00866DCF" w:rsidRDefault="00E90428" w:rsidP="00476ABB">
            <w:pPr>
              <w:rPr>
                <w:lang w:val="en-US"/>
              </w:rPr>
            </w:pPr>
          </w:p>
        </w:tc>
        <w:tc>
          <w:tcPr>
            <w:tcW w:w="3401" w:type="dxa"/>
            <w:hideMark/>
          </w:tcPr>
          <w:p w14:paraId="5EE9A9A9" w14:textId="77777777" w:rsidR="00E90428" w:rsidRPr="00866DCF" w:rsidRDefault="00E90428" w:rsidP="00476ABB">
            <w:pPr>
              <w:rPr>
                <w:b/>
                <w:lang w:val="en-US"/>
              </w:rPr>
            </w:pPr>
            <w:r w:rsidRPr="00866DCF">
              <w:rPr>
                <w:b/>
                <w:lang w:val="en-US"/>
              </w:rPr>
              <w:t>XX</w:t>
            </w:r>
            <w:r>
              <w:rPr>
                <w:b/>
                <w:lang w:val="en-US"/>
              </w:rPr>
              <w:t xml:space="preserve"> May</w:t>
            </w:r>
            <w:r w:rsidRPr="00866DCF">
              <w:rPr>
                <w:b/>
                <w:lang w:val="en-US"/>
              </w:rPr>
              <w:t xml:space="preserve"> 202</w:t>
            </w:r>
            <w:r>
              <w:rPr>
                <w:b/>
                <w:lang w:val="en-US"/>
              </w:rPr>
              <w:t>6</w:t>
            </w:r>
          </w:p>
        </w:tc>
      </w:tr>
      <w:tr w:rsidR="00E90428" w:rsidRPr="00866DCF" w14:paraId="2BE43A13" w14:textId="77777777" w:rsidTr="00476ABB">
        <w:trPr>
          <w:cantSplit/>
        </w:trPr>
        <w:tc>
          <w:tcPr>
            <w:tcW w:w="9885" w:type="dxa"/>
            <w:vMerge/>
            <w:vAlign w:val="center"/>
            <w:hideMark/>
          </w:tcPr>
          <w:p w14:paraId="43B418C0" w14:textId="77777777" w:rsidR="00E90428" w:rsidRPr="00866DCF" w:rsidRDefault="00E90428" w:rsidP="00476ABB">
            <w:pPr>
              <w:rPr>
                <w:lang w:val="en-US"/>
              </w:rPr>
            </w:pPr>
          </w:p>
        </w:tc>
        <w:tc>
          <w:tcPr>
            <w:tcW w:w="3401" w:type="dxa"/>
            <w:hideMark/>
          </w:tcPr>
          <w:p w14:paraId="6F265052" w14:textId="77777777" w:rsidR="00E90428" w:rsidRPr="00866DCF" w:rsidRDefault="00E90428" w:rsidP="00476ABB">
            <w:pPr>
              <w:rPr>
                <w:b/>
                <w:lang w:val="en-US"/>
              </w:rPr>
            </w:pPr>
            <w:r w:rsidRPr="00866DCF">
              <w:rPr>
                <w:b/>
                <w:lang w:val="en-US"/>
              </w:rPr>
              <w:t>English only</w:t>
            </w:r>
          </w:p>
        </w:tc>
      </w:tr>
      <w:tr w:rsidR="00E90428" w:rsidRPr="00866DCF" w14:paraId="605CE626" w14:textId="77777777" w:rsidTr="00476ABB">
        <w:trPr>
          <w:cantSplit/>
          <w:trHeight w:val="1038"/>
        </w:trPr>
        <w:tc>
          <w:tcPr>
            <w:tcW w:w="9885" w:type="dxa"/>
            <w:gridSpan w:val="2"/>
          </w:tcPr>
          <w:p w14:paraId="6D94AE1C" w14:textId="77777777" w:rsidR="00E90428" w:rsidRPr="00866DCF" w:rsidRDefault="00E90428" w:rsidP="00476ABB">
            <w:pPr>
              <w:jc w:val="center"/>
              <w:rPr>
                <w:b/>
                <w:lang w:val="en-US"/>
              </w:rPr>
            </w:pPr>
          </w:p>
          <w:p w14:paraId="7BE865C0" w14:textId="77777777" w:rsidR="00E90428" w:rsidRPr="00866DCF" w:rsidRDefault="00E90428" w:rsidP="00476ABB">
            <w:pPr>
              <w:jc w:val="center"/>
              <w:rPr>
                <w:b/>
                <w:lang w:val="en-US"/>
              </w:rPr>
            </w:pPr>
          </w:p>
          <w:p w14:paraId="1D946113" w14:textId="77777777" w:rsidR="00E90428" w:rsidRPr="00866DCF" w:rsidRDefault="00E90428" w:rsidP="00476ABB">
            <w:pPr>
              <w:jc w:val="center"/>
              <w:rPr>
                <w:b/>
                <w:lang w:val="en-US"/>
              </w:rPr>
            </w:pPr>
            <w:r w:rsidRPr="00866DCF">
              <w:rPr>
                <w:b/>
                <w:lang w:val="en-US"/>
              </w:rPr>
              <w:t>United States of America</w:t>
            </w:r>
          </w:p>
        </w:tc>
      </w:tr>
      <w:tr w:rsidR="00E90428" w:rsidRPr="00866DCF" w14:paraId="06FDCB96" w14:textId="77777777" w:rsidTr="00476ABB">
        <w:trPr>
          <w:cantSplit/>
          <w:trHeight w:val="633"/>
        </w:trPr>
        <w:tc>
          <w:tcPr>
            <w:tcW w:w="9885" w:type="dxa"/>
            <w:gridSpan w:val="2"/>
            <w:hideMark/>
          </w:tcPr>
          <w:tbl>
            <w:tblPr>
              <w:tblpPr w:leftFromText="180" w:rightFromText="180" w:bottomFromText="160" w:horzAnchor="margin" w:tblpY="-687"/>
              <w:tblW w:w="9885" w:type="dxa"/>
              <w:tblLayout w:type="fixed"/>
              <w:tblLook w:val="04A0" w:firstRow="1" w:lastRow="0" w:firstColumn="1" w:lastColumn="0" w:noHBand="0" w:noVBand="1"/>
            </w:tblPr>
            <w:tblGrid>
              <w:gridCol w:w="9885"/>
            </w:tblGrid>
            <w:tr w:rsidR="00E90428" w:rsidRPr="00866DCF" w14:paraId="0D591D0D" w14:textId="77777777" w:rsidTr="00476ABB">
              <w:trPr>
                <w:cantSplit/>
              </w:trPr>
              <w:tc>
                <w:tcPr>
                  <w:tcW w:w="9889" w:type="dxa"/>
                  <w:hideMark/>
                </w:tcPr>
                <w:p w14:paraId="66F62E3F" w14:textId="53A75AEE" w:rsidR="00E90428" w:rsidRPr="00866DCF" w:rsidRDefault="00E90428" w:rsidP="00476ABB">
                  <w:pPr>
                    <w:jc w:val="center"/>
                  </w:pPr>
                  <w:r w:rsidRPr="00AD22E3">
                    <w:rPr>
                      <w:lang w:eastAsia="zh-CN"/>
                    </w:rPr>
                    <w:t xml:space="preserve">WORKING DOCUMENT TOWARDS A PRELIMINARY DRAFT NEW </w:t>
                  </w:r>
                  <w:r w:rsidRPr="00AD22E3">
                    <w:rPr>
                      <w:lang w:eastAsia="zh-CN"/>
                    </w:rPr>
                    <w:br/>
                    <w:t>REPORT ITU-R M.[MODERNIZATION OF HF AM(OR)S]</w:t>
                  </w:r>
                </w:p>
              </w:tc>
            </w:tr>
          </w:tbl>
          <w:p w14:paraId="2EBC405C" w14:textId="77777777" w:rsidR="00E90428" w:rsidRPr="00866DCF" w:rsidRDefault="00E90428" w:rsidP="00476ABB">
            <w:pPr>
              <w:jc w:val="center"/>
              <w:rPr>
                <w:b/>
                <w:lang w:val="en-US"/>
              </w:rPr>
            </w:pPr>
          </w:p>
        </w:tc>
      </w:tr>
    </w:tbl>
    <w:p w14:paraId="5177FBE1" w14:textId="77777777" w:rsidR="00E90428" w:rsidRPr="00866DCF" w:rsidRDefault="00E90428" w:rsidP="00E90428">
      <w:pPr>
        <w:rPr>
          <w:b/>
          <w:lang w:val="en-US"/>
        </w:rPr>
      </w:pPr>
    </w:p>
    <w:p w14:paraId="0306BE09" w14:textId="0DDF0F70" w:rsidR="00E90428" w:rsidRPr="00866DCF" w:rsidRDefault="00E90428" w:rsidP="00E90428">
      <w:pPr>
        <w:rPr>
          <w:lang w:val="en-US"/>
        </w:rPr>
      </w:pPr>
      <w:r>
        <w:rPr>
          <w:lang w:val="en-US"/>
        </w:rPr>
        <w:t>TBD</w:t>
      </w:r>
    </w:p>
    <w:p w14:paraId="34B503D6" w14:textId="77777777" w:rsidR="00E90428" w:rsidRPr="00866DCF" w:rsidRDefault="00E90428" w:rsidP="00E90428">
      <w:pPr>
        <w:rPr>
          <w:lang w:val="en-US"/>
        </w:rPr>
      </w:pPr>
      <w:r w:rsidRPr="00866DCF">
        <w:rPr>
          <w:b/>
          <w:bCs/>
          <w:lang w:val="en-US"/>
        </w:rPr>
        <w:t>Attachment:</w:t>
      </w:r>
      <w:r w:rsidRPr="00866DCF">
        <w:rPr>
          <w:b/>
          <w:bCs/>
          <w:lang w:val="en-US"/>
        </w:rPr>
        <w:tab/>
      </w:r>
      <w:r w:rsidRPr="00866DCF">
        <w:rPr>
          <w:lang w:val="en-US"/>
        </w:rPr>
        <w:t>1</w:t>
      </w:r>
    </w:p>
    <w:p w14:paraId="659C0E99" w14:textId="65799437" w:rsidR="00E90428" w:rsidRDefault="00E90428" w:rsidP="00E90428">
      <w:r w:rsidRPr="00866DCF">
        <w:rPr>
          <w:lang w:val="en-US"/>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E90428" w:rsidRPr="00E822A7" w14:paraId="0C9ABFB3" w14:textId="77777777" w:rsidTr="00476ABB">
        <w:trPr>
          <w:cantSplit/>
        </w:trPr>
        <w:tc>
          <w:tcPr>
            <w:tcW w:w="6487" w:type="dxa"/>
            <w:vAlign w:val="center"/>
          </w:tcPr>
          <w:p w14:paraId="2EE8F147" w14:textId="77777777" w:rsidR="00E90428" w:rsidRPr="00E822A7" w:rsidRDefault="00E90428" w:rsidP="00476ABB">
            <w:pPr>
              <w:shd w:val="solid" w:color="FFFFFF" w:fill="FFFFFF"/>
              <w:spacing w:before="0"/>
              <w:rPr>
                <w:rFonts w:ascii="Verdana" w:hAnsi="Verdana" w:cs="Times New Roman Bold"/>
                <w:b/>
                <w:bCs/>
                <w:sz w:val="26"/>
                <w:szCs w:val="26"/>
              </w:rPr>
            </w:pPr>
          </w:p>
        </w:tc>
        <w:tc>
          <w:tcPr>
            <w:tcW w:w="3402" w:type="dxa"/>
          </w:tcPr>
          <w:p w14:paraId="397D07A3" w14:textId="77777777" w:rsidR="00E90428" w:rsidRPr="00E822A7" w:rsidRDefault="00E90428" w:rsidP="00476ABB">
            <w:pPr>
              <w:shd w:val="solid" w:color="FFFFFF" w:fill="FFFFFF"/>
              <w:spacing w:before="0" w:line="240" w:lineRule="atLeast"/>
            </w:pPr>
          </w:p>
        </w:tc>
      </w:tr>
      <w:tr w:rsidR="00E90428" w:rsidRPr="00E822A7" w14:paraId="2ACF8433" w14:textId="77777777" w:rsidTr="00476ABB">
        <w:trPr>
          <w:cantSplit/>
        </w:trPr>
        <w:tc>
          <w:tcPr>
            <w:tcW w:w="6487" w:type="dxa"/>
            <w:vMerge w:val="restart"/>
          </w:tcPr>
          <w:p w14:paraId="27B8F472" w14:textId="77777777" w:rsidR="00E90428" w:rsidRPr="00DF002D" w:rsidRDefault="00E90428" w:rsidP="00476ABB">
            <w:pPr>
              <w:shd w:val="solid" w:color="FFFFFF" w:fill="FFFFFF"/>
              <w:tabs>
                <w:tab w:val="clear" w:pos="1134"/>
                <w:tab w:val="clear" w:pos="1871"/>
                <w:tab w:val="clear" w:pos="2268"/>
              </w:tabs>
              <w:spacing w:before="0" w:after="240"/>
              <w:ind w:left="1134" w:hanging="1134"/>
              <w:rPr>
                <w:rFonts w:ascii="Verdana" w:hAnsi="Verdana"/>
                <w:sz w:val="20"/>
              </w:rPr>
            </w:pPr>
          </w:p>
        </w:tc>
        <w:tc>
          <w:tcPr>
            <w:tcW w:w="3402" w:type="dxa"/>
          </w:tcPr>
          <w:p w14:paraId="7D8678A6" w14:textId="77777777" w:rsidR="00E90428" w:rsidRPr="00E822A7" w:rsidRDefault="00E90428" w:rsidP="00476ABB">
            <w:pPr>
              <w:pStyle w:val="DocData"/>
              <w:framePr w:hSpace="0" w:wrap="auto" w:hAnchor="text" w:yAlign="inline"/>
            </w:pPr>
          </w:p>
        </w:tc>
      </w:tr>
      <w:tr w:rsidR="00E90428" w:rsidRPr="00E822A7" w14:paraId="1E4D6FD0" w14:textId="77777777" w:rsidTr="00476ABB">
        <w:trPr>
          <w:cantSplit/>
        </w:trPr>
        <w:tc>
          <w:tcPr>
            <w:tcW w:w="6487" w:type="dxa"/>
            <w:vMerge/>
          </w:tcPr>
          <w:p w14:paraId="760F50CC" w14:textId="77777777" w:rsidR="00E90428" w:rsidRPr="00E822A7" w:rsidRDefault="00E90428" w:rsidP="00476ABB">
            <w:pPr>
              <w:spacing w:before="60"/>
              <w:jc w:val="center"/>
              <w:rPr>
                <w:b/>
                <w:smallCaps/>
                <w:sz w:val="32"/>
                <w:lang w:eastAsia="zh-CN"/>
              </w:rPr>
            </w:pPr>
          </w:p>
        </w:tc>
        <w:tc>
          <w:tcPr>
            <w:tcW w:w="3402" w:type="dxa"/>
          </w:tcPr>
          <w:p w14:paraId="449B8BC2" w14:textId="77777777" w:rsidR="00E90428" w:rsidRPr="00E822A7" w:rsidRDefault="00E90428" w:rsidP="00476ABB">
            <w:pPr>
              <w:pStyle w:val="DocData"/>
              <w:framePr w:hSpace="0" w:wrap="auto" w:hAnchor="text" w:yAlign="inline"/>
            </w:pPr>
          </w:p>
        </w:tc>
      </w:tr>
      <w:tr w:rsidR="00E90428" w:rsidRPr="00E822A7" w14:paraId="6F2D6858" w14:textId="77777777" w:rsidTr="00476ABB">
        <w:trPr>
          <w:cantSplit/>
        </w:trPr>
        <w:tc>
          <w:tcPr>
            <w:tcW w:w="6487" w:type="dxa"/>
            <w:vMerge/>
          </w:tcPr>
          <w:p w14:paraId="1BC74C57" w14:textId="77777777" w:rsidR="00E90428" w:rsidRPr="00E822A7" w:rsidRDefault="00E90428" w:rsidP="00476ABB">
            <w:pPr>
              <w:spacing w:before="60"/>
              <w:jc w:val="center"/>
              <w:rPr>
                <w:b/>
                <w:smallCaps/>
                <w:sz w:val="32"/>
                <w:lang w:eastAsia="zh-CN"/>
              </w:rPr>
            </w:pPr>
          </w:p>
        </w:tc>
        <w:tc>
          <w:tcPr>
            <w:tcW w:w="3402" w:type="dxa"/>
          </w:tcPr>
          <w:p w14:paraId="47C86DE9" w14:textId="77777777" w:rsidR="00E90428" w:rsidRPr="00E822A7" w:rsidRDefault="00E90428" w:rsidP="00476ABB">
            <w:pPr>
              <w:pStyle w:val="DocData"/>
              <w:framePr w:hSpace="0" w:wrap="auto" w:hAnchor="text" w:yAlign="inline"/>
              <w:rPr>
                <w:rFonts w:eastAsia="SimSun"/>
              </w:rPr>
            </w:pPr>
          </w:p>
        </w:tc>
      </w:tr>
      <w:tr w:rsidR="00E90428" w:rsidRPr="00E822A7" w14:paraId="3FDD7974" w14:textId="77777777" w:rsidTr="00476ABB">
        <w:trPr>
          <w:cantSplit/>
        </w:trPr>
        <w:tc>
          <w:tcPr>
            <w:tcW w:w="9889" w:type="dxa"/>
            <w:gridSpan w:val="2"/>
          </w:tcPr>
          <w:p w14:paraId="3C08FCF8" w14:textId="77777777" w:rsidR="00E90428" w:rsidRDefault="00E90428" w:rsidP="00476ABB">
            <w:pPr>
              <w:pStyle w:val="Source"/>
              <w:rPr>
                <w:rFonts w:eastAsia="Calibri"/>
                <w:szCs w:val="24"/>
                <w:lang w:eastAsia="zh-CN"/>
              </w:rPr>
            </w:pPr>
            <w:r>
              <w:rPr>
                <w:rFonts w:eastAsia="Calibri"/>
                <w:lang w:eastAsia="zh-CN"/>
              </w:rPr>
              <w:t>ATTACHMENT</w:t>
            </w:r>
          </w:p>
        </w:tc>
      </w:tr>
    </w:tbl>
    <w:p w14:paraId="07B86D5B" w14:textId="5510E61C" w:rsidR="00E90428" w:rsidRDefault="00E90428"/>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AD22E3" w14:paraId="0805515F" w14:textId="77777777" w:rsidTr="00876A8A">
        <w:trPr>
          <w:cantSplit/>
        </w:trPr>
        <w:tc>
          <w:tcPr>
            <w:tcW w:w="6487" w:type="dxa"/>
            <w:vAlign w:val="center"/>
          </w:tcPr>
          <w:p w14:paraId="78220822" w14:textId="6349225E" w:rsidR="009F6520" w:rsidRPr="00AD22E3" w:rsidRDefault="009F6520" w:rsidP="009F6520">
            <w:pPr>
              <w:shd w:val="solid" w:color="FFFFFF" w:fill="FFFFFF"/>
              <w:spacing w:before="0"/>
              <w:rPr>
                <w:rFonts w:ascii="Verdana" w:hAnsi="Verdana" w:cs="Times New Roman Bold"/>
                <w:b/>
                <w:bCs/>
                <w:sz w:val="26"/>
                <w:szCs w:val="26"/>
              </w:rPr>
            </w:pPr>
            <w:r w:rsidRPr="00AD22E3">
              <w:rPr>
                <w:rFonts w:ascii="Verdana" w:hAnsi="Verdana" w:cs="Times New Roman Bold"/>
                <w:b/>
                <w:bCs/>
                <w:sz w:val="26"/>
                <w:szCs w:val="26"/>
              </w:rPr>
              <w:t>Radiocommunication Study Groups</w:t>
            </w:r>
          </w:p>
        </w:tc>
        <w:tc>
          <w:tcPr>
            <w:tcW w:w="3402" w:type="dxa"/>
          </w:tcPr>
          <w:p w14:paraId="4C9EED60" w14:textId="77777777" w:rsidR="009F6520" w:rsidRPr="00AD22E3" w:rsidRDefault="00DA70C7" w:rsidP="00DA70C7">
            <w:pPr>
              <w:shd w:val="solid" w:color="FFFFFF" w:fill="FFFFFF"/>
              <w:spacing w:before="0" w:line="240" w:lineRule="atLeast"/>
            </w:pPr>
            <w:bookmarkStart w:id="5" w:name="ditulogo"/>
            <w:bookmarkEnd w:id="5"/>
            <w:r w:rsidRPr="00AD22E3">
              <w:rPr>
                <w:noProof/>
              </w:rPr>
              <w:drawing>
                <wp:inline distT="0" distB="0" distL="0" distR="0" wp14:anchorId="541731A3" wp14:editId="7B3742BF">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AD22E3" w14:paraId="23C9B46A" w14:textId="77777777" w:rsidTr="00876A8A">
        <w:trPr>
          <w:cantSplit/>
        </w:trPr>
        <w:tc>
          <w:tcPr>
            <w:tcW w:w="6487" w:type="dxa"/>
            <w:tcBorders>
              <w:bottom w:val="single" w:sz="12" w:space="0" w:color="auto"/>
            </w:tcBorders>
          </w:tcPr>
          <w:p w14:paraId="4F0F66A7" w14:textId="77777777" w:rsidR="000069D4" w:rsidRPr="00AD22E3"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CE1F6E7" w14:textId="77777777" w:rsidR="000069D4" w:rsidRPr="00AD22E3" w:rsidRDefault="000069D4" w:rsidP="00A5173C">
            <w:pPr>
              <w:shd w:val="solid" w:color="FFFFFF" w:fill="FFFFFF"/>
              <w:spacing w:before="0" w:after="48" w:line="240" w:lineRule="atLeast"/>
              <w:rPr>
                <w:sz w:val="22"/>
                <w:szCs w:val="22"/>
              </w:rPr>
            </w:pPr>
          </w:p>
        </w:tc>
      </w:tr>
      <w:tr w:rsidR="000069D4" w:rsidRPr="00AD22E3" w14:paraId="435C8E29" w14:textId="77777777" w:rsidTr="00876A8A">
        <w:trPr>
          <w:cantSplit/>
        </w:trPr>
        <w:tc>
          <w:tcPr>
            <w:tcW w:w="6487" w:type="dxa"/>
            <w:tcBorders>
              <w:top w:val="single" w:sz="12" w:space="0" w:color="auto"/>
            </w:tcBorders>
          </w:tcPr>
          <w:p w14:paraId="0C1B1EB4" w14:textId="77777777" w:rsidR="000069D4" w:rsidRPr="00AD22E3"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07758ADA" w14:textId="77777777" w:rsidR="000069D4" w:rsidRPr="00AD22E3" w:rsidRDefault="000069D4" w:rsidP="00A5173C">
            <w:pPr>
              <w:shd w:val="solid" w:color="FFFFFF" w:fill="FFFFFF"/>
              <w:spacing w:before="0" w:after="48" w:line="240" w:lineRule="atLeast"/>
            </w:pPr>
          </w:p>
        </w:tc>
      </w:tr>
      <w:tr w:rsidR="000069D4" w:rsidRPr="00AD22E3" w14:paraId="5AEE8375" w14:textId="77777777" w:rsidTr="00876A8A">
        <w:trPr>
          <w:cantSplit/>
        </w:trPr>
        <w:tc>
          <w:tcPr>
            <w:tcW w:w="6487" w:type="dxa"/>
            <w:vMerge w:val="restart"/>
          </w:tcPr>
          <w:p w14:paraId="50C680E0" w14:textId="0BE5D5C9" w:rsidR="00DA70C7" w:rsidRPr="00AD22E3" w:rsidRDefault="00AF14AF" w:rsidP="00DA70C7">
            <w:pPr>
              <w:shd w:val="solid" w:color="FFFFFF" w:fill="FFFFFF"/>
              <w:tabs>
                <w:tab w:val="clear" w:pos="1134"/>
                <w:tab w:val="clear" w:pos="1871"/>
                <w:tab w:val="clear" w:pos="2268"/>
              </w:tabs>
              <w:spacing w:before="0" w:after="240"/>
              <w:ind w:left="1134" w:hanging="1134"/>
              <w:rPr>
                <w:rFonts w:ascii="Verdana" w:hAnsi="Verdana"/>
                <w:sz w:val="20"/>
              </w:rPr>
            </w:pPr>
            <w:bookmarkStart w:id="6" w:name="recibido"/>
            <w:bookmarkStart w:id="7" w:name="dnum" w:colFirst="1" w:colLast="1"/>
            <w:bookmarkEnd w:id="6"/>
            <w:r w:rsidRPr="00AD22E3">
              <w:rPr>
                <w:rFonts w:ascii="Verdana" w:hAnsi="Verdana"/>
                <w:sz w:val="20"/>
                <w:lang w:eastAsia="zh-CN"/>
              </w:rPr>
              <w:t>Source:</w:t>
            </w:r>
            <w:r w:rsidRPr="00AD22E3">
              <w:rPr>
                <w:rFonts w:ascii="Verdana" w:hAnsi="Verdana"/>
                <w:sz w:val="20"/>
                <w:lang w:eastAsia="zh-CN"/>
              </w:rPr>
              <w:tab/>
            </w:r>
          </w:p>
        </w:tc>
        <w:tc>
          <w:tcPr>
            <w:tcW w:w="3402" w:type="dxa"/>
          </w:tcPr>
          <w:p w14:paraId="6A4B043D" w14:textId="5A005190" w:rsidR="000069D4" w:rsidRPr="00AD22E3" w:rsidRDefault="00DA70C7" w:rsidP="00F81C80">
            <w:pPr>
              <w:pStyle w:val="DocData"/>
              <w:framePr w:hSpace="0" w:wrap="auto" w:hAnchor="text" w:yAlign="inline"/>
            </w:pPr>
            <w:r w:rsidRPr="00AD22E3">
              <w:t xml:space="preserve">Document </w:t>
            </w:r>
            <w:r w:rsidR="00FD75AF" w:rsidRPr="00AD22E3">
              <w:t>5B/</w:t>
            </w:r>
            <w:r w:rsidR="00534AD5">
              <w:t>XX</w:t>
            </w:r>
            <w:r w:rsidRPr="00AD22E3">
              <w:t>-E</w:t>
            </w:r>
          </w:p>
        </w:tc>
      </w:tr>
      <w:tr w:rsidR="000069D4" w:rsidRPr="00AD22E3" w14:paraId="5C5A74D8" w14:textId="77777777" w:rsidTr="00876A8A">
        <w:trPr>
          <w:cantSplit/>
        </w:trPr>
        <w:tc>
          <w:tcPr>
            <w:tcW w:w="6487" w:type="dxa"/>
            <w:vMerge/>
          </w:tcPr>
          <w:p w14:paraId="0B35FD8B" w14:textId="77777777" w:rsidR="000069D4" w:rsidRPr="00AD22E3" w:rsidRDefault="000069D4" w:rsidP="00A5173C">
            <w:pPr>
              <w:spacing w:before="60"/>
              <w:jc w:val="center"/>
              <w:rPr>
                <w:b/>
                <w:smallCaps/>
                <w:sz w:val="32"/>
                <w:lang w:eastAsia="zh-CN"/>
              </w:rPr>
            </w:pPr>
            <w:bookmarkStart w:id="8" w:name="ddate" w:colFirst="1" w:colLast="1"/>
            <w:bookmarkEnd w:id="7"/>
          </w:p>
        </w:tc>
        <w:tc>
          <w:tcPr>
            <w:tcW w:w="3402" w:type="dxa"/>
          </w:tcPr>
          <w:p w14:paraId="314C6F66" w14:textId="603B8B76" w:rsidR="000069D4" w:rsidRPr="00AD22E3" w:rsidRDefault="00FD4ECD" w:rsidP="00F81C80">
            <w:pPr>
              <w:pStyle w:val="DocData"/>
              <w:framePr w:hSpace="0" w:wrap="auto" w:hAnchor="text" w:yAlign="inline"/>
            </w:pPr>
            <w:r>
              <w:t>XX</w:t>
            </w:r>
            <w:r w:rsidR="00AF14AF" w:rsidRPr="00AD22E3">
              <w:t xml:space="preserve"> </w:t>
            </w:r>
            <w:r w:rsidR="00534AD5">
              <w:t>May</w:t>
            </w:r>
            <w:r w:rsidR="00AF14AF" w:rsidRPr="00AD22E3">
              <w:t xml:space="preserve"> 202</w:t>
            </w:r>
            <w:r w:rsidR="00534AD5">
              <w:t>6</w:t>
            </w:r>
          </w:p>
        </w:tc>
      </w:tr>
      <w:tr w:rsidR="000069D4" w:rsidRPr="00AD22E3" w14:paraId="099F0E3D" w14:textId="77777777" w:rsidTr="00876A8A">
        <w:trPr>
          <w:cantSplit/>
        </w:trPr>
        <w:tc>
          <w:tcPr>
            <w:tcW w:w="6487" w:type="dxa"/>
            <w:vMerge/>
          </w:tcPr>
          <w:p w14:paraId="154165AD" w14:textId="77777777" w:rsidR="000069D4" w:rsidRPr="00AD22E3" w:rsidRDefault="000069D4" w:rsidP="00A5173C">
            <w:pPr>
              <w:spacing w:before="60"/>
              <w:jc w:val="center"/>
              <w:rPr>
                <w:b/>
                <w:smallCaps/>
                <w:sz w:val="32"/>
                <w:lang w:eastAsia="zh-CN"/>
              </w:rPr>
            </w:pPr>
            <w:bookmarkStart w:id="9" w:name="dorlang" w:colFirst="1" w:colLast="1"/>
            <w:bookmarkEnd w:id="8"/>
          </w:p>
        </w:tc>
        <w:tc>
          <w:tcPr>
            <w:tcW w:w="3402" w:type="dxa"/>
          </w:tcPr>
          <w:p w14:paraId="08E66436" w14:textId="77777777" w:rsidR="000069D4" w:rsidRPr="00AD22E3" w:rsidRDefault="00DA70C7" w:rsidP="00F81C80">
            <w:pPr>
              <w:pStyle w:val="DocData"/>
              <w:framePr w:hSpace="0" w:wrap="auto" w:hAnchor="text" w:yAlign="inline"/>
              <w:rPr>
                <w:rFonts w:eastAsia="SimSun"/>
              </w:rPr>
            </w:pPr>
            <w:r w:rsidRPr="00AD22E3">
              <w:rPr>
                <w:rFonts w:eastAsia="SimSun"/>
              </w:rPr>
              <w:t>English only</w:t>
            </w:r>
          </w:p>
        </w:tc>
      </w:tr>
      <w:tr w:rsidR="000069D4" w:rsidRPr="00AD22E3" w14:paraId="1CBD9D52" w14:textId="77777777" w:rsidTr="00D046A7">
        <w:trPr>
          <w:cantSplit/>
        </w:trPr>
        <w:tc>
          <w:tcPr>
            <w:tcW w:w="9889" w:type="dxa"/>
            <w:gridSpan w:val="2"/>
          </w:tcPr>
          <w:p w14:paraId="35F1EA7D" w14:textId="7E462EAD" w:rsidR="000069D4" w:rsidRPr="00AD22E3" w:rsidRDefault="00E90428" w:rsidP="00E90428">
            <w:pPr>
              <w:pStyle w:val="Source"/>
              <w:rPr>
                <w:lang w:eastAsia="zh-CN"/>
              </w:rPr>
            </w:pPr>
            <w:bookmarkStart w:id="10" w:name="dsource" w:colFirst="0" w:colLast="0"/>
            <w:bookmarkEnd w:id="9"/>
            <w:r>
              <w:rPr>
                <w:lang w:eastAsia="zh-CN"/>
              </w:rPr>
              <w:t>A</w:t>
            </w:r>
            <w:r w:rsidR="006860A4" w:rsidRPr="00AD22E3">
              <w:rPr>
                <w:lang w:eastAsia="zh-CN"/>
              </w:rPr>
              <w:t>nnex 2.8 to Working Party 5B Chair’s Report</w:t>
            </w:r>
          </w:p>
        </w:tc>
      </w:tr>
      <w:tr w:rsidR="0085403B" w:rsidRPr="00AD22E3" w14:paraId="59C8406A" w14:textId="77777777" w:rsidTr="00D046A7">
        <w:trPr>
          <w:cantSplit/>
        </w:trPr>
        <w:tc>
          <w:tcPr>
            <w:tcW w:w="9889" w:type="dxa"/>
            <w:gridSpan w:val="2"/>
          </w:tcPr>
          <w:p w14:paraId="3B4ED182" w14:textId="67BDDB52" w:rsidR="0085403B" w:rsidRPr="00AD22E3" w:rsidRDefault="0085403B" w:rsidP="0085403B">
            <w:pPr>
              <w:pStyle w:val="Title1"/>
              <w:rPr>
                <w:lang w:eastAsia="zh-CN"/>
              </w:rPr>
            </w:pPr>
            <w:bookmarkStart w:id="11" w:name="drec" w:colFirst="0" w:colLast="0"/>
            <w:bookmarkEnd w:id="10"/>
            <w:r w:rsidRPr="00AD22E3">
              <w:rPr>
                <w:lang w:eastAsia="zh-CN"/>
              </w:rPr>
              <w:t xml:space="preserve">WORKING DOCUMENT TOWARDS A PRELIMINARY DRAFT NEW </w:t>
            </w:r>
            <w:r w:rsidRPr="00AD22E3">
              <w:rPr>
                <w:lang w:eastAsia="zh-CN"/>
              </w:rPr>
              <w:br/>
              <w:t>REPORT ITU-R M.[MODERNIZATION OF HF AM(OR)S]</w:t>
            </w:r>
          </w:p>
        </w:tc>
      </w:tr>
      <w:tr w:rsidR="000069D4" w:rsidRPr="00AD22E3" w14:paraId="7FDBAED5" w14:textId="77777777" w:rsidTr="00D046A7">
        <w:trPr>
          <w:cantSplit/>
        </w:trPr>
        <w:tc>
          <w:tcPr>
            <w:tcW w:w="9889" w:type="dxa"/>
            <w:gridSpan w:val="2"/>
          </w:tcPr>
          <w:p w14:paraId="38F09046" w14:textId="10F7E113" w:rsidR="000069D4" w:rsidRPr="00AD22E3" w:rsidRDefault="0085403B" w:rsidP="001A09D6">
            <w:pPr>
              <w:pStyle w:val="Title4"/>
              <w:rPr>
                <w:lang w:eastAsia="zh-CN"/>
              </w:rPr>
            </w:pPr>
            <w:bookmarkStart w:id="12" w:name="dtitle1" w:colFirst="0" w:colLast="0"/>
            <w:bookmarkEnd w:id="11"/>
            <w:r w:rsidRPr="00AD22E3">
              <w:rPr>
                <w:lang w:eastAsia="zh-CN"/>
              </w:rPr>
              <w:t>Technical characteristics, protection criteria, and compatibility and sharing studies for the modernization of high-frequency systems operating in the aeronautical mobile (OR) service within 3.025 to 18.030 MHz</w:t>
            </w:r>
          </w:p>
        </w:tc>
      </w:tr>
    </w:tbl>
    <w:p w14:paraId="0B779EA5" w14:textId="34E4D313" w:rsidR="0085403B" w:rsidRPr="00AD22E3" w:rsidDel="00094CE6" w:rsidRDefault="0085403B" w:rsidP="002E027F">
      <w:pPr>
        <w:pStyle w:val="EditorsNote"/>
        <w:spacing w:before="480"/>
        <w:rPr>
          <w:del w:id="13" w:author="DON CIO" w:date="2026-02-19T22:30:00Z" w16du:dateUtc="2026-02-19T21:30:00Z"/>
        </w:rPr>
      </w:pPr>
      <w:bookmarkStart w:id="14" w:name="dbreak"/>
      <w:bookmarkEnd w:id="12"/>
      <w:bookmarkEnd w:id="14"/>
      <w:del w:id="15" w:author="DON CIO" w:date="2026-02-19T22:30:00Z" w16du:dateUtc="2026-02-19T21:30:00Z">
        <w:r w:rsidRPr="00AD22E3" w:rsidDel="00094CE6">
          <w:delText>[Editor’s Note: There is a need to review the usage of the terms occupied and channel bandwidths.]</w:delText>
        </w:r>
      </w:del>
    </w:p>
    <w:p w14:paraId="070DE3C1" w14:textId="38EA34DF" w:rsidR="0085403B" w:rsidRPr="00AD22E3" w:rsidDel="00094CE6" w:rsidRDefault="0085403B" w:rsidP="002E027F">
      <w:pPr>
        <w:pStyle w:val="EditorsNote"/>
        <w:rPr>
          <w:del w:id="16" w:author="DON CIO" w:date="2026-02-19T22:30:00Z" w16du:dateUtc="2026-02-19T21:30:00Z"/>
        </w:rPr>
      </w:pPr>
      <w:del w:id="17" w:author="DON CIO" w:date="2026-02-19T22:30:00Z" w16du:dateUtc="2026-02-19T21:30:00Z">
        <w:r w:rsidRPr="00AD22E3" w:rsidDel="00094CE6">
          <w:delText xml:space="preserve">[Editor’s Note: Due to absence of established international standards and a designated entity responsible for spectrum planning and coordination of existing AM(OR)S allocations under </w:delText>
        </w:r>
        <w:r w:rsidR="00D36122" w:rsidRPr="00AD22E3" w:rsidDel="00094CE6">
          <w:delText xml:space="preserve">RR </w:delText>
        </w:r>
        <w:r w:rsidRPr="00AD22E3" w:rsidDel="00094CE6">
          <w:delText>Appendix </w:delText>
        </w:r>
        <w:r w:rsidRPr="00AD22E3" w:rsidDel="00094CE6">
          <w:rPr>
            <w:b/>
            <w:bCs/>
          </w:rPr>
          <w:delText>26</w:delText>
        </w:r>
        <w:r w:rsidRPr="00AD22E3" w:rsidDel="00094CE6">
          <w:delText xml:space="preserve"> and given the nature of HF radio wave propagation. It is necessary to establish clear criteria for managing and mitigating potential interference arising from the proposed WBHF system configurations. Additionally, adherence to agreed upon standards is crucial to ensure protection of existing systems from harmful interference.]</w:delText>
        </w:r>
      </w:del>
    </w:p>
    <w:p w14:paraId="3AE7255A" w14:textId="77777777" w:rsidR="0085403B" w:rsidRPr="00AD22E3" w:rsidRDefault="0085403B" w:rsidP="002E027F">
      <w:pPr>
        <w:pStyle w:val="Recdate"/>
      </w:pPr>
      <w:r w:rsidRPr="00AD22E3">
        <w:t>(202X)</w:t>
      </w:r>
    </w:p>
    <w:p w14:paraId="5090B70D" w14:textId="77777777" w:rsidR="0085403B" w:rsidRPr="00AD22E3" w:rsidRDefault="0085403B" w:rsidP="002E027F">
      <w:pPr>
        <w:pStyle w:val="Headingb"/>
        <w:spacing w:before="360"/>
        <w:rPr>
          <w:sz w:val="22"/>
          <w:szCs w:val="18"/>
        </w:rPr>
      </w:pPr>
      <w:r w:rsidRPr="00AD22E3">
        <w:rPr>
          <w:sz w:val="22"/>
          <w:szCs w:val="18"/>
        </w:rPr>
        <w:t>Scope</w:t>
      </w:r>
    </w:p>
    <w:p w14:paraId="5ACB40E4" w14:textId="77777777" w:rsidR="0085403B" w:rsidRPr="00AD22E3" w:rsidRDefault="0085403B" w:rsidP="002E027F">
      <w:r w:rsidRPr="00AD22E3">
        <w:t xml:space="preserve">This Report identifies technical characteristics, protection criteria, and compatibility and sharing studies required for the modernization of high frequency spectrum use in the aeronautical mobile (OR) service. It assesses compatibility with incumbent services that are allocated on a primary basis in-band and adjacent band. </w:t>
      </w:r>
    </w:p>
    <w:p w14:paraId="42855C7F" w14:textId="77777777" w:rsidR="0085403B" w:rsidRPr="00AD22E3" w:rsidRDefault="0085403B" w:rsidP="002E027F">
      <w:pPr>
        <w:pStyle w:val="Headingb"/>
        <w:spacing w:after="120"/>
      </w:pPr>
      <w:r w:rsidRPr="00AD22E3">
        <w:t>Abbreviations/Glossary</w:t>
      </w:r>
    </w:p>
    <w:p w14:paraId="113A3CAC" w14:textId="77777777" w:rsidR="0085403B" w:rsidRPr="00AD22E3" w:rsidRDefault="0085403B" w:rsidP="002E027F">
      <w:r w:rsidRPr="00AD22E3">
        <w:t>ALE</w:t>
      </w:r>
      <w:r w:rsidRPr="00AD22E3">
        <w:tab/>
        <w:t>Automatic Link Establishment</w:t>
      </w:r>
    </w:p>
    <w:p w14:paraId="02363F5F" w14:textId="77777777" w:rsidR="0085403B" w:rsidRPr="00AD22E3" w:rsidRDefault="0085403B" w:rsidP="002E027F">
      <w:r w:rsidRPr="00AD22E3">
        <w:t>AM</w:t>
      </w:r>
      <w:r w:rsidRPr="00AD22E3">
        <w:tab/>
        <w:t>Amplitude Modulation</w:t>
      </w:r>
    </w:p>
    <w:p w14:paraId="7629CB6B" w14:textId="77777777" w:rsidR="0085403B" w:rsidRPr="00AD22E3" w:rsidRDefault="0085403B" w:rsidP="002E027F">
      <w:r w:rsidRPr="00AD22E3">
        <w:t>AM(OR)S</w:t>
      </w:r>
      <w:r w:rsidRPr="00AD22E3">
        <w:tab/>
        <w:t>Aeronautical Mobile Off-Route Service</w:t>
      </w:r>
    </w:p>
    <w:p w14:paraId="3C6DB2A6" w14:textId="77777777" w:rsidR="0085403B" w:rsidRPr="00AD22E3" w:rsidRDefault="0085403B" w:rsidP="002E027F">
      <w:r w:rsidRPr="00AD22E3">
        <w:t>AM(R)S</w:t>
      </w:r>
      <w:r w:rsidRPr="00AD22E3">
        <w:tab/>
        <w:t>Aeronautical Mobile Route Service</w:t>
      </w:r>
    </w:p>
    <w:p w14:paraId="576B4E90" w14:textId="77777777" w:rsidR="0085403B" w:rsidRPr="00AD22E3" w:rsidRDefault="0085403B" w:rsidP="002E027F">
      <w:r w:rsidRPr="00AD22E3">
        <w:t>BLOS</w:t>
      </w:r>
      <w:r w:rsidRPr="00AD22E3">
        <w:tab/>
        <w:t>Beyond Line of Sight</w:t>
      </w:r>
    </w:p>
    <w:p w14:paraId="4AB1D65C" w14:textId="77777777" w:rsidR="0085403B" w:rsidRPr="00AD22E3" w:rsidRDefault="0085403B" w:rsidP="002E027F">
      <w:r w:rsidRPr="00AD22E3">
        <w:t>CSMA</w:t>
      </w:r>
      <w:r w:rsidRPr="00AD22E3">
        <w:tab/>
        <w:t>Carrier Sense Multiple Access</w:t>
      </w:r>
    </w:p>
    <w:p w14:paraId="23795E6A" w14:textId="77777777" w:rsidR="0085403B" w:rsidRPr="00AD22E3" w:rsidRDefault="0085403B" w:rsidP="002E027F">
      <w:r w:rsidRPr="00AD22E3">
        <w:t>CW</w:t>
      </w:r>
      <w:r w:rsidRPr="00AD22E3">
        <w:tab/>
        <w:t>Continuous Wave</w:t>
      </w:r>
    </w:p>
    <w:p w14:paraId="0227DDEE" w14:textId="77777777" w:rsidR="0085403B" w:rsidRPr="00AD22E3" w:rsidRDefault="0085403B" w:rsidP="002E027F">
      <w:r w:rsidRPr="00AD22E3">
        <w:lastRenderedPageBreak/>
        <w:t>ASK</w:t>
      </w:r>
      <w:r w:rsidRPr="00AD22E3">
        <w:tab/>
        <w:t>Amplitude-Shift Keying</w:t>
      </w:r>
    </w:p>
    <w:p w14:paraId="4E79A9A2" w14:textId="77777777" w:rsidR="0085403B" w:rsidRPr="00AD22E3" w:rsidRDefault="0085403B" w:rsidP="002E027F">
      <w:r w:rsidRPr="00AD22E3">
        <w:t>DSB-AM</w:t>
      </w:r>
      <w:r w:rsidRPr="00AD22E3">
        <w:tab/>
        <w:t>Double Sideband Amplitude Modulation</w:t>
      </w:r>
    </w:p>
    <w:p w14:paraId="2C6D9235" w14:textId="77777777" w:rsidR="0085403B" w:rsidRPr="00AD22E3" w:rsidRDefault="0085403B" w:rsidP="002E027F">
      <w:r w:rsidRPr="00AD22E3">
        <w:t>FSK</w:t>
      </w:r>
      <w:r w:rsidRPr="00AD22E3">
        <w:tab/>
        <w:t>Frequency-Shift Keying</w:t>
      </w:r>
    </w:p>
    <w:p w14:paraId="028ECA62" w14:textId="77777777" w:rsidR="0085403B" w:rsidRPr="00AD22E3" w:rsidRDefault="0085403B" w:rsidP="002E027F">
      <w:r w:rsidRPr="00AD22E3">
        <w:t>FM</w:t>
      </w:r>
      <w:r w:rsidRPr="00AD22E3">
        <w:tab/>
        <w:t>Frequency Modulation</w:t>
      </w:r>
    </w:p>
    <w:p w14:paraId="3AF6BDE3" w14:textId="77777777" w:rsidR="0085403B" w:rsidRPr="00AD22E3" w:rsidRDefault="0085403B" w:rsidP="002E027F">
      <w:r w:rsidRPr="00AD22E3">
        <w:t>HF</w:t>
      </w:r>
      <w:r w:rsidRPr="00AD22E3">
        <w:tab/>
        <w:t>High Frequency</w:t>
      </w:r>
    </w:p>
    <w:p w14:paraId="64996F13" w14:textId="77777777" w:rsidR="0085403B" w:rsidRPr="00AD22E3" w:rsidRDefault="0085403B" w:rsidP="002E027F">
      <w:r w:rsidRPr="00AD22E3">
        <w:t>LUF</w:t>
      </w:r>
      <w:r w:rsidRPr="00AD22E3">
        <w:tab/>
        <w:t>Lowest Usable Frequency</w:t>
      </w:r>
    </w:p>
    <w:p w14:paraId="6D4719D2" w14:textId="77777777" w:rsidR="0085403B" w:rsidRPr="00AD22E3" w:rsidRDefault="0085403B" w:rsidP="002E027F">
      <w:r w:rsidRPr="00AD22E3">
        <w:t>MUF</w:t>
      </w:r>
      <w:r w:rsidRPr="00AD22E3">
        <w:tab/>
        <w:t>Maximum Usable Frequency</w:t>
      </w:r>
    </w:p>
    <w:p w14:paraId="5BB67909" w14:textId="77777777" w:rsidR="0085403B" w:rsidRPr="00AD22E3" w:rsidRDefault="0085403B" w:rsidP="002E027F">
      <w:r w:rsidRPr="00AD22E3">
        <w:t>PM</w:t>
      </w:r>
      <w:r w:rsidRPr="00AD22E3">
        <w:tab/>
        <w:t>Phase Modulation</w:t>
      </w:r>
    </w:p>
    <w:p w14:paraId="024E2FE8" w14:textId="77777777" w:rsidR="0085403B" w:rsidRPr="00AD22E3" w:rsidRDefault="0085403B" w:rsidP="002E027F">
      <w:r w:rsidRPr="00AD22E3">
        <w:t>PSK</w:t>
      </w:r>
      <w:r w:rsidRPr="00AD22E3">
        <w:tab/>
        <w:t>Phase-Shift Keying</w:t>
      </w:r>
    </w:p>
    <w:p w14:paraId="0C907E66" w14:textId="77777777" w:rsidR="0085403B" w:rsidRPr="00AD22E3" w:rsidRDefault="0085403B" w:rsidP="002E027F">
      <w:r w:rsidRPr="00AD22E3">
        <w:t>QAM</w:t>
      </w:r>
      <w:r w:rsidRPr="00AD22E3">
        <w:tab/>
        <w:t>Quadrature Amplitude Modulation</w:t>
      </w:r>
    </w:p>
    <w:p w14:paraId="1E4DBB7E" w14:textId="77777777" w:rsidR="0085403B" w:rsidRPr="00AD22E3" w:rsidRDefault="0085403B" w:rsidP="002E027F">
      <w:r w:rsidRPr="00AD22E3">
        <w:t>RF</w:t>
      </w:r>
      <w:r w:rsidRPr="00AD22E3">
        <w:tab/>
        <w:t>Radio Frequency</w:t>
      </w:r>
    </w:p>
    <w:p w14:paraId="271E903B" w14:textId="77777777" w:rsidR="0085403B" w:rsidRPr="00AD22E3" w:rsidRDefault="0085403B" w:rsidP="002E027F">
      <w:r w:rsidRPr="00AD22E3">
        <w:t>RR</w:t>
      </w:r>
      <w:r w:rsidRPr="00AD22E3">
        <w:tab/>
        <w:t>Radio Regulations</w:t>
      </w:r>
    </w:p>
    <w:p w14:paraId="5A8FEC41" w14:textId="77777777" w:rsidR="0085403B" w:rsidRPr="00AD22E3" w:rsidRDefault="0085403B" w:rsidP="002E027F">
      <w:r w:rsidRPr="00AD22E3">
        <w:t>SINAD</w:t>
      </w:r>
      <w:r w:rsidRPr="00AD22E3">
        <w:tab/>
        <w:t>Signal to Noise and Distortion Ratio</w:t>
      </w:r>
    </w:p>
    <w:p w14:paraId="5E676060" w14:textId="77777777" w:rsidR="0085403B" w:rsidRPr="00AD22E3" w:rsidRDefault="0085403B" w:rsidP="002E027F">
      <w:r w:rsidRPr="00AD22E3">
        <w:t>SSB</w:t>
      </w:r>
      <w:r w:rsidRPr="00AD22E3">
        <w:tab/>
        <w:t xml:space="preserve">Single-sideband </w:t>
      </w:r>
    </w:p>
    <w:p w14:paraId="3EE93477" w14:textId="77777777" w:rsidR="0085403B" w:rsidRPr="00AD22E3" w:rsidRDefault="0085403B" w:rsidP="002E027F">
      <w:r w:rsidRPr="00AD22E3">
        <w:t>WBHF</w:t>
      </w:r>
      <w:r w:rsidRPr="00AD22E3">
        <w:tab/>
        <w:t>Wideband High Frequency</w:t>
      </w:r>
    </w:p>
    <w:p w14:paraId="138EA129" w14:textId="77777777" w:rsidR="0085403B" w:rsidRPr="00AD22E3" w:rsidRDefault="0085403B" w:rsidP="002E027F">
      <w:pPr>
        <w:pStyle w:val="Headingb"/>
      </w:pPr>
      <w:bookmarkStart w:id="18" w:name="_Hlk178064906"/>
      <w:r w:rsidRPr="00AD22E3">
        <w:t>Definitions</w:t>
      </w:r>
    </w:p>
    <w:p w14:paraId="61C952E5" w14:textId="77777777" w:rsidR="0085403B" w:rsidRPr="00AD22E3" w:rsidRDefault="0085403B" w:rsidP="002E027F">
      <w:r w:rsidRPr="00AD22E3">
        <w:rPr>
          <w:iCs/>
        </w:rPr>
        <w:t xml:space="preserve">Allotment </w:t>
      </w:r>
      <w:r w:rsidRPr="00AD22E3">
        <w:t>(of a radio frequency or radio frequency channel)</w:t>
      </w:r>
      <w:r w:rsidRPr="00AD22E3">
        <w:rPr>
          <w:iCs/>
        </w:rPr>
        <w:t>:</w:t>
      </w:r>
      <w:r w:rsidRPr="00AD22E3">
        <w:rPr>
          <w:i/>
        </w:rPr>
        <w:t>  </w:t>
      </w:r>
      <w:r w:rsidRPr="00AD22E3">
        <w:t xml:space="preserve">Entry of a designated frequency channel in an agreed plan, adopted by a competent conference, for use by one or more </w:t>
      </w:r>
      <w:r w:rsidRPr="00AD22E3">
        <w:rPr>
          <w:i/>
          <w:iCs/>
        </w:rPr>
        <w:t>administrations</w:t>
      </w:r>
      <w:r w:rsidRPr="00AD22E3">
        <w:t xml:space="preserve"> for a terrestrial or space</w:t>
      </w:r>
      <w:r w:rsidRPr="00AD22E3">
        <w:rPr>
          <w:i/>
        </w:rPr>
        <w:t xml:space="preserve"> radiocommunication service</w:t>
      </w:r>
      <w:r w:rsidRPr="00AD22E3">
        <w:t xml:space="preserve"> in one or more identified countries or geographical areas and under specified conditions. (RR 1.17).</w:t>
      </w:r>
    </w:p>
    <w:p w14:paraId="037E1375" w14:textId="3D6F747E" w:rsidR="0085403B" w:rsidRPr="00AD22E3" w:rsidRDefault="0085403B" w:rsidP="002E027F">
      <w:pPr>
        <w:rPr>
          <w:lang w:eastAsia="zh-CN"/>
        </w:rPr>
      </w:pPr>
      <w:r w:rsidRPr="00AD22E3">
        <w:rPr>
          <w:lang w:eastAsia="zh-CN"/>
        </w:rPr>
        <w:t>A</w:t>
      </w:r>
      <w:r w:rsidRPr="00AD22E3">
        <w:rPr>
          <w:iCs/>
        </w:rPr>
        <w:t>eronautical mobile route (R) service (AM(R)S):  An aeronautical mobile service</w:t>
      </w:r>
      <w:r w:rsidRPr="00AD22E3">
        <w:t xml:space="preserve"> reserved for communications relating to safety and regularity of flight, primarily along national or international civil air routes. (RR 1. </w:t>
      </w:r>
      <w:bookmarkStart w:id="19" w:name="_Hlk214436739"/>
      <w:r w:rsidRPr="003E7CAD">
        <w:t>33</w:t>
      </w:r>
      <w:bookmarkEnd w:id="19"/>
      <w:r w:rsidRPr="00AD22E3">
        <w:t>)</w:t>
      </w:r>
    </w:p>
    <w:p w14:paraId="16BD1113" w14:textId="315ECA8C" w:rsidR="0085403B" w:rsidRPr="00AD22E3" w:rsidRDefault="0085403B" w:rsidP="002E027F">
      <w:pPr>
        <w:rPr>
          <w:lang w:eastAsia="zh-CN"/>
        </w:rPr>
      </w:pPr>
      <w:r w:rsidRPr="00AD22E3">
        <w:rPr>
          <w:lang w:eastAsia="zh-CN"/>
        </w:rPr>
        <w:t>A</w:t>
      </w:r>
      <w:r w:rsidRPr="00AD22E3">
        <w:rPr>
          <w:iCs/>
        </w:rPr>
        <w:t>eronautical mobile off-route (OR) service (AM(OR)S):  An aeronautical mobile service</w:t>
      </w:r>
      <w:r w:rsidRPr="00AD22E3">
        <w:t xml:space="preserve"> intended for communications, including those relating to flight coordination, primarily outside national or international civil air routes. (RR 1. </w:t>
      </w:r>
      <w:r w:rsidRPr="003E7CAD">
        <w:t>34</w:t>
      </w:r>
      <w:r w:rsidRPr="00AD22E3">
        <w:t>)</w:t>
      </w:r>
    </w:p>
    <w:p w14:paraId="6E44C7C3" w14:textId="4F3330B5" w:rsidR="0085403B" w:rsidRPr="00AD22E3" w:rsidDel="00094CE6" w:rsidRDefault="0085403B" w:rsidP="002E027F">
      <w:pPr>
        <w:rPr>
          <w:del w:id="20" w:author="DON CIO" w:date="2026-02-19T22:30:00Z" w16du:dateUtc="2026-02-19T21:30:00Z"/>
          <w:lang w:eastAsia="zh-CN"/>
        </w:rPr>
      </w:pPr>
      <w:del w:id="21" w:author="DON CIO" w:date="2026-02-19T22:30:00Z" w16du:dateUtc="2026-02-19T21:30:00Z">
        <w:r w:rsidRPr="003E7CAD" w:rsidDel="00094CE6">
          <w:rPr>
            <w:lang w:eastAsia="zh-CN"/>
          </w:rPr>
          <w:delText>2.8 kHz occupied bandwidth channel</w:delText>
        </w:r>
        <w:r w:rsidRPr="00AD22E3" w:rsidDel="00094CE6">
          <w:rPr>
            <w:lang w:eastAsia="zh-CN"/>
          </w:rPr>
          <w:delText xml:space="preserve"> AM(OR)S </w:delText>
        </w:r>
        <w:r w:rsidRPr="003E7CAD" w:rsidDel="00094CE6">
          <w:rPr>
            <w:lang w:eastAsia="zh-CN"/>
          </w:rPr>
          <w:delText>systems</w:delText>
        </w:r>
        <w:r w:rsidRPr="00AD22E3" w:rsidDel="00094CE6">
          <w:rPr>
            <w:lang w:eastAsia="zh-CN"/>
          </w:rPr>
          <w:delText xml:space="preserve">: systems that use 2.8 kHz occupied bandwidth within the current </w:delText>
        </w:r>
        <w:r w:rsidR="00D36122" w:rsidRPr="00AD22E3" w:rsidDel="00094CE6">
          <w:rPr>
            <w:lang w:eastAsia="zh-CN"/>
          </w:rPr>
          <w:delText xml:space="preserve">RR </w:delText>
        </w:r>
        <w:r w:rsidRPr="00AD22E3" w:rsidDel="00094CE6">
          <w:rPr>
            <w:lang w:eastAsia="zh-CN"/>
          </w:rPr>
          <w:delText>Appendix</w:delText>
        </w:r>
        <w:r w:rsidRPr="00AD22E3" w:rsidDel="00094CE6">
          <w:rPr>
            <w:b/>
            <w:bCs/>
            <w:lang w:eastAsia="zh-CN"/>
          </w:rPr>
          <w:delText xml:space="preserve"> 26</w:delText>
        </w:r>
        <w:r w:rsidRPr="00AD22E3" w:rsidDel="00094CE6">
          <w:rPr>
            <w:lang w:eastAsia="zh-CN"/>
          </w:rPr>
          <w:delText xml:space="preserve"> allocations</w:delText>
        </w:r>
      </w:del>
    </w:p>
    <w:p w14:paraId="7E8D892A" w14:textId="6416FBFD" w:rsidR="0085403B" w:rsidRPr="003E7CAD" w:rsidDel="00094CE6" w:rsidRDefault="0085403B" w:rsidP="002E027F">
      <w:pPr>
        <w:pStyle w:val="EditorsNote"/>
        <w:rPr>
          <w:del w:id="22" w:author="DON CIO" w:date="2026-02-19T22:31:00Z" w16du:dateUtc="2026-02-19T21:31:00Z"/>
          <w:lang w:eastAsia="zh-CN"/>
        </w:rPr>
      </w:pPr>
    </w:p>
    <w:p w14:paraId="1F1CF24E" w14:textId="77777777" w:rsidR="0085403B" w:rsidRPr="00AD22E3" w:rsidRDefault="0085403B" w:rsidP="002E027F">
      <w:pPr>
        <w:pStyle w:val="Headingb"/>
      </w:pPr>
      <w:r w:rsidRPr="00AD22E3">
        <w:t>Related ITU Recommendations and Reports</w:t>
      </w:r>
    </w:p>
    <w:bookmarkEnd w:id="18"/>
    <w:p w14:paraId="34885C20" w14:textId="77777777" w:rsidR="0085403B" w:rsidRPr="00AD22E3" w:rsidRDefault="0085403B" w:rsidP="002E027F">
      <w:pPr>
        <w:textAlignment w:val="auto"/>
      </w:pPr>
      <w:r w:rsidRPr="00AD22E3">
        <w:t xml:space="preserve">Recommendation </w:t>
      </w:r>
      <w:r w:rsidRPr="00AD22E3">
        <w:rPr>
          <w:color w:val="0000FF"/>
          <w:u w:val="single"/>
        </w:rPr>
        <w:t>ITU-R BS.216</w:t>
      </w:r>
      <w:r w:rsidRPr="00AD22E3">
        <w:t xml:space="preserve"> – Protection ratio for sound broadcasting in the Tropical Zone</w:t>
      </w:r>
    </w:p>
    <w:p w14:paraId="6E42FD88" w14:textId="77777777" w:rsidR="0085403B" w:rsidRPr="00AD22E3" w:rsidRDefault="0085403B" w:rsidP="002E027F">
      <w:r w:rsidRPr="00AD22E3">
        <w:t xml:space="preserve">Recommendation </w:t>
      </w:r>
      <w:hyperlink r:id="rId9" w:history="1">
        <w:r w:rsidRPr="00AD22E3">
          <w:rPr>
            <w:rStyle w:val="Hyperlink"/>
          </w:rPr>
          <w:t>ITU-R BS.415</w:t>
        </w:r>
      </w:hyperlink>
      <w:r w:rsidRPr="00AD22E3">
        <w:t xml:space="preserve"> – Minimum performance specifications for low-cost sound-broadcasting receivers</w:t>
      </w:r>
    </w:p>
    <w:p w14:paraId="1B05364E" w14:textId="77777777" w:rsidR="0085403B" w:rsidRPr="00AD22E3" w:rsidRDefault="0085403B" w:rsidP="002E027F">
      <w:r w:rsidRPr="00AD22E3">
        <w:t xml:space="preserve">Recommendation </w:t>
      </w:r>
      <w:hyperlink r:id="rId10" w:history="1">
        <w:r w:rsidRPr="00AD22E3">
          <w:rPr>
            <w:rStyle w:val="Hyperlink"/>
          </w:rPr>
          <w:t>ITU-R BS.560</w:t>
        </w:r>
      </w:hyperlink>
      <w:r w:rsidRPr="00AD22E3">
        <w:t xml:space="preserve"> – Definitions of radiation in LF, MF and HF broadcasting bands</w:t>
      </w:r>
    </w:p>
    <w:p w14:paraId="32011764" w14:textId="77777777" w:rsidR="0085403B" w:rsidRPr="00AD22E3" w:rsidRDefault="0085403B" w:rsidP="002E027F">
      <w:pPr>
        <w:textAlignment w:val="auto"/>
      </w:pPr>
      <w:r w:rsidRPr="00AD22E3">
        <w:t xml:space="preserve">Recommendation </w:t>
      </w:r>
      <w:r w:rsidRPr="00AD22E3">
        <w:rPr>
          <w:color w:val="0000FF"/>
          <w:u w:val="single"/>
        </w:rPr>
        <w:t>ITU-R BS.703</w:t>
      </w:r>
      <w:r w:rsidRPr="00AD22E3">
        <w:t xml:space="preserve"> – Characteristics of AM sound broadcasting reference receivers for planning purposes</w:t>
      </w:r>
    </w:p>
    <w:p w14:paraId="6EEB34FC" w14:textId="77777777" w:rsidR="0085403B" w:rsidRPr="00AD22E3" w:rsidRDefault="0085403B" w:rsidP="002E027F">
      <w:r w:rsidRPr="00AD22E3">
        <w:t xml:space="preserve">Recommendation </w:t>
      </w:r>
      <w:hyperlink r:id="rId11" w:history="1">
        <w:r w:rsidRPr="00AD22E3">
          <w:rPr>
            <w:rStyle w:val="Hyperlink"/>
          </w:rPr>
          <w:t>ITU-R BS.705</w:t>
        </w:r>
      </w:hyperlink>
      <w:r w:rsidRPr="00AD22E3">
        <w:t xml:space="preserve"> – HF transmitting and receiving antennas characteristics and diagrams</w:t>
      </w:r>
    </w:p>
    <w:p w14:paraId="505CA9B2" w14:textId="77777777" w:rsidR="0085403B" w:rsidRPr="00AD22E3" w:rsidRDefault="0085403B" w:rsidP="002E027F">
      <w:pPr>
        <w:textAlignment w:val="auto"/>
      </w:pPr>
      <w:r w:rsidRPr="00AD22E3">
        <w:lastRenderedPageBreak/>
        <w:t xml:space="preserve">Recommendation </w:t>
      </w:r>
      <w:r w:rsidRPr="00AD22E3">
        <w:rPr>
          <w:color w:val="0000FF"/>
          <w:u w:val="single"/>
        </w:rPr>
        <w:t>ITU-R BS.2144</w:t>
      </w:r>
      <w:r w:rsidRPr="00AD22E3">
        <w:t xml:space="preserve"> – Planning parameters and coverage for Digital Radio Mondiale (DRM) broadcasting at frequencies below 30 MHz</w:t>
      </w:r>
    </w:p>
    <w:p w14:paraId="0DE6FF23" w14:textId="77777777" w:rsidR="0085403B" w:rsidRPr="00AD22E3" w:rsidRDefault="0085403B" w:rsidP="002E027F">
      <w:r w:rsidRPr="00AD22E3">
        <w:t xml:space="preserve">Recommendation </w:t>
      </w:r>
      <w:hyperlink r:id="rId12" w:history="1">
        <w:r w:rsidRPr="00AD22E3">
          <w:rPr>
            <w:rStyle w:val="Hyperlink"/>
          </w:rPr>
          <w:t>ITU-R BT.1895</w:t>
        </w:r>
      </w:hyperlink>
      <w:r w:rsidRPr="00AD22E3">
        <w:t xml:space="preserve"> – Protection criteria for terrestrial broadcasting systems</w:t>
      </w:r>
    </w:p>
    <w:p w14:paraId="71D6A3A6" w14:textId="4A3694E7" w:rsidR="0085403B" w:rsidRPr="00AD22E3" w:rsidRDefault="0085403B" w:rsidP="002E027F">
      <w:r w:rsidRPr="00AD22E3">
        <w:t xml:space="preserve">Recommendation </w:t>
      </w:r>
      <w:hyperlink r:id="rId13" w:history="1">
        <w:r w:rsidRPr="00AD22E3">
          <w:rPr>
            <w:rStyle w:val="Hyperlink"/>
          </w:rPr>
          <w:t>ITU-R F.240</w:t>
        </w:r>
      </w:hyperlink>
      <w:r w:rsidRPr="00AD22E3">
        <w:t xml:space="preserve"> – Signal-to-interference protection ratios for various classes of emission in the fixed service below about 30 MHz</w:t>
      </w:r>
    </w:p>
    <w:p w14:paraId="52511183" w14:textId="77777777" w:rsidR="0085403B" w:rsidRPr="00AD22E3" w:rsidRDefault="0085403B" w:rsidP="002E027F">
      <w:r w:rsidRPr="00AD22E3">
        <w:t xml:space="preserve">Recommendation </w:t>
      </w:r>
      <w:hyperlink r:id="rId14" w:history="1">
        <w:r w:rsidRPr="00AD22E3">
          <w:rPr>
            <w:rStyle w:val="Hyperlink"/>
          </w:rPr>
          <w:t>ITU-R F.339</w:t>
        </w:r>
      </w:hyperlink>
      <w:r w:rsidRPr="00AD22E3">
        <w:t xml:space="preserve"> – Bandwidths, signal-to-noise ratios and fading allowances in complete systems</w:t>
      </w:r>
    </w:p>
    <w:p w14:paraId="0B19B253" w14:textId="77777777" w:rsidR="0085403B" w:rsidRPr="00AD22E3" w:rsidRDefault="0085403B" w:rsidP="002E027F">
      <w:r w:rsidRPr="00AD22E3">
        <w:t xml:space="preserve">Recommendation </w:t>
      </w:r>
      <w:hyperlink r:id="rId15" w:history="1">
        <w:r w:rsidRPr="00AD22E3">
          <w:rPr>
            <w:rStyle w:val="Hyperlink"/>
          </w:rPr>
          <w:t>ITU-R F.1761</w:t>
        </w:r>
      </w:hyperlink>
      <w:r w:rsidRPr="00AD22E3">
        <w:t xml:space="preserve"> – Characteristics of HF fixed radiocommunication systems</w:t>
      </w:r>
    </w:p>
    <w:p w14:paraId="73DAC48F" w14:textId="77777777" w:rsidR="0085403B" w:rsidRPr="00AD22E3" w:rsidRDefault="0085403B" w:rsidP="002E027F">
      <w:r w:rsidRPr="00AD22E3">
        <w:t xml:space="preserve">Recommendation </w:t>
      </w:r>
      <w:hyperlink r:id="rId16" w:history="1">
        <w:r w:rsidRPr="00AD22E3">
          <w:rPr>
            <w:rStyle w:val="Hyperlink"/>
          </w:rPr>
          <w:t>ITU-R F.1762</w:t>
        </w:r>
      </w:hyperlink>
      <w:r w:rsidRPr="00AD22E3">
        <w:t xml:space="preserve"> – Characteristics of enhanced applications for high frequency (HF) radiocommunication systems</w:t>
      </w:r>
    </w:p>
    <w:p w14:paraId="2AB39ACF" w14:textId="77777777" w:rsidR="0085403B" w:rsidRPr="00AD22E3" w:rsidRDefault="0085403B" w:rsidP="002E027F">
      <w:r w:rsidRPr="00AD22E3">
        <w:t xml:space="preserve">Recommendation </w:t>
      </w:r>
      <w:hyperlink r:id="rId17" w:history="1">
        <w:r w:rsidRPr="00AD22E3">
          <w:rPr>
            <w:rStyle w:val="Hyperlink"/>
          </w:rPr>
          <w:t>ITU-R F.1821</w:t>
        </w:r>
      </w:hyperlink>
      <w:r w:rsidRPr="00AD22E3">
        <w:t xml:space="preserve"> – Characteristics of advanced digital high frequency (HF) radiocommunication systems</w:t>
      </w:r>
    </w:p>
    <w:p w14:paraId="4746D097" w14:textId="29CCF0EF" w:rsidR="0085403B" w:rsidRPr="00AD22E3" w:rsidRDefault="0085403B" w:rsidP="002E027F">
      <w:r w:rsidRPr="00AD22E3">
        <w:t xml:space="preserve">Recommendation </w:t>
      </w:r>
      <w:hyperlink r:id="rId18" w:history="1">
        <w:r w:rsidRPr="00AD22E3">
          <w:rPr>
            <w:rStyle w:val="Hyperlink"/>
          </w:rPr>
          <w:t>ITU-R F.2119</w:t>
        </w:r>
      </w:hyperlink>
      <w:r w:rsidRPr="00AD22E3">
        <w:t xml:space="preserve"> – Guidance on technical parameters and methodologies for sharing and compatibility studies related to fixed and land mobile services in the frequency range 1.5-30 MHz</w:t>
      </w:r>
    </w:p>
    <w:p w14:paraId="02BCFF16" w14:textId="77777777" w:rsidR="0085403B" w:rsidRPr="00AD22E3" w:rsidRDefault="0085403B" w:rsidP="002E027F">
      <w:r w:rsidRPr="00AD22E3">
        <w:t xml:space="preserve">Recommendation </w:t>
      </w:r>
      <w:hyperlink r:id="rId19" w:history="1">
        <w:r w:rsidRPr="00AD22E3">
          <w:rPr>
            <w:rStyle w:val="Hyperlink"/>
          </w:rPr>
          <w:t>ITU-R M.627</w:t>
        </w:r>
      </w:hyperlink>
      <w:r w:rsidRPr="00AD22E3">
        <w:t xml:space="preserve"> – Technical characteristics for HF maritime radio equipment using narrow-band phase-shift keying (NBPSK) telegraphy</w:t>
      </w:r>
    </w:p>
    <w:p w14:paraId="27929462" w14:textId="463989A8" w:rsidR="0085403B" w:rsidRPr="00AD22E3" w:rsidRDefault="0085403B" w:rsidP="002E027F">
      <w:r w:rsidRPr="00AD22E3">
        <w:t>Recommendation ITU-R M.</w:t>
      </w:r>
      <w:r w:rsidRPr="003E7CAD">
        <w:t>1795</w:t>
      </w:r>
      <w:r w:rsidRPr="00AD22E3">
        <w:t xml:space="preserve"> – Technical and operational characteristics of land mobile MF/HF systems</w:t>
      </w:r>
    </w:p>
    <w:p w14:paraId="3D533F95" w14:textId="77777777" w:rsidR="0085403B" w:rsidRPr="00AD22E3" w:rsidRDefault="0085403B" w:rsidP="002E027F">
      <w:r w:rsidRPr="00AD22E3">
        <w:t xml:space="preserve">Recommendation </w:t>
      </w:r>
      <w:hyperlink r:id="rId20" w:history="1">
        <w:r w:rsidRPr="00AD22E3">
          <w:rPr>
            <w:rStyle w:val="Hyperlink"/>
          </w:rPr>
          <w:t>ITU-R M.1825</w:t>
        </w:r>
      </w:hyperlink>
      <w:r w:rsidRPr="00AD22E3">
        <w:t xml:space="preserve"> – Guidance on technical parameters and methodologies for sharing studies related to systems in the land mobile service</w:t>
      </w:r>
    </w:p>
    <w:p w14:paraId="3DBB08A7" w14:textId="77777777" w:rsidR="0085403B" w:rsidRPr="003E7CAD" w:rsidRDefault="0085403B" w:rsidP="002E027F">
      <w:pPr>
        <w:rPr>
          <w:lang w:val="fr-FR"/>
        </w:rPr>
      </w:pPr>
      <w:proofErr w:type="spellStart"/>
      <w:r w:rsidRPr="003E7CAD">
        <w:rPr>
          <w:lang w:val="fr-FR"/>
        </w:rPr>
        <w:t>Recommendation</w:t>
      </w:r>
      <w:proofErr w:type="spellEnd"/>
      <w:r w:rsidRPr="003E7CAD">
        <w:rPr>
          <w:lang w:val="fr-FR"/>
        </w:rPr>
        <w:t xml:space="preserve"> </w:t>
      </w:r>
      <w:r>
        <w:fldChar w:fldCharType="begin"/>
      </w:r>
      <w:r w:rsidRPr="0012587D">
        <w:rPr>
          <w:lang w:val="fr-FR"/>
          <w:rPrChange w:id="23" w:author="DON CIO" w:date="2026-02-19T23:38:00Z" w16du:dateUtc="2026-02-19T22:38:00Z">
            <w:rPr/>
          </w:rPrChange>
        </w:rPr>
        <w:instrText>HYPERLINK "https://www.itu.int/rec/R-REC-P.372/en"</w:instrText>
      </w:r>
      <w:r>
        <w:fldChar w:fldCharType="separate"/>
      </w:r>
      <w:r w:rsidRPr="003E7CAD">
        <w:rPr>
          <w:rStyle w:val="Hyperlink"/>
          <w:lang w:val="fr-FR"/>
        </w:rPr>
        <w:t>ITU-R P.372</w:t>
      </w:r>
      <w:r>
        <w:fldChar w:fldCharType="end"/>
      </w:r>
      <w:r w:rsidRPr="003E7CAD">
        <w:rPr>
          <w:lang w:val="fr-FR"/>
        </w:rPr>
        <w:t xml:space="preserve"> – Radio noise</w:t>
      </w:r>
    </w:p>
    <w:p w14:paraId="4B47BA1F" w14:textId="60D5A3B5" w:rsidR="0085403B" w:rsidRPr="00AD22E3" w:rsidRDefault="0085403B" w:rsidP="002E027F">
      <w:r w:rsidRPr="00AD22E3">
        <w:t xml:space="preserve">Recommendation </w:t>
      </w:r>
      <w:hyperlink r:id="rId21" w:history="1">
        <w:r w:rsidRPr="00AD22E3">
          <w:rPr>
            <w:rStyle w:val="Hyperlink"/>
          </w:rPr>
          <w:t>ITU-R P.533</w:t>
        </w:r>
      </w:hyperlink>
      <w:r w:rsidRPr="00AD22E3">
        <w:t xml:space="preserve"> – Method for the prediction of the performance of HF circuits</w:t>
      </w:r>
    </w:p>
    <w:p w14:paraId="19BC0DBB" w14:textId="77777777" w:rsidR="0085403B" w:rsidRPr="00AD22E3" w:rsidRDefault="0085403B" w:rsidP="002E027F">
      <w:r w:rsidRPr="00AD22E3">
        <w:t>Recommendation ITU-R P.1149 – Guide to the application of propagation methods of Radiocommunication Study Group 3</w:t>
      </w:r>
    </w:p>
    <w:p w14:paraId="5E6789EF" w14:textId="77777777" w:rsidR="0085403B" w:rsidRPr="00AD22E3" w:rsidRDefault="0085403B" w:rsidP="002E027F">
      <w:r w:rsidRPr="00AD22E3">
        <w:t xml:space="preserve">Recommendation </w:t>
      </w:r>
      <w:hyperlink r:id="rId22" w:history="1">
        <w:r w:rsidRPr="00AD22E3">
          <w:rPr>
            <w:rStyle w:val="Hyperlink"/>
          </w:rPr>
          <w:t>ITU-R P.2108</w:t>
        </w:r>
      </w:hyperlink>
      <w:r w:rsidRPr="00AD22E3">
        <w:t xml:space="preserve"> – Prediction of clutter loss </w:t>
      </w:r>
    </w:p>
    <w:p w14:paraId="45238F35" w14:textId="77777777" w:rsidR="0085403B" w:rsidRPr="00AD22E3" w:rsidRDefault="0085403B" w:rsidP="002E027F">
      <w:r w:rsidRPr="00AD22E3">
        <w:t>Recommendation ITU-R TF. 2487 – Protection criteria for systems in the standard frequency and time signal services</w:t>
      </w:r>
    </w:p>
    <w:p w14:paraId="0039C7FD" w14:textId="77777777" w:rsidR="0085403B" w:rsidRPr="00AD22E3" w:rsidRDefault="0085403B" w:rsidP="002E027F">
      <w:r w:rsidRPr="00AD22E3">
        <w:t xml:space="preserve">Report </w:t>
      </w:r>
      <w:hyperlink r:id="rId23" w:history="1">
        <w:r w:rsidRPr="00AD22E3">
          <w:rPr>
            <w:rStyle w:val="Hyperlink"/>
          </w:rPr>
          <w:t>ITU-R BS.458</w:t>
        </w:r>
      </w:hyperlink>
      <w:r w:rsidRPr="00AD22E3">
        <w:t xml:space="preserve"> – Characteristics of systems in LF, MF and HF broadcasting</w:t>
      </w:r>
    </w:p>
    <w:p w14:paraId="43B9DF52" w14:textId="77777777" w:rsidR="0085403B" w:rsidRPr="00AD22E3" w:rsidRDefault="0085403B" w:rsidP="002E027F">
      <w:r w:rsidRPr="00AD22E3">
        <w:t xml:space="preserve">Report </w:t>
      </w:r>
      <w:hyperlink r:id="rId24" w:history="1">
        <w:r w:rsidRPr="00AD22E3">
          <w:rPr>
            <w:rStyle w:val="Hyperlink"/>
          </w:rPr>
          <w:t>ITU-R F.2061</w:t>
        </w:r>
      </w:hyperlink>
      <w:r w:rsidRPr="00AD22E3">
        <w:t xml:space="preserve"> – HF fixed radiocommunications systems</w:t>
      </w:r>
    </w:p>
    <w:p w14:paraId="4CB91F49" w14:textId="77777777" w:rsidR="0085403B" w:rsidRPr="00AD22E3" w:rsidRDefault="0085403B" w:rsidP="002E027F">
      <w:r w:rsidRPr="00AD22E3">
        <w:t xml:space="preserve">Report </w:t>
      </w:r>
      <w:hyperlink r:id="rId25" w:history="1">
        <w:r w:rsidRPr="00AD22E3">
          <w:rPr>
            <w:rStyle w:val="Hyperlink"/>
          </w:rPr>
          <w:t>ITU-R F.2087</w:t>
        </w:r>
      </w:hyperlink>
      <w:r w:rsidRPr="00AD22E3">
        <w:t xml:space="preserve"> – Requirements for high frequency (HF) radiocommunication systems in the fixed service</w:t>
      </w:r>
    </w:p>
    <w:p w14:paraId="74F21B38" w14:textId="77777777" w:rsidR="0085403B" w:rsidRPr="00AD22E3" w:rsidRDefault="0085403B" w:rsidP="002E027F">
      <w:pPr>
        <w:pStyle w:val="Heading1"/>
      </w:pPr>
      <w:r w:rsidRPr="00AD22E3">
        <w:t>1</w:t>
      </w:r>
      <w:r w:rsidRPr="00AD22E3">
        <w:tab/>
        <w:t>Introduction</w:t>
      </w:r>
    </w:p>
    <w:p w14:paraId="070B1C2C" w14:textId="5C20AC87" w:rsidR="0085403B" w:rsidRPr="00AD22E3" w:rsidRDefault="0085403B" w:rsidP="002E027F">
      <w:pPr>
        <w:rPr>
          <w:szCs w:val="24"/>
        </w:rPr>
      </w:pPr>
      <w:r w:rsidRPr="00AD22E3">
        <w:rPr>
          <w:szCs w:val="24"/>
        </w:rPr>
        <w:t xml:space="preserve">The Aeronautical Mobile (OR) Service (AM(OR)S) utilizing </w:t>
      </w:r>
      <w:r w:rsidR="00D36122" w:rsidRPr="00AD22E3">
        <w:rPr>
          <w:szCs w:val="24"/>
        </w:rPr>
        <w:t>RR</w:t>
      </w:r>
      <w:r w:rsidRPr="00AD22E3">
        <w:rPr>
          <w:szCs w:val="24"/>
        </w:rPr>
        <w:t xml:space="preserve"> Appendix </w:t>
      </w:r>
      <w:r w:rsidRPr="00AD22E3">
        <w:rPr>
          <w:b/>
          <w:bCs/>
          <w:szCs w:val="24"/>
        </w:rPr>
        <w:t>26</w:t>
      </w:r>
      <w:r w:rsidRPr="00AD22E3">
        <w:rPr>
          <w:szCs w:val="24"/>
        </w:rPr>
        <w:t xml:space="preserve"> frequency range between 3 025 kHz and 18 030 kHz has been a very important radio communication system for aircraft when communications is needed beyond the range of terrestrial radio systems operating at </w:t>
      </w:r>
      <w:r w:rsidRPr="00AD22E3">
        <w:rPr>
          <w:szCs w:val="24"/>
        </w:rPr>
        <w:lastRenderedPageBreak/>
        <w:t>higher frequencies.</w:t>
      </w:r>
      <w:r w:rsidRPr="00AD22E3">
        <w:rPr>
          <w:rStyle w:val="FootnoteReference"/>
        </w:rPr>
        <w:footnoteReference w:id="1"/>
      </w:r>
      <w:r w:rsidRPr="00AD22E3">
        <w:rPr>
          <w:szCs w:val="24"/>
        </w:rPr>
        <w:t xml:space="preserve">. For this document, </w:t>
      </w:r>
      <w:r w:rsidRPr="00AD22E3">
        <w:rPr>
          <w:lang w:eastAsia="zh-CN"/>
        </w:rPr>
        <w:t xml:space="preserve">systems that use a 3 kHz channel bandwidth </w:t>
      </w:r>
      <w:del w:id="24" w:author="DON CIO" w:date="2026-02-19T22:32:00Z" w16du:dateUtc="2026-02-19T21:32:00Z">
        <w:r w:rsidRPr="00AD22E3" w:rsidDel="00094CE6">
          <w:rPr>
            <w:lang w:eastAsia="zh-CN"/>
          </w:rPr>
          <w:delText xml:space="preserve">(2.8 kHz occupied bandwidth) </w:delText>
        </w:r>
      </w:del>
      <w:r w:rsidRPr="00AD22E3">
        <w:rPr>
          <w:lang w:eastAsia="zh-CN"/>
        </w:rPr>
        <w:t xml:space="preserve">within </w:t>
      </w:r>
      <w:r w:rsidR="00D36122" w:rsidRPr="00AD22E3">
        <w:rPr>
          <w:lang w:eastAsia="zh-CN"/>
        </w:rPr>
        <w:t xml:space="preserve">RR </w:t>
      </w:r>
      <w:r w:rsidRPr="00AD22E3">
        <w:rPr>
          <w:lang w:eastAsia="zh-CN"/>
        </w:rPr>
        <w:t xml:space="preserve">Appendix </w:t>
      </w:r>
      <w:r w:rsidRPr="00AD22E3">
        <w:rPr>
          <w:b/>
          <w:bCs/>
          <w:lang w:eastAsia="zh-CN"/>
        </w:rPr>
        <w:t>26</w:t>
      </w:r>
      <w:r w:rsidRPr="00AD22E3">
        <w:rPr>
          <w:lang w:eastAsia="zh-CN"/>
        </w:rPr>
        <w:t xml:space="preserve"> allotments are referred to as </w:t>
      </w:r>
      <w:ins w:id="25" w:author="DON CIO" w:date="2026-02-19T22:32:00Z" w16du:dateUtc="2026-02-19T21:32:00Z">
        <w:r w:rsidR="00094CE6">
          <w:rPr>
            <w:lang w:eastAsia="zh-CN"/>
          </w:rPr>
          <w:t>“</w:t>
        </w:r>
      </w:ins>
      <w:del w:id="26" w:author="DON CIO" w:date="2026-02-19T22:32:00Z" w16du:dateUtc="2026-02-19T21:32:00Z">
        <w:r w:rsidRPr="00AD22E3" w:rsidDel="00094CE6">
          <w:rPr>
            <w:lang w:eastAsia="zh-CN"/>
          </w:rPr>
          <w:delText>”</w:delText>
        </w:r>
      </w:del>
      <w:r w:rsidRPr="003E7CAD">
        <w:rPr>
          <w:lang w:eastAsia="zh-CN"/>
        </w:rPr>
        <w:t xml:space="preserve">2.8 kHz </w:t>
      </w:r>
      <w:r w:rsidRPr="00AD22E3">
        <w:rPr>
          <w:lang w:eastAsia="zh-CN"/>
        </w:rPr>
        <w:t>occupied</w:t>
      </w:r>
      <w:r w:rsidRPr="003E7CAD">
        <w:rPr>
          <w:lang w:eastAsia="zh-CN"/>
        </w:rPr>
        <w:t xml:space="preserve"> bandwidth channel </w:t>
      </w:r>
      <w:del w:id="27" w:author="DON CIO" w:date="2026-02-19T22:32:00Z" w16du:dateUtc="2026-02-19T21:32:00Z">
        <w:r w:rsidRPr="003E7CAD" w:rsidDel="00094CE6">
          <w:rPr>
            <w:lang w:eastAsia="zh-CN"/>
          </w:rPr>
          <w:delText>”</w:delText>
        </w:r>
      </w:del>
      <w:r w:rsidRPr="00AD22E3">
        <w:rPr>
          <w:lang w:eastAsia="zh-CN"/>
        </w:rPr>
        <w:t xml:space="preserve"> AM(OR)S”. To differentiate, a wideband implementation of AM(OR)S</w:t>
      </w:r>
      <w:ins w:id="28" w:author="DON CIO" w:date="2026-02-19T22:32:00Z" w16du:dateUtc="2026-02-19T21:32:00Z">
        <w:r w:rsidR="00094CE6">
          <w:rPr>
            <w:lang w:eastAsia="zh-CN"/>
          </w:rPr>
          <w:t xml:space="preserve">, </w:t>
        </w:r>
      </w:ins>
      <w:del w:id="29" w:author="DON CIO" w:date="2026-02-19T22:32:00Z" w16du:dateUtc="2026-02-19T21:32:00Z">
        <w:r w:rsidRPr="00AD22E3" w:rsidDel="00094CE6">
          <w:rPr>
            <w:lang w:eastAsia="zh-CN"/>
          </w:rPr>
          <w:delText xml:space="preserve"> [</w:delText>
        </w:r>
      </w:del>
      <w:r w:rsidRPr="00AD22E3">
        <w:rPr>
          <w:lang w:eastAsia="zh-CN"/>
        </w:rPr>
        <w:t xml:space="preserve">where </w:t>
      </w:r>
      <w:ins w:id="30" w:author="DON CIO" w:date="2026-02-19T22:32:00Z" w16du:dateUtc="2026-02-19T21:32:00Z">
        <w:r w:rsidR="00094CE6">
          <w:rPr>
            <w:lang w:eastAsia="zh-CN"/>
          </w:rPr>
          <w:t xml:space="preserve">allotted </w:t>
        </w:r>
      </w:ins>
      <w:r w:rsidRPr="00AD22E3">
        <w:rPr>
          <w:lang w:eastAsia="zh-CN"/>
        </w:rPr>
        <w:t>channel</w:t>
      </w:r>
      <w:ins w:id="31" w:author="DON CIO" w:date="2026-02-19T22:33:00Z" w16du:dateUtc="2026-02-19T21:33:00Z">
        <w:r w:rsidR="00094CE6">
          <w:rPr>
            <w:lang w:eastAsia="zh-CN"/>
          </w:rPr>
          <w:t>s are aggregated to create greater</w:t>
        </w:r>
      </w:ins>
      <w:r w:rsidRPr="00AD22E3">
        <w:rPr>
          <w:lang w:eastAsia="zh-CN"/>
        </w:rPr>
        <w:t xml:space="preserve"> bandwidths</w:t>
      </w:r>
      <w:ins w:id="32" w:author="DON CIO" w:date="2026-02-19T22:33:00Z" w16du:dateUtc="2026-02-19T21:33:00Z">
        <w:r w:rsidR="00094CE6">
          <w:rPr>
            <w:lang w:eastAsia="zh-CN"/>
          </w:rPr>
          <w:t>,</w:t>
        </w:r>
      </w:ins>
      <w:del w:id="33" w:author="DON CIO" w:date="2026-02-19T22:33:00Z" w16du:dateUtc="2026-02-19T21:33:00Z">
        <w:r w:rsidRPr="00AD22E3" w:rsidDel="00094CE6">
          <w:rPr>
            <w:lang w:eastAsia="zh-CN"/>
          </w:rPr>
          <w:delText xml:space="preserve"> range from 6 to 48 kHz </w:delText>
        </w:r>
      </w:del>
      <w:ins w:id="34" w:author="DON CIO" w:date="2026-02-19T22:33:00Z" w16du:dateUtc="2026-02-19T21:33:00Z">
        <w:r w:rsidR="00094CE6">
          <w:rPr>
            <w:lang w:eastAsia="zh-CN"/>
          </w:rPr>
          <w:t xml:space="preserve"> </w:t>
        </w:r>
      </w:ins>
      <w:r w:rsidRPr="00AD22E3">
        <w:rPr>
          <w:lang w:eastAsia="zh-CN"/>
        </w:rPr>
        <w:t>are referred to as WB AM(OR)S.</w:t>
      </w:r>
      <w:del w:id="35" w:author="DON CIO" w:date="2026-02-19T22:33:00Z" w16du:dateUtc="2026-02-19T21:33:00Z">
        <w:r w:rsidRPr="00AD22E3" w:rsidDel="00094CE6">
          <w:rPr>
            <w:lang w:eastAsia="zh-CN"/>
          </w:rPr>
          <w:delText>]</w:delText>
        </w:r>
      </w:del>
      <w:r w:rsidRPr="00AD22E3">
        <w:rPr>
          <w:lang w:eastAsia="zh-CN"/>
        </w:rPr>
        <w:t xml:space="preserve"> </w:t>
      </w:r>
      <w:r w:rsidRPr="00AD22E3">
        <w:rPr>
          <w:szCs w:val="24"/>
        </w:rPr>
        <w:t xml:space="preserve">Next generation  High Frequency (HF) can accommodate digital technologies for aeronautical systems operating under AM(OR)S. </w:t>
      </w:r>
      <w:del w:id="36" w:author="DON CIO" w:date="2026-02-19T22:33:00Z" w16du:dateUtc="2026-02-19T21:33:00Z">
        <w:r w:rsidRPr="00AD22E3" w:rsidDel="00094CE6">
          <w:rPr>
            <w:szCs w:val="24"/>
          </w:rPr>
          <w:delText>The next generation of Wideband HF (WBHF)</w:delText>
        </w:r>
      </w:del>
      <w:ins w:id="37" w:author="DON CIO" w:date="2026-02-19T22:33:00Z" w16du:dateUtc="2026-02-19T21:33:00Z">
        <w:r w:rsidR="00094CE6">
          <w:rPr>
            <w:szCs w:val="24"/>
          </w:rPr>
          <w:t>AM(OR)S</w:t>
        </w:r>
      </w:ins>
      <w:r w:rsidRPr="00AD22E3">
        <w:rPr>
          <w:szCs w:val="24"/>
        </w:rPr>
        <w:t xml:space="preserve"> radio systems are expected </w:t>
      </w:r>
      <w:del w:id="38" w:author="DON CIO" w:date="2026-02-19T22:34:00Z" w16du:dateUtc="2026-02-19T21:34:00Z">
        <w:r w:rsidRPr="00AD22E3" w:rsidDel="00094CE6">
          <w:rPr>
            <w:szCs w:val="24"/>
          </w:rPr>
          <w:delText xml:space="preserve">to address the limitations of [today’s </w:delText>
        </w:r>
        <w:r w:rsidRPr="003E7CAD" w:rsidDel="00094CE6">
          <w:rPr>
            <w:szCs w:val="24"/>
          </w:rPr>
          <w:delText>/ [“legacy</w:delText>
        </w:r>
        <w:r w:rsidRPr="00AD22E3" w:rsidDel="00094CE6">
          <w:rPr>
            <w:szCs w:val="24"/>
          </w:rPr>
          <w:delText>]</w:delText>
        </w:r>
        <w:r w:rsidRPr="003E7CAD" w:rsidDel="00094CE6">
          <w:rPr>
            <w:szCs w:val="24"/>
          </w:rPr>
          <w:delText>”/</w:delText>
        </w:r>
        <w:r w:rsidRPr="00AD22E3" w:rsidDel="00094CE6">
          <w:rPr>
            <w:lang w:eastAsia="zh-CN"/>
          </w:rPr>
          <w:delText xml:space="preserve"> 2.8 kHz occupied bandwidth channel</w:delText>
        </w:r>
        <w:r w:rsidRPr="003E7CAD" w:rsidDel="00094CE6">
          <w:rPr>
            <w:szCs w:val="24"/>
          </w:rPr>
          <w:delText>]</w:delText>
        </w:r>
        <w:r w:rsidRPr="00AD22E3" w:rsidDel="00094CE6">
          <w:rPr>
            <w:szCs w:val="24"/>
          </w:rPr>
          <w:delText xml:space="preserve">  HF radio communications systems to enable broadband applications and significantly improving HF </w:delText>
        </w:r>
      </w:del>
      <w:ins w:id="39" w:author="DON CIO" w:date="2026-02-19T22:34:00Z" w16du:dateUtc="2026-02-19T21:34:00Z">
        <w:r w:rsidR="00094CE6">
          <w:rPr>
            <w:szCs w:val="24"/>
          </w:rPr>
          <w:t xml:space="preserve">to improve </w:t>
        </w:r>
      </w:ins>
      <w:r w:rsidRPr="00AD22E3">
        <w:rPr>
          <w:szCs w:val="24"/>
        </w:rPr>
        <w:t>data rate</w:t>
      </w:r>
      <w:ins w:id="40" w:author="DON CIO" w:date="2026-02-19T22:34:00Z" w16du:dateUtc="2026-02-19T21:34:00Z">
        <w:r w:rsidR="00094CE6">
          <w:rPr>
            <w:szCs w:val="24"/>
          </w:rPr>
          <w:t>s</w:t>
        </w:r>
      </w:ins>
      <w:r w:rsidRPr="00AD22E3">
        <w:rPr>
          <w:szCs w:val="24"/>
        </w:rPr>
        <w:t xml:space="preserve">, voice clarity, and link availability. To support inclusion of WBHF </w:t>
      </w:r>
      <w:ins w:id="41" w:author="DON CIO" w:date="2026-02-19T22:34:00Z" w16du:dateUtc="2026-02-19T21:34:00Z">
        <w:r w:rsidR="00094CE6">
          <w:rPr>
            <w:szCs w:val="24"/>
          </w:rPr>
          <w:t xml:space="preserve">AM(OR)S </w:t>
        </w:r>
      </w:ins>
      <w:r w:rsidRPr="00AD22E3">
        <w:rPr>
          <w:szCs w:val="24"/>
        </w:rPr>
        <w:t xml:space="preserve">systems, revision of </w:t>
      </w:r>
      <w:r w:rsidR="00D36122" w:rsidRPr="00AD22E3">
        <w:rPr>
          <w:szCs w:val="24"/>
        </w:rPr>
        <w:t>RR</w:t>
      </w:r>
      <w:r w:rsidRPr="00AD22E3">
        <w:rPr>
          <w:szCs w:val="24"/>
        </w:rPr>
        <w:t xml:space="preserve"> Appendix </w:t>
      </w:r>
      <w:r w:rsidRPr="00AD22E3">
        <w:rPr>
          <w:b/>
          <w:bCs/>
          <w:szCs w:val="24"/>
        </w:rPr>
        <w:t>26</w:t>
      </w:r>
      <w:r w:rsidRPr="00AD22E3">
        <w:rPr>
          <w:szCs w:val="24"/>
        </w:rPr>
        <w:t xml:space="preserve"> is being studied to consider appropriate regulatory actions to support modernization of systems operating in the AM(OR)S within the frequency range defined in </w:t>
      </w:r>
      <w:r w:rsidR="00D36122" w:rsidRPr="00AD22E3">
        <w:rPr>
          <w:szCs w:val="24"/>
        </w:rPr>
        <w:t xml:space="preserve">RR </w:t>
      </w:r>
      <w:r w:rsidRPr="00AD22E3">
        <w:rPr>
          <w:szCs w:val="24"/>
        </w:rPr>
        <w:t xml:space="preserve">Appendix </w:t>
      </w:r>
      <w:r w:rsidRPr="00AD22E3">
        <w:rPr>
          <w:b/>
          <w:bCs/>
          <w:szCs w:val="24"/>
        </w:rPr>
        <w:t>26</w:t>
      </w:r>
      <w:r w:rsidRPr="00AD22E3">
        <w:rPr>
          <w:b/>
          <w:bCs/>
          <w:szCs w:val="24"/>
          <w:lang w:eastAsia="zh-CN"/>
        </w:rPr>
        <w:t xml:space="preserve"> </w:t>
      </w:r>
      <w:r w:rsidRPr="00AD22E3">
        <w:rPr>
          <w:szCs w:val="24"/>
          <w:lang w:eastAsia="zh-CN"/>
        </w:rPr>
        <w:t>without modifying the existing area allotments or altering current channelization</w:t>
      </w:r>
      <w:r w:rsidRPr="00AD22E3">
        <w:rPr>
          <w:szCs w:val="24"/>
        </w:rPr>
        <w:t xml:space="preserve">. </w:t>
      </w:r>
    </w:p>
    <w:p w14:paraId="50447BF5" w14:textId="316AC6D0" w:rsidR="0085403B" w:rsidRPr="00AD22E3" w:rsidRDefault="0085403B" w:rsidP="002E027F">
      <w:pPr>
        <w:pStyle w:val="Heading1"/>
      </w:pPr>
      <w:r w:rsidRPr="00AD22E3">
        <w:t>2</w:t>
      </w:r>
      <w:r w:rsidRPr="00AD22E3">
        <w:rPr>
          <w:sz w:val="24"/>
          <w:szCs w:val="24"/>
        </w:rPr>
        <w:tab/>
      </w:r>
      <w:r w:rsidRPr="00AD22E3">
        <w:t xml:space="preserve">Aeronautical Mobile Off-Route (OR) Service </w:t>
      </w:r>
    </w:p>
    <w:p w14:paraId="6E5433C7" w14:textId="15505C52" w:rsidR="0085403B" w:rsidRPr="00AD22E3" w:rsidRDefault="0085403B" w:rsidP="002E027F">
      <w:r w:rsidRPr="00AD22E3">
        <w:t xml:space="preserve">AM(OR)S is intended for communications, including those relating to flight coordination, primarily outside national or international civil air routes. [AM(OR)S is used specifically for aircraft communications when an aircraft is not flying on a standard published airway.] HF communications are used where line of sight communication at very high frequency (VHF) and much higher frequencies are not possible due to range limitations. </w:t>
      </w:r>
    </w:p>
    <w:p w14:paraId="2F5347F7" w14:textId="4EDCB009" w:rsidR="0085403B" w:rsidRPr="00AD22E3" w:rsidRDefault="0085403B" w:rsidP="002E027F">
      <w:r w:rsidRPr="00AD22E3">
        <w:t xml:space="preserve">HF systems, in accordance with </w:t>
      </w:r>
      <w:r w:rsidR="00D36122" w:rsidRPr="00AD22E3">
        <w:t xml:space="preserve">RR </w:t>
      </w:r>
      <w:r w:rsidRPr="00AD22E3">
        <w:t>Appendix</w:t>
      </w:r>
      <w:r w:rsidRPr="00AD22E3">
        <w:rPr>
          <w:b/>
          <w:bCs/>
        </w:rPr>
        <w:t>26</w:t>
      </w:r>
      <w:r w:rsidRPr="00AD22E3">
        <w:t xml:space="preserve">, are used for non-safety related communications, such as administrative coordination, logistical support, and the exchange of meteorological or operational information that does not directly impact flight safety. The long-range capabilities of HF communications make them valuable for maintaining connectivity across large distances. </w:t>
      </w:r>
    </w:p>
    <w:p w14:paraId="28FC8D26" w14:textId="035A3253" w:rsidR="0085403B" w:rsidRPr="00AD22E3" w:rsidRDefault="0085403B" w:rsidP="002E027F"/>
    <w:p w14:paraId="4FBBA2B7" w14:textId="6F05BF50" w:rsidR="0085403B" w:rsidRPr="00AD22E3" w:rsidRDefault="0085403B" w:rsidP="002E027F">
      <w:r w:rsidRPr="00AD22E3">
        <w:t xml:space="preserve">WBHF technologies have been identified to improve the performance of </w:t>
      </w:r>
      <w:del w:id="42" w:author="DON CIO" w:date="2026-02-19T22:36:00Z" w16du:dateUtc="2026-02-19T21:36:00Z">
        <w:r w:rsidRPr="00AD22E3" w:rsidDel="00094CE6">
          <w:delText xml:space="preserve">the </w:delText>
        </w:r>
        <w:r w:rsidRPr="003E7CAD" w:rsidDel="00094CE6">
          <w:rPr>
            <w:lang w:eastAsia="zh-CN"/>
          </w:rPr>
          <w:delText>2.8 kHz occupied bandwidth channel</w:delText>
        </w:r>
        <w:r w:rsidRPr="00AD22E3" w:rsidDel="00094CE6">
          <w:delText xml:space="preserve"> </w:delText>
        </w:r>
      </w:del>
      <w:r w:rsidRPr="00AD22E3">
        <w:t xml:space="preserve">AM(OR)S operations. These technologies allow for wider channel bandwidths, </w:t>
      </w:r>
      <w:del w:id="43" w:author="DON CIO" w:date="2026-02-19T22:36:00Z" w16du:dateUtc="2026-02-19T21:36:00Z">
        <w:r w:rsidRPr="00AD22E3" w:rsidDel="00094CE6">
          <w:delText xml:space="preserve">[ typically on the order of 6 to 48 kHz,] </w:delText>
        </w:r>
      </w:del>
      <w:r w:rsidRPr="00AD22E3">
        <w:t xml:space="preserve">resulting in improved voice quality, higher data rates, enhanced reliability, improved ground station monitoring, and improved handover in the presence of signal degradation. </w:t>
      </w:r>
    </w:p>
    <w:p w14:paraId="6C5E154D" w14:textId="2C1B9D8B" w:rsidR="0085403B" w:rsidRPr="00AD22E3" w:rsidRDefault="0085403B" w:rsidP="002E027F">
      <w:pPr>
        <w:pStyle w:val="Heading1"/>
      </w:pPr>
      <w:r w:rsidRPr="00AD22E3">
        <w:t>3</w:t>
      </w:r>
      <w:r w:rsidRPr="00AD22E3">
        <w:tab/>
      </w:r>
      <w:r w:rsidR="00D36122" w:rsidRPr="00AD22E3">
        <w:t xml:space="preserve">RR </w:t>
      </w:r>
      <w:r w:rsidRPr="00AD22E3">
        <w:t>Appendix 26</w:t>
      </w:r>
      <w:r w:rsidRPr="00AD22E3">
        <w:rPr>
          <w:lang w:eastAsia="zh-CN"/>
        </w:rPr>
        <w:t xml:space="preserve"> </w:t>
      </w:r>
      <w:r w:rsidRPr="00AD22E3">
        <w:t>overview</w:t>
      </w:r>
    </w:p>
    <w:p w14:paraId="70642E78" w14:textId="663E79D8" w:rsidR="0085403B" w:rsidRPr="00AD22E3" w:rsidRDefault="0085403B" w:rsidP="002E027F">
      <w:r w:rsidRPr="00AD22E3">
        <w:t xml:space="preserve">Aircraft use specific HF frequencies allocated for AM(OR)S as defined in the ITU Radio Regulations, </w:t>
      </w:r>
      <w:r w:rsidR="00D36122" w:rsidRPr="00AD22E3">
        <w:t xml:space="preserve">RR </w:t>
      </w:r>
      <w:r w:rsidRPr="00AD22E3">
        <w:t>Appendix</w:t>
      </w:r>
      <w:r w:rsidRPr="00AD22E3">
        <w:rPr>
          <w:b/>
          <w:bCs/>
        </w:rPr>
        <w:t xml:space="preserve"> 26</w:t>
      </w:r>
      <w:r w:rsidRPr="00AD22E3">
        <w:t xml:space="preserve">. </w:t>
      </w:r>
      <w:r w:rsidR="00D36122" w:rsidRPr="00AD22E3">
        <w:t xml:space="preserve">RR </w:t>
      </w:r>
      <w:r w:rsidRPr="00AD22E3">
        <w:t xml:space="preserve">Appendix </w:t>
      </w:r>
      <w:r w:rsidRPr="00AD22E3">
        <w:rPr>
          <w:b/>
          <w:bCs/>
        </w:rPr>
        <w:t>26</w:t>
      </w:r>
      <w:r w:rsidRPr="00AD22E3">
        <w:rPr>
          <w:lang w:eastAsia="zh-CN"/>
        </w:rPr>
        <w:t xml:space="preserve"> </w:t>
      </w:r>
      <w:r w:rsidRPr="00AD22E3">
        <w:t xml:space="preserve">specifically refers to the “frequency allotment plan for the aeronautical mobile (off-route) service,” essentially outlining the designated frequency bands allocated for air traffic communication within the AM(OR)S, including details on channel usage and related information. </w:t>
      </w:r>
    </w:p>
    <w:p w14:paraId="4E57A967" w14:textId="5D07D47F" w:rsidR="0085403B" w:rsidRPr="00AD22E3" w:rsidRDefault="0085403B" w:rsidP="002E027F">
      <w:r w:rsidRPr="00AD22E3">
        <w:t xml:space="preserve">Frequency allotments within </w:t>
      </w:r>
      <w:r w:rsidR="00D36122" w:rsidRPr="00AD22E3">
        <w:t xml:space="preserve">RR </w:t>
      </w:r>
      <w:r w:rsidRPr="00AD22E3">
        <w:t xml:space="preserve">Appendix </w:t>
      </w:r>
      <w:r w:rsidRPr="00AD22E3">
        <w:rPr>
          <w:b/>
          <w:bCs/>
        </w:rPr>
        <w:t>26</w:t>
      </w:r>
      <w:r w:rsidRPr="00AD22E3">
        <w:rPr>
          <w:lang w:eastAsia="zh-CN"/>
        </w:rPr>
        <w:t xml:space="preserve"> </w:t>
      </w:r>
      <w:r w:rsidRPr="00AD22E3">
        <w:t xml:space="preserve">are based upon channel bandwidths that are limited to 3 kHz. Implementation of wider channel bandwidths will need to be accomplished within the scope of the current </w:t>
      </w:r>
      <w:r w:rsidR="00D36122" w:rsidRPr="00AD22E3">
        <w:t xml:space="preserve">RR </w:t>
      </w:r>
      <w:r w:rsidRPr="00AD22E3">
        <w:t>Appendix</w:t>
      </w:r>
      <w:r w:rsidRPr="00AD22E3">
        <w:rPr>
          <w:b/>
          <w:bCs/>
        </w:rPr>
        <w:t xml:space="preserve"> 26</w:t>
      </w:r>
      <w:r w:rsidRPr="00AD22E3">
        <w:rPr>
          <w:lang w:eastAsia="zh-CN"/>
        </w:rPr>
        <w:t xml:space="preserve"> </w:t>
      </w:r>
      <w:r w:rsidRPr="00AD22E3">
        <w:t>allotment plan.</w:t>
      </w:r>
    </w:p>
    <w:p w14:paraId="140ABF58" w14:textId="63E69DA4" w:rsidR="0085403B" w:rsidRPr="00AD22E3" w:rsidRDefault="0085403B" w:rsidP="002E027F">
      <w:r w:rsidRPr="00AD22E3">
        <w:lastRenderedPageBreak/>
        <w:t xml:space="preserve">The AM(OR)S frequencies within </w:t>
      </w:r>
      <w:r w:rsidR="00D36122" w:rsidRPr="00AD22E3">
        <w:t xml:space="preserve">RR </w:t>
      </w:r>
      <w:r w:rsidRPr="00AD22E3">
        <w:t>Appendix</w:t>
      </w:r>
      <w:r w:rsidRPr="00AD22E3">
        <w:rPr>
          <w:b/>
          <w:bCs/>
        </w:rPr>
        <w:t xml:space="preserve"> 26</w:t>
      </w:r>
      <w:r w:rsidRPr="00AD22E3">
        <w:rPr>
          <w:lang w:eastAsia="zh-CN"/>
        </w:rPr>
        <w:t xml:space="preserve"> </w:t>
      </w:r>
      <w:r w:rsidRPr="00AD22E3">
        <w:t xml:space="preserve">are listed below in Table 1, taken from Parts I and II of </w:t>
      </w:r>
      <w:r w:rsidR="00D36122" w:rsidRPr="00AD22E3">
        <w:t xml:space="preserve">RR </w:t>
      </w:r>
      <w:r w:rsidRPr="00AD22E3">
        <w:t xml:space="preserve">Appendix </w:t>
      </w:r>
      <w:r w:rsidRPr="00AD22E3">
        <w:rPr>
          <w:b/>
          <w:bCs/>
        </w:rPr>
        <w:t>26</w:t>
      </w:r>
      <w:r w:rsidRPr="00AD22E3">
        <w:t xml:space="preserve">. </w:t>
      </w:r>
      <w:ins w:id="44" w:author="DON CIO" w:date="2026-02-19T22:37:00Z" w16du:dateUtc="2026-02-19T21:37:00Z">
        <w:r w:rsidR="00094CE6">
          <w:t>Additional provisions related to allotments and channel specifications are listed below taken from Parts I and II of Appendix 26.</w:t>
        </w:r>
      </w:ins>
    </w:p>
    <w:p w14:paraId="7B5B4E29" w14:textId="77777777" w:rsidR="0085403B" w:rsidRPr="00AD22E3" w:rsidRDefault="0085403B" w:rsidP="002E027F">
      <w:pPr>
        <w:pStyle w:val="TableNo"/>
      </w:pPr>
      <w:r w:rsidRPr="00AD22E3">
        <w:t>TABLE 1</w:t>
      </w:r>
    </w:p>
    <w:p w14:paraId="78D267C3" w14:textId="3C3F2742" w:rsidR="0085403B" w:rsidRPr="00AD22E3" w:rsidRDefault="00D36122" w:rsidP="002E027F">
      <w:pPr>
        <w:pStyle w:val="Tabletitle"/>
      </w:pPr>
      <w:r w:rsidRPr="00AD22E3">
        <w:t xml:space="preserve">RR </w:t>
      </w:r>
      <w:r w:rsidR="0085403B" w:rsidRPr="00AD22E3">
        <w:t>Appendix 26 Frequency ranges exclusive to AM(OR)S (kHz)</w:t>
      </w:r>
    </w:p>
    <w:tbl>
      <w:tblPr>
        <w:tblStyle w:val="TableGrid"/>
        <w:tblW w:w="0" w:type="auto"/>
        <w:tblInd w:w="2425" w:type="dxa"/>
        <w:tblLook w:val="04A0" w:firstRow="1" w:lastRow="0" w:firstColumn="1" w:lastColumn="0" w:noHBand="0" w:noVBand="1"/>
      </w:tblPr>
      <w:tblGrid>
        <w:gridCol w:w="2523"/>
        <w:gridCol w:w="2517"/>
      </w:tblGrid>
      <w:tr w:rsidR="0085403B" w:rsidRPr="00AD22E3" w14:paraId="5F70A089" w14:textId="77777777" w:rsidTr="00A63DD6">
        <w:tc>
          <w:tcPr>
            <w:tcW w:w="2523" w:type="dxa"/>
            <w:vAlign w:val="center"/>
          </w:tcPr>
          <w:p w14:paraId="3AE3A132" w14:textId="77777777" w:rsidR="0085403B" w:rsidRPr="00AD22E3" w:rsidRDefault="0085403B" w:rsidP="00A63DD6">
            <w:pPr>
              <w:pStyle w:val="Tabletext"/>
            </w:pPr>
            <w:r w:rsidRPr="00AD22E3">
              <w:t>3 025-3 155</w:t>
            </w:r>
          </w:p>
        </w:tc>
        <w:tc>
          <w:tcPr>
            <w:tcW w:w="2517" w:type="dxa"/>
            <w:vAlign w:val="center"/>
          </w:tcPr>
          <w:p w14:paraId="49ABD0A8" w14:textId="77777777" w:rsidR="0085403B" w:rsidRPr="00AD22E3" w:rsidRDefault="0085403B" w:rsidP="00A63DD6">
            <w:pPr>
              <w:pStyle w:val="Tabletext"/>
            </w:pPr>
            <w:r w:rsidRPr="00AD22E3">
              <w:t>8 965-9 040</w:t>
            </w:r>
          </w:p>
        </w:tc>
      </w:tr>
      <w:tr w:rsidR="0085403B" w:rsidRPr="00AD22E3" w14:paraId="207FD044" w14:textId="77777777" w:rsidTr="00A63DD6">
        <w:tc>
          <w:tcPr>
            <w:tcW w:w="2523" w:type="dxa"/>
            <w:vAlign w:val="center"/>
          </w:tcPr>
          <w:p w14:paraId="7ECB89FF" w14:textId="77777777" w:rsidR="0085403B" w:rsidRPr="00AD22E3" w:rsidRDefault="0085403B" w:rsidP="00A63DD6">
            <w:pPr>
              <w:pStyle w:val="Tabletext"/>
            </w:pPr>
            <w:r w:rsidRPr="00AD22E3">
              <w:t>3 900-3 950 (Region 1 only)</w:t>
            </w:r>
          </w:p>
        </w:tc>
        <w:tc>
          <w:tcPr>
            <w:tcW w:w="2517" w:type="dxa"/>
            <w:vAlign w:val="center"/>
          </w:tcPr>
          <w:p w14:paraId="617A00DC" w14:textId="77777777" w:rsidR="0085403B" w:rsidRPr="00AD22E3" w:rsidRDefault="0085403B" w:rsidP="00A63DD6">
            <w:pPr>
              <w:pStyle w:val="Tabletext"/>
            </w:pPr>
            <w:r w:rsidRPr="00AD22E3">
              <w:t>11 175-11 275</w:t>
            </w:r>
          </w:p>
        </w:tc>
      </w:tr>
      <w:tr w:rsidR="0085403B" w:rsidRPr="00AD22E3" w14:paraId="1A4F685B" w14:textId="77777777" w:rsidTr="00A63DD6">
        <w:tc>
          <w:tcPr>
            <w:tcW w:w="2523" w:type="dxa"/>
            <w:vAlign w:val="center"/>
          </w:tcPr>
          <w:p w14:paraId="62657A19" w14:textId="77777777" w:rsidR="0085403B" w:rsidRPr="00AD22E3" w:rsidRDefault="0085403B" w:rsidP="00A63DD6">
            <w:pPr>
              <w:pStyle w:val="Tabletext"/>
            </w:pPr>
            <w:r w:rsidRPr="00AD22E3">
              <w:t>4 700-4 750</w:t>
            </w:r>
          </w:p>
        </w:tc>
        <w:tc>
          <w:tcPr>
            <w:tcW w:w="2517" w:type="dxa"/>
            <w:vAlign w:val="center"/>
          </w:tcPr>
          <w:p w14:paraId="6A09F02A" w14:textId="77777777" w:rsidR="0085403B" w:rsidRPr="00AD22E3" w:rsidRDefault="0085403B" w:rsidP="00A63DD6">
            <w:pPr>
              <w:pStyle w:val="Tabletext"/>
            </w:pPr>
            <w:r w:rsidRPr="00AD22E3">
              <w:t>13 200-13 260</w:t>
            </w:r>
          </w:p>
        </w:tc>
      </w:tr>
      <w:tr w:rsidR="0085403B" w:rsidRPr="00AD22E3" w14:paraId="736CF159" w14:textId="77777777" w:rsidTr="00A63DD6">
        <w:tc>
          <w:tcPr>
            <w:tcW w:w="2523" w:type="dxa"/>
            <w:vAlign w:val="center"/>
          </w:tcPr>
          <w:p w14:paraId="73633084" w14:textId="77777777" w:rsidR="0085403B" w:rsidRPr="00AD22E3" w:rsidRDefault="0085403B" w:rsidP="00A63DD6">
            <w:pPr>
              <w:pStyle w:val="Tabletext"/>
            </w:pPr>
            <w:r w:rsidRPr="00AD22E3">
              <w:t>5 680-5 730</w:t>
            </w:r>
          </w:p>
        </w:tc>
        <w:tc>
          <w:tcPr>
            <w:tcW w:w="2517" w:type="dxa"/>
            <w:vAlign w:val="center"/>
          </w:tcPr>
          <w:p w14:paraId="3F492067" w14:textId="77777777" w:rsidR="0085403B" w:rsidRPr="00AD22E3" w:rsidRDefault="0085403B" w:rsidP="00A63DD6">
            <w:pPr>
              <w:pStyle w:val="Tabletext"/>
            </w:pPr>
            <w:r w:rsidRPr="00AD22E3">
              <w:t>15 010-15 100</w:t>
            </w:r>
          </w:p>
        </w:tc>
      </w:tr>
      <w:tr w:rsidR="0085403B" w:rsidRPr="00AD22E3" w14:paraId="6B26EF87" w14:textId="77777777" w:rsidTr="00A63DD6">
        <w:tc>
          <w:tcPr>
            <w:tcW w:w="2523" w:type="dxa"/>
            <w:vAlign w:val="center"/>
          </w:tcPr>
          <w:p w14:paraId="3573CCAF" w14:textId="77777777" w:rsidR="0085403B" w:rsidRPr="00AD22E3" w:rsidRDefault="0085403B" w:rsidP="00A63DD6">
            <w:pPr>
              <w:pStyle w:val="Tabletext"/>
            </w:pPr>
            <w:r w:rsidRPr="00AD22E3">
              <w:t>6 685-6 765</w:t>
            </w:r>
          </w:p>
        </w:tc>
        <w:tc>
          <w:tcPr>
            <w:tcW w:w="2517" w:type="dxa"/>
            <w:vAlign w:val="center"/>
          </w:tcPr>
          <w:p w14:paraId="36801809" w14:textId="77777777" w:rsidR="0085403B" w:rsidRPr="00AD22E3" w:rsidRDefault="0085403B" w:rsidP="00A63DD6">
            <w:pPr>
              <w:pStyle w:val="Tabletext"/>
            </w:pPr>
            <w:r w:rsidRPr="00AD22E3">
              <w:t>17 970-18 030</w:t>
            </w:r>
          </w:p>
        </w:tc>
      </w:tr>
    </w:tbl>
    <w:p w14:paraId="362620A9" w14:textId="648338AA" w:rsidR="00094CE6" w:rsidRPr="00094CE6" w:rsidRDefault="00094CE6" w:rsidP="002E027F">
      <w:pPr>
        <w:rPr>
          <w:ins w:id="45" w:author="DON CIO" w:date="2026-02-19T22:37:00Z" w16du:dateUtc="2026-02-19T21:37:00Z"/>
          <w:b/>
          <w:bCs/>
          <w:rPrChange w:id="46" w:author="DON CIO" w:date="2026-02-19T22:37:00Z" w16du:dateUtc="2026-02-19T21:37:00Z">
            <w:rPr>
              <w:ins w:id="47" w:author="DON CIO" w:date="2026-02-19T22:37:00Z" w16du:dateUtc="2026-02-19T21:37:00Z"/>
            </w:rPr>
          </w:rPrChange>
        </w:rPr>
      </w:pPr>
      <w:ins w:id="48" w:author="DON CIO" w:date="2026-02-19T22:37:00Z" w16du:dateUtc="2026-02-19T21:37:00Z">
        <w:r w:rsidRPr="00581688">
          <w:rPr>
            <w:b/>
            <w:bCs/>
          </w:rPr>
          <w:t>26</w:t>
        </w:r>
        <w:r>
          <w:t>/</w:t>
        </w:r>
        <w:r w:rsidRPr="00EF6C10">
          <w:rPr>
            <w:b/>
            <w:bCs/>
          </w:rPr>
          <w:t>2.2</w:t>
        </w:r>
        <w:r>
          <w:tab/>
        </w:r>
        <w:r>
          <w:rPr>
            <w:b/>
            <w:bCs/>
          </w:rPr>
          <w:t>Allotment in the aeronautical mobile (OR) service</w:t>
        </w:r>
      </w:ins>
    </w:p>
    <w:p w14:paraId="4FBFFB36" w14:textId="4B3B1F21" w:rsidR="0085403B" w:rsidRPr="00AD22E3" w:rsidRDefault="0085403B" w:rsidP="002E027F">
      <w:r w:rsidRPr="00AD22E3">
        <w:t>A frequency allotment in the aeronautical mobile (OR) service which comprises:</w:t>
      </w:r>
    </w:p>
    <w:p w14:paraId="1315397C" w14:textId="05D53BB3" w:rsidR="0085403B" w:rsidRPr="00AD22E3" w:rsidRDefault="0085403B" w:rsidP="002E027F">
      <w:pPr>
        <w:pStyle w:val="enumlev1"/>
      </w:pPr>
      <w:r w:rsidRPr="00AD22E3">
        <w:t>–</w:t>
      </w:r>
      <w:r w:rsidRPr="00AD22E3">
        <w:tab/>
        <w:t>a frequency channel from the channels appearing in the channelling arrangement in RR No. </w:t>
      </w:r>
      <w:r w:rsidRPr="00AD22E3">
        <w:rPr>
          <w:rStyle w:val="Appdef"/>
        </w:rPr>
        <w:t>26</w:t>
      </w:r>
      <w:r w:rsidRPr="00AD22E3">
        <w:t>/3;</w:t>
      </w:r>
    </w:p>
    <w:p w14:paraId="304B0EFB" w14:textId="77777777" w:rsidR="0085403B" w:rsidRPr="00AD22E3" w:rsidRDefault="0085403B" w:rsidP="002E027F">
      <w:pPr>
        <w:pStyle w:val="enumlev1"/>
      </w:pPr>
      <w:r w:rsidRPr="00AD22E3">
        <w:t>–</w:t>
      </w:r>
      <w:r w:rsidRPr="00AD22E3">
        <w:tab/>
        <w:t>a bandwidth of up to 2.8 kHz, situated wholly within the frequency channel concerned;</w:t>
      </w:r>
    </w:p>
    <w:p w14:paraId="4A8A9138" w14:textId="77777777" w:rsidR="0085403B" w:rsidRPr="00AD22E3" w:rsidRDefault="0085403B" w:rsidP="002E027F">
      <w:pPr>
        <w:pStyle w:val="enumlev1"/>
      </w:pPr>
      <w:r w:rsidRPr="00AD22E3">
        <w:t>–</w:t>
      </w:r>
      <w:r w:rsidRPr="00AD22E3">
        <w:tab/>
        <w:t>a power within the limits laid down in RR No. </w:t>
      </w:r>
      <w:r w:rsidRPr="00AD22E3">
        <w:rPr>
          <w:rStyle w:val="Appdef"/>
        </w:rPr>
        <w:t>26</w:t>
      </w:r>
      <w:r w:rsidRPr="00AD22E3">
        <w:t>/4.4 or specified against the allotted frequency channel;</w:t>
      </w:r>
    </w:p>
    <w:p w14:paraId="40F1E99C" w14:textId="77777777" w:rsidR="0085403B" w:rsidRPr="00AD22E3" w:rsidRDefault="0085403B" w:rsidP="002E027F">
      <w:pPr>
        <w:pStyle w:val="enumlev1"/>
      </w:pPr>
      <w:r w:rsidRPr="00AD22E3">
        <w:t>–</w:t>
      </w:r>
      <w:r w:rsidRPr="00AD22E3">
        <w:tab/>
        <w:t>an allotment area which is the area in which the aeronautical station can be situated and which coincides with all or part of the territory of the country, or of the geographical area, as indicated against the frequency channel concerned in the Frequency Allotment Plan.</w:t>
      </w:r>
    </w:p>
    <w:p w14:paraId="1B9BDE77" w14:textId="328F86E0" w:rsidR="0085403B" w:rsidRPr="00AD22E3" w:rsidRDefault="0085403B" w:rsidP="002E027F">
      <w:r w:rsidRPr="00AD22E3">
        <w:rPr>
          <w:rStyle w:val="Appdef"/>
        </w:rPr>
        <w:t>26/</w:t>
      </w:r>
      <w:r w:rsidRPr="00AD22E3">
        <w:rPr>
          <w:rStyle w:val="Appdef"/>
          <w:bCs/>
        </w:rPr>
        <w:t>3.4</w:t>
      </w:r>
      <w:r w:rsidRPr="00AD22E3">
        <w:tab/>
        <w:t xml:space="preserve">The carrier (reference) frequencies 3 023 kHz and 5 680 kHz are intended for worldwide common use (see also </w:t>
      </w:r>
      <w:r w:rsidR="00AD22E3" w:rsidRPr="00AD22E3">
        <w:t xml:space="preserve">RR </w:t>
      </w:r>
      <w:r w:rsidRPr="00AD22E3">
        <w:t>Appendix </w:t>
      </w:r>
      <w:r w:rsidRPr="00AD22E3">
        <w:rPr>
          <w:rStyle w:val="Appdef"/>
        </w:rPr>
        <w:t>27</w:t>
      </w:r>
      <w:r w:rsidRPr="00AD22E3">
        <w:t>, Nos. </w:t>
      </w:r>
      <w:r w:rsidRPr="00AD22E3">
        <w:rPr>
          <w:rStyle w:val="Appdef"/>
        </w:rPr>
        <w:t>27</w:t>
      </w:r>
      <w:r w:rsidRPr="00AD22E3">
        <w:t xml:space="preserve">/232 to </w:t>
      </w:r>
      <w:r w:rsidRPr="00AD22E3">
        <w:rPr>
          <w:rStyle w:val="Appdef"/>
        </w:rPr>
        <w:t>27</w:t>
      </w:r>
      <w:r w:rsidRPr="00AD22E3">
        <w:t>/238).</w:t>
      </w:r>
    </w:p>
    <w:p w14:paraId="45B23812" w14:textId="605FE88A" w:rsidR="0085403B" w:rsidRPr="00AD22E3" w:rsidRDefault="0085403B" w:rsidP="002E027F">
      <w:r w:rsidRPr="00AD22E3">
        <w:rPr>
          <w:rStyle w:val="Appdef"/>
        </w:rPr>
        <w:t>26/</w:t>
      </w:r>
      <w:r w:rsidRPr="00AD22E3">
        <w:rPr>
          <w:rStyle w:val="Appdef"/>
          <w:bCs/>
        </w:rPr>
        <w:t>3.6</w:t>
      </w:r>
      <w:r w:rsidRPr="00AD22E3">
        <w:tab/>
        <w:t>The channelling arrangement specified in RR No. </w:t>
      </w:r>
      <w:r w:rsidRPr="00AD22E3">
        <w:rPr>
          <w:rStyle w:val="Appdef"/>
        </w:rPr>
        <w:t>26</w:t>
      </w:r>
      <w:r w:rsidRPr="00AD22E3">
        <w:t>/3.1 does not prejudice the rights of administrations to establish, and to notify assignments to stations in the aeronautical mobile (OR) service other than those using radiotelephony, provided that:</w:t>
      </w:r>
    </w:p>
    <w:p w14:paraId="611DF742" w14:textId="77777777" w:rsidR="0085403B" w:rsidRPr="00AD22E3" w:rsidRDefault="0085403B" w:rsidP="002E027F">
      <w:pPr>
        <w:pStyle w:val="enumlev1"/>
      </w:pPr>
      <w:r w:rsidRPr="00AD22E3">
        <w:t>–</w:t>
      </w:r>
      <w:r w:rsidRPr="00AD22E3">
        <w:tab/>
        <w:t>the occupied bandwidth does not exceed 2 800 Hz and is situated wholly within one frequency channel;</w:t>
      </w:r>
    </w:p>
    <w:p w14:paraId="55A38E52" w14:textId="0A0ED87B" w:rsidR="0085403B" w:rsidRPr="00AD22E3" w:rsidRDefault="0085403B" w:rsidP="00825298">
      <w:pPr>
        <w:pStyle w:val="enumlev1"/>
      </w:pPr>
      <w:r w:rsidRPr="00AD22E3">
        <w:t>–</w:t>
      </w:r>
      <w:r w:rsidRPr="00AD22E3">
        <w:tab/>
        <w:t xml:space="preserve">the limits of unwanted emission are met (see </w:t>
      </w:r>
      <w:r w:rsidR="00AD22E3" w:rsidRPr="00AD22E3">
        <w:t xml:space="preserve">RR </w:t>
      </w:r>
      <w:r w:rsidRPr="00AD22E3">
        <w:t>Appendix </w:t>
      </w:r>
      <w:r w:rsidRPr="00AD22E3">
        <w:rPr>
          <w:rStyle w:val="Appdef"/>
        </w:rPr>
        <w:t>27</w:t>
      </w:r>
      <w:r w:rsidRPr="00AD22E3">
        <w:t>, No. </w:t>
      </w:r>
      <w:r w:rsidRPr="00AD22E3">
        <w:rPr>
          <w:rStyle w:val="Appdef"/>
        </w:rPr>
        <w:t>27</w:t>
      </w:r>
      <w:r w:rsidRPr="00AD22E3">
        <w:t>/74).</w:t>
      </w:r>
    </w:p>
    <w:p w14:paraId="7E97B67A" w14:textId="77777777" w:rsidR="0085403B" w:rsidRPr="00AD22E3" w:rsidRDefault="0085403B" w:rsidP="002E027F">
      <w:pPr>
        <w:pStyle w:val="Heading1"/>
      </w:pPr>
      <w:r w:rsidRPr="00AD22E3">
        <w:t>4</w:t>
      </w:r>
      <w:r w:rsidRPr="00AD22E3">
        <w:tab/>
        <w:t>In-band and adjacent band incumbent services</w:t>
      </w:r>
    </w:p>
    <w:p w14:paraId="1D406C98" w14:textId="0415FD14" w:rsidR="0085403B" w:rsidRPr="00AD22E3" w:rsidRDefault="0085403B" w:rsidP="002E027F">
      <w:pPr>
        <w:rPr>
          <w:b/>
          <w:bCs/>
        </w:rPr>
      </w:pPr>
      <w:r w:rsidRPr="00AD22E3">
        <w:t xml:space="preserve">Table 2 lists the in-band and adjacent band primary allocated services per </w:t>
      </w:r>
      <w:r w:rsidRPr="00AD22E3">
        <w:rPr>
          <w:color w:val="000000" w:themeColor="text1"/>
        </w:rPr>
        <w:t>Article 5 of the ITU Radio Regulations</w:t>
      </w:r>
      <w:r w:rsidRPr="00AD22E3">
        <w:t xml:space="preserve"> that will need to be studied in accordance with Resolution </w:t>
      </w:r>
      <w:r w:rsidRPr="00AD22E3">
        <w:rPr>
          <w:b/>
          <w:bCs/>
        </w:rPr>
        <w:t>411 (WRC-23)</w:t>
      </w:r>
      <w:r w:rsidRPr="00AD22E3">
        <w:t xml:space="preserve">. </w:t>
      </w:r>
    </w:p>
    <w:p w14:paraId="4B92C9E0" w14:textId="77777777" w:rsidR="0085403B" w:rsidRPr="00AD22E3" w:rsidRDefault="0085403B" w:rsidP="002E027F">
      <w:pPr>
        <w:pStyle w:val="TableNo"/>
      </w:pPr>
      <w:r w:rsidRPr="00AD22E3">
        <w:t>TABLE 2</w:t>
      </w:r>
    </w:p>
    <w:p w14:paraId="59577B3A" w14:textId="77777777" w:rsidR="0085403B" w:rsidRPr="00AD22E3" w:rsidRDefault="0085403B" w:rsidP="002E027F">
      <w:pPr>
        <w:pStyle w:val="Tabletitle"/>
      </w:pPr>
      <w:r w:rsidRPr="00AD22E3">
        <w:t>Incumbent primary services in-band and adjacent to AM(OR)S allocations</w:t>
      </w:r>
    </w:p>
    <w:tbl>
      <w:tblPr>
        <w:tblStyle w:val="TableGrid"/>
        <w:tblW w:w="0" w:type="auto"/>
        <w:tblLook w:val="04A0" w:firstRow="1" w:lastRow="0" w:firstColumn="1" w:lastColumn="0" w:noHBand="0" w:noVBand="1"/>
      </w:tblPr>
      <w:tblGrid>
        <w:gridCol w:w="2340"/>
        <w:gridCol w:w="2337"/>
        <w:gridCol w:w="182"/>
        <w:gridCol w:w="2156"/>
        <w:gridCol w:w="92"/>
        <w:gridCol w:w="181"/>
        <w:gridCol w:w="2070"/>
      </w:tblGrid>
      <w:tr w:rsidR="0085403B" w:rsidRPr="00AD22E3" w14:paraId="18D1A72C" w14:textId="77777777" w:rsidTr="007B42DB">
        <w:trPr>
          <w:tblHeader/>
        </w:trPr>
        <w:tc>
          <w:tcPr>
            <w:tcW w:w="2340" w:type="dxa"/>
          </w:tcPr>
          <w:p w14:paraId="0C1F4CA5" w14:textId="18B1DAC8" w:rsidR="0085403B" w:rsidRPr="00AD22E3" w:rsidRDefault="0085403B" w:rsidP="00A63DD6">
            <w:pPr>
              <w:pStyle w:val="Tablehead"/>
            </w:pPr>
            <w:r w:rsidRPr="00AD22E3">
              <w:t>Frequency Band (kHz)</w:t>
            </w:r>
            <w:r w:rsidRPr="00AD22E3">
              <w:br/>
            </w:r>
            <w:r w:rsidR="00D36122" w:rsidRPr="00AD22E3">
              <w:t xml:space="preserve">RR </w:t>
            </w:r>
            <w:r w:rsidRPr="00AD22E3">
              <w:t xml:space="preserve">Appendix 26 </w:t>
            </w:r>
            <w:r w:rsidR="00D36122" w:rsidRPr="00AD22E3">
              <w:br/>
            </w:r>
            <w:r w:rsidRPr="00AD22E3">
              <w:t>Bands (Bold)</w:t>
            </w:r>
          </w:p>
        </w:tc>
        <w:tc>
          <w:tcPr>
            <w:tcW w:w="2337" w:type="dxa"/>
          </w:tcPr>
          <w:p w14:paraId="27CC10FD" w14:textId="77777777" w:rsidR="0085403B" w:rsidRPr="00AD22E3" w:rsidRDefault="0085403B" w:rsidP="00A63DD6">
            <w:pPr>
              <w:pStyle w:val="Tablehead"/>
            </w:pPr>
            <w:r w:rsidRPr="00AD22E3">
              <w:t>Region 1</w:t>
            </w:r>
          </w:p>
        </w:tc>
        <w:tc>
          <w:tcPr>
            <w:tcW w:w="2611" w:type="dxa"/>
            <w:gridSpan w:val="4"/>
          </w:tcPr>
          <w:p w14:paraId="5AB4727B" w14:textId="77777777" w:rsidR="0085403B" w:rsidRPr="00AD22E3" w:rsidRDefault="0085403B" w:rsidP="00A63DD6">
            <w:pPr>
              <w:pStyle w:val="Tablehead"/>
            </w:pPr>
            <w:r w:rsidRPr="00AD22E3">
              <w:t>Region 2</w:t>
            </w:r>
          </w:p>
        </w:tc>
        <w:tc>
          <w:tcPr>
            <w:tcW w:w="2070" w:type="dxa"/>
          </w:tcPr>
          <w:p w14:paraId="5798B7D7" w14:textId="77777777" w:rsidR="0085403B" w:rsidRPr="00AD22E3" w:rsidRDefault="0085403B" w:rsidP="00A63DD6">
            <w:pPr>
              <w:pStyle w:val="Tablehead"/>
            </w:pPr>
            <w:r w:rsidRPr="00AD22E3">
              <w:t>Region 3</w:t>
            </w:r>
          </w:p>
        </w:tc>
      </w:tr>
      <w:tr w:rsidR="0085403B" w:rsidRPr="00AD22E3" w14:paraId="0E2DB34C" w14:textId="77777777" w:rsidTr="00A63DD6">
        <w:tc>
          <w:tcPr>
            <w:tcW w:w="2340" w:type="dxa"/>
          </w:tcPr>
          <w:p w14:paraId="3E070453" w14:textId="77777777" w:rsidR="0085403B" w:rsidRPr="00AD22E3" w:rsidRDefault="0085403B" w:rsidP="00A63DD6">
            <w:pPr>
              <w:pStyle w:val="Tabletext"/>
              <w:rPr>
                <w:rStyle w:val="Tablefreq"/>
              </w:rPr>
            </w:pPr>
            <w:r w:rsidRPr="00AD22E3">
              <w:rPr>
                <w:rStyle w:val="Tablefreq"/>
              </w:rPr>
              <w:t>2 850-3 025</w:t>
            </w:r>
          </w:p>
        </w:tc>
        <w:tc>
          <w:tcPr>
            <w:tcW w:w="7018" w:type="dxa"/>
            <w:gridSpan w:val="6"/>
          </w:tcPr>
          <w:p w14:paraId="2E3DA69D" w14:textId="77777777" w:rsidR="0085403B" w:rsidRPr="00AD22E3" w:rsidRDefault="0085403B" w:rsidP="00A63DD6">
            <w:pPr>
              <w:pStyle w:val="TableTextS5"/>
            </w:pPr>
            <w:r w:rsidRPr="00AD22E3">
              <w:t>AM(R)S  5.111  5.115</w:t>
            </w:r>
          </w:p>
        </w:tc>
      </w:tr>
      <w:tr w:rsidR="0085403B" w:rsidRPr="00AD22E3" w14:paraId="32E721F1" w14:textId="77777777" w:rsidTr="00A63DD6">
        <w:tc>
          <w:tcPr>
            <w:tcW w:w="2340" w:type="dxa"/>
          </w:tcPr>
          <w:p w14:paraId="0A44316C" w14:textId="77777777" w:rsidR="0085403B" w:rsidRPr="00AD22E3" w:rsidRDefault="0085403B" w:rsidP="00A63DD6">
            <w:pPr>
              <w:pStyle w:val="Tabletext"/>
              <w:rPr>
                <w:rStyle w:val="Tablefreq"/>
              </w:rPr>
            </w:pPr>
            <w:r w:rsidRPr="00AD22E3">
              <w:rPr>
                <w:rStyle w:val="Tablefreq"/>
              </w:rPr>
              <w:t>3 025-3 155</w:t>
            </w:r>
          </w:p>
        </w:tc>
        <w:tc>
          <w:tcPr>
            <w:tcW w:w="7018" w:type="dxa"/>
            <w:gridSpan w:val="6"/>
          </w:tcPr>
          <w:p w14:paraId="7528A24C" w14:textId="77777777" w:rsidR="0085403B" w:rsidRPr="00AD22E3" w:rsidRDefault="0085403B" w:rsidP="00A63DD6">
            <w:pPr>
              <w:pStyle w:val="TableTextS5"/>
            </w:pPr>
            <w:r w:rsidRPr="00AD22E3">
              <w:t>AM(OR)S</w:t>
            </w:r>
          </w:p>
        </w:tc>
      </w:tr>
      <w:tr w:rsidR="0085403B" w:rsidRPr="00AD22E3" w14:paraId="3C8FD086" w14:textId="77777777" w:rsidTr="00A63DD6">
        <w:tc>
          <w:tcPr>
            <w:tcW w:w="2340" w:type="dxa"/>
          </w:tcPr>
          <w:p w14:paraId="680DD66B" w14:textId="77777777" w:rsidR="0085403B" w:rsidRPr="00AD22E3" w:rsidRDefault="0085403B" w:rsidP="00A63DD6">
            <w:pPr>
              <w:pStyle w:val="Tabletext"/>
              <w:rPr>
                <w:rStyle w:val="Tablefreq"/>
              </w:rPr>
            </w:pPr>
            <w:r w:rsidRPr="00AD22E3">
              <w:rPr>
                <w:rStyle w:val="Tablefreq"/>
              </w:rPr>
              <w:lastRenderedPageBreak/>
              <w:t>3 155-3 200</w:t>
            </w:r>
          </w:p>
        </w:tc>
        <w:tc>
          <w:tcPr>
            <w:tcW w:w="7018" w:type="dxa"/>
            <w:gridSpan w:val="6"/>
          </w:tcPr>
          <w:p w14:paraId="75E7A5BA" w14:textId="77777777" w:rsidR="0085403B" w:rsidRPr="00AD22E3" w:rsidRDefault="0085403B" w:rsidP="00A63DD6">
            <w:pPr>
              <w:pStyle w:val="TableTextS5"/>
            </w:pPr>
            <w:r w:rsidRPr="00AD22E3">
              <w:t>FIXED</w:t>
            </w:r>
          </w:p>
          <w:p w14:paraId="52CDCF20" w14:textId="77777777" w:rsidR="0085403B" w:rsidRPr="00AD22E3" w:rsidRDefault="0085403B" w:rsidP="00A63DD6">
            <w:pPr>
              <w:pStyle w:val="TableTextS5"/>
            </w:pPr>
            <w:r w:rsidRPr="00AD22E3">
              <w:t>MOBILE (except AM(R)) 5.116,  5.117</w:t>
            </w:r>
          </w:p>
        </w:tc>
      </w:tr>
      <w:tr w:rsidR="0085403B" w:rsidRPr="00AD22E3" w14:paraId="3B0255BA" w14:textId="77777777" w:rsidTr="00A63DD6">
        <w:tc>
          <w:tcPr>
            <w:tcW w:w="2340" w:type="dxa"/>
          </w:tcPr>
          <w:p w14:paraId="743F6C9C" w14:textId="77777777" w:rsidR="0085403B" w:rsidRPr="00AD22E3" w:rsidRDefault="0085403B" w:rsidP="00A63DD6">
            <w:pPr>
              <w:pStyle w:val="Tabletext"/>
              <w:rPr>
                <w:rStyle w:val="Tablefreq"/>
              </w:rPr>
            </w:pPr>
            <w:r w:rsidRPr="00AD22E3">
              <w:rPr>
                <w:rStyle w:val="Tablefreq"/>
              </w:rPr>
              <w:t>3 800-3 900</w:t>
            </w:r>
          </w:p>
        </w:tc>
        <w:tc>
          <w:tcPr>
            <w:tcW w:w="2337" w:type="dxa"/>
          </w:tcPr>
          <w:p w14:paraId="403684E6" w14:textId="77777777" w:rsidR="0085403B" w:rsidRPr="00AD22E3" w:rsidRDefault="0085403B" w:rsidP="00A63DD6">
            <w:pPr>
              <w:pStyle w:val="TableTextS5"/>
            </w:pPr>
            <w:r w:rsidRPr="00AD22E3">
              <w:t>FIXED</w:t>
            </w:r>
          </w:p>
          <w:p w14:paraId="06953883" w14:textId="77777777" w:rsidR="0085403B" w:rsidRPr="00AD22E3" w:rsidRDefault="0085403B" w:rsidP="00A63DD6">
            <w:pPr>
              <w:pStyle w:val="TableTextS5"/>
            </w:pPr>
            <w:r w:rsidRPr="00AD22E3">
              <w:t>AM(OR)S</w:t>
            </w:r>
          </w:p>
          <w:p w14:paraId="25A59B9C" w14:textId="77777777" w:rsidR="0085403B" w:rsidRPr="00AD22E3" w:rsidRDefault="0085403B" w:rsidP="00A63DD6">
            <w:pPr>
              <w:pStyle w:val="TableTextS5"/>
            </w:pPr>
            <w:r w:rsidRPr="00AD22E3">
              <w:t>LAND MOBILE</w:t>
            </w:r>
          </w:p>
        </w:tc>
        <w:tc>
          <w:tcPr>
            <w:tcW w:w="2611" w:type="dxa"/>
            <w:gridSpan w:val="4"/>
            <w:vMerge w:val="restart"/>
          </w:tcPr>
          <w:p w14:paraId="5D4F74FB" w14:textId="77777777" w:rsidR="0085403B" w:rsidRPr="00AD22E3" w:rsidRDefault="0085403B" w:rsidP="00A63DD6">
            <w:pPr>
              <w:pStyle w:val="TableTextS5"/>
            </w:pPr>
            <w:r w:rsidRPr="00AD22E3">
              <w:t>3750-4000</w:t>
            </w:r>
          </w:p>
          <w:p w14:paraId="4C479BB2" w14:textId="77777777" w:rsidR="0085403B" w:rsidRPr="00AD22E3" w:rsidRDefault="0085403B" w:rsidP="00A63DD6">
            <w:pPr>
              <w:pStyle w:val="TableTextS5"/>
            </w:pPr>
            <w:r w:rsidRPr="00AD22E3">
              <w:t>AMATEUR</w:t>
            </w:r>
          </w:p>
          <w:p w14:paraId="722CE5AF" w14:textId="77777777" w:rsidR="0085403B" w:rsidRPr="00AD22E3" w:rsidRDefault="0085403B" w:rsidP="00A63DD6">
            <w:pPr>
              <w:pStyle w:val="TableTextS5"/>
            </w:pPr>
            <w:r w:rsidRPr="00AD22E3">
              <w:t>FIXED</w:t>
            </w:r>
          </w:p>
          <w:p w14:paraId="3F746B9A" w14:textId="77777777" w:rsidR="0085403B" w:rsidRPr="00AD22E3" w:rsidRDefault="0085403B" w:rsidP="00A63DD6">
            <w:pPr>
              <w:pStyle w:val="TableTextS5"/>
            </w:pPr>
            <w:r w:rsidRPr="00AD22E3">
              <w:t>MOBILE (except AM(R)) 5.122  5.125</w:t>
            </w:r>
          </w:p>
        </w:tc>
        <w:tc>
          <w:tcPr>
            <w:tcW w:w="2070" w:type="dxa"/>
          </w:tcPr>
          <w:p w14:paraId="7050C4B1" w14:textId="77777777" w:rsidR="0085403B" w:rsidRPr="00AD22E3" w:rsidRDefault="0085403B" w:rsidP="00A63DD6">
            <w:pPr>
              <w:pStyle w:val="TableTextS5"/>
            </w:pPr>
            <w:r w:rsidRPr="00AD22E3">
              <w:t>3500-3900</w:t>
            </w:r>
          </w:p>
          <w:p w14:paraId="65969AA8" w14:textId="77777777" w:rsidR="0085403B" w:rsidRPr="00AD22E3" w:rsidRDefault="0085403B" w:rsidP="00A63DD6">
            <w:pPr>
              <w:pStyle w:val="TableTextS5"/>
            </w:pPr>
            <w:r w:rsidRPr="00AD22E3">
              <w:t>AMATEUR</w:t>
            </w:r>
          </w:p>
          <w:p w14:paraId="5DB80FA6" w14:textId="77777777" w:rsidR="0085403B" w:rsidRPr="00AD22E3" w:rsidRDefault="0085403B" w:rsidP="00A63DD6">
            <w:pPr>
              <w:pStyle w:val="TableTextS5"/>
            </w:pPr>
            <w:r w:rsidRPr="00AD22E3">
              <w:t>FIXED</w:t>
            </w:r>
          </w:p>
          <w:p w14:paraId="793D2D5E" w14:textId="77777777" w:rsidR="0085403B" w:rsidRPr="00AD22E3" w:rsidRDefault="0085403B" w:rsidP="00A63DD6">
            <w:pPr>
              <w:pStyle w:val="TableTextS5"/>
            </w:pPr>
            <w:r w:rsidRPr="00AD22E3">
              <w:t>MOBILE</w:t>
            </w:r>
          </w:p>
        </w:tc>
      </w:tr>
      <w:tr w:rsidR="0085403B" w:rsidRPr="00AD22E3" w14:paraId="443F0028" w14:textId="77777777" w:rsidTr="00A63DD6">
        <w:tc>
          <w:tcPr>
            <w:tcW w:w="2340" w:type="dxa"/>
          </w:tcPr>
          <w:p w14:paraId="639F8DAB" w14:textId="77777777" w:rsidR="0085403B" w:rsidRPr="00AD22E3" w:rsidRDefault="0085403B" w:rsidP="00A63DD6">
            <w:pPr>
              <w:pStyle w:val="Tabletext"/>
              <w:rPr>
                <w:rStyle w:val="Tablefreq"/>
              </w:rPr>
            </w:pPr>
            <w:r w:rsidRPr="00AD22E3">
              <w:rPr>
                <w:rStyle w:val="Tablefreq"/>
              </w:rPr>
              <w:t>3 900-3 950</w:t>
            </w:r>
          </w:p>
        </w:tc>
        <w:tc>
          <w:tcPr>
            <w:tcW w:w="2337" w:type="dxa"/>
          </w:tcPr>
          <w:p w14:paraId="7B0AD5CC" w14:textId="77777777" w:rsidR="0085403B" w:rsidRPr="00AD22E3" w:rsidRDefault="0085403B" w:rsidP="00A63DD6">
            <w:pPr>
              <w:pStyle w:val="TableTextS5"/>
            </w:pPr>
            <w:r w:rsidRPr="00AD22E3">
              <w:t>AM(OR)S  5.123</w:t>
            </w:r>
          </w:p>
        </w:tc>
        <w:tc>
          <w:tcPr>
            <w:tcW w:w="2611" w:type="dxa"/>
            <w:gridSpan w:val="4"/>
            <w:vMerge/>
          </w:tcPr>
          <w:p w14:paraId="69B8FCE6" w14:textId="77777777" w:rsidR="0085403B" w:rsidRPr="00AD22E3" w:rsidRDefault="0085403B" w:rsidP="00A63DD6">
            <w:pPr>
              <w:pStyle w:val="TableTextS5"/>
            </w:pPr>
          </w:p>
        </w:tc>
        <w:tc>
          <w:tcPr>
            <w:tcW w:w="2070" w:type="dxa"/>
          </w:tcPr>
          <w:p w14:paraId="78CB0541" w14:textId="77777777" w:rsidR="0085403B" w:rsidRPr="00AD22E3" w:rsidRDefault="0085403B" w:rsidP="00A63DD6">
            <w:pPr>
              <w:pStyle w:val="TableTextS5"/>
            </w:pPr>
            <w:r w:rsidRPr="00AD22E3">
              <w:t>AMS</w:t>
            </w:r>
          </w:p>
          <w:p w14:paraId="1F957890" w14:textId="77777777" w:rsidR="0085403B" w:rsidRPr="00AD22E3" w:rsidRDefault="0085403B" w:rsidP="00A63DD6">
            <w:pPr>
              <w:pStyle w:val="TableTextS5"/>
            </w:pPr>
            <w:r w:rsidRPr="00AD22E3">
              <w:t>BROADCASTING</w:t>
            </w:r>
          </w:p>
        </w:tc>
      </w:tr>
      <w:tr w:rsidR="0085403B" w:rsidRPr="00AD22E3" w14:paraId="439BADC2" w14:textId="77777777" w:rsidTr="00A63DD6">
        <w:tc>
          <w:tcPr>
            <w:tcW w:w="2340" w:type="dxa"/>
          </w:tcPr>
          <w:p w14:paraId="3FF5E230" w14:textId="77777777" w:rsidR="0085403B" w:rsidRPr="00AD22E3" w:rsidRDefault="0085403B" w:rsidP="00A63DD6">
            <w:pPr>
              <w:pStyle w:val="Tabletext"/>
              <w:rPr>
                <w:rStyle w:val="Tablefreq"/>
              </w:rPr>
            </w:pPr>
            <w:r w:rsidRPr="00AD22E3">
              <w:rPr>
                <w:rStyle w:val="Tablefreq"/>
              </w:rPr>
              <w:t>3 950-4 000</w:t>
            </w:r>
          </w:p>
        </w:tc>
        <w:tc>
          <w:tcPr>
            <w:tcW w:w="2337" w:type="dxa"/>
          </w:tcPr>
          <w:p w14:paraId="56F3153E" w14:textId="77777777" w:rsidR="0085403B" w:rsidRPr="00AD22E3" w:rsidRDefault="0085403B" w:rsidP="00A63DD6">
            <w:pPr>
              <w:pStyle w:val="TableTextS5"/>
            </w:pPr>
            <w:r w:rsidRPr="00AD22E3">
              <w:t>FIXED</w:t>
            </w:r>
          </w:p>
          <w:p w14:paraId="4682C224" w14:textId="77777777" w:rsidR="0085403B" w:rsidRPr="00AD22E3" w:rsidRDefault="0085403B" w:rsidP="00A63DD6">
            <w:pPr>
              <w:pStyle w:val="TableTextS5"/>
            </w:pPr>
            <w:r w:rsidRPr="00AD22E3">
              <w:t>BROADCASTING</w:t>
            </w:r>
          </w:p>
        </w:tc>
        <w:tc>
          <w:tcPr>
            <w:tcW w:w="2611" w:type="dxa"/>
            <w:gridSpan w:val="4"/>
            <w:vMerge/>
          </w:tcPr>
          <w:p w14:paraId="215EB805" w14:textId="77777777" w:rsidR="0085403B" w:rsidRPr="00AD22E3" w:rsidRDefault="0085403B" w:rsidP="00A63DD6">
            <w:pPr>
              <w:pStyle w:val="TableTextS5"/>
            </w:pPr>
          </w:p>
        </w:tc>
        <w:tc>
          <w:tcPr>
            <w:tcW w:w="2070" w:type="dxa"/>
          </w:tcPr>
          <w:p w14:paraId="49C66298" w14:textId="77777777" w:rsidR="0085403B" w:rsidRPr="00AD22E3" w:rsidRDefault="0085403B" w:rsidP="00A63DD6">
            <w:pPr>
              <w:pStyle w:val="TableTextS5"/>
            </w:pPr>
            <w:r w:rsidRPr="00AD22E3">
              <w:t>FIXED</w:t>
            </w:r>
          </w:p>
          <w:p w14:paraId="5AC145B2" w14:textId="77777777" w:rsidR="0085403B" w:rsidRPr="00AD22E3" w:rsidRDefault="0085403B" w:rsidP="00A63DD6">
            <w:pPr>
              <w:pStyle w:val="TableTextS5"/>
            </w:pPr>
            <w:r w:rsidRPr="00AD22E3">
              <w:t>BROADCASTING 5.126</w:t>
            </w:r>
          </w:p>
        </w:tc>
      </w:tr>
      <w:tr w:rsidR="0085403B" w:rsidRPr="00AD22E3" w14:paraId="75700557" w14:textId="77777777" w:rsidTr="00A63DD6">
        <w:tc>
          <w:tcPr>
            <w:tcW w:w="2340" w:type="dxa"/>
          </w:tcPr>
          <w:p w14:paraId="4665BB20" w14:textId="77777777" w:rsidR="0085403B" w:rsidRPr="00AD22E3" w:rsidRDefault="0085403B" w:rsidP="00A63DD6">
            <w:pPr>
              <w:pStyle w:val="Tabletext"/>
              <w:rPr>
                <w:rStyle w:val="Tablefreq"/>
              </w:rPr>
            </w:pPr>
            <w:r w:rsidRPr="00AD22E3">
              <w:rPr>
                <w:rStyle w:val="Tablefreq"/>
              </w:rPr>
              <w:t>4 650-4 700</w:t>
            </w:r>
          </w:p>
        </w:tc>
        <w:tc>
          <w:tcPr>
            <w:tcW w:w="7018" w:type="dxa"/>
            <w:gridSpan w:val="6"/>
          </w:tcPr>
          <w:p w14:paraId="47C897B0" w14:textId="77777777" w:rsidR="0085403B" w:rsidRPr="00AD22E3" w:rsidRDefault="0085403B" w:rsidP="00A63DD6">
            <w:pPr>
              <w:pStyle w:val="TableTextS5"/>
            </w:pPr>
            <w:r w:rsidRPr="00AD22E3">
              <w:t>AM(R)S</w:t>
            </w:r>
          </w:p>
        </w:tc>
      </w:tr>
      <w:tr w:rsidR="0085403B" w:rsidRPr="00AD22E3" w14:paraId="7E3591B7" w14:textId="77777777" w:rsidTr="00A63DD6">
        <w:tc>
          <w:tcPr>
            <w:tcW w:w="2340" w:type="dxa"/>
          </w:tcPr>
          <w:p w14:paraId="6589C29B" w14:textId="77777777" w:rsidR="0085403B" w:rsidRPr="00AD22E3" w:rsidRDefault="0085403B" w:rsidP="00A63DD6">
            <w:pPr>
              <w:pStyle w:val="Tabletext"/>
              <w:rPr>
                <w:rStyle w:val="Tablefreq"/>
              </w:rPr>
            </w:pPr>
            <w:r w:rsidRPr="00AD22E3">
              <w:rPr>
                <w:rStyle w:val="Tablefreq"/>
              </w:rPr>
              <w:t>4 700-4 750</w:t>
            </w:r>
          </w:p>
        </w:tc>
        <w:tc>
          <w:tcPr>
            <w:tcW w:w="7018" w:type="dxa"/>
            <w:gridSpan w:val="6"/>
          </w:tcPr>
          <w:p w14:paraId="70FB92A4" w14:textId="77777777" w:rsidR="0085403B" w:rsidRPr="00AD22E3" w:rsidRDefault="0085403B" w:rsidP="00A63DD6">
            <w:pPr>
              <w:pStyle w:val="TableTextS5"/>
            </w:pPr>
            <w:r w:rsidRPr="00AD22E3">
              <w:t>AM(OR)S</w:t>
            </w:r>
          </w:p>
        </w:tc>
      </w:tr>
      <w:tr w:rsidR="0085403B" w:rsidRPr="00AD22E3" w14:paraId="0D153E0C" w14:textId="77777777" w:rsidTr="00A63DD6">
        <w:tc>
          <w:tcPr>
            <w:tcW w:w="2340" w:type="dxa"/>
          </w:tcPr>
          <w:p w14:paraId="6824084C" w14:textId="77777777" w:rsidR="0085403B" w:rsidRPr="00AD22E3" w:rsidRDefault="0085403B" w:rsidP="00A63DD6">
            <w:pPr>
              <w:pStyle w:val="Tabletext"/>
              <w:rPr>
                <w:rStyle w:val="Tablefreq"/>
              </w:rPr>
            </w:pPr>
            <w:r w:rsidRPr="00AD22E3">
              <w:rPr>
                <w:rStyle w:val="Tablefreq"/>
              </w:rPr>
              <w:t>4 750-4 850</w:t>
            </w:r>
          </w:p>
        </w:tc>
        <w:tc>
          <w:tcPr>
            <w:tcW w:w="2337" w:type="dxa"/>
          </w:tcPr>
          <w:p w14:paraId="495F3E53" w14:textId="77777777" w:rsidR="0085403B" w:rsidRPr="00AD22E3" w:rsidRDefault="0085403B" w:rsidP="00A63DD6">
            <w:pPr>
              <w:pStyle w:val="TableTextS5"/>
            </w:pPr>
            <w:r w:rsidRPr="00AD22E3">
              <w:t>FIXED</w:t>
            </w:r>
          </w:p>
          <w:p w14:paraId="65E6D383" w14:textId="77777777" w:rsidR="0085403B" w:rsidRPr="00AD22E3" w:rsidRDefault="0085403B" w:rsidP="00A63DD6">
            <w:pPr>
              <w:pStyle w:val="TableTextS5"/>
            </w:pPr>
            <w:r w:rsidRPr="00AD22E3">
              <w:t>AM(OR)S</w:t>
            </w:r>
          </w:p>
          <w:p w14:paraId="634D2EDD" w14:textId="77777777" w:rsidR="0085403B" w:rsidRPr="00AD22E3" w:rsidRDefault="0085403B" w:rsidP="00A63DD6">
            <w:pPr>
              <w:pStyle w:val="TableTextS5"/>
            </w:pPr>
            <w:r w:rsidRPr="00AD22E3">
              <w:t>LAND MOBILE</w:t>
            </w:r>
          </w:p>
          <w:p w14:paraId="230BD22B" w14:textId="77777777" w:rsidR="0085403B" w:rsidRPr="00AD22E3" w:rsidRDefault="0085403B" w:rsidP="00A63DD6">
            <w:pPr>
              <w:pStyle w:val="TableTextS5"/>
            </w:pPr>
            <w:r w:rsidRPr="00AD22E3">
              <w:t>BROADCASTING 5.113</w:t>
            </w:r>
          </w:p>
        </w:tc>
        <w:tc>
          <w:tcPr>
            <w:tcW w:w="2338" w:type="dxa"/>
            <w:gridSpan w:val="2"/>
          </w:tcPr>
          <w:p w14:paraId="178A7518" w14:textId="77777777" w:rsidR="0085403B" w:rsidRPr="00AD22E3" w:rsidRDefault="0085403B" w:rsidP="00A63DD6">
            <w:pPr>
              <w:pStyle w:val="TableTextS5"/>
            </w:pPr>
            <w:r w:rsidRPr="00AD22E3">
              <w:t>FIXED</w:t>
            </w:r>
          </w:p>
          <w:p w14:paraId="35BAD969" w14:textId="77777777" w:rsidR="0085403B" w:rsidRPr="00AD22E3" w:rsidRDefault="0085403B" w:rsidP="00A63DD6">
            <w:pPr>
              <w:pStyle w:val="TableTextS5"/>
            </w:pPr>
            <w:r w:rsidRPr="00AD22E3">
              <w:t>MOBILE (except AM(R))</w:t>
            </w:r>
          </w:p>
          <w:p w14:paraId="5C3353C1" w14:textId="77777777" w:rsidR="0085403B" w:rsidRPr="00AD22E3" w:rsidRDefault="0085403B" w:rsidP="00A63DD6">
            <w:pPr>
              <w:pStyle w:val="TableTextS5"/>
            </w:pPr>
            <w:r w:rsidRPr="00AD22E3">
              <w:t>BROADCASTING 5.113</w:t>
            </w:r>
          </w:p>
        </w:tc>
        <w:tc>
          <w:tcPr>
            <w:tcW w:w="2343" w:type="dxa"/>
            <w:gridSpan w:val="3"/>
          </w:tcPr>
          <w:p w14:paraId="3820FF4F" w14:textId="77777777" w:rsidR="0085403B" w:rsidRPr="00AD22E3" w:rsidRDefault="0085403B" w:rsidP="00A63DD6">
            <w:pPr>
              <w:pStyle w:val="TableTextS5"/>
            </w:pPr>
            <w:r w:rsidRPr="00AD22E3">
              <w:t>FIXED</w:t>
            </w:r>
          </w:p>
          <w:p w14:paraId="64EF5EA0" w14:textId="77777777" w:rsidR="0085403B" w:rsidRPr="00AD22E3" w:rsidRDefault="0085403B" w:rsidP="00A63DD6">
            <w:pPr>
              <w:pStyle w:val="TableTextS5"/>
            </w:pPr>
            <w:r w:rsidRPr="00AD22E3">
              <w:t>BROADCASTING 5.113</w:t>
            </w:r>
          </w:p>
          <w:p w14:paraId="4E0E13AA" w14:textId="77777777" w:rsidR="0085403B" w:rsidRPr="00AD22E3" w:rsidRDefault="0085403B" w:rsidP="00A63DD6">
            <w:pPr>
              <w:pStyle w:val="TableTextS5"/>
            </w:pPr>
          </w:p>
        </w:tc>
      </w:tr>
      <w:tr w:rsidR="0085403B" w:rsidRPr="00AD22E3" w14:paraId="3D3051EB" w14:textId="77777777" w:rsidTr="00A63DD6">
        <w:tc>
          <w:tcPr>
            <w:tcW w:w="2340" w:type="dxa"/>
          </w:tcPr>
          <w:p w14:paraId="02FA0B4F" w14:textId="77777777" w:rsidR="0085403B" w:rsidRPr="00AD22E3" w:rsidRDefault="0085403B" w:rsidP="00A63DD6">
            <w:pPr>
              <w:pStyle w:val="Tabletext"/>
              <w:rPr>
                <w:rStyle w:val="Tablefreq"/>
              </w:rPr>
            </w:pPr>
            <w:r w:rsidRPr="00AD22E3">
              <w:rPr>
                <w:rStyle w:val="Tablefreq"/>
              </w:rPr>
              <w:t>5 480-5 680</w:t>
            </w:r>
          </w:p>
        </w:tc>
        <w:tc>
          <w:tcPr>
            <w:tcW w:w="7018" w:type="dxa"/>
            <w:gridSpan w:val="6"/>
          </w:tcPr>
          <w:p w14:paraId="4D908AF9" w14:textId="77777777" w:rsidR="0085403B" w:rsidRPr="00AD22E3" w:rsidRDefault="0085403B" w:rsidP="00A63DD6">
            <w:pPr>
              <w:pStyle w:val="TableTextS5"/>
            </w:pPr>
            <w:r w:rsidRPr="00AD22E3">
              <w:t>AM(R)S 5.111  5.115</w:t>
            </w:r>
          </w:p>
        </w:tc>
      </w:tr>
      <w:tr w:rsidR="0085403B" w:rsidRPr="00AD22E3" w14:paraId="6C2A94BA" w14:textId="77777777" w:rsidTr="00A63DD6">
        <w:tc>
          <w:tcPr>
            <w:tcW w:w="2340" w:type="dxa"/>
          </w:tcPr>
          <w:p w14:paraId="01C37E97" w14:textId="77777777" w:rsidR="0085403B" w:rsidRPr="00AD22E3" w:rsidRDefault="0085403B" w:rsidP="00A63DD6">
            <w:pPr>
              <w:pStyle w:val="Tabletext"/>
              <w:rPr>
                <w:rStyle w:val="Tablefreq"/>
              </w:rPr>
            </w:pPr>
            <w:r w:rsidRPr="00AD22E3">
              <w:rPr>
                <w:rStyle w:val="Tablefreq"/>
              </w:rPr>
              <w:t>5 680-5 730</w:t>
            </w:r>
          </w:p>
        </w:tc>
        <w:tc>
          <w:tcPr>
            <w:tcW w:w="7018" w:type="dxa"/>
            <w:gridSpan w:val="6"/>
          </w:tcPr>
          <w:p w14:paraId="43DC0EA4" w14:textId="77777777" w:rsidR="0085403B" w:rsidRPr="00AD22E3" w:rsidRDefault="0085403B" w:rsidP="00A63DD6">
            <w:pPr>
              <w:pStyle w:val="TableTextS5"/>
            </w:pPr>
            <w:r w:rsidRPr="00AD22E3">
              <w:t>AM(OR)S 5.111  5.115</w:t>
            </w:r>
          </w:p>
        </w:tc>
      </w:tr>
      <w:tr w:rsidR="0085403B" w:rsidRPr="00AD22E3" w14:paraId="787F4D47" w14:textId="77777777" w:rsidTr="00A63DD6">
        <w:tc>
          <w:tcPr>
            <w:tcW w:w="2340" w:type="dxa"/>
          </w:tcPr>
          <w:p w14:paraId="38988AAC" w14:textId="77777777" w:rsidR="0085403B" w:rsidRPr="00AD22E3" w:rsidRDefault="0085403B" w:rsidP="00A63DD6">
            <w:pPr>
              <w:pStyle w:val="Tabletext"/>
              <w:rPr>
                <w:rStyle w:val="Tablefreq"/>
              </w:rPr>
            </w:pPr>
            <w:r w:rsidRPr="00AD22E3">
              <w:rPr>
                <w:rStyle w:val="Tablefreq"/>
              </w:rPr>
              <w:t>5 730-5 900</w:t>
            </w:r>
          </w:p>
        </w:tc>
        <w:tc>
          <w:tcPr>
            <w:tcW w:w="2519" w:type="dxa"/>
            <w:gridSpan w:val="2"/>
          </w:tcPr>
          <w:p w14:paraId="4F0CBFED" w14:textId="77777777" w:rsidR="0085403B" w:rsidRPr="00AD22E3" w:rsidRDefault="0085403B" w:rsidP="00A63DD6">
            <w:pPr>
              <w:pStyle w:val="TableTextS5"/>
            </w:pPr>
            <w:r w:rsidRPr="00AD22E3">
              <w:t>FIXED</w:t>
            </w:r>
          </w:p>
          <w:p w14:paraId="372BBFF7" w14:textId="77777777" w:rsidR="0085403B" w:rsidRPr="00AD22E3" w:rsidRDefault="0085403B" w:rsidP="00A63DD6">
            <w:pPr>
              <w:pStyle w:val="TableTextS5"/>
            </w:pPr>
            <w:r w:rsidRPr="00AD22E3">
              <w:t>LAND MOBILE</w:t>
            </w:r>
          </w:p>
        </w:tc>
        <w:tc>
          <w:tcPr>
            <w:tcW w:w="2248" w:type="dxa"/>
            <w:gridSpan w:val="2"/>
          </w:tcPr>
          <w:p w14:paraId="24702A8B" w14:textId="77777777" w:rsidR="0085403B" w:rsidRPr="00AD22E3" w:rsidRDefault="0085403B" w:rsidP="00A63DD6">
            <w:pPr>
              <w:pStyle w:val="TableTextS5"/>
            </w:pPr>
            <w:r w:rsidRPr="00AD22E3">
              <w:t>FIXED</w:t>
            </w:r>
          </w:p>
          <w:p w14:paraId="7E1CD8BB" w14:textId="77777777" w:rsidR="0085403B" w:rsidRPr="00AD22E3" w:rsidRDefault="0085403B" w:rsidP="00A63DD6">
            <w:pPr>
              <w:pStyle w:val="TableTextS5"/>
            </w:pPr>
            <w:r w:rsidRPr="00AD22E3">
              <w:t>MOBILE (except AM(R)S)</w:t>
            </w:r>
          </w:p>
        </w:tc>
        <w:tc>
          <w:tcPr>
            <w:tcW w:w="2251" w:type="dxa"/>
            <w:gridSpan w:val="2"/>
          </w:tcPr>
          <w:p w14:paraId="33B36DA7" w14:textId="77777777" w:rsidR="0085403B" w:rsidRPr="00AD22E3" w:rsidRDefault="0085403B" w:rsidP="00A63DD6">
            <w:pPr>
              <w:pStyle w:val="TableTextS5"/>
            </w:pPr>
            <w:r w:rsidRPr="00AD22E3">
              <w:t>FIXED</w:t>
            </w:r>
          </w:p>
          <w:p w14:paraId="058272EB" w14:textId="77777777" w:rsidR="0085403B" w:rsidRPr="00AD22E3" w:rsidRDefault="0085403B" w:rsidP="00A63DD6">
            <w:pPr>
              <w:pStyle w:val="TableTextS5"/>
            </w:pPr>
            <w:r w:rsidRPr="00AD22E3">
              <w:t>MOBILE (except AM(R)S)</w:t>
            </w:r>
          </w:p>
        </w:tc>
      </w:tr>
      <w:tr w:rsidR="0085403B" w:rsidRPr="00AD22E3" w14:paraId="78B5A73A" w14:textId="77777777" w:rsidTr="00A63DD6">
        <w:tc>
          <w:tcPr>
            <w:tcW w:w="2340" w:type="dxa"/>
          </w:tcPr>
          <w:p w14:paraId="46C48791" w14:textId="77777777" w:rsidR="0085403B" w:rsidRPr="00AD22E3" w:rsidRDefault="0085403B" w:rsidP="00A63DD6">
            <w:pPr>
              <w:pStyle w:val="Tabletext"/>
              <w:rPr>
                <w:rStyle w:val="Tablefreq"/>
              </w:rPr>
            </w:pPr>
            <w:r w:rsidRPr="00AD22E3">
              <w:rPr>
                <w:rStyle w:val="Tablefreq"/>
              </w:rPr>
              <w:t>6 525-6 685</w:t>
            </w:r>
          </w:p>
        </w:tc>
        <w:tc>
          <w:tcPr>
            <w:tcW w:w="7018" w:type="dxa"/>
            <w:gridSpan w:val="6"/>
          </w:tcPr>
          <w:p w14:paraId="7C91995E" w14:textId="77777777" w:rsidR="0085403B" w:rsidRPr="00AD22E3" w:rsidRDefault="0085403B" w:rsidP="00A63DD6">
            <w:pPr>
              <w:pStyle w:val="TableTextS5"/>
            </w:pPr>
            <w:r w:rsidRPr="00AD22E3">
              <w:t>AM(R)S</w:t>
            </w:r>
          </w:p>
        </w:tc>
      </w:tr>
      <w:tr w:rsidR="0085403B" w:rsidRPr="00AD22E3" w14:paraId="5D638926" w14:textId="77777777" w:rsidTr="00A63DD6">
        <w:tc>
          <w:tcPr>
            <w:tcW w:w="2340" w:type="dxa"/>
          </w:tcPr>
          <w:p w14:paraId="6BDD547A" w14:textId="77777777" w:rsidR="0085403B" w:rsidRPr="00AD22E3" w:rsidRDefault="0085403B" w:rsidP="00A63DD6">
            <w:pPr>
              <w:pStyle w:val="Tabletext"/>
              <w:rPr>
                <w:rStyle w:val="Tablefreq"/>
              </w:rPr>
            </w:pPr>
            <w:r w:rsidRPr="00AD22E3">
              <w:rPr>
                <w:rStyle w:val="Tablefreq"/>
              </w:rPr>
              <w:t>6 685-6 765</w:t>
            </w:r>
          </w:p>
        </w:tc>
        <w:tc>
          <w:tcPr>
            <w:tcW w:w="7018" w:type="dxa"/>
            <w:gridSpan w:val="6"/>
          </w:tcPr>
          <w:p w14:paraId="24FEC8A1" w14:textId="77777777" w:rsidR="0085403B" w:rsidRPr="00AD22E3" w:rsidRDefault="0085403B" w:rsidP="00A63DD6">
            <w:pPr>
              <w:pStyle w:val="TableTextS5"/>
            </w:pPr>
            <w:r w:rsidRPr="00AD22E3">
              <w:t>AM(OR)S</w:t>
            </w:r>
          </w:p>
        </w:tc>
      </w:tr>
      <w:tr w:rsidR="0085403B" w:rsidRPr="00AD22E3" w14:paraId="20AF1C35" w14:textId="77777777" w:rsidTr="00A63DD6">
        <w:tc>
          <w:tcPr>
            <w:tcW w:w="2340" w:type="dxa"/>
          </w:tcPr>
          <w:p w14:paraId="4E916DA4" w14:textId="77777777" w:rsidR="0085403B" w:rsidRPr="00AD22E3" w:rsidRDefault="0085403B" w:rsidP="00A63DD6">
            <w:pPr>
              <w:pStyle w:val="Tabletext"/>
              <w:rPr>
                <w:rStyle w:val="Tablefreq"/>
              </w:rPr>
            </w:pPr>
            <w:r w:rsidRPr="00AD22E3">
              <w:rPr>
                <w:rStyle w:val="Tablefreq"/>
              </w:rPr>
              <w:t>6 765-7 000</w:t>
            </w:r>
          </w:p>
        </w:tc>
        <w:tc>
          <w:tcPr>
            <w:tcW w:w="7018" w:type="dxa"/>
            <w:gridSpan w:val="6"/>
          </w:tcPr>
          <w:p w14:paraId="3C280991" w14:textId="77777777" w:rsidR="0085403B" w:rsidRPr="00AD22E3" w:rsidRDefault="0085403B" w:rsidP="00A63DD6">
            <w:pPr>
              <w:pStyle w:val="TableTextS5"/>
            </w:pPr>
            <w:r w:rsidRPr="00AD22E3">
              <w:t>FIXED</w:t>
            </w:r>
          </w:p>
          <w:p w14:paraId="6703C31C" w14:textId="77777777" w:rsidR="0085403B" w:rsidRPr="00AD22E3" w:rsidRDefault="0085403B" w:rsidP="00A63DD6">
            <w:pPr>
              <w:pStyle w:val="TableTextS5"/>
            </w:pPr>
            <w:r w:rsidRPr="00AD22E3">
              <w:t>MOBILE (except AM(R))</w:t>
            </w:r>
          </w:p>
          <w:p w14:paraId="1660F54C" w14:textId="77777777" w:rsidR="0085403B" w:rsidRPr="00AD22E3" w:rsidRDefault="0085403B" w:rsidP="00A63DD6">
            <w:pPr>
              <w:pStyle w:val="TableTextS5"/>
            </w:pPr>
            <w:r w:rsidRPr="00AD22E3">
              <w:t>5.138</w:t>
            </w:r>
          </w:p>
        </w:tc>
      </w:tr>
      <w:tr w:rsidR="0085403B" w:rsidRPr="00AD22E3" w14:paraId="5BF11F2E" w14:textId="77777777" w:rsidTr="00A63DD6">
        <w:tc>
          <w:tcPr>
            <w:tcW w:w="2340" w:type="dxa"/>
          </w:tcPr>
          <w:p w14:paraId="78D9EE8C" w14:textId="77777777" w:rsidR="0085403B" w:rsidRPr="00AD22E3" w:rsidRDefault="0085403B" w:rsidP="00A63DD6">
            <w:pPr>
              <w:pStyle w:val="Tabletext"/>
              <w:rPr>
                <w:rStyle w:val="Tablefreq"/>
              </w:rPr>
            </w:pPr>
            <w:r w:rsidRPr="00AD22E3">
              <w:rPr>
                <w:rStyle w:val="Tablefreq"/>
              </w:rPr>
              <w:t>8 815-8 965</w:t>
            </w:r>
          </w:p>
        </w:tc>
        <w:tc>
          <w:tcPr>
            <w:tcW w:w="7018" w:type="dxa"/>
            <w:gridSpan w:val="6"/>
          </w:tcPr>
          <w:p w14:paraId="5BA17422" w14:textId="77777777" w:rsidR="0085403B" w:rsidRPr="00AD22E3" w:rsidRDefault="0085403B" w:rsidP="00A63DD6">
            <w:pPr>
              <w:pStyle w:val="TableTextS5"/>
            </w:pPr>
            <w:r w:rsidRPr="00AD22E3">
              <w:t>AM(R)S</w:t>
            </w:r>
          </w:p>
        </w:tc>
      </w:tr>
      <w:tr w:rsidR="0085403B" w:rsidRPr="00AD22E3" w14:paraId="1D618AE4" w14:textId="77777777" w:rsidTr="00A63DD6">
        <w:tc>
          <w:tcPr>
            <w:tcW w:w="2340" w:type="dxa"/>
          </w:tcPr>
          <w:p w14:paraId="4C4617F4" w14:textId="77777777" w:rsidR="0085403B" w:rsidRPr="00AD22E3" w:rsidRDefault="0085403B" w:rsidP="00A63DD6">
            <w:pPr>
              <w:pStyle w:val="Tabletext"/>
              <w:rPr>
                <w:rStyle w:val="Tablefreq"/>
              </w:rPr>
            </w:pPr>
            <w:r w:rsidRPr="00AD22E3">
              <w:rPr>
                <w:rStyle w:val="Tablefreq"/>
              </w:rPr>
              <w:t>8 965-9 040</w:t>
            </w:r>
          </w:p>
        </w:tc>
        <w:tc>
          <w:tcPr>
            <w:tcW w:w="7018" w:type="dxa"/>
            <w:gridSpan w:val="6"/>
          </w:tcPr>
          <w:p w14:paraId="3811C93A" w14:textId="77777777" w:rsidR="0085403B" w:rsidRPr="00AD22E3" w:rsidRDefault="0085403B" w:rsidP="00A63DD6">
            <w:pPr>
              <w:pStyle w:val="TableTextS5"/>
            </w:pPr>
            <w:r w:rsidRPr="00AD22E3">
              <w:t>AM(OR)S</w:t>
            </w:r>
          </w:p>
        </w:tc>
      </w:tr>
      <w:tr w:rsidR="0085403B" w:rsidRPr="00AD22E3" w14:paraId="772C858A" w14:textId="77777777" w:rsidTr="00A63DD6">
        <w:tc>
          <w:tcPr>
            <w:tcW w:w="2340" w:type="dxa"/>
          </w:tcPr>
          <w:p w14:paraId="421A17FB" w14:textId="77777777" w:rsidR="0085403B" w:rsidRPr="00AD22E3" w:rsidRDefault="0085403B" w:rsidP="00A63DD6">
            <w:pPr>
              <w:pStyle w:val="Tabletext"/>
              <w:rPr>
                <w:rStyle w:val="Tablefreq"/>
              </w:rPr>
            </w:pPr>
            <w:r w:rsidRPr="00AD22E3">
              <w:rPr>
                <w:rStyle w:val="Tablefreq"/>
              </w:rPr>
              <w:t>9 040-9 305</w:t>
            </w:r>
          </w:p>
        </w:tc>
        <w:tc>
          <w:tcPr>
            <w:tcW w:w="2337" w:type="dxa"/>
          </w:tcPr>
          <w:p w14:paraId="7E16D923" w14:textId="77777777" w:rsidR="0085403B" w:rsidRPr="00AD22E3" w:rsidRDefault="0085403B" w:rsidP="00A63DD6">
            <w:pPr>
              <w:pStyle w:val="TableTextS5"/>
            </w:pPr>
            <w:r w:rsidRPr="00AD22E3">
              <w:t>FIXED</w:t>
            </w:r>
          </w:p>
        </w:tc>
        <w:tc>
          <w:tcPr>
            <w:tcW w:w="2338" w:type="dxa"/>
            <w:gridSpan w:val="2"/>
          </w:tcPr>
          <w:p w14:paraId="4D951591" w14:textId="77777777" w:rsidR="0085403B" w:rsidRPr="00AD22E3" w:rsidRDefault="0085403B" w:rsidP="00A63DD6">
            <w:pPr>
              <w:pStyle w:val="TableTextS5"/>
            </w:pPr>
            <w:r w:rsidRPr="00AD22E3">
              <w:t>9040-9400</w:t>
            </w:r>
          </w:p>
          <w:p w14:paraId="6B692D45" w14:textId="77777777" w:rsidR="0085403B" w:rsidRPr="00AD22E3" w:rsidRDefault="0085403B" w:rsidP="00A63DD6">
            <w:pPr>
              <w:pStyle w:val="TableTextS5"/>
            </w:pPr>
            <w:r w:rsidRPr="00AD22E3">
              <w:t>FIXED</w:t>
            </w:r>
          </w:p>
        </w:tc>
        <w:tc>
          <w:tcPr>
            <w:tcW w:w="2343" w:type="dxa"/>
            <w:gridSpan w:val="3"/>
          </w:tcPr>
          <w:p w14:paraId="3CFAA8DA" w14:textId="77777777" w:rsidR="0085403B" w:rsidRPr="00AD22E3" w:rsidRDefault="0085403B" w:rsidP="00A63DD6">
            <w:pPr>
              <w:pStyle w:val="TableTextS5"/>
            </w:pPr>
            <w:r w:rsidRPr="00AD22E3">
              <w:t>FIXED</w:t>
            </w:r>
          </w:p>
        </w:tc>
      </w:tr>
      <w:tr w:rsidR="0085403B" w:rsidRPr="00AD22E3" w14:paraId="58DC703E" w14:textId="77777777" w:rsidTr="00A63DD6">
        <w:tc>
          <w:tcPr>
            <w:tcW w:w="2340" w:type="dxa"/>
          </w:tcPr>
          <w:p w14:paraId="020BF0E1" w14:textId="77777777" w:rsidR="0085403B" w:rsidRPr="00AD22E3" w:rsidRDefault="0085403B" w:rsidP="00A63DD6">
            <w:pPr>
              <w:pStyle w:val="Tabletext"/>
              <w:rPr>
                <w:rStyle w:val="Tablefreq"/>
              </w:rPr>
            </w:pPr>
            <w:r w:rsidRPr="00AD22E3">
              <w:rPr>
                <w:rStyle w:val="Tablefreq"/>
              </w:rPr>
              <w:t>10 150-11 175</w:t>
            </w:r>
          </w:p>
        </w:tc>
        <w:tc>
          <w:tcPr>
            <w:tcW w:w="7018" w:type="dxa"/>
            <w:gridSpan w:val="6"/>
          </w:tcPr>
          <w:p w14:paraId="1F249107" w14:textId="77777777" w:rsidR="0085403B" w:rsidRPr="00AD22E3" w:rsidRDefault="0085403B" w:rsidP="00A63DD6">
            <w:pPr>
              <w:pStyle w:val="TableTextS5"/>
            </w:pPr>
            <w:r w:rsidRPr="00AD22E3">
              <w:t>FIXED</w:t>
            </w:r>
          </w:p>
        </w:tc>
      </w:tr>
      <w:tr w:rsidR="0085403B" w:rsidRPr="00AD22E3" w14:paraId="2B08B9DA" w14:textId="77777777" w:rsidTr="00A63DD6">
        <w:tc>
          <w:tcPr>
            <w:tcW w:w="2340" w:type="dxa"/>
          </w:tcPr>
          <w:p w14:paraId="1BCADBEF" w14:textId="77777777" w:rsidR="0085403B" w:rsidRPr="00AD22E3" w:rsidRDefault="0085403B" w:rsidP="00A63DD6">
            <w:pPr>
              <w:pStyle w:val="Tabletext"/>
              <w:rPr>
                <w:rStyle w:val="Tablefreq"/>
              </w:rPr>
            </w:pPr>
            <w:r w:rsidRPr="00AD22E3">
              <w:rPr>
                <w:rStyle w:val="Tablefreq"/>
              </w:rPr>
              <w:t>11 175-11 275</w:t>
            </w:r>
          </w:p>
        </w:tc>
        <w:tc>
          <w:tcPr>
            <w:tcW w:w="7018" w:type="dxa"/>
            <w:gridSpan w:val="6"/>
          </w:tcPr>
          <w:p w14:paraId="50641865" w14:textId="77777777" w:rsidR="0085403B" w:rsidRPr="00AD22E3" w:rsidRDefault="0085403B" w:rsidP="00A63DD6">
            <w:pPr>
              <w:pStyle w:val="TableTextS5"/>
            </w:pPr>
            <w:r w:rsidRPr="00AD22E3">
              <w:t>AM(OR)S</w:t>
            </w:r>
          </w:p>
        </w:tc>
      </w:tr>
      <w:tr w:rsidR="0085403B" w:rsidRPr="00AD22E3" w14:paraId="10A540A8" w14:textId="77777777" w:rsidTr="00A63DD6">
        <w:tc>
          <w:tcPr>
            <w:tcW w:w="2340" w:type="dxa"/>
          </w:tcPr>
          <w:p w14:paraId="08CEADE6" w14:textId="77777777" w:rsidR="0085403B" w:rsidRPr="00AD22E3" w:rsidRDefault="0085403B" w:rsidP="00A63DD6">
            <w:pPr>
              <w:pStyle w:val="Tabletext"/>
              <w:rPr>
                <w:rStyle w:val="Tablefreq"/>
              </w:rPr>
            </w:pPr>
            <w:r w:rsidRPr="00AD22E3">
              <w:rPr>
                <w:rStyle w:val="Tablefreq"/>
              </w:rPr>
              <w:t>11 275-11 400</w:t>
            </w:r>
          </w:p>
        </w:tc>
        <w:tc>
          <w:tcPr>
            <w:tcW w:w="7018" w:type="dxa"/>
            <w:gridSpan w:val="6"/>
          </w:tcPr>
          <w:p w14:paraId="7BF211E4" w14:textId="77777777" w:rsidR="0085403B" w:rsidRPr="00AD22E3" w:rsidRDefault="0085403B" w:rsidP="00A63DD6">
            <w:pPr>
              <w:pStyle w:val="TableTextS5"/>
            </w:pPr>
            <w:r w:rsidRPr="00AD22E3">
              <w:t>AM(R)S</w:t>
            </w:r>
          </w:p>
        </w:tc>
      </w:tr>
      <w:tr w:rsidR="0085403B" w:rsidRPr="00AD22E3" w14:paraId="2E0ADE63" w14:textId="77777777" w:rsidTr="00A63DD6">
        <w:tc>
          <w:tcPr>
            <w:tcW w:w="2340" w:type="dxa"/>
          </w:tcPr>
          <w:p w14:paraId="2EAE2501" w14:textId="77777777" w:rsidR="0085403B" w:rsidRPr="00AD22E3" w:rsidRDefault="0085403B" w:rsidP="00A63DD6">
            <w:pPr>
              <w:pStyle w:val="Tabletext"/>
              <w:rPr>
                <w:rStyle w:val="Tablefreq"/>
              </w:rPr>
            </w:pPr>
            <w:r w:rsidRPr="00AD22E3">
              <w:rPr>
                <w:rStyle w:val="Tablefreq"/>
              </w:rPr>
              <w:t>12 230-13 200</w:t>
            </w:r>
          </w:p>
        </w:tc>
        <w:tc>
          <w:tcPr>
            <w:tcW w:w="7018" w:type="dxa"/>
            <w:gridSpan w:val="6"/>
          </w:tcPr>
          <w:p w14:paraId="69CE6523" w14:textId="77777777" w:rsidR="0085403B" w:rsidRPr="00AD22E3" w:rsidRDefault="0085403B" w:rsidP="00A63DD6">
            <w:pPr>
              <w:pStyle w:val="TableTextS5"/>
            </w:pPr>
            <w:r w:rsidRPr="00AD22E3">
              <w:t>MARITIME MOBILE 5.109  5.110  5.132  5.137A  5.145</w:t>
            </w:r>
          </w:p>
        </w:tc>
      </w:tr>
      <w:tr w:rsidR="0085403B" w:rsidRPr="00AD22E3" w14:paraId="06C333D2" w14:textId="77777777" w:rsidTr="00A63DD6">
        <w:tc>
          <w:tcPr>
            <w:tcW w:w="2340" w:type="dxa"/>
          </w:tcPr>
          <w:p w14:paraId="72023A4D" w14:textId="77777777" w:rsidR="0085403B" w:rsidRPr="00AD22E3" w:rsidRDefault="0085403B" w:rsidP="00A63DD6">
            <w:pPr>
              <w:pStyle w:val="Tabletext"/>
              <w:rPr>
                <w:rStyle w:val="Tablefreq"/>
              </w:rPr>
            </w:pPr>
            <w:r w:rsidRPr="00AD22E3">
              <w:rPr>
                <w:rStyle w:val="Tablefreq"/>
              </w:rPr>
              <w:t>13 200-13 260</w:t>
            </w:r>
          </w:p>
        </w:tc>
        <w:tc>
          <w:tcPr>
            <w:tcW w:w="7018" w:type="dxa"/>
            <w:gridSpan w:val="6"/>
          </w:tcPr>
          <w:p w14:paraId="5A83A0F8" w14:textId="77777777" w:rsidR="0085403B" w:rsidRPr="00AD22E3" w:rsidRDefault="0085403B" w:rsidP="00A63DD6">
            <w:pPr>
              <w:pStyle w:val="TableTextS5"/>
            </w:pPr>
            <w:r w:rsidRPr="00AD22E3">
              <w:t>AM(OR)S</w:t>
            </w:r>
          </w:p>
        </w:tc>
      </w:tr>
      <w:tr w:rsidR="0085403B" w:rsidRPr="00AD22E3" w14:paraId="793F1240" w14:textId="77777777" w:rsidTr="00A63DD6">
        <w:tc>
          <w:tcPr>
            <w:tcW w:w="2340" w:type="dxa"/>
          </w:tcPr>
          <w:p w14:paraId="09A7BE15" w14:textId="77777777" w:rsidR="0085403B" w:rsidRPr="00AD22E3" w:rsidRDefault="0085403B" w:rsidP="00A63DD6">
            <w:pPr>
              <w:pStyle w:val="Tabletext"/>
              <w:rPr>
                <w:rStyle w:val="Tablefreq"/>
              </w:rPr>
            </w:pPr>
            <w:r w:rsidRPr="00AD22E3">
              <w:rPr>
                <w:rStyle w:val="Tablefreq"/>
              </w:rPr>
              <w:t>13 260-13 360</w:t>
            </w:r>
          </w:p>
        </w:tc>
        <w:tc>
          <w:tcPr>
            <w:tcW w:w="7018" w:type="dxa"/>
            <w:gridSpan w:val="6"/>
          </w:tcPr>
          <w:p w14:paraId="0333E75A" w14:textId="77777777" w:rsidR="0085403B" w:rsidRPr="00AD22E3" w:rsidRDefault="0085403B" w:rsidP="00A63DD6">
            <w:pPr>
              <w:pStyle w:val="TableTextS5"/>
            </w:pPr>
            <w:r w:rsidRPr="00AD22E3">
              <w:t>AM(R)S</w:t>
            </w:r>
          </w:p>
        </w:tc>
      </w:tr>
      <w:tr w:rsidR="0085403B" w:rsidRPr="00AD22E3" w14:paraId="71E053A0" w14:textId="77777777" w:rsidTr="00A63DD6">
        <w:tc>
          <w:tcPr>
            <w:tcW w:w="2340" w:type="dxa"/>
          </w:tcPr>
          <w:p w14:paraId="03AC280D" w14:textId="77777777" w:rsidR="0085403B" w:rsidRPr="00AD22E3" w:rsidRDefault="0085403B" w:rsidP="00A63DD6">
            <w:pPr>
              <w:pStyle w:val="Tabletext"/>
              <w:rPr>
                <w:rStyle w:val="Tablefreq"/>
              </w:rPr>
            </w:pPr>
            <w:r w:rsidRPr="00AD22E3">
              <w:rPr>
                <w:rStyle w:val="Tablefreq"/>
              </w:rPr>
              <w:t>15 005-15 010</w:t>
            </w:r>
          </w:p>
        </w:tc>
        <w:tc>
          <w:tcPr>
            <w:tcW w:w="7018" w:type="dxa"/>
            <w:gridSpan w:val="6"/>
          </w:tcPr>
          <w:p w14:paraId="7E893C6E" w14:textId="77777777" w:rsidR="0085403B" w:rsidRPr="00AD22E3" w:rsidRDefault="0085403B" w:rsidP="00A63DD6">
            <w:pPr>
              <w:pStyle w:val="TableTextS5"/>
            </w:pPr>
            <w:r w:rsidRPr="00AD22E3">
              <w:t>STANDARD FREQUENCY AND TIME SIGNAL</w:t>
            </w:r>
          </w:p>
        </w:tc>
      </w:tr>
      <w:tr w:rsidR="0085403B" w:rsidRPr="00AD22E3" w14:paraId="332C4351" w14:textId="77777777" w:rsidTr="00A63DD6">
        <w:tc>
          <w:tcPr>
            <w:tcW w:w="2340" w:type="dxa"/>
          </w:tcPr>
          <w:p w14:paraId="45F51125" w14:textId="77777777" w:rsidR="0085403B" w:rsidRPr="00AD22E3" w:rsidRDefault="0085403B" w:rsidP="00A63DD6">
            <w:pPr>
              <w:pStyle w:val="Tabletext"/>
              <w:rPr>
                <w:rStyle w:val="Tablefreq"/>
              </w:rPr>
            </w:pPr>
            <w:r w:rsidRPr="00AD22E3">
              <w:rPr>
                <w:rStyle w:val="Tablefreq"/>
              </w:rPr>
              <w:t>15 010-15 100</w:t>
            </w:r>
          </w:p>
        </w:tc>
        <w:tc>
          <w:tcPr>
            <w:tcW w:w="7018" w:type="dxa"/>
            <w:gridSpan w:val="6"/>
          </w:tcPr>
          <w:p w14:paraId="659F8132" w14:textId="77777777" w:rsidR="0085403B" w:rsidRPr="00AD22E3" w:rsidRDefault="0085403B" w:rsidP="00A63DD6">
            <w:pPr>
              <w:pStyle w:val="TableTextS5"/>
            </w:pPr>
            <w:r w:rsidRPr="00AD22E3">
              <w:t>AM(OR)S</w:t>
            </w:r>
          </w:p>
        </w:tc>
      </w:tr>
      <w:tr w:rsidR="0085403B" w:rsidRPr="00AD22E3" w14:paraId="1135E35A" w14:textId="77777777" w:rsidTr="00A63DD6">
        <w:tc>
          <w:tcPr>
            <w:tcW w:w="2340" w:type="dxa"/>
          </w:tcPr>
          <w:p w14:paraId="441F4055" w14:textId="77777777" w:rsidR="0085403B" w:rsidRPr="00AD22E3" w:rsidRDefault="0085403B" w:rsidP="00A63DD6">
            <w:pPr>
              <w:pStyle w:val="Tabletext"/>
              <w:rPr>
                <w:rStyle w:val="Tablefreq"/>
              </w:rPr>
            </w:pPr>
            <w:r w:rsidRPr="00AD22E3">
              <w:rPr>
                <w:rStyle w:val="Tablefreq"/>
              </w:rPr>
              <w:t>15 100-15 600</w:t>
            </w:r>
          </w:p>
        </w:tc>
        <w:tc>
          <w:tcPr>
            <w:tcW w:w="7018" w:type="dxa"/>
            <w:gridSpan w:val="6"/>
          </w:tcPr>
          <w:p w14:paraId="7DF3E8C6" w14:textId="77777777" w:rsidR="0085403B" w:rsidRPr="00AD22E3" w:rsidRDefault="0085403B" w:rsidP="00A63DD6">
            <w:pPr>
              <w:pStyle w:val="TableTextS5"/>
            </w:pPr>
            <w:r w:rsidRPr="00AD22E3">
              <w:t xml:space="preserve">BROADCASTING </w:t>
            </w:r>
          </w:p>
        </w:tc>
      </w:tr>
      <w:tr w:rsidR="0085403B" w:rsidRPr="00AD22E3" w14:paraId="2E7BCCBD" w14:textId="77777777" w:rsidTr="00A63DD6">
        <w:tc>
          <w:tcPr>
            <w:tcW w:w="2337" w:type="dxa"/>
          </w:tcPr>
          <w:p w14:paraId="5B5FAB11" w14:textId="77777777" w:rsidR="0085403B" w:rsidRPr="00AD22E3" w:rsidRDefault="0085403B" w:rsidP="00A63DD6">
            <w:pPr>
              <w:pStyle w:val="Tabletext"/>
              <w:rPr>
                <w:rStyle w:val="Tablefreq"/>
              </w:rPr>
            </w:pPr>
            <w:r w:rsidRPr="00AD22E3">
              <w:rPr>
                <w:rStyle w:val="Tablefreq"/>
              </w:rPr>
              <w:t>17 900-17 970</w:t>
            </w:r>
          </w:p>
        </w:tc>
        <w:tc>
          <w:tcPr>
            <w:tcW w:w="7013" w:type="dxa"/>
            <w:gridSpan w:val="6"/>
          </w:tcPr>
          <w:p w14:paraId="00328DEF" w14:textId="77777777" w:rsidR="0085403B" w:rsidRPr="00AD22E3" w:rsidRDefault="0085403B" w:rsidP="00A63DD6">
            <w:pPr>
              <w:pStyle w:val="TableTextS5"/>
            </w:pPr>
            <w:r w:rsidRPr="00AD22E3">
              <w:t>AM(R)S</w:t>
            </w:r>
          </w:p>
        </w:tc>
      </w:tr>
      <w:tr w:rsidR="0085403B" w:rsidRPr="00AD22E3" w14:paraId="3683870B" w14:textId="77777777" w:rsidTr="00A63DD6">
        <w:tc>
          <w:tcPr>
            <w:tcW w:w="2337" w:type="dxa"/>
          </w:tcPr>
          <w:p w14:paraId="5E6A2A01" w14:textId="77777777" w:rsidR="0085403B" w:rsidRPr="00AD22E3" w:rsidRDefault="0085403B" w:rsidP="00A63DD6">
            <w:pPr>
              <w:pStyle w:val="Tabletext"/>
              <w:rPr>
                <w:rStyle w:val="Tablefreq"/>
              </w:rPr>
            </w:pPr>
            <w:r w:rsidRPr="00AD22E3">
              <w:rPr>
                <w:rStyle w:val="Tablefreq"/>
              </w:rPr>
              <w:t>17 970-18 030</w:t>
            </w:r>
          </w:p>
        </w:tc>
        <w:tc>
          <w:tcPr>
            <w:tcW w:w="7013" w:type="dxa"/>
            <w:gridSpan w:val="6"/>
          </w:tcPr>
          <w:p w14:paraId="29DA4B32" w14:textId="77777777" w:rsidR="0085403B" w:rsidRPr="00AD22E3" w:rsidRDefault="0085403B" w:rsidP="00A63DD6">
            <w:pPr>
              <w:pStyle w:val="TableTextS5"/>
            </w:pPr>
            <w:r w:rsidRPr="00AD22E3">
              <w:t>AM(OR)S</w:t>
            </w:r>
          </w:p>
        </w:tc>
      </w:tr>
      <w:tr w:rsidR="0085403B" w:rsidRPr="00AD22E3" w14:paraId="780C3B6D" w14:textId="77777777" w:rsidTr="00A63DD6">
        <w:tc>
          <w:tcPr>
            <w:tcW w:w="2337" w:type="dxa"/>
          </w:tcPr>
          <w:p w14:paraId="6EE08E94" w14:textId="77777777" w:rsidR="0085403B" w:rsidRPr="00AD22E3" w:rsidRDefault="0085403B" w:rsidP="00A63DD6">
            <w:pPr>
              <w:pStyle w:val="Tabletext"/>
              <w:rPr>
                <w:rStyle w:val="Tablefreq"/>
              </w:rPr>
            </w:pPr>
            <w:r w:rsidRPr="00AD22E3">
              <w:rPr>
                <w:rStyle w:val="Tablefreq"/>
              </w:rPr>
              <w:t>18 030-18 052</w:t>
            </w:r>
          </w:p>
        </w:tc>
        <w:tc>
          <w:tcPr>
            <w:tcW w:w="7013" w:type="dxa"/>
            <w:gridSpan w:val="6"/>
          </w:tcPr>
          <w:p w14:paraId="37CABEF3" w14:textId="77777777" w:rsidR="0085403B" w:rsidRPr="00AD22E3" w:rsidRDefault="0085403B" w:rsidP="00A63DD6">
            <w:pPr>
              <w:pStyle w:val="TableTextS5"/>
            </w:pPr>
            <w:r w:rsidRPr="00AD22E3">
              <w:t>FIXED</w:t>
            </w:r>
          </w:p>
        </w:tc>
      </w:tr>
    </w:tbl>
    <w:p w14:paraId="0850CBEC" w14:textId="77777777" w:rsidR="0085403B" w:rsidRPr="00AD22E3" w:rsidRDefault="0085403B" w:rsidP="002E027F">
      <w:pPr>
        <w:pStyle w:val="Heading1"/>
      </w:pPr>
      <w:r w:rsidRPr="00AD22E3">
        <w:lastRenderedPageBreak/>
        <w:t>5</w:t>
      </w:r>
      <w:r w:rsidRPr="00AD22E3">
        <w:tab/>
        <w:t>Technical characteristics</w:t>
      </w:r>
    </w:p>
    <w:p w14:paraId="1EABD203" w14:textId="58F77E2F" w:rsidR="0085403B" w:rsidRPr="00AD22E3" w:rsidDel="00094CE6" w:rsidRDefault="0085403B" w:rsidP="002E027F">
      <w:pPr>
        <w:rPr>
          <w:del w:id="49" w:author="DON CIO" w:date="2026-02-19T22:38:00Z" w16du:dateUtc="2026-02-19T21:38:00Z"/>
        </w:rPr>
      </w:pPr>
      <w:del w:id="50" w:author="DON CIO" w:date="2026-02-19T22:38:00Z" w16du:dateUtc="2026-02-19T21:38:00Z">
        <w:r w:rsidRPr="00AD22E3" w:rsidDel="00094CE6">
          <w:delText>Section 5.1 contains all technical characteristics for HF AM(OR)S systems. Subsections 5.1.1 and 5.1.2 present the technical parameters associated with AM(OR)S and WB AM(OR)S. Subsection 5.1.3 presents an overview of technology called Automatic Link Establishment (ALE) that is used by HF services to automatically find and select the best frequency for communication. Lastly, Section 5.2 presents the receiver technical parameters associated with adjacent band incumbent services.</w:delText>
        </w:r>
      </w:del>
    </w:p>
    <w:p w14:paraId="40A4762F" w14:textId="56731429" w:rsidR="0085403B" w:rsidRPr="00AD22E3" w:rsidRDefault="0085403B" w:rsidP="002E027F">
      <w:pPr>
        <w:pStyle w:val="Heading2"/>
        <w:rPr>
          <w:b w:val="0"/>
          <w:bCs/>
          <w:szCs w:val="24"/>
        </w:rPr>
      </w:pPr>
      <w:r w:rsidRPr="00AD22E3">
        <w:rPr>
          <w:bCs/>
          <w:szCs w:val="24"/>
        </w:rPr>
        <w:t>5.1</w:t>
      </w:r>
      <w:r w:rsidRPr="00AD22E3">
        <w:rPr>
          <w:bCs/>
          <w:szCs w:val="24"/>
        </w:rPr>
        <w:tab/>
        <w:t xml:space="preserve">AM(OR)S </w:t>
      </w:r>
      <w:del w:id="51" w:author="DON CIO" w:date="2026-02-19T22:38:00Z" w16du:dateUtc="2026-02-19T21:38:00Z">
        <w:r w:rsidRPr="00AD22E3" w:rsidDel="00094CE6">
          <w:rPr>
            <w:bCs/>
            <w:szCs w:val="24"/>
          </w:rPr>
          <w:delText>Characteristics</w:delText>
        </w:r>
      </w:del>
    </w:p>
    <w:p w14:paraId="0056D2A7" w14:textId="3201F803" w:rsidR="0085403B" w:rsidRPr="00AD22E3" w:rsidDel="00094CE6" w:rsidRDefault="0085403B" w:rsidP="0085403B">
      <w:pPr>
        <w:pStyle w:val="Heading3"/>
        <w:rPr>
          <w:del w:id="52" w:author="DON CIO" w:date="2026-02-19T22:38:00Z" w16du:dateUtc="2026-02-19T21:38:00Z"/>
        </w:rPr>
      </w:pPr>
      <w:del w:id="53" w:author="DON CIO" w:date="2026-02-19T22:38:00Z" w16du:dateUtc="2026-02-19T21:38:00Z">
        <w:r w:rsidRPr="00AD22E3" w:rsidDel="00094CE6">
          <w:delText>5.1.1</w:delText>
        </w:r>
        <w:r w:rsidRPr="00AD22E3" w:rsidDel="00094CE6">
          <w:tab/>
        </w:r>
        <w:r w:rsidRPr="003E7CAD" w:rsidDel="00094CE6">
          <w:rPr>
            <w:lang w:eastAsia="zh-CN"/>
          </w:rPr>
          <w:delText xml:space="preserve">2.8 kHz </w:delText>
        </w:r>
        <w:r w:rsidRPr="00AD22E3" w:rsidDel="00094CE6">
          <w:rPr>
            <w:lang w:eastAsia="zh-CN"/>
          </w:rPr>
          <w:delText>occupied</w:delText>
        </w:r>
        <w:r w:rsidRPr="003E7CAD" w:rsidDel="00094CE6">
          <w:rPr>
            <w:lang w:eastAsia="zh-CN"/>
          </w:rPr>
          <w:delText xml:space="preserve"> bandwidth channel </w:delText>
        </w:r>
        <w:r w:rsidRPr="00AD22E3" w:rsidDel="00094CE6">
          <w:delText xml:space="preserve"> AM(OR)S technical characteristics</w:delText>
        </w:r>
      </w:del>
    </w:p>
    <w:p w14:paraId="1DDC0186" w14:textId="46BCF3EE" w:rsidR="0085403B" w:rsidRPr="00AD22E3" w:rsidRDefault="0085403B" w:rsidP="002E027F">
      <w:r w:rsidRPr="00AD22E3">
        <w:t xml:space="preserve">Tables 3-6 lists typical parameters for </w:t>
      </w:r>
      <w:r w:rsidRPr="003E7CAD">
        <w:rPr>
          <w:lang w:eastAsia="zh-CN"/>
        </w:rPr>
        <w:t>2.8 kHz occupied bandwidth channel</w:t>
      </w:r>
      <w:r w:rsidRPr="00AD22E3">
        <w:t xml:space="preserve"> AM(OR)S aeronautical and aircraft stations. </w:t>
      </w:r>
    </w:p>
    <w:p w14:paraId="1C3335A5" w14:textId="59E6D710" w:rsidR="0085403B" w:rsidRPr="00AD22E3" w:rsidRDefault="0085403B" w:rsidP="002E027F">
      <w:pPr>
        <w:spacing w:before="0" w:after="120"/>
      </w:pPr>
      <w:r w:rsidRPr="00AD22E3">
        <w:t xml:space="preserve">Additional technical parameters are listed below: </w:t>
      </w:r>
    </w:p>
    <w:p w14:paraId="739DB323" w14:textId="07D56658" w:rsidR="0085403B" w:rsidRPr="00AD22E3" w:rsidRDefault="0085403B" w:rsidP="002E027F">
      <w:pPr>
        <w:pStyle w:val="enumlev1"/>
      </w:pPr>
      <w:r w:rsidRPr="00AD22E3">
        <w:t>–</w:t>
      </w:r>
      <w:r w:rsidRPr="00AD22E3">
        <w:tab/>
        <w:t xml:space="preserve">Aeronautical radio stations are limited to single-side-band emissions </w:t>
      </w:r>
    </w:p>
    <w:p w14:paraId="03EE2866" w14:textId="77777777" w:rsidR="0085403B" w:rsidRPr="00AD22E3" w:rsidRDefault="0085403B" w:rsidP="002E027F">
      <w:pPr>
        <w:pStyle w:val="enumlev1"/>
      </w:pPr>
      <w:r w:rsidRPr="00AD22E3">
        <w:t>–</w:t>
      </w:r>
      <w:r w:rsidRPr="00AD22E3">
        <w:tab/>
        <w:t>The upper sideband shall be employed, and the assigned frequency shall be 1400 Hz higher than the carrier frequency</w:t>
      </w:r>
    </w:p>
    <w:p w14:paraId="62908D12" w14:textId="18C78BF1" w:rsidR="0085403B" w:rsidRPr="00AD22E3" w:rsidRDefault="0085403B" w:rsidP="002E027F">
      <w:pPr>
        <w:pStyle w:val="enumlev1"/>
      </w:pPr>
      <w:r w:rsidRPr="00AD22E3">
        <w:t>–</w:t>
      </w:r>
      <w:r w:rsidRPr="00AD22E3">
        <w:tab/>
        <w:t>A channel bandwidth of up to 3 kHz (occupied bandwidth of 2.8 kHz)</w:t>
      </w:r>
      <w:r w:rsidR="00AD22E3">
        <w:t xml:space="preserve"> is</w:t>
      </w:r>
      <w:r w:rsidRPr="00AD22E3">
        <w:t xml:space="preserve"> contained within a given frequency channel power limits as defined in Table 3.</w:t>
      </w:r>
    </w:p>
    <w:p w14:paraId="5E80D855" w14:textId="77777777" w:rsidR="0085403B" w:rsidRPr="00AD22E3" w:rsidRDefault="0085403B" w:rsidP="002E027F">
      <w:pPr>
        <w:pStyle w:val="TableNo"/>
      </w:pPr>
      <w:r w:rsidRPr="00AD22E3">
        <w:t>TABLE 3</w:t>
      </w:r>
    </w:p>
    <w:p w14:paraId="0FF82B32" w14:textId="756397DB" w:rsidR="0085403B" w:rsidRPr="00AD22E3" w:rsidRDefault="0085403B" w:rsidP="002E027F">
      <w:pPr>
        <w:pStyle w:val="Tabletitle"/>
      </w:pPr>
      <w:r w:rsidRPr="003E7CAD">
        <w:rPr>
          <w:lang w:eastAsia="zh-CN"/>
        </w:rPr>
        <w:t>2.8 kHz occupied bandwidth channel</w:t>
      </w:r>
      <w:r w:rsidRPr="00AD22E3">
        <w:t xml:space="preserve"> AM(OR)S power limits for aeronautical and aircraft stations</w:t>
      </w:r>
    </w:p>
    <w:tbl>
      <w:tblPr>
        <w:tblStyle w:val="TableGrid"/>
        <w:tblW w:w="0" w:type="auto"/>
        <w:tblLook w:val="04A0" w:firstRow="1" w:lastRow="0" w:firstColumn="1" w:lastColumn="0" w:noHBand="0" w:noVBand="1"/>
      </w:tblPr>
      <w:tblGrid>
        <w:gridCol w:w="3116"/>
        <w:gridCol w:w="3117"/>
        <w:gridCol w:w="3117"/>
      </w:tblGrid>
      <w:tr w:rsidR="0085403B" w:rsidRPr="00AD22E3" w14:paraId="41840B23" w14:textId="77777777" w:rsidTr="00A63DD6">
        <w:tc>
          <w:tcPr>
            <w:tcW w:w="3116" w:type="dxa"/>
            <w:vMerge w:val="restart"/>
          </w:tcPr>
          <w:p w14:paraId="3E9DC95F" w14:textId="77777777" w:rsidR="0085403B" w:rsidRPr="00AD22E3" w:rsidRDefault="0085403B" w:rsidP="00A63DD6">
            <w:pPr>
              <w:pStyle w:val="Tablehead"/>
            </w:pPr>
            <w:r w:rsidRPr="00AD22E3">
              <w:t>Class of emission</w:t>
            </w:r>
          </w:p>
        </w:tc>
        <w:tc>
          <w:tcPr>
            <w:tcW w:w="6234" w:type="dxa"/>
            <w:gridSpan w:val="2"/>
          </w:tcPr>
          <w:p w14:paraId="464321CB" w14:textId="77777777" w:rsidR="0085403B" w:rsidRPr="00AD22E3" w:rsidRDefault="0085403B" w:rsidP="00A63DD6">
            <w:pPr>
              <w:pStyle w:val="Tablehead"/>
            </w:pPr>
            <w:r w:rsidRPr="00AD22E3">
              <w:t>Power limit values</w:t>
            </w:r>
          </w:p>
          <w:p w14:paraId="1874523F" w14:textId="77777777" w:rsidR="0085403B" w:rsidRPr="00AD22E3" w:rsidRDefault="0085403B" w:rsidP="00A63DD6">
            <w:pPr>
              <w:pStyle w:val="Tablehead"/>
            </w:pPr>
            <w:r w:rsidRPr="00AD22E3">
              <w:t>(peak envelope power supplied to the antenna)</w:t>
            </w:r>
          </w:p>
        </w:tc>
      </w:tr>
      <w:tr w:rsidR="0085403B" w:rsidRPr="00AD22E3" w14:paraId="55547852" w14:textId="77777777" w:rsidTr="00A63DD6">
        <w:tc>
          <w:tcPr>
            <w:tcW w:w="3116" w:type="dxa"/>
            <w:vMerge/>
          </w:tcPr>
          <w:p w14:paraId="01AC05CD" w14:textId="77777777" w:rsidR="0085403B" w:rsidRPr="00AD22E3" w:rsidRDefault="0085403B" w:rsidP="00A63DD6">
            <w:pPr>
              <w:pStyle w:val="Tablehead"/>
            </w:pPr>
          </w:p>
        </w:tc>
        <w:tc>
          <w:tcPr>
            <w:tcW w:w="3117" w:type="dxa"/>
          </w:tcPr>
          <w:p w14:paraId="3F6732E9" w14:textId="77777777" w:rsidR="0085403B" w:rsidRPr="00AD22E3" w:rsidRDefault="0085403B" w:rsidP="00A63DD6">
            <w:pPr>
              <w:pStyle w:val="Tablehead"/>
            </w:pPr>
            <w:r w:rsidRPr="00AD22E3">
              <w:t>Aeronautical station</w:t>
            </w:r>
          </w:p>
        </w:tc>
        <w:tc>
          <w:tcPr>
            <w:tcW w:w="3117" w:type="dxa"/>
          </w:tcPr>
          <w:p w14:paraId="7518D947" w14:textId="77777777" w:rsidR="0085403B" w:rsidRPr="00AD22E3" w:rsidRDefault="0085403B" w:rsidP="00A63DD6">
            <w:pPr>
              <w:pStyle w:val="Tablehead"/>
            </w:pPr>
            <w:r w:rsidRPr="00AD22E3">
              <w:t>Aircraft stations</w:t>
            </w:r>
          </w:p>
        </w:tc>
      </w:tr>
      <w:tr w:rsidR="0085403B" w:rsidRPr="00AD22E3" w14:paraId="194ABDF8" w14:textId="77777777" w:rsidTr="00A63DD6">
        <w:tc>
          <w:tcPr>
            <w:tcW w:w="3116" w:type="dxa"/>
          </w:tcPr>
          <w:p w14:paraId="2498C1A0" w14:textId="77777777" w:rsidR="0085403B" w:rsidRPr="00AD22E3" w:rsidRDefault="0085403B" w:rsidP="00A63DD6">
            <w:pPr>
              <w:pStyle w:val="Tabletext"/>
              <w:jc w:val="center"/>
            </w:pPr>
            <w:r w:rsidRPr="00AD22E3">
              <w:t>J3E</w:t>
            </w:r>
          </w:p>
        </w:tc>
        <w:tc>
          <w:tcPr>
            <w:tcW w:w="3117" w:type="dxa"/>
          </w:tcPr>
          <w:p w14:paraId="1348D6D1" w14:textId="77777777" w:rsidR="0085403B" w:rsidRPr="00AD22E3" w:rsidRDefault="0085403B" w:rsidP="00A63DD6">
            <w:pPr>
              <w:pStyle w:val="Tabletext"/>
              <w:jc w:val="center"/>
            </w:pPr>
            <w:r w:rsidRPr="00AD22E3">
              <w:t xml:space="preserve">36 </w:t>
            </w:r>
            <w:proofErr w:type="spellStart"/>
            <w:r w:rsidRPr="00AD22E3">
              <w:t>dBW</w:t>
            </w:r>
            <w:proofErr w:type="spellEnd"/>
          </w:p>
        </w:tc>
        <w:tc>
          <w:tcPr>
            <w:tcW w:w="3117" w:type="dxa"/>
          </w:tcPr>
          <w:p w14:paraId="6C65D289" w14:textId="77777777" w:rsidR="0085403B" w:rsidRPr="00AD22E3" w:rsidRDefault="0085403B" w:rsidP="00A63DD6">
            <w:pPr>
              <w:pStyle w:val="Tabletext"/>
              <w:jc w:val="center"/>
            </w:pPr>
            <w:r w:rsidRPr="00AD22E3">
              <w:t xml:space="preserve">23 </w:t>
            </w:r>
            <w:proofErr w:type="spellStart"/>
            <w:r w:rsidRPr="00AD22E3">
              <w:t>dBW</w:t>
            </w:r>
            <w:proofErr w:type="spellEnd"/>
          </w:p>
        </w:tc>
      </w:tr>
      <w:tr w:rsidR="0085403B" w:rsidRPr="00AD22E3" w14:paraId="0AC44A8A" w14:textId="77777777" w:rsidTr="00A63DD6">
        <w:tc>
          <w:tcPr>
            <w:tcW w:w="3116" w:type="dxa"/>
          </w:tcPr>
          <w:p w14:paraId="636691A8" w14:textId="77777777" w:rsidR="0085403B" w:rsidRPr="00AD22E3" w:rsidRDefault="0085403B" w:rsidP="00A63DD6">
            <w:pPr>
              <w:pStyle w:val="Tabletext"/>
              <w:jc w:val="center"/>
            </w:pPr>
            <w:r w:rsidRPr="00AD22E3">
              <w:t>A1A, A1B</w:t>
            </w:r>
          </w:p>
        </w:tc>
        <w:tc>
          <w:tcPr>
            <w:tcW w:w="3117" w:type="dxa"/>
          </w:tcPr>
          <w:p w14:paraId="70EECD91" w14:textId="77777777" w:rsidR="0085403B" w:rsidRPr="00AD22E3" w:rsidRDefault="0085403B" w:rsidP="00A63DD6">
            <w:pPr>
              <w:pStyle w:val="Tabletext"/>
              <w:jc w:val="center"/>
            </w:pPr>
            <w:r w:rsidRPr="00AD22E3">
              <w:t xml:space="preserve">30 </w:t>
            </w:r>
            <w:proofErr w:type="spellStart"/>
            <w:r w:rsidRPr="00AD22E3">
              <w:t>dBW</w:t>
            </w:r>
            <w:proofErr w:type="spellEnd"/>
          </w:p>
        </w:tc>
        <w:tc>
          <w:tcPr>
            <w:tcW w:w="3117" w:type="dxa"/>
          </w:tcPr>
          <w:p w14:paraId="14513754" w14:textId="77777777" w:rsidR="0085403B" w:rsidRPr="00AD22E3" w:rsidRDefault="0085403B" w:rsidP="00A63DD6">
            <w:pPr>
              <w:pStyle w:val="Tabletext"/>
              <w:jc w:val="center"/>
            </w:pPr>
            <w:r w:rsidRPr="00AD22E3">
              <w:t xml:space="preserve">17 </w:t>
            </w:r>
            <w:proofErr w:type="spellStart"/>
            <w:r w:rsidRPr="00AD22E3">
              <w:t>dBW</w:t>
            </w:r>
            <w:proofErr w:type="spellEnd"/>
          </w:p>
        </w:tc>
      </w:tr>
      <w:tr w:rsidR="0085403B" w:rsidRPr="00AD22E3" w14:paraId="3B91155F" w14:textId="77777777" w:rsidTr="00A63DD6">
        <w:tc>
          <w:tcPr>
            <w:tcW w:w="3116" w:type="dxa"/>
          </w:tcPr>
          <w:p w14:paraId="276C4C61" w14:textId="77777777" w:rsidR="0085403B" w:rsidRPr="00AD22E3" w:rsidRDefault="0085403B" w:rsidP="00A63DD6">
            <w:pPr>
              <w:pStyle w:val="Tabletext"/>
              <w:jc w:val="center"/>
            </w:pPr>
            <w:r w:rsidRPr="00AD22E3">
              <w:t>F1B</w:t>
            </w:r>
          </w:p>
        </w:tc>
        <w:tc>
          <w:tcPr>
            <w:tcW w:w="3117" w:type="dxa"/>
          </w:tcPr>
          <w:p w14:paraId="00BADA37" w14:textId="77777777" w:rsidR="0085403B" w:rsidRPr="00AD22E3" w:rsidRDefault="0085403B" w:rsidP="00A63DD6">
            <w:pPr>
              <w:pStyle w:val="Tabletext"/>
              <w:jc w:val="center"/>
            </w:pPr>
            <w:r w:rsidRPr="00AD22E3">
              <w:t xml:space="preserve">30 </w:t>
            </w:r>
            <w:proofErr w:type="spellStart"/>
            <w:r w:rsidRPr="00AD22E3">
              <w:t>dBW</w:t>
            </w:r>
            <w:proofErr w:type="spellEnd"/>
          </w:p>
        </w:tc>
        <w:tc>
          <w:tcPr>
            <w:tcW w:w="3117" w:type="dxa"/>
          </w:tcPr>
          <w:p w14:paraId="1B523391" w14:textId="77777777" w:rsidR="0085403B" w:rsidRPr="00AD22E3" w:rsidRDefault="0085403B" w:rsidP="00A63DD6">
            <w:pPr>
              <w:pStyle w:val="Tabletext"/>
              <w:jc w:val="center"/>
            </w:pPr>
            <w:r w:rsidRPr="00AD22E3">
              <w:t xml:space="preserve">17 </w:t>
            </w:r>
            <w:proofErr w:type="spellStart"/>
            <w:r w:rsidRPr="00AD22E3">
              <w:t>dBW</w:t>
            </w:r>
            <w:proofErr w:type="spellEnd"/>
          </w:p>
        </w:tc>
      </w:tr>
      <w:tr w:rsidR="0085403B" w:rsidRPr="00AD22E3" w14:paraId="19F7C763" w14:textId="77777777" w:rsidTr="00A63DD6">
        <w:tc>
          <w:tcPr>
            <w:tcW w:w="3116" w:type="dxa"/>
          </w:tcPr>
          <w:p w14:paraId="47EDBEBB" w14:textId="77777777" w:rsidR="0085403B" w:rsidRPr="00AD22E3" w:rsidRDefault="0085403B" w:rsidP="00A63DD6">
            <w:pPr>
              <w:pStyle w:val="Tabletext"/>
              <w:jc w:val="center"/>
            </w:pPr>
            <w:r w:rsidRPr="00AD22E3">
              <w:t>A2A, A2B</w:t>
            </w:r>
          </w:p>
        </w:tc>
        <w:tc>
          <w:tcPr>
            <w:tcW w:w="3117" w:type="dxa"/>
          </w:tcPr>
          <w:p w14:paraId="06BAEC98" w14:textId="77777777" w:rsidR="0085403B" w:rsidRPr="00AD22E3" w:rsidRDefault="0085403B" w:rsidP="00A63DD6">
            <w:pPr>
              <w:pStyle w:val="Tabletext"/>
              <w:jc w:val="center"/>
            </w:pPr>
            <w:r w:rsidRPr="00AD22E3">
              <w:t xml:space="preserve">32 </w:t>
            </w:r>
            <w:proofErr w:type="spellStart"/>
            <w:r w:rsidRPr="00AD22E3">
              <w:t>dBW</w:t>
            </w:r>
            <w:proofErr w:type="spellEnd"/>
          </w:p>
        </w:tc>
        <w:tc>
          <w:tcPr>
            <w:tcW w:w="3117" w:type="dxa"/>
          </w:tcPr>
          <w:p w14:paraId="4C1342D5" w14:textId="77777777" w:rsidR="0085403B" w:rsidRPr="00AD22E3" w:rsidRDefault="0085403B" w:rsidP="00A63DD6">
            <w:pPr>
              <w:pStyle w:val="Tabletext"/>
              <w:jc w:val="center"/>
            </w:pPr>
            <w:r w:rsidRPr="00AD22E3">
              <w:t xml:space="preserve">19 </w:t>
            </w:r>
            <w:proofErr w:type="spellStart"/>
            <w:r w:rsidRPr="00AD22E3">
              <w:t>dBW</w:t>
            </w:r>
            <w:proofErr w:type="spellEnd"/>
          </w:p>
        </w:tc>
      </w:tr>
      <w:tr w:rsidR="0085403B" w:rsidRPr="00AD22E3" w14:paraId="1702A6A4" w14:textId="77777777" w:rsidTr="00A63DD6">
        <w:tc>
          <w:tcPr>
            <w:tcW w:w="3116" w:type="dxa"/>
          </w:tcPr>
          <w:p w14:paraId="51A8EAEB" w14:textId="77777777" w:rsidR="0085403B" w:rsidRPr="00AD22E3" w:rsidRDefault="0085403B" w:rsidP="00A63DD6">
            <w:pPr>
              <w:pStyle w:val="Tabletext"/>
              <w:jc w:val="center"/>
            </w:pPr>
            <w:r w:rsidRPr="00AD22E3">
              <w:t>H2A, H2B</w:t>
            </w:r>
          </w:p>
        </w:tc>
        <w:tc>
          <w:tcPr>
            <w:tcW w:w="3117" w:type="dxa"/>
          </w:tcPr>
          <w:p w14:paraId="58491DEC" w14:textId="77777777" w:rsidR="0085403B" w:rsidRPr="00AD22E3" w:rsidRDefault="0085403B" w:rsidP="00A63DD6">
            <w:pPr>
              <w:pStyle w:val="Tabletext"/>
              <w:jc w:val="center"/>
            </w:pPr>
            <w:r w:rsidRPr="00AD22E3">
              <w:t xml:space="preserve">33 </w:t>
            </w:r>
            <w:proofErr w:type="spellStart"/>
            <w:r w:rsidRPr="00AD22E3">
              <w:t>dBW</w:t>
            </w:r>
            <w:proofErr w:type="spellEnd"/>
          </w:p>
        </w:tc>
        <w:tc>
          <w:tcPr>
            <w:tcW w:w="3117" w:type="dxa"/>
          </w:tcPr>
          <w:p w14:paraId="080DDDCD" w14:textId="77777777" w:rsidR="0085403B" w:rsidRPr="00AD22E3" w:rsidRDefault="0085403B" w:rsidP="00A63DD6">
            <w:pPr>
              <w:pStyle w:val="Tabletext"/>
              <w:jc w:val="center"/>
            </w:pPr>
            <w:r w:rsidRPr="00AD22E3">
              <w:t xml:space="preserve">20 </w:t>
            </w:r>
            <w:proofErr w:type="spellStart"/>
            <w:r w:rsidRPr="00AD22E3">
              <w:t>dBW</w:t>
            </w:r>
            <w:proofErr w:type="spellEnd"/>
          </w:p>
        </w:tc>
      </w:tr>
      <w:tr w:rsidR="0085403B" w:rsidRPr="00AD22E3" w14:paraId="6E371E9B" w14:textId="77777777" w:rsidTr="00A63DD6">
        <w:tc>
          <w:tcPr>
            <w:tcW w:w="3116" w:type="dxa"/>
          </w:tcPr>
          <w:p w14:paraId="5BBF98A6" w14:textId="77777777" w:rsidR="0085403B" w:rsidRPr="00AD22E3" w:rsidRDefault="0085403B" w:rsidP="00A63DD6">
            <w:pPr>
              <w:pStyle w:val="Tabletext"/>
              <w:jc w:val="center"/>
            </w:pPr>
            <w:r w:rsidRPr="00AD22E3">
              <w:t>(R, J) 2 (A, B, D)</w:t>
            </w:r>
          </w:p>
        </w:tc>
        <w:tc>
          <w:tcPr>
            <w:tcW w:w="3117" w:type="dxa"/>
          </w:tcPr>
          <w:p w14:paraId="6050058C" w14:textId="77777777" w:rsidR="0085403B" w:rsidRPr="00AD22E3" w:rsidRDefault="0085403B" w:rsidP="00A63DD6">
            <w:pPr>
              <w:pStyle w:val="Tabletext"/>
              <w:jc w:val="center"/>
            </w:pPr>
            <w:r w:rsidRPr="00AD22E3">
              <w:t xml:space="preserve">36 </w:t>
            </w:r>
            <w:proofErr w:type="spellStart"/>
            <w:r w:rsidRPr="00AD22E3">
              <w:t>dBW</w:t>
            </w:r>
            <w:proofErr w:type="spellEnd"/>
          </w:p>
        </w:tc>
        <w:tc>
          <w:tcPr>
            <w:tcW w:w="3117" w:type="dxa"/>
          </w:tcPr>
          <w:p w14:paraId="78F1C59D" w14:textId="77777777" w:rsidR="0085403B" w:rsidRPr="00AD22E3" w:rsidRDefault="0085403B" w:rsidP="00A63DD6">
            <w:pPr>
              <w:pStyle w:val="Tabletext"/>
              <w:jc w:val="center"/>
            </w:pPr>
            <w:r w:rsidRPr="00AD22E3">
              <w:t xml:space="preserve">23 </w:t>
            </w:r>
            <w:proofErr w:type="spellStart"/>
            <w:r w:rsidRPr="00AD22E3">
              <w:t>dBW</w:t>
            </w:r>
            <w:proofErr w:type="spellEnd"/>
          </w:p>
        </w:tc>
      </w:tr>
      <w:tr w:rsidR="0085403B" w:rsidRPr="00AD22E3" w14:paraId="45DD8FE7" w14:textId="77777777" w:rsidTr="00A63DD6">
        <w:tc>
          <w:tcPr>
            <w:tcW w:w="3116" w:type="dxa"/>
          </w:tcPr>
          <w:p w14:paraId="539E02D7" w14:textId="77777777" w:rsidR="0085403B" w:rsidRPr="00AD22E3" w:rsidRDefault="0085403B" w:rsidP="00A63DD6">
            <w:pPr>
              <w:pStyle w:val="Tabletext"/>
              <w:jc w:val="center"/>
            </w:pPr>
            <w:r w:rsidRPr="00AD22E3">
              <w:t>J (7,9) (B, D, X)</w:t>
            </w:r>
          </w:p>
        </w:tc>
        <w:tc>
          <w:tcPr>
            <w:tcW w:w="3117" w:type="dxa"/>
          </w:tcPr>
          <w:p w14:paraId="6FDFC68C" w14:textId="77777777" w:rsidR="0085403B" w:rsidRPr="00AD22E3" w:rsidRDefault="0085403B" w:rsidP="00A63DD6">
            <w:pPr>
              <w:pStyle w:val="Tabletext"/>
              <w:jc w:val="center"/>
            </w:pPr>
            <w:r w:rsidRPr="00AD22E3">
              <w:t xml:space="preserve">36 </w:t>
            </w:r>
            <w:proofErr w:type="spellStart"/>
            <w:r w:rsidRPr="00AD22E3">
              <w:t>dBW</w:t>
            </w:r>
            <w:proofErr w:type="spellEnd"/>
          </w:p>
        </w:tc>
        <w:tc>
          <w:tcPr>
            <w:tcW w:w="3117" w:type="dxa"/>
          </w:tcPr>
          <w:p w14:paraId="76D0DDE5" w14:textId="77777777" w:rsidR="0085403B" w:rsidRPr="00AD22E3" w:rsidRDefault="0085403B" w:rsidP="00A63DD6">
            <w:pPr>
              <w:pStyle w:val="Tabletext"/>
              <w:jc w:val="center"/>
            </w:pPr>
            <w:r w:rsidRPr="00AD22E3">
              <w:t xml:space="preserve">23 </w:t>
            </w:r>
            <w:proofErr w:type="spellStart"/>
            <w:r w:rsidRPr="00AD22E3">
              <w:t>dBW</w:t>
            </w:r>
            <w:proofErr w:type="spellEnd"/>
          </w:p>
        </w:tc>
      </w:tr>
    </w:tbl>
    <w:p w14:paraId="5FE6788B" w14:textId="77777777" w:rsidR="0085403B" w:rsidRPr="00AD22E3" w:rsidRDefault="0085403B" w:rsidP="002E027F">
      <w:pPr>
        <w:pStyle w:val="Tablefin"/>
      </w:pPr>
    </w:p>
    <w:p w14:paraId="27AB4E5B" w14:textId="231E7D2B" w:rsidR="0085403B" w:rsidRPr="00AD22E3" w:rsidRDefault="0085403B" w:rsidP="002E027F">
      <w:pPr>
        <w:textAlignment w:val="auto"/>
      </w:pPr>
      <w:r w:rsidRPr="003E7CAD">
        <w:rPr>
          <w:lang w:eastAsia="zh-CN"/>
        </w:rPr>
        <w:t>2.8 kHz occupied bandwidth channel</w:t>
      </w:r>
      <w:r w:rsidRPr="00AD22E3">
        <w:t xml:space="preserve"> AM(OR)S transmitter parameters and emission parameters are included in Tables 4, Table 5, and in Figure 1. </w:t>
      </w:r>
      <w:r w:rsidRPr="003E7CAD">
        <w:rPr>
          <w:lang w:eastAsia="zh-CN"/>
        </w:rPr>
        <w:t>2.8 kHz occupied bandwidth channel</w:t>
      </w:r>
      <w:r w:rsidRPr="00AD22E3">
        <w:t xml:space="preserve"> AM(OR)S receiver parameters are included in Table 6.</w:t>
      </w:r>
    </w:p>
    <w:p w14:paraId="71E9B513" w14:textId="77777777" w:rsidR="0085403B" w:rsidRPr="00AD22E3" w:rsidRDefault="0085403B" w:rsidP="002E027F">
      <w:pPr>
        <w:pStyle w:val="TableNo"/>
      </w:pPr>
      <w:r w:rsidRPr="00AD22E3">
        <w:t>TABLE 4</w:t>
      </w:r>
    </w:p>
    <w:p w14:paraId="2DD486B3" w14:textId="210F5857" w:rsidR="0085403B" w:rsidRPr="00AD22E3" w:rsidRDefault="0085403B" w:rsidP="002E027F">
      <w:pPr>
        <w:pStyle w:val="Tabletitle"/>
      </w:pPr>
      <w:r w:rsidRPr="003E7CAD">
        <w:rPr>
          <w:lang w:eastAsia="zh-CN"/>
        </w:rPr>
        <w:t>2.8 kHz occupied bandwidth channel</w:t>
      </w:r>
      <w:r w:rsidRPr="00AD22E3">
        <w:t xml:space="preserve"> AM(OR)S typical transmitter parameters</w:t>
      </w:r>
    </w:p>
    <w:tbl>
      <w:tblPr>
        <w:tblStyle w:val="TableGrid"/>
        <w:tblW w:w="7371" w:type="dxa"/>
        <w:jc w:val="center"/>
        <w:tblLook w:val="04A0" w:firstRow="1" w:lastRow="0" w:firstColumn="1" w:lastColumn="0" w:noHBand="0" w:noVBand="1"/>
      </w:tblPr>
      <w:tblGrid>
        <w:gridCol w:w="3256"/>
        <w:gridCol w:w="4115"/>
      </w:tblGrid>
      <w:tr w:rsidR="0085403B" w:rsidRPr="00AD22E3" w14:paraId="45C5319C" w14:textId="77777777" w:rsidTr="00A63DD6">
        <w:trPr>
          <w:jc w:val="center"/>
        </w:trPr>
        <w:tc>
          <w:tcPr>
            <w:tcW w:w="3256" w:type="dxa"/>
          </w:tcPr>
          <w:p w14:paraId="4D4050FA" w14:textId="77777777" w:rsidR="0085403B" w:rsidRPr="00AD22E3" w:rsidRDefault="0085403B" w:rsidP="00A63DD6">
            <w:pPr>
              <w:pStyle w:val="Tablehead"/>
            </w:pPr>
            <w:r w:rsidRPr="00AD22E3">
              <w:t>Parameter</w:t>
            </w:r>
          </w:p>
        </w:tc>
        <w:tc>
          <w:tcPr>
            <w:tcW w:w="4115" w:type="dxa"/>
          </w:tcPr>
          <w:p w14:paraId="376F5964" w14:textId="77777777" w:rsidR="0085403B" w:rsidRPr="00AD22E3" w:rsidRDefault="0085403B" w:rsidP="00A63DD6">
            <w:pPr>
              <w:pStyle w:val="Tablehead"/>
            </w:pPr>
            <w:r w:rsidRPr="00AD22E3">
              <w:t>Aeronautical Ground and Aircraft Station</w:t>
            </w:r>
          </w:p>
        </w:tc>
      </w:tr>
      <w:tr w:rsidR="0085403B" w:rsidRPr="00AD22E3" w14:paraId="70D49CE0" w14:textId="77777777" w:rsidTr="00A63DD6">
        <w:trPr>
          <w:jc w:val="center"/>
        </w:trPr>
        <w:tc>
          <w:tcPr>
            <w:tcW w:w="3256" w:type="dxa"/>
            <w:vAlign w:val="center"/>
          </w:tcPr>
          <w:p w14:paraId="390D172C" w14:textId="77777777" w:rsidR="0085403B" w:rsidRPr="00AD22E3" w:rsidRDefault="0085403B" w:rsidP="00A63DD6">
            <w:pPr>
              <w:pStyle w:val="Tabletext"/>
            </w:pPr>
            <w:r w:rsidRPr="00AD22E3">
              <w:t>Frequency Range (MHz)</w:t>
            </w:r>
          </w:p>
        </w:tc>
        <w:tc>
          <w:tcPr>
            <w:tcW w:w="4115" w:type="dxa"/>
          </w:tcPr>
          <w:p w14:paraId="463EC33C" w14:textId="77777777" w:rsidR="0085403B" w:rsidRPr="00AD22E3" w:rsidRDefault="0085403B" w:rsidP="00A63DD6">
            <w:pPr>
              <w:pStyle w:val="Tabletext"/>
            </w:pPr>
            <w:r w:rsidRPr="00AD22E3">
              <w:t>3.025-18.030</w:t>
            </w:r>
          </w:p>
        </w:tc>
      </w:tr>
      <w:tr w:rsidR="0085403B" w:rsidRPr="00AD22E3" w14:paraId="39799C99" w14:textId="77777777" w:rsidTr="00A63DD6">
        <w:trPr>
          <w:jc w:val="center"/>
        </w:trPr>
        <w:tc>
          <w:tcPr>
            <w:tcW w:w="3256" w:type="dxa"/>
            <w:vAlign w:val="center"/>
          </w:tcPr>
          <w:p w14:paraId="2793338A" w14:textId="77777777" w:rsidR="0085403B" w:rsidRPr="00AD22E3" w:rsidRDefault="0085403B" w:rsidP="00A63DD6">
            <w:pPr>
              <w:pStyle w:val="Tabletext"/>
            </w:pPr>
            <w:r w:rsidRPr="00AD22E3">
              <w:t>Occupied Bandwidth (kHz)</w:t>
            </w:r>
          </w:p>
        </w:tc>
        <w:tc>
          <w:tcPr>
            <w:tcW w:w="4115" w:type="dxa"/>
          </w:tcPr>
          <w:p w14:paraId="552CF9D7" w14:textId="77777777" w:rsidR="0085403B" w:rsidRPr="00AD22E3" w:rsidRDefault="0085403B" w:rsidP="00A63DD6">
            <w:pPr>
              <w:pStyle w:val="Tabletext"/>
            </w:pPr>
            <w:r w:rsidRPr="00AD22E3">
              <w:t>2.8</w:t>
            </w:r>
          </w:p>
        </w:tc>
      </w:tr>
      <w:tr w:rsidR="0085403B" w:rsidRPr="00AD22E3" w14:paraId="319678ED" w14:textId="77777777" w:rsidTr="00A63DD6">
        <w:trPr>
          <w:jc w:val="center"/>
        </w:trPr>
        <w:tc>
          <w:tcPr>
            <w:tcW w:w="3256" w:type="dxa"/>
            <w:vAlign w:val="center"/>
          </w:tcPr>
          <w:p w14:paraId="09797E37" w14:textId="77777777" w:rsidR="0085403B" w:rsidRPr="00AD22E3" w:rsidRDefault="0085403B" w:rsidP="00A63DD6">
            <w:pPr>
              <w:pStyle w:val="Tabletext"/>
            </w:pPr>
            <w:r w:rsidRPr="00AD22E3">
              <w:lastRenderedPageBreak/>
              <w:t>Channel Separation (kHz)</w:t>
            </w:r>
          </w:p>
        </w:tc>
        <w:tc>
          <w:tcPr>
            <w:tcW w:w="4115" w:type="dxa"/>
          </w:tcPr>
          <w:p w14:paraId="14EBB549" w14:textId="77777777" w:rsidR="0085403B" w:rsidRPr="00AD22E3" w:rsidRDefault="0085403B" w:rsidP="00A63DD6">
            <w:pPr>
              <w:pStyle w:val="Tabletext"/>
            </w:pPr>
            <w:r w:rsidRPr="00AD22E3">
              <w:t>3</w:t>
            </w:r>
          </w:p>
        </w:tc>
      </w:tr>
      <w:tr w:rsidR="0085403B" w:rsidRPr="00AD22E3" w14:paraId="6C7CC297" w14:textId="77777777" w:rsidTr="00A63DD6">
        <w:trPr>
          <w:jc w:val="center"/>
        </w:trPr>
        <w:tc>
          <w:tcPr>
            <w:tcW w:w="3256" w:type="dxa"/>
            <w:vAlign w:val="center"/>
          </w:tcPr>
          <w:p w14:paraId="74A9F9E8" w14:textId="77777777" w:rsidR="0085403B" w:rsidRPr="00AD22E3" w:rsidRDefault="0085403B" w:rsidP="00A63DD6">
            <w:pPr>
              <w:pStyle w:val="Tabletext"/>
            </w:pPr>
            <w:r w:rsidRPr="00AD22E3">
              <w:t>Signal to Noise Ratio (dB)</w:t>
            </w:r>
          </w:p>
        </w:tc>
        <w:tc>
          <w:tcPr>
            <w:tcW w:w="4115" w:type="dxa"/>
          </w:tcPr>
          <w:p w14:paraId="37E52302" w14:textId="77777777" w:rsidR="0085403B" w:rsidRPr="00AD22E3" w:rsidRDefault="0085403B" w:rsidP="00A63DD6">
            <w:pPr>
              <w:pStyle w:val="Tabletext"/>
            </w:pPr>
            <w:r w:rsidRPr="00AD22E3">
              <w:t>10</w:t>
            </w:r>
          </w:p>
        </w:tc>
      </w:tr>
      <w:tr w:rsidR="0085403B" w:rsidRPr="00AD22E3" w14:paraId="48EECE2D" w14:textId="77777777" w:rsidTr="00A63DD6">
        <w:trPr>
          <w:jc w:val="center"/>
        </w:trPr>
        <w:tc>
          <w:tcPr>
            <w:tcW w:w="3256" w:type="dxa"/>
            <w:vAlign w:val="center"/>
          </w:tcPr>
          <w:p w14:paraId="094203E9" w14:textId="77777777" w:rsidR="0085403B" w:rsidRPr="00AD22E3" w:rsidRDefault="0085403B" w:rsidP="00A63DD6">
            <w:pPr>
              <w:pStyle w:val="Tabletext"/>
            </w:pPr>
            <w:r w:rsidRPr="00AD22E3">
              <w:t>Antenna Type</w:t>
            </w:r>
          </w:p>
        </w:tc>
        <w:tc>
          <w:tcPr>
            <w:tcW w:w="4115" w:type="dxa"/>
          </w:tcPr>
          <w:p w14:paraId="449CA83C" w14:textId="77777777" w:rsidR="0085403B" w:rsidRPr="00AD22E3" w:rsidRDefault="0085403B" w:rsidP="00A63DD6">
            <w:pPr>
              <w:pStyle w:val="Tabletext"/>
            </w:pPr>
            <w:r w:rsidRPr="00AD22E3">
              <w:t>Directional</w:t>
            </w:r>
          </w:p>
        </w:tc>
      </w:tr>
      <w:tr w:rsidR="0085403B" w:rsidRPr="00AD22E3" w14:paraId="5872F28A" w14:textId="77777777" w:rsidTr="00A63DD6">
        <w:trPr>
          <w:jc w:val="center"/>
        </w:trPr>
        <w:tc>
          <w:tcPr>
            <w:tcW w:w="3256" w:type="dxa"/>
            <w:vAlign w:val="center"/>
          </w:tcPr>
          <w:p w14:paraId="0C688006" w14:textId="77777777" w:rsidR="0085403B" w:rsidRPr="00AD22E3" w:rsidRDefault="0085403B" w:rsidP="00A63DD6">
            <w:pPr>
              <w:pStyle w:val="Tabletext"/>
            </w:pPr>
            <w:r w:rsidRPr="00AD22E3">
              <w:t>Antenna Gain (</w:t>
            </w:r>
            <w:proofErr w:type="spellStart"/>
            <w:r w:rsidRPr="00AD22E3">
              <w:t>dBi</w:t>
            </w:r>
            <w:proofErr w:type="spellEnd"/>
            <w:r w:rsidRPr="00AD22E3">
              <w:t xml:space="preserve">) </w:t>
            </w:r>
          </w:p>
        </w:tc>
        <w:tc>
          <w:tcPr>
            <w:tcW w:w="4115" w:type="dxa"/>
          </w:tcPr>
          <w:p w14:paraId="20041A55" w14:textId="77777777" w:rsidR="0085403B" w:rsidRPr="00AD22E3" w:rsidRDefault="0085403B" w:rsidP="00A63DD6">
            <w:pPr>
              <w:pStyle w:val="Tabletext"/>
            </w:pPr>
            <w:r w:rsidRPr="00AD22E3">
              <w:t>19</w:t>
            </w:r>
          </w:p>
        </w:tc>
      </w:tr>
      <w:tr w:rsidR="0085403B" w:rsidRPr="00AD22E3" w14:paraId="6EA76B2C" w14:textId="77777777" w:rsidTr="00A63DD6">
        <w:trPr>
          <w:jc w:val="center"/>
        </w:trPr>
        <w:tc>
          <w:tcPr>
            <w:tcW w:w="3256" w:type="dxa"/>
            <w:vAlign w:val="center"/>
          </w:tcPr>
          <w:p w14:paraId="4CCF72CC" w14:textId="64BCB860" w:rsidR="0085403B" w:rsidRPr="00AD22E3" w:rsidRDefault="0085403B" w:rsidP="00A63DD6">
            <w:pPr>
              <w:pStyle w:val="Tabletext"/>
            </w:pPr>
            <w:r w:rsidRPr="00AD22E3">
              <w:t>Power (</w:t>
            </w:r>
            <w:proofErr w:type="spellStart"/>
            <w:r w:rsidRPr="00AD22E3">
              <w:t>dBW</w:t>
            </w:r>
            <w:proofErr w:type="spellEnd"/>
            <w:r w:rsidRPr="00AD22E3">
              <w:t>)</w:t>
            </w:r>
          </w:p>
        </w:tc>
        <w:tc>
          <w:tcPr>
            <w:tcW w:w="4115" w:type="dxa"/>
          </w:tcPr>
          <w:p w14:paraId="4D73CDB5" w14:textId="36FA329C" w:rsidR="0085403B" w:rsidRPr="00AD22E3" w:rsidRDefault="0085403B" w:rsidP="00A63DD6">
            <w:pPr>
              <w:pStyle w:val="Tabletext"/>
            </w:pPr>
            <w:r w:rsidRPr="00AD22E3">
              <w:t>30</w:t>
            </w:r>
          </w:p>
        </w:tc>
      </w:tr>
      <w:tr w:rsidR="0085403B" w:rsidRPr="00AD22E3" w14:paraId="1DC1145E" w14:textId="77777777" w:rsidTr="00A63DD6">
        <w:trPr>
          <w:jc w:val="center"/>
        </w:trPr>
        <w:tc>
          <w:tcPr>
            <w:tcW w:w="3256" w:type="dxa"/>
            <w:vAlign w:val="center"/>
          </w:tcPr>
          <w:p w14:paraId="27C76FB2" w14:textId="77777777" w:rsidR="0085403B" w:rsidRPr="00AD22E3" w:rsidRDefault="0085403B" w:rsidP="00A63DD6">
            <w:pPr>
              <w:pStyle w:val="Tabletext"/>
            </w:pPr>
            <w:r w:rsidRPr="00AD22E3">
              <w:t>Emission Type (Telephony)</w:t>
            </w:r>
          </w:p>
        </w:tc>
        <w:tc>
          <w:tcPr>
            <w:tcW w:w="4115" w:type="dxa"/>
          </w:tcPr>
          <w:p w14:paraId="2914CB1E" w14:textId="77777777" w:rsidR="0085403B" w:rsidRPr="00AD22E3" w:rsidRDefault="0085403B" w:rsidP="00A63DD6">
            <w:pPr>
              <w:pStyle w:val="Tabletext"/>
            </w:pPr>
            <w:r w:rsidRPr="00AD22E3">
              <w:t>J3E</w:t>
            </w:r>
          </w:p>
        </w:tc>
      </w:tr>
      <w:tr w:rsidR="0085403B" w:rsidRPr="00AD22E3" w14:paraId="7F5FDF64" w14:textId="77777777" w:rsidTr="00A63DD6">
        <w:trPr>
          <w:jc w:val="center"/>
        </w:trPr>
        <w:tc>
          <w:tcPr>
            <w:tcW w:w="3256" w:type="dxa"/>
            <w:vAlign w:val="center"/>
          </w:tcPr>
          <w:p w14:paraId="13372528" w14:textId="77777777" w:rsidR="0085403B" w:rsidRPr="00AD22E3" w:rsidRDefault="0085403B" w:rsidP="00A63DD6">
            <w:pPr>
              <w:pStyle w:val="Tabletext"/>
            </w:pPr>
            <w:r w:rsidRPr="00AD22E3">
              <w:t>Emission Type (Telegraphy)</w:t>
            </w:r>
          </w:p>
        </w:tc>
        <w:tc>
          <w:tcPr>
            <w:tcW w:w="4115" w:type="dxa"/>
          </w:tcPr>
          <w:p w14:paraId="45991C30" w14:textId="77777777" w:rsidR="0085403B" w:rsidRPr="00AD22E3" w:rsidRDefault="0085403B" w:rsidP="00A63DD6">
            <w:pPr>
              <w:pStyle w:val="Tabletext"/>
            </w:pPr>
            <w:r w:rsidRPr="00AD22E3">
              <w:t>A1A, A1B, F1B, (A, H) 2 (A, B)</w:t>
            </w:r>
          </w:p>
          <w:p w14:paraId="1DDB412B" w14:textId="77777777" w:rsidR="0085403B" w:rsidRPr="00AD22E3" w:rsidRDefault="0085403B" w:rsidP="00A63DD6">
            <w:pPr>
              <w:pStyle w:val="Tabletext"/>
            </w:pPr>
            <w:r w:rsidRPr="00AD22E3">
              <w:t>(R, J) 2 (A, B, D), J (7, 9) (B, D, X)</w:t>
            </w:r>
          </w:p>
        </w:tc>
      </w:tr>
      <w:tr w:rsidR="0085403B" w:rsidRPr="00AD22E3" w14:paraId="5488305F" w14:textId="77777777" w:rsidTr="00A63DD6">
        <w:trPr>
          <w:jc w:val="center"/>
        </w:trPr>
        <w:tc>
          <w:tcPr>
            <w:tcW w:w="3256" w:type="dxa"/>
            <w:vAlign w:val="center"/>
          </w:tcPr>
          <w:p w14:paraId="1C09F831" w14:textId="77777777" w:rsidR="0085403B" w:rsidRPr="00AD22E3" w:rsidRDefault="0085403B" w:rsidP="00A63DD6">
            <w:pPr>
              <w:pStyle w:val="Tabletext"/>
            </w:pPr>
            <w:r w:rsidRPr="00AD22E3">
              <w:t>Modulation Type</w:t>
            </w:r>
          </w:p>
        </w:tc>
        <w:tc>
          <w:tcPr>
            <w:tcW w:w="4115" w:type="dxa"/>
          </w:tcPr>
          <w:p w14:paraId="458322D4" w14:textId="77777777" w:rsidR="0085403B" w:rsidRPr="00AD22E3" w:rsidRDefault="0085403B" w:rsidP="00A63DD6">
            <w:pPr>
              <w:pStyle w:val="Tabletext"/>
            </w:pPr>
            <w:r w:rsidRPr="00AD22E3">
              <w:t xml:space="preserve">Upper Sideband </w:t>
            </w:r>
          </w:p>
          <w:p w14:paraId="52DBED3D" w14:textId="77777777" w:rsidR="0085403B" w:rsidRPr="00AD22E3" w:rsidRDefault="0085403B" w:rsidP="00A63DD6">
            <w:pPr>
              <w:pStyle w:val="Tabletext"/>
            </w:pPr>
            <w:r w:rsidRPr="00AD22E3">
              <w:t>Single Sideband (SSB)</w:t>
            </w:r>
          </w:p>
          <w:p w14:paraId="5A292F46" w14:textId="77777777" w:rsidR="0085403B" w:rsidRPr="00AD22E3" w:rsidRDefault="0085403B" w:rsidP="00A63DD6">
            <w:pPr>
              <w:pStyle w:val="Tabletext"/>
            </w:pPr>
            <w:r w:rsidRPr="00AD22E3">
              <w:t>Quadrature Amplitude Modulation (QAM)</w:t>
            </w:r>
          </w:p>
          <w:p w14:paraId="790782C4" w14:textId="77777777" w:rsidR="0085403B" w:rsidRPr="00AD22E3" w:rsidRDefault="0085403B" w:rsidP="00A63DD6">
            <w:pPr>
              <w:pStyle w:val="Tabletext"/>
            </w:pPr>
            <w:r w:rsidRPr="00AD22E3">
              <w:t>Frequency-Shift Keying (FSK)</w:t>
            </w:r>
          </w:p>
          <w:p w14:paraId="3030A073" w14:textId="77777777" w:rsidR="0085403B" w:rsidRPr="00AD22E3" w:rsidRDefault="0085403B" w:rsidP="00A63DD6">
            <w:pPr>
              <w:pStyle w:val="Tabletext"/>
            </w:pPr>
            <w:r w:rsidRPr="00AD22E3">
              <w:t>Phase-Shift Keying (PSK)</w:t>
            </w:r>
          </w:p>
        </w:tc>
      </w:tr>
      <w:tr w:rsidR="0085403B" w:rsidRPr="00AD22E3" w14:paraId="1915C97F" w14:textId="77777777" w:rsidTr="00A63DD6">
        <w:trPr>
          <w:jc w:val="center"/>
        </w:trPr>
        <w:tc>
          <w:tcPr>
            <w:tcW w:w="3256" w:type="dxa"/>
            <w:vAlign w:val="center"/>
          </w:tcPr>
          <w:p w14:paraId="07B48920" w14:textId="77777777" w:rsidR="0085403B" w:rsidRPr="00AD22E3" w:rsidRDefault="0085403B" w:rsidP="00A63DD6">
            <w:pPr>
              <w:pStyle w:val="Tabletext"/>
            </w:pPr>
            <w:r w:rsidRPr="00AD22E3">
              <w:t>Propagation Mode</w:t>
            </w:r>
          </w:p>
        </w:tc>
        <w:tc>
          <w:tcPr>
            <w:tcW w:w="4115" w:type="dxa"/>
          </w:tcPr>
          <w:p w14:paraId="33FD5795" w14:textId="77777777" w:rsidR="0085403B" w:rsidRPr="00AD22E3" w:rsidRDefault="0085403B" w:rsidP="00A63DD6">
            <w:pPr>
              <w:pStyle w:val="Tabletext"/>
            </w:pPr>
            <w:r w:rsidRPr="00AD22E3">
              <w:t>Skywave</w:t>
            </w:r>
          </w:p>
        </w:tc>
      </w:tr>
      <w:tr w:rsidR="0085403B" w:rsidRPr="00AD22E3" w14:paraId="685F0CBF" w14:textId="77777777" w:rsidTr="00A63DD6">
        <w:trPr>
          <w:jc w:val="center"/>
        </w:trPr>
        <w:tc>
          <w:tcPr>
            <w:tcW w:w="3256" w:type="dxa"/>
            <w:vAlign w:val="center"/>
          </w:tcPr>
          <w:p w14:paraId="73DFC2DC" w14:textId="77777777" w:rsidR="0085403B" w:rsidRPr="00AD22E3" w:rsidRDefault="0085403B" w:rsidP="00A63DD6">
            <w:pPr>
              <w:pStyle w:val="Tabletext"/>
            </w:pPr>
            <w:r w:rsidRPr="00AD22E3">
              <w:t>Range (km)</w:t>
            </w:r>
          </w:p>
        </w:tc>
        <w:tc>
          <w:tcPr>
            <w:tcW w:w="4115" w:type="dxa"/>
          </w:tcPr>
          <w:p w14:paraId="6A4354D3" w14:textId="77777777" w:rsidR="0085403B" w:rsidRPr="00AD22E3" w:rsidRDefault="0085403B" w:rsidP="00A63DD6">
            <w:pPr>
              <w:pStyle w:val="Tabletext"/>
            </w:pPr>
            <w:r w:rsidRPr="00AD22E3">
              <w:t>Aeronautical Ground Stations: &gt;1000</w:t>
            </w:r>
          </w:p>
          <w:p w14:paraId="341A19DD" w14:textId="77777777" w:rsidR="0085403B" w:rsidRPr="00AD22E3" w:rsidRDefault="0085403B" w:rsidP="00A63DD6">
            <w:pPr>
              <w:pStyle w:val="Tabletext"/>
            </w:pPr>
            <w:r w:rsidRPr="00AD22E3">
              <w:t>Aircraft Stations: &lt;500</w:t>
            </w:r>
          </w:p>
        </w:tc>
      </w:tr>
    </w:tbl>
    <w:p w14:paraId="2711B0FB" w14:textId="77777777" w:rsidR="0085403B" w:rsidRPr="00AD22E3" w:rsidRDefault="0085403B" w:rsidP="002E027F">
      <w:pPr>
        <w:pStyle w:val="Tablefin"/>
      </w:pPr>
    </w:p>
    <w:p w14:paraId="01FD8F9A" w14:textId="77777777" w:rsidR="0085403B" w:rsidRPr="00AD22E3" w:rsidRDefault="0085403B" w:rsidP="002E027F">
      <w:pPr>
        <w:pStyle w:val="TableNo"/>
      </w:pPr>
      <w:r w:rsidRPr="00AD22E3">
        <w:t>TABLE 5</w:t>
      </w:r>
    </w:p>
    <w:p w14:paraId="777AC06A" w14:textId="58355CD9" w:rsidR="0085403B" w:rsidRPr="00AD22E3" w:rsidRDefault="0085403B" w:rsidP="00AD42A4">
      <w:pPr>
        <w:pStyle w:val="Tabletitle"/>
      </w:pPr>
      <w:r w:rsidRPr="003E7CAD">
        <w:rPr>
          <w:lang w:eastAsia="zh-CN"/>
        </w:rPr>
        <w:t>2.8 kHz occupied bandwidth channel</w:t>
      </w:r>
      <w:r w:rsidRPr="00AD22E3">
        <w:t xml:space="preserve"> AM(OR)S emission mask</w:t>
      </w:r>
      <w:r w:rsidRPr="003E7CAD">
        <w:rPr>
          <w:highlight w:val="lightGray"/>
        </w:rPr>
        <w:t>*</w:t>
      </w:r>
    </w:p>
    <w:tbl>
      <w:tblPr>
        <w:tblStyle w:val="TableGrid"/>
        <w:tblW w:w="0" w:type="auto"/>
        <w:tblLook w:val="04A0" w:firstRow="1" w:lastRow="0" w:firstColumn="1" w:lastColumn="0" w:noHBand="0" w:noVBand="1"/>
      </w:tblPr>
      <w:tblGrid>
        <w:gridCol w:w="4675"/>
        <w:gridCol w:w="4675"/>
      </w:tblGrid>
      <w:tr w:rsidR="0085403B" w:rsidRPr="00AD22E3" w14:paraId="4F89A819" w14:textId="77777777" w:rsidTr="00A63DD6">
        <w:tc>
          <w:tcPr>
            <w:tcW w:w="4675" w:type="dxa"/>
          </w:tcPr>
          <w:p w14:paraId="3B348890" w14:textId="77777777" w:rsidR="0085403B" w:rsidRPr="00AD22E3" w:rsidRDefault="0085403B" w:rsidP="00A63DD6">
            <w:pPr>
              <w:pStyle w:val="Tablehead"/>
            </w:pPr>
            <w:r w:rsidRPr="00AD22E3">
              <w:t>Frequency separation Δ from the assigned frequency (kHz)</w:t>
            </w:r>
          </w:p>
        </w:tc>
        <w:tc>
          <w:tcPr>
            <w:tcW w:w="4675" w:type="dxa"/>
          </w:tcPr>
          <w:p w14:paraId="6967D600" w14:textId="77777777" w:rsidR="0085403B" w:rsidRPr="00AD22E3" w:rsidRDefault="0085403B" w:rsidP="00A63DD6">
            <w:pPr>
              <w:pStyle w:val="Tablehead"/>
            </w:pPr>
            <w:r w:rsidRPr="00AD22E3">
              <w:t>Minimum attenuation below peak envelope power (PX) (dB)</w:t>
            </w:r>
          </w:p>
        </w:tc>
      </w:tr>
      <w:tr w:rsidR="0085403B" w:rsidRPr="00AD22E3" w14:paraId="686226F3" w14:textId="77777777" w:rsidTr="00A63DD6">
        <w:tc>
          <w:tcPr>
            <w:tcW w:w="4675" w:type="dxa"/>
          </w:tcPr>
          <w:p w14:paraId="6F02A8B6" w14:textId="77777777" w:rsidR="0085403B" w:rsidRPr="00AD22E3" w:rsidRDefault="0085403B" w:rsidP="00A63DD6">
            <w:pPr>
              <w:pStyle w:val="Tabletext"/>
              <w:jc w:val="center"/>
            </w:pPr>
            <w:r w:rsidRPr="00AD22E3">
              <w:t>1.5 ≤ Δ &lt; 4.5</w:t>
            </w:r>
          </w:p>
        </w:tc>
        <w:tc>
          <w:tcPr>
            <w:tcW w:w="4675" w:type="dxa"/>
          </w:tcPr>
          <w:p w14:paraId="540F41F5" w14:textId="77777777" w:rsidR="0085403B" w:rsidRPr="00AD22E3" w:rsidRDefault="0085403B" w:rsidP="00A63DD6">
            <w:pPr>
              <w:pStyle w:val="Tabletext"/>
              <w:jc w:val="center"/>
            </w:pPr>
            <w:r w:rsidRPr="00AD22E3">
              <w:t>30</w:t>
            </w:r>
          </w:p>
        </w:tc>
      </w:tr>
      <w:tr w:rsidR="0085403B" w:rsidRPr="00AD22E3" w14:paraId="4D840E2A" w14:textId="77777777" w:rsidTr="00A63DD6">
        <w:tc>
          <w:tcPr>
            <w:tcW w:w="4675" w:type="dxa"/>
          </w:tcPr>
          <w:p w14:paraId="187D150B" w14:textId="77777777" w:rsidR="0085403B" w:rsidRPr="00AD22E3" w:rsidRDefault="0085403B" w:rsidP="00A63DD6">
            <w:pPr>
              <w:pStyle w:val="Tabletext"/>
              <w:jc w:val="center"/>
            </w:pPr>
            <w:r w:rsidRPr="00AD22E3">
              <w:t>4.5 ≤ Δ &lt; 7.5</w:t>
            </w:r>
          </w:p>
        </w:tc>
        <w:tc>
          <w:tcPr>
            <w:tcW w:w="4675" w:type="dxa"/>
          </w:tcPr>
          <w:p w14:paraId="119CF588" w14:textId="77777777" w:rsidR="0085403B" w:rsidRPr="00AD22E3" w:rsidRDefault="0085403B" w:rsidP="00A63DD6">
            <w:pPr>
              <w:pStyle w:val="Tabletext"/>
              <w:jc w:val="center"/>
            </w:pPr>
            <w:r w:rsidRPr="00AD22E3">
              <w:t>38</w:t>
            </w:r>
          </w:p>
        </w:tc>
      </w:tr>
      <w:tr w:rsidR="0085403B" w:rsidRPr="00AD22E3" w14:paraId="586BF421" w14:textId="77777777" w:rsidTr="00A63DD6">
        <w:tc>
          <w:tcPr>
            <w:tcW w:w="4675" w:type="dxa"/>
          </w:tcPr>
          <w:p w14:paraId="5E203E18" w14:textId="77777777" w:rsidR="0085403B" w:rsidRPr="00AD22E3" w:rsidRDefault="0085403B" w:rsidP="00A63DD6">
            <w:pPr>
              <w:pStyle w:val="Tabletext"/>
              <w:jc w:val="center"/>
            </w:pPr>
            <w:r w:rsidRPr="00AD22E3">
              <w:t>7.5 ≤ Δ</w:t>
            </w:r>
          </w:p>
        </w:tc>
        <w:tc>
          <w:tcPr>
            <w:tcW w:w="4675" w:type="dxa"/>
          </w:tcPr>
          <w:p w14:paraId="15FAFA95" w14:textId="77777777" w:rsidR="0085403B" w:rsidRPr="00AD22E3" w:rsidRDefault="0085403B" w:rsidP="00A63DD6">
            <w:pPr>
              <w:pStyle w:val="Tabletext"/>
              <w:jc w:val="center"/>
            </w:pPr>
            <w:r w:rsidRPr="00AD22E3">
              <w:t>43**</w:t>
            </w:r>
          </w:p>
        </w:tc>
      </w:tr>
      <w:tr w:rsidR="0085403B" w:rsidRPr="00AD22E3" w14:paraId="00917B69" w14:textId="77777777" w:rsidTr="00A63DD6">
        <w:tc>
          <w:tcPr>
            <w:tcW w:w="9350" w:type="dxa"/>
            <w:gridSpan w:val="2"/>
            <w:tcBorders>
              <w:left w:val="nil"/>
              <w:bottom w:val="nil"/>
              <w:right w:val="nil"/>
            </w:tcBorders>
          </w:tcPr>
          <w:p w14:paraId="40817333" w14:textId="77777777" w:rsidR="0085403B" w:rsidRPr="00AD22E3" w:rsidRDefault="0085403B" w:rsidP="00A63DD6">
            <w:r w:rsidRPr="00AD22E3">
              <w:rPr>
                <w:rStyle w:val="FootnoteReference"/>
              </w:rPr>
              <w:t>*</w:t>
            </w:r>
            <w:r w:rsidRPr="00AD22E3">
              <w:t xml:space="preserve"> </w:t>
            </w:r>
            <w:r w:rsidRPr="00AD22E3">
              <w:rPr>
                <w:sz w:val="20"/>
              </w:rPr>
              <w:t>For aircraft station transmitters first installed after 1 February 1982 and for aeronautical stations transmitters in use after 1 February 1983</w:t>
            </w:r>
          </w:p>
          <w:p w14:paraId="412D43DE" w14:textId="77777777" w:rsidR="0085403B" w:rsidRPr="00AD22E3" w:rsidRDefault="0085403B" w:rsidP="00A63DD6">
            <w:pPr>
              <w:pStyle w:val="Tabletext"/>
            </w:pPr>
            <w:r w:rsidRPr="00AD22E3">
              <w:rPr>
                <w:rStyle w:val="FootnoteReference"/>
              </w:rPr>
              <w:t>**</w:t>
            </w:r>
            <w:r w:rsidRPr="00AD22E3">
              <w:t xml:space="preserve"> For transmitter power up to and including 50W: 43+10log</w:t>
            </w:r>
            <w:r w:rsidRPr="00AD22E3">
              <w:rPr>
                <w:vertAlign w:val="subscript"/>
              </w:rPr>
              <w:t>10</w:t>
            </w:r>
            <w:r w:rsidRPr="00AD22E3">
              <w:t xml:space="preserve"> (PX) (W). For transmitter powers more than 50W, the attenuation shall be at least 60 </w:t>
            </w:r>
            <w:proofErr w:type="spellStart"/>
            <w:r w:rsidRPr="00AD22E3">
              <w:t>dB.</w:t>
            </w:r>
            <w:proofErr w:type="spellEnd"/>
          </w:p>
        </w:tc>
      </w:tr>
    </w:tbl>
    <w:p w14:paraId="683823DD" w14:textId="77777777" w:rsidR="0085403B" w:rsidRPr="00AD22E3" w:rsidRDefault="0085403B" w:rsidP="002E027F">
      <w:pPr>
        <w:pStyle w:val="Tablefin"/>
      </w:pPr>
    </w:p>
    <w:p w14:paraId="4CC4C262" w14:textId="77777777" w:rsidR="0085403B" w:rsidRPr="00AD22E3" w:rsidRDefault="0085403B" w:rsidP="002E027F">
      <w:pPr>
        <w:pStyle w:val="FigureNo"/>
      </w:pPr>
      <w:r w:rsidRPr="00AD22E3">
        <w:lastRenderedPageBreak/>
        <w:t>FIGURE 1</w:t>
      </w:r>
    </w:p>
    <w:p w14:paraId="3361FA86" w14:textId="18133B04" w:rsidR="0085403B" w:rsidRPr="00AD22E3" w:rsidRDefault="0085403B" w:rsidP="002E027F">
      <w:pPr>
        <w:pStyle w:val="Figuretitle"/>
      </w:pPr>
      <w:r w:rsidRPr="003E7CAD">
        <w:rPr>
          <w:lang w:eastAsia="zh-CN"/>
        </w:rPr>
        <w:t>2.8 kHz occupied bandwidth channel</w:t>
      </w:r>
      <w:r w:rsidRPr="00AD22E3">
        <w:t xml:space="preserve"> AM(OR)S emission mask</w:t>
      </w:r>
      <w:r w:rsidRPr="00AD22E3">
        <w:rPr>
          <w:rStyle w:val="FootnoteReference"/>
        </w:rPr>
        <w:footnoteReference w:id="2"/>
      </w:r>
    </w:p>
    <w:p w14:paraId="50D4C71D" w14:textId="77777777" w:rsidR="0085403B" w:rsidRPr="00AD22E3" w:rsidRDefault="0085403B" w:rsidP="002E027F">
      <w:pPr>
        <w:pStyle w:val="Figure"/>
        <w:rPr>
          <w:noProof w:val="0"/>
        </w:rPr>
      </w:pPr>
      <w:r w:rsidRPr="00AD22E3">
        <w:drawing>
          <wp:inline distT="0" distB="0" distL="0" distR="0" wp14:anchorId="73EB952A" wp14:editId="2FC652C3">
            <wp:extent cx="5638800" cy="4542514"/>
            <wp:effectExtent l="0" t="0" r="635" b="0"/>
            <wp:docPr id="721279239" name="Picture 1" descr="A diagram of a radio statio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1279239" name="Picture 1" descr="A diagram of a radio station&#10;&#10;AI-generated content may be incorrect."/>
                    <pic:cNvPicPr/>
                  </pic:nvPicPr>
                  <pic:blipFill>
                    <a:blip r:embed="rId26"/>
                    <a:stretch>
                      <a:fillRect/>
                    </a:stretch>
                  </pic:blipFill>
                  <pic:spPr>
                    <a:xfrm>
                      <a:off x="0" y="0"/>
                      <a:ext cx="5638800" cy="4542514"/>
                    </a:xfrm>
                    <a:prstGeom prst="rect">
                      <a:avLst/>
                    </a:prstGeom>
                  </pic:spPr>
                </pic:pic>
              </a:graphicData>
            </a:graphic>
          </wp:inline>
        </w:drawing>
      </w:r>
    </w:p>
    <w:p w14:paraId="0DE7749C" w14:textId="77777777" w:rsidR="0085403B" w:rsidRPr="00AD22E3" w:rsidRDefault="0085403B" w:rsidP="002E027F">
      <w:pPr>
        <w:pStyle w:val="TableNo"/>
      </w:pPr>
      <w:r w:rsidRPr="00AD22E3">
        <w:t>TABLE 6</w:t>
      </w:r>
    </w:p>
    <w:p w14:paraId="03714CAF" w14:textId="76845C20" w:rsidR="0085403B" w:rsidRPr="00AD22E3" w:rsidRDefault="0085403B" w:rsidP="002E027F">
      <w:pPr>
        <w:pStyle w:val="Tabletitle"/>
      </w:pPr>
      <w:r w:rsidRPr="003E7CAD">
        <w:rPr>
          <w:lang w:eastAsia="zh-CN"/>
        </w:rPr>
        <w:t>2.8 kHz occupied bandwidth channel</w:t>
      </w:r>
      <w:r w:rsidRPr="00AD22E3">
        <w:t xml:space="preserve"> AM(OR)S Typical Receiver Parameters</w:t>
      </w:r>
    </w:p>
    <w:tbl>
      <w:tblPr>
        <w:tblStyle w:val="TableGrid"/>
        <w:tblW w:w="7371" w:type="dxa"/>
        <w:jc w:val="center"/>
        <w:tblLook w:val="04A0" w:firstRow="1" w:lastRow="0" w:firstColumn="1" w:lastColumn="0" w:noHBand="0" w:noVBand="1"/>
      </w:tblPr>
      <w:tblGrid>
        <w:gridCol w:w="2830"/>
        <w:gridCol w:w="4541"/>
      </w:tblGrid>
      <w:tr w:rsidR="0085403B" w:rsidRPr="00AD22E3" w14:paraId="7240DBE6" w14:textId="77777777" w:rsidTr="00A63DD6">
        <w:trPr>
          <w:tblHeader/>
          <w:jc w:val="center"/>
        </w:trPr>
        <w:tc>
          <w:tcPr>
            <w:tcW w:w="2830" w:type="dxa"/>
          </w:tcPr>
          <w:p w14:paraId="2C97780B" w14:textId="77777777" w:rsidR="0085403B" w:rsidRPr="00AD22E3" w:rsidRDefault="0085403B" w:rsidP="00A63DD6">
            <w:pPr>
              <w:pStyle w:val="Tablehead"/>
            </w:pPr>
            <w:r w:rsidRPr="00AD22E3">
              <w:t>Parameter</w:t>
            </w:r>
          </w:p>
        </w:tc>
        <w:tc>
          <w:tcPr>
            <w:tcW w:w="4541" w:type="dxa"/>
          </w:tcPr>
          <w:p w14:paraId="49E506C0" w14:textId="77777777" w:rsidR="0085403B" w:rsidRPr="00AD22E3" w:rsidRDefault="0085403B" w:rsidP="00A63DD6">
            <w:pPr>
              <w:pStyle w:val="Tablehead"/>
            </w:pPr>
            <w:r w:rsidRPr="00AD22E3">
              <w:t>Aeronautical ground and aircraft stations</w:t>
            </w:r>
          </w:p>
        </w:tc>
      </w:tr>
      <w:tr w:rsidR="0085403B" w:rsidRPr="00AD22E3" w14:paraId="2F76EE26" w14:textId="77777777" w:rsidTr="00A63DD6">
        <w:trPr>
          <w:jc w:val="center"/>
        </w:trPr>
        <w:tc>
          <w:tcPr>
            <w:tcW w:w="2830" w:type="dxa"/>
          </w:tcPr>
          <w:p w14:paraId="3D40F2D4" w14:textId="77777777" w:rsidR="0085403B" w:rsidRPr="00AD22E3" w:rsidRDefault="0085403B" w:rsidP="00A63DD6">
            <w:pPr>
              <w:pStyle w:val="Tabletext"/>
            </w:pPr>
            <w:r w:rsidRPr="00AD22E3">
              <w:t>Frequency range (MHz)</w:t>
            </w:r>
          </w:p>
        </w:tc>
        <w:tc>
          <w:tcPr>
            <w:tcW w:w="4541" w:type="dxa"/>
          </w:tcPr>
          <w:p w14:paraId="7FB0749F" w14:textId="77777777" w:rsidR="0085403B" w:rsidRPr="00AD22E3" w:rsidRDefault="0085403B" w:rsidP="00A63DD6">
            <w:pPr>
              <w:pStyle w:val="Tabletext"/>
            </w:pPr>
            <w:r w:rsidRPr="00AD22E3">
              <w:t>3.025-18.030</w:t>
            </w:r>
          </w:p>
        </w:tc>
      </w:tr>
      <w:tr w:rsidR="0085403B" w:rsidRPr="00AD22E3" w14:paraId="79C100DC" w14:textId="77777777" w:rsidTr="00A63DD6">
        <w:trPr>
          <w:jc w:val="center"/>
        </w:trPr>
        <w:tc>
          <w:tcPr>
            <w:tcW w:w="2830" w:type="dxa"/>
          </w:tcPr>
          <w:p w14:paraId="009B0159" w14:textId="77777777" w:rsidR="0085403B" w:rsidRPr="00AD22E3" w:rsidRDefault="0085403B" w:rsidP="00A63DD6">
            <w:pPr>
              <w:pStyle w:val="Tabletext"/>
            </w:pPr>
            <w:r w:rsidRPr="00AD22E3">
              <w:t>Receiver bandwidth (kHz)</w:t>
            </w:r>
          </w:p>
        </w:tc>
        <w:tc>
          <w:tcPr>
            <w:tcW w:w="4541" w:type="dxa"/>
          </w:tcPr>
          <w:p w14:paraId="558F6921" w14:textId="77777777" w:rsidR="0085403B" w:rsidRPr="00AD22E3" w:rsidRDefault="0085403B" w:rsidP="00A63DD6">
            <w:pPr>
              <w:pStyle w:val="Tabletext"/>
            </w:pPr>
            <w:r w:rsidRPr="00AD22E3">
              <w:t>2.8</w:t>
            </w:r>
          </w:p>
        </w:tc>
      </w:tr>
      <w:tr w:rsidR="0085403B" w:rsidRPr="00AD22E3" w14:paraId="0BB6C45A" w14:textId="77777777" w:rsidTr="00A63DD6">
        <w:trPr>
          <w:jc w:val="center"/>
        </w:trPr>
        <w:tc>
          <w:tcPr>
            <w:tcW w:w="2830" w:type="dxa"/>
          </w:tcPr>
          <w:p w14:paraId="7C4AF679" w14:textId="77777777" w:rsidR="0085403B" w:rsidRPr="00AD22E3" w:rsidRDefault="0085403B" w:rsidP="00A63DD6">
            <w:pPr>
              <w:pStyle w:val="Tabletext"/>
            </w:pPr>
            <w:r w:rsidRPr="00AD22E3">
              <w:t>Receiver sensitivity (dB)</w:t>
            </w:r>
          </w:p>
        </w:tc>
        <w:tc>
          <w:tcPr>
            <w:tcW w:w="4541" w:type="dxa"/>
          </w:tcPr>
          <w:p w14:paraId="62DE7837" w14:textId="77777777" w:rsidR="0085403B" w:rsidRPr="00AD22E3" w:rsidRDefault="0085403B" w:rsidP="00A63DD6">
            <w:pPr>
              <w:pStyle w:val="Tabletext"/>
            </w:pPr>
            <w:r w:rsidRPr="00AD22E3">
              <w:t>–113 to –110 at 10 dB SINAD</w:t>
            </w:r>
          </w:p>
        </w:tc>
      </w:tr>
      <w:tr w:rsidR="0085403B" w:rsidRPr="00AD22E3" w14:paraId="13DE9256" w14:textId="77777777" w:rsidTr="00A63DD6">
        <w:trPr>
          <w:jc w:val="center"/>
        </w:trPr>
        <w:tc>
          <w:tcPr>
            <w:tcW w:w="2830" w:type="dxa"/>
          </w:tcPr>
          <w:p w14:paraId="7D977986" w14:textId="77777777" w:rsidR="0085403B" w:rsidRPr="00AD22E3" w:rsidRDefault="0085403B" w:rsidP="00A63DD6">
            <w:pPr>
              <w:pStyle w:val="Tabletext"/>
            </w:pPr>
            <w:r w:rsidRPr="00AD22E3">
              <w:t>Receiver noise figure (dB)</w:t>
            </w:r>
          </w:p>
        </w:tc>
        <w:tc>
          <w:tcPr>
            <w:tcW w:w="4541" w:type="dxa"/>
          </w:tcPr>
          <w:p w14:paraId="371DF8CD" w14:textId="77777777" w:rsidR="0085403B" w:rsidRPr="00AD22E3" w:rsidDel="00793392" w:rsidRDefault="0085403B" w:rsidP="00A63DD6">
            <w:pPr>
              <w:pStyle w:val="Tabletext"/>
            </w:pPr>
            <w:r w:rsidRPr="00AD22E3">
              <w:t>14-19</w:t>
            </w:r>
          </w:p>
        </w:tc>
      </w:tr>
      <w:tr w:rsidR="0085403B" w:rsidRPr="00AD22E3" w14:paraId="2F20CE47" w14:textId="77777777" w:rsidTr="00A63DD6">
        <w:trPr>
          <w:jc w:val="center"/>
        </w:trPr>
        <w:tc>
          <w:tcPr>
            <w:tcW w:w="2830" w:type="dxa"/>
          </w:tcPr>
          <w:p w14:paraId="5CA0BA1E" w14:textId="77777777" w:rsidR="0085403B" w:rsidRPr="00AD22E3" w:rsidRDefault="0085403B" w:rsidP="00A63DD6">
            <w:pPr>
              <w:pStyle w:val="Tabletext"/>
            </w:pPr>
            <w:r w:rsidRPr="00AD22E3">
              <w:t>IF rejection (dB)</w:t>
            </w:r>
          </w:p>
        </w:tc>
        <w:tc>
          <w:tcPr>
            <w:tcW w:w="4541" w:type="dxa"/>
          </w:tcPr>
          <w:p w14:paraId="1D10F8AD" w14:textId="77777777" w:rsidR="0085403B" w:rsidRPr="00AD22E3" w:rsidDel="00793392" w:rsidRDefault="0085403B" w:rsidP="00A63DD6">
            <w:pPr>
              <w:pStyle w:val="Tabletext"/>
            </w:pPr>
            <w:r w:rsidRPr="00AD22E3">
              <w:t>&gt;80</w:t>
            </w:r>
          </w:p>
        </w:tc>
      </w:tr>
      <w:tr w:rsidR="0085403B" w:rsidRPr="00AD22E3" w14:paraId="689278A1" w14:textId="77777777" w:rsidTr="00A63DD6">
        <w:trPr>
          <w:jc w:val="center"/>
        </w:trPr>
        <w:tc>
          <w:tcPr>
            <w:tcW w:w="2830" w:type="dxa"/>
          </w:tcPr>
          <w:p w14:paraId="189653EF" w14:textId="77777777" w:rsidR="0085403B" w:rsidRPr="00AD22E3" w:rsidRDefault="0085403B" w:rsidP="00A63DD6">
            <w:pPr>
              <w:pStyle w:val="Tabletext"/>
            </w:pPr>
            <w:r w:rsidRPr="00AD22E3">
              <w:rPr>
                <w:i/>
                <w:iCs/>
              </w:rPr>
              <w:t>I/N</w:t>
            </w:r>
            <w:r w:rsidRPr="00AD22E3">
              <w:t xml:space="preserve"> Protection Criteria</w:t>
            </w:r>
          </w:p>
        </w:tc>
        <w:tc>
          <w:tcPr>
            <w:tcW w:w="4541" w:type="dxa"/>
          </w:tcPr>
          <w:p w14:paraId="5A1EBF01" w14:textId="0171359E" w:rsidR="0085403B" w:rsidRPr="00AD22E3" w:rsidRDefault="0078281D" w:rsidP="00A63DD6">
            <w:pPr>
              <w:pStyle w:val="Tabletext"/>
            </w:pPr>
            <w:r w:rsidRPr="00AD22E3">
              <w:t>‒</w:t>
            </w:r>
            <w:r w:rsidR="0085403B" w:rsidRPr="00AD22E3">
              <w:t>6</w:t>
            </w:r>
          </w:p>
        </w:tc>
      </w:tr>
      <w:tr w:rsidR="0085403B" w:rsidRPr="00AD22E3" w:rsidDel="00094CE6" w14:paraId="21A7659C" w14:textId="7C87266E" w:rsidTr="00A63DD6">
        <w:trPr>
          <w:jc w:val="center"/>
          <w:del w:id="54" w:author="DON CIO" w:date="2026-02-19T22:39:00Z"/>
        </w:trPr>
        <w:tc>
          <w:tcPr>
            <w:tcW w:w="2830" w:type="dxa"/>
          </w:tcPr>
          <w:p w14:paraId="562AAE93" w14:textId="10E96387" w:rsidR="0085403B" w:rsidRPr="00AD22E3" w:rsidDel="00094CE6" w:rsidRDefault="0085403B" w:rsidP="00A63DD6">
            <w:pPr>
              <w:pStyle w:val="Tabletext"/>
              <w:rPr>
                <w:del w:id="55" w:author="DON CIO" w:date="2026-02-19T22:39:00Z" w16du:dateUtc="2026-02-19T21:39:00Z"/>
              </w:rPr>
            </w:pPr>
            <w:del w:id="56" w:author="DON CIO" w:date="2026-02-19T22:39:00Z" w16du:dateUtc="2026-02-19T21:39:00Z">
              <w:r w:rsidRPr="00AD22E3" w:rsidDel="00094CE6">
                <w:delText>SINAD (dB)</w:delText>
              </w:r>
              <w:r w:rsidRPr="003E7CAD" w:rsidDel="00094CE6">
                <w:delText xml:space="preserve"> </w:delText>
              </w:r>
            </w:del>
          </w:p>
        </w:tc>
        <w:tc>
          <w:tcPr>
            <w:tcW w:w="4541" w:type="dxa"/>
          </w:tcPr>
          <w:p w14:paraId="3E78216F" w14:textId="4EB7CED8" w:rsidR="0085403B" w:rsidRPr="00AD22E3" w:rsidDel="00094CE6" w:rsidRDefault="0085403B" w:rsidP="00A63DD6">
            <w:pPr>
              <w:pStyle w:val="Tabletext"/>
              <w:rPr>
                <w:del w:id="57" w:author="DON CIO" w:date="2026-02-19T22:39:00Z" w16du:dateUtc="2026-02-19T21:39:00Z"/>
              </w:rPr>
            </w:pPr>
            <w:del w:id="58" w:author="DON CIO" w:date="2026-02-19T22:39:00Z" w16du:dateUtc="2026-02-19T21:39:00Z">
              <w:r w:rsidRPr="00AD22E3" w:rsidDel="00094CE6">
                <w:delText>&gt;12</w:delText>
              </w:r>
            </w:del>
          </w:p>
        </w:tc>
      </w:tr>
      <w:tr w:rsidR="0085403B" w:rsidRPr="00AD22E3" w14:paraId="4DEBA47F" w14:textId="77777777" w:rsidTr="00A63DD6">
        <w:trPr>
          <w:jc w:val="center"/>
        </w:trPr>
        <w:tc>
          <w:tcPr>
            <w:tcW w:w="2830" w:type="dxa"/>
          </w:tcPr>
          <w:p w14:paraId="2DF1D3AF" w14:textId="77777777" w:rsidR="0085403B" w:rsidRPr="00AD22E3" w:rsidRDefault="0085403B" w:rsidP="00A63DD6">
            <w:pPr>
              <w:pStyle w:val="Tabletext"/>
            </w:pPr>
            <w:r w:rsidRPr="00AD22E3">
              <w:t>Antenna gain (</w:t>
            </w:r>
            <w:proofErr w:type="spellStart"/>
            <w:r w:rsidRPr="00AD22E3">
              <w:t>dBi</w:t>
            </w:r>
            <w:proofErr w:type="spellEnd"/>
            <w:r w:rsidRPr="00AD22E3">
              <w:t>)</w:t>
            </w:r>
          </w:p>
        </w:tc>
        <w:tc>
          <w:tcPr>
            <w:tcW w:w="4541" w:type="dxa"/>
          </w:tcPr>
          <w:p w14:paraId="3152BB63" w14:textId="77777777" w:rsidR="0085403B" w:rsidRPr="00AD22E3" w:rsidRDefault="0085403B" w:rsidP="00A63DD6">
            <w:pPr>
              <w:pStyle w:val="Tabletext"/>
            </w:pPr>
            <w:r w:rsidRPr="00AD22E3">
              <w:t>0</w:t>
            </w:r>
          </w:p>
        </w:tc>
      </w:tr>
      <w:tr w:rsidR="0085403B" w:rsidRPr="00AD22E3" w14:paraId="6C0ED5F8" w14:textId="77777777" w:rsidTr="00A63DD6">
        <w:trPr>
          <w:jc w:val="center"/>
        </w:trPr>
        <w:tc>
          <w:tcPr>
            <w:tcW w:w="2830" w:type="dxa"/>
          </w:tcPr>
          <w:p w14:paraId="64128CAD" w14:textId="77777777" w:rsidR="0085403B" w:rsidRPr="00AD22E3" w:rsidRDefault="0085403B" w:rsidP="00A63DD6">
            <w:pPr>
              <w:pStyle w:val="Tabletext"/>
            </w:pPr>
            <w:r w:rsidRPr="00AD22E3">
              <w:t>Antenna type</w:t>
            </w:r>
          </w:p>
        </w:tc>
        <w:tc>
          <w:tcPr>
            <w:tcW w:w="4541" w:type="dxa"/>
          </w:tcPr>
          <w:p w14:paraId="36ABC24F" w14:textId="77777777" w:rsidR="0085403B" w:rsidRPr="00AD22E3" w:rsidRDefault="0085403B" w:rsidP="00A63DD6">
            <w:pPr>
              <w:pStyle w:val="Tabletext"/>
            </w:pPr>
            <w:r w:rsidRPr="00AD22E3">
              <w:t>Aeronautical ground station horizontal dipole</w:t>
            </w:r>
          </w:p>
          <w:p w14:paraId="764A1508" w14:textId="77777777" w:rsidR="0085403B" w:rsidRPr="00AD22E3" w:rsidRDefault="0085403B" w:rsidP="00A63DD6">
            <w:pPr>
              <w:pStyle w:val="Tabletext"/>
            </w:pPr>
            <w:r w:rsidRPr="00AD22E3">
              <w:t>Aircraft</w:t>
            </w:r>
          </w:p>
          <w:p w14:paraId="1315C6ED" w14:textId="77777777" w:rsidR="0085403B" w:rsidRPr="00AD22E3" w:rsidRDefault="0085403B" w:rsidP="00A63DD6">
            <w:pPr>
              <w:pStyle w:val="Tabletext"/>
            </w:pPr>
            <w:r w:rsidRPr="00AD22E3">
              <w:t>Tail cap, trailing wire,</w:t>
            </w:r>
          </w:p>
          <w:p w14:paraId="457D1EAE" w14:textId="77777777" w:rsidR="0085403B" w:rsidRPr="00AD22E3" w:rsidRDefault="0085403B" w:rsidP="00A63DD6">
            <w:pPr>
              <w:pStyle w:val="Tabletext"/>
            </w:pPr>
            <w:r w:rsidRPr="00AD22E3">
              <w:lastRenderedPageBreak/>
              <w:t>notch antenna. Multi-loop</w:t>
            </w:r>
          </w:p>
        </w:tc>
      </w:tr>
      <w:tr w:rsidR="0085403B" w:rsidRPr="00AD22E3" w14:paraId="17B39AA3" w14:textId="77777777" w:rsidTr="00A63DD6">
        <w:trPr>
          <w:jc w:val="center"/>
        </w:trPr>
        <w:tc>
          <w:tcPr>
            <w:tcW w:w="2830" w:type="dxa"/>
          </w:tcPr>
          <w:p w14:paraId="1033865B" w14:textId="77777777" w:rsidR="0085403B" w:rsidRPr="00AD22E3" w:rsidRDefault="0085403B" w:rsidP="00A63DD6">
            <w:pPr>
              <w:pStyle w:val="Tabletext"/>
            </w:pPr>
            <w:r w:rsidRPr="00AD22E3">
              <w:lastRenderedPageBreak/>
              <w:t>Antenna polarization</w:t>
            </w:r>
          </w:p>
        </w:tc>
        <w:tc>
          <w:tcPr>
            <w:tcW w:w="4541" w:type="dxa"/>
          </w:tcPr>
          <w:p w14:paraId="23B5FCE5" w14:textId="77777777" w:rsidR="0085403B" w:rsidRPr="00AD22E3" w:rsidRDefault="0085403B" w:rsidP="00A63DD6">
            <w:pPr>
              <w:pStyle w:val="Tabletext"/>
            </w:pPr>
            <w:r w:rsidRPr="00AD22E3">
              <w:t>Vertical/horizontal</w:t>
            </w:r>
          </w:p>
        </w:tc>
      </w:tr>
      <w:tr w:rsidR="0085403B" w:rsidRPr="00AD22E3" w14:paraId="1D921B62" w14:textId="77777777" w:rsidTr="00A63DD6">
        <w:trPr>
          <w:jc w:val="center"/>
        </w:trPr>
        <w:tc>
          <w:tcPr>
            <w:tcW w:w="2830" w:type="dxa"/>
          </w:tcPr>
          <w:p w14:paraId="60401097" w14:textId="77777777" w:rsidR="0085403B" w:rsidRPr="00AD22E3" w:rsidRDefault="0085403B" w:rsidP="00A63DD6">
            <w:pPr>
              <w:pStyle w:val="Tabletext"/>
            </w:pPr>
            <w:r w:rsidRPr="00AD22E3">
              <w:t>Antenna height</w:t>
            </w:r>
          </w:p>
        </w:tc>
        <w:tc>
          <w:tcPr>
            <w:tcW w:w="4541" w:type="dxa"/>
          </w:tcPr>
          <w:p w14:paraId="14C96599" w14:textId="77777777" w:rsidR="0085403B" w:rsidRPr="00AD22E3" w:rsidRDefault="0085403B" w:rsidP="00A63DD6">
            <w:pPr>
              <w:pStyle w:val="Tabletext"/>
            </w:pPr>
            <w:r w:rsidRPr="00AD22E3">
              <w:t>Aeronautical ground (15-30)</w:t>
            </w:r>
          </w:p>
          <w:p w14:paraId="0D4B51E9" w14:textId="77777777" w:rsidR="0085403B" w:rsidRPr="00AD22E3" w:rsidRDefault="0085403B" w:rsidP="00A63DD6">
            <w:pPr>
              <w:pStyle w:val="Tabletext"/>
            </w:pPr>
            <w:r w:rsidRPr="00AD22E3">
              <w:t>Aircraft (9000 to 13000)</w:t>
            </w:r>
          </w:p>
        </w:tc>
      </w:tr>
    </w:tbl>
    <w:p w14:paraId="093139E0" w14:textId="68FFA10B" w:rsidR="0085403B" w:rsidRPr="00AD22E3" w:rsidDel="00094CE6" w:rsidRDefault="0085403B" w:rsidP="0085403B">
      <w:pPr>
        <w:pStyle w:val="EditorsNote"/>
        <w:rPr>
          <w:del w:id="59" w:author="DON CIO" w:date="2026-02-19T22:39:00Z" w16du:dateUtc="2026-02-19T21:39:00Z"/>
        </w:rPr>
      </w:pPr>
      <w:del w:id="60" w:author="DON CIO" w:date="2026-02-19T22:39:00Z" w16du:dateUtc="2026-02-19T21:39:00Z">
        <w:r w:rsidRPr="00AD22E3" w:rsidDel="00094CE6">
          <w:delText>[Editor’s Note: Protection criteria vs. SINAD.]</w:delText>
        </w:r>
      </w:del>
    </w:p>
    <w:p w14:paraId="4085ED7D" w14:textId="3E499716" w:rsidR="0085403B" w:rsidRPr="00AD22E3" w:rsidDel="00094CE6" w:rsidRDefault="0085403B" w:rsidP="0085403B">
      <w:pPr>
        <w:pStyle w:val="Heading3"/>
        <w:rPr>
          <w:del w:id="61" w:author="DON CIO" w:date="2026-02-19T22:39:00Z" w16du:dateUtc="2026-02-19T21:39:00Z"/>
        </w:rPr>
      </w:pPr>
      <w:del w:id="62" w:author="DON CIO" w:date="2026-02-19T22:39:00Z" w16du:dateUtc="2026-02-19T21:39:00Z">
        <w:r w:rsidRPr="00AD22E3" w:rsidDel="00094CE6">
          <w:delText>5</w:delText>
        </w:r>
        <w:r w:rsidRPr="003E7CAD" w:rsidDel="00094CE6">
          <w:rPr>
            <w:highlight w:val="lightGray"/>
          </w:rPr>
          <w:delText>.</w:delText>
        </w:r>
        <w:r w:rsidRPr="00AD22E3" w:rsidDel="00094CE6">
          <w:delText>1.2</w:delText>
        </w:r>
        <w:r w:rsidRPr="00AD22E3" w:rsidDel="00094CE6">
          <w:tab/>
          <w:delText>WBHF AM(OR)S technical characteristics</w:delText>
        </w:r>
      </w:del>
    </w:p>
    <w:p w14:paraId="6CF4A734" w14:textId="7BC4BAB7" w:rsidR="0085403B" w:rsidRPr="00AD22E3" w:rsidRDefault="0085403B" w:rsidP="002E027F">
      <w:r w:rsidRPr="00AD22E3">
        <w:t xml:space="preserve">WBHF AM(OR)S systems with wider channel bandwidths will utilize the existing AM(OR)S allotments within the frequency range 3.025 to 18.030 MHz; therefore no additional spectrum will need to be allocated to accommodate WBHF AM(OR)S systems. New modulation waveforms consistent with the emission designators as defined in </w:t>
      </w:r>
      <w:r w:rsidR="00D36122" w:rsidRPr="00AD22E3">
        <w:t xml:space="preserve">RR </w:t>
      </w:r>
      <w:r w:rsidRPr="00AD22E3">
        <w:t>Appendix</w:t>
      </w:r>
      <w:r w:rsidRPr="00AD22E3">
        <w:rPr>
          <w:b/>
          <w:bCs/>
        </w:rPr>
        <w:t xml:space="preserve"> 26</w:t>
      </w:r>
      <w:r w:rsidRPr="00AD22E3">
        <w:t xml:space="preserve"> will be implemented.</w:t>
      </w:r>
    </w:p>
    <w:p w14:paraId="00BF6B15" w14:textId="2494AFE5" w:rsidR="0085403B" w:rsidRPr="00AD22E3" w:rsidRDefault="0085403B" w:rsidP="002E027F">
      <w:r w:rsidRPr="00AD22E3">
        <w:t xml:space="preserve">Except for channel bandwidths, modulation types, and the emission mask, the wideband receiver and transmitter parameters are the same as those listed in Tables 3 through6 for </w:t>
      </w:r>
      <w:r w:rsidRPr="003E7CAD">
        <w:rPr>
          <w:lang w:eastAsia="zh-CN"/>
        </w:rPr>
        <w:t>2.8</w:t>
      </w:r>
      <w:r w:rsidRPr="00AD22E3">
        <w:rPr>
          <w:lang w:eastAsia="zh-CN"/>
        </w:rPr>
        <w:t> </w:t>
      </w:r>
      <w:r w:rsidRPr="003E7CAD">
        <w:rPr>
          <w:lang w:eastAsia="zh-CN"/>
        </w:rPr>
        <w:t>kHz occupied bandwidth channel</w:t>
      </w:r>
      <w:r w:rsidRPr="00AD22E3">
        <w:t xml:space="preserve"> AM(OR)S.</w:t>
      </w:r>
    </w:p>
    <w:p w14:paraId="4A7BBB67" w14:textId="45BA0F84" w:rsidR="0085403B" w:rsidRPr="00AD22E3" w:rsidRDefault="0085403B" w:rsidP="00E50EDB">
      <w:r w:rsidRPr="003E7CAD">
        <w:t xml:space="preserve">The existing HF allotment plan of AM(OR)S has been based (among other things) on emission levels from anticipated unwanted emissions from the edge of a channel. Any change to the waveform or bandwidth (with or without concatenation of channels) that affect the waveform, the unwanted emissions, and(or) total power radiated compared to current AM(OR)S operations could potentially affect aviation’s use of systems operating under the allocation to AM(R)S in the range 2.85-22 </w:t>
      </w:r>
      <w:proofErr w:type="spellStart"/>
      <w:r w:rsidRPr="003E7CAD">
        <w:t>MHz.</w:t>
      </w:r>
      <w:proofErr w:type="spellEnd"/>
      <w:r w:rsidRPr="003E7CAD">
        <w:t xml:space="preserve"> </w:t>
      </w:r>
      <w:r w:rsidRPr="003E7CAD">
        <w:rPr>
          <w:iCs/>
        </w:rPr>
        <w:t xml:space="preserve">Therefore, except for the bandwidth, the emission mask for the WBHF AM(OR)S </w:t>
      </w:r>
      <w:del w:id="63" w:author="DON CIO" w:date="2026-02-19T22:39:00Z" w16du:dateUtc="2026-02-19T21:39:00Z">
        <w:r w:rsidRPr="003E7CAD" w:rsidDel="00094CE6">
          <w:rPr>
            <w:iCs/>
          </w:rPr>
          <w:delText xml:space="preserve">Systems </w:delText>
        </w:r>
      </w:del>
      <w:ins w:id="64" w:author="DON CIO" w:date="2026-02-19T22:39:00Z" w16du:dateUtc="2026-02-19T21:39:00Z">
        <w:r w:rsidR="00094CE6">
          <w:rPr>
            <w:iCs/>
          </w:rPr>
          <w:t>s</w:t>
        </w:r>
        <w:r w:rsidR="00094CE6" w:rsidRPr="003E7CAD">
          <w:rPr>
            <w:iCs/>
          </w:rPr>
          <w:t xml:space="preserve">ystems </w:t>
        </w:r>
      </w:ins>
      <w:r w:rsidRPr="003E7CAD">
        <w:rPr>
          <w:iCs/>
        </w:rPr>
        <w:t xml:space="preserve">should be same as that of </w:t>
      </w:r>
      <w:r w:rsidRPr="003E7CAD">
        <w:rPr>
          <w:lang w:eastAsia="zh-CN"/>
        </w:rPr>
        <w:t xml:space="preserve">2.8 kHz </w:t>
      </w:r>
      <w:del w:id="65" w:author="DON CIO" w:date="2026-02-19T22:39:00Z" w16du:dateUtc="2026-02-19T21:39:00Z">
        <w:r w:rsidRPr="003E7CAD" w:rsidDel="00094CE6">
          <w:rPr>
            <w:lang w:eastAsia="zh-CN"/>
          </w:rPr>
          <w:delText>[necessary</w:delText>
        </w:r>
        <w:r w:rsidRPr="00AD22E3" w:rsidDel="00094CE6">
          <w:rPr>
            <w:lang w:eastAsia="zh-CN"/>
          </w:rPr>
          <w:delText>/</w:delText>
        </w:r>
      </w:del>
      <w:r w:rsidRPr="00AD22E3">
        <w:rPr>
          <w:lang w:eastAsia="zh-CN"/>
        </w:rPr>
        <w:t>occupied</w:t>
      </w:r>
      <w:del w:id="66" w:author="DON CIO" w:date="2026-02-19T22:39:00Z" w16du:dateUtc="2026-02-19T21:39:00Z">
        <w:r w:rsidRPr="00AD22E3" w:rsidDel="00094CE6">
          <w:rPr>
            <w:lang w:eastAsia="zh-CN"/>
          </w:rPr>
          <w:delText>]</w:delText>
        </w:r>
      </w:del>
      <w:r w:rsidRPr="003E7CAD">
        <w:rPr>
          <w:lang w:eastAsia="zh-CN"/>
        </w:rPr>
        <w:t xml:space="preserve"> bandwidth channel</w:t>
      </w:r>
      <w:r w:rsidRPr="003E7CAD">
        <w:rPr>
          <w:iCs/>
        </w:rPr>
        <w:t xml:space="preserve"> systems</w:t>
      </w:r>
      <w:r w:rsidRPr="003E7CAD">
        <w:t>.</w:t>
      </w:r>
    </w:p>
    <w:p w14:paraId="07D12FCC" w14:textId="2D8F5C6D" w:rsidR="0085403B" w:rsidRPr="00AD22E3" w:rsidRDefault="0085403B" w:rsidP="002E027F">
      <w:r w:rsidRPr="00AD22E3">
        <w:t xml:space="preserve">The following emission mask, Table 7, specifications are based upon the 3 kHz channel bandwidth emission masks as show in Figure 1 above. The only difference between the mask in Figure 1 </w:t>
      </w:r>
      <w:r w:rsidRPr="003E7CAD">
        <w:t>above</w:t>
      </w:r>
      <w:r w:rsidRPr="00AD22E3">
        <w:t xml:space="preserve"> and the mask in Figure 2, below, is the channel bandwidth. In Figure 2, the channel bandwidth can vary between 3 and 48 kHz. That is, the WBHF AM(OR)S mask supports channel bandwidths of up to 48 kHz(contiguous or non-contiguous) in 3 kHz increments. Adherence to this mask ensures non-interference with adjacent HF services.</w:t>
      </w:r>
    </w:p>
    <w:p w14:paraId="7F2347B9" w14:textId="77777777" w:rsidR="0085403B" w:rsidRPr="00AD22E3" w:rsidRDefault="0085403B" w:rsidP="002E027F">
      <w:pPr>
        <w:pStyle w:val="TableNo"/>
        <w:rPr>
          <w:i/>
          <w:iCs/>
        </w:rPr>
      </w:pPr>
      <w:r w:rsidRPr="00AD22E3">
        <w:t>TABLE 7</w:t>
      </w:r>
    </w:p>
    <w:p w14:paraId="07838144" w14:textId="77777777" w:rsidR="0085403B" w:rsidRPr="00AD22E3" w:rsidRDefault="0085403B" w:rsidP="002E027F">
      <w:pPr>
        <w:pStyle w:val="Tabletitle"/>
        <w:rPr>
          <w:i/>
          <w:iCs/>
        </w:rPr>
      </w:pPr>
      <w:bookmarkStart w:id="67" w:name="_Hlk188534073"/>
      <w:r w:rsidRPr="00AD22E3">
        <w:t>WBHF AM(OR)S emission mask</w:t>
      </w:r>
    </w:p>
    <w:tbl>
      <w:tblPr>
        <w:tblStyle w:val="TableGrid"/>
        <w:tblW w:w="0" w:type="auto"/>
        <w:tblLook w:val="04A0" w:firstRow="1" w:lastRow="0" w:firstColumn="1" w:lastColumn="0" w:noHBand="0" w:noVBand="1"/>
      </w:tblPr>
      <w:tblGrid>
        <w:gridCol w:w="4675"/>
        <w:gridCol w:w="4675"/>
      </w:tblGrid>
      <w:tr w:rsidR="0085403B" w:rsidRPr="00AD22E3" w14:paraId="2D7D1B07" w14:textId="77777777" w:rsidTr="00A63DD6">
        <w:tc>
          <w:tcPr>
            <w:tcW w:w="4675" w:type="dxa"/>
          </w:tcPr>
          <w:bookmarkEnd w:id="67"/>
          <w:p w14:paraId="5B02C752" w14:textId="77777777" w:rsidR="0085403B" w:rsidRPr="00AD22E3" w:rsidRDefault="0085403B" w:rsidP="00A63DD6">
            <w:pPr>
              <w:pStyle w:val="Tablehead"/>
            </w:pPr>
            <w:r w:rsidRPr="00AD22E3">
              <w:t>Frequency separation Δ from the assigned frequency (kHz)</w:t>
            </w:r>
          </w:p>
        </w:tc>
        <w:tc>
          <w:tcPr>
            <w:tcW w:w="4675" w:type="dxa"/>
          </w:tcPr>
          <w:p w14:paraId="14A588C8" w14:textId="77777777" w:rsidR="0085403B" w:rsidRPr="00AD22E3" w:rsidRDefault="0085403B" w:rsidP="00A63DD6">
            <w:pPr>
              <w:pStyle w:val="Tablehead"/>
            </w:pPr>
            <w:r w:rsidRPr="00AD22E3">
              <w:t>Minimum attenuation below peak envelope power (PX) (dB)</w:t>
            </w:r>
          </w:p>
        </w:tc>
      </w:tr>
      <w:tr w:rsidR="0085403B" w:rsidRPr="00AD22E3" w14:paraId="50CC02EB" w14:textId="77777777" w:rsidTr="00A63DD6">
        <w:tc>
          <w:tcPr>
            <w:tcW w:w="4675" w:type="dxa"/>
          </w:tcPr>
          <w:p w14:paraId="3382A220" w14:textId="77777777" w:rsidR="0085403B" w:rsidRPr="00AD22E3" w:rsidRDefault="0085403B" w:rsidP="00A63DD6">
            <w:pPr>
              <w:pStyle w:val="Tabletext"/>
              <w:jc w:val="center"/>
            </w:pPr>
            <w:r w:rsidRPr="00AD22E3">
              <w:t>BW/2 ≤ Δ &lt; BW/2 +3</w:t>
            </w:r>
          </w:p>
        </w:tc>
        <w:tc>
          <w:tcPr>
            <w:tcW w:w="4675" w:type="dxa"/>
          </w:tcPr>
          <w:p w14:paraId="35928383" w14:textId="77777777" w:rsidR="0085403B" w:rsidRPr="00AD22E3" w:rsidRDefault="0085403B" w:rsidP="00A63DD6">
            <w:pPr>
              <w:pStyle w:val="Tabletext"/>
              <w:jc w:val="center"/>
            </w:pPr>
            <w:r w:rsidRPr="00AD22E3">
              <w:t>30</w:t>
            </w:r>
          </w:p>
        </w:tc>
      </w:tr>
      <w:tr w:rsidR="0085403B" w:rsidRPr="00AD22E3" w14:paraId="0684ADC8" w14:textId="77777777" w:rsidTr="00A63DD6">
        <w:tc>
          <w:tcPr>
            <w:tcW w:w="4675" w:type="dxa"/>
          </w:tcPr>
          <w:p w14:paraId="3D98D267" w14:textId="77777777" w:rsidR="0085403B" w:rsidRPr="00AD22E3" w:rsidRDefault="0085403B" w:rsidP="00A63DD6">
            <w:pPr>
              <w:pStyle w:val="Tabletext"/>
              <w:jc w:val="center"/>
            </w:pPr>
            <w:r w:rsidRPr="00AD22E3">
              <w:t>BW/2 +3 ≤ Δ &lt; BW/2 +6</w:t>
            </w:r>
          </w:p>
        </w:tc>
        <w:tc>
          <w:tcPr>
            <w:tcW w:w="4675" w:type="dxa"/>
          </w:tcPr>
          <w:p w14:paraId="2ACC9BE0" w14:textId="77777777" w:rsidR="0085403B" w:rsidRPr="00AD22E3" w:rsidRDefault="0085403B" w:rsidP="00A63DD6">
            <w:pPr>
              <w:pStyle w:val="Tabletext"/>
              <w:jc w:val="center"/>
            </w:pPr>
            <w:r w:rsidRPr="00AD22E3">
              <w:t>38</w:t>
            </w:r>
          </w:p>
        </w:tc>
      </w:tr>
      <w:tr w:rsidR="0085403B" w:rsidRPr="00AD22E3" w14:paraId="1418D505" w14:textId="77777777" w:rsidTr="00A63DD6">
        <w:tc>
          <w:tcPr>
            <w:tcW w:w="4675" w:type="dxa"/>
          </w:tcPr>
          <w:p w14:paraId="2B0B771F" w14:textId="77777777" w:rsidR="0085403B" w:rsidRPr="00AD22E3" w:rsidRDefault="0085403B" w:rsidP="00A63DD6">
            <w:pPr>
              <w:pStyle w:val="Tabletext"/>
              <w:jc w:val="center"/>
            </w:pPr>
            <w:r w:rsidRPr="00AD22E3">
              <w:t>BW/2 +6  ≤ Δ</w:t>
            </w:r>
          </w:p>
        </w:tc>
        <w:tc>
          <w:tcPr>
            <w:tcW w:w="4675" w:type="dxa"/>
          </w:tcPr>
          <w:p w14:paraId="71E5B334" w14:textId="77777777" w:rsidR="0085403B" w:rsidRPr="00AD22E3" w:rsidRDefault="0085403B" w:rsidP="00A63DD6">
            <w:pPr>
              <w:pStyle w:val="Tabletext"/>
              <w:jc w:val="center"/>
            </w:pPr>
            <w:r w:rsidRPr="00AD22E3">
              <w:t>43*</w:t>
            </w:r>
          </w:p>
        </w:tc>
      </w:tr>
      <w:tr w:rsidR="0085403B" w:rsidRPr="00AD22E3" w14:paraId="45C121C2" w14:textId="77777777" w:rsidTr="00A63DD6">
        <w:tc>
          <w:tcPr>
            <w:tcW w:w="9350" w:type="dxa"/>
            <w:gridSpan w:val="2"/>
            <w:tcBorders>
              <w:left w:val="nil"/>
              <w:bottom w:val="nil"/>
              <w:right w:val="nil"/>
            </w:tcBorders>
          </w:tcPr>
          <w:p w14:paraId="17B0CF80" w14:textId="77777777" w:rsidR="0085403B" w:rsidRPr="00AD22E3" w:rsidRDefault="0085403B" w:rsidP="00A63DD6">
            <w:pPr>
              <w:pStyle w:val="Tablelegend"/>
            </w:pPr>
            <w:r w:rsidRPr="00AD22E3">
              <w:t>*</w:t>
            </w:r>
            <w:r w:rsidRPr="00AD22E3">
              <w:tab/>
              <w:t>For transmitter power up to and including 50W: 43+10log</w:t>
            </w:r>
            <w:r w:rsidRPr="00AD22E3">
              <w:rPr>
                <w:vertAlign w:val="subscript"/>
              </w:rPr>
              <w:t>10</w:t>
            </w:r>
            <w:r w:rsidRPr="00AD22E3">
              <w:t xml:space="preserve"> (PX) (W). For transmitter powers more than 50W, the attenuation shall be at least 60 </w:t>
            </w:r>
            <w:proofErr w:type="spellStart"/>
            <w:r w:rsidRPr="00AD22E3">
              <w:t>dB.</w:t>
            </w:r>
            <w:proofErr w:type="spellEnd"/>
          </w:p>
          <w:p w14:paraId="75151B31" w14:textId="77777777" w:rsidR="0085403B" w:rsidRPr="00AD22E3" w:rsidRDefault="0085403B" w:rsidP="00A63DD6">
            <w:pPr>
              <w:pStyle w:val="Tablelegend"/>
            </w:pPr>
            <w:r w:rsidRPr="00AD22E3">
              <w:t>BW is the channel bandwidth (defined by Nx3 kHz, where N is the number of contiguous bonded 3 kHz channels)</w:t>
            </w:r>
          </w:p>
        </w:tc>
      </w:tr>
    </w:tbl>
    <w:p w14:paraId="1D38EC2A" w14:textId="77777777" w:rsidR="0085403B" w:rsidRPr="00AD22E3" w:rsidRDefault="0085403B" w:rsidP="002E027F">
      <w:pPr>
        <w:pStyle w:val="Tablefin"/>
      </w:pPr>
    </w:p>
    <w:p w14:paraId="2BC8D52F" w14:textId="77777777" w:rsidR="0085403B" w:rsidRPr="00AD22E3" w:rsidRDefault="0085403B" w:rsidP="002E027F">
      <w:pPr>
        <w:pStyle w:val="FigureNo"/>
        <w:rPr>
          <w:i/>
          <w:iCs/>
        </w:rPr>
      </w:pPr>
      <w:r w:rsidRPr="00AD22E3">
        <w:lastRenderedPageBreak/>
        <w:t xml:space="preserve">FIGURE 2 </w:t>
      </w:r>
    </w:p>
    <w:p w14:paraId="52A74251" w14:textId="77777777" w:rsidR="0085403B" w:rsidRPr="00AD22E3" w:rsidRDefault="0085403B" w:rsidP="007722D2">
      <w:pPr>
        <w:pStyle w:val="Figuretitle"/>
        <w:rPr>
          <w:i/>
          <w:iCs/>
        </w:rPr>
      </w:pPr>
      <w:r w:rsidRPr="00AD22E3">
        <w:t>WBHF AM(OR)S emission mask</w:t>
      </w:r>
      <w:r w:rsidRPr="00AD22E3">
        <w:rPr>
          <w:rStyle w:val="FootnoteReference"/>
        </w:rPr>
        <w:footnoteReference w:id="3"/>
      </w:r>
      <w:r w:rsidRPr="00AD22E3">
        <w:t xml:space="preserve"> </w:t>
      </w:r>
      <w:r w:rsidRPr="003E7CAD">
        <w:t>for aggregated contiguous channels</w:t>
      </w:r>
    </w:p>
    <w:p w14:paraId="482A58D9" w14:textId="77777777" w:rsidR="0085403B" w:rsidRPr="00AD22E3" w:rsidRDefault="0085403B" w:rsidP="002E027F">
      <w:pPr>
        <w:pStyle w:val="Figure"/>
        <w:rPr>
          <w:noProof w:val="0"/>
        </w:rPr>
      </w:pPr>
      <w:r w:rsidRPr="00AD22E3">
        <w:drawing>
          <wp:inline distT="0" distB="0" distL="0" distR="0" wp14:anchorId="6661C8E5" wp14:editId="5064F306">
            <wp:extent cx="6044540" cy="4298716"/>
            <wp:effectExtent l="0" t="0" r="0" b="6985"/>
            <wp:docPr id="882458879" name="Picture 3" descr="A diagram of a radio statio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2458879" name="Picture 3" descr="A diagram of a radio station&#10;&#10;AI-generated content may be incorrect."/>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046590" cy="4300174"/>
                    </a:xfrm>
                    <a:prstGeom prst="rect">
                      <a:avLst/>
                    </a:prstGeom>
                    <a:noFill/>
                  </pic:spPr>
                </pic:pic>
              </a:graphicData>
            </a:graphic>
          </wp:inline>
        </w:drawing>
      </w:r>
    </w:p>
    <w:p w14:paraId="1B9F5F84" w14:textId="66FB2456" w:rsidR="0085403B" w:rsidRPr="003E7CAD" w:rsidRDefault="0085403B" w:rsidP="007722D2">
      <w:r w:rsidRPr="003E7CAD">
        <w:rPr>
          <w:lang w:eastAsia="zh-CN"/>
        </w:rPr>
        <w:t xml:space="preserve">Another method to obtain WBHF </w:t>
      </w:r>
      <w:r w:rsidRPr="003E7CAD">
        <w:t>AM(OR)S systems is to use the existing allotments, even if there are non-contiguous within the frequency range 2.8 to 18.05 MHz that are allotted for AM(OR)S, so no additional spectrum will need to be allocated.</w:t>
      </w:r>
      <w:r w:rsidRPr="003E7CAD">
        <w:rPr>
          <w:lang w:eastAsia="zh-CN"/>
        </w:rPr>
        <w:t xml:space="preserve"> </w:t>
      </w:r>
      <w:r w:rsidRPr="003E7CAD">
        <w:t xml:space="preserve">New modulation waveforms consistent with the emission designators as defined in </w:t>
      </w:r>
      <w:r w:rsidR="00D36122" w:rsidRPr="00AD22E3">
        <w:t xml:space="preserve">RR </w:t>
      </w:r>
      <w:r w:rsidRPr="003E7CAD">
        <w:t>Appendix</w:t>
      </w:r>
      <w:r w:rsidRPr="003E7CAD">
        <w:rPr>
          <w:b/>
          <w:bCs/>
        </w:rPr>
        <w:t xml:space="preserve"> 26</w:t>
      </w:r>
      <w:r w:rsidRPr="003E7CAD">
        <w:t xml:space="preserve"> will be implemented.</w:t>
      </w:r>
    </w:p>
    <w:p w14:paraId="4C2006E5" w14:textId="19890F75" w:rsidR="0085403B" w:rsidRPr="003E7CAD" w:rsidRDefault="0085403B" w:rsidP="007722D2">
      <w:r w:rsidRPr="003E7CAD">
        <w:t xml:space="preserve">The Figure 3 mask supports channel bandwidths in 3 kHz at different </w:t>
      </w:r>
      <w:proofErr w:type="spellStart"/>
      <w:ins w:id="68" w:author="DON CIO" w:date="2026-02-19T22:39:00Z" w16du:dateUtc="2026-02-19T21:39:00Z">
        <w:r w:rsidR="00094CE6">
          <w:t>center</w:t>
        </w:r>
        <w:proofErr w:type="spellEnd"/>
        <w:r w:rsidR="00094CE6">
          <w:t xml:space="preserve"> </w:t>
        </w:r>
      </w:ins>
      <w:r w:rsidRPr="003E7CAD">
        <w:t>frequenc</w:t>
      </w:r>
      <w:ins w:id="69" w:author="DON CIO" w:date="2026-02-19T22:39:00Z" w16du:dateUtc="2026-02-19T21:39:00Z">
        <w:r w:rsidR="00094CE6">
          <w:t>ies</w:t>
        </w:r>
      </w:ins>
      <w:del w:id="70" w:author="DON CIO" w:date="2026-02-19T22:39:00Z" w16du:dateUtc="2026-02-19T21:39:00Z">
        <w:r w:rsidRPr="003E7CAD" w:rsidDel="00094CE6">
          <w:delText>y center</w:delText>
        </w:r>
      </w:del>
      <w:r w:rsidRPr="003E7CAD">
        <w:t>. It is only the copy of the mask of the Figure 1 in each non-contiguous available allotments of 3 kHz. The wide bandwidth is assured by the use of these N separated channels of 3 kHz. N is equal to 4 in the Figure 3.</w:t>
      </w:r>
    </w:p>
    <w:p w14:paraId="03B56506" w14:textId="77777777" w:rsidR="0085403B" w:rsidRPr="003E7CAD" w:rsidRDefault="0085403B" w:rsidP="007722D2">
      <w:pPr>
        <w:pStyle w:val="FigureNo"/>
        <w:rPr>
          <w:i/>
          <w:iCs/>
        </w:rPr>
      </w:pPr>
      <w:r w:rsidRPr="003E7CAD">
        <w:lastRenderedPageBreak/>
        <w:t>FIGURE 3</w:t>
      </w:r>
    </w:p>
    <w:p w14:paraId="60F144E2" w14:textId="77777777" w:rsidR="0085403B" w:rsidRPr="003E7CAD" w:rsidRDefault="0085403B" w:rsidP="007722D2">
      <w:pPr>
        <w:pStyle w:val="Figuretitle"/>
      </w:pPr>
      <w:r w:rsidRPr="003E7CAD">
        <w:t>WBHF AM(OR)S emission mask</w:t>
      </w:r>
      <w:r w:rsidRPr="003E7CAD">
        <w:rPr>
          <w:rStyle w:val="FootnoteReference"/>
        </w:rPr>
        <w:footnoteReference w:id="4"/>
      </w:r>
      <w:r w:rsidRPr="003E7CAD">
        <w:t xml:space="preserve"> for non-contiguous channels</w:t>
      </w:r>
    </w:p>
    <w:p w14:paraId="22EC8AAA" w14:textId="77777777" w:rsidR="0085403B" w:rsidRPr="00AD22E3" w:rsidRDefault="0085403B" w:rsidP="007722D2">
      <w:pPr>
        <w:pStyle w:val="Figure"/>
        <w:rPr>
          <w:noProof w:val="0"/>
        </w:rPr>
      </w:pPr>
      <w:r w:rsidRPr="003E7CAD">
        <w:drawing>
          <wp:inline distT="0" distB="0" distL="0" distR="0" wp14:anchorId="4BCC145B" wp14:editId="6F35C577">
            <wp:extent cx="6120765" cy="4970780"/>
            <wp:effectExtent l="0" t="0" r="0" b="1270"/>
            <wp:docPr id="1340808624" name="Picture 1" descr="A diagram of a pla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0808624" name="Picture 1" descr="A diagram of a plane&#10;&#10;Description automatically generated"/>
                    <pic:cNvPicPr/>
                  </pic:nvPicPr>
                  <pic:blipFill>
                    <a:blip r:embed="rId28"/>
                    <a:stretch>
                      <a:fillRect/>
                    </a:stretch>
                  </pic:blipFill>
                  <pic:spPr>
                    <a:xfrm>
                      <a:off x="0" y="0"/>
                      <a:ext cx="6120765" cy="4970780"/>
                    </a:xfrm>
                    <a:prstGeom prst="rect">
                      <a:avLst/>
                    </a:prstGeom>
                  </pic:spPr>
                </pic:pic>
              </a:graphicData>
            </a:graphic>
          </wp:inline>
        </w:drawing>
      </w:r>
    </w:p>
    <w:p w14:paraId="02D890BB" w14:textId="77D7DD8D" w:rsidR="00094CE6" w:rsidRDefault="00094CE6" w:rsidP="00094CE6">
      <w:pPr>
        <w:pStyle w:val="Heading3"/>
        <w:rPr>
          <w:ins w:id="71" w:author="DON CIO" w:date="2026-02-19T22:40:00Z" w16du:dateUtc="2026-02-19T21:40:00Z"/>
        </w:rPr>
      </w:pPr>
      <w:ins w:id="72" w:author="DON CIO" w:date="2026-02-19T22:40:00Z" w16du:dateUtc="2026-02-19T21:40:00Z">
        <w:r>
          <w:t>[USA Note: This section is proposed to be moved to a later section in the document.]</w:t>
        </w:r>
      </w:ins>
    </w:p>
    <w:p w14:paraId="67905932" w14:textId="71AD5419" w:rsidR="0085403B" w:rsidRPr="00AD22E3" w:rsidDel="00094CE6" w:rsidRDefault="0085403B" w:rsidP="00345C03">
      <w:pPr>
        <w:pStyle w:val="Heading3"/>
        <w:rPr>
          <w:del w:id="73" w:author="DON CIO" w:date="2026-02-19T22:40:00Z" w16du:dateUtc="2026-02-19T21:40:00Z"/>
        </w:rPr>
      </w:pPr>
      <w:del w:id="74" w:author="DON CIO" w:date="2026-02-19T22:40:00Z" w16du:dateUtc="2026-02-19T21:40:00Z">
        <w:r w:rsidRPr="003E7CAD" w:rsidDel="00094CE6">
          <w:delText>[</w:delText>
        </w:r>
        <w:r w:rsidRPr="00AD22E3" w:rsidDel="00094CE6">
          <w:delText>5.1.3</w:delText>
        </w:r>
        <w:r w:rsidRPr="00AD22E3" w:rsidDel="00094CE6">
          <w:tab/>
          <w:delText>Automatic Link Establishment (ALE)</w:delText>
        </w:r>
        <w:r w:rsidRPr="00AD22E3" w:rsidDel="00094CE6">
          <w:rPr>
            <w:rStyle w:val="FootnoteReference"/>
          </w:rPr>
          <w:footnoteReference w:id="5"/>
        </w:r>
      </w:del>
    </w:p>
    <w:p w14:paraId="27BAD145" w14:textId="491ABCB7" w:rsidR="0085403B" w:rsidRPr="00AD22E3" w:rsidDel="00094CE6" w:rsidRDefault="0085403B" w:rsidP="002E027F">
      <w:pPr>
        <w:rPr>
          <w:del w:id="77" w:author="DON CIO" w:date="2026-02-19T22:40:00Z" w16du:dateUtc="2026-02-19T21:40:00Z"/>
        </w:rPr>
      </w:pPr>
      <w:del w:id="78" w:author="DON CIO" w:date="2026-02-19T22:40:00Z" w16du:dateUtc="2026-02-19T21:40:00Z">
        <w:r w:rsidRPr="00AD22E3" w:rsidDel="00094CE6">
          <w:delText>Automatic Link Establishment (ALE) is a technology used in radio communication, especially high-frequency (HF) radio, to automatically find and select the best frequency for communication. ALE addresses the challenges of communicating over long distances by enabling the radio system to adapt to varying signal conditions. Technologies for automatic link establishment have been in development since the 1970s, evolving through various stages from 2G and 3G ALE to 4G ALE. ALE is designed for global use and is a widely adopted standard for initiating and sustaining HF communications.</w:delText>
        </w:r>
      </w:del>
    </w:p>
    <w:p w14:paraId="44FB1271" w14:textId="04827694" w:rsidR="0085403B" w:rsidRPr="00AD22E3" w:rsidDel="00094CE6" w:rsidRDefault="0085403B" w:rsidP="002E027F">
      <w:pPr>
        <w:rPr>
          <w:del w:id="79" w:author="DON CIO" w:date="2026-02-19T22:40:00Z" w16du:dateUtc="2026-02-19T21:40:00Z"/>
        </w:rPr>
      </w:pPr>
      <w:del w:id="80" w:author="DON CIO" w:date="2026-02-19T22:40:00Z" w16du:dateUtc="2026-02-19T21:40:00Z">
        <w:r w:rsidRPr="00AD22E3" w:rsidDel="00094CE6">
          <w:rPr>
            <w:lang w:eastAsia="zh-CN"/>
          </w:rPr>
          <w:delText xml:space="preserve">The primary difference between 4G ALE and 2G and 3G ALE is 4G ALE ability to identify unoccupied spectrum prior to a link setup. </w:delText>
        </w:r>
        <w:r w:rsidRPr="00AD22E3" w:rsidDel="00094CE6">
          <w:rPr>
            <w:color w:val="001D35"/>
          </w:rPr>
          <w:delText xml:space="preserve">4G ALE was developed specifically to support WBHF </w:delText>
        </w:r>
        <w:r w:rsidRPr="00AD22E3" w:rsidDel="00094CE6">
          <w:rPr>
            <w:color w:val="001D35"/>
          </w:rPr>
          <w:lastRenderedPageBreak/>
          <w:delText xml:space="preserve">(contiguous and non-contiguous), including the ability to negotiate and utilize channels up to a contiguous 48 kHz segment or 3 kHz non-contiguous segments over a 200 kHz block. </w:delText>
        </w:r>
        <w:r w:rsidRPr="00AD22E3" w:rsidDel="00094CE6">
          <w:delText>4G ALE uses dynamic frequency selection, wideband waveform adaptation, and real-time spectrum sensing to avoid interference and optimize communication. The system continuously monitors the spectrum, assessing occupancy and link quality, before initiating a call assuring that unoccupied frequencies will be selected for use. This process protects incumbents that are occupying the spectrum that is being considered for use by wideband channel bandwidths.</w:delText>
        </w:r>
      </w:del>
    </w:p>
    <w:p w14:paraId="6EFF52BD" w14:textId="5F92F7BB" w:rsidR="0085403B" w:rsidRPr="00AD22E3" w:rsidDel="00094CE6" w:rsidRDefault="0085403B" w:rsidP="00C8286F">
      <w:pPr>
        <w:rPr>
          <w:del w:id="81" w:author="DON CIO" w:date="2026-02-19T22:40:00Z" w16du:dateUtc="2026-02-19T21:40:00Z"/>
        </w:rPr>
      </w:pPr>
      <w:del w:id="82" w:author="DON CIO" w:date="2026-02-19T22:40:00Z" w16du:dateUtc="2026-02-19T21:40:00Z">
        <w:r w:rsidRPr="00AD22E3" w:rsidDel="00094CE6">
          <w:delText xml:space="preserve">ALE can be used by a country only for those individual channels, aggregated in contiguous or non-contiguous way, which are allotted to this country by </w:delText>
        </w:r>
        <w:r w:rsidR="00D36122" w:rsidRPr="00AD22E3" w:rsidDel="00094CE6">
          <w:delText xml:space="preserve">RR </w:delText>
        </w:r>
        <w:r w:rsidRPr="00AD22E3" w:rsidDel="00094CE6">
          <w:delText xml:space="preserve">Appendix </w:delText>
        </w:r>
        <w:r w:rsidRPr="00AD22E3" w:rsidDel="00094CE6">
          <w:rPr>
            <w:b/>
            <w:bCs/>
          </w:rPr>
          <w:delText>26</w:delText>
        </w:r>
        <w:r w:rsidRPr="00AD22E3" w:rsidDel="00094CE6">
          <w:delText xml:space="preserve">. </w:delText>
        </w:r>
      </w:del>
    </w:p>
    <w:p w14:paraId="541606C2" w14:textId="1C7FBD55" w:rsidR="0085403B" w:rsidRPr="00AD22E3" w:rsidDel="00094CE6" w:rsidRDefault="0085403B" w:rsidP="00C8286F">
      <w:pPr>
        <w:rPr>
          <w:del w:id="83" w:author="DON CIO" w:date="2026-02-19T22:40:00Z" w16du:dateUtc="2026-02-19T21:40:00Z"/>
        </w:rPr>
      </w:pPr>
      <w:del w:id="84" w:author="DON CIO" w:date="2026-02-19T22:40:00Z" w16du:dateUtc="2026-02-19T21:40:00Z">
        <w:r w:rsidRPr="00AD22E3" w:rsidDel="00094CE6">
          <w:delText xml:space="preserve">WBHF AM(OR)S systems employing carrier aggregation, whether in contiguous or non-contiguous channels, shall be permitted to operate only when implemented by systems supporting ALE functionality and shall conform to the frequency allotment plan and the associated allotment areas specified in </w:delText>
        </w:r>
        <w:r w:rsidR="00D36122" w:rsidRPr="00AD22E3" w:rsidDel="00094CE6">
          <w:delText xml:space="preserve">RR </w:delText>
        </w:r>
        <w:r w:rsidRPr="00AD22E3" w:rsidDel="00094CE6">
          <w:delText xml:space="preserve">Appendix </w:delText>
        </w:r>
        <w:r w:rsidRPr="003E7CAD" w:rsidDel="00094CE6">
          <w:rPr>
            <w:b/>
            <w:bCs/>
          </w:rPr>
          <w:delText>26</w:delText>
        </w:r>
        <w:r w:rsidRPr="00AD22E3" w:rsidDel="00094CE6">
          <w:delText xml:space="preserve"> for this administration. Such operation shall be subject to prior examination by the Radiocommunication Bureau and shall be considered authorized only upon the publication of a favorable finding in the notification process.</w:delText>
        </w:r>
      </w:del>
    </w:p>
    <w:p w14:paraId="6C0E221B" w14:textId="6B149201" w:rsidR="0085403B" w:rsidRPr="00AD22E3" w:rsidDel="00094CE6" w:rsidRDefault="0085403B" w:rsidP="0085403B">
      <w:pPr>
        <w:pStyle w:val="EditorsNote"/>
        <w:rPr>
          <w:del w:id="85" w:author="DON CIO" w:date="2026-02-19T22:40:00Z" w16du:dateUtc="2026-02-19T21:40:00Z"/>
        </w:rPr>
      </w:pPr>
      <w:del w:id="86" w:author="DON CIO" w:date="2026-02-19T22:40:00Z" w16du:dateUtc="2026-02-19T21:40:00Z">
        <w:r w:rsidRPr="00AD22E3" w:rsidDel="00094CE6">
          <w:delText>[Editor’s note: Additional aspects remain to be addressed and clarified, as outlined below</w:delText>
        </w:r>
      </w:del>
    </w:p>
    <w:p w14:paraId="753F59A5" w14:textId="12BA8538" w:rsidR="0085403B" w:rsidRPr="00AD22E3" w:rsidDel="00094CE6" w:rsidRDefault="0085403B" w:rsidP="0085403B">
      <w:pPr>
        <w:pStyle w:val="enumlev1"/>
        <w:rPr>
          <w:del w:id="87" w:author="DON CIO" w:date="2026-02-19T22:40:00Z" w16du:dateUtc="2026-02-19T21:40:00Z"/>
        </w:rPr>
      </w:pPr>
      <w:del w:id="88" w:author="DON CIO" w:date="2026-02-19T22:40:00Z" w16du:dateUtc="2026-02-19T21:40:00Z">
        <w:r w:rsidRPr="00AD22E3" w:rsidDel="00094CE6">
          <w:delText>–</w:delText>
        </w:r>
        <w:r w:rsidRPr="00AD22E3" w:rsidDel="00094CE6">
          <w:tab/>
          <w:delText>What threshold value is used by a WBHF receiver, through its ALE function, to determine whether a channel is idle or occupied?</w:delText>
        </w:r>
      </w:del>
    </w:p>
    <w:p w14:paraId="1A5F0841" w14:textId="399D9289" w:rsidR="0085403B" w:rsidRPr="00AD22E3" w:rsidDel="00094CE6" w:rsidRDefault="0085403B" w:rsidP="0085403B">
      <w:pPr>
        <w:pStyle w:val="enumlev1"/>
        <w:rPr>
          <w:del w:id="89" w:author="DON CIO" w:date="2026-02-19T22:40:00Z" w16du:dateUtc="2026-02-19T21:40:00Z"/>
        </w:rPr>
      </w:pPr>
      <w:del w:id="90" w:author="DON CIO" w:date="2026-02-19T22:40:00Z" w16du:dateUtc="2026-02-19T21:40:00Z">
        <w:r w:rsidRPr="00AD22E3" w:rsidDel="00094CE6">
          <w:delText>–</w:delText>
        </w:r>
        <w:r w:rsidRPr="00AD22E3" w:rsidDel="00094CE6">
          <w:tab/>
          <w:delText>On what basis was it established that this threshold level is sufficient to prevent harmful interference to existing AM(OR)S systems?</w:delText>
        </w:r>
      </w:del>
    </w:p>
    <w:p w14:paraId="4ACC5C16" w14:textId="698278F9" w:rsidR="0085403B" w:rsidRPr="00AD22E3" w:rsidDel="00094CE6" w:rsidRDefault="0085403B" w:rsidP="0085403B">
      <w:pPr>
        <w:pStyle w:val="enumlev1"/>
        <w:rPr>
          <w:del w:id="91" w:author="DON CIO" w:date="2026-02-19T22:40:00Z" w16du:dateUtc="2026-02-19T21:40:00Z"/>
        </w:rPr>
      </w:pPr>
      <w:del w:id="92" w:author="DON CIO" w:date="2026-02-19T22:40:00Z" w16du:dateUtc="2026-02-19T21:40:00Z">
        <w:r w:rsidRPr="00AD22E3" w:rsidDel="00094CE6">
          <w:delText>–</w:delText>
        </w:r>
        <w:r w:rsidRPr="00AD22E3" w:rsidDel="00094CE6">
          <w:tab/>
          <w:delText>If this threshold is exceeded, does the 4G ALE mechanism immediately vacate the channel? Or not</w:delText>
        </w:r>
      </w:del>
    </w:p>
    <w:p w14:paraId="1CF593DB" w14:textId="2278998E" w:rsidR="0085403B" w:rsidRPr="00AD22E3" w:rsidDel="00094CE6" w:rsidRDefault="0085403B" w:rsidP="0085403B">
      <w:pPr>
        <w:pStyle w:val="enumlev1"/>
        <w:rPr>
          <w:del w:id="93" w:author="DON CIO" w:date="2026-02-19T22:40:00Z" w16du:dateUtc="2026-02-19T21:40:00Z"/>
        </w:rPr>
      </w:pPr>
      <w:del w:id="94" w:author="DON CIO" w:date="2026-02-19T22:40:00Z" w16du:dateUtc="2026-02-19T21:40:00Z">
        <w:r w:rsidRPr="00AD22E3" w:rsidDel="00094CE6">
          <w:delText>–</w:delText>
        </w:r>
        <w:r w:rsidRPr="00AD22E3" w:rsidDel="00094CE6">
          <w:tab/>
          <w:delText>If the 4G ALE is only used to mitigate interference not to avoid, more clarification is needed on how incumbent AM(OR)S systems can assure their protection.]</w:delText>
        </w:r>
      </w:del>
    </w:p>
    <w:p w14:paraId="14360690" w14:textId="47B80926" w:rsidR="0085403B" w:rsidRPr="00AD22E3" w:rsidDel="00094CE6" w:rsidRDefault="0085403B" w:rsidP="00C8286F">
      <w:pPr>
        <w:rPr>
          <w:del w:id="95" w:author="DON CIO" w:date="2026-02-19T22:40:00Z" w16du:dateUtc="2026-02-19T21:40:00Z"/>
        </w:rPr>
      </w:pPr>
      <w:del w:id="96" w:author="DON CIO" w:date="2026-02-19T22:40:00Z" w16du:dateUtc="2026-02-19T21:40:00Z">
        <w:r w:rsidRPr="00AD22E3" w:rsidDel="00094CE6">
          <w:delText>]</w:delText>
        </w:r>
      </w:del>
    </w:p>
    <w:p w14:paraId="77A67928" w14:textId="325D254D" w:rsidR="0085403B" w:rsidRPr="00AD22E3" w:rsidRDefault="0085403B" w:rsidP="001901C7">
      <w:pPr>
        <w:pStyle w:val="Heading2"/>
      </w:pPr>
      <w:r w:rsidRPr="00AD22E3">
        <w:t>5.2</w:t>
      </w:r>
      <w:r w:rsidRPr="00AD22E3">
        <w:tab/>
      </w:r>
      <w:del w:id="97" w:author="DON CIO" w:date="2026-02-19T22:41:00Z" w16du:dateUtc="2026-02-19T21:41:00Z">
        <w:r w:rsidRPr="00AD22E3" w:rsidDel="00094CE6">
          <w:delText>[In-band and</w:delText>
        </w:r>
        <w:r w:rsidRPr="003E7CAD" w:rsidDel="00094CE6">
          <w:delText>]</w:delText>
        </w:r>
        <w:r w:rsidRPr="00AD22E3" w:rsidDel="00094CE6">
          <w:delText xml:space="preserve"> adjacent band i</w:delText>
        </w:r>
      </w:del>
      <w:ins w:id="98" w:author="DON CIO" w:date="2026-02-19T22:41:00Z" w16du:dateUtc="2026-02-19T21:41:00Z">
        <w:r w:rsidR="00094CE6">
          <w:t>I</w:t>
        </w:r>
      </w:ins>
      <w:r w:rsidRPr="00AD22E3">
        <w:t>ncumbent services receiver technical characteristics</w:t>
      </w:r>
    </w:p>
    <w:p w14:paraId="4882F23C" w14:textId="488B48A1" w:rsidR="0085403B" w:rsidRPr="00AD22E3" w:rsidDel="00094CE6" w:rsidRDefault="0085403B" w:rsidP="003E7CAD">
      <w:pPr>
        <w:pStyle w:val="EditorsNote"/>
        <w:rPr>
          <w:del w:id="99" w:author="DON CIO" w:date="2026-02-19T22:41:00Z" w16du:dateUtc="2026-02-19T21:41:00Z"/>
        </w:rPr>
      </w:pPr>
      <w:del w:id="100" w:author="DON CIO" w:date="2026-02-19T22:41:00Z" w16du:dateUtc="2026-02-19T21:41:00Z">
        <w:r w:rsidRPr="00AD22E3" w:rsidDel="00094CE6">
          <w:rPr>
            <w:b/>
          </w:rPr>
          <w:delText>[Editor’s note:</w:delText>
        </w:r>
        <w:r w:rsidRPr="00AD22E3" w:rsidDel="00094CE6">
          <w:delText xml:space="preserve"> Clarification is needed to describe the in-band and adjacent band scenarios and whether one section or multiple sections are needed. There is a need to list the various study scenarios and list the different allocations in the regions. Reference to Table 2 above indicates the allocations.]</w:delText>
        </w:r>
      </w:del>
    </w:p>
    <w:p w14:paraId="6293C7A1" w14:textId="3F75003A" w:rsidR="0085403B" w:rsidRPr="00AD22E3" w:rsidRDefault="0085403B" w:rsidP="002E027F">
      <w:del w:id="101" w:author="DON CIO" w:date="2026-02-19T22:41:00Z" w16du:dateUtc="2026-02-19T21:41:00Z">
        <w:r w:rsidRPr="003E7CAD" w:rsidDel="00094CE6">
          <w:delText>[</w:delText>
        </w:r>
        <w:r w:rsidRPr="00AD22E3" w:rsidDel="00094CE6">
          <w:delText>In-band and] adjacent band i</w:delText>
        </w:r>
      </w:del>
      <w:ins w:id="102" w:author="DON CIO" w:date="2026-02-19T22:41:00Z" w16du:dateUtc="2026-02-19T21:41:00Z">
        <w:r w:rsidR="00094CE6">
          <w:t>I</w:t>
        </w:r>
      </w:ins>
      <w:r w:rsidRPr="00AD22E3">
        <w:t>ncumbent services include AM(R)S, Fixed, Mobile (except AM(R), Land Mobile, Broadcasting, Maritime Mobile and Standard Frequency and Time. The in-band and adjacent band technical parameters are listed in Table 8.</w:t>
      </w:r>
    </w:p>
    <w:p w14:paraId="5A5E518A" w14:textId="386FFC31" w:rsidR="0085403B" w:rsidRPr="00AD22E3" w:rsidRDefault="0085403B" w:rsidP="002E027F">
      <w:pPr>
        <w:pStyle w:val="TableNo"/>
      </w:pPr>
      <w:r w:rsidRPr="00AD22E3">
        <w:lastRenderedPageBreak/>
        <w:t>TABLE 8</w:t>
      </w:r>
    </w:p>
    <w:p w14:paraId="6F6B041B" w14:textId="77777777" w:rsidR="0085403B" w:rsidRPr="00AD22E3" w:rsidRDefault="0085403B" w:rsidP="002E027F">
      <w:pPr>
        <w:pStyle w:val="Tabletitle"/>
      </w:pPr>
      <w:r w:rsidRPr="003E7CAD">
        <w:t>[</w:t>
      </w:r>
      <w:r w:rsidRPr="00AD22E3">
        <w:t>In-Band and] Adjacent Band Incumbent Services Receiver Technical Parameters</w:t>
      </w:r>
    </w:p>
    <w:tbl>
      <w:tblPr>
        <w:tblStyle w:val="TableGrid"/>
        <w:tblW w:w="9639" w:type="dxa"/>
        <w:jc w:val="center"/>
        <w:tblLayout w:type="fixed"/>
        <w:tblLook w:val="04A0" w:firstRow="1" w:lastRow="0" w:firstColumn="1" w:lastColumn="0" w:noHBand="0" w:noVBand="1"/>
      </w:tblPr>
      <w:tblGrid>
        <w:gridCol w:w="1226"/>
        <w:gridCol w:w="1044"/>
        <w:gridCol w:w="1720"/>
        <w:gridCol w:w="1044"/>
        <w:gridCol w:w="840"/>
        <w:gridCol w:w="1720"/>
        <w:gridCol w:w="1001"/>
        <w:gridCol w:w="1044"/>
      </w:tblGrid>
      <w:tr w:rsidR="0085403B" w:rsidRPr="00AD22E3" w14:paraId="5829255A" w14:textId="77777777" w:rsidTr="004E1D9C">
        <w:trPr>
          <w:tblHeader/>
          <w:jc w:val="center"/>
        </w:trPr>
        <w:tc>
          <w:tcPr>
            <w:tcW w:w="1261" w:type="dxa"/>
          </w:tcPr>
          <w:p w14:paraId="77896C01" w14:textId="77777777" w:rsidR="0085403B" w:rsidRPr="00AD22E3" w:rsidRDefault="0085403B" w:rsidP="00A63DD6">
            <w:pPr>
              <w:pStyle w:val="Tablehead"/>
            </w:pPr>
            <w:r w:rsidRPr="00AD22E3">
              <w:t>Technical parameters</w:t>
            </w:r>
          </w:p>
        </w:tc>
        <w:tc>
          <w:tcPr>
            <w:tcW w:w="1072" w:type="dxa"/>
          </w:tcPr>
          <w:p w14:paraId="6E01474A" w14:textId="77777777" w:rsidR="0085403B" w:rsidRPr="00AD22E3" w:rsidRDefault="0085403B" w:rsidP="00A63DD6">
            <w:pPr>
              <w:pStyle w:val="Tablehead"/>
            </w:pPr>
            <w:r w:rsidRPr="00AD22E3">
              <w:t>AM(R)S</w:t>
            </w:r>
          </w:p>
        </w:tc>
        <w:tc>
          <w:tcPr>
            <w:tcW w:w="1771" w:type="dxa"/>
          </w:tcPr>
          <w:p w14:paraId="4218D57F" w14:textId="77777777" w:rsidR="0085403B" w:rsidRPr="00AD22E3" w:rsidRDefault="0085403B" w:rsidP="00A63DD6">
            <w:pPr>
              <w:pStyle w:val="Tablehead"/>
            </w:pPr>
            <w:r w:rsidRPr="00AD22E3">
              <w:t>Fixed</w:t>
            </w:r>
          </w:p>
        </w:tc>
        <w:tc>
          <w:tcPr>
            <w:tcW w:w="1072" w:type="dxa"/>
          </w:tcPr>
          <w:p w14:paraId="4DC34D77" w14:textId="77777777" w:rsidR="0085403B" w:rsidRPr="00AD22E3" w:rsidRDefault="0085403B" w:rsidP="00A63DD6">
            <w:pPr>
              <w:pStyle w:val="Tablehead"/>
            </w:pPr>
            <w:r w:rsidRPr="00AD22E3">
              <w:t>Mobile (except (R)</w:t>
            </w:r>
          </w:p>
        </w:tc>
        <w:tc>
          <w:tcPr>
            <w:tcW w:w="861" w:type="dxa"/>
          </w:tcPr>
          <w:p w14:paraId="587FB063" w14:textId="77777777" w:rsidR="0085403B" w:rsidRPr="00AD22E3" w:rsidRDefault="0085403B" w:rsidP="00A63DD6">
            <w:pPr>
              <w:pStyle w:val="Tablehead"/>
            </w:pPr>
            <w:r w:rsidRPr="00AD22E3">
              <w:t>Land mobile</w:t>
            </w:r>
          </w:p>
        </w:tc>
        <w:tc>
          <w:tcPr>
            <w:tcW w:w="1771" w:type="dxa"/>
          </w:tcPr>
          <w:p w14:paraId="359E9DDB" w14:textId="77777777" w:rsidR="0085403B" w:rsidRPr="00AD22E3" w:rsidRDefault="0085403B" w:rsidP="00A63DD6">
            <w:pPr>
              <w:pStyle w:val="Tablehead"/>
            </w:pPr>
            <w:r w:rsidRPr="00AD22E3">
              <w:t>Broadcasting</w:t>
            </w:r>
          </w:p>
        </w:tc>
        <w:tc>
          <w:tcPr>
            <w:tcW w:w="1028" w:type="dxa"/>
          </w:tcPr>
          <w:p w14:paraId="211AB6DF" w14:textId="77777777" w:rsidR="0085403B" w:rsidRPr="00AD22E3" w:rsidRDefault="0085403B" w:rsidP="00A63DD6">
            <w:pPr>
              <w:pStyle w:val="Tablehead"/>
            </w:pPr>
            <w:r w:rsidRPr="00AD22E3">
              <w:t>Maritime Mobile</w:t>
            </w:r>
          </w:p>
        </w:tc>
        <w:tc>
          <w:tcPr>
            <w:tcW w:w="1072" w:type="dxa"/>
          </w:tcPr>
          <w:p w14:paraId="18E65A76" w14:textId="77777777" w:rsidR="0085403B" w:rsidRPr="00AD22E3" w:rsidRDefault="0085403B" w:rsidP="00A63DD6">
            <w:pPr>
              <w:pStyle w:val="Tablehead"/>
            </w:pPr>
            <w:r w:rsidRPr="00AD22E3">
              <w:t>Standard frequency and time</w:t>
            </w:r>
          </w:p>
        </w:tc>
      </w:tr>
      <w:tr w:rsidR="0085403B" w:rsidRPr="00AD22E3" w14:paraId="34839252" w14:textId="77777777" w:rsidTr="004E1D9C">
        <w:trPr>
          <w:jc w:val="center"/>
        </w:trPr>
        <w:tc>
          <w:tcPr>
            <w:tcW w:w="1261" w:type="dxa"/>
          </w:tcPr>
          <w:p w14:paraId="3D8AC849" w14:textId="77777777" w:rsidR="0085403B" w:rsidRPr="00AD22E3" w:rsidRDefault="0085403B" w:rsidP="00A63DD6">
            <w:pPr>
              <w:pStyle w:val="Tabletext"/>
              <w:jc w:val="center"/>
            </w:pPr>
            <w:r w:rsidRPr="00AD22E3">
              <w:t>Bandwidth (kHz)</w:t>
            </w:r>
          </w:p>
        </w:tc>
        <w:tc>
          <w:tcPr>
            <w:tcW w:w="1072" w:type="dxa"/>
          </w:tcPr>
          <w:p w14:paraId="10326327" w14:textId="68B1B2E9" w:rsidR="0085403B" w:rsidRPr="00AD22E3" w:rsidRDefault="0085403B" w:rsidP="00A63DD6">
            <w:pPr>
              <w:pStyle w:val="Tabletext"/>
              <w:jc w:val="center"/>
            </w:pPr>
            <w:r w:rsidRPr="00AD22E3">
              <w:t>3-48</w:t>
            </w:r>
            <w:r w:rsidRPr="00AD22E3">
              <w:rPr>
                <w:rStyle w:val="FootnoteReference"/>
              </w:rPr>
              <w:footnoteReference w:id="6"/>
            </w:r>
          </w:p>
        </w:tc>
        <w:tc>
          <w:tcPr>
            <w:tcW w:w="1771" w:type="dxa"/>
          </w:tcPr>
          <w:p w14:paraId="78127F58" w14:textId="77777777" w:rsidR="0085403B" w:rsidRPr="00AD22E3" w:rsidRDefault="0085403B" w:rsidP="00A63DD6">
            <w:pPr>
              <w:pStyle w:val="Tabletext"/>
              <w:jc w:val="center"/>
            </w:pPr>
            <w:r w:rsidRPr="00AD22E3">
              <w:t>2.8</w:t>
            </w:r>
          </w:p>
        </w:tc>
        <w:tc>
          <w:tcPr>
            <w:tcW w:w="1072" w:type="dxa"/>
          </w:tcPr>
          <w:p w14:paraId="78AC4B4D" w14:textId="77777777" w:rsidR="0085403B" w:rsidRPr="00AD22E3" w:rsidRDefault="0085403B" w:rsidP="00A63DD6">
            <w:pPr>
              <w:pStyle w:val="Tabletext"/>
              <w:jc w:val="center"/>
            </w:pPr>
            <w:r w:rsidRPr="00AD22E3">
              <w:t>2.8 to 30 MHz</w:t>
            </w:r>
          </w:p>
        </w:tc>
        <w:tc>
          <w:tcPr>
            <w:tcW w:w="861" w:type="dxa"/>
          </w:tcPr>
          <w:p w14:paraId="04D1BE64" w14:textId="77777777" w:rsidR="0085403B" w:rsidRPr="00AD22E3" w:rsidRDefault="0085403B" w:rsidP="00A63DD6">
            <w:pPr>
              <w:pStyle w:val="Tabletext"/>
              <w:jc w:val="center"/>
            </w:pPr>
            <w:r w:rsidRPr="00AD22E3">
              <w:t>2.8 to 30 MHz</w:t>
            </w:r>
          </w:p>
        </w:tc>
        <w:tc>
          <w:tcPr>
            <w:tcW w:w="1771" w:type="dxa"/>
          </w:tcPr>
          <w:p w14:paraId="7D81A7B7" w14:textId="042982DE" w:rsidR="0085403B" w:rsidRPr="00AD22E3" w:rsidRDefault="0085403B" w:rsidP="00A63DD6">
            <w:pPr>
              <w:pStyle w:val="Tabletext"/>
              <w:jc w:val="center"/>
            </w:pPr>
            <w:r w:rsidRPr="00AD22E3">
              <w:t>10 kHz</w:t>
            </w:r>
          </w:p>
        </w:tc>
        <w:tc>
          <w:tcPr>
            <w:tcW w:w="1028" w:type="dxa"/>
          </w:tcPr>
          <w:p w14:paraId="720C09D1" w14:textId="77777777" w:rsidR="0085403B" w:rsidRPr="00AD22E3" w:rsidRDefault="0085403B" w:rsidP="00A63DD6">
            <w:pPr>
              <w:pStyle w:val="Tabletext"/>
              <w:jc w:val="center"/>
            </w:pPr>
            <w:r w:rsidRPr="00AD22E3">
              <w:t>10 to 20</w:t>
            </w:r>
          </w:p>
        </w:tc>
        <w:tc>
          <w:tcPr>
            <w:tcW w:w="1072" w:type="dxa"/>
          </w:tcPr>
          <w:p w14:paraId="52E19E52" w14:textId="77777777" w:rsidR="0085403B" w:rsidRPr="00AD22E3" w:rsidRDefault="0085403B" w:rsidP="00A63DD6">
            <w:pPr>
              <w:pStyle w:val="Tabletext"/>
              <w:jc w:val="center"/>
            </w:pPr>
            <w:r w:rsidRPr="00AD22E3">
              <w:t>1 to 10</w:t>
            </w:r>
          </w:p>
        </w:tc>
      </w:tr>
      <w:tr w:rsidR="0085403B" w:rsidRPr="00AD22E3" w14:paraId="2753C770" w14:textId="77777777" w:rsidTr="004E1D9C">
        <w:trPr>
          <w:jc w:val="center"/>
        </w:trPr>
        <w:tc>
          <w:tcPr>
            <w:tcW w:w="1261" w:type="dxa"/>
          </w:tcPr>
          <w:p w14:paraId="36912829" w14:textId="77777777" w:rsidR="0085403B" w:rsidRPr="00AD22E3" w:rsidRDefault="0085403B" w:rsidP="00A63DD6">
            <w:pPr>
              <w:pStyle w:val="Tabletext"/>
              <w:jc w:val="center"/>
            </w:pPr>
            <w:r w:rsidRPr="00AD22E3">
              <w:t>Modulation</w:t>
            </w:r>
          </w:p>
        </w:tc>
        <w:tc>
          <w:tcPr>
            <w:tcW w:w="1072" w:type="dxa"/>
          </w:tcPr>
          <w:p w14:paraId="79BE7499" w14:textId="478E398B" w:rsidR="0085403B" w:rsidRPr="00AD22E3" w:rsidRDefault="0085403B" w:rsidP="00A63DD6">
            <w:pPr>
              <w:pStyle w:val="Tabletext"/>
              <w:jc w:val="center"/>
            </w:pPr>
            <w:r w:rsidRPr="00AD22E3">
              <w:t>SSB</w:t>
            </w:r>
            <w:r w:rsidRPr="003E7CAD">
              <w:t>,, CW, FSK</w:t>
            </w:r>
          </w:p>
        </w:tc>
        <w:tc>
          <w:tcPr>
            <w:tcW w:w="1771" w:type="dxa"/>
          </w:tcPr>
          <w:p w14:paraId="1A8C0B45" w14:textId="77777777" w:rsidR="0085403B" w:rsidRPr="00AD22E3" w:rsidRDefault="0085403B" w:rsidP="00A63DD6">
            <w:pPr>
              <w:pStyle w:val="Tabletext"/>
              <w:jc w:val="center"/>
            </w:pPr>
            <w:r w:rsidRPr="00AD22E3">
              <w:t>AM, FM, PM, QAM, ASK, FSK, PSK</w:t>
            </w:r>
          </w:p>
        </w:tc>
        <w:tc>
          <w:tcPr>
            <w:tcW w:w="1072" w:type="dxa"/>
          </w:tcPr>
          <w:p w14:paraId="099908F2" w14:textId="77777777" w:rsidR="0085403B" w:rsidRPr="00AD22E3" w:rsidRDefault="0085403B" w:rsidP="00A63DD6">
            <w:pPr>
              <w:pStyle w:val="Tabletext"/>
              <w:jc w:val="center"/>
            </w:pPr>
            <w:r w:rsidRPr="00AD22E3">
              <w:t>PSK, FSK, QAM</w:t>
            </w:r>
          </w:p>
        </w:tc>
        <w:tc>
          <w:tcPr>
            <w:tcW w:w="861" w:type="dxa"/>
          </w:tcPr>
          <w:p w14:paraId="4EF8EC34" w14:textId="77777777" w:rsidR="0085403B" w:rsidRPr="00AD22E3" w:rsidRDefault="0085403B" w:rsidP="00A63DD6">
            <w:pPr>
              <w:pStyle w:val="Tabletext"/>
              <w:jc w:val="center"/>
            </w:pPr>
            <w:r w:rsidRPr="00AD22E3">
              <w:t>SSB, AM, FM, ASK, FSK</w:t>
            </w:r>
          </w:p>
        </w:tc>
        <w:tc>
          <w:tcPr>
            <w:tcW w:w="1771" w:type="dxa"/>
          </w:tcPr>
          <w:p w14:paraId="3E8A5AE3" w14:textId="36425A7F" w:rsidR="0085403B" w:rsidRPr="00AD22E3" w:rsidRDefault="0085403B" w:rsidP="00A63DD6">
            <w:pPr>
              <w:pStyle w:val="Tabletext"/>
              <w:jc w:val="center"/>
            </w:pPr>
            <w:r w:rsidRPr="00AD22E3">
              <w:rPr>
                <w:rFonts w:eastAsia="Calibri"/>
                <w:kern w:val="2"/>
                <w:szCs w:val="24"/>
                <w14:ligatures w14:val="standardContextual"/>
              </w:rPr>
              <w:t>AM double-sideband, COFDM (QAM)</w:t>
            </w:r>
          </w:p>
        </w:tc>
        <w:tc>
          <w:tcPr>
            <w:tcW w:w="1028" w:type="dxa"/>
          </w:tcPr>
          <w:p w14:paraId="5CCD81B1" w14:textId="77777777" w:rsidR="0085403B" w:rsidRPr="00AD22E3" w:rsidRDefault="0085403B" w:rsidP="00A63DD6">
            <w:pPr>
              <w:pStyle w:val="Tabletext"/>
              <w:jc w:val="center"/>
            </w:pPr>
            <w:r w:rsidRPr="00AD22E3">
              <w:t>SSB with Supressed Carrier</w:t>
            </w:r>
          </w:p>
        </w:tc>
        <w:tc>
          <w:tcPr>
            <w:tcW w:w="1072" w:type="dxa"/>
          </w:tcPr>
          <w:p w14:paraId="52F54B3A" w14:textId="77777777" w:rsidR="0085403B" w:rsidRPr="00AD22E3" w:rsidRDefault="0085403B" w:rsidP="00A63DD6">
            <w:pPr>
              <w:pStyle w:val="Tabletext"/>
              <w:jc w:val="center"/>
            </w:pPr>
            <w:r w:rsidRPr="00AD22E3">
              <w:t>DSB-AM</w:t>
            </w:r>
          </w:p>
        </w:tc>
      </w:tr>
      <w:tr w:rsidR="0085403B" w:rsidRPr="00AD22E3" w14:paraId="0C999680" w14:textId="77777777" w:rsidTr="004E1D9C">
        <w:trPr>
          <w:jc w:val="center"/>
        </w:trPr>
        <w:tc>
          <w:tcPr>
            <w:tcW w:w="1261" w:type="dxa"/>
          </w:tcPr>
          <w:p w14:paraId="5416E595" w14:textId="77777777" w:rsidR="0085403B" w:rsidRPr="00AD22E3" w:rsidRDefault="0085403B" w:rsidP="00A63DD6">
            <w:pPr>
              <w:pStyle w:val="Tabletext"/>
              <w:jc w:val="center"/>
            </w:pPr>
            <w:r w:rsidRPr="00AD22E3">
              <w:t>Antenna Type</w:t>
            </w:r>
          </w:p>
        </w:tc>
        <w:tc>
          <w:tcPr>
            <w:tcW w:w="1072" w:type="dxa"/>
          </w:tcPr>
          <w:p w14:paraId="0D72736D" w14:textId="77777777" w:rsidR="0085403B" w:rsidRPr="00AD22E3" w:rsidRDefault="0085403B" w:rsidP="00A63DD6">
            <w:pPr>
              <w:pStyle w:val="Tabletext"/>
              <w:jc w:val="center"/>
            </w:pPr>
            <w:r w:rsidRPr="00AD22E3">
              <w:t>Vertical Whip</w:t>
            </w:r>
          </w:p>
        </w:tc>
        <w:tc>
          <w:tcPr>
            <w:tcW w:w="1771" w:type="dxa"/>
          </w:tcPr>
          <w:p w14:paraId="7AC2DE75" w14:textId="77777777" w:rsidR="0085403B" w:rsidRPr="00AD22E3" w:rsidRDefault="0085403B" w:rsidP="00A63DD6">
            <w:pPr>
              <w:pStyle w:val="Tabletext"/>
              <w:jc w:val="center"/>
            </w:pPr>
            <w:r w:rsidRPr="00AD22E3">
              <w:t>Horizontal Dipole</w:t>
            </w:r>
          </w:p>
        </w:tc>
        <w:tc>
          <w:tcPr>
            <w:tcW w:w="1072" w:type="dxa"/>
          </w:tcPr>
          <w:p w14:paraId="20DD21BF" w14:textId="77777777" w:rsidR="0085403B" w:rsidRPr="00AD22E3" w:rsidRDefault="0085403B" w:rsidP="00A63DD6">
            <w:pPr>
              <w:pStyle w:val="Tabletext"/>
              <w:jc w:val="center"/>
            </w:pPr>
            <w:r w:rsidRPr="00AD22E3">
              <w:t>Vertical Whip</w:t>
            </w:r>
          </w:p>
        </w:tc>
        <w:tc>
          <w:tcPr>
            <w:tcW w:w="861" w:type="dxa"/>
          </w:tcPr>
          <w:p w14:paraId="5E645DF3" w14:textId="77777777" w:rsidR="0085403B" w:rsidRPr="00AD22E3" w:rsidRDefault="0085403B" w:rsidP="00A63DD6">
            <w:pPr>
              <w:pStyle w:val="Tabletext"/>
              <w:jc w:val="center"/>
            </w:pPr>
            <w:r w:rsidRPr="00AD22E3">
              <w:t>Vertical Whip</w:t>
            </w:r>
          </w:p>
        </w:tc>
        <w:tc>
          <w:tcPr>
            <w:tcW w:w="1771" w:type="dxa"/>
          </w:tcPr>
          <w:p w14:paraId="4B750AA5" w14:textId="2A967B2D" w:rsidR="0085403B" w:rsidRPr="00AD22E3" w:rsidRDefault="0085403B" w:rsidP="00A63DD6">
            <w:pPr>
              <w:pStyle w:val="Tabletext"/>
              <w:jc w:val="center"/>
            </w:pPr>
            <w:r w:rsidRPr="00AD22E3">
              <w:t>Telescopic rod</w:t>
            </w:r>
          </w:p>
        </w:tc>
        <w:tc>
          <w:tcPr>
            <w:tcW w:w="1028" w:type="dxa"/>
          </w:tcPr>
          <w:p w14:paraId="64262DD6" w14:textId="77777777" w:rsidR="0085403B" w:rsidRPr="00AD22E3" w:rsidRDefault="0085403B" w:rsidP="00A63DD6">
            <w:pPr>
              <w:pStyle w:val="Tabletext"/>
              <w:jc w:val="center"/>
            </w:pPr>
            <w:r w:rsidRPr="00AD22E3">
              <w:t>Vertical Whip</w:t>
            </w:r>
          </w:p>
        </w:tc>
        <w:tc>
          <w:tcPr>
            <w:tcW w:w="1072" w:type="dxa"/>
          </w:tcPr>
          <w:p w14:paraId="27B9590A" w14:textId="77777777" w:rsidR="0085403B" w:rsidRPr="00AD22E3" w:rsidRDefault="0085403B" w:rsidP="00A63DD6">
            <w:pPr>
              <w:pStyle w:val="Tabletext"/>
              <w:jc w:val="center"/>
            </w:pPr>
            <w:r w:rsidRPr="00AD22E3">
              <w:t>Dipole</w:t>
            </w:r>
          </w:p>
        </w:tc>
      </w:tr>
      <w:tr w:rsidR="0085403B" w:rsidRPr="00AD22E3" w14:paraId="080B65A8" w14:textId="77777777" w:rsidTr="004E1D9C">
        <w:trPr>
          <w:jc w:val="center"/>
        </w:trPr>
        <w:tc>
          <w:tcPr>
            <w:tcW w:w="1261" w:type="dxa"/>
          </w:tcPr>
          <w:p w14:paraId="7B2F5303" w14:textId="77777777" w:rsidR="0085403B" w:rsidRPr="00AD22E3" w:rsidRDefault="0085403B" w:rsidP="00A63DD6">
            <w:pPr>
              <w:pStyle w:val="Tabletext"/>
              <w:jc w:val="center"/>
            </w:pPr>
            <w:r w:rsidRPr="00AD22E3">
              <w:t>Antenna Gain (</w:t>
            </w:r>
            <w:proofErr w:type="spellStart"/>
            <w:r w:rsidRPr="00AD22E3">
              <w:t>dBi</w:t>
            </w:r>
            <w:proofErr w:type="spellEnd"/>
            <w:r w:rsidRPr="00AD22E3">
              <w:t>)</w:t>
            </w:r>
          </w:p>
        </w:tc>
        <w:tc>
          <w:tcPr>
            <w:tcW w:w="1072" w:type="dxa"/>
          </w:tcPr>
          <w:p w14:paraId="619081DD" w14:textId="77777777" w:rsidR="0085403B" w:rsidRPr="00AD22E3" w:rsidRDefault="0085403B" w:rsidP="00A63DD6">
            <w:pPr>
              <w:pStyle w:val="Tabletext"/>
              <w:jc w:val="center"/>
            </w:pPr>
            <w:r w:rsidRPr="00AD22E3">
              <w:t>0 to 3</w:t>
            </w:r>
          </w:p>
        </w:tc>
        <w:tc>
          <w:tcPr>
            <w:tcW w:w="1771" w:type="dxa"/>
          </w:tcPr>
          <w:p w14:paraId="7FD2EB26" w14:textId="77777777" w:rsidR="0085403B" w:rsidRPr="00AD22E3" w:rsidRDefault="0085403B" w:rsidP="00A63DD6">
            <w:pPr>
              <w:pStyle w:val="Tabletext"/>
              <w:jc w:val="center"/>
            </w:pPr>
            <w:r w:rsidRPr="00AD22E3">
              <w:t>6 to 12</w:t>
            </w:r>
          </w:p>
        </w:tc>
        <w:tc>
          <w:tcPr>
            <w:tcW w:w="1072" w:type="dxa"/>
          </w:tcPr>
          <w:p w14:paraId="59941846" w14:textId="77777777" w:rsidR="0085403B" w:rsidRPr="00AD22E3" w:rsidRDefault="0085403B" w:rsidP="00A63DD6">
            <w:pPr>
              <w:pStyle w:val="Tabletext"/>
              <w:jc w:val="center"/>
            </w:pPr>
            <w:r w:rsidRPr="00AD22E3">
              <w:t>0 to 2</w:t>
            </w:r>
          </w:p>
        </w:tc>
        <w:tc>
          <w:tcPr>
            <w:tcW w:w="861" w:type="dxa"/>
          </w:tcPr>
          <w:p w14:paraId="21741EDB" w14:textId="77777777" w:rsidR="0085403B" w:rsidRPr="00AD22E3" w:rsidRDefault="0085403B" w:rsidP="00A63DD6">
            <w:pPr>
              <w:pStyle w:val="Tabletext"/>
              <w:jc w:val="center"/>
            </w:pPr>
            <w:r w:rsidRPr="00AD22E3">
              <w:t>0 to 3</w:t>
            </w:r>
          </w:p>
        </w:tc>
        <w:tc>
          <w:tcPr>
            <w:tcW w:w="1771" w:type="dxa"/>
          </w:tcPr>
          <w:p w14:paraId="7ED080D6" w14:textId="6A003A4C" w:rsidR="0085403B" w:rsidRPr="00AD22E3" w:rsidRDefault="0085403B" w:rsidP="00A63DD6">
            <w:pPr>
              <w:pStyle w:val="Tabletext"/>
              <w:jc w:val="center"/>
            </w:pPr>
            <w:r w:rsidRPr="00AD22E3">
              <w:t>-15</w:t>
            </w:r>
          </w:p>
        </w:tc>
        <w:tc>
          <w:tcPr>
            <w:tcW w:w="1028" w:type="dxa"/>
          </w:tcPr>
          <w:p w14:paraId="1FEB844F" w14:textId="77777777" w:rsidR="0085403B" w:rsidRPr="00AD22E3" w:rsidRDefault="0085403B" w:rsidP="00A63DD6">
            <w:pPr>
              <w:pStyle w:val="Tabletext"/>
              <w:jc w:val="center"/>
            </w:pPr>
            <w:r w:rsidRPr="00AD22E3">
              <w:t>0</w:t>
            </w:r>
          </w:p>
        </w:tc>
        <w:tc>
          <w:tcPr>
            <w:tcW w:w="1072" w:type="dxa"/>
          </w:tcPr>
          <w:p w14:paraId="293F9A33" w14:textId="77777777" w:rsidR="0085403B" w:rsidRPr="00AD22E3" w:rsidRDefault="0085403B" w:rsidP="00A63DD6">
            <w:pPr>
              <w:pStyle w:val="Tabletext"/>
              <w:jc w:val="center"/>
            </w:pPr>
            <w:r w:rsidRPr="00AD22E3">
              <w:t>3 to 10</w:t>
            </w:r>
          </w:p>
        </w:tc>
      </w:tr>
      <w:tr w:rsidR="0085403B" w:rsidRPr="00AD22E3" w14:paraId="6AA142E3" w14:textId="77777777" w:rsidTr="004E1D9C">
        <w:trPr>
          <w:jc w:val="center"/>
        </w:trPr>
        <w:tc>
          <w:tcPr>
            <w:tcW w:w="1261" w:type="dxa"/>
          </w:tcPr>
          <w:p w14:paraId="38478A51" w14:textId="77777777" w:rsidR="0085403B" w:rsidRPr="00AD22E3" w:rsidRDefault="0085403B" w:rsidP="00A63DD6">
            <w:pPr>
              <w:pStyle w:val="Tabletext"/>
              <w:jc w:val="center"/>
            </w:pPr>
            <w:r w:rsidRPr="00AD22E3">
              <w:t>Polarization</w:t>
            </w:r>
          </w:p>
        </w:tc>
        <w:tc>
          <w:tcPr>
            <w:tcW w:w="1072" w:type="dxa"/>
          </w:tcPr>
          <w:p w14:paraId="2B920651" w14:textId="77777777" w:rsidR="0085403B" w:rsidRPr="00AD22E3" w:rsidRDefault="0085403B" w:rsidP="00A63DD6">
            <w:pPr>
              <w:pStyle w:val="Tabletext"/>
              <w:jc w:val="center"/>
            </w:pPr>
            <w:r w:rsidRPr="00AD22E3">
              <w:t>Horizontal</w:t>
            </w:r>
          </w:p>
        </w:tc>
        <w:tc>
          <w:tcPr>
            <w:tcW w:w="1771" w:type="dxa"/>
          </w:tcPr>
          <w:p w14:paraId="1C091071" w14:textId="77777777" w:rsidR="0085403B" w:rsidRPr="00AD22E3" w:rsidRDefault="0085403B" w:rsidP="00A63DD6">
            <w:pPr>
              <w:pStyle w:val="Tabletext"/>
              <w:jc w:val="center"/>
            </w:pPr>
            <w:r w:rsidRPr="00AD22E3">
              <w:t>Horizontal/Vertical</w:t>
            </w:r>
          </w:p>
        </w:tc>
        <w:tc>
          <w:tcPr>
            <w:tcW w:w="1072" w:type="dxa"/>
          </w:tcPr>
          <w:p w14:paraId="22C88FAD" w14:textId="77777777" w:rsidR="0085403B" w:rsidRPr="00AD22E3" w:rsidRDefault="0085403B" w:rsidP="00A63DD6">
            <w:pPr>
              <w:pStyle w:val="Tabletext"/>
              <w:jc w:val="center"/>
            </w:pPr>
            <w:r w:rsidRPr="00AD22E3">
              <w:t>Horizontal</w:t>
            </w:r>
          </w:p>
        </w:tc>
        <w:tc>
          <w:tcPr>
            <w:tcW w:w="861" w:type="dxa"/>
          </w:tcPr>
          <w:p w14:paraId="033CA469" w14:textId="77777777" w:rsidR="0085403B" w:rsidRPr="00AD22E3" w:rsidRDefault="0085403B" w:rsidP="00A63DD6">
            <w:pPr>
              <w:pStyle w:val="Tabletext"/>
              <w:jc w:val="center"/>
            </w:pPr>
            <w:r w:rsidRPr="00AD22E3">
              <w:t>Vertical</w:t>
            </w:r>
          </w:p>
        </w:tc>
        <w:tc>
          <w:tcPr>
            <w:tcW w:w="1771" w:type="dxa"/>
          </w:tcPr>
          <w:p w14:paraId="487C0B56" w14:textId="77777777" w:rsidR="0085403B" w:rsidRPr="00AD22E3" w:rsidRDefault="0085403B" w:rsidP="00A63DD6">
            <w:pPr>
              <w:pStyle w:val="Tabletext"/>
              <w:jc w:val="center"/>
            </w:pPr>
            <w:r w:rsidRPr="00AD22E3">
              <w:t>Horizontal/Vertical</w:t>
            </w:r>
          </w:p>
        </w:tc>
        <w:tc>
          <w:tcPr>
            <w:tcW w:w="1028" w:type="dxa"/>
          </w:tcPr>
          <w:p w14:paraId="59CBCF1D" w14:textId="77777777" w:rsidR="0085403B" w:rsidRPr="00AD22E3" w:rsidRDefault="0085403B" w:rsidP="00A63DD6">
            <w:pPr>
              <w:pStyle w:val="Tabletext"/>
              <w:jc w:val="center"/>
            </w:pPr>
            <w:r w:rsidRPr="00AD22E3">
              <w:t>Vertical</w:t>
            </w:r>
          </w:p>
        </w:tc>
        <w:tc>
          <w:tcPr>
            <w:tcW w:w="1072" w:type="dxa"/>
          </w:tcPr>
          <w:p w14:paraId="7AD57974" w14:textId="77777777" w:rsidR="0085403B" w:rsidRPr="00AD22E3" w:rsidRDefault="0085403B" w:rsidP="00A63DD6">
            <w:pPr>
              <w:pStyle w:val="Tabletext"/>
              <w:jc w:val="center"/>
            </w:pPr>
            <w:r w:rsidRPr="00AD22E3">
              <w:t>Vertical</w:t>
            </w:r>
          </w:p>
        </w:tc>
      </w:tr>
      <w:tr w:rsidR="0085403B" w:rsidRPr="00AD22E3" w14:paraId="27E8F29A" w14:textId="77777777" w:rsidTr="004E1D9C">
        <w:trPr>
          <w:jc w:val="center"/>
        </w:trPr>
        <w:tc>
          <w:tcPr>
            <w:tcW w:w="1261" w:type="dxa"/>
          </w:tcPr>
          <w:p w14:paraId="478FE019" w14:textId="3A1BBC5E" w:rsidR="0085403B" w:rsidRPr="00AD22E3" w:rsidRDefault="0085403B" w:rsidP="00A63DD6">
            <w:pPr>
              <w:pStyle w:val="Tabletext"/>
              <w:jc w:val="center"/>
            </w:pPr>
            <w:r w:rsidRPr="00AD22E3">
              <w:t>Receiver Sensitivity (dB</w:t>
            </w:r>
            <w:r w:rsidRPr="003E7CAD">
              <w:t>m</w:t>
            </w:r>
            <w:r w:rsidRPr="00AD22E3">
              <w:t xml:space="preserve"> unless otherwise noted)</w:t>
            </w:r>
          </w:p>
        </w:tc>
        <w:tc>
          <w:tcPr>
            <w:tcW w:w="1072" w:type="dxa"/>
          </w:tcPr>
          <w:p w14:paraId="7594EC8E" w14:textId="55163CA9" w:rsidR="0085403B" w:rsidRPr="00AD22E3" w:rsidRDefault="0085403B" w:rsidP="00A63DD6">
            <w:pPr>
              <w:pStyle w:val="Tabletext"/>
              <w:jc w:val="center"/>
            </w:pPr>
            <w:r w:rsidRPr="00AD22E3">
              <w:t xml:space="preserve">–113 to </w:t>
            </w:r>
            <w:r w:rsidRPr="00AD22E3">
              <w:br/>
              <w:t xml:space="preserve">–110 at </w:t>
            </w:r>
            <w:r w:rsidRPr="00AD22E3">
              <w:br/>
              <w:t>10 dB SINAD</w:t>
            </w:r>
          </w:p>
        </w:tc>
        <w:tc>
          <w:tcPr>
            <w:tcW w:w="1771" w:type="dxa"/>
          </w:tcPr>
          <w:p w14:paraId="6D43FCBE" w14:textId="77777777" w:rsidR="0085403B" w:rsidRPr="00AD22E3" w:rsidRDefault="0085403B" w:rsidP="00A63DD6">
            <w:pPr>
              <w:pStyle w:val="Tabletext"/>
              <w:jc w:val="center"/>
            </w:pPr>
            <w:r w:rsidRPr="00AD22E3">
              <w:t>–113 to –110</w:t>
            </w:r>
          </w:p>
        </w:tc>
        <w:tc>
          <w:tcPr>
            <w:tcW w:w="1072" w:type="dxa"/>
          </w:tcPr>
          <w:p w14:paraId="6443FA49" w14:textId="77777777" w:rsidR="0085403B" w:rsidRPr="00AD22E3" w:rsidRDefault="0085403B" w:rsidP="00A63DD6">
            <w:pPr>
              <w:pStyle w:val="Tabletext"/>
              <w:jc w:val="center"/>
            </w:pPr>
            <w:r w:rsidRPr="00AD22E3">
              <w:t>–125 to</w:t>
            </w:r>
            <w:r w:rsidRPr="00AD22E3">
              <w:br/>
              <w:t>–130</w:t>
            </w:r>
          </w:p>
        </w:tc>
        <w:tc>
          <w:tcPr>
            <w:tcW w:w="861" w:type="dxa"/>
          </w:tcPr>
          <w:p w14:paraId="1EE5A6B3" w14:textId="77777777" w:rsidR="0085403B" w:rsidRPr="00AD22E3" w:rsidRDefault="0085403B" w:rsidP="00A63DD6">
            <w:pPr>
              <w:pStyle w:val="Tabletext"/>
              <w:jc w:val="center"/>
            </w:pPr>
            <w:r w:rsidRPr="00AD22E3">
              <w:t>-110 to -110</w:t>
            </w:r>
          </w:p>
        </w:tc>
        <w:tc>
          <w:tcPr>
            <w:tcW w:w="1771" w:type="dxa"/>
          </w:tcPr>
          <w:p w14:paraId="6B38F53F" w14:textId="5122096B" w:rsidR="0085403B" w:rsidRPr="00AD22E3" w:rsidRDefault="0085403B" w:rsidP="00A63DD6">
            <w:pPr>
              <w:pStyle w:val="Tabletext"/>
              <w:jc w:val="center"/>
            </w:pPr>
            <w:r w:rsidRPr="00AD22E3">
              <w:rPr>
                <w:rFonts w:eastAsia="Calibri"/>
                <w:kern w:val="2"/>
                <w:szCs w:val="24"/>
                <w14:ligatures w14:val="standardContextual"/>
              </w:rPr>
              <w:t>40 dB (µV/m)</w:t>
            </w:r>
          </w:p>
        </w:tc>
        <w:tc>
          <w:tcPr>
            <w:tcW w:w="1028" w:type="dxa"/>
          </w:tcPr>
          <w:p w14:paraId="03255206" w14:textId="77777777" w:rsidR="0085403B" w:rsidRPr="00AD22E3" w:rsidRDefault="0085403B" w:rsidP="00A63DD6">
            <w:pPr>
              <w:pStyle w:val="Tabletext"/>
              <w:jc w:val="center"/>
            </w:pPr>
            <w:r w:rsidRPr="00AD22E3">
              <w:t>–110 to</w:t>
            </w:r>
            <w:r w:rsidRPr="00AD22E3">
              <w:br/>
              <w:t>–130</w:t>
            </w:r>
          </w:p>
        </w:tc>
        <w:tc>
          <w:tcPr>
            <w:tcW w:w="1072" w:type="dxa"/>
          </w:tcPr>
          <w:p w14:paraId="49C86574" w14:textId="77777777" w:rsidR="0085403B" w:rsidRPr="00AD22E3" w:rsidRDefault="0085403B" w:rsidP="00A63DD6">
            <w:pPr>
              <w:pStyle w:val="Tabletext"/>
              <w:jc w:val="center"/>
            </w:pPr>
            <w:r w:rsidRPr="00AD22E3">
              <w:t>–110 to</w:t>
            </w:r>
            <w:r w:rsidRPr="00AD22E3">
              <w:br/>
              <w:t>–125</w:t>
            </w:r>
          </w:p>
        </w:tc>
      </w:tr>
    </w:tbl>
    <w:p w14:paraId="1280ECDE" w14:textId="2F6B5510" w:rsidR="0085403B" w:rsidRPr="00AD22E3" w:rsidRDefault="0085403B" w:rsidP="002E027F">
      <w:pPr>
        <w:pStyle w:val="Heading1"/>
      </w:pPr>
      <w:r w:rsidRPr="00AD22E3">
        <w:t>6</w:t>
      </w:r>
      <w:r w:rsidRPr="00AD22E3">
        <w:tab/>
      </w:r>
      <w:del w:id="103" w:author="DON CIO" w:date="2026-02-19T22:42:00Z" w16du:dateUtc="2026-02-19T21:42:00Z">
        <w:r w:rsidRPr="00AD22E3" w:rsidDel="00305D49">
          <w:delText>[</w:delText>
        </w:r>
      </w:del>
      <w:r w:rsidRPr="00AD22E3">
        <w:t>Protection criteria</w:t>
      </w:r>
      <w:del w:id="104" w:author="DON CIO" w:date="2026-02-19T22:42:00Z" w16du:dateUtc="2026-02-19T21:42:00Z">
        <w:r w:rsidRPr="00AD22E3" w:rsidDel="00305D49">
          <w:delText>] and maximum interference levels</w:delText>
        </w:r>
      </w:del>
    </w:p>
    <w:p w14:paraId="770BC488" w14:textId="082C8AFE" w:rsidR="0085403B" w:rsidRPr="00AD22E3" w:rsidDel="00305D49" w:rsidRDefault="0085403B" w:rsidP="002E027F">
      <w:pPr>
        <w:rPr>
          <w:del w:id="105" w:author="DON CIO" w:date="2026-02-19T22:42:00Z" w16du:dateUtc="2026-02-19T21:42:00Z"/>
        </w:rPr>
      </w:pPr>
      <w:bookmarkStart w:id="106" w:name="_Hlk192776699"/>
      <w:del w:id="107" w:author="DON CIO" w:date="2026-02-19T22:42:00Z" w16du:dateUtc="2026-02-19T21:42:00Z">
        <w:r w:rsidRPr="00AD22E3" w:rsidDel="00305D49">
          <w:delText xml:space="preserve">This section addresses protection criteria for </w:delText>
        </w:r>
        <w:r w:rsidRPr="003E7CAD" w:rsidDel="00305D49">
          <w:delText>2.8 kHz occupied bandwidth channel</w:delText>
        </w:r>
        <w:r w:rsidRPr="00AD22E3" w:rsidDel="00305D49">
          <w:delText xml:space="preserve"> AM(OR)S and incumbent systems that could be operating in frequency bands that are adjacent to or in-band with WBHF AM(OR)S. Section 6.1 considers the protection criteria for </w:delText>
        </w:r>
        <w:r w:rsidRPr="003E7CAD" w:rsidDel="00305D49">
          <w:delText>2.8 kHz occupied bandwidth channel</w:delText>
        </w:r>
        <w:r w:rsidRPr="00AD22E3" w:rsidDel="00305D49">
          <w:delText xml:space="preserve"> AM(OR)S, Section 6.2 lists the protection criteria for incumbent adjacent band and in-band services and Section 6.3 addresses the derivation of environmental noise, and Section 6.4 presents the derivation of the and maximum interference levels based on the protection criteria and the environmental noise.</w:delText>
        </w:r>
      </w:del>
    </w:p>
    <w:bookmarkEnd w:id="106"/>
    <w:p w14:paraId="197F84FA" w14:textId="150D65AD" w:rsidR="0085403B" w:rsidRPr="00AD22E3" w:rsidRDefault="0085403B" w:rsidP="002E027F">
      <w:pPr>
        <w:pStyle w:val="Heading2"/>
        <w:rPr>
          <w:lang w:eastAsia="zh-CN"/>
        </w:rPr>
      </w:pPr>
      <w:r w:rsidRPr="00AD22E3">
        <w:rPr>
          <w:lang w:eastAsia="zh-CN"/>
        </w:rPr>
        <w:t>6.1</w:t>
      </w:r>
      <w:r w:rsidRPr="00AD22E3">
        <w:rPr>
          <w:lang w:eastAsia="zh-CN"/>
        </w:rPr>
        <w:tab/>
      </w:r>
      <w:del w:id="108" w:author="DON CIO" w:date="2026-02-19T22:42:00Z" w16du:dateUtc="2026-02-19T21:42:00Z">
        <w:r w:rsidRPr="003E7CAD" w:rsidDel="00305D49">
          <w:delText>2.8 kHz occupied bandwidth channel</w:delText>
        </w:r>
        <w:r w:rsidRPr="00AD22E3" w:rsidDel="00305D49">
          <w:rPr>
            <w:lang w:eastAsia="zh-CN"/>
          </w:rPr>
          <w:delText xml:space="preserve"> </w:delText>
        </w:r>
      </w:del>
      <w:r w:rsidRPr="00AD22E3">
        <w:rPr>
          <w:lang w:eastAsia="zh-CN"/>
        </w:rPr>
        <w:t>AM(OR)S</w:t>
      </w:r>
      <w:del w:id="109" w:author="DON CIO" w:date="2026-02-19T22:42:00Z" w16du:dateUtc="2026-02-19T21:42:00Z">
        <w:r w:rsidRPr="00AD22E3" w:rsidDel="00305D49">
          <w:rPr>
            <w:lang w:eastAsia="zh-CN"/>
          </w:rPr>
          <w:delText xml:space="preserve"> [protection criteria]</w:delText>
        </w:r>
      </w:del>
    </w:p>
    <w:p w14:paraId="1CAED8FF" w14:textId="391047DC" w:rsidR="00305D49" w:rsidRPr="00AD22E3" w:rsidRDefault="00305D49" w:rsidP="00305D49">
      <w:pPr>
        <w:rPr>
          <w:moveTo w:id="110" w:author="DON CIO" w:date="2026-02-19T22:43:00Z" w16du:dateUtc="2026-02-19T21:43:00Z"/>
        </w:rPr>
      </w:pPr>
      <w:moveToRangeStart w:id="111" w:author="DON CIO" w:date="2026-02-19T22:43:00Z" w:name="move222433396"/>
      <w:moveTo w:id="112" w:author="DON CIO" w:date="2026-02-19T22:43:00Z" w16du:dateUtc="2026-02-19T21:43:00Z">
        <w:r w:rsidRPr="00AD22E3">
          <w:t>An I/N value -6 dB</w:t>
        </w:r>
      </w:moveTo>
      <w:ins w:id="113" w:author="DON CIO" w:date="2026-02-19T22:43:00Z" w16du:dateUtc="2026-02-19T21:43:00Z">
        <w:r>
          <w:t xml:space="preserve"> for AM(OR)S</w:t>
        </w:r>
      </w:ins>
      <w:moveTo w:id="114" w:author="DON CIO" w:date="2026-02-19T22:43:00Z" w16du:dateUtc="2026-02-19T21:43:00Z">
        <w:r w:rsidRPr="00AD22E3">
          <w:t xml:space="preserve">, equivalent to the I/N </w:t>
        </w:r>
      </w:moveTo>
      <w:ins w:id="115" w:author="DON CIO" w:date="2026-02-19T22:43:00Z" w16du:dateUtc="2026-02-19T21:43:00Z">
        <w:r>
          <w:t xml:space="preserve">criteria </w:t>
        </w:r>
      </w:ins>
      <w:moveTo w:id="116" w:author="DON CIO" w:date="2026-02-19T22:43:00Z" w16du:dateUtc="2026-02-19T21:43:00Z">
        <w:r w:rsidRPr="00AD22E3">
          <w:t xml:space="preserve">for AM(R)S, will provide a level of protection that would assure that an interfering signal would be significantly weaker than the background noise level to avoid disrupting communication with aircraft. </w:t>
        </w:r>
      </w:moveTo>
    </w:p>
    <w:moveToRangeEnd w:id="111"/>
    <w:p w14:paraId="4C1D3021" w14:textId="7B0C6D56" w:rsidR="0085403B" w:rsidRPr="00AD22E3" w:rsidDel="00305D49" w:rsidRDefault="0085403B" w:rsidP="002E027F">
      <w:pPr>
        <w:rPr>
          <w:del w:id="117" w:author="DON CIO" w:date="2026-02-19T22:43:00Z" w16du:dateUtc="2026-02-19T21:43:00Z"/>
        </w:rPr>
      </w:pPr>
      <w:del w:id="118" w:author="DON CIO" w:date="2026-02-19T22:43:00Z" w16du:dateUtc="2026-02-19T21:43:00Z">
        <w:r w:rsidRPr="003E7CAD" w:rsidDel="00305D49">
          <w:delText>2.8 kHz occupied bandwidth channel</w:delText>
        </w:r>
        <w:r w:rsidRPr="00AD22E3" w:rsidDel="00305D49">
          <w:delText xml:space="preserve"> AM(OR)S off-route protection criteria is based upon specific regulations that have been put in place to protect radio receivers from interference that would impact communications between ground stations and aircraft that are flying off designated air routes. </w:delText>
        </w:r>
      </w:del>
    </w:p>
    <w:p w14:paraId="16CC3C81" w14:textId="663C429C" w:rsidR="0085403B" w:rsidRPr="00AD22E3" w:rsidRDefault="0085403B" w:rsidP="002E027F">
      <w:r w:rsidRPr="00AD22E3">
        <w:lastRenderedPageBreak/>
        <w:t xml:space="preserve">Protection for AM(OR)S is achieved through the implementation of dedicated frequency allocations, power limitations, frequency reuse techniques and strict coordination between different users within the AM(OR)S service frequency bands. Applying these concepts ensures that clear and reliable AM(OR)S communications, </w:t>
      </w:r>
      <w:del w:id="119" w:author="DON CIO" w:date="2026-02-19T22:43:00Z" w16du:dateUtc="2026-02-19T21:43:00Z">
        <w:r w:rsidRPr="00AD22E3" w:rsidDel="00305D49">
          <w:delText xml:space="preserve">especially in situations where [safety of life is critical], </w:delText>
        </w:r>
      </w:del>
      <w:r w:rsidRPr="00AD22E3">
        <w:t>will be assured.</w:t>
      </w:r>
    </w:p>
    <w:p w14:paraId="3439E486" w14:textId="05665954" w:rsidR="0085403B" w:rsidRPr="00AD22E3" w:rsidDel="00305D49" w:rsidRDefault="0085403B" w:rsidP="002E027F">
      <w:pPr>
        <w:pStyle w:val="EditorsNote"/>
        <w:rPr>
          <w:del w:id="120" w:author="DON CIO" w:date="2026-02-19T22:43:00Z" w16du:dateUtc="2026-02-19T21:43:00Z"/>
        </w:rPr>
      </w:pPr>
      <w:del w:id="121" w:author="DON CIO" w:date="2026-02-19T22:43:00Z" w16du:dateUtc="2026-02-19T21:43:00Z">
        <w:r w:rsidRPr="00AD22E3" w:rsidDel="00305D49">
          <w:delText xml:space="preserve">[Editor’s Note: Review AM(OR)S usage and edit accordingly. Further explanation is needed as to where the protection criteria value comes from. Review/confirm values from Appendix </w:delText>
        </w:r>
        <w:r w:rsidRPr="00AD22E3" w:rsidDel="00305D49">
          <w:rPr>
            <w:b/>
            <w:bCs/>
          </w:rPr>
          <w:delText>26</w:delText>
        </w:r>
        <w:r w:rsidRPr="00AD22E3" w:rsidDel="00305D49">
          <w:delText xml:space="preserve"> and Appendix </w:delText>
        </w:r>
        <w:r w:rsidRPr="00AD22E3" w:rsidDel="00305D49">
          <w:rPr>
            <w:b/>
            <w:bCs/>
          </w:rPr>
          <w:delText>27</w:delText>
        </w:r>
        <w:r w:rsidRPr="00AD22E3" w:rsidDel="00305D49">
          <w:delText>.]</w:delText>
        </w:r>
      </w:del>
    </w:p>
    <w:p w14:paraId="2C00C358" w14:textId="4C6A14DA" w:rsidR="0085403B" w:rsidRPr="00AD22E3" w:rsidDel="00305D49" w:rsidRDefault="0085403B" w:rsidP="002E027F">
      <w:pPr>
        <w:rPr>
          <w:moveFrom w:id="122" w:author="DON CIO" w:date="2026-02-19T22:43:00Z" w16du:dateUtc="2026-02-19T21:43:00Z"/>
        </w:rPr>
      </w:pPr>
      <w:moveFromRangeStart w:id="123" w:author="DON CIO" w:date="2026-02-19T22:43:00Z" w:name="move222433396"/>
      <w:moveFrom w:id="124" w:author="DON CIO" w:date="2026-02-19T22:43:00Z" w16du:dateUtc="2026-02-19T21:43:00Z">
        <w:r w:rsidRPr="00AD22E3" w:rsidDel="00305D49">
          <w:t xml:space="preserve">An I/N value -6 dB, equivalent to the I/N for AM(R)S, will provide a level of protection that would assure that an interfering signal would be significantly weaker than the background noise level to avoid disrupting communication with aircraft. </w:t>
        </w:r>
      </w:moveFrom>
    </w:p>
    <w:moveFromRangeEnd w:id="123"/>
    <w:p w14:paraId="3452D891" w14:textId="2CD99929" w:rsidR="0085403B" w:rsidRPr="00AD22E3" w:rsidRDefault="0085403B" w:rsidP="00CE10C2">
      <w:pPr>
        <w:pStyle w:val="Heading2"/>
        <w:rPr>
          <w:lang w:eastAsia="zh-CN"/>
        </w:rPr>
      </w:pPr>
      <w:r w:rsidRPr="00AD22E3">
        <w:rPr>
          <w:lang w:eastAsia="zh-CN"/>
        </w:rPr>
        <w:t>6.2</w:t>
      </w:r>
      <w:r w:rsidRPr="00AD22E3">
        <w:rPr>
          <w:lang w:eastAsia="zh-CN"/>
        </w:rPr>
        <w:tab/>
      </w:r>
      <w:del w:id="125" w:author="DON CIO" w:date="2026-02-19T22:44:00Z" w16du:dateUtc="2026-02-19T21:44:00Z">
        <w:r w:rsidRPr="00AD22E3" w:rsidDel="00305D49">
          <w:rPr>
            <w:lang w:eastAsia="zh-CN"/>
          </w:rPr>
          <w:delText xml:space="preserve">In-Band and Adjacent Band </w:delText>
        </w:r>
      </w:del>
      <w:r w:rsidRPr="00AD22E3">
        <w:rPr>
          <w:lang w:eastAsia="zh-CN"/>
        </w:rPr>
        <w:t xml:space="preserve">Incumbent Services </w:t>
      </w:r>
      <w:del w:id="126" w:author="DON CIO" w:date="2026-02-19T22:44:00Z" w16du:dateUtc="2026-02-19T21:44:00Z">
        <w:r w:rsidRPr="00AD22E3" w:rsidDel="00305D49">
          <w:rPr>
            <w:lang w:eastAsia="zh-CN"/>
          </w:rPr>
          <w:delText>[protection criteria]</w:delText>
        </w:r>
      </w:del>
    </w:p>
    <w:p w14:paraId="694B0518" w14:textId="404E5300" w:rsidR="0085403B" w:rsidRPr="00AD22E3" w:rsidRDefault="0085403B" w:rsidP="002E027F">
      <w:pPr>
        <w:rPr>
          <w:lang w:eastAsia="zh-CN"/>
        </w:rPr>
      </w:pPr>
      <w:r w:rsidRPr="00AD22E3">
        <w:rPr>
          <w:lang w:eastAsia="zh-CN"/>
        </w:rPr>
        <w:t xml:space="preserve">Table 9 lists the </w:t>
      </w:r>
      <w:r w:rsidRPr="00AD22E3">
        <w:rPr>
          <w:i/>
          <w:iCs/>
          <w:lang w:eastAsia="zh-CN"/>
        </w:rPr>
        <w:t>I/N</w:t>
      </w:r>
      <w:r w:rsidRPr="00AD22E3">
        <w:rPr>
          <w:lang w:eastAsia="zh-CN"/>
        </w:rPr>
        <w:t xml:space="preserve"> protection criteria for in-band and adjacent band services. These </w:t>
      </w:r>
      <w:r w:rsidRPr="00AD22E3">
        <w:rPr>
          <w:i/>
          <w:iCs/>
          <w:lang w:eastAsia="zh-CN"/>
        </w:rPr>
        <w:t>I/N</w:t>
      </w:r>
      <w:r w:rsidRPr="00AD22E3">
        <w:rPr>
          <w:lang w:eastAsia="zh-CN"/>
        </w:rPr>
        <w:t xml:space="preserve"> values were obtained from ITU-R reports and recommendations as provided by the responsible working parties of each incumbent service. </w:t>
      </w:r>
    </w:p>
    <w:p w14:paraId="7E0F626D" w14:textId="77777777" w:rsidR="0085403B" w:rsidRPr="00AD22E3" w:rsidRDefault="0085403B" w:rsidP="002E027F">
      <w:pPr>
        <w:pStyle w:val="TableNo"/>
      </w:pPr>
      <w:r w:rsidRPr="00AD22E3">
        <w:t>TABLE 9</w:t>
      </w:r>
    </w:p>
    <w:p w14:paraId="2F3FE157" w14:textId="77777777" w:rsidR="0085403B" w:rsidRPr="00AD22E3" w:rsidRDefault="0085403B" w:rsidP="002E027F">
      <w:pPr>
        <w:pStyle w:val="Tabletitle"/>
      </w:pPr>
      <w:r w:rsidRPr="00AD22E3">
        <w:t>Protection criteria for services that are in-band and adjacent band to</w:t>
      </w:r>
      <w:r w:rsidRPr="00AD22E3">
        <w:br/>
        <w:t>the allocated AM(OR)S frequency bands</w:t>
      </w:r>
    </w:p>
    <w:tbl>
      <w:tblPr>
        <w:tblStyle w:val="TableGrid2"/>
        <w:tblW w:w="5390" w:type="dxa"/>
        <w:jc w:val="center"/>
        <w:tblLook w:val="04A0" w:firstRow="1" w:lastRow="0" w:firstColumn="1" w:lastColumn="0" w:noHBand="0" w:noVBand="1"/>
      </w:tblPr>
      <w:tblGrid>
        <w:gridCol w:w="3320"/>
        <w:gridCol w:w="2070"/>
      </w:tblGrid>
      <w:tr w:rsidR="0085403B" w:rsidRPr="00AD22E3" w14:paraId="57C06F40" w14:textId="77777777" w:rsidTr="00A63DD6">
        <w:trPr>
          <w:trHeight w:val="330"/>
          <w:jc w:val="center"/>
        </w:trPr>
        <w:tc>
          <w:tcPr>
            <w:tcW w:w="3320" w:type="dxa"/>
          </w:tcPr>
          <w:p w14:paraId="40B49641" w14:textId="77777777" w:rsidR="0085403B" w:rsidRPr="00AD22E3" w:rsidRDefault="0085403B" w:rsidP="00A63DD6">
            <w:pPr>
              <w:pStyle w:val="Tablehead"/>
            </w:pPr>
            <w:r w:rsidRPr="00AD22E3">
              <w:t>Service</w:t>
            </w:r>
          </w:p>
        </w:tc>
        <w:tc>
          <w:tcPr>
            <w:tcW w:w="2070" w:type="dxa"/>
          </w:tcPr>
          <w:p w14:paraId="6AF518AC" w14:textId="77777777" w:rsidR="0085403B" w:rsidRPr="00AD22E3" w:rsidRDefault="0085403B" w:rsidP="00A63DD6">
            <w:pPr>
              <w:pStyle w:val="Tablehead"/>
            </w:pPr>
            <w:r w:rsidRPr="00AD22E3">
              <w:rPr>
                <w:i/>
                <w:iCs/>
              </w:rPr>
              <w:t>I/N</w:t>
            </w:r>
            <w:r w:rsidRPr="00AD22E3">
              <w:t xml:space="preserve"> (dB)</w:t>
            </w:r>
          </w:p>
        </w:tc>
      </w:tr>
      <w:tr w:rsidR="0085403B" w:rsidRPr="00AD22E3" w14:paraId="61D71528" w14:textId="77777777" w:rsidTr="00A63DD6">
        <w:trPr>
          <w:trHeight w:val="330"/>
          <w:jc w:val="center"/>
        </w:trPr>
        <w:tc>
          <w:tcPr>
            <w:tcW w:w="3320" w:type="dxa"/>
            <w:hideMark/>
          </w:tcPr>
          <w:p w14:paraId="0C78D254" w14:textId="77777777" w:rsidR="0085403B" w:rsidRPr="00AD22E3" w:rsidRDefault="0085403B" w:rsidP="00A63DD6">
            <w:pPr>
              <w:pStyle w:val="Tabletext"/>
            </w:pPr>
            <w:r w:rsidRPr="00AD22E3">
              <w:t>AM(R)S</w:t>
            </w:r>
          </w:p>
        </w:tc>
        <w:tc>
          <w:tcPr>
            <w:tcW w:w="2070" w:type="dxa"/>
          </w:tcPr>
          <w:p w14:paraId="12299F75" w14:textId="77777777" w:rsidR="0085403B" w:rsidRPr="00AD22E3" w:rsidRDefault="0085403B" w:rsidP="00A63DD6">
            <w:pPr>
              <w:pStyle w:val="Tabletext"/>
              <w:jc w:val="center"/>
            </w:pPr>
            <w:r w:rsidRPr="00AD22E3">
              <w:t>–6</w:t>
            </w:r>
          </w:p>
        </w:tc>
      </w:tr>
      <w:tr w:rsidR="0085403B" w:rsidRPr="00AD22E3" w:rsidDel="00305D49" w14:paraId="73B20A85" w14:textId="28182E74" w:rsidTr="00A63DD6">
        <w:trPr>
          <w:trHeight w:val="330"/>
          <w:jc w:val="center"/>
          <w:del w:id="127" w:author="DON CIO" w:date="2026-02-19T22:45:00Z"/>
        </w:trPr>
        <w:tc>
          <w:tcPr>
            <w:tcW w:w="3320" w:type="dxa"/>
          </w:tcPr>
          <w:p w14:paraId="13538E94" w14:textId="1F680720" w:rsidR="0085403B" w:rsidRPr="00AD22E3" w:rsidDel="00305D49" w:rsidRDefault="0085403B" w:rsidP="00A63DD6">
            <w:pPr>
              <w:pStyle w:val="Tabletext"/>
              <w:rPr>
                <w:del w:id="128" w:author="DON CIO" w:date="2026-02-19T22:45:00Z" w16du:dateUtc="2026-02-19T21:45:00Z"/>
              </w:rPr>
            </w:pPr>
            <w:del w:id="129" w:author="DON CIO" w:date="2026-02-19T22:45:00Z" w16du:dateUtc="2026-02-19T21:45:00Z">
              <w:r w:rsidRPr="00AD22E3" w:rsidDel="00305D49">
                <w:delText>AM(OR)S</w:delText>
              </w:r>
            </w:del>
          </w:p>
        </w:tc>
        <w:tc>
          <w:tcPr>
            <w:tcW w:w="2070" w:type="dxa"/>
          </w:tcPr>
          <w:p w14:paraId="07917E97" w14:textId="3B7F9231" w:rsidR="0085403B" w:rsidRPr="00AD22E3" w:rsidDel="00305D49" w:rsidRDefault="0085403B" w:rsidP="00A63DD6">
            <w:pPr>
              <w:pStyle w:val="Tabletext"/>
              <w:jc w:val="center"/>
              <w:rPr>
                <w:del w:id="130" w:author="DON CIO" w:date="2026-02-19T22:45:00Z" w16du:dateUtc="2026-02-19T21:45:00Z"/>
              </w:rPr>
            </w:pPr>
            <w:del w:id="131" w:author="DON CIO" w:date="2026-02-19T22:45:00Z" w16du:dateUtc="2026-02-19T21:45:00Z">
              <w:r w:rsidRPr="00AD22E3" w:rsidDel="00305D49">
                <w:delText>–6</w:delText>
              </w:r>
            </w:del>
          </w:p>
        </w:tc>
      </w:tr>
      <w:tr w:rsidR="0085403B" w:rsidRPr="00AD22E3" w14:paraId="3565EC59" w14:textId="77777777" w:rsidTr="00A63DD6">
        <w:trPr>
          <w:trHeight w:val="330"/>
          <w:jc w:val="center"/>
        </w:trPr>
        <w:tc>
          <w:tcPr>
            <w:tcW w:w="3320" w:type="dxa"/>
          </w:tcPr>
          <w:p w14:paraId="104A7BD7" w14:textId="77777777" w:rsidR="0085403B" w:rsidRPr="00AD22E3" w:rsidRDefault="0085403B" w:rsidP="00A63DD6">
            <w:pPr>
              <w:pStyle w:val="Tabletext"/>
            </w:pPr>
            <w:r w:rsidRPr="00AD22E3">
              <w:t>Fixed</w:t>
            </w:r>
          </w:p>
        </w:tc>
        <w:tc>
          <w:tcPr>
            <w:tcW w:w="2070" w:type="dxa"/>
          </w:tcPr>
          <w:p w14:paraId="147DB3C3" w14:textId="77777777" w:rsidR="0085403B" w:rsidRPr="00AD22E3" w:rsidRDefault="0085403B" w:rsidP="00A63DD6">
            <w:pPr>
              <w:pStyle w:val="Tabletext"/>
              <w:jc w:val="center"/>
            </w:pPr>
            <w:r w:rsidRPr="00AD22E3">
              <w:t>–6</w:t>
            </w:r>
          </w:p>
        </w:tc>
      </w:tr>
      <w:tr w:rsidR="0085403B" w:rsidRPr="00AD22E3" w14:paraId="2C4C2154" w14:textId="77777777" w:rsidTr="00A63DD6">
        <w:trPr>
          <w:trHeight w:val="330"/>
          <w:jc w:val="center"/>
        </w:trPr>
        <w:tc>
          <w:tcPr>
            <w:tcW w:w="3320" w:type="dxa"/>
            <w:hideMark/>
          </w:tcPr>
          <w:p w14:paraId="2228E821" w14:textId="77777777" w:rsidR="0085403B" w:rsidRPr="00AD22E3" w:rsidRDefault="0085403B" w:rsidP="00A63DD6">
            <w:pPr>
              <w:pStyle w:val="Tabletext"/>
            </w:pPr>
            <w:r w:rsidRPr="00AD22E3">
              <w:t>Land Mobile</w:t>
            </w:r>
          </w:p>
        </w:tc>
        <w:tc>
          <w:tcPr>
            <w:tcW w:w="2070" w:type="dxa"/>
            <w:hideMark/>
          </w:tcPr>
          <w:p w14:paraId="165DECA5" w14:textId="77777777" w:rsidR="0085403B" w:rsidRPr="00AD22E3" w:rsidRDefault="0085403B" w:rsidP="00A63DD6">
            <w:pPr>
              <w:pStyle w:val="Tabletext"/>
              <w:jc w:val="center"/>
            </w:pPr>
            <w:r w:rsidRPr="00AD22E3">
              <w:t>–10</w:t>
            </w:r>
          </w:p>
        </w:tc>
      </w:tr>
      <w:tr w:rsidR="0085403B" w:rsidRPr="00AD22E3" w14:paraId="7704CCDD" w14:textId="77777777" w:rsidTr="00A63DD6">
        <w:trPr>
          <w:trHeight w:val="330"/>
          <w:jc w:val="center"/>
        </w:trPr>
        <w:tc>
          <w:tcPr>
            <w:tcW w:w="3320" w:type="dxa"/>
            <w:hideMark/>
          </w:tcPr>
          <w:p w14:paraId="7FA74D82" w14:textId="77777777" w:rsidR="0085403B" w:rsidRPr="00AD22E3" w:rsidRDefault="0085403B" w:rsidP="00A63DD6">
            <w:pPr>
              <w:pStyle w:val="Tabletext"/>
            </w:pPr>
            <w:r w:rsidRPr="00AD22E3">
              <w:t>Broadcasting</w:t>
            </w:r>
          </w:p>
        </w:tc>
        <w:tc>
          <w:tcPr>
            <w:tcW w:w="2070" w:type="dxa"/>
            <w:hideMark/>
          </w:tcPr>
          <w:p w14:paraId="505564B1" w14:textId="17D2EAE3" w:rsidR="0085403B" w:rsidRPr="00AD22E3" w:rsidRDefault="0085403B" w:rsidP="00A63DD6">
            <w:pPr>
              <w:pStyle w:val="Tabletext"/>
              <w:jc w:val="center"/>
            </w:pPr>
            <w:r w:rsidRPr="00AD22E3">
              <w:t>–10</w:t>
            </w:r>
          </w:p>
        </w:tc>
      </w:tr>
      <w:tr w:rsidR="0085403B" w:rsidRPr="00AD22E3" w14:paraId="400C4337" w14:textId="77777777" w:rsidTr="00A63DD6">
        <w:trPr>
          <w:trHeight w:val="330"/>
          <w:jc w:val="center"/>
        </w:trPr>
        <w:tc>
          <w:tcPr>
            <w:tcW w:w="3320" w:type="dxa"/>
          </w:tcPr>
          <w:p w14:paraId="0E343013" w14:textId="77777777" w:rsidR="0085403B" w:rsidRPr="00AD22E3" w:rsidRDefault="0085403B" w:rsidP="00A63DD6">
            <w:pPr>
              <w:pStyle w:val="Tabletext"/>
            </w:pPr>
            <w:r w:rsidRPr="00AD22E3">
              <w:t>Maritime mobile</w:t>
            </w:r>
          </w:p>
        </w:tc>
        <w:tc>
          <w:tcPr>
            <w:tcW w:w="2070" w:type="dxa"/>
          </w:tcPr>
          <w:p w14:paraId="03251110" w14:textId="77777777" w:rsidR="0085403B" w:rsidRPr="00AD22E3" w:rsidRDefault="0085403B" w:rsidP="00A63DD6">
            <w:pPr>
              <w:pStyle w:val="Tabletext"/>
              <w:jc w:val="center"/>
            </w:pPr>
            <w:r w:rsidRPr="00AD22E3">
              <w:t>–10</w:t>
            </w:r>
          </w:p>
        </w:tc>
      </w:tr>
      <w:tr w:rsidR="0085403B" w:rsidRPr="00AD22E3" w14:paraId="108C0B08" w14:textId="77777777" w:rsidTr="00A63DD6">
        <w:trPr>
          <w:trHeight w:val="330"/>
          <w:jc w:val="center"/>
        </w:trPr>
        <w:tc>
          <w:tcPr>
            <w:tcW w:w="3320" w:type="dxa"/>
            <w:hideMark/>
          </w:tcPr>
          <w:p w14:paraId="317B7BDC" w14:textId="77777777" w:rsidR="0085403B" w:rsidRPr="00AD22E3" w:rsidRDefault="0085403B" w:rsidP="00A63DD6">
            <w:pPr>
              <w:pStyle w:val="Tabletext"/>
            </w:pPr>
            <w:r w:rsidRPr="00AD22E3">
              <w:t>Standard frequency and time</w:t>
            </w:r>
          </w:p>
        </w:tc>
        <w:tc>
          <w:tcPr>
            <w:tcW w:w="2070" w:type="dxa"/>
            <w:hideMark/>
          </w:tcPr>
          <w:p w14:paraId="694B8076" w14:textId="77777777" w:rsidR="0085403B" w:rsidRPr="00AD22E3" w:rsidRDefault="0085403B" w:rsidP="00A63DD6">
            <w:pPr>
              <w:pStyle w:val="Tabletext"/>
              <w:jc w:val="center"/>
            </w:pPr>
            <w:r w:rsidRPr="00AD22E3">
              <w:t>–20</w:t>
            </w:r>
          </w:p>
        </w:tc>
      </w:tr>
    </w:tbl>
    <w:p w14:paraId="678FF56A" w14:textId="0B6835F6" w:rsidR="0085403B" w:rsidRPr="00AD22E3" w:rsidDel="00305D49" w:rsidRDefault="0085403B" w:rsidP="002E027F">
      <w:pPr>
        <w:pStyle w:val="EditorsNote"/>
        <w:rPr>
          <w:del w:id="132" w:author="DON CIO" w:date="2026-02-19T22:45:00Z" w16du:dateUtc="2026-02-19T21:45:00Z"/>
        </w:rPr>
      </w:pPr>
      <w:del w:id="133" w:author="DON CIO" w:date="2026-02-19T22:45:00Z" w16du:dateUtc="2026-02-19T21:45:00Z">
        <w:r w:rsidRPr="00AD22E3" w:rsidDel="00305D49">
          <w:delText>[Editor’s Note: All values for each service should also be confirmed and updated if necessary. ]</w:delText>
        </w:r>
      </w:del>
    </w:p>
    <w:p w14:paraId="18C6D69A" w14:textId="2E32A9FE" w:rsidR="0085403B" w:rsidRPr="00AD22E3" w:rsidRDefault="0085403B" w:rsidP="002E027F">
      <w:pPr>
        <w:pStyle w:val="Heading2"/>
        <w:rPr>
          <w:lang w:eastAsia="zh-CN"/>
        </w:rPr>
      </w:pPr>
      <w:r w:rsidRPr="00AD22E3">
        <w:rPr>
          <w:lang w:eastAsia="zh-CN"/>
        </w:rPr>
        <w:t>6.3</w:t>
      </w:r>
      <w:r w:rsidRPr="00AD22E3">
        <w:rPr>
          <w:lang w:eastAsia="zh-CN"/>
        </w:rPr>
        <w:tab/>
        <w:t xml:space="preserve">Derivation of </w:t>
      </w:r>
      <w:ins w:id="134" w:author="DON CIO" w:date="2026-02-19T22:54:00Z" w16du:dateUtc="2026-02-19T21:54:00Z">
        <w:r w:rsidR="00801BA3">
          <w:rPr>
            <w:lang w:eastAsia="zh-CN"/>
          </w:rPr>
          <w:t>Incumbent Services Maximum Interference Levels</w:t>
        </w:r>
      </w:ins>
      <w:del w:id="135" w:author="DON CIO" w:date="2026-02-19T22:54:00Z" w16du:dateUtc="2026-02-19T21:54:00Z">
        <w:r w:rsidRPr="00AD22E3" w:rsidDel="00801BA3">
          <w:rPr>
            <w:lang w:eastAsia="zh-CN"/>
          </w:rPr>
          <w:delText>external noise levels</w:delText>
        </w:r>
      </w:del>
    </w:p>
    <w:p w14:paraId="1F23856C" w14:textId="77777777" w:rsidR="0085403B" w:rsidRPr="00AD22E3" w:rsidRDefault="0085403B" w:rsidP="002E027F">
      <w:r w:rsidRPr="00AD22E3">
        <w:t xml:space="preserve">The external noise is a combination of three components: man-made noise, galactic noise, and atmospheric noise. </w:t>
      </w:r>
    </w:p>
    <w:p w14:paraId="30C251E8" w14:textId="77777777" w:rsidR="0085403B" w:rsidRPr="00AD22E3" w:rsidRDefault="0085403B" w:rsidP="002E027F">
      <w:r w:rsidRPr="00AD22E3">
        <w:t xml:space="preserve">Man-made noise depends on the frequency and the environment. Section 5 in Recommendation ITU-R P.372-17 shows how to derive median values of man-made noise energy, </w:t>
      </w:r>
      <m:oMath>
        <m:sSub>
          <m:sSubPr>
            <m:ctrlPr>
              <w:rPr>
                <w:rFonts w:ascii="Cambria Math" w:hAnsi="Cambria Math"/>
                <w:i/>
              </w:rPr>
            </m:ctrlPr>
          </m:sSubPr>
          <m:e>
            <m:r>
              <w:rPr>
                <w:rFonts w:ascii="Cambria Math" w:hAnsi="Cambria Math"/>
              </w:rPr>
              <m:t>N</m:t>
            </m:r>
          </m:e>
          <m:sub>
            <m:r>
              <w:rPr>
                <w:rFonts w:ascii="Cambria Math" w:hAnsi="Cambria Math"/>
              </w:rPr>
              <m:t>man</m:t>
            </m:r>
          </m:sub>
        </m:sSub>
      </m:oMath>
      <w:r w:rsidRPr="00AD22E3">
        <w:t>, for several environments:</w:t>
      </w:r>
    </w:p>
    <w:p w14:paraId="29CD0AAC" w14:textId="77777777" w:rsidR="0085403B" w:rsidRPr="00AD22E3" w:rsidRDefault="0085403B" w:rsidP="002E027F">
      <w:pPr>
        <w:pStyle w:val="Equation"/>
      </w:pPr>
      <w:r w:rsidRPr="00AD22E3">
        <w:tab/>
      </w:r>
      <w:r w:rsidRPr="00AD22E3">
        <w:tab/>
      </w:r>
      <m:oMath>
        <m:sSub>
          <m:sSubPr>
            <m:ctrlPr>
              <w:rPr>
                <w:rFonts w:ascii="Cambria Math" w:hAnsi="Cambria Math"/>
              </w:rPr>
            </m:ctrlPr>
          </m:sSubPr>
          <m:e>
            <m:r>
              <w:rPr>
                <w:rFonts w:ascii="Cambria Math" w:hAnsi="Cambria Math"/>
              </w:rPr>
              <m:t>N</m:t>
            </m:r>
          </m:e>
          <m:sub>
            <m:r>
              <w:rPr>
                <w:rFonts w:ascii="Cambria Math" w:hAnsi="Cambria Math"/>
              </w:rPr>
              <m:t>man</m:t>
            </m:r>
          </m:sub>
        </m:sSub>
        <m:r>
          <m:rPr>
            <m:sty m:val="p"/>
          </m:rPr>
          <w:rPr>
            <w:rFonts w:ascii="Cambria Math" w:hAnsi="Cambria Math"/>
          </w:rPr>
          <m:t>=</m:t>
        </m:r>
        <m:r>
          <w:rPr>
            <w:rFonts w:ascii="Cambria Math" w:hAnsi="Cambria Math"/>
          </w:rPr>
          <m:t>c</m:t>
        </m:r>
        <m:r>
          <m:rPr>
            <m:sty m:val="p"/>
          </m:rPr>
          <w:rPr>
            <w:rFonts w:ascii="Cambria Math" w:hAnsi="Cambria Math"/>
          </w:rPr>
          <m:t>-</m:t>
        </m:r>
        <m:r>
          <w:rPr>
            <w:rFonts w:ascii="Cambria Math" w:hAnsi="Cambria Math"/>
          </w:rPr>
          <m:t>d</m:t>
        </m:r>
        <m:r>
          <m:rPr>
            <m:sty m:val="p"/>
          </m:rPr>
          <w:rPr>
            <w:rFonts w:ascii="Cambria Math" w:hAnsi="Cambria Math"/>
          </w:rPr>
          <m:t>(</m:t>
        </m:r>
        <m:sSub>
          <m:sSubPr>
            <m:ctrlPr>
              <w:rPr>
                <w:rFonts w:ascii="Cambria Math" w:hAnsi="Cambria Math"/>
              </w:rPr>
            </m:ctrlPr>
          </m:sSubPr>
          <m:e>
            <m:r>
              <w:rPr>
                <w:rFonts w:ascii="Cambria Math" w:hAnsi="Cambria Math"/>
              </w:rPr>
              <m:t>log</m:t>
            </m:r>
          </m:e>
          <m:sub>
            <m:r>
              <m:rPr>
                <m:sty m:val="p"/>
              </m:rPr>
              <w:rPr>
                <w:rFonts w:ascii="Cambria Math" w:hAnsi="Cambria Math"/>
              </w:rPr>
              <m:t>10</m:t>
            </m:r>
          </m:sub>
        </m:sSub>
        <m:d>
          <m:dPr>
            <m:ctrlPr>
              <w:rPr>
                <w:rFonts w:ascii="Cambria Math" w:hAnsi="Cambria Math"/>
              </w:rPr>
            </m:ctrlPr>
          </m:dPr>
          <m:e>
            <m:r>
              <w:rPr>
                <w:rFonts w:ascii="Cambria Math" w:hAnsi="Cambria Math"/>
              </w:rPr>
              <m:t>f</m:t>
            </m:r>
          </m:e>
        </m:d>
        <m:r>
          <m:rPr>
            <m:sty m:val="p"/>
          </m:rPr>
          <w:rPr>
            <w:rFonts w:ascii="Cambria Math" w:hAnsi="Cambria Math"/>
          </w:rPr>
          <m:t>)-204 (</m:t>
        </m:r>
        <m:f>
          <m:fPr>
            <m:ctrlPr>
              <w:rPr>
                <w:rFonts w:ascii="Cambria Math" w:hAnsi="Cambria Math"/>
              </w:rPr>
            </m:ctrlPr>
          </m:fPr>
          <m:num>
            <m:r>
              <w:rPr>
                <w:rFonts w:ascii="Cambria Math" w:hAnsi="Cambria Math"/>
              </w:rPr>
              <m:t>dBW</m:t>
            </m:r>
          </m:num>
          <m:den>
            <m:r>
              <w:rPr>
                <w:rFonts w:ascii="Cambria Math" w:hAnsi="Cambria Math"/>
              </w:rPr>
              <m:t>Hz</m:t>
            </m:r>
          </m:den>
        </m:f>
        <m:r>
          <m:rPr>
            <m:sty m:val="p"/>
          </m:rPr>
          <w:rPr>
            <w:rFonts w:ascii="Cambria Math" w:hAnsi="Cambria Math"/>
          </w:rPr>
          <m:t>)</m:t>
        </m:r>
      </m:oMath>
    </w:p>
    <w:p w14:paraId="3A1F36B6" w14:textId="77777777" w:rsidR="0085403B" w:rsidRPr="00AD22E3" w:rsidRDefault="0085403B" w:rsidP="002E027F">
      <w:r w:rsidRPr="00AD22E3">
        <w:t>where</w:t>
      </w:r>
      <w:r w:rsidRPr="00AD22E3">
        <w:rPr>
          <w:i/>
        </w:rPr>
        <w:t xml:space="preserve"> </w:t>
      </w:r>
      <m:oMath>
        <m:r>
          <w:rPr>
            <w:rFonts w:ascii="Cambria Math" w:hAnsi="Cambria Math"/>
          </w:rPr>
          <m:t>f</m:t>
        </m:r>
      </m:oMath>
      <w:r w:rsidRPr="00AD22E3">
        <w:rPr>
          <w:i/>
        </w:rPr>
        <w:t xml:space="preserve"> </w:t>
      </w:r>
      <w:r w:rsidRPr="00AD22E3">
        <w:t>is</w:t>
      </w:r>
      <w:r w:rsidRPr="00AD22E3">
        <w:rPr>
          <w:i/>
        </w:rPr>
        <w:t xml:space="preserve"> </w:t>
      </w:r>
      <w:r w:rsidRPr="00AD22E3">
        <w:t xml:space="preserve">the operational frequency expressed in MHz and </w:t>
      </w:r>
      <w:r w:rsidRPr="00AD22E3">
        <w:rPr>
          <w:i/>
        </w:rPr>
        <w:t>c</w:t>
      </w:r>
      <w:r w:rsidRPr="00AD22E3">
        <w:t xml:space="preserve"> and </w:t>
      </w:r>
      <w:r w:rsidRPr="00AD22E3">
        <w:rPr>
          <w:i/>
        </w:rPr>
        <w:t xml:space="preserve">d </w:t>
      </w:r>
      <w:r w:rsidRPr="00AD22E3">
        <w:t>are environmental constants as defined in Table 10 from Recommendation ITU-R P.372-17, section 6.1.1.</w:t>
      </w:r>
    </w:p>
    <w:p w14:paraId="5A82AFDE" w14:textId="77777777" w:rsidR="0085403B" w:rsidRPr="00AD22E3" w:rsidRDefault="0085403B" w:rsidP="002E027F">
      <w:pPr>
        <w:pStyle w:val="TableNo"/>
        <w:rPr>
          <w:b/>
        </w:rPr>
      </w:pPr>
      <w:r w:rsidRPr="00AD22E3">
        <w:lastRenderedPageBreak/>
        <w:t>TABLE 10</w:t>
      </w:r>
    </w:p>
    <w:p w14:paraId="62A1C9FD" w14:textId="77777777" w:rsidR="0085403B" w:rsidRPr="00AD22E3" w:rsidRDefault="0085403B" w:rsidP="002E027F">
      <w:pPr>
        <w:pStyle w:val="Tabletitle"/>
      </w:pPr>
      <w:r w:rsidRPr="00AD22E3">
        <w:t xml:space="preserve">Values of the constants </w:t>
      </w:r>
      <w:r w:rsidRPr="00AD22E3">
        <w:rPr>
          <w:i/>
        </w:rPr>
        <w:t>c</w:t>
      </w:r>
      <w:r w:rsidRPr="00AD22E3">
        <w:t xml:space="preserve"> and </w:t>
      </w:r>
      <w:r w:rsidRPr="00AD22E3">
        <w:rPr>
          <w:i/>
        </w:rPr>
        <w:t>d</w:t>
      </w:r>
    </w:p>
    <w:tbl>
      <w:tblPr>
        <w:tblStyle w:val="TableGrid2"/>
        <w:tblW w:w="0" w:type="auto"/>
        <w:jc w:val="center"/>
        <w:tblLayout w:type="fixed"/>
        <w:tblLook w:val="0000" w:firstRow="0" w:lastRow="0" w:firstColumn="0" w:lastColumn="0" w:noHBand="0" w:noVBand="0"/>
      </w:tblPr>
      <w:tblGrid>
        <w:gridCol w:w="3402"/>
        <w:gridCol w:w="1701"/>
        <w:gridCol w:w="1701"/>
      </w:tblGrid>
      <w:tr w:rsidR="0085403B" w:rsidRPr="00AD22E3" w14:paraId="52529A69" w14:textId="77777777" w:rsidTr="00A63DD6">
        <w:trPr>
          <w:jc w:val="center"/>
        </w:trPr>
        <w:tc>
          <w:tcPr>
            <w:tcW w:w="3402" w:type="dxa"/>
          </w:tcPr>
          <w:p w14:paraId="73CECFCA" w14:textId="77777777" w:rsidR="0085403B" w:rsidRPr="00AD22E3" w:rsidRDefault="0085403B" w:rsidP="00A63DD6">
            <w:pPr>
              <w:pStyle w:val="Tablehead"/>
            </w:pPr>
            <w:r w:rsidRPr="00AD22E3">
              <w:t>Environmental category</w:t>
            </w:r>
          </w:p>
        </w:tc>
        <w:tc>
          <w:tcPr>
            <w:tcW w:w="1701" w:type="dxa"/>
          </w:tcPr>
          <w:p w14:paraId="60067343" w14:textId="77777777" w:rsidR="0085403B" w:rsidRPr="00AD22E3" w:rsidRDefault="0085403B" w:rsidP="00A63DD6">
            <w:pPr>
              <w:pStyle w:val="Tablehead"/>
            </w:pPr>
            <w:r w:rsidRPr="00AD22E3">
              <w:rPr>
                <w:i/>
              </w:rPr>
              <w:t>c</w:t>
            </w:r>
          </w:p>
        </w:tc>
        <w:tc>
          <w:tcPr>
            <w:tcW w:w="1701" w:type="dxa"/>
          </w:tcPr>
          <w:p w14:paraId="7280CD58" w14:textId="77777777" w:rsidR="0085403B" w:rsidRPr="00AD22E3" w:rsidRDefault="0085403B" w:rsidP="00A63DD6">
            <w:pPr>
              <w:pStyle w:val="Tablehead"/>
            </w:pPr>
            <w:r w:rsidRPr="00AD22E3">
              <w:rPr>
                <w:i/>
              </w:rPr>
              <w:t>d</w:t>
            </w:r>
          </w:p>
        </w:tc>
      </w:tr>
      <w:tr w:rsidR="0085403B" w:rsidRPr="00AD22E3" w14:paraId="60340455" w14:textId="77777777" w:rsidTr="00A63DD6">
        <w:trPr>
          <w:jc w:val="center"/>
        </w:trPr>
        <w:tc>
          <w:tcPr>
            <w:tcW w:w="3402" w:type="dxa"/>
          </w:tcPr>
          <w:p w14:paraId="45FA8849" w14:textId="77777777" w:rsidR="0085403B" w:rsidRPr="00AD22E3" w:rsidRDefault="0085403B" w:rsidP="00A63DD6">
            <w:pPr>
              <w:pStyle w:val="Tabletext"/>
            </w:pPr>
            <w:r w:rsidRPr="00AD22E3">
              <w:t>City (curve A)</w:t>
            </w:r>
          </w:p>
        </w:tc>
        <w:tc>
          <w:tcPr>
            <w:tcW w:w="1701" w:type="dxa"/>
          </w:tcPr>
          <w:p w14:paraId="374B1FB4" w14:textId="77777777" w:rsidR="0085403B" w:rsidRPr="00AD22E3" w:rsidRDefault="0085403B" w:rsidP="00A63DD6">
            <w:pPr>
              <w:pStyle w:val="Tabletext"/>
              <w:jc w:val="center"/>
            </w:pPr>
            <w:r w:rsidRPr="00AD22E3">
              <w:t>76.8</w:t>
            </w:r>
          </w:p>
        </w:tc>
        <w:tc>
          <w:tcPr>
            <w:tcW w:w="1701" w:type="dxa"/>
          </w:tcPr>
          <w:p w14:paraId="580C054B" w14:textId="77777777" w:rsidR="0085403B" w:rsidRPr="00AD22E3" w:rsidRDefault="0085403B" w:rsidP="00A63DD6">
            <w:pPr>
              <w:pStyle w:val="Tabletext"/>
              <w:jc w:val="center"/>
            </w:pPr>
            <w:r w:rsidRPr="00AD22E3">
              <w:t>27.7</w:t>
            </w:r>
          </w:p>
        </w:tc>
      </w:tr>
      <w:tr w:rsidR="0085403B" w:rsidRPr="00AD22E3" w14:paraId="6DB2CCC5" w14:textId="77777777" w:rsidTr="00A63DD6">
        <w:trPr>
          <w:jc w:val="center"/>
        </w:trPr>
        <w:tc>
          <w:tcPr>
            <w:tcW w:w="3402" w:type="dxa"/>
          </w:tcPr>
          <w:p w14:paraId="469714E8" w14:textId="77777777" w:rsidR="0085403B" w:rsidRPr="00AD22E3" w:rsidRDefault="0085403B" w:rsidP="00A63DD6">
            <w:pPr>
              <w:pStyle w:val="Tabletext"/>
            </w:pPr>
            <w:r w:rsidRPr="00AD22E3">
              <w:t>Residential (curve B)</w:t>
            </w:r>
          </w:p>
        </w:tc>
        <w:tc>
          <w:tcPr>
            <w:tcW w:w="1701" w:type="dxa"/>
          </w:tcPr>
          <w:p w14:paraId="2D09F4EE" w14:textId="77777777" w:rsidR="0085403B" w:rsidRPr="00AD22E3" w:rsidRDefault="0085403B" w:rsidP="00A63DD6">
            <w:pPr>
              <w:pStyle w:val="Tabletext"/>
              <w:jc w:val="center"/>
            </w:pPr>
            <w:r w:rsidRPr="00AD22E3">
              <w:t>72.5</w:t>
            </w:r>
          </w:p>
        </w:tc>
        <w:tc>
          <w:tcPr>
            <w:tcW w:w="1701" w:type="dxa"/>
          </w:tcPr>
          <w:p w14:paraId="72061078" w14:textId="77777777" w:rsidR="0085403B" w:rsidRPr="00AD22E3" w:rsidRDefault="0085403B" w:rsidP="00A63DD6">
            <w:pPr>
              <w:pStyle w:val="Tabletext"/>
              <w:jc w:val="center"/>
            </w:pPr>
            <w:r w:rsidRPr="00AD22E3">
              <w:t>27.7</w:t>
            </w:r>
          </w:p>
        </w:tc>
      </w:tr>
      <w:tr w:rsidR="0085403B" w:rsidRPr="00AD22E3" w14:paraId="633FFDCD" w14:textId="77777777" w:rsidTr="00A63DD6">
        <w:trPr>
          <w:jc w:val="center"/>
        </w:trPr>
        <w:tc>
          <w:tcPr>
            <w:tcW w:w="3402" w:type="dxa"/>
          </w:tcPr>
          <w:p w14:paraId="7F668119" w14:textId="77777777" w:rsidR="0085403B" w:rsidRPr="00AD22E3" w:rsidRDefault="0085403B" w:rsidP="00A63DD6">
            <w:pPr>
              <w:pStyle w:val="Tabletext"/>
            </w:pPr>
            <w:r w:rsidRPr="00AD22E3">
              <w:t>Rural (curve C)</w:t>
            </w:r>
          </w:p>
        </w:tc>
        <w:tc>
          <w:tcPr>
            <w:tcW w:w="1701" w:type="dxa"/>
          </w:tcPr>
          <w:p w14:paraId="1A738CB4" w14:textId="77777777" w:rsidR="0085403B" w:rsidRPr="00AD22E3" w:rsidRDefault="0085403B" w:rsidP="00A63DD6">
            <w:pPr>
              <w:pStyle w:val="Tabletext"/>
              <w:jc w:val="center"/>
            </w:pPr>
            <w:r w:rsidRPr="00AD22E3">
              <w:t>67.2</w:t>
            </w:r>
          </w:p>
        </w:tc>
        <w:tc>
          <w:tcPr>
            <w:tcW w:w="1701" w:type="dxa"/>
          </w:tcPr>
          <w:p w14:paraId="5DE9892A" w14:textId="77777777" w:rsidR="0085403B" w:rsidRPr="00AD22E3" w:rsidRDefault="0085403B" w:rsidP="00A63DD6">
            <w:pPr>
              <w:pStyle w:val="Tabletext"/>
              <w:jc w:val="center"/>
            </w:pPr>
            <w:r w:rsidRPr="00AD22E3">
              <w:t>27.7</w:t>
            </w:r>
          </w:p>
        </w:tc>
      </w:tr>
      <w:tr w:rsidR="0085403B" w:rsidRPr="00AD22E3" w14:paraId="558FBE27" w14:textId="77777777" w:rsidTr="00A63DD6">
        <w:trPr>
          <w:jc w:val="center"/>
        </w:trPr>
        <w:tc>
          <w:tcPr>
            <w:tcW w:w="3402" w:type="dxa"/>
          </w:tcPr>
          <w:p w14:paraId="28F890BE" w14:textId="77777777" w:rsidR="0085403B" w:rsidRPr="00AD22E3" w:rsidRDefault="0085403B" w:rsidP="00A63DD6">
            <w:pPr>
              <w:pStyle w:val="Tabletext"/>
            </w:pPr>
            <w:r w:rsidRPr="00AD22E3">
              <w:t>Quiet rural (curve D)</w:t>
            </w:r>
          </w:p>
        </w:tc>
        <w:tc>
          <w:tcPr>
            <w:tcW w:w="1701" w:type="dxa"/>
          </w:tcPr>
          <w:p w14:paraId="62D598BF" w14:textId="77777777" w:rsidR="0085403B" w:rsidRPr="00AD22E3" w:rsidRDefault="0085403B" w:rsidP="00A63DD6">
            <w:pPr>
              <w:pStyle w:val="Tabletext"/>
              <w:jc w:val="center"/>
            </w:pPr>
            <w:r w:rsidRPr="00AD22E3">
              <w:t>53.6</w:t>
            </w:r>
          </w:p>
        </w:tc>
        <w:tc>
          <w:tcPr>
            <w:tcW w:w="1701" w:type="dxa"/>
          </w:tcPr>
          <w:p w14:paraId="3751BB6B" w14:textId="77777777" w:rsidR="0085403B" w:rsidRPr="00AD22E3" w:rsidRDefault="0085403B" w:rsidP="00A63DD6">
            <w:pPr>
              <w:pStyle w:val="Tabletext"/>
              <w:jc w:val="center"/>
            </w:pPr>
            <w:r w:rsidRPr="00AD22E3">
              <w:t>28.6</w:t>
            </w:r>
          </w:p>
        </w:tc>
      </w:tr>
      <w:tr w:rsidR="0085403B" w:rsidRPr="00AD22E3" w14:paraId="37E32AFA" w14:textId="77777777" w:rsidTr="00A63DD6">
        <w:trPr>
          <w:jc w:val="center"/>
        </w:trPr>
        <w:tc>
          <w:tcPr>
            <w:tcW w:w="3402" w:type="dxa"/>
          </w:tcPr>
          <w:p w14:paraId="067EC68C" w14:textId="77777777" w:rsidR="0085403B" w:rsidRPr="00AD22E3" w:rsidRDefault="0085403B" w:rsidP="00A63DD6">
            <w:pPr>
              <w:pStyle w:val="Tabletext"/>
            </w:pPr>
            <w:r w:rsidRPr="00AD22E3">
              <w:t>Galactic noise (curve E)</w:t>
            </w:r>
          </w:p>
        </w:tc>
        <w:tc>
          <w:tcPr>
            <w:tcW w:w="1701" w:type="dxa"/>
          </w:tcPr>
          <w:p w14:paraId="48939D4F" w14:textId="77777777" w:rsidR="0085403B" w:rsidRPr="00AD22E3" w:rsidRDefault="0085403B" w:rsidP="00A63DD6">
            <w:pPr>
              <w:pStyle w:val="Tabletext"/>
              <w:jc w:val="center"/>
            </w:pPr>
            <w:r w:rsidRPr="00AD22E3">
              <w:t>52.0</w:t>
            </w:r>
          </w:p>
        </w:tc>
        <w:tc>
          <w:tcPr>
            <w:tcW w:w="1701" w:type="dxa"/>
          </w:tcPr>
          <w:p w14:paraId="6206BF3B" w14:textId="77777777" w:rsidR="0085403B" w:rsidRPr="00AD22E3" w:rsidRDefault="0085403B" w:rsidP="00A63DD6">
            <w:pPr>
              <w:pStyle w:val="Tabletext"/>
              <w:jc w:val="center"/>
            </w:pPr>
            <w:r w:rsidRPr="00AD22E3">
              <w:t>23.0</w:t>
            </w:r>
          </w:p>
        </w:tc>
      </w:tr>
    </w:tbl>
    <w:p w14:paraId="20F48BEB" w14:textId="77777777" w:rsidR="0085403B" w:rsidRPr="00AD22E3" w:rsidRDefault="0085403B" w:rsidP="00BD1F95">
      <w:pPr>
        <w:pStyle w:val="Tablefin"/>
      </w:pPr>
    </w:p>
    <w:p w14:paraId="31FEEEA7" w14:textId="77777777" w:rsidR="0085403B" w:rsidRPr="00AD22E3" w:rsidRDefault="0085403B" w:rsidP="002E027F">
      <w:r w:rsidRPr="00AD22E3">
        <w:t xml:space="preserve">With regards to galactic noise and atmospheric noise, Figure 3 shows the noise energy contributions of noise sources across the 3-30 MHz band. </w:t>
      </w:r>
    </w:p>
    <w:p w14:paraId="1C165277" w14:textId="77777777" w:rsidR="0085403B" w:rsidRPr="00AD22E3" w:rsidRDefault="0085403B" w:rsidP="00BD1F95">
      <w:pPr>
        <w:pStyle w:val="FigureNo"/>
        <w:spacing w:before="360"/>
      </w:pPr>
      <w:r w:rsidRPr="00AD22E3">
        <w:t>FIGURE 3</w:t>
      </w:r>
    </w:p>
    <w:p w14:paraId="1F6651E2" w14:textId="77777777" w:rsidR="0085403B" w:rsidRPr="00AD22E3" w:rsidRDefault="0085403B" w:rsidP="002E027F">
      <w:pPr>
        <w:pStyle w:val="Figuretitle"/>
      </w:pPr>
      <w:r w:rsidRPr="00AD22E3">
        <w:t>Noise energy vs. frequency</w:t>
      </w:r>
    </w:p>
    <w:p w14:paraId="33601CD9" w14:textId="77777777" w:rsidR="0085403B" w:rsidRPr="00AD22E3" w:rsidRDefault="0085403B" w:rsidP="002E027F">
      <w:pPr>
        <w:pStyle w:val="Figure"/>
        <w:rPr>
          <w:noProof w:val="0"/>
        </w:rPr>
      </w:pPr>
      <w:r w:rsidRPr="00AD22E3">
        <w:drawing>
          <wp:inline distT="0" distB="0" distL="0" distR="0" wp14:anchorId="7CE56156" wp14:editId="2B561321">
            <wp:extent cx="4892400" cy="2998800"/>
            <wp:effectExtent l="0" t="0" r="3810" b="0"/>
            <wp:docPr id="4" name="Picture 4" descr="noise_spectrum_geneva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oise_spectrum_geneva_v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892400" cy="2998800"/>
                    </a:xfrm>
                    <a:prstGeom prst="rect">
                      <a:avLst/>
                    </a:prstGeom>
                    <a:noFill/>
                    <a:ln>
                      <a:noFill/>
                    </a:ln>
                  </pic:spPr>
                </pic:pic>
              </a:graphicData>
            </a:graphic>
          </wp:inline>
        </w:drawing>
      </w:r>
    </w:p>
    <w:p w14:paraId="093F9132" w14:textId="77777777" w:rsidR="0085403B" w:rsidRPr="00AD22E3" w:rsidRDefault="0085403B" w:rsidP="002E027F">
      <w:pPr>
        <w:rPr>
          <w:spacing w:val="-4"/>
        </w:rPr>
      </w:pPr>
      <w:r w:rsidRPr="00AD22E3">
        <w:t xml:space="preserve">Galactic noise </w:t>
      </w:r>
      <m:oMath>
        <m:sSub>
          <m:sSubPr>
            <m:ctrlPr>
              <w:rPr>
                <w:rFonts w:ascii="Cambria Math" w:hAnsi="Cambria Math"/>
                <w:i/>
              </w:rPr>
            </m:ctrlPr>
          </m:sSubPr>
          <m:e>
            <m:r>
              <w:rPr>
                <w:rFonts w:ascii="Cambria Math" w:hAnsi="Cambria Math"/>
              </w:rPr>
              <m:t>N</m:t>
            </m:r>
          </m:e>
          <m:sub>
            <m:r>
              <w:rPr>
                <w:rFonts w:ascii="Cambria Math" w:hAnsi="Cambria Math"/>
              </w:rPr>
              <m:t>gal</m:t>
            </m:r>
          </m:sub>
        </m:sSub>
      </m:oMath>
      <w:r w:rsidRPr="00AD22E3">
        <w:rPr>
          <w:i/>
        </w:rPr>
        <w:t xml:space="preserve"> </w:t>
      </w:r>
      <w:r w:rsidRPr="00AD22E3">
        <w:t xml:space="preserve">only depends on frequency. The galactic noise component will not be observed </w:t>
      </w:r>
      <w:r w:rsidRPr="00AD22E3">
        <w:rPr>
          <w:spacing w:val="-4"/>
        </w:rPr>
        <w:t>at frequencies below the ionospheric critical frequency of 10 MHz (Recommendation ITU-R P.372-17).</w:t>
      </w:r>
    </w:p>
    <w:p w14:paraId="66B1CEE7" w14:textId="77777777" w:rsidR="0085403B" w:rsidRPr="00AD22E3" w:rsidRDefault="0085403B" w:rsidP="002E027F">
      <w:r w:rsidRPr="00AD22E3">
        <w:t xml:space="preserve">Atmospheric noise </w:t>
      </w:r>
      <m:oMath>
        <m:sSub>
          <m:sSubPr>
            <m:ctrlPr>
              <w:rPr>
                <w:rFonts w:ascii="Cambria Math" w:hAnsi="Cambria Math"/>
                <w:i/>
              </w:rPr>
            </m:ctrlPr>
          </m:sSubPr>
          <m:e>
            <m:r>
              <w:rPr>
                <w:rFonts w:ascii="Cambria Math" w:hAnsi="Cambria Math"/>
              </w:rPr>
              <m:t>N</m:t>
            </m:r>
          </m:e>
          <m:sub>
            <m:r>
              <w:rPr>
                <w:rFonts w:ascii="Cambria Math" w:hAnsi="Cambria Math"/>
              </w:rPr>
              <m:t>atm</m:t>
            </m:r>
          </m:sub>
        </m:sSub>
      </m:oMath>
      <w:r w:rsidRPr="00AD22E3">
        <w:t xml:space="preserve"> depends on frequency, time of day, and season. The Geneva 0 UT represents atmospheric noise energy during midnight hours vs. the 12 UT which represents atmospheric noise energy closer to noon.</w:t>
      </w:r>
    </w:p>
    <w:p w14:paraId="4E5B6668" w14:textId="77777777" w:rsidR="0085403B" w:rsidRPr="00AD22E3" w:rsidRDefault="0085403B" w:rsidP="002E027F">
      <w:r w:rsidRPr="00AD22E3">
        <w:t xml:space="preserve">For this study, the constant values, Table 10, associated with rural environments were used to calculate the man-made noise. </w:t>
      </w:r>
    </w:p>
    <w:p w14:paraId="2374929A" w14:textId="77777777" w:rsidR="0085403B" w:rsidRPr="00AD22E3" w:rsidRDefault="0085403B" w:rsidP="002E027F">
      <w:pPr>
        <w:rPr>
          <w:i/>
        </w:rPr>
      </w:pPr>
      <w:r w:rsidRPr="00AD22E3">
        <w:t xml:space="preserve">Applying this formula for “rural” environments, one can then derive the resulting man-made noise level </w:t>
      </w:r>
      <m:oMath>
        <m:sSub>
          <m:sSubPr>
            <m:ctrlPr>
              <w:rPr>
                <w:rFonts w:ascii="Cambria Math" w:hAnsi="Cambria Math"/>
                <w:i/>
              </w:rPr>
            </m:ctrlPr>
          </m:sSubPr>
          <m:e>
            <m:r>
              <w:rPr>
                <w:rFonts w:ascii="Cambria Math" w:hAnsi="Cambria Math"/>
              </w:rPr>
              <m:t>N</m:t>
            </m:r>
          </m:e>
          <m:sub>
            <m:r>
              <w:rPr>
                <w:rFonts w:ascii="Cambria Math" w:hAnsi="Cambria Math"/>
              </w:rPr>
              <m:t>man</m:t>
            </m:r>
          </m:sub>
        </m:sSub>
      </m:oMath>
      <w:r w:rsidRPr="00AD22E3">
        <w:rPr>
          <w:i/>
        </w:rPr>
        <w:t>.</w:t>
      </w:r>
    </w:p>
    <w:p w14:paraId="4A28EA39" w14:textId="70E913D5" w:rsidR="0085403B" w:rsidRPr="00AD22E3" w:rsidDel="00801BA3" w:rsidRDefault="0085403B" w:rsidP="002E027F">
      <w:pPr>
        <w:pStyle w:val="Heading3"/>
        <w:rPr>
          <w:del w:id="136" w:author="DON CIO" w:date="2026-02-19T22:55:00Z" w16du:dateUtc="2026-02-19T21:55:00Z"/>
        </w:rPr>
      </w:pPr>
      <w:del w:id="137" w:author="DON CIO" w:date="2026-02-19T22:55:00Z" w16du:dateUtc="2026-02-19T21:55:00Z">
        <w:r w:rsidRPr="00AD22E3" w:rsidDel="00801BA3">
          <w:delText>6.3.1</w:delText>
        </w:r>
        <w:r w:rsidRPr="00AD22E3" w:rsidDel="00801BA3">
          <w:tab/>
          <w:delText xml:space="preserve">Derivation of maximum interference level for in-band </w:delText>
        </w:r>
        <w:r w:rsidRPr="003E7CAD" w:rsidDel="00801BA3">
          <w:delText>2.8 kHz occupied bandwidth channel</w:delText>
        </w:r>
        <w:r w:rsidRPr="00AD22E3" w:rsidDel="00801BA3">
          <w:delText xml:space="preserve"> AM(OR)S and adjacent band services</w:delText>
        </w:r>
      </w:del>
    </w:p>
    <w:p w14:paraId="1EAE631A" w14:textId="5458E200" w:rsidR="0085403B" w:rsidRPr="00AD22E3" w:rsidRDefault="0085403B" w:rsidP="002E027F">
      <w:del w:id="138" w:author="DON CIO" w:date="2026-02-19T22:55:00Z" w16du:dateUtc="2026-02-19T21:55:00Z">
        <w:r w:rsidRPr="00AD22E3" w:rsidDel="00801BA3">
          <w:delText>Once t</w:delText>
        </w:r>
      </w:del>
      <w:ins w:id="139" w:author="DON CIO" w:date="2026-02-19T22:55:00Z" w16du:dateUtc="2026-02-19T21:55:00Z">
        <w:r w:rsidR="00801BA3">
          <w:t>T</w:t>
        </w:r>
      </w:ins>
      <w:r w:rsidRPr="00AD22E3">
        <w:t xml:space="preserve">he external noise, </w:t>
      </w:r>
      <m:oMath>
        <m:r>
          <w:rPr>
            <w:rFonts w:ascii="Cambria Math" w:hAnsi="Cambria Math"/>
          </w:rPr>
          <m:t>N</m:t>
        </m:r>
      </m:oMath>
      <w:r w:rsidRPr="00AD22E3">
        <w:t xml:space="preserve">, </w:t>
      </w:r>
      <w:del w:id="140" w:author="DON CIO" w:date="2026-02-19T22:55:00Z" w16du:dateUtc="2026-02-19T21:55:00Z">
        <w:r w:rsidRPr="00AD22E3" w:rsidDel="00801BA3">
          <w:delText>is known,</w:delText>
        </w:r>
      </w:del>
      <w:ins w:id="141" w:author="DON CIO" w:date="2026-02-19T22:55:00Z" w16du:dateUtc="2026-02-19T21:55:00Z">
        <w:r w:rsidR="00801BA3">
          <w:t>and</w:t>
        </w:r>
      </w:ins>
      <w:r w:rsidRPr="00AD22E3">
        <w:t xml:space="preserve"> the maximum interference level, </w:t>
      </w:r>
      <m:oMath>
        <m:sSub>
          <m:sSubPr>
            <m:ctrlPr>
              <w:rPr>
                <w:rFonts w:ascii="Cambria Math" w:hAnsi="Cambria Math"/>
              </w:rPr>
            </m:ctrlPr>
          </m:sSubPr>
          <m:e>
            <m:r>
              <w:rPr>
                <w:rFonts w:ascii="Cambria Math" w:hAnsi="Cambria Math"/>
              </w:rPr>
              <m:t>I</m:t>
            </m:r>
          </m:e>
          <m:sub>
            <m:r>
              <w:rPr>
                <w:rFonts w:ascii="Cambria Math" w:hAnsi="Cambria Math"/>
              </w:rPr>
              <m:t>max</m:t>
            </m:r>
          </m:sub>
        </m:sSub>
      </m:oMath>
      <w:r w:rsidRPr="00AD22E3">
        <w:t xml:space="preserve"> , into a given receivers’ bandwidth </w:t>
      </w:r>
      <w:ins w:id="142" w:author="DON CIO" w:date="2026-02-19T22:55:00Z" w16du:dateUtc="2026-02-19T21:55:00Z">
        <w:r w:rsidR="00801BA3">
          <w:t xml:space="preserve">can be calculated using </w:t>
        </w:r>
      </w:ins>
      <w:del w:id="143" w:author="DON CIO" w:date="2026-02-19T22:55:00Z" w16du:dateUtc="2026-02-19T21:55:00Z">
        <w:r w:rsidRPr="00AD22E3" w:rsidDel="00801BA3">
          <w:delText>is shown</w:delText>
        </w:r>
      </w:del>
      <w:del w:id="144" w:author="DON CIO" w:date="2026-02-19T22:56:00Z" w16du:dateUtc="2026-02-19T21:56:00Z">
        <w:r w:rsidRPr="00AD22E3" w:rsidDel="00801BA3">
          <w:delText xml:space="preserve"> in </w:delText>
        </w:r>
      </w:del>
      <w:r w:rsidRPr="00AD22E3">
        <w:t>the formula below:</w:t>
      </w:r>
    </w:p>
    <w:p w14:paraId="231CA07B" w14:textId="77777777" w:rsidR="0085403B" w:rsidRPr="00AD22E3" w:rsidRDefault="0085403B" w:rsidP="002E027F">
      <w:pPr>
        <w:pStyle w:val="Equation"/>
        <w:rPr>
          <w:iCs/>
        </w:rPr>
      </w:pPr>
      <w:r w:rsidRPr="00AD22E3">
        <w:lastRenderedPageBreak/>
        <w:tab/>
      </w:r>
      <w:r w:rsidRPr="00AD22E3">
        <w:tab/>
      </w:r>
      <m:oMath>
        <m:sSub>
          <m:sSubPr>
            <m:ctrlPr>
              <w:rPr>
                <w:rFonts w:ascii="Cambria Math" w:hAnsi="Cambria Math"/>
              </w:rPr>
            </m:ctrlPr>
          </m:sSubPr>
          <m:e>
            <m:r>
              <w:rPr>
                <w:rFonts w:ascii="Cambria Math" w:hAnsi="Cambria Math"/>
              </w:rPr>
              <m:t>I</m:t>
            </m:r>
          </m:e>
          <m:sub>
            <m:r>
              <w:rPr>
                <w:rFonts w:ascii="Cambria Math" w:hAnsi="Cambria Math"/>
              </w:rPr>
              <m:t>max</m:t>
            </m:r>
          </m:sub>
        </m:sSub>
        <m:r>
          <m:rPr>
            <m:sty m:val="p"/>
          </m:rPr>
          <w:rPr>
            <w:rFonts w:ascii="Cambria Math" w:hAnsi="Cambria Math"/>
          </w:rPr>
          <m:t>=</m:t>
        </m:r>
        <m:r>
          <w:rPr>
            <w:rFonts w:ascii="Cambria Math" w:hAnsi="Cambria Math"/>
          </w:rPr>
          <m:t>N</m:t>
        </m:r>
        <m:r>
          <m:rPr>
            <m:sty m:val="p"/>
          </m:rPr>
          <w:rPr>
            <w:rFonts w:ascii="Cambria Math" w:hAnsi="Cambria Math"/>
          </w:rPr>
          <m:t>+</m:t>
        </m:r>
        <m:sSub>
          <m:sSubPr>
            <m:ctrlPr>
              <w:rPr>
                <w:rFonts w:ascii="Cambria Math" w:hAnsi="Cambria Math"/>
              </w:rPr>
            </m:ctrlPr>
          </m:sSubPr>
          <m:e>
            <m:r>
              <m:rPr>
                <m:sty m:val="p"/>
              </m:rPr>
              <w:rPr>
                <w:rFonts w:ascii="Cambria Math" w:hAnsi="Cambria Math"/>
              </w:rPr>
              <m:t>(</m:t>
            </m:r>
            <m:f>
              <m:fPr>
                <m:ctrlPr>
                  <w:rPr>
                    <w:rFonts w:ascii="Cambria Math" w:hAnsi="Cambria Math"/>
                  </w:rPr>
                </m:ctrlPr>
              </m:fPr>
              <m:num>
                <m:r>
                  <w:rPr>
                    <w:rFonts w:ascii="Cambria Math" w:hAnsi="Cambria Math"/>
                  </w:rPr>
                  <m:t>I</m:t>
                </m:r>
              </m:num>
              <m:den>
                <m:r>
                  <w:rPr>
                    <w:rFonts w:ascii="Cambria Math" w:hAnsi="Cambria Math"/>
                  </w:rPr>
                  <m:t>N</m:t>
                </m:r>
              </m:den>
            </m:f>
            <m:r>
              <m:rPr>
                <m:sty m:val="p"/>
              </m:rPr>
              <w:rPr>
                <w:rFonts w:ascii="Cambria Math" w:hAnsi="Cambria Math"/>
              </w:rPr>
              <m:t>)</m:t>
            </m:r>
          </m:e>
          <m:sub>
            <m:r>
              <w:rPr>
                <w:rFonts w:ascii="Cambria Math" w:hAnsi="Cambria Math"/>
              </w:rPr>
              <m:t>long</m:t>
            </m:r>
            <m:r>
              <m:rPr>
                <m:sty m:val="p"/>
              </m:rPr>
              <w:rPr>
                <w:rFonts w:ascii="Cambria Math" w:hAnsi="Cambria Math"/>
              </w:rPr>
              <m:t xml:space="preserve"> </m:t>
            </m:r>
            <m:r>
              <w:rPr>
                <w:rFonts w:ascii="Cambria Math" w:hAnsi="Cambria Math"/>
              </w:rPr>
              <m:t>term</m:t>
            </m:r>
          </m:sub>
        </m:sSub>
        <m:r>
          <m:rPr>
            <m:sty m:val="p"/>
          </m:rPr>
          <w:rPr>
            <w:rFonts w:ascii="Cambria Math" w:hAnsi="Cambria Math"/>
          </w:rPr>
          <m:t>+10</m:t>
        </m:r>
        <m:sSub>
          <m:sSubPr>
            <m:ctrlPr>
              <w:rPr>
                <w:rFonts w:ascii="Cambria Math" w:hAnsi="Cambria Math"/>
              </w:rPr>
            </m:ctrlPr>
          </m:sSubPr>
          <m:e>
            <m:r>
              <w:rPr>
                <w:rFonts w:ascii="Cambria Math" w:hAnsi="Cambria Math"/>
              </w:rPr>
              <m:t>log</m:t>
            </m:r>
          </m:e>
          <m:sub>
            <m:r>
              <m:rPr>
                <m:sty m:val="p"/>
              </m:rPr>
              <w:rPr>
                <w:rFonts w:ascii="Cambria Math" w:hAnsi="Cambria Math"/>
              </w:rPr>
              <m:t>10</m:t>
            </m:r>
          </m:sub>
        </m:sSub>
        <m:r>
          <m:rPr>
            <m:sty m:val="p"/>
          </m:rPr>
          <w:rPr>
            <w:rFonts w:ascii="Cambria Math" w:hAnsi="Cambria Math"/>
          </w:rPr>
          <m:t>(</m:t>
        </m:r>
        <m:r>
          <w:rPr>
            <w:rFonts w:ascii="Cambria Math" w:hAnsi="Cambria Math"/>
          </w:rPr>
          <m:t>RBW</m:t>
        </m:r>
        <m:r>
          <m:rPr>
            <m:sty m:val="p"/>
          </m:rPr>
          <w:rPr>
            <w:rFonts w:ascii="Cambria Math" w:hAnsi="Cambria Math"/>
          </w:rPr>
          <m:t>)</m:t>
        </m:r>
      </m:oMath>
    </w:p>
    <w:p w14:paraId="1C4565D4" w14:textId="77777777" w:rsidR="0085403B" w:rsidRPr="00AD22E3" w:rsidRDefault="0085403B" w:rsidP="002E027F">
      <w:pPr>
        <w:tabs>
          <w:tab w:val="clear" w:pos="1134"/>
          <w:tab w:val="clear" w:pos="1871"/>
          <w:tab w:val="clear" w:pos="2268"/>
          <w:tab w:val="left" w:pos="794"/>
          <w:tab w:val="left" w:pos="1191"/>
          <w:tab w:val="left" w:pos="1588"/>
          <w:tab w:val="left" w:pos="1985"/>
        </w:tabs>
        <w:jc w:val="both"/>
      </w:pPr>
      <w:r w:rsidRPr="00AD22E3">
        <w:t>where:</w:t>
      </w:r>
    </w:p>
    <w:p w14:paraId="2D603302" w14:textId="77777777" w:rsidR="0085403B" w:rsidRPr="00AD22E3" w:rsidRDefault="0085403B" w:rsidP="002E027F">
      <w:pPr>
        <w:pStyle w:val="Equationlegend"/>
      </w:pPr>
      <w:r w:rsidRPr="00AD22E3">
        <w:tab/>
      </w:r>
      <m:oMath>
        <m:sSub>
          <m:sSubPr>
            <m:ctrlPr>
              <w:rPr>
                <w:rFonts w:ascii="Cambria Math" w:hAnsi="Cambria Math"/>
              </w:rPr>
            </m:ctrlPr>
          </m:sSubPr>
          <m:e>
            <m:r>
              <w:rPr>
                <w:rFonts w:ascii="Cambria Math" w:hAnsi="Cambria Math"/>
              </w:rPr>
              <m:t>I</m:t>
            </m:r>
          </m:e>
          <m:sub>
            <m:r>
              <w:rPr>
                <w:rFonts w:ascii="Cambria Math" w:hAnsi="Cambria Math"/>
              </w:rPr>
              <m:t>max</m:t>
            </m:r>
          </m:sub>
        </m:sSub>
      </m:oMath>
      <w:r w:rsidRPr="00AD22E3">
        <w:t xml:space="preserve"> =</w:t>
      </w:r>
      <w:r w:rsidRPr="00AD22E3">
        <w:tab/>
        <w:t>the maximum interference level in the incumbent service receiver (dB/W)</w:t>
      </w:r>
    </w:p>
    <w:p w14:paraId="5E91A805" w14:textId="77777777" w:rsidR="0085403B" w:rsidRPr="00AD22E3" w:rsidRDefault="0085403B" w:rsidP="002E027F">
      <w:pPr>
        <w:pStyle w:val="Equationlegend"/>
      </w:pPr>
      <w:r w:rsidRPr="00AD22E3">
        <w:tab/>
      </w:r>
      <m:oMath>
        <m:sSub>
          <m:sSubPr>
            <m:ctrlPr>
              <w:rPr>
                <w:rFonts w:ascii="Cambria Math" w:hAnsi="Cambria Math"/>
                <w:i/>
              </w:rPr>
            </m:ctrlPr>
          </m:sSubPr>
          <m:e>
            <m:r>
              <w:rPr>
                <w:rFonts w:ascii="Cambria Math" w:hAnsi="Cambria Math"/>
              </w:rPr>
              <m:t>(</m:t>
            </m:r>
            <m:f>
              <m:fPr>
                <m:ctrlPr>
                  <w:rPr>
                    <w:rFonts w:ascii="Cambria Math" w:hAnsi="Cambria Math"/>
                    <w:i/>
                  </w:rPr>
                </m:ctrlPr>
              </m:fPr>
              <m:num>
                <m:r>
                  <w:rPr>
                    <w:rFonts w:ascii="Cambria Math" w:hAnsi="Cambria Math"/>
                  </w:rPr>
                  <m:t>I</m:t>
                </m:r>
              </m:num>
              <m:den>
                <m:r>
                  <w:rPr>
                    <w:rFonts w:ascii="Cambria Math" w:hAnsi="Cambria Math"/>
                  </w:rPr>
                  <m:t>N</m:t>
                </m:r>
              </m:den>
            </m:f>
            <m:r>
              <w:rPr>
                <w:rFonts w:ascii="Cambria Math" w:hAnsi="Cambria Math"/>
              </w:rPr>
              <m:t>)</m:t>
            </m:r>
          </m:e>
          <m:sub>
            <m:r>
              <w:rPr>
                <w:rFonts w:ascii="Cambria Math" w:hAnsi="Cambria Math"/>
              </w:rPr>
              <m:t xml:space="preserve">long term </m:t>
            </m:r>
          </m:sub>
        </m:sSub>
      </m:oMath>
      <w:r w:rsidRPr="00AD22E3">
        <w:rPr>
          <w:vertAlign w:val="subscript"/>
        </w:rPr>
        <w:t xml:space="preserve"> </w:t>
      </w:r>
      <w:r w:rsidRPr="00AD22E3">
        <w:t>=</w:t>
      </w:r>
      <w:r w:rsidRPr="00AD22E3">
        <w:tab/>
      </w:r>
      <w:r w:rsidRPr="00AD22E3">
        <w:rPr>
          <w:i/>
          <w:iCs/>
        </w:rPr>
        <w:t>I/N</w:t>
      </w:r>
      <w:r w:rsidRPr="00AD22E3">
        <w:t xml:space="preserve"> for a given service type (dB)</w:t>
      </w:r>
    </w:p>
    <w:p w14:paraId="14E7AEEC" w14:textId="77777777" w:rsidR="0085403B" w:rsidRPr="00AD22E3" w:rsidRDefault="0085403B" w:rsidP="002E027F">
      <w:pPr>
        <w:pStyle w:val="Equationlegend"/>
      </w:pPr>
      <w:r w:rsidRPr="00AD22E3">
        <w:tab/>
      </w:r>
      <m:oMath>
        <m:r>
          <w:rPr>
            <w:rFonts w:ascii="Cambria Math" w:hAnsi="Cambria Math"/>
          </w:rPr>
          <m:t>N</m:t>
        </m:r>
      </m:oMath>
      <w:r w:rsidRPr="00AD22E3">
        <w:t xml:space="preserve"> = </w:t>
      </w:r>
      <w:r w:rsidRPr="00AD22E3">
        <w:tab/>
        <w:t>the external noise value</w:t>
      </w:r>
      <w:r w:rsidRPr="00AD22E3">
        <w:rPr>
          <w:vertAlign w:val="subscript"/>
        </w:rPr>
        <w:t xml:space="preserve"> </w:t>
      </w:r>
      <w:r w:rsidRPr="00AD22E3">
        <w:t xml:space="preserve">in </w:t>
      </w:r>
      <w:proofErr w:type="spellStart"/>
      <w:r w:rsidRPr="00AD22E3">
        <w:t>dBW</w:t>
      </w:r>
      <w:proofErr w:type="spellEnd"/>
      <w:r w:rsidRPr="00AD22E3">
        <w:t>/Hz as a function of the selected noise environment (</w:t>
      </w:r>
      <w:proofErr w:type="spellStart"/>
      <w:r w:rsidRPr="00AD22E3">
        <w:t>dBW</w:t>
      </w:r>
      <w:proofErr w:type="spellEnd"/>
      <w:r w:rsidRPr="00AD22E3">
        <w:t>/Hz)</w:t>
      </w:r>
    </w:p>
    <w:p w14:paraId="172E44D1" w14:textId="77777777" w:rsidR="0085403B" w:rsidRPr="00AD22E3" w:rsidRDefault="0085403B" w:rsidP="002E027F">
      <w:pPr>
        <w:pStyle w:val="Equationlegend"/>
      </w:pPr>
      <w:r w:rsidRPr="00AD22E3">
        <w:tab/>
      </w:r>
      <m:oMath>
        <m:r>
          <w:rPr>
            <w:rFonts w:ascii="Cambria Math" w:hAnsi="Cambria Math"/>
          </w:rPr>
          <m:t>RBW</m:t>
        </m:r>
      </m:oMath>
      <w:r w:rsidRPr="00AD22E3">
        <w:t xml:space="preserve">= </w:t>
      </w:r>
      <w:r w:rsidRPr="00AD22E3">
        <w:tab/>
        <w:t>Receiver Bandwidth (Hz).</w:t>
      </w:r>
    </w:p>
    <w:p w14:paraId="6512B86D" w14:textId="335FDAE4" w:rsidR="0085403B" w:rsidRPr="00AD22E3" w:rsidRDefault="0085403B" w:rsidP="002E027F">
      <w:r w:rsidRPr="00AD22E3">
        <w:t>The maximum interference level</w:t>
      </w:r>
      <w:r w:rsidRPr="00AD22E3">
        <w:rPr>
          <w:i/>
        </w:rPr>
        <w:t xml:space="preserve">, </w:t>
      </w:r>
      <m:oMath>
        <m:sSub>
          <m:sSubPr>
            <m:ctrlPr>
              <w:rPr>
                <w:rFonts w:ascii="Cambria Math" w:hAnsi="Cambria Math"/>
              </w:rPr>
            </m:ctrlPr>
          </m:sSubPr>
          <m:e>
            <m:r>
              <w:rPr>
                <w:rFonts w:ascii="Cambria Math" w:hAnsi="Cambria Math"/>
              </w:rPr>
              <m:t>I</m:t>
            </m:r>
          </m:e>
          <m:sub>
            <m:r>
              <w:rPr>
                <w:rFonts w:ascii="Cambria Math" w:hAnsi="Cambria Math"/>
              </w:rPr>
              <m:t>max</m:t>
            </m:r>
          </m:sub>
        </m:sSub>
      </m:oMath>
      <w:r w:rsidRPr="00AD22E3">
        <w:rPr>
          <w:i/>
        </w:rPr>
        <w:t>,</w:t>
      </w:r>
      <w:r w:rsidRPr="00AD22E3">
        <w:t xml:space="preserve"> is derived using the rural noise levels for </w:t>
      </w:r>
      <w:proofErr w:type="spellStart"/>
      <w:r w:rsidRPr="00AD22E3">
        <w:t>center</w:t>
      </w:r>
      <w:proofErr w:type="spellEnd"/>
      <w:r w:rsidRPr="00AD22E3">
        <w:t xml:space="preserve"> frequencies of 8.5 MHz, 10.7 MHz, and 15 </w:t>
      </w:r>
      <w:proofErr w:type="spellStart"/>
      <w:r w:rsidRPr="00AD22E3">
        <w:t>MHz.</w:t>
      </w:r>
      <w:proofErr w:type="spellEnd"/>
      <w:r w:rsidRPr="00AD22E3">
        <w:t xml:space="preserve"> Maximum interference levels for the broadcasting service are listed in Table 11. Other incumbent </w:t>
      </w:r>
      <w:ins w:id="145" w:author="DON CIO" w:date="2026-02-19T22:56:00Z" w16du:dateUtc="2026-02-19T21:56:00Z">
        <w:r w:rsidR="00801BA3">
          <w:t xml:space="preserve">services </w:t>
        </w:r>
      </w:ins>
      <w:r w:rsidRPr="00AD22E3">
        <w:t>maximum interference levels are shown in Tables 12, 13, and 14.</w:t>
      </w:r>
    </w:p>
    <w:p w14:paraId="1A3A17C6" w14:textId="77777777" w:rsidR="0085403B" w:rsidRPr="00AD22E3" w:rsidRDefault="0085403B" w:rsidP="00BD1F95">
      <w:pPr>
        <w:pStyle w:val="TableNo"/>
        <w:spacing w:before="360"/>
      </w:pPr>
      <w:r w:rsidRPr="00AD22E3">
        <w:t>TABLE 11</w:t>
      </w:r>
    </w:p>
    <w:p w14:paraId="41AEC92B" w14:textId="77777777" w:rsidR="0085403B" w:rsidRPr="00AD22E3" w:rsidRDefault="0085403B" w:rsidP="000E1368">
      <w:pPr>
        <w:pStyle w:val="Tabletitle"/>
      </w:pPr>
      <w:r w:rsidRPr="00AD22E3">
        <w:t>Maximum interference levels for the incumbent broadcasting service (Rural)</w:t>
      </w:r>
    </w:p>
    <w:tbl>
      <w:tblPr>
        <w:tblStyle w:val="TableGrid2"/>
        <w:tblW w:w="9639" w:type="dxa"/>
        <w:jc w:val="center"/>
        <w:tblLayout w:type="fixed"/>
        <w:tblLook w:val="04A0" w:firstRow="1" w:lastRow="0" w:firstColumn="1" w:lastColumn="0" w:noHBand="0" w:noVBand="1"/>
      </w:tblPr>
      <w:tblGrid>
        <w:gridCol w:w="2068"/>
        <w:gridCol w:w="2865"/>
        <w:gridCol w:w="1823"/>
        <w:gridCol w:w="2883"/>
      </w:tblGrid>
      <w:tr w:rsidR="0085403B" w:rsidRPr="00AD22E3" w14:paraId="4E6463DB" w14:textId="77777777" w:rsidTr="00BD1F95">
        <w:trPr>
          <w:tblHeader/>
          <w:jc w:val="center"/>
        </w:trPr>
        <w:tc>
          <w:tcPr>
            <w:tcW w:w="2068" w:type="dxa"/>
            <w:hideMark/>
          </w:tcPr>
          <w:p w14:paraId="69683FF9" w14:textId="77777777" w:rsidR="0085403B" w:rsidRPr="00AD22E3" w:rsidRDefault="0085403B" w:rsidP="000E1368">
            <w:pPr>
              <w:pStyle w:val="Tablehead"/>
            </w:pPr>
            <w:r w:rsidRPr="00AD22E3">
              <w:t>Service to be protected</w:t>
            </w:r>
          </w:p>
        </w:tc>
        <w:tc>
          <w:tcPr>
            <w:tcW w:w="2865" w:type="dxa"/>
            <w:hideMark/>
          </w:tcPr>
          <w:p w14:paraId="5F6B2CFD" w14:textId="77777777" w:rsidR="0085403B" w:rsidRPr="00AD22E3" w:rsidRDefault="0085403B" w:rsidP="000E1368">
            <w:pPr>
              <w:pStyle w:val="Tablehead"/>
            </w:pPr>
            <w:r w:rsidRPr="00AD22E3">
              <w:t>Frequency range (kHz)</w:t>
            </w:r>
          </w:p>
        </w:tc>
        <w:tc>
          <w:tcPr>
            <w:tcW w:w="1823" w:type="dxa"/>
            <w:hideMark/>
          </w:tcPr>
          <w:p w14:paraId="2DA9D794" w14:textId="77777777" w:rsidR="0085403B" w:rsidRPr="00AD22E3" w:rsidRDefault="0085403B" w:rsidP="000E1368">
            <w:pPr>
              <w:pStyle w:val="Tablehead"/>
            </w:pPr>
            <w:r w:rsidRPr="00AD22E3">
              <w:t>Receiver Bandwidth (kHz)</w:t>
            </w:r>
          </w:p>
        </w:tc>
        <w:tc>
          <w:tcPr>
            <w:tcW w:w="2883" w:type="dxa"/>
            <w:hideMark/>
          </w:tcPr>
          <w:p w14:paraId="67C0114B" w14:textId="77777777" w:rsidR="0085403B" w:rsidRPr="00AD22E3" w:rsidRDefault="0085403B" w:rsidP="000E1368">
            <w:pPr>
              <w:pStyle w:val="Tablehead"/>
            </w:pPr>
            <w:r w:rsidRPr="00AD22E3">
              <w:t>Maximum interference level (</w:t>
            </w:r>
            <w:proofErr w:type="spellStart"/>
            <w:r w:rsidRPr="00AD22E3">
              <w:t>dBW</w:t>
            </w:r>
            <w:proofErr w:type="spellEnd"/>
            <w:r w:rsidRPr="00AD22E3">
              <w:t>/RBW) at centre of range</w:t>
            </w:r>
          </w:p>
        </w:tc>
      </w:tr>
      <w:tr w:rsidR="0085403B" w:rsidRPr="00AD22E3" w14:paraId="46C85F98" w14:textId="77777777" w:rsidTr="00BD1F95">
        <w:trPr>
          <w:trHeight w:val="300"/>
          <w:jc w:val="center"/>
        </w:trPr>
        <w:tc>
          <w:tcPr>
            <w:tcW w:w="2068" w:type="dxa"/>
            <w:vMerge w:val="restart"/>
            <w:noWrap/>
          </w:tcPr>
          <w:p w14:paraId="7C579AD4" w14:textId="77777777" w:rsidR="0085403B" w:rsidRPr="00AD22E3" w:rsidRDefault="0085403B" w:rsidP="00BD1F95">
            <w:pPr>
              <w:pStyle w:val="Tabletext"/>
              <w:jc w:val="center"/>
            </w:pPr>
            <w:r w:rsidRPr="00AD22E3">
              <w:t>Broadcasting</w:t>
            </w:r>
          </w:p>
        </w:tc>
        <w:tc>
          <w:tcPr>
            <w:tcW w:w="2865" w:type="dxa"/>
            <w:noWrap/>
          </w:tcPr>
          <w:p w14:paraId="47DBA1CA" w14:textId="77777777" w:rsidR="0085403B" w:rsidRPr="00AD22E3" w:rsidRDefault="0085403B" w:rsidP="00BD1F95">
            <w:pPr>
              <w:pStyle w:val="Tabletext"/>
              <w:jc w:val="center"/>
            </w:pPr>
            <w:r w:rsidRPr="00AD22E3">
              <w:t>3 200-3 400</w:t>
            </w:r>
          </w:p>
        </w:tc>
        <w:tc>
          <w:tcPr>
            <w:tcW w:w="1823" w:type="dxa"/>
            <w:noWrap/>
          </w:tcPr>
          <w:p w14:paraId="4FDA9614" w14:textId="77777777" w:rsidR="0085403B" w:rsidRPr="00AD22E3" w:rsidRDefault="0085403B" w:rsidP="00BD1F95">
            <w:pPr>
              <w:pStyle w:val="Tabletext"/>
              <w:jc w:val="center"/>
            </w:pPr>
            <w:r w:rsidRPr="00AD22E3">
              <w:t>10</w:t>
            </w:r>
          </w:p>
        </w:tc>
        <w:tc>
          <w:tcPr>
            <w:tcW w:w="2883" w:type="dxa"/>
            <w:noWrap/>
          </w:tcPr>
          <w:p w14:paraId="0FBC52FD" w14:textId="77777777" w:rsidR="0085403B" w:rsidRPr="00AD22E3" w:rsidRDefault="0085403B" w:rsidP="00BD1F95">
            <w:pPr>
              <w:pStyle w:val="Tabletext"/>
              <w:jc w:val="center"/>
            </w:pPr>
            <w:r w:rsidRPr="00AD22E3">
              <w:t>‒121.1</w:t>
            </w:r>
          </w:p>
        </w:tc>
      </w:tr>
      <w:tr w:rsidR="0085403B" w:rsidRPr="00AD22E3" w14:paraId="0F8F3164" w14:textId="77777777" w:rsidTr="00BD1F95">
        <w:trPr>
          <w:trHeight w:val="300"/>
          <w:jc w:val="center"/>
        </w:trPr>
        <w:tc>
          <w:tcPr>
            <w:tcW w:w="2068" w:type="dxa"/>
            <w:vMerge/>
            <w:noWrap/>
          </w:tcPr>
          <w:p w14:paraId="10082017" w14:textId="77777777" w:rsidR="0085403B" w:rsidRPr="00AD22E3" w:rsidRDefault="0085403B" w:rsidP="00BD1F95">
            <w:pPr>
              <w:pStyle w:val="Tabletext"/>
              <w:jc w:val="center"/>
            </w:pPr>
          </w:p>
        </w:tc>
        <w:tc>
          <w:tcPr>
            <w:tcW w:w="2865" w:type="dxa"/>
            <w:noWrap/>
          </w:tcPr>
          <w:p w14:paraId="22C3CBFA" w14:textId="77777777" w:rsidR="0085403B" w:rsidRPr="00AD22E3" w:rsidRDefault="0085403B" w:rsidP="00BD1F95">
            <w:pPr>
              <w:pStyle w:val="Tabletext"/>
              <w:jc w:val="center"/>
            </w:pPr>
            <w:r w:rsidRPr="00AD22E3">
              <w:t>3 900-3 950</w:t>
            </w:r>
          </w:p>
        </w:tc>
        <w:tc>
          <w:tcPr>
            <w:tcW w:w="1823" w:type="dxa"/>
            <w:noWrap/>
          </w:tcPr>
          <w:p w14:paraId="4C750372" w14:textId="77777777" w:rsidR="0085403B" w:rsidRPr="00AD22E3" w:rsidRDefault="0085403B" w:rsidP="00BD1F95">
            <w:pPr>
              <w:pStyle w:val="Tabletext"/>
              <w:jc w:val="center"/>
            </w:pPr>
            <w:r w:rsidRPr="00AD22E3">
              <w:t>10</w:t>
            </w:r>
          </w:p>
        </w:tc>
        <w:tc>
          <w:tcPr>
            <w:tcW w:w="2883" w:type="dxa"/>
            <w:noWrap/>
          </w:tcPr>
          <w:p w14:paraId="40120D26" w14:textId="77777777" w:rsidR="0085403B" w:rsidRPr="00AD22E3" w:rsidRDefault="0085403B" w:rsidP="00BD1F95">
            <w:pPr>
              <w:pStyle w:val="Tabletext"/>
              <w:jc w:val="center"/>
            </w:pPr>
            <w:r w:rsidRPr="00AD22E3">
              <w:t>‒123.2</w:t>
            </w:r>
          </w:p>
        </w:tc>
      </w:tr>
      <w:tr w:rsidR="0085403B" w:rsidRPr="00AD22E3" w14:paraId="59E482CD" w14:textId="77777777" w:rsidTr="00BD1F95">
        <w:trPr>
          <w:trHeight w:val="300"/>
          <w:jc w:val="center"/>
        </w:trPr>
        <w:tc>
          <w:tcPr>
            <w:tcW w:w="2068" w:type="dxa"/>
            <w:vMerge/>
            <w:noWrap/>
          </w:tcPr>
          <w:p w14:paraId="036680DB" w14:textId="77777777" w:rsidR="0085403B" w:rsidRPr="00AD22E3" w:rsidRDefault="0085403B" w:rsidP="00BD1F95">
            <w:pPr>
              <w:pStyle w:val="Tabletext"/>
              <w:jc w:val="center"/>
            </w:pPr>
          </w:p>
        </w:tc>
        <w:tc>
          <w:tcPr>
            <w:tcW w:w="2865" w:type="dxa"/>
            <w:noWrap/>
          </w:tcPr>
          <w:p w14:paraId="0E69F587" w14:textId="77777777" w:rsidR="0085403B" w:rsidRPr="00AD22E3" w:rsidRDefault="0085403B" w:rsidP="00BD1F95">
            <w:pPr>
              <w:pStyle w:val="Tabletext"/>
              <w:jc w:val="center"/>
            </w:pPr>
            <w:r w:rsidRPr="00AD22E3">
              <w:t>3 950-4 000</w:t>
            </w:r>
          </w:p>
        </w:tc>
        <w:tc>
          <w:tcPr>
            <w:tcW w:w="1823" w:type="dxa"/>
            <w:noWrap/>
          </w:tcPr>
          <w:p w14:paraId="11FCF6B7" w14:textId="77777777" w:rsidR="0085403B" w:rsidRPr="00AD22E3" w:rsidRDefault="0085403B" w:rsidP="00BD1F95">
            <w:pPr>
              <w:pStyle w:val="Tabletext"/>
              <w:jc w:val="center"/>
            </w:pPr>
            <w:r w:rsidRPr="00AD22E3">
              <w:t>10</w:t>
            </w:r>
          </w:p>
        </w:tc>
        <w:tc>
          <w:tcPr>
            <w:tcW w:w="2883" w:type="dxa"/>
            <w:noWrap/>
          </w:tcPr>
          <w:p w14:paraId="30918693" w14:textId="77777777" w:rsidR="0085403B" w:rsidRPr="00AD22E3" w:rsidRDefault="0085403B" w:rsidP="00BD1F95">
            <w:pPr>
              <w:pStyle w:val="Tabletext"/>
              <w:jc w:val="center"/>
            </w:pPr>
            <w:r w:rsidRPr="00AD22E3">
              <w:t>‒123.3</w:t>
            </w:r>
          </w:p>
        </w:tc>
      </w:tr>
      <w:tr w:rsidR="0085403B" w:rsidRPr="00AD22E3" w14:paraId="16FAB703" w14:textId="77777777" w:rsidTr="00BD1F95">
        <w:trPr>
          <w:trHeight w:val="300"/>
          <w:jc w:val="center"/>
        </w:trPr>
        <w:tc>
          <w:tcPr>
            <w:tcW w:w="2068" w:type="dxa"/>
            <w:vMerge/>
            <w:noWrap/>
          </w:tcPr>
          <w:p w14:paraId="2E7AE4AA" w14:textId="77777777" w:rsidR="0085403B" w:rsidRPr="00AD22E3" w:rsidRDefault="0085403B" w:rsidP="00BD1F95">
            <w:pPr>
              <w:pStyle w:val="Tabletext"/>
              <w:jc w:val="center"/>
            </w:pPr>
          </w:p>
        </w:tc>
        <w:tc>
          <w:tcPr>
            <w:tcW w:w="2865" w:type="dxa"/>
            <w:noWrap/>
          </w:tcPr>
          <w:p w14:paraId="3BA320B4" w14:textId="77777777" w:rsidR="0085403B" w:rsidRPr="00AD22E3" w:rsidRDefault="0085403B" w:rsidP="00BD1F95">
            <w:pPr>
              <w:pStyle w:val="Tabletext"/>
              <w:jc w:val="center"/>
            </w:pPr>
            <w:r w:rsidRPr="00AD22E3">
              <w:t>4 750-4 995</w:t>
            </w:r>
          </w:p>
        </w:tc>
        <w:tc>
          <w:tcPr>
            <w:tcW w:w="1823" w:type="dxa"/>
            <w:noWrap/>
          </w:tcPr>
          <w:p w14:paraId="7C2A7626" w14:textId="77777777" w:rsidR="0085403B" w:rsidRPr="00AD22E3" w:rsidRDefault="0085403B" w:rsidP="00BD1F95">
            <w:pPr>
              <w:pStyle w:val="Tabletext"/>
              <w:jc w:val="center"/>
            </w:pPr>
            <w:r w:rsidRPr="00AD22E3">
              <w:t>10</w:t>
            </w:r>
          </w:p>
        </w:tc>
        <w:tc>
          <w:tcPr>
            <w:tcW w:w="2883" w:type="dxa"/>
            <w:noWrap/>
          </w:tcPr>
          <w:p w14:paraId="04038B11" w14:textId="77777777" w:rsidR="0085403B" w:rsidRPr="00AD22E3" w:rsidRDefault="0085403B" w:rsidP="00BD1F95">
            <w:pPr>
              <w:pStyle w:val="Tabletext"/>
              <w:jc w:val="center"/>
            </w:pPr>
            <w:r w:rsidRPr="00AD22E3">
              <w:t>‒125.8</w:t>
            </w:r>
          </w:p>
        </w:tc>
      </w:tr>
      <w:tr w:rsidR="0085403B" w:rsidRPr="00AD22E3" w14:paraId="6B447127" w14:textId="77777777" w:rsidTr="00BD1F95">
        <w:trPr>
          <w:trHeight w:val="300"/>
          <w:jc w:val="center"/>
        </w:trPr>
        <w:tc>
          <w:tcPr>
            <w:tcW w:w="2068" w:type="dxa"/>
            <w:vMerge/>
            <w:noWrap/>
          </w:tcPr>
          <w:p w14:paraId="2B4BAB88" w14:textId="77777777" w:rsidR="0085403B" w:rsidRPr="00AD22E3" w:rsidRDefault="0085403B" w:rsidP="00BD1F95">
            <w:pPr>
              <w:pStyle w:val="Tabletext"/>
              <w:jc w:val="center"/>
            </w:pPr>
          </w:p>
        </w:tc>
        <w:tc>
          <w:tcPr>
            <w:tcW w:w="2865" w:type="dxa"/>
            <w:noWrap/>
          </w:tcPr>
          <w:p w14:paraId="11005827" w14:textId="77777777" w:rsidR="0085403B" w:rsidRPr="00AD22E3" w:rsidRDefault="0085403B" w:rsidP="00BD1F95">
            <w:pPr>
              <w:pStyle w:val="Tabletext"/>
              <w:jc w:val="center"/>
            </w:pPr>
            <w:r w:rsidRPr="00AD22E3">
              <w:t>5 005-5 060</w:t>
            </w:r>
          </w:p>
        </w:tc>
        <w:tc>
          <w:tcPr>
            <w:tcW w:w="1823" w:type="dxa"/>
            <w:noWrap/>
          </w:tcPr>
          <w:p w14:paraId="5542782E" w14:textId="77777777" w:rsidR="0085403B" w:rsidRPr="00AD22E3" w:rsidRDefault="0085403B" w:rsidP="00BD1F95">
            <w:pPr>
              <w:pStyle w:val="Tabletext"/>
              <w:jc w:val="center"/>
            </w:pPr>
            <w:r w:rsidRPr="00AD22E3">
              <w:t>10</w:t>
            </w:r>
          </w:p>
        </w:tc>
        <w:tc>
          <w:tcPr>
            <w:tcW w:w="2883" w:type="dxa"/>
            <w:noWrap/>
          </w:tcPr>
          <w:p w14:paraId="72095666" w14:textId="77777777" w:rsidR="0085403B" w:rsidRPr="00AD22E3" w:rsidRDefault="0085403B" w:rsidP="00BD1F95">
            <w:pPr>
              <w:pStyle w:val="Tabletext"/>
              <w:jc w:val="center"/>
            </w:pPr>
            <w:r w:rsidRPr="00AD22E3">
              <w:t>‒126.2</w:t>
            </w:r>
          </w:p>
        </w:tc>
      </w:tr>
      <w:tr w:rsidR="0085403B" w:rsidRPr="00AD22E3" w14:paraId="4572DBE9" w14:textId="77777777" w:rsidTr="00BD1F95">
        <w:trPr>
          <w:trHeight w:val="300"/>
          <w:jc w:val="center"/>
        </w:trPr>
        <w:tc>
          <w:tcPr>
            <w:tcW w:w="2068" w:type="dxa"/>
            <w:vMerge/>
            <w:noWrap/>
            <w:hideMark/>
          </w:tcPr>
          <w:p w14:paraId="3BB5C6CD" w14:textId="77777777" w:rsidR="0085403B" w:rsidRPr="00AD22E3" w:rsidRDefault="0085403B" w:rsidP="00BD1F95">
            <w:pPr>
              <w:pStyle w:val="Tabletext"/>
              <w:jc w:val="center"/>
            </w:pPr>
          </w:p>
        </w:tc>
        <w:tc>
          <w:tcPr>
            <w:tcW w:w="2865" w:type="dxa"/>
            <w:noWrap/>
            <w:hideMark/>
          </w:tcPr>
          <w:p w14:paraId="47987406" w14:textId="77777777" w:rsidR="0085403B" w:rsidRPr="00AD22E3" w:rsidRDefault="0085403B" w:rsidP="00BD1F95">
            <w:pPr>
              <w:pStyle w:val="Tabletext"/>
              <w:jc w:val="center"/>
            </w:pPr>
            <w:r w:rsidRPr="00AD22E3">
              <w:t>5 900-6 200</w:t>
            </w:r>
          </w:p>
        </w:tc>
        <w:tc>
          <w:tcPr>
            <w:tcW w:w="1823" w:type="dxa"/>
            <w:noWrap/>
            <w:hideMark/>
          </w:tcPr>
          <w:p w14:paraId="3EA7E3F2" w14:textId="77777777" w:rsidR="0085403B" w:rsidRPr="00AD22E3" w:rsidRDefault="0085403B" w:rsidP="00BD1F95">
            <w:pPr>
              <w:pStyle w:val="Tabletext"/>
              <w:jc w:val="center"/>
            </w:pPr>
            <w:r w:rsidRPr="00AD22E3">
              <w:t>10</w:t>
            </w:r>
          </w:p>
        </w:tc>
        <w:tc>
          <w:tcPr>
            <w:tcW w:w="2883" w:type="dxa"/>
            <w:noWrap/>
            <w:hideMark/>
          </w:tcPr>
          <w:p w14:paraId="49E0859E" w14:textId="77777777" w:rsidR="0085403B" w:rsidRPr="00AD22E3" w:rsidRDefault="0085403B" w:rsidP="00BD1F95">
            <w:pPr>
              <w:pStyle w:val="Tabletext"/>
              <w:jc w:val="center"/>
            </w:pPr>
            <w:r w:rsidRPr="00AD22E3">
              <w:t>‒128.4</w:t>
            </w:r>
          </w:p>
        </w:tc>
      </w:tr>
      <w:tr w:rsidR="0085403B" w:rsidRPr="00AD22E3" w14:paraId="5183BFE4" w14:textId="77777777" w:rsidTr="00BD1F95">
        <w:trPr>
          <w:trHeight w:val="300"/>
          <w:jc w:val="center"/>
        </w:trPr>
        <w:tc>
          <w:tcPr>
            <w:tcW w:w="2068" w:type="dxa"/>
            <w:vMerge/>
            <w:noWrap/>
            <w:hideMark/>
          </w:tcPr>
          <w:p w14:paraId="626B477E" w14:textId="77777777" w:rsidR="0085403B" w:rsidRPr="00AD22E3" w:rsidRDefault="0085403B" w:rsidP="00BD1F95">
            <w:pPr>
              <w:pStyle w:val="Tabletext"/>
              <w:jc w:val="center"/>
            </w:pPr>
          </w:p>
        </w:tc>
        <w:tc>
          <w:tcPr>
            <w:tcW w:w="2865" w:type="dxa"/>
            <w:noWrap/>
            <w:hideMark/>
          </w:tcPr>
          <w:p w14:paraId="48A2A269" w14:textId="77777777" w:rsidR="0085403B" w:rsidRPr="00AD22E3" w:rsidRDefault="0085403B" w:rsidP="00BD1F95">
            <w:pPr>
              <w:pStyle w:val="Tabletext"/>
              <w:jc w:val="center"/>
            </w:pPr>
            <w:r w:rsidRPr="00AD22E3">
              <w:t>7 200-7 450</w:t>
            </w:r>
          </w:p>
        </w:tc>
        <w:tc>
          <w:tcPr>
            <w:tcW w:w="1823" w:type="dxa"/>
            <w:noWrap/>
            <w:hideMark/>
          </w:tcPr>
          <w:p w14:paraId="223D76BB" w14:textId="77777777" w:rsidR="0085403B" w:rsidRPr="00AD22E3" w:rsidRDefault="0085403B" w:rsidP="00BD1F95">
            <w:pPr>
              <w:pStyle w:val="Tabletext"/>
              <w:jc w:val="center"/>
            </w:pPr>
            <w:r w:rsidRPr="00AD22E3">
              <w:t>10</w:t>
            </w:r>
          </w:p>
        </w:tc>
        <w:tc>
          <w:tcPr>
            <w:tcW w:w="2883" w:type="dxa"/>
            <w:noWrap/>
            <w:hideMark/>
          </w:tcPr>
          <w:p w14:paraId="2B009C95" w14:textId="77777777" w:rsidR="0085403B" w:rsidRPr="00AD22E3" w:rsidRDefault="0085403B" w:rsidP="00BD1F95">
            <w:pPr>
              <w:pStyle w:val="Tabletext"/>
              <w:jc w:val="center"/>
            </w:pPr>
            <w:r w:rsidRPr="00AD22E3">
              <w:t>‒130.7</w:t>
            </w:r>
          </w:p>
        </w:tc>
      </w:tr>
      <w:tr w:rsidR="0085403B" w:rsidRPr="00AD22E3" w14:paraId="5C0BEC28" w14:textId="77777777" w:rsidTr="00BD1F95">
        <w:trPr>
          <w:trHeight w:val="300"/>
          <w:jc w:val="center"/>
        </w:trPr>
        <w:tc>
          <w:tcPr>
            <w:tcW w:w="2068" w:type="dxa"/>
            <w:vMerge/>
            <w:noWrap/>
            <w:hideMark/>
          </w:tcPr>
          <w:p w14:paraId="46657DC5" w14:textId="77777777" w:rsidR="0085403B" w:rsidRPr="00AD22E3" w:rsidRDefault="0085403B" w:rsidP="00BD1F95">
            <w:pPr>
              <w:pStyle w:val="Tabletext"/>
              <w:jc w:val="center"/>
            </w:pPr>
          </w:p>
        </w:tc>
        <w:tc>
          <w:tcPr>
            <w:tcW w:w="2865" w:type="dxa"/>
            <w:noWrap/>
            <w:hideMark/>
          </w:tcPr>
          <w:p w14:paraId="3E96D6A4" w14:textId="77777777" w:rsidR="0085403B" w:rsidRPr="00AD22E3" w:rsidRDefault="0085403B" w:rsidP="00BD1F95">
            <w:pPr>
              <w:pStyle w:val="Tabletext"/>
              <w:jc w:val="center"/>
            </w:pPr>
            <w:r w:rsidRPr="00AD22E3">
              <w:t>9 400-9 900</w:t>
            </w:r>
          </w:p>
        </w:tc>
        <w:tc>
          <w:tcPr>
            <w:tcW w:w="1823" w:type="dxa"/>
            <w:noWrap/>
            <w:hideMark/>
          </w:tcPr>
          <w:p w14:paraId="3BB536E2" w14:textId="77777777" w:rsidR="0085403B" w:rsidRPr="00AD22E3" w:rsidRDefault="0085403B" w:rsidP="00BD1F95">
            <w:pPr>
              <w:pStyle w:val="Tabletext"/>
              <w:jc w:val="center"/>
            </w:pPr>
            <w:r w:rsidRPr="00AD22E3">
              <w:t>10</w:t>
            </w:r>
          </w:p>
        </w:tc>
        <w:tc>
          <w:tcPr>
            <w:tcW w:w="2883" w:type="dxa"/>
            <w:noWrap/>
            <w:hideMark/>
          </w:tcPr>
          <w:p w14:paraId="320745C2" w14:textId="77777777" w:rsidR="0085403B" w:rsidRPr="00AD22E3" w:rsidRDefault="0085403B" w:rsidP="00BD1F95">
            <w:pPr>
              <w:pStyle w:val="Tabletext"/>
              <w:jc w:val="center"/>
            </w:pPr>
            <w:r w:rsidRPr="00AD22E3">
              <w:t>‒134.0</w:t>
            </w:r>
          </w:p>
        </w:tc>
      </w:tr>
      <w:tr w:rsidR="0085403B" w:rsidRPr="00AD22E3" w14:paraId="5D111B6B" w14:textId="77777777" w:rsidTr="00BD1F95">
        <w:trPr>
          <w:trHeight w:val="300"/>
          <w:jc w:val="center"/>
        </w:trPr>
        <w:tc>
          <w:tcPr>
            <w:tcW w:w="2068" w:type="dxa"/>
            <w:vMerge/>
            <w:noWrap/>
            <w:hideMark/>
          </w:tcPr>
          <w:p w14:paraId="506F9BB6" w14:textId="77777777" w:rsidR="0085403B" w:rsidRPr="00AD22E3" w:rsidRDefault="0085403B" w:rsidP="00BD1F95">
            <w:pPr>
              <w:pStyle w:val="Tabletext"/>
              <w:jc w:val="center"/>
            </w:pPr>
          </w:p>
        </w:tc>
        <w:tc>
          <w:tcPr>
            <w:tcW w:w="2865" w:type="dxa"/>
            <w:noWrap/>
            <w:hideMark/>
          </w:tcPr>
          <w:p w14:paraId="64B58582" w14:textId="77777777" w:rsidR="0085403B" w:rsidRPr="00AD22E3" w:rsidRDefault="0085403B" w:rsidP="00BD1F95">
            <w:pPr>
              <w:pStyle w:val="Tabletext"/>
              <w:jc w:val="center"/>
            </w:pPr>
            <w:r w:rsidRPr="00AD22E3">
              <w:t>11 600-12 100</w:t>
            </w:r>
          </w:p>
        </w:tc>
        <w:tc>
          <w:tcPr>
            <w:tcW w:w="1823" w:type="dxa"/>
            <w:noWrap/>
            <w:hideMark/>
          </w:tcPr>
          <w:p w14:paraId="22CFB7C0" w14:textId="77777777" w:rsidR="0085403B" w:rsidRPr="00AD22E3" w:rsidRDefault="0085403B" w:rsidP="00BD1F95">
            <w:pPr>
              <w:pStyle w:val="Tabletext"/>
              <w:jc w:val="center"/>
            </w:pPr>
            <w:r w:rsidRPr="00AD22E3">
              <w:t>10</w:t>
            </w:r>
          </w:p>
        </w:tc>
        <w:tc>
          <w:tcPr>
            <w:tcW w:w="2883" w:type="dxa"/>
            <w:noWrap/>
            <w:hideMark/>
          </w:tcPr>
          <w:p w14:paraId="15C90D54" w14:textId="77777777" w:rsidR="0085403B" w:rsidRPr="00AD22E3" w:rsidRDefault="0085403B" w:rsidP="00BD1F95">
            <w:pPr>
              <w:pStyle w:val="Tabletext"/>
              <w:jc w:val="center"/>
            </w:pPr>
            <w:r w:rsidRPr="00AD22E3">
              <w:t>‒136.5</w:t>
            </w:r>
          </w:p>
        </w:tc>
      </w:tr>
      <w:tr w:rsidR="0085403B" w:rsidRPr="00AD22E3" w14:paraId="2B71DF8C" w14:textId="77777777" w:rsidTr="00BD1F95">
        <w:trPr>
          <w:trHeight w:val="300"/>
          <w:jc w:val="center"/>
        </w:trPr>
        <w:tc>
          <w:tcPr>
            <w:tcW w:w="2068" w:type="dxa"/>
            <w:vMerge/>
            <w:noWrap/>
            <w:hideMark/>
          </w:tcPr>
          <w:p w14:paraId="7455B1C8" w14:textId="77777777" w:rsidR="0085403B" w:rsidRPr="00AD22E3" w:rsidRDefault="0085403B" w:rsidP="00BD1F95">
            <w:pPr>
              <w:pStyle w:val="Tabletext"/>
              <w:jc w:val="center"/>
            </w:pPr>
          </w:p>
        </w:tc>
        <w:tc>
          <w:tcPr>
            <w:tcW w:w="2865" w:type="dxa"/>
            <w:noWrap/>
            <w:hideMark/>
          </w:tcPr>
          <w:p w14:paraId="169244AA" w14:textId="77777777" w:rsidR="0085403B" w:rsidRPr="00AD22E3" w:rsidRDefault="0085403B" w:rsidP="00BD1F95">
            <w:pPr>
              <w:pStyle w:val="Tabletext"/>
              <w:jc w:val="center"/>
            </w:pPr>
            <w:r w:rsidRPr="00AD22E3">
              <w:t>13 570-13 870</w:t>
            </w:r>
          </w:p>
        </w:tc>
        <w:tc>
          <w:tcPr>
            <w:tcW w:w="1823" w:type="dxa"/>
            <w:noWrap/>
            <w:hideMark/>
          </w:tcPr>
          <w:p w14:paraId="0460DCBE" w14:textId="77777777" w:rsidR="0085403B" w:rsidRPr="00AD22E3" w:rsidRDefault="0085403B" w:rsidP="00BD1F95">
            <w:pPr>
              <w:pStyle w:val="Tabletext"/>
              <w:jc w:val="center"/>
            </w:pPr>
            <w:r w:rsidRPr="00AD22E3">
              <w:t>10</w:t>
            </w:r>
          </w:p>
        </w:tc>
        <w:tc>
          <w:tcPr>
            <w:tcW w:w="2883" w:type="dxa"/>
            <w:noWrap/>
            <w:hideMark/>
          </w:tcPr>
          <w:p w14:paraId="1301143B" w14:textId="77777777" w:rsidR="0085403B" w:rsidRPr="00AD22E3" w:rsidRDefault="0085403B" w:rsidP="00BD1F95">
            <w:pPr>
              <w:pStyle w:val="Tabletext"/>
              <w:jc w:val="center"/>
            </w:pPr>
            <w:r w:rsidRPr="00AD22E3">
              <w:t>‒138.3</w:t>
            </w:r>
          </w:p>
        </w:tc>
      </w:tr>
      <w:tr w:rsidR="0085403B" w:rsidRPr="00AD22E3" w14:paraId="3DB7A404" w14:textId="77777777" w:rsidTr="00BD1F95">
        <w:trPr>
          <w:trHeight w:val="300"/>
          <w:jc w:val="center"/>
        </w:trPr>
        <w:tc>
          <w:tcPr>
            <w:tcW w:w="2068" w:type="dxa"/>
            <w:vMerge/>
            <w:noWrap/>
            <w:hideMark/>
          </w:tcPr>
          <w:p w14:paraId="4A99B59B" w14:textId="77777777" w:rsidR="0085403B" w:rsidRPr="00AD22E3" w:rsidRDefault="0085403B" w:rsidP="00BD1F95">
            <w:pPr>
              <w:pStyle w:val="Tabletext"/>
              <w:jc w:val="center"/>
            </w:pPr>
          </w:p>
        </w:tc>
        <w:tc>
          <w:tcPr>
            <w:tcW w:w="2865" w:type="dxa"/>
            <w:noWrap/>
            <w:hideMark/>
          </w:tcPr>
          <w:p w14:paraId="05D8DA8C" w14:textId="77777777" w:rsidR="0085403B" w:rsidRPr="00AD22E3" w:rsidRDefault="0085403B" w:rsidP="00BD1F95">
            <w:pPr>
              <w:pStyle w:val="Tabletext"/>
              <w:jc w:val="center"/>
            </w:pPr>
            <w:r w:rsidRPr="00AD22E3">
              <w:t>15 100-15 800</w:t>
            </w:r>
          </w:p>
        </w:tc>
        <w:tc>
          <w:tcPr>
            <w:tcW w:w="1823" w:type="dxa"/>
            <w:noWrap/>
            <w:hideMark/>
          </w:tcPr>
          <w:p w14:paraId="6B44DB2A" w14:textId="77777777" w:rsidR="0085403B" w:rsidRPr="00AD22E3" w:rsidRDefault="0085403B" w:rsidP="00BD1F95">
            <w:pPr>
              <w:pStyle w:val="Tabletext"/>
              <w:jc w:val="center"/>
            </w:pPr>
            <w:r w:rsidRPr="00AD22E3">
              <w:t>10</w:t>
            </w:r>
          </w:p>
        </w:tc>
        <w:tc>
          <w:tcPr>
            <w:tcW w:w="2883" w:type="dxa"/>
            <w:noWrap/>
            <w:hideMark/>
          </w:tcPr>
          <w:p w14:paraId="4B98BDD6" w14:textId="77777777" w:rsidR="0085403B" w:rsidRPr="00AD22E3" w:rsidRDefault="0085403B" w:rsidP="00BD1F95">
            <w:pPr>
              <w:pStyle w:val="Tabletext"/>
              <w:jc w:val="center"/>
            </w:pPr>
            <w:r w:rsidRPr="00AD22E3">
              <w:t>‒139.7</w:t>
            </w:r>
          </w:p>
        </w:tc>
      </w:tr>
      <w:tr w:rsidR="0085403B" w:rsidRPr="00AD22E3" w14:paraId="65FDC5AC" w14:textId="77777777" w:rsidTr="00BD1F95">
        <w:trPr>
          <w:trHeight w:val="300"/>
          <w:jc w:val="center"/>
        </w:trPr>
        <w:tc>
          <w:tcPr>
            <w:tcW w:w="2068" w:type="dxa"/>
            <w:vMerge/>
            <w:noWrap/>
            <w:hideMark/>
          </w:tcPr>
          <w:p w14:paraId="491C0F29" w14:textId="77777777" w:rsidR="0085403B" w:rsidRPr="00AD22E3" w:rsidRDefault="0085403B" w:rsidP="00BD1F95">
            <w:pPr>
              <w:pStyle w:val="Tabletext"/>
              <w:jc w:val="center"/>
            </w:pPr>
          </w:p>
        </w:tc>
        <w:tc>
          <w:tcPr>
            <w:tcW w:w="2865" w:type="dxa"/>
            <w:noWrap/>
            <w:hideMark/>
          </w:tcPr>
          <w:p w14:paraId="547E6C56" w14:textId="77777777" w:rsidR="0085403B" w:rsidRPr="00AD22E3" w:rsidRDefault="0085403B" w:rsidP="00BD1F95">
            <w:pPr>
              <w:pStyle w:val="Tabletext"/>
              <w:jc w:val="center"/>
            </w:pPr>
            <w:r w:rsidRPr="00AD22E3">
              <w:t>17 480-17 900</w:t>
            </w:r>
          </w:p>
        </w:tc>
        <w:tc>
          <w:tcPr>
            <w:tcW w:w="1823" w:type="dxa"/>
            <w:noWrap/>
            <w:hideMark/>
          </w:tcPr>
          <w:p w14:paraId="110F1449" w14:textId="77777777" w:rsidR="0085403B" w:rsidRPr="00AD22E3" w:rsidRDefault="0085403B" w:rsidP="00BD1F95">
            <w:pPr>
              <w:pStyle w:val="Tabletext"/>
              <w:jc w:val="center"/>
            </w:pPr>
            <w:r w:rsidRPr="00AD22E3">
              <w:t>10</w:t>
            </w:r>
          </w:p>
        </w:tc>
        <w:tc>
          <w:tcPr>
            <w:tcW w:w="2883" w:type="dxa"/>
            <w:noWrap/>
            <w:hideMark/>
          </w:tcPr>
          <w:p w14:paraId="0A89DD5C" w14:textId="77777777" w:rsidR="0085403B" w:rsidRPr="00AD22E3" w:rsidRDefault="0085403B" w:rsidP="00BD1F95">
            <w:pPr>
              <w:pStyle w:val="Tabletext"/>
              <w:jc w:val="center"/>
            </w:pPr>
            <w:r w:rsidRPr="00AD22E3">
              <w:t>‒141.3</w:t>
            </w:r>
          </w:p>
        </w:tc>
      </w:tr>
      <w:tr w:rsidR="0085403B" w:rsidRPr="00AD22E3" w14:paraId="35C24A37" w14:textId="77777777" w:rsidTr="00BD1F95">
        <w:trPr>
          <w:trHeight w:val="300"/>
          <w:jc w:val="center"/>
        </w:trPr>
        <w:tc>
          <w:tcPr>
            <w:tcW w:w="2068" w:type="dxa"/>
            <w:vMerge/>
            <w:noWrap/>
            <w:hideMark/>
          </w:tcPr>
          <w:p w14:paraId="53953A9D" w14:textId="77777777" w:rsidR="0085403B" w:rsidRPr="00AD22E3" w:rsidRDefault="0085403B" w:rsidP="00BD1F95">
            <w:pPr>
              <w:pStyle w:val="Tabletext"/>
              <w:jc w:val="center"/>
            </w:pPr>
          </w:p>
        </w:tc>
        <w:tc>
          <w:tcPr>
            <w:tcW w:w="2865" w:type="dxa"/>
            <w:noWrap/>
            <w:hideMark/>
          </w:tcPr>
          <w:p w14:paraId="1EF67ECA" w14:textId="77777777" w:rsidR="0085403B" w:rsidRPr="00AD22E3" w:rsidRDefault="0085403B" w:rsidP="00BD1F95">
            <w:pPr>
              <w:pStyle w:val="Tabletext"/>
              <w:jc w:val="center"/>
            </w:pPr>
            <w:r w:rsidRPr="00AD22E3">
              <w:t>18 900-19 020</w:t>
            </w:r>
          </w:p>
        </w:tc>
        <w:tc>
          <w:tcPr>
            <w:tcW w:w="1823" w:type="dxa"/>
            <w:noWrap/>
            <w:hideMark/>
          </w:tcPr>
          <w:p w14:paraId="716AD87B" w14:textId="77777777" w:rsidR="0085403B" w:rsidRPr="00AD22E3" w:rsidRDefault="0085403B" w:rsidP="00BD1F95">
            <w:pPr>
              <w:pStyle w:val="Tabletext"/>
              <w:jc w:val="center"/>
            </w:pPr>
            <w:r w:rsidRPr="00AD22E3">
              <w:t>10</w:t>
            </w:r>
          </w:p>
        </w:tc>
        <w:tc>
          <w:tcPr>
            <w:tcW w:w="2883" w:type="dxa"/>
            <w:noWrap/>
            <w:hideMark/>
          </w:tcPr>
          <w:p w14:paraId="2AFFE35E" w14:textId="77777777" w:rsidR="0085403B" w:rsidRPr="00AD22E3" w:rsidRDefault="0085403B" w:rsidP="00BD1F95">
            <w:pPr>
              <w:pStyle w:val="Tabletext"/>
              <w:jc w:val="center"/>
            </w:pPr>
            <w:r w:rsidRPr="00AD22E3">
              <w:t>‒142.2</w:t>
            </w:r>
          </w:p>
        </w:tc>
      </w:tr>
    </w:tbl>
    <w:p w14:paraId="79A5FB3D" w14:textId="77777777" w:rsidR="0085403B" w:rsidRPr="00AD22E3" w:rsidRDefault="0085403B" w:rsidP="00CE10C2">
      <w:pPr>
        <w:pStyle w:val="TableNo"/>
      </w:pPr>
      <w:r w:rsidRPr="00AD22E3">
        <w:t>TABLE 12</w:t>
      </w:r>
    </w:p>
    <w:p w14:paraId="6FA45C80" w14:textId="77777777" w:rsidR="0085403B" w:rsidRPr="00AD22E3" w:rsidRDefault="0085403B" w:rsidP="00CE10C2">
      <w:pPr>
        <w:pStyle w:val="Tabletitle"/>
        <w:rPr>
          <w:rFonts w:eastAsia="Calibri"/>
          <w:bCs/>
        </w:rPr>
      </w:pPr>
      <w:r w:rsidRPr="00AD22E3">
        <w:rPr>
          <w:rFonts w:eastAsia="Calibri"/>
        </w:rPr>
        <w:t>Incumbent maximum interference levels at 8.5 MHz</w:t>
      </w:r>
      <w:r w:rsidRPr="00AD22E3">
        <w:rPr>
          <w:rFonts w:eastAsia="Calibri"/>
        </w:rPr>
        <w:br/>
      </w:r>
      <w:r w:rsidRPr="00AD22E3">
        <w:rPr>
          <w:rFonts w:eastAsia="Calibri"/>
          <w:bCs/>
        </w:rPr>
        <w:t>(Rural)</w:t>
      </w:r>
    </w:p>
    <w:tbl>
      <w:tblPr>
        <w:tblStyle w:val="TableGrid2"/>
        <w:tblW w:w="9639" w:type="dxa"/>
        <w:jc w:val="center"/>
        <w:tblLayout w:type="fixed"/>
        <w:tblLook w:val="04A0" w:firstRow="1" w:lastRow="0" w:firstColumn="1" w:lastColumn="0" w:noHBand="0" w:noVBand="1"/>
      </w:tblPr>
      <w:tblGrid>
        <w:gridCol w:w="2649"/>
        <w:gridCol w:w="1213"/>
        <w:gridCol w:w="1898"/>
        <w:gridCol w:w="1986"/>
        <w:gridCol w:w="1893"/>
      </w:tblGrid>
      <w:tr w:rsidR="0085403B" w:rsidRPr="00AD22E3" w14:paraId="78D94950" w14:textId="77777777" w:rsidTr="00BD1F95">
        <w:trPr>
          <w:trHeight w:val="330"/>
          <w:jc w:val="center"/>
        </w:trPr>
        <w:tc>
          <w:tcPr>
            <w:tcW w:w="2889" w:type="dxa"/>
          </w:tcPr>
          <w:p w14:paraId="0F7D98C2" w14:textId="77777777" w:rsidR="0085403B" w:rsidRPr="00AD22E3" w:rsidRDefault="0085403B" w:rsidP="00A63DD6">
            <w:pPr>
              <w:pStyle w:val="Tablehead"/>
              <w:rPr>
                <w:rFonts w:ascii="Times New Roman" w:hAnsi="Times New Roman" w:cs="Times New Roman"/>
              </w:rPr>
            </w:pPr>
            <w:r w:rsidRPr="00AD22E3">
              <w:rPr>
                <w:rFonts w:ascii="Times New Roman" w:hAnsi="Times New Roman" w:cs="Times New Roman"/>
              </w:rPr>
              <w:t>Service</w:t>
            </w:r>
          </w:p>
        </w:tc>
        <w:tc>
          <w:tcPr>
            <w:tcW w:w="1310" w:type="dxa"/>
          </w:tcPr>
          <w:p w14:paraId="605A0080" w14:textId="77777777" w:rsidR="0085403B" w:rsidRPr="00AD22E3" w:rsidRDefault="0085403B" w:rsidP="00A63DD6">
            <w:pPr>
              <w:pStyle w:val="Tablehead"/>
              <w:rPr>
                <w:rFonts w:ascii="Times New Roman" w:hAnsi="Times New Roman" w:cs="Times New Roman"/>
              </w:rPr>
            </w:pPr>
            <w:r w:rsidRPr="00AD22E3">
              <w:rPr>
                <w:rFonts w:ascii="Times New Roman" w:hAnsi="Times New Roman" w:cs="Times New Roman"/>
                <w:i/>
                <w:iCs/>
              </w:rPr>
              <w:t>I/N</w:t>
            </w:r>
            <w:r w:rsidRPr="00AD22E3">
              <w:rPr>
                <w:rFonts w:ascii="Times New Roman" w:hAnsi="Times New Roman" w:cs="Times New Roman"/>
              </w:rPr>
              <w:t xml:space="preserve"> (dB)</w:t>
            </w:r>
          </w:p>
        </w:tc>
        <w:tc>
          <w:tcPr>
            <w:tcW w:w="2063" w:type="dxa"/>
          </w:tcPr>
          <w:p w14:paraId="77D206EA" w14:textId="77777777" w:rsidR="0085403B" w:rsidRPr="00AD22E3" w:rsidRDefault="0085403B" w:rsidP="00A63DD6">
            <w:pPr>
              <w:pStyle w:val="Tablehead"/>
              <w:rPr>
                <w:rFonts w:ascii="Times New Roman" w:hAnsi="Times New Roman" w:cs="Times New Roman"/>
              </w:rPr>
            </w:pPr>
            <w:r w:rsidRPr="00AD22E3">
              <w:rPr>
                <w:rFonts w:ascii="Times New Roman" w:hAnsi="Times New Roman" w:cs="Times New Roman"/>
              </w:rPr>
              <w:t>Receiver bandwidth (kHz)</w:t>
            </w:r>
          </w:p>
        </w:tc>
        <w:tc>
          <w:tcPr>
            <w:tcW w:w="2160" w:type="dxa"/>
          </w:tcPr>
          <w:p w14:paraId="4F6025BC" w14:textId="77777777" w:rsidR="0085403B" w:rsidRPr="00AD22E3" w:rsidRDefault="0085403B" w:rsidP="00A63DD6">
            <w:pPr>
              <w:pStyle w:val="Tablehead"/>
              <w:rPr>
                <w:rFonts w:ascii="Times New Roman" w:hAnsi="Times New Roman" w:cs="Times New Roman"/>
              </w:rPr>
            </w:pPr>
            <w:r w:rsidRPr="00AD22E3">
              <w:rPr>
                <w:rFonts w:ascii="Times New Roman" w:hAnsi="Times New Roman" w:cs="Times New Roman"/>
              </w:rPr>
              <w:t>Maximum interference level (</w:t>
            </w:r>
            <w:proofErr w:type="spellStart"/>
            <w:r w:rsidRPr="00AD22E3">
              <w:rPr>
                <w:rFonts w:ascii="Times New Roman" w:hAnsi="Times New Roman" w:cs="Times New Roman"/>
              </w:rPr>
              <w:t>dBW</w:t>
            </w:r>
            <w:proofErr w:type="spellEnd"/>
            <w:r w:rsidRPr="00AD22E3">
              <w:rPr>
                <w:rFonts w:ascii="Times New Roman" w:hAnsi="Times New Roman" w:cs="Times New Roman"/>
              </w:rPr>
              <w:t>/channel bandwidth)</w:t>
            </w:r>
          </w:p>
        </w:tc>
        <w:tc>
          <w:tcPr>
            <w:tcW w:w="2058" w:type="dxa"/>
          </w:tcPr>
          <w:p w14:paraId="36947856" w14:textId="77777777" w:rsidR="0085403B" w:rsidRPr="00AD22E3" w:rsidRDefault="0085403B" w:rsidP="00A63DD6">
            <w:pPr>
              <w:pStyle w:val="Tablehead"/>
              <w:rPr>
                <w:rFonts w:ascii="Times New Roman" w:hAnsi="Times New Roman" w:cs="Times New Roman"/>
              </w:rPr>
            </w:pPr>
            <w:r w:rsidRPr="00AD22E3">
              <w:rPr>
                <w:rFonts w:ascii="Times New Roman" w:hAnsi="Times New Roman" w:cs="Times New Roman"/>
              </w:rPr>
              <w:t>Maximum interference level (dBm/channel bandwidth)</w:t>
            </w:r>
          </w:p>
        </w:tc>
      </w:tr>
      <w:tr w:rsidR="0085403B" w:rsidRPr="00AD22E3" w14:paraId="08FD666B" w14:textId="77777777" w:rsidTr="00BD1F95">
        <w:trPr>
          <w:trHeight w:val="330"/>
          <w:jc w:val="center"/>
        </w:trPr>
        <w:tc>
          <w:tcPr>
            <w:tcW w:w="2889" w:type="dxa"/>
            <w:hideMark/>
          </w:tcPr>
          <w:p w14:paraId="42DE8C9B" w14:textId="77777777" w:rsidR="0085403B" w:rsidRPr="00AD22E3" w:rsidRDefault="0085403B" w:rsidP="00A63DD6">
            <w:pPr>
              <w:pStyle w:val="Tabletext"/>
            </w:pPr>
            <w:r w:rsidRPr="00AD22E3">
              <w:t>AM(R)S (3 kHz)</w:t>
            </w:r>
          </w:p>
        </w:tc>
        <w:tc>
          <w:tcPr>
            <w:tcW w:w="1310" w:type="dxa"/>
          </w:tcPr>
          <w:p w14:paraId="6EC4EA9A" w14:textId="77777777" w:rsidR="0085403B" w:rsidRPr="00AD22E3" w:rsidRDefault="0085403B" w:rsidP="00A63DD6">
            <w:pPr>
              <w:pStyle w:val="Tabletext"/>
              <w:jc w:val="center"/>
            </w:pPr>
            <w:r w:rsidRPr="00AD22E3">
              <w:t>-6</w:t>
            </w:r>
          </w:p>
        </w:tc>
        <w:tc>
          <w:tcPr>
            <w:tcW w:w="2063" w:type="dxa"/>
          </w:tcPr>
          <w:p w14:paraId="1368FD0D" w14:textId="77777777" w:rsidR="0085403B" w:rsidRPr="00AD22E3" w:rsidRDefault="0085403B" w:rsidP="00A63DD6">
            <w:pPr>
              <w:pStyle w:val="Tabletext"/>
              <w:jc w:val="center"/>
            </w:pPr>
            <w:r w:rsidRPr="00AD22E3">
              <w:t>3</w:t>
            </w:r>
          </w:p>
        </w:tc>
        <w:tc>
          <w:tcPr>
            <w:tcW w:w="2160" w:type="dxa"/>
            <w:vAlign w:val="center"/>
          </w:tcPr>
          <w:p w14:paraId="3DC08CCD" w14:textId="77777777" w:rsidR="0085403B" w:rsidRPr="00AD22E3" w:rsidRDefault="0085403B" w:rsidP="00A63DD6">
            <w:pPr>
              <w:pStyle w:val="Tabletext"/>
              <w:jc w:val="center"/>
            </w:pPr>
            <w:r w:rsidRPr="00AD22E3">
              <w:t>‒134.23</w:t>
            </w:r>
          </w:p>
        </w:tc>
        <w:tc>
          <w:tcPr>
            <w:tcW w:w="2058" w:type="dxa"/>
            <w:vAlign w:val="bottom"/>
          </w:tcPr>
          <w:p w14:paraId="1EE66D57" w14:textId="77777777" w:rsidR="0085403B" w:rsidRPr="00AD22E3" w:rsidRDefault="0085403B" w:rsidP="00A63DD6">
            <w:pPr>
              <w:pStyle w:val="Tabletext"/>
              <w:jc w:val="center"/>
            </w:pPr>
            <w:r w:rsidRPr="00AD22E3">
              <w:t>‒104.23</w:t>
            </w:r>
          </w:p>
        </w:tc>
      </w:tr>
      <w:tr w:rsidR="0085403B" w:rsidRPr="00AD22E3" w14:paraId="18A8DC10" w14:textId="77777777" w:rsidTr="00BD1F95">
        <w:trPr>
          <w:trHeight w:val="408"/>
          <w:jc w:val="center"/>
        </w:trPr>
        <w:tc>
          <w:tcPr>
            <w:tcW w:w="2889" w:type="dxa"/>
          </w:tcPr>
          <w:p w14:paraId="7C4ED91B" w14:textId="77777777" w:rsidR="0085403B" w:rsidRPr="00AD22E3" w:rsidRDefault="0085403B" w:rsidP="00A63DD6">
            <w:pPr>
              <w:pStyle w:val="Tabletext"/>
            </w:pPr>
            <w:r w:rsidRPr="00AD22E3">
              <w:t>AM(R)S (48 kHz)</w:t>
            </w:r>
          </w:p>
        </w:tc>
        <w:tc>
          <w:tcPr>
            <w:tcW w:w="1310" w:type="dxa"/>
          </w:tcPr>
          <w:p w14:paraId="77EBD086" w14:textId="77777777" w:rsidR="0085403B" w:rsidRPr="00AD22E3" w:rsidRDefault="0085403B" w:rsidP="00A63DD6">
            <w:pPr>
              <w:pStyle w:val="Tabletext"/>
              <w:jc w:val="center"/>
            </w:pPr>
            <w:r w:rsidRPr="00AD22E3">
              <w:t>-6</w:t>
            </w:r>
          </w:p>
        </w:tc>
        <w:tc>
          <w:tcPr>
            <w:tcW w:w="2063" w:type="dxa"/>
          </w:tcPr>
          <w:p w14:paraId="2CAB9E4A" w14:textId="77777777" w:rsidR="0085403B" w:rsidRPr="00AD22E3" w:rsidRDefault="0085403B" w:rsidP="00A63DD6">
            <w:pPr>
              <w:pStyle w:val="Tabletext"/>
              <w:jc w:val="center"/>
            </w:pPr>
            <w:r w:rsidRPr="00AD22E3">
              <w:t>48</w:t>
            </w:r>
          </w:p>
        </w:tc>
        <w:tc>
          <w:tcPr>
            <w:tcW w:w="2160" w:type="dxa"/>
            <w:vAlign w:val="center"/>
          </w:tcPr>
          <w:p w14:paraId="4EE44F3A" w14:textId="77777777" w:rsidR="0085403B" w:rsidRPr="00AD22E3" w:rsidRDefault="0085403B" w:rsidP="00A63DD6">
            <w:pPr>
              <w:pStyle w:val="Tabletext"/>
              <w:jc w:val="center"/>
            </w:pPr>
            <w:r w:rsidRPr="00AD22E3">
              <w:t>‒122.19</w:t>
            </w:r>
          </w:p>
        </w:tc>
        <w:tc>
          <w:tcPr>
            <w:tcW w:w="2058" w:type="dxa"/>
            <w:vAlign w:val="bottom"/>
          </w:tcPr>
          <w:p w14:paraId="27C055D0" w14:textId="77777777" w:rsidR="0085403B" w:rsidRPr="00AD22E3" w:rsidRDefault="0085403B" w:rsidP="00A63DD6">
            <w:pPr>
              <w:pStyle w:val="Tabletext"/>
              <w:jc w:val="center"/>
            </w:pPr>
            <w:r w:rsidRPr="00AD22E3">
              <w:t>‒92.19</w:t>
            </w:r>
          </w:p>
        </w:tc>
      </w:tr>
      <w:tr w:rsidR="0085403B" w:rsidRPr="00AD22E3" w14:paraId="3DD8A2FD" w14:textId="77777777" w:rsidTr="00BD1F95">
        <w:trPr>
          <w:trHeight w:val="330"/>
          <w:jc w:val="center"/>
        </w:trPr>
        <w:tc>
          <w:tcPr>
            <w:tcW w:w="2889" w:type="dxa"/>
          </w:tcPr>
          <w:p w14:paraId="210F20F0" w14:textId="77777777" w:rsidR="0085403B" w:rsidRPr="00AD22E3" w:rsidRDefault="0085403B" w:rsidP="00A63DD6">
            <w:pPr>
              <w:pStyle w:val="Tabletext"/>
            </w:pPr>
            <w:r w:rsidRPr="00AD22E3">
              <w:t>Fixed</w:t>
            </w:r>
          </w:p>
        </w:tc>
        <w:tc>
          <w:tcPr>
            <w:tcW w:w="1310" w:type="dxa"/>
          </w:tcPr>
          <w:p w14:paraId="5C6F69D5" w14:textId="77777777" w:rsidR="0085403B" w:rsidRPr="00AD22E3" w:rsidRDefault="0085403B" w:rsidP="00A63DD6">
            <w:pPr>
              <w:pStyle w:val="Tabletext"/>
              <w:jc w:val="center"/>
            </w:pPr>
            <w:r w:rsidRPr="00AD22E3">
              <w:t>–6</w:t>
            </w:r>
          </w:p>
        </w:tc>
        <w:tc>
          <w:tcPr>
            <w:tcW w:w="2063" w:type="dxa"/>
          </w:tcPr>
          <w:p w14:paraId="393BF7A1" w14:textId="77777777" w:rsidR="0085403B" w:rsidRPr="00AD22E3" w:rsidRDefault="0085403B" w:rsidP="00A63DD6">
            <w:pPr>
              <w:pStyle w:val="Tabletext"/>
              <w:jc w:val="center"/>
            </w:pPr>
            <w:r w:rsidRPr="00AD22E3">
              <w:t>3</w:t>
            </w:r>
          </w:p>
        </w:tc>
        <w:tc>
          <w:tcPr>
            <w:tcW w:w="2160" w:type="dxa"/>
            <w:vAlign w:val="center"/>
          </w:tcPr>
          <w:p w14:paraId="4C97C0DE" w14:textId="77777777" w:rsidR="0085403B" w:rsidRPr="00AD22E3" w:rsidRDefault="0085403B" w:rsidP="00A63DD6">
            <w:pPr>
              <w:pStyle w:val="Tabletext"/>
              <w:jc w:val="center"/>
            </w:pPr>
            <w:r w:rsidRPr="00AD22E3">
              <w:t>‒134.23</w:t>
            </w:r>
          </w:p>
        </w:tc>
        <w:tc>
          <w:tcPr>
            <w:tcW w:w="2058" w:type="dxa"/>
            <w:vAlign w:val="bottom"/>
          </w:tcPr>
          <w:p w14:paraId="74CED545" w14:textId="77777777" w:rsidR="0085403B" w:rsidRPr="00AD22E3" w:rsidRDefault="0085403B" w:rsidP="00A63DD6">
            <w:pPr>
              <w:pStyle w:val="Tabletext"/>
              <w:jc w:val="center"/>
            </w:pPr>
            <w:r w:rsidRPr="00AD22E3">
              <w:t>‒104.23</w:t>
            </w:r>
          </w:p>
        </w:tc>
      </w:tr>
      <w:tr w:rsidR="0085403B" w:rsidRPr="00AD22E3" w14:paraId="40EF2E06" w14:textId="77777777" w:rsidTr="00BD1F95">
        <w:trPr>
          <w:trHeight w:val="330"/>
          <w:jc w:val="center"/>
        </w:trPr>
        <w:tc>
          <w:tcPr>
            <w:tcW w:w="2889" w:type="dxa"/>
            <w:hideMark/>
          </w:tcPr>
          <w:p w14:paraId="3AF1A58B" w14:textId="77777777" w:rsidR="0085403B" w:rsidRPr="00AD22E3" w:rsidRDefault="0085403B" w:rsidP="00A63DD6">
            <w:pPr>
              <w:pStyle w:val="Tabletext"/>
            </w:pPr>
            <w:r w:rsidRPr="00AD22E3">
              <w:t>Land mobile</w:t>
            </w:r>
          </w:p>
        </w:tc>
        <w:tc>
          <w:tcPr>
            <w:tcW w:w="1310" w:type="dxa"/>
            <w:hideMark/>
          </w:tcPr>
          <w:p w14:paraId="636892F8" w14:textId="77777777" w:rsidR="0085403B" w:rsidRPr="00AD22E3" w:rsidRDefault="0085403B" w:rsidP="00A63DD6">
            <w:pPr>
              <w:pStyle w:val="Tabletext"/>
              <w:jc w:val="center"/>
            </w:pPr>
            <w:r w:rsidRPr="00AD22E3">
              <w:t>–10</w:t>
            </w:r>
          </w:p>
        </w:tc>
        <w:tc>
          <w:tcPr>
            <w:tcW w:w="2063" w:type="dxa"/>
            <w:hideMark/>
          </w:tcPr>
          <w:p w14:paraId="3DDB2D41" w14:textId="77777777" w:rsidR="0085403B" w:rsidRPr="00AD22E3" w:rsidRDefault="0085403B" w:rsidP="00A63DD6">
            <w:pPr>
              <w:pStyle w:val="Tabletext"/>
              <w:jc w:val="center"/>
            </w:pPr>
            <w:r w:rsidRPr="00AD22E3">
              <w:t>12</w:t>
            </w:r>
          </w:p>
        </w:tc>
        <w:tc>
          <w:tcPr>
            <w:tcW w:w="2160" w:type="dxa"/>
            <w:vAlign w:val="center"/>
            <w:hideMark/>
          </w:tcPr>
          <w:p w14:paraId="1C63E571" w14:textId="77777777" w:rsidR="0085403B" w:rsidRPr="00AD22E3" w:rsidRDefault="0085403B" w:rsidP="00A63DD6">
            <w:pPr>
              <w:pStyle w:val="Tabletext"/>
              <w:jc w:val="center"/>
            </w:pPr>
            <w:r w:rsidRPr="00AD22E3">
              <w:t>‒132.21</w:t>
            </w:r>
          </w:p>
        </w:tc>
        <w:tc>
          <w:tcPr>
            <w:tcW w:w="2058" w:type="dxa"/>
            <w:vAlign w:val="bottom"/>
          </w:tcPr>
          <w:p w14:paraId="3F65D6D3" w14:textId="77777777" w:rsidR="0085403B" w:rsidRPr="00AD22E3" w:rsidRDefault="0085403B" w:rsidP="00A63DD6">
            <w:pPr>
              <w:pStyle w:val="Tabletext"/>
              <w:jc w:val="center"/>
            </w:pPr>
            <w:r w:rsidRPr="00AD22E3">
              <w:t>‒102.21</w:t>
            </w:r>
          </w:p>
        </w:tc>
      </w:tr>
      <w:tr w:rsidR="0085403B" w:rsidRPr="00AD22E3" w14:paraId="42C2E919" w14:textId="77777777" w:rsidTr="00BD1F95">
        <w:trPr>
          <w:trHeight w:val="330"/>
          <w:jc w:val="center"/>
        </w:trPr>
        <w:tc>
          <w:tcPr>
            <w:tcW w:w="2889" w:type="dxa"/>
            <w:hideMark/>
          </w:tcPr>
          <w:p w14:paraId="32C5800F" w14:textId="77777777" w:rsidR="0085403B" w:rsidRPr="00AD22E3" w:rsidRDefault="0085403B" w:rsidP="00A63DD6">
            <w:pPr>
              <w:pStyle w:val="Tabletext"/>
            </w:pPr>
            <w:r w:rsidRPr="00AD22E3">
              <w:lastRenderedPageBreak/>
              <w:t>Broadcasting</w:t>
            </w:r>
          </w:p>
        </w:tc>
        <w:tc>
          <w:tcPr>
            <w:tcW w:w="1310" w:type="dxa"/>
            <w:hideMark/>
          </w:tcPr>
          <w:p w14:paraId="5DCE9E28" w14:textId="77777777" w:rsidR="0085403B" w:rsidRPr="00AD22E3" w:rsidRDefault="0085403B" w:rsidP="00A63DD6">
            <w:pPr>
              <w:pStyle w:val="Tabletext"/>
              <w:jc w:val="center"/>
            </w:pPr>
            <w:r w:rsidRPr="00AD22E3">
              <w:t>–10</w:t>
            </w:r>
          </w:p>
        </w:tc>
        <w:tc>
          <w:tcPr>
            <w:tcW w:w="2063" w:type="dxa"/>
            <w:hideMark/>
          </w:tcPr>
          <w:p w14:paraId="5A965526" w14:textId="77777777" w:rsidR="0085403B" w:rsidRPr="00AD22E3" w:rsidRDefault="0085403B" w:rsidP="00A63DD6">
            <w:pPr>
              <w:pStyle w:val="Tabletext"/>
              <w:jc w:val="center"/>
            </w:pPr>
            <w:r w:rsidRPr="00AD22E3">
              <w:t>10</w:t>
            </w:r>
          </w:p>
        </w:tc>
        <w:tc>
          <w:tcPr>
            <w:tcW w:w="2160" w:type="dxa"/>
            <w:vAlign w:val="center"/>
            <w:hideMark/>
          </w:tcPr>
          <w:p w14:paraId="544D6CDE" w14:textId="77777777" w:rsidR="0085403B" w:rsidRPr="00AD22E3" w:rsidRDefault="0085403B" w:rsidP="00A63DD6">
            <w:pPr>
              <w:pStyle w:val="Tabletext"/>
              <w:jc w:val="center"/>
            </w:pPr>
            <w:r w:rsidRPr="00AD22E3">
              <w:t>‒132.3</w:t>
            </w:r>
          </w:p>
        </w:tc>
        <w:tc>
          <w:tcPr>
            <w:tcW w:w="2058" w:type="dxa"/>
            <w:vAlign w:val="bottom"/>
          </w:tcPr>
          <w:p w14:paraId="3956673A" w14:textId="77777777" w:rsidR="0085403B" w:rsidRPr="00AD22E3" w:rsidRDefault="0085403B" w:rsidP="00A63DD6">
            <w:pPr>
              <w:pStyle w:val="Tabletext"/>
              <w:jc w:val="center"/>
            </w:pPr>
            <w:r w:rsidRPr="00AD22E3">
              <w:t>‒102.3</w:t>
            </w:r>
          </w:p>
        </w:tc>
      </w:tr>
      <w:tr w:rsidR="0085403B" w:rsidRPr="00AD22E3" w14:paraId="4FDB0196" w14:textId="77777777" w:rsidTr="00BD1F95">
        <w:trPr>
          <w:trHeight w:val="330"/>
          <w:jc w:val="center"/>
        </w:trPr>
        <w:tc>
          <w:tcPr>
            <w:tcW w:w="2889" w:type="dxa"/>
          </w:tcPr>
          <w:p w14:paraId="4A75336E" w14:textId="77777777" w:rsidR="0085403B" w:rsidRPr="00AD22E3" w:rsidRDefault="0085403B" w:rsidP="00A63DD6">
            <w:pPr>
              <w:pStyle w:val="Tabletext"/>
            </w:pPr>
            <w:r w:rsidRPr="00AD22E3">
              <w:t>Maritime mobile</w:t>
            </w:r>
          </w:p>
        </w:tc>
        <w:tc>
          <w:tcPr>
            <w:tcW w:w="1310" w:type="dxa"/>
          </w:tcPr>
          <w:p w14:paraId="0D42EA84" w14:textId="77777777" w:rsidR="0085403B" w:rsidRPr="00AD22E3" w:rsidRDefault="0085403B" w:rsidP="00A63DD6">
            <w:pPr>
              <w:pStyle w:val="Tabletext"/>
              <w:jc w:val="center"/>
            </w:pPr>
            <w:r w:rsidRPr="00AD22E3">
              <w:t>–10</w:t>
            </w:r>
          </w:p>
        </w:tc>
        <w:tc>
          <w:tcPr>
            <w:tcW w:w="2063" w:type="dxa"/>
          </w:tcPr>
          <w:p w14:paraId="5B2B7E7A" w14:textId="77777777" w:rsidR="0085403B" w:rsidRPr="00AD22E3" w:rsidRDefault="0085403B" w:rsidP="00A63DD6">
            <w:pPr>
              <w:pStyle w:val="Tabletext"/>
              <w:jc w:val="center"/>
            </w:pPr>
            <w:r w:rsidRPr="00AD22E3">
              <w:t>3</w:t>
            </w:r>
          </w:p>
        </w:tc>
        <w:tc>
          <w:tcPr>
            <w:tcW w:w="2160" w:type="dxa"/>
            <w:vAlign w:val="center"/>
          </w:tcPr>
          <w:p w14:paraId="2E9FF4D3" w14:textId="77777777" w:rsidR="0085403B" w:rsidRPr="00AD22E3" w:rsidRDefault="0085403B" w:rsidP="00A63DD6">
            <w:pPr>
              <w:pStyle w:val="Tabletext"/>
              <w:jc w:val="center"/>
            </w:pPr>
            <w:r w:rsidRPr="00AD22E3">
              <w:t>‒138.23</w:t>
            </w:r>
          </w:p>
        </w:tc>
        <w:tc>
          <w:tcPr>
            <w:tcW w:w="2058" w:type="dxa"/>
            <w:vAlign w:val="bottom"/>
          </w:tcPr>
          <w:p w14:paraId="498008B6" w14:textId="77777777" w:rsidR="0085403B" w:rsidRPr="00AD22E3" w:rsidRDefault="0085403B" w:rsidP="00A63DD6">
            <w:pPr>
              <w:pStyle w:val="Tabletext"/>
              <w:jc w:val="center"/>
            </w:pPr>
            <w:r w:rsidRPr="00AD22E3">
              <w:t>‒108.23</w:t>
            </w:r>
          </w:p>
        </w:tc>
      </w:tr>
      <w:tr w:rsidR="0085403B" w:rsidRPr="00AD22E3" w14:paraId="6F18D1C8" w14:textId="77777777" w:rsidTr="00BD1F95">
        <w:trPr>
          <w:trHeight w:val="330"/>
          <w:jc w:val="center"/>
        </w:trPr>
        <w:tc>
          <w:tcPr>
            <w:tcW w:w="2889" w:type="dxa"/>
            <w:hideMark/>
          </w:tcPr>
          <w:p w14:paraId="1FD8BEAC" w14:textId="77777777" w:rsidR="0085403B" w:rsidRPr="00AD22E3" w:rsidRDefault="0085403B" w:rsidP="00A63DD6">
            <w:pPr>
              <w:pStyle w:val="Tabletext"/>
            </w:pPr>
            <w:r w:rsidRPr="00AD22E3">
              <w:t>Standard frequency and time</w:t>
            </w:r>
          </w:p>
        </w:tc>
        <w:tc>
          <w:tcPr>
            <w:tcW w:w="1310" w:type="dxa"/>
            <w:hideMark/>
          </w:tcPr>
          <w:p w14:paraId="59178488" w14:textId="77777777" w:rsidR="0085403B" w:rsidRPr="00AD22E3" w:rsidRDefault="0085403B" w:rsidP="00A63DD6">
            <w:pPr>
              <w:pStyle w:val="Tabletext"/>
              <w:jc w:val="center"/>
            </w:pPr>
            <w:r w:rsidRPr="00AD22E3">
              <w:t>–20</w:t>
            </w:r>
          </w:p>
        </w:tc>
        <w:tc>
          <w:tcPr>
            <w:tcW w:w="2063" w:type="dxa"/>
            <w:hideMark/>
          </w:tcPr>
          <w:p w14:paraId="76442A26" w14:textId="77777777" w:rsidR="0085403B" w:rsidRPr="00AD22E3" w:rsidRDefault="0085403B" w:rsidP="00A63DD6">
            <w:pPr>
              <w:pStyle w:val="Tabletext"/>
              <w:jc w:val="center"/>
            </w:pPr>
            <w:r w:rsidRPr="00AD22E3">
              <w:t>10</w:t>
            </w:r>
          </w:p>
        </w:tc>
        <w:tc>
          <w:tcPr>
            <w:tcW w:w="2160" w:type="dxa"/>
            <w:vAlign w:val="center"/>
            <w:hideMark/>
          </w:tcPr>
          <w:p w14:paraId="3011DE5B" w14:textId="77777777" w:rsidR="0085403B" w:rsidRPr="00AD22E3" w:rsidRDefault="0085403B" w:rsidP="00A63DD6">
            <w:pPr>
              <w:pStyle w:val="Tabletext"/>
              <w:jc w:val="center"/>
            </w:pPr>
            <w:r w:rsidRPr="00AD22E3">
              <w:t>‒143.00</w:t>
            </w:r>
          </w:p>
        </w:tc>
        <w:tc>
          <w:tcPr>
            <w:tcW w:w="2058" w:type="dxa"/>
            <w:vAlign w:val="bottom"/>
          </w:tcPr>
          <w:p w14:paraId="388C07ED" w14:textId="77777777" w:rsidR="0085403B" w:rsidRPr="00AD22E3" w:rsidRDefault="0085403B" w:rsidP="00A63DD6">
            <w:pPr>
              <w:pStyle w:val="Tabletext"/>
              <w:jc w:val="center"/>
            </w:pPr>
            <w:r w:rsidRPr="00AD22E3">
              <w:t>‒113.00</w:t>
            </w:r>
          </w:p>
        </w:tc>
      </w:tr>
    </w:tbl>
    <w:p w14:paraId="2634D8D3" w14:textId="77777777" w:rsidR="0085403B" w:rsidRPr="00AD22E3" w:rsidRDefault="0085403B" w:rsidP="002E027F">
      <w:pPr>
        <w:pStyle w:val="TableNo"/>
      </w:pPr>
      <w:r w:rsidRPr="00AD22E3">
        <w:t>TABLE 13</w:t>
      </w:r>
    </w:p>
    <w:p w14:paraId="546ED12C" w14:textId="77777777" w:rsidR="0085403B" w:rsidRPr="00AD22E3" w:rsidRDefault="0085403B" w:rsidP="002E027F">
      <w:pPr>
        <w:pStyle w:val="Tabletitle"/>
        <w:rPr>
          <w:rFonts w:ascii="Times New Roman" w:hAnsi="Times New Roman"/>
          <w:bCs/>
        </w:rPr>
      </w:pPr>
      <w:r w:rsidRPr="00AD22E3">
        <w:rPr>
          <w:rFonts w:ascii="Times New Roman" w:hAnsi="Times New Roman"/>
        </w:rPr>
        <w:t>Incumbent maximum interference levels at 10.7 MHz</w:t>
      </w:r>
      <w:r w:rsidRPr="00AD22E3">
        <w:rPr>
          <w:rFonts w:ascii="Times New Roman" w:hAnsi="Times New Roman"/>
        </w:rPr>
        <w:br/>
      </w:r>
      <w:r w:rsidRPr="00AD22E3">
        <w:rPr>
          <w:rFonts w:ascii="Times New Roman" w:hAnsi="Times New Roman"/>
          <w:bCs/>
        </w:rPr>
        <w:t>(Rural)</w:t>
      </w:r>
    </w:p>
    <w:tbl>
      <w:tblPr>
        <w:tblStyle w:val="TableGrid2"/>
        <w:tblW w:w="9639" w:type="dxa"/>
        <w:jc w:val="center"/>
        <w:tblLayout w:type="fixed"/>
        <w:tblLook w:val="04A0" w:firstRow="1" w:lastRow="0" w:firstColumn="1" w:lastColumn="0" w:noHBand="0" w:noVBand="1"/>
      </w:tblPr>
      <w:tblGrid>
        <w:gridCol w:w="2653"/>
        <w:gridCol w:w="1209"/>
        <w:gridCol w:w="1899"/>
        <w:gridCol w:w="1984"/>
        <w:gridCol w:w="1894"/>
      </w:tblGrid>
      <w:tr w:rsidR="0085403B" w:rsidRPr="00AD22E3" w14:paraId="6FA323FC" w14:textId="77777777" w:rsidTr="00706ACB">
        <w:trPr>
          <w:trHeight w:val="330"/>
          <w:jc w:val="center"/>
        </w:trPr>
        <w:tc>
          <w:tcPr>
            <w:tcW w:w="2780" w:type="dxa"/>
          </w:tcPr>
          <w:p w14:paraId="3A5B5981" w14:textId="77777777" w:rsidR="0085403B" w:rsidRPr="00AD22E3" w:rsidRDefault="0085403B" w:rsidP="00A63DD6">
            <w:pPr>
              <w:pStyle w:val="Tablehead"/>
              <w:rPr>
                <w:rFonts w:ascii="Times New Roman" w:hAnsi="Times New Roman" w:cs="Times New Roman"/>
              </w:rPr>
            </w:pPr>
            <w:r w:rsidRPr="00AD22E3">
              <w:rPr>
                <w:rFonts w:ascii="Times New Roman" w:hAnsi="Times New Roman" w:cs="Times New Roman"/>
              </w:rPr>
              <w:t>Service</w:t>
            </w:r>
          </w:p>
        </w:tc>
        <w:tc>
          <w:tcPr>
            <w:tcW w:w="1260" w:type="dxa"/>
          </w:tcPr>
          <w:p w14:paraId="5D857F81" w14:textId="77777777" w:rsidR="0085403B" w:rsidRPr="00AD22E3" w:rsidRDefault="0085403B" w:rsidP="00A63DD6">
            <w:pPr>
              <w:pStyle w:val="Tablehead"/>
              <w:rPr>
                <w:rFonts w:ascii="Times New Roman" w:hAnsi="Times New Roman" w:cs="Times New Roman"/>
              </w:rPr>
            </w:pPr>
            <w:r w:rsidRPr="00AD22E3">
              <w:rPr>
                <w:rFonts w:ascii="Times New Roman" w:hAnsi="Times New Roman" w:cs="Times New Roman"/>
                <w:i/>
                <w:iCs/>
              </w:rPr>
              <w:t>I/N</w:t>
            </w:r>
            <w:r w:rsidRPr="00AD22E3">
              <w:rPr>
                <w:rFonts w:ascii="Times New Roman" w:hAnsi="Times New Roman" w:cs="Times New Roman"/>
              </w:rPr>
              <w:t xml:space="preserve"> (dB)</w:t>
            </w:r>
          </w:p>
        </w:tc>
        <w:tc>
          <w:tcPr>
            <w:tcW w:w="1986" w:type="dxa"/>
          </w:tcPr>
          <w:p w14:paraId="6579694E" w14:textId="77777777" w:rsidR="0085403B" w:rsidRPr="00AD22E3" w:rsidRDefault="0085403B" w:rsidP="00A63DD6">
            <w:pPr>
              <w:pStyle w:val="Tablehead"/>
              <w:rPr>
                <w:rFonts w:ascii="Times New Roman" w:hAnsi="Times New Roman" w:cs="Times New Roman"/>
              </w:rPr>
            </w:pPr>
            <w:r w:rsidRPr="00AD22E3">
              <w:rPr>
                <w:rFonts w:ascii="Times New Roman" w:hAnsi="Times New Roman" w:cs="Times New Roman"/>
              </w:rPr>
              <w:t>Receiver bandwidth (kHz)</w:t>
            </w:r>
          </w:p>
        </w:tc>
        <w:tc>
          <w:tcPr>
            <w:tcW w:w="2076" w:type="dxa"/>
          </w:tcPr>
          <w:p w14:paraId="7DC9AF52" w14:textId="77777777" w:rsidR="0085403B" w:rsidRPr="00AD22E3" w:rsidRDefault="0085403B" w:rsidP="00A63DD6">
            <w:pPr>
              <w:pStyle w:val="Tablehead"/>
              <w:rPr>
                <w:rFonts w:ascii="Times New Roman" w:hAnsi="Times New Roman" w:cs="Times New Roman"/>
              </w:rPr>
            </w:pPr>
            <w:r w:rsidRPr="00AD22E3">
              <w:rPr>
                <w:rFonts w:ascii="Times New Roman" w:hAnsi="Times New Roman" w:cs="Times New Roman"/>
              </w:rPr>
              <w:t>Maximum interference level (</w:t>
            </w:r>
            <w:proofErr w:type="spellStart"/>
            <w:r w:rsidRPr="00AD22E3">
              <w:rPr>
                <w:rFonts w:ascii="Times New Roman" w:hAnsi="Times New Roman" w:cs="Times New Roman"/>
              </w:rPr>
              <w:t>dBW</w:t>
            </w:r>
            <w:proofErr w:type="spellEnd"/>
            <w:r w:rsidRPr="00AD22E3">
              <w:rPr>
                <w:rFonts w:ascii="Times New Roman" w:hAnsi="Times New Roman" w:cs="Times New Roman"/>
              </w:rPr>
              <w:t>/channel bandwidth)</w:t>
            </w:r>
          </w:p>
        </w:tc>
        <w:tc>
          <w:tcPr>
            <w:tcW w:w="1981" w:type="dxa"/>
          </w:tcPr>
          <w:p w14:paraId="3D57E2C3" w14:textId="77777777" w:rsidR="0085403B" w:rsidRPr="00AD22E3" w:rsidRDefault="0085403B" w:rsidP="00A63DD6">
            <w:pPr>
              <w:pStyle w:val="Tablehead"/>
              <w:rPr>
                <w:rFonts w:ascii="Times New Roman" w:hAnsi="Times New Roman" w:cs="Times New Roman"/>
              </w:rPr>
            </w:pPr>
            <w:r w:rsidRPr="00AD22E3">
              <w:rPr>
                <w:rFonts w:ascii="Times New Roman" w:hAnsi="Times New Roman" w:cs="Times New Roman"/>
              </w:rPr>
              <w:t>Maximum interference level (dBm/channel bandwidth)</w:t>
            </w:r>
          </w:p>
        </w:tc>
      </w:tr>
      <w:tr w:rsidR="0085403B" w:rsidRPr="00AD22E3" w14:paraId="4D5341EE" w14:textId="77777777" w:rsidTr="00706ACB">
        <w:trPr>
          <w:trHeight w:val="330"/>
          <w:jc w:val="center"/>
        </w:trPr>
        <w:tc>
          <w:tcPr>
            <w:tcW w:w="2780" w:type="dxa"/>
            <w:hideMark/>
          </w:tcPr>
          <w:p w14:paraId="60A86FE2" w14:textId="77777777" w:rsidR="0085403B" w:rsidRPr="00AD22E3" w:rsidRDefault="0085403B" w:rsidP="00A63DD6">
            <w:pPr>
              <w:pStyle w:val="Tabletext"/>
            </w:pPr>
            <w:r w:rsidRPr="00AD22E3">
              <w:t>AM(R)S (3 kHz)</w:t>
            </w:r>
          </w:p>
        </w:tc>
        <w:tc>
          <w:tcPr>
            <w:tcW w:w="1260" w:type="dxa"/>
          </w:tcPr>
          <w:p w14:paraId="38D91C53" w14:textId="77777777" w:rsidR="0085403B" w:rsidRPr="00AD22E3" w:rsidRDefault="0085403B" w:rsidP="00A63DD6">
            <w:pPr>
              <w:pStyle w:val="Tabletext"/>
              <w:jc w:val="center"/>
            </w:pPr>
            <w:r w:rsidRPr="00AD22E3">
              <w:t>–6</w:t>
            </w:r>
          </w:p>
        </w:tc>
        <w:tc>
          <w:tcPr>
            <w:tcW w:w="1986" w:type="dxa"/>
          </w:tcPr>
          <w:p w14:paraId="7C207337" w14:textId="77777777" w:rsidR="0085403B" w:rsidRPr="00AD22E3" w:rsidRDefault="0085403B" w:rsidP="00A63DD6">
            <w:pPr>
              <w:pStyle w:val="Tabletext"/>
              <w:jc w:val="center"/>
            </w:pPr>
            <w:r w:rsidRPr="00AD22E3">
              <w:t>3</w:t>
            </w:r>
          </w:p>
        </w:tc>
        <w:tc>
          <w:tcPr>
            <w:tcW w:w="2076" w:type="dxa"/>
            <w:vAlign w:val="center"/>
          </w:tcPr>
          <w:p w14:paraId="03F107BC" w14:textId="77777777" w:rsidR="0085403B" w:rsidRPr="00AD22E3" w:rsidRDefault="0085403B" w:rsidP="00A63DD6">
            <w:pPr>
              <w:pStyle w:val="Tabletext"/>
              <w:jc w:val="center"/>
            </w:pPr>
            <w:r w:rsidRPr="00AD22E3">
              <w:t>‒137.23</w:t>
            </w:r>
          </w:p>
        </w:tc>
        <w:tc>
          <w:tcPr>
            <w:tcW w:w="1981" w:type="dxa"/>
            <w:vAlign w:val="bottom"/>
          </w:tcPr>
          <w:p w14:paraId="50C2696C" w14:textId="77777777" w:rsidR="0085403B" w:rsidRPr="00AD22E3" w:rsidRDefault="0085403B" w:rsidP="00A63DD6">
            <w:pPr>
              <w:pStyle w:val="Tabletext"/>
              <w:jc w:val="center"/>
            </w:pPr>
            <w:r w:rsidRPr="00AD22E3">
              <w:t>‒107.23</w:t>
            </w:r>
          </w:p>
        </w:tc>
      </w:tr>
      <w:tr w:rsidR="0085403B" w:rsidRPr="00AD22E3" w14:paraId="4ABBE108" w14:textId="77777777" w:rsidTr="00706ACB">
        <w:trPr>
          <w:trHeight w:val="330"/>
          <w:jc w:val="center"/>
        </w:trPr>
        <w:tc>
          <w:tcPr>
            <w:tcW w:w="2780" w:type="dxa"/>
          </w:tcPr>
          <w:p w14:paraId="0E151E4E" w14:textId="77777777" w:rsidR="0085403B" w:rsidRPr="00AD22E3" w:rsidRDefault="0085403B" w:rsidP="00A63DD6">
            <w:pPr>
              <w:pStyle w:val="Tabletext"/>
            </w:pPr>
            <w:r w:rsidRPr="00AD22E3">
              <w:t>AM(R)S (48 kHz)</w:t>
            </w:r>
          </w:p>
        </w:tc>
        <w:tc>
          <w:tcPr>
            <w:tcW w:w="1260" w:type="dxa"/>
          </w:tcPr>
          <w:p w14:paraId="5B385DD1" w14:textId="77777777" w:rsidR="0085403B" w:rsidRPr="00AD22E3" w:rsidRDefault="0085403B" w:rsidP="00A63DD6">
            <w:pPr>
              <w:pStyle w:val="Tabletext"/>
              <w:jc w:val="center"/>
            </w:pPr>
            <w:r w:rsidRPr="00AD22E3">
              <w:t>–6</w:t>
            </w:r>
          </w:p>
        </w:tc>
        <w:tc>
          <w:tcPr>
            <w:tcW w:w="1986" w:type="dxa"/>
          </w:tcPr>
          <w:p w14:paraId="1C73FFB5" w14:textId="77777777" w:rsidR="0085403B" w:rsidRPr="00AD22E3" w:rsidRDefault="0085403B" w:rsidP="00A63DD6">
            <w:pPr>
              <w:pStyle w:val="Tabletext"/>
              <w:jc w:val="center"/>
            </w:pPr>
            <w:r w:rsidRPr="00AD22E3">
              <w:t>348</w:t>
            </w:r>
          </w:p>
        </w:tc>
        <w:tc>
          <w:tcPr>
            <w:tcW w:w="2076" w:type="dxa"/>
            <w:vAlign w:val="center"/>
          </w:tcPr>
          <w:p w14:paraId="292581FF" w14:textId="77777777" w:rsidR="0085403B" w:rsidRPr="00AD22E3" w:rsidRDefault="0085403B" w:rsidP="00A63DD6">
            <w:pPr>
              <w:pStyle w:val="Tabletext"/>
              <w:jc w:val="center"/>
            </w:pPr>
            <w:r w:rsidRPr="00AD22E3">
              <w:t>‒125.19</w:t>
            </w:r>
          </w:p>
        </w:tc>
        <w:tc>
          <w:tcPr>
            <w:tcW w:w="1981" w:type="dxa"/>
            <w:vAlign w:val="bottom"/>
          </w:tcPr>
          <w:p w14:paraId="1EF8D2CE" w14:textId="77777777" w:rsidR="0085403B" w:rsidRPr="00AD22E3" w:rsidRDefault="0085403B" w:rsidP="00A63DD6">
            <w:pPr>
              <w:pStyle w:val="Tabletext"/>
              <w:jc w:val="center"/>
            </w:pPr>
            <w:r w:rsidRPr="00AD22E3">
              <w:t>‒95.19</w:t>
            </w:r>
          </w:p>
        </w:tc>
      </w:tr>
      <w:tr w:rsidR="0085403B" w:rsidRPr="00AD22E3" w14:paraId="1AD7D5CB" w14:textId="77777777" w:rsidTr="00706ACB">
        <w:trPr>
          <w:trHeight w:val="330"/>
          <w:jc w:val="center"/>
        </w:trPr>
        <w:tc>
          <w:tcPr>
            <w:tcW w:w="2780" w:type="dxa"/>
          </w:tcPr>
          <w:p w14:paraId="24B4D297" w14:textId="77777777" w:rsidR="0085403B" w:rsidRPr="00AD22E3" w:rsidRDefault="0085403B" w:rsidP="00A63DD6">
            <w:pPr>
              <w:pStyle w:val="Tabletext"/>
            </w:pPr>
            <w:r w:rsidRPr="00AD22E3">
              <w:t>Fixed</w:t>
            </w:r>
          </w:p>
        </w:tc>
        <w:tc>
          <w:tcPr>
            <w:tcW w:w="1260" w:type="dxa"/>
          </w:tcPr>
          <w:p w14:paraId="47FFA6CC" w14:textId="77777777" w:rsidR="0085403B" w:rsidRPr="00AD22E3" w:rsidRDefault="0085403B" w:rsidP="00A63DD6">
            <w:pPr>
              <w:pStyle w:val="Tabletext"/>
              <w:jc w:val="center"/>
            </w:pPr>
            <w:r w:rsidRPr="00AD22E3">
              <w:t>–6</w:t>
            </w:r>
          </w:p>
        </w:tc>
        <w:tc>
          <w:tcPr>
            <w:tcW w:w="1986" w:type="dxa"/>
          </w:tcPr>
          <w:p w14:paraId="35AEC5F0" w14:textId="77777777" w:rsidR="0085403B" w:rsidRPr="00AD22E3" w:rsidRDefault="0085403B" w:rsidP="00A63DD6">
            <w:pPr>
              <w:pStyle w:val="Tabletext"/>
              <w:jc w:val="center"/>
            </w:pPr>
            <w:r w:rsidRPr="00AD22E3">
              <w:t>3</w:t>
            </w:r>
          </w:p>
        </w:tc>
        <w:tc>
          <w:tcPr>
            <w:tcW w:w="2076" w:type="dxa"/>
            <w:vAlign w:val="center"/>
          </w:tcPr>
          <w:p w14:paraId="0CEC5C43" w14:textId="77777777" w:rsidR="0085403B" w:rsidRPr="00AD22E3" w:rsidRDefault="0085403B" w:rsidP="00A63DD6">
            <w:pPr>
              <w:pStyle w:val="Tabletext"/>
              <w:jc w:val="center"/>
            </w:pPr>
            <w:r w:rsidRPr="00AD22E3">
              <w:t>‒137.23</w:t>
            </w:r>
          </w:p>
        </w:tc>
        <w:tc>
          <w:tcPr>
            <w:tcW w:w="1981" w:type="dxa"/>
            <w:vAlign w:val="bottom"/>
          </w:tcPr>
          <w:p w14:paraId="629C222C" w14:textId="77777777" w:rsidR="0085403B" w:rsidRPr="00AD22E3" w:rsidRDefault="0085403B" w:rsidP="00A63DD6">
            <w:pPr>
              <w:pStyle w:val="Tabletext"/>
              <w:jc w:val="center"/>
            </w:pPr>
            <w:r w:rsidRPr="00AD22E3">
              <w:t>‒107.23</w:t>
            </w:r>
          </w:p>
        </w:tc>
      </w:tr>
      <w:tr w:rsidR="0085403B" w:rsidRPr="00AD22E3" w14:paraId="1AE83479" w14:textId="77777777" w:rsidTr="00706ACB">
        <w:trPr>
          <w:trHeight w:val="330"/>
          <w:jc w:val="center"/>
        </w:trPr>
        <w:tc>
          <w:tcPr>
            <w:tcW w:w="2780" w:type="dxa"/>
            <w:hideMark/>
          </w:tcPr>
          <w:p w14:paraId="65317E1F" w14:textId="77777777" w:rsidR="0085403B" w:rsidRPr="00AD22E3" w:rsidRDefault="0085403B" w:rsidP="00A63DD6">
            <w:pPr>
              <w:pStyle w:val="Tabletext"/>
            </w:pPr>
            <w:r w:rsidRPr="00AD22E3">
              <w:t>Land mobile</w:t>
            </w:r>
          </w:p>
        </w:tc>
        <w:tc>
          <w:tcPr>
            <w:tcW w:w="1260" w:type="dxa"/>
            <w:hideMark/>
          </w:tcPr>
          <w:p w14:paraId="36C06000" w14:textId="77777777" w:rsidR="0085403B" w:rsidRPr="00AD22E3" w:rsidRDefault="0085403B" w:rsidP="00A63DD6">
            <w:pPr>
              <w:pStyle w:val="Tabletext"/>
              <w:jc w:val="center"/>
            </w:pPr>
            <w:r w:rsidRPr="00AD22E3">
              <w:t>–10</w:t>
            </w:r>
          </w:p>
        </w:tc>
        <w:tc>
          <w:tcPr>
            <w:tcW w:w="1986" w:type="dxa"/>
            <w:hideMark/>
          </w:tcPr>
          <w:p w14:paraId="0D2FB9B1" w14:textId="77777777" w:rsidR="0085403B" w:rsidRPr="00AD22E3" w:rsidRDefault="0085403B" w:rsidP="00A63DD6">
            <w:pPr>
              <w:pStyle w:val="Tabletext"/>
              <w:jc w:val="center"/>
            </w:pPr>
            <w:r w:rsidRPr="00AD22E3">
              <w:t>12</w:t>
            </w:r>
          </w:p>
        </w:tc>
        <w:tc>
          <w:tcPr>
            <w:tcW w:w="2076" w:type="dxa"/>
            <w:vAlign w:val="center"/>
            <w:hideMark/>
          </w:tcPr>
          <w:p w14:paraId="7AF37F08" w14:textId="77777777" w:rsidR="0085403B" w:rsidRPr="00AD22E3" w:rsidRDefault="0085403B" w:rsidP="00A63DD6">
            <w:pPr>
              <w:pStyle w:val="Tabletext"/>
              <w:jc w:val="center"/>
            </w:pPr>
            <w:r w:rsidRPr="00AD22E3">
              <w:t>‒135.21</w:t>
            </w:r>
          </w:p>
        </w:tc>
        <w:tc>
          <w:tcPr>
            <w:tcW w:w="1981" w:type="dxa"/>
            <w:vAlign w:val="bottom"/>
          </w:tcPr>
          <w:p w14:paraId="6A5D5DE6" w14:textId="77777777" w:rsidR="0085403B" w:rsidRPr="00AD22E3" w:rsidRDefault="0085403B" w:rsidP="00A63DD6">
            <w:pPr>
              <w:pStyle w:val="Tabletext"/>
              <w:jc w:val="center"/>
            </w:pPr>
            <w:r w:rsidRPr="00AD22E3">
              <w:t>‒105.21</w:t>
            </w:r>
          </w:p>
        </w:tc>
      </w:tr>
      <w:tr w:rsidR="0085403B" w:rsidRPr="00AD22E3" w14:paraId="649DE202" w14:textId="77777777" w:rsidTr="00706ACB">
        <w:trPr>
          <w:trHeight w:val="330"/>
          <w:jc w:val="center"/>
        </w:trPr>
        <w:tc>
          <w:tcPr>
            <w:tcW w:w="2780" w:type="dxa"/>
            <w:hideMark/>
          </w:tcPr>
          <w:p w14:paraId="5931B95B" w14:textId="77777777" w:rsidR="0085403B" w:rsidRPr="00AD22E3" w:rsidRDefault="0085403B" w:rsidP="00A63DD6">
            <w:pPr>
              <w:pStyle w:val="Tabletext"/>
            </w:pPr>
            <w:r w:rsidRPr="00AD22E3">
              <w:t>Broadcasting</w:t>
            </w:r>
          </w:p>
        </w:tc>
        <w:tc>
          <w:tcPr>
            <w:tcW w:w="1260" w:type="dxa"/>
            <w:hideMark/>
          </w:tcPr>
          <w:p w14:paraId="63A0C920" w14:textId="77777777" w:rsidR="0085403B" w:rsidRPr="00AD22E3" w:rsidRDefault="0085403B" w:rsidP="00A63DD6">
            <w:pPr>
              <w:pStyle w:val="Tabletext"/>
              <w:jc w:val="center"/>
            </w:pPr>
            <w:r w:rsidRPr="00AD22E3">
              <w:t>–10</w:t>
            </w:r>
          </w:p>
        </w:tc>
        <w:tc>
          <w:tcPr>
            <w:tcW w:w="1986" w:type="dxa"/>
            <w:hideMark/>
          </w:tcPr>
          <w:p w14:paraId="2A50AE23" w14:textId="77777777" w:rsidR="0085403B" w:rsidRPr="00AD22E3" w:rsidRDefault="0085403B" w:rsidP="00A63DD6">
            <w:pPr>
              <w:pStyle w:val="Tabletext"/>
              <w:jc w:val="center"/>
            </w:pPr>
            <w:r w:rsidRPr="00AD22E3">
              <w:t>10</w:t>
            </w:r>
          </w:p>
        </w:tc>
        <w:tc>
          <w:tcPr>
            <w:tcW w:w="2076" w:type="dxa"/>
            <w:vAlign w:val="center"/>
            <w:hideMark/>
          </w:tcPr>
          <w:p w14:paraId="74354290" w14:textId="77777777" w:rsidR="0085403B" w:rsidRPr="00AD22E3" w:rsidRDefault="0085403B" w:rsidP="00A63DD6">
            <w:pPr>
              <w:pStyle w:val="Tabletext"/>
              <w:jc w:val="center"/>
            </w:pPr>
            <w:r w:rsidRPr="00AD22E3">
              <w:t>‒135.3</w:t>
            </w:r>
          </w:p>
        </w:tc>
        <w:tc>
          <w:tcPr>
            <w:tcW w:w="1981" w:type="dxa"/>
            <w:vAlign w:val="bottom"/>
          </w:tcPr>
          <w:p w14:paraId="3A4783F3" w14:textId="77777777" w:rsidR="0085403B" w:rsidRPr="00AD22E3" w:rsidRDefault="0085403B" w:rsidP="00A63DD6">
            <w:pPr>
              <w:pStyle w:val="Tabletext"/>
              <w:jc w:val="center"/>
            </w:pPr>
            <w:r w:rsidRPr="00AD22E3">
              <w:t>‒105.3</w:t>
            </w:r>
          </w:p>
        </w:tc>
      </w:tr>
      <w:tr w:rsidR="0085403B" w:rsidRPr="00AD22E3" w14:paraId="3B50DC89" w14:textId="77777777" w:rsidTr="00706ACB">
        <w:trPr>
          <w:trHeight w:val="330"/>
          <w:jc w:val="center"/>
        </w:trPr>
        <w:tc>
          <w:tcPr>
            <w:tcW w:w="2780" w:type="dxa"/>
          </w:tcPr>
          <w:p w14:paraId="17F453AD" w14:textId="77777777" w:rsidR="0085403B" w:rsidRPr="00AD22E3" w:rsidRDefault="0085403B" w:rsidP="00A63DD6">
            <w:pPr>
              <w:pStyle w:val="Tabletext"/>
            </w:pPr>
            <w:r w:rsidRPr="00AD22E3">
              <w:t>Maritime mobile</w:t>
            </w:r>
          </w:p>
        </w:tc>
        <w:tc>
          <w:tcPr>
            <w:tcW w:w="1260" w:type="dxa"/>
          </w:tcPr>
          <w:p w14:paraId="133ACB5F" w14:textId="77777777" w:rsidR="0085403B" w:rsidRPr="00AD22E3" w:rsidRDefault="0085403B" w:rsidP="00A63DD6">
            <w:pPr>
              <w:pStyle w:val="Tabletext"/>
              <w:jc w:val="center"/>
            </w:pPr>
            <w:r w:rsidRPr="00AD22E3">
              <w:t>–10</w:t>
            </w:r>
          </w:p>
        </w:tc>
        <w:tc>
          <w:tcPr>
            <w:tcW w:w="1986" w:type="dxa"/>
          </w:tcPr>
          <w:p w14:paraId="5198C5D7" w14:textId="77777777" w:rsidR="0085403B" w:rsidRPr="00AD22E3" w:rsidRDefault="0085403B" w:rsidP="00A63DD6">
            <w:pPr>
              <w:pStyle w:val="Tabletext"/>
              <w:jc w:val="center"/>
            </w:pPr>
            <w:r w:rsidRPr="00AD22E3">
              <w:t>3</w:t>
            </w:r>
          </w:p>
        </w:tc>
        <w:tc>
          <w:tcPr>
            <w:tcW w:w="2076" w:type="dxa"/>
            <w:vAlign w:val="center"/>
          </w:tcPr>
          <w:p w14:paraId="6CEAAA23" w14:textId="77777777" w:rsidR="0085403B" w:rsidRPr="00AD22E3" w:rsidRDefault="0085403B" w:rsidP="00A63DD6">
            <w:pPr>
              <w:pStyle w:val="Tabletext"/>
              <w:jc w:val="center"/>
            </w:pPr>
            <w:r w:rsidRPr="00AD22E3">
              <w:t>‒141.23</w:t>
            </w:r>
          </w:p>
        </w:tc>
        <w:tc>
          <w:tcPr>
            <w:tcW w:w="1981" w:type="dxa"/>
            <w:vAlign w:val="bottom"/>
          </w:tcPr>
          <w:p w14:paraId="018DE32D" w14:textId="77777777" w:rsidR="0085403B" w:rsidRPr="00AD22E3" w:rsidRDefault="0085403B" w:rsidP="00A63DD6">
            <w:pPr>
              <w:pStyle w:val="Tabletext"/>
              <w:jc w:val="center"/>
            </w:pPr>
            <w:r w:rsidRPr="00AD22E3">
              <w:t>‒111.23</w:t>
            </w:r>
          </w:p>
        </w:tc>
      </w:tr>
      <w:tr w:rsidR="0085403B" w:rsidRPr="00AD22E3" w14:paraId="6A59D2F9" w14:textId="77777777" w:rsidTr="00706ACB">
        <w:trPr>
          <w:trHeight w:val="330"/>
          <w:jc w:val="center"/>
        </w:trPr>
        <w:tc>
          <w:tcPr>
            <w:tcW w:w="2780" w:type="dxa"/>
            <w:hideMark/>
          </w:tcPr>
          <w:p w14:paraId="28294D89" w14:textId="77777777" w:rsidR="0085403B" w:rsidRPr="00AD22E3" w:rsidRDefault="0085403B" w:rsidP="00A63DD6">
            <w:pPr>
              <w:pStyle w:val="Tabletext"/>
            </w:pPr>
            <w:r w:rsidRPr="00AD22E3">
              <w:t>Standard frequency and time</w:t>
            </w:r>
          </w:p>
        </w:tc>
        <w:tc>
          <w:tcPr>
            <w:tcW w:w="1260" w:type="dxa"/>
            <w:hideMark/>
          </w:tcPr>
          <w:p w14:paraId="539056F0" w14:textId="77777777" w:rsidR="0085403B" w:rsidRPr="00AD22E3" w:rsidRDefault="0085403B" w:rsidP="00A63DD6">
            <w:pPr>
              <w:pStyle w:val="Tabletext"/>
              <w:jc w:val="center"/>
            </w:pPr>
            <w:r w:rsidRPr="00AD22E3">
              <w:t>–20</w:t>
            </w:r>
          </w:p>
        </w:tc>
        <w:tc>
          <w:tcPr>
            <w:tcW w:w="1986" w:type="dxa"/>
            <w:hideMark/>
          </w:tcPr>
          <w:p w14:paraId="63640AAE" w14:textId="77777777" w:rsidR="0085403B" w:rsidRPr="00AD22E3" w:rsidRDefault="0085403B" w:rsidP="00A63DD6">
            <w:pPr>
              <w:pStyle w:val="Tabletext"/>
              <w:jc w:val="center"/>
            </w:pPr>
            <w:r w:rsidRPr="00AD22E3">
              <w:t>10</w:t>
            </w:r>
          </w:p>
        </w:tc>
        <w:tc>
          <w:tcPr>
            <w:tcW w:w="2076" w:type="dxa"/>
            <w:vAlign w:val="center"/>
            <w:hideMark/>
          </w:tcPr>
          <w:p w14:paraId="0FFA98B8" w14:textId="77777777" w:rsidR="0085403B" w:rsidRPr="00AD22E3" w:rsidRDefault="0085403B" w:rsidP="00A63DD6">
            <w:pPr>
              <w:pStyle w:val="Tabletext"/>
              <w:jc w:val="center"/>
            </w:pPr>
            <w:r w:rsidRPr="00AD22E3">
              <w:t>‒146.00</w:t>
            </w:r>
          </w:p>
        </w:tc>
        <w:tc>
          <w:tcPr>
            <w:tcW w:w="1981" w:type="dxa"/>
            <w:vAlign w:val="bottom"/>
          </w:tcPr>
          <w:p w14:paraId="1BC186B7" w14:textId="77777777" w:rsidR="0085403B" w:rsidRPr="00AD22E3" w:rsidRDefault="0085403B" w:rsidP="00A63DD6">
            <w:pPr>
              <w:pStyle w:val="Tabletext"/>
              <w:jc w:val="center"/>
            </w:pPr>
            <w:r w:rsidRPr="00AD22E3">
              <w:t>‒116.00</w:t>
            </w:r>
          </w:p>
        </w:tc>
      </w:tr>
    </w:tbl>
    <w:p w14:paraId="12FF9904" w14:textId="77777777" w:rsidR="0085403B" w:rsidRPr="00AD22E3" w:rsidRDefault="0085403B" w:rsidP="002E027F">
      <w:pPr>
        <w:pStyle w:val="TableNo"/>
      </w:pPr>
      <w:r w:rsidRPr="00AD22E3">
        <w:t>TABLE 14</w:t>
      </w:r>
    </w:p>
    <w:p w14:paraId="729DD9E9" w14:textId="77777777" w:rsidR="0085403B" w:rsidRPr="00AD22E3" w:rsidRDefault="0085403B" w:rsidP="00CE10C2">
      <w:pPr>
        <w:pStyle w:val="Tabletitle"/>
        <w:rPr>
          <w:rFonts w:ascii="Times New Roman" w:hAnsi="Times New Roman"/>
          <w:bCs/>
        </w:rPr>
      </w:pPr>
      <w:r w:rsidRPr="00AD22E3">
        <w:rPr>
          <w:rFonts w:ascii="Times New Roman" w:hAnsi="Times New Roman"/>
        </w:rPr>
        <w:t>Incumbent maximum interference levels at 15 MHz</w:t>
      </w:r>
      <w:r w:rsidRPr="00AD22E3">
        <w:rPr>
          <w:rFonts w:ascii="Times New Roman" w:hAnsi="Times New Roman"/>
        </w:rPr>
        <w:br/>
      </w:r>
      <w:r w:rsidRPr="00AD22E3">
        <w:rPr>
          <w:rFonts w:ascii="Times New Roman" w:hAnsi="Times New Roman"/>
          <w:bCs/>
        </w:rPr>
        <w:t>(Rural)</w:t>
      </w:r>
    </w:p>
    <w:tbl>
      <w:tblPr>
        <w:tblStyle w:val="TableGrid2"/>
        <w:tblW w:w="9639" w:type="dxa"/>
        <w:jc w:val="center"/>
        <w:tblLayout w:type="fixed"/>
        <w:tblLook w:val="04A0" w:firstRow="1" w:lastRow="0" w:firstColumn="1" w:lastColumn="0" w:noHBand="0" w:noVBand="1"/>
      </w:tblPr>
      <w:tblGrid>
        <w:gridCol w:w="2653"/>
        <w:gridCol w:w="1209"/>
        <w:gridCol w:w="1899"/>
        <w:gridCol w:w="1984"/>
        <w:gridCol w:w="1894"/>
      </w:tblGrid>
      <w:tr w:rsidR="0085403B" w:rsidRPr="00AD22E3" w14:paraId="45DC77A0" w14:textId="77777777" w:rsidTr="00B80E57">
        <w:trPr>
          <w:trHeight w:val="330"/>
          <w:jc w:val="center"/>
        </w:trPr>
        <w:tc>
          <w:tcPr>
            <w:tcW w:w="2780" w:type="dxa"/>
          </w:tcPr>
          <w:p w14:paraId="2CBDA6F9" w14:textId="77777777" w:rsidR="0085403B" w:rsidRPr="00AD22E3" w:rsidRDefault="0085403B" w:rsidP="00A63DD6">
            <w:pPr>
              <w:pStyle w:val="Tablehead"/>
              <w:rPr>
                <w:rFonts w:ascii="Times New Roman" w:hAnsi="Times New Roman" w:cs="Times New Roman"/>
              </w:rPr>
            </w:pPr>
            <w:r w:rsidRPr="00AD22E3">
              <w:rPr>
                <w:rFonts w:ascii="Times New Roman" w:hAnsi="Times New Roman" w:cs="Times New Roman"/>
              </w:rPr>
              <w:t>Service</w:t>
            </w:r>
          </w:p>
        </w:tc>
        <w:tc>
          <w:tcPr>
            <w:tcW w:w="1260" w:type="dxa"/>
          </w:tcPr>
          <w:p w14:paraId="02BB6485" w14:textId="77777777" w:rsidR="0085403B" w:rsidRPr="00AD22E3" w:rsidRDefault="0085403B" w:rsidP="00A63DD6">
            <w:pPr>
              <w:pStyle w:val="Tablehead"/>
              <w:rPr>
                <w:rFonts w:ascii="Times New Roman" w:hAnsi="Times New Roman" w:cs="Times New Roman"/>
              </w:rPr>
            </w:pPr>
            <w:r w:rsidRPr="00AD22E3">
              <w:rPr>
                <w:rFonts w:ascii="Times New Roman" w:hAnsi="Times New Roman" w:cs="Times New Roman"/>
                <w:i/>
                <w:iCs/>
              </w:rPr>
              <w:t>I/N</w:t>
            </w:r>
            <w:r w:rsidRPr="00AD22E3">
              <w:rPr>
                <w:rFonts w:ascii="Times New Roman" w:hAnsi="Times New Roman" w:cs="Times New Roman"/>
              </w:rPr>
              <w:t xml:space="preserve"> (dB)</w:t>
            </w:r>
          </w:p>
        </w:tc>
        <w:tc>
          <w:tcPr>
            <w:tcW w:w="1986" w:type="dxa"/>
          </w:tcPr>
          <w:p w14:paraId="6A0BEF6C" w14:textId="77777777" w:rsidR="0085403B" w:rsidRPr="00AD22E3" w:rsidRDefault="0085403B" w:rsidP="00A63DD6">
            <w:pPr>
              <w:pStyle w:val="Tablehead"/>
              <w:rPr>
                <w:rFonts w:ascii="Times New Roman" w:hAnsi="Times New Roman" w:cs="Times New Roman"/>
              </w:rPr>
            </w:pPr>
            <w:r w:rsidRPr="00AD22E3">
              <w:rPr>
                <w:rFonts w:ascii="Times New Roman" w:hAnsi="Times New Roman" w:cs="Times New Roman"/>
              </w:rPr>
              <w:t>Receiver bandwidth (kHz)</w:t>
            </w:r>
          </w:p>
        </w:tc>
        <w:tc>
          <w:tcPr>
            <w:tcW w:w="2076" w:type="dxa"/>
          </w:tcPr>
          <w:p w14:paraId="66ECE969" w14:textId="77777777" w:rsidR="0085403B" w:rsidRPr="00AD22E3" w:rsidRDefault="0085403B" w:rsidP="00A63DD6">
            <w:pPr>
              <w:pStyle w:val="Tablehead"/>
              <w:rPr>
                <w:rFonts w:ascii="Times New Roman" w:hAnsi="Times New Roman" w:cs="Times New Roman"/>
              </w:rPr>
            </w:pPr>
            <w:r w:rsidRPr="00AD22E3">
              <w:rPr>
                <w:rFonts w:ascii="Times New Roman" w:hAnsi="Times New Roman" w:cs="Times New Roman"/>
              </w:rPr>
              <w:t>Maximum interference level (</w:t>
            </w:r>
            <w:proofErr w:type="spellStart"/>
            <w:r w:rsidRPr="00AD22E3">
              <w:rPr>
                <w:rFonts w:ascii="Times New Roman" w:hAnsi="Times New Roman" w:cs="Times New Roman"/>
              </w:rPr>
              <w:t>dBW</w:t>
            </w:r>
            <w:proofErr w:type="spellEnd"/>
            <w:r w:rsidRPr="00AD22E3">
              <w:rPr>
                <w:rFonts w:ascii="Times New Roman" w:hAnsi="Times New Roman" w:cs="Times New Roman"/>
              </w:rPr>
              <w:t>/channel bandwidth)</w:t>
            </w:r>
          </w:p>
        </w:tc>
        <w:tc>
          <w:tcPr>
            <w:tcW w:w="1981" w:type="dxa"/>
          </w:tcPr>
          <w:p w14:paraId="29C3568F" w14:textId="77777777" w:rsidR="0085403B" w:rsidRPr="00AD22E3" w:rsidRDefault="0085403B" w:rsidP="00A63DD6">
            <w:pPr>
              <w:pStyle w:val="Tablehead"/>
              <w:rPr>
                <w:rFonts w:ascii="Times New Roman" w:hAnsi="Times New Roman" w:cs="Times New Roman"/>
              </w:rPr>
            </w:pPr>
            <w:r w:rsidRPr="00AD22E3">
              <w:rPr>
                <w:rFonts w:ascii="Times New Roman" w:hAnsi="Times New Roman" w:cs="Times New Roman"/>
              </w:rPr>
              <w:t>Maximum interference level (dBm/channel bandwidth)</w:t>
            </w:r>
          </w:p>
        </w:tc>
      </w:tr>
      <w:tr w:rsidR="0085403B" w:rsidRPr="00AD22E3" w14:paraId="46B05BC8" w14:textId="77777777" w:rsidTr="00B80E57">
        <w:trPr>
          <w:trHeight w:val="330"/>
          <w:jc w:val="center"/>
        </w:trPr>
        <w:tc>
          <w:tcPr>
            <w:tcW w:w="2780" w:type="dxa"/>
            <w:hideMark/>
          </w:tcPr>
          <w:p w14:paraId="35E62080" w14:textId="77777777" w:rsidR="0085403B" w:rsidRPr="00AD22E3" w:rsidRDefault="0085403B" w:rsidP="00A63DD6">
            <w:pPr>
              <w:pStyle w:val="Tabletext"/>
            </w:pPr>
            <w:r w:rsidRPr="00AD22E3">
              <w:t>AM(R)S (3 kHz)</w:t>
            </w:r>
          </w:p>
        </w:tc>
        <w:tc>
          <w:tcPr>
            <w:tcW w:w="1260" w:type="dxa"/>
          </w:tcPr>
          <w:p w14:paraId="58798D24" w14:textId="77777777" w:rsidR="0085403B" w:rsidRPr="00AD22E3" w:rsidRDefault="0085403B" w:rsidP="00A63DD6">
            <w:pPr>
              <w:pStyle w:val="Tabletext"/>
              <w:jc w:val="center"/>
            </w:pPr>
            <w:r w:rsidRPr="00AD22E3">
              <w:t>-6</w:t>
            </w:r>
          </w:p>
        </w:tc>
        <w:tc>
          <w:tcPr>
            <w:tcW w:w="1986" w:type="dxa"/>
          </w:tcPr>
          <w:p w14:paraId="4A287239" w14:textId="77777777" w:rsidR="0085403B" w:rsidRPr="00AD22E3" w:rsidRDefault="0085403B" w:rsidP="00A63DD6">
            <w:pPr>
              <w:pStyle w:val="Tabletext"/>
              <w:jc w:val="center"/>
            </w:pPr>
            <w:r w:rsidRPr="00AD22E3">
              <w:t>3</w:t>
            </w:r>
          </w:p>
        </w:tc>
        <w:tc>
          <w:tcPr>
            <w:tcW w:w="2076" w:type="dxa"/>
          </w:tcPr>
          <w:p w14:paraId="0CB2CDE0" w14:textId="77777777" w:rsidR="0085403B" w:rsidRPr="00AD22E3" w:rsidRDefault="0085403B" w:rsidP="00A63DD6">
            <w:pPr>
              <w:pStyle w:val="Tabletext"/>
              <w:jc w:val="center"/>
            </w:pPr>
            <w:r w:rsidRPr="00AD22E3">
              <w:t>‒140.23</w:t>
            </w:r>
          </w:p>
        </w:tc>
        <w:tc>
          <w:tcPr>
            <w:tcW w:w="1981" w:type="dxa"/>
          </w:tcPr>
          <w:p w14:paraId="4290C3B2" w14:textId="77777777" w:rsidR="0085403B" w:rsidRPr="00AD22E3" w:rsidRDefault="0085403B" w:rsidP="00A63DD6">
            <w:pPr>
              <w:pStyle w:val="Tabletext"/>
              <w:jc w:val="center"/>
            </w:pPr>
            <w:r w:rsidRPr="00AD22E3">
              <w:t>‒110.23</w:t>
            </w:r>
          </w:p>
        </w:tc>
      </w:tr>
      <w:tr w:rsidR="0085403B" w:rsidRPr="00AD22E3" w14:paraId="250BC097" w14:textId="77777777" w:rsidTr="00B80E57">
        <w:trPr>
          <w:trHeight w:val="330"/>
          <w:jc w:val="center"/>
        </w:trPr>
        <w:tc>
          <w:tcPr>
            <w:tcW w:w="2780" w:type="dxa"/>
          </w:tcPr>
          <w:p w14:paraId="76BDD282" w14:textId="77777777" w:rsidR="0085403B" w:rsidRPr="00AD22E3" w:rsidRDefault="0085403B" w:rsidP="00A63DD6">
            <w:pPr>
              <w:pStyle w:val="Tabletext"/>
            </w:pPr>
            <w:r w:rsidRPr="00AD22E3">
              <w:t>AM(R)S (48 kHz)</w:t>
            </w:r>
          </w:p>
        </w:tc>
        <w:tc>
          <w:tcPr>
            <w:tcW w:w="1260" w:type="dxa"/>
          </w:tcPr>
          <w:p w14:paraId="6B41B0AC" w14:textId="77777777" w:rsidR="0085403B" w:rsidRPr="00AD22E3" w:rsidRDefault="0085403B" w:rsidP="00A63DD6">
            <w:pPr>
              <w:pStyle w:val="Tabletext"/>
              <w:jc w:val="center"/>
            </w:pPr>
            <w:r w:rsidRPr="00AD22E3">
              <w:t>-6</w:t>
            </w:r>
          </w:p>
        </w:tc>
        <w:tc>
          <w:tcPr>
            <w:tcW w:w="1986" w:type="dxa"/>
          </w:tcPr>
          <w:p w14:paraId="5223A29B" w14:textId="77777777" w:rsidR="0085403B" w:rsidRPr="00AD22E3" w:rsidRDefault="0085403B" w:rsidP="00A63DD6">
            <w:pPr>
              <w:pStyle w:val="Tabletext"/>
              <w:jc w:val="center"/>
            </w:pPr>
            <w:r w:rsidRPr="00AD22E3">
              <w:t>48</w:t>
            </w:r>
          </w:p>
        </w:tc>
        <w:tc>
          <w:tcPr>
            <w:tcW w:w="2076" w:type="dxa"/>
          </w:tcPr>
          <w:p w14:paraId="3C21F258" w14:textId="77777777" w:rsidR="0085403B" w:rsidRPr="00AD22E3" w:rsidRDefault="0085403B" w:rsidP="00A63DD6">
            <w:pPr>
              <w:pStyle w:val="Tabletext"/>
              <w:jc w:val="center"/>
            </w:pPr>
            <w:r w:rsidRPr="00AD22E3">
              <w:t>‒128.19</w:t>
            </w:r>
          </w:p>
        </w:tc>
        <w:tc>
          <w:tcPr>
            <w:tcW w:w="1981" w:type="dxa"/>
          </w:tcPr>
          <w:p w14:paraId="7D5AF23B" w14:textId="77777777" w:rsidR="0085403B" w:rsidRPr="00AD22E3" w:rsidRDefault="0085403B" w:rsidP="00A63DD6">
            <w:pPr>
              <w:pStyle w:val="Tabletext"/>
              <w:jc w:val="center"/>
            </w:pPr>
            <w:r w:rsidRPr="00AD22E3">
              <w:t>‒98.19</w:t>
            </w:r>
          </w:p>
        </w:tc>
      </w:tr>
      <w:tr w:rsidR="0085403B" w:rsidRPr="00AD22E3" w14:paraId="624021E8" w14:textId="77777777" w:rsidTr="00B80E57">
        <w:trPr>
          <w:trHeight w:val="330"/>
          <w:jc w:val="center"/>
        </w:trPr>
        <w:tc>
          <w:tcPr>
            <w:tcW w:w="2780" w:type="dxa"/>
          </w:tcPr>
          <w:p w14:paraId="4EE81DC6" w14:textId="77777777" w:rsidR="0085403B" w:rsidRPr="00AD22E3" w:rsidRDefault="0085403B" w:rsidP="00A63DD6">
            <w:pPr>
              <w:pStyle w:val="Tabletext"/>
            </w:pPr>
            <w:r w:rsidRPr="00AD22E3">
              <w:t>Fixed</w:t>
            </w:r>
          </w:p>
        </w:tc>
        <w:tc>
          <w:tcPr>
            <w:tcW w:w="1260" w:type="dxa"/>
          </w:tcPr>
          <w:p w14:paraId="39CB0242" w14:textId="77777777" w:rsidR="0085403B" w:rsidRPr="00AD22E3" w:rsidRDefault="0085403B" w:rsidP="00A63DD6">
            <w:pPr>
              <w:pStyle w:val="Tabletext"/>
              <w:jc w:val="center"/>
            </w:pPr>
            <w:r w:rsidRPr="00AD22E3">
              <w:t>–6</w:t>
            </w:r>
          </w:p>
        </w:tc>
        <w:tc>
          <w:tcPr>
            <w:tcW w:w="1986" w:type="dxa"/>
          </w:tcPr>
          <w:p w14:paraId="3C2262D6" w14:textId="77777777" w:rsidR="0085403B" w:rsidRPr="00AD22E3" w:rsidRDefault="0085403B" w:rsidP="00A63DD6">
            <w:pPr>
              <w:pStyle w:val="Tabletext"/>
              <w:jc w:val="center"/>
            </w:pPr>
            <w:r w:rsidRPr="00AD22E3">
              <w:t>3</w:t>
            </w:r>
          </w:p>
        </w:tc>
        <w:tc>
          <w:tcPr>
            <w:tcW w:w="2076" w:type="dxa"/>
          </w:tcPr>
          <w:p w14:paraId="0E3682D0" w14:textId="77777777" w:rsidR="0085403B" w:rsidRPr="00AD22E3" w:rsidRDefault="0085403B" w:rsidP="00A63DD6">
            <w:pPr>
              <w:pStyle w:val="Tabletext"/>
              <w:jc w:val="center"/>
            </w:pPr>
            <w:r w:rsidRPr="00AD22E3">
              <w:t>‒140.23</w:t>
            </w:r>
          </w:p>
        </w:tc>
        <w:tc>
          <w:tcPr>
            <w:tcW w:w="1981" w:type="dxa"/>
          </w:tcPr>
          <w:p w14:paraId="5C451B96" w14:textId="77777777" w:rsidR="0085403B" w:rsidRPr="00AD22E3" w:rsidRDefault="0085403B" w:rsidP="00A63DD6">
            <w:pPr>
              <w:pStyle w:val="Tabletext"/>
              <w:jc w:val="center"/>
            </w:pPr>
            <w:r w:rsidRPr="00AD22E3">
              <w:t>‒110.23</w:t>
            </w:r>
          </w:p>
        </w:tc>
      </w:tr>
      <w:tr w:rsidR="0085403B" w:rsidRPr="00AD22E3" w14:paraId="556A489C" w14:textId="77777777" w:rsidTr="00B80E57">
        <w:trPr>
          <w:trHeight w:val="330"/>
          <w:jc w:val="center"/>
        </w:trPr>
        <w:tc>
          <w:tcPr>
            <w:tcW w:w="2780" w:type="dxa"/>
            <w:hideMark/>
          </w:tcPr>
          <w:p w14:paraId="5161A802" w14:textId="77777777" w:rsidR="0085403B" w:rsidRPr="00AD22E3" w:rsidRDefault="0085403B" w:rsidP="00A63DD6">
            <w:pPr>
              <w:pStyle w:val="Tabletext"/>
            </w:pPr>
            <w:r w:rsidRPr="00AD22E3">
              <w:t>Land mobile</w:t>
            </w:r>
          </w:p>
        </w:tc>
        <w:tc>
          <w:tcPr>
            <w:tcW w:w="1260" w:type="dxa"/>
            <w:hideMark/>
          </w:tcPr>
          <w:p w14:paraId="2A772FB1" w14:textId="77777777" w:rsidR="0085403B" w:rsidRPr="00AD22E3" w:rsidRDefault="0085403B" w:rsidP="00A63DD6">
            <w:pPr>
              <w:pStyle w:val="Tabletext"/>
              <w:jc w:val="center"/>
            </w:pPr>
            <w:r w:rsidRPr="00AD22E3">
              <w:t>–10</w:t>
            </w:r>
          </w:p>
        </w:tc>
        <w:tc>
          <w:tcPr>
            <w:tcW w:w="1986" w:type="dxa"/>
            <w:hideMark/>
          </w:tcPr>
          <w:p w14:paraId="396D6069" w14:textId="77777777" w:rsidR="0085403B" w:rsidRPr="00AD22E3" w:rsidRDefault="0085403B" w:rsidP="00A63DD6">
            <w:pPr>
              <w:pStyle w:val="Tabletext"/>
              <w:jc w:val="center"/>
            </w:pPr>
            <w:r w:rsidRPr="00AD22E3">
              <w:t>12</w:t>
            </w:r>
          </w:p>
        </w:tc>
        <w:tc>
          <w:tcPr>
            <w:tcW w:w="2076" w:type="dxa"/>
            <w:hideMark/>
          </w:tcPr>
          <w:p w14:paraId="34185E15" w14:textId="77777777" w:rsidR="0085403B" w:rsidRPr="00AD22E3" w:rsidRDefault="0085403B" w:rsidP="00A63DD6">
            <w:pPr>
              <w:pStyle w:val="Tabletext"/>
              <w:jc w:val="center"/>
            </w:pPr>
            <w:r w:rsidRPr="00AD22E3">
              <w:t>‒138.21</w:t>
            </w:r>
          </w:p>
        </w:tc>
        <w:tc>
          <w:tcPr>
            <w:tcW w:w="1981" w:type="dxa"/>
          </w:tcPr>
          <w:p w14:paraId="25DE1F7A" w14:textId="77777777" w:rsidR="0085403B" w:rsidRPr="00AD22E3" w:rsidRDefault="0085403B" w:rsidP="00A63DD6">
            <w:pPr>
              <w:pStyle w:val="Tabletext"/>
              <w:jc w:val="center"/>
            </w:pPr>
            <w:r w:rsidRPr="00AD22E3">
              <w:t>‒108.21</w:t>
            </w:r>
          </w:p>
        </w:tc>
      </w:tr>
      <w:tr w:rsidR="0085403B" w:rsidRPr="00AD22E3" w14:paraId="01D33E68" w14:textId="77777777" w:rsidTr="00B80E57">
        <w:trPr>
          <w:trHeight w:val="330"/>
          <w:jc w:val="center"/>
        </w:trPr>
        <w:tc>
          <w:tcPr>
            <w:tcW w:w="2780" w:type="dxa"/>
            <w:hideMark/>
          </w:tcPr>
          <w:p w14:paraId="697078D6" w14:textId="77777777" w:rsidR="0085403B" w:rsidRPr="00AD22E3" w:rsidRDefault="0085403B" w:rsidP="00A63DD6">
            <w:pPr>
              <w:pStyle w:val="Tabletext"/>
            </w:pPr>
            <w:r w:rsidRPr="00AD22E3">
              <w:t>Broadcasting</w:t>
            </w:r>
          </w:p>
        </w:tc>
        <w:tc>
          <w:tcPr>
            <w:tcW w:w="1260" w:type="dxa"/>
            <w:hideMark/>
          </w:tcPr>
          <w:p w14:paraId="1AD8A6BA" w14:textId="77777777" w:rsidR="0085403B" w:rsidRPr="00AD22E3" w:rsidRDefault="0085403B" w:rsidP="00A63DD6">
            <w:pPr>
              <w:pStyle w:val="Tabletext"/>
              <w:jc w:val="center"/>
            </w:pPr>
            <w:r w:rsidRPr="00AD22E3">
              <w:t>–10</w:t>
            </w:r>
          </w:p>
        </w:tc>
        <w:tc>
          <w:tcPr>
            <w:tcW w:w="1986" w:type="dxa"/>
            <w:hideMark/>
          </w:tcPr>
          <w:p w14:paraId="0480E027" w14:textId="77777777" w:rsidR="0085403B" w:rsidRPr="00AD22E3" w:rsidRDefault="0085403B" w:rsidP="00A63DD6">
            <w:pPr>
              <w:pStyle w:val="Tabletext"/>
              <w:jc w:val="center"/>
            </w:pPr>
            <w:r w:rsidRPr="00AD22E3">
              <w:t>10</w:t>
            </w:r>
          </w:p>
        </w:tc>
        <w:tc>
          <w:tcPr>
            <w:tcW w:w="2076" w:type="dxa"/>
            <w:hideMark/>
          </w:tcPr>
          <w:p w14:paraId="5F23DC95" w14:textId="738103E5" w:rsidR="0085403B" w:rsidRPr="00AD22E3" w:rsidRDefault="0085403B" w:rsidP="00A63DD6">
            <w:pPr>
              <w:pStyle w:val="Tabletext"/>
              <w:jc w:val="center"/>
            </w:pPr>
            <w:r w:rsidRPr="00AD22E3">
              <w:t>‒</w:t>
            </w:r>
            <w:del w:id="146" w:author="DON CIO" w:date="2026-02-19T22:58:00Z" w16du:dateUtc="2026-02-19T21:58:00Z">
              <w:r w:rsidRPr="00AD22E3" w:rsidDel="00801BA3">
                <w:delText>149</w:delText>
              </w:r>
            </w:del>
            <w:ins w:id="147" w:author="DON CIO" w:date="2026-02-19T22:58:00Z" w16du:dateUtc="2026-02-19T21:58:00Z">
              <w:r w:rsidR="00801BA3" w:rsidRPr="00AD22E3">
                <w:t>1</w:t>
              </w:r>
              <w:r w:rsidR="00801BA3">
                <w:t>3</w:t>
              </w:r>
              <w:r w:rsidR="00801BA3" w:rsidRPr="00AD22E3">
                <w:t>9</w:t>
              </w:r>
            </w:ins>
            <w:r w:rsidRPr="00AD22E3">
              <w:t>.00</w:t>
            </w:r>
          </w:p>
        </w:tc>
        <w:tc>
          <w:tcPr>
            <w:tcW w:w="1981" w:type="dxa"/>
          </w:tcPr>
          <w:p w14:paraId="7DD2249B" w14:textId="3E52AB4E" w:rsidR="0085403B" w:rsidRPr="00AD22E3" w:rsidRDefault="0085403B" w:rsidP="00A63DD6">
            <w:pPr>
              <w:pStyle w:val="Tabletext"/>
              <w:jc w:val="center"/>
            </w:pPr>
            <w:r w:rsidRPr="00AD22E3">
              <w:t>‒</w:t>
            </w:r>
            <w:del w:id="148" w:author="DON CIO" w:date="2026-02-19T22:58:00Z" w16du:dateUtc="2026-02-19T21:58:00Z">
              <w:r w:rsidRPr="00AD22E3" w:rsidDel="00801BA3">
                <w:delText>119</w:delText>
              </w:r>
            </w:del>
            <w:ins w:id="149" w:author="DON CIO" w:date="2026-02-19T22:58:00Z" w16du:dateUtc="2026-02-19T21:58:00Z">
              <w:r w:rsidR="00801BA3" w:rsidRPr="00AD22E3">
                <w:t>1</w:t>
              </w:r>
              <w:r w:rsidR="00801BA3">
                <w:t>0</w:t>
              </w:r>
              <w:r w:rsidR="00801BA3" w:rsidRPr="00AD22E3">
                <w:t>9</w:t>
              </w:r>
            </w:ins>
            <w:r w:rsidRPr="00AD22E3">
              <w:t>.00</w:t>
            </w:r>
          </w:p>
        </w:tc>
      </w:tr>
      <w:tr w:rsidR="0085403B" w:rsidRPr="00AD22E3" w14:paraId="4D65F03B" w14:textId="77777777" w:rsidTr="00B80E57">
        <w:trPr>
          <w:trHeight w:val="330"/>
          <w:jc w:val="center"/>
        </w:trPr>
        <w:tc>
          <w:tcPr>
            <w:tcW w:w="2780" w:type="dxa"/>
          </w:tcPr>
          <w:p w14:paraId="200DC512" w14:textId="77777777" w:rsidR="0085403B" w:rsidRPr="00AD22E3" w:rsidRDefault="0085403B" w:rsidP="00A63DD6">
            <w:pPr>
              <w:pStyle w:val="Tabletext"/>
            </w:pPr>
            <w:r w:rsidRPr="00AD22E3">
              <w:t>Maritime mobile</w:t>
            </w:r>
          </w:p>
        </w:tc>
        <w:tc>
          <w:tcPr>
            <w:tcW w:w="1260" w:type="dxa"/>
          </w:tcPr>
          <w:p w14:paraId="4B4DFA3D" w14:textId="77777777" w:rsidR="0085403B" w:rsidRPr="00AD22E3" w:rsidRDefault="0085403B" w:rsidP="00A63DD6">
            <w:pPr>
              <w:pStyle w:val="Tabletext"/>
              <w:jc w:val="center"/>
            </w:pPr>
            <w:r w:rsidRPr="00AD22E3">
              <w:t>–10</w:t>
            </w:r>
          </w:p>
        </w:tc>
        <w:tc>
          <w:tcPr>
            <w:tcW w:w="1986" w:type="dxa"/>
          </w:tcPr>
          <w:p w14:paraId="0985D792" w14:textId="77777777" w:rsidR="0085403B" w:rsidRPr="00AD22E3" w:rsidRDefault="0085403B" w:rsidP="00A63DD6">
            <w:pPr>
              <w:pStyle w:val="Tabletext"/>
              <w:jc w:val="center"/>
            </w:pPr>
            <w:r w:rsidRPr="00AD22E3">
              <w:t>3</w:t>
            </w:r>
          </w:p>
        </w:tc>
        <w:tc>
          <w:tcPr>
            <w:tcW w:w="2076" w:type="dxa"/>
          </w:tcPr>
          <w:p w14:paraId="6EABB49B" w14:textId="77777777" w:rsidR="0085403B" w:rsidRPr="00AD22E3" w:rsidRDefault="0085403B" w:rsidP="00A63DD6">
            <w:pPr>
              <w:pStyle w:val="Tabletext"/>
              <w:jc w:val="center"/>
            </w:pPr>
            <w:r w:rsidRPr="00AD22E3">
              <w:t>‒144.23</w:t>
            </w:r>
          </w:p>
        </w:tc>
        <w:tc>
          <w:tcPr>
            <w:tcW w:w="1981" w:type="dxa"/>
          </w:tcPr>
          <w:p w14:paraId="4C3CA3D5" w14:textId="77777777" w:rsidR="0085403B" w:rsidRPr="00AD22E3" w:rsidRDefault="0085403B" w:rsidP="00A63DD6">
            <w:pPr>
              <w:pStyle w:val="Tabletext"/>
              <w:jc w:val="center"/>
            </w:pPr>
            <w:r w:rsidRPr="00AD22E3">
              <w:t>‒114.23</w:t>
            </w:r>
          </w:p>
        </w:tc>
      </w:tr>
      <w:tr w:rsidR="0085403B" w:rsidRPr="00AD22E3" w14:paraId="53D8F0DF" w14:textId="77777777" w:rsidTr="00B80E57">
        <w:trPr>
          <w:trHeight w:val="330"/>
          <w:jc w:val="center"/>
        </w:trPr>
        <w:tc>
          <w:tcPr>
            <w:tcW w:w="2780" w:type="dxa"/>
            <w:hideMark/>
          </w:tcPr>
          <w:p w14:paraId="5ABDD6B5" w14:textId="77777777" w:rsidR="0085403B" w:rsidRPr="00AD22E3" w:rsidRDefault="0085403B" w:rsidP="00A63DD6">
            <w:pPr>
              <w:pStyle w:val="Tabletext"/>
            </w:pPr>
            <w:r w:rsidRPr="00AD22E3">
              <w:t>Standard frequency and time</w:t>
            </w:r>
          </w:p>
        </w:tc>
        <w:tc>
          <w:tcPr>
            <w:tcW w:w="1260" w:type="dxa"/>
            <w:hideMark/>
          </w:tcPr>
          <w:p w14:paraId="3FE2BE56" w14:textId="77777777" w:rsidR="0085403B" w:rsidRPr="00AD22E3" w:rsidRDefault="0085403B" w:rsidP="00A63DD6">
            <w:pPr>
              <w:pStyle w:val="Tabletext"/>
              <w:jc w:val="center"/>
            </w:pPr>
            <w:r w:rsidRPr="00AD22E3">
              <w:t>–20</w:t>
            </w:r>
          </w:p>
        </w:tc>
        <w:tc>
          <w:tcPr>
            <w:tcW w:w="1986" w:type="dxa"/>
            <w:hideMark/>
          </w:tcPr>
          <w:p w14:paraId="78ACC840" w14:textId="77777777" w:rsidR="0085403B" w:rsidRPr="00AD22E3" w:rsidRDefault="0085403B" w:rsidP="00A63DD6">
            <w:pPr>
              <w:pStyle w:val="Tabletext"/>
              <w:jc w:val="center"/>
            </w:pPr>
            <w:r w:rsidRPr="00AD22E3">
              <w:t>10</w:t>
            </w:r>
          </w:p>
        </w:tc>
        <w:tc>
          <w:tcPr>
            <w:tcW w:w="2076" w:type="dxa"/>
            <w:hideMark/>
          </w:tcPr>
          <w:p w14:paraId="178B2561" w14:textId="77777777" w:rsidR="0085403B" w:rsidRPr="00AD22E3" w:rsidRDefault="0085403B" w:rsidP="00A63DD6">
            <w:pPr>
              <w:pStyle w:val="Tabletext"/>
              <w:jc w:val="center"/>
            </w:pPr>
            <w:r w:rsidRPr="00AD22E3">
              <w:t>‒149.00</w:t>
            </w:r>
          </w:p>
        </w:tc>
        <w:tc>
          <w:tcPr>
            <w:tcW w:w="1981" w:type="dxa"/>
          </w:tcPr>
          <w:p w14:paraId="5025C3E4" w14:textId="77777777" w:rsidR="0085403B" w:rsidRPr="00AD22E3" w:rsidRDefault="0085403B" w:rsidP="00A63DD6">
            <w:pPr>
              <w:pStyle w:val="Tabletext"/>
              <w:jc w:val="center"/>
            </w:pPr>
            <w:r w:rsidRPr="00AD22E3">
              <w:t>‒119.00</w:t>
            </w:r>
          </w:p>
        </w:tc>
      </w:tr>
    </w:tbl>
    <w:p w14:paraId="3E4E0C69" w14:textId="2433D45F" w:rsidR="0085403B" w:rsidRPr="00AD22E3" w:rsidRDefault="0085403B" w:rsidP="002E027F">
      <w:pPr>
        <w:pStyle w:val="Heading1"/>
      </w:pPr>
      <w:r w:rsidRPr="00AD22E3">
        <w:t>7</w:t>
      </w:r>
      <w:r w:rsidRPr="00AD22E3">
        <w:tab/>
        <w:t>Propagation models</w:t>
      </w:r>
    </w:p>
    <w:p w14:paraId="533EED56" w14:textId="77777777" w:rsidR="0085403B" w:rsidRPr="00AD22E3" w:rsidRDefault="0085403B" w:rsidP="002E027F">
      <w:r w:rsidRPr="00AD22E3">
        <w:t xml:space="preserve">ITU-R P.1144-9 contains a list of all ITU-R propagation Reports, Recommendations and analysis software. </w:t>
      </w:r>
    </w:p>
    <w:p w14:paraId="3023EA3D" w14:textId="77777777" w:rsidR="0085403B" w:rsidRDefault="0085403B" w:rsidP="002E027F">
      <w:pPr>
        <w:rPr>
          <w:ins w:id="150" w:author="DON CIO" w:date="2026-02-19T23:00:00Z" w16du:dateUtc="2026-02-19T22:00:00Z"/>
        </w:rPr>
      </w:pPr>
      <w:r w:rsidRPr="00AD22E3">
        <w:t xml:space="preserve">For the AM(OR)S analysis Recommendation ITU-R P.533, as noted in Recommendation ITU-R P.1144-9, provides basic maximum usable frequency (MUF), sky-wave field strength, available receiver power, signal-to-noise ratio, lowest usable frequency (LUF), and circuit reliability for frequencies between 2 to 30 MHz over a range of 0 to 40 000 kilometres. The aeronautical station </w:t>
      </w:r>
      <w:r w:rsidRPr="00AD22E3">
        <w:lastRenderedPageBreak/>
        <w:t>(ground station) and the aircraft station (aircraft in flight) transmit via Skywave propagation and will be used in such a manner within these studies, where applicable.</w:t>
      </w:r>
    </w:p>
    <w:p w14:paraId="3CBDB220" w14:textId="41E84C02" w:rsidR="00801BA3" w:rsidRPr="00AD22E3" w:rsidRDefault="00801BA3" w:rsidP="002E027F">
      <w:pPr>
        <w:rPr>
          <w:lang w:eastAsia="zh-CN"/>
        </w:rPr>
      </w:pPr>
      <w:ins w:id="151" w:author="DON CIO" w:date="2026-02-19T23:00:00Z" w16du:dateUtc="2026-02-19T22:00:00Z">
        <w:r w:rsidRPr="008F64C0">
          <w:rPr>
            <w:lang w:eastAsia="zh-CN"/>
          </w:rPr>
          <w:t>[USA note: The following sections are proposed to be restructured to improve the readability of the document.]</w:t>
        </w:r>
      </w:ins>
    </w:p>
    <w:p w14:paraId="6CDDF282" w14:textId="62658146" w:rsidR="0085403B" w:rsidRPr="00AD22E3" w:rsidRDefault="0085403B" w:rsidP="002E027F">
      <w:pPr>
        <w:pStyle w:val="Heading1"/>
        <w:rPr>
          <w:lang w:eastAsia="zh-CN"/>
        </w:rPr>
      </w:pPr>
      <w:r w:rsidRPr="00AD22E3">
        <w:rPr>
          <w:lang w:eastAsia="zh-CN"/>
        </w:rPr>
        <w:t>8</w:t>
      </w:r>
      <w:r w:rsidRPr="00AD22E3">
        <w:rPr>
          <w:lang w:eastAsia="zh-CN"/>
        </w:rPr>
        <w:tab/>
        <w:t xml:space="preserve">Compatibility and </w:t>
      </w:r>
      <w:del w:id="152" w:author="DON CIO" w:date="2026-02-19T22:59:00Z" w16du:dateUtc="2026-02-19T21:59:00Z">
        <w:r w:rsidRPr="00AD22E3" w:rsidDel="00801BA3">
          <w:rPr>
            <w:lang w:eastAsia="zh-CN"/>
          </w:rPr>
          <w:delText xml:space="preserve">sharing </w:delText>
        </w:r>
      </w:del>
      <w:ins w:id="153" w:author="DON CIO" w:date="2026-02-19T22:59:00Z" w16du:dateUtc="2026-02-19T21:59:00Z">
        <w:r w:rsidR="00801BA3">
          <w:rPr>
            <w:lang w:eastAsia="zh-CN"/>
          </w:rPr>
          <w:t>S</w:t>
        </w:r>
        <w:r w:rsidR="00801BA3" w:rsidRPr="00AD22E3">
          <w:rPr>
            <w:lang w:eastAsia="zh-CN"/>
          </w:rPr>
          <w:t xml:space="preserve">haring </w:t>
        </w:r>
      </w:ins>
      <w:del w:id="154" w:author="DON CIO" w:date="2026-02-19T22:59:00Z" w16du:dateUtc="2026-02-19T21:59:00Z">
        <w:r w:rsidRPr="00AD22E3" w:rsidDel="00801BA3">
          <w:rPr>
            <w:lang w:eastAsia="zh-CN"/>
          </w:rPr>
          <w:delText>studies</w:delText>
        </w:r>
      </w:del>
      <w:ins w:id="155" w:author="DON CIO" w:date="2026-02-19T22:59:00Z" w16du:dateUtc="2026-02-19T21:59:00Z">
        <w:r w:rsidR="00801BA3">
          <w:rPr>
            <w:lang w:eastAsia="zh-CN"/>
          </w:rPr>
          <w:t>Analysis</w:t>
        </w:r>
      </w:ins>
    </w:p>
    <w:p w14:paraId="2550B9E3" w14:textId="77777777" w:rsidR="00801BA3" w:rsidRPr="00AD22E3" w:rsidRDefault="00801BA3" w:rsidP="00801BA3">
      <w:pPr>
        <w:pStyle w:val="Heading3"/>
        <w:rPr>
          <w:ins w:id="156" w:author="DON CIO" w:date="2026-02-19T23:02:00Z" w16du:dateUtc="2026-02-19T22:02:00Z"/>
          <w:lang w:eastAsia="zh-CN"/>
        </w:rPr>
      </w:pPr>
      <w:ins w:id="157" w:author="DON CIO" w:date="2026-02-19T23:02:00Z" w16du:dateUtc="2026-02-19T22:02:00Z">
        <w:r w:rsidRPr="00AD22E3">
          <w:rPr>
            <w:lang w:eastAsia="zh-CN"/>
          </w:rPr>
          <w:t>8.1</w:t>
        </w:r>
        <w:r w:rsidRPr="00AD22E3">
          <w:rPr>
            <w:lang w:eastAsia="zh-CN"/>
          </w:rPr>
          <w:tab/>
          <w:t>Static Analys</w:t>
        </w:r>
        <w:r>
          <w:rPr>
            <w:lang w:eastAsia="zh-CN"/>
          </w:rPr>
          <w:t>i</w:t>
        </w:r>
        <w:r w:rsidRPr="00AD22E3">
          <w:rPr>
            <w:lang w:eastAsia="zh-CN"/>
          </w:rPr>
          <w:t>s Methodology</w:t>
        </w:r>
      </w:ins>
    </w:p>
    <w:p w14:paraId="170BA92E" w14:textId="77777777" w:rsidR="00801BA3" w:rsidRPr="00AD22E3" w:rsidRDefault="00801BA3" w:rsidP="00801BA3">
      <w:pPr>
        <w:rPr>
          <w:moveTo w:id="158" w:author="DON CIO" w:date="2026-02-19T23:01:00Z" w16du:dateUtc="2026-02-19T22:01:00Z"/>
        </w:rPr>
      </w:pPr>
      <w:moveToRangeStart w:id="159" w:author="DON CIO" w:date="2026-02-19T23:01:00Z" w:name="move222434503"/>
      <w:moveTo w:id="160" w:author="DON CIO" w:date="2026-02-19T23:01:00Z" w16du:dateUtc="2026-02-19T22:01:00Z">
        <w:r w:rsidRPr="00AD22E3">
          <w:t xml:space="preserve">The static analysis will consider three target frequencies (8.5, 10.7, and 15 MHz) for the following incumbents (AM(R)S, Fixed, Land Mobile, Broadcasting, Maritime Mobile and Standard Frequency and Time. </w:t>
        </w:r>
      </w:moveTo>
    </w:p>
    <w:p w14:paraId="3565F58C" w14:textId="77777777" w:rsidR="00801BA3" w:rsidRPr="00AD22E3" w:rsidRDefault="00801BA3" w:rsidP="00801BA3">
      <w:pPr>
        <w:rPr>
          <w:moveTo w:id="161" w:author="DON CIO" w:date="2026-02-19T23:01:00Z" w16du:dateUtc="2026-02-19T22:01:00Z"/>
        </w:rPr>
      </w:pPr>
      <w:moveTo w:id="162" w:author="DON CIO" w:date="2026-02-19T23:01:00Z" w16du:dateUtc="2026-02-19T22:01:00Z">
        <w:r w:rsidRPr="00AD22E3">
          <w:t>The selection of 8.5 MHz, 10.7 MHz, and 15 MHz covers the AM(OR)S frequency band where WBHF could be implemented. The selection of incumbent services covers the services that could be impacted in the lower and upper adjacent bands associated by a WB AM(OR)S transmission. Since the frequencies that are allotted to AM(OR)S are for AM(OR)S only adjacent band transmissions will be considered. The signal level at the incumbent’s receiver for path lengths of 500, 1 000, 5 000 and 10 000 km will be calculated. The analysis will include plots of frequency versus received signal power at the incumbent receiver for each of the target frequencies. The plots will also show the incumbent protection criteria range and the average operational noise floor across the 3 to 18 MHz frequency range.</w:t>
        </w:r>
      </w:moveTo>
    </w:p>
    <w:p w14:paraId="2389B94D" w14:textId="77777777" w:rsidR="00801BA3" w:rsidRPr="00AD22E3" w:rsidRDefault="00801BA3" w:rsidP="00801BA3">
      <w:pPr>
        <w:rPr>
          <w:moveTo w:id="163" w:author="DON CIO" w:date="2026-02-19T23:01:00Z" w16du:dateUtc="2026-02-19T22:01:00Z"/>
        </w:rPr>
      </w:pPr>
      <w:moveTo w:id="164" w:author="DON CIO" w:date="2026-02-19T23:01:00Z" w16du:dateUtc="2026-02-19T22:01:00Z">
        <w:r w:rsidRPr="00AD22E3">
          <w:t>The result of the static pathloss analysis will provide minimum, mid-range and maximum received signal levels at an incumbents’ receiver.  The pathloss calculations will take incumbent system characteristics, operating frequency, noise factors and miscellaneous signal propagation losses (these include fading margin, polarization mismatch, losses associated with the medium through which signal is travelling and other losses into consideration.</w:t>
        </w:r>
      </w:moveTo>
    </w:p>
    <w:p w14:paraId="759696B6" w14:textId="77777777" w:rsidR="00801BA3" w:rsidRPr="00AD22E3" w:rsidRDefault="00801BA3" w:rsidP="00801BA3">
      <w:pPr>
        <w:spacing w:after="120"/>
        <w:rPr>
          <w:moveTo w:id="165" w:author="DON CIO" w:date="2026-02-19T23:01:00Z" w16du:dateUtc="2026-02-19T22:01:00Z"/>
        </w:rPr>
      </w:pPr>
      <w:moveTo w:id="166" w:author="DON CIO" w:date="2026-02-19T23:01:00Z" w16du:dateUtc="2026-02-19T22:01:00Z">
        <w:r w:rsidRPr="00AD22E3">
          <w:t xml:space="preserve">The analysis methodology is as follows. Maximum interference levels for each of the incumbent systems under study will be calculated. (See Tables 11,12 and 13). Utilizing various path lengths, the Signal levels at the incumbent service receivers will be derived using equations 1 and 2 below. Losses due to absorption will be included in the calculation. The resultant signal level will be compared to the maximum incumbent interference levels as calculated in Section 6.4 to determine if the maximum interference level has been exceeded. </w:t>
        </w:r>
      </w:moveTo>
    </w:p>
    <w:p w14:paraId="2D20B8DB" w14:textId="77777777" w:rsidR="00801BA3" w:rsidRPr="00AD22E3" w:rsidRDefault="00801BA3" w:rsidP="00801BA3">
      <w:pPr>
        <w:spacing w:before="0" w:after="120"/>
        <w:rPr>
          <w:moveTo w:id="167" w:author="DON CIO" w:date="2026-02-19T23:01:00Z" w16du:dateUtc="2026-02-19T22:01:00Z"/>
        </w:rPr>
      </w:pPr>
      <w:moveTo w:id="168" w:author="DON CIO" w:date="2026-02-19T23:01:00Z" w16du:dateUtc="2026-02-19T22:01:00Z">
        <w:r w:rsidRPr="00AD22E3">
          <w:t>Equations that will be used to derive the received signal from an WB AM(OR) transmitter to an incumbent receiver are listed below.</w:t>
        </w:r>
      </w:moveTo>
    </w:p>
    <w:p w14:paraId="5B608365" w14:textId="77777777" w:rsidR="00801BA3" w:rsidRPr="00AD22E3" w:rsidRDefault="00801BA3" w:rsidP="00801BA3">
      <w:pPr>
        <w:rPr>
          <w:moveTo w:id="169" w:author="DON CIO" w:date="2026-02-19T23:01:00Z" w16du:dateUtc="2026-02-19T22:01:00Z"/>
        </w:rPr>
      </w:pPr>
      <w:moveTo w:id="170" w:author="DON CIO" w:date="2026-02-19T23:01:00Z" w16du:dateUtc="2026-02-19T22:01:00Z">
        <w:r w:rsidRPr="00AD22E3">
          <w:t>Free Space Path Loss</w:t>
        </w:r>
      </w:moveTo>
    </w:p>
    <w:p w14:paraId="209DB1BB" w14:textId="77777777" w:rsidR="00801BA3" w:rsidRPr="00AD22E3" w:rsidRDefault="00801BA3" w:rsidP="00801BA3">
      <w:pPr>
        <w:pStyle w:val="Equation"/>
        <w:rPr>
          <w:moveTo w:id="171" w:author="DON CIO" w:date="2026-02-19T23:01:00Z" w16du:dateUtc="2026-02-19T22:01:00Z"/>
        </w:rPr>
      </w:pPr>
      <w:moveTo w:id="172" w:author="DON CIO" w:date="2026-02-19T23:01:00Z" w16du:dateUtc="2026-02-19T22:01:00Z">
        <w:r w:rsidRPr="00AD22E3">
          <w:tab/>
        </w:r>
        <w:r w:rsidRPr="00AD22E3">
          <w:tab/>
        </w:r>
        <m:oMath>
          <m:r>
            <m:rPr>
              <m:sty m:val="p"/>
            </m:rPr>
            <w:rPr>
              <w:rFonts w:ascii="Cambria Math" w:hAnsi="Cambria Math"/>
            </w:rPr>
            <m:t xml:space="preserve">   </m:t>
          </m:r>
          <m:r>
            <w:rPr>
              <w:rFonts w:ascii="Cambria Math" w:hAnsi="Cambria Math"/>
            </w:rPr>
            <m:t>FSL</m:t>
          </m:r>
          <m:r>
            <m:rPr>
              <m:sty m:val="p"/>
            </m:rPr>
            <w:rPr>
              <w:rFonts w:ascii="Cambria Math" w:hAnsi="Cambria Math"/>
            </w:rPr>
            <m:t>=32.4+20</m:t>
          </m:r>
          <m:func>
            <m:funcPr>
              <m:ctrlPr>
                <w:rPr>
                  <w:rFonts w:ascii="Cambria Math" w:hAnsi="Cambria Math"/>
                </w:rPr>
              </m:ctrlPr>
            </m:funcPr>
            <m:fName>
              <m:r>
                <m:rPr>
                  <m:sty m:val="p"/>
                </m:rPr>
                <w:rPr>
                  <w:rFonts w:ascii="Cambria Math" w:hAnsi="Cambria Math"/>
                </w:rPr>
                <m:t>log</m:t>
              </m:r>
            </m:fName>
            <m:e>
              <m:d>
                <m:dPr>
                  <m:ctrlPr>
                    <w:rPr>
                      <w:rFonts w:ascii="Cambria Math" w:hAnsi="Cambria Math"/>
                    </w:rPr>
                  </m:ctrlPr>
                </m:dPr>
                <m:e>
                  <m:r>
                    <w:rPr>
                      <w:rFonts w:ascii="Cambria Math" w:hAnsi="Cambria Math"/>
                    </w:rPr>
                    <m:t>f</m:t>
                  </m:r>
                </m:e>
              </m:d>
            </m:e>
          </m:func>
          <m:r>
            <m:rPr>
              <m:sty m:val="p"/>
            </m:rPr>
            <w:rPr>
              <w:rFonts w:ascii="Cambria Math" w:hAnsi="Cambria Math"/>
            </w:rPr>
            <m:t>+20</m:t>
          </m:r>
          <m:func>
            <m:funcPr>
              <m:ctrlPr>
                <w:rPr>
                  <w:rFonts w:ascii="Cambria Math" w:hAnsi="Cambria Math"/>
                </w:rPr>
              </m:ctrlPr>
            </m:funcPr>
            <m:fName>
              <m:r>
                <m:rPr>
                  <m:sty m:val="p"/>
                </m:rPr>
                <w:rPr>
                  <w:rFonts w:ascii="Cambria Math" w:hAnsi="Cambria Math"/>
                </w:rPr>
                <m:t>log</m:t>
              </m:r>
            </m:fName>
            <m:e>
              <m:d>
                <m:dPr>
                  <m:ctrlPr>
                    <w:rPr>
                      <w:rFonts w:ascii="Cambria Math" w:hAnsi="Cambria Math"/>
                    </w:rPr>
                  </m:ctrlPr>
                </m:dPr>
                <m:e>
                  <m:r>
                    <w:rPr>
                      <w:rFonts w:ascii="Cambria Math" w:hAnsi="Cambria Math"/>
                    </w:rPr>
                    <m:t>d</m:t>
                  </m:r>
                </m:e>
              </m:d>
            </m:e>
          </m:func>
        </m:oMath>
        <w:moveTo w:id="173" w:author="DON CIO" w:date="2026-02-19T23:01:00Z" w16du:dateUtc="2026-02-19T22:01:00Z">
          <w:r w:rsidRPr="00AD22E3">
            <w:t xml:space="preserve">  </w:t>
          </w:r>
          <w:r w:rsidRPr="00AD22E3">
            <w:tab/>
            <w:t>(1)</w:t>
          </w:r>
        </w:moveTo>
      </w:moveTo>
    </w:p>
    <w:p w14:paraId="5CB805F5" w14:textId="77777777" w:rsidR="00801BA3" w:rsidRPr="00AD22E3" w:rsidRDefault="00801BA3" w:rsidP="00801BA3">
      <w:pPr>
        <w:rPr>
          <w:moveTo w:id="174" w:author="DON CIO" w:date="2026-02-19T23:01:00Z" w16du:dateUtc="2026-02-19T22:01:00Z"/>
        </w:rPr>
      </w:pPr>
      <w:moveTo w:id="175" w:author="DON CIO" w:date="2026-02-19T23:01:00Z" w16du:dateUtc="2026-02-19T22:01:00Z">
        <w:r w:rsidRPr="00AD22E3">
          <w:t>where:</w:t>
        </w:r>
      </w:moveTo>
    </w:p>
    <w:p w14:paraId="1AC97C98" w14:textId="77777777" w:rsidR="00801BA3" w:rsidRPr="00AD22E3" w:rsidRDefault="00801BA3" w:rsidP="00801BA3">
      <w:pPr>
        <w:pStyle w:val="Equationlegend"/>
        <w:rPr>
          <w:moveTo w:id="176" w:author="DON CIO" w:date="2026-02-19T23:01:00Z" w16du:dateUtc="2026-02-19T22:01:00Z"/>
        </w:rPr>
      </w:pPr>
      <w:moveTo w:id="177" w:author="DON CIO" w:date="2026-02-19T23:01:00Z" w16du:dateUtc="2026-02-19T22:01:00Z">
        <w:r w:rsidRPr="00AD22E3">
          <w:tab/>
        </w:r>
        <w:r w:rsidRPr="00AD22E3">
          <w:tab/>
          <w:t>F = Frequency (MHz)</w:t>
        </w:r>
      </w:moveTo>
    </w:p>
    <w:p w14:paraId="3EBD9EF9" w14:textId="77777777" w:rsidR="00801BA3" w:rsidRPr="00AD22E3" w:rsidRDefault="00801BA3" w:rsidP="00801BA3">
      <w:pPr>
        <w:pStyle w:val="Equationlegend"/>
        <w:rPr>
          <w:moveTo w:id="178" w:author="DON CIO" w:date="2026-02-19T23:01:00Z" w16du:dateUtc="2026-02-19T22:01:00Z"/>
        </w:rPr>
      </w:pPr>
      <w:moveTo w:id="179" w:author="DON CIO" w:date="2026-02-19T23:01:00Z" w16du:dateUtc="2026-02-19T22:01:00Z">
        <w:r w:rsidRPr="00AD22E3">
          <w:tab/>
        </w:r>
        <w:r w:rsidRPr="00AD22E3">
          <w:tab/>
          <w:t>D = Distance (km)</w:t>
        </w:r>
      </w:moveTo>
    </w:p>
    <w:p w14:paraId="0B888270" w14:textId="77777777" w:rsidR="00801BA3" w:rsidRPr="00AD22E3" w:rsidRDefault="00801BA3" w:rsidP="00801BA3">
      <w:pPr>
        <w:pStyle w:val="Equationlegend"/>
        <w:rPr>
          <w:moveTo w:id="180" w:author="DON CIO" w:date="2026-02-19T23:01:00Z" w16du:dateUtc="2026-02-19T22:01:00Z"/>
        </w:rPr>
      </w:pPr>
      <w:moveTo w:id="181" w:author="DON CIO" w:date="2026-02-19T23:01:00Z" w16du:dateUtc="2026-02-19T22:01:00Z">
        <w:r w:rsidRPr="00AD22E3">
          <w:tab/>
        </w:r>
        <w:r w:rsidRPr="00AD22E3">
          <w:tab/>
          <w:t>FSL = dB</w:t>
        </w:r>
      </w:moveTo>
    </w:p>
    <w:p w14:paraId="0F00BD36" w14:textId="77777777" w:rsidR="00801BA3" w:rsidRPr="00AD22E3" w:rsidRDefault="00801BA3" w:rsidP="00801BA3">
      <w:pPr>
        <w:spacing w:before="0" w:after="120"/>
        <w:rPr>
          <w:moveTo w:id="182" w:author="DON CIO" w:date="2026-02-19T23:01:00Z" w16du:dateUtc="2026-02-19T22:01:00Z"/>
        </w:rPr>
      </w:pPr>
      <w:moveTo w:id="183" w:author="DON CIO" w:date="2026-02-19T23:01:00Z" w16du:dateUtc="2026-02-19T22:01:00Z">
        <w:r w:rsidRPr="00AD22E3">
          <w:t>Using equation (1) and considering operational frequencies of 8.5, 10.7, and 15 MHz will yield pathlosses for each of the target frequencies.</w:t>
        </w:r>
      </w:moveTo>
    </w:p>
    <w:p w14:paraId="2A676EC6" w14:textId="77777777" w:rsidR="00801BA3" w:rsidRPr="00AD22E3" w:rsidRDefault="00801BA3" w:rsidP="00801BA3">
      <w:pPr>
        <w:spacing w:before="0" w:after="120"/>
        <w:rPr>
          <w:moveTo w:id="184" w:author="DON CIO" w:date="2026-02-19T23:01:00Z" w16du:dateUtc="2026-02-19T22:01:00Z"/>
        </w:rPr>
      </w:pPr>
      <w:moveTo w:id="185" w:author="DON CIO" w:date="2026-02-19T23:01:00Z" w16du:dateUtc="2026-02-19T22:01:00Z">
        <w:r w:rsidRPr="00AD22E3">
          <w:t>The received signal level at each of the incumbent receivers for various path lengths will be calculated using equation 2.</w:t>
        </w:r>
      </w:moveTo>
    </w:p>
    <w:p w14:paraId="5D117792" w14:textId="77777777" w:rsidR="00801BA3" w:rsidRPr="00AD22E3" w:rsidRDefault="00801BA3" w:rsidP="00801BA3">
      <w:pPr>
        <w:spacing w:after="120"/>
        <w:rPr>
          <w:moveTo w:id="186" w:author="DON CIO" w:date="2026-02-19T23:01:00Z" w16du:dateUtc="2026-02-19T22:01:00Z"/>
        </w:rPr>
      </w:pPr>
      <w:moveTo w:id="187" w:author="DON CIO" w:date="2026-02-19T23:01:00Z" w16du:dateUtc="2026-02-19T22:01:00Z">
        <w:r w:rsidRPr="00AD22E3">
          <w:t xml:space="preserve">Interference Signal Level </w:t>
        </w:r>
      </w:moveTo>
    </w:p>
    <w:p w14:paraId="02250D7C" w14:textId="77777777" w:rsidR="00801BA3" w:rsidRPr="00AD22E3" w:rsidRDefault="00801BA3" w:rsidP="00801BA3">
      <w:pPr>
        <w:pStyle w:val="Equation"/>
        <w:rPr>
          <w:moveTo w:id="188" w:author="DON CIO" w:date="2026-02-19T23:01:00Z" w16du:dateUtc="2026-02-19T22:01:00Z"/>
        </w:rPr>
      </w:pPr>
      <w:moveTo w:id="189" w:author="DON CIO" w:date="2026-02-19T23:01:00Z" w16du:dateUtc="2026-02-19T22:01:00Z">
        <w:r w:rsidRPr="00AD22E3">
          <w:lastRenderedPageBreak/>
          <w:tab/>
        </w:r>
        <w:r w:rsidRPr="00AD22E3">
          <w:tab/>
        </w:r>
        <m:oMath>
          <m:r>
            <m:rPr>
              <m:sty m:val="p"/>
            </m:rPr>
            <w:rPr>
              <w:rFonts w:ascii="Cambria Math" w:hAnsi="Cambria Math"/>
            </w:rPr>
            <m:t xml:space="preserve">             </m:t>
          </m:r>
          <m:r>
            <w:rPr>
              <w:rFonts w:ascii="Cambria Math" w:hAnsi="Cambria Math"/>
            </w:rPr>
            <m:t>Pr</m:t>
          </m:r>
          <m:r>
            <m:rPr>
              <m:sty m:val="p"/>
            </m:rPr>
            <w:rPr>
              <w:rFonts w:ascii="Cambria Math" w:hAnsi="Cambria Math"/>
            </w:rPr>
            <m:t>=</m:t>
          </m:r>
          <m:r>
            <w:rPr>
              <w:rFonts w:ascii="Cambria Math" w:hAnsi="Cambria Math"/>
            </w:rPr>
            <m:t>TXp</m:t>
          </m:r>
          <m:r>
            <m:rPr>
              <m:sty m:val="p"/>
            </m:rPr>
            <w:rPr>
              <w:rFonts w:ascii="Cambria Math" w:hAnsi="Cambria Math"/>
            </w:rPr>
            <m:t>+</m:t>
          </m:r>
          <m:r>
            <w:rPr>
              <w:rFonts w:ascii="Cambria Math" w:hAnsi="Cambria Math"/>
            </w:rPr>
            <m:t>TXg</m:t>
          </m:r>
          <m:r>
            <m:rPr>
              <m:sty m:val="p"/>
            </m:rPr>
            <w:rPr>
              <w:rFonts w:ascii="Cambria Math" w:hAnsi="Cambria Math"/>
            </w:rPr>
            <m:t>+</m:t>
          </m:r>
          <m:r>
            <w:rPr>
              <w:rFonts w:ascii="Cambria Math" w:hAnsi="Cambria Math"/>
            </w:rPr>
            <m:t>RXg</m:t>
          </m:r>
          <m:r>
            <m:rPr>
              <m:sty m:val="p"/>
            </m:rPr>
            <w:rPr>
              <w:rFonts w:ascii="Cambria Math" w:hAnsi="Cambria Math"/>
            </w:rPr>
            <m:t>-</m:t>
          </m:r>
          <m:r>
            <w:rPr>
              <w:rFonts w:ascii="Cambria Math" w:hAnsi="Cambria Math"/>
            </w:rPr>
            <m:t>TXL</m:t>
          </m:r>
          <m:r>
            <m:rPr>
              <m:sty m:val="p"/>
            </m:rPr>
            <w:rPr>
              <w:rFonts w:ascii="Cambria Math" w:hAnsi="Cambria Math"/>
            </w:rPr>
            <m:t>-</m:t>
          </m:r>
          <m:r>
            <w:rPr>
              <w:rFonts w:ascii="Cambria Math" w:hAnsi="Cambria Math"/>
            </w:rPr>
            <m:t>FSL</m:t>
          </m:r>
          <m:r>
            <m:rPr>
              <m:sty m:val="p"/>
            </m:rPr>
            <w:rPr>
              <w:rFonts w:ascii="Cambria Math" w:hAnsi="Cambria Math"/>
            </w:rPr>
            <m:t>-</m:t>
          </m:r>
          <m:r>
            <w:rPr>
              <w:rFonts w:ascii="Cambria Math" w:hAnsi="Cambria Math"/>
            </w:rPr>
            <m:t>Lp</m:t>
          </m:r>
          <m:r>
            <m:rPr>
              <m:sty m:val="p"/>
            </m:rPr>
            <w:rPr>
              <w:rFonts w:ascii="Cambria Math" w:hAnsi="Cambria Math"/>
            </w:rPr>
            <m:t>-</m:t>
          </m:r>
          <m:r>
            <w:rPr>
              <w:rFonts w:ascii="Cambria Math" w:hAnsi="Cambria Math"/>
            </w:rPr>
            <m:t>RXL</m:t>
          </m:r>
          <m:r>
            <m:rPr>
              <m:sty m:val="p"/>
            </m:rPr>
            <w:rPr>
              <w:rFonts w:ascii="Cambria Math" w:hAnsi="Cambria Math"/>
            </w:rPr>
            <m:t xml:space="preserve"> </m:t>
          </m:r>
          <m:r>
            <w:rPr>
              <w:rFonts w:ascii="Cambria Math" w:hAnsi="Cambria Math"/>
            </w:rPr>
            <m:t>dBm</m:t>
          </m:r>
        </m:oMath>
        <w:moveTo w:id="190" w:author="DON CIO" w:date="2026-02-19T23:01:00Z" w16du:dateUtc="2026-02-19T22:01:00Z">
          <w:r w:rsidRPr="00AD22E3">
            <w:t xml:space="preserve"> </w:t>
          </w:r>
          <w:r w:rsidRPr="00AD22E3">
            <w:tab/>
            <w:t>(2)</w:t>
          </w:r>
        </w:moveTo>
      </w:moveTo>
    </w:p>
    <w:p w14:paraId="628301AC" w14:textId="77777777" w:rsidR="00801BA3" w:rsidRPr="00AD22E3" w:rsidRDefault="00801BA3" w:rsidP="00801BA3">
      <w:pPr>
        <w:rPr>
          <w:moveTo w:id="191" w:author="DON CIO" w:date="2026-02-19T23:01:00Z" w16du:dateUtc="2026-02-19T22:01:00Z"/>
        </w:rPr>
      </w:pPr>
      <w:moveTo w:id="192" w:author="DON CIO" w:date="2026-02-19T23:01:00Z" w16du:dateUtc="2026-02-19T22:01:00Z">
        <w:r w:rsidRPr="00AD22E3">
          <w:t>where:</w:t>
        </w:r>
      </w:moveTo>
    </w:p>
    <w:p w14:paraId="56E40318" w14:textId="77777777" w:rsidR="00801BA3" w:rsidRPr="00AD22E3" w:rsidRDefault="00801BA3" w:rsidP="00801BA3">
      <w:pPr>
        <w:pStyle w:val="Equationlegend"/>
        <w:rPr>
          <w:moveTo w:id="193" w:author="DON CIO" w:date="2026-02-19T23:01:00Z" w16du:dateUtc="2026-02-19T22:01:00Z"/>
        </w:rPr>
      </w:pPr>
      <w:moveTo w:id="194" w:author="DON CIO" w:date="2026-02-19T23:01:00Z" w16du:dateUtc="2026-02-19T22:01:00Z">
        <w:r w:rsidRPr="00AD22E3">
          <w:tab/>
        </w:r>
        <w:r w:rsidRPr="00AD22E3">
          <w:tab/>
        </w:r>
        <w:proofErr w:type="spellStart"/>
        <w:r w:rsidRPr="00AD22E3">
          <w:t>Pr</w:t>
        </w:r>
        <w:proofErr w:type="spellEnd"/>
        <w:r w:rsidRPr="00AD22E3">
          <w:t xml:space="preserve"> = received power (dBm)</w:t>
        </w:r>
      </w:moveTo>
    </w:p>
    <w:p w14:paraId="045797DF" w14:textId="77777777" w:rsidR="00801BA3" w:rsidRPr="00AD22E3" w:rsidRDefault="00801BA3" w:rsidP="00801BA3">
      <w:pPr>
        <w:pStyle w:val="Equationlegend"/>
        <w:rPr>
          <w:moveTo w:id="195" w:author="DON CIO" w:date="2026-02-19T23:01:00Z" w16du:dateUtc="2026-02-19T22:01:00Z"/>
        </w:rPr>
      </w:pPr>
      <w:moveTo w:id="196" w:author="DON CIO" w:date="2026-02-19T23:01:00Z" w16du:dateUtc="2026-02-19T22:01:00Z">
        <w:r w:rsidRPr="00AD22E3">
          <w:tab/>
        </w:r>
        <w:r w:rsidRPr="00AD22E3">
          <w:tab/>
        </w:r>
        <w:proofErr w:type="spellStart"/>
        <w:r w:rsidRPr="00AD22E3">
          <w:t>TXp</w:t>
        </w:r>
        <w:proofErr w:type="spellEnd"/>
        <w:r w:rsidRPr="00AD22E3">
          <w:t xml:space="preserve"> = transmitter output power (dBm)</w:t>
        </w:r>
      </w:moveTo>
    </w:p>
    <w:p w14:paraId="2F6A0BEC" w14:textId="77777777" w:rsidR="00801BA3" w:rsidRPr="00AD22E3" w:rsidRDefault="00801BA3" w:rsidP="00801BA3">
      <w:pPr>
        <w:pStyle w:val="Equationlegend"/>
        <w:rPr>
          <w:moveTo w:id="197" w:author="DON CIO" w:date="2026-02-19T23:01:00Z" w16du:dateUtc="2026-02-19T22:01:00Z"/>
        </w:rPr>
      </w:pPr>
      <w:moveTo w:id="198" w:author="DON CIO" w:date="2026-02-19T23:01:00Z" w16du:dateUtc="2026-02-19T22:01:00Z">
        <w:r w:rsidRPr="00AD22E3">
          <w:tab/>
        </w:r>
        <w:r w:rsidRPr="00AD22E3">
          <w:tab/>
        </w:r>
        <w:proofErr w:type="spellStart"/>
        <w:r w:rsidRPr="00AD22E3">
          <w:t>TXg</w:t>
        </w:r>
        <w:proofErr w:type="spellEnd"/>
        <w:r w:rsidRPr="00AD22E3">
          <w:t xml:space="preserve"> = transmitter antenna gain (</w:t>
        </w:r>
        <w:proofErr w:type="spellStart"/>
        <w:r w:rsidRPr="00AD22E3">
          <w:t>dBi</w:t>
        </w:r>
        <w:proofErr w:type="spellEnd"/>
        <w:r w:rsidRPr="00AD22E3">
          <w:t>)</w:t>
        </w:r>
      </w:moveTo>
    </w:p>
    <w:p w14:paraId="12582245" w14:textId="77777777" w:rsidR="00801BA3" w:rsidRPr="00AD22E3" w:rsidRDefault="00801BA3" w:rsidP="00801BA3">
      <w:pPr>
        <w:pStyle w:val="Equationlegend"/>
        <w:rPr>
          <w:moveTo w:id="199" w:author="DON CIO" w:date="2026-02-19T23:01:00Z" w16du:dateUtc="2026-02-19T22:01:00Z"/>
        </w:rPr>
      </w:pPr>
      <w:moveTo w:id="200" w:author="DON CIO" w:date="2026-02-19T23:01:00Z" w16du:dateUtc="2026-02-19T22:01:00Z">
        <w:r w:rsidRPr="00AD22E3">
          <w:tab/>
        </w:r>
        <w:r w:rsidRPr="00AD22E3">
          <w:tab/>
        </w:r>
        <w:proofErr w:type="spellStart"/>
        <w:r w:rsidRPr="00AD22E3">
          <w:t>RXg</w:t>
        </w:r>
        <w:proofErr w:type="spellEnd"/>
        <w:r w:rsidRPr="00AD22E3">
          <w:t xml:space="preserve"> = receiver antenna gain (</w:t>
        </w:r>
        <w:proofErr w:type="spellStart"/>
        <w:r w:rsidRPr="00AD22E3">
          <w:t>dBi</w:t>
        </w:r>
        <w:proofErr w:type="spellEnd"/>
        <w:r w:rsidRPr="00AD22E3">
          <w:t>)</w:t>
        </w:r>
      </w:moveTo>
    </w:p>
    <w:p w14:paraId="5A277A1F" w14:textId="77777777" w:rsidR="00801BA3" w:rsidRPr="00AD22E3" w:rsidRDefault="00801BA3" w:rsidP="00801BA3">
      <w:pPr>
        <w:pStyle w:val="Equationlegend"/>
        <w:rPr>
          <w:moveTo w:id="201" w:author="DON CIO" w:date="2026-02-19T23:01:00Z" w16du:dateUtc="2026-02-19T22:01:00Z"/>
        </w:rPr>
      </w:pPr>
      <w:moveTo w:id="202" w:author="DON CIO" w:date="2026-02-19T23:01:00Z" w16du:dateUtc="2026-02-19T22:01:00Z">
        <w:r w:rsidRPr="00AD22E3">
          <w:tab/>
        </w:r>
        <w:r w:rsidRPr="00AD22E3">
          <w:tab/>
          <w:t>TXL = transmit feeder and associated losses (feeder, connectors, etc.) (dB)</w:t>
        </w:r>
      </w:moveTo>
    </w:p>
    <w:p w14:paraId="3784D4EC" w14:textId="77777777" w:rsidR="00801BA3" w:rsidRPr="00AD22E3" w:rsidRDefault="00801BA3" w:rsidP="00801BA3">
      <w:pPr>
        <w:pStyle w:val="Equationlegend"/>
        <w:rPr>
          <w:moveTo w:id="203" w:author="DON CIO" w:date="2026-02-19T23:01:00Z" w16du:dateUtc="2026-02-19T22:01:00Z"/>
        </w:rPr>
      </w:pPr>
      <w:moveTo w:id="204" w:author="DON CIO" w:date="2026-02-19T23:01:00Z" w16du:dateUtc="2026-02-19T22:01:00Z">
        <w:r w:rsidRPr="00AD22E3">
          <w:tab/>
        </w:r>
        <w:r w:rsidRPr="00AD22E3">
          <w:tab/>
          <w:t>FSL = free space loss or path loss (dB)</w:t>
        </w:r>
      </w:moveTo>
    </w:p>
    <w:p w14:paraId="7DE93D85" w14:textId="77777777" w:rsidR="00801BA3" w:rsidRPr="00AD22E3" w:rsidRDefault="00801BA3" w:rsidP="00801BA3">
      <w:pPr>
        <w:pStyle w:val="Equationlegend"/>
        <w:rPr>
          <w:moveTo w:id="205" w:author="DON CIO" w:date="2026-02-19T23:01:00Z" w16du:dateUtc="2026-02-19T22:01:00Z"/>
        </w:rPr>
      </w:pPr>
      <w:moveTo w:id="206" w:author="DON CIO" w:date="2026-02-19T23:01:00Z" w16du:dateUtc="2026-02-19T22:01:00Z">
        <w:r w:rsidRPr="00AD22E3">
          <w:tab/>
        </w:r>
        <w:r w:rsidRPr="00AD22E3">
          <w:tab/>
        </w:r>
        <w:proofErr w:type="spellStart"/>
        <w:r w:rsidRPr="00AD22E3">
          <w:t>Lp</w:t>
        </w:r>
        <w:proofErr w:type="spellEnd"/>
        <w:r w:rsidRPr="00AD22E3">
          <w:t xml:space="preserve"> = miscellaneous signal propagation losses (these include fading margin, polarization mismatch, losses associated with medium through which signal is travelling, other losses...) (dB) For these calculations absorption loss values mid-latitude regions were used and were equal to an average of 5 dB for the mid-latitude regions.</w:t>
        </w:r>
      </w:moveTo>
    </w:p>
    <w:p w14:paraId="77EA04B5" w14:textId="77777777" w:rsidR="00801BA3" w:rsidRPr="00AD22E3" w:rsidRDefault="00801BA3" w:rsidP="00801BA3">
      <w:pPr>
        <w:pStyle w:val="EditorsNote"/>
        <w:rPr>
          <w:moveTo w:id="207" w:author="DON CIO" w:date="2026-02-19T23:01:00Z" w16du:dateUtc="2026-02-19T22:01:00Z"/>
        </w:rPr>
      </w:pPr>
      <w:moveTo w:id="208" w:author="DON CIO" w:date="2026-02-19T23:01:00Z" w16du:dateUtc="2026-02-19T22:01:00Z">
        <w:r w:rsidRPr="00AD22E3">
          <w:t xml:space="preserve">[Editor’s note: more clarification is needed on </w:t>
        </w:r>
        <w:proofErr w:type="spellStart"/>
        <w:r w:rsidRPr="00AD22E3">
          <w:t>Lp</w:t>
        </w:r>
        <w:proofErr w:type="spellEnd"/>
        <w:r w:rsidRPr="00AD22E3">
          <w:t>.]</w:t>
        </w:r>
      </w:moveTo>
    </w:p>
    <w:p w14:paraId="67C39B72" w14:textId="77777777" w:rsidR="00801BA3" w:rsidRPr="00AD22E3" w:rsidRDefault="00801BA3" w:rsidP="00801BA3">
      <w:pPr>
        <w:pStyle w:val="Equationlegend"/>
        <w:rPr>
          <w:moveTo w:id="209" w:author="DON CIO" w:date="2026-02-19T23:01:00Z" w16du:dateUtc="2026-02-19T22:01:00Z"/>
        </w:rPr>
      </w:pPr>
      <w:moveTo w:id="210" w:author="DON CIO" w:date="2026-02-19T23:01:00Z" w16du:dateUtc="2026-02-19T22:01:00Z">
        <w:r w:rsidRPr="00AD22E3">
          <w:tab/>
        </w:r>
        <w:r w:rsidRPr="00AD22E3">
          <w:tab/>
          <w:t>RXL</w:t>
        </w:r>
        <w:r w:rsidRPr="00AD22E3">
          <w:rPr>
            <w:vertAlign w:val="subscript"/>
          </w:rPr>
          <w:t xml:space="preserve"> </w:t>
        </w:r>
        <w:r w:rsidRPr="00AD22E3">
          <w:t xml:space="preserve">= receiver feeder and associated losses (feeder, connectors, etc.) (d)B Typically 3 </w:t>
        </w:r>
        <w:proofErr w:type="spellStart"/>
        <w:r w:rsidRPr="00AD22E3">
          <w:t>dB.</w:t>
        </w:r>
        <w:proofErr w:type="spellEnd"/>
      </w:moveTo>
    </w:p>
    <w:p w14:paraId="562F62D1" w14:textId="5312F4DD" w:rsidR="00801BA3" w:rsidRPr="00AD22E3" w:rsidDel="00801BA3" w:rsidRDefault="00801BA3" w:rsidP="00801BA3">
      <w:pPr>
        <w:rPr>
          <w:del w:id="211" w:author="DON CIO" w:date="2026-02-19T23:01:00Z" w16du:dateUtc="2026-02-19T22:01:00Z"/>
          <w:moveTo w:id="212" w:author="DON CIO" w:date="2026-02-19T23:01:00Z" w16du:dateUtc="2026-02-19T22:01:00Z"/>
        </w:rPr>
      </w:pPr>
      <w:moveTo w:id="213" w:author="DON CIO" w:date="2026-02-19T23:01:00Z" w16du:dateUtc="2026-02-19T22:01:00Z">
        <w:del w:id="214" w:author="DON CIO" w:date="2026-02-19T23:01:00Z" w16du:dateUtc="2026-02-19T22:01:00Z">
          <w:r w:rsidRPr="00AD22E3" w:rsidDel="00801BA3">
            <w:rPr>
              <w:rFonts w:eastAsia="Aptos"/>
            </w:rPr>
            <w:delText>The results are contained in Section 9.2.2.</w:delText>
          </w:r>
        </w:del>
      </w:moveTo>
    </w:p>
    <w:moveToRangeEnd w:id="159"/>
    <w:p w14:paraId="64A41EDF" w14:textId="65C5C2DA" w:rsidR="00801BA3" w:rsidRPr="00AD22E3" w:rsidRDefault="00801BA3" w:rsidP="00801BA3">
      <w:pPr>
        <w:pStyle w:val="Heading3"/>
        <w:rPr>
          <w:moveTo w:id="215" w:author="DON CIO" w:date="2026-02-19T23:02:00Z" w16du:dateUtc="2026-02-19T22:02:00Z"/>
        </w:rPr>
      </w:pPr>
      <w:ins w:id="216" w:author="DON CIO" w:date="2026-02-19T23:03:00Z" w16du:dateUtc="2026-02-19T22:03:00Z">
        <w:r>
          <w:t>8</w:t>
        </w:r>
      </w:ins>
      <w:moveToRangeStart w:id="217" w:author="DON CIO" w:date="2026-02-19T23:02:00Z" w:name="move222434571"/>
      <w:moveTo w:id="218" w:author="DON CIO" w:date="2026-02-19T23:02:00Z" w16du:dateUtc="2026-02-19T22:02:00Z">
        <w:del w:id="219" w:author="DON CIO" w:date="2026-02-19T23:03:00Z" w16du:dateUtc="2026-02-19T22:03:00Z">
          <w:r w:rsidRPr="00AD22E3" w:rsidDel="00801BA3">
            <w:delText>9</w:delText>
          </w:r>
        </w:del>
        <w:r w:rsidRPr="00AD22E3">
          <w:t>.2</w:t>
        </w:r>
        <w:del w:id="220" w:author="DON CIO" w:date="2026-02-19T23:03:00Z" w16du:dateUtc="2026-02-19T22:03:00Z">
          <w:r w:rsidRPr="00AD22E3" w:rsidDel="00801BA3">
            <w:delText>.2</w:delText>
          </w:r>
        </w:del>
        <w:r w:rsidRPr="00AD22E3">
          <w:t xml:space="preserve"> </w:t>
        </w:r>
        <w:r w:rsidRPr="00AD22E3">
          <w:tab/>
          <w:t xml:space="preserve">Static </w:t>
        </w:r>
        <w:del w:id="221" w:author="DON CIO" w:date="2026-02-19T23:03:00Z" w16du:dateUtc="2026-02-19T22:03:00Z">
          <w:r w:rsidRPr="00AD22E3" w:rsidDel="00801BA3">
            <w:delText>a</w:delText>
          </w:r>
        </w:del>
      </w:moveTo>
      <w:ins w:id="222" w:author="DON CIO" w:date="2026-02-19T23:03:00Z" w16du:dateUtc="2026-02-19T22:03:00Z">
        <w:r>
          <w:t>A</w:t>
        </w:r>
      </w:ins>
      <w:moveTo w:id="223" w:author="DON CIO" w:date="2026-02-19T23:02:00Z" w16du:dateUtc="2026-02-19T22:02:00Z">
        <w:r w:rsidRPr="00AD22E3">
          <w:t xml:space="preserve">nalysis </w:t>
        </w:r>
        <w:del w:id="224" w:author="DON CIO" w:date="2026-02-19T23:03:00Z" w16du:dateUtc="2026-02-19T22:03:00Z">
          <w:r w:rsidRPr="00AD22E3" w:rsidDel="00801BA3">
            <w:delText>r</w:delText>
          </w:r>
        </w:del>
      </w:moveTo>
      <w:ins w:id="225" w:author="DON CIO" w:date="2026-02-19T23:03:00Z" w16du:dateUtc="2026-02-19T22:03:00Z">
        <w:r>
          <w:t>R</w:t>
        </w:r>
      </w:ins>
      <w:moveTo w:id="226" w:author="DON CIO" w:date="2026-02-19T23:02:00Z" w16du:dateUtc="2026-02-19T22:02:00Z">
        <w:r w:rsidRPr="00AD22E3">
          <w:t>esults</w:t>
        </w:r>
      </w:moveTo>
    </w:p>
    <w:p w14:paraId="07412A8E" w14:textId="77777777" w:rsidR="00801BA3" w:rsidRPr="00AD22E3" w:rsidRDefault="00801BA3" w:rsidP="00801BA3">
      <w:pPr>
        <w:textAlignment w:val="auto"/>
        <w:rPr>
          <w:moveTo w:id="227" w:author="DON CIO" w:date="2026-02-19T23:02:00Z" w16du:dateUtc="2026-02-19T22:02:00Z"/>
          <w:lang w:eastAsia="zh-CN"/>
        </w:rPr>
      </w:pPr>
      <w:moveTo w:id="228" w:author="DON CIO" w:date="2026-02-19T23:02:00Z" w16du:dateUtc="2026-02-19T22:02:00Z">
        <w:r w:rsidRPr="00AD22E3">
          <w:rPr>
            <w:lang w:eastAsia="zh-CN"/>
          </w:rPr>
          <w:t>Tables 15, 16 and 17 list the results of the static analysis and show interference exceedance values. A negative value indicates that the received level is below the incumbent interference level and a positive value indicated that the incumbent interference levels has been exceeded. These values were calculated using the methodology that was outlined in section 8.1.3 “Adjacent Band Emission Static Analyses Methodology”. The results show that, given the noise floor levels in lower and upper adjacent frequency bands, that received signal levels at the incumbents receives are below their maximum interference levels along path lengths of 500, 1 000, 5 000 and 10 000 km.</w:t>
        </w:r>
      </w:moveTo>
    </w:p>
    <w:p w14:paraId="6A0A3F62" w14:textId="77777777" w:rsidR="00801BA3" w:rsidRPr="00AD22E3" w:rsidRDefault="00801BA3" w:rsidP="00801BA3">
      <w:pPr>
        <w:textAlignment w:val="auto"/>
        <w:rPr>
          <w:moveTo w:id="229" w:author="DON CIO" w:date="2026-02-19T23:02:00Z" w16du:dateUtc="2026-02-19T22:02:00Z"/>
          <w:lang w:eastAsia="zh-CN"/>
        </w:rPr>
      </w:pPr>
      <w:moveTo w:id="230" w:author="DON CIO" w:date="2026-02-19T23:02:00Z" w16du:dateUtc="2026-02-19T22:02:00Z">
        <w:r w:rsidRPr="00AD22E3">
          <w:rPr>
            <w:lang w:eastAsia="zh-CN"/>
          </w:rPr>
          <w:t>[Editor’s note: More text is needed to link Tables 15-17 to methodology in Section 8.1.3.]</w:t>
        </w:r>
      </w:moveTo>
    </w:p>
    <w:p w14:paraId="262E7C7A" w14:textId="77777777" w:rsidR="00801BA3" w:rsidRPr="00AD22E3" w:rsidRDefault="00801BA3" w:rsidP="00801BA3">
      <w:pPr>
        <w:pStyle w:val="TableNo"/>
        <w:rPr>
          <w:moveTo w:id="231" w:author="DON CIO" w:date="2026-02-19T23:02:00Z" w16du:dateUtc="2026-02-19T22:02:00Z"/>
          <w:lang w:eastAsia="zh-CN"/>
        </w:rPr>
      </w:pPr>
      <w:moveTo w:id="232" w:author="DON CIO" w:date="2026-02-19T23:02:00Z" w16du:dateUtc="2026-02-19T22:02:00Z">
        <w:r w:rsidRPr="00AD22E3">
          <w:rPr>
            <w:lang w:eastAsia="zh-CN"/>
          </w:rPr>
          <w:t>Table 15</w:t>
        </w:r>
      </w:moveTo>
    </w:p>
    <w:p w14:paraId="606A210C" w14:textId="77777777" w:rsidR="00801BA3" w:rsidRPr="00AD22E3" w:rsidRDefault="00801BA3" w:rsidP="00801BA3">
      <w:pPr>
        <w:pStyle w:val="Tabletitle"/>
        <w:rPr>
          <w:moveTo w:id="233" w:author="DON CIO" w:date="2026-02-19T23:02:00Z" w16du:dateUtc="2026-02-19T22:02:00Z"/>
          <w:lang w:eastAsia="zh-CN"/>
        </w:rPr>
      </w:pPr>
      <w:moveTo w:id="234" w:author="DON CIO" w:date="2026-02-19T23:02:00Z" w16du:dateUtc="2026-02-19T22:02:00Z">
        <w:r w:rsidRPr="00AD22E3">
          <w:rPr>
            <w:lang w:eastAsia="zh-CN"/>
          </w:rPr>
          <w:t xml:space="preserve">Interference Exceedance Levels (dB) </w:t>
        </w:r>
        <w:proofErr w:type="spellStart"/>
        <w:r w:rsidRPr="00AD22E3">
          <w:rPr>
            <w:lang w:eastAsia="zh-CN"/>
          </w:rPr>
          <w:t>center</w:t>
        </w:r>
        <w:proofErr w:type="spellEnd"/>
        <w:r w:rsidRPr="00AD22E3">
          <w:rPr>
            <w:lang w:eastAsia="zh-CN"/>
          </w:rPr>
          <w:t xml:space="preserve"> Frequency 8.5MHz</w:t>
        </w:r>
      </w:moveTo>
    </w:p>
    <w:tbl>
      <w:tblPr>
        <w:tblStyle w:val="TableGrid"/>
        <w:tblW w:w="7285" w:type="dxa"/>
        <w:jc w:val="center"/>
        <w:tblLook w:val="04A0" w:firstRow="1" w:lastRow="0" w:firstColumn="1" w:lastColumn="0" w:noHBand="0" w:noVBand="1"/>
      </w:tblPr>
      <w:tblGrid>
        <w:gridCol w:w="2856"/>
        <w:gridCol w:w="1146"/>
        <w:gridCol w:w="1033"/>
        <w:gridCol w:w="1080"/>
        <w:gridCol w:w="1170"/>
      </w:tblGrid>
      <w:tr w:rsidR="00801BA3" w:rsidRPr="00AD22E3" w14:paraId="62F056EA" w14:textId="77777777" w:rsidTr="006117E6">
        <w:trPr>
          <w:jc w:val="center"/>
        </w:trPr>
        <w:tc>
          <w:tcPr>
            <w:tcW w:w="2856" w:type="dxa"/>
          </w:tcPr>
          <w:p w14:paraId="6282A332" w14:textId="77777777" w:rsidR="00801BA3" w:rsidRPr="00AD22E3" w:rsidRDefault="00801BA3" w:rsidP="006117E6">
            <w:pPr>
              <w:pStyle w:val="Tablehead"/>
              <w:rPr>
                <w:moveTo w:id="235" w:author="DON CIO" w:date="2026-02-19T23:02:00Z" w16du:dateUtc="2026-02-19T22:02:00Z"/>
              </w:rPr>
            </w:pPr>
            <w:moveTo w:id="236" w:author="DON CIO" w:date="2026-02-19T23:02:00Z" w16du:dateUtc="2026-02-19T22:02:00Z">
              <w:r w:rsidRPr="00AD22E3">
                <w:t xml:space="preserve">8.5 MHz </w:t>
              </w:r>
              <w:proofErr w:type="spellStart"/>
              <w:r w:rsidRPr="00AD22E3">
                <w:t>Center</w:t>
              </w:r>
              <w:proofErr w:type="spellEnd"/>
              <w:r w:rsidRPr="00AD22E3">
                <w:t xml:space="preserve"> Frequency</w:t>
              </w:r>
            </w:moveTo>
          </w:p>
        </w:tc>
        <w:tc>
          <w:tcPr>
            <w:tcW w:w="4429" w:type="dxa"/>
            <w:gridSpan w:val="4"/>
          </w:tcPr>
          <w:p w14:paraId="48BBAD33" w14:textId="77777777" w:rsidR="00801BA3" w:rsidRPr="00AD22E3" w:rsidRDefault="00801BA3" w:rsidP="006117E6">
            <w:pPr>
              <w:pStyle w:val="Tablehead"/>
              <w:rPr>
                <w:moveTo w:id="237" w:author="DON CIO" w:date="2026-02-19T23:02:00Z" w16du:dateUtc="2026-02-19T22:02:00Z"/>
              </w:rPr>
            </w:pPr>
            <w:moveTo w:id="238" w:author="DON CIO" w:date="2026-02-19T23:02:00Z" w16du:dateUtc="2026-02-19T22:02:00Z">
              <w:r w:rsidRPr="00AD22E3">
                <w:t>Interference Exceedance Level (dB)</w:t>
              </w:r>
            </w:moveTo>
          </w:p>
        </w:tc>
      </w:tr>
      <w:tr w:rsidR="00801BA3" w:rsidRPr="00AD22E3" w14:paraId="05A16F81" w14:textId="77777777" w:rsidTr="006117E6">
        <w:trPr>
          <w:trHeight w:val="350"/>
          <w:jc w:val="center"/>
        </w:trPr>
        <w:tc>
          <w:tcPr>
            <w:tcW w:w="2856" w:type="dxa"/>
          </w:tcPr>
          <w:p w14:paraId="39434399" w14:textId="77777777" w:rsidR="00801BA3" w:rsidRPr="00AD22E3" w:rsidRDefault="00801BA3" w:rsidP="006117E6">
            <w:pPr>
              <w:pStyle w:val="Tabletext"/>
              <w:rPr>
                <w:moveTo w:id="239" w:author="DON CIO" w:date="2026-02-19T23:02:00Z" w16du:dateUtc="2026-02-19T22:02:00Z"/>
              </w:rPr>
            </w:pPr>
            <w:moveTo w:id="240" w:author="DON CIO" w:date="2026-02-19T23:02:00Z" w16du:dateUtc="2026-02-19T22:02:00Z">
              <w:r w:rsidRPr="00AD22E3">
                <w:t>Path Length (km)</w:t>
              </w:r>
            </w:moveTo>
          </w:p>
        </w:tc>
        <w:tc>
          <w:tcPr>
            <w:tcW w:w="1146" w:type="dxa"/>
          </w:tcPr>
          <w:p w14:paraId="64851055" w14:textId="77777777" w:rsidR="00801BA3" w:rsidRPr="00AD22E3" w:rsidRDefault="00801BA3" w:rsidP="006117E6">
            <w:pPr>
              <w:pStyle w:val="Tabletext"/>
              <w:jc w:val="center"/>
              <w:rPr>
                <w:moveTo w:id="241" w:author="DON CIO" w:date="2026-02-19T23:02:00Z" w16du:dateUtc="2026-02-19T22:02:00Z"/>
              </w:rPr>
            </w:pPr>
            <w:moveTo w:id="242" w:author="DON CIO" w:date="2026-02-19T23:02:00Z" w16du:dateUtc="2026-02-19T22:02:00Z">
              <w:r w:rsidRPr="00AD22E3">
                <w:t>500</w:t>
              </w:r>
            </w:moveTo>
          </w:p>
        </w:tc>
        <w:tc>
          <w:tcPr>
            <w:tcW w:w="1033" w:type="dxa"/>
          </w:tcPr>
          <w:p w14:paraId="5FD07F38" w14:textId="77777777" w:rsidR="00801BA3" w:rsidRPr="00AD22E3" w:rsidRDefault="00801BA3" w:rsidP="006117E6">
            <w:pPr>
              <w:pStyle w:val="Tabletext"/>
              <w:jc w:val="center"/>
              <w:rPr>
                <w:moveTo w:id="243" w:author="DON CIO" w:date="2026-02-19T23:02:00Z" w16du:dateUtc="2026-02-19T22:02:00Z"/>
              </w:rPr>
            </w:pPr>
            <w:moveTo w:id="244" w:author="DON CIO" w:date="2026-02-19T23:02:00Z" w16du:dateUtc="2026-02-19T22:02:00Z">
              <w:r w:rsidRPr="00AD22E3">
                <w:t>1 000</w:t>
              </w:r>
            </w:moveTo>
          </w:p>
        </w:tc>
        <w:tc>
          <w:tcPr>
            <w:tcW w:w="1080" w:type="dxa"/>
          </w:tcPr>
          <w:p w14:paraId="5CAD6839" w14:textId="77777777" w:rsidR="00801BA3" w:rsidRPr="00AD22E3" w:rsidRDefault="00801BA3" w:rsidP="006117E6">
            <w:pPr>
              <w:pStyle w:val="Tabletext"/>
              <w:jc w:val="center"/>
              <w:rPr>
                <w:moveTo w:id="245" w:author="DON CIO" w:date="2026-02-19T23:02:00Z" w16du:dateUtc="2026-02-19T22:02:00Z"/>
              </w:rPr>
            </w:pPr>
            <w:moveTo w:id="246" w:author="DON CIO" w:date="2026-02-19T23:02:00Z" w16du:dateUtc="2026-02-19T22:02:00Z">
              <w:r w:rsidRPr="00AD22E3">
                <w:t>5 000</w:t>
              </w:r>
            </w:moveTo>
          </w:p>
        </w:tc>
        <w:tc>
          <w:tcPr>
            <w:tcW w:w="1170" w:type="dxa"/>
          </w:tcPr>
          <w:p w14:paraId="03844D98" w14:textId="77777777" w:rsidR="00801BA3" w:rsidRPr="00AD22E3" w:rsidRDefault="00801BA3" w:rsidP="006117E6">
            <w:pPr>
              <w:pStyle w:val="Tabletext"/>
              <w:jc w:val="center"/>
              <w:rPr>
                <w:moveTo w:id="247" w:author="DON CIO" w:date="2026-02-19T23:02:00Z" w16du:dateUtc="2026-02-19T22:02:00Z"/>
              </w:rPr>
            </w:pPr>
            <w:moveTo w:id="248" w:author="DON CIO" w:date="2026-02-19T23:02:00Z" w16du:dateUtc="2026-02-19T22:02:00Z">
              <w:r w:rsidRPr="00AD22E3">
                <w:t>10 000</w:t>
              </w:r>
            </w:moveTo>
          </w:p>
        </w:tc>
      </w:tr>
      <w:tr w:rsidR="00801BA3" w:rsidRPr="00AD22E3" w14:paraId="6D87EBFA" w14:textId="77777777" w:rsidTr="006117E6">
        <w:trPr>
          <w:jc w:val="center"/>
        </w:trPr>
        <w:tc>
          <w:tcPr>
            <w:tcW w:w="2856" w:type="dxa"/>
          </w:tcPr>
          <w:p w14:paraId="1D3F4C95" w14:textId="77777777" w:rsidR="00801BA3" w:rsidRPr="00AD22E3" w:rsidRDefault="00801BA3" w:rsidP="006117E6">
            <w:pPr>
              <w:pStyle w:val="Tabletext"/>
              <w:rPr>
                <w:moveTo w:id="249" w:author="DON CIO" w:date="2026-02-19T23:02:00Z" w16du:dateUtc="2026-02-19T22:02:00Z"/>
              </w:rPr>
            </w:pPr>
            <w:moveTo w:id="250" w:author="DON CIO" w:date="2026-02-19T23:02:00Z" w16du:dateUtc="2026-02-19T22:02:00Z">
              <w:r w:rsidRPr="00AD22E3">
                <w:t>AM(R)S (48 kHz)</w:t>
              </w:r>
            </w:moveTo>
          </w:p>
        </w:tc>
        <w:tc>
          <w:tcPr>
            <w:tcW w:w="1146" w:type="dxa"/>
          </w:tcPr>
          <w:p w14:paraId="2069A3C2" w14:textId="77777777" w:rsidR="00801BA3" w:rsidRPr="00AD22E3" w:rsidRDefault="00801BA3" w:rsidP="006117E6">
            <w:pPr>
              <w:pStyle w:val="Tabletext"/>
              <w:jc w:val="center"/>
              <w:rPr>
                <w:moveTo w:id="251" w:author="DON CIO" w:date="2026-02-19T23:02:00Z" w16du:dateUtc="2026-02-19T22:02:00Z"/>
              </w:rPr>
            </w:pPr>
            <w:moveTo w:id="252" w:author="DON CIO" w:date="2026-02-19T23:02:00Z" w16du:dateUtc="2026-02-19T22:02:00Z">
              <w:r w:rsidRPr="00AD22E3">
                <w:t>‒103</w:t>
              </w:r>
            </w:moveTo>
          </w:p>
        </w:tc>
        <w:tc>
          <w:tcPr>
            <w:tcW w:w="1033" w:type="dxa"/>
          </w:tcPr>
          <w:p w14:paraId="0FBC02BA" w14:textId="77777777" w:rsidR="00801BA3" w:rsidRPr="00AD22E3" w:rsidRDefault="00801BA3" w:rsidP="006117E6">
            <w:pPr>
              <w:pStyle w:val="Tabletext"/>
              <w:jc w:val="center"/>
              <w:rPr>
                <w:moveTo w:id="253" w:author="DON CIO" w:date="2026-02-19T23:02:00Z" w16du:dateUtc="2026-02-19T22:02:00Z"/>
              </w:rPr>
            </w:pPr>
            <w:moveTo w:id="254" w:author="DON CIO" w:date="2026-02-19T23:02:00Z" w16du:dateUtc="2026-02-19T22:02:00Z">
              <w:r w:rsidRPr="00AD22E3">
                <w:t>‒109</w:t>
              </w:r>
            </w:moveTo>
          </w:p>
        </w:tc>
        <w:tc>
          <w:tcPr>
            <w:tcW w:w="1080" w:type="dxa"/>
          </w:tcPr>
          <w:p w14:paraId="3AC1445B" w14:textId="77777777" w:rsidR="00801BA3" w:rsidRPr="00AD22E3" w:rsidRDefault="00801BA3" w:rsidP="006117E6">
            <w:pPr>
              <w:pStyle w:val="Tabletext"/>
              <w:jc w:val="center"/>
              <w:rPr>
                <w:moveTo w:id="255" w:author="DON CIO" w:date="2026-02-19T23:02:00Z" w16du:dateUtc="2026-02-19T22:02:00Z"/>
              </w:rPr>
            </w:pPr>
            <w:moveTo w:id="256" w:author="DON CIO" w:date="2026-02-19T23:02:00Z" w16du:dateUtc="2026-02-19T22:02:00Z">
              <w:r w:rsidRPr="00AD22E3">
                <w:t>‒123</w:t>
              </w:r>
            </w:moveTo>
          </w:p>
        </w:tc>
        <w:tc>
          <w:tcPr>
            <w:tcW w:w="1170" w:type="dxa"/>
          </w:tcPr>
          <w:p w14:paraId="23682609" w14:textId="77777777" w:rsidR="00801BA3" w:rsidRPr="00AD22E3" w:rsidRDefault="00801BA3" w:rsidP="006117E6">
            <w:pPr>
              <w:pStyle w:val="Tabletext"/>
              <w:jc w:val="center"/>
              <w:rPr>
                <w:moveTo w:id="257" w:author="DON CIO" w:date="2026-02-19T23:02:00Z" w16du:dateUtc="2026-02-19T22:02:00Z"/>
              </w:rPr>
            </w:pPr>
            <w:moveTo w:id="258" w:author="DON CIO" w:date="2026-02-19T23:02:00Z" w16du:dateUtc="2026-02-19T22:02:00Z">
              <w:r w:rsidRPr="00AD22E3">
                <w:t>‒129</w:t>
              </w:r>
            </w:moveTo>
          </w:p>
        </w:tc>
      </w:tr>
      <w:tr w:rsidR="00801BA3" w:rsidRPr="00AD22E3" w14:paraId="2DB2386D" w14:textId="77777777" w:rsidTr="006117E6">
        <w:trPr>
          <w:jc w:val="center"/>
        </w:trPr>
        <w:tc>
          <w:tcPr>
            <w:tcW w:w="2856" w:type="dxa"/>
          </w:tcPr>
          <w:p w14:paraId="1274C551" w14:textId="77777777" w:rsidR="00801BA3" w:rsidRPr="00AD22E3" w:rsidRDefault="00801BA3" w:rsidP="006117E6">
            <w:pPr>
              <w:pStyle w:val="Tabletext"/>
              <w:rPr>
                <w:moveTo w:id="259" w:author="DON CIO" w:date="2026-02-19T23:02:00Z" w16du:dateUtc="2026-02-19T22:02:00Z"/>
              </w:rPr>
            </w:pPr>
            <w:moveTo w:id="260" w:author="DON CIO" w:date="2026-02-19T23:02:00Z" w16du:dateUtc="2026-02-19T22:02:00Z">
              <w:r w:rsidRPr="00AD22E3">
                <w:t>AM(R)S (2.8 kHz)</w:t>
              </w:r>
            </w:moveTo>
          </w:p>
        </w:tc>
        <w:tc>
          <w:tcPr>
            <w:tcW w:w="1146" w:type="dxa"/>
          </w:tcPr>
          <w:p w14:paraId="24C272B1" w14:textId="77777777" w:rsidR="00801BA3" w:rsidRPr="00AD22E3" w:rsidRDefault="00801BA3" w:rsidP="006117E6">
            <w:pPr>
              <w:pStyle w:val="Tabletext"/>
              <w:jc w:val="center"/>
              <w:rPr>
                <w:moveTo w:id="261" w:author="DON CIO" w:date="2026-02-19T23:02:00Z" w16du:dateUtc="2026-02-19T22:02:00Z"/>
              </w:rPr>
            </w:pPr>
            <w:moveTo w:id="262" w:author="DON CIO" w:date="2026-02-19T23:02:00Z" w16du:dateUtc="2026-02-19T22:02:00Z">
              <w:r w:rsidRPr="00AD22E3">
                <w:t>‒91</w:t>
              </w:r>
            </w:moveTo>
          </w:p>
        </w:tc>
        <w:tc>
          <w:tcPr>
            <w:tcW w:w="1033" w:type="dxa"/>
          </w:tcPr>
          <w:p w14:paraId="52B6C7F7" w14:textId="77777777" w:rsidR="00801BA3" w:rsidRPr="00AD22E3" w:rsidRDefault="00801BA3" w:rsidP="006117E6">
            <w:pPr>
              <w:pStyle w:val="Tabletext"/>
              <w:jc w:val="center"/>
              <w:rPr>
                <w:moveTo w:id="263" w:author="DON CIO" w:date="2026-02-19T23:02:00Z" w16du:dateUtc="2026-02-19T22:02:00Z"/>
              </w:rPr>
            </w:pPr>
            <w:moveTo w:id="264" w:author="DON CIO" w:date="2026-02-19T23:02:00Z" w16du:dateUtc="2026-02-19T22:02:00Z">
              <w:r w:rsidRPr="00AD22E3">
                <w:t>‒97</w:t>
              </w:r>
            </w:moveTo>
          </w:p>
        </w:tc>
        <w:tc>
          <w:tcPr>
            <w:tcW w:w="1080" w:type="dxa"/>
          </w:tcPr>
          <w:p w14:paraId="49223C80" w14:textId="77777777" w:rsidR="00801BA3" w:rsidRPr="00AD22E3" w:rsidRDefault="00801BA3" w:rsidP="006117E6">
            <w:pPr>
              <w:pStyle w:val="Tabletext"/>
              <w:jc w:val="center"/>
              <w:rPr>
                <w:moveTo w:id="265" w:author="DON CIO" w:date="2026-02-19T23:02:00Z" w16du:dateUtc="2026-02-19T22:02:00Z"/>
              </w:rPr>
            </w:pPr>
            <w:moveTo w:id="266" w:author="DON CIO" w:date="2026-02-19T23:02:00Z" w16du:dateUtc="2026-02-19T22:02:00Z">
              <w:r w:rsidRPr="00AD22E3">
                <w:t>‒111</w:t>
              </w:r>
            </w:moveTo>
          </w:p>
        </w:tc>
        <w:tc>
          <w:tcPr>
            <w:tcW w:w="1170" w:type="dxa"/>
          </w:tcPr>
          <w:p w14:paraId="4177D84F" w14:textId="77777777" w:rsidR="00801BA3" w:rsidRPr="00AD22E3" w:rsidRDefault="00801BA3" w:rsidP="006117E6">
            <w:pPr>
              <w:pStyle w:val="Tabletext"/>
              <w:jc w:val="center"/>
              <w:rPr>
                <w:moveTo w:id="267" w:author="DON CIO" w:date="2026-02-19T23:02:00Z" w16du:dateUtc="2026-02-19T22:02:00Z"/>
              </w:rPr>
            </w:pPr>
            <w:moveTo w:id="268" w:author="DON CIO" w:date="2026-02-19T23:02:00Z" w16du:dateUtc="2026-02-19T22:02:00Z">
              <w:r w:rsidRPr="00AD22E3">
                <w:t>‒117</w:t>
              </w:r>
            </w:moveTo>
          </w:p>
        </w:tc>
      </w:tr>
      <w:tr w:rsidR="00801BA3" w:rsidRPr="00AD22E3" w14:paraId="5B7C5AC0" w14:textId="77777777" w:rsidTr="006117E6">
        <w:trPr>
          <w:jc w:val="center"/>
        </w:trPr>
        <w:tc>
          <w:tcPr>
            <w:tcW w:w="2856" w:type="dxa"/>
          </w:tcPr>
          <w:p w14:paraId="292B6C64" w14:textId="77777777" w:rsidR="00801BA3" w:rsidRPr="00AD22E3" w:rsidRDefault="00801BA3" w:rsidP="006117E6">
            <w:pPr>
              <w:pStyle w:val="Tabletext"/>
              <w:rPr>
                <w:moveTo w:id="269" w:author="DON CIO" w:date="2026-02-19T23:02:00Z" w16du:dateUtc="2026-02-19T22:02:00Z"/>
              </w:rPr>
            </w:pPr>
            <w:moveTo w:id="270" w:author="DON CIO" w:date="2026-02-19T23:02:00Z" w16du:dateUtc="2026-02-19T22:02:00Z">
              <w:r w:rsidRPr="00AD22E3">
                <w:t>Fixed</w:t>
              </w:r>
            </w:moveTo>
          </w:p>
        </w:tc>
        <w:tc>
          <w:tcPr>
            <w:tcW w:w="1146" w:type="dxa"/>
          </w:tcPr>
          <w:p w14:paraId="01E9F40D" w14:textId="77777777" w:rsidR="00801BA3" w:rsidRPr="00AD22E3" w:rsidRDefault="00801BA3" w:rsidP="006117E6">
            <w:pPr>
              <w:pStyle w:val="Tabletext"/>
              <w:jc w:val="center"/>
              <w:rPr>
                <w:moveTo w:id="271" w:author="DON CIO" w:date="2026-02-19T23:02:00Z" w16du:dateUtc="2026-02-19T22:02:00Z"/>
              </w:rPr>
            </w:pPr>
            <w:moveTo w:id="272" w:author="DON CIO" w:date="2026-02-19T23:02:00Z" w16du:dateUtc="2026-02-19T22:02:00Z">
              <w:r w:rsidRPr="00AD22E3">
                <w:t>‒73</w:t>
              </w:r>
            </w:moveTo>
          </w:p>
        </w:tc>
        <w:tc>
          <w:tcPr>
            <w:tcW w:w="1033" w:type="dxa"/>
          </w:tcPr>
          <w:p w14:paraId="07444149" w14:textId="77777777" w:rsidR="00801BA3" w:rsidRPr="00AD22E3" w:rsidRDefault="00801BA3" w:rsidP="006117E6">
            <w:pPr>
              <w:pStyle w:val="Tabletext"/>
              <w:jc w:val="center"/>
              <w:rPr>
                <w:moveTo w:id="273" w:author="DON CIO" w:date="2026-02-19T23:02:00Z" w16du:dateUtc="2026-02-19T22:02:00Z"/>
              </w:rPr>
            </w:pPr>
            <w:moveTo w:id="274" w:author="DON CIO" w:date="2026-02-19T23:02:00Z" w16du:dateUtc="2026-02-19T22:02:00Z">
              <w:r w:rsidRPr="00AD22E3">
                <w:t>‒79</w:t>
              </w:r>
            </w:moveTo>
          </w:p>
        </w:tc>
        <w:tc>
          <w:tcPr>
            <w:tcW w:w="1080" w:type="dxa"/>
          </w:tcPr>
          <w:p w14:paraId="60894797" w14:textId="77777777" w:rsidR="00801BA3" w:rsidRPr="00AD22E3" w:rsidRDefault="00801BA3" w:rsidP="006117E6">
            <w:pPr>
              <w:pStyle w:val="Tabletext"/>
              <w:jc w:val="center"/>
              <w:rPr>
                <w:moveTo w:id="275" w:author="DON CIO" w:date="2026-02-19T23:02:00Z" w16du:dateUtc="2026-02-19T22:02:00Z"/>
              </w:rPr>
            </w:pPr>
            <w:moveTo w:id="276" w:author="DON CIO" w:date="2026-02-19T23:02:00Z" w16du:dateUtc="2026-02-19T22:02:00Z">
              <w:r w:rsidRPr="00AD22E3">
                <w:t>‒93</w:t>
              </w:r>
            </w:moveTo>
          </w:p>
        </w:tc>
        <w:tc>
          <w:tcPr>
            <w:tcW w:w="1170" w:type="dxa"/>
          </w:tcPr>
          <w:p w14:paraId="0D8C53ED" w14:textId="77777777" w:rsidR="00801BA3" w:rsidRPr="00AD22E3" w:rsidRDefault="00801BA3" w:rsidP="006117E6">
            <w:pPr>
              <w:pStyle w:val="Tabletext"/>
              <w:jc w:val="center"/>
              <w:rPr>
                <w:moveTo w:id="277" w:author="DON CIO" w:date="2026-02-19T23:02:00Z" w16du:dateUtc="2026-02-19T22:02:00Z"/>
              </w:rPr>
            </w:pPr>
            <w:moveTo w:id="278" w:author="DON CIO" w:date="2026-02-19T23:02:00Z" w16du:dateUtc="2026-02-19T22:02:00Z">
              <w:r w:rsidRPr="00AD22E3">
                <w:t>‒99</w:t>
              </w:r>
            </w:moveTo>
          </w:p>
        </w:tc>
      </w:tr>
      <w:tr w:rsidR="00801BA3" w:rsidRPr="00AD22E3" w14:paraId="5755B68F" w14:textId="77777777" w:rsidTr="006117E6">
        <w:trPr>
          <w:jc w:val="center"/>
        </w:trPr>
        <w:tc>
          <w:tcPr>
            <w:tcW w:w="2856" w:type="dxa"/>
          </w:tcPr>
          <w:p w14:paraId="4CB265AB" w14:textId="77777777" w:rsidR="00801BA3" w:rsidRPr="00AD22E3" w:rsidRDefault="00801BA3" w:rsidP="006117E6">
            <w:pPr>
              <w:pStyle w:val="Tabletext"/>
              <w:rPr>
                <w:moveTo w:id="279" w:author="DON CIO" w:date="2026-02-19T23:02:00Z" w16du:dateUtc="2026-02-19T22:02:00Z"/>
              </w:rPr>
            </w:pPr>
            <w:moveTo w:id="280" w:author="DON CIO" w:date="2026-02-19T23:02:00Z" w16du:dateUtc="2026-02-19T22:02:00Z">
              <w:r w:rsidRPr="00AD22E3">
                <w:t>Land Mobile</w:t>
              </w:r>
            </w:moveTo>
          </w:p>
        </w:tc>
        <w:tc>
          <w:tcPr>
            <w:tcW w:w="1146" w:type="dxa"/>
          </w:tcPr>
          <w:p w14:paraId="72F33CDD" w14:textId="77777777" w:rsidR="00801BA3" w:rsidRPr="00AD22E3" w:rsidRDefault="00801BA3" w:rsidP="006117E6">
            <w:pPr>
              <w:pStyle w:val="Tabletext"/>
              <w:jc w:val="center"/>
              <w:rPr>
                <w:moveTo w:id="281" w:author="DON CIO" w:date="2026-02-19T23:02:00Z" w16du:dateUtc="2026-02-19T22:02:00Z"/>
              </w:rPr>
            </w:pPr>
            <w:moveTo w:id="282" w:author="DON CIO" w:date="2026-02-19T23:02:00Z" w16du:dateUtc="2026-02-19T22:02:00Z">
              <w:r w:rsidRPr="00AD22E3">
                <w:t>‒93</w:t>
              </w:r>
            </w:moveTo>
          </w:p>
        </w:tc>
        <w:tc>
          <w:tcPr>
            <w:tcW w:w="1033" w:type="dxa"/>
          </w:tcPr>
          <w:p w14:paraId="7872F221" w14:textId="77777777" w:rsidR="00801BA3" w:rsidRPr="00AD22E3" w:rsidRDefault="00801BA3" w:rsidP="006117E6">
            <w:pPr>
              <w:pStyle w:val="Tabletext"/>
              <w:jc w:val="center"/>
              <w:rPr>
                <w:moveTo w:id="283" w:author="DON CIO" w:date="2026-02-19T23:02:00Z" w16du:dateUtc="2026-02-19T22:02:00Z"/>
              </w:rPr>
            </w:pPr>
            <w:moveTo w:id="284" w:author="DON CIO" w:date="2026-02-19T23:02:00Z" w16du:dateUtc="2026-02-19T22:02:00Z">
              <w:r w:rsidRPr="00AD22E3">
                <w:t>‒99</w:t>
              </w:r>
            </w:moveTo>
          </w:p>
        </w:tc>
        <w:tc>
          <w:tcPr>
            <w:tcW w:w="1080" w:type="dxa"/>
          </w:tcPr>
          <w:p w14:paraId="6CBFC1F7" w14:textId="77777777" w:rsidR="00801BA3" w:rsidRPr="00AD22E3" w:rsidRDefault="00801BA3" w:rsidP="006117E6">
            <w:pPr>
              <w:pStyle w:val="Tabletext"/>
              <w:jc w:val="center"/>
              <w:rPr>
                <w:moveTo w:id="285" w:author="DON CIO" w:date="2026-02-19T23:02:00Z" w16du:dateUtc="2026-02-19T22:02:00Z"/>
              </w:rPr>
            </w:pPr>
            <w:moveTo w:id="286" w:author="DON CIO" w:date="2026-02-19T23:02:00Z" w16du:dateUtc="2026-02-19T22:02:00Z">
              <w:r w:rsidRPr="00AD22E3">
                <w:t>‒113</w:t>
              </w:r>
            </w:moveTo>
          </w:p>
        </w:tc>
        <w:tc>
          <w:tcPr>
            <w:tcW w:w="1170" w:type="dxa"/>
          </w:tcPr>
          <w:p w14:paraId="138102D1" w14:textId="77777777" w:rsidR="00801BA3" w:rsidRPr="00AD22E3" w:rsidRDefault="00801BA3" w:rsidP="006117E6">
            <w:pPr>
              <w:pStyle w:val="Tabletext"/>
              <w:jc w:val="center"/>
              <w:rPr>
                <w:moveTo w:id="287" w:author="DON CIO" w:date="2026-02-19T23:02:00Z" w16du:dateUtc="2026-02-19T22:02:00Z"/>
              </w:rPr>
            </w:pPr>
            <w:moveTo w:id="288" w:author="DON CIO" w:date="2026-02-19T23:02:00Z" w16du:dateUtc="2026-02-19T22:02:00Z">
              <w:r w:rsidRPr="00AD22E3">
                <w:t>‒119</w:t>
              </w:r>
            </w:moveTo>
          </w:p>
        </w:tc>
      </w:tr>
      <w:tr w:rsidR="00801BA3" w:rsidRPr="00AD22E3" w14:paraId="27A8D714" w14:textId="77777777" w:rsidTr="006117E6">
        <w:trPr>
          <w:jc w:val="center"/>
        </w:trPr>
        <w:tc>
          <w:tcPr>
            <w:tcW w:w="2856" w:type="dxa"/>
          </w:tcPr>
          <w:p w14:paraId="0E49735B" w14:textId="77777777" w:rsidR="00801BA3" w:rsidRPr="00AD22E3" w:rsidRDefault="00801BA3" w:rsidP="006117E6">
            <w:pPr>
              <w:pStyle w:val="Tabletext"/>
              <w:rPr>
                <w:moveTo w:id="289" w:author="DON CIO" w:date="2026-02-19T23:02:00Z" w16du:dateUtc="2026-02-19T22:02:00Z"/>
              </w:rPr>
            </w:pPr>
            <w:moveTo w:id="290" w:author="DON CIO" w:date="2026-02-19T23:02:00Z" w16du:dateUtc="2026-02-19T22:02:00Z">
              <w:r w:rsidRPr="00AD22E3">
                <w:t>Broadcasting</w:t>
              </w:r>
            </w:moveTo>
          </w:p>
        </w:tc>
        <w:tc>
          <w:tcPr>
            <w:tcW w:w="1146" w:type="dxa"/>
          </w:tcPr>
          <w:p w14:paraId="32DB10A6" w14:textId="77777777" w:rsidR="00801BA3" w:rsidRPr="00AD22E3" w:rsidRDefault="00801BA3" w:rsidP="006117E6">
            <w:pPr>
              <w:pStyle w:val="Tabletext"/>
              <w:jc w:val="center"/>
              <w:rPr>
                <w:moveTo w:id="291" w:author="DON CIO" w:date="2026-02-19T23:02:00Z" w16du:dateUtc="2026-02-19T22:02:00Z"/>
              </w:rPr>
            </w:pPr>
            <w:moveTo w:id="292" w:author="DON CIO" w:date="2026-02-19T23:02:00Z" w16du:dateUtc="2026-02-19T22:02:00Z">
              <w:r w:rsidRPr="00AD22E3">
                <w:t>‒129</w:t>
              </w:r>
            </w:moveTo>
          </w:p>
        </w:tc>
        <w:tc>
          <w:tcPr>
            <w:tcW w:w="1033" w:type="dxa"/>
          </w:tcPr>
          <w:p w14:paraId="191A78B0" w14:textId="77777777" w:rsidR="00801BA3" w:rsidRPr="00AD22E3" w:rsidRDefault="00801BA3" w:rsidP="006117E6">
            <w:pPr>
              <w:pStyle w:val="Tabletext"/>
              <w:jc w:val="center"/>
              <w:rPr>
                <w:moveTo w:id="293" w:author="DON CIO" w:date="2026-02-19T23:02:00Z" w16du:dateUtc="2026-02-19T22:02:00Z"/>
              </w:rPr>
            </w:pPr>
            <w:moveTo w:id="294" w:author="DON CIO" w:date="2026-02-19T23:02:00Z" w16du:dateUtc="2026-02-19T22:02:00Z">
              <w:r w:rsidRPr="00AD22E3">
                <w:t>‒135</w:t>
              </w:r>
            </w:moveTo>
          </w:p>
        </w:tc>
        <w:tc>
          <w:tcPr>
            <w:tcW w:w="1080" w:type="dxa"/>
          </w:tcPr>
          <w:p w14:paraId="2794BD3F" w14:textId="77777777" w:rsidR="00801BA3" w:rsidRPr="00AD22E3" w:rsidRDefault="00801BA3" w:rsidP="006117E6">
            <w:pPr>
              <w:pStyle w:val="Tabletext"/>
              <w:jc w:val="center"/>
              <w:rPr>
                <w:moveTo w:id="295" w:author="DON CIO" w:date="2026-02-19T23:02:00Z" w16du:dateUtc="2026-02-19T22:02:00Z"/>
              </w:rPr>
            </w:pPr>
            <w:moveTo w:id="296" w:author="DON CIO" w:date="2026-02-19T23:02:00Z" w16du:dateUtc="2026-02-19T22:02:00Z">
              <w:r w:rsidRPr="00AD22E3">
                <w:t>‒149</w:t>
              </w:r>
            </w:moveTo>
          </w:p>
        </w:tc>
        <w:tc>
          <w:tcPr>
            <w:tcW w:w="1170" w:type="dxa"/>
          </w:tcPr>
          <w:p w14:paraId="102CF467" w14:textId="77777777" w:rsidR="00801BA3" w:rsidRPr="00AD22E3" w:rsidRDefault="00801BA3" w:rsidP="006117E6">
            <w:pPr>
              <w:pStyle w:val="Tabletext"/>
              <w:jc w:val="center"/>
              <w:rPr>
                <w:moveTo w:id="297" w:author="DON CIO" w:date="2026-02-19T23:02:00Z" w16du:dateUtc="2026-02-19T22:02:00Z"/>
              </w:rPr>
            </w:pPr>
            <w:moveTo w:id="298" w:author="DON CIO" w:date="2026-02-19T23:02:00Z" w16du:dateUtc="2026-02-19T22:02:00Z">
              <w:r w:rsidRPr="00AD22E3">
                <w:t>‒154</w:t>
              </w:r>
            </w:moveTo>
          </w:p>
        </w:tc>
      </w:tr>
      <w:tr w:rsidR="00801BA3" w:rsidRPr="00AD22E3" w14:paraId="576685D7" w14:textId="77777777" w:rsidTr="006117E6">
        <w:trPr>
          <w:jc w:val="center"/>
        </w:trPr>
        <w:tc>
          <w:tcPr>
            <w:tcW w:w="2856" w:type="dxa"/>
          </w:tcPr>
          <w:p w14:paraId="134FF4EF" w14:textId="77777777" w:rsidR="00801BA3" w:rsidRPr="00AD22E3" w:rsidRDefault="00801BA3" w:rsidP="006117E6">
            <w:pPr>
              <w:pStyle w:val="Tabletext"/>
              <w:rPr>
                <w:moveTo w:id="299" w:author="DON CIO" w:date="2026-02-19T23:02:00Z" w16du:dateUtc="2026-02-19T22:02:00Z"/>
              </w:rPr>
            </w:pPr>
            <w:moveTo w:id="300" w:author="DON CIO" w:date="2026-02-19T23:02:00Z" w16du:dateUtc="2026-02-19T22:02:00Z">
              <w:r w:rsidRPr="00AD22E3">
                <w:t>Maritime Mobile</w:t>
              </w:r>
            </w:moveTo>
          </w:p>
        </w:tc>
        <w:tc>
          <w:tcPr>
            <w:tcW w:w="1146" w:type="dxa"/>
          </w:tcPr>
          <w:p w14:paraId="7D74200E" w14:textId="77777777" w:rsidR="00801BA3" w:rsidRPr="00AD22E3" w:rsidRDefault="00801BA3" w:rsidP="006117E6">
            <w:pPr>
              <w:pStyle w:val="Tabletext"/>
              <w:jc w:val="center"/>
              <w:rPr>
                <w:moveTo w:id="301" w:author="DON CIO" w:date="2026-02-19T23:02:00Z" w16du:dateUtc="2026-02-19T22:02:00Z"/>
              </w:rPr>
            </w:pPr>
            <w:moveTo w:id="302" w:author="DON CIO" w:date="2026-02-19T23:02:00Z" w16du:dateUtc="2026-02-19T22:02:00Z">
              <w:r w:rsidRPr="00AD22E3">
                <w:t>‒93</w:t>
              </w:r>
            </w:moveTo>
          </w:p>
        </w:tc>
        <w:tc>
          <w:tcPr>
            <w:tcW w:w="1033" w:type="dxa"/>
          </w:tcPr>
          <w:p w14:paraId="6AFEB1DE" w14:textId="77777777" w:rsidR="00801BA3" w:rsidRPr="00AD22E3" w:rsidRDefault="00801BA3" w:rsidP="006117E6">
            <w:pPr>
              <w:pStyle w:val="Tabletext"/>
              <w:jc w:val="center"/>
              <w:rPr>
                <w:moveTo w:id="303" w:author="DON CIO" w:date="2026-02-19T23:02:00Z" w16du:dateUtc="2026-02-19T22:02:00Z"/>
              </w:rPr>
            </w:pPr>
            <w:moveTo w:id="304" w:author="DON CIO" w:date="2026-02-19T23:02:00Z" w16du:dateUtc="2026-02-19T22:02:00Z">
              <w:r w:rsidRPr="00AD22E3">
                <w:t>‒99</w:t>
              </w:r>
            </w:moveTo>
          </w:p>
        </w:tc>
        <w:tc>
          <w:tcPr>
            <w:tcW w:w="1080" w:type="dxa"/>
          </w:tcPr>
          <w:p w14:paraId="47FA8A5C" w14:textId="77777777" w:rsidR="00801BA3" w:rsidRPr="00AD22E3" w:rsidRDefault="00801BA3" w:rsidP="006117E6">
            <w:pPr>
              <w:pStyle w:val="Tabletext"/>
              <w:jc w:val="center"/>
              <w:rPr>
                <w:moveTo w:id="305" w:author="DON CIO" w:date="2026-02-19T23:02:00Z" w16du:dateUtc="2026-02-19T22:02:00Z"/>
              </w:rPr>
            </w:pPr>
            <w:moveTo w:id="306" w:author="DON CIO" w:date="2026-02-19T23:02:00Z" w16du:dateUtc="2026-02-19T22:02:00Z">
              <w:r w:rsidRPr="00AD22E3">
                <w:t>‒113</w:t>
              </w:r>
            </w:moveTo>
          </w:p>
        </w:tc>
        <w:tc>
          <w:tcPr>
            <w:tcW w:w="1170" w:type="dxa"/>
          </w:tcPr>
          <w:p w14:paraId="719AB6DF" w14:textId="77777777" w:rsidR="00801BA3" w:rsidRPr="00AD22E3" w:rsidRDefault="00801BA3" w:rsidP="006117E6">
            <w:pPr>
              <w:pStyle w:val="Tabletext"/>
              <w:jc w:val="center"/>
              <w:rPr>
                <w:moveTo w:id="307" w:author="DON CIO" w:date="2026-02-19T23:02:00Z" w16du:dateUtc="2026-02-19T22:02:00Z"/>
              </w:rPr>
            </w:pPr>
            <w:moveTo w:id="308" w:author="DON CIO" w:date="2026-02-19T23:02:00Z" w16du:dateUtc="2026-02-19T22:02:00Z">
              <w:r w:rsidRPr="00AD22E3">
                <w:t>‒119</w:t>
              </w:r>
            </w:moveTo>
          </w:p>
        </w:tc>
      </w:tr>
      <w:tr w:rsidR="00801BA3" w:rsidRPr="00AD22E3" w14:paraId="100CDD7C" w14:textId="77777777" w:rsidTr="006117E6">
        <w:trPr>
          <w:jc w:val="center"/>
        </w:trPr>
        <w:tc>
          <w:tcPr>
            <w:tcW w:w="2856" w:type="dxa"/>
          </w:tcPr>
          <w:p w14:paraId="13297AA0" w14:textId="77777777" w:rsidR="00801BA3" w:rsidRPr="00AD22E3" w:rsidRDefault="00801BA3" w:rsidP="006117E6">
            <w:pPr>
              <w:pStyle w:val="Tabletext"/>
              <w:rPr>
                <w:moveTo w:id="309" w:author="DON CIO" w:date="2026-02-19T23:02:00Z" w16du:dateUtc="2026-02-19T22:02:00Z"/>
              </w:rPr>
            </w:pPr>
            <w:moveTo w:id="310" w:author="DON CIO" w:date="2026-02-19T23:02:00Z" w16du:dateUtc="2026-02-19T22:02:00Z">
              <w:r w:rsidRPr="00AD22E3">
                <w:t>Standard Frequency and Time</w:t>
              </w:r>
            </w:moveTo>
          </w:p>
        </w:tc>
        <w:tc>
          <w:tcPr>
            <w:tcW w:w="1146" w:type="dxa"/>
          </w:tcPr>
          <w:p w14:paraId="395206B8" w14:textId="77777777" w:rsidR="00801BA3" w:rsidRPr="00AD22E3" w:rsidRDefault="00801BA3" w:rsidP="006117E6">
            <w:pPr>
              <w:pStyle w:val="Tabletext"/>
              <w:jc w:val="center"/>
              <w:rPr>
                <w:moveTo w:id="311" w:author="DON CIO" w:date="2026-02-19T23:02:00Z" w16du:dateUtc="2026-02-19T22:02:00Z"/>
              </w:rPr>
            </w:pPr>
            <w:moveTo w:id="312" w:author="DON CIO" w:date="2026-02-19T23:02:00Z" w16du:dateUtc="2026-02-19T22:02:00Z">
              <w:r w:rsidRPr="00AD22E3">
                <w:t>‒68</w:t>
              </w:r>
            </w:moveTo>
          </w:p>
        </w:tc>
        <w:tc>
          <w:tcPr>
            <w:tcW w:w="1033" w:type="dxa"/>
          </w:tcPr>
          <w:p w14:paraId="1AD89C55" w14:textId="77777777" w:rsidR="00801BA3" w:rsidRPr="00AD22E3" w:rsidRDefault="00801BA3" w:rsidP="006117E6">
            <w:pPr>
              <w:pStyle w:val="Tabletext"/>
              <w:jc w:val="center"/>
              <w:rPr>
                <w:moveTo w:id="313" w:author="DON CIO" w:date="2026-02-19T23:02:00Z" w16du:dateUtc="2026-02-19T22:02:00Z"/>
              </w:rPr>
            </w:pPr>
            <w:moveTo w:id="314" w:author="DON CIO" w:date="2026-02-19T23:02:00Z" w16du:dateUtc="2026-02-19T22:02:00Z">
              <w:r w:rsidRPr="00AD22E3">
                <w:t>‒74</w:t>
              </w:r>
            </w:moveTo>
          </w:p>
        </w:tc>
        <w:tc>
          <w:tcPr>
            <w:tcW w:w="1080" w:type="dxa"/>
          </w:tcPr>
          <w:p w14:paraId="02F23A68" w14:textId="77777777" w:rsidR="00801BA3" w:rsidRPr="00AD22E3" w:rsidRDefault="00801BA3" w:rsidP="006117E6">
            <w:pPr>
              <w:pStyle w:val="Tabletext"/>
              <w:jc w:val="center"/>
              <w:rPr>
                <w:moveTo w:id="315" w:author="DON CIO" w:date="2026-02-19T23:02:00Z" w16du:dateUtc="2026-02-19T22:02:00Z"/>
              </w:rPr>
            </w:pPr>
            <w:moveTo w:id="316" w:author="DON CIO" w:date="2026-02-19T23:02:00Z" w16du:dateUtc="2026-02-19T22:02:00Z">
              <w:r w:rsidRPr="00AD22E3">
                <w:t>‒88</w:t>
              </w:r>
            </w:moveTo>
          </w:p>
        </w:tc>
        <w:tc>
          <w:tcPr>
            <w:tcW w:w="1170" w:type="dxa"/>
          </w:tcPr>
          <w:p w14:paraId="21B74CDF" w14:textId="77777777" w:rsidR="00801BA3" w:rsidRPr="00AD22E3" w:rsidRDefault="00801BA3" w:rsidP="006117E6">
            <w:pPr>
              <w:pStyle w:val="Tabletext"/>
              <w:jc w:val="center"/>
              <w:rPr>
                <w:moveTo w:id="317" w:author="DON CIO" w:date="2026-02-19T23:02:00Z" w16du:dateUtc="2026-02-19T22:02:00Z"/>
              </w:rPr>
            </w:pPr>
            <w:moveTo w:id="318" w:author="DON CIO" w:date="2026-02-19T23:02:00Z" w16du:dateUtc="2026-02-19T22:02:00Z">
              <w:r w:rsidRPr="00AD22E3">
                <w:t>‒94</w:t>
              </w:r>
            </w:moveTo>
          </w:p>
        </w:tc>
      </w:tr>
    </w:tbl>
    <w:p w14:paraId="589999B0" w14:textId="77777777" w:rsidR="00801BA3" w:rsidRPr="00AD22E3" w:rsidRDefault="00801BA3" w:rsidP="00801BA3">
      <w:pPr>
        <w:pStyle w:val="TableNo"/>
        <w:rPr>
          <w:moveTo w:id="319" w:author="DON CIO" w:date="2026-02-19T23:02:00Z" w16du:dateUtc="2026-02-19T22:02:00Z"/>
          <w:lang w:eastAsia="zh-CN"/>
        </w:rPr>
      </w:pPr>
      <w:moveTo w:id="320" w:author="DON CIO" w:date="2026-02-19T23:02:00Z" w16du:dateUtc="2026-02-19T22:02:00Z">
        <w:r w:rsidRPr="00AD22E3">
          <w:rPr>
            <w:lang w:eastAsia="zh-CN"/>
          </w:rPr>
          <w:lastRenderedPageBreak/>
          <w:t>Table 16</w:t>
        </w:r>
      </w:moveTo>
    </w:p>
    <w:p w14:paraId="17A9E542" w14:textId="77777777" w:rsidR="00801BA3" w:rsidRPr="00AD22E3" w:rsidRDefault="00801BA3" w:rsidP="00801BA3">
      <w:pPr>
        <w:pStyle w:val="Tabletitle"/>
        <w:rPr>
          <w:moveTo w:id="321" w:author="DON CIO" w:date="2026-02-19T23:02:00Z" w16du:dateUtc="2026-02-19T22:02:00Z"/>
          <w:lang w:eastAsia="zh-CN"/>
        </w:rPr>
      </w:pPr>
      <w:moveTo w:id="322" w:author="DON CIO" w:date="2026-02-19T23:02:00Z" w16du:dateUtc="2026-02-19T22:02:00Z">
        <w:r w:rsidRPr="00AD22E3">
          <w:rPr>
            <w:lang w:eastAsia="zh-CN"/>
          </w:rPr>
          <w:t xml:space="preserve">Interference Exceedance Levels (dB) </w:t>
        </w:r>
        <w:proofErr w:type="spellStart"/>
        <w:r w:rsidRPr="00AD22E3">
          <w:rPr>
            <w:lang w:eastAsia="zh-CN"/>
          </w:rPr>
          <w:t>center</w:t>
        </w:r>
        <w:proofErr w:type="spellEnd"/>
        <w:r w:rsidRPr="00AD22E3">
          <w:rPr>
            <w:lang w:eastAsia="zh-CN"/>
          </w:rPr>
          <w:t xml:space="preserve"> Frequency 10.7 MHz</w:t>
        </w:r>
      </w:moveTo>
    </w:p>
    <w:tbl>
      <w:tblPr>
        <w:tblStyle w:val="TableGrid"/>
        <w:tblW w:w="7290" w:type="dxa"/>
        <w:tblInd w:w="1075" w:type="dxa"/>
        <w:tblLook w:val="04A0" w:firstRow="1" w:lastRow="0" w:firstColumn="1" w:lastColumn="0" w:noHBand="0" w:noVBand="1"/>
      </w:tblPr>
      <w:tblGrid>
        <w:gridCol w:w="2790"/>
        <w:gridCol w:w="1170"/>
        <w:gridCol w:w="1080"/>
        <w:gridCol w:w="1080"/>
        <w:gridCol w:w="1170"/>
      </w:tblGrid>
      <w:tr w:rsidR="00801BA3" w:rsidRPr="00AD22E3" w14:paraId="157CBA65" w14:textId="77777777" w:rsidTr="006117E6">
        <w:tc>
          <w:tcPr>
            <w:tcW w:w="2790" w:type="dxa"/>
          </w:tcPr>
          <w:p w14:paraId="6BCCD32A" w14:textId="77777777" w:rsidR="00801BA3" w:rsidRPr="00AD22E3" w:rsidRDefault="00801BA3" w:rsidP="006117E6">
            <w:pPr>
              <w:pStyle w:val="Tablehead"/>
              <w:rPr>
                <w:moveTo w:id="323" w:author="DON CIO" w:date="2026-02-19T23:02:00Z" w16du:dateUtc="2026-02-19T22:02:00Z"/>
              </w:rPr>
            </w:pPr>
            <w:moveTo w:id="324" w:author="DON CIO" w:date="2026-02-19T23:02:00Z" w16du:dateUtc="2026-02-19T22:02:00Z">
              <w:r w:rsidRPr="00AD22E3">
                <w:t xml:space="preserve">10.7 MHz </w:t>
              </w:r>
              <w:proofErr w:type="spellStart"/>
              <w:r w:rsidRPr="00AD22E3">
                <w:t>Center</w:t>
              </w:r>
              <w:proofErr w:type="spellEnd"/>
              <w:r w:rsidRPr="00AD22E3">
                <w:t xml:space="preserve"> Frequency</w:t>
              </w:r>
            </w:moveTo>
          </w:p>
        </w:tc>
        <w:tc>
          <w:tcPr>
            <w:tcW w:w="4500" w:type="dxa"/>
            <w:gridSpan w:val="4"/>
          </w:tcPr>
          <w:p w14:paraId="2BCDE952" w14:textId="77777777" w:rsidR="00801BA3" w:rsidRPr="00AD22E3" w:rsidRDefault="00801BA3" w:rsidP="006117E6">
            <w:pPr>
              <w:pStyle w:val="Tablehead"/>
              <w:rPr>
                <w:moveTo w:id="325" w:author="DON CIO" w:date="2026-02-19T23:02:00Z" w16du:dateUtc="2026-02-19T22:02:00Z"/>
              </w:rPr>
            </w:pPr>
            <w:moveTo w:id="326" w:author="DON CIO" w:date="2026-02-19T23:02:00Z" w16du:dateUtc="2026-02-19T22:02:00Z">
              <w:r w:rsidRPr="00AD22E3">
                <w:t>Interference Exceedance Level (dB)</w:t>
              </w:r>
            </w:moveTo>
          </w:p>
        </w:tc>
      </w:tr>
      <w:tr w:rsidR="00801BA3" w:rsidRPr="00AD22E3" w14:paraId="599022E6" w14:textId="77777777" w:rsidTr="006117E6">
        <w:tc>
          <w:tcPr>
            <w:tcW w:w="2790" w:type="dxa"/>
          </w:tcPr>
          <w:p w14:paraId="6D0772BB" w14:textId="77777777" w:rsidR="00801BA3" w:rsidRPr="00AD22E3" w:rsidRDefault="00801BA3" w:rsidP="006117E6">
            <w:pPr>
              <w:pStyle w:val="Tabletext"/>
              <w:rPr>
                <w:moveTo w:id="327" w:author="DON CIO" w:date="2026-02-19T23:02:00Z" w16du:dateUtc="2026-02-19T22:02:00Z"/>
              </w:rPr>
            </w:pPr>
            <w:moveTo w:id="328" w:author="DON CIO" w:date="2026-02-19T23:02:00Z" w16du:dateUtc="2026-02-19T22:02:00Z">
              <w:r w:rsidRPr="00AD22E3">
                <w:t>Path Length (km)</w:t>
              </w:r>
            </w:moveTo>
          </w:p>
        </w:tc>
        <w:tc>
          <w:tcPr>
            <w:tcW w:w="1170" w:type="dxa"/>
          </w:tcPr>
          <w:p w14:paraId="51C9590F" w14:textId="77777777" w:rsidR="00801BA3" w:rsidRPr="00AD22E3" w:rsidRDefault="00801BA3" w:rsidP="006117E6">
            <w:pPr>
              <w:pStyle w:val="Tabletext"/>
              <w:jc w:val="center"/>
              <w:rPr>
                <w:moveTo w:id="329" w:author="DON CIO" w:date="2026-02-19T23:02:00Z" w16du:dateUtc="2026-02-19T22:02:00Z"/>
              </w:rPr>
            </w:pPr>
            <w:moveTo w:id="330" w:author="DON CIO" w:date="2026-02-19T23:02:00Z" w16du:dateUtc="2026-02-19T22:02:00Z">
              <w:r w:rsidRPr="00AD22E3">
                <w:t>500</w:t>
              </w:r>
            </w:moveTo>
          </w:p>
        </w:tc>
        <w:tc>
          <w:tcPr>
            <w:tcW w:w="1080" w:type="dxa"/>
          </w:tcPr>
          <w:p w14:paraId="346A684C" w14:textId="77777777" w:rsidR="00801BA3" w:rsidRPr="00AD22E3" w:rsidRDefault="00801BA3" w:rsidP="006117E6">
            <w:pPr>
              <w:pStyle w:val="Tabletext"/>
              <w:jc w:val="center"/>
              <w:rPr>
                <w:moveTo w:id="331" w:author="DON CIO" w:date="2026-02-19T23:02:00Z" w16du:dateUtc="2026-02-19T22:02:00Z"/>
              </w:rPr>
            </w:pPr>
            <w:moveTo w:id="332" w:author="DON CIO" w:date="2026-02-19T23:02:00Z" w16du:dateUtc="2026-02-19T22:02:00Z">
              <w:r w:rsidRPr="00AD22E3">
                <w:t>1 000</w:t>
              </w:r>
            </w:moveTo>
          </w:p>
        </w:tc>
        <w:tc>
          <w:tcPr>
            <w:tcW w:w="1080" w:type="dxa"/>
          </w:tcPr>
          <w:p w14:paraId="712FE8E6" w14:textId="77777777" w:rsidR="00801BA3" w:rsidRPr="00AD22E3" w:rsidRDefault="00801BA3" w:rsidP="006117E6">
            <w:pPr>
              <w:pStyle w:val="Tabletext"/>
              <w:jc w:val="center"/>
              <w:rPr>
                <w:moveTo w:id="333" w:author="DON CIO" w:date="2026-02-19T23:02:00Z" w16du:dateUtc="2026-02-19T22:02:00Z"/>
              </w:rPr>
            </w:pPr>
            <w:moveTo w:id="334" w:author="DON CIO" w:date="2026-02-19T23:02:00Z" w16du:dateUtc="2026-02-19T22:02:00Z">
              <w:r w:rsidRPr="00AD22E3">
                <w:t>5 000</w:t>
              </w:r>
            </w:moveTo>
          </w:p>
        </w:tc>
        <w:tc>
          <w:tcPr>
            <w:tcW w:w="1170" w:type="dxa"/>
          </w:tcPr>
          <w:p w14:paraId="5606AFB9" w14:textId="77777777" w:rsidR="00801BA3" w:rsidRPr="00AD22E3" w:rsidRDefault="00801BA3" w:rsidP="006117E6">
            <w:pPr>
              <w:pStyle w:val="Tabletext"/>
              <w:jc w:val="center"/>
              <w:rPr>
                <w:moveTo w:id="335" w:author="DON CIO" w:date="2026-02-19T23:02:00Z" w16du:dateUtc="2026-02-19T22:02:00Z"/>
              </w:rPr>
            </w:pPr>
            <w:moveTo w:id="336" w:author="DON CIO" w:date="2026-02-19T23:02:00Z" w16du:dateUtc="2026-02-19T22:02:00Z">
              <w:r w:rsidRPr="00AD22E3">
                <w:t>10 000</w:t>
              </w:r>
            </w:moveTo>
          </w:p>
        </w:tc>
      </w:tr>
      <w:tr w:rsidR="00801BA3" w:rsidRPr="00AD22E3" w14:paraId="2CA4F8EF" w14:textId="77777777" w:rsidTr="006117E6">
        <w:tc>
          <w:tcPr>
            <w:tcW w:w="2790" w:type="dxa"/>
          </w:tcPr>
          <w:p w14:paraId="0997B177" w14:textId="77777777" w:rsidR="00801BA3" w:rsidRPr="00AD22E3" w:rsidRDefault="00801BA3" w:rsidP="006117E6">
            <w:pPr>
              <w:pStyle w:val="Tabletext"/>
              <w:rPr>
                <w:moveTo w:id="337" w:author="DON CIO" w:date="2026-02-19T23:02:00Z" w16du:dateUtc="2026-02-19T22:02:00Z"/>
              </w:rPr>
            </w:pPr>
            <w:moveTo w:id="338" w:author="DON CIO" w:date="2026-02-19T23:02:00Z" w16du:dateUtc="2026-02-19T22:02:00Z">
              <w:r w:rsidRPr="00AD22E3">
                <w:t>AM(R)S (48 kHz)</w:t>
              </w:r>
            </w:moveTo>
          </w:p>
        </w:tc>
        <w:tc>
          <w:tcPr>
            <w:tcW w:w="1170" w:type="dxa"/>
          </w:tcPr>
          <w:p w14:paraId="1B7FE8E4" w14:textId="77777777" w:rsidR="00801BA3" w:rsidRPr="00AD22E3" w:rsidRDefault="00801BA3" w:rsidP="006117E6">
            <w:pPr>
              <w:pStyle w:val="Tabletext"/>
              <w:jc w:val="center"/>
              <w:rPr>
                <w:moveTo w:id="339" w:author="DON CIO" w:date="2026-02-19T23:02:00Z" w16du:dateUtc="2026-02-19T22:02:00Z"/>
              </w:rPr>
            </w:pPr>
            <w:moveTo w:id="340" w:author="DON CIO" w:date="2026-02-19T23:02:00Z" w16du:dateUtc="2026-02-19T22:02:00Z">
              <w:r w:rsidRPr="00AD22E3">
                <w:t>‒123</w:t>
              </w:r>
            </w:moveTo>
          </w:p>
        </w:tc>
        <w:tc>
          <w:tcPr>
            <w:tcW w:w="1080" w:type="dxa"/>
          </w:tcPr>
          <w:p w14:paraId="15163152" w14:textId="77777777" w:rsidR="00801BA3" w:rsidRPr="00AD22E3" w:rsidRDefault="00801BA3" w:rsidP="006117E6">
            <w:pPr>
              <w:pStyle w:val="Tabletext"/>
              <w:jc w:val="center"/>
              <w:rPr>
                <w:moveTo w:id="341" w:author="DON CIO" w:date="2026-02-19T23:02:00Z" w16du:dateUtc="2026-02-19T22:02:00Z"/>
              </w:rPr>
            </w:pPr>
            <w:moveTo w:id="342" w:author="DON CIO" w:date="2026-02-19T23:02:00Z" w16du:dateUtc="2026-02-19T22:02:00Z">
              <w:r w:rsidRPr="00AD22E3">
                <w:t>‒129</w:t>
              </w:r>
            </w:moveTo>
          </w:p>
        </w:tc>
        <w:tc>
          <w:tcPr>
            <w:tcW w:w="1080" w:type="dxa"/>
          </w:tcPr>
          <w:p w14:paraId="0F6EDD00" w14:textId="77777777" w:rsidR="00801BA3" w:rsidRPr="00AD22E3" w:rsidRDefault="00801BA3" w:rsidP="006117E6">
            <w:pPr>
              <w:pStyle w:val="Tabletext"/>
              <w:jc w:val="center"/>
              <w:rPr>
                <w:moveTo w:id="343" w:author="DON CIO" w:date="2026-02-19T23:02:00Z" w16du:dateUtc="2026-02-19T22:02:00Z"/>
              </w:rPr>
            </w:pPr>
            <w:moveTo w:id="344" w:author="DON CIO" w:date="2026-02-19T23:02:00Z" w16du:dateUtc="2026-02-19T22:02:00Z">
              <w:r w:rsidRPr="00AD22E3">
                <w:t>‒143</w:t>
              </w:r>
            </w:moveTo>
          </w:p>
        </w:tc>
        <w:tc>
          <w:tcPr>
            <w:tcW w:w="1170" w:type="dxa"/>
          </w:tcPr>
          <w:p w14:paraId="2B21040C" w14:textId="77777777" w:rsidR="00801BA3" w:rsidRPr="00AD22E3" w:rsidRDefault="00801BA3" w:rsidP="006117E6">
            <w:pPr>
              <w:pStyle w:val="Tabletext"/>
              <w:jc w:val="center"/>
              <w:rPr>
                <w:moveTo w:id="345" w:author="DON CIO" w:date="2026-02-19T23:02:00Z" w16du:dateUtc="2026-02-19T22:02:00Z"/>
              </w:rPr>
            </w:pPr>
            <w:moveTo w:id="346" w:author="DON CIO" w:date="2026-02-19T23:02:00Z" w16du:dateUtc="2026-02-19T22:02:00Z">
              <w:r w:rsidRPr="00AD22E3">
                <w:t>‒149</w:t>
              </w:r>
            </w:moveTo>
          </w:p>
        </w:tc>
      </w:tr>
      <w:tr w:rsidR="00801BA3" w:rsidRPr="00AD22E3" w14:paraId="75C0A284" w14:textId="77777777" w:rsidTr="006117E6">
        <w:tc>
          <w:tcPr>
            <w:tcW w:w="2790" w:type="dxa"/>
          </w:tcPr>
          <w:p w14:paraId="4FEEA19F" w14:textId="77777777" w:rsidR="00801BA3" w:rsidRPr="00AD22E3" w:rsidRDefault="00801BA3" w:rsidP="006117E6">
            <w:pPr>
              <w:pStyle w:val="Tabletext"/>
              <w:rPr>
                <w:moveTo w:id="347" w:author="DON CIO" w:date="2026-02-19T23:02:00Z" w16du:dateUtc="2026-02-19T22:02:00Z"/>
              </w:rPr>
            </w:pPr>
            <w:moveTo w:id="348" w:author="DON CIO" w:date="2026-02-19T23:02:00Z" w16du:dateUtc="2026-02-19T22:02:00Z">
              <w:r w:rsidRPr="00AD22E3">
                <w:t>AM(R)S (2.8 kHz)</w:t>
              </w:r>
            </w:moveTo>
          </w:p>
        </w:tc>
        <w:tc>
          <w:tcPr>
            <w:tcW w:w="1170" w:type="dxa"/>
          </w:tcPr>
          <w:p w14:paraId="10BB1E77" w14:textId="77777777" w:rsidR="00801BA3" w:rsidRPr="00AD22E3" w:rsidRDefault="00801BA3" w:rsidP="006117E6">
            <w:pPr>
              <w:pStyle w:val="Tabletext"/>
              <w:jc w:val="center"/>
              <w:rPr>
                <w:moveTo w:id="349" w:author="DON CIO" w:date="2026-02-19T23:02:00Z" w16du:dateUtc="2026-02-19T22:02:00Z"/>
              </w:rPr>
            </w:pPr>
            <w:moveTo w:id="350" w:author="DON CIO" w:date="2026-02-19T23:02:00Z" w16du:dateUtc="2026-02-19T22:02:00Z">
              <w:r w:rsidRPr="00AD22E3">
                <w:t>‒111</w:t>
              </w:r>
            </w:moveTo>
          </w:p>
        </w:tc>
        <w:tc>
          <w:tcPr>
            <w:tcW w:w="1080" w:type="dxa"/>
          </w:tcPr>
          <w:p w14:paraId="758C7C91" w14:textId="77777777" w:rsidR="00801BA3" w:rsidRPr="00AD22E3" w:rsidRDefault="00801BA3" w:rsidP="006117E6">
            <w:pPr>
              <w:pStyle w:val="Tabletext"/>
              <w:jc w:val="center"/>
              <w:rPr>
                <w:moveTo w:id="351" w:author="DON CIO" w:date="2026-02-19T23:02:00Z" w16du:dateUtc="2026-02-19T22:02:00Z"/>
              </w:rPr>
            </w:pPr>
            <w:moveTo w:id="352" w:author="DON CIO" w:date="2026-02-19T23:02:00Z" w16du:dateUtc="2026-02-19T22:02:00Z">
              <w:r w:rsidRPr="00AD22E3">
                <w:t>‒117</w:t>
              </w:r>
            </w:moveTo>
          </w:p>
        </w:tc>
        <w:tc>
          <w:tcPr>
            <w:tcW w:w="1080" w:type="dxa"/>
          </w:tcPr>
          <w:p w14:paraId="2993AF81" w14:textId="77777777" w:rsidR="00801BA3" w:rsidRPr="00AD22E3" w:rsidRDefault="00801BA3" w:rsidP="006117E6">
            <w:pPr>
              <w:pStyle w:val="Tabletext"/>
              <w:jc w:val="center"/>
              <w:rPr>
                <w:moveTo w:id="353" w:author="DON CIO" w:date="2026-02-19T23:02:00Z" w16du:dateUtc="2026-02-19T22:02:00Z"/>
              </w:rPr>
            </w:pPr>
            <w:moveTo w:id="354" w:author="DON CIO" w:date="2026-02-19T23:02:00Z" w16du:dateUtc="2026-02-19T22:02:00Z">
              <w:r w:rsidRPr="00AD22E3">
                <w:t>‒131</w:t>
              </w:r>
            </w:moveTo>
          </w:p>
        </w:tc>
        <w:tc>
          <w:tcPr>
            <w:tcW w:w="1170" w:type="dxa"/>
          </w:tcPr>
          <w:p w14:paraId="21C09FD6" w14:textId="77777777" w:rsidR="00801BA3" w:rsidRPr="00AD22E3" w:rsidRDefault="00801BA3" w:rsidP="006117E6">
            <w:pPr>
              <w:pStyle w:val="Tabletext"/>
              <w:jc w:val="center"/>
              <w:rPr>
                <w:moveTo w:id="355" w:author="DON CIO" w:date="2026-02-19T23:02:00Z" w16du:dateUtc="2026-02-19T22:02:00Z"/>
              </w:rPr>
            </w:pPr>
            <w:moveTo w:id="356" w:author="DON CIO" w:date="2026-02-19T23:02:00Z" w16du:dateUtc="2026-02-19T22:02:00Z">
              <w:r w:rsidRPr="00AD22E3">
                <w:t>‒137</w:t>
              </w:r>
            </w:moveTo>
          </w:p>
        </w:tc>
      </w:tr>
      <w:tr w:rsidR="00801BA3" w:rsidRPr="00AD22E3" w14:paraId="4AC67380" w14:textId="77777777" w:rsidTr="006117E6">
        <w:tc>
          <w:tcPr>
            <w:tcW w:w="2790" w:type="dxa"/>
          </w:tcPr>
          <w:p w14:paraId="7A27909E" w14:textId="77777777" w:rsidR="00801BA3" w:rsidRPr="00AD22E3" w:rsidRDefault="00801BA3" w:rsidP="006117E6">
            <w:pPr>
              <w:pStyle w:val="Tabletext"/>
              <w:rPr>
                <w:moveTo w:id="357" w:author="DON CIO" w:date="2026-02-19T23:02:00Z" w16du:dateUtc="2026-02-19T22:02:00Z"/>
              </w:rPr>
            </w:pPr>
            <w:moveTo w:id="358" w:author="DON CIO" w:date="2026-02-19T23:02:00Z" w16du:dateUtc="2026-02-19T22:02:00Z">
              <w:r w:rsidRPr="00AD22E3">
                <w:t>Fixed</w:t>
              </w:r>
            </w:moveTo>
          </w:p>
        </w:tc>
        <w:tc>
          <w:tcPr>
            <w:tcW w:w="1170" w:type="dxa"/>
          </w:tcPr>
          <w:p w14:paraId="5AE4088A" w14:textId="77777777" w:rsidR="00801BA3" w:rsidRPr="00AD22E3" w:rsidRDefault="00801BA3" w:rsidP="006117E6">
            <w:pPr>
              <w:pStyle w:val="Tabletext"/>
              <w:jc w:val="center"/>
              <w:rPr>
                <w:moveTo w:id="359" w:author="DON CIO" w:date="2026-02-19T23:02:00Z" w16du:dateUtc="2026-02-19T22:02:00Z"/>
              </w:rPr>
            </w:pPr>
            <w:moveTo w:id="360" w:author="DON CIO" w:date="2026-02-19T23:02:00Z" w16du:dateUtc="2026-02-19T22:02:00Z">
              <w:r w:rsidRPr="00AD22E3">
                <w:t>‒93</w:t>
              </w:r>
            </w:moveTo>
          </w:p>
        </w:tc>
        <w:tc>
          <w:tcPr>
            <w:tcW w:w="1080" w:type="dxa"/>
          </w:tcPr>
          <w:p w14:paraId="79287BCF" w14:textId="77777777" w:rsidR="00801BA3" w:rsidRPr="00AD22E3" w:rsidRDefault="00801BA3" w:rsidP="006117E6">
            <w:pPr>
              <w:pStyle w:val="Tabletext"/>
              <w:jc w:val="center"/>
              <w:rPr>
                <w:moveTo w:id="361" w:author="DON CIO" w:date="2026-02-19T23:02:00Z" w16du:dateUtc="2026-02-19T22:02:00Z"/>
              </w:rPr>
            </w:pPr>
            <w:moveTo w:id="362" w:author="DON CIO" w:date="2026-02-19T23:02:00Z" w16du:dateUtc="2026-02-19T22:02:00Z">
              <w:r w:rsidRPr="00AD22E3">
                <w:t>‒99</w:t>
              </w:r>
            </w:moveTo>
          </w:p>
        </w:tc>
        <w:tc>
          <w:tcPr>
            <w:tcW w:w="1080" w:type="dxa"/>
          </w:tcPr>
          <w:p w14:paraId="2122A0B3" w14:textId="77777777" w:rsidR="00801BA3" w:rsidRPr="00AD22E3" w:rsidRDefault="00801BA3" w:rsidP="006117E6">
            <w:pPr>
              <w:pStyle w:val="Tabletext"/>
              <w:jc w:val="center"/>
              <w:rPr>
                <w:moveTo w:id="363" w:author="DON CIO" w:date="2026-02-19T23:02:00Z" w16du:dateUtc="2026-02-19T22:02:00Z"/>
              </w:rPr>
            </w:pPr>
            <w:moveTo w:id="364" w:author="DON CIO" w:date="2026-02-19T23:02:00Z" w16du:dateUtc="2026-02-19T22:02:00Z">
              <w:r w:rsidRPr="00AD22E3">
                <w:t>‒113</w:t>
              </w:r>
            </w:moveTo>
          </w:p>
        </w:tc>
        <w:tc>
          <w:tcPr>
            <w:tcW w:w="1170" w:type="dxa"/>
          </w:tcPr>
          <w:p w14:paraId="487BA71A" w14:textId="77777777" w:rsidR="00801BA3" w:rsidRPr="00AD22E3" w:rsidRDefault="00801BA3" w:rsidP="006117E6">
            <w:pPr>
              <w:pStyle w:val="Tabletext"/>
              <w:jc w:val="center"/>
              <w:rPr>
                <w:moveTo w:id="365" w:author="DON CIO" w:date="2026-02-19T23:02:00Z" w16du:dateUtc="2026-02-19T22:02:00Z"/>
              </w:rPr>
            </w:pPr>
            <w:moveTo w:id="366" w:author="DON CIO" w:date="2026-02-19T23:02:00Z" w16du:dateUtc="2026-02-19T22:02:00Z">
              <w:r w:rsidRPr="00AD22E3">
                <w:t>‒119</w:t>
              </w:r>
            </w:moveTo>
          </w:p>
        </w:tc>
      </w:tr>
      <w:tr w:rsidR="00801BA3" w:rsidRPr="00AD22E3" w14:paraId="3679CC31" w14:textId="77777777" w:rsidTr="006117E6">
        <w:tc>
          <w:tcPr>
            <w:tcW w:w="2790" w:type="dxa"/>
          </w:tcPr>
          <w:p w14:paraId="3A49D449" w14:textId="77777777" w:rsidR="00801BA3" w:rsidRPr="00AD22E3" w:rsidRDefault="00801BA3" w:rsidP="006117E6">
            <w:pPr>
              <w:pStyle w:val="Tabletext"/>
              <w:rPr>
                <w:moveTo w:id="367" w:author="DON CIO" w:date="2026-02-19T23:02:00Z" w16du:dateUtc="2026-02-19T22:02:00Z"/>
              </w:rPr>
            </w:pPr>
            <w:moveTo w:id="368" w:author="DON CIO" w:date="2026-02-19T23:02:00Z" w16du:dateUtc="2026-02-19T22:02:00Z">
              <w:r w:rsidRPr="00AD22E3">
                <w:t>Land Mobile</w:t>
              </w:r>
            </w:moveTo>
          </w:p>
        </w:tc>
        <w:tc>
          <w:tcPr>
            <w:tcW w:w="1170" w:type="dxa"/>
          </w:tcPr>
          <w:p w14:paraId="3D61C5BE" w14:textId="77777777" w:rsidR="00801BA3" w:rsidRPr="00AD22E3" w:rsidRDefault="00801BA3" w:rsidP="006117E6">
            <w:pPr>
              <w:pStyle w:val="Tabletext"/>
              <w:jc w:val="center"/>
              <w:rPr>
                <w:moveTo w:id="369" w:author="DON CIO" w:date="2026-02-19T23:02:00Z" w16du:dateUtc="2026-02-19T22:02:00Z"/>
              </w:rPr>
            </w:pPr>
            <w:moveTo w:id="370" w:author="DON CIO" w:date="2026-02-19T23:02:00Z" w16du:dateUtc="2026-02-19T22:02:00Z">
              <w:r w:rsidRPr="00AD22E3">
                <w:t>‒113</w:t>
              </w:r>
            </w:moveTo>
          </w:p>
        </w:tc>
        <w:tc>
          <w:tcPr>
            <w:tcW w:w="1080" w:type="dxa"/>
          </w:tcPr>
          <w:p w14:paraId="6AEBDFF7" w14:textId="77777777" w:rsidR="00801BA3" w:rsidRPr="00AD22E3" w:rsidRDefault="00801BA3" w:rsidP="006117E6">
            <w:pPr>
              <w:pStyle w:val="Tabletext"/>
              <w:jc w:val="center"/>
              <w:rPr>
                <w:moveTo w:id="371" w:author="DON CIO" w:date="2026-02-19T23:02:00Z" w16du:dateUtc="2026-02-19T22:02:00Z"/>
              </w:rPr>
            </w:pPr>
            <w:moveTo w:id="372" w:author="DON CIO" w:date="2026-02-19T23:02:00Z" w16du:dateUtc="2026-02-19T22:02:00Z">
              <w:r w:rsidRPr="00AD22E3">
                <w:t>‒119</w:t>
              </w:r>
            </w:moveTo>
          </w:p>
        </w:tc>
        <w:tc>
          <w:tcPr>
            <w:tcW w:w="1080" w:type="dxa"/>
          </w:tcPr>
          <w:p w14:paraId="75FBEDAE" w14:textId="77777777" w:rsidR="00801BA3" w:rsidRPr="00AD22E3" w:rsidRDefault="00801BA3" w:rsidP="006117E6">
            <w:pPr>
              <w:pStyle w:val="Tabletext"/>
              <w:jc w:val="center"/>
              <w:rPr>
                <w:moveTo w:id="373" w:author="DON CIO" w:date="2026-02-19T23:02:00Z" w16du:dateUtc="2026-02-19T22:02:00Z"/>
              </w:rPr>
            </w:pPr>
            <w:moveTo w:id="374" w:author="DON CIO" w:date="2026-02-19T23:02:00Z" w16du:dateUtc="2026-02-19T22:02:00Z">
              <w:r w:rsidRPr="00AD22E3">
                <w:t>‒133</w:t>
              </w:r>
            </w:moveTo>
          </w:p>
        </w:tc>
        <w:tc>
          <w:tcPr>
            <w:tcW w:w="1170" w:type="dxa"/>
          </w:tcPr>
          <w:p w14:paraId="5CDA1C3A" w14:textId="77777777" w:rsidR="00801BA3" w:rsidRPr="00AD22E3" w:rsidRDefault="00801BA3" w:rsidP="006117E6">
            <w:pPr>
              <w:pStyle w:val="Tabletext"/>
              <w:jc w:val="center"/>
              <w:rPr>
                <w:moveTo w:id="375" w:author="DON CIO" w:date="2026-02-19T23:02:00Z" w16du:dateUtc="2026-02-19T22:02:00Z"/>
              </w:rPr>
            </w:pPr>
            <w:moveTo w:id="376" w:author="DON CIO" w:date="2026-02-19T23:02:00Z" w16du:dateUtc="2026-02-19T22:02:00Z">
              <w:r w:rsidRPr="00AD22E3">
                <w:t>‒139</w:t>
              </w:r>
            </w:moveTo>
          </w:p>
        </w:tc>
      </w:tr>
      <w:tr w:rsidR="00801BA3" w:rsidRPr="00AD22E3" w14:paraId="23B1B112" w14:textId="77777777" w:rsidTr="006117E6">
        <w:tc>
          <w:tcPr>
            <w:tcW w:w="2790" w:type="dxa"/>
          </w:tcPr>
          <w:p w14:paraId="799B3596" w14:textId="77777777" w:rsidR="00801BA3" w:rsidRPr="00AD22E3" w:rsidRDefault="00801BA3" w:rsidP="006117E6">
            <w:pPr>
              <w:pStyle w:val="Tabletext"/>
              <w:rPr>
                <w:moveTo w:id="377" w:author="DON CIO" w:date="2026-02-19T23:02:00Z" w16du:dateUtc="2026-02-19T22:02:00Z"/>
              </w:rPr>
            </w:pPr>
            <w:moveTo w:id="378" w:author="DON CIO" w:date="2026-02-19T23:02:00Z" w16du:dateUtc="2026-02-19T22:02:00Z">
              <w:r w:rsidRPr="00AD22E3">
                <w:t>Broadcasting</w:t>
              </w:r>
            </w:moveTo>
          </w:p>
        </w:tc>
        <w:tc>
          <w:tcPr>
            <w:tcW w:w="1170" w:type="dxa"/>
          </w:tcPr>
          <w:p w14:paraId="5263A7C3" w14:textId="77777777" w:rsidR="00801BA3" w:rsidRPr="00AD22E3" w:rsidRDefault="00801BA3" w:rsidP="006117E6">
            <w:pPr>
              <w:pStyle w:val="Tabletext"/>
              <w:jc w:val="center"/>
              <w:rPr>
                <w:moveTo w:id="379" w:author="DON CIO" w:date="2026-02-19T23:02:00Z" w16du:dateUtc="2026-02-19T22:02:00Z"/>
              </w:rPr>
            </w:pPr>
            <w:moveTo w:id="380" w:author="DON CIO" w:date="2026-02-19T23:02:00Z" w16du:dateUtc="2026-02-19T22:02:00Z">
              <w:r w:rsidRPr="00AD22E3">
                <w:t>‒149</w:t>
              </w:r>
            </w:moveTo>
          </w:p>
        </w:tc>
        <w:tc>
          <w:tcPr>
            <w:tcW w:w="1080" w:type="dxa"/>
          </w:tcPr>
          <w:p w14:paraId="5427CFD0" w14:textId="77777777" w:rsidR="00801BA3" w:rsidRPr="00AD22E3" w:rsidRDefault="00801BA3" w:rsidP="006117E6">
            <w:pPr>
              <w:pStyle w:val="Tabletext"/>
              <w:jc w:val="center"/>
              <w:rPr>
                <w:moveTo w:id="381" w:author="DON CIO" w:date="2026-02-19T23:02:00Z" w16du:dateUtc="2026-02-19T22:02:00Z"/>
              </w:rPr>
            </w:pPr>
            <w:moveTo w:id="382" w:author="DON CIO" w:date="2026-02-19T23:02:00Z" w16du:dateUtc="2026-02-19T22:02:00Z">
              <w:r w:rsidRPr="00AD22E3">
                <w:t>‒155</w:t>
              </w:r>
            </w:moveTo>
          </w:p>
        </w:tc>
        <w:tc>
          <w:tcPr>
            <w:tcW w:w="1080" w:type="dxa"/>
          </w:tcPr>
          <w:p w14:paraId="165C2E97" w14:textId="77777777" w:rsidR="00801BA3" w:rsidRPr="00AD22E3" w:rsidRDefault="00801BA3" w:rsidP="006117E6">
            <w:pPr>
              <w:pStyle w:val="Tabletext"/>
              <w:jc w:val="center"/>
              <w:rPr>
                <w:moveTo w:id="383" w:author="DON CIO" w:date="2026-02-19T23:02:00Z" w16du:dateUtc="2026-02-19T22:02:00Z"/>
              </w:rPr>
            </w:pPr>
            <w:moveTo w:id="384" w:author="DON CIO" w:date="2026-02-19T23:02:00Z" w16du:dateUtc="2026-02-19T22:02:00Z">
              <w:r w:rsidRPr="00AD22E3">
                <w:t>‒169</w:t>
              </w:r>
            </w:moveTo>
          </w:p>
        </w:tc>
        <w:tc>
          <w:tcPr>
            <w:tcW w:w="1170" w:type="dxa"/>
          </w:tcPr>
          <w:p w14:paraId="69740A07" w14:textId="77777777" w:rsidR="00801BA3" w:rsidRPr="00AD22E3" w:rsidRDefault="00801BA3" w:rsidP="006117E6">
            <w:pPr>
              <w:pStyle w:val="Tabletext"/>
              <w:jc w:val="center"/>
              <w:rPr>
                <w:moveTo w:id="385" w:author="DON CIO" w:date="2026-02-19T23:02:00Z" w16du:dateUtc="2026-02-19T22:02:00Z"/>
              </w:rPr>
            </w:pPr>
            <w:moveTo w:id="386" w:author="DON CIO" w:date="2026-02-19T23:02:00Z" w16du:dateUtc="2026-02-19T22:02:00Z">
              <w:r w:rsidRPr="00AD22E3">
                <w:t>‒175</w:t>
              </w:r>
            </w:moveTo>
          </w:p>
        </w:tc>
      </w:tr>
      <w:tr w:rsidR="00801BA3" w:rsidRPr="00AD22E3" w14:paraId="6D0E74DA" w14:textId="77777777" w:rsidTr="006117E6">
        <w:tc>
          <w:tcPr>
            <w:tcW w:w="2790" w:type="dxa"/>
          </w:tcPr>
          <w:p w14:paraId="72E2C30C" w14:textId="77777777" w:rsidR="00801BA3" w:rsidRPr="00AD22E3" w:rsidRDefault="00801BA3" w:rsidP="006117E6">
            <w:pPr>
              <w:pStyle w:val="Tabletext"/>
              <w:rPr>
                <w:moveTo w:id="387" w:author="DON CIO" w:date="2026-02-19T23:02:00Z" w16du:dateUtc="2026-02-19T22:02:00Z"/>
              </w:rPr>
            </w:pPr>
            <w:moveTo w:id="388" w:author="DON CIO" w:date="2026-02-19T23:02:00Z" w16du:dateUtc="2026-02-19T22:02:00Z">
              <w:r w:rsidRPr="00AD22E3">
                <w:t>Maritime Mobile</w:t>
              </w:r>
            </w:moveTo>
          </w:p>
        </w:tc>
        <w:tc>
          <w:tcPr>
            <w:tcW w:w="1170" w:type="dxa"/>
          </w:tcPr>
          <w:p w14:paraId="00619674" w14:textId="77777777" w:rsidR="00801BA3" w:rsidRPr="00AD22E3" w:rsidRDefault="00801BA3" w:rsidP="006117E6">
            <w:pPr>
              <w:pStyle w:val="Tabletext"/>
              <w:jc w:val="center"/>
              <w:rPr>
                <w:moveTo w:id="389" w:author="DON CIO" w:date="2026-02-19T23:02:00Z" w16du:dateUtc="2026-02-19T22:02:00Z"/>
              </w:rPr>
            </w:pPr>
            <w:moveTo w:id="390" w:author="DON CIO" w:date="2026-02-19T23:02:00Z" w16du:dateUtc="2026-02-19T22:02:00Z">
              <w:r w:rsidRPr="00AD22E3">
                <w:t>‒113</w:t>
              </w:r>
            </w:moveTo>
          </w:p>
        </w:tc>
        <w:tc>
          <w:tcPr>
            <w:tcW w:w="1080" w:type="dxa"/>
          </w:tcPr>
          <w:p w14:paraId="3AD5939E" w14:textId="77777777" w:rsidR="00801BA3" w:rsidRPr="00AD22E3" w:rsidRDefault="00801BA3" w:rsidP="006117E6">
            <w:pPr>
              <w:pStyle w:val="Tabletext"/>
              <w:jc w:val="center"/>
              <w:rPr>
                <w:moveTo w:id="391" w:author="DON CIO" w:date="2026-02-19T23:02:00Z" w16du:dateUtc="2026-02-19T22:02:00Z"/>
              </w:rPr>
            </w:pPr>
            <w:moveTo w:id="392" w:author="DON CIO" w:date="2026-02-19T23:02:00Z" w16du:dateUtc="2026-02-19T22:02:00Z">
              <w:r w:rsidRPr="00AD22E3">
                <w:t>‒119</w:t>
              </w:r>
            </w:moveTo>
          </w:p>
        </w:tc>
        <w:tc>
          <w:tcPr>
            <w:tcW w:w="1080" w:type="dxa"/>
          </w:tcPr>
          <w:p w14:paraId="2E8CE613" w14:textId="77777777" w:rsidR="00801BA3" w:rsidRPr="00AD22E3" w:rsidRDefault="00801BA3" w:rsidP="006117E6">
            <w:pPr>
              <w:pStyle w:val="Tabletext"/>
              <w:jc w:val="center"/>
              <w:rPr>
                <w:moveTo w:id="393" w:author="DON CIO" w:date="2026-02-19T23:02:00Z" w16du:dateUtc="2026-02-19T22:02:00Z"/>
              </w:rPr>
            </w:pPr>
            <w:moveTo w:id="394" w:author="DON CIO" w:date="2026-02-19T23:02:00Z" w16du:dateUtc="2026-02-19T22:02:00Z">
              <w:r w:rsidRPr="00AD22E3">
                <w:t>‒133</w:t>
              </w:r>
            </w:moveTo>
          </w:p>
        </w:tc>
        <w:tc>
          <w:tcPr>
            <w:tcW w:w="1170" w:type="dxa"/>
          </w:tcPr>
          <w:p w14:paraId="6E632850" w14:textId="77777777" w:rsidR="00801BA3" w:rsidRPr="00AD22E3" w:rsidRDefault="00801BA3" w:rsidP="006117E6">
            <w:pPr>
              <w:pStyle w:val="Tabletext"/>
              <w:jc w:val="center"/>
              <w:rPr>
                <w:moveTo w:id="395" w:author="DON CIO" w:date="2026-02-19T23:02:00Z" w16du:dateUtc="2026-02-19T22:02:00Z"/>
              </w:rPr>
            </w:pPr>
            <w:moveTo w:id="396" w:author="DON CIO" w:date="2026-02-19T23:02:00Z" w16du:dateUtc="2026-02-19T22:02:00Z">
              <w:r w:rsidRPr="00AD22E3">
                <w:t>‒139</w:t>
              </w:r>
            </w:moveTo>
          </w:p>
        </w:tc>
      </w:tr>
      <w:tr w:rsidR="00801BA3" w:rsidRPr="00AD22E3" w14:paraId="46B9C16E" w14:textId="77777777" w:rsidTr="006117E6">
        <w:tc>
          <w:tcPr>
            <w:tcW w:w="2790" w:type="dxa"/>
          </w:tcPr>
          <w:p w14:paraId="5EA5CFB2" w14:textId="77777777" w:rsidR="00801BA3" w:rsidRPr="00AD22E3" w:rsidRDefault="00801BA3" w:rsidP="006117E6">
            <w:pPr>
              <w:pStyle w:val="Tabletext"/>
              <w:rPr>
                <w:moveTo w:id="397" w:author="DON CIO" w:date="2026-02-19T23:02:00Z" w16du:dateUtc="2026-02-19T22:02:00Z"/>
              </w:rPr>
            </w:pPr>
            <w:moveTo w:id="398" w:author="DON CIO" w:date="2026-02-19T23:02:00Z" w16du:dateUtc="2026-02-19T22:02:00Z">
              <w:r w:rsidRPr="00AD22E3">
                <w:t>Standard Frequency and Time</w:t>
              </w:r>
            </w:moveTo>
          </w:p>
        </w:tc>
        <w:tc>
          <w:tcPr>
            <w:tcW w:w="1170" w:type="dxa"/>
          </w:tcPr>
          <w:p w14:paraId="1A1DCD49" w14:textId="77777777" w:rsidR="00801BA3" w:rsidRPr="00AD22E3" w:rsidRDefault="00801BA3" w:rsidP="006117E6">
            <w:pPr>
              <w:pStyle w:val="Tabletext"/>
              <w:jc w:val="center"/>
              <w:rPr>
                <w:moveTo w:id="399" w:author="DON CIO" w:date="2026-02-19T23:02:00Z" w16du:dateUtc="2026-02-19T22:02:00Z"/>
              </w:rPr>
            </w:pPr>
            <w:moveTo w:id="400" w:author="DON CIO" w:date="2026-02-19T23:02:00Z" w16du:dateUtc="2026-02-19T22:02:00Z">
              <w:r w:rsidRPr="00AD22E3">
                <w:t>‒88</w:t>
              </w:r>
            </w:moveTo>
          </w:p>
        </w:tc>
        <w:tc>
          <w:tcPr>
            <w:tcW w:w="1080" w:type="dxa"/>
          </w:tcPr>
          <w:p w14:paraId="04593966" w14:textId="77777777" w:rsidR="00801BA3" w:rsidRPr="00AD22E3" w:rsidRDefault="00801BA3" w:rsidP="006117E6">
            <w:pPr>
              <w:pStyle w:val="Tabletext"/>
              <w:jc w:val="center"/>
              <w:rPr>
                <w:moveTo w:id="401" w:author="DON CIO" w:date="2026-02-19T23:02:00Z" w16du:dateUtc="2026-02-19T22:02:00Z"/>
              </w:rPr>
            </w:pPr>
            <w:moveTo w:id="402" w:author="DON CIO" w:date="2026-02-19T23:02:00Z" w16du:dateUtc="2026-02-19T22:02:00Z">
              <w:r w:rsidRPr="00AD22E3">
                <w:t>‒94</w:t>
              </w:r>
            </w:moveTo>
          </w:p>
        </w:tc>
        <w:tc>
          <w:tcPr>
            <w:tcW w:w="1080" w:type="dxa"/>
          </w:tcPr>
          <w:p w14:paraId="6DFBA34B" w14:textId="77777777" w:rsidR="00801BA3" w:rsidRPr="00AD22E3" w:rsidRDefault="00801BA3" w:rsidP="006117E6">
            <w:pPr>
              <w:pStyle w:val="Tabletext"/>
              <w:jc w:val="center"/>
              <w:rPr>
                <w:moveTo w:id="403" w:author="DON CIO" w:date="2026-02-19T23:02:00Z" w16du:dateUtc="2026-02-19T22:02:00Z"/>
              </w:rPr>
            </w:pPr>
            <w:moveTo w:id="404" w:author="DON CIO" w:date="2026-02-19T23:02:00Z" w16du:dateUtc="2026-02-19T22:02:00Z">
              <w:r w:rsidRPr="00AD22E3">
                <w:t>‒108</w:t>
              </w:r>
            </w:moveTo>
          </w:p>
        </w:tc>
        <w:tc>
          <w:tcPr>
            <w:tcW w:w="1170" w:type="dxa"/>
          </w:tcPr>
          <w:p w14:paraId="69B458A6" w14:textId="77777777" w:rsidR="00801BA3" w:rsidRPr="00AD22E3" w:rsidRDefault="00801BA3" w:rsidP="006117E6">
            <w:pPr>
              <w:pStyle w:val="Tabletext"/>
              <w:jc w:val="center"/>
              <w:rPr>
                <w:moveTo w:id="405" w:author="DON CIO" w:date="2026-02-19T23:02:00Z" w16du:dateUtc="2026-02-19T22:02:00Z"/>
              </w:rPr>
            </w:pPr>
            <w:moveTo w:id="406" w:author="DON CIO" w:date="2026-02-19T23:02:00Z" w16du:dateUtc="2026-02-19T22:02:00Z">
              <w:r w:rsidRPr="00AD22E3">
                <w:t>‒114</w:t>
              </w:r>
            </w:moveTo>
          </w:p>
        </w:tc>
      </w:tr>
    </w:tbl>
    <w:p w14:paraId="5F3E6CBB" w14:textId="77777777" w:rsidR="00801BA3" w:rsidRPr="00AD22E3" w:rsidRDefault="00801BA3" w:rsidP="00801BA3">
      <w:pPr>
        <w:pStyle w:val="TableNo"/>
        <w:rPr>
          <w:moveTo w:id="407" w:author="DON CIO" w:date="2026-02-19T23:02:00Z" w16du:dateUtc="2026-02-19T22:02:00Z"/>
          <w:lang w:eastAsia="zh-CN"/>
        </w:rPr>
      </w:pPr>
      <w:moveTo w:id="408" w:author="DON CIO" w:date="2026-02-19T23:02:00Z" w16du:dateUtc="2026-02-19T22:02:00Z">
        <w:r w:rsidRPr="00AD22E3">
          <w:rPr>
            <w:lang w:eastAsia="zh-CN"/>
          </w:rPr>
          <w:t>Table 17</w:t>
        </w:r>
      </w:moveTo>
    </w:p>
    <w:p w14:paraId="78DE1E9E" w14:textId="77777777" w:rsidR="00801BA3" w:rsidRPr="00AD22E3" w:rsidRDefault="00801BA3" w:rsidP="00801BA3">
      <w:pPr>
        <w:pStyle w:val="Tabletitle"/>
        <w:rPr>
          <w:moveTo w:id="409" w:author="DON CIO" w:date="2026-02-19T23:02:00Z" w16du:dateUtc="2026-02-19T22:02:00Z"/>
          <w:lang w:eastAsia="zh-CN"/>
        </w:rPr>
      </w:pPr>
      <w:moveTo w:id="410" w:author="DON CIO" w:date="2026-02-19T23:02:00Z" w16du:dateUtc="2026-02-19T22:02:00Z">
        <w:r w:rsidRPr="00AD22E3">
          <w:rPr>
            <w:lang w:eastAsia="zh-CN"/>
          </w:rPr>
          <w:t xml:space="preserve">Interference Exceedance Levels (dB) </w:t>
        </w:r>
        <w:proofErr w:type="spellStart"/>
        <w:r w:rsidRPr="00AD22E3">
          <w:rPr>
            <w:lang w:eastAsia="zh-CN"/>
          </w:rPr>
          <w:t>center</w:t>
        </w:r>
        <w:proofErr w:type="spellEnd"/>
        <w:r w:rsidRPr="00AD22E3">
          <w:rPr>
            <w:lang w:eastAsia="zh-CN"/>
          </w:rPr>
          <w:t xml:space="preserve"> Frequency 15 MHz</w:t>
        </w:r>
      </w:moveTo>
    </w:p>
    <w:tbl>
      <w:tblPr>
        <w:tblStyle w:val="TableGrid"/>
        <w:tblW w:w="7290" w:type="dxa"/>
        <w:tblInd w:w="1075" w:type="dxa"/>
        <w:tblLook w:val="04A0" w:firstRow="1" w:lastRow="0" w:firstColumn="1" w:lastColumn="0" w:noHBand="0" w:noVBand="1"/>
      </w:tblPr>
      <w:tblGrid>
        <w:gridCol w:w="2952"/>
        <w:gridCol w:w="1008"/>
        <w:gridCol w:w="1045"/>
        <w:gridCol w:w="1025"/>
        <w:gridCol w:w="1260"/>
      </w:tblGrid>
      <w:tr w:rsidR="00801BA3" w:rsidRPr="00AD22E3" w14:paraId="61BC5E3F" w14:textId="77777777" w:rsidTr="006117E6">
        <w:trPr>
          <w:tblHeader/>
        </w:trPr>
        <w:tc>
          <w:tcPr>
            <w:tcW w:w="2952" w:type="dxa"/>
          </w:tcPr>
          <w:p w14:paraId="7C4987AF" w14:textId="77777777" w:rsidR="00801BA3" w:rsidRPr="00AD22E3" w:rsidRDefault="00801BA3" w:rsidP="006117E6">
            <w:pPr>
              <w:pStyle w:val="Tablehead"/>
              <w:rPr>
                <w:moveTo w:id="411" w:author="DON CIO" w:date="2026-02-19T23:02:00Z" w16du:dateUtc="2026-02-19T22:02:00Z"/>
              </w:rPr>
            </w:pPr>
            <w:moveTo w:id="412" w:author="DON CIO" w:date="2026-02-19T23:02:00Z" w16du:dateUtc="2026-02-19T22:02:00Z">
              <w:r w:rsidRPr="00AD22E3">
                <w:t xml:space="preserve">15 MHz </w:t>
              </w:r>
              <w:proofErr w:type="spellStart"/>
              <w:r w:rsidRPr="00AD22E3">
                <w:t>Center</w:t>
              </w:r>
              <w:proofErr w:type="spellEnd"/>
              <w:r w:rsidRPr="00AD22E3">
                <w:t xml:space="preserve"> Frequency</w:t>
              </w:r>
            </w:moveTo>
          </w:p>
        </w:tc>
        <w:tc>
          <w:tcPr>
            <w:tcW w:w="4338" w:type="dxa"/>
            <w:gridSpan w:val="4"/>
          </w:tcPr>
          <w:p w14:paraId="2BE7412E" w14:textId="77777777" w:rsidR="00801BA3" w:rsidRPr="00AD22E3" w:rsidRDefault="00801BA3" w:rsidP="006117E6">
            <w:pPr>
              <w:pStyle w:val="Tablehead"/>
              <w:rPr>
                <w:moveTo w:id="413" w:author="DON CIO" w:date="2026-02-19T23:02:00Z" w16du:dateUtc="2026-02-19T22:02:00Z"/>
              </w:rPr>
            </w:pPr>
            <w:moveTo w:id="414" w:author="DON CIO" w:date="2026-02-19T23:02:00Z" w16du:dateUtc="2026-02-19T22:02:00Z">
              <w:r w:rsidRPr="00AD22E3">
                <w:t>Interference Exceedance Level (dB)</w:t>
              </w:r>
            </w:moveTo>
          </w:p>
        </w:tc>
      </w:tr>
      <w:tr w:rsidR="00801BA3" w:rsidRPr="00AD22E3" w14:paraId="7CC96E71" w14:textId="77777777" w:rsidTr="006117E6">
        <w:tc>
          <w:tcPr>
            <w:tcW w:w="2952" w:type="dxa"/>
          </w:tcPr>
          <w:p w14:paraId="12787D3E" w14:textId="77777777" w:rsidR="00801BA3" w:rsidRPr="00AD22E3" w:rsidRDefault="00801BA3" w:rsidP="006117E6">
            <w:pPr>
              <w:pStyle w:val="Tabletext"/>
              <w:rPr>
                <w:moveTo w:id="415" w:author="DON CIO" w:date="2026-02-19T23:02:00Z" w16du:dateUtc="2026-02-19T22:02:00Z"/>
              </w:rPr>
            </w:pPr>
            <w:moveTo w:id="416" w:author="DON CIO" w:date="2026-02-19T23:02:00Z" w16du:dateUtc="2026-02-19T22:02:00Z">
              <w:r w:rsidRPr="00AD22E3">
                <w:t>Path Length (km)</w:t>
              </w:r>
            </w:moveTo>
          </w:p>
        </w:tc>
        <w:tc>
          <w:tcPr>
            <w:tcW w:w="1008" w:type="dxa"/>
          </w:tcPr>
          <w:p w14:paraId="33696BA5" w14:textId="77777777" w:rsidR="00801BA3" w:rsidRPr="00AD22E3" w:rsidRDefault="00801BA3" w:rsidP="006117E6">
            <w:pPr>
              <w:pStyle w:val="Tabletext"/>
              <w:jc w:val="center"/>
              <w:rPr>
                <w:moveTo w:id="417" w:author="DON CIO" w:date="2026-02-19T23:02:00Z" w16du:dateUtc="2026-02-19T22:02:00Z"/>
              </w:rPr>
            </w:pPr>
            <w:moveTo w:id="418" w:author="DON CIO" w:date="2026-02-19T23:02:00Z" w16du:dateUtc="2026-02-19T22:02:00Z">
              <w:r w:rsidRPr="00AD22E3">
                <w:t>500</w:t>
              </w:r>
            </w:moveTo>
          </w:p>
        </w:tc>
        <w:tc>
          <w:tcPr>
            <w:tcW w:w="1045" w:type="dxa"/>
          </w:tcPr>
          <w:p w14:paraId="6E5374A7" w14:textId="77777777" w:rsidR="00801BA3" w:rsidRPr="00AD22E3" w:rsidRDefault="00801BA3" w:rsidP="006117E6">
            <w:pPr>
              <w:pStyle w:val="Tabletext"/>
              <w:jc w:val="center"/>
              <w:rPr>
                <w:moveTo w:id="419" w:author="DON CIO" w:date="2026-02-19T23:02:00Z" w16du:dateUtc="2026-02-19T22:02:00Z"/>
              </w:rPr>
            </w:pPr>
            <w:moveTo w:id="420" w:author="DON CIO" w:date="2026-02-19T23:02:00Z" w16du:dateUtc="2026-02-19T22:02:00Z">
              <w:r w:rsidRPr="00AD22E3">
                <w:t>1 000</w:t>
              </w:r>
            </w:moveTo>
          </w:p>
        </w:tc>
        <w:tc>
          <w:tcPr>
            <w:tcW w:w="1025" w:type="dxa"/>
          </w:tcPr>
          <w:p w14:paraId="12AF1119" w14:textId="77777777" w:rsidR="00801BA3" w:rsidRPr="00AD22E3" w:rsidRDefault="00801BA3" w:rsidP="006117E6">
            <w:pPr>
              <w:pStyle w:val="Tabletext"/>
              <w:jc w:val="center"/>
              <w:rPr>
                <w:moveTo w:id="421" w:author="DON CIO" w:date="2026-02-19T23:02:00Z" w16du:dateUtc="2026-02-19T22:02:00Z"/>
              </w:rPr>
            </w:pPr>
            <w:moveTo w:id="422" w:author="DON CIO" w:date="2026-02-19T23:02:00Z" w16du:dateUtc="2026-02-19T22:02:00Z">
              <w:r w:rsidRPr="00AD22E3">
                <w:t>5 000</w:t>
              </w:r>
            </w:moveTo>
          </w:p>
        </w:tc>
        <w:tc>
          <w:tcPr>
            <w:tcW w:w="1260" w:type="dxa"/>
          </w:tcPr>
          <w:p w14:paraId="612FAB3F" w14:textId="77777777" w:rsidR="00801BA3" w:rsidRPr="00AD22E3" w:rsidRDefault="00801BA3" w:rsidP="006117E6">
            <w:pPr>
              <w:pStyle w:val="Tabletext"/>
              <w:jc w:val="center"/>
              <w:rPr>
                <w:moveTo w:id="423" w:author="DON CIO" w:date="2026-02-19T23:02:00Z" w16du:dateUtc="2026-02-19T22:02:00Z"/>
              </w:rPr>
            </w:pPr>
            <w:moveTo w:id="424" w:author="DON CIO" w:date="2026-02-19T23:02:00Z" w16du:dateUtc="2026-02-19T22:02:00Z">
              <w:r w:rsidRPr="00AD22E3">
                <w:t>10 000</w:t>
              </w:r>
            </w:moveTo>
          </w:p>
        </w:tc>
      </w:tr>
      <w:tr w:rsidR="00801BA3" w:rsidRPr="00AD22E3" w14:paraId="77C39C82" w14:textId="77777777" w:rsidTr="006117E6">
        <w:tc>
          <w:tcPr>
            <w:tcW w:w="2952" w:type="dxa"/>
          </w:tcPr>
          <w:p w14:paraId="569EEE18" w14:textId="77777777" w:rsidR="00801BA3" w:rsidRPr="00AD22E3" w:rsidRDefault="00801BA3" w:rsidP="006117E6">
            <w:pPr>
              <w:pStyle w:val="Tabletext"/>
              <w:rPr>
                <w:moveTo w:id="425" w:author="DON CIO" w:date="2026-02-19T23:02:00Z" w16du:dateUtc="2026-02-19T22:02:00Z"/>
              </w:rPr>
            </w:pPr>
            <w:moveTo w:id="426" w:author="DON CIO" w:date="2026-02-19T23:02:00Z" w16du:dateUtc="2026-02-19T22:02:00Z">
              <w:r w:rsidRPr="00AD22E3">
                <w:t>AM(R)S (48 kHz)</w:t>
              </w:r>
            </w:moveTo>
          </w:p>
        </w:tc>
        <w:tc>
          <w:tcPr>
            <w:tcW w:w="1008" w:type="dxa"/>
          </w:tcPr>
          <w:p w14:paraId="2A20F11A" w14:textId="77777777" w:rsidR="00801BA3" w:rsidRPr="00AD22E3" w:rsidRDefault="00801BA3" w:rsidP="006117E6">
            <w:pPr>
              <w:pStyle w:val="Tabletext"/>
              <w:jc w:val="center"/>
              <w:rPr>
                <w:moveTo w:id="427" w:author="DON CIO" w:date="2026-02-19T23:02:00Z" w16du:dateUtc="2026-02-19T22:02:00Z"/>
              </w:rPr>
            </w:pPr>
            <w:moveTo w:id="428" w:author="DON CIO" w:date="2026-02-19T23:02:00Z" w16du:dateUtc="2026-02-19T22:02:00Z">
              <w:r w:rsidRPr="00AD22E3">
                <w:t>‒101</w:t>
              </w:r>
            </w:moveTo>
          </w:p>
        </w:tc>
        <w:tc>
          <w:tcPr>
            <w:tcW w:w="1045" w:type="dxa"/>
          </w:tcPr>
          <w:p w14:paraId="4CCE38E1" w14:textId="77777777" w:rsidR="00801BA3" w:rsidRPr="00AD22E3" w:rsidRDefault="00801BA3" w:rsidP="006117E6">
            <w:pPr>
              <w:pStyle w:val="Tabletext"/>
              <w:jc w:val="center"/>
              <w:rPr>
                <w:moveTo w:id="429" w:author="DON CIO" w:date="2026-02-19T23:02:00Z" w16du:dateUtc="2026-02-19T22:02:00Z"/>
              </w:rPr>
            </w:pPr>
            <w:moveTo w:id="430" w:author="DON CIO" w:date="2026-02-19T23:02:00Z" w16du:dateUtc="2026-02-19T22:02:00Z">
              <w:r w:rsidRPr="00AD22E3">
                <w:t>‒107</w:t>
              </w:r>
            </w:moveTo>
          </w:p>
        </w:tc>
        <w:tc>
          <w:tcPr>
            <w:tcW w:w="1025" w:type="dxa"/>
          </w:tcPr>
          <w:p w14:paraId="1E68DFB0" w14:textId="77777777" w:rsidR="00801BA3" w:rsidRPr="00AD22E3" w:rsidRDefault="00801BA3" w:rsidP="006117E6">
            <w:pPr>
              <w:pStyle w:val="Tabletext"/>
              <w:jc w:val="center"/>
              <w:rPr>
                <w:moveTo w:id="431" w:author="DON CIO" w:date="2026-02-19T23:02:00Z" w16du:dateUtc="2026-02-19T22:02:00Z"/>
              </w:rPr>
            </w:pPr>
            <w:moveTo w:id="432" w:author="DON CIO" w:date="2026-02-19T23:02:00Z" w16du:dateUtc="2026-02-19T22:02:00Z">
              <w:r w:rsidRPr="00AD22E3">
                <w:t>‒121</w:t>
              </w:r>
            </w:moveTo>
          </w:p>
        </w:tc>
        <w:tc>
          <w:tcPr>
            <w:tcW w:w="1260" w:type="dxa"/>
          </w:tcPr>
          <w:p w14:paraId="385A3582" w14:textId="77777777" w:rsidR="00801BA3" w:rsidRPr="00AD22E3" w:rsidRDefault="00801BA3" w:rsidP="006117E6">
            <w:pPr>
              <w:pStyle w:val="Tabletext"/>
              <w:jc w:val="center"/>
              <w:rPr>
                <w:moveTo w:id="433" w:author="DON CIO" w:date="2026-02-19T23:02:00Z" w16du:dateUtc="2026-02-19T22:02:00Z"/>
              </w:rPr>
            </w:pPr>
            <w:moveTo w:id="434" w:author="DON CIO" w:date="2026-02-19T23:02:00Z" w16du:dateUtc="2026-02-19T22:02:00Z">
              <w:r w:rsidRPr="00AD22E3">
                <w:t>‒127</w:t>
              </w:r>
            </w:moveTo>
          </w:p>
        </w:tc>
      </w:tr>
      <w:tr w:rsidR="00801BA3" w:rsidRPr="00AD22E3" w14:paraId="23A80D31" w14:textId="77777777" w:rsidTr="006117E6">
        <w:tc>
          <w:tcPr>
            <w:tcW w:w="2952" w:type="dxa"/>
          </w:tcPr>
          <w:p w14:paraId="265810BA" w14:textId="77777777" w:rsidR="00801BA3" w:rsidRPr="00AD22E3" w:rsidRDefault="00801BA3" w:rsidP="006117E6">
            <w:pPr>
              <w:pStyle w:val="Tabletext"/>
              <w:rPr>
                <w:moveTo w:id="435" w:author="DON CIO" w:date="2026-02-19T23:02:00Z" w16du:dateUtc="2026-02-19T22:02:00Z"/>
              </w:rPr>
            </w:pPr>
            <w:moveTo w:id="436" w:author="DON CIO" w:date="2026-02-19T23:02:00Z" w16du:dateUtc="2026-02-19T22:02:00Z">
              <w:r w:rsidRPr="00AD22E3">
                <w:t>AM(R)S (2.8 kHz)</w:t>
              </w:r>
            </w:moveTo>
          </w:p>
        </w:tc>
        <w:tc>
          <w:tcPr>
            <w:tcW w:w="1008" w:type="dxa"/>
          </w:tcPr>
          <w:p w14:paraId="1B867FD2" w14:textId="77777777" w:rsidR="00801BA3" w:rsidRPr="00AD22E3" w:rsidRDefault="00801BA3" w:rsidP="006117E6">
            <w:pPr>
              <w:pStyle w:val="Tabletext"/>
              <w:jc w:val="center"/>
              <w:rPr>
                <w:moveTo w:id="437" w:author="DON CIO" w:date="2026-02-19T23:02:00Z" w16du:dateUtc="2026-02-19T22:02:00Z"/>
              </w:rPr>
            </w:pPr>
            <w:moveTo w:id="438" w:author="DON CIO" w:date="2026-02-19T23:02:00Z" w16du:dateUtc="2026-02-19T22:02:00Z">
              <w:r w:rsidRPr="00AD22E3">
                <w:t>‒89</w:t>
              </w:r>
            </w:moveTo>
          </w:p>
        </w:tc>
        <w:tc>
          <w:tcPr>
            <w:tcW w:w="1045" w:type="dxa"/>
          </w:tcPr>
          <w:p w14:paraId="11E26360" w14:textId="77777777" w:rsidR="00801BA3" w:rsidRPr="00AD22E3" w:rsidRDefault="00801BA3" w:rsidP="006117E6">
            <w:pPr>
              <w:pStyle w:val="Tabletext"/>
              <w:jc w:val="center"/>
              <w:rPr>
                <w:moveTo w:id="439" w:author="DON CIO" w:date="2026-02-19T23:02:00Z" w16du:dateUtc="2026-02-19T22:02:00Z"/>
              </w:rPr>
            </w:pPr>
            <w:moveTo w:id="440" w:author="DON CIO" w:date="2026-02-19T23:02:00Z" w16du:dateUtc="2026-02-19T22:02:00Z">
              <w:r w:rsidRPr="00AD22E3">
                <w:t>‒95</w:t>
              </w:r>
            </w:moveTo>
          </w:p>
        </w:tc>
        <w:tc>
          <w:tcPr>
            <w:tcW w:w="1025" w:type="dxa"/>
          </w:tcPr>
          <w:p w14:paraId="350B0350" w14:textId="77777777" w:rsidR="00801BA3" w:rsidRPr="00AD22E3" w:rsidRDefault="00801BA3" w:rsidP="006117E6">
            <w:pPr>
              <w:pStyle w:val="Tabletext"/>
              <w:jc w:val="center"/>
              <w:rPr>
                <w:moveTo w:id="441" w:author="DON CIO" w:date="2026-02-19T23:02:00Z" w16du:dateUtc="2026-02-19T22:02:00Z"/>
              </w:rPr>
            </w:pPr>
            <w:moveTo w:id="442" w:author="DON CIO" w:date="2026-02-19T23:02:00Z" w16du:dateUtc="2026-02-19T22:02:00Z">
              <w:r w:rsidRPr="00AD22E3">
                <w:t>‒109</w:t>
              </w:r>
            </w:moveTo>
          </w:p>
        </w:tc>
        <w:tc>
          <w:tcPr>
            <w:tcW w:w="1260" w:type="dxa"/>
          </w:tcPr>
          <w:p w14:paraId="028AD8B3" w14:textId="77777777" w:rsidR="00801BA3" w:rsidRPr="00AD22E3" w:rsidRDefault="00801BA3" w:rsidP="006117E6">
            <w:pPr>
              <w:pStyle w:val="Tabletext"/>
              <w:jc w:val="center"/>
              <w:rPr>
                <w:moveTo w:id="443" w:author="DON CIO" w:date="2026-02-19T23:02:00Z" w16du:dateUtc="2026-02-19T22:02:00Z"/>
              </w:rPr>
            </w:pPr>
            <w:moveTo w:id="444" w:author="DON CIO" w:date="2026-02-19T23:02:00Z" w16du:dateUtc="2026-02-19T22:02:00Z">
              <w:r w:rsidRPr="00AD22E3">
                <w:t>‒115</w:t>
              </w:r>
            </w:moveTo>
          </w:p>
        </w:tc>
      </w:tr>
      <w:tr w:rsidR="00801BA3" w:rsidRPr="00AD22E3" w14:paraId="790695A6" w14:textId="77777777" w:rsidTr="006117E6">
        <w:tc>
          <w:tcPr>
            <w:tcW w:w="2952" w:type="dxa"/>
          </w:tcPr>
          <w:p w14:paraId="010ED332" w14:textId="77777777" w:rsidR="00801BA3" w:rsidRPr="00AD22E3" w:rsidRDefault="00801BA3" w:rsidP="006117E6">
            <w:pPr>
              <w:pStyle w:val="Tabletext"/>
              <w:rPr>
                <w:moveTo w:id="445" w:author="DON CIO" w:date="2026-02-19T23:02:00Z" w16du:dateUtc="2026-02-19T22:02:00Z"/>
              </w:rPr>
            </w:pPr>
            <w:moveTo w:id="446" w:author="DON CIO" w:date="2026-02-19T23:02:00Z" w16du:dateUtc="2026-02-19T22:02:00Z">
              <w:r w:rsidRPr="00AD22E3">
                <w:t>Fixed</w:t>
              </w:r>
            </w:moveTo>
          </w:p>
        </w:tc>
        <w:tc>
          <w:tcPr>
            <w:tcW w:w="1008" w:type="dxa"/>
          </w:tcPr>
          <w:p w14:paraId="30C8C6BC" w14:textId="77777777" w:rsidR="00801BA3" w:rsidRPr="00AD22E3" w:rsidRDefault="00801BA3" w:rsidP="006117E6">
            <w:pPr>
              <w:pStyle w:val="Tabletext"/>
              <w:jc w:val="center"/>
              <w:rPr>
                <w:moveTo w:id="447" w:author="DON CIO" w:date="2026-02-19T23:02:00Z" w16du:dateUtc="2026-02-19T22:02:00Z"/>
              </w:rPr>
            </w:pPr>
            <w:moveTo w:id="448" w:author="DON CIO" w:date="2026-02-19T23:02:00Z" w16du:dateUtc="2026-02-19T22:02:00Z">
              <w:r w:rsidRPr="00AD22E3">
                <w:t>‒71</w:t>
              </w:r>
            </w:moveTo>
          </w:p>
        </w:tc>
        <w:tc>
          <w:tcPr>
            <w:tcW w:w="1045" w:type="dxa"/>
          </w:tcPr>
          <w:p w14:paraId="217CDC2A" w14:textId="77777777" w:rsidR="00801BA3" w:rsidRPr="00AD22E3" w:rsidRDefault="00801BA3" w:rsidP="006117E6">
            <w:pPr>
              <w:pStyle w:val="Tabletext"/>
              <w:jc w:val="center"/>
              <w:rPr>
                <w:moveTo w:id="449" w:author="DON CIO" w:date="2026-02-19T23:02:00Z" w16du:dateUtc="2026-02-19T22:02:00Z"/>
              </w:rPr>
            </w:pPr>
            <w:moveTo w:id="450" w:author="DON CIO" w:date="2026-02-19T23:02:00Z" w16du:dateUtc="2026-02-19T22:02:00Z">
              <w:r w:rsidRPr="00AD22E3">
                <w:t>‒77</w:t>
              </w:r>
            </w:moveTo>
          </w:p>
        </w:tc>
        <w:tc>
          <w:tcPr>
            <w:tcW w:w="1025" w:type="dxa"/>
          </w:tcPr>
          <w:p w14:paraId="4E16E946" w14:textId="77777777" w:rsidR="00801BA3" w:rsidRPr="00AD22E3" w:rsidRDefault="00801BA3" w:rsidP="006117E6">
            <w:pPr>
              <w:pStyle w:val="Tabletext"/>
              <w:jc w:val="center"/>
              <w:rPr>
                <w:moveTo w:id="451" w:author="DON CIO" w:date="2026-02-19T23:02:00Z" w16du:dateUtc="2026-02-19T22:02:00Z"/>
              </w:rPr>
            </w:pPr>
            <w:moveTo w:id="452" w:author="DON CIO" w:date="2026-02-19T23:02:00Z" w16du:dateUtc="2026-02-19T22:02:00Z">
              <w:r w:rsidRPr="00AD22E3">
                <w:t>‒91</w:t>
              </w:r>
            </w:moveTo>
          </w:p>
        </w:tc>
        <w:tc>
          <w:tcPr>
            <w:tcW w:w="1260" w:type="dxa"/>
          </w:tcPr>
          <w:p w14:paraId="5FFFF27D" w14:textId="77777777" w:rsidR="00801BA3" w:rsidRPr="00AD22E3" w:rsidRDefault="00801BA3" w:rsidP="006117E6">
            <w:pPr>
              <w:pStyle w:val="Tabletext"/>
              <w:jc w:val="center"/>
              <w:rPr>
                <w:moveTo w:id="453" w:author="DON CIO" w:date="2026-02-19T23:02:00Z" w16du:dateUtc="2026-02-19T22:02:00Z"/>
              </w:rPr>
            </w:pPr>
            <w:moveTo w:id="454" w:author="DON CIO" w:date="2026-02-19T23:02:00Z" w16du:dateUtc="2026-02-19T22:02:00Z">
              <w:r w:rsidRPr="00AD22E3">
                <w:t>‒97</w:t>
              </w:r>
            </w:moveTo>
          </w:p>
        </w:tc>
      </w:tr>
      <w:tr w:rsidR="00801BA3" w:rsidRPr="00AD22E3" w14:paraId="28F6D20D" w14:textId="77777777" w:rsidTr="006117E6">
        <w:tc>
          <w:tcPr>
            <w:tcW w:w="2952" w:type="dxa"/>
          </w:tcPr>
          <w:p w14:paraId="0CA80542" w14:textId="77777777" w:rsidR="00801BA3" w:rsidRPr="00AD22E3" w:rsidRDefault="00801BA3" w:rsidP="006117E6">
            <w:pPr>
              <w:pStyle w:val="Tabletext"/>
              <w:rPr>
                <w:moveTo w:id="455" w:author="DON CIO" w:date="2026-02-19T23:02:00Z" w16du:dateUtc="2026-02-19T22:02:00Z"/>
              </w:rPr>
            </w:pPr>
            <w:moveTo w:id="456" w:author="DON CIO" w:date="2026-02-19T23:02:00Z" w16du:dateUtc="2026-02-19T22:02:00Z">
              <w:r w:rsidRPr="00AD22E3">
                <w:t>Land Mobile</w:t>
              </w:r>
            </w:moveTo>
          </w:p>
        </w:tc>
        <w:tc>
          <w:tcPr>
            <w:tcW w:w="1008" w:type="dxa"/>
          </w:tcPr>
          <w:p w14:paraId="24DE6382" w14:textId="77777777" w:rsidR="00801BA3" w:rsidRPr="00AD22E3" w:rsidRDefault="00801BA3" w:rsidP="006117E6">
            <w:pPr>
              <w:pStyle w:val="Tabletext"/>
              <w:jc w:val="center"/>
              <w:rPr>
                <w:moveTo w:id="457" w:author="DON CIO" w:date="2026-02-19T23:02:00Z" w16du:dateUtc="2026-02-19T22:02:00Z"/>
              </w:rPr>
            </w:pPr>
            <w:moveTo w:id="458" w:author="DON CIO" w:date="2026-02-19T23:02:00Z" w16du:dateUtc="2026-02-19T22:02:00Z">
              <w:r w:rsidRPr="00AD22E3">
                <w:t>‒91</w:t>
              </w:r>
            </w:moveTo>
          </w:p>
        </w:tc>
        <w:tc>
          <w:tcPr>
            <w:tcW w:w="1045" w:type="dxa"/>
          </w:tcPr>
          <w:p w14:paraId="029C445A" w14:textId="77777777" w:rsidR="00801BA3" w:rsidRPr="00AD22E3" w:rsidRDefault="00801BA3" w:rsidP="006117E6">
            <w:pPr>
              <w:pStyle w:val="Tabletext"/>
              <w:jc w:val="center"/>
              <w:rPr>
                <w:moveTo w:id="459" w:author="DON CIO" w:date="2026-02-19T23:02:00Z" w16du:dateUtc="2026-02-19T22:02:00Z"/>
              </w:rPr>
            </w:pPr>
            <w:moveTo w:id="460" w:author="DON CIO" w:date="2026-02-19T23:02:00Z" w16du:dateUtc="2026-02-19T22:02:00Z">
              <w:r w:rsidRPr="00AD22E3">
                <w:t>‒97</w:t>
              </w:r>
            </w:moveTo>
          </w:p>
        </w:tc>
        <w:tc>
          <w:tcPr>
            <w:tcW w:w="1025" w:type="dxa"/>
          </w:tcPr>
          <w:p w14:paraId="3FF6E72B" w14:textId="77777777" w:rsidR="00801BA3" w:rsidRPr="00AD22E3" w:rsidRDefault="00801BA3" w:rsidP="006117E6">
            <w:pPr>
              <w:pStyle w:val="Tabletext"/>
              <w:jc w:val="center"/>
              <w:rPr>
                <w:moveTo w:id="461" w:author="DON CIO" w:date="2026-02-19T23:02:00Z" w16du:dateUtc="2026-02-19T22:02:00Z"/>
              </w:rPr>
            </w:pPr>
            <w:moveTo w:id="462" w:author="DON CIO" w:date="2026-02-19T23:02:00Z" w16du:dateUtc="2026-02-19T22:02:00Z">
              <w:r w:rsidRPr="00AD22E3">
                <w:t>‒111</w:t>
              </w:r>
            </w:moveTo>
          </w:p>
        </w:tc>
        <w:tc>
          <w:tcPr>
            <w:tcW w:w="1260" w:type="dxa"/>
          </w:tcPr>
          <w:p w14:paraId="7E0F387B" w14:textId="77777777" w:rsidR="00801BA3" w:rsidRPr="00AD22E3" w:rsidRDefault="00801BA3" w:rsidP="006117E6">
            <w:pPr>
              <w:pStyle w:val="Tabletext"/>
              <w:jc w:val="center"/>
              <w:rPr>
                <w:moveTo w:id="463" w:author="DON CIO" w:date="2026-02-19T23:02:00Z" w16du:dateUtc="2026-02-19T22:02:00Z"/>
              </w:rPr>
            </w:pPr>
            <w:moveTo w:id="464" w:author="DON CIO" w:date="2026-02-19T23:02:00Z" w16du:dateUtc="2026-02-19T22:02:00Z">
              <w:r w:rsidRPr="00AD22E3">
                <w:t>‒117</w:t>
              </w:r>
            </w:moveTo>
          </w:p>
        </w:tc>
      </w:tr>
      <w:tr w:rsidR="00801BA3" w:rsidRPr="00AD22E3" w14:paraId="0887BB6E" w14:textId="77777777" w:rsidTr="006117E6">
        <w:tc>
          <w:tcPr>
            <w:tcW w:w="2952" w:type="dxa"/>
          </w:tcPr>
          <w:p w14:paraId="1FE510DF" w14:textId="77777777" w:rsidR="00801BA3" w:rsidRPr="00AD22E3" w:rsidRDefault="00801BA3" w:rsidP="006117E6">
            <w:pPr>
              <w:pStyle w:val="Tabletext"/>
              <w:rPr>
                <w:moveTo w:id="465" w:author="DON CIO" w:date="2026-02-19T23:02:00Z" w16du:dateUtc="2026-02-19T22:02:00Z"/>
              </w:rPr>
            </w:pPr>
            <w:moveTo w:id="466" w:author="DON CIO" w:date="2026-02-19T23:02:00Z" w16du:dateUtc="2026-02-19T22:02:00Z">
              <w:r w:rsidRPr="00AD22E3">
                <w:t>Broadcasting</w:t>
              </w:r>
            </w:moveTo>
          </w:p>
        </w:tc>
        <w:tc>
          <w:tcPr>
            <w:tcW w:w="1008" w:type="dxa"/>
          </w:tcPr>
          <w:p w14:paraId="31C4EDD0" w14:textId="77777777" w:rsidR="00801BA3" w:rsidRPr="00AD22E3" w:rsidRDefault="00801BA3" w:rsidP="006117E6">
            <w:pPr>
              <w:pStyle w:val="Tabletext"/>
              <w:jc w:val="center"/>
              <w:rPr>
                <w:moveTo w:id="467" w:author="DON CIO" w:date="2026-02-19T23:02:00Z" w16du:dateUtc="2026-02-19T22:02:00Z"/>
              </w:rPr>
            </w:pPr>
            <w:moveTo w:id="468" w:author="DON CIO" w:date="2026-02-19T23:02:00Z" w16du:dateUtc="2026-02-19T22:02:00Z">
              <w:r w:rsidRPr="00AD22E3">
                <w:t>‒125</w:t>
              </w:r>
            </w:moveTo>
          </w:p>
        </w:tc>
        <w:tc>
          <w:tcPr>
            <w:tcW w:w="1045" w:type="dxa"/>
          </w:tcPr>
          <w:p w14:paraId="6AE4243E" w14:textId="77777777" w:rsidR="00801BA3" w:rsidRPr="00AD22E3" w:rsidRDefault="00801BA3" w:rsidP="006117E6">
            <w:pPr>
              <w:pStyle w:val="Tabletext"/>
              <w:jc w:val="center"/>
              <w:rPr>
                <w:moveTo w:id="469" w:author="DON CIO" w:date="2026-02-19T23:02:00Z" w16du:dateUtc="2026-02-19T22:02:00Z"/>
              </w:rPr>
            </w:pPr>
            <w:moveTo w:id="470" w:author="DON CIO" w:date="2026-02-19T23:02:00Z" w16du:dateUtc="2026-02-19T22:02:00Z">
              <w:r w:rsidRPr="00AD22E3">
                <w:t>‒131</w:t>
              </w:r>
            </w:moveTo>
          </w:p>
        </w:tc>
        <w:tc>
          <w:tcPr>
            <w:tcW w:w="1025" w:type="dxa"/>
          </w:tcPr>
          <w:p w14:paraId="4D4F5D00" w14:textId="77777777" w:rsidR="00801BA3" w:rsidRPr="00AD22E3" w:rsidRDefault="00801BA3" w:rsidP="006117E6">
            <w:pPr>
              <w:pStyle w:val="Tabletext"/>
              <w:jc w:val="center"/>
              <w:rPr>
                <w:moveTo w:id="471" w:author="DON CIO" w:date="2026-02-19T23:02:00Z" w16du:dateUtc="2026-02-19T22:02:00Z"/>
              </w:rPr>
            </w:pPr>
            <w:moveTo w:id="472" w:author="DON CIO" w:date="2026-02-19T23:02:00Z" w16du:dateUtc="2026-02-19T22:02:00Z">
              <w:r w:rsidRPr="00AD22E3">
                <w:t>‒145</w:t>
              </w:r>
            </w:moveTo>
          </w:p>
        </w:tc>
        <w:tc>
          <w:tcPr>
            <w:tcW w:w="1260" w:type="dxa"/>
          </w:tcPr>
          <w:p w14:paraId="78AFBA37" w14:textId="77777777" w:rsidR="00801BA3" w:rsidRPr="00AD22E3" w:rsidRDefault="00801BA3" w:rsidP="006117E6">
            <w:pPr>
              <w:pStyle w:val="Tabletext"/>
              <w:jc w:val="center"/>
              <w:rPr>
                <w:moveTo w:id="473" w:author="DON CIO" w:date="2026-02-19T23:02:00Z" w16du:dateUtc="2026-02-19T22:02:00Z"/>
              </w:rPr>
            </w:pPr>
            <w:moveTo w:id="474" w:author="DON CIO" w:date="2026-02-19T23:02:00Z" w16du:dateUtc="2026-02-19T22:02:00Z">
              <w:r w:rsidRPr="00AD22E3">
                <w:t>‒151</w:t>
              </w:r>
            </w:moveTo>
          </w:p>
        </w:tc>
      </w:tr>
      <w:tr w:rsidR="00801BA3" w:rsidRPr="00AD22E3" w14:paraId="5A0027DD" w14:textId="77777777" w:rsidTr="006117E6">
        <w:tc>
          <w:tcPr>
            <w:tcW w:w="2952" w:type="dxa"/>
          </w:tcPr>
          <w:p w14:paraId="5A2E30B8" w14:textId="77777777" w:rsidR="00801BA3" w:rsidRPr="00AD22E3" w:rsidRDefault="00801BA3" w:rsidP="006117E6">
            <w:pPr>
              <w:pStyle w:val="Tabletext"/>
              <w:rPr>
                <w:moveTo w:id="475" w:author="DON CIO" w:date="2026-02-19T23:02:00Z" w16du:dateUtc="2026-02-19T22:02:00Z"/>
              </w:rPr>
            </w:pPr>
            <w:moveTo w:id="476" w:author="DON CIO" w:date="2026-02-19T23:02:00Z" w16du:dateUtc="2026-02-19T22:02:00Z">
              <w:r w:rsidRPr="00AD22E3">
                <w:t>Maritime Mobile</w:t>
              </w:r>
            </w:moveTo>
          </w:p>
        </w:tc>
        <w:tc>
          <w:tcPr>
            <w:tcW w:w="1008" w:type="dxa"/>
          </w:tcPr>
          <w:p w14:paraId="390FE0CE" w14:textId="77777777" w:rsidR="00801BA3" w:rsidRPr="00AD22E3" w:rsidRDefault="00801BA3" w:rsidP="006117E6">
            <w:pPr>
              <w:pStyle w:val="Tabletext"/>
              <w:jc w:val="center"/>
              <w:rPr>
                <w:moveTo w:id="477" w:author="DON CIO" w:date="2026-02-19T23:02:00Z" w16du:dateUtc="2026-02-19T22:02:00Z"/>
              </w:rPr>
            </w:pPr>
            <w:moveTo w:id="478" w:author="DON CIO" w:date="2026-02-19T23:02:00Z" w16du:dateUtc="2026-02-19T22:02:00Z">
              <w:r w:rsidRPr="00AD22E3">
                <w:t>‒91</w:t>
              </w:r>
            </w:moveTo>
          </w:p>
        </w:tc>
        <w:tc>
          <w:tcPr>
            <w:tcW w:w="1045" w:type="dxa"/>
          </w:tcPr>
          <w:p w14:paraId="31301022" w14:textId="77777777" w:rsidR="00801BA3" w:rsidRPr="00AD22E3" w:rsidRDefault="00801BA3" w:rsidP="006117E6">
            <w:pPr>
              <w:pStyle w:val="Tabletext"/>
              <w:jc w:val="center"/>
              <w:rPr>
                <w:moveTo w:id="479" w:author="DON CIO" w:date="2026-02-19T23:02:00Z" w16du:dateUtc="2026-02-19T22:02:00Z"/>
              </w:rPr>
            </w:pPr>
            <w:moveTo w:id="480" w:author="DON CIO" w:date="2026-02-19T23:02:00Z" w16du:dateUtc="2026-02-19T22:02:00Z">
              <w:r w:rsidRPr="00AD22E3">
                <w:t>‒97</w:t>
              </w:r>
            </w:moveTo>
          </w:p>
        </w:tc>
        <w:tc>
          <w:tcPr>
            <w:tcW w:w="1025" w:type="dxa"/>
          </w:tcPr>
          <w:p w14:paraId="1BE7C544" w14:textId="77777777" w:rsidR="00801BA3" w:rsidRPr="00AD22E3" w:rsidRDefault="00801BA3" w:rsidP="006117E6">
            <w:pPr>
              <w:pStyle w:val="Tabletext"/>
              <w:jc w:val="center"/>
              <w:rPr>
                <w:moveTo w:id="481" w:author="DON CIO" w:date="2026-02-19T23:02:00Z" w16du:dateUtc="2026-02-19T22:02:00Z"/>
              </w:rPr>
            </w:pPr>
            <w:moveTo w:id="482" w:author="DON CIO" w:date="2026-02-19T23:02:00Z" w16du:dateUtc="2026-02-19T22:02:00Z">
              <w:r w:rsidRPr="00AD22E3">
                <w:t>‒111</w:t>
              </w:r>
            </w:moveTo>
          </w:p>
        </w:tc>
        <w:tc>
          <w:tcPr>
            <w:tcW w:w="1260" w:type="dxa"/>
          </w:tcPr>
          <w:p w14:paraId="25877E2C" w14:textId="77777777" w:rsidR="00801BA3" w:rsidRPr="00AD22E3" w:rsidRDefault="00801BA3" w:rsidP="006117E6">
            <w:pPr>
              <w:pStyle w:val="Tabletext"/>
              <w:jc w:val="center"/>
              <w:rPr>
                <w:moveTo w:id="483" w:author="DON CIO" w:date="2026-02-19T23:02:00Z" w16du:dateUtc="2026-02-19T22:02:00Z"/>
              </w:rPr>
            </w:pPr>
            <w:moveTo w:id="484" w:author="DON CIO" w:date="2026-02-19T23:02:00Z" w16du:dateUtc="2026-02-19T22:02:00Z">
              <w:r w:rsidRPr="00AD22E3">
                <w:t>‒117</w:t>
              </w:r>
            </w:moveTo>
          </w:p>
        </w:tc>
      </w:tr>
      <w:tr w:rsidR="00801BA3" w:rsidRPr="00AD22E3" w14:paraId="5F94CAB1" w14:textId="77777777" w:rsidTr="006117E6">
        <w:tc>
          <w:tcPr>
            <w:tcW w:w="2952" w:type="dxa"/>
          </w:tcPr>
          <w:p w14:paraId="530626DF" w14:textId="77777777" w:rsidR="00801BA3" w:rsidRPr="00AD22E3" w:rsidRDefault="00801BA3" w:rsidP="006117E6">
            <w:pPr>
              <w:pStyle w:val="Tabletext"/>
              <w:rPr>
                <w:moveTo w:id="485" w:author="DON CIO" w:date="2026-02-19T23:02:00Z" w16du:dateUtc="2026-02-19T22:02:00Z"/>
              </w:rPr>
            </w:pPr>
            <w:moveTo w:id="486" w:author="DON CIO" w:date="2026-02-19T23:02:00Z" w16du:dateUtc="2026-02-19T22:02:00Z">
              <w:r w:rsidRPr="00AD22E3">
                <w:t>Standard Frequency and Time</w:t>
              </w:r>
            </w:moveTo>
          </w:p>
        </w:tc>
        <w:tc>
          <w:tcPr>
            <w:tcW w:w="1008" w:type="dxa"/>
          </w:tcPr>
          <w:p w14:paraId="2E0E0DD5" w14:textId="77777777" w:rsidR="00801BA3" w:rsidRPr="00AD22E3" w:rsidRDefault="00801BA3" w:rsidP="006117E6">
            <w:pPr>
              <w:pStyle w:val="Tabletext"/>
              <w:jc w:val="center"/>
              <w:rPr>
                <w:moveTo w:id="487" w:author="DON CIO" w:date="2026-02-19T23:02:00Z" w16du:dateUtc="2026-02-19T22:02:00Z"/>
              </w:rPr>
            </w:pPr>
            <w:moveTo w:id="488" w:author="DON CIO" w:date="2026-02-19T23:02:00Z" w16du:dateUtc="2026-02-19T22:02:00Z">
              <w:r w:rsidRPr="00AD22E3">
                <w:t>‒66</w:t>
              </w:r>
            </w:moveTo>
          </w:p>
        </w:tc>
        <w:tc>
          <w:tcPr>
            <w:tcW w:w="1045" w:type="dxa"/>
          </w:tcPr>
          <w:p w14:paraId="6C356F88" w14:textId="77777777" w:rsidR="00801BA3" w:rsidRPr="00AD22E3" w:rsidRDefault="00801BA3" w:rsidP="006117E6">
            <w:pPr>
              <w:pStyle w:val="Tabletext"/>
              <w:jc w:val="center"/>
              <w:rPr>
                <w:moveTo w:id="489" w:author="DON CIO" w:date="2026-02-19T23:02:00Z" w16du:dateUtc="2026-02-19T22:02:00Z"/>
              </w:rPr>
            </w:pPr>
            <w:moveTo w:id="490" w:author="DON CIO" w:date="2026-02-19T23:02:00Z" w16du:dateUtc="2026-02-19T22:02:00Z">
              <w:r w:rsidRPr="00AD22E3">
                <w:t>‒72</w:t>
              </w:r>
            </w:moveTo>
          </w:p>
        </w:tc>
        <w:tc>
          <w:tcPr>
            <w:tcW w:w="1025" w:type="dxa"/>
          </w:tcPr>
          <w:p w14:paraId="5904955D" w14:textId="77777777" w:rsidR="00801BA3" w:rsidRPr="00AD22E3" w:rsidRDefault="00801BA3" w:rsidP="006117E6">
            <w:pPr>
              <w:pStyle w:val="Tabletext"/>
              <w:jc w:val="center"/>
              <w:rPr>
                <w:moveTo w:id="491" w:author="DON CIO" w:date="2026-02-19T23:02:00Z" w16du:dateUtc="2026-02-19T22:02:00Z"/>
              </w:rPr>
            </w:pPr>
            <w:moveTo w:id="492" w:author="DON CIO" w:date="2026-02-19T23:02:00Z" w16du:dateUtc="2026-02-19T22:02:00Z">
              <w:r w:rsidRPr="00AD22E3">
                <w:t>‒86</w:t>
              </w:r>
            </w:moveTo>
          </w:p>
        </w:tc>
        <w:tc>
          <w:tcPr>
            <w:tcW w:w="1260" w:type="dxa"/>
          </w:tcPr>
          <w:p w14:paraId="1FE2EC6D" w14:textId="77777777" w:rsidR="00801BA3" w:rsidRPr="00AD22E3" w:rsidRDefault="00801BA3" w:rsidP="006117E6">
            <w:pPr>
              <w:pStyle w:val="Tabletext"/>
              <w:jc w:val="center"/>
              <w:rPr>
                <w:moveTo w:id="493" w:author="DON CIO" w:date="2026-02-19T23:02:00Z" w16du:dateUtc="2026-02-19T22:02:00Z"/>
              </w:rPr>
            </w:pPr>
            <w:moveTo w:id="494" w:author="DON CIO" w:date="2026-02-19T23:02:00Z" w16du:dateUtc="2026-02-19T22:02:00Z">
              <w:r w:rsidRPr="00AD22E3">
                <w:t>‒92</w:t>
              </w:r>
            </w:moveTo>
          </w:p>
        </w:tc>
      </w:tr>
    </w:tbl>
    <w:moveToRangeEnd w:id="217"/>
    <w:p w14:paraId="5A0C9E63" w14:textId="35018792" w:rsidR="002116C9" w:rsidRDefault="002116C9">
      <w:pPr>
        <w:pStyle w:val="Heading1"/>
        <w:rPr>
          <w:ins w:id="495" w:author="DON CIO" w:date="2026-02-19T23:07:00Z" w16du:dateUtc="2026-02-19T22:07:00Z"/>
          <w:lang w:eastAsia="zh-CN"/>
        </w:rPr>
        <w:pPrChange w:id="496" w:author="DON CIO" w:date="2026-02-19T23:07:00Z" w16du:dateUtc="2026-02-19T22:07:00Z">
          <w:pPr/>
        </w:pPrChange>
      </w:pPr>
      <w:ins w:id="497" w:author="DON CIO" w:date="2026-02-19T23:07:00Z" w16du:dateUtc="2026-02-19T22:07:00Z">
        <w:r>
          <w:rPr>
            <w:lang w:eastAsia="zh-CN"/>
          </w:rPr>
          <w:t>8.3</w:t>
        </w:r>
        <w:r w:rsidRPr="00AD22E3">
          <w:rPr>
            <w:lang w:eastAsia="zh-CN"/>
          </w:rPr>
          <w:tab/>
        </w:r>
        <w:r>
          <w:rPr>
            <w:lang w:eastAsia="zh-CN"/>
          </w:rPr>
          <w:t>Emission Spectrum Measurements</w:t>
        </w:r>
      </w:ins>
    </w:p>
    <w:p w14:paraId="0F4F4956" w14:textId="77777777" w:rsidR="002116C9" w:rsidRDefault="0085403B" w:rsidP="002E027F">
      <w:pPr>
        <w:rPr>
          <w:ins w:id="498" w:author="DON CIO" w:date="2026-02-19T23:07:00Z" w16du:dateUtc="2026-02-19T22:07:00Z"/>
          <w:rFonts w:eastAsia="MS Mincho"/>
        </w:rPr>
      </w:pPr>
      <w:del w:id="499" w:author="DON CIO" w:date="2026-02-19T23:07:00Z" w16du:dateUtc="2026-02-19T22:07:00Z">
        <w:r w:rsidRPr="00AD22E3" w:rsidDel="002116C9">
          <w:rPr>
            <w:lang w:eastAsia="zh-CN"/>
          </w:rPr>
          <w:delText>Maintaining</w:delText>
        </w:r>
        <w:r w:rsidRPr="00AD22E3" w:rsidDel="002116C9">
          <w:rPr>
            <w:rFonts w:eastAsia="MS Mincho"/>
          </w:rPr>
          <w:delText xml:space="preserve"> consistency with the operational factors as defined in </w:delText>
        </w:r>
        <w:r w:rsidR="00D36122" w:rsidRPr="00AD22E3" w:rsidDel="002116C9">
          <w:rPr>
            <w:rFonts w:eastAsia="MS Mincho"/>
          </w:rPr>
          <w:delText xml:space="preserve">RR </w:delText>
        </w:r>
        <w:r w:rsidRPr="00AD22E3" w:rsidDel="002116C9">
          <w:rPr>
            <w:rFonts w:eastAsia="MS Mincho"/>
          </w:rPr>
          <w:delText>Appendix</w:delText>
        </w:r>
        <w:r w:rsidRPr="00AD22E3" w:rsidDel="002116C9">
          <w:rPr>
            <w:rFonts w:eastAsia="MS Mincho"/>
            <w:b/>
            <w:bCs/>
          </w:rPr>
          <w:delText xml:space="preserve"> 26</w:delText>
        </w:r>
        <w:r w:rsidRPr="00AD22E3" w:rsidDel="002116C9">
          <w:rPr>
            <w:lang w:eastAsia="zh-CN"/>
          </w:rPr>
          <w:delText xml:space="preserve"> </w:delText>
        </w:r>
        <w:r w:rsidRPr="00AD22E3" w:rsidDel="002116C9">
          <w:rPr>
            <w:rFonts w:eastAsia="MS Mincho"/>
          </w:rPr>
          <w:delText xml:space="preserve">while preserving </w:delText>
        </w:r>
        <w:r w:rsidRPr="003E7CAD" w:rsidDel="002116C9">
          <w:delText>2.8 kHz occupied bandwidth channel</w:delText>
        </w:r>
        <w:r w:rsidRPr="00AD22E3" w:rsidDel="002116C9">
          <w:rPr>
            <w:rFonts w:eastAsia="MS Mincho"/>
          </w:rPr>
          <w:delText xml:space="preserve"> AM(OR)S, with the exception of channel width, system parameters will provide compliance with the HF spectral mask regarding adjacent channel power. Maintaining compliance with the HF emission mask will assure that WBHF AM(OR)S can coexist without conflict to HF voice and data transmissions, as well as with existing systems in frequency band that are in-band and adjacent to </w:delText>
        </w:r>
        <w:r w:rsidR="00D36122" w:rsidRPr="00AD22E3" w:rsidDel="002116C9">
          <w:rPr>
            <w:rFonts w:eastAsia="MS Mincho"/>
          </w:rPr>
          <w:delText>RR</w:delText>
        </w:r>
        <w:r w:rsidRPr="00AD22E3" w:rsidDel="002116C9">
          <w:rPr>
            <w:rFonts w:eastAsia="MS Mincho"/>
          </w:rPr>
          <w:delText xml:space="preserve"> Appendix</w:delText>
        </w:r>
        <w:r w:rsidRPr="00AD22E3" w:rsidDel="002116C9">
          <w:rPr>
            <w:rFonts w:eastAsia="MS Mincho"/>
            <w:b/>
            <w:bCs/>
          </w:rPr>
          <w:delText xml:space="preserve"> 26</w:delText>
        </w:r>
        <w:r w:rsidRPr="00AD22E3" w:rsidDel="002116C9">
          <w:rPr>
            <w:lang w:eastAsia="zh-CN"/>
          </w:rPr>
          <w:delText xml:space="preserve"> </w:delText>
        </w:r>
        <w:r w:rsidRPr="00AD22E3" w:rsidDel="002116C9">
          <w:rPr>
            <w:rFonts w:eastAsia="MS Mincho"/>
          </w:rPr>
          <w:delText xml:space="preserve">AM(OR)S allocations. </w:delText>
        </w:r>
      </w:del>
    </w:p>
    <w:p w14:paraId="19AD68F4" w14:textId="46BD9207" w:rsidR="0085403B" w:rsidRPr="00AD22E3" w:rsidRDefault="0085403B" w:rsidP="002E027F">
      <w:pPr>
        <w:rPr>
          <w:rFonts w:eastAsia="MS Mincho"/>
        </w:rPr>
      </w:pPr>
      <w:r w:rsidRPr="00AD22E3">
        <w:rPr>
          <w:rFonts w:eastAsia="MS Mincho"/>
        </w:rPr>
        <w:t xml:space="preserve">The objective of </w:t>
      </w:r>
      <w:ins w:id="500" w:author="DON CIO" w:date="2026-02-19T23:08:00Z" w16du:dateUtc="2026-02-19T22:08:00Z">
        <w:r w:rsidR="002116C9">
          <w:rPr>
            <w:rFonts w:eastAsia="MS Mincho"/>
          </w:rPr>
          <w:t>making emission spectrum measurements is</w:t>
        </w:r>
      </w:ins>
      <w:del w:id="501" w:author="DON CIO" w:date="2026-02-19T23:08:00Z" w16du:dateUtc="2026-02-19T22:08:00Z">
        <w:r w:rsidRPr="00AD22E3" w:rsidDel="002116C9">
          <w:rPr>
            <w:rFonts w:eastAsia="MS Mincho"/>
          </w:rPr>
          <w:delText xml:space="preserve">this analysis is therefore </w:delText>
        </w:r>
      </w:del>
      <w:ins w:id="502" w:author="DON CIO" w:date="2026-02-19T23:08:00Z" w16du:dateUtc="2026-02-19T22:08:00Z">
        <w:r w:rsidR="002116C9">
          <w:rPr>
            <w:rFonts w:eastAsia="MS Mincho"/>
          </w:rPr>
          <w:t xml:space="preserve"> </w:t>
        </w:r>
      </w:ins>
      <w:r w:rsidRPr="00AD22E3">
        <w:rPr>
          <w:rFonts w:eastAsia="MS Mincho"/>
        </w:rPr>
        <w:t xml:space="preserve">to show that WBHF AM(OR)S </w:t>
      </w:r>
      <w:del w:id="503" w:author="DON CIO" w:date="2026-02-19T23:08:00Z" w16du:dateUtc="2026-02-19T22:08:00Z">
        <w:r w:rsidRPr="00AD22E3" w:rsidDel="002116C9">
          <w:rPr>
            <w:rFonts w:eastAsia="MS Mincho"/>
          </w:rPr>
          <w:delText>systems</w:delText>
        </w:r>
      </w:del>
      <w:ins w:id="504" w:author="DON CIO" w:date="2026-02-19T23:08:00Z" w16du:dateUtc="2026-02-19T22:08:00Z">
        <w:r w:rsidR="002116C9">
          <w:rPr>
            <w:rFonts w:eastAsia="MS Mincho"/>
          </w:rPr>
          <w:t>transmissions</w:t>
        </w:r>
      </w:ins>
      <w:r w:rsidRPr="00AD22E3">
        <w:rPr>
          <w:rFonts w:eastAsia="MS Mincho"/>
        </w:rPr>
        <w:t xml:space="preserve"> comply with the power limitations and emission masks of the </w:t>
      </w:r>
      <w:r w:rsidRPr="003E7CAD">
        <w:t>2.8 kHz occupied bandwidth channel</w:t>
      </w:r>
      <w:r w:rsidRPr="00AD22E3">
        <w:rPr>
          <w:rFonts w:eastAsia="MS Mincho"/>
        </w:rPr>
        <w:t xml:space="preserve"> AM(OR)S systems.</w:t>
      </w:r>
    </w:p>
    <w:p w14:paraId="14E096D9" w14:textId="4BE1C47F" w:rsidR="0085403B" w:rsidRPr="00AD22E3" w:rsidDel="002116C9" w:rsidRDefault="0085403B" w:rsidP="002E027F">
      <w:pPr>
        <w:rPr>
          <w:del w:id="505" w:author="DON CIO" w:date="2026-02-19T23:09:00Z" w16du:dateUtc="2026-02-19T22:09:00Z"/>
          <w:rFonts w:eastAsia="MS Mincho"/>
        </w:rPr>
      </w:pPr>
      <w:del w:id="506" w:author="DON CIO" w:date="2026-02-19T23:09:00Z" w16du:dateUtc="2026-02-19T22:09:00Z">
        <w:r w:rsidRPr="00AD22E3" w:rsidDel="002116C9">
          <w:rPr>
            <w:rFonts w:eastAsia="MS Mincho"/>
          </w:rPr>
          <w:delText xml:space="preserve">Should additional studies be required the protection criteria outlined in Section 6.3.1 would be used for analysis and/or simulation. </w:delText>
        </w:r>
      </w:del>
    </w:p>
    <w:p w14:paraId="0707B410" w14:textId="2E5AB28C" w:rsidR="0085403B" w:rsidDel="002116C9" w:rsidRDefault="0085403B" w:rsidP="002E027F">
      <w:pPr>
        <w:rPr>
          <w:del w:id="507" w:author="DON CIO" w:date="2026-02-19T23:09:00Z" w16du:dateUtc="2026-02-19T22:09:00Z"/>
          <w:rFonts w:eastAsia="MS Mincho"/>
        </w:rPr>
      </w:pPr>
      <w:del w:id="508" w:author="DON CIO" w:date="2026-02-19T23:09:00Z" w16du:dateUtc="2026-02-19T22:09:00Z">
        <w:r w:rsidRPr="00AD22E3" w:rsidDel="002116C9">
          <w:rPr>
            <w:rFonts w:eastAsia="MS Mincho"/>
          </w:rPr>
          <w:delText>[To assure the availability of a clear channel, any implementation of WB AM(OR)S would require the use of ALE technology. ]</w:delText>
        </w:r>
      </w:del>
    </w:p>
    <w:p w14:paraId="3A430BA4" w14:textId="77777777" w:rsidR="002116C9" w:rsidRPr="003E7CAD" w:rsidRDefault="002116C9" w:rsidP="002116C9">
      <w:pPr>
        <w:rPr>
          <w:moveTo w:id="509" w:author="DON CIO" w:date="2026-02-19T23:11:00Z" w16du:dateUtc="2026-02-19T22:11:00Z"/>
          <w:rFonts w:eastAsia="MS Mincho"/>
        </w:rPr>
      </w:pPr>
      <w:moveToRangeStart w:id="510" w:author="DON CIO" w:date="2026-02-19T23:11:00Z" w:name="move222435078"/>
      <w:moveTo w:id="511" w:author="DON CIO" w:date="2026-02-19T23:11:00Z" w16du:dateUtc="2026-02-19T22:11:00Z">
        <w:r w:rsidRPr="003E7CAD">
          <w:rPr>
            <w:rFonts w:eastAsia="MS Mincho"/>
          </w:rPr>
          <w:t xml:space="preserve">To accomplish this, spectrum analyser measurements of transmitters were measured over a range of various channel bandwidths with different patterns of non-contiguous individual channels in the frequency range of </w:t>
        </w:r>
        <w:r w:rsidRPr="003E7CAD">
          <w:t>2.8 to 18.05 MHz</w:t>
        </w:r>
        <w:r w:rsidRPr="003E7CAD">
          <w:rPr>
            <w:rFonts w:eastAsia="MS Mincho"/>
          </w:rPr>
          <w:t>, with different modulation types and different transmit powers.</w:t>
        </w:r>
      </w:moveTo>
    </w:p>
    <w:moveToRangeEnd w:id="510"/>
    <w:p w14:paraId="0000A92F" w14:textId="77777777" w:rsidR="002116C9" w:rsidRDefault="002116C9" w:rsidP="002116C9">
      <w:pPr>
        <w:rPr>
          <w:ins w:id="512" w:author="DON CIO" w:date="2026-02-19T23:11:00Z" w16du:dateUtc="2026-02-19T22:11:00Z"/>
          <w:lang w:eastAsia="zh-CN"/>
        </w:rPr>
      </w:pPr>
      <w:ins w:id="513" w:author="DON CIO" w:date="2026-02-19T23:11:00Z" w16du:dateUtc="2026-02-19T22:11:00Z">
        <w:r>
          <w:rPr>
            <w:lang w:eastAsia="zh-CN"/>
          </w:rPr>
          <w:lastRenderedPageBreak/>
          <w:t xml:space="preserve">The </w:t>
        </w:r>
        <w:r w:rsidRPr="00AD22E3">
          <w:rPr>
            <w:lang w:eastAsia="zh-CN"/>
          </w:rPr>
          <w:t xml:space="preserve">measurements will be used to conduct a comparison between the in-band measured emission spectrum of a WB AM(OR)S transmission and the WB </w:t>
        </w:r>
        <w:r>
          <w:rPr>
            <w:lang w:eastAsia="zh-CN"/>
          </w:rPr>
          <w:t>e</w:t>
        </w:r>
        <w:r w:rsidRPr="00AD22E3">
          <w:rPr>
            <w:lang w:eastAsia="zh-CN"/>
          </w:rPr>
          <w:t xml:space="preserve">mission mask.  The objective of making this comparison is to show that the in-band emission of a WB AM(OR)S transmitter is compliant with the WB AM(OR)S emission mask. </w:t>
        </w:r>
      </w:ins>
    </w:p>
    <w:p w14:paraId="346731DD" w14:textId="77777777" w:rsidR="002116C9" w:rsidRDefault="002116C9" w:rsidP="002116C9">
      <w:pPr>
        <w:rPr>
          <w:ins w:id="514" w:author="DON CIO" w:date="2026-02-19T23:11:00Z" w16du:dateUtc="2026-02-19T22:11:00Z"/>
          <w:rFonts w:eastAsia="MS Mincho"/>
        </w:rPr>
      </w:pPr>
      <w:ins w:id="515" w:author="DON CIO" w:date="2026-02-19T23:11:00Z" w16du:dateUtc="2026-02-19T22:11:00Z">
        <w:r>
          <w:rPr>
            <w:lang w:eastAsia="zh-CN"/>
          </w:rPr>
          <w:t>Compliance with the AM(OR)S</w:t>
        </w:r>
        <w:r w:rsidRPr="00AD22E3">
          <w:rPr>
            <w:rFonts w:eastAsia="MS Mincho"/>
          </w:rPr>
          <w:t xml:space="preserve"> operational factors </w:t>
        </w:r>
        <w:r>
          <w:rPr>
            <w:rFonts w:eastAsia="MS Mincho"/>
          </w:rPr>
          <w:t xml:space="preserve">and system parameters </w:t>
        </w:r>
        <w:r w:rsidRPr="00AD22E3">
          <w:rPr>
            <w:rFonts w:eastAsia="MS Mincho"/>
          </w:rPr>
          <w:t>as defined in RR Appendix</w:t>
        </w:r>
        <w:r w:rsidRPr="00AD22E3">
          <w:rPr>
            <w:rFonts w:eastAsia="MS Mincho"/>
            <w:b/>
            <w:bCs/>
          </w:rPr>
          <w:t xml:space="preserve"> 26</w:t>
        </w:r>
        <w:r>
          <w:rPr>
            <w:rFonts w:eastAsia="MS Mincho"/>
          </w:rPr>
          <w:t xml:space="preserve">, in conjunction with adherence to the </w:t>
        </w:r>
        <w:r>
          <w:t>WBHF AM(OR)S emission masks (Figures 2 and 3)</w:t>
        </w:r>
        <w:r w:rsidRPr="003E7CAD">
          <w:t xml:space="preserve"> </w:t>
        </w:r>
        <w:r w:rsidRPr="00AD22E3">
          <w:rPr>
            <w:rFonts w:eastAsia="MS Mincho"/>
          </w:rPr>
          <w:t xml:space="preserve">will provide compliance with </w:t>
        </w:r>
        <w:r>
          <w:rPr>
            <w:rFonts w:eastAsia="MS Mincho"/>
          </w:rPr>
          <w:t>Appendix 26 allotments and channel utilization.</w:t>
        </w:r>
        <w:r w:rsidRPr="00AD22E3">
          <w:rPr>
            <w:rFonts w:eastAsia="MS Mincho"/>
          </w:rPr>
          <w:t xml:space="preserve"> Maintaining compliance with the HF emission mask will assure that WBHF AM(OR)S can coexist without conflict to </w:t>
        </w:r>
        <w:r>
          <w:rPr>
            <w:rFonts w:eastAsia="MS Mincho"/>
          </w:rPr>
          <w:t xml:space="preserve">incumbent </w:t>
        </w:r>
        <w:r w:rsidRPr="00AD22E3">
          <w:rPr>
            <w:rFonts w:eastAsia="MS Mincho"/>
          </w:rPr>
          <w:t>HF voice and data transmissions, as well as with existing systems that are in-band and adjacent to RR Appendix</w:t>
        </w:r>
        <w:r w:rsidRPr="00AD22E3">
          <w:rPr>
            <w:rFonts w:eastAsia="MS Mincho"/>
            <w:b/>
            <w:bCs/>
          </w:rPr>
          <w:t xml:space="preserve"> 26</w:t>
        </w:r>
        <w:r w:rsidRPr="00AD22E3">
          <w:rPr>
            <w:lang w:eastAsia="zh-CN"/>
          </w:rPr>
          <w:t xml:space="preserve"> </w:t>
        </w:r>
        <w:r w:rsidRPr="00AD22E3">
          <w:rPr>
            <w:rFonts w:eastAsia="MS Mincho"/>
          </w:rPr>
          <w:t xml:space="preserve">AM(OR)S allocations. </w:t>
        </w:r>
      </w:ins>
    </w:p>
    <w:p w14:paraId="4D938A40" w14:textId="17A9AE55" w:rsidR="0085403B" w:rsidRPr="00AD22E3" w:rsidDel="002116C9" w:rsidRDefault="0085403B" w:rsidP="002E027F">
      <w:pPr>
        <w:pStyle w:val="Heading2"/>
        <w:rPr>
          <w:del w:id="516" w:author="DON CIO" w:date="2026-02-19T23:12:00Z" w16du:dateUtc="2026-02-19T22:12:00Z"/>
        </w:rPr>
      </w:pPr>
      <w:del w:id="517" w:author="DON CIO" w:date="2026-02-19T23:12:00Z" w16du:dateUtc="2026-02-19T22:12:00Z">
        <w:r w:rsidRPr="00AD22E3" w:rsidDel="002116C9">
          <w:rPr>
            <w:lang w:eastAsia="zh-CN"/>
          </w:rPr>
          <w:delText>8.1</w:delText>
        </w:r>
        <w:r w:rsidRPr="00AD22E3" w:rsidDel="002116C9">
          <w:rPr>
            <w:lang w:eastAsia="zh-CN"/>
          </w:rPr>
          <w:tab/>
        </w:r>
        <w:r w:rsidRPr="00AD22E3" w:rsidDel="002116C9">
          <w:delText>Analysis methodology</w:delText>
        </w:r>
      </w:del>
    </w:p>
    <w:p w14:paraId="302B9B2F" w14:textId="69BE13A7" w:rsidR="0085403B" w:rsidRPr="00AD22E3" w:rsidDel="002116C9" w:rsidRDefault="0085403B" w:rsidP="002E027F">
      <w:pPr>
        <w:pStyle w:val="Heading3"/>
        <w:rPr>
          <w:del w:id="518" w:author="DON CIO" w:date="2026-02-19T23:12:00Z" w16du:dateUtc="2026-02-19T22:12:00Z"/>
          <w:lang w:eastAsia="zh-CN"/>
        </w:rPr>
      </w:pPr>
      <w:del w:id="519" w:author="DON CIO" w:date="2026-02-19T23:12:00Z" w16du:dateUtc="2026-02-19T22:12:00Z">
        <w:r w:rsidRPr="00AD22E3" w:rsidDel="002116C9">
          <w:rPr>
            <w:lang w:eastAsia="zh-CN"/>
          </w:rPr>
          <w:delText>8.1.1</w:delText>
        </w:r>
        <w:r w:rsidRPr="00AD22E3" w:rsidDel="002116C9">
          <w:rPr>
            <w:lang w:eastAsia="zh-CN"/>
          </w:rPr>
          <w:tab/>
          <w:delText>In-band Measurement Analysis Methodology</w:delText>
        </w:r>
      </w:del>
    </w:p>
    <w:p w14:paraId="13ED1D10" w14:textId="237F9D30" w:rsidR="0085403B" w:rsidRPr="00AD22E3" w:rsidDel="002116C9" w:rsidRDefault="0085403B" w:rsidP="002E027F">
      <w:pPr>
        <w:rPr>
          <w:del w:id="520" w:author="DON CIO" w:date="2026-02-19T23:12:00Z" w16du:dateUtc="2026-02-19T22:12:00Z"/>
          <w:lang w:eastAsia="zh-CN"/>
        </w:rPr>
      </w:pPr>
      <w:del w:id="521" w:author="DON CIO" w:date="2026-02-19T23:12:00Z" w16du:dateUtc="2026-02-19T22:12:00Z">
        <w:r w:rsidRPr="00AD22E3" w:rsidDel="002116C9">
          <w:rPr>
            <w:lang w:eastAsia="zh-CN"/>
          </w:rPr>
          <w:delText xml:space="preserve">Emission measurements will be used to conduct a comparison between the in-band measured emission spectrum of a WB AM(OR)S transmission and the WB Emission mask.  The objective of making this comparison is to show that the in-band emission of a WB AM(OR)S transmitter is compliant with the WB AM(OR)S emission mask. </w:delText>
        </w:r>
      </w:del>
    </w:p>
    <w:p w14:paraId="0A80B121" w14:textId="77777777" w:rsidR="0085403B" w:rsidRPr="00AD22E3" w:rsidRDefault="0085403B" w:rsidP="002E027F">
      <w:pPr>
        <w:rPr>
          <w:lang w:eastAsia="zh-CN"/>
        </w:rPr>
      </w:pPr>
      <w:r w:rsidRPr="00AD22E3">
        <w:rPr>
          <w:lang w:eastAsia="zh-CN"/>
        </w:rPr>
        <w:t>Figure 4 is a block diagram of the setup that was used to measure the emission spectrum of a typical aeronautical WB radio transmitter.</w:t>
      </w:r>
    </w:p>
    <w:p w14:paraId="0617E8F4" w14:textId="77777777" w:rsidR="0085403B" w:rsidRPr="00AD22E3" w:rsidRDefault="0085403B" w:rsidP="00CE10C2">
      <w:pPr>
        <w:pStyle w:val="FigureNo"/>
        <w:rPr>
          <w:lang w:eastAsia="zh-CN"/>
        </w:rPr>
      </w:pPr>
      <w:r w:rsidRPr="00AD22E3">
        <w:rPr>
          <w:lang w:eastAsia="zh-CN"/>
        </w:rPr>
        <w:t xml:space="preserve">Figure 4 </w:t>
      </w:r>
    </w:p>
    <w:p w14:paraId="5E508153" w14:textId="77777777" w:rsidR="0085403B" w:rsidRPr="00AD22E3" w:rsidRDefault="0085403B" w:rsidP="00CE10C2">
      <w:pPr>
        <w:pStyle w:val="Figuretitle"/>
        <w:rPr>
          <w:lang w:eastAsia="zh-CN"/>
        </w:rPr>
      </w:pPr>
      <w:r w:rsidRPr="00AD22E3">
        <w:rPr>
          <w:lang w:eastAsia="zh-CN"/>
        </w:rPr>
        <w:t>Simplified Emission Measurement Block Diagram</w:t>
      </w:r>
    </w:p>
    <w:p w14:paraId="517E3F31" w14:textId="77777777" w:rsidR="0085403B" w:rsidRPr="00AD22E3" w:rsidRDefault="0085403B" w:rsidP="00CE10C2">
      <w:pPr>
        <w:pStyle w:val="Figure"/>
        <w:rPr>
          <w:noProof w:val="0"/>
        </w:rPr>
      </w:pPr>
      <w:r w:rsidRPr="00AD22E3">
        <w:drawing>
          <wp:inline distT="0" distB="0" distL="0" distR="0" wp14:anchorId="0FB1AC69" wp14:editId="2E2FEFBE">
            <wp:extent cx="4894614" cy="2758838"/>
            <wp:effectExtent l="0" t="0" r="1270" b="3810"/>
            <wp:docPr id="297640464" name="Picture 1" descr="A diagram of a mach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640464" name="Picture 1" descr="A diagram of a machine&#10;&#10;AI-generated content may be incorrect."/>
                    <pic:cNvPicPr/>
                  </pic:nvPicPr>
                  <pic:blipFill>
                    <a:blip r:embed="rId30"/>
                    <a:stretch>
                      <a:fillRect/>
                    </a:stretch>
                  </pic:blipFill>
                  <pic:spPr>
                    <a:xfrm>
                      <a:off x="0" y="0"/>
                      <a:ext cx="4896126" cy="2759690"/>
                    </a:xfrm>
                    <a:prstGeom prst="rect">
                      <a:avLst/>
                    </a:prstGeom>
                  </pic:spPr>
                </pic:pic>
              </a:graphicData>
            </a:graphic>
          </wp:inline>
        </w:drawing>
      </w:r>
    </w:p>
    <w:p w14:paraId="734B262C" w14:textId="55BF834B" w:rsidR="0085403B" w:rsidRPr="00AD22E3" w:rsidDel="002116C9" w:rsidRDefault="0085403B" w:rsidP="004045C2">
      <w:pPr>
        <w:pStyle w:val="Normalaftertitle"/>
        <w:rPr>
          <w:del w:id="522" w:author="DON CIO" w:date="2026-02-19T23:12:00Z" w16du:dateUtc="2026-02-19T22:12:00Z"/>
          <w:lang w:eastAsia="zh-CN"/>
        </w:rPr>
      </w:pPr>
      <w:del w:id="523" w:author="DON CIO" w:date="2026-02-19T23:12:00Z" w16du:dateUtc="2026-02-19T22:12:00Z">
        <w:r w:rsidRPr="003E7CAD" w:rsidDel="002116C9">
          <w:rPr>
            <w:lang w:eastAsia="zh-CN"/>
          </w:rPr>
          <w:delText>[</w:delText>
        </w:r>
        <w:r w:rsidRPr="00AD22E3" w:rsidDel="002116C9">
          <w:rPr>
            <w:lang w:eastAsia="zh-CN"/>
          </w:rPr>
          <w:delText>Compliance with the mask requirements within the in-band WB AM(OR)S transmission coupled with the utilization of 3 or 4 G ALE will assure that interference to any in-band transmissions will be avoided. Any deviation from the emission mask will be noted and the impact of that deviation will be assessed.</w:delText>
        </w:r>
        <w:r w:rsidRPr="003E7CAD" w:rsidDel="002116C9">
          <w:rPr>
            <w:lang w:eastAsia="zh-CN"/>
          </w:rPr>
          <w:delText>]</w:delText>
        </w:r>
      </w:del>
    </w:p>
    <w:p w14:paraId="591BD046" w14:textId="13D134BA" w:rsidR="0085403B" w:rsidRPr="00AD22E3" w:rsidDel="002116C9" w:rsidRDefault="0085403B" w:rsidP="002E027F">
      <w:pPr>
        <w:pStyle w:val="Heading3"/>
        <w:rPr>
          <w:del w:id="524" w:author="DON CIO" w:date="2026-02-19T23:13:00Z" w16du:dateUtc="2026-02-19T22:13:00Z"/>
          <w:lang w:eastAsia="zh-CN"/>
        </w:rPr>
      </w:pPr>
      <w:del w:id="525" w:author="DON CIO" w:date="2026-02-19T23:13:00Z" w16du:dateUtc="2026-02-19T22:13:00Z">
        <w:r w:rsidRPr="003E7CAD" w:rsidDel="002116C9">
          <w:rPr>
            <w:bCs/>
            <w:lang w:eastAsia="zh-CN"/>
          </w:rPr>
          <w:lastRenderedPageBreak/>
          <w:delText xml:space="preserve">[In case, any </w:delText>
        </w:r>
        <w:r w:rsidRPr="003E7CAD" w:rsidDel="002116C9">
          <w:rPr>
            <w:bCs/>
          </w:rPr>
          <w:delText>2.8 kHz occupied bandwidth channel</w:delText>
        </w:r>
        <w:r w:rsidRPr="003E7CAD" w:rsidDel="002116C9">
          <w:rPr>
            <w:bCs/>
            <w:lang w:eastAsia="zh-CN"/>
          </w:rPr>
          <w:delText xml:space="preserve"> HF band is not in use at the time of link establishment of WBHF, other ground/ aircraft can start to use conventional HF (In-Band-AM(OR)S / Adjacent band -AM(R)S).</w:delText>
        </w:r>
        <w:r w:rsidRPr="00AD22E3" w:rsidDel="002116C9">
          <w:rPr>
            <w:b w:val="0"/>
            <w:bCs/>
            <w:lang w:eastAsia="zh-CN"/>
          </w:rPr>
          <w:delText>]</w:delText>
        </w:r>
        <w:r w:rsidRPr="00AD22E3" w:rsidDel="002116C9">
          <w:rPr>
            <w:lang w:eastAsia="zh-CN"/>
          </w:rPr>
          <w:delText>[8.1.2</w:delText>
        </w:r>
        <w:r w:rsidRPr="00AD22E3" w:rsidDel="002116C9">
          <w:rPr>
            <w:lang w:eastAsia="zh-CN"/>
          </w:rPr>
          <w:tab/>
          <w:delText xml:space="preserve">Adjacent band Measurement Analysis Methodology </w:delText>
        </w:r>
      </w:del>
    </w:p>
    <w:p w14:paraId="1B11F4C2" w14:textId="4BF947E7" w:rsidR="0085403B" w:rsidRPr="00AD22E3" w:rsidDel="002116C9" w:rsidRDefault="0085403B" w:rsidP="002E027F">
      <w:pPr>
        <w:pStyle w:val="Heading3"/>
        <w:rPr>
          <w:del w:id="526" w:author="DON CIO" w:date="2026-02-19T23:13:00Z" w16du:dateUtc="2026-02-19T22:13:00Z"/>
          <w:lang w:eastAsia="zh-CN"/>
        </w:rPr>
      </w:pPr>
      <w:del w:id="527" w:author="DON CIO" w:date="2026-02-19T23:13:00Z" w16du:dateUtc="2026-02-19T22:13:00Z">
        <w:r w:rsidRPr="00AD22E3" w:rsidDel="002116C9">
          <w:rPr>
            <w:lang w:eastAsia="zh-CN"/>
          </w:rPr>
          <w:delText>OR</w:delText>
        </w:r>
      </w:del>
    </w:p>
    <w:p w14:paraId="1AE77C76" w14:textId="33CEECE0" w:rsidR="0085403B" w:rsidRPr="00AD22E3" w:rsidDel="002116C9" w:rsidRDefault="0085403B" w:rsidP="002E027F">
      <w:pPr>
        <w:pStyle w:val="Heading3"/>
        <w:rPr>
          <w:del w:id="528" w:author="DON CIO" w:date="2026-02-19T23:13:00Z" w16du:dateUtc="2026-02-19T22:13:00Z"/>
          <w:lang w:eastAsia="zh-CN"/>
        </w:rPr>
      </w:pPr>
      <w:del w:id="529" w:author="DON CIO" w:date="2026-02-19T23:13:00Z" w16du:dateUtc="2026-02-19T22:13:00Z">
        <w:r w:rsidRPr="00AD22E3" w:rsidDel="002116C9">
          <w:rPr>
            <w:lang w:eastAsia="zh-CN"/>
          </w:rPr>
          <w:delText xml:space="preserve">8.1.2 </w:delText>
        </w:r>
        <w:r w:rsidRPr="00AD22E3" w:rsidDel="002116C9">
          <w:rPr>
            <w:lang w:eastAsia="zh-CN"/>
          </w:rPr>
          <w:tab/>
          <w:delText xml:space="preserve">Adjacent band </w:delText>
        </w:r>
        <w:r w:rsidRPr="003E7CAD" w:rsidDel="002116C9">
          <w:rPr>
            <w:lang w:eastAsia="zh-CN"/>
          </w:rPr>
          <w:delText>in case of aggregation of contiguous channels</w:delText>
        </w:r>
        <w:r w:rsidRPr="00AD22E3" w:rsidDel="002116C9">
          <w:rPr>
            <w:lang w:eastAsia="zh-CN"/>
          </w:rPr>
          <w:delText>]</w:delText>
        </w:r>
      </w:del>
    </w:p>
    <w:p w14:paraId="3D9E875F" w14:textId="15E589EB" w:rsidR="0085403B" w:rsidRPr="00AD22E3" w:rsidDel="002116C9" w:rsidRDefault="0085403B" w:rsidP="002E027F">
      <w:pPr>
        <w:rPr>
          <w:del w:id="530" w:author="DON CIO" w:date="2026-02-19T23:13:00Z" w16du:dateUtc="2026-02-19T22:13:00Z"/>
          <w:rFonts w:eastAsia="MS Mincho"/>
        </w:rPr>
      </w:pPr>
      <w:del w:id="531" w:author="DON CIO" w:date="2026-02-19T23:13:00Z" w16du:dateUtc="2026-02-19T22:13:00Z">
        <w:r w:rsidRPr="00AD22E3" w:rsidDel="002116C9">
          <w:rPr>
            <w:rFonts w:eastAsia="MS Mincho"/>
          </w:rPr>
          <w:delText xml:space="preserve">Adjacent band measurement analysis consists of demonstrating that typical WBHF aeronautical and aircraft station transmitters meet the requirements of the WBHF emission mask, as shown in Figure 2 and that emissions in bands that are adjacent to the passband do not exceed incumbent interference levels as defined in Section 6.3.1. </w:delText>
        </w:r>
      </w:del>
    </w:p>
    <w:p w14:paraId="0F4C073A" w14:textId="784CD6E1" w:rsidR="0085403B" w:rsidRPr="003E7CAD" w:rsidDel="002116C9" w:rsidRDefault="0085403B" w:rsidP="002E027F">
      <w:pPr>
        <w:rPr>
          <w:del w:id="532" w:author="DON CIO" w:date="2026-02-19T23:13:00Z" w16du:dateUtc="2026-02-19T22:13:00Z"/>
          <w:rFonts w:eastAsia="MS Mincho"/>
        </w:rPr>
      </w:pPr>
      <w:del w:id="533" w:author="DON CIO" w:date="2026-02-19T23:13:00Z" w16du:dateUtc="2026-02-19T22:13:00Z">
        <w:r w:rsidRPr="00AD22E3" w:rsidDel="002116C9">
          <w:rPr>
            <w:rFonts w:eastAsia="MS Mincho"/>
          </w:rPr>
          <w:delText xml:space="preserve">To accomplish this, spectrum analyser measurements of a typical aeronautical transmitter was measured over a range of channel bandwidths (6, 12, 24 and 48 kHz), modulation types (QAM and PSK) and for center frequencies of 8.5 MHz, 10.7 MHz, and 15 MHz. </w:delText>
        </w:r>
      </w:del>
    </w:p>
    <w:p w14:paraId="72BE026D" w14:textId="52D4F13B" w:rsidR="0085403B" w:rsidRPr="003E7CAD" w:rsidRDefault="0085403B" w:rsidP="007722D2">
      <w:pPr>
        <w:pStyle w:val="Heading3"/>
        <w:rPr>
          <w:lang w:eastAsia="zh-CN"/>
        </w:rPr>
      </w:pPr>
      <w:r w:rsidRPr="003E7CAD">
        <w:rPr>
          <w:lang w:eastAsia="zh-CN"/>
        </w:rPr>
        <w:t>8.</w:t>
      </w:r>
      <w:ins w:id="534" w:author="DON CIO" w:date="2026-02-19T23:13:00Z" w16du:dateUtc="2026-02-19T22:13:00Z">
        <w:r w:rsidR="002116C9">
          <w:rPr>
            <w:lang w:eastAsia="zh-CN"/>
          </w:rPr>
          <w:t>4</w:t>
        </w:r>
      </w:ins>
      <w:del w:id="535" w:author="DON CIO" w:date="2026-02-19T23:13:00Z" w16du:dateUtc="2026-02-19T22:13:00Z">
        <w:r w:rsidRPr="003E7CAD" w:rsidDel="002116C9">
          <w:rPr>
            <w:lang w:eastAsia="zh-CN"/>
          </w:rPr>
          <w:delText>1.3</w:delText>
        </w:r>
      </w:del>
      <w:r w:rsidRPr="003E7CAD">
        <w:rPr>
          <w:lang w:eastAsia="zh-CN"/>
        </w:rPr>
        <w:tab/>
      </w:r>
      <w:del w:id="536" w:author="DON CIO" w:date="2026-02-19T23:13:00Z" w16du:dateUtc="2026-02-19T22:13:00Z">
        <w:r w:rsidRPr="003E7CAD" w:rsidDel="002116C9">
          <w:rPr>
            <w:lang w:eastAsia="zh-CN"/>
          </w:rPr>
          <w:delText>Adjacent band in case of non-contiguous channels</w:delText>
        </w:r>
      </w:del>
      <w:ins w:id="537" w:author="DON CIO" w:date="2026-02-19T23:13:00Z" w16du:dateUtc="2026-02-19T22:13:00Z">
        <w:r w:rsidR="002116C9">
          <w:rPr>
            <w:lang w:eastAsia="zh-CN"/>
          </w:rPr>
          <w:t xml:space="preserve">Emission Spectrum </w:t>
        </w:r>
      </w:ins>
      <w:ins w:id="538" w:author="DON CIO" w:date="2026-02-19T23:14:00Z" w16du:dateUtc="2026-02-19T22:14:00Z">
        <w:r w:rsidR="002116C9">
          <w:rPr>
            <w:lang w:eastAsia="zh-CN"/>
          </w:rPr>
          <w:t>Measurement Examples</w:t>
        </w:r>
      </w:ins>
    </w:p>
    <w:p w14:paraId="7E6FFEF0" w14:textId="2D2C2811" w:rsidR="0085403B" w:rsidRPr="003E7CAD" w:rsidDel="002116C9" w:rsidRDefault="0085403B" w:rsidP="007722D2">
      <w:pPr>
        <w:rPr>
          <w:del w:id="539" w:author="DON CIO" w:date="2026-02-19T23:14:00Z" w16du:dateUtc="2026-02-19T22:14:00Z"/>
          <w:rFonts w:eastAsia="MS Mincho"/>
        </w:rPr>
      </w:pPr>
      <w:del w:id="540" w:author="DON CIO" w:date="2026-02-19T23:14:00Z" w16du:dateUtc="2026-02-19T22:14:00Z">
        <w:r w:rsidRPr="003E7CAD" w:rsidDel="002116C9">
          <w:rPr>
            <w:rFonts w:eastAsia="MS Mincho"/>
          </w:rPr>
          <w:delText>Adjacent band analysis consists of demonstrating that typical aeronautical and aircraft station transmitters meet the requirements of the WB emission mask, Figure 3.</w:delText>
        </w:r>
      </w:del>
    </w:p>
    <w:p w14:paraId="29943A65" w14:textId="0DA7BDA0" w:rsidR="0085403B" w:rsidRPr="003E7CAD" w:rsidDel="002116C9" w:rsidRDefault="0085403B" w:rsidP="007722D2">
      <w:pPr>
        <w:rPr>
          <w:del w:id="541" w:author="DON CIO" w:date="2026-02-19T23:14:00Z" w16du:dateUtc="2026-02-19T22:14:00Z"/>
          <w:moveFrom w:id="542" w:author="DON CIO" w:date="2026-02-19T23:11:00Z" w16du:dateUtc="2026-02-19T22:11:00Z"/>
          <w:rFonts w:eastAsia="MS Mincho"/>
        </w:rPr>
      </w:pPr>
      <w:moveFromRangeStart w:id="543" w:author="DON CIO" w:date="2026-02-19T23:11:00Z" w:name="move222435078"/>
      <w:moveFrom w:id="544" w:author="DON CIO" w:date="2026-02-19T23:11:00Z" w16du:dateUtc="2026-02-19T22:11:00Z">
        <w:del w:id="545" w:author="DON CIO" w:date="2026-02-19T23:14:00Z" w16du:dateUtc="2026-02-19T22:14:00Z">
          <w:r w:rsidRPr="003E7CAD" w:rsidDel="002116C9">
            <w:rPr>
              <w:rFonts w:eastAsia="MS Mincho"/>
            </w:rPr>
            <w:delText xml:space="preserve">To accomplish this, spectrum analyser measurements of transmitters were measured over a range of various channel bandwidths with different patterns of non-contiguous individual channels in the frequency range of </w:delText>
          </w:r>
          <w:r w:rsidRPr="003E7CAD" w:rsidDel="002116C9">
            <w:delText>2.8 to 18.05 MHz</w:delText>
          </w:r>
          <w:r w:rsidRPr="003E7CAD" w:rsidDel="002116C9">
            <w:rPr>
              <w:rFonts w:eastAsia="MS Mincho"/>
            </w:rPr>
            <w:delText>, with different modulation types and different transmit powers.</w:delText>
          </w:r>
        </w:del>
      </w:moveFrom>
    </w:p>
    <w:moveFromRangeEnd w:id="543"/>
    <w:p w14:paraId="3690FC40" w14:textId="2AE65DF9" w:rsidR="0085403B" w:rsidRPr="003E7CAD" w:rsidDel="002116C9" w:rsidRDefault="0085403B" w:rsidP="007722D2">
      <w:pPr>
        <w:rPr>
          <w:del w:id="546" w:author="DON CIO" w:date="2026-02-19T23:14:00Z" w16du:dateUtc="2026-02-19T22:14:00Z"/>
          <w:rFonts w:eastAsia="MS Mincho"/>
        </w:rPr>
      </w:pPr>
      <w:del w:id="547" w:author="DON CIO" w:date="2026-02-19T23:14:00Z" w16du:dateUtc="2026-02-19T22:14:00Z">
        <w:r w:rsidRPr="003E7CAD" w:rsidDel="002116C9">
          <w:rPr>
            <w:rFonts w:eastAsia="MS Mincho"/>
          </w:rPr>
          <w:delText xml:space="preserve">Figure 6 is an example of those measurements and, for comparative purposes, includes the overlay of the WBHF AM(OR)S emission mask, from the Figure 3, equivalent to the Figure 3. In that example, 6 non-contiguous channels of 3 kHz are used. The transmission power is 125 W, so the attenuation should be at least of 60 dB. </w:delText>
        </w:r>
      </w:del>
    </w:p>
    <w:p w14:paraId="7329E8A1" w14:textId="0F49E7FF" w:rsidR="0085403B" w:rsidDel="002116C9" w:rsidRDefault="0085403B" w:rsidP="007722D2">
      <w:pPr>
        <w:rPr>
          <w:del w:id="548" w:author="DON CIO" w:date="2026-02-19T23:14:00Z" w16du:dateUtc="2026-02-19T22:14:00Z"/>
          <w:rFonts w:eastAsia="MS Mincho"/>
        </w:rPr>
      </w:pPr>
      <w:del w:id="549" w:author="DON CIO" w:date="2026-02-19T23:14:00Z" w16du:dateUtc="2026-02-19T22:14:00Z">
        <w:r w:rsidRPr="003E7CAD" w:rsidDel="002116C9">
          <w:rPr>
            <w:rFonts w:eastAsia="MS Mincho"/>
          </w:rPr>
          <w:delText xml:space="preserve">With the way to aggregate the available channels, which can be non-contiguous, no situation where transmission levels exceed the emission mask were observed and measured. </w:delText>
        </w:r>
      </w:del>
    </w:p>
    <w:p w14:paraId="706C4409" w14:textId="77777777" w:rsidR="002116C9" w:rsidRPr="003E7CAD" w:rsidRDefault="002116C9" w:rsidP="002116C9">
      <w:pPr>
        <w:rPr>
          <w:ins w:id="550" w:author="DON CIO" w:date="2026-02-19T23:15:00Z" w16du:dateUtc="2026-02-19T22:15:00Z"/>
          <w:rFonts w:eastAsia="MS Mincho"/>
        </w:rPr>
      </w:pPr>
      <w:ins w:id="551" w:author="DON CIO" w:date="2026-02-19T23:15:00Z" w16du:dateUtc="2026-02-19T22:15:00Z">
        <w:r>
          <w:rPr>
            <w:rFonts w:eastAsia="MS Mincho"/>
          </w:rPr>
          <w:t>For non-contiguous a</w:t>
        </w:r>
        <w:r w:rsidRPr="003E7CAD">
          <w:rPr>
            <w:rFonts w:eastAsia="MS Mincho"/>
          </w:rPr>
          <w:t xml:space="preserve">djacent band </w:t>
        </w:r>
        <w:r w:rsidRPr="00AD22E3">
          <w:rPr>
            <w:rFonts w:eastAsia="MS Mincho"/>
          </w:rPr>
          <w:t>measurement</w:t>
        </w:r>
        <w:r>
          <w:rPr>
            <w:rFonts w:eastAsia="MS Mincho"/>
          </w:rPr>
          <w:t>s</w:t>
        </w:r>
        <w:r w:rsidRPr="00AD22E3">
          <w:rPr>
            <w:rFonts w:eastAsia="MS Mincho"/>
          </w:rPr>
          <w:t xml:space="preserve"> </w:t>
        </w:r>
        <w:r>
          <w:rPr>
            <w:rFonts w:eastAsia="MS Mincho"/>
          </w:rPr>
          <w:t xml:space="preserve">of the emission spectrum can also be used to demonstrate </w:t>
        </w:r>
        <w:r w:rsidRPr="00AD22E3">
          <w:rPr>
            <w:rFonts w:eastAsia="MS Mincho"/>
          </w:rPr>
          <w:t>that</w:t>
        </w:r>
        <w:r w:rsidRPr="003E7CAD">
          <w:rPr>
            <w:rFonts w:eastAsia="MS Mincho"/>
          </w:rPr>
          <w:t xml:space="preserve"> typical aeronautical and aircraft station transmitters meet the requirements of the WB emission mask, Figure 3.</w:t>
        </w:r>
        <w:r>
          <w:rPr>
            <w:rFonts w:eastAsia="MS Mincho"/>
          </w:rPr>
          <w:t xml:space="preserve"> </w:t>
        </w:r>
        <w:r w:rsidRPr="003E7CAD">
          <w:rPr>
            <w:rFonts w:eastAsia="MS Mincho"/>
          </w:rPr>
          <w:t xml:space="preserve">Figure </w:t>
        </w:r>
        <w:r>
          <w:rPr>
            <w:rFonts w:eastAsia="MS Mincho"/>
          </w:rPr>
          <w:t>5</w:t>
        </w:r>
        <w:r w:rsidRPr="003E7CAD">
          <w:rPr>
            <w:rFonts w:eastAsia="MS Mincho"/>
          </w:rPr>
          <w:t xml:space="preserve"> is an example of those measurements </w:t>
        </w:r>
        <w:r>
          <w:rPr>
            <w:rFonts w:eastAsia="MS Mincho"/>
          </w:rPr>
          <w:t xml:space="preserve">for a non-contiguous aggregation </w:t>
        </w:r>
        <w:r w:rsidRPr="003E7CAD">
          <w:rPr>
            <w:rFonts w:eastAsia="MS Mincho"/>
          </w:rPr>
          <w:t xml:space="preserve">and, for comparative purposes, includes the overlay of the WBHF AM(OR)S emission mask, from the Figure 3, equivalent to the Figure 3. In that example, 6 non-contiguous channels of 3 kHz are used. The transmission power is 125 W, so the attenuation should be at least of 60 </w:t>
        </w:r>
        <w:proofErr w:type="spellStart"/>
        <w:r w:rsidRPr="003E7CAD">
          <w:rPr>
            <w:rFonts w:eastAsia="MS Mincho"/>
          </w:rPr>
          <w:t>d</w:t>
        </w:r>
        <w:r>
          <w:rPr>
            <w:rFonts w:eastAsia="MS Mincho"/>
          </w:rPr>
          <w:t>B</w:t>
        </w:r>
        <w:r w:rsidRPr="003E7CAD">
          <w:rPr>
            <w:rFonts w:eastAsia="MS Mincho"/>
          </w:rPr>
          <w:t>.</w:t>
        </w:r>
        <w:proofErr w:type="spellEnd"/>
        <w:r w:rsidRPr="003E7CAD">
          <w:rPr>
            <w:rFonts w:eastAsia="MS Mincho"/>
          </w:rPr>
          <w:t xml:space="preserve"> </w:t>
        </w:r>
      </w:ins>
    </w:p>
    <w:p w14:paraId="0791D762" w14:textId="77777777" w:rsidR="002116C9" w:rsidRPr="003E7CAD" w:rsidRDefault="002116C9" w:rsidP="007722D2">
      <w:pPr>
        <w:rPr>
          <w:ins w:id="552" w:author="DON CIO" w:date="2026-02-19T23:14:00Z" w16du:dateUtc="2026-02-19T22:14:00Z"/>
          <w:rFonts w:eastAsia="MS Mincho"/>
        </w:rPr>
      </w:pPr>
    </w:p>
    <w:p w14:paraId="29CE7056" w14:textId="77777777" w:rsidR="0085403B" w:rsidRPr="003E7CAD" w:rsidRDefault="0085403B" w:rsidP="007722D2">
      <w:pPr>
        <w:pStyle w:val="FigureNo"/>
        <w:rPr>
          <w:rFonts w:eastAsia="MS Mincho"/>
        </w:rPr>
      </w:pPr>
      <w:r w:rsidRPr="003E7CAD">
        <w:rPr>
          <w:rFonts w:eastAsia="MS Mincho"/>
        </w:rPr>
        <w:lastRenderedPageBreak/>
        <w:t>FIGURE 6</w:t>
      </w:r>
    </w:p>
    <w:p w14:paraId="6FB852DB" w14:textId="77777777" w:rsidR="0085403B" w:rsidRPr="003E7CAD" w:rsidRDefault="0085403B" w:rsidP="007722D2">
      <w:pPr>
        <w:pStyle w:val="Figuretitle"/>
        <w:rPr>
          <w:rFonts w:eastAsia="MS Mincho"/>
        </w:rPr>
      </w:pPr>
      <w:r w:rsidRPr="003E7CAD">
        <w:rPr>
          <w:rFonts w:eastAsia="MS Mincho"/>
        </w:rPr>
        <w:t>Example - Emission measurement versus emission mask in the case of non-contiguous channels</w:t>
      </w:r>
    </w:p>
    <w:p w14:paraId="0D4F7D91" w14:textId="77777777" w:rsidR="0085403B" w:rsidRDefault="0085403B" w:rsidP="007722D2">
      <w:pPr>
        <w:pStyle w:val="Figure"/>
        <w:rPr>
          <w:ins w:id="553" w:author="DON CIO" w:date="2026-02-19T23:15:00Z" w16du:dateUtc="2026-02-19T22:15:00Z"/>
          <w:noProof w:val="0"/>
        </w:rPr>
      </w:pPr>
      <w:r w:rsidRPr="003E7CAD">
        <w:drawing>
          <wp:inline distT="0" distB="0" distL="0" distR="0" wp14:anchorId="0AA348DD" wp14:editId="4E9D14E4">
            <wp:extent cx="4686300" cy="3111995"/>
            <wp:effectExtent l="0" t="0" r="0" b="0"/>
            <wp:docPr id="3" name="Image 3"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A screenshot of a computer&#10;&#10;AI-generated content may be incorrect."/>
                    <pic:cNvPicPr>
                      <a:picLocks noChangeAspect="1"/>
                    </pic:cNvPicPr>
                  </pic:nvPicPr>
                  <pic:blipFill>
                    <a:blip r:embed="rId31" cstate="print">
                      <a:extLst>
                        <a:ext uri="{28A0092B-C50C-407E-A947-70E740481C1C}">
                          <a14:useLocalDpi xmlns:a14="http://schemas.microsoft.com/office/drawing/2010/main" val="0"/>
                        </a:ext>
                      </a:extLst>
                    </a:blip>
                    <a:stretch>
                      <a:fillRect/>
                    </a:stretch>
                  </pic:blipFill>
                  <pic:spPr>
                    <a:xfrm>
                      <a:off x="0" y="0"/>
                      <a:ext cx="4698012" cy="3119772"/>
                    </a:xfrm>
                    <a:prstGeom prst="rect">
                      <a:avLst/>
                    </a:prstGeom>
                  </pic:spPr>
                </pic:pic>
              </a:graphicData>
            </a:graphic>
          </wp:inline>
        </w:drawing>
      </w:r>
    </w:p>
    <w:p w14:paraId="5DD37B11" w14:textId="77777777" w:rsidR="002116C9" w:rsidRPr="00AD22E3" w:rsidRDefault="002116C9" w:rsidP="002116C9">
      <w:pPr>
        <w:rPr>
          <w:ins w:id="554" w:author="DON CIO" w:date="2026-02-19T23:15:00Z" w16du:dateUtc="2026-02-19T22:15:00Z"/>
          <w:rFonts w:eastAsia="MS Mincho"/>
        </w:rPr>
      </w:pPr>
      <w:ins w:id="555" w:author="DON CIO" w:date="2026-02-19T23:15:00Z" w16du:dateUtc="2026-02-19T22:15:00Z">
        <w:r>
          <w:rPr>
            <w:rFonts w:eastAsia="MS Mincho"/>
          </w:rPr>
          <w:t>For contiguous channels, adjacent</w:t>
        </w:r>
        <w:r w:rsidRPr="00AD22E3">
          <w:rPr>
            <w:rFonts w:eastAsia="MS Mincho"/>
          </w:rPr>
          <w:t xml:space="preserve"> band measurement</w:t>
        </w:r>
        <w:r>
          <w:rPr>
            <w:rFonts w:eastAsia="MS Mincho"/>
          </w:rPr>
          <w:t>s</w:t>
        </w:r>
        <w:r w:rsidRPr="00AD22E3">
          <w:rPr>
            <w:rFonts w:eastAsia="MS Mincho"/>
          </w:rPr>
          <w:t xml:space="preserve"> </w:t>
        </w:r>
        <w:r>
          <w:rPr>
            <w:rFonts w:eastAsia="MS Mincho"/>
          </w:rPr>
          <w:t xml:space="preserve">of the emission spectrum can be used to </w:t>
        </w:r>
        <w:r w:rsidRPr="00AD22E3">
          <w:rPr>
            <w:rFonts w:eastAsia="MS Mincho"/>
          </w:rPr>
          <w:t>demonstrat</w:t>
        </w:r>
        <w:r>
          <w:rPr>
            <w:rFonts w:eastAsia="MS Mincho"/>
          </w:rPr>
          <w:t xml:space="preserve">e </w:t>
        </w:r>
        <w:r w:rsidRPr="00AD22E3">
          <w:rPr>
            <w:rFonts w:eastAsia="MS Mincho"/>
          </w:rPr>
          <w:t xml:space="preserve">that typical WBHF aeronautical and aircraft station transmitters meet the requirements of the WBHF emission mask, as shown in Figure 2 and that emissions in bands that are adjacent to the passband do not exceed incumbent interference levels as defined in Section 6.3.1 </w:t>
        </w:r>
      </w:ins>
    </w:p>
    <w:p w14:paraId="1525122C" w14:textId="77777777" w:rsidR="002116C9" w:rsidRPr="00AD22E3" w:rsidRDefault="002116C9" w:rsidP="002116C9">
      <w:pPr>
        <w:rPr>
          <w:ins w:id="556" w:author="DON CIO" w:date="2026-02-19T23:15:00Z" w16du:dateUtc="2026-02-19T22:15:00Z"/>
        </w:rPr>
      </w:pPr>
      <w:ins w:id="557" w:author="DON CIO" w:date="2026-02-19T23:15:00Z" w16du:dateUtc="2026-02-19T22:15:00Z">
        <w:r w:rsidRPr="00AD22E3">
          <w:t xml:space="preserve">Figure </w:t>
        </w:r>
        <w:r>
          <w:t>6</w:t>
        </w:r>
        <w:r w:rsidRPr="00AD22E3">
          <w:t xml:space="preserve"> shows </w:t>
        </w:r>
        <w:r>
          <w:t>an example</w:t>
        </w:r>
        <w:r w:rsidRPr="00AD22E3">
          <w:t xml:space="preserve"> of a QAM emission measurement taken at the output of an aeronautical WB radio transmitter at a </w:t>
        </w:r>
        <w:proofErr w:type="spellStart"/>
        <w:r w:rsidRPr="00AD22E3">
          <w:t>center</w:t>
        </w:r>
        <w:proofErr w:type="spellEnd"/>
        <w:r w:rsidRPr="00AD22E3">
          <w:t xml:space="preserve"> frequency of 10.7 MHz with a channel bandwidth of 24 kHz.</w:t>
        </w:r>
        <w:r>
          <w:t xml:space="preserve"> The emission mask (red lines) has been overlaid on the measurement, as well as the value for the typical noise floor at this frequency.</w:t>
        </w:r>
      </w:ins>
    </w:p>
    <w:p w14:paraId="4A36D10A" w14:textId="77777777" w:rsidR="002116C9" w:rsidRDefault="002116C9" w:rsidP="002116C9">
      <w:pPr>
        <w:rPr>
          <w:ins w:id="558" w:author="DON CIO" w:date="2026-02-19T23:15:00Z" w16du:dateUtc="2026-02-19T22:15:00Z"/>
          <w:rFonts w:eastAsia="MS Mincho"/>
        </w:rPr>
      </w:pPr>
      <w:ins w:id="559" w:author="DON CIO" w:date="2026-02-19T23:15:00Z" w16du:dateUtc="2026-02-19T22:15:00Z">
        <w:r>
          <w:rPr>
            <w:rFonts w:eastAsia="MS Mincho"/>
          </w:rPr>
          <w:t xml:space="preserve">This figure shows that the adjacent band emission levels from a WBHF AM(OR)S transmitter meet the emission mask criteria, are below the typical HF noise floor at 10.672 MHz, and  are below incumbent maximum interference levels assuring that incumbent services will not be impacted by WBHF  transmission  within the lower and upper adjacent bands that are outside of the  WBHF transmission primary passband. </w:t>
        </w:r>
      </w:ins>
    </w:p>
    <w:p w14:paraId="587933A0" w14:textId="582A9C8A" w:rsidR="00D766FF" w:rsidRPr="00AD22E3" w:rsidRDefault="00D766FF" w:rsidP="00D766FF">
      <w:pPr>
        <w:pStyle w:val="FigureNo"/>
        <w:rPr>
          <w:moveTo w:id="560" w:author="DON CIO" w:date="2026-02-19T23:17:00Z" w16du:dateUtc="2026-02-19T22:17:00Z"/>
        </w:rPr>
      </w:pPr>
      <w:moveToRangeStart w:id="561" w:author="DON CIO" w:date="2026-02-19T23:17:00Z" w:name="move222435460"/>
      <w:moveTo w:id="562" w:author="DON CIO" w:date="2026-02-19T23:17:00Z" w16du:dateUtc="2026-02-19T22:17:00Z">
        <w:r w:rsidRPr="00AD22E3">
          <w:lastRenderedPageBreak/>
          <w:t xml:space="preserve">Figure </w:t>
        </w:r>
        <w:del w:id="563" w:author="DON CIO" w:date="2026-02-19T23:18:00Z" w16du:dateUtc="2026-02-19T22:18:00Z">
          <w:r w:rsidRPr="00AD22E3" w:rsidDel="00D766FF">
            <w:delText>7</w:delText>
          </w:r>
        </w:del>
      </w:moveTo>
      <w:ins w:id="564" w:author="DON CIO" w:date="2026-02-19T23:18:00Z" w16du:dateUtc="2026-02-19T22:18:00Z">
        <w:r>
          <w:t>6</w:t>
        </w:r>
      </w:ins>
    </w:p>
    <w:p w14:paraId="3CBE647B" w14:textId="77777777" w:rsidR="00D766FF" w:rsidRPr="00AD22E3" w:rsidRDefault="00D766FF" w:rsidP="00D766FF">
      <w:pPr>
        <w:pStyle w:val="Figuretitle"/>
        <w:rPr>
          <w:moveTo w:id="565" w:author="DON CIO" w:date="2026-02-19T23:17:00Z" w16du:dateUtc="2026-02-19T22:17:00Z"/>
        </w:rPr>
      </w:pPr>
      <w:moveTo w:id="566" w:author="DON CIO" w:date="2026-02-19T23:17:00Z" w16du:dateUtc="2026-02-19T22:17:00Z">
        <w:r w:rsidRPr="00AD22E3">
          <w:t>Example of measurement overlayed with mask and typical noise floor at 10.7 MHz</w:t>
        </w:r>
      </w:moveTo>
    </w:p>
    <w:p w14:paraId="6F2196FA" w14:textId="77777777" w:rsidR="00D766FF" w:rsidRPr="003E7CAD" w:rsidRDefault="00D766FF" w:rsidP="00D766FF">
      <w:pPr>
        <w:pStyle w:val="Figure"/>
        <w:rPr>
          <w:moveTo w:id="567" w:author="DON CIO" w:date="2026-02-19T23:17:00Z" w16du:dateUtc="2026-02-19T22:17:00Z"/>
          <w:noProof w:val="0"/>
          <w:highlight w:val="lightGray"/>
        </w:rPr>
      </w:pPr>
      <w:moveTo w:id="568" w:author="DON CIO" w:date="2026-02-19T23:17:00Z" w16du:dateUtc="2026-02-19T22:17:00Z">
        <w:r w:rsidRPr="003E7CAD">
          <w:rPr>
            <w:highlight w:val="lightGray"/>
          </w:rPr>
          <w:drawing>
            <wp:inline distT="0" distB="0" distL="0" distR="0" wp14:anchorId="76A9DBEB" wp14:editId="6D66C42C">
              <wp:extent cx="4686300" cy="3167258"/>
              <wp:effectExtent l="0" t="0" r="0" b="0"/>
              <wp:docPr id="1878381570" name="Picture 1" descr="A diagram of a sound wav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1337621" name="Picture 1" descr="A diagram of a sound wave&#10;&#10;AI-generated content may be incorrect."/>
                      <pic:cNvPicPr/>
                    </pic:nvPicPr>
                    <pic:blipFill>
                      <a:blip r:embed="rId32"/>
                      <a:stretch>
                        <a:fillRect/>
                      </a:stretch>
                    </pic:blipFill>
                    <pic:spPr>
                      <a:xfrm>
                        <a:off x="0" y="0"/>
                        <a:ext cx="4689696" cy="3169553"/>
                      </a:xfrm>
                      <a:prstGeom prst="rect">
                        <a:avLst/>
                      </a:prstGeom>
                    </pic:spPr>
                  </pic:pic>
                </a:graphicData>
              </a:graphic>
            </wp:inline>
          </w:drawing>
        </w:r>
      </w:moveTo>
    </w:p>
    <w:p w14:paraId="5EDF81D9" w14:textId="77777777" w:rsidR="00D766FF" w:rsidRPr="00AD22E3" w:rsidRDefault="00D766FF" w:rsidP="00D766FF">
      <w:pPr>
        <w:rPr>
          <w:moveTo w:id="569" w:author="DON CIO" w:date="2026-02-19T23:21:00Z" w16du:dateUtc="2026-02-19T22:21:00Z"/>
        </w:rPr>
      </w:pPr>
      <w:moveToRangeStart w:id="570" w:author="DON CIO" w:date="2026-02-19T23:21:00Z" w:name="move222435691"/>
      <w:moveToRangeEnd w:id="561"/>
      <w:moveTo w:id="571" w:author="DON CIO" w:date="2026-02-19T23:21:00Z" w16du:dateUtc="2026-02-19T22:21:00Z">
        <w:r w:rsidRPr="00AD22E3">
          <w:t xml:space="preserve">Additional emission measurements were taken at </w:t>
        </w:r>
        <w:proofErr w:type="spellStart"/>
        <w:r w:rsidRPr="00AD22E3">
          <w:t>center</w:t>
        </w:r>
        <w:proofErr w:type="spellEnd"/>
        <w:r w:rsidRPr="00AD22E3">
          <w:t xml:space="preserve"> frequencies of 8.5, 10.7, and 15 MHz at channel bandwidths of 3, 6, 12, 24, and 48 kHz using QAM and PSK modulations. The results of those measurements can be found in Appendix 1.</w:t>
        </w:r>
      </w:moveTo>
    </w:p>
    <w:moveToRangeEnd w:id="570"/>
    <w:p w14:paraId="4C3D0BBA" w14:textId="77777777" w:rsidR="00D766FF" w:rsidRDefault="00D766FF" w:rsidP="00D766FF">
      <w:pPr>
        <w:pStyle w:val="Heading2"/>
        <w:ind w:left="0" w:firstLine="0"/>
        <w:rPr>
          <w:ins w:id="572" w:author="DON CIO" w:date="2026-02-19T23:25:00Z" w16du:dateUtc="2026-02-19T22:25:00Z"/>
          <w:b w:val="0"/>
          <w:bCs/>
          <w:lang w:eastAsia="zh-CN"/>
        </w:rPr>
      </w:pPr>
      <w:ins w:id="573" w:author="DON CIO" w:date="2026-02-19T23:25:00Z" w16du:dateUtc="2026-02-19T22:25:00Z">
        <w:r w:rsidRPr="00476ABB">
          <w:rPr>
            <w:b w:val="0"/>
            <w:bCs/>
            <w:lang w:eastAsia="zh-CN"/>
          </w:rPr>
          <w:t xml:space="preserve">For the </w:t>
        </w:r>
        <w:r w:rsidRPr="00E37A59">
          <w:rPr>
            <w:b w:val="0"/>
            <w:bCs/>
            <w:lang w:eastAsia="zh-CN"/>
          </w:rPr>
          <w:t>in-band</w:t>
        </w:r>
        <w:r w:rsidRPr="00476ABB">
          <w:rPr>
            <w:b w:val="0"/>
            <w:bCs/>
            <w:lang w:eastAsia="zh-CN"/>
          </w:rPr>
          <w:t xml:space="preserve"> case adherence to Appendix 26</w:t>
        </w:r>
        <w:r>
          <w:rPr>
            <w:b w:val="0"/>
            <w:bCs/>
            <w:lang w:eastAsia="zh-CN"/>
          </w:rPr>
          <w:t xml:space="preserve"> is defined by adhering to the power limits as</w:t>
        </w:r>
        <w:r w:rsidRPr="00476ABB">
          <w:rPr>
            <w:b w:val="0"/>
            <w:bCs/>
            <w:lang w:eastAsia="zh-CN"/>
          </w:rPr>
          <w:t xml:space="preserve"> defined in Table 3</w:t>
        </w:r>
        <w:r w:rsidRPr="00E37A59">
          <w:rPr>
            <w:b w:val="0"/>
            <w:bCs/>
            <w:lang w:eastAsia="zh-CN"/>
          </w:rPr>
          <w:t xml:space="preserve"> and meet</w:t>
        </w:r>
        <w:r>
          <w:rPr>
            <w:b w:val="0"/>
            <w:bCs/>
            <w:lang w:eastAsia="zh-CN"/>
          </w:rPr>
          <w:t xml:space="preserve">ing of </w:t>
        </w:r>
        <w:r w:rsidRPr="00E37A59">
          <w:rPr>
            <w:b w:val="0"/>
            <w:bCs/>
            <w:lang w:eastAsia="zh-CN"/>
          </w:rPr>
          <w:t xml:space="preserve"> the emission spectrum requirements.</w:t>
        </w:r>
        <w:r w:rsidRPr="00476ABB">
          <w:rPr>
            <w:b w:val="0"/>
            <w:bCs/>
            <w:lang w:eastAsia="zh-CN"/>
          </w:rPr>
          <w:t xml:space="preserve"> </w:t>
        </w:r>
      </w:ins>
    </w:p>
    <w:p w14:paraId="5CF7C0CD" w14:textId="77777777" w:rsidR="00D766FF" w:rsidRDefault="00D766FF" w:rsidP="00D766FF">
      <w:pPr>
        <w:pStyle w:val="Heading2"/>
        <w:ind w:left="0" w:firstLine="0"/>
        <w:rPr>
          <w:ins w:id="574" w:author="DON CIO" w:date="2026-02-19T23:25:00Z" w16du:dateUtc="2026-02-19T22:25:00Z"/>
          <w:b w:val="0"/>
          <w:bCs/>
          <w:lang w:eastAsia="zh-CN"/>
        </w:rPr>
      </w:pPr>
      <w:ins w:id="575" w:author="DON CIO" w:date="2026-02-19T23:25:00Z" w16du:dateUtc="2026-02-19T22:25:00Z">
        <w:r w:rsidRPr="00476ABB">
          <w:rPr>
            <w:b w:val="0"/>
            <w:bCs/>
            <w:lang w:eastAsia="zh-CN"/>
          </w:rPr>
          <w:t xml:space="preserve">From an interference perspective modern HF systems </w:t>
        </w:r>
        <w:r w:rsidRPr="00E37A59">
          <w:rPr>
            <w:b w:val="0"/>
            <w:bCs/>
            <w:lang w:eastAsia="zh-CN"/>
          </w:rPr>
          <w:t>utilize</w:t>
        </w:r>
        <w:r w:rsidRPr="00476ABB">
          <w:rPr>
            <w:b w:val="0"/>
            <w:bCs/>
            <w:lang w:eastAsia="zh-CN"/>
          </w:rPr>
          <w:t xml:space="preserve"> ALE for channel selection and interference mitigation.</w:t>
        </w:r>
      </w:ins>
    </w:p>
    <w:p w14:paraId="27AC5755" w14:textId="77777777" w:rsidR="00D766FF" w:rsidRPr="00AD22E3" w:rsidRDefault="00D766FF" w:rsidP="00D766FF">
      <w:pPr>
        <w:rPr>
          <w:ins w:id="576" w:author="DON CIO" w:date="2026-02-19T23:25:00Z" w16du:dateUtc="2026-02-19T22:25:00Z"/>
        </w:rPr>
      </w:pPr>
      <w:ins w:id="577" w:author="DON CIO" w:date="2026-02-19T23:25:00Z" w16du:dateUtc="2026-02-19T22:25:00Z">
        <w:r w:rsidRPr="00AD22E3">
          <w:t>Automatic Link Establishment (ALE)</w:t>
        </w:r>
        <w:r>
          <w:rPr>
            <w:rStyle w:val="FootnoteReference"/>
          </w:rPr>
          <w:footnoteReference w:id="7"/>
        </w:r>
        <w:r w:rsidRPr="00AD22E3">
          <w:t xml:space="preserve"> is a technology used in radio communication, especially high-frequency (HF) radio, to automatically find and select the best frequency for communication. ALE addresses the challenges of communicating over long distances by enabling the radio system to adapt to varying signal conditions. Technologies for automatic link establishment have been in development since the 1970s, evolving through various stages</w:t>
        </w:r>
        <w:r>
          <w:t>.</w:t>
        </w:r>
        <w:r w:rsidRPr="00AD22E3">
          <w:t xml:space="preserve"> ALE is designed for global use and is a widely adopted standard for initiating and sustaining HF communications.</w:t>
        </w:r>
      </w:ins>
    </w:p>
    <w:p w14:paraId="199F3012" w14:textId="77777777" w:rsidR="00D766FF" w:rsidRPr="00AD22E3" w:rsidRDefault="00D766FF" w:rsidP="00D766FF">
      <w:pPr>
        <w:rPr>
          <w:ins w:id="580" w:author="DON CIO" w:date="2026-02-19T23:25:00Z" w16du:dateUtc="2026-02-19T22:25:00Z"/>
        </w:rPr>
      </w:pPr>
      <w:ins w:id="581" w:author="DON CIO" w:date="2026-02-19T23:25:00Z" w16du:dateUtc="2026-02-19T22:25:00Z">
        <w:r w:rsidRPr="00AD22E3">
          <w:rPr>
            <w:lang w:eastAsia="zh-CN"/>
          </w:rPr>
          <w:t xml:space="preserve">The primary difference between </w:t>
        </w:r>
        <w:r>
          <w:rPr>
            <w:lang w:eastAsia="zh-CN"/>
          </w:rPr>
          <w:t>the latest generation of</w:t>
        </w:r>
        <w:r w:rsidRPr="00AD22E3">
          <w:rPr>
            <w:lang w:eastAsia="zh-CN"/>
          </w:rPr>
          <w:t xml:space="preserve"> ALE </w:t>
        </w:r>
        <w:r>
          <w:rPr>
            <w:lang w:eastAsia="zh-CN"/>
          </w:rPr>
          <w:t xml:space="preserve">and the previous generations of ALE </w:t>
        </w:r>
        <w:r w:rsidRPr="00AD22E3">
          <w:rPr>
            <w:lang w:eastAsia="zh-CN"/>
          </w:rPr>
          <w:t xml:space="preserve">is </w:t>
        </w:r>
        <w:r>
          <w:rPr>
            <w:lang w:eastAsia="zh-CN"/>
          </w:rPr>
          <w:t>that the latest generation of</w:t>
        </w:r>
        <w:r w:rsidRPr="00AD22E3">
          <w:rPr>
            <w:lang w:eastAsia="zh-CN"/>
          </w:rPr>
          <w:t xml:space="preserve"> ALE </w:t>
        </w:r>
        <w:r>
          <w:rPr>
            <w:lang w:eastAsia="zh-CN"/>
          </w:rPr>
          <w:t xml:space="preserve">has the </w:t>
        </w:r>
        <w:r w:rsidRPr="00AD22E3">
          <w:rPr>
            <w:lang w:eastAsia="zh-CN"/>
          </w:rPr>
          <w:t xml:space="preserve">ability to identify unoccupied spectrum prior to a link setup. </w:t>
        </w:r>
        <w:r>
          <w:rPr>
            <w:color w:val="001D35"/>
          </w:rPr>
          <w:t xml:space="preserve">The latest generation of </w:t>
        </w:r>
        <w:r w:rsidRPr="00AD22E3">
          <w:rPr>
            <w:color w:val="001D35"/>
          </w:rPr>
          <w:t xml:space="preserve">ALE was developed specifically to support WBHF (contiguous and non-contiguous), including the ability to negotiate and utilize channels up to a contiguous 48 kHz segment or 3 kHz non-contiguous segments over a 200 kHz block. </w:t>
        </w:r>
        <w:r>
          <w:rPr>
            <w:color w:val="001D35"/>
          </w:rPr>
          <w:t xml:space="preserve">The latest generation of </w:t>
        </w:r>
        <w:r w:rsidRPr="00AD22E3">
          <w:t xml:space="preserve">ALE uses dynamic frequency selection, wideband waveform adaptation, and real-time spectrum sensing to avoid interference and optimize communication. The system continuously monitors the spectrum, assessing occupancy and link quality, before initiating a call assuring that unoccupied frequencies </w:t>
        </w:r>
        <w:r w:rsidRPr="00AD22E3">
          <w:lastRenderedPageBreak/>
          <w:t>will be selected for use. This process protects incumbents that are occupying the spectrum that is being considered for use by wideband channel bandwidths.</w:t>
        </w:r>
      </w:ins>
    </w:p>
    <w:p w14:paraId="0B03F45D" w14:textId="77777777" w:rsidR="00D766FF" w:rsidRPr="00AD22E3" w:rsidRDefault="00D766FF" w:rsidP="00D766FF">
      <w:pPr>
        <w:rPr>
          <w:ins w:id="582" w:author="DON CIO" w:date="2026-02-19T23:25:00Z" w16du:dateUtc="2026-02-19T22:25:00Z"/>
        </w:rPr>
      </w:pPr>
      <w:ins w:id="583" w:author="DON CIO" w:date="2026-02-19T23:25:00Z" w16du:dateUtc="2026-02-19T22:25:00Z">
        <w:r w:rsidRPr="00AD22E3">
          <w:t xml:space="preserve">ALE can be used by a country only for those individual channels, aggregated in contiguous or non-contiguous way, which are allotted to this country by RR Appendix </w:t>
        </w:r>
        <w:r w:rsidRPr="00AD22E3">
          <w:rPr>
            <w:b/>
            <w:bCs/>
          </w:rPr>
          <w:t>26</w:t>
        </w:r>
        <w:r w:rsidRPr="00AD22E3">
          <w:t xml:space="preserve">. </w:t>
        </w:r>
      </w:ins>
    </w:p>
    <w:p w14:paraId="48865C68" w14:textId="622BB9C1" w:rsidR="00D766FF" w:rsidRDefault="00D766FF" w:rsidP="00D766FF">
      <w:pPr>
        <w:rPr>
          <w:ins w:id="584" w:author="DON CIO" w:date="2026-02-19T23:25:00Z" w16du:dateUtc="2026-02-19T22:25:00Z"/>
        </w:rPr>
      </w:pPr>
      <w:ins w:id="585" w:author="DON CIO" w:date="2026-02-19T23:25:00Z" w16du:dateUtc="2026-02-19T22:25:00Z">
        <w:r w:rsidRPr="00AD22E3">
          <w:t xml:space="preserve">WBHF AM(OR)S systems employing carrier aggregation, whether in contiguous or non-contiguous channels, shall be permitted to operate only when implemented by systems supporting ALE functionality and shall conform to the frequency allotment plan and the associated allotment areas specified in RR Appendix </w:t>
        </w:r>
        <w:r w:rsidRPr="003E7CAD">
          <w:rPr>
            <w:b/>
            <w:bCs/>
          </w:rPr>
          <w:t>26</w:t>
        </w:r>
        <w:r w:rsidRPr="00AD22E3">
          <w:t xml:space="preserve"> for this administration. Such operation shall be subject to prior</w:t>
        </w:r>
        <w:r>
          <w:t xml:space="preserve"> </w:t>
        </w:r>
        <w:r w:rsidRPr="00AD22E3">
          <w:t>examination by the Radiocommunication Bureau and shall be considered authorized only upon the publication of a favourable finding in the notification process.</w:t>
        </w:r>
      </w:ins>
    </w:p>
    <w:p w14:paraId="6593DFD0" w14:textId="21CD4647" w:rsidR="00D766FF" w:rsidRDefault="00D766FF" w:rsidP="00D766FF">
      <w:pPr>
        <w:rPr>
          <w:ins w:id="586" w:author="DON CIO" w:date="2026-02-19T23:25:00Z" w16du:dateUtc="2026-02-19T22:25:00Z"/>
          <w:lang w:eastAsia="zh-CN"/>
        </w:rPr>
      </w:pPr>
      <w:ins w:id="587" w:author="DON CIO" w:date="2026-02-19T23:25:00Z" w16du:dateUtc="2026-02-19T22:25:00Z">
        <w:r>
          <w:rPr>
            <w:lang w:eastAsia="zh-CN"/>
          </w:rPr>
          <w:t>Figure 8 and Figure 9 illustrate how ALE is used to identify available spectrum while mitigating interference to incumbents. For this example, the incumbents are denoted by the frequency domain representation in black and are operating within spectrum that could be used by a WBHF transmission. In this example, if a WBHF transmission were to occupy the frequency band identified by the red shading (Figure 8) that transmission would cause interference to the incumbent services that are operating within the shaded area. To avoid this situation ALE can be used to identify where, within the frequency range that is identified by the red block, a WBHF signal can operate with causing interference to the incumbents.</w:t>
        </w:r>
        <w:r w:rsidRPr="00AC1C8B">
          <w:t xml:space="preserve"> </w:t>
        </w:r>
        <w:r w:rsidRPr="00AC1C8B">
          <w:rPr>
            <w:lang w:eastAsia="zh-CN"/>
          </w:rPr>
          <w:t>ALE has the capability of sensing the radio environment during the establishment of the link and will select a WB channel that will occupy whatever segment of the allocated channel or channels that are  available during the link setup time</w:t>
        </w:r>
        <w:r>
          <w:rPr>
            <w:lang w:eastAsia="zh-CN"/>
          </w:rPr>
          <w:t>.</w:t>
        </w:r>
      </w:ins>
    </w:p>
    <w:p w14:paraId="403F6A8A" w14:textId="7CBD1278" w:rsidR="002116C9" w:rsidRPr="00840BFA" w:rsidDel="00D766FF" w:rsidRDefault="002116C9" w:rsidP="00840BFA">
      <w:pPr>
        <w:rPr>
          <w:del w:id="588" w:author="DON CIO" w:date="2026-02-19T23:25:00Z" w16du:dateUtc="2026-02-19T22:25:00Z"/>
          <w:lang w:eastAsia="zh-CN"/>
        </w:rPr>
      </w:pPr>
    </w:p>
    <w:p w14:paraId="7BF91E0A" w14:textId="5305AC4C" w:rsidR="0085403B" w:rsidRPr="00AD22E3" w:rsidDel="00D766FF" w:rsidRDefault="0085403B" w:rsidP="00CE10C2">
      <w:pPr>
        <w:pStyle w:val="Heading3"/>
        <w:rPr>
          <w:del w:id="589" w:author="DON CIO" w:date="2026-02-19T23:20:00Z" w16du:dateUtc="2026-02-19T22:20:00Z"/>
          <w:lang w:eastAsia="zh-CN"/>
        </w:rPr>
      </w:pPr>
      <w:del w:id="590" w:author="DON CIO" w:date="2026-02-19T23:20:00Z" w16du:dateUtc="2026-02-19T22:20:00Z">
        <w:r w:rsidRPr="00AD22E3" w:rsidDel="00D766FF">
          <w:rPr>
            <w:lang w:eastAsia="zh-CN"/>
          </w:rPr>
          <w:delText>8.1.3</w:delText>
        </w:r>
        <w:r w:rsidRPr="00AD22E3" w:rsidDel="00D766FF">
          <w:rPr>
            <w:lang w:eastAsia="zh-CN"/>
          </w:rPr>
          <w:tab/>
          <w:delText>[Adjacent Band Emission] Static Analyses Methodology</w:delText>
        </w:r>
      </w:del>
    </w:p>
    <w:p w14:paraId="1F025CB2" w14:textId="09E093C0" w:rsidR="0085403B" w:rsidRPr="00AD22E3" w:rsidDel="00801BA3" w:rsidRDefault="0085403B" w:rsidP="002E027F">
      <w:pPr>
        <w:rPr>
          <w:moveFrom w:id="591" w:author="DON CIO" w:date="2026-02-19T23:01:00Z" w16du:dateUtc="2026-02-19T22:01:00Z"/>
        </w:rPr>
      </w:pPr>
      <w:moveFromRangeStart w:id="592" w:author="DON CIO" w:date="2026-02-19T23:01:00Z" w:name="move222434503"/>
      <w:moveFrom w:id="593" w:author="DON CIO" w:date="2026-02-19T23:01:00Z" w16du:dateUtc="2026-02-19T22:01:00Z">
        <w:r w:rsidRPr="00AD22E3" w:rsidDel="00801BA3">
          <w:t xml:space="preserve">The static analysis will consider three target frequencies (8.5, 10.7, and 15 MHz) for the following incumbents (AM(R)S, Fixed, Land Mobile, Broadcasting, Maritime Mobile and Standard Frequency and Time. </w:t>
        </w:r>
      </w:moveFrom>
    </w:p>
    <w:p w14:paraId="38AAE444" w14:textId="52EA9C25" w:rsidR="0085403B" w:rsidRPr="00AD22E3" w:rsidDel="00801BA3" w:rsidRDefault="0085403B" w:rsidP="002E027F">
      <w:pPr>
        <w:rPr>
          <w:moveFrom w:id="594" w:author="DON CIO" w:date="2026-02-19T23:01:00Z" w16du:dateUtc="2026-02-19T22:01:00Z"/>
        </w:rPr>
      </w:pPr>
      <w:moveFrom w:id="595" w:author="DON CIO" w:date="2026-02-19T23:01:00Z" w16du:dateUtc="2026-02-19T22:01:00Z">
        <w:r w:rsidRPr="00AD22E3" w:rsidDel="00801BA3">
          <w:t>The selection of 8.5 MHz, 10.7 MHz, and 15 MHz covers the AM(OR)S frequency band where WBHF could be implemented. The selection of incumbent services covers the services that could be impacted in the lower and upper adjacent bands associated by a WB AM(OR)S transmission. Since the frequencies that are allotted to AM(OR)S are for AM(OR)S only adjacent band transmissions will be considered. The signal level at the incumbent’s receiver for path lengths of 500, 1 000, 5 000 and 10 000 km will be calculated. The analysis will include plots of frequency versus received signal power at the incumbent receiver for each of the target frequencies. The plots will also show the incumbent protection criteria range and the average operational noise floor across the 3 to 18 MHz frequency range.</w:t>
        </w:r>
      </w:moveFrom>
    </w:p>
    <w:p w14:paraId="0F03E91C" w14:textId="5E27D435" w:rsidR="0085403B" w:rsidRPr="00AD22E3" w:rsidDel="00801BA3" w:rsidRDefault="0085403B" w:rsidP="002E027F">
      <w:pPr>
        <w:rPr>
          <w:moveFrom w:id="596" w:author="DON CIO" w:date="2026-02-19T23:01:00Z" w16du:dateUtc="2026-02-19T22:01:00Z"/>
        </w:rPr>
      </w:pPr>
      <w:moveFrom w:id="597" w:author="DON CIO" w:date="2026-02-19T23:01:00Z" w16du:dateUtc="2026-02-19T22:01:00Z">
        <w:r w:rsidRPr="00AD22E3" w:rsidDel="00801BA3">
          <w:t>The result of the static pathloss analysis will provide minimum, mid-range and maximum received signal levels at an incumbents’ receiver.  The pathloss calculations will take incumbent system characteristics, operating frequency, noise factors and miscellaneous signal propagation losses (these include fading margin, polarization mismatch, losses associated with the medium through which signal is travelling and other losses into consideration.</w:t>
        </w:r>
      </w:moveFrom>
    </w:p>
    <w:p w14:paraId="241299EF" w14:textId="7C915A01" w:rsidR="0085403B" w:rsidRPr="00AD22E3" w:rsidDel="00801BA3" w:rsidRDefault="0085403B" w:rsidP="002E027F">
      <w:pPr>
        <w:spacing w:after="120"/>
        <w:rPr>
          <w:moveFrom w:id="598" w:author="DON CIO" w:date="2026-02-19T23:01:00Z" w16du:dateUtc="2026-02-19T22:01:00Z"/>
        </w:rPr>
      </w:pPr>
      <w:moveFrom w:id="599" w:author="DON CIO" w:date="2026-02-19T23:01:00Z" w16du:dateUtc="2026-02-19T22:01:00Z">
        <w:r w:rsidRPr="00AD22E3" w:rsidDel="00801BA3">
          <w:t xml:space="preserve">The analysis methodology is as follows. Maximum interference levels for each of the incumbent systems under study will be calculated. (See Tables 11,12 and 13). Utilizing various path lengths, the Signal levels at the incumbent service receivers will be derived using equations 1 and 2 below. Losses due to absorption will be included in the calculation. The resultant signal level will be compared to the maximum incumbent interference levels as calculated in Section 6.4 to determine if the maximum interference level has been exceeded. </w:t>
        </w:r>
      </w:moveFrom>
    </w:p>
    <w:p w14:paraId="78A83997" w14:textId="25922AD6" w:rsidR="0085403B" w:rsidRPr="00AD22E3" w:rsidDel="00801BA3" w:rsidRDefault="0085403B" w:rsidP="002E027F">
      <w:pPr>
        <w:spacing w:before="0" w:after="120"/>
        <w:rPr>
          <w:moveFrom w:id="600" w:author="DON CIO" w:date="2026-02-19T23:01:00Z" w16du:dateUtc="2026-02-19T22:01:00Z"/>
        </w:rPr>
      </w:pPr>
      <w:moveFrom w:id="601" w:author="DON CIO" w:date="2026-02-19T23:01:00Z" w16du:dateUtc="2026-02-19T22:01:00Z">
        <w:r w:rsidRPr="00AD22E3" w:rsidDel="00801BA3">
          <w:lastRenderedPageBreak/>
          <w:t>Equations that will be used to derive the received signal from an WB AM(OR) transmitter to an incumbent receiver are listed below.</w:t>
        </w:r>
      </w:moveFrom>
    </w:p>
    <w:p w14:paraId="68B658E7" w14:textId="61E81826" w:rsidR="0085403B" w:rsidRPr="00AD22E3" w:rsidDel="00801BA3" w:rsidRDefault="0085403B" w:rsidP="002E027F">
      <w:pPr>
        <w:rPr>
          <w:moveFrom w:id="602" w:author="DON CIO" w:date="2026-02-19T23:01:00Z" w16du:dateUtc="2026-02-19T22:01:00Z"/>
        </w:rPr>
      </w:pPr>
      <w:moveFrom w:id="603" w:author="DON CIO" w:date="2026-02-19T23:01:00Z" w16du:dateUtc="2026-02-19T22:01:00Z">
        <w:r w:rsidRPr="00AD22E3" w:rsidDel="00801BA3">
          <w:t>Free Space Path Loss</w:t>
        </w:r>
      </w:moveFrom>
    </w:p>
    <w:p w14:paraId="367D8A48" w14:textId="2A0C1043" w:rsidR="0085403B" w:rsidRPr="00AD22E3" w:rsidDel="00801BA3" w:rsidRDefault="0085403B" w:rsidP="003E7CAD">
      <w:pPr>
        <w:pStyle w:val="Equation"/>
        <w:rPr>
          <w:moveFrom w:id="604" w:author="DON CIO" w:date="2026-02-19T23:01:00Z" w16du:dateUtc="2026-02-19T22:01:00Z"/>
        </w:rPr>
      </w:pPr>
      <w:moveFrom w:id="605" w:author="DON CIO" w:date="2026-02-19T23:01:00Z" w16du:dateUtc="2026-02-19T22:01:00Z">
        <w:r w:rsidRPr="00AD22E3" w:rsidDel="00801BA3">
          <w:tab/>
        </w:r>
        <w:r w:rsidRPr="00AD22E3" w:rsidDel="00801BA3">
          <w:tab/>
        </w:r>
        <m:oMath>
          <m:r>
            <m:rPr>
              <m:sty m:val="p"/>
            </m:rPr>
            <w:rPr>
              <w:rFonts w:ascii="Cambria Math" w:hAnsi="Cambria Math"/>
            </w:rPr>
            <m:t xml:space="preserve">   </m:t>
          </m:r>
          <m:r>
            <w:rPr>
              <w:rFonts w:ascii="Cambria Math" w:hAnsi="Cambria Math"/>
            </w:rPr>
            <m:t>FSL</m:t>
          </m:r>
          <m:r>
            <m:rPr>
              <m:sty m:val="p"/>
            </m:rPr>
            <w:rPr>
              <w:rFonts w:ascii="Cambria Math" w:hAnsi="Cambria Math"/>
            </w:rPr>
            <m:t>=32.4+20</m:t>
          </m:r>
          <m:func>
            <m:funcPr>
              <m:ctrlPr>
                <w:rPr>
                  <w:rFonts w:ascii="Cambria Math" w:hAnsi="Cambria Math"/>
                </w:rPr>
              </m:ctrlPr>
            </m:funcPr>
            <m:fName>
              <m:r>
                <m:rPr>
                  <m:sty m:val="p"/>
                </m:rPr>
                <w:rPr>
                  <w:rFonts w:ascii="Cambria Math" w:hAnsi="Cambria Math"/>
                </w:rPr>
                <m:t>log</m:t>
              </m:r>
            </m:fName>
            <m:e>
              <m:d>
                <m:dPr>
                  <m:ctrlPr>
                    <w:rPr>
                      <w:rFonts w:ascii="Cambria Math" w:hAnsi="Cambria Math"/>
                    </w:rPr>
                  </m:ctrlPr>
                </m:dPr>
                <m:e>
                  <m:r>
                    <w:rPr>
                      <w:rFonts w:ascii="Cambria Math" w:hAnsi="Cambria Math"/>
                    </w:rPr>
                    <m:t>f</m:t>
                  </m:r>
                </m:e>
              </m:d>
            </m:e>
          </m:func>
          <m:r>
            <m:rPr>
              <m:sty m:val="p"/>
            </m:rPr>
            <w:rPr>
              <w:rFonts w:ascii="Cambria Math" w:hAnsi="Cambria Math"/>
            </w:rPr>
            <m:t>+20</m:t>
          </m:r>
          <m:func>
            <m:funcPr>
              <m:ctrlPr>
                <w:rPr>
                  <w:rFonts w:ascii="Cambria Math" w:hAnsi="Cambria Math"/>
                </w:rPr>
              </m:ctrlPr>
            </m:funcPr>
            <m:fName>
              <m:r>
                <m:rPr>
                  <m:sty m:val="p"/>
                </m:rPr>
                <w:rPr>
                  <w:rFonts w:ascii="Cambria Math" w:hAnsi="Cambria Math"/>
                </w:rPr>
                <m:t>log</m:t>
              </m:r>
            </m:fName>
            <m:e>
              <m:d>
                <m:dPr>
                  <m:ctrlPr>
                    <w:rPr>
                      <w:rFonts w:ascii="Cambria Math" w:hAnsi="Cambria Math"/>
                    </w:rPr>
                  </m:ctrlPr>
                </m:dPr>
                <m:e>
                  <m:r>
                    <w:rPr>
                      <w:rFonts w:ascii="Cambria Math" w:hAnsi="Cambria Math"/>
                    </w:rPr>
                    <m:t>d</m:t>
                  </m:r>
                </m:e>
              </m:d>
            </m:e>
          </m:func>
        </m:oMath>
        <w:moveFrom w:id="606" w:author="DON CIO" w:date="2026-02-19T23:01:00Z" w16du:dateUtc="2026-02-19T22:01:00Z">
          <w:r w:rsidRPr="00AD22E3" w:rsidDel="00801BA3">
            <w:t xml:space="preserve">  </w:t>
          </w:r>
          <w:r w:rsidRPr="00AD22E3" w:rsidDel="00801BA3">
            <w:tab/>
            <w:t>(1)</w:t>
          </w:r>
        </w:moveFrom>
      </w:moveFrom>
    </w:p>
    <w:p w14:paraId="092EC95F" w14:textId="53EB8FAF" w:rsidR="0085403B" w:rsidRPr="00AD22E3" w:rsidDel="00801BA3" w:rsidRDefault="004045C2" w:rsidP="002E027F">
      <w:pPr>
        <w:rPr>
          <w:moveFrom w:id="607" w:author="DON CIO" w:date="2026-02-19T23:01:00Z" w16du:dateUtc="2026-02-19T22:01:00Z"/>
        </w:rPr>
      </w:pPr>
      <w:moveFrom w:id="608" w:author="DON CIO" w:date="2026-02-19T23:01:00Z" w16du:dateUtc="2026-02-19T22:01:00Z">
        <w:r w:rsidRPr="00AD22E3" w:rsidDel="00801BA3">
          <w:t>where</w:t>
        </w:r>
        <w:r w:rsidR="0085403B" w:rsidRPr="00AD22E3" w:rsidDel="00801BA3">
          <w:t>:</w:t>
        </w:r>
      </w:moveFrom>
    </w:p>
    <w:p w14:paraId="62EFF37D" w14:textId="44CA7981" w:rsidR="0085403B" w:rsidRPr="00AD22E3" w:rsidDel="00801BA3" w:rsidRDefault="0085403B" w:rsidP="003E7CAD">
      <w:pPr>
        <w:pStyle w:val="Equationlegend"/>
        <w:rPr>
          <w:moveFrom w:id="609" w:author="DON CIO" w:date="2026-02-19T23:01:00Z" w16du:dateUtc="2026-02-19T22:01:00Z"/>
        </w:rPr>
      </w:pPr>
      <w:moveFrom w:id="610" w:author="DON CIO" w:date="2026-02-19T23:01:00Z" w16du:dateUtc="2026-02-19T22:01:00Z">
        <w:r w:rsidRPr="00AD22E3" w:rsidDel="00801BA3">
          <w:tab/>
        </w:r>
        <w:r w:rsidRPr="00AD22E3" w:rsidDel="00801BA3">
          <w:tab/>
          <w:t>F = Frequency (MHz)</w:t>
        </w:r>
      </w:moveFrom>
    </w:p>
    <w:p w14:paraId="2A5CE22C" w14:textId="0478A55B" w:rsidR="0085403B" w:rsidRPr="00AD22E3" w:rsidDel="00801BA3" w:rsidRDefault="0085403B" w:rsidP="003E7CAD">
      <w:pPr>
        <w:pStyle w:val="Equationlegend"/>
        <w:rPr>
          <w:moveFrom w:id="611" w:author="DON CIO" w:date="2026-02-19T23:01:00Z" w16du:dateUtc="2026-02-19T22:01:00Z"/>
        </w:rPr>
      </w:pPr>
      <w:moveFrom w:id="612" w:author="DON CIO" w:date="2026-02-19T23:01:00Z" w16du:dateUtc="2026-02-19T22:01:00Z">
        <w:r w:rsidRPr="00AD22E3" w:rsidDel="00801BA3">
          <w:tab/>
        </w:r>
        <w:r w:rsidRPr="00AD22E3" w:rsidDel="00801BA3">
          <w:tab/>
          <w:t>D = Distance (km)</w:t>
        </w:r>
      </w:moveFrom>
    </w:p>
    <w:p w14:paraId="485D6AB4" w14:textId="0CD01B22" w:rsidR="0085403B" w:rsidRPr="00AD22E3" w:rsidDel="00801BA3" w:rsidRDefault="0085403B" w:rsidP="003E7CAD">
      <w:pPr>
        <w:pStyle w:val="Equationlegend"/>
        <w:rPr>
          <w:moveFrom w:id="613" w:author="DON CIO" w:date="2026-02-19T23:01:00Z" w16du:dateUtc="2026-02-19T22:01:00Z"/>
        </w:rPr>
      </w:pPr>
      <w:moveFrom w:id="614" w:author="DON CIO" w:date="2026-02-19T23:01:00Z" w16du:dateUtc="2026-02-19T22:01:00Z">
        <w:r w:rsidRPr="00AD22E3" w:rsidDel="00801BA3">
          <w:tab/>
        </w:r>
        <w:r w:rsidRPr="00AD22E3" w:rsidDel="00801BA3">
          <w:tab/>
          <w:t>FSL = dB</w:t>
        </w:r>
      </w:moveFrom>
    </w:p>
    <w:p w14:paraId="42D3687D" w14:textId="6E8F37DF" w:rsidR="0085403B" w:rsidRPr="00AD22E3" w:rsidDel="00801BA3" w:rsidRDefault="0085403B" w:rsidP="002E027F">
      <w:pPr>
        <w:spacing w:before="0" w:after="120"/>
        <w:rPr>
          <w:moveFrom w:id="615" w:author="DON CIO" w:date="2026-02-19T23:01:00Z" w16du:dateUtc="2026-02-19T22:01:00Z"/>
        </w:rPr>
      </w:pPr>
      <w:moveFrom w:id="616" w:author="DON CIO" w:date="2026-02-19T23:01:00Z" w16du:dateUtc="2026-02-19T22:01:00Z">
        <w:r w:rsidRPr="00AD22E3" w:rsidDel="00801BA3">
          <w:t>Using equation (1) and considering operational frequencies of 8.5, 10.7, and 15 MHz will yield pathlosses for each of the target frequencies.</w:t>
        </w:r>
      </w:moveFrom>
    </w:p>
    <w:p w14:paraId="435C48DE" w14:textId="72039C2C" w:rsidR="0085403B" w:rsidRPr="00AD22E3" w:rsidDel="00801BA3" w:rsidRDefault="0085403B" w:rsidP="002E027F">
      <w:pPr>
        <w:spacing w:before="0" w:after="120"/>
        <w:rPr>
          <w:moveFrom w:id="617" w:author="DON CIO" w:date="2026-02-19T23:01:00Z" w16du:dateUtc="2026-02-19T22:01:00Z"/>
        </w:rPr>
      </w:pPr>
      <w:moveFrom w:id="618" w:author="DON CIO" w:date="2026-02-19T23:01:00Z" w16du:dateUtc="2026-02-19T22:01:00Z">
        <w:r w:rsidRPr="00AD22E3" w:rsidDel="00801BA3">
          <w:t>The received signal level at each of the incumbent receivers for various path lengths will be calculated using equation 2.</w:t>
        </w:r>
      </w:moveFrom>
    </w:p>
    <w:p w14:paraId="46645519" w14:textId="6C145F25" w:rsidR="0085403B" w:rsidRPr="00AD22E3" w:rsidDel="00801BA3" w:rsidRDefault="0085403B" w:rsidP="002E027F">
      <w:pPr>
        <w:spacing w:after="120"/>
        <w:rPr>
          <w:moveFrom w:id="619" w:author="DON CIO" w:date="2026-02-19T23:01:00Z" w16du:dateUtc="2026-02-19T22:01:00Z"/>
        </w:rPr>
      </w:pPr>
      <w:moveFrom w:id="620" w:author="DON CIO" w:date="2026-02-19T23:01:00Z" w16du:dateUtc="2026-02-19T22:01:00Z">
        <w:r w:rsidRPr="00AD22E3" w:rsidDel="00801BA3">
          <w:t xml:space="preserve">Interference Signal Level </w:t>
        </w:r>
      </w:moveFrom>
    </w:p>
    <w:p w14:paraId="122181DE" w14:textId="36A412C3" w:rsidR="0085403B" w:rsidRPr="00AD22E3" w:rsidDel="00801BA3" w:rsidRDefault="0085403B" w:rsidP="003E7CAD">
      <w:pPr>
        <w:pStyle w:val="Equation"/>
        <w:rPr>
          <w:moveFrom w:id="621" w:author="DON CIO" w:date="2026-02-19T23:01:00Z" w16du:dateUtc="2026-02-19T22:01:00Z"/>
        </w:rPr>
      </w:pPr>
      <w:moveFrom w:id="622" w:author="DON CIO" w:date="2026-02-19T23:01:00Z" w16du:dateUtc="2026-02-19T22:01:00Z">
        <w:r w:rsidRPr="00AD22E3" w:rsidDel="00801BA3">
          <w:tab/>
        </w:r>
        <w:r w:rsidRPr="00AD22E3" w:rsidDel="00801BA3">
          <w:tab/>
        </w:r>
        <m:oMath>
          <m:r>
            <m:rPr>
              <m:sty m:val="p"/>
            </m:rPr>
            <w:rPr>
              <w:rFonts w:ascii="Cambria Math" w:hAnsi="Cambria Math"/>
            </w:rPr>
            <m:t xml:space="preserve">             </m:t>
          </m:r>
          <m:r>
            <w:rPr>
              <w:rFonts w:ascii="Cambria Math" w:hAnsi="Cambria Math"/>
            </w:rPr>
            <m:t>Pr</m:t>
          </m:r>
          <m:r>
            <m:rPr>
              <m:sty m:val="p"/>
            </m:rPr>
            <w:rPr>
              <w:rFonts w:ascii="Cambria Math" w:hAnsi="Cambria Math"/>
            </w:rPr>
            <m:t>=</m:t>
          </m:r>
          <m:r>
            <w:rPr>
              <w:rFonts w:ascii="Cambria Math" w:hAnsi="Cambria Math"/>
            </w:rPr>
            <m:t>TXp</m:t>
          </m:r>
          <m:r>
            <m:rPr>
              <m:sty m:val="p"/>
            </m:rPr>
            <w:rPr>
              <w:rFonts w:ascii="Cambria Math" w:hAnsi="Cambria Math"/>
            </w:rPr>
            <m:t>+</m:t>
          </m:r>
          <m:r>
            <w:rPr>
              <w:rFonts w:ascii="Cambria Math" w:hAnsi="Cambria Math"/>
            </w:rPr>
            <m:t>TXg</m:t>
          </m:r>
          <m:r>
            <m:rPr>
              <m:sty m:val="p"/>
            </m:rPr>
            <w:rPr>
              <w:rFonts w:ascii="Cambria Math" w:hAnsi="Cambria Math"/>
            </w:rPr>
            <m:t>+</m:t>
          </m:r>
          <m:r>
            <w:rPr>
              <w:rFonts w:ascii="Cambria Math" w:hAnsi="Cambria Math"/>
            </w:rPr>
            <m:t>RXg</m:t>
          </m:r>
          <m:r>
            <m:rPr>
              <m:sty m:val="p"/>
            </m:rPr>
            <w:rPr>
              <w:rFonts w:ascii="Cambria Math" w:hAnsi="Cambria Math"/>
            </w:rPr>
            <m:t>-</m:t>
          </m:r>
          <m:r>
            <w:rPr>
              <w:rFonts w:ascii="Cambria Math" w:hAnsi="Cambria Math"/>
            </w:rPr>
            <m:t>TXL</m:t>
          </m:r>
          <m:r>
            <m:rPr>
              <m:sty m:val="p"/>
            </m:rPr>
            <w:rPr>
              <w:rFonts w:ascii="Cambria Math" w:hAnsi="Cambria Math"/>
            </w:rPr>
            <m:t>-</m:t>
          </m:r>
          <m:r>
            <w:rPr>
              <w:rFonts w:ascii="Cambria Math" w:hAnsi="Cambria Math"/>
            </w:rPr>
            <m:t>FSL</m:t>
          </m:r>
          <m:r>
            <m:rPr>
              <m:sty m:val="p"/>
            </m:rPr>
            <w:rPr>
              <w:rFonts w:ascii="Cambria Math" w:hAnsi="Cambria Math"/>
            </w:rPr>
            <m:t>-</m:t>
          </m:r>
          <m:r>
            <w:rPr>
              <w:rFonts w:ascii="Cambria Math" w:hAnsi="Cambria Math"/>
            </w:rPr>
            <m:t>Lp</m:t>
          </m:r>
          <m:r>
            <m:rPr>
              <m:sty m:val="p"/>
            </m:rPr>
            <w:rPr>
              <w:rFonts w:ascii="Cambria Math" w:hAnsi="Cambria Math"/>
            </w:rPr>
            <m:t>-</m:t>
          </m:r>
          <m:r>
            <w:rPr>
              <w:rFonts w:ascii="Cambria Math" w:hAnsi="Cambria Math"/>
            </w:rPr>
            <m:t>RXL</m:t>
          </m:r>
          <m:r>
            <m:rPr>
              <m:sty m:val="p"/>
            </m:rPr>
            <w:rPr>
              <w:rFonts w:ascii="Cambria Math" w:hAnsi="Cambria Math"/>
            </w:rPr>
            <m:t xml:space="preserve"> </m:t>
          </m:r>
          <m:r>
            <w:rPr>
              <w:rFonts w:ascii="Cambria Math" w:hAnsi="Cambria Math"/>
            </w:rPr>
            <m:t>dBm</m:t>
          </m:r>
        </m:oMath>
        <w:moveFrom w:id="623" w:author="DON CIO" w:date="2026-02-19T23:01:00Z" w16du:dateUtc="2026-02-19T22:01:00Z">
          <w:r w:rsidRPr="00AD22E3" w:rsidDel="00801BA3">
            <w:t xml:space="preserve"> </w:t>
          </w:r>
          <w:r w:rsidRPr="00AD22E3" w:rsidDel="00801BA3">
            <w:tab/>
            <w:t>(2)</w:t>
          </w:r>
        </w:moveFrom>
      </w:moveFrom>
    </w:p>
    <w:p w14:paraId="2A7FD6B3" w14:textId="012BBE2B" w:rsidR="0085403B" w:rsidRPr="00AD22E3" w:rsidDel="00801BA3" w:rsidRDefault="004045C2" w:rsidP="002E027F">
      <w:pPr>
        <w:rPr>
          <w:moveFrom w:id="624" w:author="DON CIO" w:date="2026-02-19T23:01:00Z" w16du:dateUtc="2026-02-19T22:01:00Z"/>
        </w:rPr>
      </w:pPr>
      <w:moveFrom w:id="625" w:author="DON CIO" w:date="2026-02-19T23:01:00Z" w16du:dateUtc="2026-02-19T22:01:00Z">
        <w:r w:rsidRPr="00AD22E3" w:rsidDel="00801BA3">
          <w:t>where</w:t>
        </w:r>
        <w:r w:rsidR="0085403B" w:rsidRPr="00AD22E3" w:rsidDel="00801BA3">
          <w:t>:</w:t>
        </w:r>
      </w:moveFrom>
    </w:p>
    <w:p w14:paraId="055C5B96" w14:textId="4326987A" w:rsidR="0085403B" w:rsidRPr="00AD22E3" w:rsidDel="00801BA3" w:rsidRDefault="0085403B" w:rsidP="003E7CAD">
      <w:pPr>
        <w:pStyle w:val="Equationlegend"/>
        <w:rPr>
          <w:moveFrom w:id="626" w:author="DON CIO" w:date="2026-02-19T23:01:00Z" w16du:dateUtc="2026-02-19T22:01:00Z"/>
        </w:rPr>
      </w:pPr>
      <w:moveFrom w:id="627" w:author="DON CIO" w:date="2026-02-19T23:01:00Z" w16du:dateUtc="2026-02-19T22:01:00Z">
        <w:r w:rsidRPr="00AD22E3" w:rsidDel="00801BA3">
          <w:tab/>
        </w:r>
        <w:r w:rsidRPr="00AD22E3" w:rsidDel="00801BA3">
          <w:tab/>
          <w:t>Pr = received power (dBm)</w:t>
        </w:r>
      </w:moveFrom>
    </w:p>
    <w:p w14:paraId="433232B4" w14:textId="33AD0DC4" w:rsidR="0085403B" w:rsidRPr="00AD22E3" w:rsidDel="00801BA3" w:rsidRDefault="0085403B" w:rsidP="003E7CAD">
      <w:pPr>
        <w:pStyle w:val="Equationlegend"/>
        <w:rPr>
          <w:moveFrom w:id="628" w:author="DON CIO" w:date="2026-02-19T23:01:00Z" w16du:dateUtc="2026-02-19T22:01:00Z"/>
        </w:rPr>
      </w:pPr>
      <w:moveFrom w:id="629" w:author="DON CIO" w:date="2026-02-19T23:01:00Z" w16du:dateUtc="2026-02-19T22:01:00Z">
        <w:r w:rsidRPr="00AD22E3" w:rsidDel="00801BA3">
          <w:tab/>
        </w:r>
        <w:r w:rsidRPr="00AD22E3" w:rsidDel="00801BA3">
          <w:tab/>
          <w:t>TXp = transmitter output power (dBm)</w:t>
        </w:r>
      </w:moveFrom>
    </w:p>
    <w:p w14:paraId="77CFF97B" w14:textId="47619583" w:rsidR="0085403B" w:rsidRPr="00AD22E3" w:rsidDel="00801BA3" w:rsidRDefault="0085403B" w:rsidP="003E7CAD">
      <w:pPr>
        <w:pStyle w:val="Equationlegend"/>
        <w:rPr>
          <w:moveFrom w:id="630" w:author="DON CIO" w:date="2026-02-19T23:01:00Z" w16du:dateUtc="2026-02-19T22:01:00Z"/>
        </w:rPr>
      </w:pPr>
      <w:moveFrom w:id="631" w:author="DON CIO" w:date="2026-02-19T23:01:00Z" w16du:dateUtc="2026-02-19T22:01:00Z">
        <w:r w:rsidRPr="00AD22E3" w:rsidDel="00801BA3">
          <w:tab/>
        </w:r>
        <w:r w:rsidRPr="00AD22E3" w:rsidDel="00801BA3">
          <w:tab/>
          <w:t>TXg = transmitter antenna gain (dBi)</w:t>
        </w:r>
      </w:moveFrom>
    </w:p>
    <w:p w14:paraId="00A2D893" w14:textId="092A00E1" w:rsidR="0085403B" w:rsidRPr="00AD22E3" w:rsidDel="00801BA3" w:rsidRDefault="0085403B" w:rsidP="003E7CAD">
      <w:pPr>
        <w:pStyle w:val="Equationlegend"/>
        <w:rPr>
          <w:moveFrom w:id="632" w:author="DON CIO" w:date="2026-02-19T23:01:00Z" w16du:dateUtc="2026-02-19T22:01:00Z"/>
        </w:rPr>
      </w:pPr>
      <w:moveFrom w:id="633" w:author="DON CIO" w:date="2026-02-19T23:01:00Z" w16du:dateUtc="2026-02-19T22:01:00Z">
        <w:r w:rsidRPr="00AD22E3" w:rsidDel="00801BA3">
          <w:tab/>
        </w:r>
        <w:r w:rsidRPr="00AD22E3" w:rsidDel="00801BA3">
          <w:tab/>
          <w:t>RXg = receiver antenna gain (dBi)</w:t>
        </w:r>
      </w:moveFrom>
    </w:p>
    <w:p w14:paraId="025B40AB" w14:textId="5DD629D6" w:rsidR="0085403B" w:rsidRPr="00AD22E3" w:rsidDel="00801BA3" w:rsidRDefault="0085403B" w:rsidP="003E7CAD">
      <w:pPr>
        <w:pStyle w:val="Equationlegend"/>
        <w:rPr>
          <w:moveFrom w:id="634" w:author="DON CIO" w:date="2026-02-19T23:01:00Z" w16du:dateUtc="2026-02-19T22:01:00Z"/>
        </w:rPr>
      </w:pPr>
      <w:moveFrom w:id="635" w:author="DON CIO" w:date="2026-02-19T23:01:00Z" w16du:dateUtc="2026-02-19T22:01:00Z">
        <w:r w:rsidRPr="00AD22E3" w:rsidDel="00801BA3">
          <w:tab/>
        </w:r>
        <w:r w:rsidRPr="00AD22E3" w:rsidDel="00801BA3">
          <w:tab/>
          <w:t>TXL = transmit feeder and associated losses (feeder, connectors, etc.) (dB)</w:t>
        </w:r>
      </w:moveFrom>
    </w:p>
    <w:p w14:paraId="01CC9B9F" w14:textId="09E0A657" w:rsidR="0085403B" w:rsidRPr="00AD22E3" w:rsidDel="00801BA3" w:rsidRDefault="0085403B" w:rsidP="003E7CAD">
      <w:pPr>
        <w:pStyle w:val="Equationlegend"/>
        <w:rPr>
          <w:moveFrom w:id="636" w:author="DON CIO" w:date="2026-02-19T23:01:00Z" w16du:dateUtc="2026-02-19T22:01:00Z"/>
        </w:rPr>
      </w:pPr>
      <w:moveFrom w:id="637" w:author="DON CIO" w:date="2026-02-19T23:01:00Z" w16du:dateUtc="2026-02-19T22:01:00Z">
        <w:r w:rsidRPr="00AD22E3" w:rsidDel="00801BA3">
          <w:tab/>
        </w:r>
        <w:r w:rsidRPr="00AD22E3" w:rsidDel="00801BA3">
          <w:tab/>
          <w:t>FSL = free space loss or path loss (dB)</w:t>
        </w:r>
      </w:moveFrom>
    </w:p>
    <w:p w14:paraId="217AC3EB" w14:textId="3EA990CC" w:rsidR="0085403B" w:rsidRPr="00AD22E3" w:rsidDel="00801BA3" w:rsidRDefault="0085403B">
      <w:pPr>
        <w:pStyle w:val="Equationlegend"/>
        <w:rPr>
          <w:moveFrom w:id="638" w:author="DON CIO" w:date="2026-02-19T23:01:00Z" w16du:dateUtc="2026-02-19T22:01:00Z"/>
        </w:rPr>
      </w:pPr>
      <w:moveFrom w:id="639" w:author="DON CIO" w:date="2026-02-19T23:01:00Z" w16du:dateUtc="2026-02-19T22:01:00Z">
        <w:r w:rsidRPr="00AD22E3" w:rsidDel="00801BA3">
          <w:tab/>
        </w:r>
        <w:r w:rsidRPr="00AD22E3" w:rsidDel="00801BA3">
          <w:tab/>
          <w:t>Lp = miscellaneous signal propagation losses (these include fading margin, polarization mismatch, losses associated with medium through which signal is travelling, other losses...) (dB) For these calculations absorption loss values mid-latitude regions were used and were equal to an average of 5 dB for the mid-latitude regions.</w:t>
        </w:r>
      </w:moveFrom>
    </w:p>
    <w:p w14:paraId="7DBACC75" w14:textId="3D59B5D0" w:rsidR="0085403B" w:rsidRPr="00AD22E3" w:rsidDel="00801BA3" w:rsidRDefault="0085403B" w:rsidP="003E7CAD">
      <w:pPr>
        <w:pStyle w:val="EditorsNote"/>
        <w:rPr>
          <w:moveFrom w:id="640" w:author="DON CIO" w:date="2026-02-19T23:01:00Z" w16du:dateUtc="2026-02-19T22:01:00Z"/>
        </w:rPr>
      </w:pPr>
      <w:moveFrom w:id="641" w:author="DON CIO" w:date="2026-02-19T23:01:00Z" w16du:dateUtc="2026-02-19T22:01:00Z">
        <w:r w:rsidRPr="00AD22E3" w:rsidDel="00801BA3">
          <w:t>[Editor’s note: more clarification is needed on Lp.]</w:t>
        </w:r>
      </w:moveFrom>
    </w:p>
    <w:p w14:paraId="02428D2F" w14:textId="6C0074E7" w:rsidR="0085403B" w:rsidRPr="00AD22E3" w:rsidDel="00801BA3" w:rsidRDefault="0085403B" w:rsidP="003E7CAD">
      <w:pPr>
        <w:pStyle w:val="Equationlegend"/>
        <w:rPr>
          <w:moveFrom w:id="642" w:author="DON CIO" w:date="2026-02-19T23:01:00Z" w16du:dateUtc="2026-02-19T22:01:00Z"/>
        </w:rPr>
      </w:pPr>
      <w:moveFrom w:id="643" w:author="DON CIO" w:date="2026-02-19T23:01:00Z" w16du:dateUtc="2026-02-19T22:01:00Z">
        <w:r w:rsidRPr="00AD22E3" w:rsidDel="00801BA3">
          <w:tab/>
        </w:r>
        <w:r w:rsidRPr="00AD22E3" w:rsidDel="00801BA3">
          <w:tab/>
          <w:t>RXL</w:t>
        </w:r>
        <w:r w:rsidRPr="00AD22E3" w:rsidDel="00801BA3">
          <w:rPr>
            <w:vertAlign w:val="subscript"/>
          </w:rPr>
          <w:t xml:space="preserve"> </w:t>
        </w:r>
        <w:r w:rsidRPr="00AD22E3" w:rsidDel="00801BA3">
          <w:t>= receiver feeder and associated losses (feeder, connectors, etc.) (d)B Typically 3 dB.</w:t>
        </w:r>
      </w:moveFrom>
    </w:p>
    <w:p w14:paraId="4E2EEE1C" w14:textId="369541D7" w:rsidR="0085403B" w:rsidRPr="00AD22E3" w:rsidDel="00801BA3" w:rsidRDefault="0085403B" w:rsidP="004045C2">
      <w:pPr>
        <w:rPr>
          <w:moveFrom w:id="644" w:author="DON CIO" w:date="2026-02-19T23:01:00Z" w16du:dateUtc="2026-02-19T22:01:00Z"/>
        </w:rPr>
      </w:pPr>
      <w:moveFrom w:id="645" w:author="DON CIO" w:date="2026-02-19T23:01:00Z" w16du:dateUtc="2026-02-19T22:01:00Z">
        <w:r w:rsidRPr="00AD22E3" w:rsidDel="00801BA3">
          <w:rPr>
            <w:rFonts w:eastAsia="Aptos"/>
          </w:rPr>
          <w:t>The results are contained in Section 9.2.2.</w:t>
        </w:r>
      </w:moveFrom>
    </w:p>
    <w:moveFromRangeEnd w:id="592"/>
    <w:p w14:paraId="79717E30" w14:textId="123CE257" w:rsidR="0085403B" w:rsidRPr="00AD22E3" w:rsidDel="00D766FF" w:rsidRDefault="0085403B" w:rsidP="002E027F">
      <w:pPr>
        <w:pStyle w:val="Heading1"/>
        <w:rPr>
          <w:del w:id="646" w:author="DON CIO" w:date="2026-02-19T23:26:00Z" w16du:dateUtc="2026-02-19T22:26:00Z"/>
          <w:lang w:eastAsia="zh-CN"/>
        </w:rPr>
      </w:pPr>
      <w:del w:id="647" w:author="DON CIO" w:date="2026-02-19T23:26:00Z" w16du:dateUtc="2026-02-19T22:26:00Z">
        <w:r w:rsidRPr="00AD22E3" w:rsidDel="00D766FF">
          <w:rPr>
            <w:lang w:eastAsia="zh-CN"/>
          </w:rPr>
          <w:delText>9</w:delText>
        </w:r>
        <w:r w:rsidRPr="00AD22E3" w:rsidDel="00D766FF">
          <w:rPr>
            <w:lang w:eastAsia="zh-CN"/>
          </w:rPr>
          <w:tab/>
          <w:delText>Analysis and Results</w:delText>
        </w:r>
      </w:del>
    </w:p>
    <w:p w14:paraId="1202FC5D" w14:textId="2BCB0803" w:rsidR="0085403B" w:rsidRPr="00AD22E3" w:rsidDel="00D766FF" w:rsidRDefault="0085403B" w:rsidP="002E027F">
      <w:pPr>
        <w:pStyle w:val="Heading2"/>
        <w:rPr>
          <w:del w:id="648" w:author="DON CIO" w:date="2026-02-19T23:26:00Z" w16du:dateUtc="2026-02-19T22:26:00Z"/>
          <w:lang w:eastAsia="zh-CN"/>
        </w:rPr>
      </w:pPr>
      <w:del w:id="649" w:author="DON CIO" w:date="2026-02-19T23:26:00Z" w16du:dateUtc="2026-02-19T22:26:00Z">
        <w:r w:rsidRPr="00AD22E3" w:rsidDel="00D766FF">
          <w:rPr>
            <w:lang w:eastAsia="zh-CN"/>
          </w:rPr>
          <w:delText>9.1</w:delText>
        </w:r>
        <w:r w:rsidRPr="00AD22E3" w:rsidDel="00D766FF">
          <w:rPr>
            <w:lang w:eastAsia="zh-CN"/>
          </w:rPr>
          <w:tab/>
          <w:delText>In-band analysis results</w:delText>
        </w:r>
      </w:del>
    </w:p>
    <w:p w14:paraId="17983841" w14:textId="26D24951" w:rsidR="0085403B" w:rsidRPr="00AD22E3" w:rsidDel="00D766FF" w:rsidRDefault="0085403B" w:rsidP="002E027F">
      <w:pPr>
        <w:rPr>
          <w:del w:id="650" w:author="DON CIO" w:date="2026-02-19T23:26:00Z" w16du:dateUtc="2026-02-19T22:26:00Z"/>
          <w:lang w:eastAsia="zh-CN"/>
        </w:rPr>
      </w:pPr>
      <w:del w:id="651" w:author="DON CIO" w:date="2026-02-19T23:26:00Z" w16du:dateUtc="2026-02-19T22:26:00Z">
        <w:r w:rsidRPr="00AD22E3" w:rsidDel="00D766FF">
          <w:rPr>
            <w:lang w:eastAsia="zh-CN"/>
          </w:rPr>
          <w:delText>[Interference to WB AM(OR)S receiver from incumbent transmissions within a desired spectrum segment would impact a WB AM(OR)S transmission that is attempting to utilize a portion of the available channel with the incumbent or incumbents, see Figure 5.]</w:delText>
        </w:r>
      </w:del>
    </w:p>
    <w:p w14:paraId="45B2DF7E" w14:textId="1F83C608" w:rsidR="0085403B" w:rsidRPr="00AD22E3" w:rsidRDefault="0085403B" w:rsidP="002E027F">
      <w:pPr>
        <w:pStyle w:val="FigureNo"/>
        <w:rPr>
          <w:lang w:eastAsia="zh-CN"/>
        </w:rPr>
      </w:pPr>
      <w:r w:rsidRPr="00AD22E3">
        <w:rPr>
          <w:lang w:eastAsia="zh-CN"/>
        </w:rPr>
        <w:lastRenderedPageBreak/>
        <w:t xml:space="preserve">FIGURE </w:t>
      </w:r>
      <w:ins w:id="652" w:author="DON CIO" w:date="2026-02-19T23:26:00Z" w16du:dateUtc="2026-02-19T22:26:00Z">
        <w:r w:rsidR="00D766FF">
          <w:rPr>
            <w:lang w:eastAsia="zh-CN"/>
          </w:rPr>
          <w:t>8</w:t>
        </w:r>
      </w:ins>
      <w:del w:id="653" w:author="DON CIO" w:date="2026-02-19T23:26:00Z" w16du:dateUtc="2026-02-19T22:26:00Z">
        <w:r w:rsidRPr="00AD22E3" w:rsidDel="00D766FF">
          <w:rPr>
            <w:lang w:eastAsia="zh-CN"/>
          </w:rPr>
          <w:delText>5</w:delText>
        </w:r>
      </w:del>
    </w:p>
    <w:p w14:paraId="7A34C25B" w14:textId="77777777" w:rsidR="0085403B" w:rsidRPr="00AD22E3" w:rsidRDefault="0085403B" w:rsidP="002E027F">
      <w:pPr>
        <w:pStyle w:val="Figuretitle"/>
        <w:rPr>
          <w:lang w:eastAsia="zh-CN"/>
        </w:rPr>
      </w:pPr>
      <w:r w:rsidRPr="00AD22E3">
        <w:rPr>
          <w:lang w:eastAsia="zh-CN"/>
        </w:rPr>
        <w:t xml:space="preserve">Potential interference to a WB channel </w:t>
      </w:r>
    </w:p>
    <w:p w14:paraId="71812F09" w14:textId="77777777" w:rsidR="00D766FF" w:rsidRDefault="0085403B" w:rsidP="002E027F">
      <w:pPr>
        <w:rPr>
          <w:ins w:id="654" w:author="DON CIO" w:date="2026-02-19T23:26:00Z" w16du:dateUtc="2026-02-19T22:26:00Z"/>
          <w:lang w:eastAsia="zh-CN"/>
        </w:rPr>
      </w:pPr>
      <w:r w:rsidRPr="00AD22E3">
        <w:rPr>
          <w:noProof/>
          <w:lang w:eastAsia="zh-CN"/>
        </w:rPr>
        <w:drawing>
          <wp:inline distT="0" distB="0" distL="0" distR="0" wp14:anchorId="65D81B7D" wp14:editId="2EA365D3">
            <wp:extent cx="5943600" cy="3460454"/>
            <wp:effectExtent l="0" t="0" r="0" b="6985"/>
            <wp:docPr id="1907626712" name="Picture 1" descr="A graph of a signa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7626712" name="Picture 1" descr="A graph of a signal&#10;&#10;AI-generated content may be incorrect."/>
                    <pic:cNvPicPr/>
                  </pic:nvPicPr>
                  <pic:blipFill>
                    <a:blip r:embed="rId33"/>
                    <a:stretch>
                      <a:fillRect/>
                    </a:stretch>
                  </pic:blipFill>
                  <pic:spPr>
                    <a:xfrm>
                      <a:off x="0" y="0"/>
                      <a:ext cx="5943600" cy="3460454"/>
                    </a:xfrm>
                    <a:prstGeom prst="rect">
                      <a:avLst/>
                    </a:prstGeom>
                  </pic:spPr>
                </pic:pic>
              </a:graphicData>
            </a:graphic>
          </wp:inline>
        </w:drawing>
      </w:r>
    </w:p>
    <w:p w14:paraId="0BDBCDAE" w14:textId="1C269021" w:rsidR="0085403B" w:rsidDel="002B41CD" w:rsidRDefault="0085403B" w:rsidP="002E027F">
      <w:pPr>
        <w:rPr>
          <w:del w:id="655" w:author="DON CIO" w:date="2026-02-19T23:26:00Z" w16du:dateUtc="2026-02-19T22:26:00Z"/>
          <w:lang w:eastAsia="zh-CN"/>
        </w:rPr>
      </w:pPr>
      <w:del w:id="656" w:author="DON CIO" w:date="2026-02-19T23:26:00Z" w16du:dateUtc="2026-02-19T22:26:00Z">
        <w:r w:rsidRPr="00AD22E3" w:rsidDel="002B41CD">
          <w:rPr>
            <w:lang w:eastAsia="zh-CN"/>
          </w:rPr>
          <w:delText xml:space="preserve">As shown in Section 5.1.3, 4G ALE has the capability of sensing the radio environment during the establishment of the link and will select a WB channel (6 to 48 kHz) that will occupy whatever segment of the allocated channel is available during the link setup time, see Figure 6. </w:delText>
        </w:r>
        <w:r w:rsidRPr="00AD22E3" w:rsidDel="002B41CD">
          <w:rPr>
            <w:i/>
            <w:iCs/>
            <w:lang w:eastAsia="zh-CN"/>
          </w:rPr>
          <w:delText>(NOTE: Add a footnote here and a reference</w:delText>
        </w:r>
        <w:r w:rsidRPr="00AD22E3" w:rsidDel="002B41CD">
          <w:rPr>
            <w:lang w:eastAsia="zh-CN"/>
          </w:rPr>
          <w:delText xml:space="preserve">) </w:delText>
        </w:r>
      </w:del>
    </w:p>
    <w:p w14:paraId="5269B10B" w14:textId="788680C6" w:rsidR="002B41CD" w:rsidRPr="00AD22E3" w:rsidRDefault="002B41CD" w:rsidP="002B41CD">
      <w:pPr>
        <w:rPr>
          <w:ins w:id="657" w:author="DON CIO" w:date="2026-02-19T23:26:00Z" w16du:dateUtc="2026-02-19T22:26:00Z"/>
          <w:lang w:eastAsia="zh-CN"/>
        </w:rPr>
      </w:pPr>
      <w:ins w:id="658" w:author="DON CIO" w:date="2026-02-19T23:26:00Z" w16du:dateUtc="2026-02-19T22:26:00Z">
        <w:r>
          <w:rPr>
            <w:lang w:eastAsia="zh-CN"/>
          </w:rPr>
          <w:t xml:space="preserve">A </w:t>
        </w:r>
        <w:r w:rsidRPr="00AD22E3">
          <w:rPr>
            <w:lang w:eastAsia="zh-CN"/>
          </w:rPr>
          <w:t>WB AM(OR)S radio transmits a sounding signal on multiple frequencies to assess the availability of</w:t>
        </w:r>
        <w:r>
          <w:rPr>
            <w:lang w:eastAsia="zh-CN"/>
          </w:rPr>
          <w:t xml:space="preserve"> available spectrum. It selects a frequency space or channel that is the </w:t>
        </w:r>
        <w:r w:rsidRPr="00AD22E3">
          <w:rPr>
            <w:lang w:eastAsia="zh-CN"/>
          </w:rPr>
          <w:t>best one for the link</w:t>
        </w:r>
        <w:r>
          <w:rPr>
            <w:lang w:eastAsia="zh-CN"/>
          </w:rPr>
          <w:t>. E</w:t>
        </w:r>
        <w:r w:rsidRPr="00AD22E3">
          <w:rPr>
            <w:lang w:eastAsia="zh-CN"/>
          </w:rPr>
          <w:t>ffectively eliminating any potential for interference.</w:t>
        </w:r>
        <w:r w:rsidRPr="00175956">
          <w:rPr>
            <w:lang w:eastAsia="zh-CN"/>
          </w:rPr>
          <w:t xml:space="preserve"> </w:t>
        </w:r>
        <w:r w:rsidRPr="00AD22E3">
          <w:rPr>
            <w:lang w:eastAsia="zh-CN"/>
          </w:rPr>
          <w:t xml:space="preserve"> Figure </w:t>
        </w:r>
        <w:r>
          <w:rPr>
            <w:lang w:eastAsia="zh-CN"/>
          </w:rPr>
          <w:t>9</w:t>
        </w:r>
        <w:r w:rsidRPr="00AD22E3">
          <w:rPr>
            <w:lang w:eastAsia="zh-CN"/>
          </w:rPr>
          <w:t xml:space="preserve">. </w:t>
        </w:r>
        <w:r>
          <w:rPr>
            <w:lang w:eastAsia="zh-CN"/>
          </w:rPr>
          <w:t xml:space="preserve">Illustrates the results of ALE sensing of the radio environment and identifies a section that that environment (the green shading) where a WBHF transmission can take place without causing harmful interference to the incumbents that are operating above and below the identified spectrum in which the WBHF transmission can operate. </w:t>
        </w:r>
      </w:ins>
    </w:p>
    <w:p w14:paraId="4F2E2AE6" w14:textId="77777777" w:rsidR="002B41CD" w:rsidRPr="00AD22E3" w:rsidRDefault="002B41CD" w:rsidP="002E027F">
      <w:pPr>
        <w:rPr>
          <w:ins w:id="659" w:author="DON CIO" w:date="2026-02-19T23:26:00Z" w16du:dateUtc="2026-02-19T22:26:00Z"/>
          <w:lang w:eastAsia="zh-CN"/>
        </w:rPr>
      </w:pPr>
    </w:p>
    <w:p w14:paraId="0A6E46CF" w14:textId="0BAA66AE" w:rsidR="0085403B" w:rsidRPr="00AD22E3" w:rsidRDefault="0085403B" w:rsidP="002E027F">
      <w:pPr>
        <w:pStyle w:val="FigureNo"/>
        <w:rPr>
          <w:lang w:eastAsia="zh-CN"/>
        </w:rPr>
      </w:pPr>
      <w:r w:rsidRPr="00AD22E3">
        <w:rPr>
          <w:lang w:eastAsia="zh-CN"/>
        </w:rPr>
        <w:lastRenderedPageBreak/>
        <w:t xml:space="preserve">FIGURE </w:t>
      </w:r>
      <w:ins w:id="660" w:author="DON CIO" w:date="2026-02-19T23:27:00Z" w16du:dateUtc="2026-02-19T22:27:00Z">
        <w:r w:rsidR="002B41CD">
          <w:rPr>
            <w:lang w:eastAsia="zh-CN"/>
          </w:rPr>
          <w:t>9</w:t>
        </w:r>
      </w:ins>
      <w:del w:id="661" w:author="DON CIO" w:date="2026-02-19T23:27:00Z" w16du:dateUtc="2026-02-19T22:27:00Z">
        <w:r w:rsidRPr="00AD22E3" w:rsidDel="002B41CD">
          <w:rPr>
            <w:lang w:eastAsia="zh-CN"/>
          </w:rPr>
          <w:delText>6</w:delText>
        </w:r>
      </w:del>
    </w:p>
    <w:p w14:paraId="439F2853" w14:textId="77777777" w:rsidR="0085403B" w:rsidRPr="00AD22E3" w:rsidRDefault="0085403B" w:rsidP="002E027F">
      <w:pPr>
        <w:pStyle w:val="Figuretitle"/>
        <w:rPr>
          <w:lang w:eastAsia="zh-CN"/>
        </w:rPr>
      </w:pPr>
      <w:del w:id="662" w:author="DON CIO" w:date="2026-02-19T23:27:00Z" w16du:dateUtc="2026-02-19T22:27:00Z">
        <w:r w:rsidRPr="00AD22E3" w:rsidDel="002B41CD">
          <w:rPr>
            <w:lang w:eastAsia="zh-CN"/>
          </w:rPr>
          <w:delText xml:space="preserve">4G </w:delText>
        </w:r>
      </w:del>
      <w:r w:rsidRPr="00AD22E3">
        <w:rPr>
          <w:lang w:eastAsia="zh-CN"/>
        </w:rPr>
        <w:t>ALE adaption to channel availability</w:t>
      </w:r>
    </w:p>
    <w:p w14:paraId="096B8CB5" w14:textId="77777777" w:rsidR="002B41CD" w:rsidRDefault="0085403B" w:rsidP="002E027F">
      <w:pPr>
        <w:rPr>
          <w:ins w:id="663" w:author="DON CIO" w:date="2026-02-19T23:27:00Z" w16du:dateUtc="2026-02-19T22:27:00Z"/>
          <w:lang w:eastAsia="zh-CN"/>
        </w:rPr>
      </w:pPr>
      <w:r w:rsidRPr="00AD22E3">
        <w:rPr>
          <w:noProof/>
          <w:lang w:eastAsia="zh-CN"/>
        </w:rPr>
        <w:drawing>
          <wp:inline distT="0" distB="0" distL="0" distR="0" wp14:anchorId="4BB2C51C" wp14:editId="244091B3">
            <wp:extent cx="5600700" cy="3469730"/>
            <wp:effectExtent l="0" t="0" r="0" b="0"/>
            <wp:docPr id="336714399" name="Picture 1" descr="A graph of a signa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714399" name="Picture 1" descr="A graph of a signal&#10;&#10;AI-generated content may be incorrect."/>
                    <pic:cNvPicPr/>
                  </pic:nvPicPr>
                  <pic:blipFill>
                    <a:blip r:embed="rId34"/>
                    <a:stretch>
                      <a:fillRect/>
                    </a:stretch>
                  </pic:blipFill>
                  <pic:spPr>
                    <a:xfrm>
                      <a:off x="0" y="0"/>
                      <a:ext cx="5617147" cy="3479919"/>
                    </a:xfrm>
                    <a:prstGeom prst="rect">
                      <a:avLst/>
                    </a:prstGeom>
                  </pic:spPr>
                </pic:pic>
              </a:graphicData>
            </a:graphic>
          </wp:inline>
        </w:drawing>
      </w:r>
    </w:p>
    <w:p w14:paraId="4880BA8A" w14:textId="3D9609DD" w:rsidR="002B41CD" w:rsidRDefault="002B41CD" w:rsidP="002E027F">
      <w:pPr>
        <w:rPr>
          <w:ins w:id="664" w:author="DON CIO" w:date="2026-02-19T23:28:00Z" w16du:dateUtc="2026-02-19T22:28:00Z"/>
        </w:rPr>
      </w:pPr>
      <w:ins w:id="665" w:author="DON CIO" w:date="2026-02-19T23:28:00Z" w16du:dateUtc="2026-02-19T22:28:00Z">
        <w:r>
          <w:t>More detailed information on how ALE operates can be found in the ITU Frequency-adaptive communications systems and networks in the MF/HF bands Handbook.</w:t>
        </w:r>
      </w:ins>
    </w:p>
    <w:p w14:paraId="43A60971" w14:textId="0C2026E4" w:rsidR="0085403B" w:rsidRPr="00AD22E3" w:rsidDel="002B41CD" w:rsidRDefault="0085403B" w:rsidP="002E027F">
      <w:pPr>
        <w:rPr>
          <w:del w:id="666" w:author="DON CIO" w:date="2026-02-19T23:27:00Z" w16du:dateUtc="2026-02-19T22:27:00Z"/>
          <w:lang w:eastAsia="zh-CN"/>
        </w:rPr>
      </w:pPr>
      <w:del w:id="667" w:author="DON CIO" w:date="2026-02-19T23:27:00Z" w16du:dateUtc="2026-02-19T22:27:00Z">
        <w:r w:rsidRPr="00AD22E3" w:rsidDel="002B41CD">
          <w:rPr>
            <w:lang w:eastAsia="zh-CN"/>
          </w:rPr>
          <w:delText>From an operational perspective, a WB AM(OR)S radio transmits a sounding signal on multiple frequencies to assess the availability of a given channel and selects the best one for the link effectively eliminating any potential for interference. [Because of this, implementation of WB AM(OR)S will use 3G or 4G ALE and as such will ensure that co-channel operation will be avoided.]</w:delText>
        </w:r>
      </w:del>
    </w:p>
    <w:p w14:paraId="53C4FF0E" w14:textId="2B08C0B3" w:rsidR="0085403B" w:rsidRPr="00AD22E3" w:rsidDel="002B41CD" w:rsidRDefault="0085403B" w:rsidP="004045C2">
      <w:pPr>
        <w:pStyle w:val="EditorsNote"/>
        <w:rPr>
          <w:del w:id="668" w:author="DON CIO" w:date="2026-02-19T23:27:00Z" w16du:dateUtc="2026-02-19T22:27:00Z"/>
          <w:lang w:eastAsia="zh-CN"/>
        </w:rPr>
      </w:pPr>
      <w:del w:id="669" w:author="DON CIO" w:date="2026-02-19T23:27:00Z" w16du:dateUtc="2026-02-19T22:27:00Z">
        <w:r w:rsidRPr="00AD22E3" w:rsidDel="002B41CD">
          <w:rPr>
            <w:lang w:eastAsia="zh-CN"/>
          </w:rPr>
          <w:delText>[Editor’s note: to be considered along with ALE in section 5.1.3. Review terminology such as 3G and 4G ALE.]</w:delText>
        </w:r>
      </w:del>
    </w:p>
    <w:p w14:paraId="47798F1B" w14:textId="5B6DD5F1" w:rsidR="0085403B" w:rsidRPr="00AD22E3" w:rsidDel="002B41CD" w:rsidRDefault="0085403B" w:rsidP="002E027F">
      <w:pPr>
        <w:pStyle w:val="Heading2"/>
        <w:rPr>
          <w:del w:id="670" w:author="DON CIO" w:date="2026-02-19T23:27:00Z" w16du:dateUtc="2026-02-19T22:27:00Z"/>
          <w:lang w:eastAsia="zh-CN"/>
        </w:rPr>
      </w:pPr>
      <w:del w:id="671" w:author="DON CIO" w:date="2026-02-19T23:27:00Z" w16du:dateUtc="2026-02-19T22:27:00Z">
        <w:r w:rsidRPr="00AD22E3" w:rsidDel="002B41CD">
          <w:rPr>
            <w:lang w:eastAsia="zh-CN"/>
          </w:rPr>
          <w:delText>9.2</w:delText>
        </w:r>
        <w:r w:rsidRPr="00AD22E3" w:rsidDel="002B41CD">
          <w:rPr>
            <w:lang w:eastAsia="zh-CN"/>
          </w:rPr>
          <w:tab/>
          <w:delText>Adjacent band measurement analysis results</w:delText>
        </w:r>
      </w:del>
    </w:p>
    <w:p w14:paraId="1D73E28A" w14:textId="0B070643" w:rsidR="0085403B" w:rsidRPr="00AD22E3" w:rsidDel="002B41CD" w:rsidRDefault="0085403B" w:rsidP="004045C2">
      <w:pPr>
        <w:rPr>
          <w:del w:id="672" w:author="DON CIO" w:date="2026-02-19T23:27:00Z" w16du:dateUtc="2026-02-19T22:27:00Z"/>
        </w:rPr>
      </w:pPr>
      <w:del w:id="673" w:author="DON CIO" w:date="2026-02-19T23:27:00Z" w16du:dateUtc="2026-02-19T22:27:00Z">
        <w:r w:rsidRPr="00AD22E3" w:rsidDel="002B41CD">
          <w:delText>Figure 7 shows the results of a QAM emission measurement taken at the output of an aeronautical WB radio transmitter at a center frequency of 10.7 MHz with a channel bandwidth of 24 kHz.</w:delText>
        </w:r>
      </w:del>
    </w:p>
    <w:p w14:paraId="01C698E9" w14:textId="6B58AB1F" w:rsidR="0085403B" w:rsidRPr="00AD22E3" w:rsidDel="00D766FF" w:rsidRDefault="0085403B" w:rsidP="00621086">
      <w:pPr>
        <w:pStyle w:val="FigureNo"/>
        <w:rPr>
          <w:moveFrom w:id="674" w:author="DON CIO" w:date="2026-02-19T23:17:00Z" w16du:dateUtc="2026-02-19T22:17:00Z"/>
        </w:rPr>
      </w:pPr>
      <w:moveFromRangeStart w:id="675" w:author="DON CIO" w:date="2026-02-19T23:17:00Z" w:name="move222435460"/>
      <w:moveFrom w:id="676" w:author="DON CIO" w:date="2026-02-19T23:17:00Z" w16du:dateUtc="2026-02-19T22:17:00Z">
        <w:r w:rsidRPr="00AD22E3" w:rsidDel="00D766FF">
          <w:lastRenderedPageBreak/>
          <w:t>Figure 7</w:t>
        </w:r>
      </w:moveFrom>
    </w:p>
    <w:p w14:paraId="3AE4CEC7" w14:textId="5F900142" w:rsidR="0085403B" w:rsidRPr="00AD22E3" w:rsidDel="00D766FF" w:rsidRDefault="0085403B" w:rsidP="00621086">
      <w:pPr>
        <w:pStyle w:val="Figuretitle"/>
        <w:rPr>
          <w:moveFrom w:id="677" w:author="DON CIO" w:date="2026-02-19T23:17:00Z" w16du:dateUtc="2026-02-19T22:17:00Z"/>
        </w:rPr>
      </w:pPr>
      <w:moveFrom w:id="678" w:author="DON CIO" w:date="2026-02-19T23:17:00Z" w16du:dateUtc="2026-02-19T22:17:00Z">
        <w:r w:rsidRPr="00AD22E3" w:rsidDel="00D766FF">
          <w:t>Example of measurement overlayed with mask and typical noise floor at 10.7 MHz</w:t>
        </w:r>
      </w:moveFrom>
    </w:p>
    <w:p w14:paraId="76DD819B" w14:textId="51878EAC" w:rsidR="0085403B" w:rsidRPr="003E7CAD" w:rsidDel="00D766FF" w:rsidRDefault="0085403B" w:rsidP="00621086">
      <w:pPr>
        <w:pStyle w:val="Figure"/>
        <w:rPr>
          <w:moveFrom w:id="679" w:author="DON CIO" w:date="2026-02-19T23:17:00Z" w16du:dateUtc="2026-02-19T22:17:00Z"/>
          <w:noProof w:val="0"/>
          <w:highlight w:val="lightGray"/>
        </w:rPr>
      </w:pPr>
      <w:moveFrom w:id="680" w:author="DON CIO" w:date="2026-02-19T23:17:00Z" w16du:dateUtc="2026-02-19T22:17:00Z">
        <w:r w:rsidRPr="003E7CAD" w:rsidDel="00D766FF">
          <w:rPr>
            <w:highlight w:val="lightGray"/>
          </w:rPr>
          <w:drawing>
            <wp:inline distT="0" distB="0" distL="0" distR="0" wp14:anchorId="2190560B" wp14:editId="3941AA6E">
              <wp:extent cx="4686300" cy="3167258"/>
              <wp:effectExtent l="0" t="0" r="0" b="0"/>
              <wp:docPr id="1121337621" name="Picture 1" descr="A diagram of a sound wav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1337621" name="Picture 1" descr="A diagram of a sound wave&#10;&#10;AI-generated content may be incorrect."/>
                      <pic:cNvPicPr/>
                    </pic:nvPicPr>
                    <pic:blipFill>
                      <a:blip r:embed="rId32"/>
                      <a:stretch>
                        <a:fillRect/>
                      </a:stretch>
                    </pic:blipFill>
                    <pic:spPr>
                      <a:xfrm>
                        <a:off x="0" y="0"/>
                        <a:ext cx="4689696" cy="3169553"/>
                      </a:xfrm>
                      <a:prstGeom prst="rect">
                        <a:avLst/>
                      </a:prstGeom>
                    </pic:spPr>
                  </pic:pic>
                </a:graphicData>
              </a:graphic>
            </wp:inline>
          </w:drawing>
        </w:r>
      </w:moveFrom>
    </w:p>
    <w:moveFromRangeEnd w:id="675"/>
    <w:p w14:paraId="2AC21BEF" w14:textId="02ABCB84" w:rsidR="0085403B" w:rsidRPr="00AD22E3" w:rsidDel="002B41CD" w:rsidRDefault="0085403B" w:rsidP="002E027F">
      <w:pPr>
        <w:rPr>
          <w:del w:id="681" w:author="DON CIO" w:date="2026-02-19T23:28:00Z" w16du:dateUtc="2026-02-19T22:28:00Z"/>
          <w:lang w:eastAsia="zh-CN"/>
        </w:rPr>
      </w:pPr>
      <w:del w:id="682" w:author="DON CIO" w:date="2026-02-19T23:28:00Z" w16du:dateUtc="2026-02-19T22:28:00Z">
        <w:r w:rsidRPr="00AD22E3" w:rsidDel="002B41CD">
          <w:rPr>
            <w:lang w:eastAsia="zh-CN"/>
          </w:rPr>
          <w:delText>The measurement shows that the WB passband transmission meets the mask requirements, that noise levels adjacent to the passband are below incumbent maximum interference levels, and are below the average HF noise floor as shown in Figure 8.</w:delText>
        </w:r>
      </w:del>
    </w:p>
    <w:p w14:paraId="73B666C7" w14:textId="28D3D7D2" w:rsidR="0085403B" w:rsidRPr="00AD22E3" w:rsidDel="002B41CD" w:rsidRDefault="0085403B" w:rsidP="00621086">
      <w:pPr>
        <w:pStyle w:val="FigureNo"/>
        <w:rPr>
          <w:del w:id="683" w:author="DON CIO" w:date="2026-02-19T23:28:00Z" w16du:dateUtc="2026-02-19T22:28:00Z"/>
          <w:lang w:eastAsia="zh-CN"/>
        </w:rPr>
      </w:pPr>
      <w:del w:id="684" w:author="DON CIO" w:date="2026-02-19T23:28:00Z" w16du:dateUtc="2026-02-19T22:28:00Z">
        <w:r w:rsidRPr="00AD22E3" w:rsidDel="002B41CD">
          <w:rPr>
            <w:lang w:eastAsia="zh-CN"/>
          </w:rPr>
          <w:delText>FIGURE 8</w:delText>
        </w:r>
      </w:del>
    </w:p>
    <w:p w14:paraId="3791E105" w14:textId="69893220" w:rsidR="0085403B" w:rsidRPr="00AD22E3" w:rsidDel="002B41CD" w:rsidRDefault="0085403B" w:rsidP="00621086">
      <w:pPr>
        <w:pStyle w:val="Figuretitle"/>
        <w:rPr>
          <w:del w:id="685" w:author="DON CIO" w:date="2026-02-19T23:28:00Z" w16du:dateUtc="2026-02-19T22:28:00Z"/>
          <w:lang w:eastAsia="zh-CN"/>
        </w:rPr>
      </w:pPr>
      <w:del w:id="686" w:author="DON CIO" w:date="2026-02-19T23:28:00Z" w16du:dateUtc="2026-02-19T22:28:00Z">
        <w:r w:rsidRPr="00AD22E3" w:rsidDel="002B41CD">
          <w:rPr>
            <w:lang w:eastAsia="zh-CN"/>
          </w:rPr>
          <w:delText>Typical HF emissions in the 3 to 18 MHz frequency band</w:delText>
        </w:r>
      </w:del>
    </w:p>
    <w:p w14:paraId="7272590D" w14:textId="6335A95A" w:rsidR="0085403B" w:rsidRPr="00AD22E3" w:rsidDel="002B41CD" w:rsidRDefault="0085403B" w:rsidP="00621086">
      <w:pPr>
        <w:pStyle w:val="Figure"/>
        <w:rPr>
          <w:del w:id="687" w:author="DON CIO" w:date="2026-02-19T23:28:00Z" w16du:dateUtc="2026-02-19T22:28:00Z"/>
          <w:noProof w:val="0"/>
        </w:rPr>
      </w:pPr>
      <w:del w:id="688" w:author="DON CIO" w:date="2026-02-19T23:28:00Z" w16du:dateUtc="2026-02-19T22:28:00Z">
        <w:r w:rsidRPr="00AD22E3" w:rsidDel="002B41CD">
          <w:drawing>
            <wp:inline distT="0" distB="0" distL="0" distR="0" wp14:anchorId="27340DE9" wp14:editId="13067638">
              <wp:extent cx="5943600" cy="1338065"/>
              <wp:effectExtent l="0" t="0" r="0" b="0"/>
              <wp:docPr id="579728907" name="Picture 1" descr="A screen shot of a grap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9728907" name="Picture 1" descr="A screen shot of a graph&#10;&#10;AI-generated content may be incorrect."/>
                      <pic:cNvPicPr/>
                    </pic:nvPicPr>
                    <pic:blipFill>
                      <a:blip r:embed="rId35"/>
                      <a:stretch>
                        <a:fillRect/>
                      </a:stretch>
                    </pic:blipFill>
                    <pic:spPr>
                      <a:xfrm>
                        <a:off x="0" y="0"/>
                        <a:ext cx="5943600" cy="1338065"/>
                      </a:xfrm>
                      <a:prstGeom prst="rect">
                        <a:avLst/>
                      </a:prstGeom>
                    </pic:spPr>
                  </pic:pic>
                </a:graphicData>
              </a:graphic>
            </wp:inline>
          </w:drawing>
        </w:r>
      </w:del>
    </w:p>
    <w:p w14:paraId="27CF3891" w14:textId="3A72BD93" w:rsidR="0085403B" w:rsidRPr="00AD22E3" w:rsidDel="00D766FF" w:rsidRDefault="0085403B" w:rsidP="002E027F">
      <w:pPr>
        <w:rPr>
          <w:moveFrom w:id="689" w:author="DON CIO" w:date="2026-02-19T23:21:00Z" w16du:dateUtc="2026-02-19T22:21:00Z"/>
        </w:rPr>
      </w:pPr>
      <w:moveFromRangeStart w:id="690" w:author="DON CIO" w:date="2026-02-19T23:21:00Z" w:name="move222435691"/>
      <w:moveFrom w:id="691" w:author="DON CIO" w:date="2026-02-19T23:21:00Z" w16du:dateUtc="2026-02-19T22:21:00Z">
        <w:r w:rsidRPr="00AD22E3" w:rsidDel="00D766FF">
          <w:t>Additional emission measurements were taken at center frequencies of 8.5, 10.7, and 15 MHz at channel bandwidths of 3, 6, 12, 24, and 48 kHz using QAM and PSK modulations. The results of those measurements can be found in Appendix 1.</w:t>
        </w:r>
      </w:moveFrom>
    </w:p>
    <w:p w14:paraId="56294597" w14:textId="0A2DDE41" w:rsidR="0085403B" w:rsidRPr="00AD22E3" w:rsidDel="00801BA3" w:rsidRDefault="0085403B" w:rsidP="00621086">
      <w:pPr>
        <w:pStyle w:val="Heading3"/>
        <w:rPr>
          <w:moveFrom w:id="692" w:author="DON CIO" w:date="2026-02-19T23:02:00Z" w16du:dateUtc="2026-02-19T22:02:00Z"/>
        </w:rPr>
      </w:pPr>
      <w:moveFromRangeStart w:id="693" w:author="DON CIO" w:date="2026-02-19T23:02:00Z" w:name="move222434571"/>
      <w:moveFromRangeEnd w:id="690"/>
      <w:moveFrom w:id="694" w:author="DON CIO" w:date="2026-02-19T23:02:00Z" w16du:dateUtc="2026-02-19T22:02:00Z">
        <w:r w:rsidRPr="00AD22E3" w:rsidDel="00801BA3">
          <w:t xml:space="preserve">9.2.2 </w:t>
        </w:r>
        <w:r w:rsidRPr="00AD22E3" w:rsidDel="00801BA3">
          <w:tab/>
          <w:t>Static analysis results</w:t>
        </w:r>
      </w:moveFrom>
    </w:p>
    <w:p w14:paraId="085F967D" w14:textId="016FA8F0" w:rsidR="0085403B" w:rsidRPr="00AD22E3" w:rsidDel="00801BA3" w:rsidRDefault="0085403B" w:rsidP="002E027F">
      <w:pPr>
        <w:textAlignment w:val="auto"/>
        <w:rPr>
          <w:moveFrom w:id="695" w:author="DON CIO" w:date="2026-02-19T23:02:00Z" w16du:dateUtc="2026-02-19T22:02:00Z"/>
          <w:lang w:eastAsia="zh-CN"/>
        </w:rPr>
      </w:pPr>
      <w:moveFrom w:id="696" w:author="DON CIO" w:date="2026-02-19T23:02:00Z" w16du:dateUtc="2026-02-19T22:02:00Z">
        <w:r w:rsidRPr="00AD22E3" w:rsidDel="00801BA3">
          <w:rPr>
            <w:lang w:eastAsia="zh-CN"/>
          </w:rPr>
          <w:t>Tables 15, 16 and 17 list the results of the static analysis and show interference exceedance values. A negative value indicates that the received level is below the incumbent interference level and a positive value indicated that the incumbent interference levels has been exceeded. These values were calculated using the methodology that was outlined in section 8.1.3 “Adjacent Band Emission Static Analyses Methodology”. The results show that, given the noise floor levels in lower and upper adjacent frequency bands, that received signal levels at the incumbents receives are below their maximum interference levels along path lengths of 500, 1 000, 5 000 and 10 000 km.</w:t>
        </w:r>
      </w:moveFrom>
    </w:p>
    <w:p w14:paraId="561CEAB6" w14:textId="1B05697B" w:rsidR="0085403B" w:rsidRPr="00AD22E3" w:rsidDel="00801BA3" w:rsidRDefault="0085403B" w:rsidP="002E027F">
      <w:pPr>
        <w:textAlignment w:val="auto"/>
        <w:rPr>
          <w:moveFrom w:id="697" w:author="DON CIO" w:date="2026-02-19T23:02:00Z" w16du:dateUtc="2026-02-19T22:02:00Z"/>
          <w:lang w:eastAsia="zh-CN"/>
        </w:rPr>
      </w:pPr>
      <w:moveFrom w:id="698" w:author="DON CIO" w:date="2026-02-19T23:02:00Z" w16du:dateUtc="2026-02-19T22:02:00Z">
        <w:r w:rsidRPr="00AD22E3" w:rsidDel="00801BA3">
          <w:rPr>
            <w:lang w:eastAsia="zh-CN"/>
          </w:rPr>
          <w:lastRenderedPageBreak/>
          <w:t>[Editor’s note: More text is needed to link Tables 15-17 to methodology in Section 8.1.3.]</w:t>
        </w:r>
      </w:moveFrom>
    </w:p>
    <w:p w14:paraId="2E6535E3" w14:textId="20D835A4" w:rsidR="0085403B" w:rsidRPr="00AD22E3" w:rsidDel="00801BA3" w:rsidRDefault="0085403B" w:rsidP="00621086">
      <w:pPr>
        <w:pStyle w:val="TableNo"/>
        <w:rPr>
          <w:moveFrom w:id="699" w:author="DON CIO" w:date="2026-02-19T23:02:00Z" w16du:dateUtc="2026-02-19T22:02:00Z"/>
          <w:lang w:eastAsia="zh-CN"/>
        </w:rPr>
      </w:pPr>
      <w:moveFrom w:id="700" w:author="DON CIO" w:date="2026-02-19T23:02:00Z" w16du:dateUtc="2026-02-19T22:02:00Z">
        <w:r w:rsidRPr="00AD22E3" w:rsidDel="00801BA3">
          <w:rPr>
            <w:lang w:eastAsia="zh-CN"/>
          </w:rPr>
          <w:t>Table 15</w:t>
        </w:r>
      </w:moveFrom>
    </w:p>
    <w:p w14:paraId="7BD12346" w14:textId="790B38F2" w:rsidR="0085403B" w:rsidRPr="00AD22E3" w:rsidDel="00801BA3" w:rsidRDefault="0085403B" w:rsidP="00621086">
      <w:pPr>
        <w:pStyle w:val="Tabletitle"/>
        <w:rPr>
          <w:moveFrom w:id="701" w:author="DON CIO" w:date="2026-02-19T23:02:00Z" w16du:dateUtc="2026-02-19T22:02:00Z"/>
          <w:lang w:eastAsia="zh-CN"/>
        </w:rPr>
      </w:pPr>
      <w:moveFrom w:id="702" w:author="DON CIO" w:date="2026-02-19T23:02:00Z" w16du:dateUtc="2026-02-19T22:02:00Z">
        <w:r w:rsidRPr="00AD22E3" w:rsidDel="00801BA3">
          <w:rPr>
            <w:lang w:eastAsia="zh-CN"/>
          </w:rPr>
          <w:t>Interference Exceedance Levels (dB) center Frequency 8.5MHz</w:t>
        </w:r>
      </w:moveFrom>
    </w:p>
    <w:tbl>
      <w:tblPr>
        <w:tblStyle w:val="TableGrid"/>
        <w:tblW w:w="7285" w:type="dxa"/>
        <w:jc w:val="center"/>
        <w:tblLook w:val="04A0" w:firstRow="1" w:lastRow="0" w:firstColumn="1" w:lastColumn="0" w:noHBand="0" w:noVBand="1"/>
      </w:tblPr>
      <w:tblGrid>
        <w:gridCol w:w="2856"/>
        <w:gridCol w:w="1146"/>
        <w:gridCol w:w="1033"/>
        <w:gridCol w:w="1080"/>
        <w:gridCol w:w="1170"/>
      </w:tblGrid>
      <w:tr w:rsidR="0085403B" w:rsidRPr="00AD22E3" w:rsidDel="00801BA3" w14:paraId="45D142BE" w14:textId="01CB36A9" w:rsidTr="00A63DD6">
        <w:trPr>
          <w:jc w:val="center"/>
        </w:trPr>
        <w:tc>
          <w:tcPr>
            <w:tcW w:w="2856" w:type="dxa"/>
          </w:tcPr>
          <w:p w14:paraId="21431E28" w14:textId="660ADE82" w:rsidR="0085403B" w:rsidRPr="00AD22E3" w:rsidDel="00801BA3" w:rsidRDefault="0085403B" w:rsidP="00621086">
            <w:pPr>
              <w:pStyle w:val="Tablehead"/>
              <w:rPr>
                <w:moveFrom w:id="703" w:author="DON CIO" w:date="2026-02-19T23:02:00Z" w16du:dateUtc="2026-02-19T22:02:00Z"/>
              </w:rPr>
            </w:pPr>
            <w:moveFrom w:id="704" w:author="DON CIO" w:date="2026-02-19T23:02:00Z" w16du:dateUtc="2026-02-19T22:02:00Z">
              <w:r w:rsidRPr="00AD22E3" w:rsidDel="00801BA3">
                <w:t>8.5 MHz Center Frequency</w:t>
              </w:r>
            </w:moveFrom>
          </w:p>
        </w:tc>
        <w:tc>
          <w:tcPr>
            <w:tcW w:w="4429" w:type="dxa"/>
            <w:gridSpan w:val="4"/>
          </w:tcPr>
          <w:p w14:paraId="26E8A366" w14:textId="0C4D0526" w:rsidR="0085403B" w:rsidRPr="00AD22E3" w:rsidDel="00801BA3" w:rsidRDefault="0085403B" w:rsidP="00621086">
            <w:pPr>
              <w:pStyle w:val="Tablehead"/>
              <w:rPr>
                <w:moveFrom w:id="705" w:author="DON CIO" w:date="2026-02-19T23:02:00Z" w16du:dateUtc="2026-02-19T22:02:00Z"/>
              </w:rPr>
            </w:pPr>
            <w:moveFrom w:id="706" w:author="DON CIO" w:date="2026-02-19T23:02:00Z" w16du:dateUtc="2026-02-19T22:02:00Z">
              <w:r w:rsidRPr="00AD22E3" w:rsidDel="00801BA3">
                <w:t>Interference Exceedance Level (dB)</w:t>
              </w:r>
            </w:moveFrom>
          </w:p>
        </w:tc>
      </w:tr>
      <w:tr w:rsidR="0085403B" w:rsidRPr="00AD22E3" w:rsidDel="00801BA3" w14:paraId="363BEFE3" w14:textId="31A4D413" w:rsidTr="00A63DD6">
        <w:trPr>
          <w:trHeight w:val="350"/>
          <w:jc w:val="center"/>
        </w:trPr>
        <w:tc>
          <w:tcPr>
            <w:tcW w:w="2856" w:type="dxa"/>
          </w:tcPr>
          <w:p w14:paraId="07FA3FD4" w14:textId="548D64DC" w:rsidR="0085403B" w:rsidRPr="00AD22E3" w:rsidDel="00801BA3" w:rsidRDefault="0085403B" w:rsidP="00621086">
            <w:pPr>
              <w:pStyle w:val="Tabletext"/>
              <w:rPr>
                <w:moveFrom w:id="707" w:author="DON CIO" w:date="2026-02-19T23:02:00Z" w16du:dateUtc="2026-02-19T22:02:00Z"/>
              </w:rPr>
            </w:pPr>
            <w:moveFrom w:id="708" w:author="DON CIO" w:date="2026-02-19T23:02:00Z" w16du:dateUtc="2026-02-19T22:02:00Z">
              <w:r w:rsidRPr="00AD22E3" w:rsidDel="00801BA3">
                <w:t>Path Length (km)</w:t>
              </w:r>
            </w:moveFrom>
          </w:p>
        </w:tc>
        <w:tc>
          <w:tcPr>
            <w:tcW w:w="1146" w:type="dxa"/>
          </w:tcPr>
          <w:p w14:paraId="266F6276" w14:textId="2BAC247E" w:rsidR="0085403B" w:rsidRPr="00AD22E3" w:rsidDel="00801BA3" w:rsidRDefault="0085403B" w:rsidP="00621086">
            <w:pPr>
              <w:pStyle w:val="Tabletext"/>
              <w:jc w:val="center"/>
              <w:rPr>
                <w:moveFrom w:id="709" w:author="DON CIO" w:date="2026-02-19T23:02:00Z" w16du:dateUtc="2026-02-19T22:02:00Z"/>
              </w:rPr>
            </w:pPr>
            <w:moveFrom w:id="710" w:author="DON CIO" w:date="2026-02-19T23:02:00Z" w16du:dateUtc="2026-02-19T22:02:00Z">
              <w:r w:rsidRPr="00AD22E3" w:rsidDel="00801BA3">
                <w:t>500</w:t>
              </w:r>
            </w:moveFrom>
          </w:p>
        </w:tc>
        <w:tc>
          <w:tcPr>
            <w:tcW w:w="1033" w:type="dxa"/>
          </w:tcPr>
          <w:p w14:paraId="1A21166C" w14:textId="67661480" w:rsidR="0085403B" w:rsidRPr="00AD22E3" w:rsidDel="00801BA3" w:rsidRDefault="0085403B" w:rsidP="00621086">
            <w:pPr>
              <w:pStyle w:val="Tabletext"/>
              <w:jc w:val="center"/>
              <w:rPr>
                <w:moveFrom w:id="711" w:author="DON CIO" w:date="2026-02-19T23:02:00Z" w16du:dateUtc="2026-02-19T22:02:00Z"/>
              </w:rPr>
            </w:pPr>
            <w:moveFrom w:id="712" w:author="DON CIO" w:date="2026-02-19T23:02:00Z" w16du:dateUtc="2026-02-19T22:02:00Z">
              <w:r w:rsidRPr="00AD22E3" w:rsidDel="00801BA3">
                <w:t>1 000</w:t>
              </w:r>
            </w:moveFrom>
          </w:p>
        </w:tc>
        <w:tc>
          <w:tcPr>
            <w:tcW w:w="1080" w:type="dxa"/>
          </w:tcPr>
          <w:p w14:paraId="0265E0A4" w14:textId="3085A3E1" w:rsidR="0085403B" w:rsidRPr="00AD22E3" w:rsidDel="00801BA3" w:rsidRDefault="0085403B" w:rsidP="00621086">
            <w:pPr>
              <w:pStyle w:val="Tabletext"/>
              <w:jc w:val="center"/>
              <w:rPr>
                <w:moveFrom w:id="713" w:author="DON CIO" w:date="2026-02-19T23:02:00Z" w16du:dateUtc="2026-02-19T22:02:00Z"/>
              </w:rPr>
            </w:pPr>
            <w:moveFrom w:id="714" w:author="DON CIO" w:date="2026-02-19T23:02:00Z" w16du:dateUtc="2026-02-19T22:02:00Z">
              <w:r w:rsidRPr="00AD22E3" w:rsidDel="00801BA3">
                <w:t>5 000</w:t>
              </w:r>
            </w:moveFrom>
          </w:p>
        </w:tc>
        <w:tc>
          <w:tcPr>
            <w:tcW w:w="1170" w:type="dxa"/>
          </w:tcPr>
          <w:p w14:paraId="196797EC" w14:textId="431FAFB7" w:rsidR="0085403B" w:rsidRPr="00AD22E3" w:rsidDel="00801BA3" w:rsidRDefault="0085403B" w:rsidP="00621086">
            <w:pPr>
              <w:pStyle w:val="Tabletext"/>
              <w:jc w:val="center"/>
              <w:rPr>
                <w:moveFrom w:id="715" w:author="DON CIO" w:date="2026-02-19T23:02:00Z" w16du:dateUtc="2026-02-19T22:02:00Z"/>
              </w:rPr>
            </w:pPr>
            <w:moveFrom w:id="716" w:author="DON CIO" w:date="2026-02-19T23:02:00Z" w16du:dateUtc="2026-02-19T22:02:00Z">
              <w:r w:rsidRPr="00AD22E3" w:rsidDel="00801BA3">
                <w:t>10 000</w:t>
              </w:r>
            </w:moveFrom>
          </w:p>
        </w:tc>
      </w:tr>
      <w:tr w:rsidR="0085403B" w:rsidRPr="00AD22E3" w:rsidDel="00801BA3" w14:paraId="4941FD84" w14:textId="17F666B8" w:rsidTr="00A63DD6">
        <w:trPr>
          <w:jc w:val="center"/>
        </w:trPr>
        <w:tc>
          <w:tcPr>
            <w:tcW w:w="2856" w:type="dxa"/>
          </w:tcPr>
          <w:p w14:paraId="346E95F5" w14:textId="1BA1C3EA" w:rsidR="0085403B" w:rsidRPr="00AD22E3" w:rsidDel="00801BA3" w:rsidRDefault="0085403B" w:rsidP="00621086">
            <w:pPr>
              <w:pStyle w:val="Tabletext"/>
              <w:rPr>
                <w:moveFrom w:id="717" w:author="DON CIO" w:date="2026-02-19T23:02:00Z" w16du:dateUtc="2026-02-19T22:02:00Z"/>
              </w:rPr>
            </w:pPr>
            <w:moveFrom w:id="718" w:author="DON CIO" w:date="2026-02-19T23:02:00Z" w16du:dateUtc="2026-02-19T22:02:00Z">
              <w:r w:rsidRPr="00AD22E3" w:rsidDel="00801BA3">
                <w:t>AM(R)S (48 kHz)</w:t>
              </w:r>
            </w:moveFrom>
          </w:p>
        </w:tc>
        <w:tc>
          <w:tcPr>
            <w:tcW w:w="1146" w:type="dxa"/>
          </w:tcPr>
          <w:p w14:paraId="117B9E37" w14:textId="1E571278" w:rsidR="0085403B" w:rsidRPr="00AD22E3" w:rsidDel="00801BA3" w:rsidRDefault="0085403B" w:rsidP="00621086">
            <w:pPr>
              <w:pStyle w:val="Tabletext"/>
              <w:jc w:val="center"/>
              <w:rPr>
                <w:moveFrom w:id="719" w:author="DON CIO" w:date="2026-02-19T23:02:00Z" w16du:dateUtc="2026-02-19T22:02:00Z"/>
              </w:rPr>
            </w:pPr>
            <w:moveFrom w:id="720" w:author="DON CIO" w:date="2026-02-19T23:02:00Z" w16du:dateUtc="2026-02-19T22:02:00Z">
              <w:r w:rsidRPr="00AD22E3" w:rsidDel="00801BA3">
                <w:t>‒103</w:t>
              </w:r>
            </w:moveFrom>
          </w:p>
        </w:tc>
        <w:tc>
          <w:tcPr>
            <w:tcW w:w="1033" w:type="dxa"/>
          </w:tcPr>
          <w:p w14:paraId="4E715F06" w14:textId="102FCB26" w:rsidR="0085403B" w:rsidRPr="00AD22E3" w:rsidDel="00801BA3" w:rsidRDefault="0085403B" w:rsidP="00621086">
            <w:pPr>
              <w:pStyle w:val="Tabletext"/>
              <w:jc w:val="center"/>
              <w:rPr>
                <w:moveFrom w:id="721" w:author="DON CIO" w:date="2026-02-19T23:02:00Z" w16du:dateUtc="2026-02-19T22:02:00Z"/>
              </w:rPr>
            </w:pPr>
            <w:moveFrom w:id="722" w:author="DON CIO" w:date="2026-02-19T23:02:00Z" w16du:dateUtc="2026-02-19T22:02:00Z">
              <w:r w:rsidRPr="00AD22E3" w:rsidDel="00801BA3">
                <w:t>‒109</w:t>
              </w:r>
            </w:moveFrom>
          </w:p>
        </w:tc>
        <w:tc>
          <w:tcPr>
            <w:tcW w:w="1080" w:type="dxa"/>
          </w:tcPr>
          <w:p w14:paraId="6E57481D" w14:textId="7D4875FD" w:rsidR="0085403B" w:rsidRPr="00AD22E3" w:rsidDel="00801BA3" w:rsidRDefault="0085403B" w:rsidP="00621086">
            <w:pPr>
              <w:pStyle w:val="Tabletext"/>
              <w:jc w:val="center"/>
              <w:rPr>
                <w:moveFrom w:id="723" w:author="DON CIO" w:date="2026-02-19T23:02:00Z" w16du:dateUtc="2026-02-19T22:02:00Z"/>
              </w:rPr>
            </w:pPr>
            <w:moveFrom w:id="724" w:author="DON CIO" w:date="2026-02-19T23:02:00Z" w16du:dateUtc="2026-02-19T22:02:00Z">
              <w:r w:rsidRPr="00AD22E3" w:rsidDel="00801BA3">
                <w:t>‒123</w:t>
              </w:r>
            </w:moveFrom>
          </w:p>
        </w:tc>
        <w:tc>
          <w:tcPr>
            <w:tcW w:w="1170" w:type="dxa"/>
          </w:tcPr>
          <w:p w14:paraId="25765FB2" w14:textId="02C6995E" w:rsidR="0085403B" w:rsidRPr="00AD22E3" w:rsidDel="00801BA3" w:rsidRDefault="0085403B" w:rsidP="00621086">
            <w:pPr>
              <w:pStyle w:val="Tabletext"/>
              <w:jc w:val="center"/>
              <w:rPr>
                <w:moveFrom w:id="725" w:author="DON CIO" w:date="2026-02-19T23:02:00Z" w16du:dateUtc="2026-02-19T22:02:00Z"/>
              </w:rPr>
            </w:pPr>
            <w:moveFrom w:id="726" w:author="DON CIO" w:date="2026-02-19T23:02:00Z" w16du:dateUtc="2026-02-19T22:02:00Z">
              <w:r w:rsidRPr="00AD22E3" w:rsidDel="00801BA3">
                <w:t>‒129</w:t>
              </w:r>
            </w:moveFrom>
          </w:p>
        </w:tc>
      </w:tr>
      <w:tr w:rsidR="0085403B" w:rsidRPr="00AD22E3" w:rsidDel="00801BA3" w14:paraId="4A0BAD21" w14:textId="1C3C60EE" w:rsidTr="00A63DD6">
        <w:trPr>
          <w:jc w:val="center"/>
        </w:trPr>
        <w:tc>
          <w:tcPr>
            <w:tcW w:w="2856" w:type="dxa"/>
          </w:tcPr>
          <w:p w14:paraId="03A7803B" w14:textId="4935BBB1" w:rsidR="0085403B" w:rsidRPr="00AD22E3" w:rsidDel="00801BA3" w:rsidRDefault="0085403B" w:rsidP="00621086">
            <w:pPr>
              <w:pStyle w:val="Tabletext"/>
              <w:rPr>
                <w:moveFrom w:id="727" w:author="DON CIO" w:date="2026-02-19T23:02:00Z" w16du:dateUtc="2026-02-19T22:02:00Z"/>
              </w:rPr>
            </w:pPr>
            <w:moveFrom w:id="728" w:author="DON CIO" w:date="2026-02-19T23:02:00Z" w16du:dateUtc="2026-02-19T22:02:00Z">
              <w:r w:rsidRPr="00AD22E3" w:rsidDel="00801BA3">
                <w:t>AM(R)S (2.8 kHz)</w:t>
              </w:r>
            </w:moveFrom>
          </w:p>
        </w:tc>
        <w:tc>
          <w:tcPr>
            <w:tcW w:w="1146" w:type="dxa"/>
          </w:tcPr>
          <w:p w14:paraId="4BEF11A7" w14:textId="6A577746" w:rsidR="0085403B" w:rsidRPr="00AD22E3" w:rsidDel="00801BA3" w:rsidRDefault="0085403B" w:rsidP="00621086">
            <w:pPr>
              <w:pStyle w:val="Tabletext"/>
              <w:jc w:val="center"/>
              <w:rPr>
                <w:moveFrom w:id="729" w:author="DON CIO" w:date="2026-02-19T23:02:00Z" w16du:dateUtc="2026-02-19T22:02:00Z"/>
              </w:rPr>
            </w:pPr>
            <w:moveFrom w:id="730" w:author="DON CIO" w:date="2026-02-19T23:02:00Z" w16du:dateUtc="2026-02-19T22:02:00Z">
              <w:r w:rsidRPr="00AD22E3" w:rsidDel="00801BA3">
                <w:t>‒91</w:t>
              </w:r>
            </w:moveFrom>
          </w:p>
        </w:tc>
        <w:tc>
          <w:tcPr>
            <w:tcW w:w="1033" w:type="dxa"/>
          </w:tcPr>
          <w:p w14:paraId="2D8512AE" w14:textId="74CD1285" w:rsidR="0085403B" w:rsidRPr="00AD22E3" w:rsidDel="00801BA3" w:rsidRDefault="0085403B" w:rsidP="00621086">
            <w:pPr>
              <w:pStyle w:val="Tabletext"/>
              <w:jc w:val="center"/>
              <w:rPr>
                <w:moveFrom w:id="731" w:author="DON CIO" w:date="2026-02-19T23:02:00Z" w16du:dateUtc="2026-02-19T22:02:00Z"/>
              </w:rPr>
            </w:pPr>
            <w:moveFrom w:id="732" w:author="DON CIO" w:date="2026-02-19T23:02:00Z" w16du:dateUtc="2026-02-19T22:02:00Z">
              <w:r w:rsidRPr="00AD22E3" w:rsidDel="00801BA3">
                <w:t>‒97</w:t>
              </w:r>
            </w:moveFrom>
          </w:p>
        </w:tc>
        <w:tc>
          <w:tcPr>
            <w:tcW w:w="1080" w:type="dxa"/>
          </w:tcPr>
          <w:p w14:paraId="652A5CF9" w14:textId="5AEDE76A" w:rsidR="0085403B" w:rsidRPr="00AD22E3" w:rsidDel="00801BA3" w:rsidRDefault="0085403B" w:rsidP="00621086">
            <w:pPr>
              <w:pStyle w:val="Tabletext"/>
              <w:jc w:val="center"/>
              <w:rPr>
                <w:moveFrom w:id="733" w:author="DON CIO" w:date="2026-02-19T23:02:00Z" w16du:dateUtc="2026-02-19T22:02:00Z"/>
              </w:rPr>
            </w:pPr>
            <w:moveFrom w:id="734" w:author="DON CIO" w:date="2026-02-19T23:02:00Z" w16du:dateUtc="2026-02-19T22:02:00Z">
              <w:r w:rsidRPr="00AD22E3" w:rsidDel="00801BA3">
                <w:t>‒111</w:t>
              </w:r>
            </w:moveFrom>
          </w:p>
        </w:tc>
        <w:tc>
          <w:tcPr>
            <w:tcW w:w="1170" w:type="dxa"/>
          </w:tcPr>
          <w:p w14:paraId="253DAC67" w14:textId="27CA7021" w:rsidR="0085403B" w:rsidRPr="00AD22E3" w:rsidDel="00801BA3" w:rsidRDefault="0085403B" w:rsidP="00621086">
            <w:pPr>
              <w:pStyle w:val="Tabletext"/>
              <w:jc w:val="center"/>
              <w:rPr>
                <w:moveFrom w:id="735" w:author="DON CIO" w:date="2026-02-19T23:02:00Z" w16du:dateUtc="2026-02-19T22:02:00Z"/>
              </w:rPr>
            </w:pPr>
            <w:moveFrom w:id="736" w:author="DON CIO" w:date="2026-02-19T23:02:00Z" w16du:dateUtc="2026-02-19T22:02:00Z">
              <w:r w:rsidRPr="00AD22E3" w:rsidDel="00801BA3">
                <w:t>‒117</w:t>
              </w:r>
            </w:moveFrom>
          </w:p>
        </w:tc>
      </w:tr>
      <w:tr w:rsidR="0085403B" w:rsidRPr="00AD22E3" w:rsidDel="00801BA3" w14:paraId="16FC24D1" w14:textId="6E00C081" w:rsidTr="00A63DD6">
        <w:trPr>
          <w:jc w:val="center"/>
        </w:trPr>
        <w:tc>
          <w:tcPr>
            <w:tcW w:w="2856" w:type="dxa"/>
          </w:tcPr>
          <w:p w14:paraId="3CFDB04B" w14:textId="0B2ACB95" w:rsidR="0085403B" w:rsidRPr="00AD22E3" w:rsidDel="00801BA3" w:rsidRDefault="0085403B" w:rsidP="00621086">
            <w:pPr>
              <w:pStyle w:val="Tabletext"/>
              <w:rPr>
                <w:moveFrom w:id="737" w:author="DON CIO" w:date="2026-02-19T23:02:00Z" w16du:dateUtc="2026-02-19T22:02:00Z"/>
              </w:rPr>
            </w:pPr>
            <w:moveFrom w:id="738" w:author="DON CIO" w:date="2026-02-19T23:02:00Z" w16du:dateUtc="2026-02-19T22:02:00Z">
              <w:r w:rsidRPr="00AD22E3" w:rsidDel="00801BA3">
                <w:t>Fixed</w:t>
              </w:r>
            </w:moveFrom>
          </w:p>
        </w:tc>
        <w:tc>
          <w:tcPr>
            <w:tcW w:w="1146" w:type="dxa"/>
          </w:tcPr>
          <w:p w14:paraId="6B60F6E6" w14:textId="62FA74DB" w:rsidR="0085403B" w:rsidRPr="00AD22E3" w:rsidDel="00801BA3" w:rsidRDefault="0085403B" w:rsidP="00621086">
            <w:pPr>
              <w:pStyle w:val="Tabletext"/>
              <w:jc w:val="center"/>
              <w:rPr>
                <w:moveFrom w:id="739" w:author="DON CIO" w:date="2026-02-19T23:02:00Z" w16du:dateUtc="2026-02-19T22:02:00Z"/>
              </w:rPr>
            </w:pPr>
            <w:moveFrom w:id="740" w:author="DON CIO" w:date="2026-02-19T23:02:00Z" w16du:dateUtc="2026-02-19T22:02:00Z">
              <w:r w:rsidRPr="00AD22E3" w:rsidDel="00801BA3">
                <w:t>‒73</w:t>
              </w:r>
            </w:moveFrom>
          </w:p>
        </w:tc>
        <w:tc>
          <w:tcPr>
            <w:tcW w:w="1033" w:type="dxa"/>
          </w:tcPr>
          <w:p w14:paraId="01ECC49A" w14:textId="3543AD39" w:rsidR="0085403B" w:rsidRPr="00AD22E3" w:rsidDel="00801BA3" w:rsidRDefault="0085403B" w:rsidP="00621086">
            <w:pPr>
              <w:pStyle w:val="Tabletext"/>
              <w:jc w:val="center"/>
              <w:rPr>
                <w:moveFrom w:id="741" w:author="DON CIO" w:date="2026-02-19T23:02:00Z" w16du:dateUtc="2026-02-19T22:02:00Z"/>
              </w:rPr>
            </w:pPr>
            <w:moveFrom w:id="742" w:author="DON CIO" w:date="2026-02-19T23:02:00Z" w16du:dateUtc="2026-02-19T22:02:00Z">
              <w:r w:rsidRPr="00AD22E3" w:rsidDel="00801BA3">
                <w:t>‒79</w:t>
              </w:r>
            </w:moveFrom>
          </w:p>
        </w:tc>
        <w:tc>
          <w:tcPr>
            <w:tcW w:w="1080" w:type="dxa"/>
          </w:tcPr>
          <w:p w14:paraId="733F02E9" w14:textId="570A18E4" w:rsidR="0085403B" w:rsidRPr="00AD22E3" w:rsidDel="00801BA3" w:rsidRDefault="0085403B" w:rsidP="00621086">
            <w:pPr>
              <w:pStyle w:val="Tabletext"/>
              <w:jc w:val="center"/>
              <w:rPr>
                <w:moveFrom w:id="743" w:author="DON CIO" w:date="2026-02-19T23:02:00Z" w16du:dateUtc="2026-02-19T22:02:00Z"/>
              </w:rPr>
            </w:pPr>
            <w:moveFrom w:id="744" w:author="DON CIO" w:date="2026-02-19T23:02:00Z" w16du:dateUtc="2026-02-19T22:02:00Z">
              <w:r w:rsidRPr="00AD22E3" w:rsidDel="00801BA3">
                <w:t>‒93</w:t>
              </w:r>
            </w:moveFrom>
          </w:p>
        </w:tc>
        <w:tc>
          <w:tcPr>
            <w:tcW w:w="1170" w:type="dxa"/>
          </w:tcPr>
          <w:p w14:paraId="535FA2FA" w14:textId="696BF772" w:rsidR="0085403B" w:rsidRPr="00AD22E3" w:rsidDel="00801BA3" w:rsidRDefault="0085403B" w:rsidP="00621086">
            <w:pPr>
              <w:pStyle w:val="Tabletext"/>
              <w:jc w:val="center"/>
              <w:rPr>
                <w:moveFrom w:id="745" w:author="DON CIO" w:date="2026-02-19T23:02:00Z" w16du:dateUtc="2026-02-19T22:02:00Z"/>
              </w:rPr>
            </w:pPr>
            <w:moveFrom w:id="746" w:author="DON CIO" w:date="2026-02-19T23:02:00Z" w16du:dateUtc="2026-02-19T22:02:00Z">
              <w:r w:rsidRPr="00AD22E3" w:rsidDel="00801BA3">
                <w:t>‒99</w:t>
              </w:r>
            </w:moveFrom>
          </w:p>
        </w:tc>
      </w:tr>
      <w:tr w:rsidR="0085403B" w:rsidRPr="00AD22E3" w:rsidDel="00801BA3" w14:paraId="2296F6B4" w14:textId="27DEDEE6" w:rsidTr="00A63DD6">
        <w:trPr>
          <w:jc w:val="center"/>
        </w:trPr>
        <w:tc>
          <w:tcPr>
            <w:tcW w:w="2856" w:type="dxa"/>
          </w:tcPr>
          <w:p w14:paraId="621D3127" w14:textId="6D3C1082" w:rsidR="0085403B" w:rsidRPr="00AD22E3" w:rsidDel="00801BA3" w:rsidRDefault="0085403B" w:rsidP="00621086">
            <w:pPr>
              <w:pStyle w:val="Tabletext"/>
              <w:rPr>
                <w:moveFrom w:id="747" w:author="DON CIO" w:date="2026-02-19T23:02:00Z" w16du:dateUtc="2026-02-19T22:02:00Z"/>
              </w:rPr>
            </w:pPr>
            <w:moveFrom w:id="748" w:author="DON CIO" w:date="2026-02-19T23:02:00Z" w16du:dateUtc="2026-02-19T22:02:00Z">
              <w:r w:rsidRPr="00AD22E3" w:rsidDel="00801BA3">
                <w:t>Land Mobile</w:t>
              </w:r>
            </w:moveFrom>
          </w:p>
        </w:tc>
        <w:tc>
          <w:tcPr>
            <w:tcW w:w="1146" w:type="dxa"/>
          </w:tcPr>
          <w:p w14:paraId="14F38D19" w14:textId="6C24FE56" w:rsidR="0085403B" w:rsidRPr="00AD22E3" w:rsidDel="00801BA3" w:rsidRDefault="0085403B" w:rsidP="00621086">
            <w:pPr>
              <w:pStyle w:val="Tabletext"/>
              <w:jc w:val="center"/>
              <w:rPr>
                <w:moveFrom w:id="749" w:author="DON CIO" w:date="2026-02-19T23:02:00Z" w16du:dateUtc="2026-02-19T22:02:00Z"/>
              </w:rPr>
            </w:pPr>
            <w:moveFrom w:id="750" w:author="DON CIO" w:date="2026-02-19T23:02:00Z" w16du:dateUtc="2026-02-19T22:02:00Z">
              <w:r w:rsidRPr="00AD22E3" w:rsidDel="00801BA3">
                <w:t>‒93</w:t>
              </w:r>
            </w:moveFrom>
          </w:p>
        </w:tc>
        <w:tc>
          <w:tcPr>
            <w:tcW w:w="1033" w:type="dxa"/>
          </w:tcPr>
          <w:p w14:paraId="5E78A915" w14:textId="07D59806" w:rsidR="0085403B" w:rsidRPr="00AD22E3" w:rsidDel="00801BA3" w:rsidRDefault="0085403B" w:rsidP="00621086">
            <w:pPr>
              <w:pStyle w:val="Tabletext"/>
              <w:jc w:val="center"/>
              <w:rPr>
                <w:moveFrom w:id="751" w:author="DON CIO" w:date="2026-02-19T23:02:00Z" w16du:dateUtc="2026-02-19T22:02:00Z"/>
              </w:rPr>
            </w:pPr>
            <w:moveFrom w:id="752" w:author="DON CIO" w:date="2026-02-19T23:02:00Z" w16du:dateUtc="2026-02-19T22:02:00Z">
              <w:r w:rsidRPr="00AD22E3" w:rsidDel="00801BA3">
                <w:t>‒99</w:t>
              </w:r>
            </w:moveFrom>
          </w:p>
        </w:tc>
        <w:tc>
          <w:tcPr>
            <w:tcW w:w="1080" w:type="dxa"/>
          </w:tcPr>
          <w:p w14:paraId="55FB82E3" w14:textId="2FDFE2FD" w:rsidR="0085403B" w:rsidRPr="00AD22E3" w:rsidDel="00801BA3" w:rsidRDefault="0085403B" w:rsidP="00621086">
            <w:pPr>
              <w:pStyle w:val="Tabletext"/>
              <w:jc w:val="center"/>
              <w:rPr>
                <w:moveFrom w:id="753" w:author="DON CIO" w:date="2026-02-19T23:02:00Z" w16du:dateUtc="2026-02-19T22:02:00Z"/>
              </w:rPr>
            </w:pPr>
            <w:moveFrom w:id="754" w:author="DON CIO" w:date="2026-02-19T23:02:00Z" w16du:dateUtc="2026-02-19T22:02:00Z">
              <w:r w:rsidRPr="00AD22E3" w:rsidDel="00801BA3">
                <w:t>‒113</w:t>
              </w:r>
            </w:moveFrom>
          </w:p>
        </w:tc>
        <w:tc>
          <w:tcPr>
            <w:tcW w:w="1170" w:type="dxa"/>
          </w:tcPr>
          <w:p w14:paraId="2CD92CC3" w14:textId="020228AB" w:rsidR="0085403B" w:rsidRPr="00AD22E3" w:rsidDel="00801BA3" w:rsidRDefault="0085403B" w:rsidP="00621086">
            <w:pPr>
              <w:pStyle w:val="Tabletext"/>
              <w:jc w:val="center"/>
              <w:rPr>
                <w:moveFrom w:id="755" w:author="DON CIO" w:date="2026-02-19T23:02:00Z" w16du:dateUtc="2026-02-19T22:02:00Z"/>
              </w:rPr>
            </w:pPr>
            <w:moveFrom w:id="756" w:author="DON CIO" w:date="2026-02-19T23:02:00Z" w16du:dateUtc="2026-02-19T22:02:00Z">
              <w:r w:rsidRPr="00AD22E3" w:rsidDel="00801BA3">
                <w:t>‒119</w:t>
              </w:r>
            </w:moveFrom>
          </w:p>
        </w:tc>
      </w:tr>
      <w:tr w:rsidR="0085403B" w:rsidRPr="00AD22E3" w:rsidDel="00801BA3" w14:paraId="36F6A5D0" w14:textId="0191232F" w:rsidTr="00A63DD6">
        <w:trPr>
          <w:jc w:val="center"/>
        </w:trPr>
        <w:tc>
          <w:tcPr>
            <w:tcW w:w="2856" w:type="dxa"/>
          </w:tcPr>
          <w:p w14:paraId="14832445" w14:textId="77A26A7B" w:rsidR="0085403B" w:rsidRPr="00AD22E3" w:rsidDel="00801BA3" w:rsidRDefault="0085403B" w:rsidP="00621086">
            <w:pPr>
              <w:pStyle w:val="Tabletext"/>
              <w:rPr>
                <w:moveFrom w:id="757" w:author="DON CIO" w:date="2026-02-19T23:02:00Z" w16du:dateUtc="2026-02-19T22:02:00Z"/>
              </w:rPr>
            </w:pPr>
            <w:moveFrom w:id="758" w:author="DON CIO" w:date="2026-02-19T23:02:00Z" w16du:dateUtc="2026-02-19T22:02:00Z">
              <w:r w:rsidRPr="00AD22E3" w:rsidDel="00801BA3">
                <w:t>Broadcasting</w:t>
              </w:r>
            </w:moveFrom>
          </w:p>
        </w:tc>
        <w:tc>
          <w:tcPr>
            <w:tcW w:w="1146" w:type="dxa"/>
          </w:tcPr>
          <w:p w14:paraId="06132C7C" w14:textId="065FE731" w:rsidR="0085403B" w:rsidRPr="00AD22E3" w:rsidDel="00801BA3" w:rsidRDefault="0085403B" w:rsidP="00621086">
            <w:pPr>
              <w:pStyle w:val="Tabletext"/>
              <w:jc w:val="center"/>
              <w:rPr>
                <w:moveFrom w:id="759" w:author="DON CIO" w:date="2026-02-19T23:02:00Z" w16du:dateUtc="2026-02-19T22:02:00Z"/>
              </w:rPr>
            </w:pPr>
            <w:moveFrom w:id="760" w:author="DON CIO" w:date="2026-02-19T23:02:00Z" w16du:dateUtc="2026-02-19T22:02:00Z">
              <w:r w:rsidRPr="00AD22E3" w:rsidDel="00801BA3">
                <w:t>‒129</w:t>
              </w:r>
            </w:moveFrom>
          </w:p>
        </w:tc>
        <w:tc>
          <w:tcPr>
            <w:tcW w:w="1033" w:type="dxa"/>
          </w:tcPr>
          <w:p w14:paraId="289E341D" w14:textId="704CCEAD" w:rsidR="0085403B" w:rsidRPr="00AD22E3" w:rsidDel="00801BA3" w:rsidRDefault="0085403B" w:rsidP="00621086">
            <w:pPr>
              <w:pStyle w:val="Tabletext"/>
              <w:jc w:val="center"/>
              <w:rPr>
                <w:moveFrom w:id="761" w:author="DON CIO" w:date="2026-02-19T23:02:00Z" w16du:dateUtc="2026-02-19T22:02:00Z"/>
              </w:rPr>
            </w:pPr>
            <w:moveFrom w:id="762" w:author="DON CIO" w:date="2026-02-19T23:02:00Z" w16du:dateUtc="2026-02-19T22:02:00Z">
              <w:r w:rsidRPr="00AD22E3" w:rsidDel="00801BA3">
                <w:t>‒135</w:t>
              </w:r>
            </w:moveFrom>
          </w:p>
        </w:tc>
        <w:tc>
          <w:tcPr>
            <w:tcW w:w="1080" w:type="dxa"/>
          </w:tcPr>
          <w:p w14:paraId="584216AC" w14:textId="48315355" w:rsidR="0085403B" w:rsidRPr="00AD22E3" w:rsidDel="00801BA3" w:rsidRDefault="0085403B" w:rsidP="00621086">
            <w:pPr>
              <w:pStyle w:val="Tabletext"/>
              <w:jc w:val="center"/>
              <w:rPr>
                <w:moveFrom w:id="763" w:author="DON CIO" w:date="2026-02-19T23:02:00Z" w16du:dateUtc="2026-02-19T22:02:00Z"/>
              </w:rPr>
            </w:pPr>
            <w:moveFrom w:id="764" w:author="DON CIO" w:date="2026-02-19T23:02:00Z" w16du:dateUtc="2026-02-19T22:02:00Z">
              <w:r w:rsidRPr="00AD22E3" w:rsidDel="00801BA3">
                <w:t>‒149</w:t>
              </w:r>
            </w:moveFrom>
          </w:p>
        </w:tc>
        <w:tc>
          <w:tcPr>
            <w:tcW w:w="1170" w:type="dxa"/>
          </w:tcPr>
          <w:p w14:paraId="7A6CB207" w14:textId="4638869E" w:rsidR="0085403B" w:rsidRPr="00AD22E3" w:rsidDel="00801BA3" w:rsidRDefault="0085403B" w:rsidP="00621086">
            <w:pPr>
              <w:pStyle w:val="Tabletext"/>
              <w:jc w:val="center"/>
              <w:rPr>
                <w:moveFrom w:id="765" w:author="DON CIO" w:date="2026-02-19T23:02:00Z" w16du:dateUtc="2026-02-19T22:02:00Z"/>
              </w:rPr>
            </w:pPr>
            <w:moveFrom w:id="766" w:author="DON CIO" w:date="2026-02-19T23:02:00Z" w16du:dateUtc="2026-02-19T22:02:00Z">
              <w:r w:rsidRPr="00AD22E3" w:rsidDel="00801BA3">
                <w:t>‒154</w:t>
              </w:r>
            </w:moveFrom>
          </w:p>
        </w:tc>
      </w:tr>
      <w:tr w:rsidR="0085403B" w:rsidRPr="00AD22E3" w:rsidDel="00801BA3" w14:paraId="43B5B0E6" w14:textId="2EDFE7F7" w:rsidTr="00A63DD6">
        <w:trPr>
          <w:jc w:val="center"/>
        </w:trPr>
        <w:tc>
          <w:tcPr>
            <w:tcW w:w="2856" w:type="dxa"/>
          </w:tcPr>
          <w:p w14:paraId="2F43EC5D" w14:textId="5E5EB31E" w:rsidR="0085403B" w:rsidRPr="00AD22E3" w:rsidDel="00801BA3" w:rsidRDefault="0085403B" w:rsidP="00621086">
            <w:pPr>
              <w:pStyle w:val="Tabletext"/>
              <w:rPr>
                <w:moveFrom w:id="767" w:author="DON CIO" w:date="2026-02-19T23:02:00Z" w16du:dateUtc="2026-02-19T22:02:00Z"/>
              </w:rPr>
            </w:pPr>
            <w:moveFrom w:id="768" w:author="DON CIO" w:date="2026-02-19T23:02:00Z" w16du:dateUtc="2026-02-19T22:02:00Z">
              <w:r w:rsidRPr="00AD22E3" w:rsidDel="00801BA3">
                <w:t>Maritime Mobile</w:t>
              </w:r>
            </w:moveFrom>
          </w:p>
        </w:tc>
        <w:tc>
          <w:tcPr>
            <w:tcW w:w="1146" w:type="dxa"/>
          </w:tcPr>
          <w:p w14:paraId="5BCF706B" w14:textId="6029575F" w:rsidR="0085403B" w:rsidRPr="00AD22E3" w:rsidDel="00801BA3" w:rsidRDefault="0085403B" w:rsidP="00621086">
            <w:pPr>
              <w:pStyle w:val="Tabletext"/>
              <w:jc w:val="center"/>
              <w:rPr>
                <w:moveFrom w:id="769" w:author="DON CIO" w:date="2026-02-19T23:02:00Z" w16du:dateUtc="2026-02-19T22:02:00Z"/>
              </w:rPr>
            </w:pPr>
            <w:moveFrom w:id="770" w:author="DON CIO" w:date="2026-02-19T23:02:00Z" w16du:dateUtc="2026-02-19T22:02:00Z">
              <w:r w:rsidRPr="00AD22E3" w:rsidDel="00801BA3">
                <w:t>‒93</w:t>
              </w:r>
            </w:moveFrom>
          </w:p>
        </w:tc>
        <w:tc>
          <w:tcPr>
            <w:tcW w:w="1033" w:type="dxa"/>
          </w:tcPr>
          <w:p w14:paraId="4018A165" w14:textId="2D73AF67" w:rsidR="0085403B" w:rsidRPr="00AD22E3" w:rsidDel="00801BA3" w:rsidRDefault="0085403B" w:rsidP="00621086">
            <w:pPr>
              <w:pStyle w:val="Tabletext"/>
              <w:jc w:val="center"/>
              <w:rPr>
                <w:moveFrom w:id="771" w:author="DON CIO" w:date="2026-02-19T23:02:00Z" w16du:dateUtc="2026-02-19T22:02:00Z"/>
              </w:rPr>
            </w:pPr>
            <w:moveFrom w:id="772" w:author="DON CIO" w:date="2026-02-19T23:02:00Z" w16du:dateUtc="2026-02-19T22:02:00Z">
              <w:r w:rsidRPr="00AD22E3" w:rsidDel="00801BA3">
                <w:t>‒99</w:t>
              </w:r>
            </w:moveFrom>
          </w:p>
        </w:tc>
        <w:tc>
          <w:tcPr>
            <w:tcW w:w="1080" w:type="dxa"/>
          </w:tcPr>
          <w:p w14:paraId="0BF48872" w14:textId="5D8585ED" w:rsidR="0085403B" w:rsidRPr="00AD22E3" w:rsidDel="00801BA3" w:rsidRDefault="0085403B" w:rsidP="00621086">
            <w:pPr>
              <w:pStyle w:val="Tabletext"/>
              <w:jc w:val="center"/>
              <w:rPr>
                <w:moveFrom w:id="773" w:author="DON CIO" w:date="2026-02-19T23:02:00Z" w16du:dateUtc="2026-02-19T22:02:00Z"/>
              </w:rPr>
            </w:pPr>
            <w:moveFrom w:id="774" w:author="DON CIO" w:date="2026-02-19T23:02:00Z" w16du:dateUtc="2026-02-19T22:02:00Z">
              <w:r w:rsidRPr="00AD22E3" w:rsidDel="00801BA3">
                <w:t>‒113</w:t>
              </w:r>
            </w:moveFrom>
          </w:p>
        </w:tc>
        <w:tc>
          <w:tcPr>
            <w:tcW w:w="1170" w:type="dxa"/>
          </w:tcPr>
          <w:p w14:paraId="3F232E58" w14:textId="761F6E85" w:rsidR="0085403B" w:rsidRPr="00AD22E3" w:rsidDel="00801BA3" w:rsidRDefault="0085403B" w:rsidP="00621086">
            <w:pPr>
              <w:pStyle w:val="Tabletext"/>
              <w:jc w:val="center"/>
              <w:rPr>
                <w:moveFrom w:id="775" w:author="DON CIO" w:date="2026-02-19T23:02:00Z" w16du:dateUtc="2026-02-19T22:02:00Z"/>
              </w:rPr>
            </w:pPr>
            <w:moveFrom w:id="776" w:author="DON CIO" w:date="2026-02-19T23:02:00Z" w16du:dateUtc="2026-02-19T22:02:00Z">
              <w:r w:rsidRPr="00AD22E3" w:rsidDel="00801BA3">
                <w:t>‒119</w:t>
              </w:r>
            </w:moveFrom>
          </w:p>
        </w:tc>
      </w:tr>
      <w:tr w:rsidR="0085403B" w:rsidRPr="00AD22E3" w:rsidDel="00801BA3" w14:paraId="61D494B9" w14:textId="325091B7" w:rsidTr="00A63DD6">
        <w:trPr>
          <w:jc w:val="center"/>
        </w:trPr>
        <w:tc>
          <w:tcPr>
            <w:tcW w:w="2856" w:type="dxa"/>
          </w:tcPr>
          <w:p w14:paraId="2C50339C" w14:textId="583A1124" w:rsidR="0085403B" w:rsidRPr="00AD22E3" w:rsidDel="00801BA3" w:rsidRDefault="0085403B" w:rsidP="00621086">
            <w:pPr>
              <w:pStyle w:val="Tabletext"/>
              <w:rPr>
                <w:moveFrom w:id="777" w:author="DON CIO" w:date="2026-02-19T23:02:00Z" w16du:dateUtc="2026-02-19T22:02:00Z"/>
              </w:rPr>
            </w:pPr>
            <w:moveFrom w:id="778" w:author="DON CIO" w:date="2026-02-19T23:02:00Z" w16du:dateUtc="2026-02-19T22:02:00Z">
              <w:r w:rsidRPr="00AD22E3" w:rsidDel="00801BA3">
                <w:t>Standard Frequency and Time</w:t>
              </w:r>
            </w:moveFrom>
          </w:p>
        </w:tc>
        <w:tc>
          <w:tcPr>
            <w:tcW w:w="1146" w:type="dxa"/>
          </w:tcPr>
          <w:p w14:paraId="1BD8A929" w14:textId="4EDB0D33" w:rsidR="0085403B" w:rsidRPr="00AD22E3" w:rsidDel="00801BA3" w:rsidRDefault="0085403B" w:rsidP="00621086">
            <w:pPr>
              <w:pStyle w:val="Tabletext"/>
              <w:jc w:val="center"/>
              <w:rPr>
                <w:moveFrom w:id="779" w:author="DON CIO" w:date="2026-02-19T23:02:00Z" w16du:dateUtc="2026-02-19T22:02:00Z"/>
              </w:rPr>
            </w:pPr>
            <w:moveFrom w:id="780" w:author="DON CIO" w:date="2026-02-19T23:02:00Z" w16du:dateUtc="2026-02-19T22:02:00Z">
              <w:r w:rsidRPr="00AD22E3" w:rsidDel="00801BA3">
                <w:t>‒68</w:t>
              </w:r>
            </w:moveFrom>
          </w:p>
        </w:tc>
        <w:tc>
          <w:tcPr>
            <w:tcW w:w="1033" w:type="dxa"/>
          </w:tcPr>
          <w:p w14:paraId="61DE5A4A" w14:textId="78EE1594" w:rsidR="0085403B" w:rsidRPr="00AD22E3" w:rsidDel="00801BA3" w:rsidRDefault="0085403B" w:rsidP="00621086">
            <w:pPr>
              <w:pStyle w:val="Tabletext"/>
              <w:jc w:val="center"/>
              <w:rPr>
                <w:moveFrom w:id="781" w:author="DON CIO" w:date="2026-02-19T23:02:00Z" w16du:dateUtc="2026-02-19T22:02:00Z"/>
              </w:rPr>
            </w:pPr>
            <w:moveFrom w:id="782" w:author="DON CIO" w:date="2026-02-19T23:02:00Z" w16du:dateUtc="2026-02-19T22:02:00Z">
              <w:r w:rsidRPr="00AD22E3" w:rsidDel="00801BA3">
                <w:t>‒74</w:t>
              </w:r>
            </w:moveFrom>
          </w:p>
        </w:tc>
        <w:tc>
          <w:tcPr>
            <w:tcW w:w="1080" w:type="dxa"/>
          </w:tcPr>
          <w:p w14:paraId="2A3AC544" w14:textId="676DE1D2" w:rsidR="0085403B" w:rsidRPr="00AD22E3" w:rsidDel="00801BA3" w:rsidRDefault="0085403B" w:rsidP="00621086">
            <w:pPr>
              <w:pStyle w:val="Tabletext"/>
              <w:jc w:val="center"/>
              <w:rPr>
                <w:moveFrom w:id="783" w:author="DON CIO" w:date="2026-02-19T23:02:00Z" w16du:dateUtc="2026-02-19T22:02:00Z"/>
              </w:rPr>
            </w:pPr>
            <w:moveFrom w:id="784" w:author="DON CIO" w:date="2026-02-19T23:02:00Z" w16du:dateUtc="2026-02-19T22:02:00Z">
              <w:r w:rsidRPr="00AD22E3" w:rsidDel="00801BA3">
                <w:t>‒88</w:t>
              </w:r>
            </w:moveFrom>
          </w:p>
        </w:tc>
        <w:tc>
          <w:tcPr>
            <w:tcW w:w="1170" w:type="dxa"/>
          </w:tcPr>
          <w:p w14:paraId="2BAE8943" w14:textId="5A921C32" w:rsidR="0085403B" w:rsidRPr="00AD22E3" w:rsidDel="00801BA3" w:rsidRDefault="0085403B" w:rsidP="00621086">
            <w:pPr>
              <w:pStyle w:val="Tabletext"/>
              <w:jc w:val="center"/>
              <w:rPr>
                <w:moveFrom w:id="785" w:author="DON CIO" w:date="2026-02-19T23:02:00Z" w16du:dateUtc="2026-02-19T22:02:00Z"/>
              </w:rPr>
            </w:pPr>
            <w:moveFrom w:id="786" w:author="DON CIO" w:date="2026-02-19T23:02:00Z" w16du:dateUtc="2026-02-19T22:02:00Z">
              <w:r w:rsidRPr="00AD22E3" w:rsidDel="00801BA3">
                <w:t>‒94</w:t>
              </w:r>
            </w:moveFrom>
          </w:p>
        </w:tc>
      </w:tr>
    </w:tbl>
    <w:p w14:paraId="335A5EB1" w14:textId="1E95A0A7" w:rsidR="0085403B" w:rsidRPr="00AD22E3" w:rsidDel="00801BA3" w:rsidRDefault="0085403B" w:rsidP="00D504AE">
      <w:pPr>
        <w:pStyle w:val="TableNo"/>
        <w:rPr>
          <w:moveFrom w:id="787" w:author="DON CIO" w:date="2026-02-19T23:02:00Z" w16du:dateUtc="2026-02-19T22:02:00Z"/>
          <w:lang w:eastAsia="zh-CN"/>
        </w:rPr>
      </w:pPr>
      <w:moveFrom w:id="788" w:author="DON CIO" w:date="2026-02-19T23:02:00Z" w16du:dateUtc="2026-02-19T22:02:00Z">
        <w:r w:rsidRPr="00AD22E3" w:rsidDel="00801BA3">
          <w:rPr>
            <w:lang w:eastAsia="zh-CN"/>
          </w:rPr>
          <w:t>Table 16</w:t>
        </w:r>
      </w:moveFrom>
    </w:p>
    <w:p w14:paraId="2CEF6BD7" w14:textId="6EC66F0A" w:rsidR="0085403B" w:rsidRPr="00AD22E3" w:rsidDel="00801BA3" w:rsidRDefault="0085403B" w:rsidP="00D504AE">
      <w:pPr>
        <w:pStyle w:val="Tabletitle"/>
        <w:rPr>
          <w:moveFrom w:id="789" w:author="DON CIO" w:date="2026-02-19T23:02:00Z" w16du:dateUtc="2026-02-19T22:02:00Z"/>
          <w:lang w:eastAsia="zh-CN"/>
        </w:rPr>
      </w:pPr>
      <w:moveFrom w:id="790" w:author="DON CIO" w:date="2026-02-19T23:02:00Z" w16du:dateUtc="2026-02-19T22:02:00Z">
        <w:r w:rsidRPr="00AD22E3" w:rsidDel="00801BA3">
          <w:rPr>
            <w:lang w:eastAsia="zh-CN"/>
          </w:rPr>
          <w:t>Interference Exceedance Levels (dB) center Frequency 10.7 MHz</w:t>
        </w:r>
      </w:moveFrom>
    </w:p>
    <w:tbl>
      <w:tblPr>
        <w:tblStyle w:val="TableGrid"/>
        <w:tblW w:w="7290" w:type="dxa"/>
        <w:tblInd w:w="1075" w:type="dxa"/>
        <w:tblLook w:val="04A0" w:firstRow="1" w:lastRow="0" w:firstColumn="1" w:lastColumn="0" w:noHBand="0" w:noVBand="1"/>
      </w:tblPr>
      <w:tblGrid>
        <w:gridCol w:w="2790"/>
        <w:gridCol w:w="1170"/>
        <w:gridCol w:w="1080"/>
        <w:gridCol w:w="1080"/>
        <w:gridCol w:w="1170"/>
      </w:tblGrid>
      <w:tr w:rsidR="0085403B" w:rsidRPr="00AD22E3" w:rsidDel="00801BA3" w14:paraId="11B10349" w14:textId="26478B1C" w:rsidTr="00A63DD6">
        <w:tc>
          <w:tcPr>
            <w:tcW w:w="2790" w:type="dxa"/>
          </w:tcPr>
          <w:p w14:paraId="7808F224" w14:textId="5D50D86C" w:rsidR="0085403B" w:rsidRPr="00AD22E3" w:rsidDel="00801BA3" w:rsidRDefault="0085403B" w:rsidP="00D504AE">
            <w:pPr>
              <w:pStyle w:val="Tablehead"/>
              <w:rPr>
                <w:moveFrom w:id="791" w:author="DON CIO" w:date="2026-02-19T23:02:00Z" w16du:dateUtc="2026-02-19T22:02:00Z"/>
              </w:rPr>
            </w:pPr>
            <w:moveFrom w:id="792" w:author="DON CIO" w:date="2026-02-19T23:02:00Z" w16du:dateUtc="2026-02-19T22:02:00Z">
              <w:r w:rsidRPr="00AD22E3" w:rsidDel="00801BA3">
                <w:t>10.7 MHz Center Frequency</w:t>
              </w:r>
            </w:moveFrom>
          </w:p>
        </w:tc>
        <w:tc>
          <w:tcPr>
            <w:tcW w:w="4500" w:type="dxa"/>
            <w:gridSpan w:val="4"/>
          </w:tcPr>
          <w:p w14:paraId="0A3E4385" w14:textId="64AEF05A" w:rsidR="0085403B" w:rsidRPr="00AD22E3" w:rsidDel="00801BA3" w:rsidRDefault="0085403B" w:rsidP="00D504AE">
            <w:pPr>
              <w:pStyle w:val="Tablehead"/>
              <w:rPr>
                <w:moveFrom w:id="793" w:author="DON CIO" w:date="2026-02-19T23:02:00Z" w16du:dateUtc="2026-02-19T22:02:00Z"/>
              </w:rPr>
            </w:pPr>
            <w:moveFrom w:id="794" w:author="DON CIO" w:date="2026-02-19T23:02:00Z" w16du:dateUtc="2026-02-19T22:02:00Z">
              <w:r w:rsidRPr="00AD22E3" w:rsidDel="00801BA3">
                <w:t>Interference Exceedance Level (dB)</w:t>
              </w:r>
            </w:moveFrom>
          </w:p>
        </w:tc>
      </w:tr>
      <w:tr w:rsidR="0085403B" w:rsidRPr="00AD22E3" w:rsidDel="00801BA3" w14:paraId="051059D9" w14:textId="0937729A" w:rsidTr="00A63DD6">
        <w:tc>
          <w:tcPr>
            <w:tcW w:w="2790" w:type="dxa"/>
          </w:tcPr>
          <w:p w14:paraId="4ED7C350" w14:textId="08065AFD" w:rsidR="0085403B" w:rsidRPr="00AD22E3" w:rsidDel="00801BA3" w:rsidRDefault="0085403B" w:rsidP="00D504AE">
            <w:pPr>
              <w:pStyle w:val="Tabletext"/>
              <w:rPr>
                <w:moveFrom w:id="795" w:author="DON CIO" w:date="2026-02-19T23:02:00Z" w16du:dateUtc="2026-02-19T22:02:00Z"/>
              </w:rPr>
            </w:pPr>
            <w:moveFrom w:id="796" w:author="DON CIO" w:date="2026-02-19T23:02:00Z" w16du:dateUtc="2026-02-19T22:02:00Z">
              <w:r w:rsidRPr="00AD22E3" w:rsidDel="00801BA3">
                <w:t>Path Length (km)</w:t>
              </w:r>
            </w:moveFrom>
          </w:p>
        </w:tc>
        <w:tc>
          <w:tcPr>
            <w:tcW w:w="1170" w:type="dxa"/>
          </w:tcPr>
          <w:p w14:paraId="466CABF4" w14:textId="22698414" w:rsidR="0085403B" w:rsidRPr="00AD22E3" w:rsidDel="00801BA3" w:rsidRDefault="0085403B" w:rsidP="00D504AE">
            <w:pPr>
              <w:pStyle w:val="Tabletext"/>
              <w:jc w:val="center"/>
              <w:rPr>
                <w:moveFrom w:id="797" w:author="DON CIO" w:date="2026-02-19T23:02:00Z" w16du:dateUtc="2026-02-19T22:02:00Z"/>
              </w:rPr>
            </w:pPr>
            <w:moveFrom w:id="798" w:author="DON CIO" w:date="2026-02-19T23:02:00Z" w16du:dateUtc="2026-02-19T22:02:00Z">
              <w:r w:rsidRPr="00AD22E3" w:rsidDel="00801BA3">
                <w:t>500</w:t>
              </w:r>
            </w:moveFrom>
          </w:p>
        </w:tc>
        <w:tc>
          <w:tcPr>
            <w:tcW w:w="1080" w:type="dxa"/>
          </w:tcPr>
          <w:p w14:paraId="520D8BF4" w14:textId="305E219B" w:rsidR="0085403B" w:rsidRPr="00AD22E3" w:rsidDel="00801BA3" w:rsidRDefault="0085403B" w:rsidP="00D504AE">
            <w:pPr>
              <w:pStyle w:val="Tabletext"/>
              <w:jc w:val="center"/>
              <w:rPr>
                <w:moveFrom w:id="799" w:author="DON CIO" w:date="2026-02-19T23:02:00Z" w16du:dateUtc="2026-02-19T22:02:00Z"/>
              </w:rPr>
            </w:pPr>
            <w:moveFrom w:id="800" w:author="DON CIO" w:date="2026-02-19T23:02:00Z" w16du:dateUtc="2026-02-19T22:02:00Z">
              <w:r w:rsidRPr="00AD22E3" w:rsidDel="00801BA3">
                <w:t>1 000</w:t>
              </w:r>
            </w:moveFrom>
          </w:p>
        </w:tc>
        <w:tc>
          <w:tcPr>
            <w:tcW w:w="1080" w:type="dxa"/>
          </w:tcPr>
          <w:p w14:paraId="6CBEE116" w14:textId="64F863B0" w:rsidR="0085403B" w:rsidRPr="00AD22E3" w:rsidDel="00801BA3" w:rsidRDefault="0085403B" w:rsidP="00D504AE">
            <w:pPr>
              <w:pStyle w:val="Tabletext"/>
              <w:jc w:val="center"/>
              <w:rPr>
                <w:moveFrom w:id="801" w:author="DON CIO" w:date="2026-02-19T23:02:00Z" w16du:dateUtc="2026-02-19T22:02:00Z"/>
              </w:rPr>
            </w:pPr>
            <w:moveFrom w:id="802" w:author="DON CIO" w:date="2026-02-19T23:02:00Z" w16du:dateUtc="2026-02-19T22:02:00Z">
              <w:r w:rsidRPr="00AD22E3" w:rsidDel="00801BA3">
                <w:t>5 000</w:t>
              </w:r>
            </w:moveFrom>
          </w:p>
        </w:tc>
        <w:tc>
          <w:tcPr>
            <w:tcW w:w="1170" w:type="dxa"/>
          </w:tcPr>
          <w:p w14:paraId="71CDF3D6" w14:textId="5305310C" w:rsidR="0085403B" w:rsidRPr="00AD22E3" w:rsidDel="00801BA3" w:rsidRDefault="0085403B" w:rsidP="00D504AE">
            <w:pPr>
              <w:pStyle w:val="Tabletext"/>
              <w:jc w:val="center"/>
              <w:rPr>
                <w:moveFrom w:id="803" w:author="DON CIO" w:date="2026-02-19T23:02:00Z" w16du:dateUtc="2026-02-19T22:02:00Z"/>
              </w:rPr>
            </w:pPr>
            <w:moveFrom w:id="804" w:author="DON CIO" w:date="2026-02-19T23:02:00Z" w16du:dateUtc="2026-02-19T22:02:00Z">
              <w:r w:rsidRPr="00AD22E3" w:rsidDel="00801BA3">
                <w:t>10 000</w:t>
              </w:r>
            </w:moveFrom>
          </w:p>
        </w:tc>
      </w:tr>
      <w:tr w:rsidR="0085403B" w:rsidRPr="00AD22E3" w:rsidDel="00801BA3" w14:paraId="0DC99CB7" w14:textId="21C8CCC7" w:rsidTr="00A63DD6">
        <w:tc>
          <w:tcPr>
            <w:tcW w:w="2790" w:type="dxa"/>
          </w:tcPr>
          <w:p w14:paraId="5F538C1B" w14:textId="024457CC" w:rsidR="0085403B" w:rsidRPr="00AD22E3" w:rsidDel="00801BA3" w:rsidRDefault="0085403B" w:rsidP="00D504AE">
            <w:pPr>
              <w:pStyle w:val="Tabletext"/>
              <w:rPr>
                <w:moveFrom w:id="805" w:author="DON CIO" w:date="2026-02-19T23:02:00Z" w16du:dateUtc="2026-02-19T22:02:00Z"/>
              </w:rPr>
            </w:pPr>
            <w:moveFrom w:id="806" w:author="DON CIO" w:date="2026-02-19T23:02:00Z" w16du:dateUtc="2026-02-19T22:02:00Z">
              <w:r w:rsidRPr="00AD22E3" w:rsidDel="00801BA3">
                <w:t>AM(R)S (48 kHz)</w:t>
              </w:r>
            </w:moveFrom>
          </w:p>
        </w:tc>
        <w:tc>
          <w:tcPr>
            <w:tcW w:w="1170" w:type="dxa"/>
          </w:tcPr>
          <w:p w14:paraId="2332E371" w14:textId="1AC30EF9" w:rsidR="0085403B" w:rsidRPr="00AD22E3" w:rsidDel="00801BA3" w:rsidRDefault="0085403B" w:rsidP="00D504AE">
            <w:pPr>
              <w:pStyle w:val="Tabletext"/>
              <w:jc w:val="center"/>
              <w:rPr>
                <w:moveFrom w:id="807" w:author="DON CIO" w:date="2026-02-19T23:02:00Z" w16du:dateUtc="2026-02-19T22:02:00Z"/>
              </w:rPr>
            </w:pPr>
            <w:moveFrom w:id="808" w:author="DON CIO" w:date="2026-02-19T23:02:00Z" w16du:dateUtc="2026-02-19T22:02:00Z">
              <w:r w:rsidRPr="00AD22E3" w:rsidDel="00801BA3">
                <w:t>‒123</w:t>
              </w:r>
            </w:moveFrom>
          </w:p>
        </w:tc>
        <w:tc>
          <w:tcPr>
            <w:tcW w:w="1080" w:type="dxa"/>
          </w:tcPr>
          <w:p w14:paraId="724C34A6" w14:textId="6E753F5D" w:rsidR="0085403B" w:rsidRPr="00AD22E3" w:rsidDel="00801BA3" w:rsidRDefault="0085403B" w:rsidP="00D504AE">
            <w:pPr>
              <w:pStyle w:val="Tabletext"/>
              <w:jc w:val="center"/>
              <w:rPr>
                <w:moveFrom w:id="809" w:author="DON CIO" w:date="2026-02-19T23:02:00Z" w16du:dateUtc="2026-02-19T22:02:00Z"/>
              </w:rPr>
            </w:pPr>
            <w:moveFrom w:id="810" w:author="DON CIO" w:date="2026-02-19T23:02:00Z" w16du:dateUtc="2026-02-19T22:02:00Z">
              <w:r w:rsidRPr="00AD22E3" w:rsidDel="00801BA3">
                <w:t>‒129</w:t>
              </w:r>
            </w:moveFrom>
          </w:p>
        </w:tc>
        <w:tc>
          <w:tcPr>
            <w:tcW w:w="1080" w:type="dxa"/>
          </w:tcPr>
          <w:p w14:paraId="708CB2E5" w14:textId="1946D77A" w:rsidR="0085403B" w:rsidRPr="00AD22E3" w:rsidDel="00801BA3" w:rsidRDefault="0085403B" w:rsidP="00D504AE">
            <w:pPr>
              <w:pStyle w:val="Tabletext"/>
              <w:jc w:val="center"/>
              <w:rPr>
                <w:moveFrom w:id="811" w:author="DON CIO" w:date="2026-02-19T23:02:00Z" w16du:dateUtc="2026-02-19T22:02:00Z"/>
              </w:rPr>
            </w:pPr>
            <w:moveFrom w:id="812" w:author="DON CIO" w:date="2026-02-19T23:02:00Z" w16du:dateUtc="2026-02-19T22:02:00Z">
              <w:r w:rsidRPr="00AD22E3" w:rsidDel="00801BA3">
                <w:t>‒143</w:t>
              </w:r>
            </w:moveFrom>
          </w:p>
        </w:tc>
        <w:tc>
          <w:tcPr>
            <w:tcW w:w="1170" w:type="dxa"/>
          </w:tcPr>
          <w:p w14:paraId="60B7FF4A" w14:textId="2C82677C" w:rsidR="0085403B" w:rsidRPr="00AD22E3" w:rsidDel="00801BA3" w:rsidRDefault="0085403B" w:rsidP="00D504AE">
            <w:pPr>
              <w:pStyle w:val="Tabletext"/>
              <w:jc w:val="center"/>
              <w:rPr>
                <w:moveFrom w:id="813" w:author="DON CIO" w:date="2026-02-19T23:02:00Z" w16du:dateUtc="2026-02-19T22:02:00Z"/>
              </w:rPr>
            </w:pPr>
            <w:moveFrom w:id="814" w:author="DON CIO" w:date="2026-02-19T23:02:00Z" w16du:dateUtc="2026-02-19T22:02:00Z">
              <w:r w:rsidRPr="00AD22E3" w:rsidDel="00801BA3">
                <w:t>‒149</w:t>
              </w:r>
            </w:moveFrom>
          </w:p>
        </w:tc>
      </w:tr>
      <w:tr w:rsidR="0085403B" w:rsidRPr="00AD22E3" w:rsidDel="00801BA3" w14:paraId="2B870712" w14:textId="3DC6D7CC" w:rsidTr="00A63DD6">
        <w:tc>
          <w:tcPr>
            <w:tcW w:w="2790" w:type="dxa"/>
          </w:tcPr>
          <w:p w14:paraId="0A8DE25D" w14:textId="429ED43D" w:rsidR="0085403B" w:rsidRPr="00AD22E3" w:rsidDel="00801BA3" w:rsidRDefault="0085403B" w:rsidP="00D504AE">
            <w:pPr>
              <w:pStyle w:val="Tabletext"/>
              <w:rPr>
                <w:moveFrom w:id="815" w:author="DON CIO" w:date="2026-02-19T23:02:00Z" w16du:dateUtc="2026-02-19T22:02:00Z"/>
              </w:rPr>
            </w:pPr>
            <w:moveFrom w:id="816" w:author="DON CIO" w:date="2026-02-19T23:02:00Z" w16du:dateUtc="2026-02-19T22:02:00Z">
              <w:r w:rsidRPr="00AD22E3" w:rsidDel="00801BA3">
                <w:t>AM(R)S (2.8 kHz)</w:t>
              </w:r>
            </w:moveFrom>
          </w:p>
        </w:tc>
        <w:tc>
          <w:tcPr>
            <w:tcW w:w="1170" w:type="dxa"/>
          </w:tcPr>
          <w:p w14:paraId="0031C103" w14:textId="61B2A387" w:rsidR="0085403B" w:rsidRPr="00AD22E3" w:rsidDel="00801BA3" w:rsidRDefault="0085403B" w:rsidP="00D504AE">
            <w:pPr>
              <w:pStyle w:val="Tabletext"/>
              <w:jc w:val="center"/>
              <w:rPr>
                <w:moveFrom w:id="817" w:author="DON CIO" w:date="2026-02-19T23:02:00Z" w16du:dateUtc="2026-02-19T22:02:00Z"/>
              </w:rPr>
            </w:pPr>
            <w:moveFrom w:id="818" w:author="DON CIO" w:date="2026-02-19T23:02:00Z" w16du:dateUtc="2026-02-19T22:02:00Z">
              <w:r w:rsidRPr="00AD22E3" w:rsidDel="00801BA3">
                <w:t>‒111</w:t>
              </w:r>
            </w:moveFrom>
          </w:p>
        </w:tc>
        <w:tc>
          <w:tcPr>
            <w:tcW w:w="1080" w:type="dxa"/>
          </w:tcPr>
          <w:p w14:paraId="0FC63E8C" w14:textId="28E3A775" w:rsidR="0085403B" w:rsidRPr="00AD22E3" w:rsidDel="00801BA3" w:rsidRDefault="0085403B" w:rsidP="00D504AE">
            <w:pPr>
              <w:pStyle w:val="Tabletext"/>
              <w:jc w:val="center"/>
              <w:rPr>
                <w:moveFrom w:id="819" w:author="DON CIO" w:date="2026-02-19T23:02:00Z" w16du:dateUtc="2026-02-19T22:02:00Z"/>
              </w:rPr>
            </w:pPr>
            <w:moveFrom w:id="820" w:author="DON CIO" w:date="2026-02-19T23:02:00Z" w16du:dateUtc="2026-02-19T22:02:00Z">
              <w:r w:rsidRPr="00AD22E3" w:rsidDel="00801BA3">
                <w:t>‒117</w:t>
              </w:r>
            </w:moveFrom>
          </w:p>
        </w:tc>
        <w:tc>
          <w:tcPr>
            <w:tcW w:w="1080" w:type="dxa"/>
          </w:tcPr>
          <w:p w14:paraId="435A4C04" w14:textId="7AD5E68A" w:rsidR="0085403B" w:rsidRPr="00AD22E3" w:rsidDel="00801BA3" w:rsidRDefault="0085403B" w:rsidP="00D504AE">
            <w:pPr>
              <w:pStyle w:val="Tabletext"/>
              <w:jc w:val="center"/>
              <w:rPr>
                <w:moveFrom w:id="821" w:author="DON CIO" w:date="2026-02-19T23:02:00Z" w16du:dateUtc="2026-02-19T22:02:00Z"/>
              </w:rPr>
            </w:pPr>
            <w:moveFrom w:id="822" w:author="DON CIO" w:date="2026-02-19T23:02:00Z" w16du:dateUtc="2026-02-19T22:02:00Z">
              <w:r w:rsidRPr="00AD22E3" w:rsidDel="00801BA3">
                <w:t>‒131</w:t>
              </w:r>
            </w:moveFrom>
          </w:p>
        </w:tc>
        <w:tc>
          <w:tcPr>
            <w:tcW w:w="1170" w:type="dxa"/>
          </w:tcPr>
          <w:p w14:paraId="7A22FE69" w14:textId="45147B31" w:rsidR="0085403B" w:rsidRPr="00AD22E3" w:rsidDel="00801BA3" w:rsidRDefault="0085403B" w:rsidP="00D504AE">
            <w:pPr>
              <w:pStyle w:val="Tabletext"/>
              <w:jc w:val="center"/>
              <w:rPr>
                <w:moveFrom w:id="823" w:author="DON CIO" w:date="2026-02-19T23:02:00Z" w16du:dateUtc="2026-02-19T22:02:00Z"/>
              </w:rPr>
            </w:pPr>
            <w:moveFrom w:id="824" w:author="DON CIO" w:date="2026-02-19T23:02:00Z" w16du:dateUtc="2026-02-19T22:02:00Z">
              <w:r w:rsidRPr="00AD22E3" w:rsidDel="00801BA3">
                <w:t>‒137</w:t>
              </w:r>
            </w:moveFrom>
          </w:p>
        </w:tc>
      </w:tr>
      <w:tr w:rsidR="0085403B" w:rsidRPr="00AD22E3" w:rsidDel="00801BA3" w14:paraId="23ADC2B4" w14:textId="3B1DD0A8" w:rsidTr="00A63DD6">
        <w:tc>
          <w:tcPr>
            <w:tcW w:w="2790" w:type="dxa"/>
          </w:tcPr>
          <w:p w14:paraId="7626FA01" w14:textId="24BB328B" w:rsidR="0085403B" w:rsidRPr="00AD22E3" w:rsidDel="00801BA3" w:rsidRDefault="0085403B" w:rsidP="00D504AE">
            <w:pPr>
              <w:pStyle w:val="Tabletext"/>
              <w:rPr>
                <w:moveFrom w:id="825" w:author="DON CIO" w:date="2026-02-19T23:02:00Z" w16du:dateUtc="2026-02-19T22:02:00Z"/>
              </w:rPr>
            </w:pPr>
            <w:moveFrom w:id="826" w:author="DON CIO" w:date="2026-02-19T23:02:00Z" w16du:dateUtc="2026-02-19T22:02:00Z">
              <w:r w:rsidRPr="00AD22E3" w:rsidDel="00801BA3">
                <w:t>Fixed</w:t>
              </w:r>
            </w:moveFrom>
          </w:p>
        </w:tc>
        <w:tc>
          <w:tcPr>
            <w:tcW w:w="1170" w:type="dxa"/>
          </w:tcPr>
          <w:p w14:paraId="5051E89B" w14:textId="0FC785E0" w:rsidR="0085403B" w:rsidRPr="00AD22E3" w:rsidDel="00801BA3" w:rsidRDefault="0085403B" w:rsidP="00D504AE">
            <w:pPr>
              <w:pStyle w:val="Tabletext"/>
              <w:jc w:val="center"/>
              <w:rPr>
                <w:moveFrom w:id="827" w:author="DON CIO" w:date="2026-02-19T23:02:00Z" w16du:dateUtc="2026-02-19T22:02:00Z"/>
              </w:rPr>
            </w:pPr>
            <w:moveFrom w:id="828" w:author="DON CIO" w:date="2026-02-19T23:02:00Z" w16du:dateUtc="2026-02-19T22:02:00Z">
              <w:r w:rsidRPr="00AD22E3" w:rsidDel="00801BA3">
                <w:t>‒93</w:t>
              </w:r>
            </w:moveFrom>
          </w:p>
        </w:tc>
        <w:tc>
          <w:tcPr>
            <w:tcW w:w="1080" w:type="dxa"/>
          </w:tcPr>
          <w:p w14:paraId="7155600B" w14:textId="4FDA7F92" w:rsidR="0085403B" w:rsidRPr="00AD22E3" w:rsidDel="00801BA3" w:rsidRDefault="0085403B" w:rsidP="00D504AE">
            <w:pPr>
              <w:pStyle w:val="Tabletext"/>
              <w:jc w:val="center"/>
              <w:rPr>
                <w:moveFrom w:id="829" w:author="DON CIO" w:date="2026-02-19T23:02:00Z" w16du:dateUtc="2026-02-19T22:02:00Z"/>
              </w:rPr>
            </w:pPr>
            <w:moveFrom w:id="830" w:author="DON CIO" w:date="2026-02-19T23:02:00Z" w16du:dateUtc="2026-02-19T22:02:00Z">
              <w:r w:rsidRPr="00AD22E3" w:rsidDel="00801BA3">
                <w:t>‒99</w:t>
              </w:r>
            </w:moveFrom>
          </w:p>
        </w:tc>
        <w:tc>
          <w:tcPr>
            <w:tcW w:w="1080" w:type="dxa"/>
          </w:tcPr>
          <w:p w14:paraId="735268C0" w14:textId="045ADC07" w:rsidR="0085403B" w:rsidRPr="00AD22E3" w:rsidDel="00801BA3" w:rsidRDefault="0085403B" w:rsidP="00D504AE">
            <w:pPr>
              <w:pStyle w:val="Tabletext"/>
              <w:jc w:val="center"/>
              <w:rPr>
                <w:moveFrom w:id="831" w:author="DON CIO" w:date="2026-02-19T23:02:00Z" w16du:dateUtc="2026-02-19T22:02:00Z"/>
              </w:rPr>
            </w:pPr>
            <w:moveFrom w:id="832" w:author="DON CIO" w:date="2026-02-19T23:02:00Z" w16du:dateUtc="2026-02-19T22:02:00Z">
              <w:r w:rsidRPr="00AD22E3" w:rsidDel="00801BA3">
                <w:t>‒113</w:t>
              </w:r>
            </w:moveFrom>
          </w:p>
        </w:tc>
        <w:tc>
          <w:tcPr>
            <w:tcW w:w="1170" w:type="dxa"/>
          </w:tcPr>
          <w:p w14:paraId="3B89772D" w14:textId="0CF5572B" w:rsidR="0085403B" w:rsidRPr="00AD22E3" w:rsidDel="00801BA3" w:rsidRDefault="0085403B" w:rsidP="00D504AE">
            <w:pPr>
              <w:pStyle w:val="Tabletext"/>
              <w:jc w:val="center"/>
              <w:rPr>
                <w:moveFrom w:id="833" w:author="DON CIO" w:date="2026-02-19T23:02:00Z" w16du:dateUtc="2026-02-19T22:02:00Z"/>
              </w:rPr>
            </w:pPr>
            <w:moveFrom w:id="834" w:author="DON CIO" w:date="2026-02-19T23:02:00Z" w16du:dateUtc="2026-02-19T22:02:00Z">
              <w:r w:rsidRPr="00AD22E3" w:rsidDel="00801BA3">
                <w:t>‒119</w:t>
              </w:r>
            </w:moveFrom>
          </w:p>
        </w:tc>
      </w:tr>
      <w:tr w:rsidR="0085403B" w:rsidRPr="00AD22E3" w:rsidDel="00801BA3" w14:paraId="157E861B" w14:textId="50B3DC75" w:rsidTr="00A63DD6">
        <w:tc>
          <w:tcPr>
            <w:tcW w:w="2790" w:type="dxa"/>
          </w:tcPr>
          <w:p w14:paraId="5C13468F" w14:textId="39733F57" w:rsidR="0085403B" w:rsidRPr="00AD22E3" w:rsidDel="00801BA3" w:rsidRDefault="0085403B" w:rsidP="00D504AE">
            <w:pPr>
              <w:pStyle w:val="Tabletext"/>
              <w:rPr>
                <w:moveFrom w:id="835" w:author="DON CIO" w:date="2026-02-19T23:02:00Z" w16du:dateUtc="2026-02-19T22:02:00Z"/>
              </w:rPr>
            </w:pPr>
            <w:moveFrom w:id="836" w:author="DON CIO" w:date="2026-02-19T23:02:00Z" w16du:dateUtc="2026-02-19T22:02:00Z">
              <w:r w:rsidRPr="00AD22E3" w:rsidDel="00801BA3">
                <w:t>Land Mobile</w:t>
              </w:r>
            </w:moveFrom>
          </w:p>
        </w:tc>
        <w:tc>
          <w:tcPr>
            <w:tcW w:w="1170" w:type="dxa"/>
          </w:tcPr>
          <w:p w14:paraId="6A86CD9D" w14:textId="5EB162C5" w:rsidR="0085403B" w:rsidRPr="00AD22E3" w:rsidDel="00801BA3" w:rsidRDefault="0085403B" w:rsidP="00D504AE">
            <w:pPr>
              <w:pStyle w:val="Tabletext"/>
              <w:jc w:val="center"/>
              <w:rPr>
                <w:moveFrom w:id="837" w:author="DON CIO" w:date="2026-02-19T23:02:00Z" w16du:dateUtc="2026-02-19T22:02:00Z"/>
              </w:rPr>
            </w:pPr>
            <w:moveFrom w:id="838" w:author="DON CIO" w:date="2026-02-19T23:02:00Z" w16du:dateUtc="2026-02-19T22:02:00Z">
              <w:r w:rsidRPr="00AD22E3" w:rsidDel="00801BA3">
                <w:t>‒113</w:t>
              </w:r>
            </w:moveFrom>
          </w:p>
        </w:tc>
        <w:tc>
          <w:tcPr>
            <w:tcW w:w="1080" w:type="dxa"/>
          </w:tcPr>
          <w:p w14:paraId="508AEEEE" w14:textId="5D282787" w:rsidR="0085403B" w:rsidRPr="00AD22E3" w:rsidDel="00801BA3" w:rsidRDefault="0085403B" w:rsidP="00D504AE">
            <w:pPr>
              <w:pStyle w:val="Tabletext"/>
              <w:jc w:val="center"/>
              <w:rPr>
                <w:moveFrom w:id="839" w:author="DON CIO" w:date="2026-02-19T23:02:00Z" w16du:dateUtc="2026-02-19T22:02:00Z"/>
              </w:rPr>
            </w:pPr>
            <w:moveFrom w:id="840" w:author="DON CIO" w:date="2026-02-19T23:02:00Z" w16du:dateUtc="2026-02-19T22:02:00Z">
              <w:r w:rsidRPr="00AD22E3" w:rsidDel="00801BA3">
                <w:t>‒119</w:t>
              </w:r>
            </w:moveFrom>
          </w:p>
        </w:tc>
        <w:tc>
          <w:tcPr>
            <w:tcW w:w="1080" w:type="dxa"/>
          </w:tcPr>
          <w:p w14:paraId="7CFCF3B4" w14:textId="2B493A4A" w:rsidR="0085403B" w:rsidRPr="00AD22E3" w:rsidDel="00801BA3" w:rsidRDefault="0085403B" w:rsidP="00D504AE">
            <w:pPr>
              <w:pStyle w:val="Tabletext"/>
              <w:jc w:val="center"/>
              <w:rPr>
                <w:moveFrom w:id="841" w:author="DON CIO" w:date="2026-02-19T23:02:00Z" w16du:dateUtc="2026-02-19T22:02:00Z"/>
              </w:rPr>
            </w:pPr>
            <w:moveFrom w:id="842" w:author="DON CIO" w:date="2026-02-19T23:02:00Z" w16du:dateUtc="2026-02-19T22:02:00Z">
              <w:r w:rsidRPr="00AD22E3" w:rsidDel="00801BA3">
                <w:t>‒133</w:t>
              </w:r>
            </w:moveFrom>
          </w:p>
        </w:tc>
        <w:tc>
          <w:tcPr>
            <w:tcW w:w="1170" w:type="dxa"/>
          </w:tcPr>
          <w:p w14:paraId="0F1E3907" w14:textId="4C255ED5" w:rsidR="0085403B" w:rsidRPr="00AD22E3" w:rsidDel="00801BA3" w:rsidRDefault="0085403B" w:rsidP="00D504AE">
            <w:pPr>
              <w:pStyle w:val="Tabletext"/>
              <w:jc w:val="center"/>
              <w:rPr>
                <w:moveFrom w:id="843" w:author="DON CIO" w:date="2026-02-19T23:02:00Z" w16du:dateUtc="2026-02-19T22:02:00Z"/>
              </w:rPr>
            </w:pPr>
            <w:moveFrom w:id="844" w:author="DON CIO" w:date="2026-02-19T23:02:00Z" w16du:dateUtc="2026-02-19T22:02:00Z">
              <w:r w:rsidRPr="00AD22E3" w:rsidDel="00801BA3">
                <w:t>‒139</w:t>
              </w:r>
            </w:moveFrom>
          </w:p>
        </w:tc>
      </w:tr>
      <w:tr w:rsidR="0085403B" w:rsidRPr="00AD22E3" w:rsidDel="00801BA3" w14:paraId="6A54A8F3" w14:textId="55FBB72F" w:rsidTr="00A63DD6">
        <w:tc>
          <w:tcPr>
            <w:tcW w:w="2790" w:type="dxa"/>
          </w:tcPr>
          <w:p w14:paraId="31EB7501" w14:textId="42591762" w:rsidR="0085403B" w:rsidRPr="00AD22E3" w:rsidDel="00801BA3" w:rsidRDefault="0085403B" w:rsidP="00D504AE">
            <w:pPr>
              <w:pStyle w:val="Tabletext"/>
              <w:rPr>
                <w:moveFrom w:id="845" w:author="DON CIO" w:date="2026-02-19T23:02:00Z" w16du:dateUtc="2026-02-19T22:02:00Z"/>
              </w:rPr>
            </w:pPr>
            <w:moveFrom w:id="846" w:author="DON CIO" w:date="2026-02-19T23:02:00Z" w16du:dateUtc="2026-02-19T22:02:00Z">
              <w:r w:rsidRPr="00AD22E3" w:rsidDel="00801BA3">
                <w:t>Broadcasting</w:t>
              </w:r>
            </w:moveFrom>
          </w:p>
        </w:tc>
        <w:tc>
          <w:tcPr>
            <w:tcW w:w="1170" w:type="dxa"/>
          </w:tcPr>
          <w:p w14:paraId="30F46DDF" w14:textId="16085B6F" w:rsidR="0085403B" w:rsidRPr="00AD22E3" w:rsidDel="00801BA3" w:rsidRDefault="0085403B" w:rsidP="00D504AE">
            <w:pPr>
              <w:pStyle w:val="Tabletext"/>
              <w:jc w:val="center"/>
              <w:rPr>
                <w:moveFrom w:id="847" w:author="DON CIO" w:date="2026-02-19T23:02:00Z" w16du:dateUtc="2026-02-19T22:02:00Z"/>
              </w:rPr>
            </w:pPr>
            <w:moveFrom w:id="848" w:author="DON CIO" w:date="2026-02-19T23:02:00Z" w16du:dateUtc="2026-02-19T22:02:00Z">
              <w:r w:rsidRPr="00AD22E3" w:rsidDel="00801BA3">
                <w:t>‒149</w:t>
              </w:r>
            </w:moveFrom>
          </w:p>
        </w:tc>
        <w:tc>
          <w:tcPr>
            <w:tcW w:w="1080" w:type="dxa"/>
          </w:tcPr>
          <w:p w14:paraId="2C27DAEE" w14:textId="533CBCE0" w:rsidR="0085403B" w:rsidRPr="00AD22E3" w:rsidDel="00801BA3" w:rsidRDefault="0085403B" w:rsidP="00D504AE">
            <w:pPr>
              <w:pStyle w:val="Tabletext"/>
              <w:jc w:val="center"/>
              <w:rPr>
                <w:moveFrom w:id="849" w:author="DON CIO" w:date="2026-02-19T23:02:00Z" w16du:dateUtc="2026-02-19T22:02:00Z"/>
              </w:rPr>
            </w:pPr>
            <w:moveFrom w:id="850" w:author="DON CIO" w:date="2026-02-19T23:02:00Z" w16du:dateUtc="2026-02-19T22:02:00Z">
              <w:r w:rsidRPr="00AD22E3" w:rsidDel="00801BA3">
                <w:t>‒155</w:t>
              </w:r>
            </w:moveFrom>
          </w:p>
        </w:tc>
        <w:tc>
          <w:tcPr>
            <w:tcW w:w="1080" w:type="dxa"/>
          </w:tcPr>
          <w:p w14:paraId="1006AAEA" w14:textId="21D62741" w:rsidR="0085403B" w:rsidRPr="00AD22E3" w:rsidDel="00801BA3" w:rsidRDefault="0085403B" w:rsidP="00D504AE">
            <w:pPr>
              <w:pStyle w:val="Tabletext"/>
              <w:jc w:val="center"/>
              <w:rPr>
                <w:moveFrom w:id="851" w:author="DON CIO" w:date="2026-02-19T23:02:00Z" w16du:dateUtc="2026-02-19T22:02:00Z"/>
              </w:rPr>
            </w:pPr>
            <w:moveFrom w:id="852" w:author="DON CIO" w:date="2026-02-19T23:02:00Z" w16du:dateUtc="2026-02-19T22:02:00Z">
              <w:r w:rsidRPr="00AD22E3" w:rsidDel="00801BA3">
                <w:t>‒169</w:t>
              </w:r>
            </w:moveFrom>
          </w:p>
        </w:tc>
        <w:tc>
          <w:tcPr>
            <w:tcW w:w="1170" w:type="dxa"/>
          </w:tcPr>
          <w:p w14:paraId="6AD78D4D" w14:textId="3ED6EAD5" w:rsidR="0085403B" w:rsidRPr="00AD22E3" w:rsidDel="00801BA3" w:rsidRDefault="0085403B" w:rsidP="00D504AE">
            <w:pPr>
              <w:pStyle w:val="Tabletext"/>
              <w:jc w:val="center"/>
              <w:rPr>
                <w:moveFrom w:id="853" w:author="DON CIO" w:date="2026-02-19T23:02:00Z" w16du:dateUtc="2026-02-19T22:02:00Z"/>
              </w:rPr>
            </w:pPr>
            <w:moveFrom w:id="854" w:author="DON CIO" w:date="2026-02-19T23:02:00Z" w16du:dateUtc="2026-02-19T22:02:00Z">
              <w:r w:rsidRPr="00AD22E3" w:rsidDel="00801BA3">
                <w:t>‒175</w:t>
              </w:r>
            </w:moveFrom>
          </w:p>
        </w:tc>
      </w:tr>
      <w:tr w:rsidR="0085403B" w:rsidRPr="00AD22E3" w:rsidDel="00801BA3" w14:paraId="3117347D" w14:textId="2D574593" w:rsidTr="00A63DD6">
        <w:tc>
          <w:tcPr>
            <w:tcW w:w="2790" w:type="dxa"/>
          </w:tcPr>
          <w:p w14:paraId="4CE2545C" w14:textId="4683CB3E" w:rsidR="0085403B" w:rsidRPr="00AD22E3" w:rsidDel="00801BA3" w:rsidRDefault="0085403B" w:rsidP="00D504AE">
            <w:pPr>
              <w:pStyle w:val="Tabletext"/>
              <w:rPr>
                <w:moveFrom w:id="855" w:author="DON CIO" w:date="2026-02-19T23:02:00Z" w16du:dateUtc="2026-02-19T22:02:00Z"/>
              </w:rPr>
            </w:pPr>
            <w:moveFrom w:id="856" w:author="DON CIO" w:date="2026-02-19T23:02:00Z" w16du:dateUtc="2026-02-19T22:02:00Z">
              <w:r w:rsidRPr="00AD22E3" w:rsidDel="00801BA3">
                <w:t>Maritime Mobile</w:t>
              </w:r>
            </w:moveFrom>
          </w:p>
        </w:tc>
        <w:tc>
          <w:tcPr>
            <w:tcW w:w="1170" w:type="dxa"/>
          </w:tcPr>
          <w:p w14:paraId="21CB1E59" w14:textId="785495DE" w:rsidR="0085403B" w:rsidRPr="00AD22E3" w:rsidDel="00801BA3" w:rsidRDefault="0085403B" w:rsidP="00D504AE">
            <w:pPr>
              <w:pStyle w:val="Tabletext"/>
              <w:jc w:val="center"/>
              <w:rPr>
                <w:moveFrom w:id="857" w:author="DON CIO" w:date="2026-02-19T23:02:00Z" w16du:dateUtc="2026-02-19T22:02:00Z"/>
              </w:rPr>
            </w:pPr>
            <w:moveFrom w:id="858" w:author="DON CIO" w:date="2026-02-19T23:02:00Z" w16du:dateUtc="2026-02-19T22:02:00Z">
              <w:r w:rsidRPr="00AD22E3" w:rsidDel="00801BA3">
                <w:t>‒113</w:t>
              </w:r>
            </w:moveFrom>
          </w:p>
        </w:tc>
        <w:tc>
          <w:tcPr>
            <w:tcW w:w="1080" w:type="dxa"/>
          </w:tcPr>
          <w:p w14:paraId="0857F668" w14:textId="1E4D15C8" w:rsidR="0085403B" w:rsidRPr="00AD22E3" w:rsidDel="00801BA3" w:rsidRDefault="0085403B" w:rsidP="00D504AE">
            <w:pPr>
              <w:pStyle w:val="Tabletext"/>
              <w:jc w:val="center"/>
              <w:rPr>
                <w:moveFrom w:id="859" w:author="DON CIO" w:date="2026-02-19T23:02:00Z" w16du:dateUtc="2026-02-19T22:02:00Z"/>
              </w:rPr>
            </w:pPr>
            <w:moveFrom w:id="860" w:author="DON CIO" w:date="2026-02-19T23:02:00Z" w16du:dateUtc="2026-02-19T22:02:00Z">
              <w:r w:rsidRPr="00AD22E3" w:rsidDel="00801BA3">
                <w:t>‒119</w:t>
              </w:r>
            </w:moveFrom>
          </w:p>
        </w:tc>
        <w:tc>
          <w:tcPr>
            <w:tcW w:w="1080" w:type="dxa"/>
          </w:tcPr>
          <w:p w14:paraId="31949E7E" w14:textId="771A77B2" w:rsidR="0085403B" w:rsidRPr="00AD22E3" w:rsidDel="00801BA3" w:rsidRDefault="0085403B" w:rsidP="00D504AE">
            <w:pPr>
              <w:pStyle w:val="Tabletext"/>
              <w:jc w:val="center"/>
              <w:rPr>
                <w:moveFrom w:id="861" w:author="DON CIO" w:date="2026-02-19T23:02:00Z" w16du:dateUtc="2026-02-19T22:02:00Z"/>
              </w:rPr>
            </w:pPr>
            <w:moveFrom w:id="862" w:author="DON CIO" w:date="2026-02-19T23:02:00Z" w16du:dateUtc="2026-02-19T22:02:00Z">
              <w:r w:rsidRPr="00AD22E3" w:rsidDel="00801BA3">
                <w:t>‒133</w:t>
              </w:r>
            </w:moveFrom>
          </w:p>
        </w:tc>
        <w:tc>
          <w:tcPr>
            <w:tcW w:w="1170" w:type="dxa"/>
          </w:tcPr>
          <w:p w14:paraId="2D910FC8" w14:textId="714CE0C1" w:rsidR="0085403B" w:rsidRPr="00AD22E3" w:rsidDel="00801BA3" w:rsidRDefault="0085403B" w:rsidP="00D504AE">
            <w:pPr>
              <w:pStyle w:val="Tabletext"/>
              <w:jc w:val="center"/>
              <w:rPr>
                <w:moveFrom w:id="863" w:author="DON CIO" w:date="2026-02-19T23:02:00Z" w16du:dateUtc="2026-02-19T22:02:00Z"/>
              </w:rPr>
            </w:pPr>
            <w:moveFrom w:id="864" w:author="DON CIO" w:date="2026-02-19T23:02:00Z" w16du:dateUtc="2026-02-19T22:02:00Z">
              <w:r w:rsidRPr="00AD22E3" w:rsidDel="00801BA3">
                <w:t>‒139</w:t>
              </w:r>
            </w:moveFrom>
          </w:p>
        </w:tc>
      </w:tr>
      <w:tr w:rsidR="0085403B" w:rsidRPr="00AD22E3" w:rsidDel="00801BA3" w14:paraId="0B249E97" w14:textId="5B639F04" w:rsidTr="00A63DD6">
        <w:tc>
          <w:tcPr>
            <w:tcW w:w="2790" w:type="dxa"/>
          </w:tcPr>
          <w:p w14:paraId="6245682A" w14:textId="2367EB2F" w:rsidR="0085403B" w:rsidRPr="00AD22E3" w:rsidDel="00801BA3" w:rsidRDefault="0085403B" w:rsidP="00D504AE">
            <w:pPr>
              <w:pStyle w:val="Tabletext"/>
              <w:rPr>
                <w:moveFrom w:id="865" w:author="DON CIO" w:date="2026-02-19T23:02:00Z" w16du:dateUtc="2026-02-19T22:02:00Z"/>
              </w:rPr>
            </w:pPr>
            <w:moveFrom w:id="866" w:author="DON CIO" w:date="2026-02-19T23:02:00Z" w16du:dateUtc="2026-02-19T22:02:00Z">
              <w:r w:rsidRPr="00AD22E3" w:rsidDel="00801BA3">
                <w:t>Standard Frequency and Time</w:t>
              </w:r>
            </w:moveFrom>
          </w:p>
        </w:tc>
        <w:tc>
          <w:tcPr>
            <w:tcW w:w="1170" w:type="dxa"/>
          </w:tcPr>
          <w:p w14:paraId="1BB9FB69" w14:textId="75F469C7" w:rsidR="0085403B" w:rsidRPr="00AD22E3" w:rsidDel="00801BA3" w:rsidRDefault="0085403B" w:rsidP="00D504AE">
            <w:pPr>
              <w:pStyle w:val="Tabletext"/>
              <w:jc w:val="center"/>
              <w:rPr>
                <w:moveFrom w:id="867" w:author="DON CIO" w:date="2026-02-19T23:02:00Z" w16du:dateUtc="2026-02-19T22:02:00Z"/>
              </w:rPr>
            </w:pPr>
            <w:moveFrom w:id="868" w:author="DON CIO" w:date="2026-02-19T23:02:00Z" w16du:dateUtc="2026-02-19T22:02:00Z">
              <w:r w:rsidRPr="00AD22E3" w:rsidDel="00801BA3">
                <w:t>‒88</w:t>
              </w:r>
            </w:moveFrom>
          </w:p>
        </w:tc>
        <w:tc>
          <w:tcPr>
            <w:tcW w:w="1080" w:type="dxa"/>
          </w:tcPr>
          <w:p w14:paraId="48EEB10D" w14:textId="2BE5FE7C" w:rsidR="0085403B" w:rsidRPr="00AD22E3" w:rsidDel="00801BA3" w:rsidRDefault="0085403B" w:rsidP="00D504AE">
            <w:pPr>
              <w:pStyle w:val="Tabletext"/>
              <w:jc w:val="center"/>
              <w:rPr>
                <w:moveFrom w:id="869" w:author="DON CIO" w:date="2026-02-19T23:02:00Z" w16du:dateUtc="2026-02-19T22:02:00Z"/>
              </w:rPr>
            </w:pPr>
            <w:moveFrom w:id="870" w:author="DON CIO" w:date="2026-02-19T23:02:00Z" w16du:dateUtc="2026-02-19T22:02:00Z">
              <w:r w:rsidRPr="00AD22E3" w:rsidDel="00801BA3">
                <w:t>‒94</w:t>
              </w:r>
            </w:moveFrom>
          </w:p>
        </w:tc>
        <w:tc>
          <w:tcPr>
            <w:tcW w:w="1080" w:type="dxa"/>
          </w:tcPr>
          <w:p w14:paraId="080B2BA0" w14:textId="6A9E1082" w:rsidR="0085403B" w:rsidRPr="00AD22E3" w:rsidDel="00801BA3" w:rsidRDefault="0085403B" w:rsidP="00D504AE">
            <w:pPr>
              <w:pStyle w:val="Tabletext"/>
              <w:jc w:val="center"/>
              <w:rPr>
                <w:moveFrom w:id="871" w:author="DON CIO" w:date="2026-02-19T23:02:00Z" w16du:dateUtc="2026-02-19T22:02:00Z"/>
              </w:rPr>
            </w:pPr>
            <w:moveFrom w:id="872" w:author="DON CIO" w:date="2026-02-19T23:02:00Z" w16du:dateUtc="2026-02-19T22:02:00Z">
              <w:r w:rsidRPr="00AD22E3" w:rsidDel="00801BA3">
                <w:t>‒108</w:t>
              </w:r>
            </w:moveFrom>
          </w:p>
        </w:tc>
        <w:tc>
          <w:tcPr>
            <w:tcW w:w="1170" w:type="dxa"/>
          </w:tcPr>
          <w:p w14:paraId="2F953BD1" w14:textId="753A5F36" w:rsidR="0085403B" w:rsidRPr="00AD22E3" w:rsidDel="00801BA3" w:rsidRDefault="0085403B" w:rsidP="00D504AE">
            <w:pPr>
              <w:pStyle w:val="Tabletext"/>
              <w:jc w:val="center"/>
              <w:rPr>
                <w:moveFrom w:id="873" w:author="DON CIO" w:date="2026-02-19T23:02:00Z" w16du:dateUtc="2026-02-19T22:02:00Z"/>
              </w:rPr>
            </w:pPr>
            <w:moveFrom w:id="874" w:author="DON CIO" w:date="2026-02-19T23:02:00Z" w16du:dateUtc="2026-02-19T22:02:00Z">
              <w:r w:rsidRPr="00AD22E3" w:rsidDel="00801BA3">
                <w:t>‒114</w:t>
              </w:r>
            </w:moveFrom>
          </w:p>
        </w:tc>
      </w:tr>
    </w:tbl>
    <w:p w14:paraId="16E4BC48" w14:textId="5C6E2F81" w:rsidR="0085403B" w:rsidRPr="00AD22E3" w:rsidDel="00801BA3" w:rsidRDefault="0085403B" w:rsidP="00A10E64">
      <w:pPr>
        <w:pStyle w:val="TableNo"/>
        <w:rPr>
          <w:moveFrom w:id="875" w:author="DON CIO" w:date="2026-02-19T23:02:00Z" w16du:dateUtc="2026-02-19T22:02:00Z"/>
          <w:lang w:eastAsia="zh-CN"/>
        </w:rPr>
      </w:pPr>
      <w:moveFrom w:id="876" w:author="DON CIO" w:date="2026-02-19T23:02:00Z" w16du:dateUtc="2026-02-19T22:02:00Z">
        <w:r w:rsidRPr="00AD22E3" w:rsidDel="00801BA3">
          <w:rPr>
            <w:lang w:eastAsia="zh-CN"/>
          </w:rPr>
          <w:t>Table 17</w:t>
        </w:r>
      </w:moveFrom>
    </w:p>
    <w:p w14:paraId="6017DD30" w14:textId="39AB9F03" w:rsidR="0085403B" w:rsidRPr="00AD22E3" w:rsidDel="00801BA3" w:rsidRDefault="0085403B" w:rsidP="00A10E64">
      <w:pPr>
        <w:pStyle w:val="Tabletitle"/>
        <w:rPr>
          <w:moveFrom w:id="877" w:author="DON CIO" w:date="2026-02-19T23:02:00Z" w16du:dateUtc="2026-02-19T22:02:00Z"/>
          <w:lang w:eastAsia="zh-CN"/>
        </w:rPr>
      </w:pPr>
      <w:moveFrom w:id="878" w:author="DON CIO" w:date="2026-02-19T23:02:00Z" w16du:dateUtc="2026-02-19T22:02:00Z">
        <w:r w:rsidRPr="00AD22E3" w:rsidDel="00801BA3">
          <w:rPr>
            <w:lang w:eastAsia="zh-CN"/>
          </w:rPr>
          <w:t>Interference Exceedance Levels (dB) center Frequency 15 MHz</w:t>
        </w:r>
      </w:moveFrom>
    </w:p>
    <w:tbl>
      <w:tblPr>
        <w:tblStyle w:val="TableGrid"/>
        <w:tblW w:w="7290" w:type="dxa"/>
        <w:tblInd w:w="1075" w:type="dxa"/>
        <w:tblLook w:val="04A0" w:firstRow="1" w:lastRow="0" w:firstColumn="1" w:lastColumn="0" w:noHBand="0" w:noVBand="1"/>
      </w:tblPr>
      <w:tblGrid>
        <w:gridCol w:w="2952"/>
        <w:gridCol w:w="1008"/>
        <w:gridCol w:w="1045"/>
        <w:gridCol w:w="1025"/>
        <w:gridCol w:w="1260"/>
      </w:tblGrid>
      <w:tr w:rsidR="0085403B" w:rsidRPr="00AD22E3" w:rsidDel="00801BA3" w14:paraId="717E80AF" w14:textId="68A554A1" w:rsidTr="00A10E64">
        <w:trPr>
          <w:tblHeader/>
        </w:trPr>
        <w:tc>
          <w:tcPr>
            <w:tcW w:w="2952" w:type="dxa"/>
          </w:tcPr>
          <w:p w14:paraId="0E8D5BC6" w14:textId="02621250" w:rsidR="0085403B" w:rsidRPr="00AD22E3" w:rsidDel="00801BA3" w:rsidRDefault="0085403B" w:rsidP="00A10E64">
            <w:pPr>
              <w:pStyle w:val="Tablehead"/>
              <w:rPr>
                <w:moveFrom w:id="879" w:author="DON CIO" w:date="2026-02-19T23:02:00Z" w16du:dateUtc="2026-02-19T22:02:00Z"/>
              </w:rPr>
            </w:pPr>
            <w:moveFrom w:id="880" w:author="DON CIO" w:date="2026-02-19T23:02:00Z" w16du:dateUtc="2026-02-19T22:02:00Z">
              <w:r w:rsidRPr="00AD22E3" w:rsidDel="00801BA3">
                <w:t>15 MHz Center Frequency</w:t>
              </w:r>
            </w:moveFrom>
          </w:p>
        </w:tc>
        <w:tc>
          <w:tcPr>
            <w:tcW w:w="4338" w:type="dxa"/>
            <w:gridSpan w:val="4"/>
          </w:tcPr>
          <w:p w14:paraId="60066C88" w14:textId="52B44419" w:rsidR="0085403B" w:rsidRPr="00AD22E3" w:rsidDel="00801BA3" w:rsidRDefault="0085403B" w:rsidP="00A10E64">
            <w:pPr>
              <w:pStyle w:val="Tablehead"/>
              <w:rPr>
                <w:moveFrom w:id="881" w:author="DON CIO" w:date="2026-02-19T23:02:00Z" w16du:dateUtc="2026-02-19T22:02:00Z"/>
              </w:rPr>
            </w:pPr>
            <w:moveFrom w:id="882" w:author="DON CIO" w:date="2026-02-19T23:02:00Z" w16du:dateUtc="2026-02-19T22:02:00Z">
              <w:r w:rsidRPr="00AD22E3" w:rsidDel="00801BA3">
                <w:t>Interference Exceedance Level (dB)</w:t>
              </w:r>
            </w:moveFrom>
          </w:p>
        </w:tc>
      </w:tr>
      <w:tr w:rsidR="0085403B" w:rsidRPr="00AD22E3" w:rsidDel="00801BA3" w14:paraId="3E0170DC" w14:textId="6B9451DF" w:rsidTr="00A63DD6">
        <w:tc>
          <w:tcPr>
            <w:tcW w:w="2952" w:type="dxa"/>
          </w:tcPr>
          <w:p w14:paraId="1D1BAD44" w14:textId="5A06E7B8" w:rsidR="0085403B" w:rsidRPr="00AD22E3" w:rsidDel="00801BA3" w:rsidRDefault="0085403B" w:rsidP="00A10E64">
            <w:pPr>
              <w:pStyle w:val="Tabletext"/>
              <w:rPr>
                <w:moveFrom w:id="883" w:author="DON CIO" w:date="2026-02-19T23:02:00Z" w16du:dateUtc="2026-02-19T22:02:00Z"/>
              </w:rPr>
            </w:pPr>
            <w:moveFrom w:id="884" w:author="DON CIO" w:date="2026-02-19T23:02:00Z" w16du:dateUtc="2026-02-19T22:02:00Z">
              <w:r w:rsidRPr="00AD22E3" w:rsidDel="00801BA3">
                <w:t>Path Length (km)</w:t>
              </w:r>
            </w:moveFrom>
          </w:p>
        </w:tc>
        <w:tc>
          <w:tcPr>
            <w:tcW w:w="1008" w:type="dxa"/>
          </w:tcPr>
          <w:p w14:paraId="49D2CE90" w14:textId="1D60FD62" w:rsidR="0085403B" w:rsidRPr="00AD22E3" w:rsidDel="00801BA3" w:rsidRDefault="0085403B" w:rsidP="00A10E64">
            <w:pPr>
              <w:pStyle w:val="Tabletext"/>
              <w:jc w:val="center"/>
              <w:rPr>
                <w:moveFrom w:id="885" w:author="DON CIO" w:date="2026-02-19T23:02:00Z" w16du:dateUtc="2026-02-19T22:02:00Z"/>
              </w:rPr>
            </w:pPr>
            <w:moveFrom w:id="886" w:author="DON CIO" w:date="2026-02-19T23:02:00Z" w16du:dateUtc="2026-02-19T22:02:00Z">
              <w:r w:rsidRPr="00AD22E3" w:rsidDel="00801BA3">
                <w:t>500</w:t>
              </w:r>
            </w:moveFrom>
          </w:p>
        </w:tc>
        <w:tc>
          <w:tcPr>
            <w:tcW w:w="1045" w:type="dxa"/>
          </w:tcPr>
          <w:p w14:paraId="374B4161" w14:textId="73E3AA17" w:rsidR="0085403B" w:rsidRPr="00AD22E3" w:rsidDel="00801BA3" w:rsidRDefault="0085403B" w:rsidP="00A10E64">
            <w:pPr>
              <w:pStyle w:val="Tabletext"/>
              <w:jc w:val="center"/>
              <w:rPr>
                <w:moveFrom w:id="887" w:author="DON CIO" w:date="2026-02-19T23:02:00Z" w16du:dateUtc="2026-02-19T22:02:00Z"/>
              </w:rPr>
            </w:pPr>
            <w:moveFrom w:id="888" w:author="DON CIO" w:date="2026-02-19T23:02:00Z" w16du:dateUtc="2026-02-19T22:02:00Z">
              <w:r w:rsidRPr="00AD22E3" w:rsidDel="00801BA3">
                <w:t>1 000</w:t>
              </w:r>
            </w:moveFrom>
          </w:p>
        </w:tc>
        <w:tc>
          <w:tcPr>
            <w:tcW w:w="1025" w:type="dxa"/>
          </w:tcPr>
          <w:p w14:paraId="5D1802A0" w14:textId="47223C87" w:rsidR="0085403B" w:rsidRPr="00AD22E3" w:rsidDel="00801BA3" w:rsidRDefault="0085403B" w:rsidP="00A10E64">
            <w:pPr>
              <w:pStyle w:val="Tabletext"/>
              <w:jc w:val="center"/>
              <w:rPr>
                <w:moveFrom w:id="889" w:author="DON CIO" w:date="2026-02-19T23:02:00Z" w16du:dateUtc="2026-02-19T22:02:00Z"/>
              </w:rPr>
            </w:pPr>
            <w:moveFrom w:id="890" w:author="DON CIO" w:date="2026-02-19T23:02:00Z" w16du:dateUtc="2026-02-19T22:02:00Z">
              <w:r w:rsidRPr="00AD22E3" w:rsidDel="00801BA3">
                <w:t>5 000</w:t>
              </w:r>
            </w:moveFrom>
          </w:p>
        </w:tc>
        <w:tc>
          <w:tcPr>
            <w:tcW w:w="1260" w:type="dxa"/>
          </w:tcPr>
          <w:p w14:paraId="7D298C89" w14:textId="422A4B37" w:rsidR="0085403B" w:rsidRPr="00AD22E3" w:rsidDel="00801BA3" w:rsidRDefault="0085403B" w:rsidP="00A10E64">
            <w:pPr>
              <w:pStyle w:val="Tabletext"/>
              <w:jc w:val="center"/>
              <w:rPr>
                <w:moveFrom w:id="891" w:author="DON CIO" w:date="2026-02-19T23:02:00Z" w16du:dateUtc="2026-02-19T22:02:00Z"/>
              </w:rPr>
            </w:pPr>
            <w:moveFrom w:id="892" w:author="DON CIO" w:date="2026-02-19T23:02:00Z" w16du:dateUtc="2026-02-19T22:02:00Z">
              <w:r w:rsidRPr="00AD22E3" w:rsidDel="00801BA3">
                <w:t>10 000</w:t>
              </w:r>
            </w:moveFrom>
          </w:p>
        </w:tc>
      </w:tr>
      <w:tr w:rsidR="0085403B" w:rsidRPr="00AD22E3" w:rsidDel="00801BA3" w14:paraId="31E47909" w14:textId="4DECD656" w:rsidTr="00A63DD6">
        <w:tc>
          <w:tcPr>
            <w:tcW w:w="2952" w:type="dxa"/>
          </w:tcPr>
          <w:p w14:paraId="585382F5" w14:textId="43EC74F9" w:rsidR="0085403B" w:rsidRPr="00AD22E3" w:rsidDel="00801BA3" w:rsidRDefault="0085403B" w:rsidP="00A10E64">
            <w:pPr>
              <w:pStyle w:val="Tabletext"/>
              <w:rPr>
                <w:moveFrom w:id="893" w:author="DON CIO" w:date="2026-02-19T23:02:00Z" w16du:dateUtc="2026-02-19T22:02:00Z"/>
              </w:rPr>
            </w:pPr>
            <w:moveFrom w:id="894" w:author="DON CIO" w:date="2026-02-19T23:02:00Z" w16du:dateUtc="2026-02-19T22:02:00Z">
              <w:r w:rsidRPr="00AD22E3" w:rsidDel="00801BA3">
                <w:t>AM(R)S (48 kHz)</w:t>
              </w:r>
            </w:moveFrom>
          </w:p>
        </w:tc>
        <w:tc>
          <w:tcPr>
            <w:tcW w:w="1008" w:type="dxa"/>
          </w:tcPr>
          <w:p w14:paraId="16D3E572" w14:textId="0FD14D99" w:rsidR="0085403B" w:rsidRPr="00AD22E3" w:rsidDel="00801BA3" w:rsidRDefault="0085403B" w:rsidP="00A10E64">
            <w:pPr>
              <w:pStyle w:val="Tabletext"/>
              <w:jc w:val="center"/>
              <w:rPr>
                <w:moveFrom w:id="895" w:author="DON CIO" w:date="2026-02-19T23:02:00Z" w16du:dateUtc="2026-02-19T22:02:00Z"/>
              </w:rPr>
            </w:pPr>
            <w:moveFrom w:id="896" w:author="DON CIO" w:date="2026-02-19T23:02:00Z" w16du:dateUtc="2026-02-19T22:02:00Z">
              <w:r w:rsidRPr="00AD22E3" w:rsidDel="00801BA3">
                <w:t>‒101</w:t>
              </w:r>
            </w:moveFrom>
          </w:p>
        </w:tc>
        <w:tc>
          <w:tcPr>
            <w:tcW w:w="1045" w:type="dxa"/>
          </w:tcPr>
          <w:p w14:paraId="5A16043B" w14:textId="14A54FFE" w:rsidR="0085403B" w:rsidRPr="00AD22E3" w:rsidDel="00801BA3" w:rsidRDefault="0085403B" w:rsidP="00A10E64">
            <w:pPr>
              <w:pStyle w:val="Tabletext"/>
              <w:jc w:val="center"/>
              <w:rPr>
                <w:moveFrom w:id="897" w:author="DON CIO" w:date="2026-02-19T23:02:00Z" w16du:dateUtc="2026-02-19T22:02:00Z"/>
              </w:rPr>
            </w:pPr>
            <w:moveFrom w:id="898" w:author="DON CIO" w:date="2026-02-19T23:02:00Z" w16du:dateUtc="2026-02-19T22:02:00Z">
              <w:r w:rsidRPr="00AD22E3" w:rsidDel="00801BA3">
                <w:t>‒107</w:t>
              </w:r>
            </w:moveFrom>
          </w:p>
        </w:tc>
        <w:tc>
          <w:tcPr>
            <w:tcW w:w="1025" w:type="dxa"/>
          </w:tcPr>
          <w:p w14:paraId="19AD1FA8" w14:textId="686CFF2A" w:rsidR="0085403B" w:rsidRPr="00AD22E3" w:rsidDel="00801BA3" w:rsidRDefault="0085403B" w:rsidP="00A10E64">
            <w:pPr>
              <w:pStyle w:val="Tabletext"/>
              <w:jc w:val="center"/>
              <w:rPr>
                <w:moveFrom w:id="899" w:author="DON CIO" w:date="2026-02-19T23:02:00Z" w16du:dateUtc="2026-02-19T22:02:00Z"/>
              </w:rPr>
            </w:pPr>
            <w:moveFrom w:id="900" w:author="DON CIO" w:date="2026-02-19T23:02:00Z" w16du:dateUtc="2026-02-19T22:02:00Z">
              <w:r w:rsidRPr="00AD22E3" w:rsidDel="00801BA3">
                <w:t>‒121</w:t>
              </w:r>
            </w:moveFrom>
          </w:p>
        </w:tc>
        <w:tc>
          <w:tcPr>
            <w:tcW w:w="1260" w:type="dxa"/>
          </w:tcPr>
          <w:p w14:paraId="21A429CE" w14:textId="7B60DC35" w:rsidR="0085403B" w:rsidRPr="00AD22E3" w:rsidDel="00801BA3" w:rsidRDefault="0085403B" w:rsidP="00A10E64">
            <w:pPr>
              <w:pStyle w:val="Tabletext"/>
              <w:jc w:val="center"/>
              <w:rPr>
                <w:moveFrom w:id="901" w:author="DON CIO" w:date="2026-02-19T23:02:00Z" w16du:dateUtc="2026-02-19T22:02:00Z"/>
              </w:rPr>
            </w:pPr>
            <w:moveFrom w:id="902" w:author="DON CIO" w:date="2026-02-19T23:02:00Z" w16du:dateUtc="2026-02-19T22:02:00Z">
              <w:r w:rsidRPr="00AD22E3" w:rsidDel="00801BA3">
                <w:t>‒127</w:t>
              </w:r>
            </w:moveFrom>
          </w:p>
        </w:tc>
      </w:tr>
      <w:tr w:rsidR="0085403B" w:rsidRPr="00AD22E3" w:rsidDel="00801BA3" w14:paraId="7780F2AF" w14:textId="29EE5D62" w:rsidTr="00A63DD6">
        <w:tc>
          <w:tcPr>
            <w:tcW w:w="2952" w:type="dxa"/>
          </w:tcPr>
          <w:p w14:paraId="250426C3" w14:textId="7B77831F" w:rsidR="0085403B" w:rsidRPr="00AD22E3" w:rsidDel="00801BA3" w:rsidRDefault="0085403B" w:rsidP="00A10E64">
            <w:pPr>
              <w:pStyle w:val="Tabletext"/>
              <w:rPr>
                <w:moveFrom w:id="903" w:author="DON CIO" w:date="2026-02-19T23:02:00Z" w16du:dateUtc="2026-02-19T22:02:00Z"/>
              </w:rPr>
            </w:pPr>
            <w:moveFrom w:id="904" w:author="DON CIO" w:date="2026-02-19T23:02:00Z" w16du:dateUtc="2026-02-19T22:02:00Z">
              <w:r w:rsidRPr="00AD22E3" w:rsidDel="00801BA3">
                <w:t>AM(R)S (2.8 kHz)</w:t>
              </w:r>
            </w:moveFrom>
          </w:p>
        </w:tc>
        <w:tc>
          <w:tcPr>
            <w:tcW w:w="1008" w:type="dxa"/>
          </w:tcPr>
          <w:p w14:paraId="2B4FCE2C" w14:textId="50DCF214" w:rsidR="0085403B" w:rsidRPr="00AD22E3" w:rsidDel="00801BA3" w:rsidRDefault="0085403B" w:rsidP="00A10E64">
            <w:pPr>
              <w:pStyle w:val="Tabletext"/>
              <w:jc w:val="center"/>
              <w:rPr>
                <w:moveFrom w:id="905" w:author="DON CIO" w:date="2026-02-19T23:02:00Z" w16du:dateUtc="2026-02-19T22:02:00Z"/>
              </w:rPr>
            </w:pPr>
            <w:moveFrom w:id="906" w:author="DON CIO" w:date="2026-02-19T23:02:00Z" w16du:dateUtc="2026-02-19T22:02:00Z">
              <w:r w:rsidRPr="00AD22E3" w:rsidDel="00801BA3">
                <w:t>‒89</w:t>
              </w:r>
            </w:moveFrom>
          </w:p>
        </w:tc>
        <w:tc>
          <w:tcPr>
            <w:tcW w:w="1045" w:type="dxa"/>
          </w:tcPr>
          <w:p w14:paraId="2FA544D4" w14:textId="6FB15394" w:rsidR="0085403B" w:rsidRPr="00AD22E3" w:rsidDel="00801BA3" w:rsidRDefault="0085403B" w:rsidP="00A10E64">
            <w:pPr>
              <w:pStyle w:val="Tabletext"/>
              <w:jc w:val="center"/>
              <w:rPr>
                <w:moveFrom w:id="907" w:author="DON CIO" w:date="2026-02-19T23:02:00Z" w16du:dateUtc="2026-02-19T22:02:00Z"/>
              </w:rPr>
            </w:pPr>
            <w:moveFrom w:id="908" w:author="DON CIO" w:date="2026-02-19T23:02:00Z" w16du:dateUtc="2026-02-19T22:02:00Z">
              <w:r w:rsidRPr="00AD22E3" w:rsidDel="00801BA3">
                <w:t>‒95</w:t>
              </w:r>
            </w:moveFrom>
          </w:p>
        </w:tc>
        <w:tc>
          <w:tcPr>
            <w:tcW w:w="1025" w:type="dxa"/>
          </w:tcPr>
          <w:p w14:paraId="724E407F" w14:textId="65C93DCE" w:rsidR="0085403B" w:rsidRPr="00AD22E3" w:rsidDel="00801BA3" w:rsidRDefault="0085403B" w:rsidP="00A10E64">
            <w:pPr>
              <w:pStyle w:val="Tabletext"/>
              <w:jc w:val="center"/>
              <w:rPr>
                <w:moveFrom w:id="909" w:author="DON CIO" w:date="2026-02-19T23:02:00Z" w16du:dateUtc="2026-02-19T22:02:00Z"/>
              </w:rPr>
            </w:pPr>
            <w:moveFrom w:id="910" w:author="DON CIO" w:date="2026-02-19T23:02:00Z" w16du:dateUtc="2026-02-19T22:02:00Z">
              <w:r w:rsidRPr="00AD22E3" w:rsidDel="00801BA3">
                <w:t>‒109</w:t>
              </w:r>
            </w:moveFrom>
          </w:p>
        </w:tc>
        <w:tc>
          <w:tcPr>
            <w:tcW w:w="1260" w:type="dxa"/>
          </w:tcPr>
          <w:p w14:paraId="3F0D2CEA" w14:textId="2B8BB6BE" w:rsidR="0085403B" w:rsidRPr="00AD22E3" w:rsidDel="00801BA3" w:rsidRDefault="0085403B" w:rsidP="00A10E64">
            <w:pPr>
              <w:pStyle w:val="Tabletext"/>
              <w:jc w:val="center"/>
              <w:rPr>
                <w:moveFrom w:id="911" w:author="DON CIO" w:date="2026-02-19T23:02:00Z" w16du:dateUtc="2026-02-19T22:02:00Z"/>
              </w:rPr>
            </w:pPr>
            <w:moveFrom w:id="912" w:author="DON CIO" w:date="2026-02-19T23:02:00Z" w16du:dateUtc="2026-02-19T22:02:00Z">
              <w:r w:rsidRPr="00AD22E3" w:rsidDel="00801BA3">
                <w:t>‒115</w:t>
              </w:r>
            </w:moveFrom>
          </w:p>
        </w:tc>
      </w:tr>
      <w:tr w:rsidR="0085403B" w:rsidRPr="00AD22E3" w:rsidDel="00801BA3" w14:paraId="64857BD7" w14:textId="3F0F2BB9" w:rsidTr="00A63DD6">
        <w:tc>
          <w:tcPr>
            <w:tcW w:w="2952" w:type="dxa"/>
          </w:tcPr>
          <w:p w14:paraId="28EB1012" w14:textId="51BDC7D2" w:rsidR="0085403B" w:rsidRPr="00AD22E3" w:rsidDel="00801BA3" w:rsidRDefault="0085403B" w:rsidP="00A10E64">
            <w:pPr>
              <w:pStyle w:val="Tabletext"/>
              <w:rPr>
                <w:moveFrom w:id="913" w:author="DON CIO" w:date="2026-02-19T23:02:00Z" w16du:dateUtc="2026-02-19T22:02:00Z"/>
              </w:rPr>
            </w:pPr>
            <w:moveFrom w:id="914" w:author="DON CIO" w:date="2026-02-19T23:02:00Z" w16du:dateUtc="2026-02-19T22:02:00Z">
              <w:r w:rsidRPr="00AD22E3" w:rsidDel="00801BA3">
                <w:t>Fixed</w:t>
              </w:r>
            </w:moveFrom>
          </w:p>
        </w:tc>
        <w:tc>
          <w:tcPr>
            <w:tcW w:w="1008" w:type="dxa"/>
          </w:tcPr>
          <w:p w14:paraId="5CD45CFA" w14:textId="1556CA01" w:rsidR="0085403B" w:rsidRPr="00AD22E3" w:rsidDel="00801BA3" w:rsidRDefault="0085403B" w:rsidP="00A10E64">
            <w:pPr>
              <w:pStyle w:val="Tabletext"/>
              <w:jc w:val="center"/>
              <w:rPr>
                <w:moveFrom w:id="915" w:author="DON CIO" w:date="2026-02-19T23:02:00Z" w16du:dateUtc="2026-02-19T22:02:00Z"/>
              </w:rPr>
            </w:pPr>
            <w:moveFrom w:id="916" w:author="DON CIO" w:date="2026-02-19T23:02:00Z" w16du:dateUtc="2026-02-19T22:02:00Z">
              <w:r w:rsidRPr="00AD22E3" w:rsidDel="00801BA3">
                <w:t>‒71</w:t>
              </w:r>
            </w:moveFrom>
          </w:p>
        </w:tc>
        <w:tc>
          <w:tcPr>
            <w:tcW w:w="1045" w:type="dxa"/>
          </w:tcPr>
          <w:p w14:paraId="59FFC5E0" w14:textId="4102242E" w:rsidR="0085403B" w:rsidRPr="00AD22E3" w:rsidDel="00801BA3" w:rsidRDefault="0085403B" w:rsidP="00A10E64">
            <w:pPr>
              <w:pStyle w:val="Tabletext"/>
              <w:jc w:val="center"/>
              <w:rPr>
                <w:moveFrom w:id="917" w:author="DON CIO" w:date="2026-02-19T23:02:00Z" w16du:dateUtc="2026-02-19T22:02:00Z"/>
              </w:rPr>
            </w:pPr>
            <w:moveFrom w:id="918" w:author="DON CIO" w:date="2026-02-19T23:02:00Z" w16du:dateUtc="2026-02-19T22:02:00Z">
              <w:r w:rsidRPr="00AD22E3" w:rsidDel="00801BA3">
                <w:t>‒77</w:t>
              </w:r>
            </w:moveFrom>
          </w:p>
        </w:tc>
        <w:tc>
          <w:tcPr>
            <w:tcW w:w="1025" w:type="dxa"/>
          </w:tcPr>
          <w:p w14:paraId="44570129" w14:textId="0BFAE3F6" w:rsidR="0085403B" w:rsidRPr="00AD22E3" w:rsidDel="00801BA3" w:rsidRDefault="0085403B" w:rsidP="00A10E64">
            <w:pPr>
              <w:pStyle w:val="Tabletext"/>
              <w:jc w:val="center"/>
              <w:rPr>
                <w:moveFrom w:id="919" w:author="DON CIO" w:date="2026-02-19T23:02:00Z" w16du:dateUtc="2026-02-19T22:02:00Z"/>
              </w:rPr>
            </w:pPr>
            <w:moveFrom w:id="920" w:author="DON CIO" w:date="2026-02-19T23:02:00Z" w16du:dateUtc="2026-02-19T22:02:00Z">
              <w:r w:rsidRPr="00AD22E3" w:rsidDel="00801BA3">
                <w:t>‒91</w:t>
              </w:r>
            </w:moveFrom>
          </w:p>
        </w:tc>
        <w:tc>
          <w:tcPr>
            <w:tcW w:w="1260" w:type="dxa"/>
          </w:tcPr>
          <w:p w14:paraId="58D4531E" w14:textId="5374B34B" w:rsidR="0085403B" w:rsidRPr="00AD22E3" w:rsidDel="00801BA3" w:rsidRDefault="0085403B" w:rsidP="00A10E64">
            <w:pPr>
              <w:pStyle w:val="Tabletext"/>
              <w:jc w:val="center"/>
              <w:rPr>
                <w:moveFrom w:id="921" w:author="DON CIO" w:date="2026-02-19T23:02:00Z" w16du:dateUtc="2026-02-19T22:02:00Z"/>
              </w:rPr>
            </w:pPr>
            <w:moveFrom w:id="922" w:author="DON CIO" w:date="2026-02-19T23:02:00Z" w16du:dateUtc="2026-02-19T22:02:00Z">
              <w:r w:rsidRPr="00AD22E3" w:rsidDel="00801BA3">
                <w:t>‒97</w:t>
              </w:r>
            </w:moveFrom>
          </w:p>
        </w:tc>
      </w:tr>
      <w:tr w:rsidR="0085403B" w:rsidRPr="00AD22E3" w:rsidDel="00801BA3" w14:paraId="70EC59DF" w14:textId="1AF5F9C2" w:rsidTr="00A63DD6">
        <w:tc>
          <w:tcPr>
            <w:tcW w:w="2952" w:type="dxa"/>
          </w:tcPr>
          <w:p w14:paraId="6FECCE0E" w14:textId="4862B23F" w:rsidR="0085403B" w:rsidRPr="00AD22E3" w:rsidDel="00801BA3" w:rsidRDefault="0085403B" w:rsidP="00A10E64">
            <w:pPr>
              <w:pStyle w:val="Tabletext"/>
              <w:rPr>
                <w:moveFrom w:id="923" w:author="DON CIO" w:date="2026-02-19T23:02:00Z" w16du:dateUtc="2026-02-19T22:02:00Z"/>
              </w:rPr>
            </w:pPr>
            <w:moveFrom w:id="924" w:author="DON CIO" w:date="2026-02-19T23:02:00Z" w16du:dateUtc="2026-02-19T22:02:00Z">
              <w:r w:rsidRPr="00AD22E3" w:rsidDel="00801BA3">
                <w:t>Land Mobile</w:t>
              </w:r>
            </w:moveFrom>
          </w:p>
        </w:tc>
        <w:tc>
          <w:tcPr>
            <w:tcW w:w="1008" w:type="dxa"/>
          </w:tcPr>
          <w:p w14:paraId="6AA9DEF4" w14:textId="5A1A8858" w:rsidR="0085403B" w:rsidRPr="00AD22E3" w:rsidDel="00801BA3" w:rsidRDefault="0085403B" w:rsidP="00A10E64">
            <w:pPr>
              <w:pStyle w:val="Tabletext"/>
              <w:jc w:val="center"/>
              <w:rPr>
                <w:moveFrom w:id="925" w:author="DON CIO" w:date="2026-02-19T23:02:00Z" w16du:dateUtc="2026-02-19T22:02:00Z"/>
              </w:rPr>
            </w:pPr>
            <w:moveFrom w:id="926" w:author="DON CIO" w:date="2026-02-19T23:02:00Z" w16du:dateUtc="2026-02-19T22:02:00Z">
              <w:r w:rsidRPr="00AD22E3" w:rsidDel="00801BA3">
                <w:t>‒91</w:t>
              </w:r>
            </w:moveFrom>
          </w:p>
        </w:tc>
        <w:tc>
          <w:tcPr>
            <w:tcW w:w="1045" w:type="dxa"/>
          </w:tcPr>
          <w:p w14:paraId="11DB17D3" w14:textId="49A09F77" w:rsidR="0085403B" w:rsidRPr="00AD22E3" w:rsidDel="00801BA3" w:rsidRDefault="0085403B" w:rsidP="00A10E64">
            <w:pPr>
              <w:pStyle w:val="Tabletext"/>
              <w:jc w:val="center"/>
              <w:rPr>
                <w:moveFrom w:id="927" w:author="DON CIO" w:date="2026-02-19T23:02:00Z" w16du:dateUtc="2026-02-19T22:02:00Z"/>
              </w:rPr>
            </w:pPr>
            <w:moveFrom w:id="928" w:author="DON CIO" w:date="2026-02-19T23:02:00Z" w16du:dateUtc="2026-02-19T22:02:00Z">
              <w:r w:rsidRPr="00AD22E3" w:rsidDel="00801BA3">
                <w:t>‒97</w:t>
              </w:r>
            </w:moveFrom>
          </w:p>
        </w:tc>
        <w:tc>
          <w:tcPr>
            <w:tcW w:w="1025" w:type="dxa"/>
          </w:tcPr>
          <w:p w14:paraId="1D2DC3AF" w14:textId="7ED5BE45" w:rsidR="0085403B" w:rsidRPr="00AD22E3" w:rsidDel="00801BA3" w:rsidRDefault="0085403B" w:rsidP="00A10E64">
            <w:pPr>
              <w:pStyle w:val="Tabletext"/>
              <w:jc w:val="center"/>
              <w:rPr>
                <w:moveFrom w:id="929" w:author="DON CIO" w:date="2026-02-19T23:02:00Z" w16du:dateUtc="2026-02-19T22:02:00Z"/>
              </w:rPr>
            </w:pPr>
            <w:moveFrom w:id="930" w:author="DON CIO" w:date="2026-02-19T23:02:00Z" w16du:dateUtc="2026-02-19T22:02:00Z">
              <w:r w:rsidRPr="00AD22E3" w:rsidDel="00801BA3">
                <w:t>‒111</w:t>
              </w:r>
            </w:moveFrom>
          </w:p>
        </w:tc>
        <w:tc>
          <w:tcPr>
            <w:tcW w:w="1260" w:type="dxa"/>
          </w:tcPr>
          <w:p w14:paraId="7FB8D5BB" w14:textId="70703033" w:rsidR="0085403B" w:rsidRPr="00AD22E3" w:rsidDel="00801BA3" w:rsidRDefault="0085403B" w:rsidP="00A10E64">
            <w:pPr>
              <w:pStyle w:val="Tabletext"/>
              <w:jc w:val="center"/>
              <w:rPr>
                <w:moveFrom w:id="931" w:author="DON CIO" w:date="2026-02-19T23:02:00Z" w16du:dateUtc="2026-02-19T22:02:00Z"/>
              </w:rPr>
            </w:pPr>
            <w:moveFrom w:id="932" w:author="DON CIO" w:date="2026-02-19T23:02:00Z" w16du:dateUtc="2026-02-19T22:02:00Z">
              <w:r w:rsidRPr="00AD22E3" w:rsidDel="00801BA3">
                <w:t>‒117</w:t>
              </w:r>
            </w:moveFrom>
          </w:p>
        </w:tc>
      </w:tr>
      <w:tr w:rsidR="0085403B" w:rsidRPr="00AD22E3" w:rsidDel="00801BA3" w14:paraId="1A88C029" w14:textId="6C629506" w:rsidTr="00A63DD6">
        <w:tc>
          <w:tcPr>
            <w:tcW w:w="2952" w:type="dxa"/>
          </w:tcPr>
          <w:p w14:paraId="3640B26E" w14:textId="39DBD9EE" w:rsidR="0085403B" w:rsidRPr="00AD22E3" w:rsidDel="00801BA3" w:rsidRDefault="0085403B" w:rsidP="00A10E64">
            <w:pPr>
              <w:pStyle w:val="Tabletext"/>
              <w:rPr>
                <w:moveFrom w:id="933" w:author="DON CIO" w:date="2026-02-19T23:02:00Z" w16du:dateUtc="2026-02-19T22:02:00Z"/>
              </w:rPr>
            </w:pPr>
            <w:moveFrom w:id="934" w:author="DON CIO" w:date="2026-02-19T23:02:00Z" w16du:dateUtc="2026-02-19T22:02:00Z">
              <w:r w:rsidRPr="00AD22E3" w:rsidDel="00801BA3">
                <w:t>Broadcasting</w:t>
              </w:r>
            </w:moveFrom>
          </w:p>
        </w:tc>
        <w:tc>
          <w:tcPr>
            <w:tcW w:w="1008" w:type="dxa"/>
          </w:tcPr>
          <w:p w14:paraId="6B09E785" w14:textId="53533B2D" w:rsidR="0085403B" w:rsidRPr="00AD22E3" w:rsidDel="00801BA3" w:rsidRDefault="0085403B" w:rsidP="00A10E64">
            <w:pPr>
              <w:pStyle w:val="Tabletext"/>
              <w:jc w:val="center"/>
              <w:rPr>
                <w:moveFrom w:id="935" w:author="DON CIO" w:date="2026-02-19T23:02:00Z" w16du:dateUtc="2026-02-19T22:02:00Z"/>
              </w:rPr>
            </w:pPr>
            <w:moveFrom w:id="936" w:author="DON CIO" w:date="2026-02-19T23:02:00Z" w16du:dateUtc="2026-02-19T22:02:00Z">
              <w:r w:rsidRPr="00AD22E3" w:rsidDel="00801BA3">
                <w:t>‒125</w:t>
              </w:r>
            </w:moveFrom>
          </w:p>
        </w:tc>
        <w:tc>
          <w:tcPr>
            <w:tcW w:w="1045" w:type="dxa"/>
          </w:tcPr>
          <w:p w14:paraId="7603D70B" w14:textId="66BB1BBC" w:rsidR="0085403B" w:rsidRPr="00AD22E3" w:rsidDel="00801BA3" w:rsidRDefault="0085403B" w:rsidP="00A10E64">
            <w:pPr>
              <w:pStyle w:val="Tabletext"/>
              <w:jc w:val="center"/>
              <w:rPr>
                <w:moveFrom w:id="937" w:author="DON CIO" w:date="2026-02-19T23:02:00Z" w16du:dateUtc="2026-02-19T22:02:00Z"/>
              </w:rPr>
            </w:pPr>
            <w:moveFrom w:id="938" w:author="DON CIO" w:date="2026-02-19T23:02:00Z" w16du:dateUtc="2026-02-19T22:02:00Z">
              <w:r w:rsidRPr="00AD22E3" w:rsidDel="00801BA3">
                <w:t>‒131</w:t>
              </w:r>
            </w:moveFrom>
          </w:p>
        </w:tc>
        <w:tc>
          <w:tcPr>
            <w:tcW w:w="1025" w:type="dxa"/>
          </w:tcPr>
          <w:p w14:paraId="0C5DB969" w14:textId="42EF022B" w:rsidR="0085403B" w:rsidRPr="00AD22E3" w:rsidDel="00801BA3" w:rsidRDefault="0085403B" w:rsidP="00A10E64">
            <w:pPr>
              <w:pStyle w:val="Tabletext"/>
              <w:jc w:val="center"/>
              <w:rPr>
                <w:moveFrom w:id="939" w:author="DON CIO" w:date="2026-02-19T23:02:00Z" w16du:dateUtc="2026-02-19T22:02:00Z"/>
              </w:rPr>
            </w:pPr>
            <w:moveFrom w:id="940" w:author="DON CIO" w:date="2026-02-19T23:02:00Z" w16du:dateUtc="2026-02-19T22:02:00Z">
              <w:r w:rsidRPr="00AD22E3" w:rsidDel="00801BA3">
                <w:t>‒145</w:t>
              </w:r>
            </w:moveFrom>
          </w:p>
        </w:tc>
        <w:tc>
          <w:tcPr>
            <w:tcW w:w="1260" w:type="dxa"/>
          </w:tcPr>
          <w:p w14:paraId="029EA0BA" w14:textId="708D00BF" w:rsidR="0085403B" w:rsidRPr="00AD22E3" w:rsidDel="00801BA3" w:rsidRDefault="0085403B" w:rsidP="00A10E64">
            <w:pPr>
              <w:pStyle w:val="Tabletext"/>
              <w:jc w:val="center"/>
              <w:rPr>
                <w:moveFrom w:id="941" w:author="DON CIO" w:date="2026-02-19T23:02:00Z" w16du:dateUtc="2026-02-19T22:02:00Z"/>
              </w:rPr>
            </w:pPr>
            <w:moveFrom w:id="942" w:author="DON CIO" w:date="2026-02-19T23:02:00Z" w16du:dateUtc="2026-02-19T22:02:00Z">
              <w:r w:rsidRPr="00AD22E3" w:rsidDel="00801BA3">
                <w:t>‒151</w:t>
              </w:r>
            </w:moveFrom>
          </w:p>
        </w:tc>
      </w:tr>
      <w:tr w:rsidR="0085403B" w:rsidRPr="00AD22E3" w:rsidDel="00801BA3" w14:paraId="7FF3E5BA" w14:textId="308F6C73" w:rsidTr="00A63DD6">
        <w:tc>
          <w:tcPr>
            <w:tcW w:w="2952" w:type="dxa"/>
          </w:tcPr>
          <w:p w14:paraId="0B40AE68" w14:textId="06FCC2AB" w:rsidR="0085403B" w:rsidRPr="00AD22E3" w:rsidDel="00801BA3" w:rsidRDefault="0085403B" w:rsidP="00A10E64">
            <w:pPr>
              <w:pStyle w:val="Tabletext"/>
              <w:rPr>
                <w:moveFrom w:id="943" w:author="DON CIO" w:date="2026-02-19T23:02:00Z" w16du:dateUtc="2026-02-19T22:02:00Z"/>
              </w:rPr>
            </w:pPr>
            <w:moveFrom w:id="944" w:author="DON CIO" w:date="2026-02-19T23:02:00Z" w16du:dateUtc="2026-02-19T22:02:00Z">
              <w:r w:rsidRPr="00AD22E3" w:rsidDel="00801BA3">
                <w:t>Maritime Mobile</w:t>
              </w:r>
            </w:moveFrom>
          </w:p>
        </w:tc>
        <w:tc>
          <w:tcPr>
            <w:tcW w:w="1008" w:type="dxa"/>
          </w:tcPr>
          <w:p w14:paraId="4B6F772A" w14:textId="21B9BCEF" w:rsidR="0085403B" w:rsidRPr="00AD22E3" w:rsidDel="00801BA3" w:rsidRDefault="0085403B" w:rsidP="00A10E64">
            <w:pPr>
              <w:pStyle w:val="Tabletext"/>
              <w:jc w:val="center"/>
              <w:rPr>
                <w:moveFrom w:id="945" w:author="DON CIO" w:date="2026-02-19T23:02:00Z" w16du:dateUtc="2026-02-19T22:02:00Z"/>
              </w:rPr>
            </w:pPr>
            <w:moveFrom w:id="946" w:author="DON CIO" w:date="2026-02-19T23:02:00Z" w16du:dateUtc="2026-02-19T22:02:00Z">
              <w:r w:rsidRPr="00AD22E3" w:rsidDel="00801BA3">
                <w:t>‒91</w:t>
              </w:r>
            </w:moveFrom>
          </w:p>
        </w:tc>
        <w:tc>
          <w:tcPr>
            <w:tcW w:w="1045" w:type="dxa"/>
          </w:tcPr>
          <w:p w14:paraId="0E3B669E" w14:textId="3941130C" w:rsidR="0085403B" w:rsidRPr="00AD22E3" w:rsidDel="00801BA3" w:rsidRDefault="0085403B" w:rsidP="00A10E64">
            <w:pPr>
              <w:pStyle w:val="Tabletext"/>
              <w:jc w:val="center"/>
              <w:rPr>
                <w:moveFrom w:id="947" w:author="DON CIO" w:date="2026-02-19T23:02:00Z" w16du:dateUtc="2026-02-19T22:02:00Z"/>
              </w:rPr>
            </w:pPr>
            <w:moveFrom w:id="948" w:author="DON CIO" w:date="2026-02-19T23:02:00Z" w16du:dateUtc="2026-02-19T22:02:00Z">
              <w:r w:rsidRPr="00AD22E3" w:rsidDel="00801BA3">
                <w:t>‒97</w:t>
              </w:r>
            </w:moveFrom>
          </w:p>
        </w:tc>
        <w:tc>
          <w:tcPr>
            <w:tcW w:w="1025" w:type="dxa"/>
          </w:tcPr>
          <w:p w14:paraId="17DC8581" w14:textId="456ABE55" w:rsidR="0085403B" w:rsidRPr="00AD22E3" w:rsidDel="00801BA3" w:rsidRDefault="0085403B" w:rsidP="00A10E64">
            <w:pPr>
              <w:pStyle w:val="Tabletext"/>
              <w:jc w:val="center"/>
              <w:rPr>
                <w:moveFrom w:id="949" w:author="DON CIO" w:date="2026-02-19T23:02:00Z" w16du:dateUtc="2026-02-19T22:02:00Z"/>
              </w:rPr>
            </w:pPr>
            <w:moveFrom w:id="950" w:author="DON CIO" w:date="2026-02-19T23:02:00Z" w16du:dateUtc="2026-02-19T22:02:00Z">
              <w:r w:rsidRPr="00AD22E3" w:rsidDel="00801BA3">
                <w:t>‒111</w:t>
              </w:r>
            </w:moveFrom>
          </w:p>
        </w:tc>
        <w:tc>
          <w:tcPr>
            <w:tcW w:w="1260" w:type="dxa"/>
          </w:tcPr>
          <w:p w14:paraId="01FA71FF" w14:textId="0B1B476A" w:rsidR="0085403B" w:rsidRPr="00AD22E3" w:rsidDel="00801BA3" w:rsidRDefault="0085403B" w:rsidP="00A10E64">
            <w:pPr>
              <w:pStyle w:val="Tabletext"/>
              <w:jc w:val="center"/>
              <w:rPr>
                <w:moveFrom w:id="951" w:author="DON CIO" w:date="2026-02-19T23:02:00Z" w16du:dateUtc="2026-02-19T22:02:00Z"/>
              </w:rPr>
            </w:pPr>
            <w:moveFrom w:id="952" w:author="DON CIO" w:date="2026-02-19T23:02:00Z" w16du:dateUtc="2026-02-19T22:02:00Z">
              <w:r w:rsidRPr="00AD22E3" w:rsidDel="00801BA3">
                <w:t>‒117</w:t>
              </w:r>
            </w:moveFrom>
          </w:p>
        </w:tc>
      </w:tr>
      <w:tr w:rsidR="0085403B" w:rsidRPr="00AD22E3" w:rsidDel="00801BA3" w14:paraId="503693C4" w14:textId="6E44E8CE" w:rsidTr="00A63DD6">
        <w:tc>
          <w:tcPr>
            <w:tcW w:w="2952" w:type="dxa"/>
          </w:tcPr>
          <w:p w14:paraId="4AC10336" w14:textId="011B0802" w:rsidR="0085403B" w:rsidRPr="00AD22E3" w:rsidDel="00801BA3" w:rsidRDefault="0085403B" w:rsidP="00A10E64">
            <w:pPr>
              <w:pStyle w:val="Tabletext"/>
              <w:rPr>
                <w:moveFrom w:id="953" w:author="DON CIO" w:date="2026-02-19T23:02:00Z" w16du:dateUtc="2026-02-19T22:02:00Z"/>
              </w:rPr>
            </w:pPr>
            <w:moveFrom w:id="954" w:author="DON CIO" w:date="2026-02-19T23:02:00Z" w16du:dateUtc="2026-02-19T22:02:00Z">
              <w:r w:rsidRPr="00AD22E3" w:rsidDel="00801BA3">
                <w:t>Standard Frequency and Time</w:t>
              </w:r>
            </w:moveFrom>
          </w:p>
        </w:tc>
        <w:tc>
          <w:tcPr>
            <w:tcW w:w="1008" w:type="dxa"/>
          </w:tcPr>
          <w:p w14:paraId="69A51C16" w14:textId="49B7D67C" w:rsidR="0085403B" w:rsidRPr="00AD22E3" w:rsidDel="00801BA3" w:rsidRDefault="0085403B" w:rsidP="00A10E64">
            <w:pPr>
              <w:pStyle w:val="Tabletext"/>
              <w:jc w:val="center"/>
              <w:rPr>
                <w:moveFrom w:id="955" w:author="DON CIO" w:date="2026-02-19T23:02:00Z" w16du:dateUtc="2026-02-19T22:02:00Z"/>
              </w:rPr>
            </w:pPr>
            <w:moveFrom w:id="956" w:author="DON CIO" w:date="2026-02-19T23:02:00Z" w16du:dateUtc="2026-02-19T22:02:00Z">
              <w:r w:rsidRPr="00AD22E3" w:rsidDel="00801BA3">
                <w:t>‒66</w:t>
              </w:r>
            </w:moveFrom>
          </w:p>
        </w:tc>
        <w:tc>
          <w:tcPr>
            <w:tcW w:w="1045" w:type="dxa"/>
          </w:tcPr>
          <w:p w14:paraId="7E33604A" w14:textId="7A8B684C" w:rsidR="0085403B" w:rsidRPr="00AD22E3" w:rsidDel="00801BA3" w:rsidRDefault="0085403B" w:rsidP="00A10E64">
            <w:pPr>
              <w:pStyle w:val="Tabletext"/>
              <w:jc w:val="center"/>
              <w:rPr>
                <w:moveFrom w:id="957" w:author="DON CIO" w:date="2026-02-19T23:02:00Z" w16du:dateUtc="2026-02-19T22:02:00Z"/>
              </w:rPr>
            </w:pPr>
            <w:moveFrom w:id="958" w:author="DON CIO" w:date="2026-02-19T23:02:00Z" w16du:dateUtc="2026-02-19T22:02:00Z">
              <w:r w:rsidRPr="00AD22E3" w:rsidDel="00801BA3">
                <w:t>‒72</w:t>
              </w:r>
            </w:moveFrom>
          </w:p>
        </w:tc>
        <w:tc>
          <w:tcPr>
            <w:tcW w:w="1025" w:type="dxa"/>
          </w:tcPr>
          <w:p w14:paraId="1401F118" w14:textId="2E5CB887" w:rsidR="0085403B" w:rsidRPr="00AD22E3" w:rsidDel="00801BA3" w:rsidRDefault="0085403B" w:rsidP="00A10E64">
            <w:pPr>
              <w:pStyle w:val="Tabletext"/>
              <w:jc w:val="center"/>
              <w:rPr>
                <w:moveFrom w:id="959" w:author="DON CIO" w:date="2026-02-19T23:02:00Z" w16du:dateUtc="2026-02-19T22:02:00Z"/>
              </w:rPr>
            </w:pPr>
            <w:moveFrom w:id="960" w:author="DON CIO" w:date="2026-02-19T23:02:00Z" w16du:dateUtc="2026-02-19T22:02:00Z">
              <w:r w:rsidRPr="00AD22E3" w:rsidDel="00801BA3">
                <w:t>‒86</w:t>
              </w:r>
            </w:moveFrom>
          </w:p>
        </w:tc>
        <w:tc>
          <w:tcPr>
            <w:tcW w:w="1260" w:type="dxa"/>
          </w:tcPr>
          <w:p w14:paraId="298AE316" w14:textId="198A6B59" w:rsidR="0085403B" w:rsidRPr="00AD22E3" w:rsidDel="00801BA3" w:rsidRDefault="0085403B" w:rsidP="00A10E64">
            <w:pPr>
              <w:pStyle w:val="Tabletext"/>
              <w:jc w:val="center"/>
              <w:rPr>
                <w:moveFrom w:id="961" w:author="DON CIO" w:date="2026-02-19T23:02:00Z" w16du:dateUtc="2026-02-19T22:02:00Z"/>
              </w:rPr>
            </w:pPr>
            <w:moveFrom w:id="962" w:author="DON CIO" w:date="2026-02-19T23:02:00Z" w16du:dateUtc="2026-02-19T22:02:00Z">
              <w:r w:rsidRPr="00AD22E3" w:rsidDel="00801BA3">
                <w:t>‒92</w:t>
              </w:r>
            </w:moveFrom>
          </w:p>
        </w:tc>
      </w:tr>
    </w:tbl>
    <w:moveFromRangeEnd w:id="693"/>
    <w:p w14:paraId="2F21E458" w14:textId="3F18976E" w:rsidR="0085403B" w:rsidRPr="00AD22E3" w:rsidRDefault="0085403B" w:rsidP="002E027F">
      <w:pPr>
        <w:pStyle w:val="Heading1"/>
        <w:rPr>
          <w:lang w:eastAsia="zh-CN"/>
        </w:rPr>
      </w:pPr>
      <w:del w:id="963" w:author="DON CIO" w:date="2026-02-19T23:30:00Z" w16du:dateUtc="2026-02-19T22:30:00Z">
        <w:r w:rsidRPr="00AD22E3" w:rsidDel="002B41CD">
          <w:rPr>
            <w:lang w:eastAsia="zh-CN"/>
          </w:rPr>
          <w:lastRenderedPageBreak/>
          <w:delText>10</w:delText>
        </w:r>
      </w:del>
      <w:ins w:id="964" w:author="DON CIO" w:date="2026-02-19T23:30:00Z" w16du:dateUtc="2026-02-19T22:30:00Z">
        <w:r w:rsidR="002B41CD">
          <w:rPr>
            <w:lang w:eastAsia="zh-CN"/>
          </w:rPr>
          <w:t>9</w:t>
        </w:r>
      </w:ins>
      <w:r w:rsidRPr="00AD22E3">
        <w:rPr>
          <w:lang w:eastAsia="zh-CN"/>
        </w:rPr>
        <w:tab/>
        <w:t>Summary</w:t>
      </w:r>
    </w:p>
    <w:p w14:paraId="4241CB3A" w14:textId="313163AC" w:rsidR="0085403B" w:rsidRPr="00AD22E3" w:rsidRDefault="0085403B" w:rsidP="002E027F">
      <w:r w:rsidRPr="00AD22E3">
        <w:t xml:space="preserve">The comparative measurement analysis results showed that adjacent band emissions and noise floor levels were below the </w:t>
      </w:r>
      <w:r w:rsidRPr="003E7CAD">
        <w:t xml:space="preserve">adjacent band </w:t>
      </w:r>
      <w:r w:rsidRPr="00AD22E3">
        <w:t>incumbent maximum interference levels, below the average noise floor across the 3 to 18 MHz frequency band, did not contain any anomalous emissions and met the WBHF emission mask</w:t>
      </w:r>
      <w:ins w:id="965" w:author="DON CIO" w:date="2026-02-19T23:28:00Z" w16du:dateUtc="2026-02-19T22:28:00Z">
        <w:r w:rsidR="002B41CD">
          <w:t>.</w:t>
        </w:r>
      </w:ins>
      <w:del w:id="966" w:author="DON CIO" w:date="2026-02-19T23:28:00Z" w16du:dateUtc="2026-02-19T22:28:00Z">
        <w:r w:rsidRPr="00AD22E3" w:rsidDel="002B41CD">
          <w:delText xml:space="preserve"> as described </w:delText>
        </w:r>
        <w:r w:rsidRPr="003E7CAD" w:rsidDel="002B41CD">
          <w:delText>[above in Section 5.1.2 /</w:delText>
        </w:r>
        <w:r w:rsidRPr="00AD22E3" w:rsidDel="002B41CD">
          <w:delText xml:space="preserve"> </w:delText>
        </w:r>
        <w:r w:rsidRPr="003E7CAD" w:rsidDel="002B41CD">
          <w:delText xml:space="preserve">in </w:delText>
        </w:r>
        <w:r w:rsidRPr="00AD22E3" w:rsidDel="002B41CD">
          <w:delText xml:space="preserve">RR Appendix </w:delText>
        </w:r>
        <w:r w:rsidRPr="00AD22E3" w:rsidDel="002B41CD">
          <w:rPr>
            <w:b/>
            <w:bCs/>
          </w:rPr>
          <w:delText>27</w:delText>
        </w:r>
        <w:r w:rsidRPr="00AD22E3" w:rsidDel="002B41CD">
          <w:delText xml:space="preserve"> and included in this Report as Figure 2.</w:delText>
        </w:r>
        <w:r w:rsidRPr="003E7CAD" w:rsidDel="002B41CD">
          <w:delText>]</w:delText>
        </w:r>
      </w:del>
    </w:p>
    <w:p w14:paraId="711E3FF1" w14:textId="77777777" w:rsidR="0085403B" w:rsidRPr="00AD22E3" w:rsidRDefault="0085403B" w:rsidP="002E027F">
      <w:pPr>
        <w:rPr>
          <w:lang w:eastAsia="zh-CN"/>
        </w:rPr>
      </w:pPr>
      <w:r w:rsidRPr="00AD22E3">
        <w:rPr>
          <w:lang w:eastAsia="zh-CN"/>
        </w:rPr>
        <w:t xml:space="preserve">The results of the static analysis showed that signal levels at the incumbent receiver are below the maximum interference levels for the incumbents along path lengths of 500, 1 000, 5 000 and 10 000 km and show a positive margin between 66 to 175 </w:t>
      </w:r>
      <w:proofErr w:type="spellStart"/>
      <w:r w:rsidRPr="00AD22E3">
        <w:rPr>
          <w:lang w:eastAsia="zh-CN"/>
        </w:rPr>
        <w:t>dB.</w:t>
      </w:r>
      <w:proofErr w:type="spellEnd"/>
    </w:p>
    <w:p w14:paraId="3087F285" w14:textId="77777777" w:rsidR="0085403B" w:rsidRPr="003E7CAD" w:rsidRDefault="0085403B" w:rsidP="002E027F">
      <w:r w:rsidRPr="00AD22E3">
        <w:t xml:space="preserve">Given these results, and the fact that frequency allotments within RR Appendix </w:t>
      </w:r>
      <w:r w:rsidRPr="003E7CAD">
        <w:rPr>
          <w:b/>
          <w:bCs/>
        </w:rPr>
        <w:t>26</w:t>
      </w:r>
      <w:r w:rsidRPr="00AD22E3">
        <w:t xml:space="preserve"> only apply to AM(OR)S, incumbent services operating in frequency bands adjacent to AM(OR)S transmissions would operate in an interference free environment, m</w:t>
      </w:r>
      <w:r w:rsidRPr="003E7CAD">
        <w:t xml:space="preserve">aking WBHF AM(OR)S feasible in the context of RR Appendix </w:t>
      </w:r>
      <w:r w:rsidRPr="003E7CAD">
        <w:rPr>
          <w:b/>
          <w:bCs/>
        </w:rPr>
        <w:t>26</w:t>
      </w:r>
      <w:r w:rsidRPr="003E7CAD">
        <w:t>.</w:t>
      </w:r>
    </w:p>
    <w:p w14:paraId="55EAEA0D" w14:textId="77777777" w:rsidR="0085403B" w:rsidRPr="00AD22E3" w:rsidRDefault="0085403B" w:rsidP="002E027F">
      <w:pPr>
        <w:tabs>
          <w:tab w:val="clear" w:pos="1134"/>
          <w:tab w:val="clear" w:pos="1871"/>
          <w:tab w:val="clear" w:pos="2268"/>
        </w:tabs>
        <w:overflowPunct/>
        <w:autoSpaceDE/>
        <w:autoSpaceDN/>
        <w:adjustRightInd/>
        <w:spacing w:before="0"/>
        <w:textAlignment w:val="auto"/>
        <w:rPr>
          <w:b/>
          <w:bCs/>
          <w:sz w:val="28"/>
          <w:szCs w:val="22"/>
          <w:lang w:eastAsia="zh-CN"/>
        </w:rPr>
      </w:pPr>
      <w:r w:rsidRPr="00AD22E3">
        <w:rPr>
          <w:b/>
          <w:bCs/>
          <w:sz w:val="28"/>
          <w:szCs w:val="22"/>
          <w:lang w:eastAsia="zh-CN"/>
        </w:rPr>
        <w:br w:type="page"/>
      </w:r>
    </w:p>
    <w:p w14:paraId="3021EABC" w14:textId="77777777" w:rsidR="0085403B" w:rsidRPr="00AD22E3" w:rsidRDefault="0085403B" w:rsidP="003E7CAD">
      <w:pPr>
        <w:pStyle w:val="AnnexNo"/>
        <w:rPr>
          <w:lang w:eastAsia="zh-CN"/>
        </w:rPr>
      </w:pPr>
      <w:r w:rsidRPr="00AD22E3">
        <w:rPr>
          <w:lang w:eastAsia="zh-CN"/>
        </w:rPr>
        <w:lastRenderedPageBreak/>
        <w:t>APPENDIX 1</w:t>
      </w:r>
    </w:p>
    <w:p w14:paraId="20370B5C" w14:textId="77777777" w:rsidR="0085403B" w:rsidRPr="003E7CAD" w:rsidRDefault="0085403B">
      <w:pPr>
        <w:pStyle w:val="Annextitle"/>
        <w:rPr>
          <w:lang w:eastAsia="zh-CN"/>
        </w:rPr>
      </w:pPr>
      <w:r w:rsidRPr="003E7CAD">
        <w:rPr>
          <w:lang w:eastAsia="zh-CN"/>
        </w:rPr>
        <w:t>Emission measurement results</w:t>
      </w:r>
    </w:p>
    <w:p w14:paraId="3C151553" w14:textId="77777777" w:rsidR="002B41CD" w:rsidRDefault="0085403B" w:rsidP="003E7CAD">
      <w:pPr>
        <w:pStyle w:val="EditorsNote"/>
        <w:rPr>
          <w:ins w:id="967" w:author="DON CIO" w:date="2026-02-19T23:29:00Z" w16du:dateUtc="2026-02-19T22:29:00Z"/>
          <w:lang w:eastAsia="zh-CN"/>
        </w:rPr>
      </w:pPr>
      <w:del w:id="968" w:author="DON CIO" w:date="2026-02-19T23:29:00Z" w16du:dateUtc="2026-02-19T22:29:00Z">
        <w:r w:rsidRPr="00AD22E3" w:rsidDel="002B41CD">
          <w:rPr>
            <w:lang w:eastAsia="zh-CN"/>
          </w:rPr>
          <w:delText>[</w:delText>
        </w:r>
        <w:r w:rsidRPr="003E7CAD" w:rsidDel="002B41CD">
          <w:rPr>
            <w:lang w:eastAsia="zh-CN"/>
          </w:rPr>
          <w:delText>Editor’s note: check spectrum masks in figure. Review red masks in each Figure.</w:delText>
        </w:r>
        <w:r w:rsidRPr="00AD22E3" w:rsidDel="002B41CD">
          <w:rPr>
            <w:lang w:eastAsia="zh-CN"/>
          </w:rPr>
          <w:delText>]</w:delText>
        </w:r>
      </w:del>
    </w:p>
    <w:p w14:paraId="686997F6" w14:textId="36ECF8E4" w:rsidR="002B41CD" w:rsidRPr="002B41CD" w:rsidRDefault="002B41CD" w:rsidP="003E7CAD">
      <w:pPr>
        <w:pStyle w:val="EditorsNote"/>
        <w:rPr>
          <w:i w:val="0"/>
          <w:iCs w:val="0"/>
          <w:lang w:eastAsia="zh-CN"/>
        </w:rPr>
      </w:pPr>
      <w:ins w:id="969" w:author="DON CIO" w:date="2026-02-19T23:29:00Z" w16du:dateUtc="2026-02-19T22:29:00Z">
        <w:r w:rsidRPr="002B41CD">
          <w:rPr>
            <w:i w:val="0"/>
            <w:iCs w:val="0"/>
            <w:lang w:eastAsia="zh-CN"/>
          </w:rPr>
          <w:t>The following figures contain the results of emission spectrum measurements that were taken on a WBHF aeronautical radio transmitter using QAM and PSK modulations. For comparative purposes the red lines have been overlayed on the measurements and represent the emission mask.</w:t>
        </w:r>
      </w:ins>
    </w:p>
    <w:p w14:paraId="08FC90A8" w14:textId="77777777" w:rsidR="0085403B" w:rsidRPr="00AD22E3" w:rsidRDefault="0085403B" w:rsidP="003E7CAD">
      <w:pPr>
        <w:pStyle w:val="FigureNo"/>
      </w:pPr>
      <w:r w:rsidRPr="00AD22E3">
        <w:t>Figure 1</w:t>
      </w:r>
    </w:p>
    <w:p w14:paraId="5C463500" w14:textId="77777777" w:rsidR="0085403B" w:rsidRPr="00AD22E3" w:rsidRDefault="0085403B" w:rsidP="003E7CAD">
      <w:pPr>
        <w:pStyle w:val="Figure"/>
      </w:pPr>
      <w:r w:rsidRPr="00AD22E3">
        <w:drawing>
          <wp:inline distT="0" distB="0" distL="0" distR="0" wp14:anchorId="44A02B5B" wp14:editId="4FAC0A24">
            <wp:extent cx="4828592" cy="3286125"/>
            <wp:effectExtent l="0" t="0" r="0" b="0"/>
            <wp:docPr id="1166374589" name="Picture 1" descr="A graph of a signa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6374589" name="Picture 1" descr="A graph of a signal&#10;&#10;AI-generated content may be incorrect."/>
                    <pic:cNvPicPr/>
                  </pic:nvPicPr>
                  <pic:blipFill>
                    <a:blip r:embed="rId36"/>
                    <a:stretch>
                      <a:fillRect/>
                    </a:stretch>
                  </pic:blipFill>
                  <pic:spPr>
                    <a:xfrm>
                      <a:off x="0" y="0"/>
                      <a:ext cx="4836101" cy="3291235"/>
                    </a:xfrm>
                    <a:prstGeom prst="rect">
                      <a:avLst/>
                    </a:prstGeom>
                  </pic:spPr>
                </pic:pic>
              </a:graphicData>
            </a:graphic>
          </wp:inline>
        </w:drawing>
      </w:r>
    </w:p>
    <w:p w14:paraId="0C6C3524" w14:textId="77777777" w:rsidR="0085403B" w:rsidRPr="00AD22E3" w:rsidRDefault="0085403B" w:rsidP="003E7CAD">
      <w:pPr>
        <w:pStyle w:val="FigureNo"/>
      </w:pPr>
      <w:r w:rsidRPr="00AD22E3">
        <w:lastRenderedPageBreak/>
        <w:t>Figure 2</w:t>
      </w:r>
    </w:p>
    <w:p w14:paraId="2E3F6E63" w14:textId="77777777" w:rsidR="0085403B" w:rsidRPr="00AD22E3" w:rsidRDefault="0085403B" w:rsidP="003E7CAD">
      <w:pPr>
        <w:pStyle w:val="Figure"/>
      </w:pPr>
      <w:r w:rsidRPr="00AD22E3">
        <w:drawing>
          <wp:inline distT="0" distB="0" distL="0" distR="0" wp14:anchorId="160DD6E1" wp14:editId="2BF93A60">
            <wp:extent cx="4779183" cy="3171825"/>
            <wp:effectExtent l="0" t="0" r="2540" b="0"/>
            <wp:docPr id="812158774" name="Picture 1" descr="A graph of a signa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2158774" name="Picture 1" descr="A graph of a signal&#10;&#10;AI-generated content may be incorrect."/>
                    <pic:cNvPicPr/>
                  </pic:nvPicPr>
                  <pic:blipFill>
                    <a:blip r:embed="rId37"/>
                    <a:stretch>
                      <a:fillRect/>
                    </a:stretch>
                  </pic:blipFill>
                  <pic:spPr>
                    <a:xfrm>
                      <a:off x="0" y="0"/>
                      <a:ext cx="4801489" cy="3186629"/>
                    </a:xfrm>
                    <a:prstGeom prst="rect">
                      <a:avLst/>
                    </a:prstGeom>
                  </pic:spPr>
                </pic:pic>
              </a:graphicData>
            </a:graphic>
          </wp:inline>
        </w:drawing>
      </w:r>
    </w:p>
    <w:p w14:paraId="4218B0F8" w14:textId="77777777" w:rsidR="0085403B" w:rsidRPr="00AD22E3" w:rsidRDefault="0085403B" w:rsidP="00A10E64">
      <w:pPr>
        <w:pStyle w:val="FigureNo"/>
      </w:pPr>
      <w:r w:rsidRPr="00AD22E3">
        <w:t>Figure 3</w:t>
      </w:r>
    </w:p>
    <w:p w14:paraId="484A03BE" w14:textId="77777777" w:rsidR="0085403B" w:rsidRPr="00AD22E3" w:rsidRDefault="0085403B" w:rsidP="00A10E64">
      <w:pPr>
        <w:pStyle w:val="Figure"/>
        <w:rPr>
          <w:noProof w:val="0"/>
          <w:szCs w:val="24"/>
        </w:rPr>
      </w:pPr>
      <w:r w:rsidRPr="00AD22E3">
        <w:drawing>
          <wp:inline distT="0" distB="0" distL="0" distR="0" wp14:anchorId="1341370A" wp14:editId="47E93D05">
            <wp:extent cx="4991100" cy="3333266"/>
            <wp:effectExtent l="0" t="0" r="0" b="635"/>
            <wp:docPr id="1005413389" name="Picture 1" descr="A graph of a grap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413389" name="Picture 1" descr="A graph of a graph&#10;&#10;AI-generated content may be incorrect."/>
                    <pic:cNvPicPr/>
                  </pic:nvPicPr>
                  <pic:blipFill>
                    <a:blip r:embed="rId38"/>
                    <a:stretch>
                      <a:fillRect/>
                    </a:stretch>
                  </pic:blipFill>
                  <pic:spPr>
                    <a:xfrm>
                      <a:off x="0" y="0"/>
                      <a:ext cx="5007411" cy="3344159"/>
                    </a:xfrm>
                    <a:prstGeom prst="rect">
                      <a:avLst/>
                    </a:prstGeom>
                  </pic:spPr>
                </pic:pic>
              </a:graphicData>
            </a:graphic>
          </wp:inline>
        </w:drawing>
      </w:r>
    </w:p>
    <w:p w14:paraId="3F56CD75" w14:textId="77777777" w:rsidR="0085403B" w:rsidRPr="00AD22E3" w:rsidRDefault="0085403B" w:rsidP="00A10E64">
      <w:pPr>
        <w:pStyle w:val="FigureNo"/>
      </w:pPr>
      <w:r w:rsidRPr="00AD22E3">
        <w:lastRenderedPageBreak/>
        <w:t>Figure 4</w:t>
      </w:r>
    </w:p>
    <w:p w14:paraId="0014D20E" w14:textId="77777777" w:rsidR="0085403B" w:rsidRPr="00AD22E3" w:rsidRDefault="0085403B" w:rsidP="00A10E64">
      <w:pPr>
        <w:pStyle w:val="Figure"/>
        <w:rPr>
          <w:noProof w:val="0"/>
          <w:szCs w:val="24"/>
        </w:rPr>
      </w:pPr>
      <w:r w:rsidRPr="00AD22E3">
        <w:drawing>
          <wp:inline distT="0" distB="0" distL="0" distR="0" wp14:anchorId="59D6C01B" wp14:editId="1E94BD1A">
            <wp:extent cx="5314867" cy="3505200"/>
            <wp:effectExtent l="0" t="0" r="635" b="0"/>
            <wp:docPr id="964838383" name="Picture 1" descr="A graph of a radio frequenc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4838383" name="Picture 1" descr="A graph of a radio frequency&#10;&#10;AI-generated content may be incorrect."/>
                    <pic:cNvPicPr/>
                  </pic:nvPicPr>
                  <pic:blipFill>
                    <a:blip r:embed="rId39"/>
                    <a:stretch>
                      <a:fillRect/>
                    </a:stretch>
                  </pic:blipFill>
                  <pic:spPr>
                    <a:xfrm>
                      <a:off x="0" y="0"/>
                      <a:ext cx="5333894" cy="3517748"/>
                    </a:xfrm>
                    <a:prstGeom prst="rect">
                      <a:avLst/>
                    </a:prstGeom>
                  </pic:spPr>
                </pic:pic>
              </a:graphicData>
            </a:graphic>
          </wp:inline>
        </w:drawing>
      </w:r>
    </w:p>
    <w:p w14:paraId="40B17287" w14:textId="77777777" w:rsidR="0085403B" w:rsidRPr="00AD22E3" w:rsidRDefault="0085403B" w:rsidP="00A10E64">
      <w:pPr>
        <w:pStyle w:val="FigureNo"/>
        <w:rPr>
          <w:lang w:eastAsia="zh-CN"/>
        </w:rPr>
      </w:pPr>
      <w:r w:rsidRPr="00AD22E3">
        <w:rPr>
          <w:lang w:eastAsia="zh-CN"/>
        </w:rPr>
        <w:t>Figure 5</w:t>
      </w:r>
    </w:p>
    <w:p w14:paraId="728378CF" w14:textId="77777777" w:rsidR="0085403B" w:rsidRPr="00AD22E3" w:rsidRDefault="0085403B" w:rsidP="00A10E64">
      <w:pPr>
        <w:pStyle w:val="Figure"/>
        <w:rPr>
          <w:caps/>
          <w:noProof w:val="0"/>
          <w:sz w:val="28"/>
        </w:rPr>
      </w:pPr>
      <w:r w:rsidRPr="00AD22E3">
        <w:drawing>
          <wp:inline distT="0" distB="0" distL="0" distR="0" wp14:anchorId="4B275A7F" wp14:editId="3FC7A1FD">
            <wp:extent cx="5514975" cy="3630692"/>
            <wp:effectExtent l="0" t="0" r="0" b="8255"/>
            <wp:docPr id="964529040" name="Picture 1" descr="A graph of a signa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4529040" name="Picture 1" descr="A graph of a signal&#10;&#10;AI-generated content may be incorrect."/>
                    <pic:cNvPicPr/>
                  </pic:nvPicPr>
                  <pic:blipFill>
                    <a:blip r:embed="rId40"/>
                    <a:stretch>
                      <a:fillRect/>
                    </a:stretch>
                  </pic:blipFill>
                  <pic:spPr>
                    <a:xfrm>
                      <a:off x="0" y="0"/>
                      <a:ext cx="5518407" cy="3632951"/>
                    </a:xfrm>
                    <a:prstGeom prst="rect">
                      <a:avLst/>
                    </a:prstGeom>
                  </pic:spPr>
                </pic:pic>
              </a:graphicData>
            </a:graphic>
          </wp:inline>
        </w:drawing>
      </w:r>
    </w:p>
    <w:p w14:paraId="6F02C575" w14:textId="02E4E81F" w:rsidR="0085403B" w:rsidRPr="00AD22E3" w:rsidRDefault="0085403B" w:rsidP="002E027F">
      <w:pPr>
        <w:pStyle w:val="Annextitle"/>
        <w:rPr>
          <w:rFonts w:eastAsia="MS Mincho"/>
        </w:rPr>
      </w:pPr>
    </w:p>
    <w:p w14:paraId="153E219A" w14:textId="77777777" w:rsidR="0085403B" w:rsidRPr="00AD22E3" w:rsidRDefault="0085403B" w:rsidP="00411C49">
      <w:pPr>
        <w:pStyle w:val="Reasons"/>
      </w:pPr>
    </w:p>
    <w:sectPr w:rsidR="0085403B" w:rsidRPr="00AD22E3" w:rsidSect="00D02712">
      <w:headerReference w:type="default" r:id="rId41"/>
      <w:footerReference w:type="default" r:id="rId42"/>
      <w:footerReference w:type="first" r:id="rId43"/>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F1D96E" w14:textId="77777777" w:rsidR="00BA0014" w:rsidRDefault="00BA0014">
      <w:r>
        <w:separator/>
      </w:r>
    </w:p>
  </w:endnote>
  <w:endnote w:type="continuationSeparator" w:id="0">
    <w:p w14:paraId="62EE679E" w14:textId="77777777" w:rsidR="00BA0014" w:rsidRDefault="00BA0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Segoe UI">
    <w:altName w:val="Sylfaen"/>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2176D" w14:textId="395C84AE" w:rsidR="0085403B" w:rsidRPr="003E7CAD" w:rsidRDefault="003E7CAD" w:rsidP="003E7CAD">
    <w:pPr>
      <w:pStyle w:val="Footer"/>
    </w:pPr>
    <w:fldSimple w:instr=" FILENAME \p \* MERGEFORMAT ">
      <w:r>
        <w:t>M:\BRSGD\TEXT2023\SG05\WP5B\400\435\Chapter 2\435N02.08eV2.docx</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511C6F" w14:textId="3D701F3A" w:rsidR="00FA124A" w:rsidRPr="003E7CAD" w:rsidRDefault="003E7CAD" w:rsidP="003E7CAD">
    <w:pPr>
      <w:pStyle w:val="Footer"/>
    </w:pPr>
    <w:fldSimple w:instr=" FILENAME \p \* MERGEFORMAT ">
      <w:r>
        <w:t>M:\BRSGD\TEXT2023\SG05\WP5B\400\435\Chapter 2\435N02.08eV2.docx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F17FE5" w14:textId="77777777" w:rsidR="00BA0014" w:rsidRDefault="00BA0014">
      <w:r>
        <w:t>____________________</w:t>
      </w:r>
    </w:p>
  </w:footnote>
  <w:footnote w:type="continuationSeparator" w:id="0">
    <w:p w14:paraId="70673300" w14:textId="77777777" w:rsidR="00BA0014" w:rsidRDefault="00BA0014">
      <w:r>
        <w:continuationSeparator/>
      </w:r>
    </w:p>
  </w:footnote>
  <w:footnote w:id="1">
    <w:p w14:paraId="689E374E" w14:textId="34A42F4E" w:rsidR="0085403B" w:rsidRPr="00F91D04" w:rsidRDefault="0085403B" w:rsidP="002E027F">
      <w:pPr>
        <w:pStyle w:val="FootnoteText"/>
        <w:ind w:left="255" w:hanging="255"/>
        <w:rPr>
          <w:sz w:val="22"/>
          <w:szCs w:val="22"/>
          <w:lang w:val="en-US"/>
        </w:rPr>
      </w:pPr>
      <w:r w:rsidRPr="00E22717">
        <w:rPr>
          <w:rStyle w:val="FootnoteReference"/>
        </w:rPr>
        <w:footnoteRef/>
      </w:r>
      <w:r>
        <w:tab/>
      </w:r>
      <w:r w:rsidRPr="00F91D04">
        <w:rPr>
          <w:sz w:val="22"/>
          <w:szCs w:val="22"/>
          <w:lang w:val="en-US"/>
        </w:rPr>
        <w:t xml:space="preserve">For the purposes of this document, the frequency range utilized by </w:t>
      </w:r>
      <w:r w:rsidR="00D36122">
        <w:rPr>
          <w:sz w:val="22"/>
          <w:szCs w:val="22"/>
          <w:lang w:val="en-US"/>
        </w:rPr>
        <w:t xml:space="preserve">RR </w:t>
      </w:r>
      <w:r w:rsidRPr="00F91D04">
        <w:rPr>
          <w:sz w:val="22"/>
          <w:szCs w:val="22"/>
          <w:lang w:val="en-US"/>
        </w:rPr>
        <w:t>Appendix</w:t>
      </w:r>
      <w:r w:rsidRPr="00F91D04">
        <w:rPr>
          <w:b/>
          <w:bCs/>
          <w:sz w:val="22"/>
          <w:szCs w:val="22"/>
          <w:lang w:val="en-US"/>
        </w:rPr>
        <w:t xml:space="preserve"> 26</w:t>
      </w:r>
      <w:r w:rsidRPr="00F91D04">
        <w:rPr>
          <w:sz w:val="22"/>
          <w:szCs w:val="22"/>
          <w:lang w:val="en-US"/>
        </w:rPr>
        <w:t xml:space="preserve"> (3</w:t>
      </w:r>
      <w:r>
        <w:rPr>
          <w:sz w:val="22"/>
          <w:szCs w:val="22"/>
          <w:lang w:val="en-US"/>
        </w:rPr>
        <w:t> </w:t>
      </w:r>
      <w:r w:rsidRPr="00F91D04">
        <w:rPr>
          <w:sz w:val="22"/>
          <w:szCs w:val="22"/>
          <w:lang w:val="en-US"/>
        </w:rPr>
        <w:t>205</w:t>
      </w:r>
      <w:r>
        <w:rPr>
          <w:sz w:val="22"/>
          <w:szCs w:val="22"/>
          <w:lang w:val="en-US"/>
        </w:rPr>
        <w:t> </w:t>
      </w:r>
      <w:r w:rsidRPr="00F91D04">
        <w:rPr>
          <w:sz w:val="22"/>
          <w:szCs w:val="22"/>
          <w:lang w:val="en-US"/>
        </w:rPr>
        <w:t xml:space="preserve">kHz to 18 030 kHz) will also be called the “HF” frequency range. This is done because the frequency range of </w:t>
      </w:r>
      <w:r w:rsidR="00D36122">
        <w:rPr>
          <w:sz w:val="22"/>
          <w:szCs w:val="22"/>
          <w:lang w:val="en-US"/>
        </w:rPr>
        <w:t xml:space="preserve">RR </w:t>
      </w:r>
      <w:r w:rsidRPr="00F91D04">
        <w:rPr>
          <w:sz w:val="22"/>
          <w:szCs w:val="22"/>
          <w:lang w:val="en-US"/>
        </w:rPr>
        <w:t xml:space="preserve">Appendix </w:t>
      </w:r>
      <w:r w:rsidRPr="00D36122">
        <w:rPr>
          <w:b/>
          <w:bCs/>
          <w:sz w:val="22"/>
          <w:szCs w:val="22"/>
          <w:lang w:val="en-US"/>
        </w:rPr>
        <w:t>26</w:t>
      </w:r>
      <w:r w:rsidRPr="00F91D04">
        <w:rPr>
          <w:sz w:val="22"/>
          <w:szCs w:val="22"/>
          <w:lang w:val="en-US"/>
        </w:rPr>
        <w:t xml:space="preserve"> falls within the generally accepted “HF” frequency range which is between 3 MHz and 30 MHz.</w:t>
      </w:r>
    </w:p>
  </w:footnote>
  <w:footnote w:id="2">
    <w:p w14:paraId="18BCA7B8" w14:textId="77777777" w:rsidR="0085403B" w:rsidRPr="008F3BC3" w:rsidRDefault="0085403B" w:rsidP="002E027F">
      <w:pPr>
        <w:pStyle w:val="FootnoteText"/>
        <w:rPr>
          <w:lang w:val="en-US"/>
        </w:rPr>
      </w:pPr>
      <w:r w:rsidRPr="00E22717">
        <w:rPr>
          <w:rStyle w:val="FootnoteReference"/>
        </w:rPr>
        <w:footnoteRef/>
      </w:r>
      <w:r w:rsidRPr="00E22717">
        <w:t xml:space="preserve"> </w:t>
      </w:r>
      <w:r>
        <w:tab/>
      </w:r>
      <w:r w:rsidRPr="00E22717">
        <w:t>The emission mask in Figure 1 is sourced from Annex 3.2 to Document 5C/152.</w:t>
      </w:r>
    </w:p>
  </w:footnote>
  <w:footnote w:id="3">
    <w:p w14:paraId="187B0567" w14:textId="40A67151" w:rsidR="0085403B" w:rsidRPr="008F3BC3" w:rsidRDefault="0085403B" w:rsidP="002E027F">
      <w:pPr>
        <w:pStyle w:val="FootnoteText"/>
        <w:rPr>
          <w:lang w:val="en-US"/>
        </w:rPr>
      </w:pPr>
      <w:r w:rsidRPr="00E22717">
        <w:rPr>
          <w:rStyle w:val="FootnoteReference"/>
        </w:rPr>
        <w:footnoteRef/>
      </w:r>
      <w:r>
        <w:tab/>
      </w:r>
      <w:r w:rsidRPr="00E22717">
        <w:t>The emission mask in Figure 2 is sourced from Annex 3.2 to Document 5C/152</w:t>
      </w:r>
      <w:r w:rsidR="0078281D">
        <w:t>.</w:t>
      </w:r>
    </w:p>
  </w:footnote>
  <w:footnote w:id="4">
    <w:p w14:paraId="428B05CD" w14:textId="6E297568" w:rsidR="0085403B" w:rsidRPr="008F3BC3" w:rsidRDefault="0085403B" w:rsidP="007722D2">
      <w:pPr>
        <w:pStyle w:val="FootnoteText"/>
        <w:rPr>
          <w:lang w:val="en-US"/>
        </w:rPr>
      </w:pPr>
      <w:r w:rsidRPr="00E22717">
        <w:rPr>
          <w:rStyle w:val="FootnoteReference"/>
        </w:rPr>
        <w:footnoteRef/>
      </w:r>
      <w:r>
        <w:tab/>
      </w:r>
      <w:r w:rsidRPr="00E22717">
        <w:t xml:space="preserve">The emission mask in Figure </w:t>
      </w:r>
      <w:r>
        <w:t>3</w:t>
      </w:r>
      <w:r w:rsidRPr="00E22717">
        <w:t xml:space="preserve"> is sourced from </w:t>
      </w:r>
      <w:hyperlink r:id="rId1" w:history="1">
        <w:r w:rsidRPr="007247A0">
          <w:rPr>
            <w:rStyle w:val="Hyperlink"/>
          </w:rPr>
          <w:t>Annex 3.2</w:t>
        </w:r>
      </w:hyperlink>
      <w:r w:rsidRPr="00E22717">
        <w:t xml:space="preserve"> to Document 5C/152</w:t>
      </w:r>
      <w:r>
        <w:t>.</w:t>
      </w:r>
    </w:p>
  </w:footnote>
  <w:footnote w:id="5">
    <w:p w14:paraId="6A6A6AF4" w14:textId="7BEA8210" w:rsidR="0085403B" w:rsidRPr="00543FDD" w:rsidDel="00094CE6" w:rsidRDefault="0085403B" w:rsidP="002E027F">
      <w:pPr>
        <w:pStyle w:val="FootnoteText"/>
        <w:rPr>
          <w:del w:id="75" w:author="DON CIO" w:date="2026-02-19T22:40:00Z" w16du:dateUtc="2026-02-19T21:40:00Z"/>
        </w:rPr>
      </w:pPr>
      <w:del w:id="76" w:author="DON CIO" w:date="2026-02-19T22:40:00Z" w16du:dateUtc="2026-02-19T21:40:00Z">
        <w:r w:rsidRPr="00E17A07" w:rsidDel="00094CE6">
          <w:rPr>
            <w:rStyle w:val="FootnoteReference"/>
          </w:rPr>
          <w:footnoteRef/>
        </w:r>
        <w:r w:rsidDel="00094CE6">
          <w:tab/>
        </w:r>
        <w:r w:rsidRPr="00E17A07" w:rsidDel="00094CE6">
          <w:delText>Handbook Frequency-Adaptive Communication Systems and Networks in the MF/HF Bands, Edition 2002, ITU-R</w:delText>
        </w:r>
      </w:del>
    </w:p>
  </w:footnote>
  <w:footnote w:id="6">
    <w:p w14:paraId="0F95F88C" w14:textId="2A0D3B81" w:rsidR="0085403B" w:rsidRPr="00685EA6" w:rsidRDefault="0085403B" w:rsidP="002E027F">
      <w:pPr>
        <w:pStyle w:val="FootnoteText"/>
        <w:rPr>
          <w:lang w:val="en-US"/>
        </w:rPr>
      </w:pPr>
      <w:r w:rsidRPr="00464363">
        <w:rPr>
          <w:rStyle w:val="FootnoteReference"/>
        </w:rPr>
        <w:footnoteRef/>
      </w:r>
      <w:r w:rsidR="000E1368">
        <w:tab/>
      </w:r>
      <w:r w:rsidRPr="00464363">
        <w:t xml:space="preserve">Under </w:t>
      </w:r>
      <w:r w:rsidR="00AD22E3">
        <w:t xml:space="preserve">RR </w:t>
      </w:r>
      <w:r w:rsidRPr="00464363">
        <w:rPr>
          <w:lang w:val="en-US"/>
        </w:rPr>
        <w:t xml:space="preserve">Appendix </w:t>
      </w:r>
      <w:r w:rsidRPr="000E1368">
        <w:rPr>
          <w:b/>
          <w:bCs/>
          <w:lang w:val="en-US"/>
        </w:rPr>
        <w:t>27</w:t>
      </w:r>
      <w:r w:rsidRPr="00464363">
        <w:rPr>
          <w:lang w:val="en-US"/>
        </w:rPr>
        <w:t xml:space="preserve"> </w:t>
      </w:r>
      <w:r w:rsidR="000E1368" w:rsidRPr="00464363">
        <w:rPr>
          <w:lang w:val="en-US"/>
        </w:rPr>
        <w:t xml:space="preserve">section </w:t>
      </w:r>
      <w:r w:rsidRPr="00464363">
        <w:rPr>
          <w:lang w:val="en-US"/>
        </w:rPr>
        <w:t>27/18A “Individual contiguous or non-contiguous channels complying with the provisions of the Plan contained in this Appendix may be aggregated to provide wideband communication without changing the Plan of individual channels” RR Appendix</w:t>
      </w:r>
      <w:r w:rsidR="000E1368">
        <w:rPr>
          <w:lang w:val="en-US"/>
        </w:rPr>
        <w:t> </w:t>
      </w:r>
      <w:r w:rsidRPr="003E7CAD">
        <w:rPr>
          <w:b/>
          <w:bCs/>
          <w:lang w:val="en-US"/>
        </w:rPr>
        <w:t>27</w:t>
      </w:r>
      <w:r w:rsidRPr="00464363">
        <w:rPr>
          <w:lang w:val="en-US"/>
        </w:rPr>
        <w:t xml:space="preserve"> does not address specific bandwidths. Typical wideband HF channels vary from 6 to 48 kHz. While a single 3 kHz channel has an occupied bandwidth of 2.8 kHz.</w:t>
      </w:r>
    </w:p>
  </w:footnote>
  <w:footnote w:id="7">
    <w:p w14:paraId="06634924" w14:textId="77777777" w:rsidR="00D766FF" w:rsidRPr="003F71B9" w:rsidRDefault="00D766FF" w:rsidP="00D766FF">
      <w:pPr>
        <w:pStyle w:val="FootnoteText"/>
        <w:rPr>
          <w:ins w:id="578" w:author="DON CIO" w:date="2026-02-19T23:25:00Z" w16du:dateUtc="2026-02-19T22:25:00Z"/>
          <w:lang w:val="en-US"/>
        </w:rPr>
      </w:pPr>
      <w:ins w:id="579" w:author="DON CIO" w:date="2026-02-19T23:25:00Z" w16du:dateUtc="2026-02-19T22:25:00Z">
        <w:r>
          <w:rPr>
            <w:rStyle w:val="FootnoteReference"/>
          </w:rPr>
          <w:footnoteRef/>
        </w:r>
        <w:r>
          <w:t xml:space="preserve"> </w:t>
        </w:r>
        <w:r w:rsidRPr="00E17A07">
          <w:t>Handbook Frequency-Adaptive Communication Systems and Networks in the MF/HF Bands, Edition 2002, ITU-R</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F14C5"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4151EF">
      <w:rPr>
        <w:rStyle w:val="PageNumber"/>
        <w:noProof/>
      </w:rPr>
      <w:t>2</w:t>
    </w:r>
    <w:r w:rsidR="00D02712">
      <w:rPr>
        <w:rStyle w:val="PageNumber"/>
      </w:rPr>
      <w:fldChar w:fldCharType="end"/>
    </w:r>
    <w:r>
      <w:rPr>
        <w:rStyle w:val="PageNumber"/>
      </w:rPr>
      <w:t xml:space="preserve"> -</w:t>
    </w:r>
  </w:p>
  <w:p w14:paraId="7814CDF7" w14:textId="3E0ACD6A" w:rsidR="00095948" w:rsidRDefault="00095948" w:rsidP="00330567">
    <w:pPr>
      <w:pStyle w:val="Header"/>
      <w:rPr>
        <w:rStyle w:val="PageNumber"/>
      </w:rPr>
    </w:pPr>
    <w:r>
      <w:rPr>
        <w:rStyle w:val="PageNumber"/>
      </w:rPr>
      <w:t>5B/435(Annex 2.8)-E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27A6B4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1A6244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488E15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3EEE36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7C60AD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E5C7AE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CA8DD3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DD4313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D5A58F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974F17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FA0A39"/>
    <w:multiLevelType w:val="multilevel"/>
    <w:tmpl w:val="B694D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B270A2B"/>
    <w:multiLevelType w:val="hybridMultilevel"/>
    <w:tmpl w:val="470AAA5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4506F7"/>
    <w:multiLevelType w:val="hybridMultilevel"/>
    <w:tmpl w:val="FCC242A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183D36"/>
    <w:multiLevelType w:val="hybridMultilevel"/>
    <w:tmpl w:val="6A362D5C"/>
    <w:lvl w:ilvl="0" w:tplc="81761BE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90E633E"/>
    <w:multiLevelType w:val="hybridMultilevel"/>
    <w:tmpl w:val="BB2AD59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616E0D"/>
    <w:multiLevelType w:val="hybridMultilevel"/>
    <w:tmpl w:val="70E0CE8C"/>
    <w:lvl w:ilvl="0" w:tplc="8654A342">
      <w:start w:val="1"/>
      <w:numFmt w:val="decimal"/>
      <w:lvlText w:val="%1."/>
      <w:lvlJc w:val="left"/>
      <w:pPr>
        <w:ind w:left="1020" w:hanging="360"/>
      </w:pPr>
    </w:lvl>
    <w:lvl w:ilvl="1" w:tplc="BE289CEE">
      <w:start w:val="1"/>
      <w:numFmt w:val="decimal"/>
      <w:lvlText w:val="%2."/>
      <w:lvlJc w:val="left"/>
      <w:pPr>
        <w:ind w:left="1020" w:hanging="360"/>
      </w:pPr>
    </w:lvl>
    <w:lvl w:ilvl="2" w:tplc="FA4245FE">
      <w:start w:val="1"/>
      <w:numFmt w:val="decimal"/>
      <w:lvlText w:val="%3."/>
      <w:lvlJc w:val="left"/>
      <w:pPr>
        <w:ind w:left="1020" w:hanging="360"/>
      </w:pPr>
    </w:lvl>
    <w:lvl w:ilvl="3" w:tplc="A53A5558">
      <w:start w:val="1"/>
      <w:numFmt w:val="decimal"/>
      <w:lvlText w:val="%4."/>
      <w:lvlJc w:val="left"/>
      <w:pPr>
        <w:ind w:left="1020" w:hanging="360"/>
      </w:pPr>
    </w:lvl>
    <w:lvl w:ilvl="4" w:tplc="9410C828">
      <w:start w:val="1"/>
      <w:numFmt w:val="decimal"/>
      <w:lvlText w:val="%5."/>
      <w:lvlJc w:val="left"/>
      <w:pPr>
        <w:ind w:left="1020" w:hanging="360"/>
      </w:pPr>
    </w:lvl>
    <w:lvl w:ilvl="5" w:tplc="2FCAD46A">
      <w:start w:val="1"/>
      <w:numFmt w:val="decimal"/>
      <w:lvlText w:val="%6."/>
      <w:lvlJc w:val="left"/>
      <w:pPr>
        <w:ind w:left="1020" w:hanging="360"/>
      </w:pPr>
    </w:lvl>
    <w:lvl w:ilvl="6" w:tplc="A65A4DE8">
      <w:start w:val="1"/>
      <w:numFmt w:val="decimal"/>
      <w:lvlText w:val="%7."/>
      <w:lvlJc w:val="left"/>
      <w:pPr>
        <w:ind w:left="1020" w:hanging="360"/>
      </w:pPr>
    </w:lvl>
    <w:lvl w:ilvl="7" w:tplc="34F405F6">
      <w:start w:val="1"/>
      <w:numFmt w:val="decimal"/>
      <w:lvlText w:val="%8."/>
      <w:lvlJc w:val="left"/>
      <w:pPr>
        <w:ind w:left="1020" w:hanging="360"/>
      </w:pPr>
    </w:lvl>
    <w:lvl w:ilvl="8" w:tplc="E6EECB78">
      <w:start w:val="1"/>
      <w:numFmt w:val="decimal"/>
      <w:lvlText w:val="%9."/>
      <w:lvlJc w:val="left"/>
      <w:pPr>
        <w:ind w:left="1020" w:hanging="360"/>
      </w:pPr>
    </w:lvl>
  </w:abstractNum>
  <w:abstractNum w:abstractNumId="16" w15:restartNumberingAfterBreak="0">
    <w:nsid w:val="209064E1"/>
    <w:multiLevelType w:val="hybridMultilevel"/>
    <w:tmpl w:val="9CFAA90C"/>
    <w:lvl w:ilvl="0" w:tplc="BF4A2920">
      <w:start w:val="1"/>
      <w:numFmt w:val="decimal"/>
      <w:lvlText w:val="%1."/>
      <w:lvlJc w:val="left"/>
      <w:pPr>
        <w:ind w:left="1020" w:hanging="360"/>
      </w:pPr>
    </w:lvl>
    <w:lvl w:ilvl="1" w:tplc="168C68C8">
      <w:start w:val="1"/>
      <w:numFmt w:val="decimal"/>
      <w:lvlText w:val="%2."/>
      <w:lvlJc w:val="left"/>
      <w:pPr>
        <w:ind w:left="1020" w:hanging="360"/>
      </w:pPr>
    </w:lvl>
    <w:lvl w:ilvl="2" w:tplc="264EEA46">
      <w:start w:val="1"/>
      <w:numFmt w:val="decimal"/>
      <w:lvlText w:val="%3."/>
      <w:lvlJc w:val="left"/>
      <w:pPr>
        <w:ind w:left="1020" w:hanging="360"/>
      </w:pPr>
    </w:lvl>
    <w:lvl w:ilvl="3" w:tplc="44EEBF00">
      <w:start w:val="1"/>
      <w:numFmt w:val="decimal"/>
      <w:lvlText w:val="%4."/>
      <w:lvlJc w:val="left"/>
      <w:pPr>
        <w:ind w:left="1020" w:hanging="360"/>
      </w:pPr>
    </w:lvl>
    <w:lvl w:ilvl="4" w:tplc="16E492D4">
      <w:start w:val="1"/>
      <w:numFmt w:val="decimal"/>
      <w:lvlText w:val="%5."/>
      <w:lvlJc w:val="left"/>
      <w:pPr>
        <w:ind w:left="1020" w:hanging="360"/>
      </w:pPr>
    </w:lvl>
    <w:lvl w:ilvl="5" w:tplc="6A5CBEC6">
      <w:start w:val="1"/>
      <w:numFmt w:val="decimal"/>
      <w:lvlText w:val="%6."/>
      <w:lvlJc w:val="left"/>
      <w:pPr>
        <w:ind w:left="1020" w:hanging="360"/>
      </w:pPr>
    </w:lvl>
    <w:lvl w:ilvl="6" w:tplc="2FE482BC">
      <w:start w:val="1"/>
      <w:numFmt w:val="decimal"/>
      <w:lvlText w:val="%7."/>
      <w:lvlJc w:val="left"/>
      <w:pPr>
        <w:ind w:left="1020" w:hanging="360"/>
      </w:pPr>
    </w:lvl>
    <w:lvl w:ilvl="7" w:tplc="F8708C40">
      <w:start w:val="1"/>
      <w:numFmt w:val="decimal"/>
      <w:lvlText w:val="%8."/>
      <w:lvlJc w:val="left"/>
      <w:pPr>
        <w:ind w:left="1020" w:hanging="360"/>
      </w:pPr>
    </w:lvl>
    <w:lvl w:ilvl="8" w:tplc="1458C632">
      <w:start w:val="1"/>
      <w:numFmt w:val="decimal"/>
      <w:lvlText w:val="%9."/>
      <w:lvlJc w:val="left"/>
      <w:pPr>
        <w:ind w:left="1020" w:hanging="360"/>
      </w:pPr>
    </w:lvl>
  </w:abstractNum>
  <w:abstractNum w:abstractNumId="17" w15:restartNumberingAfterBreak="0">
    <w:nsid w:val="226357E0"/>
    <w:multiLevelType w:val="hybridMultilevel"/>
    <w:tmpl w:val="0A6AD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2931A93"/>
    <w:multiLevelType w:val="hybridMultilevel"/>
    <w:tmpl w:val="4BBE0F0E"/>
    <w:lvl w:ilvl="0" w:tplc="1182F222">
      <w:start w:val="1"/>
      <w:numFmt w:val="decimal"/>
      <w:lvlText w:val="%1."/>
      <w:lvlJc w:val="left"/>
      <w:pPr>
        <w:ind w:left="1020" w:hanging="360"/>
      </w:pPr>
    </w:lvl>
    <w:lvl w:ilvl="1" w:tplc="9940C518">
      <w:start w:val="1"/>
      <w:numFmt w:val="decimal"/>
      <w:lvlText w:val="%2."/>
      <w:lvlJc w:val="left"/>
      <w:pPr>
        <w:ind w:left="1020" w:hanging="360"/>
      </w:pPr>
    </w:lvl>
    <w:lvl w:ilvl="2" w:tplc="BAB0AB84">
      <w:start w:val="1"/>
      <w:numFmt w:val="decimal"/>
      <w:lvlText w:val="%3."/>
      <w:lvlJc w:val="left"/>
      <w:pPr>
        <w:ind w:left="1020" w:hanging="360"/>
      </w:pPr>
    </w:lvl>
    <w:lvl w:ilvl="3" w:tplc="7B4E0604">
      <w:start w:val="1"/>
      <w:numFmt w:val="decimal"/>
      <w:lvlText w:val="%4."/>
      <w:lvlJc w:val="left"/>
      <w:pPr>
        <w:ind w:left="1020" w:hanging="360"/>
      </w:pPr>
    </w:lvl>
    <w:lvl w:ilvl="4" w:tplc="013A65C0">
      <w:start w:val="1"/>
      <w:numFmt w:val="decimal"/>
      <w:lvlText w:val="%5."/>
      <w:lvlJc w:val="left"/>
      <w:pPr>
        <w:ind w:left="1020" w:hanging="360"/>
      </w:pPr>
    </w:lvl>
    <w:lvl w:ilvl="5" w:tplc="E7820076">
      <w:start w:val="1"/>
      <w:numFmt w:val="decimal"/>
      <w:lvlText w:val="%6."/>
      <w:lvlJc w:val="left"/>
      <w:pPr>
        <w:ind w:left="1020" w:hanging="360"/>
      </w:pPr>
    </w:lvl>
    <w:lvl w:ilvl="6" w:tplc="27288E08">
      <w:start w:val="1"/>
      <w:numFmt w:val="decimal"/>
      <w:lvlText w:val="%7."/>
      <w:lvlJc w:val="left"/>
      <w:pPr>
        <w:ind w:left="1020" w:hanging="360"/>
      </w:pPr>
    </w:lvl>
    <w:lvl w:ilvl="7" w:tplc="5A0CF294">
      <w:start w:val="1"/>
      <w:numFmt w:val="decimal"/>
      <w:lvlText w:val="%8."/>
      <w:lvlJc w:val="left"/>
      <w:pPr>
        <w:ind w:left="1020" w:hanging="360"/>
      </w:pPr>
    </w:lvl>
    <w:lvl w:ilvl="8" w:tplc="BEE4C190">
      <w:start w:val="1"/>
      <w:numFmt w:val="decimal"/>
      <w:lvlText w:val="%9."/>
      <w:lvlJc w:val="left"/>
      <w:pPr>
        <w:ind w:left="1020" w:hanging="360"/>
      </w:pPr>
    </w:lvl>
  </w:abstractNum>
  <w:abstractNum w:abstractNumId="19" w15:restartNumberingAfterBreak="0">
    <w:nsid w:val="247B3FD8"/>
    <w:multiLevelType w:val="hybridMultilevel"/>
    <w:tmpl w:val="FD7C3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4E75981"/>
    <w:multiLevelType w:val="hybridMultilevel"/>
    <w:tmpl w:val="CA001A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58F2177"/>
    <w:multiLevelType w:val="hybridMultilevel"/>
    <w:tmpl w:val="F326A80A"/>
    <w:lvl w:ilvl="0" w:tplc="0EB8F0E4">
      <w:start w:val="1"/>
      <w:numFmt w:val="decimal"/>
      <w:lvlText w:val="%1."/>
      <w:lvlJc w:val="left"/>
      <w:pPr>
        <w:ind w:left="1020" w:hanging="360"/>
      </w:pPr>
    </w:lvl>
    <w:lvl w:ilvl="1" w:tplc="E0D60DCE">
      <w:start w:val="1"/>
      <w:numFmt w:val="decimal"/>
      <w:lvlText w:val="%2."/>
      <w:lvlJc w:val="left"/>
      <w:pPr>
        <w:ind w:left="1020" w:hanging="360"/>
      </w:pPr>
    </w:lvl>
    <w:lvl w:ilvl="2" w:tplc="D4CADEEC">
      <w:start w:val="1"/>
      <w:numFmt w:val="decimal"/>
      <w:lvlText w:val="%3."/>
      <w:lvlJc w:val="left"/>
      <w:pPr>
        <w:ind w:left="1020" w:hanging="360"/>
      </w:pPr>
    </w:lvl>
    <w:lvl w:ilvl="3" w:tplc="87EE3626">
      <w:start w:val="1"/>
      <w:numFmt w:val="decimal"/>
      <w:lvlText w:val="%4."/>
      <w:lvlJc w:val="left"/>
      <w:pPr>
        <w:ind w:left="1020" w:hanging="360"/>
      </w:pPr>
    </w:lvl>
    <w:lvl w:ilvl="4" w:tplc="C9E0400C">
      <w:start w:val="1"/>
      <w:numFmt w:val="decimal"/>
      <w:lvlText w:val="%5."/>
      <w:lvlJc w:val="left"/>
      <w:pPr>
        <w:ind w:left="1020" w:hanging="360"/>
      </w:pPr>
    </w:lvl>
    <w:lvl w:ilvl="5" w:tplc="8D8A923C">
      <w:start w:val="1"/>
      <w:numFmt w:val="decimal"/>
      <w:lvlText w:val="%6."/>
      <w:lvlJc w:val="left"/>
      <w:pPr>
        <w:ind w:left="1020" w:hanging="360"/>
      </w:pPr>
    </w:lvl>
    <w:lvl w:ilvl="6" w:tplc="8DBE4CB0">
      <w:start w:val="1"/>
      <w:numFmt w:val="decimal"/>
      <w:lvlText w:val="%7."/>
      <w:lvlJc w:val="left"/>
      <w:pPr>
        <w:ind w:left="1020" w:hanging="360"/>
      </w:pPr>
    </w:lvl>
    <w:lvl w:ilvl="7" w:tplc="4952445C">
      <w:start w:val="1"/>
      <w:numFmt w:val="decimal"/>
      <w:lvlText w:val="%8."/>
      <w:lvlJc w:val="left"/>
      <w:pPr>
        <w:ind w:left="1020" w:hanging="360"/>
      </w:pPr>
    </w:lvl>
    <w:lvl w:ilvl="8" w:tplc="07743590">
      <w:start w:val="1"/>
      <w:numFmt w:val="decimal"/>
      <w:lvlText w:val="%9."/>
      <w:lvlJc w:val="left"/>
      <w:pPr>
        <w:ind w:left="1020" w:hanging="360"/>
      </w:pPr>
    </w:lvl>
  </w:abstractNum>
  <w:abstractNum w:abstractNumId="22" w15:restartNumberingAfterBreak="0">
    <w:nsid w:val="27B61A16"/>
    <w:multiLevelType w:val="multilevel"/>
    <w:tmpl w:val="D240675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3" w15:restartNumberingAfterBreak="0">
    <w:nsid w:val="36EF2D14"/>
    <w:multiLevelType w:val="hybridMultilevel"/>
    <w:tmpl w:val="C010D09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E9A539D"/>
    <w:multiLevelType w:val="hybridMultilevel"/>
    <w:tmpl w:val="CC9AC1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CE481A"/>
    <w:multiLevelType w:val="multilevel"/>
    <w:tmpl w:val="C8389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9D237E2"/>
    <w:multiLevelType w:val="hybridMultilevel"/>
    <w:tmpl w:val="1E424BCA"/>
    <w:lvl w:ilvl="0" w:tplc="F8B261C6">
      <w:start w:val="1"/>
      <w:numFmt w:val="decimal"/>
      <w:lvlText w:val="%1."/>
      <w:lvlJc w:val="left"/>
      <w:pPr>
        <w:ind w:left="1020" w:hanging="360"/>
      </w:pPr>
    </w:lvl>
    <w:lvl w:ilvl="1" w:tplc="4AC02178">
      <w:start w:val="1"/>
      <w:numFmt w:val="decimal"/>
      <w:lvlText w:val="%2."/>
      <w:lvlJc w:val="left"/>
      <w:pPr>
        <w:ind w:left="1020" w:hanging="360"/>
      </w:pPr>
    </w:lvl>
    <w:lvl w:ilvl="2" w:tplc="4F109D2E">
      <w:start w:val="1"/>
      <w:numFmt w:val="decimal"/>
      <w:lvlText w:val="%3."/>
      <w:lvlJc w:val="left"/>
      <w:pPr>
        <w:ind w:left="1020" w:hanging="360"/>
      </w:pPr>
    </w:lvl>
    <w:lvl w:ilvl="3" w:tplc="61764E74">
      <w:start w:val="1"/>
      <w:numFmt w:val="decimal"/>
      <w:lvlText w:val="%4."/>
      <w:lvlJc w:val="left"/>
      <w:pPr>
        <w:ind w:left="1020" w:hanging="360"/>
      </w:pPr>
    </w:lvl>
    <w:lvl w:ilvl="4" w:tplc="50AC42C4">
      <w:start w:val="1"/>
      <w:numFmt w:val="decimal"/>
      <w:lvlText w:val="%5."/>
      <w:lvlJc w:val="left"/>
      <w:pPr>
        <w:ind w:left="1020" w:hanging="360"/>
      </w:pPr>
    </w:lvl>
    <w:lvl w:ilvl="5" w:tplc="CEE6E5D2">
      <w:start w:val="1"/>
      <w:numFmt w:val="decimal"/>
      <w:lvlText w:val="%6."/>
      <w:lvlJc w:val="left"/>
      <w:pPr>
        <w:ind w:left="1020" w:hanging="360"/>
      </w:pPr>
    </w:lvl>
    <w:lvl w:ilvl="6" w:tplc="69AEBAB4">
      <w:start w:val="1"/>
      <w:numFmt w:val="decimal"/>
      <w:lvlText w:val="%7."/>
      <w:lvlJc w:val="left"/>
      <w:pPr>
        <w:ind w:left="1020" w:hanging="360"/>
      </w:pPr>
    </w:lvl>
    <w:lvl w:ilvl="7" w:tplc="FEFA7524">
      <w:start w:val="1"/>
      <w:numFmt w:val="decimal"/>
      <w:lvlText w:val="%8."/>
      <w:lvlJc w:val="left"/>
      <w:pPr>
        <w:ind w:left="1020" w:hanging="360"/>
      </w:pPr>
    </w:lvl>
    <w:lvl w:ilvl="8" w:tplc="6700F0E2">
      <w:start w:val="1"/>
      <w:numFmt w:val="decimal"/>
      <w:lvlText w:val="%9."/>
      <w:lvlJc w:val="left"/>
      <w:pPr>
        <w:ind w:left="1020" w:hanging="360"/>
      </w:pPr>
    </w:lvl>
  </w:abstractNum>
  <w:abstractNum w:abstractNumId="27" w15:restartNumberingAfterBreak="0">
    <w:nsid w:val="5102771B"/>
    <w:multiLevelType w:val="hybridMultilevel"/>
    <w:tmpl w:val="C010D09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3400BCA"/>
    <w:multiLevelType w:val="hybridMultilevel"/>
    <w:tmpl w:val="CF800A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68F67FE"/>
    <w:multiLevelType w:val="hybridMultilevel"/>
    <w:tmpl w:val="1D106E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7034B8D"/>
    <w:multiLevelType w:val="hybridMultilevel"/>
    <w:tmpl w:val="2F5C6276"/>
    <w:lvl w:ilvl="0" w:tplc="CBCE33DA">
      <w:start w:val="1"/>
      <w:numFmt w:val="decimal"/>
      <w:lvlText w:val="%1."/>
      <w:lvlJc w:val="left"/>
      <w:pPr>
        <w:ind w:left="1020" w:hanging="360"/>
      </w:pPr>
    </w:lvl>
    <w:lvl w:ilvl="1" w:tplc="9B68615A">
      <w:start w:val="1"/>
      <w:numFmt w:val="decimal"/>
      <w:lvlText w:val="%2."/>
      <w:lvlJc w:val="left"/>
      <w:pPr>
        <w:ind w:left="1020" w:hanging="360"/>
      </w:pPr>
    </w:lvl>
    <w:lvl w:ilvl="2" w:tplc="24D41DDA">
      <w:start w:val="1"/>
      <w:numFmt w:val="decimal"/>
      <w:lvlText w:val="%3."/>
      <w:lvlJc w:val="left"/>
      <w:pPr>
        <w:ind w:left="1020" w:hanging="360"/>
      </w:pPr>
    </w:lvl>
    <w:lvl w:ilvl="3" w:tplc="BEB00E22">
      <w:start w:val="1"/>
      <w:numFmt w:val="decimal"/>
      <w:lvlText w:val="%4."/>
      <w:lvlJc w:val="left"/>
      <w:pPr>
        <w:ind w:left="1020" w:hanging="360"/>
      </w:pPr>
    </w:lvl>
    <w:lvl w:ilvl="4" w:tplc="887ED586">
      <w:start w:val="1"/>
      <w:numFmt w:val="decimal"/>
      <w:lvlText w:val="%5."/>
      <w:lvlJc w:val="left"/>
      <w:pPr>
        <w:ind w:left="1020" w:hanging="360"/>
      </w:pPr>
    </w:lvl>
    <w:lvl w:ilvl="5" w:tplc="FBEC20B0">
      <w:start w:val="1"/>
      <w:numFmt w:val="decimal"/>
      <w:lvlText w:val="%6."/>
      <w:lvlJc w:val="left"/>
      <w:pPr>
        <w:ind w:left="1020" w:hanging="360"/>
      </w:pPr>
    </w:lvl>
    <w:lvl w:ilvl="6" w:tplc="522A8C76">
      <w:start w:val="1"/>
      <w:numFmt w:val="decimal"/>
      <w:lvlText w:val="%7."/>
      <w:lvlJc w:val="left"/>
      <w:pPr>
        <w:ind w:left="1020" w:hanging="360"/>
      </w:pPr>
    </w:lvl>
    <w:lvl w:ilvl="7" w:tplc="25DCEBAC">
      <w:start w:val="1"/>
      <w:numFmt w:val="decimal"/>
      <w:lvlText w:val="%8."/>
      <w:lvlJc w:val="left"/>
      <w:pPr>
        <w:ind w:left="1020" w:hanging="360"/>
      </w:pPr>
    </w:lvl>
    <w:lvl w:ilvl="8" w:tplc="EC30A964">
      <w:start w:val="1"/>
      <w:numFmt w:val="decimal"/>
      <w:lvlText w:val="%9."/>
      <w:lvlJc w:val="left"/>
      <w:pPr>
        <w:ind w:left="1020" w:hanging="360"/>
      </w:pPr>
    </w:lvl>
  </w:abstractNum>
  <w:abstractNum w:abstractNumId="31" w15:restartNumberingAfterBreak="0">
    <w:nsid w:val="597528E9"/>
    <w:multiLevelType w:val="hybridMultilevel"/>
    <w:tmpl w:val="47DEA6E4"/>
    <w:lvl w:ilvl="0" w:tplc="E57C8AD2">
      <w:start w:val="1"/>
      <w:numFmt w:val="decimal"/>
      <w:lvlText w:val="%1."/>
      <w:lvlJc w:val="left"/>
      <w:pPr>
        <w:ind w:left="1020" w:hanging="360"/>
      </w:pPr>
    </w:lvl>
    <w:lvl w:ilvl="1" w:tplc="15ACAB40">
      <w:start w:val="1"/>
      <w:numFmt w:val="decimal"/>
      <w:lvlText w:val="%2."/>
      <w:lvlJc w:val="left"/>
      <w:pPr>
        <w:ind w:left="1020" w:hanging="360"/>
      </w:pPr>
    </w:lvl>
    <w:lvl w:ilvl="2" w:tplc="339E99F8">
      <w:start w:val="1"/>
      <w:numFmt w:val="decimal"/>
      <w:lvlText w:val="%3."/>
      <w:lvlJc w:val="left"/>
      <w:pPr>
        <w:ind w:left="1020" w:hanging="360"/>
      </w:pPr>
    </w:lvl>
    <w:lvl w:ilvl="3" w:tplc="6978A176">
      <w:start w:val="1"/>
      <w:numFmt w:val="decimal"/>
      <w:lvlText w:val="%4."/>
      <w:lvlJc w:val="left"/>
      <w:pPr>
        <w:ind w:left="1020" w:hanging="360"/>
      </w:pPr>
    </w:lvl>
    <w:lvl w:ilvl="4" w:tplc="BD74C02C">
      <w:start w:val="1"/>
      <w:numFmt w:val="decimal"/>
      <w:lvlText w:val="%5."/>
      <w:lvlJc w:val="left"/>
      <w:pPr>
        <w:ind w:left="1020" w:hanging="360"/>
      </w:pPr>
    </w:lvl>
    <w:lvl w:ilvl="5" w:tplc="F5D22E9C">
      <w:start w:val="1"/>
      <w:numFmt w:val="decimal"/>
      <w:lvlText w:val="%6."/>
      <w:lvlJc w:val="left"/>
      <w:pPr>
        <w:ind w:left="1020" w:hanging="360"/>
      </w:pPr>
    </w:lvl>
    <w:lvl w:ilvl="6" w:tplc="852C4DFC">
      <w:start w:val="1"/>
      <w:numFmt w:val="decimal"/>
      <w:lvlText w:val="%7."/>
      <w:lvlJc w:val="left"/>
      <w:pPr>
        <w:ind w:left="1020" w:hanging="360"/>
      </w:pPr>
    </w:lvl>
    <w:lvl w:ilvl="7" w:tplc="46DA8484">
      <w:start w:val="1"/>
      <w:numFmt w:val="decimal"/>
      <w:lvlText w:val="%8."/>
      <w:lvlJc w:val="left"/>
      <w:pPr>
        <w:ind w:left="1020" w:hanging="360"/>
      </w:pPr>
    </w:lvl>
    <w:lvl w:ilvl="8" w:tplc="363029FC">
      <w:start w:val="1"/>
      <w:numFmt w:val="decimal"/>
      <w:lvlText w:val="%9."/>
      <w:lvlJc w:val="left"/>
      <w:pPr>
        <w:ind w:left="1020" w:hanging="360"/>
      </w:pPr>
    </w:lvl>
  </w:abstractNum>
  <w:abstractNum w:abstractNumId="32" w15:restartNumberingAfterBreak="0">
    <w:nsid w:val="5CB84172"/>
    <w:multiLevelType w:val="hybridMultilevel"/>
    <w:tmpl w:val="D77686F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AE08F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8E02BC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69403A"/>
    <w:multiLevelType w:val="hybridMultilevel"/>
    <w:tmpl w:val="5AE6AD2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4595883"/>
    <w:multiLevelType w:val="multilevel"/>
    <w:tmpl w:val="D7AA23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7CA4A4A"/>
    <w:multiLevelType w:val="hybridMultilevel"/>
    <w:tmpl w:val="B360DB76"/>
    <w:lvl w:ilvl="0" w:tplc="FECC963A">
      <w:start w:val="1"/>
      <w:numFmt w:val="decimal"/>
      <w:lvlText w:val="%1"/>
      <w:lvlJc w:val="left"/>
      <w:pPr>
        <w:ind w:left="1490" w:hanging="113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ACD6721"/>
    <w:multiLevelType w:val="hybridMultilevel"/>
    <w:tmpl w:val="504028D0"/>
    <w:lvl w:ilvl="0" w:tplc="0958DBE2">
      <w:start w:val="1"/>
      <w:numFmt w:val="decimal"/>
      <w:lvlText w:val="%1."/>
      <w:lvlJc w:val="left"/>
      <w:pPr>
        <w:ind w:left="1020" w:hanging="360"/>
      </w:pPr>
    </w:lvl>
    <w:lvl w:ilvl="1" w:tplc="316AFA50">
      <w:start w:val="1"/>
      <w:numFmt w:val="decimal"/>
      <w:lvlText w:val="%2."/>
      <w:lvlJc w:val="left"/>
      <w:pPr>
        <w:ind w:left="1020" w:hanging="360"/>
      </w:pPr>
    </w:lvl>
    <w:lvl w:ilvl="2" w:tplc="9370B466">
      <w:start w:val="1"/>
      <w:numFmt w:val="decimal"/>
      <w:lvlText w:val="%3."/>
      <w:lvlJc w:val="left"/>
      <w:pPr>
        <w:ind w:left="1020" w:hanging="360"/>
      </w:pPr>
    </w:lvl>
    <w:lvl w:ilvl="3" w:tplc="25D85D9E">
      <w:start w:val="1"/>
      <w:numFmt w:val="decimal"/>
      <w:lvlText w:val="%4."/>
      <w:lvlJc w:val="left"/>
      <w:pPr>
        <w:ind w:left="1020" w:hanging="360"/>
      </w:pPr>
    </w:lvl>
    <w:lvl w:ilvl="4" w:tplc="059452EC">
      <w:start w:val="1"/>
      <w:numFmt w:val="decimal"/>
      <w:lvlText w:val="%5."/>
      <w:lvlJc w:val="left"/>
      <w:pPr>
        <w:ind w:left="1020" w:hanging="360"/>
      </w:pPr>
    </w:lvl>
    <w:lvl w:ilvl="5" w:tplc="85326ACA">
      <w:start w:val="1"/>
      <w:numFmt w:val="decimal"/>
      <w:lvlText w:val="%6."/>
      <w:lvlJc w:val="left"/>
      <w:pPr>
        <w:ind w:left="1020" w:hanging="360"/>
      </w:pPr>
    </w:lvl>
    <w:lvl w:ilvl="6" w:tplc="48A07DB0">
      <w:start w:val="1"/>
      <w:numFmt w:val="decimal"/>
      <w:lvlText w:val="%7."/>
      <w:lvlJc w:val="left"/>
      <w:pPr>
        <w:ind w:left="1020" w:hanging="360"/>
      </w:pPr>
    </w:lvl>
    <w:lvl w:ilvl="7" w:tplc="570AA5F0">
      <w:start w:val="1"/>
      <w:numFmt w:val="decimal"/>
      <w:lvlText w:val="%8."/>
      <w:lvlJc w:val="left"/>
      <w:pPr>
        <w:ind w:left="1020" w:hanging="360"/>
      </w:pPr>
    </w:lvl>
    <w:lvl w:ilvl="8" w:tplc="5E567FF2">
      <w:start w:val="1"/>
      <w:numFmt w:val="decimal"/>
      <w:lvlText w:val="%9."/>
      <w:lvlJc w:val="left"/>
      <w:pPr>
        <w:ind w:left="1020" w:hanging="360"/>
      </w:pPr>
    </w:lvl>
  </w:abstractNum>
  <w:num w:numId="1" w16cid:durableId="1484540438">
    <w:abstractNumId w:val="9"/>
  </w:num>
  <w:num w:numId="2" w16cid:durableId="1269583240">
    <w:abstractNumId w:val="7"/>
  </w:num>
  <w:num w:numId="3" w16cid:durableId="858473284">
    <w:abstractNumId w:val="6"/>
  </w:num>
  <w:num w:numId="4" w16cid:durableId="365565433">
    <w:abstractNumId w:val="5"/>
  </w:num>
  <w:num w:numId="5" w16cid:durableId="1222710118">
    <w:abstractNumId w:val="4"/>
  </w:num>
  <w:num w:numId="6" w16cid:durableId="1676687268">
    <w:abstractNumId w:val="8"/>
  </w:num>
  <w:num w:numId="7" w16cid:durableId="1031031665">
    <w:abstractNumId w:val="3"/>
  </w:num>
  <w:num w:numId="8" w16cid:durableId="1744906960">
    <w:abstractNumId w:val="2"/>
  </w:num>
  <w:num w:numId="9" w16cid:durableId="1504274678">
    <w:abstractNumId w:val="1"/>
  </w:num>
  <w:num w:numId="10" w16cid:durableId="868834023">
    <w:abstractNumId w:val="0"/>
  </w:num>
  <w:num w:numId="11" w16cid:durableId="797377071">
    <w:abstractNumId w:val="20"/>
  </w:num>
  <w:num w:numId="12" w16cid:durableId="2063362327">
    <w:abstractNumId w:val="34"/>
  </w:num>
  <w:num w:numId="13" w16cid:durableId="1907913915">
    <w:abstractNumId w:val="37"/>
  </w:num>
  <w:num w:numId="14" w16cid:durableId="181285199">
    <w:abstractNumId w:val="32"/>
  </w:num>
  <w:num w:numId="15" w16cid:durableId="899051204">
    <w:abstractNumId w:val="17"/>
  </w:num>
  <w:num w:numId="16" w16cid:durableId="1631743938">
    <w:abstractNumId w:val="19"/>
  </w:num>
  <w:num w:numId="17" w16cid:durableId="404566802">
    <w:abstractNumId w:val="33"/>
  </w:num>
  <w:num w:numId="18" w16cid:durableId="63261841">
    <w:abstractNumId w:val="22"/>
  </w:num>
  <w:num w:numId="19" w16cid:durableId="1512259493">
    <w:abstractNumId w:val="26"/>
  </w:num>
  <w:num w:numId="20" w16cid:durableId="730274568">
    <w:abstractNumId w:val="15"/>
  </w:num>
  <w:num w:numId="21" w16cid:durableId="2117215304">
    <w:abstractNumId w:val="31"/>
  </w:num>
  <w:num w:numId="22" w16cid:durableId="712268795">
    <w:abstractNumId w:val="21"/>
  </w:num>
  <w:num w:numId="23" w16cid:durableId="1928423758">
    <w:abstractNumId w:val="38"/>
  </w:num>
  <w:num w:numId="24" w16cid:durableId="162471388">
    <w:abstractNumId w:val="16"/>
  </w:num>
  <w:num w:numId="25" w16cid:durableId="904031862">
    <w:abstractNumId w:val="18"/>
  </w:num>
  <w:num w:numId="26" w16cid:durableId="26834769">
    <w:abstractNumId w:val="30"/>
  </w:num>
  <w:num w:numId="27" w16cid:durableId="2038848293">
    <w:abstractNumId w:val="14"/>
  </w:num>
  <w:num w:numId="28" w16cid:durableId="1772890130">
    <w:abstractNumId w:val="24"/>
  </w:num>
  <w:num w:numId="29" w16cid:durableId="1083180750">
    <w:abstractNumId w:val="13"/>
  </w:num>
  <w:num w:numId="30" w16cid:durableId="322319344">
    <w:abstractNumId w:val="35"/>
  </w:num>
  <w:num w:numId="31" w16cid:durableId="405424009">
    <w:abstractNumId w:val="11"/>
  </w:num>
  <w:num w:numId="32" w16cid:durableId="980304679">
    <w:abstractNumId w:val="27"/>
  </w:num>
  <w:num w:numId="33" w16cid:durableId="622729090">
    <w:abstractNumId w:val="23"/>
  </w:num>
  <w:num w:numId="34" w16cid:durableId="1161500739">
    <w:abstractNumId w:val="12"/>
  </w:num>
  <w:num w:numId="35" w16cid:durableId="1232081257">
    <w:abstractNumId w:val="29"/>
  </w:num>
  <w:num w:numId="36" w16cid:durableId="607977731">
    <w:abstractNumId w:val="28"/>
  </w:num>
  <w:num w:numId="37" w16cid:durableId="1989430754">
    <w:abstractNumId w:val="36"/>
  </w:num>
  <w:num w:numId="38" w16cid:durableId="1310130247">
    <w:abstractNumId w:val="10"/>
  </w:num>
  <w:num w:numId="39" w16cid:durableId="368916592">
    <w:abstractNumId w:val="25"/>
  </w:num>
  <w:num w:numId="40" w16cid:durableId="388311023">
    <w:abstractNumId w:val="8"/>
  </w:num>
  <w:num w:numId="41" w16cid:durableId="1676228382">
    <w:abstractNumId w:val="3"/>
  </w:num>
  <w:num w:numId="42" w16cid:durableId="3287697">
    <w:abstractNumId w:val="2"/>
  </w:num>
  <w:num w:numId="43" w16cid:durableId="463042891">
    <w:abstractNumId w:val="1"/>
  </w:num>
  <w:num w:numId="44" w16cid:durableId="1716738867">
    <w:abstractNumId w:val="0"/>
  </w:num>
  <w:num w:numId="45" w16cid:durableId="2043507793">
    <w:abstractNumId w:val="8"/>
  </w:num>
  <w:num w:numId="46" w16cid:durableId="1921208636">
    <w:abstractNumId w:val="3"/>
  </w:num>
  <w:num w:numId="47" w16cid:durableId="918712232">
    <w:abstractNumId w:val="2"/>
  </w:num>
  <w:num w:numId="48" w16cid:durableId="780879894">
    <w:abstractNumId w:val="1"/>
  </w:num>
  <w:num w:numId="49" w16cid:durableId="4995900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ON CIO">
    <w15:presenceInfo w15:providerId="None" w15:userId="DON CI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pt-BR"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393"/>
    <w:rsid w:val="000006F7"/>
    <w:rsid w:val="000069D4"/>
    <w:rsid w:val="000174AD"/>
    <w:rsid w:val="00047A1D"/>
    <w:rsid w:val="000604B9"/>
    <w:rsid w:val="00094CE6"/>
    <w:rsid w:val="00095948"/>
    <w:rsid w:val="000A7D55"/>
    <w:rsid w:val="000C12C8"/>
    <w:rsid w:val="000C2E8E"/>
    <w:rsid w:val="000E0E7C"/>
    <w:rsid w:val="000E1368"/>
    <w:rsid w:val="000F1B4B"/>
    <w:rsid w:val="0012587D"/>
    <w:rsid w:val="0012744F"/>
    <w:rsid w:val="00131178"/>
    <w:rsid w:val="00156F66"/>
    <w:rsid w:val="00163271"/>
    <w:rsid w:val="00172122"/>
    <w:rsid w:val="00182528"/>
    <w:rsid w:val="0018500B"/>
    <w:rsid w:val="001901C7"/>
    <w:rsid w:val="00196A19"/>
    <w:rsid w:val="001A09D6"/>
    <w:rsid w:val="00202DC1"/>
    <w:rsid w:val="00204080"/>
    <w:rsid w:val="002116C9"/>
    <w:rsid w:val="002116EE"/>
    <w:rsid w:val="002309D8"/>
    <w:rsid w:val="0023454C"/>
    <w:rsid w:val="002A7FE2"/>
    <w:rsid w:val="002B41CD"/>
    <w:rsid w:val="002E1B4F"/>
    <w:rsid w:val="002F2E67"/>
    <w:rsid w:val="002F7CB3"/>
    <w:rsid w:val="00305D49"/>
    <w:rsid w:val="00315546"/>
    <w:rsid w:val="00330567"/>
    <w:rsid w:val="00343903"/>
    <w:rsid w:val="00386A9D"/>
    <w:rsid w:val="00391081"/>
    <w:rsid w:val="003B1393"/>
    <w:rsid w:val="003B2789"/>
    <w:rsid w:val="003C13CE"/>
    <w:rsid w:val="003C697E"/>
    <w:rsid w:val="003E2518"/>
    <w:rsid w:val="003E7CAD"/>
    <w:rsid w:val="003E7CEF"/>
    <w:rsid w:val="004045C2"/>
    <w:rsid w:val="004151EF"/>
    <w:rsid w:val="004B1EF7"/>
    <w:rsid w:val="004B3FAD"/>
    <w:rsid w:val="004C5749"/>
    <w:rsid w:val="004E1D9C"/>
    <w:rsid w:val="00501DCA"/>
    <w:rsid w:val="00513A47"/>
    <w:rsid w:val="00534AD5"/>
    <w:rsid w:val="005408DF"/>
    <w:rsid w:val="00573344"/>
    <w:rsid w:val="00583F9B"/>
    <w:rsid w:val="005B0D29"/>
    <w:rsid w:val="005E5C10"/>
    <w:rsid w:val="005F2C78"/>
    <w:rsid w:val="006144E4"/>
    <w:rsid w:val="00650299"/>
    <w:rsid w:val="00655FC5"/>
    <w:rsid w:val="006860A4"/>
    <w:rsid w:val="006E67F8"/>
    <w:rsid w:val="00706ACB"/>
    <w:rsid w:val="0078281D"/>
    <w:rsid w:val="007D1968"/>
    <w:rsid w:val="00801BA3"/>
    <w:rsid w:val="0080538C"/>
    <w:rsid w:val="00814E0A"/>
    <w:rsid w:val="00822581"/>
    <w:rsid w:val="008309DD"/>
    <w:rsid w:val="0083227A"/>
    <w:rsid w:val="00840BFA"/>
    <w:rsid w:val="0085403B"/>
    <w:rsid w:val="00866900"/>
    <w:rsid w:val="00876A8A"/>
    <w:rsid w:val="00881BA1"/>
    <w:rsid w:val="008C2302"/>
    <w:rsid w:val="008C26B8"/>
    <w:rsid w:val="008F208F"/>
    <w:rsid w:val="00904171"/>
    <w:rsid w:val="00982084"/>
    <w:rsid w:val="00995963"/>
    <w:rsid w:val="009B61EB"/>
    <w:rsid w:val="009C185B"/>
    <w:rsid w:val="009C2064"/>
    <w:rsid w:val="009D1697"/>
    <w:rsid w:val="009F3A46"/>
    <w:rsid w:val="009F6520"/>
    <w:rsid w:val="00A014F8"/>
    <w:rsid w:val="00A369E4"/>
    <w:rsid w:val="00A5173C"/>
    <w:rsid w:val="00A546B8"/>
    <w:rsid w:val="00A56E02"/>
    <w:rsid w:val="00A61AEF"/>
    <w:rsid w:val="00AD22E3"/>
    <w:rsid w:val="00AD2345"/>
    <w:rsid w:val="00AF14AF"/>
    <w:rsid w:val="00AF173A"/>
    <w:rsid w:val="00B066A4"/>
    <w:rsid w:val="00B07A13"/>
    <w:rsid w:val="00B4279B"/>
    <w:rsid w:val="00B45FC9"/>
    <w:rsid w:val="00B76F35"/>
    <w:rsid w:val="00B80E57"/>
    <w:rsid w:val="00B81138"/>
    <w:rsid w:val="00BA0014"/>
    <w:rsid w:val="00BC7CCF"/>
    <w:rsid w:val="00BD1F95"/>
    <w:rsid w:val="00BE470B"/>
    <w:rsid w:val="00BE5057"/>
    <w:rsid w:val="00C57A91"/>
    <w:rsid w:val="00CC01C2"/>
    <w:rsid w:val="00CF21F2"/>
    <w:rsid w:val="00D02712"/>
    <w:rsid w:val="00D046A7"/>
    <w:rsid w:val="00D214D0"/>
    <w:rsid w:val="00D3322C"/>
    <w:rsid w:val="00D36122"/>
    <w:rsid w:val="00D65412"/>
    <w:rsid w:val="00D6546B"/>
    <w:rsid w:val="00D766FF"/>
    <w:rsid w:val="00D85131"/>
    <w:rsid w:val="00DA70C7"/>
    <w:rsid w:val="00DB178B"/>
    <w:rsid w:val="00DC17D3"/>
    <w:rsid w:val="00DD4BED"/>
    <w:rsid w:val="00DE39F0"/>
    <w:rsid w:val="00DF0AF3"/>
    <w:rsid w:val="00DF7E9F"/>
    <w:rsid w:val="00E27D7E"/>
    <w:rsid w:val="00E42E13"/>
    <w:rsid w:val="00E50EDB"/>
    <w:rsid w:val="00E56D5C"/>
    <w:rsid w:val="00E6257C"/>
    <w:rsid w:val="00E63C59"/>
    <w:rsid w:val="00E90428"/>
    <w:rsid w:val="00F25662"/>
    <w:rsid w:val="00F371EE"/>
    <w:rsid w:val="00F81C80"/>
    <w:rsid w:val="00FA124A"/>
    <w:rsid w:val="00FB1058"/>
    <w:rsid w:val="00FC08DD"/>
    <w:rsid w:val="00FC2316"/>
    <w:rsid w:val="00FC2CFD"/>
    <w:rsid w:val="00FD4ECD"/>
    <w:rsid w:val="00FD75AF"/>
    <w:rsid w:val="00FD781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F4581C"/>
  <w15:docId w15:val="{4660107B-977C-484E-8313-C2F8A9ED9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
    <w:basedOn w:val="DefaultParagraphFont"/>
    <w:qFormat/>
    <w:rsid w:val="009C185B"/>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
    <w:basedOn w:val="Normal"/>
    <w:link w:val="FootnoteTextChar"/>
    <w:qFormat/>
    <w:rsid w:val="009C185B"/>
    <w:pPr>
      <w:keepLines/>
      <w:tabs>
        <w:tab w:val="left" w:pos="255"/>
      </w:tabs>
    </w:pPr>
  </w:style>
  <w:style w:type="paragraph" w:customStyle="1" w:styleId="Note">
    <w:name w:val="Note"/>
    <w:basedOn w:val="Normal"/>
    <w:next w:val="Normal"/>
    <w:link w:val="NoteChar"/>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uiPriority w:val="99"/>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qFormat/>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link w:val="TabletitleChar"/>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uiPriority w:val="99"/>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 Char"/>
    <w:basedOn w:val="DefaultParagraphFont"/>
    <w:link w:val="FootnoteText"/>
    <w:qForma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F81C80"/>
    <w:pPr>
      <w:framePr w:hSpace="180" w:wrap="around" w:hAnchor="margin" w:y="-687"/>
      <w:shd w:val="solid" w:color="FFFFFF" w:fill="FFFFFF"/>
      <w:spacing w:before="0" w:line="240" w:lineRule="atLeast"/>
    </w:pPr>
    <w:rPr>
      <w:rFonts w:ascii="Verdana" w:hAnsi="Verdana"/>
      <w:b/>
      <w:sz w:val="20"/>
      <w:lang w:eastAsia="zh-CN"/>
    </w:rPr>
  </w:style>
  <w:style w:type="character" w:styleId="Hyperlink">
    <w:name w:val="Hyperlink"/>
    <w:basedOn w:val="DefaultParagraphFont"/>
    <w:unhideWhenUsed/>
    <w:rsid w:val="00AF14AF"/>
    <w:rPr>
      <w:color w:val="0000FF" w:themeColor="hyperlink"/>
      <w:u w:val="single"/>
    </w:rPr>
  </w:style>
  <w:style w:type="table" w:styleId="TableGrid">
    <w:name w:val="Table Grid"/>
    <w:basedOn w:val="TableNormal"/>
    <w:uiPriority w:val="39"/>
    <w:rsid w:val="0085403B"/>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5403B"/>
    <w:rPr>
      <w:color w:val="605E5C"/>
      <w:shd w:val="clear" w:color="auto" w:fill="E1DFDD"/>
    </w:rPr>
  </w:style>
  <w:style w:type="character" w:customStyle="1" w:styleId="href">
    <w:name w:val="href"/>
    <w:basedOn w:val="DefaultParagraphFont"/>
    <w:rsid w:val="0085403B"/>
  </w:style>
  <w:style w:type="paragraph" w:customStyle="1" w:styleId="HeadingSum">
    <w:name w:val="Heading_Sum"/>
    <w:basedOn w:val="Headingb"/>
    <w:next w:val="Normal"/>
    <w:autoRedefine/>
    <w:rsid w:val="0085403B"/>
    <w:pPr>
      <w:tabs>
        <w:tab w:val="clear" w:pos="1134"/>
        <w:tab w:val="clear" w:pos="1871"/>
        <w:tab w:val="clear" w:pos="2268"/>
        <w:tab w:val="left" w:pos="794"/>
        <w:tab w:val="left" w:pos="1191"/>
        <w:tab w:val="left" w:pos="1588"/>
        <w:tab w:val="left" w:pos="1985"/>
      </w:tabs>
      <w:spacing w:before="240"/>
      <w:jc w:val="both"/>
    </w:pPr>
    <w:rPr>
      <w:rFonts w:ascii="Times New Roman" w:eastAsiaTheme="minorEastAsia" w:hAnsi="Times New Roman" w:cs="Times New Roman"/>
      <w:sz w:val="22"/>
      <w:lang w:val="es-ES_tradnl" w:eastAsia="en-US"/>
    </w:rPr>
  </w:style>
  <w:style w:type="paragraph" w:customStyle="1" w:styleId="AnnexNoTitle">
    <w:name w:val="Annex_NoTitle"/>
    <w:basedOn w:val="Normal"/>
    <w:next w:val="Normalaftertitle"/>
    <w:rsid w:val="0085403B"/>
    <w:pPr>
      <w:keepNext/>
      <w:keepLines/>
      <w:tabs>
        <w:tab w:val="clear" w:pos="1134"/>
        <w:tab w:val="clear" w:pos="1871"/>
        <w:tab w:val="clear" w:pos="2268"/>
        <w:tab w:val="left" w:pos="794"/>
        <w:tab w:val="left" w:pos="1191"/>
        <w:tab w:val="left" w:pos="1588"/>
        <w:tab w:val="left" w:pos="1985"/>
      </w:tabs>
      <w:spacing w:before="480" w:after="80"/>
      <w:jc w:val="center"/>
      <w:outlineLvl w:val="0"/>
    </w:pPr>
    <w:rPr>
      <w:rFonts w:eastAsiaTheme="minorEastAsia"/>
      <w:b/>
      <w:sz w:val="28"/>
      <w:lang w:val="fr-FR"/>
    </w:rPr>
  </w:style>
  <w:style w:type="paragraph" w:customStyle="1" w:styleId="Summary">
    <w:name w:val="Summary"/>
    <w:basedOn w:val="Normal"/>
    <w:next w:val="Normalaftertitle"/>
    <w:link w:val="SummaryZchn"/>
    <w:autoRedefine/>
    <w:rsid w:val="0085403B"/>
    <w:pPr>
      <w:tabs>
        <w:tab w:val="clear" w:pos="1134"/>
        <w:tab w:val="clear" w:pos="1871"/>
        <w:tab w:val="clear" w:pos="2268"/>
        <w:tab w:val="left" w:pos="794"/>
        <w:tab w:val="left" w:pos="1191"/>
        <w:tab w:val="left" w:pos="1588"/>
        <w:tab w:val="left" w:pos="1985"/>
      </w:tabs>
      <w:spacing w:after="480"/>
      <w:jc w:val="both"/>
    </w:pPr>
    <w:rPr>
      <w:rFonts w:eastAsiaTheme="minorEastAsia"/>
      <w:sz w:val="22"/>
      <w:lang w:val="es-ES_tradnl"/>
    </w:rPr>
  </w:style>
  <w:style w:type="character" w:customStyle="1" w:styleId="HeadingbChar">
    <w:name w:val="Heading_b Char"/>
    <w:basedOn w:val="DefaultParagraphFont"/>
    <w:link w:val="Headingb"/>
    <w:locked/>
    <w:rsid w:val="0085403B"/>
    <w:rPr>
      <w:rFonts w:ascii="Times New Roman Bold" w:hAnsi="Times New Roman Bold" w:cs="Times New Roman Bold"/>
      <w:b/>
      <w:sz w:val="24"/>
      <w:lang w:val="en-GB"/>
    </w:rPr>
  </w:style>
  <w:style w:type="character" w:customStyle="1" w:styleId="CallChar">
    <w:name w:val="Call Char"/>
    <w:basedOn w:val="DefaultParagraphFont"/>
    <w:link w:val="Call"/>
    <w:locked/>
    <w:rsid w:val="0085403B"/>
    <w:rPr>
      <w:rFonts w:ascii="Times New Roman" w:hAnsi="Times New Roman"/>
      <w:i/>
      <w:sz w:val="24"/>
      <w:lang w:val="en-GB" w:eastAsia="en-US"/>
    </w:rPr>
  </w:style>
  <w:style w:type="character" w:customStyle="1" w:styleId="enumlev1Char">
    <w:name w:val="enumlev1 Char"/>
    <w:basedOn w:val="DefaultParagraphFont"/>
    <w:link w:val="enumlev1"/>
    <w:rsid w:val="0085403B"/>
    <w:rPr>
      <w:rFonts w:ascii="Times New Roman" w:hAnsi="Times New Roman"/>
      <w:sz w:val="24"/>
      <w:lang w:val="en-GB" w:eastAsia="en-US"/>
    </w:rPr>
  </w:style>
  <w:style w:type="character" w:customStyle="1" w:styleId="NormalaftertitleChar">
    <w:name w:val="Normal_after_title Char"/>
    <w:basedOn w:val="DefaultParagraphFont"/>
    <w:link w:val="Normalaftertitle"/>
    <w:locked/>
    <w:rsid w:val="0085403B"/>
    <w:rPr>
      <w:rFonts w:ascii="Times New Roman" w:hAnsi="Times New Roman"/>
      <w:sz w:val="24"/>
      <w:lang w:val="en-GB" w:eastAsia="en-US"/>
    </w:rPr>
  </w:style>
  <w:style w:type="character" w:customStyle="1" w:styleId="SummaryZchn">
    <w:name w:val="Summary Zchn"/>
    <w:basedOn w:val="DefaultParagraphFont"/>
    <w:link w:val="Summary"/>
    <w:rsid w:val="0085403B"/>
    <w:rPr>
      <w:rFonts w:ascii="Times New Roman" w:eastAsiaTheme="minorEastAsia" w:hAnsi="Times New Roman"/>
      <w:sz w:val="22"/>
      <w:lang w:val="es-ES_tradnl" w:eastAsia="en-US"/>
    </w:rPr>
  </w:style>
  <w:style w:type="paragraph" w:styleId="ListParagraph">
    <w:name w:val="List Paragraph"/>
    <w:basedOn w:val="Normal"/>
    <w:uiPriority w:val="34"/>
    <w:qFormat/>
    <w:rsid w:val="0085403B"/>
    <w:pPr>
      <w:tabs>
        <w:tab w:val="clear" w:pos="1134"/>
        <w:tab w:val="clear" w:pos="1871"/>
        <w:tab w:val="clear" w:pos="2268"/>
        <w:tab w:val="left" w:pos="794"/>
        <w:tab w:val="left" w:pos="1191"/>
        <w:tab w:val="left" w:pos="1588"/>
        <w:tab w:val="left" w:pos="1985"/>
      </w:tabs>
      <w:ind w:left="720"/>
      <w:contextualSpacing/>
    </w:pPr>
    <w:rPr>
      <w:rFonts w:eastAsia="Batang"/>
      <w:lang w:val="en-US"/>
    </w:rPr>
  </w:style>
  <w:style w:type="character" w:customStyle="1" w:styleId="TabletitleChar">
    <w:name w:val="Table_title Char"/>
    <w:link w:val="Tabletitle"/>
    <w:locked/>
    <w:rsid w:val="0085403B"/>
    <w:rPr>
      <w:rFonts w:ascii="Times New Roman Bold" w:hAnsi="Times New Roman Bold"/>
      <w:b/>
      <w:lang w:val="en-GB" w:eastAsia="en-US"/>
    </w:rPr>
  </w:style>
  <w:style w:type="paragraph" w:styleId="BalloonText">
    <w:name w:val="Balloon Text"/>
    <w:basedOn w:val="Normal"/>
    <w:link w:val="BalloonTextChar"/>
    <w:semiHidden/>
    <w:unhideWhenUsed/>
    <w:rsid w:val="0085403B"/>
    <w:pPr>
      <w:spacing w:before="0"/>
    </w:pPr>
    <w:rPr>
      <w:rFonts w:ascii="Segoe UI" w:eastAsia="Batang" w:hAnsi="Segoe UI" w:cs="Segoe UI"/>
      <w:sz w:val="18"/>
      <w:szCs w:val="18"/>
    </w:rPr>
  </w:style>
  <w:style w:type="character" w:customStyle="1" w:styleId="BalloonTextChar">
    <w:name w:val="Balloon Text Char"/>
    <w:basedOn w:val="DefaultParagraphFont"/>
    <w:link w:val="BalloonText"/>
    <w:semiHidden/>
    <w:rsid w:val="0085403B"/>
    <w:rPr>
      <w:rFonts w:ascii="Segoe UI" w:eastAsia="Batang" w:hAnsi="Segoe UI" w:cs="Segoe UI"/>
      <w:sz w:val="18"/>
      <w:szCs w:val="18"/>
      <w:lang w:val="en-GB" w:eastAsia="en-US"/>
    </w:rPr>
  </w:style>
  <w:style w:type="paragraph" w:styleId="Revision">
    <w:name w:val="Revision"/>
    <w:hidden/>
    <w:uiPriority w:val="99"/>
    <w:semiHidden/>
    <w:rsid w:val="0085403B"/>
    <w:rPr>
      <w:rFonts w:ascii="Times New Roman" w:eastAsia="Batang" w:hAnsi="Times New Roman"/>
      <w:sz w:val="24"/>
      <w:lang w:val="en-GB" w:eastAsia="en-US"/>
    </w:rPr>
  </w:style>
  <w:style w:type="character" w:styleId="FollowedHyperlink">
    <w:name w:val="FollowedHyperlink"/>
    <w:basedOn w:val="DefaultParagraphFont"/>
    <w:semiHidden/>
    <w:unhideWhenUsed/>
    <w:rsid w:val="0085403B"/>
    <w:rPr>
      <w:color w:val="800080" w:themeColor="followedHyperlink"/>
      <w:u w:val="single"/>
    </w:rPr>
  </w:style>
  <w:style w:type="character" w:styleId="CommentReference">
    <w:name w:val="annotation reference"/>
    <w:basedOn w:val="DefaultParagraphFont"/>
    <w:unhideWhenUsed/>
    <w:rsid w:val="0085403B"/>
    <w:rPr>
      <w:sz w:val="16"/>
      <w:szCs w:val="16"/>
    </w:rPr>
  </w:style>
  <w:style w:type="paragraph" w:styleId="CommentText">
    <w:name w:val="annotation text"/>
    <w:basedOn w:val="Normal"/>
    <w:link w:val="CommentTextChar"/>
    <w:unhideWhenUsed/>
    <w:rsid w:val="0085403B"/>
    <w:rPr>
      <w:rFonts w:eastAsia="Batang"/>
      <w:sz w:val="20"/>
    </w:rPr>
  </w:style>
  <w:style w:type="character" w:customStyle="1" w:styleId="CommentTextChar">
    <w:name w:val="Comment Text Char"/>
    <w:basedOn w:val="DefaultParagraphFont"/>
    <w:link w:val="CommentText"/>
    <w:rsid w:val="0085403B"/>
    <w:rPr>
      <w:rFonts w:ascii="Times New Roman" w:eastAsia="Batang" w:hAnsi="Times New Roman"/>
      <w:lang w:val="en-GB" w:eastAsia="en-US"/>
    </w:rPr>
  </w:style>
  <w:style w:type="paragraph" w:styleId="CommentSubject">
    <w:name w:val="annotation subject"/>
    <w:basedOn w:val="CommentText"/>
    <w:next w:val="CommentText"/>
    <w:link w:val="CommentSubjectChar"/>
    <w:semiHidden/>
    <w:unhideWhenUsed/>
    <w:rsid w:val="0085403B"/>
    <w:rPr>
      <w:b/>
      <w:bCs/>
    </w:rPr>
  </w:style>
  <w:style w:type="character" w:customStyle="1" w:styleId="CommentSubjectChar">
    <w:name w:val="Comment Subject Char"/>
    <w:basedOn w:val="CommentTextChar"/>
    <w:link w:val="CommentSubject"/>
    <w:semiHidden/>
    <w:rsid w:val="0085403B"/>
    <w:rPr>
      <w:rFonts w:ascii="Times New Roman" w:eastAsia="Batang" w:hAnsi="Times New Roman"/>
      <w:b/>
      <w:bCs/>
      <w:lang w:val="en-GB" w:eastAsia="en-US"/>
    </w:rPr>
  </w:style>
  <w:style w:type="table" w:customStyle="1" w:styleId="TableGrid1">
    <w:name w:val="Table Grid1"/>
    <w:basedOn w:val="TableNormal"/>
    <w:next w:val="TableGrid"/>
    <w:uiPriority w:val="39"/>
    <w:rsid w:val="0085403B"/>
    <w:rPr>
      <w:rFonts w:ascii="Aptos" w:eastAsia="Aptos" w:hAnsi="Aptos"/>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5403B"/>
    <w:pPr>
      <w:tabs>
        <w:tab w:val="clear" w:pos="1134"/>
        <w:tab w:val="clear" w:pos="1871"/>
        <w:tab w:val="clear" w:pos="2268"/>
      </w:tabs>
      <w:overflowPunct/>
      <w:autoSpaceDE/>
      <w:autoSpaceDN/>
      <w:adjustRightInd/>
      <w:spacing w:before="100" w:beforeAutospacing="1" w:after="100" w:afterAutospacing="1"/>
      <w:textAlignment w:val="auto"/>
    </w:pPr>
    <w:rPr>
      <w:rFonts w:eastAsia="Batang"/>
      <w:szCs w:val="24"/>
      <w:lang w:val="en-US"/>
    </w:rPr>
  </w:style>
  <w:style w:type="table" w:customStyle="1" w:styleId="TableGrid2">
    <w:name w:val="Table Grid2"/>
    <w:basedOn w:val="TableNormal"/>
    <w:next w:val="TableGrid"/>
    <w:rsid w:val="0085403B"/>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85403B"/>
    <w:rPr>
      <w:rFonts w:asciiTheme="minorHAnsi" w:eastAsiaTheme="minorHAnsi" w:hAnsiTheme="minorHAnsi" w:cstheme="minorBidi"/>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eChar">
    <w:name w:val="Note Char"/>
    <w:basedOn w:val="DefaultParagraphFont"/>
    <w:link w:val="Note"/>
    <w:locked/>
    <w:rsid w:val="0085403B"/>
    <w:rPr>
      <w:rFonts w:ascii="Times New Roman" w:hAnsi="Times New Roman"/>
      <w:sz w:val="22"/>
      <w:lang w:val="en-GB" w:eastAsia="en-US"/>
    </w:rPr>
  </w:style>
  <w:style w:type="character" w:customStyle="1" w:styleId="TableheadChar">
    <w:name w:val="Table_head Char"/>
    <w:basedOn w:val="DefaultParagraphFont"/>
    <w:link w:val="Tablehead"/>
    <w:locked/>
    <w:rsid w:val="0085403B"/>
    <w:rPr>
      <w:rFonts w:ascii="Times New Roman Bold" w:hAnsi="Times New Roman Bold" w:cs="Times New Roman Bold"/>
      <w:b/>
      <w:lang w:val="en-GB" w:eastAsia="en-US"/>
    </w:rPr>
  </w:style>
  <w:style w:type="character" w:customStyle="1" w:styleId="TabletextChar">
    <w:name w:val="Table_text Char"/>
    <w:basedOn w:val="DefaultParagraphFont"/>
    <w:link w:val="Tabletext"/>
    <w:locked/>
    <w:rsid w:val="0085403B"/>
    <w:rPr>
      <w:rFonts w:ascii="Times New Roman" w:hAnsi="Times New Roman"/>
      <w:lang w:val="en-GB" w:eastAsia="en-US"/>
    </w:rPr>
  </w:style>
  <w:style w:type="character" w:styleId="Strong">
    <w:name w:val="Strong"/>
    <w:basedOn w:val="DefaultParagraphFont"/>
    <w:uiPriority w:val="22"/>
    <w:qFormat/>
    <w:rsid w:val="0085403B"/>
    <w:rPr>
      <w:b/>
      <w:bCs/>
    </w:rPr>
  </w:style>
  <w:style w:type="paragraph" w:customStyle="1" w:styleId="Tab">
    <w:name w:val="Tab"/>
    <w:basedOn w:val="Normal"/>
    <w:rsid w:val="0085403B"/>
    <w:rPr>
      <w:rFonts w:eastAsia="Batang"/>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itu.int/rec/R-REC-F.240/en" TargetMode="External"/><Relationship Id="rId18" Type="http://schemas.openxmlformats.org/officeDocument/2006/relationships/hyperlink" Target="https://www.itu.int/rec/R-REC-F.2119/en" TargetMode="External"/><Relationship Id="rId26" Type="http://schemas.openxmlformats.org/officeDocument/2006/relationships/image" Target="media/image2.png"/><Relationship Id="rId39" Type="http://schemas.openxmlformats.org/officeDocument/2006/relationships/image" Target="media/image15.png"/><Relationship Id="rId21" Type="http://schemas.openxmlformats.org/officeDocument/2006/relationships/hyperlink" Target="https://www.itu.int/rec/R-REC-P.533/en" TargetMode="External"/><Relationship Id="rId34" Type="http://schemas.openxmlformats.org/officeDocument/2006/relationships/image" Target="media/image10.png"/><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itu.int/rec/R-REC-F.1762/en" TargetMode="Externa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rec/R-REC-BS.705/en" TargetMode="External"/><Relationship Id="rId24" Type="http://schemas.openxmlformats.org/officeDocument/2006/relationships/hyperlink" Target="https://www.itu.int/pub/R-REP-F.2061" TargetMode="External"/><Relationship Id="rId32" Type="http://schemas.openxmlformats.org/officeDocument/2006/relationships/image" Target="media/image8.png"/><Relationship Id="rId37" Type="http://schemas.openxmlformats.org/officeDocument/2006/relationships/image" Target="media/image13.png"/><Relationship Id="rId40" Type="http://schemas.openxmlformats.org/officeDocument/2006/relationships/image" Target="media/image16.png"/><Relationship Id="rId45"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itu.int/rec/R-REC-F.1761/en" TargetMode="External"/><Relationship Id="rId23" Type="http://schemas.openxmlformats.org/officeDocument/2006/relationships/hyperlink" Target="https://www.itu.int/pub/R-REP-BS.458" TargetMode="External"/><Relationship Id="rId28" Type="http://schemas.openxmlformats.org/officeDocument/2006/relationships/image" Target="media/image4.png"/><Relationship Id="rId36" Type="http://schemas.openxmlformats.org/officeDocument/2006/relationships/image" Target="media/image12.png"/><Relationship Id="rId10" Type="http://schemas.openxmlformats.org/officeDocument/2006/relationships/hyperlink" Target="https://www.itu.int/rec/R-REC-BS.560/en" TargetMode="External"/><Relationship Id="rId19" Type="http://schemas.openxmlformats.org/officeDocument/2006/relationships/hyperlink" Target="https://www.itu.int/rec/R-REC-M.627/en" TargetMode="External"/><Relationship Id="rId31" Type="http://schemas.openxmlformats.org/officeDocument/2006/relationships/image" Target="media/image7.png"/><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itu.int/rec/R-REC-BS.415/en" TargetMode="External"/><Relationship Id="rId14" Type="http://schemas.openxmlformats.org/officeDocument/2006/relationships/hyperlink" Target="https://www.itu.int/rec/R-REC-F.339/en" TargetMode="External"/><Relationship Id="rId22" Type="http://schemas.openxmlformats.org/officeDocument/2006/relationships/hyperlink" Target="https://www.itu.int/rec/R-REC-P.2108/en" TargetMode="External"/><Relationship Id="rId27" Type="http://schemas.openxmlformats.org/officeDocument/2006/relationships/image" Target="media/image3.png"/><Relationship Id="rId30" Type="http://schemas.openxmlformats.org/officeDocument/2006/relationships/image" Target="media/image6.png"/><Relationship Id="rId35" Type="http://schemas.openxmlformats.org/officeDocument/2006/relationships/image" Target="media/image11.png"/><Relationship Id="rId43" Type="http://schemas.openxmlformats.org/officeDocument/2006/relationships/footer" Target="footer2.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itu.int/rec/R-REC-BT.1895/en" TargetMode="External"/><Relationship Id="rId17" Type="http://schemas.openxmlformats.org/officeDocument/2006/relationships/hyperlink" Target="https://www.itu.int/rec/R-REC-F.1821/en" TargetMode="External"/><Relationship Id="rId25" Type="http://schemas.openxmlformats.org/officeDocument/2006/relationships/hyperlink" Target="https://www.itu.int/pub/R-REP-F.2087" TargetMode="External"/><Relationship Id="rId33" Type="http://schemas.openxmlformats.org/officeDocument/2006/relationships/image" Target="media/image9.png"/><Relationship Id="rId38" Type="http://schemas.openxmlformats.org/officeDocument/2006/relationships/image" Target="media/image14.png"/><Relationship Id="rId46" Type="http://schemas.openxmlformats.org/officeDocument/2006/relationships/theme" Target="theme/theme1.xml"/><Relationship Id="rId20" Type="http://schemas.openxmlformats.org/officeDocument/2006/relationships/hyperlink" Target="https://www.itu.int/rec/R-REC-M.1825/en" TargetMode="External"/><Relationship Id="rId41"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itu.int/dms_ties/itu-r/md/23/wp5c/c/R23-WP5C-C-0152!N03.02!MSW-E.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ton\AppData\Roaming\Microsoft\Templates\PE_BR_TEM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DF863A-E676-4186-851C-D9FAFC3A7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PE_BR_TEMP</Template>
  <TotalTime>911</TotalTime>
  <Pages>37</Pages>
  <Words>9253</Words>
  <Characters>51174</Characters>
  <Application>Microsoft Office Word</Application>
  <DocSecurity>0</DocSecurity>
  <Lines>2132</Lines>
  <Paragraphs>1549</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58878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Garcia Borrego Julieth</dc:creator>
  <cp:lastModifiedBy>DON CIO</cp:lastModifiedBy>
  <cp:revision>11</cp:revision>
  <cp:lastPrinted>2008-02-21T14:04:00Z</cp:lastPrinted>
  <dcterms:created xsi:type="dcterms:W3CDTF">2026-02-19T00:03:00Z</dcterms:created>
  <dcterms:modified xsi:type="dcterms:W3CDTF">2026-02-19T22:38:00Z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